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DD39C" w14:textId="77777777" w:rsidR="003B0164" w:rsidRPr="001D070F" w:rsidRDefault="003B0164" w:rsidP="001D070F">
      <w:pPr>
        <w:tabs>
          <w:tab w:val="left" w:pos="4253"/>
        </w:tabs>
        <w:jc w:val="both"/>
        <w:rPr>
          <w:rFonts w:cs="Calibri"/>
          <w:b/>
          <w:color w:val="FF0000"/>
          <w:sz w:val="20"/>
          <w:szCs w:val="20"/>
        </w:rPr>
      </w:pPr>
    </w:p>
    <w:p w14:paraId="177BFAEA" w14:textId="77777777" w:rsidR="003B0164" w:rsidRPr="002956C4" w:rsidRDefault="003B0164" w:rsidP="002956C4">
      <w:pPr>
        <w:spacing w:before="100" w:beforeAutospacing="1" w:after="100" w:afterAutospacing="1"/>
        <w:rPr>
          <w:rFonts w:ascii="Arial" w:hAnsi="Arial" w:cs="Arial"/>
          <w:b/>
          <w:bCs/>
          <w:sz w:val="28"/>
          <w:szCs w:val="28"/>
        </w:rPr>
      </w:pPr>
      <w:r w:rsidRPr="002956C4">
        <w:rPr>
          <w:rFonts w:ascii="Arial" w:hAnsi="Arial" w:cs="Arial"/>
          <w:b/>
          <w:bCs/>
          <w:sz w:val="28"/>
          <w:szCs w:val="28"/>
        </w:rPr>
        <w:t>Kryteria wyboru projektów</w:t>
      </w:r>
    </w:p>
    <w:p w14:paraId="0A55A493" w14:textId="77777777" w:rsidR="003B0164" w:rsidRPr="002956C4" w:rsidRDefault="003B0164" w:rsidP="002956C4">
      <w:pPr>
        <w:spacing w:before="100" w:beforeAutospacing="1" w:after="100" w:afterAutospacing="1"/>
        <w:rPr>
          <w:rFonts w:ascii="Arial" w:hAnsi="Arial" w:cs="Arial"/>
          <w:sz w:val="24"/>
          <w:szCs w:val="24"/>
        </w:rPr>
      </w:pPr>
      <w:r w:rsidRPr="002956C4">
        <w:rPr>
          <w:rFonts w:ascii="Arial" w:hAnsi="Arial" w:cs="Arial"/>
          <w:b/>
          <w:bCs/>
          <w:sz w:val="24"/>
          <w:szCs w:val="24"/>
        </w:rPr>
        <w:t>Priorytet</w:t>
      </w:r>
      <w:r w:rsidRPr="002956C4">
        <w:rPr>
          <w:rFonts w:ascii="Arial" w:hAnsi="Arial" w:cs="Arial"/>
          <w:sz w:val="24"/>
          <w:szCs w:val="24"/>
        </w:rPr>
        <w:t xml:space="preserve"> </w:t>
      </w:r>
      <w:r w:rsidR="00B75BC4" w:rsidRPr="002956C4">
        <w:rPr>
          <w:rFonts w:ascii="Arial" w:hAnsi="Arial" w:cs="Arial"/>
          <w:b/>
          <w:bCs/>
          <w:sz w:val="24"/>
          <w:szCs w:val="24"/>
        </w:rPr>
        <w:t>6</w:t>
      </w:r>
      <w:r w:rsidRPr="002956C4">
        <w:rPr>
          <w:rFonts w:ascii="Arial" w:hAnsi="Arial" w:cs="Arial"/>
          <w:b/>
          <w:bCs/>
          <w:sz w:val="24"/>
          <w:szCs w:val="24"/>
        </w:rPr>
        <w:t>.</w:t>
      </w:r>
      <w:r w:rsidRPr="002956C4">
        <w:rPr>
          <w:rFonts w:ascii="Arial" w:hAnsi="Arial" w:cs="Arial"/>
          <w:sz w:val="24"/>
          <w:szCs w:val="24"/>
        </w:rPr>
        <w:t xml:space="preserve"> </w:t>
      </w:r>
      <w:r w:rsidR="00B75BC4" w:rsidRPr="002956C4">
        <w:rPr>
          <w:rFonts w:ascii="Arial" w:hAnsi="Arial" w:cs="Arial"/>
          <w:sz w:val="24"/>
          <w:szCs w:val="24"/>
        </w:rPr>
        <w:t>Fundusze europejskie na rzecz zwiększenia dostępności regionalnej infrastruktury dla mieszkańców</w:t>
      </w:r>
    </w:p>
    <w:p w14:paraId="12974C69" w14:textId="77777777" w:rsidR="003B0164" w:rsidRPr="002956C4" w:rsidRDefault="003B0164" w:rsidP="002956C4">
      <w:pPr>
        <w:spacing w:before="100" w:beforeAutospacing="1" w:after="100" w:afterAutospacing="1"/>
        <w:rPr>
          <w:rFonts w:ascii="Arial" w:hAnsi="Arial" w:cs="Arial"/>
          <w:sz w:val="24"/>
          <w:szCs w:val="24"/>
        </w:rPr>
      </w:pPr>
      <w:r w:rsidRPr="002956C4">
        <w:rPr>
          <w:rFonts w:ascii="Arial" w:hAnsi="Arial" w:cs="Arial"/>
          <w:b/>
          <w:bCs/>
          <w:sz w:val="24"/>
          <w:szCs w:val="24"/>
        </w:rPr>
        <w:t xml:space="preserve">Cel szczegółowy </w:t>
      </w:r>
      <w:r w:rsidR="00B75BC4" w:rsidRPr="002956C4">
        <w:rPr>
          <w:rFonts w:ascii="Arial" w:hAnsi="Arial" w:cs="Arial"/>
          <w:b/>
          <w:bCs/>
          <w:sz w:val="24"/>
          <w:szCs w:val="24"/>
        </w:rPr>
        <w:t>4</w:t>
      </w:r>
      <w:r w:rsidRPr="002956C4">
        <w:rPr>
          <w:rFonts w:ascii="Arial" w:hAnsi="Arial" w:cs="Arial"/>
          <w:b/>
          <w:bCs/>
          <w:sz w:val="24"/>
          <w:szCs w:val="24"/>
        </w:rPr>
        <w:t xml:space="preserve"> i</w:t>
      </w:r>
      <w:r w:rsidR="00B75BC4" w:rsidRPr="002956C4">
        <w:rPr>
          <w:rFonts w:ascii="Arial" w:hAnsi="Arial" w:cs="Arial"/>
          <w:b/>
          <w:bCs/>
          <w:sz w:val="24"/>
          <w:szCs w:val="24"/>
        </w:rPr>
        <w:t>i</w:t>
      </w:r>
      <w:r w:rsidRPr="002956C4">
        <w:rPr>
          <w:rFonts w:ascii="Arial" w:hAnsi="Arial" w:cs="Arial"/>
          <w:b/>
          <w:bCs/>
          <w:sz w:val="24"/>
          <w:szCs w:val="24"/>
        </w:rPr>
        <w:t>.</w:t>
      </w:r>
      <w:r w:rsidRPr="002956C4">
        <w:rPr>
          <w:rFonts w:ascii="Arial" w:hAnsi="Arial" w:cs="Arial"/>
          <w:sz w:val="24"/>
          <w:szCs w:val="24"/>
        </w:rPr>
        <w:t xml:space="preserve"> </w:t>
      </w:r>
      <w:r w:rsidR="00B75BC4" w:rsidRPr="002956C4">
        <w:rPr>
          <w:rFonts w:ascii="Arial" w:hAnsi="Arial" w:cs="Arial"/>
          <w:sz w:val="24"/>
          <w:szCs w:val="24"/>
        </w:rPr>
        <w:t>Poprawa równego dostępu do wysokiej jakości usług sprzyjających włączeniu społecznemu w zakresie kształcenia, szkoleń</w:t>
      </w:r>
      <w:r w:rsidR="002956C4">
        <w:rPr>
          <w:rFonts w:ascii="Arial" w:hAnsi="Arial" w:cs="Arial"/>
          <w:sz w:val="24"/>
          <w:szCs w:val="24"/>
        </w:rPr>
        <w:t xml:space="preserve"> </w:t>
      </w:r>
      <w:r w:rsidR="00B75BC4" w:rsidRPr="002956C4">
        <w:rPr>
          <w:rFonts w:ascii="Arial" w:hAnsi="Arial" w:cs="Arial"/>
          <w:sz w:val="24"/>
          <w:szCs w:val="24"/>
        </w:rPr>
        <w:t>i uczenia się przez całe życie poprzez rozwój łatwo dostępnej infrastruktury, w tym poprzez wspieranie odporności w zakresie kształcenia</w:t>
      </w:r>
      <w:r w:rsidR="002956C4">
        <w:rPr>
          <w:rFonts w:ascii="Arial" w:hAnsi="Arial" w:cs="Arial"/>
          <w:sz w:val="24"/>
          <w:szCs w:val="24"/>
        </w:rPr>
        <w:t xml:space="preserve"> </w:t>
      </w:r>
      <w:r w:rsidR="00B75BC4" w:rsidRPr="002956C4">
        <w:rPr>
          <w:rFonts w:ascii="Arial" w:hAnsi="Arial" w:cs="Arial"/>
          <w:sz w:val="24"/>
          <w:szCs w:val="24"/>
        </w:rPr>
        <w:t>i szkolenia na odległość oraz online</w:t>
      </w:r>
      <w:r w:rsidR="00B75BC4" w:rsidRPr="002956C4">
        <w:rPr>
          <w:rFonts w:ascii="Arial" w:hAnsi="Arial" w:cs="Arial"/>
          <w:i/>
          <w:iCs/>
          <w:sz w:val="24"/>
          <w:szCs w:val="24"/>
        </w:rPr>
        <w:t>.</w:t>
      </w:r>
    </w:p>
    <w:p w14:paraId="515B03AD" w14:textId="77777777" w:rsidR="003B0164" w:rsidRPr="002956C4" w:rsidRDefault="003B0164" w:rsidP="002956C4">
      <w:pPr>
        <w:spacing w:before="100" w:beforeAutospacing="1" w:after="100" w:afterAutospacing="1"/>
        <w:rPr>
          <w:rFonts w:ascii="Arial" w:hAnsi="Arial" w:cs="Arial"/>
          <w:sz w:val="24"/>
          <w:szCs w:val="24"/>
        </w:rPr>
      </w:pPr>
      <w:r w:rsidRPr="002956C4">
        <w:rPr>
          <w:rFonts w:ascii="Arial" w:hAnsi="Arial" w:cs="Arial"/>
          <w:b/>
          <w:bCs/>
          <w:sz w:val="24"/>
          <w:szCs w:val="24"/>
        </w:rPr>
        <w:t xml:space="preserve">Działanie </w:t>
      </w:r>
      <w:r w:rsidR="00B75BC4" w:rsidRPr="002956C4">
        <w:rPr>
          <w:rFonts w:ascii="Arial" w:hAnsi="Arial" w:cs="Arial"/>
          <w:b/>
          <w:bCs/>
          <w:sz w:val="24"/>
          <w:szCs w:val="24"/>
        </w:rPr>
        <w:t>6.</w:t>
      </w:r>
      <w:r w:rsidR="00A92442">
        <w:rPr>
          <w:rFonts w:ascii="Arial" w:hAnsi="Arial" w:cs="Arial"/>
          <w:b/>
          <w:bCs/>
          <w:sz w:val="24"/>
          <w:szCs w:val="24"/>
        </w:rPr>
        <w:t>14</w:t>
      </w:r>
      <w:r w:rsidR="00B75BC4" w:rsidRPr="002956C4">
        <w:rPr>
          <w:rFonts w:ascii="Arial" w:hAnsi="Arial" w:cs="Arial"/>
          <w:sz w:val="24"/>
          <w:szCs w:val="24"/>
        </w:rPr>
        <w:t xml:space="preserve"> Inwestycje w zakresie dostępności szkół i placówek, w tym edukacyjna baza sportowa</w:t>
      </w:r>
      <w:r w:rsidR="00A92442">
        <w:rPr>
          <w:rFonts w:ascii="Arial" w:hAnsi="Arial" w:cs="Arial"/>
          <w:sz w:val="24"/>
          <w:szCs w:val="24"/>
        </w:rPr>
        <w:t xml:space="preserve"> OPPT</w:t>
      </w:r>
    </w:p>
    <w:p w14:paraId="2BA8F225" w14:textId="77777777" w:rsidR="003B0164" w:rsidRPr="002956C4" w:rsidRDefault="003B0164" w:rsidP="002956C4">
      <w:pPr>
        <w:spacing w:before="100" w:beforeAutospacing="1" w:after="100" w:afterAutospacing="1"/>
        <w:rPr>
          <w:rFonts w:ascii="Arial" w:hAnsi="Arial" w:cs="Arial"/>
          <w:sz w:val="24"/>
          <w:szCs w:val="24"/>
        </w:rPr>
      </w:pPr>
      <w:r w:rsidRPr="002956C4">
        <w:rPr>
          <w:rFonts w:ascii="Arial" w:hAnsi="Arial" w:cs="Arial"/>
          <w:b/>
          <w:bCs/>
          <w:sz w:val="24"/>
          <w:szCs w:val="24"/>
        </w:rPr>
        <w:t xml:space="preserve">Schemat: </w:t>
      </w:r>
      <w:r w:rsidR="007A6FCF" w:rsidRPr="002956C4">
        <w:rPr>
          <w:rFonts w:ascii="Arial" w:hAnsi="Arial" w:cs="Arial"/>
          <w:b/>
          <w:bCs/>
          <w:sz w:val="24"/>
          <w:szCs w:val="24"/>
        </w:rPr>
        <w:t xml:space="preserve">Dostępność szkół </w:t>
      </w:r>
      <w:r w:rsidR="007E4B25" w:rsidRPr="002956C4">
        <w:rPr>
          <w:rFonts w:ascii="Arial" w:hAnsi="Arial" w:cs="Arial"/>
          <w:b/>
          <w:bCs/>
          <w:sz w:val="24"/>
          <w:szCs w:val="24"/>
        </w:rPr>
        <w:t>wraz z</w:t>
      </w:r>
      <w:r w:rsidR="007A6FCF" w:rsidRPr="002956C4">
        <w:rPr>
          <w:rFonts w:ascii="Arial" w:hAnsi="Arial" w:cs="Arial"/>
          <w:b/>
          <w:bCs/>
          <w:sz w:val="24"/>
          <w:szCs w:val="24"/>
        </w:rPr>
        <w:t xml:space="preserve"> edukacyjn</w:t>
      </w:r>
      <w:r w:rsidR="007E4B25" w:rsidRPr="002956C4">
        <w:rPr>
          <w:rFonts w:ascii="Arial" w:hAnsi="Arial" w:cs="Arial"/>
          <w:b/>
          <w:bCs/>
          <w:sz w:val="24"/>
          <w:szCs w:val="24"/>
        </w:rPr>
        <w:t>ą</w:t>
      </w:r>
      <w:r w:rsidR="007A6FCF" w:rsidRPr="002956C4">
        <w:rPr>
          <w:rFonts w:ascii="Arial" w:hAnsi="Arial" w:cs="Arial"/>
          <w:b/>
          <w:bCs/>
          <w:sz w:val="24"/>
          <w:szCs w:val="24"/>
        </w:rPr>
        <w:t xml:space="preserve"> baz</w:t>
      </w:r>
      <w:r w:rsidR="007E4B25" w:rsidRPr="002956C4">
        <w:rPr>
          <w:rFonts w:ascii="Arial" w:hAnsi="Arial" w:cs="Arial"/>
          <w:b/>
          <w:bCs/>
          <w:sz w:val="24"/>
          <w:szCs w:val="24"/>
        </w:rPr>
        <w:t>ą</w:t>
      </w:r>
      <w:r w:rsidR="007A6FCF" w:rsidRPr="002956C4">
        <w:rPr>
          <w:rFonts w:ascii="Arial" w:hAnsi="Arial" w:cs="Arial"/>
          <w:b/>
          <w:bCs/>
          <w:sz w:val="24"/>
          <w:szCs w:val="24"/>
        </w:rPr>
        <w:t xml:space="preserve"> sportow</w:t>
      </w:r>
      <w:r w:rsidR="007E4B25" w:rsidRPr="002956C4">
        <w:rPr>
          <w:rFonts w:ascii="Arial" w:hAnsi="Arial" w:cs="Arial"/>
          <w:b/>
          <w:bCs/>
          <w:sz w:val="24"/>
          <w:szCs w:val="24"/>
        </w:rPr>
        <w:t>ą</w:t>
      </w:r>
    </w:p>
    <w:p w14:paraId="0B5E374F" w14:textId="77777777" w:rsidR="003E4D45" w:rsidRPr="002956C4" w:rsidRDefault="003E4D45" w:rsidP="002956C4">
      <w:pPr>
        <w:spacing w:before="100" w:beforeAutospacing="1" w:after="100" w:afterAutospacing="1"/>
        <w:rPr>
          <w:rFonts w:ascii="Arial" w:hAnsi="Arial" w:cs="Arial"/>
          <w:b/>
          <w:bCs/>
          <w:sz w:val="24"/>
          <w:szCs w:val="24"/>
        </w:rPr>
      </w:pPr>
    </w:p>
    <w:p w14:paraId="387C7837" w14:textId="77777777" w:rsidR="003B0164" w:rsidRPr="002956C4" w:rsidRDefault="003B0164" w:rsidP="002956C4">
      <w:pPr>
        <w:spacing w:before="100" w:beforeAutospacing="1" w:after="100" w:afterAutospacing="1"/>
        <w:rPr>
          <w:rFonts w:ascii="Arial" w:hAnsi="Arial" w:cs="Arial"/>
          <w:sz w:val="24"/>
          <w:szCs w:val="24"/>
        </w:rPr>
      </w:pPr>
      <w:r w:rsidRPr="0095013B">
        <w:rPr>
          <w:rFonts w:ascii="Arial" w:hAnsi="Arial" w:cs="Arial"/>
          <w:b/>
          <w:bCs/>
          <w:sz w:val="24"/>
          <w:szCs w:val="24"/>
        </w:rPr>
        <w:t>Sposób wyboru projektów:</w:t>
      </w:r>
      <w:r w:rsidRPr="002956C4">
        <w:rPr>
          <w:rFonts w:ascii="Arial" w:hAnsi="Arial" w:cs="Arial"/>
          <w:sz w:val="24"/>
          <w:szCs w:val="24"/>
        </w:rPr>
        <w:t xml:space="preserve"> konkurencyjny</w:t>
      </w:r>
    </w:p>
    <w:p w14:paraId="3B8BBEEB" w14:textId="3F83566C" w:rsidR="0008667F" w:rsidRPr="004A51F8" w:rsidRDefault="009B2219" w:rsidP="000E0555">
      <w:pPr>
        <w:spacing w:before="100" w:beforeAutospacing="1" w:after="0"/>
        <w:rPr>
          <w:rFonts w:ascii="Arial" w:hAnsi="Arial" w:cs="Arial"/>
          <w:sz w:val="24"/>
          <w:szCs w:val="24"/>
        </w:rPr>
      </w:pPr>
      <w:r w:rsidRPr="004A51F8">
        <w:rPr>
          <w:rFonts w:ascii="Arial" w:hAnsi="Arial" w:cs="Arial"/>
          <w:sz w:val="24"/>
          <w:szCs w:val="24"/>
        </w:rPr>
        <w:t>Nabór jest skierowany do</w:t>
      </w:r>
      <w:r w:rsidR="0008667F" w:rsidRPr="004A51F8">
        <w:rPr>
          <w:rFonts w:ascii="Arial" w:hAnsi="Arial" w:cs="Arial"/>
          <w:sz w:val="24"/>
          <w:szCs w:val="24"/>
        </w:rPr>
        <w:t xml:space="preserve"> następujących podmiotów z OPPT:</w:t>
      </w:r>
      <w:r w:rsidR="00790B31" w:rsidRPr="004A51F8">
        <w:rPr>
          <w:rFonts w:ascii="Arial" w:hAnsi="Arial" w:cs="Arial"/>
          <w:sz w:val="24"/>
          <w:szCs w:val="24"/>
        </w:rPr>
        <w:t xml:space="preserve"> </w:t>
      </w:r>
      <w:r w:rsidR="00361B40" w:rsidRPr="004A51F8">
        <w:rPr>
          <w:rFonts w:ascii="Arial" w:hAnsi="Arial" w:cs="Arial"/>
          <w:sz w:val="24"/>
          <w:szCs w:val="24"/>
        </w:rPr>
        <w:t>jednostek samorządu terytorialnego</w:t>
      </w:r>
      <w:r w:rsidR="004A51F8">
        <w:rPr>
          <w:rFonts w:ascii="Arial" w:hAnsi="Arial" w:cs="Arial"/>
          <w:sz w:val="24"/>
          <w:szCs w:val="24"/>
        </w:rPr>
        <w:t>,</w:t>
      </w:r>
      <w:r w:rsidR="00790B31" w:rsidRPr="004A51F8">
        <w:rPr>
          <w:rFonts w:ascii="Arial" w:hAnsi="Arial" w:cs="Arial"/>
          <w:sz w:val="24"/>
          <w:szCs w:val="24"/>
        </w:rPr>
        <w:t xml:space="preserve"> </w:t>
      </w:r>
      <w:r w:rsidR="0008667F" w:rsidRPr="004A51F8">
        <w:rPr>
          <w:rFonts w:ascii="Arial" w:hAnsi="Arial" w:cs="Arial"/>
          <w:sz w:val="24"/>
          <w:szCs w:val="24"/>
        </w:rPr>
        <w:t>organizacj</w:t>
      </w:r>
      <w:r w:rsidR="00361B40" w:rsidRPr="004A51F8">
        <w:rPr>
          <w:rFonts w:ascii="Arial" w:hAnsi="Arial" w:cs="Arial"/>
          <w:sz w:val="24"/>
          <w:szCs w:val="24"/>
        </w:rPr>
        <w:t xml:space="preserve">i </w:t>
      </w:r>
      <w:r w:rsidR="0008667F" w:rsidRPr="004A51F8">
        <w:rPr>
          <w:rFonts w:ascii="Arial" w:hAnsi="Arial" w:cs="Arial"/>
          <w:sz w:val="24"/>
          <w:szCs w:val="24"/>
        </w:rPr>
        <w:t>pozarządow</w:t>
      </w:r>
      <w:r w:rsidR="00361B40" w:rsidRPr="004A51F8">
        <w:rPr>
          <w:rFonts w:ascii="Arial" w:hAnsi="Arial" w:cs="Arial"/>
          <w:sz w:val="24"/>
          <w:szCs w:val="24"/>
        </w:rPr>
        <w:t>ych</w:t>
      </w:r>
      <w:r w:rsidR="004A51F8">
        <w:rPr>
          <w:rFonts w:ascii="Arial" w:hAnsi="Arial" w:cs="Arial"/>
          <w:sz w:val="24"/>
          <w:szCs w:val="24"/>
        </w:rPr>
        <w:t>,</w:t>
      </w:r>
      <w:r w:rsidR="00790B31" w:rsidRPr="004A51F8">
        <w:rPr>
          <w:rFonts w:ascii="Arial" w:hAnsi="Arial" w:cs="Arial"/>
          <w:sz w:val="24"/>
          <w:szCs w:val="24"/>
        </w:rPr>
        <w:t xml:space="preserve"> </w:t>
      </w:r>
      <w:r w:rsidR="00361B40" w:rsidRPr="004A51F8">
        <w:rPr>
          <w:rFonts w:ascii="Arial" w:hAnsi="Arial" w:cs="Arial"/>
          <w:sz w:val="24"/>
          <w:szCs w:val="24"/>
        </w:rPr>
        <w:t>osób fizycznych</w:t>
      </w:r>
      <w:r w:rsidR="004A51F8">
        <w:rPr>
          <w:rFonts w:ascii="Arial" w:hAnsi="Arial" w:cs="Arial"/>
          <w:sz w:val="24"/>
          <w:szCs w:val="24"/>
        </w:rPr>
        <w:t>,</w:t>
      </w:r>
      <w:r w:rsidR="00790B31" w:rsidRPr="004A51F8">
        <w:rPr>
          <w:rFonts w:ascii="Arial" w:hAnsi="Arial" w:cs="Arial"/>
          <w:sz w:val="24"/>
          <w:szCs w:val="24"/>
        </w:rPr>
        <w:t xml:space="preserve"> </w:t>
      </w:r>
      <w:r w:rsidR="00361B40" w:rsidRPr="004A51F8">
        <w:rPr>
          <w:rFonts w:ascii="Arial" w:hAnsi="Arial" w:cs="Arial"/>
          <w:sz w:val="24"/>
          <w:szCs w:val="24"/>
        </w:rPr>
        <w:t>osób prawnych</w:t>
      </w:r>
      <w:r w:rsidR="00790B31" w:rsidRPr="004A51F8">
        <w:rPr>
          <w:rFonts w:ascii="Arial" w:hAnsi="Arial" w:cs="Arial"/>
          <w:sz w:val="24"/>
          <w:szCs w:val="24"/>
        </w:rPr>
        <w:t xml:space="preserve"> </w:t>
      </w:r>
      <w:r w:rsidR="00361B40" w:rsidRPr="004A51F8">
        <w:rPr>
          <w:rFonts w:ascii="Arial" w:hAnsi="Arial" w:cs="Arial"/>
          <w:sz w:val="24"/>
          <w:szCs w:val="24"/>
        </w:rPr>
        <w:t>będących</w:t>
      </w:r>
      <w:r w:rsidR="0008667F" w:rsidRPr="004A51F8">
        <w:rPr>
          <w:rFonts w:ascii="Arial" w:hAnsi="Arial" w:cs="Arial"/>
          <w:sz w:val="24"/>
          <w:szCs w:val="24"/>
        </w:rPr>
        <w:t xml:space="preserve"> organami prowadzącymi szkoły lub placówki systemu oświaty.</w:t>
      </w:r>
    </w:p>
    <w:p w14:paraId="7B282166" w14:textId="2C974607" w:rsidR="00361B40" w:rsidRPr="004A51F8" w:rsidRDefault="00361B40" w:rsidP="00361B40">
      <w:pPr>
        <w:spacing w:after="0"/>
        <w:rPr>
          <w:rFonts w:ascii="Arial" w:hAnsi="Arial" w:cs="Arial"/>
          <w:sz w:val="24"/>
          <w:szCs w:val="24"/>
        </w:rPr>
      </w:pPr>
    </w:p>
    <w:p w14:paraId="7A2A3AF8" w14:textId="2AEC6A0B" w:rsidR="009B2219" w:rsidRDefault="009B2219" w:rsidP="00361B40">
      <w:pPr>
        <w:spacing w:after="0"/>
        <w:rPr>
          <w:rFonts w:ascii="Arial" w:hAnsi="Arial" w:cs="Arial"/>
          <w:sz w:val="24"/>
          <w:szCs w:val="24"/>
        </w:rPr>
      </w:pPr>
      <w:r w:rsidRPr="004A51F8">
        <w:rPr>
          <w:rFonts w:ascii="Arial" w:hAnsi="Arial" w:cs="Arial"/>
          <w:sz w:val="24"/>
          <w:szCs w:val="24"/>
        </w:rPr>
        <w:t xml:space="preserve">Zakres wsparcia </w:t>
      </w:r>
      <w:r w:rsidR="0008667F" w:rsidRPr="004A51F8">
        <w:rPr>
          <w:rFonts w:ascii="Arial" w:hAnsi="Arial" w:cs="Arial"/>
          <w:sz w:val="24"/>
          <w:szCs w:val="24"/>
        </w:rPr>
        <w:t xml:space="preserve">dotyczy </w:t>
      </w:r>
      <w:r w:rsidRPr="004A51F8">
        <w:rPr>
          <w:rFonts w:ascii="Arial" w:hAnsi="Arial" w:cs="Arial"/>
          <w:sz w:val="24"/>
          <w:szCs w:val="24"/>
        </w:rPr>
        <w:t>popraw</w:t>
      </w:r>
      <w:r w:rsidR="0008667F" w:rsidRPr="004A51F8">
        <w:rPr>
          <w:rFonts w:ascii="Arial" w:hAnsi="Arial" w:cs="Arial"/>
          <w:sz w:val="24"/>
          <w:szCs w:val="24"/>
        </w:rPr>
        <w:t>y</w:t>
      </w:r>
      <w:r w:rsidRPr="004A51F8">
        <w:rPr>
          <w:rFonts w:ascii="Arial" w:hAnsi="Arial" w:cs="Arial"/>
          <w:sz w:val="24"/>
          <w:szCs w:val="24"/>
        </w:rPr>
        <w:t xml:space="preserve"> dostępności szkół dla osób ze specjalnymi potrzebami edukacyjnymi</w:t>
      </w:r>
      <w:r w:rsidR="004A51F8">
        <w:rPr>
          <w:rFonts w:ascii="Arial" w:hAnsi="Arial" w:cs="Arial"/>
          <w:sz w:val="24"/>
          <w:szCs w:val="24"/>
        </w:rPr>
        <w:t>, e</w:t>
      </w:r>
      <w:r w:rsidR="0008667F" w:rsidRPr="004A51F8">
        <w:rPr>
          <w:rFonts w:ascii="Arial" w:hAnsi="Arial" w:cs="Arial"/>
          <w:sz w:val="24"/>
          <w:szCs w:val="24"/>
        </w:rPr>
        <w:t>lementem projektu mogą być inwestycje w przyszkolną bazę sportową</w:t>
      </w:r>
      <w:r w:rsidR="00361B40" w:rsidRPr="004A51F8">
        <w:rPr>
          <w:rFonts w:ascii="Arial" w:hAnsi="Arial" w:cs="Arial"/>
          <w:sz w:val="24"/>
          <w:szCs w:val="24"/>
        </w:rPr>
        <w:t>.</w:t>
      </w:r>
    </w:p>
    <w:p w14:paraId="412539C0" w14:textId="77777777" w:rsidR="0095013B" w:rsidRPr="0095013B" w:rsidRDefault="0095013B" w:rsidP="0095013B">
      <w:pPr>
        <w:spacing w:before="100" w:beforeAutospacing="1" w:after="100" w:afterAutospacing="1"/>
        <w:rPr>
          <w:rFonts w:ascii="Arial" w:hAnsi="Arial" w:cs="Arial"/>
          <w:b/>
          <w:bCs/>
          <w:sz w:val="24"/>
          <w:szCs w:val="24"/>
        </w:rPr>
      </w:pPr>
      <w:r w:rsidRPr="0095013B">
        <w:rPr>
          <w:rFonts w:ascii="Arial" w:hAnsi="Arial" w:cs="Arial"/>
          <w:b/>
          <w:bCs/>
          <w:sz w:val="24"/>
          <w:szCs w:val="24"/>
        </w:rPr>
        <w:t>Nabór realizowany w ramach polityki terytorialnej</w:t>
      </w:r>
      <w:r>
        <w:rPr>
          <w:rFonts w:ascii="Arial" w:hAnsi="Arial" w:cs="Arial"/>
          <w:b/>
          <w:bCs/>
          <w:sz w:val="24"/>
          <w:szCs w:val="24"/>
        </w:rPr>
        <w:t>.</w:t>
      </w:r>
    </w:p>
    <w:p w14:paraId="4C2545C1" w14:textId="77777777" w:rsidR="00DA3F0D" w:rsidRPr="002956C4" w:rsidRDefault="003B0164" w:rsidP="00A615F7">
      <w:pPr>
        <w:rPr>
          <w:rFonts w:ascii="Arial" w:hAnsi="Arial" w:cs="Arial"/>
          <w:b/>
          <w:sz w:val="24"/>
          <w:szCs w:val="24"/>
        </w:rPr>
      </w:pPr>
      <w:r w:rsidRPr="003B0164">
        <w:rPr>
          <w:rFonts w:cs="Calibri"/>
          <w:sz w:val="24"/>
          <w:szCs w:val="24"/>
        </w:rPr>
        <w:br w:type="page"/>
      </w:r>
      <w:r w:rsidR="00EB5D94" w:rsidRPr="002956C4">
        <w:rPr>
          <w:rFonts w:ascii="Arial" w:hAnsi="Arial" w:cs="Arial"/>
          <w:b/>
          <w:sz w:val="24"/>
          <w:szCs w:val="24"/>
        </w:rPr>
        <w:lastRenderedPageBreak/>
        <w:t xml:space="preserve">A. </w:t>
      </w:r>
      <w:r w:rsidR="007257F1" w:rsidRPr="002956C4">
        <w:rPr>
          <w:rFonts w:ascii="Arial" w:hAnsi="Arial" w:cs="Arial"/>
          <w:b/>
          <w:sz w:val="24"/>
          <w:szCs w:val="24"/>
        </w:rPr>
        <w:t>KRYTERIA FORMALNE</w:t>
      </w:r>
    </w:p>
    <w:p w14:paraId="4CF1D022" w14:textId="77777777" w:rsidR="005172B5" w:rsidRDefault="005172B5" w:rsidP="008F4F2E">
      <w:pPr>
        <w:spacing w:after="0" w:line="240" w:lineRule="auto"/>
        <w:jc w:val="both"/>
        <w:rPr>
          <w:rFonts w:cs="Calibri"/>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915"/>
        <w:gridCol w:w="3402"/>
      </w:tblGrid>
      <w:tr w:rsidR="003E4D45" w:rsidRPr="00A37D84" w14:paraId="1113986D" w14:textId="77777777" w:rsidTr="002956C4">
        <w:tc>
          <w:tcPr>
            <w:tcW w:w="1110" w:type="dxa"/>
            <w:shd w:val="clear" w:color="auto" w:fill="D9D9D9"/>
            <w:vAlign w:val="center"/>
          </w:tcPr>
          <w:p w14:paraId="73CA8C14" w14:textId="77777777" w:rsidR="003E4D45" w:rsidRPr="002956C4" w:rsidRDefault="003E4D45" w:rsidP="002956C4">
            <w:pPr>
              <w:spacing w:after="0"/>
              <w:rPr>
                <w:rFonts w:ascii="Arial" w:hAnsi="Arial" w:cs="Arial"/>
                <w:b/>
                <w:sz w:val="24"/>
                <w:szCs w:val="24"/>
              </w:rPr>
            </w:pPr>
            <w:bookmarkStart w:id="0" w:name="_Hlk126562839"/>
            <w:r w:rsidRPr="002956C4">
              <w:rPr>
                <w:rFonts w:ascii="Arial" w:hAnsi="Arial" w:cs="Arial"/>
                <w:b/>
                <w:sz w:val="24"/>
                <w:szCs w:val="24"/>
              </w:rPr>
              <w:t>Numer</w:t>
            </w:r>
          </w:p>
        </w:tc>
        <w:tc>
          <w:tcPr>
            <w:tcW w:w="2856" w:type="dxa"/>
            <w:shd w:val="clear" w:color="auto" w:fill="D9D9D9"/>
            <w:vAlign w:val="center"/>
          </w:tcPr>
          <w:p w14:paraId="3C6CD267" w14:textId="77777777" w:rsidR="003E4D45" w:rsidRPr="002956C4" w:rsidRDefault="003E4D45" w:rsidP="002956C4">
            <w:pPr>
              <w:spacing w:after="0"/>
              <w:rPr>
                <w:rFonts w:ascii="Arial" w:hAnsi="Arial" w:cs="Arial"/>
                <w:b/>
                <w:sz w:val="24"/>
                <w:szCs w:val="24"/>
              </w:rPr>
            </w:pPr>
            <w:r w:rsidRPr="002956C4">
              <w:rPr>
                <w:rFonts w:ascii="Arial" w:hAnsi="Arial" w:cs="Arial"/>
                <w:b/>
                <w:sz w:val="24"/>
                <w:szCs w:val="24"/>
              </w:rPr>
              <w:t>Nazwa</w:t>
            </w:r>
          </w:p>
        </w:tc>
        <w:tc>
          <w:tcPr>
            <w:tcW w:w="6915" w:type="dxa"/>
            <w:shd w:val="clear" w:color="auto" w:fill="D9D9D9"/>
            <w:vAlign w:val="center"/>
          </w:tcPr>
          <w:p w14:paraId="35D08C11" w14:textId="77777777" w:rsidR="003E4D45" w:rsidRPr="002956C4" w:rsidRDefault="003E4D45" w:rsidP="002956C4">
            <w:pPr>
              <w:spacing w:after="0"/>
              <w:rPr>
                <w:rFonts w:ascii="Arial" w:hAnsi="Arial" w:cs="Arial"/>
                <w:b/>
                <w:sz w:val="24"/>
                <w:szCs w:val="24"/>
              </w:rPr>
            </w:pPr>
            <w:r w:rsidRPr="002956C4">
              <w:rPr>
                <w:rFonts w:ascii="Arial" w:hAnsi="Arial" w:cs="Arial"/>
                <w:b/>
                <w:sz w:val="24"/>
                <w:szCs w:val="24"/>
              </w:rPr>
              <w:t>Definicja kryterium</w:t>
            </w:r>
          </w:p>
        </w:tc>
        <w:tc>
          <w:tcPr>
            <w:tcW w:w="3402" w:type="dxa"/>
            <w:shd w:val="clear" w:color="auto" w:fill="D9D9D9"/>
            <w:vAlign w:val="center"/>
          </w:tcPr>
          <w:p w14:paraId="1C9A2911" w14:textId="77777777" w:rsidR="003E4D45" w:rsidRPr="002956C4" w:rsidRDefault="003E4D45" w:rsidP="002956C4">
            <w:pPr>
              <w:spacing w:after="0"/>
              <w:rPr>
                <w:rFonts w:ascii="Arial" w:hAnsi="Arial" w:cs="Arial"/>
                <w:b/>
                <w:sz w:val="24"/>
                <w:szCs w:val="24"/>
              </w:rPr>
            </w:pPr>
            <w:r w:rsidRPr="002956C4">
              <w:rPr>
                <w:rFonts w:ascii="Arial" w:hAnsi="Arial" w:cs="Arial"/>
                <w:b/>
                <w:sz w:val="24"/>
                <w:szCs w:val="24"/>
              </w:rPr>
              <w:t>Opis znaczenia kryterium</w:t>
            </w:r>
          </w:p>
          <w:p w14:paraId="61263030" w14:textId="77777777" w:rsidR="003E4D45" w:rsidRPr="002956C4" w:rsidRDefault="003E4D45" w:rsidP="002956C4">
            <w:pPr>
              <w:spacing w:after="0"/>
              <w:rPr>
                <w:rFonts w:ascii="Arial" w:hAnsi="Arial" w:cs="Arial"/>
                <w:b/>
                <w:sz w:val="24"/>
                <w:szCs w:val="24"/>
              </w:rPr>
            </w:pPr>
            <w:r w:rsidRPr="002956C4">
              <w:rPr>
                <w:rFonts w:ascii="Arial" w:hAnsi="Arial" w:cs="Arial"/>
                <w:b/>
                <w:sz w:val="24"/>
                <w:szCs w:val="24"/>
              </w:rPr>
              <w:t>(sposób oceny)</w:t>
            </w:r>
          </w:p>
        </w:tc>
      </w:tr>
      <w:bookmarkEnd w:id="0"/>
      <w:tr w:rsidR="003E4D45" w:rsidRPr="00A37D84" w14:paraId="199B0ECB" w14:textId="77777777" w:rsidTr="002956C4">
        <w:trPr>
          <w:trHeight w:val="708"/>
        </w:trPr>
        <w:tc>
          <w:tcPr>
            <w:tcW w:w="1110" w:type="dxa"/>
            <w:vAlign w:val="center"/>
          </w:tcPr>
          <w:p w14:paraId="37CB5228" w14:textId="77777777" w:rsidR="003E4D45" w:rsidRPr="002956C4" w:rsidRDefault="003E4D45" w:rsidP="002956C4">
            <w:pPr>
              <w:spacing w:after="0"/>
              <w:rPr>
                <w:rFonts w:ascii="Arial" w:hAnsi="Arial" w:cs="Arial"/>
                <w:sz w:val="24"/>
                <w:szCs w:val="24"/>
              </w:rPr>
            </w:pPr>
            <w:r w:rsidRPr="002956C4">
              <w:rPr>
                <w:rFonts w:ascii="Arial" w:hAnsi="Arial" w:cs="Arial"/>
                <w:sz w:val="24"/>
                <w:szCs w:val="24"/>
              </w:rPr>
              <w:t>A.1</w:t>
            </w:r>
          </w:p>
        </w:tc>
        <w:tc>
          <w:tcPr>
            <w:tcW w:w="2856" w:type="dxa"/>
            <w:vAlign w:val="center"/>
          </w:tcPr>
          <w:p w14:paraId="0E1BAA17" w14:textId="77777777" w:rsidR="003E4D45" w:rsidRPr="002956C4" w:rsidRDefault="003E4D45" w:rsidP="002956C4">
            <w:pPr>
              <w:spacing w:after="0"/>
              <w:rPr>
                <w:rFonts w:ascii="Arial" w:hAnsi="Arial" w:cs="Arial"/>
                <w:sz w:val="24"/>
                <w:szCs w:val="24"/>
              </w:rPr>
            </w:pPr>
            <w:r w:rsidRPr="002956C4">
              <w:rPr>
                <w:rFonts w:ascii="Arial" w:hAnsi="Arial" w:cs="Arial"/>
                <w:sz w:val="24"/>
                <w:szCs w:val="24"/>
              </w:rPr>
              <w:t>Poprawność złożenia wniosku</w:t>
            </w:r>
          </w:p>
        </w:tc>
        <w:tc>
          <w:tcPr>
            <w:tcW w:w="6915" w:type="dxa"/>
          </w:tcPr>
          <w:p w14:paraId="5658FADD" w14:textId="77777777" w:rsidR="003E4D45" w:rsidRPr="002956C4" w:rsidRDefault="003E4D45" w:rsidP="002956C4">
            <w:pPr>
              <w:spacing w:before="60" w:after="0"/>
              <w:rPr>
                <w:rFonts w:ascii="Arial" w:hAnsi="Arial" w:cs="Arial"/>
                <w:bCs/>
                <w:sz w:val="24"/>
                <w:szCs w:val="24"/>
              </w:rPr>
            </w:pPr>
            <w:r w:rsidRPr="002956C4">
              <w:rPr>
                <w:rFonts w:ascii="Arial" w:hAnsi="Arial" w:cs="Arial"/>
                <w:bCs/>
                <w:sz w:val="24"/>
                <w:szCs w:val="24"/>
              </w:rPr>
              <w:t>W kryterium sprawdzamy, czy:</w:t>
            </w:r>
          </w:p>
          <w:p w14:paraId="2E9CC734" w14:textId="77777777" w:rsidR="003E4D45" w:rsidRPr="002956C4" w:rsidRDefault="003E4D45" w:rsidP="002956C4">
            <w:pPr>
              <w:numPr>
                <w:ilvl w:val="0"/>
                <w:numId w:val="13"/>
              </w:numPr>
              <w:spacing w:before="60" w:after="0"/>
              <w:rPr>
                <w:rFonts w:ascii="Arial" w:hAnsi="Arial" w:cs="Arial"/>
                <w:bCs/>
                <w:sz w:val="24"/>
                <w:szCs w:val="24"/>
              </w:rPr>
            </w:pPr>
            <w:r w:rsidRPr="002956C4">
              <w:rPr>
                <w:rFonts w:ascii="Arial" w:hAnsi="Arial" w:cs="Arial"/>
                <w:bCs/>
                <w:sz w:val="24"/>
                <w:szCs w:val="24"/>
              </w:rPr>
              <w:t>wszystkie pola zostały wypełnione w sposób logiczny, umożliwiający ocenę treści zawartej we wniosku;</w:t>
            </w:r>
          </w:p>
          <w:p w14:paraId="4F92E457" w14:textId="77777777" w:rsidR="003E4D45" w:rsidRPr="002956C4" w:rsidRDefault="003E4D45" w:rsidP="002956C4">
            <w:pPr>
              <w:numPr>
                <w:ilvl w:val="0"/>
                <w:numId w:val="13"/>
              </w:numPr>
              <w:spacing w:before="60" w:after="0"/>
              <w:rPr>
                <w:rFonts w:ascii="Arial" w:hAnsi="Arial" w:cs="Arial"/>
                <w:bCs/>
                <w:sz w:val="24"/>
                <w:szCs w:val="24"/>
              </w:rPr>
            </w:pPr>
            <w:r w:rsidRPr="002956C4">
              <w:rPr>
                <w:rFonts w:ascii="Arial" w:hAnsi="Arial" w:cs="Arial"/>
                <w:bCs/>
                <w:sz w:val="24"/>
                <w:szCs w:val="24"/>
              </w:rPr>
              <w:t>wszystkie wymagane załączniki zostały dołączone do wniosku;</w:t>
            </w:r>
          </w:p>
          <w:p w14:paraId="514EBE43" w14:textId="77777777" w:rsidR="003E4D45" w:rsidRPr="002956C4" w:rsidRDefault="003E4D45" w:rsidP="002956C4">
            <w:pPr>
              <w:numPr>
                <w:ilvl w:val="0"/>
                <w:numId w:val="13"/>
              </w:numPr>
              <w:spacing w:before="60" w:after="0"/>
              <w:rPr>
                <w:rFonts w:ascii="Arial" w:hAnsi="Arial" w:cs="Arial"/>
                <w:b/>
                <w:sz w:val="24"/>
                <w:szCs w:val="24"/>
                <w:u w:val="single"/>
              </w:rPr>
            </w:pPr>
            <w:r w:rsidRPr="002956C4">
              <w:rPr>
                <w:rFonts w:ascii="Arial" w:hAnsi="Arial" w:cs="Arial"/>
                <w:bCs/>
                <w:sz w:val="24"/>
                <w:szCs w:val="24"/>
              </w:rPr>
              <w:t>wnioskodawca</w:t>
            </w:r>
            <w:r w:rsidR="00735339">
              <w:rPr>
                <w:rStyle w:val="Odwoanieprzypisudolnego"/>
                <w:rFonts w:ascii="Arial" w:hAnsi="Arial" w:cs="Arial"/>
                <w:bCs/>
                <w:sz w:val="24"/>
                <w:szCs w:val="24"/>
              </w:rPr>
              <w:footnoteReference w:id="1"/>
            </w:r>
            <w:r w:rsidRPr="002956C4">
              <w:rPr>
                <w:rFonts w:ascii="Arial" w:hAnsi="Arial" w:cs="Arial"/>
                <w:bCs/>
                <w:sz w:val="24"/>
                <w:szCs w:val="24"/>
              </w:rPr>
              <w:t xml:space="preserve"> podpisał </w:t>
            </w:r>
            <w:r w:rsidR="005D2EC8">
              <w:rPr>
                <w:rFonts w:ascii="Arial" w:hAnsi="Arial" w:cs="Arial"/>
                <w:bCs/>
                <w:sz w:val="24"/>
                <w:szCs w:val="24"/>
              </w:rPr>
              <w:t xml:space="preserve">elektronicznym </w:t>
            </w:r>
            <w:r w:rsidRPr="002956C4">
              <w:rPr>
                <w:rFonts w:ascii="Arial" w:hAnsi="Arial" w:cs="Arial"/>
                <w:bCs/>
                <w:sz w:val="24"/>
                <w:szCs w:val="24"/>
              </w:rPr>
              <w:t>podpisem kwalifikowanym</w:t>
            </w:r>
            <w:r w:rsidR="005D2EC8">
              <w:rPr>
                <w:rStyle w:val="Odwoanieprzypisudolnego"/>
                <w:rFonts w:ascii="Arial" w:hAnsi="Arial" w:cs="Arial"/>
                <w:bCs/>
                <w:sz w:val="24"/>
                <w:szCs w:val="24"/>
              </w:rPr>
              <w:footnoteReference w:id="2"/>
            </w:r>
            <w:r w:rsidRPr="002956C4">
              <w:rPr>
                <w:rFonts w:ascii="Arial" w:hAnsi="Arial" w:cs="Arial"/>
                <w:bCs/>
                <w:sz w:val="24"/>
                <w:szCs w:val="24"/>
              </w:rPr>
              <w:t xml:space="preserve"> wszystkie niezbędne oświadczenia stanowiące załączniki do wniosku.</w:t>
            </w:r>
          </w:p>
          <w:p w14:paraId="54E5F651" w14:textId="77777777" w:rsidR="003E4D45" w:rsidRPr="002956C4" w:rsidRDefault="003E4D45" w:rsidP="002956C4">
            <w:pPr>
              <w:spacing w:before="60" w:after="60"/>
              <w:rPr>
                <w:rFonts w:ascii="Arial" w:hAnsi="Arial" w:cs="Arial"/>
                <w:sz w:val="24"/>
                <w:szCs w:val="24"/>
              </w:rPr>
            </w:pPr>
          </w:p>
          <w:p w14:paraId="1527636F" w14:textId="77777777" w:rsidR="003E4D45" w:rsidRPr="002956C4" w:rsidRDefault="003E4D45" w:rsidP="002956C4">
            <w:pPr>
              <w:spacing w:before="60" w:after="60"/>
              <w:rPr>
                <w:rFonts w:ascii="Arial" w:hAnsi="Arial" w:cs="Arial"/>
                <w:b/>
                <w:sz w:val="24"/>
                <w:szCs w:val="24"/>
                <w:u w:val="single"/>
              </w:rPr>
            </w:pPr>
            <w:r w:rsidRPr="002956C4">
              <w:rPr>
                <w:rFonts w:ascii="Arial" w:hAnsi="Arial" w:cs="Arial"/>
                <w:sz w:val="24"/>
                <w:szCs w:val="24"/>
              </w:rPr>
              <w:t>Kryterium jest weryfikowane w oparciu o wniosek o dofinansowanie projektu i załączniki.</w:t>
            </w:r>
          </w:p>
        </w:tc>
        <w:tc>
          <w:tcPr>
            <w:tcW w:w="3402" w:type="dxa"/>
          </w:tcPr>
          <w:p w14:paraId="231E6348" w14:textId="77777777" w:rsidR="003E4D45" w:rsidRPr="002956C4" w:rsidRDefault="003E4D45" w:rsidP="002956C4">
            <w:pPr>
              <w:spacing w:after="0"/>
              <w:rPr>
                <w:rFonts w:ascii="Arial" w:hAnsi="Arial" w:cs="Arial"/>
                <w:sz w:val="24"/>
                <w:szCs w:val="24"/>
              </w:rPr>
            </w:pPr>
            <w:r w:rsidRPr="002956C4">
              <w:rPr>
                <w:rFonts w:ascii="Arial" w:hAnsi="Arial" w:cs="Arial"/>
                <w:sz w:val="24"/>
                <w:szCs w:val="24"/>
              </w:rPr>
              <w:t xml:space="preserve">TAK/NIE </w:t>
            </w:r>
            <w:r w:rsidRPr="002956C4">
              <w:rPr>
                <w:rFonts w:ascii="Arial" w:hAnsi="Arial" w:cs="Arial"/>
                <w:sz w:val="24"/>
                <w:szCs w:val="24"/>
              </w:rPr>
              <w:br/>
              <w:t>(NIE oznacza odrzucenie wniosku)</w:t>
            </w:r>
          </w:p>
          <w:p w14:paraId="5FD37F58" w14:textId="77777777" w:rsidR="003E4D45" w:rsidRPr="002956C4" w:rsidRDefault="003E4D45" w:rsidP="002956C4">
            <w:pPr>
              <w:spacing w:after="0"/>
              <w:rPr>
                <w:rFonts w:ascii="Arial" w:hAnsi="Arial" w:cs="Arial"/>
                <w:sz w:val="24"/>
                <w:szCs w:val="24"/>
              </w:rPr>
            </w:pPr>
          </w:p>
          <w:p w14:paraId="4FC94A07" w14:textId="77777777" w:rsidR="003E4D45" w:rsidRPr="002956C4" w:rsidRDefault="003E4D45" w:rsidP="002956C4">
            <w:pPr>
              <w:spacing w:after="0"/>
              <w:rPr>
                <w:rFonts w:ascii="Arial" w:hAnsi="Arial" w:cs="Arial"/>
                <w:sz w:val="24"/>
                <w:szCs w:val="24"/>
              </w:rPr>
            </w:pPr>
            <w:r w:rsidRPr="002956C4">
              <w:rPr>
                <w:rFonts w:ascii="Arial" w:hAnsi="Arial" w:cs="Arial"/>
                <w:sz w:val="24"/>
                <w:szCs w:val="24"/>
              </w:rPr>
              <w:t>Kryterium obligatoryjne – spełnienie kryterium jest niezbędne do przyznania dofinansowania.</w:t>
            </w:r>
          </w:p>
          <w:p w14:paraId="7829E06E" w14:textId="77777777" w:rsidR="003E4D45" w:rsidRPr="002956C4" w:rsidRDefault="003E4D45" w:rsidP="002956C4">
            <w:pPr>
              <w:spacing w:after="0"/>
              <w:rPr>
                <w:rFonts w:ascii="Arial" w:hAnsi="Arial" w:cs="Arial"/>
                <w:sz w:val="24"/>
                <w:szCs w:val="24"/>
              </w:rPr>
            </w:pPr>
          </w:p>
          <w:p w14:paraId="7993DFC2" w14:textId="77777777" w:rsidR="003E4D45" w:rsidRPr="002956C4" w:rsidRDefault="003E4D45" w:rsidP="002956C4">
            <w:pPr>
              <w:spacing w:after="0"/>
              <w:rPr>
                <w:rFonts w:ascii="Arial" w:hAnsi="Arial" w:cs="Arial"/>
                <w:sz w:val="24"/>
                <w:szCs w:val="24"/>
              </w:rPr>
            </w:pPr>
            <w:r w:rsidRPr="002956C4">
              <w:rPr>
                <w:rFonts w:ascii="Arial" w:hAnsi="Arial" w:cs="Arial"/>
                <w:sz w:val="24"/>
                <w:szCs w:val="24"/>
              </w:rPr>
              <w:t xml:space="preserve">Kryterium uznaje się za spełnione, jeżeli odpowiedź będzie pozytywna. </w:t>
            </w:r>
          </w:p>
          <w:p w14:paraId="38FC02CC" w14:textId="66E8090E" w:rsidR="003E4D45" w:rsidRPr="002956C4" w:rsidRDefault="003E4D45" w:rsidP="002956C4">
            <w:pPr>
              <w:spacing w:after="0"/>
              <w:rPr>
                <w:rFonts w:ascii="Arial" w:hAnsi="Arial" w:cs="Arial"/>
                <w:sz w:val="24"/>
                <w:szCs w:val="24"/>
              </w:rPr>
            </w:pPr>
            <w:r w:rsidRPr="002956C4">
              <w:rPr>
                <w:rFonts w:ascii="Arial" w:hAnsi="Arial" w:cs="Arial"/>
                <w:sz w:val="24"/>
                <w:szCs w:val="24"/>
              </w:rPr>
              <w:t xml:space="preserve">W trakcie oceny kryterium wnioskodawca może zostać poproszony o uzupełnienie </w:t>
            </w:r>
            <w:r w:rsidR="00735339">
              <w:rPr>
                <w:rFonts w:ascii="Arial" w:hAnsi="Arial" w:cs="Arial"/>
                <w:sz w:val="24"/>
                <w:szCs w:val="24"/>
              </w:rPr>
              <w:t>lub</w:t>
            </w:r>
            <w:r w:rsidRPr="002956C4">
              <w:rPr>
                <w:rFonts w:ascii="Arial" w:hAnsi="Arial" w:cs="Arial"/>
                <w:sz w:val="24"/>
                <w:szCs w:val="24"/>
              </w:rPr>
              <w:t xml:space="preserve"> poprawienie wniosku.</w:t>
            </w:r>
          </w:p>
          <w:p w14:paraId="3704268C" w14:textId="20A0EEF9" w:rsidR="003E4D45" w:rsidRPr="002956C4" w:rsidRDefault="003E4D45" w:rsidP="002956C4">
            <w:pPr>
              <w:spacing w:after="0"/>
              <w:rPr>
                <w:rFonts w:ascii="Arial" w:hAnsi="Arial" w:cs="Arial"/>
                <w:sz w:val="24"/>
                <w:szCs w:val="24"/>
              </w:rPr>
            </w:pPr>
            <w:r w:rsidRPr="002956C4">
              <w:rPr>
                <w:rFonts w:ascii="Arial" w:hAnsi="Arial" w:cs="Arial"/>
                <w:sz w:val="24"/>
                <w:szCs w:val="24"/>
              </w:rPr>
              <w:t xml:space="preserve">Przyznanie wartości „NIE” (po jednokrotnym złożeniu uzupełnień </w:t>
            </w:r>
            <w:r w:rsidR="00735339">
              <w:rPr>
                <w:rFonts w:ascii="Arial" w:hAnsi="Arial" w:cs="Arial"/>
                <w:sz w:val="24"/>
                <w:szCs w:val="24"/>
              </w:rPr>
              <w:t>lub</w:t>
            </w:r>
            <w:r w:rsidRPr="002956C4">
              <w:rPr>
                <w:rFonts w:ascii="Arial" w:hAnsi="Arial" w:cs="Arial"/>
                <w:sz w:val="24"/>
                <w:szCs w:val="24"/>
              </w:rPr>
              <w:t xml:space="preserve"> poprawy) </w:t>
            </w:r>
            <w:r w:rsidRPr="002956C4">
              <w:rPr>
                <w:rFonts w:ascii="Arial" w:hAnsi="Arial" w:cs="Arial"/>
                <w:sz w:val="24"/>
                <w:szCs w:val="24"/>
              </w:rPr>
              <w:lastRenderedPageBreak/>
              <w:t>oznacza, iż kryterium nie jest spełnione.</w:t>
            </w:r>
          </w:p>
          <w:p w14:paraId="3547ABEA" w14:textId="77777777" w:rsidR="003E4D45" w:rsidRPr="002956C4" w:rsidRDefault="003E4D45" w:rsidP="002956C4">
            <w:pPr>
              <w:spacing w:after="0"/>
              <w:rPr>
                <w:rFonts w:ascii="Arial" w:hAnsi="Arial" w:cs="Arial"/>
                <w:sz w:val="24"/>
                <w:szCs w:val="24"/>
              </w:rPr>
            </w:pPr>
          </w:p>
        </w:tc>
      </w:tr>
      <w:tr w:rsidR="003E4D45" w:rsidRPr="00A37D84" w14:paraId="1A96B538" w14:textId="77777777" w:rsidTr="002956C4">
        <w:trPr>
          <w:trHeight w:val="708"/>
        </w:trPr>
        <w:tc>
          <w:tcPr>
            <w:tcW w:w="1110" w:type="dxa"/>
            <w:vAlign w:val="center"/>
          </w:tcPr>
          <w:p w14:paraId="6C9352F7" w14:textId="77777777" w:rsidR="003E4D45" w:rsidRPr="002956C4" w:rsidRDefault="003E4D45" w:rsidP="002956C4">
            <w:pPr>
              <w:spacing w:after="0"/>
              <w:rPr>
                <w:rFonts w:ascii="Arial" w:hAnsi="Arial" w:cs="Arial"/>
                <w:sz w:val="24"/>
                <w:szCs w:val="24"/>
              </w:rPr>
            </w:pPr>
            <w:r w:rsidRPr="002956C4">
              <w:rPr>
                <w:rFonts w:ascii="Arial" w:hAnsi="Arial" w:cs="Arial"/>
                <w:sz w:val="24"/>
                <w:szCs w:val="24"/>
              </w:rPr>
              <w:lastRenderedPageBreak/>
              <w:t>A.2</w:t>
            </w:r>
          </w:p>
        </w:tc>
        <w:tc>
          <w:tcPr>
            <w:tcW w:w="2856" w:type="dxa"/>
            <w:vAlign w:val="center"/>
          </w:tcPr>
          <w:p w14:paraId="6AE2CA09" w14:textId="77777777" w:rsidR="003E4D45" w:rsidRPr="002956C4" w:rsidRDefault="003E4D45" w:rsidP="002956C4">
            <w:pPr>
              <w:spacing w:after="0"/>
              <w:rPr>
                <w:rFonts w:ascii="Arial" w:hAnsi="Arial" w:cs="Arial"/>
                <w:sz w:val="24"/>
                <w:szCs w:val="24"/>
              </w:rPr>
            </w:pPr>
            <w:r w:rsidRPr="002956C4">
              <w:rPr>
                <w:rFonts w:ascii="Arial" w:hAnsi="Arial" w:cs="Arial"/>
                <w:sz w:val="24"/>
                <w:szCs w:val="24"/>
              </w:rPr>
              <w:t>Wykluczenia przedmiotowe</w:t>
            </w:r>
          </w:p>
          <w:p w14:paraId="196DA24C" w14:textId="77777777" w:rsidR="003E4D45" w:rsidRPr="002956C4" w:rsidRDefault="003E4D45" w:rsidP="002956C4">
            <w:pPr>
              <w:spacing w:after="0"/>
              <w:rPr>
                <w:rFonts w:ascii="Arial" w:hAnsi="Arial" w:cs="Arial"/>
                <w:i/>
                <w:iCs/>
                <w:color w:val="FF0000"/>
                <w:sz w:val="24"/>
                <w:szCs w:val="24"/>
              </w:rPr>
            </w:pPr>
          </w:p>
        </w:tc>
        <w:tc>
          <w:tcPr>
            <w:tcW w:w="6915" w:type="dxa"/>
          </w:tcPr>
          <w:p w14:paraId="1DF80E29" w14:textId="77777777" w:rsidR="003E4D45" w:rsidRPr="002956C4" w:rsidRDefault="003E4D45" w:rsidP="002956C4">
            <w:pPr>
              <w:spacing w:before="60" w:after="0"/>
              <w:rPr>
                <w:rFonts w:ascii="Arial" w:hAnsi="Arial" w:cs="Arial"/>
                <w:bCs/>
                <w:sz w:val="24"/>
                <w:szCs w:val="24"/>
              </w:rPr>
            </w:pPr>
            <w:r w:rsidRPr="002956C4">
              <w:rPr>
                <w:rFonts w:ascii="Arial" w:hAnsi="Arial" w:cs="Arial"/>
                <w:bCs/>
                <w:sz w:val="24"/>
                <w:szCs w:val="24"/>
              </w:rPr>
              <w:t>W kryterium sprawdzamy, czy występuje wykluczenie przedmiotowe (dotyczące przedmiotu projektu)</w:t>
            </w:r>
            <w:r w:rsidRPr="002956C4">
              <w:rPr>
                <w:rStyle w:val="Odwoanieprzypisudolnego"/>
                <w:rFonts w:ascii="Arial" w:hAnsi="Arial" w:cs="Arial"/>
                <w:bCs/>
                <w:sz w:val="24"/>
                <w:szCs w:val="24"/>
              </w:rPr>
              <w:footnoteReference w:id="3"/>
            </w:r>
            <w:r w:rsidRPr="002956C4">
              <w:rPr>
                <w:rFonts w:ascii="Arial" w:hAnsi="Arial" w:cs="Arial"/>
                <w:bCs/>
                <w:sz w:val="24"/>
                <w:szCs w:val="24"/>
              </w:rPr>
              <w:t xml:space="preserve">. </w:t>
            </w:r>
          </w:p>
          <w:p w14:paraId="5043F87C" w14:textId="77777777" w:rsidR="003E4D45" w:rsidRPr="002956C4" w:rsidRDefault="003E4D45" w:rsidP="002956C4">
            <w:pPr>
              <w:spacing w:after="0"/>
              <w:rPr>
                <w:rFonts w:ascii="Arial" w:hAnsi="Arial" w:cs="Arial"/>
                <w:bCs/>
                <w:sz w:val="24"/>
                <w:szCs w:val="24"/>
              </w:rPr>
            </w:pPr>
            <w:r w:rsidRPr="002956C4">
              <w:rPr>
                <w:rFonts w:ascii="Arial" w:hAnsi="Arial" w:cs="Arial"/>
                <w:bCs/>
                <w:sz w:val="24"/>
                <w:szCs w:val="24"/>
              </w:rPr>
              <w:t>Oceniamy, czy:</w:t>
            </w:r>
          </w:p>
          <w:p w14:paraId="5AA092B9" w14:textId="77777777" w:rsidR="003E4D45" w:rsidRPr="002956C4" w:rsidRDefault="003E4D45" w:rsidP="002956C4">
            <w:pPr>
              <w:pStyle w:val="Akapitzlist"/>
              <w:numPr>
                <w:ilvl w:val="0"/>
                <w:numId w:val="1"/>
              </w:numPr>
              <w:autoSpaceDE w:val="0"/>
              <w:autoSpaceDN w:val="0"/>
              <w:adjustRightInd w:val="0"/>
              <w:spacing w:after="0"/>
              <w:ind w:left="279" w:hanging="284"/>
              <w:contextualSpacing w:val="0"/>
              <w:rPr>
                <w:rFonts w:ascii="Arial" w:hAnsi="Arial" w:cs="Arial"/>
                <w:sz w:val="24"/>
                <w:szCs w:val="24"/>
                <w:lang w:val="pl-PL"/>
              </w:rPr>
            </w:pPr>
            <w:r w:rsidRPr="002956C4">
              <w:rPr>
                <w:rFonts w:ascii="Arial" w:hAnsi="Arial" w:cs="Arial"/>
                <w:sz w:val="24"/>
                <w:szCs w:val="24"/>
                <w:lang w:val="pl-PL"/>
              </w:rPr>
              <w:t>przedmiot realizacji projektu nie dotyczy rodzajów działalności wykluczonych z możliwości uzyskania pomocy finansowej, o których mowa:</w:t>
            </w:r>
          </w:p>
          <w:p w14:paraId="5D29AFB4" w14:textId="23F9388A" w:rsidR="003E4D45" w:rsidRPr="005568E8" w:rsidRDefault="003E4D45" w:rsidP="005568E8">
            <w:pPr>
              <w:numPr>
                <w:ilvl w:val="0"/>
                <w:numId w:val="4"/>
              </w:numPr>
              <w:spacing w:after="0"/>
              <w:rPr>
                <w:rFonts w:ascii="Arial" w:hAnsi="Arial" w:cs="Arial"/>
                <w:sz w:val="24"/>
                <w:szCs w:val="24"/>
              </w:rPr>
            </w:pPr>
            <w:r w:rsidRPr="002956C4">
              <w:rPr>
                <w:rFonts w:ascii="Arial" w:hAnsi="Arial" w:cs="Arial"/>
                <w:sz w:val="24"/>
                <w:szCs w:val="24"/>
              </w:rPr>
              <w:t>w art. 7 ust. 1 rozporządzenia nr 2021/1058</w:t>
            </w:r>
            <w:r w:rsidR="005568E8">
              <w:rPr>
                <w:rFonts w:ascii="Arial" w:hAnsi="Arial" w:cs="Arial"/>
                <w:sz w:val="24"/>
                <w:szCs w:val="24"/>
              </w:rPr>
              <w:t xml:space="preserve"> </w:t>
            </w:r>
            <w:r w:rsidR="005568E8" w:rsidRPr="005568E8">
              <w:rPr>
                <w:rFonts w:ascii="Arial" w:hAnsi="Arial" w:cs="Arial"/>
                <w:sz w:val="24"/>
                <w:szCs w:val="24"/>
              </w:rPr>
              <w:t>(Rozporządzenie  Parlamentu Europejskiego i Rady (UE) 2021/1058 z dnia 24 czerwca 2021 r. w sprawie Europejskiego Funduszu Rozwoju Regionalnego i Funduszu Spójności (Dz. U. UE. L. z 2021 r. Nr 231, str. 60 z późn. zm.);</w:t>
            </w:r>
          </w:p>
          <w:p w14:paraId="234666D5" w14:textId="62F2FA7A" w:rsidR="003E4D45" w:rsidRPr="002956C4" w:rsidRDefault="003E4D45" w:rsidP="002956C4">
            <w:pPr>
              <w:numPr>
                <w:ilvl w:val="0"/>
                <w:numId w:val="4"/>
              </w:numPr>
              <w:autoSpaceDE w:val="0"/>
              <w:autoSpaceDN w:val="0"/>
              <w:adjustRightInd w:val="0"/>
              <w:spacing w:after="0"/>
              <w:rPr>
                <w:rFonts w:ascii="Arial" w:hAnsi="Arial" w:cs="Arial"/>
                <w:sz w:val="24"/>
                <w:szCs w:val="24"/>
              </w:rPr>
            </w:pPr>
            <w:r w:rsidRPr="002956C4">
              <w:rPr>
                <w:rFonts w:ascii="Arial" w:hAnsi="Arial" w:cs="Arial"/>
                <w:sz w:val="24"/>
                <w:szCs w:val="24"/>
              </w:rPr>
              <w:t>w art. 1 Rozporządzenia Komisji (UE) Nr 651/2014 z dnia 17 czerwca 2014 r. uznającego niektóre rodzaje pomocy za zgodne z rynkiem wewnętrznym w zastosowaniu art. 107 i 108 Traktatu) (Dz. Urz. UE L 187 z 26.06.2014 z późn. zm.)</w:t>
            </w:r>
            <w:r w:rsidR="005568E8">
              <w:rPr>
                <w:rFonts w:ascii="Arial" w:hAnsi="Arial" w:cs="Arial"/>
                <w:sz w:val="24"/>
                <w:szCs w:val="24"/>
              </w:rPr>
              <w:t>;</w:t>
            </w:r>
          </w:p>
          <w:p w14:paraId="5EE3B612" w14:textId="77777777" w:rsidR="003E4D45" w:rsidRPr="002956C4" w:rsidRDefault="003E4D45" w:rsidP="002956C4">
            <w:pPr>
              <w:numPr>
                <w:ilvl w:val="0"/>
                <w:numId w:val="4"/>
              </w:numPr>
              <w:autoSpaceDE w:val="0"/>
              <w:autoSpaceDN w:val="0"/>
              <w:adjustRightInd w:val="0"/>
              <w:spacing w:after="0"/>
              <w:rPr>
                <w:rFonts w:ascii="Arial" w:hAnsi="Arial" w:cs="Arial"/>
                <w:sz w:val="24"/>
                <w:szCs w:val="24"/>
              </w:rPr>
            </w:pPr>
            <w:r w:rsidRPr="002956C4">
              <w:rPr>
                <w:rFonts w:ascii="Arial" w:hAnsi="Arial" w:cs="Arial"/>
                <w:sz w:val="24"/>
                <w:szCs w:val="24"/>
              </w:rPr>
              <w:t>w art. 1 rozporządzenia Komisji (UE) nr 1407/2013 z dnia 18 grudnia 2013 r. w sprawie stosowania art. 107 i 108 Traktatu o funkcjonowaniu Unii Europejskiej do pomocy de minimis (Dz. Urz. UE L 352 z 24.12.2013 r.),</w:t>
            </w:r>
          </w:p>
          <w:p w14:paraId="60CCAF52" w14:textId="77777777" w:rsidR="003E4D45" w:rsidRPr="002956C4" w:rsidRDefault="003E4D45" w:rsidP="002956C4">
            <w:pPr>
              <w:pStyle w:val="Akapitzlist"/>
              <w:autoSpaceDE w:val="0"/>
              <w:autoSpaceDN w:val="0"/>
              <w:adjustRightInd w:val="0"/>
              <w:spacing w:after="0"/>
              <w:ind w:left="279"/>
              <w:contextualSpacing w:val="0"/>
              <w:rPr>
                <w:rFonts w:ascii="Arial" w:hAnsi="Arial" w:cs="Arial"/>
                <w:sz w:val="24"/>
                <w:szCs w:val="24"/>
                <w:lang w:val="pl-PL"/>
              </w:rPr>
            </w:pPr>
            <w:r w:rsidRPr="002956C4">
              <w:rPr>
                <w:rFonts w:ascii="Arial" w:hAnsi="Arial" w:cs="Arial"/>
                <w:sz w:val="24"/>
                <w:szCs w:val="24"/>
                <w:lang w:val="pl-PL"/>
              </w:rPr>
              <w:t xml:space="preserve"> </w:t>
            </w:r>
          </w:p>
          <w:p w14:paraId="276ED460" w14:textId="77777777" w:rsidR="003E4D45" w:rsidRPr="002956C4" w:rsidRDefault="003E4D45" w:rsidP="002956C4">
            <w:pPr>
              <w:pStyle w:val="Akapitzlist"/>
              <w:numPr>
                <w:ilvl w:val="0"/>
                <w:numId w:val="1"/>
              </w:numPr>
              <w:autoSpaceDE w:val="0"/>
              <w:autoSpaceDN w:val="0"/>
              <w:adjustRightInd w:val="0"/>
              <w:spacing w:after="0"/>
              <w:ind w:left="279" w:hanging="284"/>
              <w:contextualSpacing w:val="0"/>
              <w:rPr>
                <w:rFonts w:ascii="Arial" w:hAnsi="Arial" w:cs="Arial"/>
                <w:sz w:val="24"/>
                <w:szCs w:val="24"/>
                <w:lang w:val="pl-PL"/>
              </w:rPr>
            </w:pPr>
            <w:r w:rsidRPr="002956C4">
              <w:rPr>
                <w:rFonts w:ascii="Arial" w:hAnsi="Arial" w:cs="Arial"/>
                <w:sz w:val="24"/>
                <w:szCs w:val="24"/>
                <w:lang w:val="pl-PL"/>
              </w:rPr>
              <w:lastRenderedPageBreak/>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61D63CD1" w14:textId="77777777" w:rsidR="003E4D45" w:rsidRPr="002956C4" w:rsidRDefault="003E4D45" w:rsidP="002956C4">
            <w:pPr>
              <w:pStyle w:val="Akapitzlist"/>
              <w:numPr>
                <w:ilvl w:val="0"/>
                <w:numId w:val="1"/>
              </w:numPr>
              <w:autoSpaceDE w:val="0"/>
              <w:autoSpaceDN w:val="0"/>
              <w:adjustRightInd w:val="0"/>
              <w:spacing w:after="0"/>
              <w:ind w:left="279" w:hanging="284"/>
              <w:contextualSpacing w:val="0"/>
              <w:rPr>
                <w:rFonts w:ascii="Arial" w:hAnsi="Arial" w:cs="Arial"/>
                <w:sz w:val="24"/>
                <w:szCs w:val="24"/>
                <w:lang w:val="pl-PL"/>
              </w:rPr>
            </w:pPr>
            <w:r w:rsidRPr="002956C4">
              <w:rPr>
                <w:rFonts w:ascii="Arial" w:hAnsi="Arial" w:cs="Arial"/>
                <w:sz w:val="24"/>
                <w:szCs w:val="24"/>
                <w:lang w:val="pl-PL"/>
              </w:rPr>
              <w:t>projekt nie został fizycznie ukończony lub w pełni wdrożony przed złożeniem wniosku o dofinansowanie projektu zgodnie z art. 63 ust. 6 rozporządzenia nr 2021/1060</w:t>
            </w:r>
            <w:r w:rsidRPr="002956C4">
              <w:rPr>
                <w:rFonts w:ascii="Arial" w:hAnsi="Arial" w:cs="Arial"/>
                <w:sz w:val="24"/>
                <w:szCs w:val="24"/>
                <w:vertAlign w:val="superscript"/>
                <w:lang w:val="pl-PL"/>
              </w:rPr>
              <w:footnoteReference w:id="4"/>
            </w:r>
            <w:r w:rsidRPr="002956C4">
              <w:rPr>
                <w:rFonts w:ascii="Arial" w:hAnsi="Arial" w:cs="Arial"/>
                <w:sz w:val="24"/>
                <w:szCs w:val="24"/>
                <w:lang w:val="pl-PL"/>
              </w:rPr>
              <w:t>.</w:t>
            </w:r>
          </w:p>
          <w:p w14:paraId="72E804E0" w14:textId="77777777" w:rsidR="003E4D45" w:rsidRPr="002956C4" w:rsidRDefault="003E4D45" w:rsidP="002956C4">
            <w:pPr>
              <w:spacing w:after="0"/>
              <w:ind w:left="247"/>
              <w:rPr>
                <w:rFonts w:ascii="Arial" w:hAnsi="Arial" w:cs="Arial"/>
                <w:sz w:val="24"/>
                <w:szCs w:val="24"/>
              </w:rPr>
            </w:pPr>
          </w:p>
          <w:p w14:paraId="4A0FF53E" w14:textId="77777777" w:rsidR="003E4D45" w:rsidRPr="002956C4" w:rsidRDefault="003E4D45" w:rsidP="002956C4">
            <w:pPr>
              <w:spacing w:after="0"/>
              <w:ind w:left="720"/>
              <w:rPr>
                <w:rFonts w:ascii="Arial" w:hAnsi="Arial" w:cs="Arial"/>
                <w:sz w:val="24"/>
                <w:szCs w:val="24"/>
              </w:rPr>
            </w:pPr>
          </w:p>
          <w:p w14:paraId="61402CB4" w14:textId="77777777" w:rsidR="003E4D45" w:rsidRPr="009F698D" w:rsidRDefault="003E4D45" w:rsidP="009F698D">
            <w:pPr>
              <w:spacing w:before="60" w:after="60"/>
              <w:rPr>
                <w:rFonts w:ascii="Arial" w:hAnsi="Arial" w:cs="Arial"/>
                <w:color w:val="000000"/>
                <w:sz w:val="24"/>
                <w:szCs w:val="24"/>
              </w:rPr>
            </w:pPr>
            <w:r w:rsidRPr="002956C4">
              <w:rPr>
                <w:rFonts w:ascii="Arial" w:hAnsi="Arial" w:cs="Arial"/>
                <w:sz w:val="24"/>
                <w:szCs w:val="24"/>
              </w:rPr>
              <w:t>Kryterium jest weryfikowane w oparciu o wniosek o dofinansowanie projektu i załączniki.</w:t>
            </w:r>
          </w:p>
        </w:tc>
        <w:tc>
          <w:tcPr>
            <w:tcW w:w="3402" w:type="dxa"/>
          </w:tcPr>
          <w:p w14:paraId="75FFE5C8" w14:textId="77777777" w:rsidR="003E4D45" w:rsidRPr="002956C4" w:rsidRDefault="003E4D45" w:rsidP="002956C4">
            <w:pPr>
              <w:spacing w:after="0"/>
              <w:rPr>
                <w:rFonts w:ascii="Arial" w:hAnsi="Arial" w:cs="Arial"/>
                <w:sz w:val="24"/>
                <w:szCs w:val="24"/>
              </w:rPr>
            </w:pPr>
            <w:r w:rsidRPr="002956C4">
              <w:rPr>
                <w:rFonts w:ascii="Arial" w:hAnsi="Arial" w:cs="Arial"/>
                <w:sz w:val="24"/>
                <w:szCs w:val="24"/>
              </w:rPr>
              <w:lastRenderedPageBreak/>
              <w:t xml:space="preserve">TAK/NIE </w:t>
            </w:r>
            <w:r w:rsidRPr="002956C4">
              <w:rPr>
                <w:rFonts w:ascii="Arial" w:hAnsi="Arial" w:cs="Arial"/>
                <w:sz w:val="24"/>
                <w:szCs w:val="24"/>
              </w:rPr>
              <w:br/>
              <w:t>(NIE oznacza odrzucenie wniosku)</w:t>
            </w:r>
          </w:p>
          <w:p w14:paraId="751F152D" w14:textId="77777777" w:rsidR="003E4D45" w:rsidRPr="002956C4" w:rsidRDefault="003E4D45" w:rsidP="002956C4">
            <w:pPr>
              <w:spacing w:after="0"/>
              <w:rPr>
                <w:rFonts w:ascii="Arial" w:hAnsi="Arial" w:cs="Arial"/>
                <w:sz w:val="24"/>
                <w:szCs w:val="24"/>
              </w:rPr>
            </w:pPr>
          </w:p>
          <w:p w14:paraId="447C525D" w14:textId="77777777" w:rsidR="003E4D45" w:rsidRPr="002956C4" w:rsidRDefault="003E4D45" w:rsidP="002956C4">
            <w:pPr>
              <w:spacing w:after="0"/>
              <w:rPr>
                <w:rFonts w:ascii="Arial" w:hAnsi="Arial" w:cs="Arial"/>
                <w:sz w:val="24"/>
                <w:szCs w:val="24"/>
              </w:rPr>
            </w:pPr>
          </w:p>
          <w:p w14:paraId="70708CBA" w14:textId="77777777" w:rsidR="003E4D45" w:rsidRPr="002956C4" w:rsidRDefault="003E4D45" w:rsidP="002956C4">
            <w:pPr>
              <w:spacing w:after="0"/>
              <w:rPr>
                <w:rFonts w:ascii="Arial" w:hAnsi="Arial" w:cs="Arial"/>
                <w:sz w:val="24"/>
                <w:szCs w:val="24"/>
              </w:rPr>
            </w:pPr>
            <w:r w:rsidRPr="002956C4">
              <w:rPr>
                <w:rFonts w:ascii="Arial" w:hAnsi="Arial" w:cs="Arial"/>
                <w:sz w:val="24"/>
                <w:szCs w:val="24"/>
              </w:rPr>
              <w:t>Kryterium obligatoryjne – spełnienie kryterium jest niezbędne do przyznania dofinansowania.</w:t>
            </w:r>
          </w:p>
          <w:p w14:paraId="28D3BEB2" w14:textId="77777777" w:rsidR="003E4D45" w:rsidRPr="002956C4" w:rsidRDefault="003E4D45" w:rsidP="002956C4">
            <w:pPr>
              <w:spacing w:after="0"/>
              <w:rPr>
                <w:rFonts w:ascii="Arial" w:hAnsi="Arial" w:cs="Arial"/>
                <w:sz w:val="24"/>
                <w:szCs w:val="24"/>
              </w:rPr>
            </w:pPr>
          </w:p>
          <w:p w14:paraId="5E4787B5" w14:textId="77777777" w:rsidR="003E4D45" w:rsidRPr="002956C4" w:rsidRDefault="003E4D45" w:rsidP="002956C4">
            <w:pPr>
              <w:spacing w:after="0"/>
              <w:rPr>
                <w:rFonts w:ascii="Arial" w:hAnsi="Arial" w:cs="Arial"/>
                <w:sz w:val="24"/>
                <w:szCs w:val="24"/>
              </w:rPr>
            </w:pPr>
            <w:r w:rsidRPr="002956C4">
              <w:rPr>
                <w:rFonts w:ascii="Arial" w:hAnsi="Arial" w:cs="Arial"/>
                <w:sz w:val="24"/>
                <w:szCs w:val="24"/>
              </w:rPr>
              <w:t>Kryterium uznaje się za spełnione, jeżeli odpowiedź będzie pozytywna</w:t>
            </w:r>
            <w:r w:rsidR="00063324">
              <w:rPr>
                <w:rFonts w:ascii="Arial" w:hAnsi="Arial" w:cs="Arial"/>
                <w:sz w:val="24"/>
                <w:szCs w:val="24"/>
              </w:rPr>
              <w:t>.</w:t>
            </w:r>
            <w:r w:rsidRPr="002956C4">
              <w:rPr>
                <w:rFonts w:ascii="Arial" w:hAnsi="Arial" w:cs="Arial"/>
                <w:sz w:val="24"/>
                <w:szCs w:val="24"/>
              </w:rPr>
              <w:t xml:space="preserve"> </w:t>
            </w:r>
          </w:p>
          <w:p w14:paraId="792E0ACF" w14:textId="03B8FDDE" w:rsidR="003E4D45" w:rsidRPr="002956C4" w:rsidRDefault="003E4D45" w:rsidP="002956C4">
            <w:pPr>
              <w:spacing w:after="0"/>
              <w:rPr>
                <w:rFonts w:ascii="Arial" w:hAnsi="Arial" w:cs="Arial"/>
                <w:sz w:val="24"/>
                <w:szCs w:val="24"/>
              </w:rPr>
            </w:pPr>
            <w:r w:rsidRPr="002956C4">
              <w:rPr>
                <w:rFonts w:ascii="Arial" w:hAnsi="Arial" w:cs="Arial"/>
                <w:sz w:val="24"/>
                <w:szCs w:val="24"/>
              </w:rPr>
              <w:t>W trakcie oceny kryterium wnioskodawca może zostać poproszony o uzupełnienie</w:t>
            </w:r>
            <w:r w:rsidR="00735339">
              <w:rPr>
                <w:rFonts w:ascii="Arial" w:hAnsi="Arial" w:cs="Arial"/>
                <w:sz w:val="24"/>
                <w:szCs w:val="24"/>
              </w:rPr>
              <w:t xml:space="preserve"> lub</w:t>
            </w:r>
            <w:r w:rsidRPr="002956C4">
              <w:rPr>
                <w:rFonts w:ascii="Arial" w:hAnsi="Arial" w:cs="Arial"/>
                <w:sz w:val="24"/>
                <w:szCs w:val="24"/>
              </w:rPr>
              <w:t xml:space="preserve"> poprawienie wniosku.</w:t>
            </w:r>
          </w:p>
          <w:p w14:paraId="7661A227" w14:textId="702EADCB" w:rsidR="003E4D45" w:rsidRPr="002956C4" w:rsidRDefault="003E4D45" w:rsidP="002956C4">
            <w:pPr>
              <w:spacing w:after="0"/>
              <w:rPr>
                <w:rFonts w:ascii="Arial" w:hAnsi="Arial" w:cs="Arial"/>
                <w:sz w:val="24"/>
                <w:szCs w:val="24"/>
              </w:rPr>
            </w:pPr>
            <w:r w:rsidRPr="002956C4">
              <w:rPr>
                <w:rFonts w:ascii="Arial" w:hAnsi="Arial" w:cs="Arial"/>
                <w:sz w:val="24"/>
                <w:szCs w:val="24"/>
              </w:rPr>
              <w:t xml:space="preserve">Przyznanie wartości „NIE” (po jednokrotnym złożeniu uzupełnień </w:t>
            </w:r>
            <w:r w:rsidR="00735339">
              <w:rPr>
                <w:rFonts w:ascii="Arial" w:hAnsi="Arial" w:cs="Arial"/>
                <w:sz w:val="24"/>
                <w:szCs w:val="24"/>
              </w:rPr>
              <w:t>lub</w:t>
            </w:r>
            <w:r w:rsidRPr="002956C4">
              <w:rPr>
                <w:rFonts w:ascii="Arial" w:hAnsi="Arial" w:cs="Arial"/>
                <w:sz w:val="24"/>
                <w:szCs w:val="24"/>
              </w:rPr>
              <w:t xml:space="preserve"> poprawy) oznacza, iż kryterium nie jest spełnione. </w:t>
            </w:r>
          </w:p>
        </w:tc>
      </w:tr>
      <w:tr w:rsidR="00063324" w:rsidRPr="00A37D84" w14:paraId="7855157C" w14:textId="77777777" w:rsidTr="002956C4">
        <w:trPr>
          <w:trHeight w:val="708"/>
        </w:trPr>
        <w:tc>
          <w:tcPr>
            <w:tcW w:w="1110" w:type="dxa"/>
            <w:vAlign w:val="center"/>
          </w:tcPr>
          <w:p w14:paraId="22B2F359" w14:textId="77777777" w:rsidR="00063324" w:rsidRPr="00063324" w:rsidRDefault="00063324" w:rsidP="00063324">
            <w:pPr>
              <w:spacing w:after="0"/>
              <w:rPr>
                <w:rFonts w:ascii="Arial" w:hAnsi="Arial" w:cs="Arial"/>
                <w:sz w:val="24"/>
                <w:szCs w:val="24"/>
              </w:rPr>
            </w:pPr>
            <w:r w:rsidRPr="00063324">
              <w:rPr>
                <w:rFonts w:ascii="Arial" w:hAnsi="Arial" w:cs="Arial"/>
                <w:sz w:val="24"/>
                <w:szCs w:val="24"/>
              </w:rPr>
              <w:t>A.3</w:t>
            </w:r>
          </w:p>
        </w:tc>
        <w:tc>
          <w:tcPr>
            <w:tcW w:w="2856" w:type="dxa"/>
            <w:vAlign w:val="center"/>
          </w:tcPr>
          <w:p w14:paraId="462E542E" w14:textId="77777777" w:rsidR="00063324" w:rsidRDefault="00063324" w:rsidP="00063324">
            <w:pPr>
              <w:spacing w:after="0"/>
              <w:rPr>
                <w:rFonts w:ascii="Arial" w:hAnsi="Arial" w:cs="Arial"/>
                <w:sz w:val="24"/>
                <w:szCs w:val="24"/>
              </w:rPr>
            </w:pPr>
            <w:r w:rsidRPr="00063324">
              <w:rPr>
                <w:rFonts w:ascii="Arial" w:hAnsi="Arial" w:cs="Arial"/>
                <w:sz w:val="24"/>
                <w:szCs w:val="24"/>
              </w:rPr>
              <w:t>Klauzula antydyskryminacyjna</w:t>
            </w:r>
          </w:p>
          <w:p w14:paraId="7A60410C" w14:textId="77777777" w:rsidR="005568E8" w:rsidRPr="00063324" w:rsidRDefault="005568E8" w:rsidP="00063324">
            <w:pPr>
              <w:spacing w:after="0"/>
              <w:rPr>
                <w:rFonts w:ascii="Arial" w:hAnsi="Arial" w:cs="Arial"/>
                <w:sz w:val="24"/>
                <w:szCs w:val="24"/>
              </w:rPr>
            </w:pPr>
            <w:r>
              <w:rPr>
                <w:rFonts w:ascii="Arial" w:hAnsi="Arial" w:cs="Arial"/>
                <w:sz w:val="24"/>
                <w:szCs w:val="24"/>
              </w:rPr>
              <w:t>(dotyczy JST)</w:t>
            </w:r>
          </w:p>
        </w:tc>
        <w:tc>
          <w:tcPr>
            <w:tcW w:w="6915" w:type="dxa"/>
          </w:tcPr>
          <w:p w14:paraId="59AC6F7B" w14:textId="77777777" w:rsidR="00735339" w:rsidRPr="00735339" w:rsidRDefault="00735339" w:rsidP="00735339">
            <w:pPr>
              <w:spacing w:after="0"/>
              <w:rPr>
                <w:rFonts w:ascii="Arial" w:hAnsi="Arial" w:cs="Arial"/>
                <w:bCs/>
                <w:sz w:val="24"/>
                <w:szCs w:val="24"/>
              </w:rPr>
            </w:pPr>
            <w:r w:rsidRPr="00735339">
              <w:rPr>
                <w:rFonts w:ascii="Arial" w:hAnsi="Arial" w:cs="Arial"/>
                <w:bCs/>
                <w:sz w:val="24"/>
                <w:szCs w:val="24"/>
              </w:rPr>
              <w:t xml:space="preserve">W przypadku, gdy wnioskodawcą jest jednostka samorządu terytorialnego (lub podmiot przez nią kontrolowany lub od niej zależny), w kryterium sprawdzamy, czy przestrzega ona przepisów antydyskryminacyjnych, o których mowa w art. 9 ust. 3 rozporządzenia nr 2021/1060. </w:t>
            </w:r>
          </w:p>
          <w:p w14:paraId="473DA0EB" w14:textId="77777777" w:rsidR="00735339" w:rsidRPr="00735339" w:rsidRDefault="00735339" w:rsidP="00735339">
            <w:pPr>
              <w:spacing w:after="0"/>
              <w:rPr>
                <w:rFonts w:ascii="Arial" w:hAnsi="Arial" w:cs="Arial"/>
                <w:bCs/>
                <w:sz w:val="24"/>
                <w:szCs w:val="24"/>
              </w:rPr>
            </w:pPr>
            <w:r w:rsidRPr="00735339">
              <w:rPr>
                <w:rFonts w:ascii="Arial" w:hAnsi="Arial" w:cs="Arial"/>
                <w:bCs/>
                <w:sz w:val="24"/>
                <w:szCs w:val="24"/>
              </w:rPr>
              <w:lastRenderedPageBreak/>
              <w:t>W razie podjęcia przez ww. podmioty jakichkolwiek działań dyskryminujących, sprzecznych z zasadami, o których mowa w art. 9 ust. 3 rozporządzenia nr 2021/1060, wsparcie nie będzie udzielone.</w:t>
            </w:r>
          </w:p>
          <w:p w14:paraId="22532C0B" w14:textId="77777777" w:rsidR="00735339" w:rsidRPr="00735339" w:rsidRDefault="00735339" w:rsidP="00735339">
            <w:pPr>
              <w:spacing w:after="0"/>
              <w:rPr>
                <w:rFonts w:ascii="Arial" w:hAnsi="Arial" w:cs="Arial"/>
                <w:bCs/>
                <w:sz w:val="24"/>
                <w:szCs w:val="24"/>
              </w:rPr>
            </w:pPr>
          </w:p>
          <w:p w14:paraId="6BCD5F36" w14:textId="77777777" w:rsidR="00735339" w:rsidRPr="00735339" w:rsidRDefault="00735339" w:rsidP="00735339">
            <w:pPr>
              <w:spacing w:after="0"/>
              <w:rPr>
                <w:rFonts w:ascii="Arial" w:hAnsi="Arial" w:cs="Arial"/>
                <w:bCs/>
                <w:sz w:val="24"/>
                <w:szCs w:val="24"/>
              </w:rPr>
            </w:pPr>
            <w:r w:rsidRPr="00735339">
              <w:rPr>
                <w:rFonts w:ascii="Arial" w:hAnsi="Arial" w:cs="Arial"/>
                <w:bCs/>
                <w:sz w:val="24"/>
                <w:szCs w:val="24"/>
              </w:rPr>
              <w:t>Kryterium weryfikowane jest w oparciu o</w:t>
            </w:r>
            <w:r w:rsidR="005568E8">
              <w:rPr>
                <w:rFonts w:ascii="Arial" w:hAnsi="Arial" w:cs="Arial"/>
                <w:bCs/>
                <w:sz w:val="24"/>
                <w:szCs w:val="24"/>
              </w:rPr>
              <w:t xml:space="preserve"> oświadczenie zawarte we</w:t>
            </w:r>
            <w:r w:rsidRPr="00735339">
              <w:rPr>
                <w:rFonts w:ascii="Arial" w:hAnsi="Arial" w:cs="Arial"/>
                <w:bCs/>
                <w:sz w:val="24"/>
                <w:szCs w:val="24"/>
              </w:rPr>
              <w:t xml:space="preserve"> wniosk</w:t>
            </w:r>
            <w:r w:rsidR="005568E8">
              <w:rPr>
                <w:rFonts w:ascii="Arial" w:hAnsi="Arial" w:cs="Arial"/>
                <w:bCs/>
                <w:sz w:val="24"/>
                <w:szCs w:val="24"/>
              </w:rPr>
              <w:t>u</w:t>
            </w:r>
            <w:r w:rsidRPr="00735339">
              <w:rPr>
                <w:rFonts w:ascii="Arial" w:hAnsi="Arial" w:cs="Arial"/>
                <w:bCs/>
                <w:sz w:val="24"/>
                <w:szCs w:val="24"/>
              </w:rPr>
              <w:t xml:space="preserve"> o dofinansowanie projektu oraz listę prowadzoną przez Rzecznika Praw Obywatelskich, aktualną na dzień zakończenia naboru.</w:t>
            </w:r>
          </w:p>
          <w:p w14:paraId="61A82373" w14:textId="3DB2041F" w:rsidR="00063324" w:rsidRPr="00063324" w:rsidRDefault="00063324" w:rsidP="00063324">
            <w:pPr>
              <w:spacing w:before="60" w:after="0"/>
              <w:rPr>
                <w:rFonts w:ascii="Arial" w:hAnsi="Arial" w:cs="Arial"/>
                <w:bCs/>
                <w:sz w:val="24"/>
                <w:szCs w:val="24"/>
              </w:rPr>
            </w:pPr>
          </w:p>
        </w:tc>
        <w:tc>
          <w:tcPr>
            <w:tcW w:w="3402" w:type="dxa"/>
          </w:tcPr>
          <w:p w14:paraId="0A64EBDD" w14:textId="77777777" w:rsidR="00063324" w:rsidRPr="00063324" w:rsidRDefault="00063324" w:rsidP="00063324">
            <w:pPr>
              <w:spacing w:after="0"/>
              <w:rPr>
                <w:rFonts w:ascii="Arial" w:hAnsi="Arial" w:cs="Arial"/>
                <w:sz w:val="24"/>
                <w:szCs w:val="24"/>
              </w:rPr>
            </w:pPr>
            <w:r w:rsidRPr="00063324">
              <w:rPr>
                <w:rFonts w:ascii="Arial" w:hAnsi="Arial" w:cs="Arial"/>
                <w:sz w:val="24"/>
                <w:szCs w:val="24"/>
              </w:rPr>
              <w:lastRenderedPageBreak/>
              <w:t>TAK/NIE/NIE DOTYCZY</w:t>
            </w:r>
          </w:p>
          <w:p w14:paraId="5CB94524" w14:textId="77777777" w:rsidR="00063324" w:rsidRPr="00063324" w:rsidRDefault="00063324" w:rsidP="00063324">
            <w:pPr>
              <w:spacing w:after="0"/>
              <w:rPr>
                <w:rFonts w:ascii="Arial" w:hAnsi="Arial" w:cs="Arial"/>
                <w:sz w:val="24"/>
                <w:szCs w:val="24"/>
              </w:rPr>
            </w:pPr>
            <w:r w:rsidRPr="00063324">
              <w:rPr>
                <w:rFonts w:ascii="Arial" w:hAnsi="Arial" w:cs="Arial"/>
                <w:sz w:val="24"/>
                <w:szCs w:val="24"/>
              </w:rPr>
              <w:t>(NIE oznacza odrzucenie wniosku)</w:t>
            </w:r>
          </w:p>
          <w:p w14:paraId="4A9E5756" w14:textId="77777777" w:rsidR="00063324" w:rsidRPr="00063324" w:rsidRDefault="00063324" w:rsidP="00063324">
            <w:pPr>
              <w:spacing w:after="0"/>
              <w:rPr>
                <w:rFonts w:ascii="Arial" w:hAnsi="Arial" w:cs="Arial"/>
                <w:sz w:val="24"/>
                <w:szCs w:val="24"/>
              </w:rPr>
            </w:pPr>
          </w:p>
          <w:p w14:paraId="37894F3E" w14:textId="77777777" w:rsidR="00063324" w:rsidRPr="00063324" w:rsidRDefault="00063324" w:rsidP="00063324">
            <w:pPr>
              <w:spacing w:after="0"/>
              <w:rPr>
                <w:rFonts w:ascii="Arial" w:hAnsi="Arial" w:cs="Arial"/>
                <w:sz w:val="24"/>
                <w:szCs w:val="24"/>
              </w:rPr>
            </w:pPr>
            <w:r w:rsidRPr="00063324">
              <w:rPr>
                <w:rFonts w:ascii="Arial" w:hAnsi="Arial" w:cs="Arial"/>
                <w:sz w:val="24"/>
                <w:szCs w:val="24"/>
              </w:rPr>
              <w:t xml:space="preserve">Kryterium obligatoryjne – spełnienie kryterium jest </w:t>
            </w:r>
            <w:r w:rsidRPr="00063324">
              <w:rPr>
                <w:rFonts w:ascii="Arial" w:hAnsi="Arial" w:cs="Arial"/>
                <w:sz w:val="24"/>
                <w:szCs w:val="24"/>
              </w:rPr>
              <w:lastRenderedPageBreak/>
              <w:t>niezbędne do przyznania dofinansowania.</w:t>
            </w:r>
          </w:p>
          <w:p w14:paraId="29B1BE90" w14:textId="77777777" w:rsidR="00063324" w:rsidRPr="00063324" w:rsidRDefault="00063324" w:rsidP="00063324">
            <w:pPr>
              <w:spacing w:after="0"/>
              <w:rPr>
                <w:rFonts w:ascii="Arial" w:hAnsi="Arial" w:cs="Arial"/>
                <w:sz w:val="24"/>
                <w:szCs w:val="24"/>
              </w:rPr>
            </w:pPr>
          </w:p>
          <w:p w14:paraId="22E86744" w14:textId="77777777" w:rsidR="00063324" w:rsidRPr="00063324" w:rsidRDefault="00063324" w:rsidP="00063324">
            <w:pPr>
              <w:spacing w:after="0"/>
              <w:rPr>
                <w:rFonts w:ascii="Arial" w:hAnsi="Arial" w:cs="Arial"/>
                <w:sz w:val="24"/>
                <w:szCs w:val="24"/>
              </w:rPr>
            </w:pPr>
            <w:r w:rsidRPr="00063324">
              <w:rPr>
                <w:rFonts w:ascii="Arial" w:hAnsi="Arial" w:cs="Arial"/>
                <w:sz w:val="24"/>
                <w:szCs w:val="24"/>
              </w:rPr>
              <w:t xml:space="preserve">Kryterium uznaje się za spełnione, jeżeli odpowiedź będzie pozytywna (wartość logiczna: „TAK” lub „NIE DOTYCZY”). </w:t>
            </w:r>
          </w:p>
          <w:p w14:paraId="48CE6415" w14:textId="21582334" w:rsidR="00063324" w:rsidRPr="00063324" w:rsidRDefault="00063324" w:rsidP="00063324">
            <w:pPr>
              <w:spacing w:after="0"/>
              <w:rPr>
                <w:rFonts w:ascii="Arial" w:hAnsi="Arial" w:cs="Arial"/>
                <w:sz w:val="24"/>
                <w:szCs w:val="24"/>
              </w:rPr>
            </w:pPr>
            <w:r w:rsidRPr="00063324">
              <w:rPr>
                <w:rFonts w:ascii="Arial" w:hAnsi="Arial" w:cs="Arial"/>
                <w:sz w:val="24"/>
                <w:szCs w:val="24"/>
              </w:rPr>
              <w:t xml:space="preserve">W trakcie oceny kryterium wnioskodawca może zostać poproszony o uzupełnienie </w:t>
            </w:r>
            <w:r w:rsidR="00735339">
              <w:rPr>
                <w:rFonts w:ascii="Arial" w:hAnsi="Arial" w:cs="Arial"/>
                <w:sz w:val="24"/>
                <w:szCs w:val="24"/>
              </w:rPr>
              <w:t>lub</w:t>
            </w:r>
            <w:r w:rsidRPr="00063324">
              <w:rPr>
                <w:rFonts w:ascii="Arial" w:hAnsi="Arial" w:cs="Arial"/>
                <w:sz w:val="24"/>
                <w:szCs w:val="24"/>
              </w:rPr>
              <w:t xml:space="preserve"> poprawienie wniosku.</w:t>
            </w:r>
          </w:p>
          <w:p w14:paraId="30E2654D" w14:textId="0DB62C6F" w:rsidR="00063324" w:rsidRPr="00063324" w:rsidRDefault="00063324" w:rsidP="00063324">
            <w:pPr>
              <w:spacing w:after="0"/>
              <w:rPr>
                <w:rFonts w:ascii="Arial" w:hAnsi="Arial" w:cs="Arial"/>
                <w:sz w:val="24"/>
                <w:szCs w:val="24"/>
              </w:rPr>
            </w:pPr>
            <w:r w:rsidRPr="00063324">
              <w:rPr>
                <w:rFonts w:ascii="Arial" w:hAnsi="Arial" w:cs="Arial"/>
                <w:sz w:val="24"/>
                <w:szCs w:val="24"/>
              </w:rPr>
              <w:t xml:space="preserve">Przyznanie wartości „NIE” (po jednokrotnym złożeniu uzupełnień </w:t>
            </w:r>
            <w:r w:rsidR="00735339">
              <w:rPr>
                <w:rFonts w:ascii="Arial" w:hAnsi="Arial" w:cs="Arial"/>
                <w:sz w:val="24"/>
                <w:szCs w:val="24"/>
              </w:rPr>
              <w:t>lub</w:t>
            </w:r>
            <w:r w:rsidRPr="00063324">
              <w:rPr>
                <w:rFonts w:ascii="Arial" w:hAnsi="Arial" w:cs="Arial"/>
                <w:sz w:val="24"/>
                <w:szCs w:val="24"/>
              </w:rPr>
              <w:t xml:space="preserve"> poprawy) oznacza, iż kryterium nie jest spełnione.</w:t>
            </w:r>
          </w:p>
        </w:tc>
      </w:tr>
      <w:tr w:rsidR="00063324" w:rsidRPr="00A37D84" w14:paraId="1F2EE00A" w14:textId="77777777" w:rsidTr="002956C4">
        <w:trPr>
          <w:trHeight w:val="1134"/>
        </w:trPr>
        <w:tc>
          <w:tcPr>
            <w:tcW w:w="1110" w:type="dxa"/>
            <w:vAlign w:val="center"/>
          </w:tcPr>
          <w:p w14:paraId="73262011" w14:textId="77777777" w:rsidR="00063324" w:rsidRPr="002956C4" w:rsidRDefault="00063324" w:rsidP="00063324">
            <w:pPr>
              <w:spacing w:after="0"/>
              <w:rPr>
                <w:rFonts w:ascii="Arial" w:hAnsi="Arial" w:cs="Arial"/>
                <w:sz w:val="24"/>
                <w:szCs w:val="24"/>
              </w:rPr>
            </w:pPr>
            <w:r w:rsidRPr="002956C4">
              <w:rPr>
                <w:rFonts w:ascii="Arial" w:hAnsi="Arial" w:cs="Arial"/>
                <w:sz w:val="24"/>
                <w:szCs w:val="24"/>
              </w:rPr>
              <w:lastRenderedPageBreak/>
              <w:t>A.</w:t>
            </w:r>
            <w:r>
              <w:rPr>
                <w:rFonts w:ascii="Arial" w:hAnsi="Arial" w:cs="Arial"/>
                <w:sz w:val="24"/>
                <w:szCs w:val="24"/>
              </w:rPr>
              <w:t>4</w:t>
            </w:r>
          </w:p>
        </w:tc>
        <w:tc>
          <w:tcPr>
            <w:tcW w:w="2856" w:type="dxa"/>
            <w:vAlign w:val="center"/>
          </w:tcPr>
          <w:p w14:paraId="18A92D48" w14:textId="77777777" w:rsidR="00063324" w:rsidRPr="002956C4" w:rsidRDefault="00063324" w:rsidP="00063324">
            <w:pPr>
              <w:spacing w:after="0"/>
              <w:rPr>
                <w:rFonts w:ascii="Arial" w:hAnsi="Arial" w:cs="Arial"/>
                <w:sz w:val="24"/>
                <w:szCs w:val="24"/>
              </w:rPr>
            </w:pPr>
            <w:r w:rsidRPr="002956C4">
              <w:rPr>
                <w:rFonts w:ascii="Arial" w:hAnsi="Arial" w:cs="Arial"/>
                <w:sz w:val="24"/>
                <w:szCs w:val="24"/>
              </w:rPr>
              <w:t>Miejsce realizacji projektu</w:t>
            </w:r>
          </w:p>
          <w:p w14:paraId="2D3AD56F" w14:textId="77777777" w:rsidR="00063324" w:rsidRPr="002956C4" w:rsidRDefault="00063324" w:rsidP="00063324">
            <w:pPr>
              <w:spacing w:after="0"/>
              <w:rPr>
                <w:rFonts w:ascii="Arial" w:hAnsi="Arial" w:cs="Arial"/>
                <w:i/>
                <w:iCs/>
                <w:color w:val="FF0000"/>
                <w:sz w:val="24"/>
                <w:szCs w:val="24"/>
              </w:rPr>
            </w:pPr>
          </w:p>
        </w:tc>
        <w:tc>
          <w:tcPr>
            <w:tcW w:w="6915" w:type="dxa"/>
          </w:tcPr>
          <w:p w14:paraId="451AD898" w14:textId="77777777" w:rsidR="00063324" w:rsidRPr="002956C4" w:rsidRDefault="00063324" w:rsidP="00063324">
            <w:pPr>
              <w:spacing w:before="60" w:after="0"/>
              <w:rPr>
                <w:rFonts w:ascii="Arial" w:hAnsi="Arial" w:cs="Arial"/>
                <w:sz w:val="24"/>
                <w:szCs w:val="24"/>
              </w:rPr>
            </w:pPr>
            <w:r w:rsidRPr="002956C4">
              <w:rPr>
                <w:rFonts w:ascii="Arial" w:hAnsi="Arial" w:cs="Arial"/>
                <w:sz w:val="24"/>
                <w:szCs w:val="24"/>
              </w:rPr>
              <w:t>W kryterium sprawdzamy, czy projekt realizowany jest/będzie na terytorium województwa kujawsko-pomorskiego.</w:t>
            </w:r>
          </w:p>
          <w:p w14:paraId="31F40DD2" w14:textId="77777777" w:rsidR="00063324" w:rsidRPr="002956C4" w:rsidRDefault="00063324" w:rsidP="00063324">
            <w:pPr>
              <w:spacing w:before="60" w:after="0"/>
              <w:rPr>
                <w:rFonts w:ascii="Arial" w:hAnsi="Arial" w:cs="Arial"/>
                <w:sz w:val="24"/>
                <w:szCs w:val="24"/>
              </w:rPr>
            </w:pPr>
          </w:p>
          <w:p w14:paraId="7AC2F984" w14:textId="77777777" w:rsidR="00063324" w:rsidRPr="002956C4" w:rsidRDefault="00063324" w:rsidP="00063324">
            <w:pPr>
              <w:spacing w:before="60" w:after="0"/>
              <w:rPr>
                <w:rFonts w:ascii="Arial" w:hAnsi="Arial" w:cs="Arial"/>
                <w:sz w:val="24"/>
                <w:szCs w:val="24"/>
              </w:rPr>
            </w:pPr>
            <w:r w:rsidRPr="002956C4">
              <w:rPr>
                <w:rFonts w:ascii="Arial" w:hAnsi="Arial" w:cs="Arial"/>
                <w:sz w:val="24"/>
                <w:szCs w:val="24"/>
              </w:rPr>
              <w:t>Kryterium jest weryfikowane w oparciu o wniosek o dofinansowanie projektu.</w:t>
            </w:r>
          </w:p>
          <w:p w14:paraId="24EB410E" w14:textId="77777777" w:rsidR="00063324" w:rsidRPr="002956C4" w:rsidRDefault="00063324" w:rsidP="00063324">
            <w:pPr>
              <w:spacing w:after="0"/>
              <w:rPr>
                <w:rFonts w:ascii="Arial" w:hAnsi="Arial" w:cs="Arial"/>
                <w:sz w:val="24"/>
                <w:szCs w:val="24"/>
              </w:rPr>
            </w:pPr>
          </w:p>
          <w:p w14:paraId="702B728D" w14:textId="77777777" w:rsidR="00063324" w:rsidRPr="002956C4" w:rsidRDefault="00063324" w:rsidP="00063324">
            <w:pPr>
              <w:spacing w:after="60"/>
              <w:rPr>
                <w:rFonts w:ascii="Arial" w:hAnsi="Arial" w:cs="Arial"/>
                <w:sz w:val="24"/>
                <w:szCs w:val="24"/>
                <w:lang w:eastAsia="pl-PL"/>
              </w:rPr>
            </w:pPr>
          </w:p>
        </w:tc>
        <w:tc>
          <w:tcPr>
            <w:tcW w:w="3402" w:type="dxa"/>
          </w:tcPr>
          <w:p w14:paraId="4DD67B77" w14:textId="77777777" w:rsidR="00063324" w:rsidRPr="002956C4" w:rsidRDefault="00063324" w:rsidP="00063324">
            <w:pPr>
              <w:spacing w:after="0"/>
              <w:rPr>
                <w:rFonts w:ascii="Arial" w:hAnsi="Arial" w:cs="Arial"/>
                <w:sz w:val="24"/>
                <w:szCs w:val="24"/>
              </w:rPr>
            </w:pPr>
            <w:r w:rsidRPr="002956C4">
              <w:rPr>
                <w:rFonts w:ascii="Arial" w:hAnsi="Arial" w:cs="Arial"/>
                <w:sz w:val="24"/>
                <w:szCs w:val="24"/>
              </w:rPr>
              <w:t xml:space="preserve">TAK/NIE </w:t>
            </w:r>
            <w:r w:rsidRPr="002956C4">
              <w:rPr>
                <w:rFonts w:ascii="Arial" w:hAnsi="Arial" w:cs="Arial"/>
                <w:sz w:val="24"/>
                <w:szCs w:val="24"/>
              </w:rPr>
              <w:br/>
              <w:t>(NIE oznacza odrzucenie wniosku)</w:t>
            </w:r>
          </w:p>
          <w:p w14:paraId="384B61F7" w14:textId="77777777" w:rsidR="00063324" w:rsidRPr="002956C4" w:rsidRDefault="00063324" w:rsidP="00063324">
            <w:pPr>
              <w:spacing w:after="0"/>
              <w:rPr>
                <w:rFonts w:ascii="Arial" w:hAnsi="Arial" w:cs="Arial"/>
                <w:sz w:val="24"/>
                <w:szCs w:val="24"/>
              </w:rPr>
            </w:pPr>
          </w:p>
          <w:p w14:paraId="3EFA237D" w14:textId="77777777" w:rsidR="00063324" w:rsidRPr="002956C4" w:rsidRDefault="00063324" w:rsidP="00063324">
            <w:pPr>
              <w:spacing w:after="0"/>
              <w:rPr>
                <w:rFonts w:ascii="Arial" w:hAnsi="Arial" w:cs="Arial"/>
                <w:sz w:val="24"/>
                <w:szCs w:val="24"/>
              </w:rPr>
            </w:pPr>
            <w:r w:rsidRPr="002956C4">
              <w:rPr>
                <w:rFonts w:ascii="Arial" w:hAnsi="Arial" w:cs="Arial"/>
                <w:sz w:val="24"/>
                <w:szCs w:val="24"/>
              </w:rPr>
              <w:t>Kryterium obligatoryjne – spełnienie kryterium jest niezbędne do przyznania dofinansowania.</w:t>
            </w:r>
          </w:p>
          <w:p w14:paraId="1D303553" w14:textId="77777777" w:rsidR="00063324" w:rsidRPr="002956C4" w:rsidRDefault="00063324" w:rsidP="00063324">
            <w:pPr>
              <w:spacing w:after="0"/>
              <w:rPr>
                <w:rFonts w:ascii="Arial" w:hAnsi="Arial" w:cs="Arial"/>
                <w:sz w:val="24"/>
                <w:szCs w:val="24"/>
              </w:rPr>
            </w:pPr>
          </w:p>
          <w:p w14:paraId="5D7A6C7E" w14:textId="77777777" w:rsidR="00063324" w:rsidRPr="002956C4" w:rsidRDefault="00063324" w:rsidP="00063324">
            <w:pPr>
              <w:spacing w:after="0"/>
              <w:rPr>
                <w:rFonts w:ascii="Arial" w:hAnsi="Arial" w:cs="Arial"/>
                <w:sz w:val="24"/>
                <w:szCs w:val="24"/>
              </w:rPr>
            </w:pPr>
            <w:r w:rsidRPr="002956C4">
              <w:rPr>
                <w:rFonts w:ascii="Arial" w:hAnsi="Arial" w:cs="Arial"/>
                <w:sz w:val="24"/>
                <w:szCs w:val="24"/>
              </w:rPr>
              <w:lastRenderedPageBreak/>
              <w:t xml:space="preserve">Kryterium uznaje się za spełnione, jeżeli odpowiedź będzie pozytywna. </w:t>
            </w:r>
          </w:p>
          <w:p w14:paraId="3CA11895" w14:textId="02B526FB" w:rsidR="00063324" w:rsidRPr="002956C4" w:rsidRDefault="00063324" w:rsidP="00063324">
            <w:pPr>
              <w:spacing w:after="0"/>
              <w:rPr>
                <w:rFonts w:ascii="Arial" w:hAnsi="Arial" w:cs="Arial"/>
                <w:sz w:val="24"/>
                <w:szCs w:val="24"/>
              </w:rPr>
            </w:pPr>
            <w:r w:rsidRPr="002956C4">
              <w:rPr>
                <w:rFonts w:ascii="Arial" w:hAnsi="Arial" w:cs="Arial"/>
                <w:sz w:val="24"/>
                <w:szCs w:val="24"/>
              </w:rPr>
              <w:t xml:space="preserve">W trakcie oceny kryterium wnioskodawca może zostać poproszony o uzupełnienie </w:t>
            </w:r>
            <w:r w:rsidR="00735339">
              <w:rPr>
                <w:rFonts w:ascii="Arial" w:hAnsi="Arial" w:cs="Arial"/>
                <w:sz w:val="24"/>
                <w:szCs w:val="24"/>
              </w:rPr>
              <w:t>lub</w:t>
            </w:r>
            <w:r w:rsidRPr="002956C4">
              <w:rPr>
                <w:rFonts w:ascii="Arial" w:hAnsi="Arial" w:cs="Arial"/>
                <w:sz w:val="24"/>
                <w:szCs w:val="24"/>
              </w:rPr>
              <w:t xml:space="preserve"> poprawienie wniosku.</w:t>
            </w:r>
          </w:p>
          <w:p w14:paraId="0B38DACF" w14:textId="0396B4FB" w:rsidR="00063324" w:rsidRPr="002956C4" w:rsidRDefault="00063324" w:rsidP="00063324">
            <w:pPr>
              <w:spacing w:after="0"/>
              <w:rPr>
                <w:rFonts w:ascii="Arial" w:hAnsi="Arial" w:cs="Arial"/>
                <w:sz w:val="24"/>
                <w:szCs w:val="24"/>
              </w:rPr>
            </w:pPr>
            <w:r w:rsidRPr="002956C4">
              <w:rPr>
                <w:rFonts w:ascii="Arial" w:hAnsi="Arial" w:cs="Arial"/>
                <w:sz w:val="24"/>
                <w:szCs w:val="24"/>
              </w:rPr>
              <w:t xml:space="preserve">Przyznanie wartości „NIE” (po jednokrotnym złożeniu uzupełnień </w:t>
            </w:r>
            <w:r w:rsidR="00735339">
              <w:rPr>
                <w:rFonts w:ascii="Arial" w:hAnsi="Arial" w:cs="Arial"/>
                <w:sz w:val="24"/>
                <w:szCs w:val="24"/>
              </w:rPr>
              <w:t>lub</w:t>
            </w:r>
            <w:r w:rsidRPr="002956C4">
              <w:rPr>
                <w:rFonts w:ascii="Arial" w:hAnsi="Arial" w:cs="Arial"/>
                <w:sz w:val="24"/>
                <w:szCs w:val="24"/>
              </w:rPr>
              <w:t xml:space="preserve"> poprawy) oznacza, iż kryterium nie jest spełnione. </w:t>
            </w:r>
          </w:p>
        </w:tc>
      </w:tr>
      <w:tr w:rsidR="00063324" w:rsidRPr="00A37D84" w14:paraId="4B36BBAD" w14:textId="77777777" w:rsidTr="009F698D">
        <w:trPr>
          <w:trHeight w:val="566"/>
        </w:trPr>
        <w:tc>
          <w:tcPr>
            <w:tcW w:w="1110" w:type="dxa"/>
            <w:vAlign w:val="center"/>
          </w:tcPr>
          <w:p w14:paraId="645592E2" w14:textId="77777777" w:rsidR="00063324" w:rsidRPr="002956C4" w:rsidRDefault="00063324" w:rsidP="00063324">
            <w:pPr>
              <w:spacing w:after="0"/>
              <w:rPr>
                <w:rFonts w:ascii="Arial" w:hAnsi="Arial" w:cs="Arial"/>
                <w:sz w:val="24"/>
                <w:szCs w:val="24"/>
              </w:rPr>
            </w:pPr>
            <w:r w:rsidRPr="002956C4">
              <w:rPr>
                <w:rFonts w:ascii="Arial" w:hAnsi="Arial" w:cs="Arial"/>
                <w:sz w:val="24"/>
                <w:szCs w:val="24"/>
              </w:rPr>
              <w:lastRenderedPageBreak/>
              <w:t>A.</w:t>
            </w:r>
            <w:r>
              <w:rPr>
                <w:rFonts w:ascii="Arial" w:hAnsi="Arial" w:cs="Arial"/>
                <w:sz w:val="24"/>
                <w:szCs w:val="24"/>
              </w:rPr>
              <w:t>5</w:t>
            </w:r>
          </w:p>
        </w:tc>
        <w:tc>
          <w:tcPr>
            <w:tcW w:w="2856" w:type="dxa"/>
            <w:vAlign w:val="center"/>
          </w:tcPr>
          <w:p w14:paraId="41F0CB3B" w14:textId="77777777" w:rsidR="00063324" w:rsidRPr="002956C4" w:rsidRDefault="00063324" w:rsidP="00063324">
            <w:pPr>
              <w:spacing w:after="0"/>
              <w:rPr>
                <w:rFonts w:ascii="Arial" w:hAnsi="Arial" w:cs="Arial"/>
                <w:sz w:val="24"/>
                <w:szCs w:val="24"/>
              </w:rPr>
            </w:pPr>
            <w:r w:rsidRPr="002956C4">
              <w:rPr>
                <w:rFonts w:ascii="Arial" w:hAnsi="Arial" w:cs="Arial"/>
                <w:sz w:val="24"/>
                <w:szCs w:val="24"/>
              </w:rPr>
              <w:t>Gotowość techniczna projektu do realizacji</w:t>
            </w:r>
          </w:p>
        </w:tc>
        <w:tc>
          <w:tcPr>
            <w:tcW w:w="6915" w:type="dxa"/>
          </w:tcPr>
          <w:p w14:paraId="4DB17C30" w14:textId="77777777" w:rsidR="00063324" w:rsidRPr="002956C4" w:rsidRDefault="00063324" w:rsidP="00063324">
            <w:pPr>
              <w:spacing w:before="60" w:after="60"/>
              <w:rPr>
                <w:rFonts w:ascii="Arial" w:hAnsi="Arial" w:cs="Arial"/>
                <w:color w:val="000000"/>
                <w:sz w:val="24"/>
                <w:szCs w:val="24"/>
              </w:rPr>
            </w:pPr>
            <w:r w:rsidRPr="002956C4">
              <w:rPr>
                <w:rFonts w:ascii="Arial" w:hAnsi="Arial" w:cs="Arial"/>
                <w:color w:val="000000"/>
                <w:sz w:val="24"/>
                <w:szCs w:val="24"/>
              </w:rPr>
              <w:t xml:space="preserve">W kryterium sprawdzamy, czy </w:t>
            </w:r>
            <w:r w:rsidR="005568E8">
              <w:rPr>
                <w:rFonts w:ascii="Arial" w:hAnsi="Arial" w:cs="Arial"/>
                <w:color w:val="000000"/>
                <w:sz w:val="24"/>
                <w:szCs w:val="24"/>
              </w:rPr>
              <w:t xml:space="preserve">na moment złożenia wniosku o dofinansowanie </w:t>
            </w:r>
            <w:r w:rsidRPr="002956C4">
              <w:rPr>
                <w:rFonts w:ascii="Arial" w:hAnsi="Arial" w:cs="Arial"/>
                <w:color w:val="000000"/>
                <w:sz w:val="24"/>
                <w:szCs w:val="24"/>
              </w:rPr>
              <w:t>wnioskodawca posiada prawo do dysponowania gruntami lub obiektami na cele inwestycji, posiada wymaganą dokumentację techniczną i projektową, wymagane prawem decyzje, uzgodnienia i pozwolenia administracyjne</w:t>
            </w:r>
            <w:r w:rsidRPr="002956C4">
              <w:rPr>
                <w:rStyle w:val="Odwoanieprzypisudolnego"/>
                <w:rFonts w:ascii="Arial" w:hAnsi="Arial" w:cs="Arial"/>
                <w:color w:val="000000"/>
                <w:sz w:val="24"/>
                <w:szCs w:val="24"/>
              </w:rPr>
              <w:footnoteReference w:id="5"/>
            </w:r>
            <w:r w:rsidRPr="002956C4">
              <w:rPr>
                <w:rFonts w:ascii="Arial" w:hAnsi="Arial" w:cs="Arial"/>
                <w:color w:val="000000"/>
                <w:sz w:val="24"/>
                <w:szCs w:val="24"/>
              </w:rPr>
              <w:t xml:space="preserve">. </w:t>
            </w:r>
          </w:p>
          <w:p w14:paraId="2CF60A8A" w14:textId="77777777" w:rsidR="00063324" w:rsidRPr="002956C4" w:rsidRDefault="00063324" w:rsidP="00063324">
            <w:pPr>
              <w:spacing w:before="60" w:after="60"/>
              <w:rPr>
                <w:rFonts w:ascii="Arial" w:hAnsi="Arial" w:cs="Arial"/>
                <w:color w:val="000000"/>
                <w:sz w:val="24"/>
                <w:szCs w:val="24"/>
              </w:rPr>
            </w:pPr>
          </w:p>
          <w:p w14:paraId="75FF2672" w14:textId="77777777" w:rsidR="00063324" w:rsidRPr="002956C4" w:rsidRDefault="00063324" w:rsidP="00063324">
            <w:pPr>
              <w:spacing w:before="60" w:after="60"/>
              <w:rPr>
                <w:rFonts w:ascii="Arial" w:hAnsi="Arial" w:cs="Arial"/>
                <w:color w:val="000000"/>
                <w:sz w:val="24"/>
                <w:szCs w:val="24"/>
              </w:rPr>
            </w:pPr>
            <w:r w:rsidRPr="002956C4">
              <w:rPr>
                <w:rFonts w:ascii="Arial" w:hAnsi="Arial" w:cs="Arial"/>
                <w:sz w:val="24"/>
                <w:szCs w:val="24"/>
              </w:rPr>
              <w:t>Kryterium jest weryfikowane w oparciu o wniosek o dofinansowanie projektu i załączniki.</w:t>
            </w:r>
          </w:p>
          <w:p w14:paraId="5872ED35" w14:textId="77777777" w:rsidR="00063324" w:rsidRPr="002956C4" w:rsidRDefault="00063324" w:rsidP="00063324">
            <w:pPr>
              <w:spacing w:after="0"/>
              <w:ind w:left="720"/>
              <w:rPr>
                <w:rFonts w:ascii="Arial" w:hAnsi="Arial" w:cs="Arial"/>
                <w:sz w:val="24"/>
                <w:szCs w:val="24"/>
              </w:rPr>
            </w:pPr>
          </w:p>
          <w:p w14:paraId="4C02E597" w14:textId="77777777" w:rsidR="00063324" w:rsidRPr="002956C4" w:rsidRDefault="00063324" w:rsidP="00063324">
            <w:pPr>
              <w:spacing w:after="60"/>
              <w:rPr>
                <w:rFonts w:ascii="Arial" w:hAnsi="Arial" w:cs="Arial"/>
                <w:sz w:val="24"/>
                <w:szCs w:val="24"/>
              </w:rPr>
            </w:pPr>
          </w:p>
        </w:tc>
        <w:tc>
          <w:tcPr>
            <w:tcW w:w="3402" w:type="dxa"/>
          </w:tcPr>
          <w:p w14:paraId="262EBBCE" w14:textId="77777777" w:rsidR="00063324" w:rsidRPr="002956C4" w:rsidRDefault="00063324" w:rsidP="00063324">
            <w:pPr>
              <w:spacing w:after="0"/>
              <w:rPr>
                <w:rFonts w:ascii="Arial" w:hAnsi="Arial" w:cs="Arial"/>
                <w:sz w:val="24"/>
                <w:szCs w:val="24"/>
              </w:rPr>
            </w:pPr>
            <w:r w:rsidRPr="002956C4">
              <w:rPr>
                <w:rFonts w:ascii="Arial" w:hAnsi="Arial" w:cs="Arial"/>
                <w:sz w:val="24"/>
                <w:szCs w:val="24"/>
              </w:rPr>
              <w:lastRenderedPageBreak/>
              <w:t>TAK/NIE</w:t>
            </w:r>
            <w:r w:rsidRPr="002956C4">
              <w:rPr>
                <w:rFonts w:ascii="Arial" w:hAnsi="Arial" w:cs="Arial"/>
                <w:sz w:val="24"/>
                <w:szCs w:val="24"/>
              </w:rPr>
              <w:br/>
              <w:t>(NIE oznacza odrzucenie wniosku)</w:t>
            </w:r>
          </w:p>
          <w:p w14:paraId="69E7A187" w14:textId="77777777" w:rsidR="00063324" w:rsidRPr="002956C4" w:rsidRDefault="00063324" w:rsidP="00063324">
            <w:pPr>
              <w:spacing w:after="0"/>
              <w:rPr>
                <w:rFonts w:ascii="Arial" w:hAnsi="Arial" w:cs="Arial"/>
                <w:sz w:val="24"/>
                <w:szCs w:val="24"/>
              </w:rPr>
            </w:pPr>
          </w:p>
          <w:p w14:paraId="762CB41F" w14:textId="77777777" w:rsidR="00063324" w:rsidRPr="002956C4" w:rsidRDefault="00063324" w:rsidP="00063324">
            <w:pPr>
              <w:spacing w:after="0"/>
              <w:rPr>
                <w:rFonts w:ascii="Arial" w:hAnsi="Arial" w:cs="Arial"/>
                <w:sz w:val="24"/>
                <w:szCs w:val="24"/>
              </w:rPr>
            </w:pPr>
            <w:r w:rsidRPr="002956C4">
              <w:rPr>
                <w:rFonts w:ascii="Arial" w:hAnsi="Arial" w:cs="Arial"/>
                <w:sz w:val="24"/>
                <w:szCs w:val="24"/>
              </w:rPr>
              <w:t>Kryterium obligatoryjne – spełnienie kryterium jest niezbędne do przyznania dofinansowania.</w:t>
            </w:r>
          </w:p>
          <w:p w14:paraId="2C0701AC" w14:textId="77777777" w:rsidR="00063324" w:rsidRPr="002956C4" w:rsidRDefault="00063324" w:rsidP="00063324">
            <w:pPr>
              <w:spacing w:after="0"/>
              <w:rPr>
                <w:rFonts w:ascii="Arial" w:hAnsi="Arial" w:cs="Arial"/>
                <w:sz w:val="24"/>
                <w:szCs w:val="24"/>
              </w:rPr>
            </w:pPr>
          </w:p>
          <w:p w14:paraId="23D7F96E" w14:textId="77777777" w:rsidR="00063324" w:rsidRPr="002956C4" w:rsidRDefault="00063324" w:rsidP="00063324">
            <w:pPr>
              <w:spacing w:after="0"/>
              <w:rPr>
                <w:rFonts w:ascii="Arial" w:hAnsi="Arial" w:cs="Arial"/>
                <w:sz w:val="24"/>
                <w:szCs w:val="24"/>
              </w:rPr>
            </w:pPr>
            <w:r w:rsidRPr="002956C4">
              <w:rPr>
                <w:rFonts w:ascii="Arial" w:hAnsi="Arial" w:cs="Arial"/>
                <w:sz w:val="24"/>
                <w:szCs w:val="24"/>
              </w:rPr>
              <w:lastRenderedPageBreak/>
              <w:t>Kryterium uznaje się za spełnione, jeżeli odpowiedź będzie pozytywna</w:t>
            </w:r>
            <w:r>
              <w:rPr>
                <w:rFonts w:ascii="Arial" w:hAnsi="Arial" w:cs="Arial"/>
                <w:sz w:val="24"/>
                <w:szCs w:val="24"/>
              </w:rPr>
              <w:t>.</w:t>
            </w:r>
            <w:r w:rsidRPr="002956C4">
              <w:rPr>
                <w:rFonts w:ascii="Arial" w:hAnsi="Arial" w:cs="Arial"/>
                <w:sz w:val="24"/>
                <w:szCs w:val="24"/>
              </w:rPr>
              <w:t xml:space="preserve"> </w:t>
            </w:r>
          </w:p>
          <w:p w14:paraId="2F88B18D" w14:textId="3BBC335D" w:rsidR="00063324" w:rsidRPr="002956C4" w:rsidRDefault="00063324" w:rsidP="00063324">
            <w:pPr>
              <w:spacing w:after="0"/>
              <w:rPr>
                <w:rFonts w:ascii="Arial" w:hAnsi="Arial" w:cs="Arial"/>
                <w:sz w:val="24"/>
                <w:szCs w:val="24"/>
              </w:rPr>
            </w:pPr>
            <w:r w:rsidRPr="002956C4">
              <w:rPr>
                <w:rFonts w:ascii="Arial" w:hAnsi="Arial" w:cs="Arial"/>
                <w:sz w:val="24"/>
                <w:szCs w:val="24"/>
              </w:rPr>
              <w:t xml:space="preserve">W trakcie oceny kryterium wnioskodawca może zostać poproszony o uzupełnienie </w:t>
            </w:r>
            <w:r w:rsidR="00735339">
              <w:rPr>
                <w:rFonts w:ascii="Arial" w:hAnsi="Arial" w:cs="Arial"/>
                <w:sz w:val="24"/>
                <w:szCs w:val="24"/>
              </w:rPr>
              <w:t>lub</w:t>
            </w:r>
            <w:r w:rsidRPr="002956C4">
              <w:rPr>
                <w:rFonts w:ascii="Arial" w:hAnsi="Arial" w:cs="Arial"/>
                <w:sz w:val="24"/>
                <w:szCs w:val="24"/>
              </w:rPr>
              <w:t xml:space="preserve"> poprawienie wniosku.</w:t>
            </w:r>
          </w:p>
          <w:p w14:paraId="2A1037BB" w14:textId="635415E9" w:rsidR="00063324" w:rsidRPr="002956C4" w:rsidRDefault="00063324" w:rsidP="00063324">
            <w:pPr>
              <w:spacing w:after="0"/>
              <w:rPr>
                <w:rFonts w:ascii="Arial" w:hAnsi="Arial" w:cs="Arial"/>
                <w:sz w:val="24"/>
                <w:szCs w:val="24"/>
              </w:rPr>
            </w:pPr>
            <w:r w:rsidRPr="002956C4">
              <w:rPr>
                <w:rFonts w:ascii="Arial" w:hAnsi="Arial" w:cs="Arial"/>
                <w:sz w:val="24"/>
                <w:szCs w:val="24"/>
              </w:rPr>
              <w:t xml:space="preserve">Przyznanie wartości „NIE” (po jednokrotnym złożeniu uzupełnień </w:t>
            </w:r>
            <w:r w:rsidR="00735339">
              <w:rPr>
                <w:rFonts w:ascii="Arial" w:hAnsi="Arial" w:cs="Arial"/>
                <w:sz w:val="24"/>
                <w:szCs w:val="24"/>
              </w:rPr>
              <w:t>lub</w:t>
            </w:r>
            <w:r w:rsidRPr="002956C4">
              <w:rPr>
                <w:rFonts w:ascii="Arial" w:hAnsi="Arial" w:cs="Arial"/>
                <w:sz w:val="24"/>
                <w:szCs w:val="24"/>
              </w:rPr>
              <w:t xml:space="preserve"> poprawy) oznacza, iż kryterium nie jest spełnione.</w:t>
            </w:r>
          </w:p>
        </w:tc>
      </w:tr>
    </w:tbl>
    <w:p w14:paraId="0DCAC546" w14:textId="77777777" w:rsidR="00A37D84" w:rsidRPr="002956C4" w:rsidRDefault="00A37D84">
      <w:pPr>
        <w:rPr>
          <w:rFonts w:ascii="Arial" w:hAnsi="Arial" w:cs="Arial"/>
          <w:b/>
        </w:rPr>
      </w:pPr>
    </w:p>
    <w:p w14:paraId="36FED7B6" w14:textId="77777777" w:rsidR="002C2CE8" w:rsidRPr="002956C4" w:rsidRDefault="00B10B0D">
      <w:pPr>
        <w:rPr>
          <w:rFonts w:ascii="Arial" w:hAnsi="Arial" w:cs="Arial"/>
          <w:sz w:val="24"/>
          <w:szCs w:val="24"/>
        </w:rPr>
      </w:pPr>
      <w:r w:rsidRPr="002956C4">
        <w:rPr>
          <w:rFonts w:ascii="Arial" w:hAnsi="Arial" w:cs="Arial"/>
          <w:b/>
          <w:sz w:val="24"/>
          <w:szCs w:val="24"/>
        </w:rPr>
        <w:t xml:space="preserve">B. </w:t>
      </w:r>
      <w:r w:rsidR="007257F1" w:rsidRPr="002956C4">
        <w:rPr>
          <w:rFonts w:ascii="Arial" w:hAnsi="Arial" w:cs="Arial"/>
          <w:b/>
          <w:sz w:val="24"/>
          <w:szCs w:val="24"/>
        </w:rPr>
        <w:t>KRYTERIA MERYTORYCZNE – OGÓLNE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915"/>
        <w:gridCol w:w="3402"/>
      </w:tblGrid>
      <w:tr w:rsidR="003E4D45" w:rsidRPr="007066B3" w14:paraId="0E5EE4DB" w14:textId="77777777" w:rsidTr="002956C4">
        <w:trPr>
          <w:trHeight w:val="283"/>
        </w:trPr>
        <w:tc>
          <w:tcPr>
            <w:tcW w:w="1110" w:type="dxa"/>
            <w:shd w:val="clear" w:color="auto" w:fill="E7E6E6"/>
            <w:vAlign w:val="center"/>
          </w:tcPr>
          <w:p w14:paraId="69A62D51" w14:textId="77777777" w:rsidR="003E4D45" w:rsidRPr="002956C4" w:rsidRDefault="003E4D45" w:rsidP="002956C4">
            <w:pPr>
              <w:spacing w:after="0"/>
              <w:rPr>
                <w:rFonts w:ascii="Arial" w:hAnsi="Arial" w:cs="Arial"/>
                <w:b/>
                <w:sz w:val="24"/>
                <w:szCs w:val="24"/>
              </w:rPr>
            </w:pPr>
            <w:r w:rsidRPr="002956C4">
              <w:rPr>
                <w:rFonts w:ascii="Arial" w:hAnsi="Arial" w:cs="Arial"/>
                <w:b/>
                <w:sz w:val="24"/>
                <w:szCs w:val="24"/>
              </w:rPr>
              <w:t>Numer</w:t>
            </w:r>
          </w:p>
        </w:tc>
        <w:tc>
          <w:tcPr>
            <w:tcW w:w="2856" w:type="dxa"/>
            <w:shd w:val="clear" w:color="auto" w:fill="E7E6E6"/>
            <w:vAlign w:val="center"/>
          </w:tcPr>
          <w:p w14:paraId="27257237" w14:textId="77777777" w:rsidR="003E4D45" w:rsidRPr="002956C4" w:rsidRDefault="003E4D45" w:rsidP="002956C4">
            <w:pPr>
              <w:spacing w:after="0"/>
              <w:rPr>
                <w:rFonts w:ascii="Arial" w:hAnsi="Arial" w:cs="Arial"/>
                <w:b/>
                <w:sz w:val="24"/>
                <w:szCs w:val="24"/>
              </w:rPr>
            </w:pPr>
            <w:r w:rsidRPr="002956C4">
              <w:rPr>
                <w:rFonts w:ascii="Arial" w:hAnsi="Arial" w:cs="Arial"/>
                <w:b/>
                <w:sz w:val="24"/>
                <w:szCs w:val="24"/>
              </w:rPr>
              <w:t>Nazwa</w:t>
            </w:r>
          </w:p>
        </w:tc>
        <w:tc>
          <w:tcPr>
            <w:tcW w:w="6915" w:type="dxa"/>
            <w:shd w:val="clear" w:color="auto" w:fill="E7E6E6"/>
            <w:vAlign w:val="center"/>
          </w:tcPr>
          <w:p w14:paraId="629B7022" w14:textId="77777777" w:rsidR="003E4D45" w:rsidRPr="002956C4" w:rsidRDefault="003E4D45" w:rsidP="002956C4">
            <w:pPr>
              <w:spacing w:after="0"/>
              <w:rPr>
                <w:rFonts w:ascii="Arial" w:hAnsi="Arial" w:cs="Arial"/>
                <w:b/>
                <w:sz w:val="24"/>
                <w:szCs w:val="24"/>
              </w:rPr>
            </w:pPr>
            <w:r w:rsidRPr="002956C4">
              <w:rPr>
                <w:rFonts w:ascii="Arial" w:hAnsi="Arial" w:cs="Arial"/>
                <w:b/>
                <w:sz w:val="24"/>
                <w:szCs w:val="24"/>
              </w:rPr>
              <w:t>Definicja kryterium</w:t>
            </w:r>
          </w:p>
        </w:tc>
        <w:tc>
          <w:tcPr>
            <w:tcW w:w="3402" w:type="dxa"/>
            <w:shd w:val="clear" w:color="auto" w:fill="E7E6E6"/>
            <w:vAlign w:val="center"/>
          </w:tcPr>
          <w:p w14:paraId="0029C57C" w14:textId="77777777" w:rsidR="003E4D45" w:rsidRPr="002956C4" w:rsidRDefault="003E4D45" w:rsidP="002956C4">
            <w:pPr>
              <w:spacing w:after="0"/>
              <w:rPr>
                <w:rFonts w:ascii="Arial" w:hAnsi="Arial" w:cs="Arial"/>
                <w:b/>
                <w:sz w:val="24"/>
                <w:szCs w:val="24"/>
              </w:rPr>
            </w:pPr>
            <w:r w:rsidRPr="002956C4">
              <w:rPr>
                <w:rFonts w:ascii="Arial" w:hAnsi="Arial" w:cs="Arial"/>
                <w:b/>
                <w:sz w:val="24"/>
                <w:szCs w:val="24"/>
              </w:rPr>
              <w:t>Opis znaczenia kryterium</w:t>
            </w:r>
          </w:p>
          <w:p w14:paraId="5D89E68F" w14:textId="77777777" w:rsidR="003E4D45" w:rsidRPr="002956C4" w:rsidRDefault="003E4D45" w:rsidP="002956C4">
            <w:pPr>
              <w:spacing w:after="0"/>
              <w:rPr>
                <w:rFonts w:ascii="Arial" w:hAnsi="Arial" w:cs="Arial"/>
                <w:b/>
                <w:sz w:val="24"/>
                <w:szCs w:val="24"/>
              </w:rPr>
            </w:pPr>
            <w:r w:rsidRPr="002956C4">
              <w:rPr>
                <w:rFonts w:ascii="Arial" w:hAnsi="Arial" w:cs="Arial"/>
                <w:b/>
                <w:sz w:val="24"/>
                <w:szCs w:val="24"/>
              </w:rPr>
              <w:t>(sposób oceny)</w:t>
            </w:r>
          </w:p>
        </w:tc>
      </w:tr>
      <w:tr w:rsidR="003E4D45" w:rsidRPr="007066B3" w14:paraId="75AE53DA" w14:textId="77777777" w:rsidTr="00D71705">
        <w:trPr>
          <w:trHeight w:val="283"/>
        </w:trPr>
        <w:tc>
          <w:tcPr>
            <w:tcW w:w="1110" w:type="dxa"/>
            <w:shd w:val="clear" w:color="auto" w:fill="auto"/>
            <w:vAlign w:val="center"/>
          </w:tcPr>
          <w:p w14:paraId="697E4C72" w14:textId="77777777" w:rsidR="003E4D45" w:rsidRPr="00B2556E" w:rsidRDefault="003E4D45" w:rsidP="002956C4">
            <w:pPr>
              <w:spacing w:after="0"/>
              <w:rPr>
                <w:rFonts w:ascii="Arial" w:hAnsi="Arial" w:cs="Arial"/>
                <w:sz w:val="24"/>
                <w:szCs w:val="24"/>
                <w:highlight w:val="yellow"/>
              </w:rPr>
            </w:pPr>
            <w:r w:rsidRPr="00D71705">
              <w:rPr>
                <w:rFonts w:ascii="Arial" w:hAnsi="Arial" w:cs="Arial"/>
                <w:sz w:val="24"/>
                <w:szCs w:val="24"/>
              </w:rPr>
              <w:t>B.1</w:t>
            </w:r>
          </w:p>
        </w:tc>
        <w:tc>
          <w:tcPr>
            <w:tcW w:w="2856" w:type="dxa"/>
            <w:shd w:val="clear" w:color="auto" w:fill="auto"/>
            <w:vAlign w:val="center"/>
          </w:tcPr>
          <w:p w14:paraId="2D4795AB" w14:textId="77777777" w:rsidR="003E4D45" w:rsidRPr="00D71705" w:rsidRDefault="003E4D45" w:rsidP="002956C4">
            <w:pPr>
              <w:spacing w:after="0"/>
              <w:rPr>
                <w:rFonts w:ascii="Arial" w:hAnsi="Arial" w:cs="Arial"/>
                <w:sz w:val="24"/>
                <w:szCs w:val="24"/>
              </w:rPr>
            </w:pPr>
            <w:r w:rsidRPr="00D71705">
              <w:rPr>
                <w:rFonts w:ascii="Arial" w:hAnsi="Arial" w:cs="Arial"/>
                <w:sz w:val="24"/>
                <w:szCs w:val="24"/>
              </w:rPr>
              <w:t>Kwalifikowalność wnioskodawcy/ partnerów</w:t>
            </w:r>
          </w:p>
          <w:p w14:paraId="2E459C4F" w14:textId="77777777" w:rsidR="003E4D45" w:rsidRPr="00D71705" w:rsidRDefault="003E4D45" w:rsidP="002956C4">
            <w:pPr>
              <w:spacing w:after="0"/>
              <w:rPr>
                <w:rFonts w:ascii="Arial" w:hAnsi="Arial" w:cs="Arial"/>
                <w:sz w:val="24"/>
                <w:szCs w:val="24"/>
              </w:rPr>
            </w:pPr>
          </w:p>
          <w:p w14:paraId="3F8A5EB6" w14:textId="77777777" w:rsidR="003E4D45" w:rsidRPr="00D71705" w:rsidRDefault="003E4D45" w:rsidP="002956C4">
            <w:pPr>
              <w:spacing w:after="0"/>
              <w:ind w:left="720"/>
              <w:rPr>
                <w:rFonts w:ascii="Arial" w:hAnsi="Arial" w:cs="Arial"/>
                <w:i/>
                <w:iCs/>
                <w:color w:val="FF0000"/>
                <w:sz w:val="24"/>
                <w:szCs w:val="24"/>
              </w:rPr>
            </w:pPr>
          </w:p>
        </w:tc>
        <w:tc>
          <w:tcPr>
            <w:tcW w:w="6915" w:type="dxa"/>
            <w:shd w:val="clear" w:color="auto" w:fill="auto"/>
          </w:tcPr>
          <w:p w14:paraId="3A60480E" w14:textId="77777777" w:rsidR="003E4D45" w:rsidRPr="00D71705" w:rsidRDefault="003E4D45" w:rsidP="002956C4">
            <w:pPr>
              <w:spacing w:after="0"/>
              <w:rPr>
                <w:rFonts w:ascii="Arial" w:hAnsi="Arial" w:cs="Arial"/>
                <w:sz w:val="24"/>
                <w:szCs w:val="24"/>
              </w:rPr>
            </w:pPr>
            <w:r w:rsidRPr="00D71705">
              <w:rPr>
                <w:rFonts w:ascii="Arial" w:hAnsi="Arial" w:cs="Arial"/>
                <w:sz w:val="24"/>
                <w:szCs w:val="24"/>
              </w:rPr>
              <w:t>W tym kryterium sprawdzamy, czy wnioskodawca oraz partnerzy są uprawnieni do ubiegania się o dofinansowanie, tj. czy należą do jednej z poniższych grup:</w:t>
            </w:r>
          </w:p>
          <w:p w14:paraId="1AB9160F" w14:textId="77777777" w:rsidR="003E4D45" w:rsidRPr="00D71705" w:rsidRDefault="003E4D45" w:rsidP="002956C4">
            <w:pPr>
              <w:numPr>
                <w:ilvl w:val="0"/>
                <w:numId w:val="5"/>
              </w:numPr>
              <w:spacing w:after="0"/>
              <w:rPr>
                <w:rFonts w:ascii="Arial" w:hAnsi="Arial" w:cs="Arial"/>
                <w:sz w:val="24"/>
                <w:szCs w:val="24"/>
              </w:rPr>
            </w:pPr>
            <w:r w:rsidRPr="00D71705">
              <w:rPr>
                <w:rFonts w:ascii="Arial" w:hAnsi="Arial" w:cs="Arial"/>
                <w:sz w:val="24"/>
                <w:szCs w:val="24"/>
              </w:rPr>
              <w:t>jednostki samorządu terytorialnego;</w:t>
            </w:r>
          </w:p>
          <w:p w14:paraId="498FF02D" w14:textId="77777777" w:rsidR="003E4D45" w:rsidRPr="00D71705" w:rsidRDefault="003E4D45" w:rsidP="002956C4">
            <w:pPr>
              <w:numPr>
                <w:ilvl w:val="0"/>
                <w:numId w:val="5"/>
              </w:numPr>
              <w:spacing w:after="0"/>
              <w:rPr>
                <w:rFonts w:ascii="Arial" w:hAnsi="Arial" w:cs="Arial"/>
                <w:sz w:val="24"/>
                <w:szCs w:val="24"/>
              </w:rPr>
            </w:pPr>
            <w:r w:rsidRPr="00D71705">
              <w:rPr>
                <w:rFonts w:ascii="Arial" w:hAnsi="Arial" w:cs="Arial"/>
                <w:sz w:val="24"/>
                <w:szCs w:val="24"/>
              </w:rPr>
              <w:t>związki jednostek samorządu terytorialnego;</w:t>
            </w:r>
          </w:p>
          <w:p w14:paraId="31FDC710" w14:textId="77777777" w:rsidR="003E4D45" w:rsidRPr="00D71705" w:rsidRDefault="003E4D45" w:rsidP="002956C4">
            <w:pPr>
              <w:numPr>
                <w:ilvl w:val="0"/>
                <w:numId w:val="5"/>
              </w:numPr>
              <w:spacing w:after="0"/>
              <w:rPr>
                <w:rFonts w:ascii="Arial" w:hAnsi="Arial" w:cs="Arial"/>
                <w:sz w:val="24"/>
                <w:szCs w:val="24"/>
              </w:rPr>
            </w:pPr>
            <w:r w:rsidRPr="00D71705">
              <w:rPr>
                <w:rFonts w:ascii="Arial" w:hAnsi="Arial" w:cs="Arial"/>
                <w:sz w:val="24"/>
                <w:szCs w:val="24"/>
              </w:rPr>
              <w:t>stowarzyszenia jednostek samorządu terytorialnego;</w:t>
            </w:r>
          </w:p>
          <w:p w14:paraId="6FCA8D0C" w14:textId="77777777" w:rsidR="003E4D45" w:rsidRPr="00D71705" w:rsidRDefault="003E4D45" w:rsidP="002956C4">
            <w:pPr>
              <w:numPr>
                <w:ilvl w:val="0"/>
                <w:numId w:val="5"/>
              </w:numPr>
              <w:spacing w:after="0"/>
              <w:rPr>
                <w:rFonts w:ascii="Arial" w:hAnsi="Arial" w:cs="Arial"/>
                <w:sz w:val="24"/>
                <w:szCs w:val="24"/>
              </w:rPr>
            </w:pPr>
            <w:r w:rsidRPr="00D71705">
              <w:rPr>
                <w:rFonts w:ascii="Arial" w:hAnsi="Arial" w:cs="Arial"/>
                <w:sz w:val="24"/>
                <w:szCs w:val="24"/>
              </w:rPr>
              <w:t>samorządowe jednostki organizacyjne</w:t>
            </w:r>
            <w:r w:rsidR="00B2556E" w:rsidRPr="00D71705">
              <w:rPr>
                <w:rFonts w:ascii="Arial" w:hAnsi="Arial" w:cs="Arial"/>
                <w:sz w:val="24"/>
                <w:szCs w:val="24"/>
              </w:rPr>
              <w:t>;</w:t>
            </w:r>
          </w:p>
          <w:p w14:paraId="4891F634" w14:textId="77777777" w:rsidR="00B2556E" w:rsidRPr="00D71705" w:rsidRDefault="00B2556E" w:rsidP="002956C4">
            <w:pPr>
              <w:numPr>
                <w:ilvl w:val="0"/>
                <w:numId w:val="5"/>
              </w:numPr>
              <w:spacing w:after="0"/>
              <w:rPr>
                <w:rFonts w:ascii="Arial" w:hAnsi="Arial" w:cs="Arial"/>
                <w:sz w:val="24"/>
                <w:szCs w:val="24"/>
              </w:rPr>
            </w:pPr>
            <w:r w:rsidRPr="00D71705">
              <w:rPr>
                <w:rFonts w:ascii="Arial" w:hAnsi="Arial" w:cs="Arial"/>
                <w:sz w:val="24"/>
                <w:szCs w:val="24"/>
              </w:rPr>
              <w:t>organizacje pozarządowe;</w:t>
            </w:r>
          </w:p>
          <w:p w14:paraId="229EF1A6" w14:textId="77777777" w:rsidR="00B2556E" w:rsidRPr="00D71705" w:rsidRDefault="00B2556E" w:rsidP="002956C4">
            <w:pPr>
              <w:numPr>
                <w:ilvl w:val="0"/>
                <w:numId w:val="5"/>
              </w:numPr>
              <w:spacing w:after="0"/>
              <w:rPr>
                <w:rFonts w:ascii="Arial" w:hAnsi="Arial" w:cs="Arial"/>
                <w:sz w:val="24"/>
                <w:szCs w:val="24"/>
              </w:rPr>
            </w:pPr>
            <w:r w:rsidRPr="00D71705">
              <w:rPr>
                <w:rFonts w:ascii="Arial" w:hAnsi="Arial" w:cs="Arial"/>
                <w:sz w:val="24"/>
                <w:szCs w:val="24"/>
              </w:rPr>
              <w:t>osoby fizyczne;</w:t>
            </w:r>
          </w:p>
          <w:p w14:paraId="46A92F17" w14:textId="77777777" w:rsidR="00B2556E" w:rsidRPr="00D71705" w:rsidRDefault="00B2556E" w:rsidP="00B2556E">
            <w:pPr>
              <w:numPr>
                <w:ilvl w:val="0"/>
                <w:numId w:val="5"/>
              </w:numPr>
              <w:spacing w:after="0"/>
              <w:rPr>
                <w:rFonts w:ascii="Arial" w:hAnsi="Arial" w:cs="Arial"/>
                <w:sz w:val="24"/>
                <w:szCs w:val="24"/>
              </w:rPr>
            </w:pPr>
            <w:r w:rsidRPr="00D71705">
              <w:rPr>
                <w:rFonts w:ascii="Arial" w:hAnsi="Arial" w:cs="Arial"/>
                <w:sz w:val="24"/>
                <w:szCs w:val="24"/>
              </w:rPr>
              <w:lastRenderedPageBreak/>
              <w:t>osoby prawne</w:t>
            </w:r>
          </w:p>
          <w:p w14:paraId="638071A0" w14:textId="77777777" w:rsidR="00B2556E" w:rsidRPr="00D71705" w:rsidRDefault="00B2556E" w:rsidP="00B2556E">
            <w:pPr>
              <w:spacing w:after="0"/>
              <w:rPr>
                <w:rFonts w:ascii="Arial" w:hAnsi="Arial" w:cs="Arial"/>
                <w:sz w:val="24"/>
                <w:szCs w:val="24"/>
              </w:rPr>
            </w:pPr>
            <w:r w:rsidRPr="00D71705">
              <w:rPr>
                <w:rFonts w:ascii="Arial" w:hAnsi="Arial" w:cs="Arial"/>
                <w:sz w:val="24"/>
                <w:szCs w:val="24"/>
              </w:rPr>
              <w:t>będące organami prowadzącymi szkoły lub placówki systemu oświaty.</w:t>
            </w:r>
          </w:p>
          <w:p w14:paraId="5193F305" w14:textId="77777777" w:rsidR="003E4D45" w:rsidRPr="00D71705" w:rsidRDefault="003E4D45" w:rsidP="00BB6C77">
            <w:pPr>
              <w:spacing w:after="0"/>
              <w:ind w:left="360"/>
              <w:rPr>
                <w:rFonts w:ascii="Arial" w:hAnsi="Arial" w:cs="Arial"/>
                <w:sz w:val="24"/>
                <w:szCs w:val="24"/>
              </w:rPr>
            </w:pPr>
          </w:p>
          <w:p w14:paraId="33DEF63C" w14:textId="77777777" w:rsidR="003E4D45" w:rsidRPr="00D71705" w:rsidRDefault="003E4D45" w:rsidP="002956C4">
            <w:pPr>
              <w:spacing w:after="60"/>
              <w:rPr>
                <w:rFonts w:ascii="Arial" w:hAnsi="Arial" w:cs="Arial"/>
                <w:sz w:val="24"/>
                <w:szCs w:val="24"/>
              </w:rPr>
            </w:pPr>
          </w:p>
          <w:p w14:paraId="0B993976" w14:textId="77777777" w:rsidR="003E4D45" w:rsidRPr="00D71705" w:rsidRDefault="003E4D45" w:rsidP="002956C4">
            <w:pPr>
              <w:spacing w:after="60"/>
              <w:rPr>
                <w:rFonts w:ascii="Arial" w:hAnsi="Arial" w:cs="Arial"/>
                <w:sz w:val="24"/>
                <w:szCs w:val="24"/>
              </w:rPr>
            </w:pPr>
            <w:r w:rsidRPr="00D71705">
              <w:rPr>
                <w:rFonts w:ascii="Arial" w:hAnsi="Arial" w:cs="Arial"/>
                <w:sz w:val="24"/>
                <w:szCs w:val="24"/>
              </w:rPr>
              <w:t>Kryterium jest weryfikowane w oparciu o wniosek o dofinansowanie projektu i załączniki (porozumienie/umowa o partnerstwie).</w:t>
            </w:r>
          </w:p>
          <w:p w14:paraId="103E194B" w14:textId="77777777" w:rsidR="003E4D45" w:rsidRPr="00D71705" w:rsidDel="007968FF" w:rsidRDefault="003E4D45" w:rsidP="002956C4">
            <w:pPr>
              <w:spacing w:after="60"/>
              <w:rPr>
                <w:rFonts w:ascii="Arial" w:hAnsi="Arial" w:cs="Arial"/>
                <w:sz w:val="24"/>
                <w:szCs w:val="24"/>
              </w:rPr>
            </w:pPr>
          </w:p>
        </w:tc>
        <w:tc>
          <w:tcPr>
            <w:tcW w:w="3402" w:type="dxa"/>
            <w:shd w:val="clear" w:color="auto" w:fill="auto"/>
          </w:tcPr>
          <w:p w14:paraId="395D1947" w14:textId="77777777" w:rsidR="003E4D45" w:rsidRPr="00D71705" w:rsidRDefault="003E4D45" w:rsidP="002956C4">
            <w:pPr>
              <w:spacing w:after="0"/>
              <w:rPr>
                <w:rFonts w:ascii="Arial" w:hAnsi="Arial" w:cs="Arial"/>
                <w:sz w:val="24"/>
                <w:szCs w:val="24"/>
              </w:rPr>
            </w:pPr>
            <w:r w:rsidRPr="00D71705">
              <w:rPr>
                <w:rFonts w:ascii="Arial" w:hAnsi="Arial" w:cs="Arial"/>
                <w:sz w:val="24"/>
                <w:szCs w:val="24"/>
              </w:rPr>
              <w:lastRenderedPageBreak/>
              <w:t xml:space="preserve">TAK/NIE </w:t>
            </w:r>
            <w:r w:rsidRPr="00D71705">
              <w:rPr>
                <w:rFonts w:ascii="Arial" w:hAnsi="Arial" w:cs="Arial"/>
                <w:sz w:val="24"/>
                <w:szCs w:val="24"/>
              </w:rPr>
              <w:br/>
              <w:t>(NIE oznacza odrzucenie wniosku)</w:t>
            </w:r>
          </w:p>
          <w:p w14:paraId="439F9A20" w14:textId="77777777" w:rsidR="003E4D45" w:rsidRPr="00D71705" w:rsidRDefault="003E4D45" w:rsidP="002956C4">
            <w:pPr>
              <w:spacing w:after="0"/>
              <w:rPr>
                <w:rFonts w:ascii="Arial" w:hAnsi="Arial" w:cs="Arial"/>
                <w:sz w:val="24"/>
                <w:szCs w:val="24"/>
              </w:rPr>
            </w:pPr>
            <w:r w:rsidRPr="00D71705">
              <w:rPr>
                <w:rFonts w:ascii="Arial" w:hAnsi="Arial" w:cs="Arial"/>
                <w:sz w:val="24"/>
                <w:szCs w:val="24"/>
              </w:rPr>
              <w:t>Kryterium obligatoryjne – spełnienie kryterium jest niezbędne do przyznania dofinansowania.</w:t>
            </w:r>
          </w:p>
          <w:p w14:paraId="5CE89597" w14:textId="77777777" w:rsidR="003E4D45" w:rsidRPr="00D71705" w:rsidRDefault="003E4D45" w:rsidP="002956C4">
            <w:pPr>
              <w:spacing w:after="0"/>
              <w:rPr>
                <w:rFonts w:ascii="Arial" w:hAnsi="Arial" w:cs="Arial"/>
                <w:sz w:val="24"/>
                <w:szCs w:val="24"/>
              </w:rPr>
            </w:pPr>
            <w:r w:rsidRPr="00D71705">
              <w:rPr>
                <w:rFonts w:ascii="Arial" w:hAnsi="Arial" w:cs="Arial"/>
                <w:sz w:val="24"/>
                <w:szCs w:val="24"/>
              </w:rPr>
              <w:t xml:space="preserve">Kryterium uznaje się za spełnione, jeżeli odpowiedź będzie pozytywna. </w:t>
            </w:r>
          </w:p>
          <w:p w14:paraId="61BFA522" w14:textId="06E025D9" w:rsidR="003E4D45" w:rsidRPr="00D71705" w:rsidRDefault="003E4D45" w:rsidP="002956C4">
            <w:pPr>
              <w:spacing w:after="0"/>
              <w:rPr>
                <w:rFonts w:ascii="Arial" w:hAnsi="Arial" w:cs="Arial"/>
                <w:sz w:val="24"/>
                <w:szCs w:val="24"/>
              </w:rPr>
            </w:pPr>
            <w:r w:rsidRPr="00D71705">
              <w:rPr>
                <w:rFonts w:ascii="Arial" w:hAnsi="Arial" w:cs="Arial"/>
                <w:sz w:val="24"/>
                <w:szCs w:val="24"/>
              </w:rPr>
              <w:lastRenderedPageBreak/>
              <w:t xml:space="preserve">W trakcie oceny kryterium wnioskodawca może zostać poproszony o uzupełnienie </w:t>
            </w:r>
            <w:r w:rsidR="00735339" w:rsidRPr="00D71705">
              <w:rPr>
                <w:rFonts w:ascii="Arial" w:hAnsi="Arial" w:cs="Arial"/>
                <w:sz w:val="24"/>
                <w:szCs w:val="24"/>
              </w:rPr>
              <w:t>lub</w:t>
            </w:r>
            <w:r w:rsidRPr="00D71705">
              <w:rPr>
                <w:rFonts w:ascii="Arial" w:hAnsi="Arial" w:cs="Arial"/>
                <w:sz w:val="24"/>
                <w:szCs w:val="24"/>
              </w:rPr>
              <w:t xml:space="preserve"> poprawienie wniosku.</w:t>
            </w:r>
          </w:p>
          <w:p w14:paraId="102EFD0B" w14:textId="60189F6A" w:rsidR="003E4D45" w:rsidRPr="00D71705" w:rsidRDefault="003E4D45" w:rsidP="002956C4">
            <w:pPr>
              <w:spacing w:after="0"/>
              <w:rPr>
                <w:rFonts w:ascii="Arial" w:hAnsi="Arial" w:cs="Arial"/>
                <w:sz w:val="24"/>
                <w:szCs w:val="24"/>
              </w:rPr>
            </w:pPr>
            <w:r w:rsidRPr="00D71705">
              <w:rPr>
                <w:rFonts w:ascii="Arial" w:hAnsi="Arial" w:cs="Arial"/>
                <w:sz w:val="24"/>
                <w:szCs w:val="24"/>
              </w:rPr>
              <w:t xml:space="preserve">Przyznanie wartości „NIE” (po jednokrotnym złożeniu uzupełnień </w:t>
            </w:r>
            <w:r w:rsidR="00735339" w:rsidRPr="00D71705">
              <w:rPr>
                <w:rFonts w:ascii="Arial" w:hAnsi="Arial" w:cs="Arial"/>
                <w:sz w:val="24"/>
                <w:szCs w:val="24"/>
              </w:rPr>
              <w:t>lub</w:t>
            </w:r>
            <w:r w:rsidRPr="00D71705">
              <w:rPr>
                <w:rFonts w:ascii="Arial" w:hAnsi="Arial" w:cs="Arial"/>
                <w:sz w:val="24"/>
                <w:szCs w:val="24"/>
              </w:rPr>
              <w:t xml:space="preserve"> poprawy) oznacza, iż kryterium nie jest spełnione.</w:t>
            </w:r>
          </w:p>
        </w:tc>
      </w:tr>
      <w:tr w:rsidR="003E4D45" w:rsidRPr="007066B3" w14:paraId="3EC9711E" w14:textId="77777777" w:rsidTr="002956C4">
        <w:trPr>
          <w:trHeight w:val="283"/>
        </w:trPr>
        <w:tc>
          <w:tcPr>
            <w:tcW w:w="1110" w:type="dxa"/>
            <w:vAlign w:val="center"/>
          </w:tcPr>
          <w:p w14:paraId="3BD3CFA0" w14:textId="77777777" w:rsidR="003E4D45" w:rsidRPr="00D71705" w:rsidRDefault="003E4D45" w:rsidP="002956C4">
            <w:pPr>
              <w:spacing w:after="0"/>
              <w:rPr>
                <w:rFonts w:ascii="Arial" w:hAnsi="Arial" w:cs="Arial"/>
                <w:sz w:val="24"/>
                <w:szCs w:val="24"/>
              </w:rPr>
            </w:pPr>
            <w:r w:rsidRPr="00D71705">
              <w:rPr>
                <w:rFonts w:ascii="Arial" w:hAnsi="Arial" w:cs="Arial"/>
                <w:sz w:val="24"/>
                <w:szCs w:val="24"/>
              </w:rPr>
              <w:lastRenderedPageBreak/>
              <w:t>B.2</w:t>
            </w:r>
          </w:p>
        </w:tc>
        <w:tc>
          <w:tcPr>
            <w:tcW w:w="2856" w:type="dxa"/>
            <w:vAlign w:val="center"/>
          </w:tcPr>
          <w:p w14:paraId="47D109A9" w14:textId="77777777" w:rsidR="003E4D45" w:rsidRPr="00D71705" w:rsidRDefault="003E4D45" w:rsidP="002956C4">
            <w:pPr>
              <w:spacing w:after="0"/>
              <w:rPr>
                <w:rFonts w:ascii="Arial" w:hAnsi="Arial" w:cs="Arial"/>
                <w:sz w:val="24"/>
                <w:szCs w:val="24"/>
              </w:rPr>
            </w:pPr>
            <w:r w:rsidRPr="00D71705">
              <w:rPr>
                <w:rFonts w:ascii="Arial" w:hAnsi="Arial" w:cs="Arial"/>
                <w:sz w:val="24"/>
                <w:szCs w:val="24"/>
              </w:rPr>
              <w:t xml:space="preserve">Projekt jest zgodny z typami projektów przewidzianymi </w:t>
            </w:r>
            <w:r w:rsidRPr="00D71705">
              <w:rPr>
                <w:rFonts w:ascii="Arial" w:hAnsi="Arial" w:cs="Arial"/>
                <w:sz w:val="24"/>
                <w:szCs w:val="24"/>
              </w:rPr>
              <w:br/>
              <w:t>do wsparcia w ramach działania</w:t>
            </w:r>
          </w:p>
          <w:p w14:paraId="396C7EBF" w14:textId="77777777" w:rsidR="003E4D45" w:rsidRPr="00D71705" w:rsidRDefault="003E4D45" w:rsidP="002956C4">
            <w:pPr>
              <w:spacing w:after="0"/>
              <w:rPr>
                <w:rFonts w:ascii="Arial" w:hAnsi="Arial" w:cs="Arial"/>
                <w:sz w:val="24"/>
                <w:szCs w:val="24"/>
              </w:rPr>
            </w:pPr>
          </w:p>
          <w:p w14:paraId="124743E0" w14:textId="77777777" w:rsidR="003E4D45" w:rsidRPr="00D71705" w:rsidRDefault="003E4D45" w:rsidP="002956C4">
            <w:pPr>
              <w:spacing w:after="0"/>
              <w:rPr>
                <w:rFonts w:ascii="Arial" w:hAnsi="Arial" w:cs="Arial"/>
                <w:i/>
                <w:iCs/>
                <w:color w:val="FF0000"/>
                <w:sz w:val="24"/>
                <w:szCs w:val="24"/>
              </w:rPr>
            </w:pPr>
          </w:p>
        </w:tc>
        <w:tc>
          <w:tcPr>
            <w:tcW w:w="6915" w:type="dxa"/>
          </w:tcPr>
          <w:p w14:paraId="71A4E188" w14:textId="0B23AC93" w:rsidR="00790B31" w:rsidRPr="00D71705" w:rsidRDefault="003E4D45" w:rsidP="001522F9">
            <w:pPr>
              <w:spacing w:before="60" w:after="60"/>
              <w:rPr>
                <w:rFonts w:ascii="Arial" w:hAnsi="Arial" w:cs="Arial"/>
                <w:sz w:val="24"/>
                <w:szCs w:val="24"/>
              </w:rPr>
            </w:pPr>
            <w:r w:rsidRPr="00D71705">
              <w:rPr>
                <w:rFonts w:ascii="Arial" w:hAnsi="Arial" w:cs="Arial"/>
                <w:sz w:val="24"/>
                <w:szCs w:val="24"/>
              </w:rPr>
              <w:t>W tym kryterium sprawdzamy, czy projekt dotyczy:</w:t>
            </w:r>
            <w:r w:rsidR="00790B31" w:rsidRPr="00D71705">
              <w:rPr>
                <w:rFonts w:ascii="Arial" w:hAnsi="Arial" w:cs="Arial"/>
                <w:sz w:val="24"/>
                <w:szCs w:val="24"/>
              </w:rPr>
              <w:t xml:space="preserve"> </w:t>
            </w:r>
            <w:r w:rsidRPr="00D71705">
              <w:rPr>
                <w:rFonts w:ascii="Arial" w:hAnsi="Arial" w:cs="Arial"/>
                <w:sz w:val="24"/>
                <w:szCs w:val="24"/>
              </w:rPr>
              <w:t>działa</w:t>
            </w:r>
            <w:r w:rsidR="00790B31" w:rsidRPr="00D71705">
              <w:rPr>
                <w:rFonts w:ascii="Arial" w:hAnsi="Arial" w:cs="Arial"/>
                <w:sz w:val="24"/>
                <w:szCs w:val="24"/>
              </w:rPr>
              <w:t>ń</w:t>
            </w:r>
            <w:r w:rsidRPr="00D71705">
              <w:rPr>
                <w:rFonts w:ascii="Arial" w:hAnsi="Arial" w:cs="Arial"/>
                <w:sz w:val="24"/>
                <w:szCs w:val="24"/>
              </w:rPr>
              <w:t xml:space="preserve"> z zakresu poprawy dostępności szkół/placówek dla osób ze specjalnymi potrzebami edukacyjnymi</w:t>
            </w:r>
            <w:r w:rsidR="00723084" w:rsidRPr="00D71705">
              <w:rPr>
                <w:rFonts w:ascii="Arial" w:hAnsi="Arial" w:cs="Arial"/>
                <w:sz w:val="24"/>
                <w:szCs w:val="24"/>
              </w:rPr>
              <w:t xml:space="preserve"> celem rozwoju edukacji włączającej (także z uwzględnieniem potrzeb uchodźców z Ukrainy)</w:t>
            </w:r>
            <w:r w:rsidR="00790B31" w:rsidRPr="00D71705">
              <w:rPr>
                <w:rFonts w:ascii="Arial" w:hAnsi="Arial" w:cs="Arial"/>
                <w:sz w:val="24"/>
                <w:szCs w:val="24"/>
              </w:rPr>
              <w:t>, el</w:t>
            </w:r>
            <w:r w:rsidR="001522F9" w:rsidRPr="00D71705">
              <w:rPr>
                <w:rFonts w:ascii="Arial" w:hAnsi="Arial" w:cs="Arial"/>
                <w:sz w:val="24"/>
                <w:szCs w:val="24"/>
              </w:rPr>
              <w:t xml:space="preserve">ementem projektu mogą być </w:t>
            </w:r>
            <w:r w:rsidRPr="00D71705">
              <w:rPr>
                <w:rFonts w:ascii="Arial" w:hAnsi="Arial" w:cs="Arial"/>
                <w:sz w:val="24"/>
                <w:szCs w:val="24"/>
              </w:rPr>
              <w:t>inwestycj</w:t>
            </w:r>
            <w:r w:rsidR="006F1307" w:rsidRPr="00D71705">
              <w:rPr>
                <w:rFonts w:ascii="Arial" w:hAnsi="Arial" w:cs="Arial"/>
                <w:sz w:val="24"/>
                <w:szCs w:val="24"/>
              </w:rPr>
              <w:t xml:space="preserve">e </w:t>
            </w:r>
            <w:r w:rsidRPr="00D71705">
              <w:rPr>
                <w:rFonts w:ascii="Arial" w:hAnsi="Arial" w:cs="Arial"/>
                <w:sz w:val="24"/>
                <w:szCs w:val="24"/>
              </w:rPr>
              <w:t>w przyszkolną bazę sportową</w:t>
            </w:r>
            <w:r w:rsidR="00790B31" w:rsidRPr="00D71705">
              <w:rPr>
                <w:rFonts w:ascii="Arial" w:hAnsi="Arial" w:cs="Arial"/>
                <w:sz w:val="24"/>
                <w:szCs w:val="24"/>
              </w:rPr>
              <w:t>.</w:t>
            </w:r>
          </w:p>
          <w:p w14:paraId="56B8CDA4" w14:textId="77777777" w:rsidR="00790B31" w:rsidRPr="00D71705" w:rsidRDefault="00790B31" w:rsidP="001522F9">
            <w:pPr>
              <w:spacing w:before="60" w:after="60"/>
              <w:rPr>
                <w:rFonts w:ascii="Arial" w:hAnsi="Arial" w:cs="Arial"/>
                <w:sz w:val="24"/>
                <w:szCs w:val="24"/>
              </w:rPr>
            </w:pPr>
          </w:p>
          <w:p w14:paraId="3852BE5C" w14:textId="43C3813F" w:rsidR="003E4D45" w:rsidRPr="00D71705" w:rsidRDefault="003E4D45" w:rsidP="00723084">
            <w:pPr>
              <w:spacing w:before="60" w:after="60"/>
              <w:rPr>
                <w:rFonts w:ascii="Arial" w:hAnsi="Arial" w:cs="Arial"/>
                <w:sz w:val="24"/>
                <w:szCs w:val="24"/>
              </w:rPr>
            </w:pPr>
            <w:r w:rsidRPr="00D71705">
              <w:rPr>
                <w:rFonts w:ascii="Arial" w:hAnsi="Arial" w:cs="Arial"/>
                <w:sz w:val="24"/>
                <w:szCs w:val="24"/>
              </w:rPr>
              <w:t xml:space="preserve">W kryterium ocenie podlega </w:t>
            </w:r>
            <w:r w:rsidR="00723084" w:rsidRPr="00D71705">
              <w:rPr>
                <w:rFonts w:ascii="Arial" w:hAnsi="Arial" w:cs="Arial"/>
                <w:sz w:val="24"/>
                <w:szCs w:val="24"/>
              </w:rPr>
              <w:t xml:space="preserve">również </w:t>
            </w:r>
            <w:r w:rsidRPr="00D71705">
              <w:rPr>
                <w:rFonts w:ascii="Arial" w:hAnsi="Arial" w:cs="Arial"/>
                <w:sz w:val="24"/>
                <w:szCs w:val="24"/>
              </w:rPr>
              <w:t xml:space="preserve">czy </w:t>
            </w:r>
            <w:r w:rsidR="00723084" w:rsidRPr="00D71705">
              <w:rPr>
                <w:rFonts w:ascii="Arial" w:hAnsi="Arial" w:cs="Arial"/>
                <w:sz w:val="24"/>
                <w:szCs w:val="24"/>
              </w:rPr>
              <w:t xml:space="preserve">działania z zakresu </w:t>
            </w:r>
            <w:r w:rsidR="00B25359" w:rsidRPr="00D71705">
              <w:rPr>
                <w:rFonts w:ascii="Arial" w:hAnsi="Arial" w:cs="Arial"/>
                <w:sz w:val="24"/>
                <w:szCs w:val="24"/>
              </w:rPr>
              <w:t xml:space="preserve">poprawy </w:t>
            </w:r>
            <w:r w:rsidR="00723084" w:rsidRPr="00D71705">
              <w:rPr>
                <w:rFonts w:ascii="Arial" w:hAnsi="Arial" w:cs="Arial"/>
                <w:sz w:val="24"/>
                <w:szCs w:val="24"/>
              </w:rPr>
              <w:t xml:space="preserve">dostępności </w:t>
            </w:r>
            <w:r w:rsidRPr="00D71705">
              <w:rPr>
                <w:rFonts w:ascii="Arial" w:hAnsi="Arial" w:cs="Arial"/>
                <w:sz w:val="24"/>
                <w:szCs w:val="24"/>
              </w:rPr>
              <w:t>zaplanowane zostały na podstawie zdiagnozowanego zapotrzebowania szkół lub placówek</w:t>
            </w:r>
            <w:r w:rsidR="00007449" w:rsidRPr="00D71705">
              <w:rPr>
                <w:rFonts w:ascii="Arial" w:hAnsi="Arial" w:cs="Arial"/>
                <w:sz w:val="24"/>
                <w:szCs w:val="24"/>
              </w:rPr>
              <w:t xml:space="preserve"> tzn. czy:</w:t>
            </w:r>
            <w:r w:rsidRPr="00D71705">
              <w:rPr>
                <w:rFonts w:ascii="Arial" w:hAnsi="Arial" w:cs="Arial"/>
                <w:sz w:val="24"/>
                <w:szCs w:val="24"/>
              </w:rPr>
              <w:t xml:space="preserve"> </w:t>
            </w:r>
          </w:p>
          <w:p w14:paraId="595D8E49" w14:textId="62062352" w:rsidR="003E4D45" w:rsidRDefault="003E4D45" w:rsidP="00723084">
            <w:pPr>
              <w:numPr>
                <w:ilvl w:val="0"/>
                <w:numId w:val="39"/>
              </w:numPr>
              <w:spacing w:before="60" w:after="60"/>
              <w:ind w:left="712" w:hanging="425"/>
              <w:rPr>
                <w:rFonts w:ascii="Arial" w:hAnsi="Arial" w:cs="Arial"/>
                <w:sz w:val="24"/>
                <w:szCs w:val="24"/>
              </w:rPr>
            </w:pPr>
            <w:r w:rsidRPr="00D71705">
              <w:rPr>
                <w:rFonts w:ascii="Arial" w:hAnsi="Arial" w:cs="Arial"/>
                <w:sz w:val="24"/>
                <w:szCs w:val="24"/>
              </w:rPr>
              <w:t xml:space="preserve">diagnoza </w:t>
            </w:r>
            <w:r w:rsidR="000669BF">
              <w:rPr>
                <w:rFonts w:ascii="Arial" w:hAnsi="Arial" w:cs="Arial"/>
                <w:sz w:val="24"/>
                <w:szCs w:val="24"/>
              </w:rPr>
              <w:t>jest kompletna i oparta na obiektywnych danych ilościowych i jakościowych;</w:t>
            </w:r>
          </w:p>
          <w:p w14:paraId="6DBE4E7D" w14:textId="7FDE6AAA" w:rsidR="00790B31" w:rsidRPr="00D71705" w:rsidRDefault="00470C10" w:rsidP="00AF2202">
            <w:pPr>
              <w:pStyle w:val="Akapitzlist"/>
              <w:numPr>
                <w:ilvl w:val="0"/>
                <w:numId w:val="39"/>
              </w:numPr>
              <w:ind w:left="741" w:hanging="425"/>
            </w:pPr>
            <w:r w:rsidRPr="00470C10">
              <w:rPr>
                <w:rFonts w:ascii="Arial" w:hAnsi="Arial" w:cs="Arial"/>
                <w:sz w:val="24"/>
                <w:szCs w:val="24"/>
                <w:lang w:val="pl-PL"/>
              </w:rPr>
              <w:t>wnioski z diagnozy stanowią element wniosku o dofinansowanie projektu.</w:t>
            </w:r>
          </w:p>
          <w:p w14:paraId="33A37BA0" w14:textId="77777777" w:rsidR="00790B31" w:rsidRPr="00D71705" w:rsidRDefault="00790B31" w:rsidP="00790B31">
            <w:pPr>
              <w:spacing w:before="60" w:after="60"/>
              <w:ind w:left="712"/>
              <w:rPr>
                <w:rFonts w:ascii="Arial" w:hAnsi="Arial" w:cs="Arial"/>
                <w:sz w:val="24"/>
                <w:szCs w:val="24"/>
              </w:rPr>
            </w:pPr>
          </w:p>
          <w:p w14:paraId="0794CF81" w14:textId="77777777" w:rsidR="00790B31" w:rsidRPr="00D71705" w:rsidRDefault="00790B31" w:rsidP="00AF2202">
            <w:pPr>
              <w:spacing w:before="60" w:after="60"/>
              <w:ind w:left="712"/>
              <w:rPr>
                <w:rFonts w:ascii="Arial" w:hAnsi="Arial" w:cs="Arial"/>
                <w:sz w:val="24"/>
                <w:szCs w:val="24"/>
              </w:rPr>
            </w:pPr>
          </w:p>
          <w:p w14:paraId="1C3538AB" w14:textId="72E8B68A" w:rsidR="00790B31" w:rsidRPr="00D71705" w:rsidRDefault="00790B31" w:rsidP="00790B31">
            <w:pPr>
              <w:spacing w:before="60" w:after="60"/>
              <w:rPr>
                <w:rFonts w:ascii="Arial" w:hAnsi="Arial" w:cs="Arial"/>
                <w:sz w:val="24"/>
                <w:szCs w:val="24"/>
              </w:rPr>
            </w:pPr>
            <w:r w:rsidRPr="00D71705">
              <w:rPr>
                <w:rFonts w:ascii="Arial" w:hAnsi="Arial" w:cs="Arial"/>
                <w:sz w:val="24"/>
                <w:szCs w:val="24"/>
              </w:rPr>
              <w:t>W przypadku gdy elementem projektu są inwestycje w przyszkolną bazę sportow</w:t>
            </w:r>
            <w:r w:rsidR="00A45BF7" w:rsidRPr="00D71705">
              <w:rPr>
                <w:rFonts w:ascii="Arial" w:hAnsi="Arial" w:cs="Arial"/>
                <w:sz w:val="24"/>
                <w:szCs w:val="24"/>
              </w:rPr>
              <w:t>ą wówczas muszą</w:t>
            </w:r>
            <w:r w:rsidRPr="00D71705">
              <w:rPr>
                <w:rFonts w:ascii="Arial" w:hAnsi="Arial" w:cs="Arial"/>
                <w:sz w:val="24"/>
                <w:szCs w:val="24"/>
              </w:rPr>
              <w:t xml:space="preserve"> </w:t>
            </w:r>
            <w:r w:rsidR="00A45BF7" w:rsidRPr="00D71705">
              <w:rPr>
                <w:rFonts w:ascii="Arial" w:hAnsi="Arial" w:cs="Arial"/>
                <w:sz w:val="24"/>
                <w:szCs w:val="24"/>
              </w:rPr>
              <w:t xml:space="preserve">one być zgodne </w:t>
            </w:r>
            <w:r w:rsidRPr="00D71705">
              <w:rPr>
                <w:rFonts w:ascii="Arial" w:hAnsi="Arial" w:cs="Arial"/>
                <w:sz w:val="24"/>
                <w:szCs w:val="24"/>
              </w:rPr>
              <w:t>z „Diagnoz</w:t>
            </w:r>
            <w:r w:rsidR="00A45BF7" w:rsidRPr="00D71705">
              <w:rPr>
                <w:rFonts w:ascii="Arial" w:hAnsi="Arial" w:cs="Arial"/>
                <w:sz w:val="24"/>
                <w:szCs w:val="24"/>
              </w:rPr>
              <w:t>ą</w:t>
            </w:r>
            <w:r w:rsidRPr="00D71705">
              <w:rPr>
                <w:rFonts w:ascii="Arial" w:hAnsi="Arial" w:cs="Arial"/>
                <w:sz w:val="24"/>
                <w:szCs w:val="24"/>
              </w:rPr>
              <w:t xml:space="preserve"> potrzeb przyszkolnej bazy sportowej w województwie kujawsko-pomorskim”</w:t>
            </w:r>
            <w:r w:rsidRPr="00D71705">
              <w:rPr>
                <w:rStyle w:val="Odwoanieprzypisudolnego"/>
                <w:rFonts w:ascii="Arial" w:hAnsi="Arial" w:cs="Arial"/>
                <w:sz w:val="24"/>
                <w:szCs w:val="24"/>
              </w:rPr>
              <w:footnoteReference w:id="6"/>
            </w:r>
            <w:r w:rsidR="000669BF">
              <w:rPr>
                <w:rFonts w:ascii="Arial" w:hAnsi="Arial" w:cs="Arial"/>
                <w:sz w:val="24"/>
                <w:szCs w:val="24"/>
              </w:rPr>
              <w:t xml:space="preserve"> oraz przystosowane do potrzeb osób z niepełnosprawnościami.</w:t>
            </w:r>
          </w:p>
          <w:p w14:paraId="0E612F9B" w14:textId="6C7F8556" w:rsidR="003E4D45" w:rsidRPr="00D71705" w:rsidRDefault="003E4D45" w:rsidP="00AF2202">
            <w:pPr>
              <w:spacing w:before="60" w:after="60"/>
              <w:rPr>
                <w:rFonts w:ascii="Arial" w:hAnsi="Arial" w:cs="Arial"/>
                <w:sz w:val="24"/>
                <w:szCs w:val="24"/>
              </w:rPr>
            </w:pPr>
          </w:p>
          <w:p w14:paraId="1E77F766" w14:textId="77777777" w:rsidR="00370C1A" w:rsidRPr="00D71705" w:rsidRDefault="00370C1A" w:rsidP="00BB6C77">
            <w:pPr>
              <w:rPr>
                <w:rFonts w:ascii="Arial" w:hAnsi="Arial" w:cs="Arial"/>
                <w:sz w:val="24"/>
                <w:szCs w:val="24"/>
              </w:rPr>
            </w:pPr>
            <w:r w:rsidRPr="00D71705">
              <w:rPr>
                <w:rFonts w:ascii="Arial" w:eastAsia="Arial" w:hAnsi="Arial" w:cs="Arial"/>
                <w:sz w:val="24"/>
                <w:szCs w:val="24"/>
              </w:rPr>
              <w:t>Szkoły specjalne i inne instytucje, które prowadzą do segregacji lub utrzymania segregacji jakiejkolwiek grupy defaworyzowanej i/lub wykluczonej społecznie nie będą wspierane w zakresie infrastruktury i wyposażenia.</w:t>
            </w:r>
          </w:p>
          <w:p w14:paraId="665E9E9D" w14:textId="77777777" w:rsidR="003E4D45" w:rsidRPr="00D71705" w:rsidRDefault="003E4D45" w:rsidP="002956C4">
            <w:pPr>
              <w:spacing w:after="60"/>
              <w:rPr>
                <w:rFonts w:ascii="Arial" w:hAnsi="Arial" w:cs="Arial"/>
                <w:sz w:val="24"/>
                <w:szCs w:val="24"/>
              </w:rPr>
            </w:pPr>
            <w:r w:rsidRPr="00D71705">
              <w:rPr>
                <w:rFonts w:ascii="Arial" w:hAnsi="Arial" w:cs="Arial"/>
                <w:sz w:val="24"/>
                <w:szCs w:val="24"/>
              </w:rPr>
              <w:t>Kryterium jest weryfikowane w oparciu o wniosek o dofinansowanie projektu.</w:t>
            </w:r>
          </w:p>
        </w:tc>
        <w:tc>
          <w:tcPr>
            <w:tcW w:w="3402" w:type="dxa"/>
          </w:tcPr>
          <w:p w14:paraId="56F7DC9A" w14:textId="77777777" w:rsidR="003E4D45" w:rsidRPr="00D71705" w:rsidRDefault="003E4D45" w:rsidP="002956C4">
            <w:pPr>
              <w:spacing w:after="0"/>
              <w:rPr>
                <w:rFonts w:ascii="Arial" w:hAnsi="Arial" w:cs="Arial"/>
                <w:sz w:val="24"/>
                <w:szCs w:val="24"/>
              </w:rPr>
            </w:pPr>
            <w:r w:rsidRPr="00D71705">
              <w:rPr>
                <w:rFonts w:ascii="Arial" w:hAnsi="Arial" w:cs="Arial"/>
                <w:sz w:val="24"/>
                <w:szCs w:val="24"/>
              </w:rPr>
              <w:lastRenderedPageBreak/>
              <w:t xml:space="preserve">TAK/NIE </w:t>
            </w:r>
            <w:r w:rsidRPr="00D71705">
              <w:rPr>
                <w:rFonts w:ascii="Arial" w:hAnsi="Arial" w:cs="Arial"/>
                <w:sz w:val="24"/>
                <w:szCs w:val="24"/>
              </w:rPr>
              <w:br/>
              <w:t xml:space="preserve">(NIE oznacza odrzucenie wniosku) </w:t>
            </w:r>
          </w:p>
          <w:p w14:paraId="7DD6EB8A" w14:textId="77777777" w:rsidR="003E4D45" w:rsidRPr="00D71705" w:rsidRDefault="003E4D45" w:rsidP="002956C4">
            <w:pPr>
              <w:spacing w:after="0"/>
              <w:rPr>
                <w:rFonts w:ascii="Arial" w:hAnsi="Arial" w:cs="Arial"/>
                <w:sz w:val="24"/>
                <w:szCs w:val="24"/>
              </w:rPr>
            </w:pPr>
            <w:r w:rsidRPr="00D71705">
              <w:rPr>
                <w:rFonts w:ascii="Arial" w:hAnsi="Arial" w:cs="Arial"/>
                <w:sz w:val="24"/>
                <w:szCs w:val="24"/>
              </w:rPr>
              <w:t>Kryterium obligatoryjne – spełnienie kryterium jest niezbędne do przyznania dofinansowania.</w:t>
            </w:r>
          </w:p>
          <w:p w14:paraId="3917070B" w14:textId="77777777" w:rsidR="003E4D45" w:rsidRPr="00D71705" w:rsidRDefault="003E4D45" w:rsidP="002956C4">
            <w:pPr>
              <w:spacing w:after="0"/>
              <w:rPr>
                <w:rFonts w:ascii="Arial" w:hAnsi="Arial" w:cs="Arial"/>
                <w:sz w:val="24"/>
                <w:szCs w:val="24"/>
              </w:rPr>
            </w:pPr>
          </w:p>
          <w:p w14:paraId="4375F8DA" w14:textId="77777777" w:rsidR="003E4D45" w:rsidRPr="00D71705" w:rsidRDefault="003E4D45" w:rsidP="002956C4">
            <w:pPr>
              <w:spacing w:after="0"/>
              <w:rPr>
                <w:rFonts w:ascii="Arial" w:hAnsi="Arial" w:cs="Arial"/>
                <w:sz w:val="24"/>
                <w:szCs w:val="24"/>
              </w:rPr>
            </w:pPr>
            <w:r w:rsidRPr="00D71705">
              <w:rPr>
                <w:rFonts w:ascii="Arial" w:hAnsi="Arial" w:cs="Arial"/>
                <w:sz w:val="24"/>
                <w:szCs w:val="24"/>
              </w:rPr>
              <w:t xml:space="preserve">Kryterium uznaje się za spełnione, jeżeli odpowiedź będzie pozytywna. </w:t>
            </w:r>
          </w:p>
          <w:p w14:paraId="1FD8A474" w14:textId="0EDAA804" w:rsidR="003E4D45" w:rsidRPr="00D71705" w:rsidRDefault="003E4D45" w:rsidP="002956C4">
            <w:pPr>
              <w:spacing w:after="0"/>
              <w:rPr>
                <w:rFonts w:ascii="Arial" w:hAnsi="Arial" w:cs="Arial"/>
                <w:sz w:val="24"/>
                <w:szCs w:val="24"/>
              </w:rPr>
            </w:pPr>
            <w:r w:rsidRPr="00D71705">
              <w:rPr>
                <w:rFonts w:ascii="Arial" w:hAnsi="Arial" w:cs="Arial"/>
                <w:sz w:val="24"/>
                <w:szCs w:val="24"/>
              </w:rPr>
              <w:t xml:space="preserve">W trakcie oceny kryterium wnioskodawca może zostać poproszony o uzupełnienie </w:t>
            </w:r>
            <w:r w:rsidR="00735339" w:rsidRPr="00D71705">
              <w:rPr>
                <w:rFonts w:ascii="Arial" w:hAnsi="Arial" w:cs="Arial"/>
                <w:sz w:val="24"/>
                <w:szCs w:val="24"/>
              </w:rPr>
              <w:t>lub</w:t>
            </w:r>
            <w:r w:rsidRPr="00D71705">
              <w:rPr>
                <w:rFonts w:ascii="Arial" w:hAnsi="Arial" w:cs="Arial"/>
                <w:sz w:val="24"/>
                <w:szCs w:val="24"/>
              </w:rPr>
              <w:t xml:space="preserve"> poprawienie wniosku.</w:t>
            </w:r>
          </w:p>
          <w:p w14:paraId="5529C723" w14:textId="68FB21E7" w:rsidR="003E4D45" w:rsidRPr="00D71705" w:rsidRDefault="003E4D45" w:rsidP="002956C4">
            <w:pPr>
              <w:spacing w:after="0"/>
              <w:rPr>
                <w:rFonts w:ascii="Arial" w:hAnsi="Arial" w:cs="Arial"/>
                <w:sz w:val="24"/>
                <w:szCs w:val="24"/>
              </w:rPr>
            </w:pPr>
            <w:r w:rsidRPr="00D71705">
              <w:rPr>
                <w:rFonts w:ascii="Arial" w:hAnsi="Arial" w:cs="Arial"/>
                <w:sz w:val="24"/>
                <w:szCs w:val="24"/>
              </w:rPr>
              <w:t xml:space="preserve">Przyznanie wartości „NIE” (po jednokrotnym złożeniu </w:t>
            </w:r>
            <w:r w:rsidRPr="00D71705">
              <w:rPr>
                <w:rFonts w:ascii="Arial" w:hAnsi="Arial" w:cs="Arial"/>
                <w:sz w:val="24"/>
                <w:szCs w:val="24"/>
              </w:rPr>
              <w:lastRenderedPageBreak/>
              <w:t xml:space="preserve">uzupełnień </w:t>
            </w:r>
            <w:r w:rsidR="00735339" w:rsidRPr="00D71705">
              <w:rPr>
                <w:rFonts w:ascii="Arial" w:hAnsi="Arial" w:cs="Arial"/>
                <w:sz w:val="24"/>
                <w:szCs w:val="24"/>
              </w:rPr>
              <w:t>lub</w:t>
            </w:r>
            <w:r w:rsidRPr="00D71705">
              <w:rPr>
                <w:rFonts w:ascii="Arial" w:hAnsi="Arial" w:cs="Arial"/>
                <w:sz w:val="24"/>
                <w:szCs w:val="24"/>
              </w:rPr>
              <w:t xml:space="preserve"> poprawy) oznacza, iż kryterium nie jest spełnione.</w:t>
            </w:r>
          </w:p>
        </w:tc>
      </w:tr>
      <w:tr w:rsidR="003E4D45" w:rsidRPr="007066B3" w14:paraId="2A756FE6" w14:textId="77777777" w:rsidTr="002956C4">
        <w:trPr>
          <w:trHeight w:val="283"/>
        </w:trPr>
        <w:tc>
          <w:tcPr>
            <w:tcW w:w="1110" w:type="dxa"/>
            <w:vAlign w:val="center"/>
          </w:tcPr>
          <w:p w14:paraId="510558D9" w14:textId="77777777" w:rsidR="003E4D45" w:rsidRPr="002956C4" w:rsidRDefault="003E4D45" w:rsidP="002956C4">
            <w:pPr>
              <w:spacing w:after="0"/>
              <w:rPr>
                <w:rFonts w:ascii="Arial" w:hAnsi="Arial" w:cs="Arial"/>
                <w:sz w:val="24"/>
                <w:szCs w:val="24"/>
              </w:rPr>
            </w:pPr>
            <w:r w:rsidRPr="002956C4">
              <w:rPr>
                <w:rFonts w:ascii="Arial" w:hAnsi="Arial" w:cs="Arial"/>
                <w:sz w:val="24"/>
                <w:szCs w:val="24"/>
              </w:rPr>
              <w:lastRenderedPageBreak/>
              <w:t>B.3</w:t>
            </w:r>
          </w:p>
        </w:tc>
        <w:tc>
          <w:tcPr>
            <w:tcW w:w="2856" w:type="dxa"/>
            <w:vAlign w:val="center"/>
          </w:tcPr>
          <w:p w14:paraId="552E6B93" w14:textId="77777777" w:rsidR="003E4D45" w:rsidRPr="002956C4" w:rsidRDefault="003E4D45" w:rsidP="002956C4">
            <w:pPr>
              <w:spacing w:after="0"/>
              <w:rPr>
                <w:rFonts w:ascii="Arial" w:hAnsi="Arial" w:cs="Arial"/>
                <w:sz w:val="24"/>
                <w:szCs w:val="24"/>
              </w:rPr>
            </w:pPr>
            <w:r w:rsidRPr="002956C4">
              <w:rPr>
                <w:rFonts w:ascii="Arial" w:hAnsi="Arial" w:cs="Arial"/>
                <w:sz w:val="24"/>
                <w:szCs w:val="24"/>
              </w:rPr>
              <w:t>Prawidłowość określenia wkładu własnego</w:t>
            </w:r>
          </w:p>
        </w:tc>
        <w:tc>
          <w:tcPr>
            <w:tcW w:w="6915" w:type="dxa"/>
          </w:tcPr>
          <w:p w14:paraId="70E1D212" w14:textId="77777777" w:rsidR="00E97D94" w:rsidRDefault="00E97D94" w:rsidP="00E97D94">
            <w:pPr>
              <w:spacing w:after="0"/>
              <w:rPr>
                <w:rFonts w:ascii="Arial" w:hAnsi="Arial" w:cs="Arial"/>
                <w:sz w:val="24"/>
                <w:szCs w:val="24"/>
              </w:rPr>
            </w:pPr>
          </w:p>
          <w:p w14:paraId="2244FD6B" w14:textId="2255E050" w:rsidR="00E97D94" w:rsidRPr="00E97D94" w:rsidRDefault="00E97D94" w:rsidP="00E97D94">
            <w:pPr>
              <w:spacing w:after="0"/>
              <w:rPr>
                <w:rFonts w:ascii="Arial" w:hAnsi="Arial" w:cs="Arial"/>
                <w:sz w:val="24"/>
                <w:szCs w:val="24"/>
              </w:rPr>
            </w:pPr>
            <w:r w:rsidRPr="00E97D94">
              <w:rPr>
                <w:rFonts w:ascii="Arial" w:hAnsi="Arial" w:cs="Arial"/>
                <w:sz w:val="24"/>
                <w:szCs w:val="24"/>
              </w:rPr>
              <w:t xml:space="preserve">W </w:t>
            </w:r>
            <w:r>
              <w:rPr>
                <w:rFonts w:ascii="Arial" w:hAnsi="Arial" w:cs="Arial"/>
                <w:sz w:val="24"/>
                <w:szCs w:val="24"/>
              </w:rPr>
              <w:t xml:space="preserve">tym </w:t>
            </w:r>
            <w:r w:rsidRPr="00E97D94">
              <w:rPr>
                <w:rFonts w:ascii="Arial" w:hAnsi="Arial" w:cs="Arial"/>
                <w:sz w:val="24"/>
                <w:szCs w:val="24"/>
              </w:rPr>
              <w:t xml:space="preserve">kryterium sprawdzamy czy wkład własny wnioskodawcy jest zgodny z zapisami Szczegółowego Opisu Priorytetów w wersji aktualnej na dzień rozpoczęcia </w:t>
            </w:r>
            <w:r w:rsidR="005D2EC8">
              <w:rPr>
                <w:rFonts w:ascii="Arial" w:hAnsi="Arial" w:cs="Arial"/>
                <w:sz w:val="24"/>
                <w:szCs w:val="24"/>
              </w:rPr>
              <w:t>naboru</w:t>
            </w:r>
            <w:r w:rsidRPr="00E97D94">
              <w:rPr>
                <w:rFonts w:ascii="Arial" w:hAnsi="Arial" w:cs="Arial"/>
                <w:sz w:val="24"/>
                <w:szCs w:val="24"/>
              </w:rPr>
              <w:t>.</w:t>
            </w:r>
          </w:p>
          <w:p w14:paraId="4BBAB588" w14:textId="77777777" w:rsidR="003E4D45" w:rsidRPr="002956C4" w:rsidRDefault="003E4D45" w:rsidP="002956C4">
            <w:pPr>
              <w:spacing w:before="60" w:after="60"/>
              <w:rPr>
                <w:rFonts w:ascii="Arial" w:hAnsi="Arial" w:cs="Arial"/>
                <w:sz w:val="24"/>
                <w:szCs w:val="24"/>
              </w:rPr>
            </w:pPr>
          </w:p>
          <w:p w14:paraId="54D2FD12" w14:textId="77777777" w:rsidR="003E4D45" w:rsidRPr="002956C4" w:rsidRDefault="003E4D45" w:rsidP="002956C4">
            <w:pPr>
              <w:spacing w:before="60" w:after="60"/>
              <w:rPr>
                <w:rFonts w:ascii="Arial" w:hAnsi="Arial" w:cs="Arial"/>
                <w:sz w:val="24"/>
                <w:szCs w:val="24"/>
              </w:rPr>
            </w:pPr>
          </w:p>
          <w:p w14:paraId="3D436D23" w14:textId="77777777" w:rsidR="003E4D45" w:rsidRPr="002956C4" w:rsidRDefault="003E4D45" w:rsidP="002956C4">
            <w:pPr>
              <w:spacing w:after="60"/>
              <w:rPr>
                <w:rFonts w:ascii="Arial" w:hAnsi="Arial" w:cs="Arial"/>
                <w:sz w:val="24"/>
                <w:szCs w:val="24"/>
              </w:rPr>
            </w:pPr>
            <w:r w:rsidRPr="002956C4">
              <w:rPr>
                <w:rFonts w:ascii="Arial" w:hAnsi="Arial" w:cs="Arial"/>
                <w:sz w:val="24"/>
                <w:szCs w:val="24"/>
              </w:rPr>
              <w:t>Kryterium jest weryfikowane w oparciu o wniosek o dofinansowanie projektu.</w:t>
            </w:r>
          </w:p>
        </w:tc>
        <w:tc>
          <w:tcPr>
            <w:tcW w:w="3402" w:type="dxa"/>
          </w:tcPr>
          <w:p w14:paraId="5EBEAA22" w14:textId="77777777" w:rsidR="003E4D45" w:rsidRPr="002956C4" w:rsidRDefault="003E4D45" w:rsidP="002956C4">
            <w:pPr>
              <w:spacing w:after="0"/>
              <w:rPr>
                <w:rFonts w:ascii="Arial" w:hAnsi="Arial" w:cs="Arial"/>
                <w:sz w:val="24"/>
                <w:szCs w:val="24"/>
              </w:rPr>
            </w:pPr>
            <w:r w:rsidRPr="002956C4">
              <w:rPr>
                <w:rFonts w:ascii="Arial" w:hAnsi="Arial" w:cs="Arial"/>
                <w:sz w:val="24"/>
                <w:szCs w:val="24"/>
              </w:rPr>
              <w:t xml:space="preserve">TAK/NIE </w:t>
            </w:r>
            <w:r w:rsidRPr="002956C4">
              <w:rPr>
                <w:rFonts w:ascii="Arial" w:hAnsi="Arial" w:cs="Arial"/>
                <w:sz w:val="24"/>
                <w:szCs w:val="24"/>
              </w:rPr>
              <w:br/>
              <w:t xml:space="preserve">(NIE oznacza odrzucenie wniosku) </w:t>
            </w:r>
          </w:p>
          <w:p w14:paraId="5391D30F" w14:textId="77777777" w:rsidR="003E4D45" w:rsidRPr="002956C4" w:rsidRDefault="003E4D45" w:rsidP="002956C4">
            <w:pPr>
              <w:spacing w:after="0"/>
              <w:rPr>
                <w:rFonts w:ascii="Arial" w:hAnsi="Arial" w:cs="Arial"/>
                <w:sz w:val="24"/>
                <w:szCs w:val="24"/>
              </w:rPr>
            </w:pPr>
            <w:r w:rsidRPr="002956C4">
              <w:rPr>
                <w:rFonts w:ascii="Arial" w:hAnsi="Arial" w:cs="Arial"/>
                <w:sz w:val="24"/>
                <w:szCs w:val="24"/>
              </w:rPr>
              <w:t>Kryterium obligatoryjne – spełnienie kryterium jest niezbędne do przyznania dofinansowania.</w:t>
            </w:r>
          </w:p>
          <w:p w14:paraId="1C5AD831" w14:textId="77777777" w:rsidR="003E4D45" w:rsidRPr="002956C4" w:rsidRDefault="003E4D45" w:rsidP="002956C4">
            <w:pPr>
              <w:spacing w:after="0"/>
              <w:rPr>
                <w:rFonts w:ascii="Arial" w:hAnsi="Arial" w:cs="Arial"/>
                <w:sz w:val="24"/>
                <w:szCs w:val="24"/>
              </w:rPr>
            </w:pPr>
          </w:p>
          <w:p w14:paraId="64249F4C" w14:textId="77777777" w:rsidR="003E4D45" w:rsidRPr="002956C4" w:rsidRDefault="003E4D45" w:rsidP="002956C4">
            <w:pPr>
              <w:spacing w:after="0"/>
              <w:rPr>
                <w:rFonts w:ascii="Arial" w:hAnsi="Arial" w:cs="Arial"/>
                <w:sz w:val="24"/>
                <w:szCs w:val="24"/>
              </w:rPr>
            </w:pPr>
            <w:r w:rsidRPr="002956C4">
              <w:rPr>
                <w:rFonts w:ascii="Arial" w:hAnsi="Arial" w:cs="Arial"/>
                <w:sz w:val="24"/>
                <w:szCs w:val="24"/>
              </w:rPr>
              <w:t xml:space="preserve">Kryterium uznaje się za spełnione, jeżeli odpowiedź będzie pozytywna. </w:t>
            </w:r>
          </w:p>
          <w:p w14:paraId="6C001C18" w14:textId="0E578B4E" w:rsidR="003E4D45" w:rsidRPr="002956C4" w:rsidRDefault="003E4D45" w:rsidP="002956C4">
            <w:pPr>
              <w:spacing w:after="0"/>
              <w:rPr>
                <w:rFonts w:ascii="Arial" w:hAnsi="Arial" w:cs="Arial"/>
                <w:sz w:val="24"/>
                <w:szCs w:val="24"/>
              </w:rPr>
            </w:pPr>
            <w:r w:rsidRPr="002956C4">
              <w:rPr>
                <w:rFonts w:ascii="Arial" w:hAnsi="Arial" w:cs="Arial"/>
                <w:sz w:val="24"/>
                <w:szCs w:val="24"/>
              </w:rPr>
              <w:lastRenderedPageBreak/>
              <w:t xml:space="preserve">W trakcie oceny kryterium wnioskodawca może zostać poproszony o uzupełnienie </w:t>
            </w:r>
            <w:r w:rsidR="00735339">
              <w:rPr>
                <w:rFonts w:ascii="Arial" w:hAnsi="Arial" w:cs="Arial"/>
                <w:sz w:val="24"/>
                <w:szCs w:val="24"/>
              </w:rPr>
              <w:t>lub</w:t>
            </w:r>
            <w:r w:rsidRPr="002956C4">
              <w:rPr>
                <w:rFonts w:ascii="Arial" w:hAnsi="Arial" w:cs="Arial"/>
                <w:sz w:val="24"/>
                <w:szCs w:val="24"/>
              </w:rPr>
              <w:t xml:space="preserve"> poprawienie wniosku.</w:t>
            </w:r>
          </w:p>
          <w:p w14:paraId="5B42BDBA" w14:textId="4CAF4218" w:rsidR="003E4D45" w:rsidRPr="002956C4" w:rsidRDefault="003E4D45" w:rsidP="002956C4">
            <w:pPr>
              <w:spacing w:after="0"/>
              <w:rPr>
                <w:rFonts w:ascii="Arial" w:hAnsi="Arial" w:cs="Arial"/>
                <w:sz w:val="24"/>
                <w:szCs w:val="24"/>
              </w:rPr>
            </w:pPr>
            <w:r w:rsidRPr="002956C4">
              <w:rPr>
                <w:rFonts w:ascii="Arial" w:hAnsi="Arial" w:cs="Arial"/>
                <w:sz w:val="24"/>
                <w:szCs w:val="24"/>
              </w:rPr>
              <w:t xml:space="preserve">Przyznanie wartości „NIE” (po jednokrotnym złożeniu uzupełnień </w:t>
            </w:r>
            <w:r w:rsidR="00735339">
              <w:rPr>
                <w:rFonts w:ascii="Arial" w:hAnsi="Arial" w:cs="Arial"/>
                <w:sz w:val="24"/>
                <w:szCs w:val="24"/>
              </w:rPr>
              <w:t>lub</w:t>
            </w:r>
            <w:r w:rsidRPr="002956C4">
              <w:rPr>
                <w:rFonts w:ascii="Arial" w:hAnsi="Arial" w:cs="Arial"/>
                <w:sz w:val="24"/>
                <w:szCs w:val="24"/>
              </w:rPr>
              <w:t xml:space="preserve"> poprawy) oznacza, iż kryterium nie jest spełnione.</w:t>
            </w:r>
          </w:p>
        </w:tc>
      </w:tr>
      <w:tr w:rsidR="003E4D45" w:rsidRPr="007066B3" w14:paraId="60294D24" w14:textId="77777777" w:rsidTr="002956C4">
        <w:trPr>
          <w:trHeight w:val="425"/>
        </w:trPr>
        <w:tc>
          <w:tcPr>
            <w:tcW w:w="1110" w:type="dxa"/>
            <w:vAlign w:val="center"/>
          </w:tcPr>
          <w:p w14:paraId="76529089" w14:textId="77777777" w:rsidR="003E4D45" w:rsidRPr="002956C4" w:rsidRDefault="003E4D45" w:rsidP="002956C4">
            <w:pPr>
              <w:spacing w:after="0"/>
              <w:rPr>
                <w:rFonts w:ascii="Arial" w:hAnsi="Arial" w:cs="Arial"/>
                <w:sz w:val="24"/>
                <w:szCs w:val="24"/>
              </w:rPr>
            </w:pPr>
            <w:r w:rsidRPr="002956C4">
              <w:rPr>
                <w:rFonts w:ascii="Arial" w:hAnsi="Arial" w:cs="Arial"/>
                <w:sz w:val="24"/>
                <w:szCs w:val="24"/>
              </w:rPr>
              <w:lastRenderedPageBreak/>
              <w:t>B.4</w:t>
            </w:r>
          </w:p>
        </w:tc>
        <w:tc>
          <w:tcPr>
            <w:tcW w:w="2856" w:type="dxa"/>
            <w:vAlign w:val="center"/>
          </w:tcPr>
          <w:p w14:paraId="587FCAA2" w14:textId="77777777" w:rsidR="003E4D45" w:rsidRPr="002956C4" w:rsidRDefault="003E4D45" w:rsidP="002956C4">
            <w:pPr>
              <w:spacing w:after="0"/>
              <w:rPr>
                <w:rFonts w:ascii="Arial" w:hAnsi="Arial" w:cs="Arial"/>
                <w:sz w:val="24"/>
                <w:szCs w:val="24"/>
              </w:rPr>
            </w:pPr>
            <w:r w:rsidRPr="002956C4">
              <w:rPr>
                <w:rFonts w:ascii="Arial" w:hAnsi="Arial" w:cs="Arial"/>
                <w:sz w:val="24"/>
                <w:szCs w:val="24"/>
              </w:rPr>
              <w:t>Zgodność z prawem pomocy publicznej</w:t>
            </w:r>
          </w:p>
          <w:p w14:paraId="398D9439" w14:textId="77777777" w:rsidR="003E4D45" w:rsidRPr="002956C4" w:rsidRDefault="003E4D45" w:rsidP="002956C4">
            <w:pPr>
              <w:spacing w:after="0"/>
              <w:rPr>
                <w:rFonts w:ascii="Arial" w:hAnsi="Arial" w:cs="Arial"/>
                <w:sz w:val="24"/>
                <w:szCs w:val="24"/>
              </w:rPr>
            </w:pPr>
          </w:p>
          <w:p w14:paraId="077C33B7" w14:textId="77777777" w:rsidR="003E4D45" w:rsidRPr="002956C4" w:rsidRDefault="003E4D45" w:rsidP="002956C4">
            <w:pPr>
              <w:spacing w:after="0"/>
              <w:rPr>
                <w:rFonts w:ascii="Arial" w:hAnsi="Arial" w:cs="Arial"/>
                <w:i/>
                <w:iCs/>
                <w:color w:val="FF0000"/>
                <w:sz w:val="24"/>
                <w:szCs w:val="24"/>
              </w:rPr>
            </w:pPr>
          </w:p>
        </w:tc>
        <w:tc>
          <w:tcPr>
            <w:tcW w:w="6915" w:type="dxa"/>
          </w:tcPr>
          <w:p w14:paraId="42D8A143" w14:textId="77777777" w:rsidR="003E4D45" w:rsidRPr="002956C4" w:rsidRDefault="003E4D45" w:rsidP="002956C4">
            <w:pPr>
              <w:autoSpaceDE w:val="0"/>
              <w:autoSpaceDN w:val="0"/>
              <w:adjustRightInd w:val="0"/>
              <w:spacing w:before="60" w:after="0"/>
              <w:rPr>
                <w:rFonts w:ascii="Arial" w:hAnsi="Arial" w:cs="Arial"/>
                <w:sz w:val="24"/>
                <w:szCs w:val="24"/>
              </w:rPr>
            </w:pPr>
            <w:r w:rsidRPr="002956C4">
              <w:rPr>
                <w:rFonts w:ascii="Arial" w:hAnsi="Arial" w:cs="Arial"/>
                <w:sz w:val="24"/>
                <w:szCs w:val="24"/>
              </w:rPr>
              <w:t>W tym kryterium sprawdzamy, czy:</w:t>
            </w:r>
          </w:p>
          <w:p w14:paraId="0BAF6082" w14:textId="77777777" w:rsidR="003E4D45" w:rsidRPr="002956C4" w:rsidRDefault="003E4D45" w:rsidP="002956C4">
            <w:pPr>
              <w:numPr>
                <w:ilvl w:val="0"/>
                <w:numId w:val="7"/>
              </w:numPr>
              <w:autoSpaceDE w:val="0"/>
              <w:autoSpaceDN w:val="0"/>
              <w:adjustRightInd w:val="0"/>
              <w:spacing w:before="60" w:after="0"/>
              <w:rPr>
                <w:rFonts w:ascii="Arial" w:hAnsi="Arial" w:cs="Arial"/>
                <w:sz w:val="24"/>
                <w:szCs w:val="24"/>
              </w:rPr>
            </w:pPr>
            <w:r w:rsidRPr="002956C4">
              <w:rPr>
                <w:rFonts w:ascii="Arial" w:hAnsi="Arial" w:cs="Arial"/>
                <w:sz w:val="24"/>
                <w:szCs w:val="24"/>
              </w:rPr>
              <w:t>w projekcie nie występuje pomoc publiczna lub</w:t>
            </w:r>
          </w:p>
          <w:p w14:paraId="6216148C" w14:textId="77777777" w:rsidR="00CD0C56" w:rsidRPr="002956C4" w:rsidRDefault="003E4D45" w:rsidP="002956C4">
            <w:pPr>
              <w:numPr>
                <w:ilvl w:val="0"/>
                <w:numId w:val="7"/>
              </w:numPr>
              <w:autoSpaceDE w:val="0"/>
              <w:autoSpaceDN w:val="0"/>
              <w:adjustRightInd w:val="0"/>
              <w:spacing w:before="60" w:after="0"/>
              <w:rPr>
                <w:rFonts w:ascii="Arial" w:hAnsi="Arial" w:cs="Arial"/>
                <w:sz w:val="24"/>
                <w:szCs w:val="24"/>
              </w:rPr>
            </w:pPr>
            <w:r w:rsidRPr="002956C4">
              <w:rPr>
                <w:rFonts w:ascii="Arial" w:hAnsi="Arial" w:cs="Arial"/>
                <w:sz w:val="24"/>
                <w:szCs w:val="24"/>
              </w:rPr>
              <w:t>pomoc jest zgodna z rozporządzeniem nr 651/2014 2014 z dnia 17 czerwca 2014 r. uznając</w:t>
            </w:r>
            <w:r w:rsidR="00642302" w:rsidRPr="002956C4">
              <w:rPr>
                <w:rFonts w:ascii="Arial" w:hAnsi="Arial" w:cs="Arial"/>
                <w:sz w:val="24"/>
                <w:szCs w:val="24"/>
              </w:rPr>
              <w:t>ym</w:t>
            </w:r>
            <w:r w:rsidRPr="002956C4">
              <w:rPr>
                <w:rFonts w:ascii="Arial" w:hAnsi="Arial" w:cs="Arial"/>
                <w:sz w:val="24"/>
                <w:szCs w:val="24"/>
              </w:rPr>
              <w:t xml:space="preserve"> niektóre rodzaje pomocy za zgodne z rynkiem wewnętrznym w zastosowaniu art. 107 i 108 Traktatu) (Dz. Urz. UE L 187 z 26.06.2014 z późn. zm.) oraz z</w:t>
            </w:r>
            <w:r w:rsidR="00CD0C56" w:rsidRPr="002956C4">
              <w:rPr>
                <w:rFonts w:ascii="Arial" w:hAnsi="Arial" w:cs="Arial"/>
                <w:sz w:val="24"/>
                <w:szCs w:val="24"/>
              </w:rPr>
              <w:t>:</w:t>
            </w:r>
          </w:p>
          <w:p w14:paraId="041F16FB" w14:textId="77777777" w:rsidR="00CD0C56" w:rsidRPr="002956C4" w:rsidRDefault="003E4D45" w:rsidP="002956C4">
            <w:pPr>
              <w:numPr>
                <w:ilvl w:val="0"/>
                <w:numId w:val="36"/>
              </w:numPr>
              <w:autoSpaceDE w:val="0"/>
              <w:autoSpaceDN w:val="0"/>
              <w:adjustRightInd w:val="0"/>
              <w:spacing w:before="60" w:after="0"/>
              <w:rPr>
                <w:rFonts w:ascii="Arial" w:hAnsi="Arial" w:cs="Arial"/>
                <w:sz w:val="24"/>
                <w:szCs w:val="24"/>
              </w:rPr>
            </w:pPr>
            <w:r w:rsidRPr="002956C4">
              <w:rPr>
                <w:rFonts w:ascii="Arial" w:hAnsi="Arial" w:cs="Arial"/>
                <w:sz w:val="24"/>
                <w:szCs w:val="24"/>
              </w:rPr>
              <w:t>rozporządzeniem Ministra Funduszy i Polityki Regionalnej z dnia 11 grudnia 2022 r. w sprawie udzielania pomocy inwestycyjnej na infrastrukturę lokalną w ramach regionalnych programów na lata 2021–2027 (Dz. U. z 2022 r. poz. 2686)</w:t>
            </w:r>
            <w:r w:rsidR="00CD0C56" w:rsidRPr="002956C4">
              <w:rPr>
                <w:rFonts w:ascii="Arial" w:hAnsi="Arial" w:cs="Arial"/>
                <w:sz w:val="24"/>
                <w:szCs w:val="24"/>
              </w:rPr>
              <w:t xml:space="preserve"> lub</w:t>
            </w:r>
          </w:p>
          <w:p w14:paraId="37C13FAD" w14:textId="77777777" w:rsidR="003E4D45" w:rsidRPr="002956C4" w:rsidRDefault="00CD0C56" w:rsidP="002956C4">
            <w:pPr>
              <w:numPr>
                <w:ilvl w:val="0"/>
                <w:numId w:val="36"/>
              </w:numPr>
              <w:autoSpaceDE w:val="0"/>
              <w:autoSpaceDN w:val="0"/>
              <w:adjustRightInd w:val="0"/>
              <w:spacing w:before="60" w:after="0"/>
              <w:rPr>
                <w:rFonts w:ascii="Arial" w:hAnsi="Arial" w:cs="Arial"/>
                <w:sz w:val="24"/>
                <w:szCs w:val="24"/>
              </w:rPr>
            </w:pPr>
            <w:r w:rsidRPr="002956C4">
              <w:rPr>
                <w:rFonts w:ascii="Arial" w:hAnsi="Arial" w:cs="Arial"/>
                <w:sz w:val="24"/>
                <w:szCs w:val="24"/>
              </w:rPr>
              <w:t xml:space="preserve">rozporządzeniem Ministra Funduszy i Polityki Regionalnej w sprawie udzielania pomocy inwestycyjnej na infrastrukturę sportową i </w:t>
            </w:r>
            <w:r w:rsidR="005A2439" w:rsidRPr="002956C4">
              <w:rPr>
                <w:rFonts w:ascii="Arial" w:hAnsi="Arial" w:cs="Arial"/>
                <w:sz w:val="24"/>
                <w:szCs w:val="24"/>
              </w:rPr>
              <w:t xml:space="preserve">wielofunkcyjną infrastrukturę </w:t>
            </w:r>
            <w:r w:rsidRPr="002956C4">
              <w:rPr>
                <w:rFonts w:ascii="Arial" w:hAnsi="Arial" w:cs="Arial"/>
                <w:sz w:val="24"/>
                <w:szCs w:val="24"/>
              </w:rPr>
              <w:t xml:space="preserve">rekreacyjną w </w:t>
            </w:r>
            <w:r w:rsidRPr="002956C4">
              <w:rPr>
                <w:rFonts w:ascii="Arial" w:hAnsi="Arial" w:cs="Arial"/>
                <w:sz w:val="24"/>
                <w:szCs w:val="24"/>
              </w:rPr>
              <w:lastRenderedPageBreak/>
              <w:t>ramach regionalnych programów na lata 2021-2027</w:t>
            </w:r>
            <w:r w:rsidRPr="002956C4">
              <w:rPr>
                <w:rStyle w:val="Odwoanieprzypisudolnego"/>
                <w:rFonts w:ascii="Arial" w:hAnsi="Arial" w:cs="Arial"/>
                <w:sz w:val="24"/>
                <w:szCs w:val="24"/>
              </w:rPr>
              <w:footnoteReference w:id="7"/>
            </w:r>
            <w:r w:rsidRPr="002956C4">
              <w:rPr>
                <w:rFonts w:ascii="Arial" w:hAnsi="Arial" w:cs="Arial"/>
                <w:sz w:val="24"/>
                <w:szCs w:val="24"/>
              </w:rPr>
              <w:t>.</w:t>
            </w:r>
          </w:p>
          <w:p w14:paraId="0BB494EF" w14:textId="77777777" w:rsidR="003E4D45" w:rsidRPr="002956C4" w:rsidRDefault="003E4D45" w:rsidP="002956C4">
            <w:pPr>
              <w:autoSpaceDE w:val="0"/>
              <w:autoSpaceDN w:val="0"/>
              <w:adjustRightInd w:val="0"/>
              <w:spacing w:before="60" w:after="0"/>
              <w:ind w:left="720"/>
              <w:rPr>
                <w:rFonts w:ascii="Arial" w:hAnsi="Arial" w:cs="Arial"/>
                <w:sz w:val="24"/>
                <w:szCs w:val="24"/>
              </w:rPr>
            </w:pPr>
          </w:p>
          <w:p w14:paraId="29C25A6F" w14:textId="77777777" w:rsidR="003E4D45" w:rsidRPr="002956C4" w:rsidRDefault="003E4D45" w:rsidP="009F698D">
            <w:pPr>
              <w:spacing w:after="0"/>
              <w:rPr>
                <w:rFonts w:ascii="Arial" w:hAnsi="Arial" w:cs="Arial"/>
                <w:sz w:val="24"/>
                <w:szCs w:val="24"/>
              </w:rPr>
            </w:pPr>
            <w:r w:rsidRPr="002956C4">
              <w:rPr>
                <w:rFonts w:ascii="Arial" w:hAnsi="Arial" w:cs="Arial"/>
                <w:sz w:val="24"/>
                <w:szCs w:val="24"/>
              </w:rPr>
              <w:t>Kryterium jest weryfikowane w oparciu o wniosek o dofinansowanie projektu i załączniki.</w:t>
            </w:r>
          </w:p>
        </w:tc>
        <w:tc>
          <w:tcPr>
            <w:tcW w:w="3402" w:type="dxa"/>
          </w:tcPr>
          <w:p w14:paraId="2014245A" w14:textId="77777777" w:rsidR="003E4D45" w:rsidRPr="002956C4" w:rsidRDefault="003E4D45" w:rsidP="002956C4">
            <w:pPr>
              <w:spacing w:after="0"/>
              <w:rPr>
                <w:rFonts w:ascii="Arial" w:hAnsi="Arial" w:cs="Arial"/>
                <w:sz w:val="24"/>
                <w:szCs w:val="24"/>
              </w:rPr>
            </w:pPr>
            <w:r w:rsidRPr="002956C4">
              <w:rPr>
                <w:rFonts w:ascii="Arial" w:hAnsi="Arial" w:cs="Arial"/>
                <w:sz w:val="24"/>
                <w:szCs w:val="24"/>
              </w:rPr>
              <w:lastRenderedPageBreak/>
              <w:t xml:space="preserve">TAK/NIE </w:t>
            </w:r>
            <w:r w:rsidRPr="002956C4">
              <w:rPr>
                <w:rFonts w:ascii="Arial" w:hAnsi="Arial" w:cs="Arial"/>
                <w:sz w:val="24"/>
                <w:szCs w:val="24"/>
              </w:rPr>
              <w:br/>
              <w:t>(NIE oznacza odrzucenie wniosku)</w:t>
            </w:r>
          </w:p>
          <w:p w14:paraId="3FC343DF" w14:textId="77777777" w:rsidR="003E4D45" w:rsidRPr="002956C4" w:rsidRDefault="003E4D45" w:rsidP="002956C4">
            <w:pPr>
              <w:spacing w:after="0"/>
              <w:rPr>
                <w:rFonts w:ascii="Arial" w:hAnsi="Arial" w:cs="Arial"/>
                <w:sz w:val="24"/>
                <w:szCs w:val="24"/>
              </w:rPr>
            </w:pPr>
            <w:r w:rsidRPr="002956C4">
              <w:rPr>
                <w:rFonts w:ascii="Arial" w:hAnsi="Arial" w:cs="Arial"/>
                <w:sz w:val="24"/>
                <w:szCs w:val="24"/>
              </w:rPr>
              <w:t>Kryterium obligatoryjne – spełnienie kryterium jest niezbędne do przyznania dofinansowania.</w:t>
            </w:r>
          </w:p>
          <w:p w14:paraId="410F9E2C" w14:textId="77777777" w:rsidR="003E4D45" w:rsidRPr="002956C4" w:rsidRDefault="003E4D45" w:rsidP="002956C4">
            <w:pPr>
              <w:spacing w:after="0"/>
              <w:rPr>
                <w:rFonts w:ascii="Arial" w:hAnsi="Arial" w:cs="Arial"/>
                <w:sz w:val="24"/>
                <w:szCs w:val="24"/>
              </w:rPr>
            </w:pPr>
            <w:r w:rsidRPr="002956C4">
              <w:rPr>
                <w:rFonts w:ascii="Arial" w:hAnsi="Arial" w:cs="Arial"/>
                <w:sz w:val="24"/>
                <w:szCs w:val="24"/>
              </w:rPr>
              <w:t xml:space="preserve">Kryterium uznaje się za spełnione, jeżeli odpowiedź będzie pozytywna. </w:t>
            </w:r>
          </w:p>
          <w:p w14:paraId="0F33E7DD" w14:textId="689DFB01" w:rsidR="003E4D45" w:rsidRPr="002956C4" w:rsidRDefault="003E4D45" w:rsidP="002956C4">
            <w:pPr>
              <w:spacing w:after="0"/>
              <w:rPr>
                <w:rFonts w:ascii="Arial" w:hAnsi="Arial" w:cs="Arial"/>
                <w:sz w:val="24"/>
                <w:szCs w:val="24"/>
              </w:rPr>
            </w:pPr>
            <w:r w:rsidRPr="002956C4">
              <w:rPr>
                <w:rFonts w:ascii="Arial" w:hAnsi="Arial" w:cs="Arial"/>
                <w:sz w:val="24"/>
                <w:szCs w:val="24"/>
              </w:rPr>
              <w:t xml:space="preserve">W trakcie oceny kryterium wnioskodawca może zostać poproszony o uzupełnienie </w:t>
            </w:r>
            <w:r w:rsidR="00735339">
              <w:rPr>
                <w:rFonts w:ascii="Arial" w:hAnsi="Arial" w:cs="Arial"/>
                <w:sz w:val="24"/>
                <w:szCs w:val="24"/>
              </w:rPr>
              <w:t>lub</w:t>
            </w:r>
            <w:r w:rsidRPr="002956C4">
              <w:rPr>
                <w:rFonts w:ascii="Arial" w:hAnsi="Arial" w:cs="Arial"/>
                <w:sz w:val="24"/>
                <w:szCs w:val="24"/>
              </w:rPr>
              <w:t xml:space="preserve"> poprawienie wniosku.</w:t>
            </w:r>
          </w:p>
          <w:p w14:paraId="5552AFA6" w14:textId="4F82D3D7" w:rsidR="003E4D45" w:rsidRPr="002956C4" w:rsidRDefault="003E4D45" w:rsidP="002956C4">
            <w:pPr>
              <w:spacing w:after="0"/>
              <w:rPr>
                <w:rFonts w:ascii="Arial" w:hAnsi="Arial" w:cs="Arial"/>
                <w:sz w:val="24"/>
                <w:szCs w:val="24"/>
              </w:rPr>
            </w:pPr>
            <w:r w:rsidRPr="002956C4">
              <w:rPr>
                <w:rFonts w:ascii="Arial" w:hAnsi="Arial" w:cs="Arial"/>
                <w:sz w:val="24"/>
                <w:szCs w:val="24"/>
              </w:rPr>
              <w:t xml:space="preserve">Przyznanie wartości „NIE” (po jednokrotnym złożeniu uzupełnień </w:t>
            </w:r>
            <w:r w:rsidR="00735339">
              <w:rPr>
                <w:rFonts w:ascii="Arial" w:hAnsi="Arial" w:cs="Arial"/>
                <w:sz w:val="24"/>
                <w:szCs w:val="24"/>
              </w:rPr>
              <w:t>lub</w:t>
            </w:r>
            <w:r w:rsidRPr="002956C4">
              <w:rPr>
                <w:rFonts w:ascii="Arial" w:hAnsi="Arial" w:cs="Arial"/>
                <w:sz w:val="24"/>
                <w:szCs w:val="24"/>
              </w:rPr>
              <w:t xml:space="preserve"> poprawy) </w:t>
            </w:r>
            <w:r w:rsidRPr="002956C4">
              <w:rPr>
                <w:rFonts w:ascii="Arial" w:hAnsi="Arial" w:cs="Arial"/>
                <w:sz w:val="24"/>
                <w:szCs w:val="24"/>
              </w:rPr>
              <w:lastRenderedPageBreak/>
              <w:t>oznacza, iż kryterium nie jest spełnione.</w:t>
            </w:r>
          </w:p>
        </w:tc>
      </w:tr>
      <w:tr w:rsidR="003E4D45" w:rsidRPr="007066B3" w14:paraId="4B5FFA89" w14:textId="77777777" w:rsidTr="002956C4">
        <w:trPr>
          <w:trHeight w:val="992"/>
        </w:trPr>
        <w:tc>
          <w:tcPr>
            <w:tcW w:w="1110" w:type="dxa"/>
            <w:vAlign w:val="center"/>
          </w:tcPr>
          <w:p w14:paraId="2B81561D" w14:textId="77777777" w:rsidR="003E4D45" w:rsidRPr="002956C4" w:rsidRDefault="003E4D45" w:rsidP="002956C4">
            <w:pPr>
              <w:spacing w:after="0"/>
              <w:rPr>
                <w:rFonts w:ascii="Arial" w:hAnsi="Arial" w:cs="Arial"/>
                <w:sz w:val="24"/>
                <w:szCs w:val="24"/>
              </w:rPr>
            </w:pPr>
            <w:r w:rsidRPr="002956C4">
              <w:rPr>
                <w:rFonts w:ascii="Arial" w:hAnsi="Arial" w:cs="Arial"/>
                <w:sz w:val="24"/>
                <w:szCs w:val="24"/>
              </w:rPr>
              <w:lastRenderedPageBreak/>
              <w:t>B.5</w:t>
            </w:r>
          </w:p>
        </w:tc>
        <w:tc>
          <w:tcPr>
            <w:tcW w:w="2856" w:type="dxa"/>
            <w:vAlign w:val="center"/>
          </w:tcPr>
          <w:p w14:paraId="1BD16FED" w14:textId="77777777" w:rsidR="003E4D45" w:rsidRPr="002956C4" w:rsidRDefault="003E4D45" w:rsidP="002956C4">
            <w:pPr>
              <w:spacing w:after="0"/>
              <w:rPr>
                <w:rFonts w:ascii="Arial" w:hAnsi="Arial" w:cs="Arial"/>
                <w:sz w:val="24"/>
                <w:szCs w:val="24"/>
              </w:rPr>
            </w:pPr>
            <w:r w:rsidRPr="002956C4">
              <w:rPr>
                <w:rFonts w:ascii="Arial" w:hAnsi="Arial" w:cs="Arial"/>
                <w:sz w:val="24"/>
                <w:szCs w:val="24"/>
              </w:rPr>
              <w:t xml:space="preserve">Zgodność projektu z zasadą zrównoważonego rozwoju </w:t>
            </w:r>
            <w:r w:rsidRPr="002956C4">
              <w:rPr>
                <w:rFonts w:ascii="Arial" w:hAnsi="Arial" w:cs="Arial"/>
                <w:sz w:val="24"/>
                <w:szCs w:val="24"/>
              </w:rPr>
              <w:br/>
            </w:r>
          </w:p>
        </w:tc>
        <w:tc>
          <w:tcPr>
            <w:tcW w:w="6915" w:type="dxa"/>
          </w:tcPr>
          <w:p w14:paraId="4CBFA553" w14:textId="77777777" w:rsidR="00E97D94" w:rsidRDefault="003E4D45" w:rsidP="002956C4">
            <w:pPr>
              <w:spacing w:before="60" w:after="60"/>
              <w:rPr>
                <w:rFonts w:ascii="Arial" w:hAnsi="Arial" w:cs="Arial"/>
                <w:sz w:val="24"/>
                <w:szCs w:val="24"/>
              </w:rPr>
            </w:pPr>
            <w:r w:rsidRPr="002956C4">
              <w:rPr>
                <w:rFonts w:ascii="Arial" w:hAnsi="Arial" w:cs="Arial"/>
                <w:sz w:val="24"/>
                <w:szCs w:val="24"/>
              </w:rPr>
              <w:t>W tym kryterium sprawdzamy czy projekt jest zgodny z zasadą zrównoważonego rozwoju, określoną w art. 9 ust. 4 Rozporządzenia 2021/1060.</w:t>
            </w:r>
          </w:p>
          <w:p w14:paraId="6F362CE7" w14:textId="77777777" w:rsidR="00E97D94" w:rsidRPr="00E97D94" w:rsidRDefault="00E97D94" w:rsidP="00E97D94">
            <w:pPr>
              <w:spacing w:before="60" w:after="60"/>
              <w:rPr>
                <w:rFonts w:ascii="Arial" w:hAnsi="Arial" w:cs="Arial"/>
                <w:sz w:val="24"/>
                <w:szCs w:val="24"/>
              </w:rPr>
            </w:pPr>
            <w:r w:rsidRPr="00E97D94">
              <w:rPr>
                <w:rFonts w:ascii="Arial" w:hAnsi="Arial" w:cs="Arial"/>
                <w:sz w:val="24"/>
                <w:szCs w:val="24"/>
              </w:rPr>
              <w:t xml:space="preserve">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projektu. Należy przedstawić jak projekt wspiera działania respektujące standardy i priorytety klimatyczne UE. </w:t>
            </w:r>
          </w:p>
          <w:p w14:paraId="0C658C43" w14:textId="77777777" w:rsidR="00E97D94" w:rsidRPr="00E97D94" w:rsidRDefault="00E97D94" w:rsidP="00E97D94">
            <w:pPr>
              <w:spacing w:before="60" w:after="60"/>
              <w:rPr>
                <w:rFonts w:ascii="Arial" w:hAnsi="Arial" w:cs="Arial"/>
                <w:sz w:val="24"/>
                <w:szCs w:val="24"/>
              </w:rPr>
            </w:pPr>
            <w:r w:rsidRPr="00E97D94">
              <w:rPr>
                <w:rFonts w:ascii="Arial" w:hAnsi="Arial" w:cs="Arial"/>
                <w:sz w:val="24"/>
                <w:szCs w:val="24"/>
              </w:rPr>
              <w:t>W ramach potwierdzenia spełnienia zasady DNSH należy odnieść się do zapisów „Oceny zgodności z zasadą „nie czyń poważnych szkód” (DNSH) zakresów wsparcia zawartych w projekcie programu regionalnego Fundusze Europejskie dla Kujaw i Pomorza na lata 2021-2027” i zamieszczonych w niej ustaleń dla poszczególnych obszarów.</w:t>
            </w:r>
          </w:p>
          <w:p w14:paraId="2EC2A103" w14:textId="77777777" w:rsidR="003E4D45" w:rsidRPr="002956C4" w:rsidRDefault="003E4D45" w:rsidP="002956C4">
            <w:pPr>
              <w:spacing w:before="60" w:after="60"/>
              <w:rPr>
                <w:rFonts w:ascii="Arial" w:hAnsi="Arial" w:cs="Arial"/>
                <w:sz w:val="24"/>
                <w:szCs w:val="24"/>
              </w:rPr>
            </w:pPr>
          </w:p>
          <w:p w14:paraId="7BA7AC2E" w14:textId="77777777" w:rsidR="003E4D45" w:rsidRPr="002956C4" w:rsidRDefault="003E4D45" w:rsidP="002956C4">
            <w:pPr>
              <w:spacing w:before="60" w:after="60"/>
              <w:rPr>
                <w:rFonts w:ascii="Arial" w:hAnsi="Arial" w:cs="Arial"/>
                <w:sz w:val="24"/>
                <w:szCs w:val="24"/>
              </w:rPr>
            </w:pPr>
            <w:r w:rsidRPr="002956C4">
              <w:rPr>
                <w:rFonts w:ascii="Arial" w:hAnsi="Arial" w:cs="Arial"/>
                <w:sz w:val="24"/>
                <w:szCs w:val="24"/>
              </w:rPr>
              <w:lastRenderedPageBreak/>
              <w:t>Kryterium jest weryfikowane w oparciu o wniosek o dofinansowanie projektu.</w:t>
            </w:r>
          </w:p>
        </w:tc>
        <w:tc>
          <w:tcPr>
            <w:tcW w:w="3402" w:type="dxa"/>
          </w:tcPr>
          <w:p w14:paraId="6A855479" w14:textId="77777777" w:rsidR="003E4D45" w:rsidRPr="002956C4" w:rsidRDefault="003E4D45" w:rsidP="002956C4">
            <w:pPr>
              <w:spacing w:after="0"/>
              <w:rPr>
                <w:rFonts w:ascii="Arial" w:hAnsi="Arial" w:cs="Arial"/>
                <w:sz w:val="24"/>
                <w:szCs w:val="24"/>
              </w:rPr>
            </w:pPr>
            <w:r w:rsidRPr="002956C4">
              <w:rPr>
                <w:rFonts w:ascii="Arial" w:hAnsi="Arial" w:cs="Arial"/>
                <w:sz w:val="24"/>
                <w:szCs w:val="24"/>
              </w:rPr>
              <w:lastRenderedPageBreak/>
              <w:t xml:space="preserve">Tak/nie </w:t>
            </w:r>
            <w:r w:rsidRPr="002956C4">
              <w:rPr>
                <w:rFonts w:ascii="Arial" w:hAnsi="Arial" w:cs="Arial"/>
                <w:sz w:val="24"/>
                <w:szCs w:val="24"/>
              </w:rPr>
              <w:br/>
              <w:t>(NIE oznacza odrzucenie wniosku)</w:t>
            </w:r>
          </w:p>
          <w:p w14:paraId="1806983A" w14:textId="77777777" w:rsidR="003E4D45" w:rsidRPr="002956C4" w:rsidRDefault="003E4D45" w:rsidP="002956C4">
            <w:pPr>
              <w:spacing w:after="0"/>
              <w:rPr>
                <w:rFonts w:ascii="Arial" w:hAnsi="Arial" w:cs="Arial"/>
                <w:sz w:val="24"/>
                <w:szCs w:val="24"/>
              </w:rPr>
            </w:pPr>
            <w:r w:rsidRPr="002956C4">
              <w:rPr>
                <w:rFonts w:ascii="Arial" w:hAnsi="Arial" w:cs="Arial"/>
                <w:sz w:val="24"/>
                <w:szCs w:val="24"/>
              </w:rPr>
              <w:t>Kryterium obligatoryjne – spełnienie kryterium jest niezbędne do przyznania dofinansowania.</w:t>
            </w:r>
          </w:p>
          <w:p w14:paraId="500A9C9F" w14:textId="77777777" w:rsidR="003E4D45" w:rsidRPr="002956C4" w:rsidRDefault="003E4D45" w:rsidP="002956C4">
            <w:pPr>
              <w:spacing w:after="0"/>
              <w:rPr>
                <w:rFonts w:ascii="Arial" w:hAnsi="Arial" w:cs="Arial"/>
                <w:sz w:val="24"/>
                <w:szCs w:val="24"/>
              </w:rPr>
            </w:pPr>
            <w:r w:rsidRPr="002956C4">
              <w:rPr>
                <w:rFonts w:ascii="Arial" w:hAnsi="Arial" w:cs="Arial"/>
                <w:sz w:val="24"/>
                <w:szCs w:val="24"/>
              </w:rPr>
              <w:t xml:space="preserve">Kryterium uznaje się za spełnione, jeżeli odpowiedź będzie pozytywna. </w:t>
            </w:r>
          </w:p>
          <w:p w14:paraId="42275867" w14:textId="1179143D" w:rsidR="003E4D45" w:rsidRPr="002956C4" w:rsidRDefault="003E4D45" w:rsidP="002956C4">
            <w:pPr>
              <w:spacing w:after="0"/>
              <w:rPr>
                <w:rFonts w:ascii="Arial" w:hAnsi="Arial" w:cs="Arial"/>
                <w:sz w:val="24"/>
                <w:szCs w:val="24"/>
              </w:rPr>
            </w:pPr>
            <w:r w:rsidRPr="002956C4">
              <w:rPr>
                <w:rFonts w:ascii="Arial" w:hAnsi="Arial" w:cs="Arial"/>
                <w:sz w:val="24"/>
                <w:szCs w:val="24"/>
              </w:rPr>
              <w:t xml:space="preserve">W trakcie oceny kryterium wnioskodawca może zostać poproszony o uzupełnienie </w:t>
            </w:r>
            <w:r w:rsidR="00735339">
              <w:rPr>
                <w:rFonts w:ascii="Arial" w:hAnsi="Arial" w:cs="Arial"/>
                <w:sz w:val="24"/>
                <w:szCs w:val="24"/>
              </w:rPr>
              <w:t>lub</w:t>
            </w:r>
            <w:r w:rsidRPr="002956C4">
              <w:rPr>
                <w:rFonts w:ascii="Arial" w:hAnsi="Arial" w:cs="Arial"/>
                <w:sz w:val="24"/>
                <w:szCs w:val="24"/>
              </w:rPr>
              <w:t xml:space="preserve"> poprawienie wniosku.</w:t>
            </w:r>
          </w:p>
          <w:p w14:paraId="7A773CAF" w14:textId="26E87EFA" w:rsidR="003E4D45" w:rsidRPr="002956C4" w:rsidRDefault="003E4D45" w:rsidP="002956C4">
            <w:pPr>
              <w:spacing w:after="0"/>
              <w:rPr>
                <w:rFonts w:ascii="Arial" w:hAnsi="Arial" w:cs="Arial"/>
                <w:sz w:val="24"/>
                <w:szCs w:val="24"/>
              </w:rPr>
            </w:pPr>
            <w:r w:rsidRPr="002956C4">
              <w:rPr>
                <w:rFonts w:ascii="Arial" w:hAnsi="Arial" w:cs="Arial"/>
                <w:sz w:val="24"/>
                <w:szCs w:val="24"/>
              </w:rPr>
              <w:t xml:space="preserve">Przyznanie wartości „NIE” (po jednokrotnym złożeniu uzupełnień </w:t>
            </w:r>
            <w:r w:rsidR="00735339">
              <w:rPr>
                <w:rFonts w:ascii="Arial" w:hAnsi="Arial" w:cs="Arial"/>
                <w:sz w:val="24"/>
                <w:szCs w:val="24"/>
              </w:rPr>
              <w:t>lub</w:t>
            </w:r>
            <w:r w:rsidRPr="002956C4">
              <w:rPr>
                <w:rFonts w:ascii="Arial" w:hAnsi="Arial" w:cs="Arial"/>
                <w:sz w:val="24"/>
                <w:szCs w:val="24"/>
              </w:rPr>
              <w:t xml:space="preserve"> poprawy) oznacza, iż kryterium nie jest spełnione.</w:t>
            </w:r>
          </w:p>
        </w:tc>
      </w:tr>
      <w:tr w:rsidR="00E97D94" w:rsidRPr="007066B3" w14:paraId="1734E9FC" w14:textId="77777777" w:rsidTr="002956C4">
        <w:trPr>
          <w:trHeight w:val="992"/>
        </w:trPr>
        <w:tc>
          <w:tcPr>
            <w:tcW w:w="1110" w:type="dxa"/>
            <w:vAlign w:val="center"/>
          </w:tcPr>
          <w:p w14:paraId="3C1B4870" w14:textId="77777777" w:rsidR="00E97D94" w:rsidRPr="00E97D94" w:rsidRDefault="00E97D94" w:rsidP="00E97D94">
            <w:pPr>
              <w:spacing w:after="0"/>
              <w:rPr>
                <w:rFonts w:ascii="Arial" w:hAnsi="Arial" w:cs="Arial"/>
                <w:sz w:val="24"/>
                <w:szCs w:val="24"/>
              </w:rPr>
            </w:pPr>
            <w:r w:rsidRPr="00E97D94">
              <w:rPr>
                <w:rFonts w:ascii="Arial" w:hAnsi="Arial" w:cs="Arial"/>
                <w:sz w:val="24"/>
                <w:szCs w:val="24"/>
              </w:rPr>
              <w:t>B.6</w:t>
            </w:r>
          </w:p>
        </w:tc>
        <w:tc>
          <w:tcPr>
            <w:tcW w:w="2856" w:type="dxa"/>
            <w:vAlign w:val="center"/>
          </w:tcPr>
          <w:p w14:paraId="7DB6D563" w14:textId="77777777" w:rsidR="00E97D94" w:rsidRPr="00E97D94" w:rsidRDefault="00E97D94" w:rsidP="00E97D94">
            <w:pPr>
              <w:spacing w:after="0"/>
              <w:rPr>
                <w:rFonts w:ascii="Arial" w:hAnsi="Arial" w:cs="Arial"/>
                <w:sz w:val="24"/>
                <w:szCs w:val="24"/>
              </w:rPr>
            </w:pPr>
            <w:r w:rsidRPr="00E97D94">
              <w:rPr>
                <w:rFonts w:ascii="Arial" w:hAnsi="Arial" w:cs="Arial"/>
                <w:sz w:val="24"/>
                <w:szCs w:val="24"/>
              </w:rPr>
              <w:t>Odporność infrastruktury na zmiany klimatu</w:t>
            </w:r>
          </w:p>
        </w:tc>
        <w:tc>
          <w:tcPr>
            <w:tcW w:w="6915" w:type="dxa"/>
          </w:tcPr>
          <w:p w14:paraId="6A253BF6" w14:textId="77777777" w:rsidR="00E97D94" w:rsidRPr="00E97D94" w:rsidRDefault="00E97D94" w:rsidP="00E97D94">
            <w:pPr>
              <w:spacing w:before="60" w:after="60"/>
              <w:rPr>
                <w:rFonts w:ascii="Arial" w:hAnsi="Arial" w:cs="Arial"/>
                <w:sz w:val="24"/>
                <w:szCs w:val="24"/>
              </w:rPr>
            </w:pPr>
            <w:r w:rsidRPr="00E97D94">
              <w:rPr>
                <w:rFonts w:ascii="Arial" w:hAnsi="Arial" w:cs="Arial"/>
                <w:sz w:val="24"/>
                <w:szCs w:val="24"/>
              </w:rPr>
              <w:t xml:space="preserve">Weryfikacji podlega, czy projekt jest zgodny z art. 73 ust. 2 lit. j rozporządzenia nr 2021/1060, tzn. czy inwestycja w infrastrukturę o przewidywanej trwałości wynoszącej co najmniej pięć lat przewidziana w ramach projektu jest odporna na zmiany klimatu. </w:t>
            </w:r>
          </w:p>
          <w:p w14:paraId="317A3618" w14:textId="77777777" w:rsidR="00E97D94" w:rsidRPr="00E97D94" w:rsidRDefault="00E97D94" w:rsidP="00E97D94">
            <w:pPr>
              <w:spacing w:before="60" w:after="60"/>
              <w:rPr>
                <w:rFonts w:ascii="Arial" w:hAnsi="Arial" w:cs="Arial"/>
                <w:sz w:val="24"/>
                <w:szCs w:val="24"/>
              </w:rPr>
            </w:pPr>
            <w:r w:rsidRPr="00E97D94">
              <w:rPr>
                <w:rFonts w:ascii="Arial" w:hAnsi="Arial" w:cs="Arial"/>
                <w:sz w:val="24"/>
                <w:szCs w:val="24"/>
              </w:rPr>
              <w:t xml:space="preserve">Weryfikacja przeprowadzana jest na podstawie uzasadnienia odporności przedsięwzięcia na zmiany klimatu przedstawionego we wniosku o dofinansowanie projektu. </w:t>
            </w:r>
          </w:p>
          <w:p w14:paraId="3879F582" w14:textId="77777777" w:rsidR="00E97D94" w:rsidRPr="00E97D94" w:rsidRDefault="00E97D94" w:rsidP="00E97D94">
            <w:pPr>
              <w:spacing w:before="60" w:after="60"/>
              <w:rPr>
                <w:rFonts w:ascii="Arial" w:hAnsi="Arial" w:cs="Arial"/>
                <w:sz w:val="24"/>
                <w:szCs w:val="24"/>
              </w:rPr>
            </w:pPr>
          </w:p>
          <w:p w14:paraId="39CC5E4F" w14:textId="77777777" w:rsidR="00E97D94" w:rsidRPr="00E97D94" w:rsidRDefault="00E97D94" w:rsidP="00E97D94">
            <w:pPr>
              <w:spacing w:before="60" w:after="60"/>
              <w:rPr>
                <w:rFonts w:ascii="Arial" w:hAnsi="Arial" w:cs="Arial"/>
                <w:sz w:val="24"/>
                <w:szCs w:val="24"/>
              </w:rPr>
            </w:pPr>
            <w:r w:rsidRPr="00E97D94">
              <w:rPr>
                <w:rFonts w:ascii="Arial" w:hAnsi="Arial" w:cs="Arial"/>
                <w:sz w:val="24"/>
                <w:szCs w:val="24"/>
              </w:rPr>
              <w:t>Kryterium jest weryfikowane w oparciu o wniosek o dofinasowanie projektu i załączniki.</w:t>
            </w:r>
          </w:p>
        </w:tc>
        <w:tc>
          <w:tcPr>
            <w:tcW w:w="3402" w:type="dxa"/>
          </w:tcPr>
          <w:p w14:paraId="704ACD9F" w14:textId="77777777" w:rsidR="00E97D94" w:rsidRPr="00E97D94" w:rsidRDefault="00E97D94" w:rsidP="00E97D94">
            <w:pPr>
              <w:spacing w:after="0"/>
              <w:rPr>
                <w:rFonts w:ascii="Arial" w:hAnsi="Arial" w:cs="Arial"/>
                <w:sz w:val="24"/>
                <w:szCs w:val="24"/>
              </w:rPr>
            </w:pPr>
            <w:r w:rsidRPr="00E97D94">
              <w:rPr>
                <w:rFonts w:ascii="Arial" w:hAnsi="Arial" w:cs="Arial"/>
                <w:sz w:val="24"/>
                <w:szCs w:val="24"/>
              </w:rPr>
              <w:t>TAK/NIE/NIE DOTYCZY</w:t>
            </w:r>
          </w:p>
          <w:p w14:paraId="00BF2D33" w14:textId="77777777" w:rsidR="00E97D94" w:rsidRPr="00E97D94" w:rsidRDefault="00E97D94" w:rsidP="00E97D94">
            <w:pPr>
              <w:spacing w:after="0"/>
              <w:rPr>
                <w:rFonts w:ascii="Arial" w:hAnsi="Arial" w:cs="Arial"/>
                <w:sz w:val="24"/>
                <w:szCs w:val="24"/>
              </w:rPr>
            </w:pPr>
            <w:r w:rsidRPr="00E97D94">
              <w:rPr>
                <w:rFonts w:ascii="Arial" w:hAnsi="Arial" w:cs="Arial"/>
                <w:sz w:val="24"/>
                <w:szCs w:val="24"/>
              </w:rPr>
              <w:t>(NIE oznacza odrzucenie wniosku)</w:t>
            </w:r>
          </w:p>
          <w:p w14:paraId="4135A850" w14:textId="77777777" w:rsidR="00E97D94" w:rsidRPr="00E97D94" w:rsidRDefault="00E97D94" w:rsidP="00E97D94">
            <w:pPr>
              <w:spacing w:after="0"/>
              <w:rPr>
                <w:rFonts w:ascii="Arial" w:hAnsi="Arial" w:cs="Arial"/>
                <w:sz w:val="24"/>
                <w:szCs w:val="24"/>
              </w:rPr>
            </w:pPr>
            <w:r w:rsidRPr="00E97D94">
              <w:rPr>
                <w:rFonts w:ascii="Arial" w:hAnsi="Arial" w:cs="Arial"/>
                <w:sz w:val="24"/>
                <w:szCs w:val="24"/>
              </w:rPr>
              <w:t>Kryterium obligatoryjne – spełnienie kryterium jest niezbędne do przyznania dofinansowania.</w:t>
            </w:r>
          </w:p>
          <w:p w14:paraId="4286D40A" w14:textId="77777777" w:rsidR="00E97D94" w:rsidRPr="00E97D94" w:rsidRDefault="00E97D94" w:rsidP="00E97D94">
            <w:pPr>
              <w:spacing w:after="0"/>
              <w:rPr>
                <w:rFonts w:ascii="Arial" w:hAnsi="Arial" w:cs="Arial"/>
                <w:sz w:val="24"/>
                <w:szCs w:val="24"/>
              </w:rPr>
            </w:pPr>
            <w:r w:rsidRPr="00E97D94">
              <w:rPr>
                <w:rFonts w:ascii="Arial" w:hAnsi="Arial" w:cs="Arial"/>
                <w:sz w:val="24"/>
                <w:szCs w:val="24"/>
              </w:rPr>
              <w:t xml:space="preserve">Kryterium uznaje się za spełnione, jeżeli odpowiedź będzie pozytywna (wartość logiczna: „TAK” lub „NIE DOTYCZY”). </w:t>
            </w:r>
          </w:p>
          <w:p w14:paraId="498153CE" w14:textId="0FDCB04F" w:rsidR="00E97D94" w:rsidRPr="00E97D94" w:rsidRDefault="00E97D94" w:rsidP="00E97D94">
            <w:pPr>
              <w:spacing w:after="0"/>
              <w:rPr>
                <w:rFonts w:ascii="Arial" w:hAnsi="Arial" w:cs="Arial"/>
                <w:sz w:val="24"/>
                <w:szCs w:val="24"/>
              </w:rPr>
            </w:pPr>
            <w:r w:rsidRPr="00E97D94">
              <w:rPr>
                <w:rFonts w:ascii="Arial" w:hAnsi="Arial" w:cs="Arial"/>
                <w:sz w:val="24"/>
                <w:szCs w:val="24"/>
              </w:rPr>
              <w:t>W trakcie oceny kryterium wnioskodawca może zostać poproszony o uzupełnienie</w:t>
            </w:r>
            <w:r w:rsidR="00735339">
              <w:rPr>
                <w:rFonts w:ascii="Arial" w:hAnsi="Arial" w:cs="Arial"/>
                <w:sz w:val="24"/>
                <w:szCs w:val="24"/>
              </w:rPr>
              <w:t xml:space="preserve"> lub</w:t>
            </w:r>
            <w:r w:rsidRPr="00E97D94">
              <w:rPr>
                <w:rFonts w:ascii="Arial" w:hAnsi="Arial" w:cs="Arial"/>
                <w:sz w:val="24"/>
                <w:szCs w:val="24"/>
              </w:rPr>
              <w:t xml:space="preserve"> poprawienie wniosku.</w:t>
            </w:r>
          </w:p>
          <w:p w14:paraId="0178ED51" w14:textId="1D9304F3" w:rsidR="00E97D94" w:rsidRPr="00E97D94" w:rsidRDefault="00E97D94" w:rsidP="00E97D94">
            <w:pPr>
              <w:spacing w:after="0"/>
              <w:rPr>
                <w:rFonts w:ascii="Arial" w:hAnsi="Arial" w:cs="Arial"/>
                <w:sz w:val="24"/>
                <w:szCs w:val="24"/>
              </w:rPr>
            </w:pPr>
            <w:r w:rsidRPr="00E97D94">
              <w:rPr>
                <w:rFonts w:ascii="Arial" w:hAnsi="Arial" w:cs="Arial"/>
                <w:sz w:val="24"/>
                <w:szCs w:val="24"/>
              </w:rPr>
              <w:t xml:space="preserve">Przyznanie wartości „NIE” (po jednokrotnym złożeniu uzupełnień </w:t>
            </w:r>
            <w:r w:rsidR="00735339">
              <w:rPr>
                <w:rFonts w:ascii="Arial" w:hAnsi="Arial" w:cs="Arial"/>
                <w:sz w:val="24"/>
                <w:szCs w:val="24"/>
              </w:rPr>
              <w:t>lub</w:t>
            </w:r>
            <w:r w:rsidRPr="00E97D94">
              <w:rPr>
                <w:rFonts w:ascii="Arial" w:hAnsi="Arial" w:cs="Arial"/>
                <w:sz w:val="24"/>
                <w:szCs w:val="24"/>
              </w:rPr>
              <w:t xml:space="preserve"> poprawy) oznacza, iż kryterium nie jest spełnione.</w:t>
            </w:r>
          </w:p>
        </w:tc>
      </w:tr>
      <w:tr w:rsidR="00E97D94" w:rsidRPr="007066B3" w14:paraId="5A15A632" w14:textId="77777777" w:rsidTr="009F698D">
        <w:trPr>
          <w:trHeight w:val="425"/>
        </w:trPr>
        <w:tc>
          <w:tcPr>
            <w:tcW w:w="1110" w:type="dxa"/>
            <w:vAlign w:val="center"/>
          </w:tcPr>
          <w:p w14:paraId="64012CCE"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B.</w:t>
            </w:r>
            <w:r>
              <w:rPr>
                <w:rFonts w:ascii="Arial" w:hAnsi="Arial" w:cs="Arial"/>
                <w:sz w:val="24"/>
                <w:szCs w:val="24"/>
              </w:rPr>
              <w:t>7</w:t>
            </w:r>
          </w:p>
        </w:tc>
        <w:tc>
          <w:tcPr>
            <w:tcW w:w="2856" w:type="dxa"/>
            <w:vAlign w:val="center"/>
          </w:tcPr>
          <w:p w14:paraId="1C20D263"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Zgodność projektu z</w:t>
            </w:r>
          </w:p>
          <w:p w14:paraId="3233DF35"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 xml:space="preserve"> wymaganiami prawa ochrony środowiska</w:t>
            </w:r>
          </w:p>
        </w:tc>
        <w:tc>
          <w:tcPr>
            <w:tcW w:w="6915" w:type="dxa"/>
          </w:tcPr>
          <w:p w14:paraId="0B06B36C" w14:textId="77777777" w:rsidR="006A0F10" w:rsidRPr="006A0F10" w:rsidRDefault="006A0F10" w:rsidP="006A0F10">
            <w:pPr>
              <w:spacing w:before="60" w:after="60"/>
              <w:rPr>
                <w:rFonts w:ascii="Arial" w:hAnsi="Arial" w:cs="Arial"/>
                <w:sz w:val="24"/>
                <w:szCs w:val="24"/>
              </w:rPr>
            </w:pPr>
            <w:r w:rsidRPr="006A0F10">
              <w:rPr>
                <w:rFonts w:ascii="Arial" w:hAnsi="Arial" w:cs="Arial"/>
                <w:sz w:val="24"/>
                <w:szCs w:val="24"/>
              </w:rPr>
              <w:t>Projekty należy przygotować zgodnie z prawem dotyczącym ochrony środowiska, w tym:</w:t>
            </w:r>
          </w:p>
          <w:p w14:paraId="1B1DEE6F" w14:textId="77777777" w:rsidR="006A0F10" w:rsidRPr="006A0F10" w:rsidRDefault="006A0F10" w:rsidP="006A0F10">
            <w:pPr>
              <w:spacing w:before="60" w:after="60"/>
              <w:rPr>
                <w:rFonts w:ascii="Arial" w:hAnsi="Arial" w:cs="Arial"/>
                <w:sz w:val="24"/>
                <w:szCs w:val="24"/>
              </w:rPr>
            </w:pPr>
            <w:r w:rsidRPr="006A0F10">
              <w:rPr>
                <w:rFonts w:ascii="Arial" w:hAnsi="Arial" w:cs="Arial"/>
                <w:sz w:val="24"/>
                <w:szCs w:val="24"/>
              </w:rPr>
              <w:lastRenderedPageBreak/>
              <w:t>• ustawą z dnia 3 października 2008 r. o udostępnianiu informacji o środowisku i jego ochronie, udziale społeczeństwa w ochronie środowiska oraz o ocenach oddziaływania na środowisko (Dz.U. z 2021 r. poz. 247 z późn. zm.) i Dyrektywą Parlamentu Europejskiego i Rady 2011/92/UE z dnia 13 grudnia 2011 r. w sprawie oceny skutków wywieranych przez niektóre przedsięwzięcia publiczne i prywatne na środowisko;</w:t>
            </w:r>
          </w:p>
          <w:p w14:paraId="6650D4A4" w14:textId="77777777" w:rsidR="006A0F10" w:rsidRPr="006A0F10" w:rsidRDefault="006A0F10" w:rsidP="006A0F10">
            <w:pPr>
              <w:spacing w:before="60" w:after="60"/>
              <w:rPr>
                <w:rFonts w:ascii="Arial" w:hAnsi="Arial" w:cs="Arial"/>
                <w:sz w:val="24"/>
                <w:szCs w:val="24"/>
              </w:rPr>
            </w:pPr>
            <w:r w:rsidRPr="006A0F10">
              <w:rPr>
                <w:rFonts w:ascii="Arial" w:hAnsi="Arial" w:cs="Arial"/>
                <w:sz w:val="24"/>
                <w:szCs w:val="24"/>
              </w:rPr>
              <w:t>• ustawą z dnia 27 kwietnia 2001 r. Prawo ochrony środowiska (Dz.U. z 2020 r. poz. 1219 z późn. zm.);</w:t>
            </w:r>
          </w:p>
          <w:p w14:paraId="45FA79E2" w14:textId="77777777" w:rsidR="006A0F10" w:rsidRPr="006A0F10" w:rsidRDefault="006A0F10" w:rsidP="006A0F10">
            <w:pPr>
              <w:spacing w:before="60" w:after="60"/>
              <w:rPr>
                <w:rFonts w:ascii="Arial" w:hAnsi="Arial" w:cs="Arial"/>
                <w:sz w:val="24"/>
                <w:szCs w:val="24"/>
              </w:rPr>
            </w:pPr>
            <w:r w:rsidRPr="006A0F10">
              <w:rPr>
                <w:rFonts w:ascii="Arial" w:hAnsi="Arial" w:cs="Arial"/>
                <w:sz w:val="24"/>
                <w:szCs w:val="24"/>
              </w:rPr>
              <w:t>• ustawą z dnia 16 kwietnia 2004 r. o ochronie przyrody (Dz.U. z 2021 r. poz. 1098 z późn. zm.) i Dyrektywą Rady 92/43/EWG z dnia 21 maja 1992 r. w sprawie ochrony siedlisk przyrodniczych oraz dzikiej fauny i flory;</w:t>
            </w:r>
          </w:p>
          <w:p w14:paraId="3522B8EE" w14:textId="3E703320" w:rsidR="006A0F10" w:rsidRPr="006A0F10" w:rsidRDefault="006A0F10" w:rsidP="006A0F10">
            <w:pPr>
              <w:spacing w:before="60" w:after="60"/>
              <w:rPr>
                <w:rFonts w:ascii="Arial" w:hAnsi="Arial" w:cs="Arial"/>
                <w:sz w:val="24"/>
                <w:szCs w:val="24"/>
              </w:rPr>
            </w:pPr>
            <w:r w:rsidRPr="006A0F10">
              <w:rPr>
                <w:rFonts w:ascii="Arial" w:hAnsi="Arial" w:cs="Arial"/>
                <w:sz w:val="24"/>
                <w:szCs w:val="24"/>
              </w:rPr>
              <w:t>• ustawą z dnia 20 lipca 2017 r. Prawo wodne (Dz. U. z 2021 r., poz. 2233 z późn. zm.) i Dyrektywą Parlamentu Europejskiego i Rady 2000/60/WE z dnia 23 października 2000 r. ustanawiając</w:t>
            </w:r>
            <w:r w:rsidR="0085760C">
              <w:rPr>
                <w:rFonts w:ascii="Arial" w:hAnsi="Arial" w:cs="Arial"/>
                <w:sz w:val="24"/>
                <w:szCs w:val="24"/>
              </w:rPr>
              <w:t>ą</w:t>
            </w:r>
            <w:r w:rsidRPr="006A0F10">
              <w:rPr>
                <w:rFonts w:ascii="Arial" w:hAnsi="Arial" w:cs="Arial"/>
                <w:sz w:val="24"/>
                <w:szCs w:val="24"/>
              </w:rPr>
              <w:t xml:space="preserve"> ramy wspólnotowego działania w dziedzinie polityki wodnej;</w:t>
            </w:r>
          </w:p>
          <w:p w14:paraId="101D5689" w14:textId="77777777" w:rsidR="006A0F10" w:rsidRPr="006A0F10" w:rsidRDefault="006A0F10" w:rsidP="006A0F10">
            <w:pPr>
              <w:spacing w:before="60" w:after="60"/>
              <w:rPr>
                <w:rFonts w:ascii="Arial" w:hAnsi="Arial" w:cs="Arial"/>
                <w:sz w:val="24"/>
                <w:szCs w:val="24"/>
              </w:rPr>
            </w:pPr>
            <w:r w:rsidRPr="006A0F10">
              <w:rPr>
                <w:rFonts w:ascii="Arial" w:hAnsi="Arial" w:cs="Arial"/>
                <w:sz w:val="24"/>
                <w:szCs w:val="24"/>
              </w:rPr>
              <w:t>• Wytycznymi w sprawie działań naprawczych w odniesieniu do projektów współfinansowanych w okresie programowania 2014-2020 oraz ubiegających się o współfinansowanie w okresie 2021-2027 z Funduszy UE, dotkniętych naruszeniem 2016/2046 w zakresie specustaw, dla których prowadzone jest postępowanie w sprawie oceny oddziaływania na środowisko (Ares(2021)1432319 z 23.02.2021 r.).</w:t>
            </w:r>
          </w:p>
          <w:p w14:paraId="508D719A" w14:textId="7E209A1B" w:rsidR="00E97D94" w:rsidRPr="002956C4" w:rsidRDefault="00E97D94" w:rsidP="00E97D94">
            <w:pPr>
              <w:spacing w:before="60" w:after="60"/>
              <w:rPr>
                <w:rFonts w:ascii="Arial" w:hAnsi="Arial" w:cs="Arial"/>
                <w:sz w:val="24"/>
                <w:szCs w:val="24"/>
              </w:rPr>
            </w:pPr>
            <w:r w:rsidRPr="002956C4">
              <w:rPr>
                <w:rFonts w:ascii="Arial" w:hAnsi="Arial" w:cs="Arial"/>
                <w:sz w:val="24"/>
                <w:szCs w:val="24"/>
              </w:rPr>
              <w:lastRenderedPageBreak/>
              <w:t xml:space="preserve">W tym kryterium sprawdzamy, czy wnioskodawca posiada dokumentację środowiskową zgodną z regulaminem wyboru projektów, w szczególności decyzję o środowiskowych uwarunkowaniach – jeżeli jest ona wymagana. Jeśli tak to czy została załączona do wniosku oraz czy </w:t>
            </w:r>
            <w:r w:rsidR="005568E8" w:rsidRPr="005568E8">
              <w:rPr>
                <w:rFonts w:ascii="Arial" w:hAnsi="Arial" w:cs="Arial"/>
                <w:sz w:val="24"/>
                <w:szCs w:val="24"/>
              </w:rPr>
              <w:t xml:space="preserve">zakres projektu jest zgodny z decyzją o środowiskowych uwarunkowaniach oraz  </w:t>
            </w:r>
            <w:r w:rsidRPr="002956C4">
              <w:rPr>
                <w:rFonts w:ascii="Arial" w:hAnsi="Arial" w:cs="Arial"/>
                <w:sz w:val="24"/>
                <w:szCs w:val="24"/>
              </w:rPr>
              <w:t xml:space="preserve"> zezwoleniem na realizację inwestycji.</w:t>
            </w:r>
          </w:p>
          <w:p w14:paraId="5D4C04C0" w14:textId="77777777" w:rsidR="00E97D94" w:rsidRPr="002956C4" w:rsidRDefault="00E97D94" w:rsidP="00E97D94">
            <w:pPr>
              <w:spacing w:before="60" w:after="60"/>
              <w:rPr>
                <w:rFonts w:ascii="Arial" w:hAnsi="Arial" w:cs="Arial"/>
                <w:sz w:val="24"/>
                <w:szCs w:val="24"/>
              </w:rPr>
            </w:pPr>
          </w:p>
          <w:p w14:paraId="485F117E" w14:textId="77777777" w:rsidR="00E97D94" w:rsidRPr="002956C4" w:rsidRDefault="00E97D94" w:rsidP="00E97D94">
            <w:pPr>
              <w:spacing w:before="60" w:after="60"/>
              <w:rPr>
                <w:rFonts w:ascii="Arial" w:hAnsi="Arial" w:cs="Arial"/>
                <w:sz w:val="24"/>
                <w:szCs w:val="24"/>
              </w:rPr>
            </w:pPr>
            <w:r w:rsidRPr="002956C4">
              <w:rPr>
                <w:rFonts w:ascii="Arial" w:hAnsi="Arial" w:cs="Arial"/>
                <w:sz w:val="24"/>
                <w:szCs w:val="24"/>
              </w:rPr>
              <w:t>Kryterium jest weryfikowane w oparciu o wniosek o dofinansowanie projektu i załączniki.</w:t>
            </w:r>
          </w:p>
        </w:tc>
        <w:tc>
          <w:tcPr>
            <w:tcW w:w="3402" w:type="dxa"/>
          </w:tcPr>
          <w:p w14:paraId="022EDD27"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lastRenderedPageBreak/>
              <w:t>TAK/NIE</w:t>
            </w:r>
          </w:p>
          <w:p w14:paraId="5AE6D47E"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(NIE oznacza odrzucenie wniosku)</w:t>
            </w:r>
          </w:p>
          <w:p w14:paraId="6472CFDF"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lastRenderedPageBreak/>
              <w:t>Kryterium obligatoryjne – spełnienie kryterium jest niezbędne do przyznania dofinansowania.</w:t>
            </w:r>
          </w:p>
          <w:p w14:paraId="239D96A6"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Kryterium uznaje się za spełnione, jeżeli odpowiedź będzie pozytywna</w:t>
            </w:r>
            <w:r w:rsidR="006A0F10">
              <w:rPr>
                <w:rFonts w:ascii="Arial" w:hAnsi="Arial" w:cs="Arial"/>
                <w:sz w:val="24"/>
                <w:szCs w:val="24"/>
              </w:rPr>
              <w:t>.</w:t>
            </w:r>
            <w:r w:rsidRPr="002956C4">
              <w:rPr>
                <w:rFonts w:ascii="Arial" w:hAnsi="Arial" w:cs="Arial"/>
                <w:sz w:val="24"/>
                <w:szCs w:val="24"/>
              </w:rPr>
              <w:t xml:space="preserve"> </w:t>
            </w:r>
          </w:p>
          <w:p w14:paraId="6FA922B6" w14:textId="7DBC1C71" w:rsidR="00E97D94" w:rsidRPr="002956C4" w:rsidRDefault="00E97D94" w:rsidP="00E97D94">
            <w:pPr>
              <w:spacing w:after="0"/>
              <w:rPr>
                <w:rFonts w:ascii="Arial" w:hAnsi="Arial" w:cs="Arial"/>
                <w:sz w:val="24"/>
                <w:szCs w:val="24"/>
              </w:rPr>
            </w:pPr>
            <w:r w:rsidRPr="002956C4">
              <w:rPr>
                <w:rFonts w:ascii="Arial" w:hAnsi="Arial" w:cs="Arial"/>
                <w:sz w:val="24"/>
                <w:szCs w:val="24"/>
              </w:rPr>
              <w:t xml:space="preserve">W trakcie oceny kryterium wnioskodawca może zostać poproszony o uzupełnienie </w:t>
            </w:r>
            <w:r w:rsidR="00735339">
              <w:rPr>
                <w:rFonts w:ascii="Arial" w:hAnsi="Arial" w:cs="Arial"/>
                <w:sz w:val="24"/>
                <w:szCs w:val="24"/>
              </w:rPr>
              <w:t>lub</w:t>
            </w:r>
            <w:r w:rsidRPr="002956C4">
              <w:rPr>
                <w:rFonts w:ascii="Arial" w:hAnsi="Arial" w:cs="Arial"/>
                <w:sz w:val="24"/>
                <w:szCs w:val="24"/>
              </w:rPr>
              <w:t xml:space="preserve"> poprawienie wniosku.</w:t>
            </w:r>
          </w:p>
          <w:p w14:paraId="46A59A1A" w14:textId="322482E3" w:rsidR="00E97D94" w:rsidRPr="002956C4" w:rsidRDefault="00E97D94" w:rsidP="00E97D94">
            <w:pPr>
              <w:spacing w:after="0"/>
              <w:rPr>
                <w:rFonts w:ascii="Arial" w:hAnsi="Arial" w:cs="Arial"/>
                <w:sz w:val="24"/>
                <w:szCs w:val="24"/>
              </w:rPr>
            </w:pPr>
            <w:r w:rsidRPr="002956C4">
              <w:rPr>
                <w:rFonts w:ascii="Arial" w:hAnsi="Arial" w:cs="Arial"/>
                <w:sz w:val="24"/>
                <w:szCs w:val="24"/>
              </w:rPr>
              <w:t xml:space="preserve">Przyznanie wartości „NIE” (po jednokrotnym złożeniu uzupełnień </w:t>
            </w:r>
            <w:r w:rsidR="00735339">
              <w:rPr>
                <w:rFonts w:ascii="Arial" w:hAnsi="Arial" w:cs="Arial"/>
                <w:sz w:val="24"/>
                <w:szCs w:val="24"/>
              </w:rPr>
              <w:t>lub</w:t>
            </w:r>
            <w:r w:rsidRPr="002956C4">
              <w:rPr>
                <w:rFonts w:ascii="Arial" w:hAnsi="Arial" w:cs="Arial"/>
                <w:sz w:val="24"/>
                <w:szCs w:val="24"/>
              </w:rPr>
              <w:t xml:space="preserve"> poprawy) oznacza, iż kryterium nie jest spełnione.</w:t>
            </w:r>
          </w:p>
        </w:tc>
      </w:tr>
      <w:tr w:rsidR="00E97D94" w:rsidRPr="007066B3" w14:paraId="1BF4F505" w14:textId="77777777" w:rsidTr="00BB6C77">
        <w:trPr>
          <w:trHeight w:val="708"/>
        </w:trPr>
        <w:tc>
          <w:tcPr>
            <w:tcW w:w="1110" w:type="dxa"/>
            <w:vAlign w:val="center"/>
          </w:tcPr>
          <w:p w14:paraId="0B95A256"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lastRenderedPageBreak/>
              <w:t>B.</w:t>
            </w:r>
            <w:r w:rsidR="006A0F10">
              <w:rPr>
                <w:rFonts w:ascii="Arial" w:hAnsi="Arial" w:cs="Arial"/>
                <w:sz w:val="24"/>
                <w:szCs w:val="24"/>
              </w:rPr>
              <w:t>8</w:t>
            </w:r>
          </w:p>
        </w:tc>
        <w:tc>
          <w:tcPr>
            <w:tcW w:w="2856" w:type="dxa"/>
            <w:vAlign w:val="center"/>
          </w:tcPr>
          <w:p w14:paraId="06816C60"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Wskaźniki realizacji celów projektu</w:t>
            </w:r>
          </w:p>
          <w:p w14:paraId="2E275C05" w14:textId="77777777" w:rsidR="00E97D94" w:rsidRPr="002956C4" w:rsidRDefault="00E97D94" w:rsidP="00E97D94">
            <w:pPr>
              <w:rPr>
                <w:rFonts w:ascii="Arial" w:hAnsi="Arial" w:cs="Arial"/>
                <w:color w:val="FF0000"/>
                <w:sz w:val="24"/>
                <w:szCs w:val="24"/>
              </w:rPr>
            </w:pPr>
          </w:p>
        </w:tc>
        <w:tc>
          <w:tcPr>
            <w:tcW w:w="6915" w:type="dxa"/>
          </w:tcPr>
          <w:p w14:paraId="3701E7AF" w14:textId="77777777" w:rsidR="00E97D94" w:rsidRPr="002956C4" w:rsidRDefault="00E97D94" w:rsidP="00E97D94">
            <w:pPr>
              <w:spacing w:before="60" w:after="0"/>
              <w:rPr>
                <w:rFonts w:ascii="Arial" w:hAnsi="Arial" w:cs="Arial"/>
                <w:sz w:val="24"/>
                <w:szCs w:val="24"/>
              </w:rPr>
            </w:pPr>
            <w:r w:rsidRPr="002956C4">
              <w:rPr>
                <w:rFonts w:ascii="Arial" w:hAnsi="Arial" w:cs="Arial"/>
                <w:sz w:val="24"/>
                <w:szCs w:val="24"/>
              </w:rPr>
              <w:t>W tym kryterium sprawdzamy, czy:</w:t>
            </w:r>
          </w:p>
          <w:p w14:paraId="5F22036F" w14:textId="77777777" w:rsidR="00E97D94" w:rsidRPr="002956C4" w:rsidRDefault="00E97D94" w:rsidP="00E97D94">
            <w:pPr>
              <w:numPr>
                <w:ilvl w:val="0"/>
                <w:numId w:val="10"/>
              </w:numPr>
              <w:spacing w:after="0"/>
              <w:rPr>
                <w:rFonts w:ascii="Arial" w:hAnsi="Arial" w:cs="Arial"/>
                <w:sz w:val="24"/>
                <w:szCs w:val="24"/>
              </w:rPr>
            </w:pPr>
            <w:r w:rsidRPr="002956C4">
              <w:rPr>
                <w:rFonts w:ascii="Arial" w:hAnsi="Arial" w:cs="Arial"/>
                <w:sz w:val="24"/>
                <w:szCs w:val="24"/>
              </w:rPr>
              <w:t>wskaźniki realizacji celów projektu (produktu, rezultatu) zostały wyrażone liczbowo oraz podano czas ich osiągnięcia,</w:t>
            </w:r>
          </w:p>
          <w:p w14:paraId="36EA9184" w14:textId="77777777" w:rsidR="00E97D94" w:rsidRPr="002956C4" w:rsidRDefault="00E97D94" w:rsidP="00E97D94">
            <w:pPr>
              <w:numPr>
                <w:ilvl w:val="0"/>
                <w:numId w:val="10"/>
              </w:numPr>
              <w:spacing w:after="0"/>
              <w:rPr>
                <w:rFonts w:ascii="Arial" w:hAnsi="Arial" w:cs="Arial"/>
                <w:sz w:val="24"/>
                <w:szCs w:val="24"/>
              </w:rPr>
            </w:pPr>
            <w:r w:rsidRPr="002956C4">
              <w:rPr>
                <w:rFonts w:ascii="Arial" w:hAnsi="Arial" w:cs="Arial"/>
                <w:sz w:val="24"/>
                <w:szCs w:val="24"/>
              </w:rPr>
              <w:t>wskaźniki zostały właściwie oszacowane w odniesieniu do zakresu projektu,</w:t>
            </w:r>
          </w:p>
          <w:p w14:paraId="5FDD46C6" w14:textId="77777777" w:rsidR="00E97D94" w:rsidRPr="002956C4" w:rsidRDefault="00E97D94" w:rsidP="00E97D94">
            <w:pPr>
              <w:numPr>
                <w:ilvl w:val="0"/>
                <w:numId w:val="10"/>
              </w:numPr>
              <w:spacing w:after="60"/>
              <w:rPr>
                <w:rFonts w:ascii="Arial" w:hAnsi="Arial" w:cs="Arial"/>
                <w:sz w:val="24"/>
                <w:szCs w:val="24"/>
              </w:rPr>
            </w:pPr>
            <w:r w:rsidRPr="002956C4">
              <w:rPr>
                <w:rFonts w:ascii="Arial" w:hAnsi="Arial" w:cs="Arial"/>
                <w:sz w:val="24"/>
                <w:szCs w:val="24"/>
              </w:rPr>
              <w:t>wybrano wszystkie wskaźniki związane z realizacją projektu.</w:t>
            </w:r>
          </w:p>
          <w:p w14:paraId="46F10141" w14:textId="77777777" w:rsidR="00E97D94" w:rsidRPr="002956C4" w:rsidRDefault="00E97D94" w:rsidP="00E97D94">
            <w:pPr>
              <w:spacing w:after="60"/>
              <w:rPr>
                <w:rFonts w:ascii="Arial" w:hAnsi="Arial" w:cs="Arial"/>
                <w:sz w:val="24"/>
                <w:szCs w:val="24"/>
              </w:rPr>
            </w:pPr>
            <w:r w:rsidRPr="002956C4">
              <w:rPr>
                <w:rFonts w:ascii="Arial" w:hAnsi="Arial" w:cs="Arial"/>
                <w:sz w:val="24"/>
                <w:szCs w:val="24"/>
              </w:rPr>
              <w:t>Lista obowiązujących wskaźników wraz z ich definicjami zamieszczona jest w regulaminie wyboru projektów.</w:t>
            </w:r>
          </w:p>
          <w:p w14:paraId="26CA06F6" w14:textId="77777777" w:rsidR="00E97D94" w:rsidRPr="002956C4" w:rsidRDefault="00E97D94" w:rsidP="00E97D94">
            <w:pPr>
              <w:spacing w:after="60"/>
              <w:rPr>
                <w:rFonts w:ascii="Arial" w:hAnsi="Arial" w:cs="Arial"/>
                <w:sz w:val="24"/>
                <w:szCs w:val="24"/>
              </w:rPr>
            </w:pPr>
          </w:p>
          <w:p w14:paraId="2F79D7DF" w14:textId="77777777" w:rsidR="00E97D94" w:rsidRPr="002956C4" w:rsidRDefault="00E97D94" w:rsidP="00E97D94">
            <w:pPr>
              <w:spacing w:after="60"/>
              <w:rPr>
                <w:rFonts w:ascii="Arial" w:hAnsi="Arial" w:cs="Arial"/>
                <w:sz w:val="24"/>
                <w:szCs w:val="24"/>
              </w:rPr>
            </w:pPr>
            <w:r w:rsidRPr="002956C4">
              <w:rPr>
                <w:rFonts w:ascii="Arial" w:hAnsi="Arial" w:cs="Arial"/>
                <w:sz w:val="24"/>
                <w:szCs w:val="24"/>
              </w:rPr>
              <w:t>Kryterium jest weryfikowane w oparciu o wniosek o dofinansowanie projektu i załączniki.</w:t>
            </w:r>
          </w:p>
          <w:p w14:paraId="705B4AF1" w14:textId="77777777" w:rsidR="00E97D94" w:rsidRPr="002956C4" w:rsidRDefault="00E97D94" w:rsidP="00E97D94">
            <w:pPr>
              <w:spacing w:after="60"/>
              <w:rPr>
                <w:rFonts w:ascii="Arial" w:hAnsi="Arial" w:cs="Arial"/>
                <w:sz w:val="24"/>
                <w:szCs w:val="24"/>
              </w:rPr>
            </w:pPr>
          </w:p>
        </w:tc>
        <w:tc>
          <w:tcPr>
            <w:tcW w:w="3402" w:type="dxa"/>
          </w:tcPr>
          <w:p w14:paraId="795703F2"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 xml:space="preserve">TAK/NIE </w:t>
            </w:r>
            <w:r w:rsidRPr="002956C4">
              <w:rPr>
                <w:rFonts w:ascii="Arial" w:hAnsi="Arial" w:cs="Arial"/>
                <w:sz w:val="24"/>
                <w:szCs w:val="24"/>
              </w:rPr>
              <w:br/>
              <w:t>(NIE oznacza odrzucenie wniosku)</w:t>
            </w:r>
          </w:p>
          <w:p w14:paraId="1A3F599F"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Kryterium obligatoryjne – spełnienie kryterium jest niezbędne do przyznania dofinansowania.</w:t>
            </w:r>
          </w:p>
          <w:p w14:paraId="0B5DE23C"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 xml:space="preserve">Kryterium uznaje się za spełnione, jeżeli odpowiedź będzie pozytywna. </w:t>
            </w:r>
          </w:p>
          <w:p w14:paraId="2BBCD77D" w14:textId="77777777" w:rsidR="00E97D94" w:rsidRPr="002956C4" w:rsidRDefault="00E97D94" w:rsidP="00E97D94">
            <w:pPr>
              <w:spacing w:after="0"/>
              <w:rPr>
                <w:rFonts w:ascii="Arial" w:hAnsi="Arial" w:cs="Arial"/>
                <w:sz w:val="24"/>
                <w:szCs w:val="24"/>
              </w:rPr>
            </w:pPr>
          </w:p>
          <w:p w14:paraId="06A39906" w14:textId="7133787E" w:rsidR="00E97D94" w:rsidRPr="002956C4" w:rsidRDefault="00E97D94" w:rsidP="00E97D94">
            <w:pPr>
              <w:spacing w:after="0"/>
              <w:rPr>
                <w:rFonts w:ascii="Arial" w:hAnsi="Arial" w:cs="Arial"/>
                <w:sz w:val="24"/>
                <w:szCs w:val="24"/>
              </w:rPr>
            </w:pPr>
            <w:r w:rsidRPr="002956C4">
              <w:rPr>
                <w:rFonts w:ascii="Arial" w:hAnsi="Arial" w:cs="Arial"/>
                <w:sz w:val="24"/>
                <w:szCs w:val="24"/>
              </w:rPr>
              <w:t xml:space="preserve">W trakcie oceny kryterium wnioskodawca może zostać poproszony o uzupełnienie </w:t>
            </w:r>
            <w:r w:rsidR="00735339">
              <w:rPr>
                <w:rFonts w:ascii="Arial" w:hAnsi="Arial" w:cs="Arial"/>
                <w:sz w:val="24"/>
                <w:szCs w:val="24"/>
              </w:rPr>
              <w:t>lub</w:t>
            </w:r>
            <w:r w:rsidRPr="002956C4">
              <w:rPr>
                <w:rFonts w:ascii="Arial" w:hAnsi="Arial" w:cs="Arial"/>
                <w:sz w:val="24"/>
                <w:szCs w:val="24"/>
              </w:rPr>
              <w:t xml:space="preserve"> poprawienie wniosku.</w:t>
            </w:r>
          </w:p>
          <w:p w14:paraId="4D324103" w14:textId="61BFD301" w:rsidR="00E97D94" w:rsidRPr="002956C4" w:rsidRDefault="00E97D94" w:rsidP="00E97D94">
            <w:pPr>
              <w:spacing w:after="0"/>
              <w:rPr>
                <w:rFonts w:ascii="Arial" w:hAnsi="Arial" w:cs="Arial"/>
                <w:sz w:val="24"/>
                <w:szCs w:val="24"/>
              </w:rPr>
            </w:pPr>
            <w:r w:rsidRPr="002956C4">
              <w:rPr>
                <w:rFonts w:ascii="Arial" w:hAnsi="Arial" w:cs="Arial"/>
                <w:sz w:val="24"/>
                <w:szCs w:val="24"/>
              </w:rPr>
              <w:lastRenderedPageBreak/>
              <w:t xml:space="preserve">Przyznanie wartości „NIE” (po jednokrotnym złożeniu uzupełnień </w:t>
            </w:r>
            <w:r w:rsidR="00735339">
              <w:rPr>
                <w:rFonts w:ascii="Arial" w:hAnsi="Arial" w:cs="Arial"/>
                <w:sz w:val="24"/>
                <w:szCs w:val="24"/>
              </w:rPr>
              <w:t>lub</w:t>
            </w:r>
            <w:r w:rsidRPr="002956C4">
              <w:rPr>
                <w:rFonts w:ascii="Arial" w:hAnsi="Arial" w:cs="Arial"/>
                <w:sz w:val="24"/>
                <w:szCs w:val="24"/>
              </w:rPr>
              <w:t xml:space="preserve"> poprawy) oznacza, iż kryterium nie jest spełnione.</w:t>
            </w:r>
          </w:p>
        </w:tc>
      </w:tr>
      <w:tr w:rsidR="00E97D94" w:rsidRPr="007066B3" w14:paraId="08863BCF" w14:textId="77777777" w:rsidTr="002956C4">
        <w:trPr>
          <w:trHeight w:val="416"/>
        </w:trPr>
        <w:tc>
          <w:tcPr>
            <w:tcW w:w="1110" w:type="dxa"/>
            <w:vAlign w:val="center"/>
          </w:tcPr>
          <w:p w14:paraId="1F688DFF"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lastRenderedPageBreak/>
              <w:t>B.</w:t>
            </w:r>
            <w:r w:rsidR="006A0F10">
              <w:rPr>
                <w:rFonts w:ascii="Arial" w:hAnsi="Arial" w:cs="Arial"/>
                <w:sz w:val="24"/>
                <w:szCs w:val="24"/>
              </w:rPr>
              <w:t>9</w:t>
            </w:r>
          </w:p>
        </w:tc>
        <w:tc>
          <w:tcPr>
            <w:tcW w:w="2856" w:type="dxa"/>
            <w:vAlign w:val="center"/>
          </w:tcPr>
          <w:p w14:paraId="091C2690"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Wykonalność techniczna, technologiczna i instytucjonalna projektu</w:t>
            </w:r>
          </w:p>
          <w:p w14:paraId="18001B43" w14:textId="77777777" w:rsidR="00E97D94" w:rsidRPr="002956C4" w:rsidRDefault="00E97D94" w:rsidP="00E97D94">
            <w:pPr>
              <w:spacing w:after="0"/>
              <w:ind w:left="720"/>
              <w:rPr>
                <w:rFonts w:ascii="Arial" w:hAnsi="Arial" w:cs="Arial"/>
                <w:sz w:val="24"/>
                <w:szCs w:val="24"/>
              </w:rPr>
            </w:pPr>
          </w:p>
        </w:tc>
        <w:tc>
          <w:tcPr>
            <w:tcW w:w="6915" w:type="dxa"/>
          </w:tcPr>
          <w:p w14:paraId="57228E9D" w14:textId="77777777" w:rsidR="00E97D94" w:rsidRPr="002956C4" w:rsidRDefault="00E97D94" w:rsidP="00E97D94">
            <w:pPr>
              <w:spacing w:before="60" w:after="0"/>
              <w:rPr>
                <w:rFonts w:ascii="Arial" w:hAnsi="Arial" w:cs="Arial"/>
                <w:sz w:val="24"/>
                <w:szCs w:val="24"/>
              </w:rPr>
            </w:pPr>
            <w:r w:rsidRPr="002956C4">
              <w:rPr>
                <w:rFonts w:ascii="Arial" w:hAnsi="Arial" w:cs="Arial"/>
                <w:sz w:val="24"/>
                <w:szCs w:val="24"/>
              </w:rPr>
              <w:t>W tym kryterium sprawdzamy, czy:</w:t>
            </w:r>
          </w:p>
          <w:p w14:paraId="63C5FC7E" w14:textId="77777777" w:rsidR="00E97D94" w:rsidRPr="002956C4" w:rsidRDefault="00E97D94" w:rsidP="00E97D94">
            <w:pPr>
              <w:numPr>
                <w:ilvl w:val="0"/>
                <w:numId w:val="9"/>
              </w:numPr>
              <w:spacing w:after="0"/>
              <w:rPr>
                <w:rFonts w:ascii="Arial" w:hAnsi="Arial" w:cs="Arial"/>
                <w:sz w:val="24"/>
                <w:szCs w:val="24"/>
              </w:rPr>
            </w:pPr>
            <w:r w:rsidRPr="002956C4">
              <w:rPr>
                <w:rFonts w:ascii="Arial" w:hAnsi="Arial" w:cs="Arial"/>
                <w:sz w:val="24"/>
                <w:szCs w:val="24"/>
              </w:rPr>
              <w:t>harmonogram realizacji projektu jest realistyczny i uwzględnia zakres rzeczowy oraz czas niezbędny na realizację procedur przetargowych i inne okoliczności niezbędne do realizacji tych procedur,</w:t>
            </w:r>
          </w:p>
          <w:p w14:paraId="3D745759" w14:textId="77777777" w:rsidR="00E97D94" w:rsidRPr="002956C4" w:rsidRDefault="00E97D94" w:rsidP="00E97D94">
            <w:pPr>
              <w:numPr>
                <w:ilvl w:val="0"/>
                <w:numId w:val="9"/>
              </w:numPr>
              <w:spacing w:after="0"/>
              <w:rPr>
                <w:rFonts w:ascii="Arial" w:hAnsi="Arial" w:cs="Arial"/>
                <w:sz w:val="24"/>
                <w:szCs w:val="24"/>
              </w:rPr>
            </w:pPr>
            <w:r w:rsidRPr="002956C4">
              <w:rPr>
                <w:rFonts w:ascii="Arial" w:hAnsi="Arial" w:cs="Arial"/>
                <w:sz w:val="24"/>
                <w:szCs w:val="24"/>
              </w:rPr>
              <w:t>wnioskodawca gwarantuje techniczną wykonalność projektu,</w:t>
            </w:r>
          </w:p>
          <w:p w14:paraId="3347C88D" w14:textId="77777777" w:rsidR="00E97D94" w:rsidRPr="002956C4" w:rsidRDefault="00E97D94" w:rsidP="00E97D94">
            <w:pPr>
              <w:numPr>
                <w:ilvl w:val="0"/>
                <w:numId w:val="9"/>
              </w:numPr>
              <w:spacing w:after="0"/>
              <w:rPr>
                <w:rFonts w:ascii="Arial" w:hAnsi="Arial" w:cs="Arial"/>
                <w:sz w:val="24"/>
                <w:szCs w:val="24"/>
              </w:rPr>
            </w:pPr>
            <w:r w:rsidRPr="002956C4">
              <w:rPr>
                <w:rFonts w:ascii="Arial" w:hAnsi="Arial" w:cs="Arial"/>
                <w:sz w:val="24"/>
                <w:szCs w:val="24"/>
              </w:rPr>
              <w:t>zakres rzeczowy projektu jest technologicznie wykonalny,</w:t>
            </w:r>
          </w:p>
          <w:p w14:paraId="63E58D2E" w14:textId="77777777" w:rsidR="00E97D94" w:rsidRPr="002956C4" w:rsidRDefault="00E97D94" w:rsidP="00E97D94">
            <w:pPr>
              <w:numPr>
                <w:ilvl w:val="0"/>
                <w:numId w:val="9"/>
              </w:numPr>
              <w:spacing w:after="0"/>
              <w:rPr>
                <w:rFonts w:ascii="Arial" w:hAnsi="Arial" w:cs="Arial"/>
                <w:sz w:val="24"/>
                <w:szCs w:val="24"/>
              </w:rPr>
            </w:pPr>
            <w:r w:rsidRPr="002956C4">
              <w:rPr>
                <w:rFonts w:ascii="Arial" w:hAnsi="Arial" w:cs="Arial"/>
                <w:sz w:val="24"/>
                <w:szCs w:val="24"/>
              </w:rPr>
              <w:t>wnioskodawca posiada potencjał do prawidłowej obsługi projektu.</w:t>
            </w:r>
          </w:p>
          <w:p w14:paraId="7866143F" w14:textId="77777777" w:rsidR="00E97D94" w:rsidRPr="002956C4" w:rsidRDefault="00E97D94" w:rsidP="00E97D94">
            <w:pPr>
              <w:spacing w:after="0"/>
              <w:rPr>
                <w:rFonts w:ascii="Arial" w:hAnsi="Arial" w:cs="Arial"/>
                <w:sz w:val="24"/>
                <w:szCs w:val="24"/>
              </w:rPr>
            </w:pPr>
          </w:p>
          <w:p w14:paraId="7F239C5C" w14:textId="77777777" w:rsidR="00E97D94" w:rsidRPr="002956C4" w:rsidRDefault="00E97D94" w:rsidP="00E97D94">
            <w:pPr>
              <w:spacing w:after="60"/>
              <w:rPr>
                <w:rFonts w:ascii="Arial" w:hAnsi="Arial" w:cs="Arial"/>
                <w:sz w:val="24"/>
                <w:szCs w:val="24"/>
              </w:rPr>
            </w:pPr>
            <w:r w:rsidRPr="002956C4">
              <w:rPr>
                <w:rFonts w:ascii="Arial" w:hAnsi="Arial" w:cs="Arial"/>
                <w:sz w:val="24"/>
                <w:szCs w:val="24"/>
              </w:rPr>
              <w:t>Kryterium jest weryfikowane w oparciu o wniosek o dofinansowanie projektu i załączniki.</w:t>
            </w:r>
          </w:p>
          <w:p w14:paraId="14326FC8" w14:textId="77777777" w:rsidR="00E97D94" w:rsidRPr="002956C4" w:rsidRDefault="00E97D94" w:rsidP="00E97D94">
            <w:pPr>
              <w:spacing w:after="60"/>
              <w:rPr>
                <w:rFonts w:ascii="Arial" w:hAnsi="Arial" w:cs="Arial"/>
                <w:sz w:val="24"/>
                <w:szCs w:val="24"/>
              </w:rPr>
            </w:pPr>
          </w:p>
        </w:tc>
        <w:tc>
          <w:tcPr>
            <w:tcW w:w="3402" w:type="dxa"/>
          </w:tcPr>
          <w:p w14:paraId="6DF716F5"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 xml:space="preserve">TAK/NIE </w:t>
            </w:r>
            <w:r w:rsidRPr="002956C4">
              <w:rPr>
                <w:rFonts w:ascii="Arial" w:hAnsi="Arial" w:cs="Arial"/>
                <w:sz w:val="24"/>
                <w:szCs w:val="24"/>
              </w:rPr>
              <w:br/>
              <w:t>(NIE oznacza odrzucenie wniosku)</w:t>
            </w:r>
          </w:p>
          <w:p w14:paraId="3B38A3E6"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Kryterium obligatoryjne – spełnienie kryterium jest niezbędne do przyznania dofinansowania.</w:t>
            </w:r>
          </w:p>
          <w:p w14:paraId="06F481CE"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 xml:space="preserve">Kryterium uznaje się za spełnione, jeżeli odpowiedź będzie pozytywna. </w:t>
            </w:r>
          </w:p>
          <w:p w14:paraId="6D2467BE" w14:textId="1313C289" w:rsidR="00E97D94" w:rsidRPr="002956C4" w:rsidRDefault="00E97D94" w:rsidP="00E97D94">
            <w:pPr>
              <w:spacing w:after="0"/>
              <w:rPr>
                <w:rFonts w:ascii="Arial" w:hAnsi="Arial" w:cs="Arial"/>
                <w:sz w:val="24"/>
                <w:szCs w:val="24"/>
              </w:rPr>
            </w:pPr>
            <w:r w:rsidRPr="002956C4">
              <w:rPr>
                <w:rFonts w:ascii="Arial" w:hAnsi="Arial" w:cs="Arial"/>
                <w:sz w:val="24"/>
                <w:szCs w:val="24"/>
              </w:rPr>
              <w:t xml:space="preserve">W trakcie oceny kryterium wnioskodawca może zostać poproszony o uzupełnienie </w:t>
            </w:r>
            <w:r w:rsidR="00735339">
              <w:rPr>
                <w:rFonts w:ascii="Arial" w:hAnsi="Arial" w:cs="Arial"/>
                <w:sz w:val="24"/>
                <w:szCs w:val="24"/>
              </w:rPr>
              <w:t>lub</w:t>
            </w:r>
            <w:r w:rsidRPr="002956C4">
              <w:rPr>
                <w:rFonts w:ascii="Arial" w:hAnsi="Arial" w:cs="Arial"/>
                <w:sz w:val="24"/>
                <w:szCs w:val="24"/>
              </w:rPr>
              <w:t xml:space="preserve"> poprawienie wniosku.</w:t>
            </w:r>
          </w:p>
          <w:p w14:paraId="28ACCECC" w14:textId="5D112963" w:rsidR="00E97D94" w:rsidRPr="002956C4" w:rsidRDefault="00E97D94" w:rsidP="00E97D94">
            <w:pPr>
              <w:spacing w:after="0"/>
              <w:rPr>
                <w:rFonts w:ascii="Arial" w:hAnsi="Arial" w:cs="Arial"/>
                <w:sz w:val="24"/>
                <w:szCs w:val="24"/>
              </w:rPr>
            </w:pPr>
            <w:r w:rsidRPr="002956C4">
              <w:rPr>
                <w:rFonts w:ascii="Arial" w:hAnsi="Arial" w:cs="Arial"/>
                <w:sz w:val="24"/>
                <w:szCs w:val="24"/>
              </w:rPr>
              <w:t xml:space="preserve">Przyznanie wartości „NIE” (po jednokrotnym złożeniu uzupełnień </w:t>
            </w:r>
            <w:r w:rsidR="00735339">
              <w:rPr>
                <w:rFonts w:ascii="Arial" w:hAnsi="Arial" w:cs="Arial"/>
                <w:sz w:val="24"/>
                <w:szCs w:val="24"/>
              </w:rPr>
              <w:t>lub</w:t>
            </w:r>
            <w:r w:rsidRPr="002956C4">
              <w:rPr>
                <w:rFonts w:ascii="Arial" w:hAnsi="Arial" w:cs="Arial"/>
                <w:sz w:val="24"/>
                <w:szCs w:val="24"/>
              </w:rPr>
              <w:t xml:space="preserve"> poprawy) oznacza, iż kryterium nie jest spełnione.</w:t>
            </w:r>
          </w:p>
        </w:tc>
      </w:tr>
      <w:tr w:rsidR="00E97D94" w:rsidRPr="007066B3" w14:paraId="1808EF4D" w14:textId="77777777" w:rsidTr="002956C4">
        <w:trPr>
          <w:trHeight w:val="416"/>
        </w:trPr>
        <w:tc>
          <w:tcPr>
            <w:tcW w:w="1110" w:type="dxa"/>
            <w:vAlign w:val="center"/>
          </w:tcPr>
          <w:p w14:paraId="20B1238E"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B.</w:t>
            </w:r>
            <w:r w:rsidR="006A0F10">
              <w:rPr>
                <w:rFonts w:ascii="Arial" w:hAnsi="Arial" w:cs="Arial"/>
                <w:sz w:val="24"/>
                <w:szCs w:val="24"/>
              </w:rPr>
              <w:t>10</w:t>
            </w:r>
          </w:p>
        </w:tc>
        <w:tc>
          <w:tcPr>
            <w:tcW w:w="2856" w:type="dxa"/>
            <w:vAlign w:val="center"/>
          </w:tcPr>
          <w:p w14:paraId="46ADD0A2"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 xml:space="preserve">Wykonalność finansowa </w:t>
            </w:r>
          </w:p>
          <w:p w14:paraId="1529ACB9"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i ekonomiczna projektu</w:t>
            </w:r>
          </w:p>
          <w:p w14:paraId="7AD3EED3" w14:textId="77777777" w:rsidR="00E97D94" w:rsidRPr="002956C4" w:rsidRDefault="00E97D94" w:rsidP="00E97D94">
            <w:pPr>
              <w:spacing w:after="0"/>
              <w:rPr>
                <w:rFonts w:ascii="Arial" w:hAnsi="Arial" w:cs="Arial"/>
                <w:sz w:val="24"/>
                <w:szCs w:val="24"/>
              </w:rPr>
            </w:pPr>
          </w:p>
          <w:p w14:paraId="2F7E08A5" w14:textId="77777777" w:rsidR="00E97D94" w:rsidRPr="002956C4" w:rsidRDefault="00E97D94" w:rsidP="00E97D94">
            <w:pPr>
              <w:spacing w:after="0"/>
              <w:rPr>
                <w:rFonts w:ascii="Arial" w:hAnsi="Arial" w:cs="Arial"/>
                <w:color w:val="FF0000"/>
                <w:sz w:val="24"/>
                <w:szCs w:val="24"/>
              </w:rPr>
            </w:pPr>
          </w:p>
        </w:tc>
        <w:tc>
          <w:tcPr>
            <w:tcW w:w="6915" w:type="dxa"/>
          </w:tcPr>
          <w:p w14:paraId="54C82FA5" w14:textId="4C87F3D7" w:rsidR="00E97D94" w:rsidRPr="002956C4" w:rsidRDefault="00E97D94" w:rsidP="00735339">
            <w:pPr>
              <w:spacing w:before="60" w:after="0"/>
              <w:rPr>
                <w:rFonts w:ascii="Arial" w:hAnsi="Arial" w:cs="Arial"/>
                <w:sz w:val="24"/>
                <w:szCs w:val="24"/>
              </w:rPr>
            </w:pPr>
            <w:r w:rsidRPr="002956C4">
              <w:rPr>
                <w:rFonts w:ascii="Arial" w:hAnsi="Arial" w:cs="Arial"/>
                <w:sz w:val="24"/>
                <w:szCs w:val="24"/>
              </w:rPr>
              <w:lastRenderedPageBreak/>
              <w:t xml:space="preserve">W tym kryterium sprawdzamy, czy projekt wykazuje pozytywne efekty ekonomiczne oraz czy analiza finansowa </w:t>
            </w:r>
            <w:r w:rsidRPr="002956C4">
              <w:rPr>
                <w:rFonts w:ascii="Arial" w:hAnsi="Arial" w:cs="Arial"/>
                <w:sz w:val="24"/>
                <w:szCs w:val="24"/>
              </w:rPr>
              <w:lastRenderedPageBreak/>
              <w:t>przedsięwzięcia została przeprowadzona poprawnie, w szczególności czy:</w:t>
            </w:r>
          </w:p>
          <w:p w14:paraId="1ED8AAD4" w14:textId="77777777" w:rsidR="00E97D94" w:rsidRPr="002956C4" w:rsidRDefault="00E97D94" w:rsidP="00E97D94">
            <w:pPr>
              <w:numPr>
                <w:ilvl w:val="0"/>
                <w:numId w:val="16"/>
              </w:numPr>
              <w:spacing w:before="60" w:after="0"/>
              <w:rPr>
                <w:rFonts w:ascii="Arial" w:hAnsi="Arial" w:cs="Arial"/>
                <w:sz w:val="24"/>
                <w:szCs w:val="24"/>
              </w:rPr>
            </w:pPr>
            <w:r w:rsidRPr="002956C4">
              <w:rPr>
                <w:rFonts w:ascii="Arial" w:hAnsi="Arial" w:cs="Arial"/>
                <w:sz w:val="24"/>
                <w:szCs w:val="24"/>
              </w:rPr>
              <w:t>wskazano źródła finansowania wkładu własnego oraz wydatków niekwalifikowalnych,</w:t>
            </w:r>
          </w:p>
          <w:p w14:paraId="791E5157" w14:textId="56689EE0" w:rsidR="00E97D94" w:rsidRPr="002956C4" w:rsidRDefault="00E97D94" w:rsidP="00E97D94">
            <w:pPr>
              <w:numPr>
                <w:ilvl w:val="0"/>
                <w:numId w:val="16"/>
              </w:numPr>
              <w:spacing w:before="60" w:after="0"/>
              <w:rPr>
                <w:rFonts w:ascii="Arial" w:hAnsi="Arial" w:cs="Arial"/>
                <w:sz w:val="24"/>
                <w:szCs w:val="24"/>
              </w:rPr>
            </w:pPr>
            <w:r w:rsidRPr="002956C4">
              <w:rPr>
                <w:rFonts w:ascii="Arial" w:hAnsi="Arial" w:cs="Arial"/>
                <w:sz w:val="24"/>
                <w:szCs w:val="24"/>
              </w:rPr>
              <w:t>przyjęte założenia analiz finansowych są spójne i uzasadnione</w:t>
            </w:r>
            <w:r w:rsidR="00735339">
              <w:rPr>
                <w:rFonts w:ascii="Arial" w:hAnsi="Arial" w:cs="Arial"/>
                <w:sz w:val="24"/>
                <w:szCs w:val="24"/>
              </w:rPr>
              <w:t>,</w:t>
            </w:r>
            <w:r w:rsidRPr="002956C4">
              <w:rPr>
                <w:rFonts w:ascii="Arial" w:hAnsi="Arial" w:cs="Arial"/>
                <w:sz w:val="24"/>
                <w:szCs w:val="24"/>
              </w:rPr>
              <w:t xml:space="preserve"> </w:t>
            </w:r>
          </w:p>
          <w:p w14:paraId="1B237E01" w14:textId="77777777" w:rsidR="00E97D94" w:rsidRPr="002956C4" w:rsidRDefault="00E97D94" w:rsidP="00E97D94">
            <w:pPr>
              <w:numPr>
                <w:ilvl w:val="0"/>
                <w:numId w:val="16"/>
              </w:numPr>
              <w:spacing w:before="60" w:after="0"/>
              <w:rPr>
                <w:rFonts w:ascii="Arial" w:hAnsi="Arial" w:cs="Arial"/>
                <w:sz w:val="24"/>
                <w:szCs w:val="24"/>
              </w:rPr>
            </w:pPr>
            <w:r w:rsidRPr="002956C4">
              <w:rPr>
                <w:rFonts w:ascii="Arial" w:hAnsi="Arial" w:cs="Arial"/>
                <w:sz w:val="24"/>
                <w:szCs w:val="24"/>
              </w:rPr>
              <w:t>w analizie finansowej nie ma istotnych błędów rachunkowych,</w:t>
            </w:r>
          </w:p>
          <w:p w14:paraId="3BA5A888" w14:textId="77777777" w:rsidR="00735339" w:rsidRPr="00735339" w:rsidRDefault="00735339" w:rsidP="00735339">
            <w:pPr>
              <w:numPr>
                <w:ilvl w:val="0"/>
                <w:numId w:val="16"/>
              </w:numPr>
              <w:spacing w:before="60" w:after="0"/>
              <w:rPr>
                <w:rFonts w:ascii="Arial" w:hAnsi="Arial" w:cs="Arial"/>
                <w:sz w:val="24"/>
                <w:szCs w:val="24"/>
              </w:rPr>
            </w:pPr>
            <w:r w:rsidRPr="00735339">
              <w:rPr>
                <w:rFonts w:ascii="Arial" w:hAnsi="Arial" w:cs="Arial"/>
                <w:sz w:val="24"/>
                <w:szCs w:val="24"/>
              </w:rPr>
              <w:t>w analizie finansowej wykorzystano podejście rachunku wartości pieniądza w czasie, tj. wszystkie przyszłe przepływy pieniężne są dyskontowane w celu określenia ich wartości bieżącej,</w:t>
            </w:r>
          </w:p>
          <w:p w14:paraId="5D3F3DC6" w14:textId="77777777" w:rsidR="00735339" w:rsidRPr="00735339" w:rsidRDefault="00735339" w:rsidP="00735339">
            <w:pPr>
              <w:numPr>
                <w:ilvl w:val="0"/>
                <w:numId w:val="16"/>
              </w:numPr>
              <w:spacing w:before="60" w:after="0"/>
              <w:rPr>
                <w:rFonts w:ascii="Arial" w:hAnsi="Arial" w:cs="Arial"/>
                <w:sz w:val="24"/>
                <w:szCs w:val="24"/>
              </w:rPr>
            </w:pPr>
            <w:r w:rsidRPr="00735339">
              <w:rPr>
                <w:rFonts w:ascii="Arial" w:hAnsi="Arial" w:cs="Arial"/>
                <w:sz w:val="24"/>
                <w:szCs w:val="24"/>
              </w:rPr>
              <w:t>wykazana została stabilność finansowa (wymagane dla projektów obejmujących inwestycje w infrastrukturę lub inwestycje produkcyjne).</w:t>
            </w:r>
          </w:p>
          <w:p w14:paraId="3612AA52" w14:textId="4D51811E" w:rsidR="00E97D94" w:rsidRPr="00735339" w:rsidRDefault="00E97D94" w:rsidP="00735339">
            <w:pPr>
              <w:spacing w:before="60" w:after="0"/>
              <w:rPr>
                <w:rFonts w:ascii="Arial" w:hAnsi="Arial" w:cs="Arial"/>
                <w:sz w:val="24"/>
                <w:szCs w:val="24"/>
              </w:rPr>
            </w:pPr>
          </w:p>
          <w:p w14:paraId="051CE508" w14:textId="77777777" w:rsidR="00E97D94" w:rsidRPr="002956C4" w:rsidRDefault="00E97D94" w:rsidP="00E97D94">
            <w:pPr>
              <w:spacing w:before="60" w:after="0"/>
              <w:rPr>
                <w:rFonts w:ascii="Arial" w:hAnsi="Arial" w:cs="Arial"/>
                <w:sz w:val="24"/>
                <w:szCs w:val="24"/>
              </w:rPr>
            </w:pPr>
            <w:r w:rsidRPr="002956C4">
              <w:rPr>
                <w:rFonts w:ascii="Arial" w:hAnsi="Arial" w:cs="Arial"/>
                <w:sz w:val="24"/>
                <w:szCs w:val="24"/>
              </w:rPr>
              <w:t>Kryterium jest weryfikowane w oparciu o wniosek o dofinansowanie projektu i załączniki.</w:t>
            </w:r>
          </w:p>
        </w:tc>
        <w:tc>
          <w:tcPr>
            <w:tcW w:w="3402" w:type="dxa"/>
          </w:tcPr>
          <w:p w14:paraId="408B2432"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lastRenderedPageBreak/>
              <w:t xml:space="preserve">TAK/NIE </w:t>
            </w:r>
          </w:p>
          <w:p w14:paraId="34F86629"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(NIE oznacza odrzucenie wniosku)</w:t>
            </w:r>
          </w:p>
          <w:p w14:paraId="3873FE20"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lastRenderedPageBreak/>
              <w:t>Kryterium obligatoryjne – spełnienie kryterium jest niezbędne do przyznania dofinansowania.</w:t>
            </w:r>
          </w:p>
          <w:p w14:paraId="54E8D330"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 xml:space="preserve">Kryterium uznaje się za spełnione, jeżeli odpowiedź będzie pozytywna. </w:t>
            </w:r>
          </w:p>
          <w:p w14:paraId="02FAAFCF" w14:textId="77777777" w:rsidR="00E97D94" w:rsidRPr="002956C4" w:rsidRDefault="00E97D94" w:rsidP="00E97D94">
            <w:pPr>
              <w:spacing w:after="0"/>
              <w:rPr>
                <w:rFonts w:ascii="Arial" w:hAnsi="Arial" w:cs="Arial"/>
                <w:sz w:val="24"/>
                <w:szCs w:val="24"/>
              </w:rPr>
            </w:pPr>
          </w:p>
          <w:p w14:paraId="663743BB" w14:textId="5B63AEA4" w:rsidR="00E97D94" w:rsidRPr="002956C4" w:rsidRDefault="00E97D94" w:rsidP="00E97D94">
            <w:pPr>
              <w:spacing w:after="0"/>
              <w:rPr>
                <w:rFonts w:ascii="Arial" w:hAnsi="Arial" w:cs="Arial"/>
                <w:sz w:val="24"/>
                <w:szCs w:val="24"/>
              </w:rPr>
            </w:pPr>
            <w:r w:rsidRPr="002956C4">
              <w:rPr>
                <w:rFonts w:ascii="Arial" w:hAnsi="Arial" w:cs="Arial"/>
                <w:sz w:val="24"/>
                <w:szCs w:val="24"/>
              </w:rPr>
              <w:t xml:space="preserve">W trakcie oceny kryterium wnioskodawca może zostać poproszony o uzupełnienie </w:t>
            </w:r>
            <w:r w:rsidR="00735339">
              <w:rPr>
                <w:rFonts w:ascii="Arial" w:hAnsi="Arial" w:cs="Arial"/>
                <w:sz w:val="24"/>
                <w:szCs w:val="24"/>
              </w:rPr>
              <w:t>lub</w:t>
            </w:r>
            <w:r w:rsidRPr="002956C4">
              <w:rPr>
                <w:rFonts w:ascii="Arial" w:hAnsi="Arial" w:cs="Arial"/>
                <w:sz w:val="24"/>
                <w:szCs w:val="24"/>
              </w:rPr>
              <w:t xml:space="preserve"> poprawienie wniosku.</w:t>
            </w:r>
          </w:p>
          <w:p w14:paraId="712E4B3A" w14:textId="4E15178B" w:rsidR="00E97D94" w:rsidRPr="002956C4" w:rsidRDefault="00E97D94" w:rsidP="00E97D94">
            <w:pPr>
              <w:spacing w:after="0"/>
              <w:rPr>
                <w:rFonts w:ascii="Arial" w:hAnsi="Arial" w:cs="Arial"/>
                <w:sz w:val="24"/>
                <w:szCs w:val="24"/>
              </w:rPr>
            </w:pPr>
            <w:r w:rsidRPr="002956C4">
              <w:rPr>
                <w:rFonts w:ascii="Arial" w:hAnsi="Arial" w:cs="Arial"/>
                <w:sz w:val="24"/>
                <w:szCs w:val="24"/>
              </w:rPr>
              <w:t xml:space="preserve">Przyznanie wartości „NIE” (po jednokrotnym złożeniu uzupełnień </w:t>
            </w:r>
            <w:r w:rsidR="00735339">
              <w:rPr>
                <w:rFonts w:ascii="Arial" w:hAnsi="Arial" w:cs="Arial"/>
                <w:sz w:val="24"/>
                <w:szCs w:val="24"/>
              </w:rPr>
              <w:t>lub</w:t>
            </w:r>
            <w:r w:rsidRPr="002956C4">
              <w:rPr>
                <w:rFonts w:ascii="Arial" w:hAnsi="Arial" w:cs="Arial"/>
                <w:sz w:val="24"/>
                <w:szCs w:val="24"/>
              </w:rPr>
              <w:t xml:space="preserve"> poprawy) oznacza, iż kryterium nie jest spełnione.</w:t>
            </w:r>
          </w:p>
        </w:tc>
      </w:tr>
      <w:tr w:rsidR="00E97D94" w:rsidRPr="007066B3" w14:paraId="01AC345F" w14:textId="77777777" w:rsidTr="002956C4">
        <w:trPr>
          <w:trHeight w:val="425"/>
        </w:trPr>
        <w:tc>
          <w:tcPr>
            <w:tcW w:w="1110" w:type="dxa"/>
            <w:vAlign w:val="center"/>
          </w:tcPr>
          <w:p w14:paraId="29D120EF"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lastRenderedPageBreak/>
              <w:t>B.</w:t>
            </w:r>
            <w:r w:rsidR="006A0F10">
              <w:rPr>
                <w:rFonts w:ascii="Arial" w:hAnsi="Arial" w:cs="Arial"/>
                <w:sz w:val="24"/>
                <w:szCs w:val="24"/>
              </w:rPr>
              <w:t>11</w:t>
            </w:r>
          </w:p>
        </w:tc>
        <w:tc>
          <w:tcPr>
            <w:tcW w:w="2856" w:type="dxa"/>
            <w:vAlign w:val="center"/>
          </w:tcPr>
          <w:p w14:paraId="56E940FF"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Kwalifikowalność wydatków</w:t>
            </w:r>
          </w:p>
        </w:tc>
        <w:tc>
          <w:tcPr>
            <w:tcW w:w="6915" w:type="dxa"/>
          </w:tcPr>
          <w:p w14:paraId="4D6F5E1D" w14:textId="77777777" w:rsidR="00E97D94" w:rsidRPr="002956C4" w:rsidRDefault="00E97D94" w:rsidP="00E97D94">
            <w:pPr>
              <w:spacing w:before="60" w:after="0"/>
              <w:rPr>
                <w:rFonts w:ascii="Arial" w:hAnsi="Arial" w:cs="Arial"/>
                <w:sz w:val="24"/>
                <w:szCs w:val="24"/>
              </w:rPr>
            </w:pPr>
            <w:r w:rsidRPr="002956C4">
              <w:rPr>
                <w:rFonts w:ascii="Arial" w:hAnsi="Arial" w:cs="Arial"/>
                <w:sz w:val="24"/>
                <w:szCs w:val="24"/>
              </w:rPr>
              <w:t>W tym kryterium sprawdzamy, czy wydatki wskazane w projekcie spełniają warunki kwalifikowalności, tj.:</w:t>
            </w:r>
          </w:p>
          <w:p w14:paraId="447A5274" w14:textId="77777777" w:rsidR="00E97D94" w:rsidRPr="002956C4" w:rsidRDefault="00E97D94" w:rsidP="00E97D94">
            <w:pPr>
              <w:numPr>
                <w:ilvl w:val="0"/>
                <w:numId w:val="8"/>
              </w:numPr>
              <w:spacing w:after="0"/>
              <w:rPr>
                <w:rFonts w:ascii="Arial" w:hAnsi="Arial" w:cs="Arial"/>
                <w:sz w:val="24"/>
                <w:szCs w:val="24"/>
              </w:rPr>
            </w:pPr>
            <w:r w:rsidRPr="002956C4">
              <w:rPr>
                <w:rFonts w:ascii="Arial" w:hAnsi="Arial" w:cs="Arial"/>
                <w:sz w:val="24"/>
                <w:szCs w:val="24"/>
              </w:rPr>
              <w:t>zostały/ną poniesione w okresie kwalifikowalności wydatków określonym w regulaminie wyboru projektów. Przy czym okres kwalifikowalności powinien mieścić się w ramach czasowych określonych w art. 63 ust. 2 rozporządzenia nr 2021/1060,</w:t>
            </w:r>
          </w:p>
          <w:p w14:paraId="23BA16C4" w14:textId="77777777" w:rsidR="00E97D94" w:rsidRPr="002956C4" w:rsidRDefault="00E97D94" w:rsidP="00E97D94">
            <w:pPr>
              <w:numPr>
                <w:ilvl w:val="0"/>
                <w:numId w:val="8"/>
              </w:numPr>
              <w:spacing w:after="0"/>
              <w:rPr>
                <w:rFonts w:ascii="Arial" w:hAnsi="Arial" w:cs="Arial"/>
                <w:sz w:val="24"/>
                <w:szCs w:val="24"/>
              </w:rPr>
            </w:pPr>
            <w:r w:rsidRPr="002956C4">
              <w:rPr>
                <w:rFonts w:ascii="Arial" w:hAnsi="Arial" w:cs="Arial"/>
                <w:sz w:val="24"/>
                <w:szCs w:val="24"/>
              </w:rPr>
              <w:lastRenderedPageBreak/>
              <w:t xml:space="preserve">są zgodne z zasadami określonymi w Wytycznych </w:t>
            </w:r>
            <w:bookmarkStart w:id="2" w:name="_Hlk126574575"/>
            <w:r w:rsidRPr="002956C4">
              <w:rPr>
                <w:rFonts w:ascii="Arial" w:hAnsi="Arial" w:cs="Arial"/>
                <w:sz w:val="24"/>
                <w:szCs w:val="24"/>
              </w:rPr>
              <w:t>dotyczących kwalifikowalności wydatków 2021-2027</w:t>
            </w:r>
            <w:bookmarkEnd w:id="2"/>
            <w:r w:rsidRPr="002956C4">
              <w:rPr>
                <w:rStyle w:val="Odwoanieprzypisudolnego"/>
                <w:rFonts w:ascii="Arial" w:hAnsi="Arial" w:cs="Arial"/>
                <w:sz w:val="24"/>
                <w:szCs w:val="24"/>
              </w:rPr>
              <w:footnoteReference w:id="8"/>
            </w:r>
            <w:r w:rsidRPr="002956C4">
              <w:rPr>
                <w:rFonts w:ascii="Arial" w:hAnsi="Arial" w:cs="Arial"/>
                <w:sz w:val="24"/>
                <w:szCs w:val="24"/>
              </w:rPr>
              <w:t xml:space="preserve"> oraz zapisami dotyczącymi kwalifikowalności wydatków określonymi w regulaminie wyboru projektów,</w:t>
            </w:r>
          </w:p>
          <w:p w14:paraId="350822E3" w14:textId="77777777" w:rsidR="00E97D94" w:rsidRPr="002956C4" w:rsidRDefault="00E97D94" w:rsidP="00E97D94">
            <w:pPr>
              <w:numPr>
                <w:ilvl w:val="0"/>
                <w:numId w:val="8"/>
              </w:numPr>
              <w:spacing w:after="0"/>
              <w:rPr>
                <w:rFonts w:ascii="Arial" w:hAnsi="Arial" w:cs="Arial"/>
                <w:sz w:val="24"/>
                <w:szCs w:val="24"/>
              </w:rPr>
            </w:pPr>
            <w:r w:rsidRPr="002956C4">
              <w:rPr>
                <w:rFonts w:ascii="Arial" w:hAnsi="Arial" w:cs="Arial"/>
                <w:sz w:val="24"/>
                <w:szCs w:val="24"/>
              </w:rPr>
              <w:t xml:space="preserve">zostały uwzględnione w budżecie projektu, </w:t>
            </w:r>
          </w:p>
          <w:p w14:paraId="142F3576" w14:textId="77777777" w:rsidR="00E97D94" w:rsidRPr="002956C4" w:rsidRDefault="00E97D94" w:rsidP="00E97D94">
            <w:pPr>
              <w:numPr>
                <w:ilvl w:val="0"/>
                <w:numId w:val="8"/>
              </w:numPr>
              <w:spacing w:after="0"/>
              <w:rPr>
                <w:rFonts w:ascii="Arial" w:hAnsi="Arial" w:cs="Arial"/>
                <w:sz w:val="24"/>
                <w:szCs w:val="24"/>
              </w:rPr>
            </w:pPr>
            <w:r w:rsidRPr="002956C4">
              <w:rPr>
                <w:rFonts w:ascii="Arial" w:hAnsi="Arial" w:cs="Arial"/>
                <w:sz w:val="24"/>
                <w:szCs w:val="24"/>
              </w:rPr>
              <w:t>są niezbędne do realizacji celów projektu i zostaną poniesione w związku z realizacją projektu,</w:t>
            </w:r>
          </w:p>
          <w:p w14:paraId="72229EEB" w14:textId="77777777" w:rsidR="00E97D94" w:rsidRPr="002956C4" w:rsidRDefault="00E97D94" w:rsidP="00E97D94">
            <w:pPr>
              <w:numPr>
                <w:ilvl w:val="0"/>
                <w:numId w:val="8"/>
              </w:numPr>
              <w:spacing w:after="0"/>
              <w:rPr>
                <w:rFonts w:ascii="Arial" w:hAnsi="Arial" w:cs="Arial"/>
                <w:sz w:val="24"/>
                <w:szCs w:val="24"/>
              </w:rPr>
            </w:pPr>
            <w:r w:rsidRPr="002956C4">
              <w:rPr>
                <w:rFonts w:ascii="Arial" w:hAnsi="Arial" w:cs="Arial"/>
                <w:sz w:val="24"/>
                <w:szCs w:val="24"/>
              </w:rPr>
              <w:t>zostaną dokonane w sposób racjonalny i efektywny z zachowaniem zasad uzyskiwania najlepszych efektów z danych nakładów,</w:t>
            </w:r>
          </w:p>
          <w:p w14:paraId="3537A046" w14:textId="77777777" w:rsidR="00E97D94" w:rsidRPr="002956C4" w:rsidRDefault="00E97D94" w:rsidP="00E97D94">
            <w:pPr>
              <w:numPr>
                <w:ilvl w:val="0"/>
                <w:numId w:val="8"/>
              </w:numPr>
              <w:spacing w:after="0"/>
              <w:rPr>
                <w:rFonts w:ascii="Arial" w:hAnsi="Arial" w:cs="Arial"/>
                <w:sz w:val="24"/>
                <w:szCs w:val="24"/>
              </w:rPr>
            </w:pPr>
            <w:r w:rsidRPr="002956C4">
              <w:rPr>
                <w:rFonts w:ascii="Arial" w:hAnsi="Arial" w:cs="Arial"/>
                <w:sz w:val="24"/>
                <w:szCs w:val="24"/>
              </w:rPr>
              <w:t>czy stawkę ryczałtową na koszty pośrednie ustalono prawidłowo (jeśli dotyczy).</w:t>
            </w:r>
          </w:p>
          <w:p w14:paraId="320C5D7F" w14:textId="77777777" w:rsidR="00E97D94" w:rsidRPr="002956C4" w:rsidRDefault="00E97D94" w:rsidP="00E97D94">
            <w:pPr>
              <w:spacing w:after="0"/>
              <w:rPr>
                <w:rFonts w:ascii="Arial" w:hAnsi="Arial" w:cs="Arial"/>
                <w:sz w:val="24"/>
                <w:szCs w:val="24"/>
              </w:rPr>
            </w:pPr>
          </w:p>
          <w:p w14:paraId="1F6B903B" w14:textId="77777777" w:rsidR="00E97D94" w:rsidRPr="002956C4" w:rsidRDefault="00E97D94" w:rsidP="00E97D94">
            <w:pPr>
              <w:spacing w:after="60"/>
              <w:rPr>
                <w:rFonts w:ascii="Arial" w:hAnsi="Arial" w:cs="Arial"/>
                <w:sz w:val="24"/>
                <w:szCs w:val="24"/>
              </w:rPr>
            </w:pPr>
            <w:r w:rsidRPr="002956C4">
              <w:rPr>
                <w:rFonts w:ascii="Arial" w:hAnsi="Arial" w:cs="Arial"/>
                <w:sz w:val="24"/>
                <w:szCs w:val="24"/>
              </w:rPr>
              <w:t>Kryterium jest weryfikowane w oparciu o wniosek o dofinansowanie projektu i załączniki.</w:t>
            </w:r>
          </w:p>
        </w:tc>
        <w:tc>
          <w:tcPr>
            <w:tcW w:w="3402" w:type="dxa"/>
          </w:tcPr>
          <w:p w14:paraId="7C88D8A8"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lastRenderedPageBreak/>
              <w:t xml:space="preserve">TAK/NIE </w:t>
            </w:r>
            <w:r w:rsidRPr="002956C4">
              <w:rPr>
                <w:rFonts w:ascii="Arial" w:hAnsi="Arial" w:cs="Arial"/>
                <w:sz w:val="24"/>
                <w:szCs w:val="24"/>
              </w:rPr>
              <w:br/>
              <w:t>(NIE oznacza odrzucenie wniosku)</w:t>
            </w:r>
          </w:p>
          <w:p w14:paraId="28ECB233"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Kryterium obligatoryjne – spełnienie kryterium jest niezbędne do przyznania dofinansowania.</w:t>
            </w:r>
          </w:p>
          <w:p w14:paraId="1B7D0A19"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lastRenderedPageBreak/>
              <w:t xml:space="preserve">Kryterium uznaje się za spełnione, jeżeli odpowiedź będzie pozytywna. </w:t>
            </w:r>
          </w:p>
          <w:p w14:paraId="26F92412" w14:textId="77777777" w:rsidR="00E97D94" w:rsidRPr="002956C4" w:rsidRDefault="00E97D94" w:rsidP="00E97D94">
            <w:pPr>
              <w:spacing w:after="0"/>
              <w:rPr>
                <w:rFonts w:ascii="Arial" w:hAnsi="Arial" w:cs="Arial"/>
                <w:sz w:val="24"/>
                <w:szCs w:val="24"/>
              </w:rPr>
            </w:pPr>
          </w:p>
          <w:p w14:paraId="3EE988DA" w14:textId="0F1238E3" w:rsidR="00E97D94" w:rsidRPr="002956C4" w:rsidRDefault="00E97D94" w:rsidP="00E97D94">
            <w:pPr>
              <w:spacing w:after="0"/>
              <w:rPr>
                <w:rFonts w:ascii="Arial" w:hAnsi="Arial" w:cs="Arial"/>
                <w:sz w:val="24"/>
                <w:szCs w:val="24"/>
              </w:rPr>
            </w:pPr>
            <w:r w:rsidRPr="002956C4">
              <w:rPr>
                <w:rFonts w:ascii="Arial" w:hAnsi="Arial" w:cs="Arial"/>
                <w:sz w:val="24"/>
                <w:szCs w:val="24"/>
              </w:rPr>
              <w:t xml:space="preserve">W trakcie oceny kryterium wnioskodawca może zostać poproszony o uzupełnienie </w:t>
            </w:r>
            <w:r w:rsidR="00735339">
              <w:rPr>
                <w:rFonts w:ascii="Arial" w:hAnsi="Arial" w:cs="Arial"/>
                <w:sz w:val="24"/>
                <w:szCs w:val="24"/>
              </w:rPr>
              <w:t>lub</w:t>
            </w:r>
            <w:r w:rsidRPr="002956C4">
              <w:rPr>
                <w:rFonts w:ascii="Arial" w:hAnsi="Arial" w:cs="Arial"/>
                <w:sz w:val="24"/>
                <w:szCs w:val="24"/>
              </w:rPr>
              <w:t xml:space="preserve"> poprawienie wniosku.</w:t>
            </w:r>
          </w:p>
          <w:p w14:paraId="2033E385" w14:textId="20ED2213" w:rsidR="00E97D94" w:rsidRPr="002956C4" w:rsidRDefault="00E97D94" w:rsidP="00E97D94">
            <w:pPr>
              <w:spacing w:after="0"/>
              <w:rPr>
                <w:rFonts w:ascii="Arial" w:hAnsi="Arial" w:cs="Arial"/>
                <w:sz w:val="24"/>
                <w:szCs w:val="24"/>
              </w:rPr>
            </w:pPr>
            <w:r w:rsidRPr="002956C4">
              <w:rPr>
                <w:rFonts w:ascii="Arial" w:hAnsi="Arial" w:cs="Arial"/>
                <w:sz w:val="24"/>
                <w:szCs w:val="24"/>
              </w:rPr>
              <w:t xml:space="preserve">Przyznanie wartości „NIE” (po jednokrotnym złożeniu uzupełnień </w:t>
            </w:r>
            <w:r w:rsidR="00735339">
              <w:rPr>
                <w:rFonts w:ascii="Arial" w:hAnsi="Arial" w:cs="Arial"/>
                <w:sz w:val="24"/>
                <w:szCs w:val="24"/>
              </w:rPr>
              <w:t>lub</w:t>
            </w:r>
            <w:r w:rsidRPr="002956C4">
              <w:rPr>
                <w:rFonts w:ascii="Arial" w:hAnsi="Arial" w:cs="Arial"/>
                <w:sz w:val="24"/>
                <w:szCs w:val="24"/>
              </w:rPr>
              <w:t xml:space="preserve"> poprawy) oznacza, iż kryterium nie jest spełnione.</w:t>
            </w:r>
          </w:p>
        </w:tc>
      </w:tr>
      <w:tr w:rsidR="00E97D94" w:rsidRPr="007066B3" w14:paraId="63684177" w14:textId="77777777" w:rsidTr="002956C4">
        <w:trPr>
          <w:trHeight w:val="425"/>
        </w:trPr>
        <w:tc>
          <w:tcPr>
            <w:tcW w:w="1110" w:type="dxa"/>
            <w:vAlign w:val="center"/>
          </w:tcPr>
          <w:p w14:paraId="4661C5D3"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lastRenderedPageBreak/>
              <w:t>B.</w:t>
            </w:r>
            <w:r w:rsidR="006A0F10">
              <w:rPr>
                <w:rFonts w:ascii="Arial" w:hAnsi="Arial" w:cs="Arial"/>
                <w:sz w:val="24"/>
                <w:szCs w:val="24"/>
              </w:rPr>
              <w:t>12</w:t>
            </w:r>
          </w:p>
        </w:tc>
        <w:tc>
          <w:tcPr>
            <w:tcW w:w="2856" w:type="dxa"/>
            <w:vAlign w:val="center"/>
          </w:tcPr>
          <w:p w14:paraId="2FEF1B07"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Projekt</w:t>
            </w:r>
            <w:r w:rsidRPr="00E16C75">
              <w:rPr>
                <w:rFonts w:ascii="Arial" w:hAnsi="Arial" w:cs="Arial"/>
                <w:sz w:val="24"/>
                <w:szCs w:val="24"/>
              </w:rPr>
              <w:t xml:space="preserve"> jest zgodny z</w:t>
            </w:r>
            <w:r w:rsidRPr="002956C4">
              <w:rPr>
                <w:rFonts w:ascii="Arial" w:hAnsi="Arial" w:cs="Arial"/>
                <w:sz w:val="24"/>
                <w:szCs w:val="24"/>
              </w:rPr>
              <w:t xml:space="preserve"> zasad</w:t>
            </w:r>
            <w:r w:rsidRPr="00E16C75">
              <w:rPr>
                <w:rFonts w:ascii="Arial" w:hAnsi="Arial" w:cs="Arial"/>
                <w:sz w:val="24"/>
                <w:szCs w:val="24"/>
              </w:rPr>
              <w:t>ą</w:t>
            </w:r>
            <w:r w:rsidRPr="002956C4">
              <w:rPr>
                <w:rFonts w:ascii="Arial" w:hAnsi="Arial" w:cs="Arial"/>
                <w:sz w:val="24"/>
                <w:szCs w:val="24"/>
              </w:rPr>
              <w:t xml:space="preserve"> równości szans i</w:t>
            </w:r>
          </w:p>
          <w:p w14:paraId="02ECB131"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niedyskryminacji, w tym dostępności dla osób z niepełnosprawnościami</w:t>
            </w:r>
          </w:p>
        </w:tc>
        <w:tc>
          <w:tcPr>
            <w:tcW w:w="6915" w:type="dxa"/>
          </w:tcPr>
          <w:p w14:paraId="4D564984" w14:textId="77777777" w:rsidR="00E97D94" w:rsidRPr="002956C4" w:rsidRDefault="00E97D94" w:rsidP="00E97D94">
            <w:pPr>
              <w:spacing w:before="60" w:after="60"/>
              <w:rPr>
                <w:rFonts w:ascii="Arial" w:hAnsi="Arial" w:cs="Arial"/>
                <w:sz w:val="24"/>
                <w:szCs w:val="24"/>
              </w:rPr>
            </w:pPr>
            <w:r w:rsidRPr="002956C4">
              <w:rPr>
                <w:rFonts w:ascii="Arial" w:hAnsi="Arial" w:cs="Arial"/>
                <w:sz w:val="24"/>
                <w:szCs w:val="24"/>
              </w:rPr>
              <w:t xml:space="preserve">W tym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w:t>
            </w:r>
            <w:r w:rsidRPr="002956C4">
              <w:rPr>
                <w:rFonts w:ascii="Arial" w:hAnsi="Arial" w:cs="Arial"/>
                <w:sz w:val="24"/>
                <w:szCs w:val="24"/>
              </w:rPr>
              <w:lastRenderedPageBreak/>
              <w:t xml:space="preserve">równościowych w ramach funduszy unijnych na lata 2021-2027. </w:t>
            </w:r>
          </w:p>
          <w:p w14:paraId="024F26F3" w14:textId="77777777" w:rsidR="00E97D94" w:rsidRPr="002956C4" w:rsidRDefault="00E97D94" w:rsidP="00E97D94">
            <w:pPr>
              <w:spacing w:before="60" w:after="60"/>
              <w:rPr>
                <w:rFonts w:ascii="Arial" w:hAnsi="Arial" w:cs="Arial"/>
                <w:sz w:val="24"/>
                <w:szCs w:val="24"/>
              </w:rPr>
            </w:pPr>
          </w:p>
          <w:p w14:paraId="3195E22A" w14:textId="77777777" w:rsidR="00E97D94" w:rsidRPr="002956C4" w:rsidRDefault="00E97D94" w:rsidP="00E97D94">
            <w:pPr>
              <w:spacing w:before="60" w:after="60"/>
              <w:ind w:left="720"/>
              <w:rPr>
                <w:rFonts w:ascii="Arial" w:hAnsi="Arial" w:cs="Arial"/>
                <w:sz w:val="24"/>
                <w:szCs w:val="24"/>
              </w:rPr>
            </w:pPr>
          </w:p>
          <w:p w14:paraId="5E122D57" w14:textId="77777777" w:rsidR="00E97D94" w:rsidRPr="002956C4" w:rsidRDefault="00E97D94" w:rsidP="00E97D94">
            <w:pPr>
              <w:spacing w:before="60" w:after="60"/>
              <w:rPr>
                <w:rFonts w:ascii="Arial" w:hAnsi="Arial" w:cs="Arial"/>
                <w:sz w:val="24"/>
                <w:szCs w:val="24"/>
              </w:rPr>
            </w:pPr>
            <w:r w:rsidRPr="002956C4">
              <w:rPr>
                <w:rFonts w:ascii="Arial" w:hAnsi="Arial" w:cs="Arial"/>
                <w:sz w:val="24"/>
                <w:szCs w:val="24"/>
              </w:rPr>
              <w:t>Kryterium jest weryfikowane w oparciu o wniosek o dofinansowanie projektu.</w:t>
            </w:r>
          </w:p>
        </w:tc>
        <w:tc>
          <w:tcPr>
            <w:tcW w:w="3402" w:type="dxa"/>
          </w:tcPr>
          <w:p w14:paraId="7A624967"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lastRenderedPageBreak/>
              <w:t xml:space="preserve">TAK/NIE </w:t>
            </w:r>
          </w:p>
          <w:p w14:paraId="27A6FCB7"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(NIE oznacza odrzucenie wniosku)</w:t>
            </w:r>
          </w:p>
          <w:p w14:paraId="4C39BB8A"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Kryterium obligatoryjne – spełnienie kryterium jest niezbędne do przyznania dofinansowania.</w:t>
            </w:r>
          </w:p>
          <w:p w14:paraId="5DDC8CC6"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lastRenderedPageBreak/>
              <w:t xml:space="preserve">Kryterium uznaje się za spełnione, jeżeli odpowiedź będzie pozytywna. </w:t>
            </w:r>
          </w:p>
          <w:p w14:paraId="71117A7E" w14:textId="4B4A65EE" w:rsidR="00E97D94" w:rsidRPr="002956C4" w:rsidRDefault="00E97D94" w:rsidP="00E97D94">
            <w:pPr>
              <w:spacing w:after="0"/>
              <w:rPr>
                <w:rFonts w:ascii="Arial" w:hAnsi="Arial" w:cs="Arial"/>
                <w:sz w:val="24"/>
                <w:szCs w:val="24"/>
              </w:rPr>
            </w:pPr>
            <w:r w:rsidRPr="002956C4">
              <w:rPr>
                <w:rFonts w:ascii="Arial" w:hAnsi="Arial" w:cs="Arial"/>
                <w:sz w:val="24"/>
                <w:szCs w:val="24"/>
              </w:rPr>
              <w:t xml:space="preserve">W trakcie oceny kryterium wnioskodawca może zostać poproszony o uzupełnienie </w:t>
            </w:r>
            <w:r w:rsidR="00735339">
              <w:rPr>
                <w:rFonts w:ascii="Arial" w:hAnsi="Arial" w:cs="Arial"/>
                <w:sz w:val="24"/>
                <w:szCs w:val="24"/>
              </w:rPr>
              <w:t>lub</w:t>
            </w:r>
            <w:r w:rsidRPr="002956C4">
              <w:rPr>
                <w:rFonts w:ascii="Arial" w:hAnsi="Arial" w:cs="Arial"/>
                <w:sz w:val="24"/>
                <w:szCs w:val="24"/>
              </w:rPr>
              <w:t xml:space="preserve"> poprawienie wniosku.</w:t>
            </w:r>
          </w:p>
          <w:p w14:paraId="46952990" w14:textId="779F1C3A" w:rsidR="00E97D94" w:rsidRPr="002956C4" w:rsidRDefault="00E97D94" w:rsidP="00E97D94">
            <w:pPr>
              <w:spacing w:after="0"/>
              <w:rPr>
                <w:rFonts w:ascii="Arial" w:hAnsi="Arial" w:cs="Arial"/>
                <w:sz w:val="24"/>
                <w:szCs w:val="24"/>
              </w:rPr>
            </w:pPr>
            <w:r w:rsidRPr="002956C4">
              <w:rPr>
                <w:rFonts w:ascii="Arial" w:hAnsi="Arial" w:cs="Arial"/>
                <w:sz w:val="24"/>
                <w:szCs w:val="24"/>
              </w:rPr>
              <w:t xml:space="preserve">Przyznanie wartości „NIE” (po jednokrotnym złożeniu uzupełnień </w:t>
            </w:r>
            <w:r w:rsidR="00735339">
              <w:rPr>
                <w:rFonts w:ascii="Arial" w:hAnsi="Arial" w:cs="Arial"/>
                <w:sz w:val="24"/>
                <w:szCs w:val="24"/>
              </w:rPr>
              <w:t>lub</w:t>
            </w:r>
            <w:r w:rsidRPr="002956C4">
              <w:rPr>
                <w:rFonts w:ascii="Arial" w:hAnsi="Arial" w:cs="Arial"/>
                <w:sz w:val="24"/>
                <w:szCs w:val="24"/>
              </w:rPr>
              <w:t xml:space="preserve"> poprawy) oznacza, iż kryterium nie jest spełnione.</w:t>
            </w:r>
          </w:p>
        </w:tc>
      </w:tr>
      <w:tr w:rsidR="00E97D94" w:rsidRPr="007066B3" w14:paraId="05486464" w14:textId="77777777" w:rsidTr="002956C4">
        <w:trPr>
          <w:trHeight w:val="425"/>
        </w:trPr>
        <w:tc>
          <w:tcPr>
            <w:tcW w:w="1110" w:type="dxa"/>
            <w:vAlign w:val="center"/>
          </w:tcPr>
          <w:p w14:paraId="31A46F5D"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lastRenderedPageBreak/>
              <w:t>B.</w:t>
            </w:r>
            <w:r w:rsidR="006A0F10">
              <w:rPr>
                <w:rFonts w:ascii="Arial" w:hAnsi="Arial" w:cs="Arial"/>
                <w:sz w:val="24"/>
                <w:szCs w:val="24"/>
              </w:rPr>
              <w:t>13</w:t>
            </w:r>
          </w:p>
        </w:tc>
        <w:tc>
          <w:tcPr>
            <w:tcW w:w="2856" w:type="dxa"/>
            <w:vAlign w:val="center"/>
          </w:tcPr>
          <w:p w14:paraId="0C51034D"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Projekt jest zgodny z Kartą Praw Podstawowych Unii Europejskiej</w:t>
            </w:r>
          </w:p>
        </w:tc>
        <w:tc>
          <w:tcPr>
            <w:tcW w:w="6915" w:type="dxa"/>
          </w:tcPr>
          <w:p w14:paraId="1AF86383" w14:textId="77777777" w:rsidR="00E97D94" w:rsidRPr="002956C4" w:rsidRDefault="00E97D94" w:rsidP="00E97D94">
            <w:pPr>
              <w:spacing w:before="60" w:after="60"/>
              <w:rPr>
                <w:rFonts w:ascii="Arial" w:hAnsi="Arial" w:cs="Arial"/>
                <w:sz w:val="24"/>
                <w:szCs w:val="24"/>
              </w:rPr>
            </w:pPr>
            <w:r w:rsidRPr="002956C4">
              <w:rPr>
                <w:rFonts w:ascii="Arial" w:hAnsi="Arial" w:cs="Arial"/>
                <w:sz w:val="24"/>
                <w:szCs w:val="24"/>
              </w:rPr>
              <w:t xml:space="preserve">W kryterium sprawdzamy, </w:t>
            </w:r>
            <w:r w:rsidRPr="002956C4">
              <w:rPr>
                <w:rFonts w:ascii="Arial" w:hAnsi="Arial" w:cs="Arial"/>
                <w:sz w:val="24"/>
                <w:szCs w:val="24"/>
                <w:lang w:val="x-none"/>
              </w:rPr>
              <w:t xml:space="preserve">czy projekt </w:t>
            </w:r>
            <w:r w:rsidRPr="002956C4">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460E5774" w14:textId="77777777" w:rsidR="00E97D94" w:rsidRPr="002956C4" w:rsidRDefault="00E97D94" w:rsidP="00E97D94">
            <w:pPr>
              <w:spacing w:before="60" w:after="60"/>
              <w:rPr>
                <w:rFonts w:ascii="Arial" w:hAnsi="Arial" w:cs="Arial"/>
                <w:sz w:val="24"/>
                <w:szCs w:val="24"/>
              </w:rPr>
            </w:pPr>
            <w:r w:rsidRPr="002956C4">
              <w:rPr>
                <w:rFonts w:ascii="Arial" w:hAnsi="Arial" w:cs="Arial"/>
                <w:sz w:val="24"/>
                <w:szCs w:val="24"/>
              </w:rPr>
              <w:t xml:space="preserve">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w:t>
            </w:r>
            <w:r w:rsidRPr="002956C4">
              <w:rPr>
                <w:rFonts w:ascii="Arial" w:hAnsi="Arial" w:cs="Arial"/>
                <w:sz w:val="24"/>
                <w:szCs w:val="24"/>
              </w:rPr>
              <w:lastRenderedPageBreak/>
              <w:t>przy wdrażaniu europejskich funduszy strukturalnych i inwestycyjnych, w szczególności załącznik nr III.</w:t>
            </w:r>
          </w:p>
          <w:p w14:paraId="2F3DE631" w14:textId="77777777" w:rsidR="00E97D94" w:rsidRPr="002956C4" w:rsidRDefault="00E97D94" w:rsidP="00E97D94">
            <w:pPr>
              <w:spacing w:before="60" w:after="60"/>
              <w:rPr>
                <w:rFonts w:ascii="Arial" w:hAnsi="Arial" w:cs="Arial"/>
                <w:sz w:val="24"/>
                <w:szCs w:val="24"/>
              </w:rPr>
            </w:pPr>
            <w:r w:rsidRPr="002956C4">
              <w:rPr>
                <w:rFonts w:ascii="Arial" w:hAnsi="Arial" w:cs="Arial"/>
                <w:sz w:val="24"/>
                <w:szCs w:val="24"/>
              </w:rPr>
              <w:t>Kryterium jest weryfikowane w oparciu o wniosek o dofinansowanie projektu.</w:t>
            </w:r>
          </w:p>
        </w:tc>
        <w:tc>
          <w:tcPr>
            <w:tcW w:w="3402" w:type="dxa"/>
          </w:tcPr>
          <w:p w14:paraId="74B4B299"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lastRenderedPageBreak/>
              <w:t>TAK/NIE</w:t>
            </w:r>
          </w:p>
          <w:p w14:paraId="53349EC0"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(NIE oznacza odrzucenie wniosku)</w:t>
            </w:r>
          </w:p>
          <w:p w14:paraId="24BB1FAB"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Kryterium obligatoryjne – spełnienie kryterium jest niezbędne do przyznania dofinansowania.</w:t>
            </w:r>
          </w:p>
          <w:p w14:paraId="39BA9686"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 xml:space="preserve">Kryterium uznaje się za spełnione, jeżeli odpowiedź będzie pozytywna. </w:t>
            </w:r>
          </w:p>
          <w:p w14:paraId="462D5D62" w14:textId="2235C9CD" w:rsidR="00E97D94" w:rsidRPr="002956C4" w:rsidRDefault="00E97D94" w:rsidP="00E97D94">
            <w:pPr>
              <w:spacing w:after="0"/>
              <w:rPr>
                <w:rFonts w:ascii="Arial" w:hAnsi="Arial" w:cs="Arial"/>
                <w:sz w:val="24"/>
                <w:szCs w:val="24"/>
              </w:rPr>
            </w:pPr>
            <w:r w:rsidRPr="002956C4">
              <w:rPr>
                <w:rFonts w:ascii="Arial" w:hAnsi="Arial" w:cs="Arial"/>
                <w:sz w:val="24"/>
                <w:szCs w:val="24"/>
              </w:rPr>
              <w:t xml:space="preserve">W trakcie oceny kryterium wnioskodawca może zostać poproszony o uzupełnienie </w:t>
            </w:r>
            <w:r w:rsidR="00735339">
              <w:rPr>
                <w:rFonts w:ascii="Arial" w:hAnsi="Arial" w:cs="Arial"/>
                <w:sz w:val="24"/>
                <w:szCs w:val="24"/>
              </w:rPr>
              <w:t>lub</w:t>
            </w:r>
            <w:r w:rsidRPr="002956C4">
              <w:rPr>
                <w:rFonts w:ascii="Arial" w:hAnsi="Arial" w:cs="Arial"/>
                <w:sz w:val="24"/>
                <w:szCs w:val="24"/>
              </w:rPr>
              <w:t xml:space="preserve"> poprawienie wniosku.</w:t>
            </w:r>
          </w:p>
          <w:p w14:paraId="5564561C" w14:textId="5A849219" w:rsidR="00E97D94" w:rsidRPr="002956C4" w:rsidRDefault="00E97D94" w:rsidP="00E97D94">
            <w:pPr>
              <w:spacing w:after="0"/>
              <w:rPr>
                <w:rFonts w:ascii="Arial" w:hAnsi="Arial" w:cs="Arial"/>
                <w:sz w:val="24"/>
                <w:szCs w:val="24"/>
              </w:rPr>
            </w:pPr>
            <w:r w:rsidRPr="002956C4">
              <w:rPr>
                <w:rFonts w:ascii="Arial" w:hAnsi="Arial" w:cs="Arial"/>
                <w:sz w:val="24"/>
                <w:szCs w:val="24"/>
              </w:rPr>
              <w:lastRenderedPageBreak/>
              <w:t xml:space="preserve">Przyznanie wartości „NIE” (po jednokrotnym złożeniu uzupełnień </w:t>
            </w:r>
            <w:r w:rsidR="00735339">
              <w:rPr>
                <w:rFonts w:ascii="Arial" w:hAnsi="Arial" w:cs="Arial"/>
                <w:sz w:val="24"/>
                <w:szCs w:val="24"/>
              </w:rPr>
              <w:t>lub</w:t>
            </w:r>
            <w:r w:rsidRPr="002956C4">
              <w:rPr>
                <w:rFonts w:ascii="Arial" w:hAnsi="Arial" w:cs="Arial"/>
                <w:sz w:val="24"/>
                <w:szCs w:val="24"/>
              </w:rPr>
              <w:t xml:space="preserve"> poprawy) oznacza, iż kryterium nie jest spełnione.</w:t>
            </w:r>
          </w:p>
        </w:tc>
      </w:tr>
      <w:tr w:rsidR="00E97D94" w:rsidRPr="007066B3" w14:paraId="169C2A3B" w14:textId="77777777" w:rsidTr="002956C4">
        <w:trPr>
          <w:trHeight w:val="425"/>
        </w:trPr>
        <w:tc>
          <w:tcPr>
            <w:tcW w:w="1110" w:type="dxa"/>
            <w:vAlign w:val="center"/>
          </w:tcPr>
          <w:p w14:paraId="453FF93D"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lastRenderedPageBreak/>
              <w:t>B.</w:t>
            </w:r>
            <w:r w:rsidR="006A0F10">
              <w:rPr>
                <w:rFonts w:ascii="Arial" w:hAnsi="Arial" w:cs="Arial"/>
                <w:sz w:val="24"/>
                <w:szCs w:val="24"/>
              </w:rPr>
              <w:t>14</w:t>
            </w:r>
          </w:p>
        </w:tc>
        <w:tc>
          <w:tcPr>
            <w:tcW w:w="2856" w:type="dxa"/>
            <w:vAlign w:val="center"/>
          </w:tcPr>
          <w:p w14:paraId="424979BE"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Projekt jest zgodny z Konwencją o Prawach Osób Niepełnosprawnych</w:t>
            </w:r>
          </w:p>
        </w:tc>
        <w:tc>
          <w:tcPr>
            <w:tcW w:w="6915" w:type="dxa"/>
          </w:tcPr>
          <w:p w14:paraId="17D04D09" w14:textId="77777777" w:rsidR="00E97D94" w:rsidRPr="002956C4" w:rsidRDefault="00E97D94" w:rsidP="00E97D94">
            <w:pPr>
              <w:spacing w:before="60" w:after="60"/>
              <w:rPr>
                <w:rFonts w:ascii="Arial" w:hAnsi="Arial" w:cs="Arial"/>
                <w:sz w:val="24"/>
                <w:szCs w:val="24"/>
              </w:rPr>
            </w:pPr>
            <w:r w:rsidRPr="002956C4">
              <w:rPr>
                <w:rFonts w:ascii="Arial" w:hAnsi="Arial" w:cs="Arial"/>
                <w:sz w:val="24"/>
                <w:szCs w:val="24"/>
              </w:rPr>
              <w:t xml:space="preserve">W kryterium sprawdzamy, </w:t>
            </w:r>
            <w:r w:rsidRPr="002956C4">
              <w:rPr>
                <w:rFonts w:ascii="Arial" w:hAnsi="Arial" w:cs="Arial"/>
                <w:sz w:val="24"/>
                <w:szCs w:val="24"/>
                <w:lang w:val="x-none"/>
              </w:rPr>
              <w:t xml:space="preserve">czy projekt </w:t>
            </w:r>
            <w:r w:rsidRPr="002956C4">
              <w:rPr>
                <w:rFonts w:ascii="Arial" w:hAnsi="Arial" w:cs="Arial"/>
                <w:sz w:val="24"/>
                <w:szCs w:val="24"/>
              </w:rPr>
              <w:t>jest zgodny z Konwencją o Prawach Osób Niepełnosprawnych sporządzoną w Nowym Jorku dnia 13 grudnia 2006 r. (Dz. U. z 2012 r. poz. 1169 z późn. zm.) w zakresie odnoszącym się do sposobu realizacji, zakresu projektu i wnioskodawcy.</w:t>
            </w:r>
          </w:p>
          <w:p w14:paraId="2D281209" w14:textId="77777777" w:rsidR="00E97D94" w:rsidRPr="002956C4" w:rsidRDefault="00E97D94" w:rsidP="00E97D94">
            <w:pPr>
              <w:spacing w:before="60" w:after="60"/>
              <w:rPr>
                <w:rFonts w:ascii="Arial" w:hAnsi="Arial" w:cs="Arial"/>
                <w:sz w:val="24"/>
                <w:szCs w:val="24"/>
              </w:rPr>
            </w:pPr>
            <w:r w:rsidRPr="002956C4">
              <w:rPr>
                <w:rFonts w:ascii="Arial" w:hAnsi="Arial" w:cs="Arial"/>
                <w:sz w:val="24"/>
                <w:szCs w:val="24"/>
              </w:rPr>
              <w:t xml:space="preserve">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 </w:t>
            </w:r>
          </w:p>
          <w:p w14:paraId="7548ACD9" w14:textId="77777777" w:rsidR="00E97D94" w:rsidRPr="002956C4" w:rsidRDefault="00E97D94" w:rsidP="00E97D94">
            <w:pPr>
              <w:spacing w:before="60" w:after="60"/>
              <w:rPr>
                <w:rFonts w:ascii="Arial" w:hAnsi="Arial" w:cs="Arial"/>
                <w:sz w:val="24"/>
                <w:szCs w:val="24"/>
              </w:rPr>
            </w:pPr>
            <w:r w:rsidRPr="002956C4">
              <w:rPr>
                <w:rFonts w:ascii="Arial" w:hAnsi="Arial" w:cs="Arial"/>
                <w:sz w:val="24"/>
                <w:szCs w:val="24"/>
              </w:rPr>
              <w:t>Kryterium jest weryfikowane w oparciu o wniosek o dofinansowanie projektu.</w:t>
            </w:r>
          </w:p>
        </w:tc>
        <w:tc>
          <w:tcPr>
            <w:tcW w:w="3402" w:type="dxa"/>
          </w:tcPr>
          <w:p w14:paraId="001BE8E9"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TAK/NIE</w:t>
            </w:r>
          </w:p>
          <w:p w14:paraId="49C2F1A9"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(NIE oznacza odrzucenie wniosku)</w:t>
            </w:r>
          </w:p>
          <w:p w14:paraId="56BDB105"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Kryterium obligatoryjne – spełnienie kryterium jest niezbędne do przyznania dofinansowania.</w:t>
            </w:r>
          </w:p>
          <w:p w14:paraId="463CDFC3"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 xml:space="preserve">Kryterium uznaje się za spełnione, jeżeli odpowiedź będzie pozytywna. </w:t>
            </w:r>
          </w:p>
          <w:p w14:paraId="2861189A" w14:textId="492DEACD" w:rsidR="00E97D94" w:rsidRPr="002956C4" w:rsidRDefault="00E97D94" w:rsidP="00E97D94">
            <w:pPr>
              <w:spacing w:after="0"/>
              <w:rPr>
                <w:rFonts w:ascii="Arial" w:hAnsi="Arial" w:cs="Arial"/>
                <w:sz w:val="24"/>
                <w:szCs w:val="24"/>
              </w:rPr>
            </w:pPr>
            <w:r w:rsidRPr="002956C4">
              <w:rPr>
                <w:rFonts w:ascii="Arial" w:hAnsi="Arial" w:cs="Arial"/>
                <w:sz w:val="24"/>
                <w:szCs w:val="24"/>
              </w:rPr>
              <w:t xml:space="preserve">W trakcie oceny kryterium wnioskodawca może zostać poproszony o uzupełnienie </w:t>
            </w:r>
            <w:r w:rsidR="00735339">
              <w:rPr>
                <w:rFonts w:ascii="Arial" w:hAnsi="Arial" w:cs="Arial"/>
                <w:sz w:val="24"/>
                <w:szCs w:val="24"/>
              </w:rPr>
              <w:t>lub</w:t>
            </w:r>
            <w:r w:rsidRPr="002956C4">
              <w:rPr>
                <w:rFonts w:ascii="Arial" w:hAnsi="Arial" w:cs="Arial"/>
                <w:sz w:val="24"/>
                <w:szCs w:val="24"/>
              </w:rPr>
              <w:t xml:space="preserve"> poprawienie wniosku.</w:t>
            </w:r>
          </w:p>
          <w:p w14:paraId="2FF9A0D7" w14:textId="3F4391F3" w:rsidR="00E97D94" w:rsidRPr="002956C4" w:rsidRDefault="00E97D94" w:rsidP="00E97D94">
            <w:pPr>
              <w:spacing w:after="0"/>
              <w:rPr>
                <w:rFonts w:ascii="Arial" w:hAnsi="Arial" w:cs="Arial"/>
                <w:sz w:val="24"/>
                <w:szCs w:val="24"/>
              </w:rPr>
            </w:pPr>
            <w:r w:rsidRPr="002956C4">
              <w:rPr>
                <w:rFonts w:ascii="Arial" w:hAnsi="Arial" w:cs="Arial"/>
                <w:sz w:val="24"/>
                <w:szCs w:val="24"/>
              </w:rPr>
              <w:t xml:space="preserve">Przyznanie wartości „NIE” (po jednokrotnym złożeniu uzupełnień </w:t>
            </w:r>
            <w:r w:rsidR="00735339">
              <w:rPr>
                <w:rFonts w:ascii="Arial" w:hAnsi="Arial" w:cs="Arial"/>
                <w:sz w:val="24"/>
                <w:szCs w:val="24"/>
              </w:rPr>
              <w:t>lub</w:t>
            </w:r>
            <w:r w:rsidRPr="002956C4">
              <w:rPr>
                <w:rFonts w:ascii="Arial" w:hAnsi="Arial" w:cs="Arial"/>
                <w:sz w:val="24"/>
                <w:szCs w:val="24"/>
              </w:rPr>
              <w:t xml:space="preserve"> poprawy) oznacza, iż kryterium nie jest spełnione.</w:t>
            </w:r>
          </w:p>
        </w:tc>
      </w:tr>
      <w:tr w:rsidR="00E97D94" w:rsidRPr="007066B3" w14:paraId="6ACA3B10" w14:textId="77777777" w:rsidTr="002956C4">
        <w:trPr>
          <w:trHeight w:val="425"/>
        </w:trPr>
        <w:tc>
          <w:tcPr>
            <w:tcW w:w="1110" w:type="dxa"/>
            <w:vAlign w:val="center"/>
          </w:tcPr>
          <w:p w14:paraId="000CCFE9"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B.</w:t>
            </w:r>
            <w:r w:rsidR="006A0F10">
              <w:rPr>
                <w:rFonts w:ascii="Arial" w:hAnsi="Arial" w:cs="Arial"/>
                <w:sz w:val="24"/>
                <w:szCs w:val="24"/>
              </w:rPr>
              <w:t>15</w:t>
            </w:r>
          </w:p>
        </w:tc>
        <w:tc>
          <w:tcPr>
            <w:tcW w:w="2856" w:type="dxa"/>
            <w:vAlign w:val="center"/>
          </w:tcPr>
          <w:p w14:paraId="0690D326"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Projekt jest zgodny z zasadą równości kobiet i mężczyzn</w:t>
            </w:r>
          </w:p>
        </w:tc>
        <w:tc>
          <w:tcPr>
            <w:tcW w:w="6915" w:type="dxa"/>
          </w:tcPr>
          <w:p w14:paraId="7D010071" w14:textId="77777777" w:rsidR="00E97D94" w:rsidRPr="002956C4" w:rsidRDefault="00E97D94" w:rsidP="00E97D94">
            <w:pPr>
              <w:spacing w:before="60" w:after="60"/>
              <w:rPr>
                <w:rFonts w:ascii="Arial" w:hAnsi="Arial" w:cs="Arial"/>
                <w:sz w:val="24"/>
                <w:szCs w:val="24"/>
              </w:rPr>
            </w:pPr>
            <w:r w:rsidRPr="002956C4">
              <w:rPr>
                <w:rFonts w:ascii="Arial" w:hAnsi="Arial" w:cs="Arial"/>
                <w:sz w:val="24"/>
                <w:szCs w:val="24"/>
              </w:rPr>
              <w:t xml:space="preserve">W tym kryterium sprawdzamy, czy projekt jest zgodny z zasadą równości kobiet i mężczyzn. Przez zgodność z tą zasadą należy rozumieć, z jednej strony zaplanowanie takich </w:t>
            </w:r>
            <w:r w:rsidRPr="002956C4">
              <w:rPr>
                <w:rFonts w:ascii="Arial" w:hAnsi="Arial" w:cs="Arial"/>
                <w:sz w:val="24"/>
                <w:szCs w:val="24"/>
              </w:rPr>
              <w:lastRenderedPageBreak/>
              <w:t>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2A7AD9EB" w14:textId="77777777" w:rsidR="00E97D94" w:rsidRPr="002956C4" w:rsidRDefault="00E97D94" w:rsidP="00E97D94">
            <w:pPr>
              <w:spacing w:before="60" w:after="60"/>
              <w:rPr>
                <w:rFonts w:ascii="Arial" w:hAnsi="Arial" w:cs="Arial"/>
                <w:sz w:val="24"/>
                <w:szCs w:val="24"/>
              </w:rPr>
            </w:pPr>
          </w:p>
          <w:p w14:paraId="4606DF2B" w14:textId="77777777" w:rsidR="00E97D94" w:rsidRPr="002956C4" w:rsidRDefault="00E97D94" w:rsidP="00E97D94">
            <w:pPr>
              <w:spacing w:before="60" w:after="60"/>
              <w:rPr>
                <w:rFonts w:ascii="Arial" w:hAnsi="Arial" w:cs="Arial"/>
                <w:sz w:val="24"/>
                <w:szCs w:val="24"/>
              </w:rPr>
            </w:pPr>
            <w:r w:rsidRPr="002956C4">
              <w:rPr>
                <w:rFonts w:ascii="Arial" w:hAnsi="Arial" w:cs="Arial"/>
                <w:sz w:val="24"/>
                <w:szCs w:val="24"/>
              </w:rPr>
              <w:t>Kryterium jest weryfikowane w oparciu o wniosek o dofinansowanie projektu.</w:t>
            </w:r>
          </w:p>
        </w:tc>
        <w:tc>
          <w:tcPr>
            <w:tcW w:w="3402" w:type="dxa"/>
          </w:tcPr>
          <w:p w14:paraId="10AC4373"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lastRenderedPageBreak/>
              <w:t>TAK/NIE</w:t>
            </w:r>
          </w:p>
          <w:p w14:paraId="3BA4498D"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(NIE oznacza odrzucenie wniosku)</w:t>
            </w:r>
          </w:p>
          <w:p w14:paraId="28A67799"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lastRenderedPageBreak/>
              <w:t>Kryterium obligatoryjne – spełnienie kryterium jest niezbędne do przyznania dofinansowania.</w:t>
            </w:r>
          </w:p>
          <w:p w14:paraId="1546E61A" w14:textId="77777777" w:rsidR="00E97D94" w:rsidRPr="002956C4" w:rsidRDefault="00E97D94" w:rsidP="00E97D94">
            <w:pPr>
              <w:spacing w:after="0"/>
              <w:rPr>
                <w:rFonts w:ascii="Arial" w:hAnsi="Arial" w:cs="Arial"/>
                <w:sz w:val="24"/>
                <w:szCs w:val="24"/>
              </w:rPr>
            </w:pPr>
            <w:r w:rsidRPr="002956C4">
              <w:rPr>
                <w:rFonts w:ascii="Arial" w:hAnsi="Arial" w:cs="Arial"/>
                <w:sz w:val="24"/>
                <w:szCs w:val="24"/>
              </w:rPr>
              <w:t xml:space="preserve">Kryterium uznaje się za spełnione, jeżeli odpowiedź będzie pozytywna. </w:t>
            </w:r>
          </w:p>
          <w:p w14:paraId="5BF62BCA" w14:textId="07D80C3B" w:rsidR="00E97D94" w:rsidRPr="002956C4" w:rsidRDefault="00E97D94" w:rsidP="00E97D94">
            <w:pPr>
              <w:spacing w:after="0"/>
              <w:rPr>
                <w:rFonts w:ascii="Arial" w:hAnsi="Arial" w:cs="Arial"/>
                <w:sz w:val="24"/>
                <w:szCs w:val="24"/>
              </w:rPr>
            </w:pPr>
            <w:r w:rsidRPr="002956C4">
              <w:rPr>
                <w:rFonts w:ascii="Arial" w:hAnsi="Arial" w:cs="Arial"/>
                <w:sz w:val="24"/>
                <w:szCs w:val="24"/>
              </w:rPr>
              <w:t xml:space="preserve">W trakcie oceny kryterium wnioskodawca może zostać poproszony o uzupełnienie </w:t>
            </w:r>
            <w:r w:rsidR="00735339">
              <w:rPr>
                <w:rFonts w:ascii="Arial" w:hAnsi="Arial" w:cs="Arial"/>
                <w:sz w:val="24"/>
                <w:szCs w:val="24"/>
              </w:rPr>
              <w:t>lub</w:t>
            </w:r>
            <w:r w:rsidRPr="002956C4">
              <w:rPr>
                <w:rFonts w:ascii="Arial" w:hAnsi="Arial" w:cs="Arial"/>
                <w:sz w:val="24"/>
                <w:szCs w:val="24"/>
              </w:rPr>
              <w:t xml:space="preserve"> poprawienie wniosku.</w:t>
            </w:r>
          </w:p>
          <w:p w14:paraId="0DFAD501" w14:textId="2E3687DB" w:rsidR="00E97D94" w:rsidRPr="002956C4" w:rsidRDefault="00E97D94" w:rsidP="00E97D94">
            <w:pPr>
              <w:spacing w:after="0"/>
              <w:rPr>
                <w:rFonts w:ascii="Arial" w:hAnsi="Arial" w:cs="Arial"/>
                <w:sz w:val="24"/>
                <w:szCs w:val="24"/>
              </w:rPr>
            </w:pPr>
            <w:r w:rsidRPr="002956C4">
              <w:rPr>
                <w:rFonts w:ascii="Arial" w:hAnsi="Arial" w:cs="Arial"/>
                <w:sz w:val="24"/>
                <w:szCs w:val="24"/>
              </w:rPr>
              <w:t xml:space="preserve">Przyznanie wartości „NIE” (po jednokrotnym złożeniu uzupełnień </w:t>
            </w:r>
            <w:r w:rsidR="00735339">
              <w:rPr>
                <w:rFonts w:ascii="Arial" w:hAnsi="Arial" w:cs="Arial"/>
                <w:sz w:val="24"/>
                <w:szCs w:val="24"/>
              </w:rPr>
              <w:t>lub</w:t>
            </w:r>
            <w:r w:rsidRPr="002956C4">
              <w:rPr>
                <w:rFonts w:ascii="Arial" w:hAnsi="Arial" w:cs="Arial"/>
                <w:sz w:val="24"/>
                <w:szCs w:val="24"/>
              </w:rPr>
              <w:t xml:space="preserve"> poprawy) oznacza, iż kryterium nie jest spełnione.</w:t>
            </w:r>
          </w:p>
        </w:tc>
      </w:tr>
    </w:tbl>
    <w:p w14:paraId="6B48BB63" w14:textId="77777777" w:rsidR="002C2CE8" w:rsidRPr="002956C4" w:rsidRDefault="002C2CE8" w:rsidP="002956C4">
      <w:pPr>
        <w:rPr>
          <w:rFonts w:ascii="Arial" w:hAnsi="Arial" w:cs="Arial"/>
        </w:rPr>
      </w:pPr>
    </w:p>
    <w:p w14:paraId="6049B86D" w14:textId="77777777" w:rsidR="007257F1" w:rsidRPr="00A37D84" w:rsidRDefault="002C2CE8" w:rsidP="002956C4">
      <w:pPr>
        <w:rPr>
          <w:rFonts w:cs="Calibri"/>
          <w:b/>
          <w:sz w:val="24"/>
          <w:szCs w:val="24"/>
        </w:rPr>
      </w:pPr>
      <w:r w:rsidRPr="002956C4">
        <w:rPr>
          <w:rFonts w:ascii="Arial" w:hAnsi="Arial" w:cs="Arial"/>
          <w:b/>
          <w:sz w:val="24"/>
          <w:szCs w:val="24"/>
        </w:rPr>
        <w:t xml:space="preserve">C. </w:t>
      </w:r>
      <w:r w:rsidR="007257F1" w:rsidRPr="002956C4">
        <w:rPr>
          <w:rFonts w:ascii="Arial" w:hAnsi="Arial" w:cs="Arial"/>
          <w:b/>
          <w:sz w:val="24"/>
          <w:szCs w:val="24"/>
        </w:rPr>
        <w:t>KRYTERIA MERYTORYCZNE SZCZEGÓŁOWE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915"/>
        <w:gridCol w:w="3402"/>
      </w:tblGrid>
      <w:tr w:rsidR="00A57E1E" w:rsidRPr="007066B3" w14:paraId="432FE218" w14:textId="77777777" w:rsidTr="002956C4">
        <w:tc>
          <w:tcPr>
            <w:tcW w:w="1110" w:type="dxa"/>
            <w:shd w:val="clear" w:color="auto" w:fill="E7E6E6"/>
            <w:vAlign w:val="center"/>
          </w:tcPr>
          <w:p w14:paraId="07352A5B" w14:textId="77777777" w:rsidR="00A57E1E" w:rsidRPr="002956C4" w:rsidRDefault="00A57E1E" w:rsidP="002956C4">
            <w:pPr>
              <w:spacing w:after="0"/>
              <w:rPr>
                <w:rFonts w:ascii="Arial" w:hAnsi="Arial" w:cs="Arial"/>
                <w:b/>
                <w:bCs/>
                <w:sz w:val="24"/>
                <w:szCs w:val="24"/>
              </w:rPr>
            </w:pPr>
            <w:r w:rsidRPr="002956C4">
              <w:rPr>
                <w:rFonts w:ascii="Arial" w:hAnsi="Arial" w:cs="Arial"/>
                <w:b/>
                <w:bCs/>
                <w:sz w:val="24"/>
                <w:szCs w:val="24"/>
              </w:rPr>
              <w:t xml:space="preserve">Numer </w:t>
            </w:r>
          </w:p>
        </w:tc>
        <w:tc>
          <w:tcPr>
            <w:tcW w:w="2856" w:type="dxa"/>
            <w:shd w:val="clear" w:color="auto" w:fill="E7E6E6"/>
            <w:vAlign w:val="center"/>
          </w:tcPr>
          <w:p w14:paraId="1DA6A919" w14:textId="77777777" w:rsidR="00A57E1E" w:rsidRPr="002956C4" w:rsidRDefault="00A57E1E" w:rsidP="002956C4">
            <w:pPr>
              <w:spacing w:after="0"/>
              <w:rPr>
                <w:rFonts w:ascii="Arial" w:hAnsi="Arial" w:cs="Arial"/>
                <w:b/>
                <w:bCs/>
                <w:sz w:val="24"/>
                <w:szCs w:val="24"/>
              </w:rPr>
            </w:pPr>
            <w:r w:rsidRPr="002956C4">
              <w:rPr>
                <w:rFonts w:ascii="Arial" w:hAnsi="Arial" w:cs="Arial"/>
                <w:b/>
                <w:bCs/>
                <w:sz w:val="24"/>
                <w:szCs w:val="24"/>
              </w:rPr>
              <w:t>Nazwa</w:t>
            </w:r>
          </w:p>
        </w:tc>
        <w:tc>
          <w:tcPr>
            <w:tcW w:w="6915" w:type="dxa"/>
            <w:shd w:val="clear" w:color="auto" w:fill="E7E6E6"/>
            <w:vAlign w:val="center"/>
          </w:tcPr>
          <w:p w14:paraId="1DB1D4DD" w14:textId="77777777" w:rsidR="00A57E1E" w:rsidRPr="002956C4" w:rsidRDefault="00A57E1E" w:rsidP="002956C4">
            <w:pPr>
              <w:spacing w:before="60" w:after="0"/>
              <w:rPr>
                <w:rFonts w:ascii="Arial" w:hAnsi="Arial" w:cs="Arial"/>
                <w:b/>
                <w:bCs/>
                <w:sz w:val="24"/>
                <w:szCs w:val="24"/>
              </w:rPr>
            </w:pPr>
            <w:r w:rsidRPr="002956C4">
              <w:rPr>
                <w:rFonts w:ascii="Arial" w:hAnsi="Arial" w:cs="Arial"/>
                <w:b/>
                <w:bCs/>
                <w:sz w:val="24"/>
                <w:szCs w:val="24"/>
              </w:rPr>
              <w:t>Definicja kryterium</w:t>
            </w:r>
          </w:p>
        </w:tc>
        <w:tc>
          <w:tcPr>
            <w:tcW w:w="3402" w:type="dxa"/>
            <w:shd w:val="clear" w:color="auto" w:fill="E7E6E6"/>
            <w:vAlign w:val="center"/>
          </w:tcPr>
          <w:p w14:paraId="4A3FDF47" w14:textId="77777777" w:rsidR="00A57E1E" w:rsidRPr="002956C4" w:rsidRDefault="00A57E1E" w:rsidP="002956C4">
            <w:pPr>
              <w:spacing w:after="0"/>
              <w:rPr>
                <w:rFonts w:ascii="Arial" w:hAnsi="Arial" w:cs="Arial"/>
                <w:b/>
                <w:bCs/>
                <w:sz w:val="24"/>
                <w:szCs w:val="24"/>
              </w:rPr>
            </w:pPr>
            <w:r w:rsidRPr="002956C4">
              <w:rPr>
                <w:rFonts w:ascii="Arial" w:hAnsi="Arial" w:cs="Arial"/>
                <w:b/>
                <w:bCs/>
                <w:sz w:val="24"/>
                <w:szCs w:val="24"/>
              </w:rPr>
              <w:t>Opis znaczenia kryterium</w:t>
            </w:r>
          </w:p>
          <w:p w14:paraId="0F657B17" w14:textId="77777777" w:rsidR="00A57E1E" w:rsidRPr="002956C4" w:rsidRDefault="00A57E1E" w:rsidP="002956C4">
            <w:pPr>
              <w:spacing w:after="0"/>
              <w:rPr>
                <w:rFonts w:ascii="Arial" w:hAnsi="Arial" w:cs="Arial"/>
                <w:b/>
                <w:bCs/>
                <w:sz w:val="24"/>
                <w:szCs w:val="24"/>
              </w:rPr>
            </w:pPr>
            <w:r w:rsidRPr="002956C4">
              <w:rPr>
                <w:rFonts w:ascii="Arial" w:hAnsi="Arial" w:cs="Arial"/>
                <w:b/>
                <w:bCs/>
                <w:sz w:val="24"/>
                <w:szCs w:val="24"/>
              </w:rPr>
              <w:t>(sposób oceny)</w:t>
            </w:r>
          </w:p>
        </w:tc>
      </w:tr>
      <w:tr w:rsidR="00A57E1E" w:rsidRPr="007066B3" w14:paraId="26528F2C" w14:textId="77777777" w:rsidTr="002956C4">
        <w:tc>
          <w:tcPr>
            <w:tcW w:w="1110" w:type="dxa"/>
            <w:vAlign w:val="center"/>
          </w:tcPr>
          <w:p w14:paraId="1F018A2A" w14:textId="77777777" w:rsidR="00A57E1E" w:rsidRPr="002956C4" w:rsidRDefault="00A57E1E" w:rsidP="002956C4">
            <w:pPr>
              <w:spacing w:after="0"/>
              <w:rPr>
                <w:rFonts w:ascii="Arial" w:hAnsi="Arial" w:cs="Arial"/>
                <w:sz w:val="24"/>
                <w:szCs w:val="24"/>
              </w:rPr>
            </w:pPr>
            <w:r w:rsidRPr="002956C4">
              <w:rPr>
                <w:rFonts w:ascii="Arial" w:hAnsi="Arial" w:cs="Arial"/>
                <w:sz w:val="24"/>
                <w:szCs w:val="24"/>
              </w:rPr>
              <w:t xml:space="preserve">C.1 </w:t>
            </w:r>
          </w:p>
        </w:tc>
        <w:tc>
          <w:tcPr>
            <w:tcW w:w="2856" w:type="dxa"/>
            <w:vAlign w:val="center"/>
          </w:tcPr>
          <w:p w14:paraId="191E1FC3" w14:textId="77777777" w:rsidR="00A57E1E" w:rsidRPr="002956C4" w:rsidRDefault="00A57E1E" w:rsidP="002956C4">
            <w:pPr>
              <w:spacing w:after="0"/>
              <w:rPr>
                <w:rFonts w:ascii="Arial" w:hAnsi="Arial" w:cs="Arial"/>
                <w:sz w:val="24"/>
                <w:szCs w:val="24"/>
              </w:rPr>
            </w:pPr>
            <w:r w:rsidRPr="002956C4">
              <w:rPr>
                <w:rFonts w:ascii="Arial" w:hAnsi="Arial" w:cs="Arial"/>
                <w:sz w:val="24"/>
                <w:szCs w:val="24"/>
              </w:rPr>
              <w:t xml:space="preserve">Zgodność ze standardami kształtowania ładu przestrzennego </w:t>
            </w:r>
            <w:r w:rsidRPr="002956C4">
              <w:rPr>
                <w:rFonts w:ascii="Arial" w:hAnsi="Arial" w:cs="Arial"/>
                <w:sz w:val="24"/>
                <w:szCs w:val="24"/>
              </w:rPr>
              <w:br/>
              <w:t>w województwie</w:t>
            </w:r>
          </w:p>
        </w:tc>
        <w:tc>
          <w:tcPr>
            <w:tcW w:w="6915" w:type="dxa"/>
          </w:tcPr>
          <w:p w14:paraId="33B53FA7" w14:textId="77777777" w:rsidR="00A57E1E" w:rsidRPr="002956C4" w:rsidRDefault="00A57E1E" w:rsidP="002956C4">
            <w:pPr>
              <w:spacing w:before="60" w:after="0"/>
              <w:rPr>
                <w:rFonts w:ascii="Arial" w:hAnsi="Arial" w:cs="Arial"/>
                <w:sz w:val="24"/>
                <w:szCs w:val="24"/>
              </w:rPr>
            </w:pPr>
            <w:r w:rsidRPr="002956C4">
              <w:rPr>
                <w:rFonts w:ascii="Arial" w:hAnsi="Arial" w:cs="Arial"/>
                <w:sz w:val="24"/>
                <w:szCs w:val="24"/>
              </w:rPr>
              <w:t>W tym kryterium sprawdzamy, czy projekt jest zgodny ze standardami w zakresie kształtowania ładu przestrzennego w województwie, co będzie oceniane na podstawie:</w:t>
            </w:r>
          </w:p>
          <w:p w14:paraId="4B57ABE7" w14:textId="77777777" w:rsidR="00A57E1E" w:rsidRPr="002956C4" w:rsidRDefault="00A57E1E" w:rsidP="002956C4">
            <w:pPr>
              <w:numPr>
                <w:ilvl w:val="0"/>
                <w:numId w:val="2"/>
              </w:numPr>
              <w:spacing w:after="0"/>
              <w:ind w:left="431" w:hanging="357"/>
              <w:rPr>
                <w:rFonts w:ascii="Arial" w:hAnsi="Arial" w:cs="Arial"/>
                <w:sz w:val="24"/>
                <w:szCs w:val="24"/>
              </w:rPr>
            </w:pPr>
            <w:r w:rsidRPr="002956C4">
              <w:rPr>
                <w:rFonts w:ascii="Arial" w:hAnsi="Arial" w:cs="Arial"/>
                <w:sz w:val="24"/>
                <w:szCs w:val="24"/>
                <w:u w:val="single"/>
              </w:rPr>
              <w:t>pozytywnej opinii</w:t>
            </w:r>
            <w:r w:rsidRPr="002956C4">
              <w:rPr>
                <w:rFonts w:ascii="Arial" w:hAnsi="Arial" w:cs="Arial"/>
                <w:sz w:val="24"/>
                <w:szCs w:val="24"/>
              </w:rPr>
              <w:t xml:space="preserve"> wydanej przez Kujawsko-Pomorskie Biuro Planowania Przestrzennego i Regionalnego odnośnie zgodności ze Standardami w zakresie </w:t>
            </w:r>
            <w:r w:rsidRPr="002956C4">
              <w:rPr>
                <w:rFonts w:ascii="Arial" w:hAnsi="Arial" w:cs="Arial"/>
                <w:sz w:val="24"/>
                <w:szCs w:val="24"/>
              </w:rPr>
              <w:lastRenderedPageBreak/>
              <w:t>kształtowania ładu przestrzennego w województwie kujawsko-pomorskim.</w:t>
            </w:r>
          </w:p>
          <w:p w14:paraId="7D6AACA2" w14:textId="77777777" w:rsidR="00A57E1E" w:rsidRPr="002956C4" w:rsidRDefault="00A57E1E" w:rsidP="002956C4">
            <w:pPr>
              <w:spacing w:after="0"/>
              <w:ind w:left="74"/>
              <w:rPr>
                <w:rFonts w:ascii="Arial" w:hAnsi="Arial" w:cs="Arial"/>
                <w:sz w:val="24"/>
                <w:szCs w:val="24"/>
              </w:rPr>
            </w:pPr>
          </w:p>
          <w:p w14:paraId="006DBC64" w14:textId="77777777" w:rsidR="00A57E1E" w:rsidRDefault="00A57E1E" w:rsidP="002956C4">
            <w:pPr>
              <w:spacing w:after="60"/>
              <w:rPr>
                <w:rFonts w:ascii="Arial" w:hAnsi="Arial" w:cs="Arial"/>
                <w:sz w:val="24"/>
                <w:szCs w:val="24"/>
              </w:rPr>
            </w:pPr>
            <w:r w:rsidRPr="002956C4">
              <w:rPr>
                <w:rFonts w:ascii="Arial" w:hAnsi="Arial" w:cs="Arial"/>
                <w:sz w:val="24"/>
                <w:szCs w:val="24"/>
              </w:rPr>
              <w:t>Obowiązujące standardy w zakresie kształtowania ładu przestrzennego w województwie kujawsko-pomorskim zostaną wskazane w Regulaminie wyboru projektów.</w:t>
            </w:r>
          </w:p>
          <w:p w14:paraId="0CE0ED6C" w14:textId="77777777" w:rsidR="009760D9" w:rsidRPr="002956C4" w:rsidRDefault="009760D9" w:rsidP="002956C4">
            <w:pPr>
              <w:spacing w:after="60"/>
              <w:rPr>
                <w:rFonts w:ascii="Arial" w:hAnsi="Arial" w:cs="Arial"/>
                <w:sz w:val="24"/>
                <w:szCs w:val="24"/>
              </w:rPr>
            </w:pPr>
          </w:p>
          <w:p w14:paraId="2C00F857" w14:textId="77777777" w:rsidR="009760D9" w:rsidRPr="009760D9" w:rsidRDefault="009760D9" w:rsidP="009760D9">
            <w:pPr>
              <w:spacing w:after="60"/>
              <w:rPr>
                <w:rFonts w:ascii="Arial" w:hAnsi="Arial" w:cs="Arial"/>
                <w:sz w:val="24"/>
                <w:szCs w:val="24"/>
              </w:rPr>
            </w:pPr>
            <w:r w:rsidRPr="009760D9">
              <w:rPr>
                <w:rFonts w:ascii="Arial" w:hAnsi="Arial" w:cs="Arial"/>
                <w:sz w:val="24"/>
                <w:szCs w:val="24"/>
              </w:rPr>
              <w:t>Kryterium weryfikowane w przypadku projektów dotyczących:</w:t>
            </w:r>
          </w:p>
          <w:p w14:paraId="3C43F81C" w14:textId="77777777" w:rsidR="009760D9" w:rsidRPr="009760D9" w:rsidRDefault="009760D9" w:rsidP="009760D9">
            <w:pPr>
              <w:numPr>
                <w:ilvl w:val="0"/>
                <w:numId w:val="41"/>
              </w:numPr>
              <w:spacing w:after="60"/>
              <w:rPr>
                <w:rFonts w:ascii="Arial" w:hAnsi="Arial" w:cs="Arial"/>
                <w:sz w:val="24"/>
                <w:szCs w:val="24"/>
              </w:rPr>
            </w:pPr>
            <w:r w:rsidRPr="009760D9">
              <w:rPr>
                <w:rFonts w:ascii="Arial" w:hAnsi="Arial" w:cs="Arial"/>
                <w:sz w:val="24"/>
                <w:szCs w:val="24"/>
              </w:rPr>
              <w:t>obiektów kubaturowych;</w:t>
            </w:r>
          </w:p>
          <w:p w14:paraId="16922BD8" w14:textId="77777777" w:rsidR="009760D9" w:rsidRPr="009760D9" w:rsidRDefault="009760D9" w:rsidP="009760D9">
            <w:pPr>
              <w:numPr>
                <w:ilvl w:val="0"/>
                <w:numId w:val="41"/>
              </w:numPr>
              <w:spacing w:after="60"/>
              <w:rPr>
                <w:rFonts w:ascii="Arial" w:hAnsi="Arial" w:cs="Arial"/>
                <w:sz w:val="24"/>
                <w:szCs w:val="24"/>
              </w:rPr>
            </w:pPr>
            <w:r w:rsidRPr="009760D9">
              <w:rPr>
                <w:rFonts w:ascii="Arial" w:hAnsi="Arial" w:cs="Arial"/>
                <w:sz w:val="24"/>
                <w:szCs w:val="24"/>
              </w:rPr>
              <w:t>instalacji OZE;</w:t>
            </w:r>
          </w:p>
          <w:p w14:paraId="2726CFE8" w14:textId="231E5EBC" w:rsidR="00A57E1E" w:rsidRDefault="009760D9" w:rsidP="002956C4">
            <w:pPr>
              <w:numPr>
                <w:ilvl w:val="0"/>
                <w:numId w:val="41"/>
              </w:numPr>
              <w:spacing w:after="60"/>
              <w:rPr>
                <w:rFonts w:ascii="Arial" w:hAnsi="Arial" w:cs="Arial"/>
                <w:sz w:val="24"/>
                <w:szCs w:val="24"/>
              </w:rPr>
            </w:pPr>
            <w:r w:rsidRPr="009760D9">
              <w:rPr>
                <w:rFonts w:ascii="Arial" w:hAnsi="Arial" w:cs="Arial"/>
                <w:sz w:val="24"/>
                <w:szCs w:val="24"/>
              </w:rPr>
              <w:t>zagospodarowania terenu (z wyjątkami określonymi w standardach).</w:t>
            </w:r>
          </w:p>
          <w:p w14:paraId="2D636BAF" w14:textId="77777777" w:rsidR="0085760C" w:rsidRPr="0085760C" w:rsidRDefault="0085760C" w:rsidP="0085760C">
            <w:pPr>
              <w:spacing w:after="60"/>
              <w:ind w:left="720"/>
              <w:rPr>
                <w:rFonts w:ascii="Arial" w:hAnsi="Arial" w:cs="Arial"/>
                <w:sz w:val="24"/>
                <w:szCs w:val="24"/>
              </w:rPr>
            </w:pPr>
          </w:p>
          <w:p w14:paraId="1702B793" w14:textId="77777777" w:rsidR="00A57E1E" w:rsidRPr="002956C4" w:rsidRDefault="00A57E1E" w:rsidP="002956C4">
            <w:pPr>
              <w:spacing w:after="0"/>
              <w:rPr>
                <w:rFonts w:ascii="Arial" w:hAnsi="Arial" w:cs="Arial"/>
                <w:sz w:val="24"/>
                <w:szCs w:val="24"/>
              </w:rPr>
            </w:pPr>
            <w:r w:rsidRPr="002956C4">
              <w:rPr>
                <w:rFonts w:ascii="Arial" w:hAnsi="Arial" w:cs="Arial"/>
                <w:sz w:val="24"/>
                <w:szCs w:val="24"/>
              </w:rPr>
              <w:t xml:space="preserve">Kryterium jest weryfikowane w oparciu o wniosek o dofinansowanie projektu i załączniki. </w:t>
            </w:r>
          </w:p>
        </w:tc>
        <w:tc>
          <w:tcPr>
            <w:tcW w:w="3402" w:type="dxa"/>
          </w:tcPr>
          <w:p w14:paraId="5E493008" w14:textId="77777777" w:rsidR="00A57E1E" w:rsidRPr="002956C4" w:rsidRDefault="00A57E1E" w:rsidP="002956C4">
            <w:pPr>
              <w:spacing w:after="0"/>
              <w:rPr>
                <w:rFonts w:ascii="Arial" w:hAnsi="Arial" w:cs="Arial"/>
                <w:sz w:val="24"/>
                <w:szCs w:val="24"/>
              </w:rPr>
            </w:pPr>
            <w:r w:rsidRPr="002956C4">
              <w:rPr>
                <w:rFonts w:ascii="Arial" w:hAnsi="Arial" w:cs="Arial"/>
                <w:sz w:val="24"/>
                <w:szCs w:val="24"/>
              </w:rPr>
              <w:lastRenderedPageBreak/>
              <w:t xml:space="preserve">TAK/NIE/NIE DOTYCZY </w:t>
            </w:r>
          </w:p>
          <w:p w14:paraId="38C49480" w14:textId="77777777" w:rsidR="00A57E1E" w:rsidRPr="002956C4" w:rsidRDefault="00A57E1E" w:rsidP="002956C4">
            <w:pPr>
              <w:spacing w:after="0"/>
              <w:rPr>
                <w:rFonts w:ascii="Arial" w:hAnsi="Arial" w:cs="Arial"/>
                <w:sz w:val="24"/>
                <w:szCs w:val="24"/>
              </w:rPr>
            </w:pPr>
            <w:r w:rsidRPr="002956C4">
              <w:rPr>
                <w:rFonts w:ascii="Arial" w:hAnsi="Arial" w:cs="Arial"/>
                <w:sz w:val="24"/>
                <w:szCs w:val="24"/>
              </w:rPr>
              <w:t>(NIE oznacza odrzucenie wniosku)</w:t>
            </w:r>
          </w:p>
          <w:p w14:paraId="6881B40F" w14:textId="77777777" w:rsidR="00A57E1E" w:rsidRPr="002956C4" w:rsidRDefault="00A57E1E" w:rsidP="002956C4">
            <w:pPr>
              <w:spacing w:after="0"/>
              <w:rPr>
                <w:rFonts w:ascii="Arial" w:hAnsi="Arial" w:cs="Arial"/>
                <w:sz w:val="24"/>
                <w:szCs w:val="24"/>
              </w:rPr>
            </w:pPr>
            <w:r w:rsidRPr="002956C4">
              <w:rPr>
                <w:rFonts w:ascii="Arial" w:hAnsi="Arial" w:cs="Arial"/>
                <w:sz w:val="24"/>
                <w:szCs w:val="24"/>
              </w:rPr>
              <w:t xml:space="preserve">Kryterium obligatoryjne – spełnienie kryterium jest </w:t>
            </w:r>
            <w:r w:rsidRPr="002956C4">
              <w:rPr>
                <w:rFonts w:ascii="Arial" w:hAnsi="Arial" w:cs="Arial"/>
                <w:sz w:val="24"/>
                <w:szCs w:val="24"/>
              </w:rPr>
              <w:lastRenderedPageBreak/>
              <w:t>niezbędne do przyznania dofinansowania.</w:t>
            </w:r>
          </w:p>
          <w:p w14:paraId="52E5A12E" w14:textId="77777777" w:rsidR="00A57E1E" w:rsidRPr="002956C4" w:rsidRDefault="00A57E1E" w:rsidP="002956C4">
            <w:pPr>
              <w:spacing w:after="0"/>
              <w:rPr>
                <w:rFonts w:ascii="Arial" w:hAnsi="Arial" w:cs="Arial"/>
                <w:sz w:val="24"/>
                <w:szCs w:val="24"/>
              </w:rPr>
            </w:pPr>
            <w:r w:rsidRPr="002956C4">
              <w:rPr>
                <w:rFonts w:ascii="Arial" w:hAnsi="Arial" w:cs="Arial"/>
                <w:sz w:val="24"/>
                <w:szCs w:val="24"/>
              </w:rPr>
              <w:t xml:space="preserve">Kryterium uznaje się za spełnione, jeżeli odpowiedź będzie pozytywna (wartość logiczna: „TAK” lub „NIE DOTYCZY”). </w:t>
            </w:r>
          </w:p>
          <w:p w14:paraId="4E65339B" w14:textId="293D1858" w:rsidR="00A57E1E" w:rsidRPr="002956C4" w:rsidRDefault="00A57E1E" w:rsidP="002956C4">
            <w:pPr>
              <w:spacing w:after="0"/>
              <w:rPr>
                <w:rFonts w:ascii="Arial" w:hAnsi="Arial" w:cs="Arial"/>
                <w:sz w:val="24"/>
                <w:szCs w:val="24"/>
              </w:rPr>
            </w:pPr>
            <w:r w:rsidRPr="002956C4">
              <w:rPr>
                <w:rFonts w:ascii="Arial" w:hAnsi="Arial" w:cs="Arial"/>
                <w:sz w:val="24"/>
                <w:szCs w:val="24"/>
              </w:rPr>
              <w:t xml:space="preserve">W trakcie oceny kryterium wnioskodawca może zostać poproszony o uzupełnienie </w:t>
            </w:r>
            <w:r w:rsidR="007863D5">
              <w:rPr>
                <w:rFonts w:ascii="Arial" w:hAnsi="Arial" w:cs="Arial"/>
                <w:sz w:val="24"/>
                <w:szCs w:val="24"/>
              </w:rPr>
              <w:t>lub</w:t>
            </w:r>
            <w:r w:rsidRPr="002956C4">
              <w:rPr>
                <w:rFonts w:ascii="Arial" w:hAnsi="Arial" w:cs="Arial"/>
                <w:sz w:val="24"/>
                <w:szCs w:val="24"/>
              </w:rPr>
              <w:t xml:space="preserve"> poprawienie wniosku.</w:t>
            </w:r>
          </w:p>
          <w:p w14:paraId="1B79AF9B" w14:textId="0A01BCDA" w:rsidR="00A57E1E" w:rsidRPr="002956C4" w:rsidRDefault="00A57E1E" w:rsidP="002956C4">
            <w:pPr>
              <w:spacing w:after="0"/>
              <w:rPr>
                <w:rFonts w:ascii="Arial" w:hAnsi="Arial" w:cs="Arial"/>
                <w:sz w:val="24"/>
                <w:szCs w:val="24"/>
              </w:rPr>
            </w:pPr>
            <w:r w:rsidRPr="002956C4">
              <w:rPr>
                <w:rFonts w:ascii="Arial" w:hAnsi="Arial" w:cs="Arial"/>
                <w:sz w:val="24"/>
                <w:szCs w:val="24"/>
              </w:rPr>
              <w:t xml:space="preserve">Przyznanie wartości „NIE” (po jednokrotnym złożeniu uzupełnień </w:t>
            </w:r>
            <w:r w:rsidR="007863D5">
              <w:rPr>
                <w:rFonts w:ascii="Arial" w:hAnsi="Arial" w:cs="Arial"/>
                <w:sz w:val="24"/>
                <w:szCs w:val="24"/>
              </w:rPr>
              <w:t>lub</w:t>
            </w:r>
            <w:r w:rsidRPr="002956C4">
              <w:rPr>
                <w:rFonts w:ascii="Arial" w:hAnsi="Arial" w:cs="Arial"/>
                <w:sz w:val="24"/>
                <w:szCs w:val="24"/>
              </w:rPr>
              <w:t xml:space="preserve"> poprawy) oznacza, iż kryterium nie jest spełnione.</w:t>
            </w:r>
          </w:p>
        </w:tc>
      </w:tr>
      <w:tr w:rsidR="00A57E1E" w:rsidRPr="007066B3" w14:paraId="1F70698C" w14:textId="77777777" w:rsidTr="002956C4">
        <w:tc>
          <w:tcPr>
            <w:tcW w:w="1110" w:type="dxa"/>
            <w:vAlign w:val="center"/>
          </w:tcPr>
          <w:p w14:paraId="484B57DC" w14:textId="77777777" w:rsidR="00A57E1E" w:rsidRPr="002956C4" w:rsidRDefault="00A57E1E" w:rsidP="002956C4">
            <w:pPr>
              <w:spacing w:after="0"/>
              <w:rPr>
                <w:rFonts w:ascii="Arial" w:hAnsi="Arial" w:cs="Arial"/>
                <w:sz w:val="24"/>
                <w:szCs w:val="24"/>
              </w:rPr>
            </w:pPr>
            <w:r w:rsidRPr="002956C4">
              <w:rPr>
                <w:rFonts w:ascii="Arial" w:hAnsi="Arial" w:cs="Arial"/>
                <w:sz w:val="24"/>
                <w:szCs w:val="24"/>
              </w:rPr>
              <w:lastRenderedPageBreak/>
              <w:t>C.2</w:t>
            </w:r>
          </w:p>
        </w:tc>
        <w:tc>
          <w:tcPr>
            <w:tcW w:w="2856" w:type="dxa"/>
            <w:vAlign w:val="center"/>
          </w:tcPr>
          <w:p w14:paraId="0D767AB3" w14:textId="77777777" w:rsidR="00A57E1E" w:rsidRPr="002956C4" w:rsidRDefault="00A57E1E" w:rsidP="002956C4">
            <w:pPr>
              <w:spacing w:after="0"/>
              <w:rPr>
                <w:rFonts w:ascii="Arial" w:hAnsi="Arial" w:cs="Arial"/>
                <w:sz w:val="24"/>
                <w:szCs w:val="24"/>
              </w:rPr>
            </w:pPr>
            <w:r w:rsidRPr="002956C4">
              <w:rPr>
                <w:rFonts w:ascii="Arial" w:hAnsi="Arial" w:cs="Arial"/>
                <w:sz w:val="24"/>
                <w:szCs w:val="24"/>
              </w:rPr>
              <w:t>Komplementarność z celami EFS+</w:t>
            </w:r>
          </w:p>
        </w:tc>
        <w:tc>
          <w:tcPr>
            <w:tcW w:w="6915" w:type="dxa"/>
          </w:tcPr>
          <w:p w14:paraId="154DEE76" w14:textId="77777777" w:rsidR="00A57E1E" w:rsidRPr="002956C4" w:rsidRDefault="00A57E1E" w:rsidP="002956C4">
            <w:pPr>
              <w:spacing w:after="60"/>
              <w:rPr>
                <w:rFonts w:ascii="Arial" w:hAnsi="Arial" w:cs="Arial"/>
                <w:sz w:val="24"/>
                <w:szCs w:val="24"/>
              </w:rPr>
            </w:pPr>
            <w:r w:rsidRPr="002956C4">
              <w:rPr>
                <w:rFonts w:ascii="Arial" w:hAnsi="Arial" w:cs="Arial"/>
                <w:sz w:val="24"/>
                <w:szCs w:val="24"/>
              </w:rPr>
              <w:t>W tym kryterium sprawdzamy, czy projekt jest komplementarny/</w:t>
            </w:r>
            <w:r w:rsidR="00D07F70" w:rsidRPr="002956C4">
              <w:rPr>
                <w:rFonts w:ascii="Arial" w:hAnsi="Arial" w:cs="Arial"/>
                <w:sz w:val="24"/>
                <w:szCs w:val="24"/>
              </w:rPr>
              <w:t xml:space="preserve"> </w:t>
            </w:r>
            <w:r w:rsidRPr="002956C4">
              <w:rPr>
                <w:rFonts w:ascii="Arial" w:hAnsi="Arial" w:cs="Arial"/>
                <w:sz w:val="24"/>
                <w:szCs w:val="24"/>
              </w:rPr>
              <w:t>uzupełniający do działań niezbędnych do osiągnięcia celów EFS+</w:t>
            </w:r>
            <w:r w:rsidR="00D07F70" w:rsidRPr="002956C4">
              <w:rPr>
                <w:rFonts w:ascii="Arial" w:hAnsi="Arial" w:cs="Arial"/>
                <w:sz w:val="24"/>
                <w:szCs w:val="24"/>
              </w:rPr>
              <w:t xml:space="preserve">, tzn. czy </w:t>
            </w:r>
            <w:r w:rsidRPr="002956C4">
              <w:rPr>
                <w:rFonts w:ascii="Arial" w:hAnsi="Arial" w:cs="Arial"/>
                <w:sz w:val="24"/>
                <w:szCs w:val="24"/>
              </w:rPr>
              <w:t xml:space="preserve"> </w:t>
            </w:r>
            <w:r w:rsidR="00D07F70" w:rsidRPr="002956C4">
              <w:rPr>
                <w:rFonts w:ascii="Arial" w:hAnsi="Arial" w:cs="Arial"/>
                <w:sz w:val="24"/>
                <w:szCs w:val="24"/>
              </w:rPr>
              <w:t xml:space="preserve">na </w:t>
            </w:r>
            <w:r w:rsidR="007F6629" w:rsidRPr="002956C4">
              <w:rPr>
                <w:rFonts w:ascii="Arial" w:hAnsi="Arial" w:cs="Arial"/>
                <w:sz w:val="24"/>
                <w:szCs w:val="24"/>
              </w:rPr>
              <w:t>infrastrukturze wspartej w ramach projektu EFRR</w:t>
            </w:r>
            <w:r w:rsidR="00D07F70" w:rsidRPr="002956C4">
              <w:rPr>
                <w:rFonts w:ascii="Arial" w:hAnsi="Arial" w:cs="Arial"/>
                <w:sz w:val="24"/>
                <w:szCs w:val="24"/>
              </w:rPr>
              <w:t xml:space="preserve"> zostaną przeprowadzone działania realizujące cele</w:t>
            </w:r>
            <w:r w:rsidR="007F6629" w:rsidRPr="002956C4">
              <w:rPr>
                <w:rFonts w:ascii="Arial" w:hAnsi="Arial" w:cs="Arial"/>
                <w:sz w:val="24"/>
                <w:szCs w:val="24"/>
              </w:rPr>
              <w:t xml:space="preserve"> EFS+, określone w cs 4(f).</w:t>
            </w:r>
            <w:r w:rsidR="00D07F70" w:rsidRPr="002956C4">
              <w:rPr>
                <w:rFonts w:ascii="Arial" w:hAnsi="Arial" w:cs="Arial"/>
                <w:sz w:val="24"/>
                <w:szCs w:val="24"/>
              </w:rPr>
              <w:t xml:space="preserve"> </w:t>
            </w:r>
            <w:r w:rsidRPr="002956C4">
              <w:rPr>
                <w:rFonts w:ascii="Arial" w:hAnsi="Arial" w:cs="Arial"/>
                <w:sz w:val="24"/>
                <w:szCs w:val="24"/>
              </w:rPr>
              <w:t xml:space="preserve">Finansowanie </w:t>
            </w:r>
            <w:r w:rsidR="007F6629" w:rsidRPr="002956C4">
              <w:rPr>
                <w:rFonts w:ascii="Arial" w:hAnsi="Arial" w:cs="Arial"/>
                <w:sz w:val="24"/>
                <w:szCs w:val="24"/>
              </w:rPr>
              <w:t>tych działań</w:t>
            </w:r>
            <w:r w:rsidRPr="002956C4">
              <w:rPr>
                <w:rFonts w:ascii="Arial" w:hAnsi="Arial" w:cs="Arial"/>
                <w:sz w:val="24"/>
                <w:szCs w:val="24"/>
              </w:rPr>
              <w:t xml:space="preserve"> możliwe będzie w ramach FEdKP ze środków EFS+ w cs 4(f) lub ze środków EFS+ niepochodzących z FEdKP lub z innych środków publicznych lub prywatnych.</w:t>
            </w:r>
          </w:p>
          <w:p w14:paraId="69C1D8A4" w14:textId="77777777" w:rsidR="00A57E1E" w:rsidRPr="002956C4" w:rsidRDefault="00A57E1E" w:rsidP="002956C4">
            <w:pPr>
              <w:spacing w:after="60"/>
              <w:rPr>
                <w:rFonts w:ascii="Arial" w:hAnsi="Arial" w:cs="Arial"/>
                <w:sz w:val="24"/>
                <w:szCs w:val="24"/>
              </w:rPr>
            </w:pPr>
          </w:p>
          <w:p w14:paraId="4CA0F91F" w14:textId="77777777" w:rsidR="00A57E1E" w:rsidRPr="002956C4" w:rsidRDefault="00A57E1E" w:rsidP="002956C4">
            <w:pPr>
              <w:spacing w:after="60"/>
              <w:rPr>
                <w:rFonts w:ascii="Arial" w:hAnsi="Arial" w:cs="Arial"/>
                <w:sz w:val="24"/>
                <w:szCs w:val="24"/>
              </w:rPr>
            </w:pPr>
            <w:r w:rsidRPr="002956C4">
              <w:rPr>
                <w:rFonts w:ascii="Arial" w:hAnsi="Arial" w:cs="Arial"/>
                <w:sz w:val="24"/>
                <w:szCs w:val="24"/>
              </w:rPr>
              <w:lastRenderedPageBreak/>
              <w:t xml:space="preserve">Kryterium jest weryfikowane w oparciu o wniosek o dofinansowanie projektu i załączniki. </w:t>
            </w:r>
          </w:p>
          <w:p w14:paraId="56820987" w14:textId="77777777" w:rsidR="00A57E1E" w:rsidRPr="002956C4" w:rsidRDefault="00A57E1E" w:rsidP="002956C4">
            <w:pPr>
              <w:spacing w:after="60"/>
              <w:rPr>
                <w:rFonts w:ascii="Arial" w:hAnsi="Arial" w:cs="Arial"/>
                <w:sz w:val="24"/>
                <w:szCs w:val="24"/>
              </w:rPr>
            </w:pPr>
          </w:p>
        </w:tc>
        <w:tc>
          <w:tcPr>
            <w:tcW w:w="3402" w:type="dxa"/>
          </w:tcPr>
          <w:p w14:paraId="55B47621" w14:textId="77777777" w:rsidR="00A57E1E" w:rsidRPr="002956C4" w:rsidRDefault="00A57E1E" w:rsidP="002956C4">
            <w:pPr>
              <w:spacing w:after="0"/>
              <w:rPr>
                <w:rFonts w:ascii="Arial" w:hAnsi="Arial" w:cs="Arial"/>
                <w:sz w:val="24"/>
                <w:szCs w:val="24"/>
              </w:rPr>
            </w:pPr>
            <w:r w:rsidRPr="002956C4">
              <w:rPr>
                <w:rFonts w:ascii="Arial" w:hAnsi="Arial" w:cs="Arial"/>
                <w:sz w:val="24"/>
                <w:szCs w:val="24"/>
              </w:rPr>
              <w:lastRenderedPageBreak/>
              <w:t>TAK/NIE</w:t>
            </w:r>
          </w:p>
          <w:p w14:paraId="0724B405" w14:textId="77777777" w:rsidR="00A57E1E" w:rsidRPr="002956C4" w:rsidRDefault="00A57E1E" w:rsidP="002956C4">
            <w:pPr>
              <w:spacing w:after="0"/>
              <w:rPr>
                <w:rFonts w:ascii="Arial" w:hAnsi="Arial" w:cs="Arial"/>
                <w:sz w:val="24"/>
                <w:szCs w:val="24"/>
              </w:rPr>
            </w:pPr>
            <w:r w:rsidRPr="002956C4">
              <w:rPr>
                <w:rFonts w:ascii="Arial" w:hAnsi="Arial" w:cs="Arial"/>
                <w:sz w:val="24"/>
                <w:szCs w:val="24"/>
              </w:rPr>
              <w:t>(NIE oznacza odrzucenie wniosku)</w:t>
            </w:r>
          </w:p>
          <w:p w14:paraId="261AEA1A" w14:textId="77777777" w:rsidR="00A57E1E" w:rsidRPr="002956C4" w:rsidRDefault="00A57E1E" w:rsidP="002956C4">
            <w:pPr>
              <w:spacing w:after="0"/>
              <w:rPr>
                <w:rFonts w:ascii="Arial" w:hAnsi="Arial" w:cs="Arial"/>
                <w:sz w:val="24"/>
                <w:szCs w:val="24"/>
              </w:rPr>
            </w:pPr>
            <w:r w:rsidRPr="002956C4">
              <w:rPr>
                <w:rFonts w:ascii="Arial" w:hAnsi="Arial" w:cs="Arial"/>
                <w:sz w:val="24"/>
                <w:szCs w:val="24"/>
              </w:rPr>
              <w:t>Kryterium obligatoryjne – spełnienie kryterium jest niezbędne do przyznania dofinansowania.</w:t>
            </w:r>
          </w:p>
          <w:p w14:paraId="7193A974" w14:textId="77777777" w:rsidR="00A57E1E" w:rsidRPr="002956C4" w:rsidRDefault="00A57E1E" w:rsidP="002956C4">
            <w:pPr>
              <w:spacing w:after="0"/>
              <w:rPr>
                <w:rFonts w:ascii="Arial" w:hAnsi="Arial" w:cs="Arial"/>
                <w:sz w:val="24"/>
                <w:szCs w:val="24"/>
              </w:rPr>
            </w:pPr>
            <w:r w:rsidRPr="002956C4">
              <w:rPr>
                <w:rFonts w:ascii="Arial" w:hAnsi="Arial" w:cs="Arial"/>
                <w:sz w:val="24"/>
                <w:szCs w:val="24"/>
              </w:rPr>
              <w:t xml:space="preserve">Kryterium uznaje się za spełnione, jeżeli odpowiedź będzie pozytywna. </w:t>
            </w:r>
          </w:p>
          <w:p w14:paraId="48D8C851" w14:textId="1734E51B" w:rsidR="00A57E1E" w:rsidRPr="002956C4" w:rsidRDefault="00A57E1E" w:rsidP="002956C4">
            <w:pPr>
              <w:spacing w:after="0"/>
              <w:rPr>
                <w:rFonts w:ascii="Arial" w:hAnsi="Arial" w:cs="Arial"/>
                <w:sz w:val="24"/>
                <w:szCs w:val="24"/>
              </w:rPr>
            </w:pPr>
            <w:r w:rsidRPr="002956C4">
              <w:rPr>
                <w:rFonts w:ascii="Arial" w:hAnsi="Arial" w:cs="Arial"/>
                <w:sz w:val="24"/>
                <w:szCs w:val="24"/>
              </w:rPr>
              <w:lastRenderedPageBreak/>
              <w:t xml:space="preserve">W trakcie oceny kryterium wnioskodawca może zostać poproszony o uzupełnienie </w:t>
            </w:r>
            <w:r w:rsidR="007863D5">
              <w:rPr>
                <w:rFonts w:ascii="Arial" w:hAnsi="Arial" w:cs="Arial"/>
                <w:sz w:val="24"/>
                <w:szCs w:val="24"/>
              </w:rPr>
              <w:t>lub</w:t>
            </w:r>
            <w:r w:rsidRPr="002956C4">
              <w:rPr>
                <w:rFonts w:ascii="Arial" w:hAnsi="Arial" w:cs="Arial"/>
                <w:sz w:val="24"/>
                <w:szCs w:val="24"/>
              </w:rPr>
              <w:t xml:space="preserve"> poprawienie wniosku.</w:t>
            </w:r>
          </w:p>
          <w:p w14:paraId="3F89AAF6" w14:textId="17809465" w:rsidR="00A57E1E" w:rsidRPr="002956C4" w:rsidRDefault="00A57E1E" w:rsidP="002956C4">
            <w:pPr>
              <w:spacing w:after="0"/>
              <w:rPr>
                <w:rFonts w:ascii="Arial" w:hAnsi="Arial" w:cs="Arial"/>
                <w:sz w:val="24"/>
                <w:szCs w:val="24"/>
              </w:rPr>
            </w:pPr>
            <w:r w:rsidRPr="002956C4">
              <w:rPr>
                <w:rFonts w:ascii="Arial" w:hAnsi="Arial" w:cs="Arial"/>
                <w:sz w:val="24"/>
                <w:szCs w:val="24"/>
              </w:rPr>
              <w:t xml:space="preserve">Przyznanie wartości „NIE” (po jednokrotnym złożeniu uzupełnień </w:t>
            </w:r>
            <w:r w:rsidR="007863D5">
              <w:rPr>
                <w:rFonts w:ascii="Arial" w:hAnsi="Arial" w:cs="Arial"/>
                <w:sz w:val="24"/>
                <w:szCs w:val="24"/>
              </w:rPr>
              <w:t>lub</w:t>
            </w:r>
            <w:r w:rsidRPr="002956C4">
              <w:rPr>
                <w:rFonts w:ascii="Arial" w:hAnsi="Arial" w:cs="Arial"/>
                <w:sz w:val="24"/>
                <w:szCs w:val="24"/>
              </w:rPr>
              <w:t xml:space="preserve"> poprawy) oznacza, iż kryterium nie jest spełnione.</w:t>
            </w:r>
          </w:p>
        </w:tc>
      </w:tr>
      <w:tr w:rsidR="00A92442" w:rsidRPr="007066B3" w14:paraId="6E29909E" w14:textId="77777777" w:rsidTr="002956C4">
        <w:tc>
          <w:tcPr>
            <w:tcW w:w="1110" w:type="dxa"/>
            <w:vAlign w:val="center"/>
          </w:tcPr>
          <w:p w14:paraId="368DF2F5" w14:textId="77777777" w:rsidR="00A92442" w:rsidRPr="002956C4" w:rsidRDefault="00A92442" w:rsidP="00A92442">
            <w:pPr>
              <w:spacing w:after="0"/>
              <w:rPr>
                <w:rFonts w:ascii="Arial" w:hAnsi="Arial" w:cs="Arial"/>
                <w:sz w:val="24"/>
                <w:szCs w:val="24"/>
              </w:rPr>
            </w:pPr>
            <w:r w:rsidRPr="00EF5D5E">
              <w:rPr>
                <w:rFonts w:ascii="Arial" w:hAnsi="Arial" w:cs="Arial"/>
                <w:sz w:val="24"/>
                <w:szCs w:val="24"/>
              </w:rPr>
              <w:lastRenderedPageBreak/>
              <w:t>C.3</w:t>
            </w:r>
          </w:p>
        </w:tc>
        <w:tc>
          <w:tcPr>
            <w:tcW w:w="2856" w:type="dxa"/>
            <w:vAlign w:val="center"/>
          </w:tcPr>
          <w:p w14:paraId="7EAE6556" w14:textId="77777777" w:rsidR="00A92442" w:rsidRPr="002956C4" w:rsidRDefault="00A92442" w:rsidP="00A92442">
            <w:pPr>
              <w:spacing w:after="0"/>
              <w:rPr>
                <w:rFonts w:ascii="Arial" w:hAnsi="Arial" w:cs="Arial"/>
                <w:sz w:val="24"/>
                <w:szCs w:val="24"/>
              </w:rPr>
            </w:pPr>
            <w:r w:rsidRPr="66E72928">
              <w:rPr>
                <w:rFonts w:ascii="Arial" w:hAnsi="Arial" w:cs="Arial"/>
                <w:sz w:val="24"/>
                <w:szCs w:val="24"/>
              </w:rPr>
              <w:t>Zgodność z właściwą  strategią IIT dla OPPT</w:t>
            </w:r>
          </w:p>
        </w:tc>
        <w:tc>
          <w:tcPr>
            <w:tcW w:w="6915" w:type="dxa"/>
          </w:tcPr>
          <w:p w14:paraId="03728743" w14:textId="77777777" w:rsidR="00A92442" w:rsidRPr="00EF5D5E" w:rsidRDefault="00A92442" w:rsidP="00A92442">
            <w:pPr>
              <w:spacing w:after="60"/>
              <w:rPr>
                <w:rFonts w:ascii="Arial" w:hAnsi="Arial" w:cs="Arial"/>
                <w:sz w:val="24"/>
                <w:szCs w:val="24"/>
              </w:rPr>
            </w:pPr>
            <w:r w:rsidRPr="00EF5D5E">
              <w:rPr>
                <w:rFonts w:ascii="Arial" w:hAnsi="Arial" w:cs="Arial"/>
                <w:sz w:val="24"/>
                <w:szCs w:val="24"/>
              </w:rPr>
              <w:t>W kryterium sprawdzamy, czy:</w:t>
            </w:r>
          </w:p>
          <w:p w14:paraId="5BBBC1EC" w14:textId="77777777" w:rsidR="00A92442" w:rsidRPr="00EF5D5E" w:rsidRDefault="00A92442" w:rsidP="00A92442">
            <w:pPr>
              <w:numPr>
                <w:ilvl w:val="0"/>
                <w:numId w:val="25"/>
              </w:numPr>
              <w:spacing w:after="0"/>
              <w:rPr>
                <w:rFonts w:ascii="Arial" w:hAnsi="Arial" w:cs="Arial"/>
                <w:sz w:val="24"/>
                <w:szCs w:val="24"/>
              </w:rPr>
            </w:pPr>
            <w:r w:rsidRPr="00EF5D5E">
              <w:rPr>
                <w:rFonts w:ascii="Arial" w:hAnsi="Arial" w:cs="Arial"/>
                <w:sz w:val="24"/>
                <w:szCs w:val="24"/>
              </w:rPr>
              <w:t>projekt został zamieszczony na liście podstawowej projektów, we właściwej ze względu na obszar, strategii IIT dla OPPT, posiadającej pozytywną opinię Instytucji Zarządzającej FEdKP;</w:t>
            </w:r>
          </w:p>
          <w:p w14:paraId="4D0B577F" w14:textId="77777777" w:rsidR="00A92442" w:rsidRPr="00EF5D5E" w:rsidRDefault="00A92442" w:rsidP="00A92442">
            <w:pPr>
              <w:numPr>
                <w:ilvl w:val="0"/>
                <w:numId w:val="25"/>
              </w:numPr>
              <w:spacing w:after="0"/>
              <w:rPr>
                <w:rFonts w:ascii="Arial" w:hAnsi="Arial" w:cs="Arial"/>
                <w:sz w:val="24"/>
                <w:szCs w:val="24"/>
              </w:rPr>
            </w:pPr>
            <w:r w:rsidRPr="00EF5D5E">
              <w:rPr>
                <w:rFonts w:ascii="Arial" w:hAnsi="Arial" w:cs="Arial"/>
                <w:sz w:val="24"/>
                <w:szCs w:val="24"/>
              </w:rPr>
              <w:t>wartość dofinansowania UE określona we wniosku o dofinansowanie projektu nie przekracza wartości dofinansowania UE tego projektu wskazanej na liście podstawowej projektów we właściwej strategii IIT dla OPPT</w:t>
            </w:r>
            <w:r>
              <w:rPr>
                <w:rStyle w:val="Odwoanieprzypisudolnego"/>
                <w:rFonts w:ascii="Arial" w:hAnsi="Arial" w:cs="Arial"/>
                <w:sz w:val="24"/>
                <w:szCs w:val="24"/>
              </w:rPr>
              <w:footnoteReference w:id="9"/>
            </w:r>
            <w:r w:rsidRPr="00EF5D5E">
              <w:rPr>
                <w:rFonts w:ascii="Arial" w:hAnsi="Arial" w:cs="Arial"/>
                <w:sz w:val="24"/>
                <w:szCs w:val="24"/>
              </w:rPr>
              <w:t>;</w:t>
            </w:r>
          </w:p>
          <w:p w14:paraId="47287808" w14:textId="77777777" w:rsidR="00A92442" w:rsidRPr="00EF5D5E" w:rsidRDefault="00A92442" w:rsidP="00A92442">
            <w:pPr>
              <w:numPr>
                <w:ilvl w:val="0"/>
                <w:numId w:val="25"/>
              </w:numPr>
              <w:spacing w:after="0"/>
              <w:rPr>
                <w:rFonts w:ascii="Arial" w:hAnsi="Arial" w:cs="Arial"/>
                <w:sz w:val="24"/>
                <w:szCs w:val="24"/>
              </w:rPr>
            </w:pPr>
            <w:r w:rsidRPr="00EF5D5E">
              <w:rPr>
                <w:rFonts w:ascii="Arial" w:hAnsi="Arial" w:cs="Arial"/>
                <w:sz w:val="24"/>
                <w:szCs w:val="24"/>
              </w:rPr>
              <w:t>we wniosku o dofinansowanie projektu zachowano wartości wskaźników wskazane w fiszkach projektowych</w:t>
            </w:r>
            <w:r w:rsidRPr="00EF5D5E">
              <w:rPr>
                <w:rFonts w:ascii="Arial" w:hAnsi="Arial" w:cs="Arial"/>
                <w:sz w:val="24"/>
                <w:szCs w:val="24"/>
                <w:vertAlign w:val="superscript"/>
              </w:rPr>
              <w:footnoteReference w:id="10"/>
            </w:r>
            <w:r w:rsidRPr="00EF5D5E">
              <w:rPr>
                <w:rFonts w:ascii="Arial" w:hAnsi="Arial" w:cs="Arial"/>
                <w:sz w:val="24"/>
                <w:szCs w:val="24"/>
              </w:rPr>
              <w:t xml:space="preserve"> stanowiących załącznik do </w:t>
            </w:r>
            <w:r>
              <w:rPr>
                <w:rFonts w:ascii="Arial" w:hAnsi="Arial" w:cs="Arial"/>
                <w:sz w:val="24"/>
                <w:szCs w:val="24"/>
              </w:rPr>
              <w:t>kontraktu regionalnego.</w:t>
            </w:r>
            <w:r w:rsidRPr="00EF5D5E">
              <w:rPr>
                <w:rFonts w:ascii="Arial" w:hAnsi="Arial" w:cs="Arial"/>
                <w:sz w:val="24"/>
                <w:szCs w:val="24"/>
              </w:rPr>
              <w:t xml:space="preserve"> </w:t>
            </w:r>
          </w:p>
          <w:p w14:paraId="76919D06" w14:textId="77777777" w:rsidR="009F698D" w:rsidRDefault="009F698D" w:rsidP="00A92442">
            <w:pPr>
              <w:spacing w:after="60"/>
              <w:rPr>
                <w:rFonts w:ascii="Arial" w:hAnsi="Arial" w:cs="Arial"/>
                <w:sz w:val="24"/>
                <w:szCs w:val="24"/>
              </w:rPr>
            </w:pPr>
          </w:p>
          <w:p w14:paraId="4B41F261" w14:textId="77777777" w:rsidR="00A92442" w:rsidRPr="00EF5D5E" w:rsidRDefault="00A92442" w:rsidP="00A92442">
            <w:pPr>
              <w:spacing w:after="60"/>
              <w:rPr>
                <w:rFonts w:ascii="Arial" w:hAnsi="Arial" w:cs="Arial"/>
                <w:sz w:val="24"/>
                <w:szCs w:val="24"/>
              </w:rPr>
            </w:pPr>
            <w:r w:rsidRPr="00EF5D5E">
              <w:rPr>
                <w:rFonts w:ascii="Arial" w:hAnsi="Arial" w:cs="Arial"/>
                <w:sz w:val="24"/>
                <w:szCs w:val="24"/>
              </w:rPr>
              <w:t>W przypadku gdy, właściwa ze względu na obszar, strategia IIT dla OPPT nie została pozytywnie zaopiniowana przez Instytucję Zarządzającą wnioskodawca zobowiązany jest załączyć do wniosku o dofinansowanie projektu oświadczenie organu lub podmiotu odpowiedzialnego za przygotowanie właściwej strategii IIT dla OPPT potwierdzające, że projekt zostanie zamieszczony na liście podstawowej projektów, we właściwej ze względu na obszar, strategii IIT dla OPPT</w:t>
            </w:r>
            <w:r w:rsidRPr="00EF5D5E">
              <w:rPr>
                <w:rFonts w:ascii="Arial" w:hAnsi="Arial" w:cs="Arial"/>
                <w:sz w:val="24"/>
                <w:szCs w:val="24"/>
                <w:vertAlign w:val="superscript"/>
              </w:rPr>
              <w:footnoteReference w:id="11"/>
            </w:r>
            <w:r w:rsidRPr="00EF5D5E">
              <w:rPr>
                <w:rFonts w:ascii="Arial" w:hAnsi="Arial" w:cs="Arial"/>
                <w:sz w:val="24"/>
                <w:szCs w:val="24"/>
              </w:rPr>
              <w:t>.</w:t>
            </w:r>
          </w:p>
          <w:p w14:paraId="3BFC4F2D" w14:textId="77777777" w:rsidR="00A92442" w:rsidRPr="00EF5D5E" w:rsidRDefault="00A92442" w:rsidP="00A92442">
            <w:pPr>
              <w:spacing w:after="60"/>
              <w:rPr>
                <w:rFonts w:ascii="Arial" w:hAnsi="Arial" w:cs="Arial"/>
                <w:sz w:val="24"/>
                <w:szCs w:val="24"/>
              </w:rPr>
            </w:pPr>
          </w:p>
          <w:p w14:paraId="59764651" w14:textId="77777777" w:rsidR="00A92442" w:rsidRPr="00A04685" w:rsidRDefault="00A92442" w:rsidP="00A92442">
            <w:pPr>
              <w:spacing w:after="60"/>
              <w:rPr>
                <w:rFonts w:ascii="Arial" w:hAnsi="Arial" w:cs="Arial"/>
                <w:sz w:val="24"/>
                <w:szCs w:val="24"/>
              </w:rPr>
            </w:pPr>
            <w:r w:rsidRPr="00EF5D5E">
              <w:rPr>
                <w:rFonts w:ascii="Arial" w:hAnsi="Arial" w:cs="Arial"/>
                <w:sz w:val="24"/>
                <w:szCs w:val="24"/>
              </w:rPr>
              <w:t>Kryterium jest weryfikowane w oparciu o wniosek o dofinansowanie projektu i strategię IIT dla OPPT lub oświadczenie organu lub podmiotu odpowiedzialnego za przygotowanie, właściwej ze względu na obszar, strategii IIT dla OPPT.</w:t>
            </w:r>
          </w:p>
        </w:tc>
        <w:tc>
          <w:tcPr>
            <w:tcW w:w="3402" w:type="dxa"/>
          </w:tcPr>
          <w:p w14:paraId="29746A84" w14:textId="77777777" w:rsidR="00A92442" w:rsidRPr="00EF5D5E" w:rsidRDefault="00A92442" w:rsidP="00A92442">
            <w:pPr>
              <w:spacing w:after="0"/>
              <w:rPr>
                <w:rFonts w:ascii="Arial" w:hAnsi="Arial" w:cs="Arial"/>
                <w:sz w:val="24"/>
                <w:szCs w:val="24"/>
              </w:rPr>
            </w:pPr>
            <w:r w:rsidRPr="00EF5D5E">
              <w:rPr>
                <w:rFonts w:ascii="Arial" w:hAnsi="Arial" w:cs="Arial"/>
                <w:sz w:val="24"/>
                <w:szCs w:val="24"/>
              </w:rPr>
              <w:lastRenderedPageBreak/>
              <w:t xml:space="preserve">TAK/NIE </w:t>
            </w:r>
          </w:p>
          <w:p w14:paraId="722722AA" w14:textId="77777777" w:rsidR="00A92442" w:rsidRPr="00EF5D5E" w:rsidRDefault="00A92442" w:rsidP="00A92442">
            <w:pPr>
              <w:spacing w:after="0"/>
              <w:rPr>
                <w:rFonts w:ascii="Arial" w:hAnsi="Arial" w:cs="Arial"/>
                <w:sz w:val="24"/>
                <w:szCs w:val="24"/>
              </w:rPr>
            </w:pPr>
            <w:r w:rsidRPr="00EF5D5E">
              <w:rPr>
                <w:rFonts w:ascii="Arial" w:hAnsi="Arial" w:cs="Arial"/>
                <w:sz w:val="24"/>
                <w:szCs w:val="24"/>
              </w:rPr>
              <w:t>(NIE oznacza odrzucenie wniosku)</w:t>
            </w:r>
          </w:p>
          <w:p w14:paraId="6269D65B" w14:textId="77777777" w:rsidR="00A92442" w:rsidRPr="00EF5D5E" w:rsidRDefault="00A92442" w:rsidP="00A92442">
            <w:pPr>
              <w:spacing w:after="0"/>
              <w:rPr>
                <w:rFonts w:ascii="Arial" w:hAnsi="Arial" w:cs="Arial"/>
                <w:sz w:val="24"/>
                <w:szCs w:val="24"/>
              </w:rPr>
            </w:pPr>
            <w:r w:rsidRPr="00EF5D5E">
              <w:rPr>
                <w:rFonts w:ascii="Arial" w:hAnsi="Arial" w:cs="Arial"/>
                <w:sz w:val="24"/>
                <w:szCs w:val="24"/>
              </w:rPr>
              <w:t>Kryterium obligatoryjne – spełnienie kryterium jest niezbędne do przyznania dofinansowania.</w:t>
            </w:r>
          </w:p>
          <w:p w14:paraId="115151FB" w14:textId="77777777" w:rsidR="00A92442" w:rsidRPr="00EF5D5E" w:rsidRDefault="00A92442" w:rsidP="00A92442">
            <w:pPr>
              <w:spacing w:after="0"/>
              <w:rPr>
                <w:rFonts w:ascii="Arial" w:hAnsi="Arial" w:cs="Arial"/>
                <w:sz w:val="24"/>
                <w:szCs w:val="24"/>
              </w:rPr>
            </w:pPr>
            <w:r w:rsidRPr="00EF5D5E">
              <w:rPr>
                <w:rFonts w:ascii="Arial" w:hAnsi="Arial" w:cs="Arial"/>
                <w:sz w:val="24"/>
                <w:szCs w:val="24"/>
              </w:rPr>
              <w:t>Kryterium uznaje się za spełnione, jeżeli odpowiedź będzie pozytywna.</w:t>
            </w:r>
          </w:p>
          <w:p w14:paraId="77C2B364" w14:textId="7BA0AF20" w:rsidR="00A92442" w:rsidRPr="00EF5D5E" w:rsidRDefault="00A92442" w:rsidP="00A92442">
            <w:pPr>
              <w:spacing w:after="0"/>
              <w:rPr>
                <w:rFonts w:ascii="Arial" w:hAnsi="Arial" w:cs="Arial"/>
                <w:sz w:val="24"/>
                <w:szCs w:val="24"/>
              </w:rPr>
            </w:pPr>
            <w:r w:rsidRPr="00EF5D5E">
              <w:rPr>
                <w:rFonts w:ascii="Arial" w:hAnsi="Arial" w:cs="Arial"/>
                <w:sz w:val="24"/>
                <w:szCs w:val="24"/>
              </w:rPr>
              <w:t xml:space="preserve">W trakcie oceny kryterium wnioskodawca może zostać poproszony o uzupełnienie </w:t>
            </w:r>
            <w:r w:rsidR="007863D5">
              <w:rPr>
                <w:rFonts w:ascii="Arial" w:hAnsi="Arial" w:cs="Arial"/>
                <w:sz w:val="24"/>
                <w:szCs w:val="24"/>
              </w:rPr>
              <w:t>lub</w:t>
            </w:r>
            <w:r w:rsidRPr="00EF5D5E">
              <w:rPr>
                <w:rFonts w:ascii="Arial" w:hAnsi="Arial" w:cs="Arial"/>
                <w:sz w:val="24"/>
                <w:szCs w:val="24"/>
              </w:rPr>
              <w:t xml:space="preserve"> poprawienie wniosku.</w:t>
            </w:r>
          </w:p>
          <w:p w14:paraId="0368FFCA" w14:textId="6C867694" w:rsidR="00A92442" w:rsidRPr="002956C4" w:rsidRDefault="00A92442" w:rsidP="00A92442">
            <w:pPr>
              <w:spacing w:after="0"/>
              <w:rPr>
                <w:rFonts w:ascii="Arial" w:hAnsi="Arial" w:cs="Arial"/>
                <w:sz w:val="24"/>
                <w:szCs w:val="24"/>
              </w:rPr>
            </w:pPr>
            <w:r w:rsidRPr="00EF5D5E">
              <w:rPr>
                <w:rFonts w:ascii="Arial" w:hAnsi="Arial" w:cs="Arial"/>
                <w:sz w:val="24"/>
                <w:szCs w:val="24"/>
              </w:rPr>
              <w:lastRenderedPageBreak/>
              <w:t xml:space="preserve">Przyznanie wartości „NIE” (po jednokrotnym złożeniu uzupełnień </w:t>
            </w:r>
            <w:r w:rsidR="007863D5">
              <w:rPr>
                <w:rFonts w:ascii="Arial" w:hAnsi="Arial" w:cs="Arial"/>
                <w:sz w:val="24"/>
                <w:szCs w:val="24"/>
              </w:rPr>
              <w:t>lub</w:t>
            </w:r>
            <w:r w:rsidRPr="00EF5D5E">
              <w:rPr>
                <w:rFonts w:ascii="Arial" w:hAnsi="Arial" w:cs="Arial"/>
                <w:sz w:val="24"/>
                <w:szCs w:val="24"/>
              </w:rPr>
              <w:t xml:space="preserve"> poprawy) oznacza, iż kryterium nie jest spełnione.</w:t>
            </w:r>
          </w:p>
        </w:tc>
      </w:tr>
    </w:tbl>
    <w:p w14:paraId="4B9DEBFE" w14:textId="77777777" w:rsidR="00AF62A4" w:rsidRPr="000433FE" w:rsidRDefault="00AF62A4" w:rsidP="003E4D45">
      <w:pPr>
        <w:rPr>
          <w:rFonts w:cs="Calibri"/>
          <w:color w:val="FF0000"/>
          <w:sz w:val="20"/>
          <w:szCs w:val="20"/>
          <w:lang w:eastAsia="pl-PL"/>
        </w:rPr>
      </w:pPr>
    </w:p>
    <w:sectPr w:rsidR="00AF62A4" w:rsidRPr="000433FE" w:rsidSect="003B0164">
      <w:headerReference w:type="even" r:id="rId8"/>
      <w:headerReference w:type="default" r:id="rId9"/>
      <w:footerReference w:type="even" r:id="rId10"/>
      <w:footerReference w:type="default" r:id="rId11"/>
      <w:headerReference w:type="first" r:id="rId12"/>
      <w:footerReference w:type="first" r:id="rId13"/>
      <w:type w:val="continuous"/>
      <w:pgSz w:w="16838" w:h="11906" w:orient="landscape"/>
      <w:pgMar w:top="1417" w:right="1245"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982AA" w14:textId="77777777" w:rsidR="007E65CA" w:rsidRDefault="007E65CA" w:rsidP="00D15E00">
      <w:pPr>
        <w:spacing w:after="0" w:line="240" w:lineRule="auto"/>
      </w:pPr>
      <w:r>
        <w:separator/>
      </w:r>
    </w:p>
  </w:endnote>
  <w:endnote w:type="continuationSeparator" w:id="0">
    <w:p w14:paraId="64C83136" w14:textId="77777777" w:rsidR="007E65CA" w:rsidRDefault="007E65CA"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21C61" w14:textId="77777777" w:rsidR="00034335" w:rsidRDefault="0003433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ED56D" w14:textId="77777777" w:rsidR="002D61A4" w:rsidRDefault="002D61A4">
    <w:pPr>
      <w:pStyle w:val="Stopka"/>
      <w:jc w:val="right"/>
    </w:pPr>
    <w:r>
      <w:fldChar w:fldCharType="begin"/>
    </w:r>
    <w:r>
      <w:instrText>PAGE   \* MERGEFORMAT</w:instrText>
    </w:r>
    <w:r>
      <w:fldChar w:fldCharType="separate"/>
    </w:r>
    <w:r w:rsidR="00FA7718" w:rsidRPr="00FA7718">
      <w:rPr>
        <w:noProof/>
        <w:lang w:val="pl-PL"/>
      </w:rPr>
      <w:t>7</w:t>
    </w:r>
    <w:r>
      <w:fldChar w:fldCharType="end"/>
    </w:r>
  </w:p>
  <w:p w14:paraId="48BE8FD6" w14:textId="77777777" w:rsidR="002D61A4" w:rsidRDefault="002D61A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7CB2F" w14:textId="77777777" w:rsidR="00034335" w:rsidRDefault="000343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10C02" w14:textId="77777777" w:rsidR="007E65CA" w:rsidRDefault="007E65CA" w:rsidP="00D15E00">
      <w:pPr>
        <w:spacing w:after="0" w:line="240" w:lineRule="auto"/>
      </w:pPr>
      <w:r>
        <w:separator/>
      </w:r>
    </w:p>
  </w:footnote>
  <w:footnote w:type="continuationSeparator" w:id="0">
    <w:p w14:paraId="3D7B64ED" w14:textId="77777777" w:rsidR="007E65CA" w:rsidRDefault="007E65CA" w:rsidP="00D15E00">
      <w:pPr>
        <w:spacing w:after="0" w:line="240" w:lineRule="auto"/>
      </w:pPr>
      <w:r>
        <w:continuationSeparator/>
      </w:r>
    </w:p>
  </w:footnote>
  <w:footnote w:id="1">
    <w:p w14:paraId="7BCAF7FA" w14:textId="77777777" w:rsidR="00735339" w:rsidRPr="00735339" w:rsidRDefault="00735339" w:rsidP="00735339">
      <w:pPr>
        <w:pStyle w:val="Tekstprzypisudolnego"/>
        <w:spacing w:line="276" w:lineRule="auto"/>
        <w:rPr>
          <w:rFonts w:ascii="Arial" w:hAnsi="Arial" w:cs="Arial"/>
          <w:sz w:val="24"/>
          <w:szCs w:val="24"/>
          <w:lang w:val="pl-PL"/>
        </w:rPr>
      </w:pPr>
      <w:r w:rsidRPr="00735339">
        <w:rPr>
          <w:rStyle w:val="Odwoanieprzypisudolnego"/>
          <w:rFonts w:ascii="Arial" w:hAnsi="Arial" w:cs="Arial"/>
          <w:sz w:val="24"/>
          <w:szCs w:val="24"/>
        </w:rPr>
        <w:footnoteRef/>
      </w:r>
      <w:r w:rsidRPr="00735339">
        <w:rPr>
          <w:rFonts w:ascii="Arial" w:hAnsi="Arial" w:cs="Arial"/>
          <w:sz w:val="24"/>
          <w:szCs w:val="24"/>
        </w:rPr>
        <w:t xml:space="preserve"> </w:t>
      </w:r>
      <w:bookmarkStart w:id="1" w:name="_Hlk132807960"/>
      <w:r w:rsidRPr="00735339">
        <w:rPr>
          <w:rFonts w:ascii="Arial" w:hAnsi="Arial" w:cs="Arial"/>
          <w:sz w:val="24"/>
          <w:szCs w:val="24"/>
          <w:lang w:val="pl-PL"/>
        </w:rPr>
        <w:t>W każdym kryterium przez „wnioskodawcę” rozumiemy też partnera/partnerów, chyba że kryterium stanowi inaczej.</w:t>
      </w:r>
      <w:bookmarkEnd w:id="1"/>
    </w:p>
  </w:footnote>
  <w:footnote w:id="2">
    <w:p w14:paraId="349833D2" w14:textId="77777777" w:rsidR="005D2EC8" w:rsidRPr="00735339" w:rsidRDefault="005D2EC8" w:rsidP="00735339">
      <w:pPr>
        <w:pStyle w:val="Tekstprzypisudolnego"/>
        <w:spacing w:line="276" w:lineRule="auto"/>
        <w:rPr>
          <w:rFonts w:ascii="Arial" w:hAnsi="Arial" w:cs="Arial"/>
          <w:sz w:val="24"/>
          <w:szCs w:val="24"/>
          <w:lang w:val="pl-PL"/>
        </w:rPr>
      </w:pPr>
      <w:r w:rsidRPr="00735339">
        <w:rPr>
          <w:rStyle w:val="Odwoanieprzypisudolnego"/>
          <w:rFonts w:ascii="Arial" w:hAnsi="Arial" w:cs="Arial"/>
          <w:sz w:val="24"/>
          <w:szCs w:val="24"/>
        </w:rPr>
        <w:footnoteRef/>
      </w:r>
      <w:r w:rsidRPr="00735339">
        <w:rPr>
          <w:rFonts w:ascii="Arial" w:hAnsi="Arial" w:cs="Arial"/>
          <w:sz w:val="24"/>
          <w:szCs w:val="24"/>
        </w:rPr>
        <w:t xml:space="preserve"> </w:t>
      </w:r>
      <w:r w:rsidRPr="00735339">
        <w:rPr>
          <w:rFonts w:ascii="Arial" w:hAnsi="Arial" w:cs="Arial"/>
          <w:sz w:val="24"/>
          <w:szCs w:val="24"/>
          <w:lang w:val="pl-PL"/>
        </w:rPr>
        <w:t>Składany za pomocą kwalifikowanego urządzenia i poświadczony specjalnym certyfikatem (dostarczanym przez niezależne centrum certyfikacji), co pozwala na weryfikację autora podpisu.</w:t>
      </w:r>
    </w:p>
  </w:footnote>
  <w:footnote w:id="3">
    <w:p w14:paraId="4E08DED2" w14:textId="77777777" w:rsidR="003E4D45" w:rsidRPr="002956C4" w:rsidRDefault="003E4D45" w:rsidP="0043314D">
      <w:pPr>
        <w:pStyle w:val="Tekstprzypisudolnego"/>
        <w:spacing w:line="276" w:lineRule="auto"/>
        <w:rPr>
          <w:rFonts w:ascii="Arial" w:hAnsi="Arial" w:cs="Arial"/>
          <w:sz w:val="24"/>
          <w:szCs w:val="24"/>
        </w:rPr>
      </w:pPr>
      <w:r w:rsidRPr="002956C4">
        <w:rPr>
          <w:rStyle w:val="Odwoanieprzypisudolnego"/>
          <w:rFonts w:ascii="Arial" w:hAnsi="Arial" w:cs="Arial"/>
          <w:sz w:val="24"/>
          <w:szCs w:val="24"/>
        </w:rPr>
        <w:footnoteRef/>
      </w:r>
      <w:r w:rsidRPr="002956C4">
        <w:rPr>
          <w:rFonts w:ascii="Arial" w:hAnsi="Arial" w:cs="Arial"/>
          <w:sz w:val="24"/>
          <w:szCs w:val="24"/>
        </w:rPr>
        <w:t xml:space="preserve"> </w:t>
      </w:r>
      <w:r w:rsidRPr="002956C4">
        <w:rPr>
          <w:rFonts w:ascii="Arial" w:hAnsi="Arial" w:cs="Arial"/>
          <w:bCs/>
          <w:sz w:val="24"/>
          <w:szCs w:val="24"/>
        </w:rPr>
        <w:t>Wykluczenia podmiotowe (dotyczące wnioskodawcy) weryfikowane będą przed podpisaniem umowy.</w:t>
      </w:r>
    </w:p>
  </w:footnote>
  <w:footnote w:id="4">
    <w:p w14:paraId="45590ED5" w14:textId="77777777" w:rsidR="003E4D45" w:rsidRPr="00A04685" w:rsidRDefault="003E4D45" w:rsidP="00A04685">
      <w:pPr>
        <w:pStyle w:val="Tekstprzypisudolnego"/>
        <w:spacing w:line="276" w:lineRule="auto"/>
        <w:rPr>
          <w:rFonts w:ascii="Arial" w:hAnsi="Arial" w:cs="Arial"/>
          <w:sz w:val="24"/>
          <w:szCs w:val="24"/>
        </w:rPr>
      </w:pPr>
      <w:r w:rsidRPr="00A04685">
        <w:rPr>
          <w:rStyle w:val="Odwoanieprzypisudolnego"/>
          <w:rFonts w:ascii="Arial" w:hAnsi="Arial" w:cs="Arial"/>
          <w:sz w:val="24"/>
          <w:szCs w:val="24"/>
        </w:rPr>
        <w:footnoteRef/>
      </w:r>
      <w:r w:rsidRPr="00A04685">
        <w:rPr>
          <w:rFonts w:ascii="Arial" w:hAnsi="Arial" w:cs="Arial"/>
          <w:sz w:val="24"/>
          <w:szCs w:val="24"/>
        </w:rPr>
        <w:t xml:space="preserve"> Rozporządzenie Parlamentu Europejskiego i Rady (UE) nr </w:t>
      </w:r>
      <w:r w:rsidRPr="00A04685">
        <w:rPr>
          <w:rFonts w:ascii="Arial" w:hAnsi="Arial" w:cs="Arial"/>
          <w:sz w:val="24"/>
          <w:szCs w:val="24"/>
          <w:lang w:val="pl-PL"/>
        </w:rPr>
        <w:t>2021</w:t>
      </w:r>
      <w:r w:rsidRPr="00A04685">
        <w:rPr>
          <w:rFonts w:ascii="Arial" w:hAnsi="Arial" w:cs="Arial"/>
          <w:sz w:val="24"/>
          <w:szCs w:val="24"/>
        </w:rPr>
        <w:t>/</w:t>
      </w:r>
      <w:r w:rsidRPr="00A04685">
        <w:rPr>
          <w:rFonts w:ascii="Arial" w:hAnsi="Arial" w:cs="Arial"/>
          <w:sz w:val="24"/>
          <w:szCs w:val="24"/>
          <w:lang w:val="pl-PL"/>
        </w:rPr>
        <w:t>1060</w:t>
      </w:r>
      <w:r w:rsidRPr="00A04685">
        <w:rPr>
          <w:rFonts w:ascii="Arial" w:hAnsi="Arial" w:cs="Arial"/>
          <w:sz w:val="24"/>
          <w:szCs w:val="24"/>
        </w:rPr>
        <w:t xml:space="preserve"> z dnia </w:t>
      </w:r>
      <w:r w:rsidRPr="00A04685">
        <w:rPr>
          <w:rFonts w:ascii="Arial" w:hAnsi="Arial" w:cs="Arial"/>
          <w:sz w:val="24"/>
          <w:szCs w:val="24"/>
          <w:lang w:val="pl-PL"/>
        </w:rPr>
        <w:t>24</w:t>
      </w:r>
      <w:r w:rsidRPr="00A04685">
        <w:rPr>
          <w:rFonts w:ascii="Arial" w:hAnsi="Arial" w:cs="Arial"/>
          <w:sz w:val="24"/>
          <w:szCs w:val="24"/>
        </w:rPr>
        <w:t xml:space="preserve"> </w:t>
      </w:r>
      <w:r w:rsidRPr="00A04685">
        <w:rPr>
          <w:rFonts w:ascii="Arial" w:hAnsi="Arial" w:cs="Arial"/>
          <w:sz w:val="24"/>
          <w:szCs w:val="24"/>
          <w:lang w:val="pl-PL"/>
        </w:rPr>
        <w:t>czerwca</w:t>
      </w:r>
      <w:r w:rsidRPr="00A04685">
        <w:rPr>
          <w:rFonts w:ascii="Arial" w:hAnsi="Arial" w:cs="Arial"/>
          <w:sz w:val="24"/>
          <w:szCs w:val="24"/>
        </w:rPr>
        <w:t xml:space="preserve"> 20</w:t>
      </w:r>
      <w:r w:rsidRPr="00A04685">
        <w:rPr>
          <w:rFonts w:ascii="Arial" w:hAnsi="Arial" w:cs="Arial"/>
          <w:sz w:val="24"/>
          <w:szCs w:val="24"/>
          <w:lang w:val="pl-PL"/>
        </w:rPr>
        <w:t>2</w:t>
      </w:r>
      <w:r w:rsidRPr="00A04685">
        <w:rPr>
          <w:rFonts w:ascii="Arial" w:hAnsi="Arial" w:cs="Arial"/>
          <w:sz w:val="24"/>
          <w:szCs w:val="24"/>
        </w:rPr>
        <w:t>1 r. ustanawiające wspólne przepisy dotyczące Europejskiego Funduszu Rozwoju Regionalnego, Europejskiego Funduszu Społecznego</w:t>
      </w:r>
      <w:r w:rsidRPr="00A04685">
        <w:rPr>
          <w:rFonts w:ascii="Arial" w:hAnsi="Arial" w:cs="Arial"/>
          <w:sz w:val="24"/>
          <w:szCs w:val="24"/>
          <w:lang w:val="pl-PL"/>
        </w:rPr>
        <w:t xml:space="preserve"> Plus</w:t>
      </w:r>
      <w:r w:rsidRPr="00A04685">
        <w:rPr>
          <w:rFonts w:ascii="Arial" w:hAnsi="Arial" w:cs="Arial"/>
          <w:sz w:val="24"/>
          <w:szCs w:val="24"/>
        </w:rPr>
        <w:t>,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A04685">
        <w:rPr>
          <w:rFonts w:ascii="Arial" w:hAnsi="Arial" w:cs="Arial"/>
          <w:sz w:val="24"/>
          <w:szCs w:val="24"/>
          <w:lang w:val="pl-PL"/>
        </w:rPr>
        <w:t xml:space="preserve"> </w:t>
      </w:r>
      <w:r w:rsidRPr="00A04685">
        <w:rPr>
          <w:rFonts w:ascii="Arial" w:hAnsi="Arial" w:cs="Arial"/>
          <w:sz w:val="24"/>
          <w:szCs w:val="24"/>
        </w:rPr>
        <w:t>(Dz. Urz. UE L</w:t>
      </w:r>
      <w:r w:rsidRPr="00A04685">
        <w:rPr>
          <w:rFonts w:ascii="Arial" w:hAnsi="Arial" w:cs="Arial"/>
          <w:sz w:val="24"/>
          <w:szCs w:val="24"/>
          <w:lang w:val="pl-PL"/>
        </w:rPr>
        <w:t xml:space="preserve"> 231/159</w:t>
      </w:r>
      <w:r w:rsidRPr="00A04685">
        <w:rPr>
          <w:rFonts w:ascii="Arial" w:hAnsi="Arial" w:cs="Arial"/>
          <w:sz w:val="24"/>
          <w:szCs w:val="24"/>
        </w:rPr>
        <w:t xml:space="preserve"> z </w:t>
      </w:r>
      <w:r w:rsidRPr="00A04685">
        <w:rPr>
          <w:rFonts w:ascii="Arial" w:hAnsi="Arial" w:cs="Arial"/>
          <w:sz w:val="24"/>
          <w:szCs w:val="24"/>
          <w:lang w:val="pl-PL"/>
        </w:rPr>
        <w:t>3</w:t>
      </w:r>
      <w:r w:rsidRPr="00A04685">
        <w:rPr>
          <w:rFonts w:ascii="Arial" w:hAnsi="Arial" w:cs="Arial"/>
          <w:sz w:val="24"/>
          <w:szCs w:val="24"/>
        </w:rPr>
        <w:t>0.</w:t>
      </w:r>
      <w:r w:rsidRPr="00A04685">
        <w:rPr>
          <w:rFonts w:ascii="Arial" w:hAnsi="Arial" w:cs="Arial"/>
          <w:sz w:val="24"/>
          <w:szCs w:val="24"/>
          <w:lang w:val="pl-PL"/>
        </w:rPr>
        <w:t>06</w:t>
      </w:r>
      <w:r w:rsidRPr="00A04685">
        <w:rPr>
          <w:rFonts w:ascii="Arial" w:hAnsi="Arial" w:cs="Arial"/>
          <w:sz w:val="24"/>
          <w:szCs w:val="24"/>
        </w:rPr>
        <w:t>.20</w:t>
      </w:r>
      <w:r w:rsidRPr="00A04685">
        <w:rPr>
          <w:rFonts w:ascii="Arial" w:hAnsi="Arial" w:cs="Arial"/>
          <w:sz w:val="24"/>
          <w:szCs w:val="24"/>
          <w:lang w:val="pl-PL"/>
        </w:rPr>
        <w:t>2</w:t>
      </w:r>
      <w:r w:rsidRPr="00A04685">
        <w:rPr>
          <w:rFonts w:ascii="Arial" w:hAnsi="Arial" w:cs="Arial"/>
          <w:sz w:val="24"/>
          <w:szCs w:val="24"/>
        </w:rPr>
        <w:t xml:space="preserve">1) (dalej: rozporządzenie </w:t>
      </w:r>
      <w:r w:rsidRPr="00A04685">
        <w:rPr>
          <w:rFonts w:ascii="Arial" w:hAnsi="Arial" w:cs="Arial"/>
          <w:sz w:val="24"/>
          <w:szCs w:val="24"/>
          <w:lang w:val="pl-PL"/>
        </w:rPr>
        <w:t>nr 2021/1060</w:t>
      </w:r>
      <w:r w:rsidRPr="00A04685">
        <w:rPr>
          <w:rFonts w:ascii="Arial" w:hAnsi="Arial" w:cs="Arial"/>
          <w:sz w:val="24"/>
          <w:szCs w:val="24"/>
        </w:rPr>
        <w:t>).</w:t>
      </w:r>
    </w:p>
  </w:footnote>
  <w:footnote w:id="5">
    <w:p w14:paraId="049AD47A" w14:textId="77777777" w:rsidR="00063324" w:rsidRPr="00063324" w:rsidRDefault="00063324" w:rsidP="00063324">
      <w:pPr>
        <w:pStyle w:val="Tekstprzypisudolnego"/>
        <w:spacing w:line="276" w:lineRule="auto"/>
        <w:rPr>
          <w:rFonts w:ascii="Arial" w:hAnsi="Arial" w:cs="Arial"/>
          <w:sz w:val="24"/>
          <w:szCs w:val="24"/>
          <w:lang w:val="pl-PL"/>
        </w:rPr>
      </w:pPr>
      <w:r w:rsidRPr="00A04685">
        <w:rPr>
          <w:rStyle w:val="Odwoanieprzypisudolnego"/>
          <w:rFonts w:ascii="Arial" w:hAnsi="Arial" w:cs="Arial"/>
          <w:sz w:val="24"/>
          <w:szCs w:val="24"/>
        </w:rPr>
        <w:footnoteRef/>
      </w:r>
      <w:r w:rsidRPr="00A04685">
        <w:rPr>
          <w:rFonts w:ascii="Arial" w:hAnsi="Arial" w:cs="Arial"/>
          <w:sz w:val="24"/>
          <w:szCs w:val="24"/>
        </w:rPr>
        <w:t xml:space="preserve"> </w:t>
      </w:r>
      <w:r w:rsidRPr="00063324">
        <w:rPr>
          <w:rFonts w:ascii="Arial" w:hAnsi="Arial" w:cs="Arial"/>
          <w:sz w:val="24"/>
          <w:szCs w:val="24"/>
          <w:lang w:val="pl-PL"/>
        </w:rPr>
        <w:t>Na etapie podpisania umowy o dofinansowanie projektu</w:t>
      </w:r>
      <w:r w:rsidRPr="00063324" w:rsidDel="00C50F0D">
        <w:rPr>
          <w:rFonts w:ascii="Arial" w:hAnsi="Arial" w:cs="Arial"/>
          <w:sz w:val="24"/>
          <w:szCs w:val="24"/>
          <w:lang w:val="pl-PL"/>
        </w:rPr>
        <w:t xml:space="preserve"> </w:t>
      </w:r>
      <w:r w:rsidRPr="00063324">
        <w:rPr>
          <w:rFonts w:ascii="Arial" w:hAnsi="Arial" w:cs="Arial"/>
          <w:sz w:val="24"/>
          <w:szCs w:val="24"/>
          <w:lang w:val="pl-PL"/>
        </w:rPr>
        <w:t>trzeba będzie przedłożyć</w:t>
      </w:r>
      <w:r w:rsidRPr="00063324" w:rsidDel="00C50F0D">
        <w:rPr>
          <w:rFonts w:ascii="Arial" w:hAnsi="Arial" w:cs="Arial"/>
          <w:sz w:val="24"/>
          <w:szCs w:val="24"/>
          <w:lang w:val="pl-PL"/>
        </w:rPr>
        <w:t xml:space="preserve"> </w:t>
      </w:r>
      <w:r w:rsidRPr="00063324">
        <w:rPr>
          <w:rFonts w:ascii="Arial" w:hAnsi="Arial" w:cs="Arial"/>
          <w:sz w:val="24"/>
          <w:szCs w:val="24"/>
          <w:lang w:val="pl-PL"/>
        </w:rPr>
        <w:t xml:space="preserve">decyzje (np. o pozwoleniu na budowę), opatrzone klauzulą ostateczności. </w:t>
      </w:r>
    </w:p>
    <w:p w14:paraId="42D610A8" w14:textId="77777777" w:rsidR="00063324" w:rsidRPr="00A04685" w:rsidRDefault="00063324" w:rsidP="00A04685">
      <w:pPr>
        <w:pStyle w:val="Tekstprzypisudolnego"/>
        <w:spacing w:line="276" w:lineRule="auto"/>
        <w:rPr>
          <w:rFonts w:ascii="Arial" w:hAnsi="Arial" w:cs="Arial"/>
          <w:sz w:val="24"/>
          <w:szCs w:val="24"/>
          <w:lang w:val="pl-PL"/>
        </w:rPr>
      </w:pPr>
    </w:p>
  </w:footnote>
  <w:footnote w:id="6">
    <w:p w14:paraId="40CBBC3B" w14:textId="77777777" w:rsidR="00790B31" w:rsidRPr="00790B31" w:rsidRDefault="00790B31" w:rsidP="00790B31">
      <w:pPr>
        <w:pStyle w:val="Tekstprzypisudolnego"/>
        <w:spacing w:line="276" w:lineRule="auto"/>
        <w:rPr>
          <w:rFonts w:ascii="Arial" w:hAnsi="Arial" w:cs="Arial"/>
          <w:sz w:val="24"/>
          <w:szCs w:val="24"/>
        </w:rPr>
      </w:pPr>
      <w:r w:rsidRPr="00790B31">
        <w:rPr>
          <w:rStyle w:val="Odwoanieprzypisudolnego"/>
          <w:rFonts w:ascii="Arial" w:hAnsi="Arial" w:cs="Arial"/>
          <w:sz w:val="24"/>
          <w:szCs w:val="24"/>
        </w:rPr>
        <w:footnoteRef/>
      </w:r>
      <w:r w:rsidRPr="00790B31">
        <w:rPr>
          <w:rFonts w:ascii="Arial" w:hAnsi="Arial" w:cs="Arial"/>
          <w:sz w:val="24"/>
          <w:szCs w:val="24"/>
        </w:rPr>
        <w:t xml:space="preserve"> Załącznik do Stanowiska Zarządu Województwa Kujawsko-Pomorskiego z dnia 27 kwietnia 2022 r.</w:t>
      </w:r>
    </w:p>
  </w:footnote>
  <w:footnote w:id="7">
    <w:p w14:paraId="6A3518D6" w14:textId="77777777" w:rsidR="00CD0C56" w:rsidRPr="00A04685" w:rsidRDefault="00CD0C56" w:rsidP="00A04685">
      <w:pPr>
        <w:pStyle w:val="Tekstprzypisudolnego"/>
        <w:spacing w:line="276" w:lineRule="auto"/>
        <w:rPr>
          <w:rFonts w:ascii="Arial" w:hAnsi="Arial" w:cs="Arial"/>
          <w:sz w:val="24"/>
          <w:szCs w:val="24"/>
          <w:lang w:val="pl-PL"/>
        </w:rPr>
      </w:pPr>
      <w:r w:rsidRPr="00A04685">
        <w:rPr>
          <w:rStyle w:val="Odwoanieprzypisudolnego"/>
          <w:rFonts w:ascii="Arial" w:hAnsi="Arial" w:cs="Arial"/>
          <w:sz w:val="24"/>
          <w:szCs w:val="24"/>
        </w:rPr>
        <w:footnoteRef/>
      </w:r>
      <w:r w:rsidRPr="00A04685">
        <w:rPr>
          <w:rFonts w:ascii="Arial" w:hAnsi="Arial" w:cs="Arial"/>
          <w:sz w:val="24"/>
          <w:szCs w:val="24"/>
        </w:rPr>
        <w:t xml:space="preserve"> </w:t>
      </w:r>
      <w:r w:rsidRPr="00A04685">
        <w:rPr>
          <w:rFonts w:ascii="Arial" w:hAnsi="Arial" w:cs="Arial"/>
          <w:sz w:val="24"/>
          <w:szCs w:val="24"/>
          <w:lang w:val="pl-PL"/>
        </w:rPr>
        <w:t>Rozporządzenie w przygotowaniu.</w:t>
      </w:r>
    </w:p>
  </w:footnote>
  <w:footnote w:id="8">
    <w:p w14:paraId="1206BC3C" w14:textId="77777777" w:rsidR="00E97D94" w:rsidRPr="00A04685" w:rsidRDefault="00E97D94" w:rsidP="00A04685">
      <w:pPr>
        <w:pStyle w:val="Tekstprzypisudolnego"/>
        <w:spacing w:line="276" w:lineRule="auto"/>
        <w:rPr>
          <w:rFonts w:ascii="Arial" w:hAnsi="Arial" w:cs="Arial"/>
          <w:sz w:val="24"/>
          <w:szCs w:val="24"/>
          <w:lang w:val="pl-PL"/>
        </w:rPr>
      </w:pPr>
      <w:r w:rsidRPr="00A04685">
        <w:rPr>
          <w:rStyle w:val="Odwoanieprzypisudolnego"/>
          <w:rFonts w:ascii="Arial" w:hAnsi="Arial" w:cs="Arial"/>
          <w:sz w:val="24"/>
          <w:szCs w:val="24"/>
        </w:rPr>
        <w:footnoteRef/>
      </w:r>
      <w:r w:rsidRPr="00A04685">
        <w:rPr>
          <w:rFonts w:ascii="Arial" w:hAnsi="Arial" w:cs="Arial"/>
          <w:sz w:val="24"/>
          <w:szCs w:val="24"/>
        </w:rPr>
        <w:t xml:space="preserve"> </w:t>
      </w:r>
      <w:r w:rsidRPr="00A04685">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9">
    <w:p w14:paraId="27701241" w14:textId="77777777" w:rsidR="00A92442" w:rsidRPr="00A92442" w:rsidRDefault="00A92442" w:rsidP="0043314D">
      <w:pPr>
        <w:pStyle w:val="Tekstprzypisudolnego"/>
        <w:spacing w:line="276" w:lineRule="auto"/>
        <w:rPr>
          <w:rFonts w:ascii="Arial" w:hAnsi="Arial" w:cs="Arial"/>
          <w:sz w:val="24"/>
          <w:szCs w:val="24"/>
        </w:rPr>
      </w:pPr>
      <w:r w:rsidRPr="00A92442">
        <w:rPr>
          <w:rStyle w:val="Odwoanieprzypisudolnego"/>
          <w:rFonts w:ascii="Arial" w:hAnsi="Arial" w:cs="Arial"/>
          <w:sz w:val="24"/>
          <w:szCs w:val="24"/>
        </w:rPr>
        <w:footnoteRef/>
      </w:r>
      <w:r w:rsidRPr="00A92442">
        <w:rPr>
          <w:rFonts w:ascii="Arial" w:hAnsi="Arial" w:cs="Arial"/>
          <w:sz w:val="24"/>
          <w:szCs w:val="24"/>
        </w:rPr>
        <w:t xml:space="preserve"> Przeliczenie dofinansowania UE wg. średniorocznego kursu euro z roku poprzedzającego rok ogłoszenia naboru.</w:t>
      </w:r>
    </w:p>
  </w:footnote>
  <w:footnote w:id="10">
    <w:p w14:paraId="117913E5" w14:textId="77777777" w:rsidR="00A92442" w:rsidRPr="00EF5D5E" w:rsidRDefault="00A92442" w:rsidP="0043314D">
      <w:pPr>
        <w:pStyle w:val="Tekstprzypisudolnego"/>
        <w:spacing w:line="276" w:lineRule="auto"/>
        <w:rPr>
          <w:rFonts w:ascii="Arial" w:hAnsi="Arial" w:cs="Arial"/>
          <w:sz w:val="24"/>
          <w:szCs w:val="24"/>
          <w:lang w:val="pl-PL"/>
        </w:rPr>
      </w:pPr>
      <w:r w:rsidRPr="00EF5D5E">
        <w:rPr>
          <w:rStyle w:val="Odwoanieprzypisudolnego"/>
          <w:rFonts w:ascii="Arial" w:hAnsi="Arial" w:cs="Arial"/>
          <w:sz w:val="24"/>
          <w:szCs w:val="24"/>
        </w:rPr>
        <w:footnoteRef/>
      </w:r>
      <w:r w:rsidRPr="00EF5D5E">
        <w:rPr>
          <w:rFonts w:ascii="Arial" w:hAnsi="Arial" w:cs="Arial"/>
          <w:sz w:val="24"/>
          <w:szCs w:val="24"/>
        </w:rPr>
        <w:t xml:space="preserve"> </w:t>
      </w:r>
      <w:r w:rsidRPr="00EF5D5E">
        <w:rPr>
          <w:rFonts w:ascii="Arial" w:hAnsi="Arial" w:cs="Arial"/>
          <w:sz w:val="24"/>
          <w:szCs w:val="24"/>
          <w:lang w:val="pl-PL"/>
        </w:rPr>
        <w:t xml:space="preserve">Instytucja Zarządzająca dopuszcza możliwość zaakceptowania innych niż przyjęte w fiszkach projektowych wartości wskaźników w przypadku wyjaśnienia przez wnioskodawcę obiektywnych przyczyn powstałych rozbieżności. Jeżeli wartości wskaźników podane we wniosku o dofinansowanie projektu </w:t>
      </w:r>
      <w:r>
        <w:rPr>
          <w:rFonts w:ascii="Arial" w:hAnsi="Arial" w:cs="Arial"/>
          <w:sz w:val="24"/>
          <w:szCs w:val="24"/>
          <w:lang w:val="pl-PL"/>
        </w:rPr>
        <w:t>są mniejsze</w:t>
      </w:r>
      <w:r w:rsidRPr="00EF5D5E">
        <w:rPr>
          <w:rFonts w:ascii="Arial" w:hAnsi="Arial" w:cs="Arial"/>
          <w:sz w:val="24"/>
          <w:szCs w:val="24"/>
          <w:lang w:val="pl-PL"/>
        </w:rPr>
        <w:t xml:space="preserve"> od wartości wskaźników założonych w fiszce projektowej, konieczne jest opisanie i uzasadnienie wprowadzonych zmian we wniosku o dofinansowanie projektu.</w:t>
      </w:r>
    </w:p>
  </w:footnote>
  <w:footnote w:id="11">
    <w:p w14:paraId="6CFCE838" w14:textId="77777777" w:rsidR="00A92442" w:rsidRPr="00A92442" w:rsidRDefault="00A92442" w:rsidP="00A92442">
      <w:pPr>
        <w:rPr>
          <w:rFonts w:ascii="Arial" w:hAnsi="Arial" w:cs="Arial"/>
          <w:sz w:val="24"/>
          <w:szCs w:val="24"/>
        </w:rPr>
      </w:pPr>
      <w:r w:rsidRPr="00EF5D5E">
        <w:rPr>
          <w:rStyle w:val="Odwoanieprzypisudolnego"/>
          <w:rFonts w:ascii="Arial" w:hAnsi="Arial" w:cs="Arial"/>
          <w:sz w:val="24"/>
          <w:szCs w:val="24"/>
        </w:rPr>
        <w:footnoteRef/>
      </w:r>
      <w:r w:rsidRPr="00EF5D5E">
        <w:rPr>
          <w:rFonts w:ascii="Arial" w:hAnsi="Arial" w:cs="Arial"/>
          <w:sz w:val="24"/>
          <w:szCs w:val="24"/>
        </w:rPr>
        <w:t xml:space="preserve"> </w:t>
      </w:r>
      <w:r w:rsidRPr="00A92442">
        <w:rPr>
          <w:rFonts w:ascii="Arial" w:hAnsi="Arial" w:cs="Arial"/>
          <w:sz w:val="24"/>
          <w:szCs w:val="24"/>
          <w:lang w:val="x-none"/>
        </w:rPr>
        <w:t>Przed podpisaniem umowy o dofinansowanie projektu Instytucja Zarządzająca zweryfikuje czy strategia IIT dla OPPT została pozytywnie zaopiniowana przez Instytucję Zarządzającą</w:t>
      </w:r>
      <w:r w:rsidRPr="00A92442">
        <w:rPr>
          <w:rFonts w:ascii="Arial" w:hAnsi="Arial" w:cs="Arial"/>
          <w:sz w:val="24"/>
          <w:szCs w:val="24"/>
        </w:rPr>
        <w:t>.</w:t>
      </w:r>
    </w:p>
    <w:p w14:paraId="3D6596BE" w14:textId="77777777" w:rsidR="00A92442" w:rsidRPr="00EF5D5E" w:rsidRDefault="00A92442" w:rsidP="00DA600C">
      <w:pPr>
        <w:rPr>
          <w:rFonts w:ascii="Arial" w:hAnsi="Arial" w:cs="Arial"/>
          <w:sz w:val="24"/>
          <w:szCs w:val="24"/>
          <w:lang w:val="x-none" w:eastAsia="x-none"/>
        </w:rPr>
      </w:pPr>
    </w:p>
    <w:p w14:paraId="7D54CE29" w14:textId="77777777" w:rsidR="00A92442" w:rsidRPr="00AE417A" w:rsidRDefault="00A92442" w:rsidP="00DA600C">
      <w:pPr>
        <w:pStyle w:val="Tekstprzypisudolnego"/>
        <w:rPr>
          <w:lang w:val="pl-P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3C243" w14:textId="77777777" w:rsidR="00034335" w:rsidRDefault="0003433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D74B2" w14:textId="77777777" w:rsidR="00034335" w:rsidRDefault="0003433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3339F" w14:textId="32F02693" w:rsidR="00E87E64" w:rsidRDefault="00E87E64" w:rsidP="00E87E64">
    <w:pPr>
      <w:spacing w:after="0" w:line="240" w:lineRule="auto"/>
      <w:jc w:val="both"/>
      <w:rPr>
        <w:ins w:id="3" w:author="Eliza Kaczmarek" w:date="2023-05-08T11:25:00Z"/>
        <w:rFonts w:cs="Calibri"/>
        <w:bCs/>
        <w:sz w:val="24"/>
        <w:szCs w:val="24"/>
      </w:rPr>
    </w:pPr>
    <w:r>
      <w:rPr>
        <w:rFonts w:cs="Calibri"/>
        <w:bCs/>
        <w:sz w:val="24"/>
        <w:szCs w:val="24"/>
      </w:rPr>
      <w:t>FUNDUSZE EUROPEJSKIE DLA KUJAW I POMORZA 2021-2027</w:t>
    </w:r>
  </w:p>
  <w:p w14:paraId="26F2B935" w14:textId="0AA4C82B" w:rsidR="00AF2202" w:rsidRDefault="00AF2202" w:rsidP="00E87E64">
    <w:pPr>
      <w:tabs>
        <w:tab w:val="left" w:pos="6300"/>
      </w:tabs>
      <w:spacing w:after="0"/>
      <w:jc w:val="right"/>
      <w:rPr>
        <w:b/>
        <w:sz w:val="20"/>
        <w:szCs w:val="20"/>
      </w:rPr>
    </w:pPr>
    <w:r>
      <w:rPr>
        <w:b/>
        <w:sz w:val="20"/>
        <w:szCs w:val="20"/>
      </w:rPr>
      <w:t>Załącznik do Uchwały nr</w:t>
    </w:r>
    <w:r w:rsidR="00AC4BB8">
      <w:rPr>
        <w:b/>
        <w:sz w:val="20"/>
        <w:szCs w:val="20"/>
      </w:rPr>
      <w:t xml:space="preserve"> </w:t>
    </w:r>
    <w:r w:rsidR="00034335">
      <w:rPr>
        <w:b/>
        <w:sz w:val="20"/>
        <w:szCs w:val="20"/>
      </w:rPr>
      <w:t>42</w:t>
    </w:r>
    <w:r>
      <w:rPr>
        <w:b/>
        <w:sz w:val="20"/>
        <w:szCs w:val="20"/>
      </w:rPr>
      <w:t>/2023</w:t>
    </w:r>
  </w:p>
  <w:p w14:paraId="48B7F9E0" w14:textId="77777777" w:rsidR="00AF2202" w:rsidRDefault="00AF2202" w:rsidP="00E87E64">
    <w:pPr>
      <w:tabs>
        <w:tab w:val="left" w:pos="6300"/>
      </w:tabs>
      <w:spacing w:after="0"/>
      <w:jc w:val="right"/>
      <w:rPr>
        <w:b/>
        <w:sz w:val="20"/>
        <w:szCs w:val="20"/>
      </w:rPr>
    </w:pPr>
    <w:r>
      <w:rPr>
        <w:b/>
        <w:sz w:val="20"/>
        <w:szCs w:val="20"/>
      </w:rPr>
      <w:t xml:space="preserve">                                                                                                         </w:t>
    </w:r>
    <w:r>
      <w:rPr>
        <w:b/>
        <w:sz w:val="20"/>
        <w:szCs w:val="20"/>
      </w:rPr>
      <w:tab/>
    </w:r>
    <w:r>
      <w:rPr>
        <w:b/>
        <w:sz w:val="20"/>
        <w:szCs w:val="20"/>
      </w:rPr>
      <w:tab/>
    </w:r>
    <w:r>
      <w:rPr>
        <w:b/>
        <w:sz w:val="20"/>
        <w:szCs w:val="20"/>
      </w:rPr>
      <w:tab/>
      <w:t xml:space="preserve">  KM FEdKP 2021-2027</w:t>
    </w:r>
  </w:p>
  <w:p w14:paraId="54AB0C2A" w14:textId="696E3ED1" w:rsidR="003B0164" w:rsidRPr="00AF2202" w:rsidRDefault="00AF2202" w:rsidP="00E87E64">
    <w:pPr>
      <w:spacing w:after="0"/>
      <w:ind w:left="1416" w:right="-108"/>
      <w:jc w:val="right"/>
      <w:rPr>
        <w:b/>
        <w:sz w:val="20"/>
        <w:szCs w:val="20"/>
      </w:rPr>
    </w:pPr>
    <w:r>
      <w:rPr>
        <w:b/>
        <w:sz w:val="20"/>
        <w:szCs w:val="20"/>
      </w:rPr>
      <w:tab/>
    </w:r>
    <w:r>
      <w:rPr>
        <w:b/>
        <w:sz w:val="20"/>
        <w:szCs w:val="20"/>
      </w:rPr>
      <w:tab/>
    </w:r>
    <w:r>
      <w:rPr>
        <w:b/>
        <w:sz w:val="20"/>
        <w:szCs w:val="20"/>
      </w:rPr>
      <w:tab/>
    </w:r>
    <w:r>
      <w:rPr>
        <w:b/>
        <w:sz w:val="20"/>
        <w:szCs w:val="20"/>
      </w:rPr>
      <w:tab/>
      <w:t xml:space="preserve">                                           </w:t>
    </w:r>
    <w:r>
      <w:rPr>
        <w:b/>
        <w:sz w:val="20"/>
        <w:szCs w:val="20"/>
      </w:rPr>
      <w:tab/>
    </w:r>
    <w:r>
      <w:rPr>
        <w:b/>
        <w:sz w:val="20"/>
        <w:szCs w:val="20"/>
      </w:rPr>
      <w:tab/>
    </w:r>
    <w:r>
      <w:rPr>
        <w:b/>
        <w:sz w:val="20"/>
        <w:szCs w:val="20"/>
      </w:rPr>
      <w:tab/>
    </w:r>
    <w:r>
      <w:rPr>
        <w:b/>
        <w:sz w:val="20"/>
        <w:szCs w:val="20"/>
      </w:rPr>
      <w:tab/>
      <w:t xml:space="preserve">                           </w:t>
    </w:r>
    <w:r w:rsidR="00833C55">
      <w:rPr>
        <w:b/>
        <w:sz w:val="20"/>
        <w:szCs w:val="20"/>
      </w:rPr>
      <w:t xml:space="preserve"> </w:t>
    </w:r>
    <w:r>
      <w:rPr>
        <w:b/>
        <w:sz w:val="20"/>
        <w:szCs w:val="20"/>
      </w:rPr>
      <w:t xml:space="preserve"> z dnia 27 kwietnia 2023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95C0A"/>
    <w:multiLevelType w:val="hybridMultilevel"/>
    <w:tmpl w:val="4FC6E78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 w15:restartNumberingAfterBreak="0">
    <w:nsid w:val="05006E67"/>
    <w:multiLevelType w:val="hybridMultilevel"/>
    <w:tmpl w:val="D8109C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1C04D9"/>
    <w:multiLevelType w:val="hybridMultilevel"/>
    <w:tmpl w:val="2BC0E5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F663D8"/>
    <w:multiLevelType w:val="hybridMultilevel"/>
    <w:tmpl w:val="7B84D9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BD1553"/>
    <w:multiLevelType w:val="hybridMultilevel"/>
    <w:tmpl w:val="B192D56C"/>
    <w:lvl w:ilvl="0" w:tplc="3BB4E4B8">
      <w:start w:val="1"/>
      <w:numFmt w:val="bullet"/>
      <w:lvlText w:val=""/>
      <w:lvlJc w:val="left"/>
      <w:pPr>
        <w:tabs>
          <w:tab w:val="num" w:pos="720"/>
        </w:tabs>
        <w:ind w:left="720" w:hanging="360"/>
      </w:pPr>
      <w:rPr>
        <w:rFonts w:ascii="Wingdings" w:hAnsi="Wingdings" w:hint="default"/>
      </w:rPr>
    </w:lvl>
    <w:lvl w:ilvl="1" w:tplc="08C27110" w:tentative="1">
      <w:start w:val="1"/>
      <w:numFmt w:val="bullet"/>
      <w:lvlText w:val=""/>
      <w:lvlJc w:val="left"/>
      <w:pPr>
        <w:tabs>
          <w:tab w:val="num" w:pos="1440"/>
        </w:tabs>
        <w:ind w:left="1440" w:hanging="360"/>
      </w:pPr>
      <w:rPr>
        <w:rFonts w:ascii="Wingdings" w:hAnsi="Wingdings" w:hint="default"/>
      </w:rPr>
    </w:lvl>
    <w:lvl w:ilvl="2" w:tplc="0338D532" w:tentative="1">
      <w:start w:val="1"/>
      <w:numFmt w:val="bullet"/>
      <w:lvlText w:val=""/>
      <w:lvlJc w:val="left"/>
      <w:pPr>
        <w:tabs>
          <w:tab w:val="num" w:pos="2160"/>
        </w:tabs>
        <w:ind w:left="2160" w:hanging="360"/>
      </w:pPr>
      <w:rPr>
        <w:rFonts w:ascii="Wingdings" w:hAnsi="Wingdings" w:hint="default"/>
      </w:rPr>
    </w:lvl>
    <w:lvl w:ilvl="3" w:tplc="5A98F442" w:tentative="1">
      <w:start w:val="1"/>
      <w:numFmt w:val="bullet"/>
      <w:lvlText w:val=""/>
      <w:lvlJc w:val="left"/>
      <w:pPr>
        <w:tabs>
          <w:tab w:val="num" w:pos="2880"/>
        </w:tabs>
        <w:ind w:left="2880" w:hanging="360"/>
      </w:pPr>
      <w:rPr>
        <w:rFonts w:ascii="Wingdings" w:hAnsi="Wingdings" w:hint="default"/>
      </w:rPr>
    </w:lvl>
    <w:lvl w:ilvl="4" w:tplc="1DEC61CE" w:tentative="1">
      <w:start w:val="1"/>
      <w:numFmt w:val="bullet"/>
      <w:lvlText w:val=""/>
      <w:lvlJc w:val="left"/>
      <w:pPr>
        <w:tabs>
          <w:tab w:val="num" w:pos="3600"/>
        </w:tabs>
        <w:ind w:left="3600" w:hanging="360"/>
      </w:pPr>
      <w:rPr>
        <w:rFonts w:ascii="Wingdings" w:hAnsi="Wingdings" w:hint="default"/>
      </w:rPr>
    </w:lvl>
    <w:lvl w:ilvl="5" w:tplc="B5BEE592" w:tentative="1">
      <w:start w:val="1"/>
      <w:numFmt w:val="bullet"/>
      <w:lvlText w:val=""/>
      <w:lvlJc w:val="left"/>
      <w:pPr>
        <w:tabs>
          <w:tab w:val="num" w:pos="4320"/>
        </w:tabs>
        <w:ind w:left="4320" w:hanging="360"/>
      </w:pPr>
      <w:rPr>
        <w:rFonts w:ascii="Wingdings" w:hAnsi="Wingdings" w:hint="default"/>
      </w:rPr>
    </w:lvl>
    <w:lvl w:ilvl="6" w:tplc="A8766486" w:tentative="1">
      <w:start w:val="1"/>
      <w:numFmt w:val="bullet"/>
      <w:lvlText w:val=""/>
      <w:lvlJc w:val="left"/>
      <w:pPr>
        <w:tabs>
          <w:tab w:val="num" w:pos="5040"/>
        </w:tabs>
        <w:ind w:left="5040" w:hanging="360"/>
      </w:pPr>
      <w:rPr>
        <w:rFonts w:ascii="Wingdings" w:hAnsi="Wingdings" w:hint="default"/>
      </w:rPr>
    </w:lvl>
    <w:lvl w:ilvl="7" w:tplc="D8860868" w:tentative="1">
      <w:start w:val="1"/>
      <w:numFmt w:val="bullet"/>
      <w:lvlText w:val=""/>
      <w:lvlJc w:val="left"/>
      <w:pPr>
        <w:tabs>
          <w:tab w:val="num" w:pos="5760"/>
        </w:tabs>
        <w:ind w:left="5760" w:hanging="360"/>
      </w:pPr>
      <w:rPr>
        <w:rFonts w:ascii="Wingdings" w:hAnsi="Wingdings" w:hint="default"/>
      </w:rPr>
    </w:lvl>
    <w:lvl w:ilvl="8" w:tplc="CDFA826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443B2A"/>
    <w:multiLevelType w:val="hybridMultilevel"/>
    <w:tmpl w:val="027A61E6"/>
    <w:lvl w:ilvl="0" w:tplc="9960902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0873172"/>
    <w:multiLevelType w:val="hybridMultilevel"/>
    <w:tmpl w:val="27984DF6"/>
    <w:lvl w:ilvl="0" w:tplc="9960902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3461C20"/>
    <w:multiLevelType w:val="hybridMultilevel"/>
    <w:tmpl w:val="A32EA3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A11602"/>
    <w:multiLevelType w:val="hybridMultilevel"/>
    <w:tmpl w:val="ED7C64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9C293E"/>
    <w:multiLevelType w:val="hybridMultilevel"/>
    <w:tmpl w:val="6B8C5B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505C86"/>
    <w:multiLevelType w:val="hybridMultilevel"/>
    <w:tmpl w:val="B63A7A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8CC010E"/>
    <w:multiLevelType w:val="hybridMultilevel"/>
    <w:tmpl w:val="40989B28"/>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BB76856"/>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803247C"/>
    <w:multiLevelType w:val="hybridMultilevel"/>
    <w:tmpl w:val="A4943A92"/>
    <w:lvl w:ilvl="0" w:tplc="1A987F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47695F"/>
    <w:multiLevelType w:val="hybridMultilevel"/>
    <w:tmpl w:val="4FB092B6"/>
    <w:lvl w:ilvl="0" w:tplc="9960902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2FB43ECD"/>
    <w:multiLevelType w:val="hybridMultilevel"/>
    <w:tmpl w:val="2B4A1F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3400B0"/>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16413E2"/>
    <w:multiLevelType w:val="hybridMultilevel"/>
    <w:tmpl w:val="0164C1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936E41"/>
    <w:multiLevelType w:val="hybridMultilevel"/>
    <w:tmpl w:val="E58247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BA14795"/>
    <w:multiLevelType w:val="hybridMultilevel"/>
    <w:tmpl w:val="E8C457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C3875FD"/>
    <w:multiLevelType w:val="hybridMultilevel"/>
    <w:tmpl w:val="0BE842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D62BBC"/>
    <w:multiLevelType w:val="hybridMultilevel"/>
    <w:tmpl w:val="CEAC43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E1472A"/>
    <w:multiLevelType w:val="hybridMultilevel"/>
    <w:tmpl w:val="21B8D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0F51DB"/>
    <w:multiLevelType w:val="hybridMultilevel"/>
    <w:tmpl w:val="60D8B4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7F30BCA"/>
    <w:multiLevelType w:val="hybridMultilevel"/>
    <w:tmpl w:val="12E2C1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D527685"/>
    <w:multiLevelType w:val="hybridMultilevel"/>
    <w:tmpl w:val="31AACD52"/>
    <w:lvl w:ilvl="0" w:tplc="BDBAFA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4D70771D"/>
    <w:multiLevelType w:val="hybridMultilevel"/>
    <w:tmpl w:val="B1E887A4"/>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7342FF6"/>
    <w:multiLevelType w:val="hybridMultilevel"/>
    <w:tmpl w:val="7A2A08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9D16DB0"/>
    <w:multiLevelType w:val="hybridMultilevel"/>
    <w:tmpl w:val="AA9EFE98"/>
    <w:lvl w:ilvl="0" w:tplc="04150011">
      <w:start w:val="1"/>
      <w:numFmt w:val="decimal"/>
      <w:lvlText w:val="%1)"/>
      <w:lvlJc w:val="left"/>
      <w:pPr>
        <w:ind w:left="753" w:hanging="360"/>
      </w:pPr>
    </w:lvl>
    <w:lvl w:ilvl="1" w:tplc="04150019">
      <w:start w:val="1"/>
      <w:numFmt w:val="lowerLetter"/>
      <w:lvlText w:val="%2."/>
      <w:lvlJc w:val="left"/>
      <w:pPr>
        <w:ind w:left="1473" w:hanging="360"/>
      </w:pPr>
    </w:lvl>
    <w:lvl w:ilvl="2" w:tplc="0415001B">
      <w:start w:val="1"/>
      <w:numFmt w:val="lowerRoman"/>
      <w:lvlText w:val="%3."/>
      <w:lvlJc w:val="right"/>
      <w:pPr>
        <w:ind w:left="2193" w:hanging="180"/>
      </w:pPr>
    </w:lvl>
    <w:lvl w:ilvl="3" w:tplc="0415000F">
      <w:start w:val="1"/>
      <w:numFmt w:val="decimal"/>
      <w:lvlText w:val="%4."/>
      <w:lvlJc w:val="left"/>
      <w:pPr>
        <w:ind w:left="2913" w:hanging="360"/>
      </w:pPr>
    </w:lvl>
    <w:lvl w:ilvl="4" w:tplc="04150019">
      <w:start w:val="1"/>
      <w:numFmt w:val="lowerLetter"/>
      <w:lvlText w:val="%5."/>
      <w:lvlJc w:val="left"/>
      <w:pPr>
        <w:ind w:left="3633" w:hanging="360"/>
      </w:pPr>
    </w:lvl>
    <w:lvl w:ilvl="5" w:tplc="0415001B">
      <w:start w:val="1"/>
      <w:numFmt w:val="lowerRoman"/>
      <w:lvlText w:val="%6."/>
      <w:lvlJc w:val="right"/>
      <w:pPr>
        <w:ind w:left="4353" w:hanging="180"/>
      </w:pPr>
    </w:lvl>
    <w:lvl w:ilvl="6" w:tplc="0415000F">
      <w:start w:val="1"/>
      <w:numFmt w:val="decimal"/>
      <w:lvlText w:val="%7."/>
      <w:lvlJc w:val="left"/>
      <w:pPr>
        <w:ind w:left="5073" w:hanging="360"/>
      </w:pPr>
    </w:lvl>
    <w:lvl w:ilvl="7" w:tplc="04150019">
      <w:start w:val="1"/>
      <w:numFmt w:val="lowerLetter"/>
      <w:lvlText w:val="%8."/>
      <w:lvlJc w:val="left"/>
      <w:pPr>
        <w:ind w:left="5793" w:hanging="360"/>
      </w:pPr>
    </w:lvl>
    <w:lvl w:ilvl="8" w:tplc="0415001B">
      <w:start w:val="1"/>
      <w:numFmt w:val="lowerRoman"/>
      <w:lvlText w:val="%9."/>
      <w:lvlJc w:val="right"/>
      <w:pPr>
        <w:ind w:left="6513" w:hanging="180"/>
      </w:pPr>
    </w:lvl>
  </w:abstractNum>
  <w:abstractNum w:abstractNumId="29" w15:restartNumberingAfterBreak="0">
    <w:nsid w:val="5C67148B"/>
    <w:multiLevelType w:val="hybridMultilevel"/>
    <w:tmpl w:val="81C25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A13A71"/>
    <w:multiLevelType w:val="hybridMultilevel"/>
    <w:tmpl w:val="5BC86830"/>
    <w:lvl w:ilvl="0" w:tplc="70CCB2D6">
      <w:start w:val="1"/>
      <w:numFmt w:val="decimal"/>
      <w:lvlText w:val="%1."/>
      <w:lvlJc w:val="left"/>
      <w:pPr>
        <w:tabs>
          <w:tab w:val="num" w:pos="720"/>
        </w:tabs>
        <w:ind w:left="720" w:hanging="360"/>
      </w:pPr>
    </w:lvl>
    <w:lvl w:ilvl="1" w:tplc="4C607E6C" w:tentative="1">
      <w:start w:val="1"/>
      <w:numFmt w:val="decimal"/>
      <w:lvlText w:val="%2."/>
      <w:lvlJc w:val="left"/>
      <w:pPr>
        <w:tabs>
          <w:tab w:val="num" w:pos="1440"/>
        </w:tabs>
        <w:ind w:left="1440" w:hanging="360"/>
      </w:pPr>
    </w:lvl>
    <w:lvl w:ilvl="2" w:tplc="783289C6" w:tentative="1">
      <w:start w:val="1"/>
      <w:numFmt w:val="decimal"/>
      <w:lvlText w:val="%3."/>
      <w:lvlJc w:val="left"/>
      <w:pPr>
        <w:tabs>
          <w:tab w:val="num" w:pos="2160"/>
        </w:tabs>
        <w:ind w:left="2160" w:hanging="360"/>
      </w:pPr>
    </w:lvl>
    <w:lvl w:ilvl="3" w:tplc="1B0AD0D6" w:tentative="1">
      <w:start w:val="1"/>
      <w:numFmt w:val="decimal"/>
      <w:lvlText w:val="%4."/>
      <w:lvlJc w:val="left"/>
      <w:pPr>
        <w:tabs>
          <w:tab w:val="num" w:pos="2880"/>
        </w:tabs>
        <w:ind w:left="2880" w:hanging="360"/>
      </w:pPr>
    </w:lvl>
    <w:lvl w:ilvl="4" w:tplc="225ECDD4" w:tentative="1">
      <w:start w:val="1"/>
      <w:numFmt w:val="decimal"/>
      <w:lvlText w:val="%5."/>
      <w:lvlJc w:val="left"/>
      <w:pPr>
        <w:tabs>
          <w:tab w:val="num" w:pos="3600"/>
        </w:tabs>
        <w:ind w:left="3600" w:hanging="360"/>
      </w:pPr>
    </w:lvl>
    <w:lvl w:ilvl="5" w:tplc="ED2E937C" w:tentative="1">
      <w:start w:val="1"/>
      <w:numFmt w:val="decimal"/>
      <w:lvlText w:val="%6."/>
      <w:lvlJc w:val="left"/>
      <w:pPr>
        <w:tabs>
          <w:tab w:val="num" w:pos="4320"/>
        </w:tabs>
        <w:ind w:left="4320" w:hanging="360"/>
      </w:pPr>
    </w:lvl>
    <w:lvl w:ilvl="6" w:tplc="96D01DCE" w:tentative="1">
      <w:start w:val="1"/>
      <w:numFmt w:val="decimal"/>
      <w:lvlText w:val="%7."/>
      <w:lvlJc w:val="left"/>
      <w:pPr>
        <w:tabs>
          <w:tab w:val="num" w:pos="5040"/>
        </w:tabs>
        <w:ind w:left="5040" w:hanging="360"/>
      </w:pPr>
    </w:lvl>
    <w:lvl w:ilvl="7" w:tplc="B24A2DB4" w:tentative="1">
      <w:start w:val="1"/>
      <w:numFmt w:val="decimal"/>
      <w:lvlText w:val="%8."/>
      <w:lvlJc w:val="left"/>
      <w:pPr>
        <w:tabs>
          <w:tab w:val="num" w:pos="5760"/>
        </w:tabs>
        <w:ind w:left="5760" w:hanging="360"/>
      </w:pPr>
    </w:lvl>
    <w:lvl w:ilvl="8" w:tplc="A8426746" w:tentative="1">
      <w:start w:val="1"/>
      <w:numFmt w:val="decimal"/>
      <w:lvlText w:val="%9."/>
      <w:lvlJc w:val="left"/>
      <w:pPr>
        <w:tabs>
          <w:tab w:val="num" w:pos="6480"/>
        </w:tabs>
        <w:ind w:left="6480" w:hanging="360"/>
      </w:pPr>
    </w:lvl>
  </w:abstractNum>
  <w:abstractNum w:abstractNumId="32" w15:restartNumberingAfterBreak="0">
    <w:nsid w:val="5ECC0D2F"/>
    <w:multiLevelType w:val="hybridMultilevel"/>
    <w:tmpl w:val="07246C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1EA28E6"/>
    <w:multiLevelType w:val="hybridMultilevel"/>
    <w:tmpl w:val="6D8E48DA"/>
    <w:lvl w:ilvl="0" w:tplc="9960902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621A3EEA"/>
    <w:multiLevelType w:val="hybridMultilevel"/>
    <w:tmpl w:val="2D2EC1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6686CA3"/>
    <w:multiLevelType w:val="hybridMultilevel"/>
    <w:tmpl w:val="BAA292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6A92E98"/>
    <w:multiLevelType w:val="hybridMultilevel"/>
    <w:tmpl w:val="8EF862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D8F53EB"/>
    <w:multiLevelType w:val="hybridMultilevel"/>
    <w:tmpl w:val="4A424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202177F"/>
    <w:multiLevelType w:val="hybridMultilevel"/>
    <w:tmpl w:val="437671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2B847D3"/>
    <w:multiLevelType w:val="hybridMultilevel"/>
    <w:tmpl w:val="5874BC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7875221"/>
    <w:multiLevelType w:val="hybridMultilevel"/>
    <w:tmpl w:val="F634F2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97A008A"/>
    <w:multiLevelType w:val="hybridMultilevel"/>
    <w:tmpl w:val="FDA68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9C960B6"/>
    <w:multiLevelType w:val="hybridMultilevel"/>
    <w:tmpl w:val="FF5619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7E734A"/>
    <w:multiLevelType w:val="hybridMultilevel"/>
    <w:tmpl w:val="82D47006"/>
    <w:lvl w:ilvl="0" w:tplc="04150001">
      <w:start w:val="1"/>
      <w:numFmt w:val="bullet"/>
      <w:lvlText w:val=""/>
      <w:lvlJc w:val="left"/>
      <w:pPr>
        <w:ind w:left="1156" w:hanging="360"/>
      </w:pPr>
      <w:rPr>
        <w:rFonts w:ascii="Symbol" w:hAnsi="Symbol" w:hint="default"/>
      </w:rPr>
    </w:lvl>
    <w:lvl w:ilvl="1" w:tplc="04150003" w:tentative="1">
      <w:start w:val="1"/>
      <w:numFmt w:val="bullet"/>
      <w:lvlText w:val="o"/>
      <w:lvlJc w:val="left"/>
      <w:pPr>
        <w:ind w:left="1876" w:hanging="360"/>
      </w:pPr>
      <w:rPr>
        <w:rFonts w:ascii="Courier New" w:hAnsi="Courier New" w:cs="Courier New" w:hint="default"/>
      </w:rPr>
    </w:lvl>
    <w:lvl w:ilvl="2" w:tplc="04150005" w:tentative="1">
      <w:start w:val="1"/>
      <w:numFmt w:val="bullet"/>
      <w:lvlText w:val=""/>
      <w:lvlJc w:val="left"/>
      <w:pPr>
        <w:ind w:left="2596" w:hanging="360"/>
      </w:pPr>
      <w:rPr>
        <w:rFonts w:ascii="Wingdings" w:hAnsi="Wingdings" w:hint="default"/>
      </w:rPr>
    </w:lvl>
    <w:lvl w:ilvl="3" w:tplc="04150001" w:tentative="1">
      <w:start w:val="1"/>
      <w:numFmt w:val="bullet"/>
      <w:lvlText w:val=""/>
      <w:lvlJc w:val="left"/>
      <w:pPr>
        <w:ind w:left="3316" w:hanging="360"/>
      </w:pPr>
      <w:rPr>
        <w:rFonts w:ascii="Symbol" w:hAnsi="Symbol" w:hint="default"/>
      </w:rPr>
    </w:lvl>
    <w:lvl w:ilvl="4" w:tplc="04150003" w:tentative="1">
      <w:start w:val="1"/>
      <w:numFmt w:val="bullet"/>
      <w:lvlText w:val="o"/>
      <w:lvlJc w:val="left"/>
      <w:pPr>
        <w:ind w:left="4036" w:hanging="360"/>
      </w:pPr>
      <w:rPr>
        <w:rFonts w:ascii="Courier New" w:hAnsi="Courier New" w:cs="Courier New" w:hint="default"/>
      </w:rPr>
    </w:lvl>
    <w:lvl w:ilvl="5" w:tplc="04150005" w:tentative="1">
      <w:start w:val="1"/>
      <w:numFmt w:val="bullet"/>
      <w:lvlText w:val=""/>
      <w:lvlJc w:val="left"/>
      <w:pPr>
        <w:ind w:left="4756" w:hanging="360"/>
      </w:pPr>
      <w:rPr>
        <w:rFonts w:ascii="Wingdings" w:hAnsi="Wingdings" w:hint="default"/>
      </w:rPr>
    </w:lvl>
    <w:lvl w:ilvl="6" w:tplc="04150001" w:tentative="1">
      <w:start w:val="1"/>
      <w:numFmt w:val="bullet"/>
      <w:lvlText w:val=""/>
      <w:lvlJc w:val="left"/>
      <w:pPr>
        <w:ind w:left="5476" w:hanging="360"/>
      </w:pPr>
      <w:rPr>
        <w:rFonts w:ascii="Symbol" w:hAnsi="Symbol" w:hint="default"/>
      </w:rPr>
    </w:lvl>
    <w:lvl w:ilvl="7" w:tplc="04150003" w:tentative="1">
      <w:start w:val="1"/>
      <w:numFmt w:val="bullet"/>
      <w:lvlText w:val="o"/>
      <w:lvlJc w:val="left"/>
      <w:pPr>
        <w:ind w:left="6196" w:hanging="360"/>
      </w:pPr>
      <w:rPr>
        <w:rFonts w:ascii="Courier New" w:hAnsi="Courier New" w:cs="Courier New" w:hint="default"/>
      </w:rPr>
    </w:lvl>
    <w:lvl w:ilvl="8" w:tplc="04150005" w:tentative="1">
      <w:start w:val="1"/>
      <w:numFmt w:val="bullet"/>
      <w:lvlText w:val=""/>
      <w:lvlJc w:val="left"/>
      <w:pPr>
        <w:ind w:left="6916" w:hanging="360"/>
      </w:pPr>
      <w:rPr>
        <w:rFonts w:ascii="Wingdings" w:hAnsi="Wingdings" w:hint="default"/>
      </w:rPr>
    </w:lvl>
  </w:abstractNum>
  <w:num w:numId="1" w16cid:durableId="4141447">
    <w:abstractNumId w:val="30"/>
  </w:num>
  <w:num w:numId="2" w16cid:durableId="971057103">
    <w:abstractNumId w:val="11"/>
  </w:num>
  <w:num w:numId="3" w16cid:durableId="1663266719">
    <w:abstractNumId w:val="26"/>
  </w:num>
  <w:num w:numId="4" w16cid:durableId="10954603">
    <w:abstractNumId w:val="3"/>
  </w:num>
  <w:num w:numId="5" w16cid:durableId="1900242384">
    <w:abstractNumId w:val="19"/>
  </w:num>
  <w:num w:numId="6" w16cid:durableId="660086111">
    <w:abstractNumId w:val="24"/>
  </w:num>
  <w:num w:numId="7" w16cid:durableId="216210137">
    <w:abstractNumId w:val="39"/>
  </w:num>
  <w:num w:numId="8" w16cid:durableId="515191336">
    <w:abstractNumId w:val="23"/>
  </w:num>
  <w:num w:numId="9" w16cid:durableId="1867133197">
    <w:abstractNumId w:val="34"/>
  </w:num>
  <w:num w:numId="10" w16cid:durableId="2144735290">
    <w:abstractNumId w:val="2"/>
  </w:num>
  <w:num w:numId="11" w16cid:durableId="774447474">
    <w:abstractNumId w:val="27"/>
  </w:num>
  <w:num w:numId="12" w16cid:durableId="1090544927">
    <w:abstractNumId w:val="7"/>
  </w:num>
  <w:num w:numId="13" w16cid:durableId="482358052">
    <w:abstractNumId w:val="18"/>
  </w:num>
  <w:num w:numId="14" w16cid:durableId="647250952">
    <w:abstractNumId w:val="1"/>
  </w:num>
  <w:num w:numId="15" w16cid:durableId="895319270">
    <w:abstractNumId w:val="36"/>
  </w:num>
  <w:num w:numId="16" w16cid:durableId="1676375119">
    <w:abstractNumId w:val="41"/>
  </w:num>
  <w:num w:numId="17" w16cid:durableId="1569999005">
    <w:abstractNumId w:val="42"/>
  </w:num>
  <w:num w:numId="18" w16cid:durableId="1835337510">
    <w:abstractNumId w:val="17"/>
  </w:num>
  <w:num w:numId="19" w16cid:durableId="1659528692">
    <w:abstractNumId w:val="15"/>
  </w:num>
  <w:num w:numId="20" w16cid:durableId="459879958">
    <w:abstractNumId w:val="21"/>
  </w:num>
  <w:num w:numId="21" w16cid:durableId="610403379">
    <w:abstractNumId w:val="35"/>
  </w:num>
  <w:num w:numId="22" w16cid:durableId="1520974615">
    <w:abstractNumId w:val="20"/>
  </w:num>
  <w:num w:numId="23" w16cid:durableId="615909813">
    <w:abstractNumId w:val="22"/>
  </w:num>
  <w:num w:numId="24" w16cid:durableId="153837908">
    <w:abstractNumId w:val="16"/>
  </w:num>
  <w:num w:numId="25" w16cid:durableId="236941156">
    <w:abstractNumId w:val="12"/>
  </w:num>
  <w:num w:numId="26" w16cid:durableId="775904157">
    <w:abstractNumId w:val="38"/>
  </w:num>
  <w:num w:numId="27" w16cid:durableId="18792736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64242065">
    <w:abstractNumId w:val="28"/>
  </w:num>
  <w:num w:numId="29" w16cid:durableId="1460612762">
    <w:abstractNumId w:val="14"/>
  </w:num>
  <w:num w:numId="30" w16cid:durableId="99960264">
    <w:abstractNumId w:val="0"/>
  </w:num>
  <w:num w:numId="31" w16cid:durableId="1003238195">
    <w:abstractNumId w:val="31"/>
  </w:num>
  <w:num w:numId="32" w16cid:durableId="1485269821">
    <w:abstractNumId w:val="4"/>
  </w:num>
  <w:num w:numId="33" w16cid:durableId="1377584957">
    <w:abstractNumId w:val="9"/>
  </w:num>
  <w:num w:numId="34" w16cid:durableId="576134908">
    <w:abstractNumId w:val="43"/>
  </w:num>
  <w:num w:numId="35" w16cid:durableId="1511410494">
    <w:abstractNumId w:val="37"/>
  </w:num>
  <w:num w:numId="36" w16cid:durableId="1436710965">
    <w:abstractNumId w:val="6"/>
  </w:num>
  <w:num w:numId="37" w16cid:durableId="1776705501">
    <w:abstractNumId w:val="40"/>
  </w:num>
  <w:num w:numId="38" w16cid:durableId="2038389617">
    <w:abstractNumId w:val="33"/>
  </w:num>
  <w:num w:numId="39" w16cid:durableId="1259867085">
    <w:abstractNumId w:val="5"/>
  </w:num>
  <w:num w:numId="40" w16cid:durableId="1673145480">
    <w:abstractNumId w:val="10"/>
  </w:num>
  <w:num w:numId="41" w16cid:durableId="310445720">
    <w:abstractNumId w:val="13"/>
  </w:num>
  <w:num w:numId="42" w16cid:durableId="823547836">
    <w:abstractNumId w:val="25"/>
  </w:num>
  <w:num w:numId="43" w16cid:durableId="416561495">
    <w:abstractNumId w:val="29"/>
  </w:num>
  <w:num w:numId="44" w16cid:durableId="2089157700">
    <w:abstractNumId w:val="32"/>
  </w:num>
  <w:num w:numId="45" w16cid:durableId="1143738021">
    <w:abstractNumId w:val="8"/>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iza Kaczmarek">
    <w15:presenceInfo w15:providerId="None" w15:userId="Eliza Kaczmar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2ED9"/>
    <w:rsid w:val="000039EF"/>
    <w:rsid w:val="00003A8A"/>
    <w:rsid w:val="000054A4"/>
    <w:rsid w:val="000055BA"/>
    <w:rsid w:val="000060A9"/>
    <w:rsid w:val="000065B3"/>
    <w:rsid w:val="00006914"/>
    <w:rsid w:val="00007449"/>
    <w:rsid w:val="000109D6"/>
    <w:rsid w:val="00014DF0"/>
    <w:rsid w:val="00016679"/>
    <w:rsid w:val="0002063F"/>
    <w:rsid w:val="00022525"/>
    <w:rsid w:val="00023781"/>
    <w:rsid w:val="0002428B"/>
    <w:rsid w:val="00025A17"/>
    <w:rsid w:val="000304F1"/>
    <w:rsid w:val="00030D91"/>
    <w:rsid w:val="00031AB9"/>
    <w:rsid w:val="00032389"/>
    <w:rsid w:val="00032AF9"/>
    <w:rsid w:val="0003381B"/>
    <w:rsid w:val="00033A49"/>
    <w:rsid w:val="00034282"/>
    <w:rsid w:val="00034335"/>
    <w:rsid w:val="00034341"/>
    <w:rsid w:val="000346A2"/>
    <w:rsid w:val="00036281"/>
    <w:rsid w:val="0003678F"/>
    <w:rsid w:val="00036E89"/>
    <w:rsid w:val="00040723"/>
    <w:rsid w:val="00041263"/>
    <w:rsid w:val="00041F67"/>
    <w:rsid w:val="000424AE"/>
    <w:rsid w:val="00042C53"/>
    <w:rsid w:val="00042CAB"/>
    <w:rsid w:val="000433FE"/>
    <w:rsid w:val="000464CC"/>
    <w:rsid w:val="00046E00"/>
    <w:rsid w:val="00046EB9"/>
    <w:rsid w:val="000479E3"/>
    <w:rsid w:val="00050D1E"/>
    <w:rsid w:val="0005274F"/>
    <w:rsid w:val="00052B0B"/>
    <w:rsid w:val="00052C04"/>
    <w:rsid w:val="00053558"/>
    <w:rsid w:val="00053EB7"/>
    <w:rsid w:val="0005661B"/>
    <w:rsid w:val="00056F33"/>
    <w:rsid w:val="00061620"/>
    <w:rsid w:val="00061813"/>
    <w:rsid w:val="00061A47"/>
    <w:rsid w:val="000628BA"/>
    <w:rsid w:val="00063324"/>
    <w:rsid w:val="00063415"/>
    <w:rsid w:val="00063E79"/>
    <w:rsid w:val="00063E7D"/>
    <w:rsid w:val="00064624"/>
    <w:rsid w:val="00064A89"/>
    <w:rsid w:val="000669BF"/>
    <w:rsid w:val="00070E97"/>
    <w:rsid w:val="00071696"/>
    <w:rsid w:val="000723C9"/>
    <w:rsid w:val="0007401F"/>
    <w:rsid w:val="000747B0"/>
    <w:rsid w:val="00075A6A"/>
    <w:rsid w:val="00076E69"/>
    <w:rsid w:val="0007701A"/>
    <w:rsid w:val="00080562"/>
    <w:rsid w:val="00081F7E"/>
    <w:rsid w:val="0008212E"/>
    <w:rsid w:val="00082337"/>
    <w:rsid w:val="00082A9B"/>
    <w:rsid w:val="00083BA1"/>
    <w:rsid w:val="00085328"/>
    <w:rsid w:val="000856D3"/>
    <w:rsid w:val="0008667F"/>
    <w:rsid w:val="00087144"/>
    <w:rsid w:val="00090485"/>
    <w:rsid w:val="00092099"/>
    <w:rsid w:val="000926D1"/>
    <w:rsid w:val="00092C46"/>
    <w:rsid w:val="00092E90"/>
    <w:rsid w:val="00094415"/>
    <w:rsid w:val="00094D65"/>
    <w:rsid w:val="00094F61"/>
    <w:rsid w:val="0009576A"/>
    <w:rsid w:val="00095BAC"/>
    <w:rsid w:val="00096994"/>
    <w:rsid w:val="000A0C10"/>
    <w:rsid w:val="000A0CD3"/>
    <w:rsid w:val="000A11EC"/>
    <w:rsid w:val="000A23C7"/>
    <w:rsid w:val="000A29D0"/>
    <w:rsid w:val="000A406B"/>
    <w:rsid w:val="000A413F"/>
    <w:rsid w:val="000B0BA9"/>
    <w:rsid w:val="000B12E4"/>
    <w:rsid w:val="000B1938"/>
    <w:rsid w:val="000B1D05"/>
    <w:rsid w:val="000B31D5"/>
    <w:rsid w:val="000B3BE5"/>
    <w:rsid w:val="000B6B8E"/>
    <w:rsid w:val="000B786A"/>
    <w:rsid w:val="000B79E6"/>
    <w:rsid w:val="000C356A"/>
    <w:rsid w:val="000C3776"/>
    <w:rsid w:val="000C3D91"/>
    <w:rsid w:val="000C4789"/>
    <w:rsid w:val="000C57A6"/>
    <w:rsid w:val="000C5C11"/>
    <w:rsid w:val="000C699A"/>
    <w:rsid w:val="000C6CE7"/>
    <w:rsid w:val="000C767F"/>
    <w:rsid w:val="000D0297"/>
    <w:rsid w:val="000D033A"/>
    <w:rsid w:val="000D10D1"/>
    <w:rsid w:val="000D1217"/>
    <w:rsid w:val="000D36F0"/>
    <w:rsid w:val="000D376D"/>
    <w:rsid w:val="000D3A5D"/>
    <w:rsid w:val="000D3BCA"/>
    <w:rsid w:val="000D3ED9"/>
    <w:rsid w:val="000D435C"/>
    <w:rsid w:val="000D4562"/>
    <w:rsid w:val="000D4BD2"/>
    <w:rsid w:val="000D5F8F"/>
    <w:rsid w:val="000D685B"/>
    <w:rsid w:val="000D6BC6"/>
    <w:rsid w:val="000D6EEA"/>
    <w:rsid w:val="000D797B"/>
    <w:rsid w:val="000D7A3B"/>
    <w:rsid w:val="000E0055"/>
    <w:rsid w:val="000E0555"/>
    <w:rsid w:val="000E067C"/>
    <w:rsid w:val="000E14E8"/>
    <w:rsid w:val="000E2130"/>
    <w:rsid w:val="000E24DF"/>
    <w:rsid w:val="000E29B4"/>
    <w:rsid w:val="000E308B"/>
    <w:rsid w:val="000E3E20"/>
    <w:rsid w:val="000E6EA0"/>
    <w:rsid w:val="000E7C54"/>
    <w:rsid w:val="000F14ED"/>
    <w:rsid w:val="000F1D24"/>
    <w:rsid w:val="000F2C45"/>
    <w:rsid w:val="000F5B20"/>
    <w:rsid w:val="000F7BB0"/>
    <w:rsid w:val="0010120E"/>
    <w:rsid w:val="001041B4"/>
    <w:rsid w:val="00106B5D"/>
    <w:rsid w:val="001070AB"/>
    <w:rsid w:val="00111B37"/>
    <w:rsid w:val="00112544"/>
    <w:rsid w:val="00112638"/>
    <w:rsid w:val="00113278"/>
    <w:rsid w:val="001133F9"/>
    <w:rsid w:val="001153EF"/>
    <w:rsid w:val="00115881"/>
    <w:rsid w:val="00115A44"/>
    <w:rsid w:val="00115DFA"/>
    <w:rsid w:val="0011683B"/>
    <w:rsid w:val="00116908"/>
    <w:rsid w:val="00121CE1"/>
    <w:rsid w:val="00122FAA"/>
    <w:rsid w:val="00124AA3"/>
    <w:rsid w:val="00124BF7"/>
    <w:rsid w:val="001257CF"/>
    <w:rsid w:val="0012588A"/>
    <w:rsid w:val="001302B4"/>
    <w:rsid w:val="00130AD5"/>
    <w:rsid w:val="001313A1"/>
    <w:rsid w:val="001313FC"/>
    <w:rsid w:val="00133346"/>
    <w:rsid w:val="001349DB"/>
    <w:rsid w:val="00134A02"/>
    <w:rsid w:val="001354F3"/>
    <w:rsid w:val="00135D08"/>
    <w:rsid w:val="00135DC8"/>
    <w:rsid w:val="00136096"/>
    <w:rsid w:val="0013710E"/>
    <w:rsid w:val="00140249"/>
    <w:rsid w:val="00141E9C"/>
    <w:rsid w:val="0014350E"/>
    <w:rsid w:val="0014395E"/>
    <w:rsid w:val="0014592B"/>
    <w:rsid w:val="00145EB7"/>
    <w:rsid w:val="00146606"/>
    <w:rsid w:val="00147828"/>
    <w:rsid w:val="00150DA3"/>
    <w:rsid w:val="001522F9"/>
    <w:rsid w:val="00152458"/>
    <w:rsid w:val="00153C0A"/>
    <w:rsid w:val="00155285"/>
    <w:rsid w:val="00155A42"/>
    <w:rsid w:val="001573FB"/>
    <w:rsid w:val="0015778D"/>
    <w:rsid w:val="00160766"/>
    <w:rsid w:val="0016162D"/>
    <w:rsid w:val="00161724"/>
    <w:rsid w:val="0016180A"/>
    <w:rsid w:val="00162792"/>
    <w:rsid w:val="0016356D"/>
    <w:rsid w:val="00165D28"/>
    <w:rsid w:val="00166515"/>
    <w:rsid w:val="001666A5"/>
    <w:rsid w:val="001673C1"/>
    <w:rsid w:val="00167EE8"/>
    <w:rsid w:val="001706E8"/>
    <w:rsid w:val="001709BB"/>
    <w:rsid w:val="00172464"/>
    <w:rsid w:val="0017558F"/>
    <w:rsid w:val="00176C74"/>
    <w:rsid w:val="0017778E"/>
    <w:rsid w:val="0017795A"/>
    <w:rsid w:val="00180716"/>
    <w:rsid w:val="0018103D"/>
    <w:rsid w:val="00183F6C"/>
    <w:rsid w:val="00184467"/>
    <w:rsid w:val="0018493A"/>
    <w:rsid w:val="00184C79"/>
    <w:rsid w:val="00185DA0"/>
    <w:rsid w:val="00186CBC"/>
    <w:rsid w:val="00187F30"/>
    <w:rsid w:val="00190AC4"/>
    <w:rsid w:val="0019164F"/>
    <w:rsid w:val="00191786"/>
    <w:rsid w:val="00196B0B"/>
    <w:rsid w:val="0019798A"/>
    <w:rsid w:val="00197A69"/>
    <w:rsid w:val="001A00D9"/>
    <w:rsid w:val="001A0506"/>
    <w:rsid w:val="001A0E91"/>
    <w:rsid w:val="001A10C3"/>
    <w:rsid w:val="001A1603"/>
    <w:rsid w:val="001A2717"/>
    <w:rsid w:val="001A4FA0"/>
    <w:rsid w:val="001A62D2"/>
    <w:rsid w:val="001A7C70"/>
    <w:rsid w:val="001B107C"/>
    <w:rsid w:val="001B2E8D"/>
    <w:rsid w:val="001B3C79"/>
    <w:rsid w:val="001B5028"/>
    <w:rsid w:val="001B6062"/>
    <w:rsid w:val="001B6BB3"/>
    <w:rsid w:val="001B7756"/>
    <w:rsid w:val="001B7EFF"/>
    <w:rsid w:val="001C0732"/>
    <w:rsid w:val="001C15E7"/>
    <w:rsid w:val="001C17D7"/>
    <w:rsid w:val="001C27B3"/>
    <w:rsid w:val="001C2DD2"/>
    <w:rsid w:val="001C6A54"/>
    <w:rsid w:val="001C6B99"/>
    <w:rsid w:val="001C778C"/>
    <w:rsid w:val="001C7CBD"/>
    <w:rsid w:val="001D03FB"/>
    <w:rsid w:val="001D070F"/>
    <w:rsid w:val="001D156E"/>
    <w:rsid w:val="001D2BA8"/>
    <w:rsid w:val="001D3AF0"/>
    <w:rsid w:val="001D46CD"/>
    <w:rsid w:val="001D4CD9"/>
    <w:rsid w:val="001D4EFF"/>
    <w:rsid w:val="001D5770"/>
    <w:rsid w:val="001D73F9"/>
    <w:rsid w:val="001E2370"/>
    <w:rsid w:val="001E23BF"/>
    <w:rsid w:val="001E35D8"/>
    <w:rsid w:val="001E3D50"/>
    <w:rsid w:val="001E4A7B"/>
    <w:rsid w:val="001E5943"/>
    <w:rsid w:val="001E6AAB"/>
    <w:rsid w:val="001E6F91"/>
    <w:rsid w:val="001E73FB"/>
    <w:rsid w:val="001E7523"/>
    <w:rsid w:val="001F0952"/>
    <w:rsid w:val="001F0976"/>
    <w:rsid w:val="001F14E1"/>
    <w:rsid w:val="001F1BAD"/>
    <w:rsid w:val="001F210A"/>
    <w:rsid w:val="001F2F40"/>
    <w:rsid w:val="001F318B"/>
    <w:rsid w:val="001F31DD"/>
    <w:rsid w:val="001F35FB"/>
    <w:rsid w:val="001F381B"/>
    <w:rsid w:val="001F4479"/>
    <w:rsid w:val="001F452B"/>
    <w:rsid w:val="001F47B3"/>
    <w:rsid w:val="001F6C20"/>
    <w:rsid w:val="001F763D"/>
    <w:rsid w:val="001F7EFA"/>
    <w:rsid w:val="00200E12"/>
    <w:rsid w:val="00200ED8"/>
    <w:rsid w:val="002017C5"/>
    <w:rsid w:val="00204DC2"/>
    <w:rsid w:val="00206686"/>
    <w:rsid w:val="00211DF1"/>
    <w:rsid w:val="00212CB3"/>
    <w:rsid w:val="00214DC4"/>
    <w:rsid w:val="00215738"/>
    <w:rsid w:val="002166CE"/>
    <w:rsid w:val="00216D0F"/>
    <w:rsid w:val="00220F31"/>
    <w:rsid w:val="002216C9"/>
    <w:rsid w:val="00222C1C"/>
    <w:rsid w:val="00225188"/>
    <w:rsid w:val="00225D21"/>
    <w:rsid w:val="00226015"/>
    <w:rsid w:val="00226BFB"/>
    <w:rsid w:val="00226E0A"/>
    <w:rsid w:val="00226F0A"/>
    <w:rsid w:val="00227D0B"/>
    <w:rsid w:val="002311A2"/>
    <w:rsid w:val="002311AF"/>
    <w:rsid w:val="00231A39"/>
    <w:rsid w:val="002320B5"/>
    <w:rsid w:val="00232EAF"/>
    <w:rsid w:val="00233678"/>
    <w:rsid w:val="00234046"/>
    <w:rsid w:val="0023491A"/>
    <w:rsid w:val="002352F4"/>
    <w:rsid w:val="00236CEF"/>
    <w:rsid w:val="00237117"/>
    <w:rsid w:val="0024296A"/>
    <w:rsid w:val="00243C37"/>
    <w:rsid w:val="0024746D"/>
    <w:rsid w:val="00247510"/>
    <w:rsid w:val="00250E8E"/>
    <w:rsid w:val="002522DD"/>
    <w:rsid w:val="002524FD"/>
    <w:rsid w:val="002526D4"/>
    <w:rsid w:val="00252A8B"/>
    <w:rsid w:val="00252B05"/>
    <w:rsid w:val="002533D6"/>
    <w:rsid w:val="00253892"/>
    <w:rsid w:val="00253A63"/>
    <w:rsid w:val="0025418C"/>
    <w:rsid w:val="00255C87"/>
    <w:rsid w:val="002566AC"/>
    <w:rsid w:val="002567CE"/>
    <w:rsid w:val="00257037"/>
    <w:rsid w:val="0025728F"/>
    <w:rsid w:val="002572DF"/>
    <w:rsid w:val="002575FF"/>
    <w:rsid w:val="002576B9"/>
    <w:rsid w:val="002604B8"/>
    <w:rsid w:val="002606BF"/>
    <w:rsid w:val="00260CFE"/>
    <w:rsid w:val="0026200B"/>
    <w:rsid w:val="0026248A"/>
    <w:rsid w:val="0026369F"/>
    <w:rsid w:val="002646C9"/>
    <w:rsid w:val="00265574"/>
    <w:rsid w:val="002671DC"/>
    <w:rsid w:val="002676BE"/>
    <w:rsid w:val="00267783"/>
    <w:rsid w:val="00270591"/>
    <w:rsid w:val="0027104C"/>
    <w:rsid w:val="00271783"/>
    <w:rsid w:val="00272413"/>
    <w:rsid w:val="002739CC"/>
    <w:rsid w:val="00274803"/>
    <w:rsid w:val="00274908"/>
    <w:rsid w:val="00274DCD"/>
    <w:rsid w:val="00275159"/>
    <w:rsid w:val="0027568B"/>
    <w:rsid w:val="002763E6"/>
    <w:rsid w:val="00277537"/>
    <w:rsid w:val="00277861"/>
    <w:rsid w:val="00277A94"/>
    <w:rsid w:val="002801C0"/>
    <w:rsid w:val="00281361"/>
    <w:rsid w:val="0028168B"/>
    <w:rsid w:val="00281A2E"/>
    <w:rsid w:val="00281B9C"/>
    <w:rsid w:val="00284BE9"/>
    <w:rsid w:val="0028733D"/>
    <w:rsid w:val="00287F62"/>
    <w:rsid w:val="0029005A"/>
    <w:rsid w:val="0029078F"/>
    <w:rsid w:val="0029409B"/>
    <w:rsid w:val="00294A58"/>
    <w:rsid w:val="0029514F"/>
    <w:rsid w:val="00295693"/>
    <w:rsid w:val="002956C4"/>
    <w:rsid w:val="002957E7"/>
    <w:rsid w:val="00295DC8"/>
    <w:rsid w:val="00295F87"/>
    <w:rsid w:val="00295FC1"/>
    <w:rsid w:val="0029663B"/>
    <w:rsid w:val="0029726F"/>
    <w:rsid w:val="00297DF7"/>
    <w:rsid w:val="002A0B8A"/>
    <w:rsid w:val="002A1BEA"/>
    <w:rsid w:val="002A1EB3"/>
    <w:rsid w:val="002A2577"/>
    <w:rsid w:val="002A2941"/>
    <w:rsid w:val="002A35A8"/>
    <w:rsid w:val="002A3E1B"/>
    <w:rsid w:val="002A407E"/>
    <w:rsid w:val="002A51B0"/>
    <w:rsid w:val="002A631E"/>
    <w:rsid w:val="002A68A7"/>
    <w:rsid w:val="002A68DC"/>
    <w:rsid w:val="002A6FD7"/>
    <w:rsid w:val="002B0DF5"/>
    <w:rsid w:val="002B1EEE"/>
    <w:rsid w:val="002B2C68"/>
    <w:rsid w:val="002B4A7D"/>
    <w:rsid w:val="002B5482"/>
    <w:rsid w:val="002B722C"/>
    <w:rsid w:val="002B7370"/>
    <w:rsid w:val="002B768F"/>
    <w:rsid w:val="002B7D66"/>
    <w:rsid w:val="002C1078"/>
    <w:rsid w:val="002C19DB"/>
    <w:rsid w:val="002C2048"/>
    <w:rsid w:val="002C2309"/>
    <w:rsid w:val="002C2CE8"/>
    <w:rsid w:val="002C3BB2"/>
    <w:rsid w:val="002C4393"/>
    <w:rsid w:val="002C50E4"/>
    <w:rsid w:val="002C5DB6"/>
    <w:rsid w:val="002C66D6"/>
    <w:rsid w:val="002D0017"/>
    <w:rsid w:val="002D0EFC"/>
    <w:rsid w:val="002D15E1"/>
    <w:rsid w:val="002D3F32"/>
    <w:rsid w:val="002D5840"/>
    <w:rsid w:val="002D5D2D"/>
    <w:rsid w:val="002D61A4"/>
    <w:rsid w:val="002D7929"/>
    <w:rsid w:val="002E06F2"/>
    <w:rsid w:val="002E13C5"/>
    <w:rsid w:val="002E21B2"/>
    <w:rsid w:val="002E3FFF"/>
    <w:rsid w:val="002E5356"/>
    <w:rsid w:val="002E5720"/>
    <w:rsid w:val="002E668B"/>
    <w:rsid w:val="002E7B8C"/>
    <w:rsid w:val="002F05DF"/>
    <w:rsid w:val="002F10D2"/>
    <w:rsid w:val="002F14BA"/>
    <w:rsid w:val="002F1668"/>
    <w:rsid w:val="002F1CF1"/>
    <w:rsid w:val="002F2D1A"/>
    <w:rsid w:val="002F31EB"/>
    <w:rsid w:val="002F3283"/>
    <w:rsid w:val="002F45A7"/>
    <w:rsid w:val="002F5711"/>
    <w:rsid w:val="002F60E5"/>
    <w:rsid w:val="002F64F4"/>
    <w:rsid w:val="002F6998"/>
    <w:rsid w:val="002F7290"/>
    <w:rsid w:val="00300526"/>
    <w:rsid w:val="00300914"/>
    <w:rsid w:val="003022A0"/>
    <w:rsid w:val="003025D8"/>
    <w:rsid w:val="00303BF5"/>
    <w:rsid w:val="00303CA3"/>
    <w:rsid w:val="00303EAF"/>
    <w:rsid w:val="00304440"/>
    <w:rsid w:val="00304532"/>
    <w:rsid w:val="00304B1A"/>
    <w:rsid w:val="003060A0"/>
    <w:rsid w:val="00306857"/>
    <w:rsid w:val="003068DF"/>
    <w:rsid w:val="00306C27"/>
    <w:rsid w:val="00307B5B"/>
    <w:rsid w:val="003101B3"/>
    <w:rsid w:val="003128EE"/>
    <w:rsid w:val="0031446F"/>
    <w:rsid w:val="003146A9"/>
    <w:rsid w:val="00315CFA"/>
    <w:rsid w:val="00320007"/>
    <w:rsid w:val="0032394F"/>
    <w:rsid w:val="00323F86"/>
    <w:rsid w:val="00323F8F"/>
    <w:rsid w:val="00324201"/>
    <w:rsid w:val="00324653"/>
    <w:rsid w:val="0032590D"/>
    <w:rsid w:val="0033125C"/>
    <w:rsid w:val="00332FEA"/>
    <w:rsid w:val="00333970"/>
    <w:rsid w:val="00333C0A"/>
    <w:rsid w:val="00334A65"/>
    <w:rsid w:val="00335C97"/>
    <w:rsid w:val="00335EC9"/>
    <w:rsid w:val="00335F39"/>
    <w:rsid w:val="0033632E"/>
    <w:rsid w:val="00340F1E"/>
    <w:rsid w:val="00342DB1"/>
    <w:rsid w:val="00343082"/>
    <w:rsid w:val="00343BEA"/>
    <w:rsid w:val="00345DDF"/>
    <w:rsid w:val="00346152"/>
    <w:rsid w:val="00346879"/>
    <w:rsid w:val="003475A3"/>
    <w:rsid w:val="00347BEC"/>
    <w:rsid w:val="00347DB2"/>
    <w:rsid w:val="00347EA3"/>
    <w:rsid w:val="00350347"/>
    <w:rsid w:val="003509E9"/>
    <w:rsid w:val="00355661"/>
    <w:rsid w:val="0035648F"/>
    <w:rsid w:val="00356D81"/>
    <w:rsid w:val="00357B85"/>
    <w:rsid w:val="003604E5"/>
    <w:rsid w:val="00360FA9"/>
    <w:rsid w:val="00361B40"/>
    <w:rsid w:val="0036281A"/>
    <w:rsid w:val="00363335"/>
    <w:rsid w:val="003636A9"/>
    <w:rsid w:val="00363983"/>
    <w:rsid w:val="003639A4"/>
    <w:rsid w:val="00363AC8"/>
    <w:rsid w:val="003655AA"/>
    <w:rsid w:val="003657E6"/>
    <w:rsid w:val="00367401"/>
    <w:rsid w:val="00370C1A"/>
    <w:rsid w:val="00371DE3"/>
    <w:rsid w:val="00373881"/>
    <w:rsid w:val="00374692"/>
    <w:rsid w:val="00375206"/>
    <w:rsid w:val="00375B35"/>
    <w:rsid w:val="0037608C"/>
    <w:rsid w:val="0037779C"/>
    <w:rsid w:val="0038260A"/>
    <w:rsid w:val="00382A9E"/>
    <w:rsid w:val="00382B3A"/>
    <w:rsid w:val="00384191"/>
    <w:rsid w:val="00385972"/>
    <w:rsid w:val="00386042"/>
    <w:rsid w:val="00386E53"/>
    <w:rsid w:val="0039070B"/>
    <w:rsid w:val="00392003"/>
    <w:rsid w:val="00392ABD"/>
    <w:rsid w:val="00392B6F"/>
    <w:rsid w:val="003931EF"/>
    <w:rsid w:val="0039375D"/>
    <w:rsid w:val="00396072"/>
    <w:rsid w:val="00397489"/>
    <w:rsid w:val="00397CAD"/>
    <w:rsid w:val="003A0754"/>
    <w:rsid w:val="003A0BA8"/>
    <w:rsid w:val="003A17CF"/>
    <w:rsid w:val="003A1F38"/>
    <w:rsid w:val="003A32E8"/>
    <w:rsid w:val="003A3E90"/>
    <w:rsid w:val="003A4AC4"/>
    <w:rsid w:val="003A6E3C"/>
    <w:rsid w:val="003A7F16"/>
    <w:rsid w:val="003B0164"/>
    <w:rsid w:val="003B1898"/>
    <w:rsid w:val="003B35AA"/>
    <w:rsid w:val="003B38AC"/>
    <w:rsid w:val="003B3BCF"/>
    <w:rsid w:val="003B4DEB"/>
    <w:rsid w:val="003B521A"/>
    <w:rsid w:val="003B5420"/>
    <w:rsid w:val="003B7EC2"/>
    <w:rsid w:val="003C0D46"/>
    <w:rsid w:val="003C0E21"/>
    <w:rsid w:val="003C0E62"/>
    <w:rsid w:val="003C2B44"/>
    <w:rsid w:val="003C357A"/>
    <w:rsid w:val="003C397F"/>
    <w:rsid w:val="003C49C1"/>
    <w:rsid w:val="003C70B7"/>
    <w:rsid w:val="003C7627"/>
    <w:rsid w:val="003D0797"/>
    <w:rsid w:val="003D0A63"/>
    <w:rsid w:val="003D1A14"/>
    <w:rsid w:val="003D1B9C"/>
    <w:rsid w:val="003D256D"/>
    <w:rsid w:val="003D3209"/>
    <w:rsid w:val="003D3312"/>
    <w:rsid w:val="003D34B8"/>
    <w:rsid w:val="003D3D8E"/>
    <w:rsid w:val="003D4E7D"/>
    <w:rsid w:val="003D6454"/>
    <w:rsid w:val="003D679A"/>
    <w:rsid w:val="003D6993"/>
    <w:rsid w:val="003D703E"/>
    <w:rsid w:val="003D77BA"/>
    <w:rsid w:val="003E039B"/>
    <w:rsid w:val="003E0D1F"/>
    <w:rsid w:val="003E1574"/>
    <w:rsid w:val="003E1D1F"/>
    <w:rsid w:val="003E24EA"/>
    <w:rsid w:val="003E3F6B"/>
    <w:rsid w:val="003E4557"/>
    <w:rsid w:val="003E46A9"/>
    <w:rsid w:val="003E4803"/>
    <w:rsid w:val="003E4AB3"/>
    <w:rsid w:val="003E4D45"/>
    <w:rsid w:val="003E5650"/>
    <w:rsid w:val="003E5790"/>
    <w:rsid w:val="003E5B82"/>
    <w:rsid w:val="003F2419"/>
    <w:rsid w:val="003F25B5"/>
    <w:rsid w:val="003F39B7"/>
    <w:rsid w:val="003F4AE0"/>
    <w:rsid w:val="003F5039"/>
    <w:rsid w:val="003F7897"/>
    <w:rsid w:val="00400CE7"/>
    <w:rsid w:val="00401E35"/>
    <w:rsid w:val="00401FE8"/>
    <w:rsid w:val="00402E7D"/>
    <w:rsid w:val="004052E3"/>
    <w:rsid w:val="0040586D"/>
    <w:rsid w:val="004058B8"/>
    <w:rsid w:val="00410CB9"/>
    <w:rsid w:val="00410E88"/>
    <w:rsid w:val="00410E8F"/>
    <w:rsid w:val="00411B3C"/>
    <w:rsid w:val="0041313D"/>
    <w:rsid w:val="00413DAC"/>
    <w:rsid w:val="00414AAD"/>
    <w:rsid w:val="00415302"/>
    <w:rsid w:val="00415BA1"/>
    <w:rsid w:val="004176BE"/>
    <w:rsid w:val="0041783F"/>
    <w:rsid w:val="004202FD"/>
    <w:rsid w:val="00421022"/>
    <w:rsid w:val="0042249E"/>
    <w:rsid w:val="0042253A"/>
    <w:rsid w:val="00422FBA"/>
    <w:rsid w:val="0042380A"/>
    <w:rsid w:val="00424B68"/>
    <w:rsid w:val="00425BD2"/>
    <w:rsid w:val="00425C12"/>
    <w:rsid w:val="00425C4E"/>
    <w:rsid w:val="004266F2"/>
    <w:rsid w:val="00427516"/>
    <w:rsid w:val="00427BA0"/>
    <w:rsid w:val="00430718"/>
    <w:rsid w:val="004313D2"/>
    <w:rsid w:val="0043151E"/>
    <w:rsid w:val="00431C9C"/>
    <w:rsid w:val="004328BD"/>
    <w:rsid w:val="0043314D"/>
    <w:rsid w:val="00434209"/>
    <w:rsid w:val="00434B65"/>
    <w:rsid w:val="00434E72"/>
    <w:rsid w:val="00435A75"/>
    <w:rsid w:val="00436A8F"/>
    <w:rsid w:val="00437360"/>
    <w:rsid w:val="004417A3"/>
    <w:rsid w:val="0044198C"/>
    <w:rsid w:val="00441FC4"/>
    <w:rsid w:val="0044312D"/>
    <w:rsid w:val="0044461B"/>
    <w:rsid w:val="00444F02"/>
    <w:rsid w:val="00445334"/>
    <w:rsid w:val="004478E4"/>
    <w:rsid w:val="004503CC"/>
    <w:rsid w:val="004528D0"/>
    <w:rsid w:val="00452919"/>
    <w:rsid w:val="00452CCF"/>
    <w:rsid w:val="00452DD4"/>
    <w:rsid w:val="00453E85"/>
    <w:rsid w:val="00454551"/>
    <w:rsid w:val="00454670"/>
    <w:rsid w:val="00455F93"/>
    <w:rsid w:val="004562B0"/>
    <w:rsid w:val="00456826"/>
    <w:rsid w:val="0045731C"/>
    <w:rsid w:val="004602AB"/>
    <w:rsid w:val="004604A0"/>
    <w:rsid w:val="0046108E"/>
    <w:rsid w:val="0046248C"/>
    <w:rsid w:val="0046258C"/>
    <w:rsid w:val="0046279C"/>
    <w:rsid w:val="00462815"/>
    <w:rsid w:val="004640F7"/>
    <w:rsid w:val="004645A4"/>
    <w:rsid w:val="00464988"/>
    <w:rsid w:val="00464AB6"/>
    <w:rsid w:val="004656C7"/>
    <w:rsid w:val="00466DAD"/>
    <w:rsid w:val="0046777A"/>
    <w:rsid w:val="00470710"/>
    <w:rsid w:val="00470A44"/>
    <w:rsid w:val="00470C10"/>
    <w:rsid w:val="00473088"/>
    <w:rsid w:val="004749D9"/>
    <w:rsid w:val="0047602B"/>
    <w:rsid w:val="00477E34"/>
    <w:rsid w:val="00480798"/>
    <w:rsid w:val="0048148D"/>
    <w:rsid w:val="004825E0"/>
    <w:rsid w:val="00484C93"/>
    <w:rsid w:val="0048644C"/>
    <w:rsid w:val="004865F1"/>
    <w:rsid w:val="00486D7B"/>
    <w:rsid w:val="0049024D"/>
    <w:rsid w:val="004904DD"/>
    <w:rsid w:val="004948B8"/>
    <w:rsid w:val="0049599F"/>
    <w:rsid w:val="00495EFA"/>
    <w:rsid w:val="004973B5"/>
    <w:rsid w:val="004976B6"/>
    <w:rsid w:val="004A0F68"/>
    <w:rsid w:val="004A1062"/>
    <w:rsid w:val="004A3230"/>
    <w:rsid w:val="004A4249"/>
    <w:rsid w:val="004A4431"/>
    <w:rsid w:val="004A5171"/>
    <w:rsid w:val="004A51F8"/>
    <w:rsid w:val="004A6AD6"/>
    <w:rsid w:val="004A709F"/>
    <w:rsid w:val="004A774E"/>
    <w:rsid w:val="004B196C"/>
    <w:rsid w:val="004B273F"/>
    <w:rsid w:val="004B2781"/>
    <w:rsid w:val="004B27F0"/>
    <w:rsid w:val="004B321E"/>
    <w:rsid w:val="004B3421"/>
    <w:rsid w:val="004B3EE4"/>
    <w:rsid w:val="004B435A"/>
    <w:rsid w:val="004B4E2A"/>
    <w:rsid w:val="004B6930"/>
    <w:rsid w:val="004B6A5D"/>
    <w:rsid w:val="004B7161"/>
    <w:rsid w:val="004C0702"/>
    <w:rsid w:val="004C0C2B"/>
    <w:rsid w:val="004C2006"/>
    <w:rsid w:val="004C205D"/>
    <w:rsid w:val="004C3AB2"/>
    <w:rsid w:val="004C429E"/>
    <w:rsid w:val="004C5093"/>
    <w:rsid w:val="004C563D"/>
    <w:rsid w:val="004C7A15"/>
    <w:rsid w:val="004D17F4"/>
    <w:rsid w:val="004D1F28"/>
    <w:rsid w:val="004D24AB"/>
    <w:rsid w:val="004D25F9"/>
    <w:rsid w:val="004D28B0"/>
    <w:rsid w:val="004D2AD2"/>
    <w:rsid w:val="004D2E6D"/>
    <w:rsid w:val="004D3378"/>
    <w:rsid w:val="004D46F7"/>
    <w:rsid w:val="004D4C8B"/>
    <w:rsid w:val="004D54AB"/>
    <w:rsid w:val="004D565A"/>
    <w:rsid w:val="004D5CA5"/>
    <w:rsid w:val="004D5E32"/>
    <w:rsid w:val="004D7602"/>
    <w:rsid w:val="004D7859"/>
    <w:rsid w:val="004D7E27"/>
    <w:rsid w:val="004E1DFA"/>
    <w:rsid w:val="004E2E1D"/>
    <w:rsid w:val="004E3A6D"/>
    <w:rsid w:val="004E3FAD"/>
    <w:rsid w:val="004E45FE"/>
    <w:rsid w:val="004E495D"/>
    <w:rsid w:val="004E4B6C"/>
    <w:rsid w:val="004E509D"/>
    <w:rsid w:val="004E60BA"/>
    <w:rsid w:val="004F01D6"/>
    <w:rsid w:val="004F0E3F"/>
    <w:rsid w:val="004F1CD9"/>
    <w:rsid w:val="004F3F95"/>
    <w:rsid w:val="004F50EA"/>
    <w:rsid w:val="004F6AE9"/>
    <w:rsid w:val="004F6D9D"/>
    <w:rsid w:val="00500076"/>
    <w:rsid w:val="00500FB0"/>
    <w:rsid w:val="005013B3"/>
    <w:rsid w:val="005018EC"/>
    <w:rsid w:val="00503168"/>
    <w:rsid w:val="00505150"/>
    <w:rsid w:val="005051ED"/>
    <w:rsid w:val="00505803"/>
    <w:rsid w:val="00507B1D"/>
    <w:rsid w:val="00510313"/>
    <w:rsid w:val="00511230"/>
    <w:rsid w:val="005115B8"/>
    <w:rsid w:val="00512587"/>
    <w:rsid w:val="00514956"/>
    <w:rsid w:val="00514C8F"/>
    <w:rsid w:val="0051572A"/>
    <w:rsid w:val="0051581B"/>
    <w:rsid w:val="00515FC4"/>
    <w:rsid w:val="005161F8"/>
    <w:rsid w:val="00516C31"/>
    <w:rsid w:val="005172B5"/>
    <w:rsid w:val="00520097"/>
    <w:rsid w:val="005208C9"/>
    <w:rsid w:val="00521685"/>
    <w:rsid w:val="00523018"/>
    <w:rsid w:val="005233D4"/>
    <w:rsid w:val="00523781"/>
    <w:rsid w:val="00523F8B"/>
    <w:rsid w:val="00526F68"/>
    <w:rsid w:val="00527F64"/>
    <w:rsid w:val="0053003E"/>
    <w:rsid w:val="00530A76"/>
    <w:rsid w:val="00531BE2"/>
    <w:rsid w:val="00532C11"/>
    <w:rsid w:val="005345CD"/>
    <w:rsid w:val="00534C64"/>
    <w:rsid w:val="00534F65"/>
    <w:rsid w:val="00536720"/>
    <w:rsid w:val="00537AC9"/>
    <w:rsid w:val="005400F7"/>
    <w:rsid w:val="0054014E"/>
    <w:rsid w:val="00540ADD"/>
    <w:rsid w:val="00541118"/>
    <w:rsid w:val="00542A95"/>
    <w:rsid w:val="0054325D"/>
    <w:rsid w:val="00545A4C"/>
    <w:rsid w:val="0054631E"/>
    <w:rsid w:val="005477D3"/>
    <w:rsid w:val="00547F60"/>
    <w:rsid w:val="005511B5"/>
    <w:rsid w:val="00551F69"/>
    <w:rsid w:val="00552265"/>
    <w:rsid w:val="00553710"/>
    <w:rsid w:val="00555270"/>
    <w:rsid w:val="005568E8"/>
    <w:rsid w:val="00556932"/>
    <w:rsid w:val="00557420"/>
    <w:rsid w:val="00557CC7"/>
    <w:rsid w:val="00560419"/>
    <w:rsid w:val="005606CC"/>
    <w:rsid w:val="00561213"/>
    <w:rsid w:val="0056156C"/>
    <w:rsid w:val="00561A93"/>
    <w:rsid w:val="00562252"/>
    <w:rsid w:val="00563C25"/>
    <w:rsid w:val="0056659A"/>
    <w:rsid w:val="0056663D"/>
    <w:rsid w:val="005670FD"/>
    <w:rsid w:val="0057112D"/>
    <w:rsid w:val="00571D43"/>
    <w:rsid w:val="005729E0"/>
    <w:rsid w:val="005738F7"/>
    <w:rsid w:val="00574726"/>
    <w:rsid w:val="00575BE7"/>
    <w:rsid w:val="005774CA"/>
    <w:rsid w:val="005776E8"/>
    <w:rsid w:val="005777D5"/>
    <w:rsid w:val="00577E56"/>
    <w:rsid w:val="00580902"/>
    <w:rsid w:val="005817E3"/>
    <w:rsid w:val="00581F36"/>
    <w:rsid w:val="00583109"/>
    <w:rsid w:val="00583EA1"/>
    <w:rsid w:val="00584957"/>
    <w:rsid w:val="00585318"/>
    <w:rsid w:val="00587219"/>
    <w:rsid w:val="005874D7"/>
    <w:rsid w:val="00587919"/>
    <w:rsid w:val="00590541"/>
    <w:rsid w:val="00590D8F"/>
    <w:rsid w:val="00591B15"/>
    <w:rsid w:val="00591DFA"/>
    <w:rsid w:val="00591E6A"/>
    <w:rsid w:val="005932A0"/>
    <w:rsid w:val="00595C8F"/>
    <w:rsid w:val="00596AD0"/>
    <w:rsid w:val="00596C15"/>
    <w:rsid w:val="00597380"/>
    <w:rsid w:val="005A17BF"/>
    <w:rsid w:val="005A21E8"/>
    <w:rsid w:val="005A2439"/>
    <w:rsid w:val="005A24E7"/>
    <w:rsid w:val="005A33B1"/>
    <w:rsid w:val="005A379B"/>
    <w:rsid w:val="005A478B"/>
    <w:rsid w:val="005A484E"/>
    <w:rsid w:val="005A53F9"/>
    <w:rsid w:val="005A6A39"/>
    <w:rsid w:val="005A74D8"/>
    <w:rsid w:val="005B0B7A"/>
    <w:rsid w:val="005B1122"/>
    <w:rsid w:val="005B1181"/>
    <w:rsid w:val="005B1A3F"/>
    <w:rsid w:val="005B2732"/>
    <w:rsid w:val="005B2918"/>
    <w:rsid w:val="005B35A4"/>
    <w:rsid w:val="005B4031"/>
    <w:rsid w:val="005B43BD"/>
    <w:rsid w:val="005B4E9A"/>
    <w:rsid w:val="005B54B3"/>
    <w:rsid w:val="005B6C4B"/>
    <w:rsid w:val="005B7343"/>
    <w:rsid w:val="005B741A"/>
    <w:rsid w:val="005B76EE"/>
    <w:rsid w:val="005C025F"/>
    <w:rsid w:val="005C0DB7"/>
    <w:rsid w:val="005C1839"/>
    <w:rsid w:val="005C2574"/>
    <w:rsid w:val="005C469E"/>
    <w:rsid w:val="005C47D0"/>
    <w:rsid w:val="005C607E"/>
    <w:rsid w:val="005C76CE"/>
    <w:rsid w:val="005D0597"/>
    <w:rsid w:val="005D0AB5"/>
    <w:rsid w:val="005D133A"/>
    <w:rsid w:val="005D2671"/>
    <w:rsid w:val="005D2EC8"/>
    <w:rsid w:val="005D38B5"/>
    <w:rsid w:val="005D4CBA"/>
    <w:rsid w:val="005D5E65"/>
    <w:rsid w:val="005D6B8D"/>
    <w:rsid w:val="005E070E"/>
    <w:rsid w:val="005E1B55"/>
    <w:rsid w:val="005E1F86"/>
    <w:rsid w:val="005E2D87"/>
    <w:rsid w:val="005E67BF"/>
    <w:rsid w:val="005E7494"/>
    <w:rsid w:val="005E74AE"/>
    <w:rsid w:val="005E7F23"/>
    <w:rsid w:val="005F0A3C"/>
    <w:rsid w:val="005F0A82"/>
    <w:rsid w:val="005F1346"/>
    <w:rsid w:val="005F13E0"/>
    <w:rsid w:val="005F140B"/>
    <w:rsid w:val="005F1963"/>
    <w:rsid w:val="005F1991"/>
    <w:rsid w:val="005F2482"/>
    <w:rsid w:val="005F475A"/>
    <w:rsid w:val="005F4A89"/>
    <w:rsid w:val="005F5A65"/>
    <w:rsid w:val="005F5F96"/>
    <w:rsid w:val="005F60B3"/>
    <w:rsid w:val="005F76A2"/>
    <w:rsid w:val="005F7710"/>
    <w:rsid w:val="005F7D17"/>
    <w:rsid w:val="005F7F00"/>
    <w:rsid w:val="00600B16"/>
    <w:rsid w:val="006011A9"/>
    <w:rsid w:val="00601FD2"/>
    <w:rsid w:val="0060207B"/>
    <w:rsid w:val="0060318B"/>
    <w:rsid w:val="0060335F"/>
    <w:rsid w:val="00604068"/>
    <w:rsid w:val="006054D7"/>
    <w:rsid w:val="006067A1"/>
    <w:rsid w:val="00607386"/>
    <w:rsid w:val="00607BF0"/>
    <w:rsid w:val="0061003F"/>
    <w:rsid w:val="00612233"/>
    <w:rsid w:val="006131FD"/>
    <w:rsid w:val="0061493F"/>
    <w:rsid w:val="006149DD"/>
    <w:rsid w:val="0061512E"/>
    <w:rsid w:val="0061601C"/>
    <w:rsid w:val="006169FD"/>
    <w:rsid w:val="00617276"/>
    <w:rsid w:val="00620242"/>
    <w:rsid w:val="00620555"/>
    <w:rsid w:val="00620820"/>
    <w:rsid w:val="00621836"/>
    <w:rsid w:val="006228F4"/>
    <w:rsid w:val="00622BC2"/>
    <w:rsid w:val="00622D71"/>
    <w:rsid w:val="0062353A"/>
    <w:rsid w:val="00626571"/>
    <w:rsid w:val="00627FD0"/>
    <w:rsid w:val="00631177"/>
    <w:rsid w:val="00634297"/>
    <w:rsid w:val="00635658"/>
    <w:rsid w:val="006361C6"/>
    <w:rsid w:val="00636758"/>
    <w:rsid w:val="00640070"/>
    <w:rsid w:val="0064155D"/>
    <w:rsid w:val="00641B59"/>
    <w:rsid w:val="00641C7B"/>
    <w:rsid w:val="00642302"/>
    <w:rsid w:val="006424F2"/>
    <w:rsid w:val="0064451B"/>
    <w:rsid w:val="0064651E"/>
    <w:rsid w:val="00646F63"/>
    <w:rsid w:val="00647170"/>
    <w:rsid w:val="00650907"/>
    <w:rsid w:val="00650DDA"/>
    <w:rsid w:val="0065116B"/>
    <w:rsid w:val="0065122E"/>
    <w:rsid w:val="006514B6"/>
    <w:rsid w:val="00651FFB"/>
    <w:rsid w:val="006541FE"/>
    <w:rsid w:val="00654A47"/>
    <w:rsid w:val="0065600D"/>
    <w:rsid w:val="00656998"/>
    <w:rsid w:val="00657414"/>
    <w:rsid w:val="00657CB2"/>
    <w:rsid w:val="00661597"/>
    <w:rsid w:val="00663773"/>
    <w:rsid w:val="006640F9"/>
    <w:rsid w:val="0066452B"/>
    <w:rsid w:val="0066669A"/>
    <w:rsid w:val="00666AB9"/>
    <w:rsid w:val="006711C0"/>
    <w:rsid w:val="006714D1"/>
    <w:rsid w:val="006715FF"/>
    <w:rsid w:val="00672123"/>
    <w:rsid w:val="0067217D"/>
    <w:rsid w:val="006729CB"/>
    <w:rsid w:val="00673804"/>
    <w:rsid w:val="00673BE4"/>
    <w:rsid w:val="00673ECE"/>
    <w:rsid w:val="006751B5"/>
    <w:rsid w:val="00676F7A"/>
    <w:rsid w:val="00680D8F"/>
    <w:rsid w:val="0068173C"/>
    <w:rsid w:val="006823BC"/>
    <w:rsid w:val="00682BD1"/>
    <w:rsid w:val="0068347C"/>
    <w:rsid w:val="0068375B"/>
    <w:rsid w:val="00683900"/>
    <w:rsid w:val="00683B60"/>
    <w:rsid w:val="00683D23"/>
    <w:rsid w:val="006860E9"/>
    <w:rsid w:val="006861E6"/>
    <w:rsid w:val="006865D0"/>
    <w:rsid w:val="00690744"/>
    <w:rsid w:val="00690D05"/>
    <w:rsid w:val="00690D33"/>
    <w:rsid w:val="00691A7B"/>
    <w:rsid w:val="00693EBA"/>
    <w:rsid w:val="00694505"/>
    <w:rsid w:val="006945EA"/>
    <w:rsid w:val="00694A76"/>
    <w:rsid w:val="00694BF9"/>
    <w:rsid w:val="00696085"/>
    <w:rsid w:val="006A0B64"/>
    <w:rsid w:val="006A0DCE"/>
    <w:rsid w:val="006A0F10"/>
    <w:rsid w:val="006A1076"/>
    <w:rsid w:val="006A1FAC"/>
    <w:rsid w:val="006A2D70"/>
    <w:rsid w:val="006A36A9"/>
    <w:rsid w:val="006A64AF"/>
    <w:rsid w:val="006A7054"/>
    <w:rsid w:val="006B0DC7"/>
    <w:rsid w:val="006B103E"/>
    <w:rsid w:val="006B10DC"/>
    <w:rsid w:val="006B1661"/>
    <w:rsid w:val="006B31BE"/>
    <w:rsid w:val="006B40D1"/>
    <w:rsid w:val="006B4251"/>
    <w:rsid w:val="006B45EB"/>
    <w:rsid w:val="006B4931"/>
    <w:rsid w:val="006B6173"/>
    <w:rsid w:val="006B667C"/>
    <w:rsid w:val="006B74F1"/>
    <w:rsid w:val="006B7B8C"/>
    <w:rsid w:val="006C1C0B"/>
    <w:rsid w:val="006C3ABB"/>
    <w:rsid w:val="006C4CF1"/>
    <w:rsid w:val="006C55B4"/>
    <w:rsid w:val="006C5854"/>
    <w:rsid w:val="006C5E80"/>
    <w:rsid w:val="006C6158"/>
    <w:rsid w:val="006C660C"/>
    <w:rsid w:val="006C7E4E"/>
    <w:rsid w:val="006D0AE6"/>
    <w:rsid w:val="006D2375"/>
    <w:rsid w:val="006D5858"/>
    <w:rsid w:val="006D611E"/>
    <w:rsid w:val="006D7EF9"/>
    <w:rsid w:val="006D7FC7"/>
    <w:rsid w:val="006E016D"/>
    <w:rsid w:val="006E0941"/>
    <w:rsid w:val="006E0B80"/>
    <w:rsid w:val="006E1F7B"/>
    <w:rsid w:val="006E293B"/>
    <w:rsid w:val="006E2F29"/>
    <w:rsid w:val="006E339F"/>
    <w:rsid w:val="006E39C5"/>
    <w:rsid w:val="006E4B05"/>
    <w:rsid w:val="006E4D85"/>
    <w:rsid w:val="006E66EE"/>
    <w:rsid w:val="006E758B"/>
    <w:rsid w:val="006E75D7"/>
    <w:rsid w:val="006F08D9"/>
    <w:rsid w:val="006F0A63"/>
    <w:rsid w:val="006F1307"/>
    <w:rsid w:val="006F1C26"/>
    <w:rsid w:val="006F1C4A"/>
    <w:rsid w:val="006F206C"/>
    <w:rsid w:val="006F2F21"/>
    <w:rsid w:val="006F3206"/>
    <w:rsid w:val="006F6464"/>
    <w:rsid w:val="006F7150"/>
    <w:rsid w:val="006F728E"/>
    <w:rsid w:val="006F7491"/>
    <w:rsid w:val="006F7AFF"/>
    <w:rsid w:val="00704036"/>
    <w:rsid w:val="00704206"/>
    <w:rsid w:val="007048E1"/>
    <w:rsid w:val="00704905"/>
    <w:rsid w:val="00706592"/>
    <w:rsid w:val="007066B3"/>
    <w:rsid w:val="00706CCF"/>
    <w:rsid w:val="00707D40"/>
    <w:rsid w:val="00710AEE"/>
    <w:rsid w:val="00711481"/>
    <w:rsid w:val="00713002"/>
    <w:rsid w:val="007136D5"/>
    <w:rsid w:val="0071446A"/>
    <w:rsid w:val="007148DE"/>
    <w:rsid w:val="00715239"/>
    <w:rsid w:val="00717D79"/>
    <w:rsid w:val="00720A65"/>
    <w:rsid w:val="00722167"/>
    <w:rsid w:val="00723084"/>
    <w:rsid w:val="00724C81"/>
    <w:rsid w:val="007257F1"/>
    <w:rsid w:val="00726006"/>
    <w:rsid w:val="0072736E"/>
    <w:rsid w:val="007275B5"/>
    <w:rsid w:val="00730535"/>
    <w:rsid w:val="00732BD2"/>
    <w:rsid w:val="0073321D"/>
    <w:rsid w:val="00734D71"/>
    <w:rsid w:val="00734F2B"/>
    <w:rsid w:val="00735083"/>
    <w:rsid w:val="00735103"/>
    <w:rsid w:val="00735339"/>
    <w:rsid w:val="00735A62"/>
    <w:rsid w:val="00735CD9"/>
    <w:rsid w:val="00736A32"/>
    <w:rsid w:val="00740077"/>
    <w:rsid w:val="007410E3"/>
    <w:rsid w:val="0074151C"/>
    <w:rsid w:val="007435B1"/>
    <w:rsid w:val="00744419"/>
    <w:rsid w:val="00744726"/>
    <w:rsid w:val="00747708"/>
    <w:rsid w:val="00747F9B"/>
    <w:rsid w:val="00750006"/>
    <w:rsid w:val="007501B7"/>
    <w:rsid w:val="00751784"/>
    <w:rsid w:val="00751FB2"/>
    <w:rsid w:val="0075219F"/>
    <w:rsid w:val="00752864"/>
    <w:rsid w:val="00753BB4"/>
    <w:rsid w:val="00753E9E"/>
    <w:rsid w:val="00755036"/>
    <w:rsid w:val="00756C80"/>
    <w:rsid w:val="00757170"/>
    <w:rsid w:val="00760331"/>
    <w:rsid w:val="0076166B"/>
    <w:rsid w:val="00761A26"/>
    <w:rsid w:val="00761C21"/>
    <w:rsid w:val="00762BCF"/>
    <w:rsid w:val="00763B8A"/>
    <w:rsid w:val="007650B9"/>
    <w:rsid w:val="00766A95"/>
    <w:rsid w:val="00766AB7"/>
    <w:rsid w:val="00766E09"/>
    <w:rsid w:val="007677C9"/>
    <w:rsid w:val="00767E9E"/>
    <w:rsid w:val="007702F7"/>
    <w:rsid w:val="00770AA3"/>
    <w:rsid w:val="00770C07"/>
    <w:rsid w:val="00773A9F"/>
    <w:rsid w:val="007749FB"/>
    <w:rsid w:val="007750C5"/>
    <w:rsid w:val="007760DA"/>
    <w:rsid w:val="00776E52"/>
    <w:rsid w:val="00780771"/>
    <w:rsid w:val="00780CDA"/>
    <w:rsid w:val="00780E84"/>
    <w:rsid w:val="007815E0"/>
    <w:rsid w:val="00781F95"/>
    <w:rsid w:val="007823B6"/>
    <w:rsid w:val="007835F1"/>
    <w:rsid w:val="00783B0C"/>
    <w:rsid w:val="00783DFE"/>
    <w:rsid w:val="00784623"/>
    <w:rsid w:val="0078496A"/>
    <w:rsid w:val="00785797"/>
    <w:rsid w:val="007863D5"/>
    <w:rsid w:val="00787DA2"/>
    <w:rsid w:val="00790B31"/>
    <w:rsid w:val="00792AB7"/>
    <w:rsid w:val="00792ED9"/>
    <w:rsid w:val="0079358B"/>
    <w:rsid w:val="00793F90"/>
    <w:rsid w:val="00794A9D"/>
    <w:rsid w:val="0079615C"/>
    <w:rsid w:val="007968FF"/>
    <w:rsid w:val="00796A46"/>
    <w:rsid w:val="00797539"/>
    <w:rsid w:val="007A075E"/>
    <w:rsid w:val="007A14CE"/>
    <w:rsid w:val="007A17C0"/>
    <w:rsid w:val="007A20BD"/>
    <w:rsid w:val="007A243E"/>
    <w:rsid w:val="007A25F3"/>
    <w:rsid w:val="007A3680"/>
    <w:rsid w:val="007A4228"/>
    <w:rsid w:val="007A49F7"/>
    <w:rsid w:val="007A6203"/>
    <w:rsid w:val="007A6EE0"/>
    <w:rsid w:val="007A6FCF"/>
    <w:rsid w:val="007A7948"/>
    <w:rsid w:val="007B022E"/>
    <w:rsid w:val="007B08CC"/>
    <w:rsid w:val="007B0AB2"/>
    <w:rsid w:val="007B13FE"/>
    <w:rsid w:val="007B1D6C"/>
    <w:rsid w:val="007B293D"/>
    <w:rsid w:val="007B2BEE"/>
    <w:rsid w:val="007B3F8A"/>
    <w:rsid w:val="007B42C9"/>
    <w:rsid w:val="007B54BA"/>
    <w:rsid w:val="007B6046"/>
    <w:rsid w:val="007C027A"/>
    <w:rsid w:val="007C072B"/>
    <w:rsid w:val="007C293F"/>
    <w:rsid w:val="007C2A16"/>
    <w:rsid w:val="007C2F6D"/>
    <w:rsid w:val="007C347F"/>
    <w:rsid w:val="007C3D2D"/>
    <w:rsid w:val="007C492A"/>
    <w:rsid w:val="007C57D4"/>
    <w:rsid w:val="007C7799"/>
    <w:rsid w:val="007D394F"/>
    <w:rsid w:val="007D3A25"/>
    <w:rsid w:val="007D4D18"/>
    <w:rsid w:val="007D66E4"/>
    <w:rsid w:val="007E008A"/>
    <w:rsid w:val="007E0407"/>
    <w:rsid w:val="007E0BF4"/>
    <w:rsid w:val="007E1633"/>
    <w:rsid w:val="007E4915"/>
    <w:rsid w:val="007E4B25"/>
    <w:rsid w:val="007E5098"/>
    <w:rsid w:val="007E5137"/>
    <w:rsid w:val="007E53FC"/>
    <w:rsid w:val="007E57ED"/>
    <w:rsid w:val="007E593D"/>
    <w:rsid w:val="007E653E"/>
    <w:rsid w:val="007E65CA"/>
    <w:rsid w:val="007E6C0B"/>
    <w:rsid w:val="007E6EF3"/>
    <w:rsid w:val="007E6F2E"/>
    <w:rsid w:val="007E71F5"/>
    <w:rsid w:val="007E75FC"/>
    <w:rsid w:val="007E779D"/>
    <w:rsid w:val="007F0D7F"/>
    <w:rsid w:val="007F1326"/>
    <w:rsid w:val="007F196C"/>
    <w:rsid w:val="007F2190"/>
    <w:rsid w:val="007F340B"/>
    <w:rsid w:val="007F3615"/>
    <w:rsid w:val="007F43C5"/>
    <w:rsid w:val="007F4CFE"/>
    <w:rsid w:val="007F4D37"/>
    <w:rsid w:val="007F5752"/>
    <w:rsid w:val="007F5B85"/>
    <w:rsid w:val="007F6629"/>
    <w:rsid w:val="007F6704"/>
    <w:rsid w:val="007F6875"/>
    <w:rsid w:val="007F6BDC"/>
    <w:rsid w:val="007F6CB2"/>
    <w:rsid w:val="007F7ED2"/>
    <w:rsid w:val="007F7F19"/>
    <w:rsid w:val="00800E7A"/>
    <w:rsid w:val="00800F05"/>
    <w:rsid w:val="00800F6F"/>
    <w:rsid w:val="008018EB"/>
    <w:rsid w:val="008019DB"/>
    <w:rsid w:val="008025EC"/>
    <w:rsid w:val="0080406E"/>
    <w:rsid w:val="0080598F"/>
    <w:rsid w:val="00806636"/>
    <w:rsid w:val="00806C1C"/>
    <w:rsid w:val="00810660"/>
    <w:rsid w:val="00811546"/>
    <w:rsid w:val="00813792"/>
    <w:rsid w:val="00814235"/>
    <w:rsid w:val="00814909"/>
    <w:rsid w:val="008160B4"/>
    <w:rsid w:val="0081622D"/>
    <w:rsid w:val="008162E2"/>
    <w:rsid w:val="00817AC1"/>
    <w:rsid w:val="00820D14"/>
    <w:rsid w:val="00822018"/>
    <w:rsid w:val="00822A71"/>
    <w:rsid w:val="008234CA"/>
    <w:rsid w:val="00826486"/>
    <w:rsid w:val="00826B8A"/>
    <w:rsid w:val="00826CE7"/>
    <w:rsid w:val="00831400"/>
    <w:rsid w:val="008339B6"/>
    <w:rsid w:val="00833C55"/>
    <w:rsid w:val="00833FFD"/>
    <w:rsid w:val="00834FA1"/>
    <w:rsid w:val="008369D0"/>
    <w:rsid w:val="00836E6A"/>
    <w:rsid w:val="00837567"/>
    <w:rsid w:val="00837619"/>
    <w:rsid w:val="00837C11"/>
    <w:rsid w:val="00840694"/>
    <w:rsid w:val="0084080E"/>
    <w:rsid w:val="00840FF4"/>
    <w:rsid w:val="00841F89"/>
    <w:rsid w:val="00842195"/>
    <w:rsid w:val="00844514"/>
    <w:rsid w:val="008450AA"/>
    <w:rsid w:val="00847798"/>
    <w:rsid w:val="00847A25"/>
    <w:rsid w:val="00847EF2"/>
    <w:rsid w:val="008504F6"/>
    <w:rsid w:val="00852168"/>
    <w:rsid w:val="0085271A"/>
    <w:rsid w:val="008530F3"/>
    <w:rsid w:val="00853432"/>
    <w:rsid w:val="00854616"/>
    <w:rsid w:val="00856889"/>
    <w:rsid w:val="00856C01"/>
    <w:rsid w:val="00857458"/>
    <w:rsid w:val="0085760C"/>
    <w:rsid w:val="00857D4B"/>
    <w:rsid w:val="008613F8"/>
    <w:rsid w:val="00862640"/>
    <w:rsid w:val="00862AEF"/>
    <w:rsid w:val="0086411C"/>
    <w:rsid w:val="00864888"/>
    <w:rsid w:val="00864C9E"/>
    <w:rsid w:val="00865B88"/>
    <w:rsid w:val="00866FB8"/>
    <w:rsid w:val="00867DA8"/>
    <w:rsid w:val="00871775"/>
    <w:rsid w:val="00873134"/>
    <w:rsid w:val="008731A6"/>
    <w:rsid w:val="00874858"/>
    <w:rsid w:val="00874DAC"/>
    <w:rsid w:val="00875BC2"/>
    <w:rsid w:val="00875D00"/>
    <w:rsid w:val="008761A6"/>
    <w:rsid w:val="00877A5D"/>
    <w:rsid w:val="00877AAE"/>
    <w:rsid w:val="008812FE"/>
    <w:rsid w:val="00883456"/>
    <w:rsid w:val="0088392D"/>
    <w:rsid w:val="00883F10"/>
    <w:rsid w:val="008847DC"/>
    <w:rsid w:val="0088690D"/>
    <w:rsid w:val="00887289"/>
    <w:rsid w:val="00890329"/>
    <w:rsid w:val="0089051F"/>
    <w:rsid w:val="008915B8"/>
    <w:rsid w:val="008926E9"/>
    <w:rsid w:val="00892CF4"/>
    <w:rsid w:val="008935A4"/>
    <w:rsid w:val="00894A2A"/>
    <w:rsid w:val="008956F3"/>
    <w:rsid w:val="00896E33"/>
    <w:rsid w:val="008A0C63"/>
    <w:rsid w:val="008A1B54"/>
    <w:rsid w:val="008A23CA"/>
    <w:rsid w:val="008A2524"/>
    <w:rsid w:val="008A2914"/>
    <w:rsid w:val="008A2C22"/>
    <w:rsid w:val="008A3A26"/>
    <w:rsid w:val="008A547D"/>
    <w:rsid w:val="008A7DB8"/>
    <w:rsid w:val="008B0171"/>
    <w:rsid w:val="008B132F"/>
    <w:rsid w:val="008B1725"/>
    <w:rsid w:val="008B1AA7"/>
    <w:rsid w:val="008B2A6A"/>
    <w:rsid w:val="008B2E67"/>
    <w:rsid w:val="008B36FC"/>
    <w:rsid w:val="008B4BCB"/>
    <w:rsid w:val="008B5FB6"/>
    <w:rsid w:val="008C3652"/>
    <w:rsid w:val="008C3C41"/>
    <w:rsid w:val="008C3EA4"/>
    <w:rsid w:val="008C4C3D"/>
    <w:rsid w:val="008C514F"/>
    <w:rsid w:val="008C5E9C"/>
    <w:rsid w:val="008C6BFD"/>
    <w:rsid w:val="008C6C3F"/>
    <w:rsid w:val="008D0EA0"/>
    <w:rsid w:val="008D274C"/>
    <w:rsid w:val="008D34A3"/>
    <w:rsid w:val="008D34C7"/>
    <w:rsid w:val="008D469D"/>
    <w:rsid w:val="008D4ABD"/>
    <w:rsid w:val="008D65F0"/>
    <w:rsid w:val="008D6621"/>
    <w:rsid w:val="008D6AF1"/>
    <w:rsid w:val="008D7AD7"/>
    <w:rsid w:val="008D7EC3"/>
    <w:rsid w:val="008E02A2"/>
    <w:rsid w:val="008E2E90"/>
    <w:rsid w:val="008E3F86"/>
    <w:rsid w:val="008E77DA"/>
    <w:rsid w:val="008F1233"/>
    <w:rsid w:val="008F12B7"/>
    <w:rsid w:val="008F18A9"/>
    <w:rsid w:val="008F278D"/>
    <w:rsid w:val="008F2F3A"/>
    <w:rsid w:val="008F4F2E"/>
    <w:rsid w:val="008F5127"/>
    <w:rsid w:val="008F5431"/>
    <w:rsid w:val="008F54E0"/>
    <w:rsid w:val="008F6178"/>
    <w:rsid w:val="008F6288"/>
    <w:rsid w:val="008F7257"/>
    <w:rsid w:val="00901587"/>
    <w:rsid w:val="00903398"/>
    <w:rsid w:val="00903693"/>
    <w:rsid w:val="00904F79"/>
    <w:rsid w:val="009050F5"/>
    <w:rsid w:val="009066FD"/>
    <w:rsid w:val="00907670"/>
    <w:rsid w:val="009104AB"/>
    <w:rsid w:val="00911666"/>
    <w:rsid w:val="00911E61"/>
    <w:rsid w:val="00912C34"/>
    <w:rsid w:val="00913BEA"/>
    <w:rsid w:val="009145EC"/>
    <w:rsid w:val="00915ACA"/>
    <w:rsid w:val="00916558"/>
    <w:rsid w:val="009166FA"/>
    <w:rsid w:val="0092270E"/>
    <w:rsid w:val="00922DD3"/>
    <w:rsid w:val="00923E17"/>
    <w:rsid w:val="00926892"/>
    <w:rsid w:val="00926FB9"/>
    <w:rsid w:val="0093160E"/>
    <w:rsid w:val="009317F3"/>
    <w:rsid w:val="0093247D"/>
    <w:rsid w:val="00932660"/>
    <w:rsid w:val="00932A4F"/>
    <w:rsid w:val="00932EFC"/>
    <w:rsid w:val="00933259"/>
    <w:rsid w:val="00933900"/>
    <w:rsid w:val="00933A52"/>
    <w:rsid w:val="0093634B"/>
    <w:rsid w:val="009367C4"/>
    <w:rsid w:val="0094218F"/>
    <w:rsid w:val="00943450"/>
    <w:rsid w:val="00943D47"/>
    <w:rsid w:val="00943FE7"/>
    <w:rsid w:val="009446B8"/>
    <w:rsid w:val="00945201"/>
    <w:rsid w:val="0094655A"/>
    <w:rsid w:val="00946701"/>
    <w:rsid w:val="00946AC8"/>
    <w:rsid w:val="00947387"/>
    <w:rsid w:val="00950066"/>
    <w:rsid w:val="0095013B"/>
    <w:rsid w:val="009501EE"/>
    <w:rsid w:val="00950FBB"/>
    <w:rsid w:val="00951EB0"/>
    <w:rsid w:val="009523F8"/>
    <w:rsid w:val="00952B0A"/>
    <w:rsid w:val="00953238"/>
    <w:rsid w:val="0095344A"/>
    <w:rsid w:val="00955E08"/>
    <w:rsid w:val="00956616"/>
    <w:rsid w:val="009573A9"/>
    <w:rsid w:val="00957EFE"/>
    <w:rsid w:val="00960000"/>
    <w:rsid w:val="0096078C"/>
    <w:rsid w:val="009608F1"/>
    <w:rsid w:val="00960E36"/>
    <w:rsid w:val="00961E40"/>
    <w:rsid w:val="00962140"/>
    <w:rsid w:val="00962D10"/>
    <w:rsid w:val="00962D3C"/>
    <w:rsid w:val="0096308D"/>
    <w:rsid w:val="00963546"/>
    <w:rsid w:val="00964571"/>
    <w:rsid w:val="009646D9"/>
    <w:rsid w:val="009649E8"/>
    <w:rsid w:val="00965FAB"/>
    <w:rsid w:val="00970428"/>
    <w:rsid w:val="0097137C"/>
    <w:rsid w:val="00971400"/>
    <w:rsid w:val="009718F0"/>
    <w:rsid w:val="009760D9"/>
    <w:rsid w:val="009767D8"/>
    <w:rsid w:val="00976B75"/>
    <w:rsid w:val="009777A4"/>
    <w:rsid w:val="009800D9"/>
    <w:rsid w:val="00980198"/>
    <w:rsid w:val="009803DE"/>
    <w:rsid w:val="009805AD"/>
    <w:rsid w:val="009805CE"/>
    <w:rsid w:val="00981390"/>
    <w:rsid w:val="009817CA"/>
    <w:rsid w:val="00981956"/>
    <w:rsid w:val="00981964"/>
    <w:rsid w:val="00982AEA"/>
    <w:rsid w:val="009837B9"/>
    <w:rsid w:val="00985931"/>
    <w:rsid w:val="009860F2"/>
    <w:rsid w:val="009875B2"/>
    <w:rsid w:val="00987ABF"/>
    <w:rsid w:val="00991248"/>
    <w:rsid w:val="0099141A"/>
    <w:rsid w:val="0099191A"/>
    <w:rsid w:val="009923AC"/>
    <w:rsid w:val="009958B7"/>
    <w:rsid w:val="00996EFB"/>
    <w:rsid w:val="009A04F2"/>
    <w:rsid w:val="009A1A1F"/>
    <w:rsid w:val="009A2361"/>
    <w:rsid w:val="009A2B2D"/>
    <w:rsid w:val="009A3DC5"/>
    <w:rsid w:val="009A45DC"/>
    <w:rsid w:val="009A4DA2"/>
    <w:rsid w:val="009A6055"/>
    <w:rsid w:val="009B10CE"/>
    <w:rsid w:val="009B120E"/>
    <w:rsid w:val="009B1A55"/>
    <w:rsid w:val="009B2219"/>
    <w:rsid w:val="009B2E78"/>
    <w:rsid w:val="009B377D"/>
    <w:rsid w:val="009B3B61"/>
    <w:rsid w:val="009B517B"/>
    <w:rsid w:val="009B5A30"/>
    <w:rsid w:val="009B5E48"/>
    <w:rsid w:val="009C1A33"/>
    <w:rsid w:val="009C289C"/>
    <w:rsid w:val="009C3CF4"/>
    <w:rsid w:val="009C4AF9"/>
    <w:rsid w:val="009C6054"/>
    <w:rsid w:val="009C6F1C"/>
    <w:rsid w:val="009C76E8"/>
    <w:rsid w:val="009D082E"/>
    <w:rsid w:val="009D19AB"/>
    <w:rsid w:val="009D20E2"/>
    <w:rsid w:val="009D2574"/>
    <w:rsid w:val="009D2840"/>
    <w:rsid w:val="009D374B"/>
    <w:rsid w:val="009D5920"/>
    <w:rsid w:val="009D5D2D"/>
    <w:rsid w:val="009D6128"/>
    <w:rsid w:val="009D6610"/>
    <w:rsid w:val="009D762B"/>
    <w:rsid w:val="009E4060"/>
    <w:rsid w:val="009E5AAA"/>
    <w:rsid w:val="009E7723"/>
    <w:rsid w:val="009F014C"/>
    <w:rsid w:val="009F1EA6"/>
    <w:rsid w:val="009F1FC4"/>
    <w:rsid w:val="009F234D"/>
    <w:rsid w:val="009F25DB"/>
    <w:rsid w:val="009F4714"/>
    <w:rsid w:val="009F4BA0"/>
    <w:rsid w:val="009F5366"/>
    <w:rsid w:val="009F5825"/>
    <w:rsid w:val="009F5DE7"/>
    <w:rsid w:val="009F698D"/>
    <w:rsid w:val="009F7281"/>
    <w:rsid w:val="009F7A1E"/>
    <w:rsid w:val="00A0011C"/>
    <w:rsid w:val="00A01627"/>
    <w:rsid w:val="00A04685"/>
    <w:rsid w:val="00A051A4"/>
    <w:rsid w:val="00A06C79"/>
    <w:rsid w:val="00A0779B"/>
    <w:rsid w:val="00A1038D"/>
    <w:rsid w:val="00A106C2"/>
    <w:rsid w:val="00A10939"/>
    <w:rsid w:val="00A1204D"/>
    <w:rsid w:val="00A127F3"/>
    <w:rsid w:val="00A13081"/>
    <w:rsid w:val="00A13487"/>
    <w:rsid w:val="00A135C6"/>
    <w:rsid w:val="00A13B5C"/>
    <w:rsid w:val="00A13B76"/>
    <w:rsid w:val="00A1501D"/>
    <w:rsid w:val="00A15C74"/>
    <w:rsid w:val="00A17339"/>
    <w:rsid w:val="00A20537"/>
    <w:rsid w:val="00A21186"/>
    <w:rsid w:val="00A212DD"/>
    <w:rsid w:val="00A21328"/>
    <w:rsid w:val="00A22D6B"/>
    <w:rsid w:val="00A23CA2"/>
    <w:rsid w:val="00A25E48"/>
    <w:rsid w:val="00A25E7D"/>
    <w:rsid w:val="00A31105"/>
    <w:rsid w:val="00A33430"/>
    <w:rsid w:val="00A338BD"/>
    <w:rsid w:val="00A34104"/>
    <w:rsid w:val="00A344DB"/>
    <w:rsid w:val="00A34906"/>
    <w:rsid w:val="00A35C6D"/>
    <w:rsid w:val="00A35FEC"/>
    <w:rsid w:val="00A36539"/>
    <w:rsid w:val="00A36D00"/>
    <w:rsid w:val="00A37193"/>
    <w:rsid w:val="00A37D84"/>
    <w:rsid w:val="00A40A3E"/>
    <w:rsid w:val="00A41CDF"/>
    <w:rsid w:val="00A42C6E"/>
    <w:rsid w:val="00A439AC"/>
    <w:rsid w:val="00A43F8D"/>
    <w:rsid w:val="00A45BF7"/>
    <w:rsid w:val="00A46058"/>
    <w:rsid w:val="00A46261"/>
    <w:rsid w:val="00A46326"/>
    <w:rsid w:val="00A46933"/>
    <w:rsid w:val="00A46A91"/>
    <w:rsid w:val="00A46BBE"/>
    <w:rsid w:val="00A471B3"/>
    <w:rsid w:val="00A50757"/>
    <w:rsid w:val="00A5076A"/>
    <w:rsid w:val="00A514B6"/>
    <w:rsid w:val="00A52282"/>
    <w:rsid w:val="00A5396B"/>
    <w:rsid w:val="00A54288"/>
    <w:rsid w:val="00A55944"/>
    <w:rsid w:val="00A57111"/>
    <w:rsid w:val="00A57E1E"/>
    <w:rsid w:val="00A60673"/>
    <w:rsid w:val="00A615F7"/>
    <w:rsid w:val="00A61E8A"/>
    <w:rsid w:val="00A62014"/>
    <w:rsid w:val="00A623D7"/>
    <w:rsid w:val="00A62ECC"/>
    <w:rsid w:val="00A62F71"/>
    <w:rsid w:val="00A65294"/>
    <w:rsid w:val="00A65386"/>
    <w:rsid w:val="00A6569A"/>
    <w:rsid w:val="00A65A82"/>
    <w:rsid w:val="00A65AFB"/>
    <w:rsid w:val="00A66AA1"/>
    <w:rsid w:val="00A67C37"/>
    <w:rsid w:val="00A67F6C"/>
    <w:rsid w:val="00A73029"/>
    <w:rsid w:val="00A734FB"/>
    <w:rsid w:val="00A737B7"/>
    <w:rsid w:val="00A77F67"/>
    <w:rsid w:val="00A826AD"/>
    <w:rsid w:val="00A82911"/>
    <w:rsid w:val="00A8451F"/>
    <w:rsid w:val="00A8471D"/>
    <w:rsid w:val="00A8480F"/>
    <w:rsid w:val="00A864D1"/>
    <w:rsid w:val="00A86A19"/>
    <w:rsid w:val="00A86A89"/>
    <w:rsid w:val="00A86CBD"/>
    <w:rsid w:val="00A86E85"/>
    <w:rsid w:val="00A870D3"/>
    <w:rsid w:val="00A874B8"/>
    <w:rsid w:val="00A8761F"/>
    <w:rsid w:val="00A9033C"/>
    <w:rsid w:val="00A92442"/>
    <w:rsid w:val="00A940BE"/>
    <w:rsid w:val="00A95A01"/>
    <w:rsid w:val="00A96041"/>
    <w:rsid w:val="00A97224"/>
    <w:rsid w:val="00A97617"/>
    <w:rsid w:val="00A97723"/>
    <w:rsid w:val="00A977F5"/>
    <w:rsid w:val="00AA11CA"/>
    <w:rsid w:val="00AA237B"/>
    <w:rsid w:val="00AA483F"/>
    <w:rsid w:val="00AA4C21"/>
    <w:rsid w:val="00AA5BF2"/>
    <w:rsid w:val="00AA6966"/>
    <w:rsid w:val="00AA77DC"/>
    <w:rsid w:val="00AA7B22"/>
    <w:rsid w:val="00AA7EEF"/>
    <w:rsid w:val="00AB0F84"/>
    <w:rsid w:val="00AB7CCB"/>
    <w:rsid w:val="00AC03EE"/>
    <w:rsid w:val="00AC0CC1"/>
    <w:rsid w:val="00AC11AB"/>
    <w:rsid w:val="00AC1D0A"/>
    <w:rsid w:val="00AC3F9A"/>
    <w:rsid w:val="00AC4BB8"/>
    <w:rsid w:val="00AC5333"/>
    <w:rsid w:val="00AC56D9"/>
    <w:rsid w:val="00AC5F0C"/>
    <w:rsid w:val="00AC60F0"/>
    <w:rsid w:val="00AC65E1"/>
    <w:rsid w:val="00AC76D2"/>
    <w:rsid w:val="00AD0E48"/>
    <w:rsid w:val="00AD0E75"/>
    <w:rsid w:val="00AD312E"/>
    <w:rsid w:val="00AD44C5"/>
    <w:rsid w:val="00AD48A7"/>
    <w:rsid w:val="00AD4975"/>
    <w:rsid w:val="00AD5467"/>
    <w:rsid w:val="00AD68AC"/>
    <w:rsid w:val="00AD7C78"/>
    <w:rsid w:val="00AD7EE0"/>
    <w:rsid w:val="00AE0128"/>
    <w:rsid w:val="00AE3EC9"/>
    <w:rsid w:val="00AE4B44"/>
    <w:rsid w:val="00AE4C95"/>
    <w:rsid w:val="00AE60B2"/>
    <w:rsid w:val="00AE65F9"/>
    <w:rsid w:val="00AE6BB6"/>
    <w:rsid w:val="00AF007E"/>
    <w:rsid w:val="00AF1E0A"/>
    <w:rsid w:val="00AF1EB4"/>
    <w:rsid w:val="00AF2202"/>
    <w:rsid w:val="00AF233D"/>
    <w:rsid w:val="00AF2E37"/>
    <w:rsid w:val="00AF2ECB"/>
    <w:rsid w:val="00AF3932"/>
    <w:rsid w:val="00AF406B"/>
    <w:rsid w:val="00AF42A1"/>
    <w:rsid w:val="00AF506B"/>
    <w:rsid w:val="00AF50DE"/>
    <w:rsid w:val="00AF5174"/>
    <w:rsid w:val="00AF581B"/>
    <w:rsid w:val="00AF5FB3"/>
    <w:rsid w:val="00AF62A4"/>
    <w:rsid w:val="00AF6F98"/>
    <w:rsid w:val="00AF72E2"/>
    <w:rsid w:val="00AF755B"/>
    <w:rsid w:val="00B00362"/>
    <w:rsid w:val="00B009D8"/>
    <w:rsid w:val="00B01A85"/>
    <w:rsid w:val="00B01E91"/>
    <w:rsid w:val="00B046FE"/>
    <w:rsid w:val="00B0486B"/>
    <w:rsid w:val="00B0660F"/>
    <w:rsid w:val="00B073DD"/>
    <w:rsid w:val="00B10B0D"/>
    <w:rsid w:val="00B12095"/>
    <w:rsid w:val="00B129D5"/>
    <w:rsid w:val="00B13ABC"/>
    <w:rsid w:val="00B14FD7"/>
    <w:rsid w:val="00B167BD"/>
    <w:rsid w:val="00B17917"/>
    <w:rsid w:val="00B2055E"/>
    <w:rsid w:val="00B20A1A"/>
    <w:rsid w:val="00B21FA1"/>
    <w:rsid w:val="00B23243"/>
    <w:rsid w:val="00B25359"/>
    <w:rsid w:val="00B2556E"/>
    <w:rsid w:val="00B25908"/>
    <w:rsid w:val="00B26BDA"/>
    <w:rsid w:val="00B3034B"/>
    <w:rsid w:val="00B30EC4"/>
    <w:rsid w:val="00B31800"/>
    <w:rsid w:val="00B31CD5"/>
    <w:rsid w:val="00B32B41"/>
    <w:rsid w:val="00B33723"/>
    <w:rsid w:val="00B354FC"/>
    <w:rsid w:val="00B356E5"/>
    <w:rsid w:val="00B35864"/>
    <w:rsid w:val="00B36C08"/>
    <w:rsid w:val="00B37A7E"/>
    <w:rsid w:val="00B401E3"/>
    <w:rsid w:val="00B4078F"/>
    <w:rsid w:val="00B40E34"/>
    <w:rsid w:val="00B41081"/>
    <w:rsid w:val="00B417FD"/>
    <w:rsid w:val="00B423B8"/>
    <w:rsid w:val="00B439D7"/>
    <w:rsid w:val="00B43A5F"/>
    <w:rsid w:val="00B449E6"/>
    <w:rsid w:val="00B4636C"/>
    <w:rsid w:val="00B466DA"/>
    <w:rsid w:val="00B47085"/>
    <w:rsid w:val="00B47407"/>
    <w:rsid w:val="00B47966"/>
    <w:rsid w:val="00B50CB1"/>
    <w:rsid w:val="00B528AD"/>
    <w:rsid w:val="00B52BC7"/>
    <w:rsid w:val="00B533BF"/>
    <w:rsid w:val="00B53AA3"/>
    <w:rsid w:val="00B540AC"/>
    <w:rsid w:val="00B547F0"/>
    <w:rsid w:val="00B54F5B"/>
    <w:rsid w:val="00B55394"/>
    <w:rsid w:val="00B55A9F"/>
    <w:rsid w:val="00B55D73"/>
    <w:rsid w:val="00B566AD"/>
    <w:rsid w:val="00B56BA8"/>
    <w:rsid w:val="00B56E5F"/>
    <w:rsid w:val="00B573D1"/>
    <w:rsid w:val="00B57522"/>
    <w:rsid w:val="00B60640"/>
    <w:rsid w:val="00B607FB"/>
    <w:rsid w:val="00B61BB8"/>
    <w:rsid w:val="00B61BC0"/>
    <w:rsid w:val="00B61F7E"/>
    <w:rsid w:val="00B62549"/>
    <w:rsid w:val="00B648A8"/>
    <w:rsid w:val="00B64927"/>
    <w:rsid w:val="00B656BE"/>
    <w:rsid w:val="00B65765"/>
    <w:rsid w:val="00B677A8"/>
    <w:rsid w:val="00B70729"/>
    <w:rsid w:val="00B70748"/>
    <w:rsid w:val="00B717E1"/>
    <w:rsid w:val="00B71B82"/>
    <w:rsid w:val="00B7236F"/>
    <w:rsid w:val="00B72CA0"/>
    <w:rsid w:val="00B73D9A"/>
    <w:rsid w:val="00B7435A"/>
    <w:rsid w:val="00B748B2"/>
    <w:rsid w:val="00B74F5A"/>
    <w:rsid w:val="00B7503F"/>
    <w:rsid w:val="00B759E2"/>
    <w:rsid w:val="00B75BC4"/>
    <w:rsid w:val="00B76D31"/>
    <w:rsid w:val="00B80E7B"/>
    <w:rsid w:val="00B81241"/>
    <w:rsid w:val="00B81D07"/>
    <w:rsid w:val="00B83A3E"/>
    <w:rsid w:val="00B8444F"/>
    <w:rsid w:val="00B87324"/>
    <w:rsid w:val="00B87E91"/>
    <w:rsid w:val="00B910C2"/>
    <w:rsid w:val="00B92652"/>
    <w:rsid w:val="00B92845"/>
    <w:rsid w:val="00B94BC5"/>
    <w:rsid w:val="00B950EA"/>
    <w:rsid w:val="00B951FA"/>
    <w:rsid w:val="00B96705"/>
    <w:rsid w:val="00BA0402"/>
    <w:rsid w:val="00BA2971"/>
    <w:rsid w:val="00BA3F36"/>
    <w:rsid w:val="00BA4074"/>
    <w:rsid w:val="00BA4300"/>
    <w:rsid w:val="00BA444E"/>
    <w:rsid w:val="00BA4A29"/>
    <w:rsid w:val="00BA4FFC"/>
    <w:rsid w:val="00BA6395"/>
    <w:rsid w:val="00BA6E34"/>
    <w:rsid w:val="00BB09C6"/>
    <w:rsid w:val="00BB16A4"/>
    <w:rsid w:val="00BB1C3F"/>
    <w:rsid w:val="00BB29A2"/>
    <w:rsid w:val="00BB3160"/>
    <w:rsid w:val="00BB3336"/>
    <w:rsid w:val="00BB3F42"/>
    <w:rsid w:val="00BB4346"/>
    <w:rsid w:val="00BB497E"/>
    <w:rsid w:val="00BB61FF"/>
    <w:rsid w:val="00BB6400"/>
    <w:rsid w:val="00BB6C77"/>
    <w:rsid w:val="00BB7489"/>
    <w:rsid w:val="00BC00FA"/>
    <w:rsid w:val="00BC239E"/>
    <w:rsid w:val="00BC3097"/>
    <w:rsid w:val="00BC3E68"/>
    <w:rsid w:val="00BC4851"/>
    <w:rsid w:val="00BC6544"/>
    <w:rsid w:val="00BD0C91"/>
    <w:rsid w:val="00BD0E15"/>
    <w:rsid w:val="00BD0F81"/>
    <w:rsid w:val="00BD101D"/>
    <w:rsid w:val="00BD4349"/>
    <w:rsid w:val="00BD5EE0"/>
    <w:rsid w:val="00BD667B"/>
    <w:rsid w:val="00BD68D0"/>
    <w:rsid w:val="00BD6D20"/>
    <w:rsid w:val="00BD6E48"/>
    <w:rsid w:val="00BE1C32"/>
    <w:rsid w:val="00BE2041"/>
    <w:rsid w:val="00BE2CC9"/>
    <w:rsid w:val="00BE4057"/>
    <w:rsid w:val="00BE6331"/>
    <w:rsid w:val="00BE6BB9"/>
    <w:rsid w:val="00BE6E4B"/>
    <w:rsid w:val="00BE7209"/>
    <w:rsid w:val="00BE72FF"/>
    <w:rsid w:val="00BE795A"/>
    <w:rsid w:val="00BE7DC0"/>
    <w:rsid w:val="00BF2AF6"/>
    <w:rsid w:val="00BF3C61"/>
    <w:rsid w:val="00BF3D75"/>
    <w:rsid w:val="00BF3D76"/>
    <w:rsid w:val="00BF40DF"/>
    <w:rsid w:val="00BF5822"/>
    <w:rsid w:val="00BF6008"/>
    <w:rsid w:val="00BF6CE1"/>
    <w:rsid w:val="00BF734A"/>
    <w:rsid w:val="00BF7A85"/>
    <w:rsid w:val="00C0214D"/>
    <w:rsid w:val="00C02B79"/>
    <w:rsid w:val="00C03583"/>
    <w:rsid w:val="00C03981"/>
    <w:rsid w:val="00C04374"/>
    <w:rsid w:val="00C04545"/>
    <w:rsid w:val="00C0485B"/>
    <w:rsid w:val="00C05AF5"/>
    <w:rsid w:val="00C06143"/>
    <w:rsid w:val="00C063C7"/>
    <w:rsid w:val="00C06E67"/>
    <w:rsid w:val="00C07C4B"/>
    <w:rsid w:val="00C115F2"/>
    <w:rsid w:val="00C14E41"/>
    <w:rsid w:val="00C15598"/>
    <w:rsid w:val="00C15AFE"/>
    <w:rsid w:val="00C15CFF"/>
    <w:rsid w:val="00C164C1"/>
    <w:rsid w:val="00C168B9"/>
    <w:rsid w:val="00C16AF9"/>
    <w:rsid w:val="00C172F2"/>
    <w:rsid w:val="00C207FE"/>
    <w:rsid w:val="00C20CC8"/>
    <w:rsid w:val="00C211C9"/>
    <w:rsid w:val="00C21931"/>
    <w:rsid w:val="00C22214"/>
    <w:rsid w:val="00C22A6A"/>
    <w:rsid w:val="00C2370F"/>
    <w:rsid w:val="00C2412F"/>
    <w:rsid w:val="00C242AA"/>
    <w:rsid w:val="00C259A0"/>
    <w:rsid w:val="00C2640F"/>
    <w:rsid w:val="00C27A9B"/>
    <w:rsid w:val="00C30140"/>
    <w:rsid w:val="00C30498"/>
    <w:rsid w:val="00C3266D"/>
    <w:rsid w:val="00C32B75"/>
    <w:rsid w:val="00C334B1"/>
    <w:rsid w:val="00C3374F"/>
    <w:rsid w:val="00C3417F"/>
    <w:rsid w:val="00C3461E"/>
    <w:rsid w:val="00C356BA"/>
    <w:rsid w:val="00C36C4F"/>
    <w:rsid w:val="00C404A6"/>
    <w:rsid w:val="00C41B31"/>
    <w:rsid w:val="00C43624"/>
    <w:rsid w:val="00C43EFB"/>
    <w:rsid w:val="00C44C0F"/>
    <w:rsid w:val="00C52140"/>
    <w:rsid w:val="00C5271E"/>
    <w:rsid w:val="00C52D21"/>
    <w:rsid w:val="00C52F78"/>
    <w:rsid w:val="00C531B0"/>
    <w:rsid w:val="00C5390C"/>
    <w:rsid w:val="00C56A47"/>
    <w:rsid w:val="00C609FB"/>
    <w:rsid w:val="00C60F71"/>
    <w:rsid w:val="00C61ACF"/>
    <w:rsid w:val="00C6279E"/>
    <w:rsid w:val="00C62BAF"/>
    <w:rsid w:val="00C63FAA"/>
    <w:rsid w:val="00C64281"/>
    <w:rsid w:val="00C64D51"/>
    <w:rsid w:val="00C659FC"/>
    <w:rsid w:val="00C67CDE"/>
    <w:rsid w:val="00C70004"/>
    <w:rsid w:val="00C7051D"/>
    <w:rsid w:val="00C70B36"/>
    <w:rsid w:val="00C70B38"/>
    <w:rsid w:val="00C72F9D"/>
    <w:rsid w:val="00C7423E"/>
    <w:rsid w:val="00C7601E"/>
    <w:rsid w:val="00C76254"/>
    <w:rsid w:val="00C7640B"/>
    <w:rsid w:val="00C7678E"/>
    <w:rsid w:val="00C76FAA"/>
    <w:rsid w:val="00C77081"/>
    <w:rsid w:val="00C819C8"/>
    <w:rsid w:val="00C83810"/>
    <w:rsid w:val="00C83BD6"/>
    <w:rsid w:val="00C85EB2"/>
    <w:rsid w:val="00C87012"/>
    <w:rsid w:val="00C87536"/>
    <w:rsid w:val="00C877C4"/>
    <w:rsid w:val="00C90287"/>
    <w:rsid w:val="00C905BA"/>
    <w:rsid w:val="00C92101"/>
    <w:rsid w:val="00C9217F"/>
    <w:rsid w:val="00C94991"/>
    <w:rsid w:val="00C9552A"/>
    <w:rsid w:val="00C9619A"/>
    <w:rsid w:val="00C96AC0"/>
    <w:rsid w:val="00C978FD"/>
    <w:rsid w:val="00CA1A54"/>
    <w:rsid w:val="00CA1F19"/>
    <w:rsid w:val="00CA2BC0"/>
    <w:rsid w:val="00CA3238"/>
    <w:rsid w:val="00CA4528"/>
    <w:rsid w:val="00CA528A"/>
    <w:rsid w:val="00CA529F"/>
    <w:rsid w:val="00CA5526"/>
    <w:rsid w:val="00CA6D97"/>
    <w:rsid w:val="00CB2520"/>
    <w:rsid w:val="00CB2AA8"/>
    <w:rsid w:val="00CB2B1E"/>
    <w:rsid w:val="00CB2F59"/>
    <w:rsid w:val="00CB3D69"/>
    <w:rsid w:val="00CB4DEB"/>
    <w:rsid w:val="00CB5348"/>
    <w:rsid w:val="00CB6D93"/>
    <w:rsid w:val="00CB7BE8"/>
    <w:rsid w:val="00CC0736"/>
    <w:rsid w:val="00CC0B19"/>
    <w:rsid w:val="00CC0B1B"/>
    <w:rsid w:val="00CC0EFB"/>
    <w:rsid w:val="00CC0F5D"/>
    <w:rsid w:val="00CC392D"/>
    <w:rsid w:val="00CC4BCE"/>
    <w:rsid w:val="00CC520D"/>
    <w:rsid w:val="00CC53C3"/>
    <w:rsid w:val="00CC5FFC"/>
    <w:rsid w:val="00CC70FC"/>
    <w:rsid w:val="00CC7972"/>
    <w:rsid w:val="00CD0C56"/>
    <w:rsid w:val="00CD0D10"/>
    <w:rsid w:val="00CD0DF1"/>
    <w:rsid w:val="00CD13F0"/>
    <w:rsid w:val="00CD16F5"/>
    <w:rsid w:val="00CD2046"/>
    <w:rsid w:val="00CD2C85"/>
    <w:rsid w:val="00CD3B75"/>
    <w:rsid w:val="00CD3C25"/>
    <w:rsid w:val="00CD3D2B"/>
    <w:rsid w:val="00CD4FC5"/>
    <w:rsid w:val="00CD5C23"/>
    <w:rsid w:val="00CD5E75"/>
    <w:rsid w:val="00CD626C"/>
    <w:rsid w:val="00CD65D5"/>
    <w:rsid w:val="00CD6D1E"/>
    <w:rsid w:val="00CD70AF"/>
    <w:rsid w:val="00CE002B"/>
    <w:rsid w:val="00CE1008"/>
    <w:rsid w:val="00CE14F7"/>
    <w:rsid w:val="00CE1686"/>
    <w:rsid w:val="00CE2C77"/>
    <w:rsid w:val="00CE3251"/>
    <w:rsid w:val="00CE34E1"/>
    <w:rsid w:val="00CE3DBF"/>
    <w:rsid w:val="00CE4262"/>
    <w:rsid w:val="00CE4895"/>
    <w:rsid w:val="00CE51E5"/>
    <w:rsid w:val="00CE5FE0"/>
    <w:rsid w:val="00CE7045"/>
    <w:rsid w:val="00CE747D"/>
    <w:rsid w:val="00CF0989"/>
    <w:rsid w:val="00CF26E8"/>
    <w:rsid w:val="00CF36C7"/>
    <w:rsid w:val="00CF53F3"/>
    <w:rsid w:val="00CF63D9"/>
    <w:rsid w:val="00CF6872"/>
    <w:rsid w:val="00D00322"/>
    <w:rsid w:val="00D01D44"/>
    <w:rsid w:val="00D034BC"/>
    <w:rsid w:val="00D036F2"/>
    <w:rsid w:val="00D04414"/>
    <w:rsid w:val="00D050F5"/>
    <w:rsid w:val="00D057F1"/>
    <w:rsid w:val="00D06192"/>
    <w:rsid w:val="00D064D7"/>
    <w:rsid w:val="00D0687F"/>
    <w:rsid w:val="00D07F70"/>
    <w:rsid w:val="00D07FA9"/>
    <w:rsid w:val="00D12E66"/>
    <w:rsid w:val="00D12F6C"/>
    <w:rsid w:val="00D14A34"/>
    <w:rsid w:val="00D14AD6"/>
    <w:rsid w:val="00D15417"/>
    <w:rsid w:val="00D15E00"/>
    <w:rsid w:val="00D15E94"/>
    <w:rsid w:val="00D1622B"/>
    <w:rsid w:val="00D16C5C"/>
    <w:rsid w:val="00D174C1"/>
    <w:rsid w:val="00D22524"/>
    <w:rsid w:val="00D243AD"/>
    <w:rsid w:val="00D24CE0"/>
    <w:rsid w:val="00D26418"/>
    <w:rsid w:val="00D27AF8"/>
    <w:rsid w:val="00D3060C"/>
    <w:rsid w:val="00D31F36"/>
    <w:rsid w:val="00D31F65"/>
    <w:rsid w:val="00D32513"/>
    <w:rsid w:val="00D3302B"/>
    <w:rsid w:val="00D33C49"/>
    <w:rsid w:val="00D34B18"/>
    <w:rsid w:val="00D34ED0"/>
    <w:rsid w:val="00D34FC7"/>
    <w:rsid w:val="00D35185"/>
    <w:rsid w:val="00D371C4"/>
    <w:rsid w:val="00D371F3"/>
    <w:rsid w:val="00D407C9"/>
    <w:rsid w:val="00D40E5C"/>
    <w:rsid w:val="00D42AC1"/>
    <w:rsid w:val="00D45DD8"/>
    <w:rsid w:val="00D50C77"/>
    <w:rsid w:val="00D50E7E"/>
    <w:rsid w:val="00D515CA"/>
    <w:rsid w:val="00D516BC"/>
    <w:rsid w:val="00D52E89"/>
    <w:rsid w:val="00D535D1"/>
    <w:rsid w:val="00D53630"/>
    <w:rsid w:val="00D53E65"/>
    <w:rsid w:val="00D549FA"/>
    <w:rsid w:val="00D55123"/>
    <w:rsid w:val="00D56522"/>
    <w:rsid w:val="00D56BBE"/>
    <w:rsid w:val="00D57797"/>
    <w:rsid w:val="00D603EE"/>
    <w:rsid w:val="00D60AD1"/>
    <w:rsid w:val="00D60CA4"/>
    <w:rsid w:val="00D61BBA"/>
    <w:rsid w:val="00D62F48"/>
    <w:rsid w:val="00D63504"/>
    <w:rsid w:val="00D643F9"/>
    <w:rsid w:val="00D65DC8"/>
    <w:rsid w:val="00D6679D"/>
    <w:rsid w:val="00D67517"/>
    <w:rsid w:val="00D67598"/>
    <w:rsid w:val="00D67E6C"/>
    <w:rsid w:val="00D702C3"/>
    <w:rsid w:val="00D7052A"/>
    <w:rsid w:val="00D70BB7"/>
    <w:rsid w:val="00D71705"/>
    <w:rsid w:val="00D72348"/>
    <w:rsid w:val="00D7247B"/>
    <w:rsid w:val="00D72599"/>
    <w:rsid w:val="00D72D89"/>
    <w:rsid w:val="00D743D6"/>
    <w:rsid w:val="00D75338"/>
    <w:rsid w:val="00D76431"/>
    <w:rsid w:val="00D766A8"/>
    <w:rsid w:val="00D76B23"/>
    <w:rsid w:val="00D76DBA"/>
    <w:rsid w:val="00D777BC"/>
    <w:rsid w:val="00D808A6"/>
    <w:rsid w:val="00D81095"/>
    <w:rsid w:val="00D817D4"/>
    <w:rsid w:val="00D821FE"/>
    <w:rsid w:val="00D8241E"/>
    <w:rsid w:val="00D82D58"/>
    <w:rsid w:val="00D82FF4"/>
    <w:rsid w:val="00D83760"/>
    <w:rsid w:val="00D8519A"/>
    <w:rsid w:val="00D8580C"/>
    <w:rsid w:val="00D877C6"/>
    <w:rsid w:val="00D877F9"/>
    <w:rsid w:val="00D908C9"/>
    <w:rsid w:val="00D92276"/>
    <w:rsid w:val="00D92F97"/>
    <w:rsid w:val="00D936D6"/>
    <w:rsid w:val="00D936DC"/>
    <w:rsid w:val="00D93775"/>
    <w:rsid w:val="00D953C0"/>
    <w:rsid w:val="00D966EB"/>
    <w:rsid w:val="00D967E4"/>
    <w:rsid w:val="00D97854"/>
    <w:rsid w:val="00DA1D24"/>
    <w:rsid w:val="00DA1F42"/>
    <w:rsid w:val="00DA378F"/>
    <w:rsid w:val="00DA3F0D"/>
    <w:rsid w:val="00DA43CA"/>
    <w:rsid w:val="00DA52D4"/>
    <w:rsid w:val="00DA600C"/>
    <w:rsid w:val="00DA635C"/>
    <w:rsid w:val="00DA75B7"/>
    <w:rsid w:val="00DA7A05"/>
    <w:rsid w:val="00DB1191"/>
    <w:rsid w:val="00DB288B"/>
    <w:rsid w:val="00DB398F"/>
    <w:rsid w:val="00DB3C6D"/>
    <w:rsid w:val="00DB3EEA"/>
    <w:rsid w:val="00DB48EE"/>
    <w:rsid w:val="00DB5103"/>
    <w:rsid w:val="00DB5DA2"/>
    <w:rsid w:val="00DB6C75"/>
    <w:rsid w:val="00DB6D4F"/>
    <w:rsid w:val="00DB7300"/>
    <w:rsid w:val="00DC0011"/>
    <w:rsid w:val="00DC02E0"/>
    <w:rsid w:val="00DC0726"/>
    <w:rsid w:val="00DC0FBB"/>
    <w:rsid w:val="00DC137C"/>
    <w:rsid w:val="00DC202C"/>
    <w:rsid w:val="00DC2284"/>
    <w:rsid w:val="00DC37DD"/>
    <w:rsid w:val="00DC425F"/>
    <w:rsid w:val="00DC4351"/>
    <w:rsid w:val="00DC4A5B"/>
    <w:rsid w:val="00DC6CE1"/>
    <w:rsid w:val="00DC7487"/>
    <w:rsid w:val="00DD26D1"/>
    <w:rsid w:val="00DD3FB9"/>
    <w:rsid w:val="00DD3FE9"/>
    <w:rsid w:val="00DD4BA5"/>
    <w:rsid w:val="00DD520C"/>
    <w:rsid w:val="00DD5754"/>
    <w:rsid w:val="00DD5803"/>
    <w:rsid w:val="00DD5B57"/>
    <w:rsid w:val="00DD5F35"/>
    <w:rsid w:val="00DD5F47"/>
    <w:rsid w:val="00DD6117"/>
    <w:rsid w:val="00DD6EF7"/>
    <w:rsid w:val="00DE0158"/>
    <w:rsid w:val="00DE09CD"/>
    <w:rsid w:val="00DE14FC"/>
    <w:rsid w:val="00DE1F8A"/>
    <w:rsid w:val="00DE33DD"/>
    <w:rsid w:val="00DE358E"/>
    <w:rsid w:val="00DE3D8C"/>
    <w:rsid w:val="00DE451A"/>
    <w:rsid w:val="00DE4916"/>
    <w:rsid w:val="00DE5C1C"/>
    <w:rsid w:val="00DE5C55"/>
    <w:rsid w:val="00DE6562"/>
    <w:rsid w:val="00DF07BD"/>
    <w:rsid w:val="00DF160A"/>
    <w:rsid w:val="00DF16DA"/>
    <w:rsid w:val="00DF19AC"/>
    <w:rsid w:val="00DF2462"/>
    <w:rsid w:val="00DF2FC8"/>
    <w:rsid w:val="00DF2FDC"/>
    <w:rsid w:val="00DF3DF4"/>
    <w:rsid w:val="00DF59AC"/>
    <w:rsid w:val="00DF6356"/>
    <w:rsid w:val="00E00B16"/>
    <w:rsid w:val="00E00B55"/>
    <w:rsid w:val="00E010AB"/>
    <w:rsid w:val="00E01DE6"/>
    <w:rsid w:val="00E0278F"/>
    <w:rsid w:val="00E04946"/>
    <w:rsid w:val="00E04FEA"/>
    <w:rsid w:val="00E05A5E"/>
    <w:rsid w:val="00E06077"/>
    <w:rsid w:val="00E06BA9"/>
    <w:rsid w:val="00E10492"/>
    <w:rsid w:val="00E10B3C"/>
    <w:rsid w:val="00E1131C"/>
    <w:rsid w:val="00E11AC1"/>
    <w:rsid w:val="00E11D32"/>
    <w:rsid w:val="00E11F9F"/>
    <w:rsid w:val="00E12097"/>
    <w:rsid w:val="00E1277B"/>
    <w:rsid w:val="00E129CC"/>
    <w:rsid w:val="00E139D8"/>
    <w:rsid w:val="00E14E9D"/>
    <w:rsid w:val="00E156AF"/>
    <w:rsid w:val="00E15C7C"/>
    <w:rsid w:val="00E15EB8"/>
    <w:rsid w:val="00E16400"/>
    <w:rsid w:val="00E16407"/>
    <w:rsid w:val="00E1678E"/>
    <w:rsid w:val="00E16C75"/>
    <w:rsid w:val="00E17312"/>
    <w:rsid w:val="00E17C3D"/>
    <w:rsid w:val="00E215A2"/>
    <w:rsid w:val="00E231FC"/>
    <w:rsid w:val="00E24703"/>
    <w:rsid w:val="00E24D54"/>
    <w:rsid w:val="00E24ED2"/>
    <w:rsid w:val="00E26325"/>
    <w:rsid w:val="00E2687A"/>
    <w:rsid w:val="00E26E35"/>
    <w:rsid w:val="00E3109B"/>
    <w:rsid w:val="00E3182A"/>
    <w:rsid w:val="00E3198C"/>
    <w:rsid w:val="00E31FC9"/>
    <w:rsid w:val="00E332EC"/>
    <w:rsid w:val="00E3341C"/>
    <w:rsid w:val="00E33D3B"/>
    <w:rsid w:val="00E350EA"/>
    <w:rsid w:val="00E3681B"/>
    <w:rsid w:val="00E36CCF"/>
    <w:rsid w:val="00E405B2"/>
    <w:rsid w:val="00E41751"/>
    <w:rsid w:val="00E4370B"/>
    <w:rsid w:val="00E44B6B"/>
    <w:rsid w:val="00E44B76"/>
    <w:rsid w:val="00E45C43"/>
    <w:rsid w:val="00E45CB9"/>
    <w:rsid w:val="00E4668C"/>
    <w:rsid w:val="00E4719C"/>
    <w:rsid w:val="00E50724"/>
    <w:rsid w:val="00E508F2"/>
    <w:rsid w:val="00E50B2B"/>
    <w:rsid w:val="00E51060"/>
    <w:rsid w:val="00E51DE7"/>
    <w:rsid w:val="00E54A6C"/>
    <w:rsid w:val="00E54E79"/>
    <w:rsid w:val="00E54F87"/>
    <w:rsid w:val="00E5505D"/>
    <w:rsid w:val="00E553C1"/>
    <w:rsid w:val="00E571AB"/>
    <w:rsid w:val="00E57E52"/>
    <w:rsid w:val="00E601B2"/>
    <w:rsid w:val="00E6056C"/>
    <w:rsid w:val="00E612B4"/>
    <w:rsid w:val="00E62675"/>
    <w:rsid w:val="00E643FE"/>
    <w:rsid w:val="00E6458D"/>
    <w:rsid w:val="00E64F61"/>
    <w:rsid w:val="00E665CA"/>
    <w:rsid w:val="00E700B5"/>
    <w:rsid w:val="00E70C82"/>
    <w:rsid w:val="00E729F0"/>
    <w:rsid w:val="00E73990"/>
    <w:rsid w:val="00E76F47"/>
    <w:rsid w:val="00E77196"/>
    <w:rsid w:val="00E7796D"/>
    <w:rsid w:val="00E80122"/>
    <w:rsid w:val="00E80FBA"/>
    <w:rsid w:val="00E81432"/>
    <w:rsid w:val="00E82178"/>
    <w:rsid w:val="00E830C1"/>
    <w:rsid w:val="00E8383A"/>
    <w:rsid w:val="00E83EEF"/>
    <w:rsid w:val="00E84EFB"/>
    <w:rsid w:val="00E8562F"/>
    <w:rsid w:val="00E85BB3"/>
    <w:rsid w:val="00E85E45"/>
    <w:rsid w:val="00E865F2"/>
    <w:rsid w:val="00E86EC2"/>
    <w:rsid w:val="00E876E8"/>
    <w:rsid w:val="00E87E64"/>
    <w:rsid w:val="00E901ED"/>
    <w:rsid w:val="00E90BEC"/>
    <w:rsid w:val="00E91635"/>
    <w:rsid w:val="00E91D5D"/>
    <w:rsid w:val="00E927FE"/>
    <w:rsid w:val="00E929A8"/>
    <w:rsid w:val="00E939B0"/>
    <w:rsid w:val="00E94AF3"/>
    <w:rsid w:val="00E9573A"/>
    <w:rsid w:val="00E96341"/>
    <w:rsid w:val="00E96BB8"/>
    <w:rsid w:val="00E97001"/>
    <w:rsid w:val="00E9796E"/>
    <w:rsid w:val="00E97D8F"/>
    <w:rsid w:val="00E97D94"/>
    <w:rsid w:val="00EA014A"/>
    <w:rsid w:val="00EA04C7"/>
    <w:rsid w:val="00EA25EA"/>
    <w:rsid w:val="00EA3CAD"/>
    <w:rsid w:val="00EA3E22"/>
    <w:rsid w:val="00EA58E4"/>
    <w:rsid w:val="00EA6AA9"/>
    <w:rsid w:val="00EA7233"/>
    <w:rsid w:val="00EA7B77"/>
    <w:rsid w:val="00EA7C75"/>
    <w:rsid w:val="00EA7F73"/>
    <w:rsid w:val="00EA7FBA"/>
    <w:rsid w:val="00EB00AA"/>
    <w:rsid w:val="00EB022B"/>
    <w:rsid w:val="00EB500F"/>
    <w:rsid w:val="00EB5171"/>
    <w:rsid w:val="00EB53F7"/>
    <w:rsid w:val="00EB5972"/>
    <w:rsid w:val="00EB5D94"/>
    <w:rsid w:val="00EC5377"/>
    <w:rsid w:val="00EC7093"/>
    <w:rsid w:val="00ED1568"/>
    <w:rsid w:val="00ED177B"/>
    <w:rsid w:val="00ED1E7C"/>
    <w:rsid w:val="00ED21B0"/>
    <w:rsid w:val="00ED4798"/>
    <w:rsid w:val="00ED4D41"/>
    <w:rsid w:val="00ED5912"/>
    <w:rsid w:val="00ED7540"/>
    <w:rsid w:val="00ED774C"/>
    <w:rsid w:val="00ED7DAC"/>
    <w:rsid w:val="00EE1B7F"/>
    <w:rsid w:val="00EE2458"/>
    <w:rsid w:val="00EE2CC4"/>
    <w:rsid w:val="00EE2F3F"/>
    <w:rsid w:val="00EE4082"/>
    <w:rsid w:val="00EE5CB0"/>
    <w:rsid w:val="00EE6A69"/>
    <w:rsid w:val="00EE6F1F"/>
    <w:rsid w:val="00EF0A27"/>
    <w:rsid w:val="00EF1115"/>
    <w:rsid w:val="00EF1235"/>
    <w:rsid w:val="00EF202A"/>
    <w:rsid w:val="00EF2039"/>
    <w:rsid w:val="00EF2628"/>
    <w:rsid w:val="00EF53EA"/>
    <w:rsid w:val="00EF60BB"/>
    <w:rsid w:val="00EF6910"/>
    <w:rsid w:val="00EF6B75"/>
    <w:rsid w:val="00F00062"/>
    <w:rsid w:val="00F001AB"/>
    <w:rsid w:val="00F03147"/>
    <w:rsid w:val="00F040CD"/>
    <w:rsid w:val="00F041DD"/>
    <w:rsid w:val="00F04577"/>
    <w:rsid w:val="00F056CB"/>
    <w:rsid w:val="00F0602C"/>
    <w:rsid w:val="00F07688"/>
    <w:rsid w:val="00F07D96"/>
    <w:rsid w:val="00F10CAA"/>
    <w:rsid w:val="00F11141"/>
    <w:rsid w:val="00F111E8"/>
    <w:rsid w:val="00F13D9E"/>
    <w:rsid w:val="00F1449D"/>
    <w:rsid w:val="00F15D0F"/>
    <w:rsid w:val="00F179A2"/>
    <w:rsid w:val="00F17CF4"/>
    <w:rsid w:val="00F20593"/>
    <w:rsid w:val="00F20AE3"/>
    <w:rsid w:val="00F20D43"/>
    <w:rsid w:val="00F20EC8"/>
    <w:rsid w:val="00F22149"/>
    <w:rsid w:val="00F26B6B"/>
    <w:rsid w:val="00F276CF"/>
    <w:rsid w:val="00F276DE"/>
    <w:rsid w:val="00F31355"/>
    <w:rsid w:val="00F31C41"/>
    <w:rsid w:val="00F3572E"/>
    <w:rsid w:val="00F359C6"/>
    <w:rsid w:val="00F36442"/>
    <w:rsid w:val="00F36846"/>
    <w:rsid w:val="00F3699A"/>
    <w:rsid w:val="00F404F7"/>
    <w:rsid w:val="00F409D7"/>
    <w:rsid w:val="00F4172E"/>
    <w:rsid w:val="00F42E48"/>
    <w:rsid w:val="00F43E8D"/>
    <w:rsid w:val="00F45413"/>
    <w:rsid w:val="00F45AC2"/>
    <w:rsid w:val="00F46260"/>
    <w:rsid w:val="00F464D4"/>
    <w:rsid w:val="00F46D0B"/>
    <w:rsid w:val="00F51395"/>
    <w:rsid w:val="00F54161"/>
    <w:rsid w:val="00F559C3"/>
    <w:rsid w:val="00F56C5B"/>
    <w:rsid w:val="00F57F2E"/>
    <w:rsid w:val="00F61295"/>
    <w:rsid w:val="00F62E67"/>
    <w:rsid w:val="00F63C68"/>
    <w:rsid w:val="00F659D3"/>
    <w:rsid w:val="00F65C36"/>
    <w:rsid w:val="00F667FB"/>
    <w:rsid w:val="00F66BBD"/>
    <w:rsid w:val="00F70412"/>
    <w:rsid w:val="00F7041D"/>
    <w:rsid w:val="00F720A7"/>
    <w:rsid w:val="00F72AE5"/>
    <w:rsid w:val="00F737F2"/>
    <w:rsid w:val="00F75072"/>
    <w:rsid w:val="00F757B4"/>
    <w:rsid w:val="00F759E2"/>
    <w:rsid w:val="00F7664F"/>
    <w:rsid w:val="00F77171"/>
    <w:rsid w:val="00F7788B"/>
    <w:rsid w:val="00F80555"/>
    <w:rsid w:val="00F81E33"/>
    <w:rsid w:val="00F84078"/>
    <w:rsid w:val="00F8760D"/>
    <w:rsid w:val="00F90BAD"/>
    <w:rsid w:val="00F91131"/>
    <w:rsid w:val="00F9161B"/>
    <w:rsid w:val="00F93D0F"/>
    <w:rsid w:val="00F94ADB"/>
    <w:rsid w:val="00F95463"/>
    <w:rsid w:val="00F962E1"/>
    <w:rsid w:val="00F966AE"/>
    <w:rsid w:val="00F96934"/>
    <w:rsid w:val="00F971AB"/>
    <w:rsid w:val="00F97460"/>
    <w:rsid w:val="00FA0B41"/>
    <w:rsid w:val="00FA2B0D"/>
    <w:rsid w:val="00FA2B62"/>
    <w:rsid w:val="00FA2CE7"/>
    <w:rsid w:val="00FA48CE"/>
    <w:rsid w:val="00FA677A"/>
    <w:rsid w:val="00FA7718"/>
    <w:rsid w:val="00FA777F"/>
    <w:rsid w:val="00FA7C50"/>
    <w:rsid w:val="00FA7EF8"/>
    <w:rsid w:val="00FB066C"/>
    <w:rsid w:val="00FB0B9F"/>
    <w:rsid w:val="00FB0DD9"/>
    <w:rsid w:val="00FB0E40"/>
    <w:rsid w:val="00FB26AC"/>
    <w:rsid w:val="00FB2F69"/>
    <w:rsid w:val="00FB38F0"/>
    <w:rsid w:val="00FB6530"/>
    <w:rsid w:val="00FB7BE9"/>
    <w:rsid w:val="00FB7C1B"/>
    <w:rsid w:val="00FC005E"/>
    <w:rsid w:val="00FC0F71"/>
    <w:rsid w:val="00FC1D97"/>
    <w:rsid w:val="00FC278E"/>
    <w:rsid w:val="00FC3806"/>
    <w:rsid w:val="00FC3E7A"/>
    <w:rsid w:val="00FC4417"/>
    <w:rsid w:val="00FC4985"/>
    <w:rsid w:val="00FC5BDD"/>
    <w:rsid w:val="00FC607A"/>
    <w:rsid w:val="00FD00D1"/>
    <w:rsid w:val="00FD1BFB"/>
    <w:rsid w:val="00FD222F"/>
    <w:rsid w:val="00FD2857"/>
    <w:rsid w:val="00FD4AED"/>
    <w:rsid w:val="00FD502D"/>
    <w:rsid w:val="00FD5281"/>
    <w:rsid w:val="00FD638A"/>
    <w:rsid w:val="00FD6927"/>
    <w:rsid w:val="00FD78E0"/>
    <w:rsid w:val="00FD7FC0"/>
    <w:rsid w:val="00FE0A67"/>
    <w:rsid w:val="00FE1204"/>
    <w:rsid w:val="00FE1E44"/>
    <w:rsid w:val="00FE2981"/>
    <w:rsid w:val="00FE2C21"/>
    <w:rsid w:val="00FE3861"/>
    <w:rsid w:val="00FE431D"/>
    <w:rsid w:val="00FE55F3"/>
    <w:rsid w:val="00FE69AA"/>
    <w:rsid w:val="00FE7489"/>
    <w:rsid w:val="00FF0240"/>
    <w:rsid w:val="00FF0C2A"/>
    <w:rsid w:val="00FF1F50"/>
    <w:rsid w:val="00FF26E9"/>
    <w:rsid w:val="00FF30EA"/>
    <w:rsid w:val="00FF39F8"/>
    <w:rsid w:val="00FF5547"/>
    <w:rsid w:val="00FF56EB"/>
    <w:rsid w:val="00FF7880"/>
    <w:rsid w:val="00FF7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DDA4F1"/>
  <w15:chartTrackingRefBased/>
  <w15:docId w15:val="{01C3DEFF-A0E0-493A-A2E7-E848EEEE8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00D1"/>
    <w:pPr>
      <w:spacing w:after="200" w:line="276" w:lineRule="auto"/>
    </w:pPr>
    <w:rPr>
      <w:sz w:val="22"/>
      <w:szCs w:val="22"/>
      <w:lang w:eastAsia="en-US"/>
    </w:rPr>
  </w:style>
  <w:style w:type="paragraph" w:styleId="Nagwek1">
    <w:name w:val="heading 1"/>
    <w:basedOn w:val="Normalny"/>
    <w:next w:val="Normalny"/>
    <w:link w:val="Nagwek1Znak"/>
    <w:uiPriority w:val="9"/>
    <w:qFormat/>
    <w:rsid w:val="00040723"/>
    <w:pPr>
      <w:keepNext/>
      <w:spacing w:before="240" w:after="60"/>
      <w:outlineLvl w:val="0"/>
    </w:pPr>
    <w:rPr>
      <w:rFonts w:ascii="Calibri Light" w:eastAsia="Times New Roman" w:hAnsi="Calibri Light"/>
      <w:b/>
      <w:bCs/>
      <w:kern w:val="32"/>
      <w:sz w:val="32"/>
      <w:szCs w:val="32"/>
      <w:lang w:val="x-none"/>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lang w:val="x-none"/>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
    <w:link w:val="Akapitzlist"/>
    <w:uiPriority w:val="34"/>
    <w:locked/>
    <w:rsid w:val="004528D0"/>
    <w:rPr>
      <w:sz w:val="22"/>
      <w:szCs w:val="22"/>
      <w:lang w:eastAsia="en-US"/>
    </w:rPr>
  </w:style>
  <w:style w:type="paragraph" w:styleId="Poprawka">
    <w:name w:val="Revision"/>
    <w:hidden/>
    <w:uiPriority w:val="99"/>
    <w:semiHidden/>
    <w:rsid w:val="00396072"/>
    <w:rPr>
      <w:sz w:val="22"/>
      <w:szCs w:val="22"/>
      <w:lang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040723"/>
    <w:rPr>
      <w:rFonts w:ascii="Calibri Light" w:eastAsia="Times New Roman" w:hAnsi="Calibri Light" w:cs="Times New Roman"/>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34611377">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08420535">
      <w:bodyDiv w:val="1"/>
      <w:marLeft w:val="0"/>
      <w:marRight w:val="0"/>
      <w:marTop w:val="0"/>
      <w:marBottom w:val="0"/>
      <w:divBdr>
        <w:top w:val="none" w:sz="0" w:space="0" w:color="auto"/>
        <w:left w:val="none" w:sz="0" w:space="0" w:color="auto"/>
        <w:bottom w:val="none" w:sz="0" w:space="0" w:color="auto"/>
        <w:right w:val="none" w:sz="0" w:space="0" w:color="auto"/>
      </w:divBdr>
      <w:divsChild>
        <w:div w:id="1571964850">
          <w:marLeft w:val="446"/>
          <w:marRight w:val="58"/>
          <w:marTop w:val="0"/>
          <w:marBottom w:val="135"/>
          <w:divBdr>
            <w:top w:val="none" w:sz="0" w:space="0" w:color="auto"/>
            <w:left w:val="none" w:sz="0" w:space="0" w:color="auto"/>
            <w:bottom w:val="none" w:sz="0" w:space="0" w:color="auto"/>
            <w:right w:val="none" w:sz="0" w:space="0" w:color="auto"/>
          </w:divBdr>
        </w:div>
      </w:divsChild>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20945695">
      <w:bodyDiv w:val="1"/>
      <w:marLeft w:val="0"/>
      <w:marRight w:val="0"/>
      <w:marTop w:val="0"/>
      <w:marBottom w:val="0"/>
      <w:divBdr>
        <w:top w:val="none" w:sz="0" w:space="0" w:color="auto"/>
        <w:left w:val="none" w:sz="0" w:space="0" w:color="auto"/>
        <w:bottom w:val="none" w:sz="0" w:space="0" w:color="auto"/>
        <w:right w:val="none" w:sz="0" w:space="0" w:color="auto"/>
      </w:divBdr>
    </w:div>
    <w:div w:id="545334287">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66963790">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969969212">
      <w:bodyDiv w:val="1"/>
      <w:marLeft w:val="0"/>
      <w:marRight w:val="0"/>
      <w:marTop w:val="0"/>
      <w:marBottom w:val="0"/>
      <w:divBdr>
        <w:top w:val="none" w:sz="0" w:space="0" w:color="auto"/>
        <w:left w:val="none" w:sz="0" w:space="0" w:color="auto"/>
        <w:bottom w:val="none" w:sz="0" w:space="0" w:color="auto"/>
        <w:right w:val="none" w:sz="0" w:space="0" w:color="auto"/>
      </w:divBdr>
      <w:divsChild>
        <w:div w:id="348339447">
          <w:marLeft w:val="547"/>
          <w:marRight w:val="58"/>
          <w:marTop w:val="0"/>
          <w:marBottom w:val="135"/>
          <w:divBdr>
            <w:top w:val="none" w:sz="0" w:space="0" w:color="auto"/>
            <w:left w:val="none" w:sz="0" w:space="0" w:color="auto"/>
            <w:bottom w:val="none" w:sz="0" w:space="0" w:color="auto"/>
            <w:right w:val="none" w:sz="0" w:space="0" w:color="auto"/>
          </w:divBdr>
        </w:div>
      </w:divsChild>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 w:id="21109244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EE23DB-FD31-4A59-BCFE-A0BE022E1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23</Pages>
  <Words>4262</Words>
  <Characters>25578</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29781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dc:description/>
  <cp:lastModifiedBy>Dorota Sawicka</cp:lastModifiedBy>
  <cp:revision>36</cp:revision>
  <cp:lastPrinted>2023-03-02T09:27:00Z</cp:lastPrinted>
  <dcterms:created xsi:type="dcterms:W3CDTF">2023-04-26T07:25:00Z</dcterms:created>
  <dcterms:modified xsi:type="dcterms:W3CDTF">2023-05-09T08:55:00Z</dcterms:modified>
</cp:coreProperties>
</file>