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ABFC6" w14:textId="77777777" w:rsidR="003B0164" w:rsidRPr="00C10BE2" w:rsidRDefault="003B0164" w:rsidP="004D46F7">
      <w:pPr>
        <w:tabs>
          <w:tab w:val="left" w:pos="4253"/>
        </w:tabs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5C5BCED8" w14:textId="77777777" w:rsidR="003B0164" w:rsidRPr="00C10BE2" w:rsidRDefault="003B0164" w:rsidP="003B0164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</w:p>
    <w:p w14:paraId="491B0BFC" w14:textId="77777777" w:rsidR="003B0164" w:rsidRPr="00C10BE2" w:rsidRDefault="003B0164" w:rsidP="003B0164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C10BE2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2DA7A262" w14:textId="77777777" w:rsidR="003B0164" w:rsidRPr="00C10BE2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10BE2">
        <w:rPr>
          <w:rFonts w:ascii="Arial" w:hAnsi="Arial" w:cs="Arial"/>
          <w:b/>
          <w:bCs/>
          <w:sz w:val="24"/>
          <w:szCs w:val="24"/>
        </w:rPr>
        <w:t>Priorytet</w:t>
      </w:r>
      <w:r w:rsidRPr="00C10BE2">
        <w:rPr>
          <w:rFonts w:ascii="Arial" w:hAnsi="Arial" w:cs="Arial"/>
          <w:sz w:val="24"/>
          <w:szCs w:val="24"/>
        </w:rPr>
        <w:t xml:space="preserve"> </w:t>
      </w:r>
      <w:r w:rsidR="00285391" w:rsidRPr="00C10BE2">
        <w:rPr>
          <w:rFonts w:ascii="Arial" w:hAnsi="Arial" w:cs="Arial"/>
          <w:b/>
          <w:bCs/>
          <w:sz w:val="24"/>
          <w:szCs w:val="24"/>
        </w:rPr>
        <w:t>1</w:t>
      </w:r>
      <w:r w:rsidRPr="00C10BE2">
        <w:rPr>
          <w:rFonts w:ascii="Arial" w:hAnsi="Arial" w:cs="Arial"/>
          <w:b/>
          <w:bCs/>
          <w:sz w:val="24"/>
          <w:szCs w:val="24"/>
        </w:rPr>
        <w:t>.</w:t>
      </w:r>
      <w:r w:rsidRPr="00C10BE2">
        <w:rPr>
          <w:rFonts w:ascii="Arial" w:hAnsi="Arial" w:cs="Arial"/>
          <w:sz w:val="24"/>
          <w:szCs w:val="24"/>
        </w:rPr>
        <w:t xml:space="preserve"> </w:t>
      </w:r>
      <w:r w:rsidR="00285391" w:rsidRPr="00C10BE2">
        <w:rPr>
          <w:rFonts w:ascii="Arial" w:hAnsi="Arial" w:cs="Arial"/>
          <w:sz w:val="24"/>
          <w:szCs w:val="24"/>
        </w:rPr>
        <w:t xml:space="preserve">FUNDUSZE EUROPEJSKIE NA RZECZ WZROSTU INNOWACYJNOŚCI I KONKURENCYJNOŚCI REGIONU </w:t>
      </w:r>
    </w:p>
    <w:p w14:paraId="130D494B" w14:textId="77777777" w:rsidR="003B0164" w:rsidRPr="00C10BE2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10BE2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285391" w:rsidRPr="00C10BE2">
        <w:rPr>
          <w:rFonts w:ascii="Arial" w:hAnsi="Arial" w:cs="Arial"/>
          <w:b/>
          <w:bCs/>
          <w:sz w:val="24"/>
          <w:szCs w:val="24"/>
        </w:rPr>
        <w:t>1 iii</w:t>
      </w:r>
      <w:r w:rsidRPr="00C10BE2">
        <w:rPr>
          <w:rFonts w:ascii="Arial" w:hAnsi="Arial" w:cs="Arial"/>
          <w:b/>
          <w:bCs/>
          <w:sz w:val="24"/>
          <w:szCs w:val="24"/>
        </w:rPr>
        <w:t>.</w:t>
      </w:r>
      <w:r w:rsidRPr="00C10BE2">
        <w:rPr>
          <w:rFonts w:ascii="Arial" w:hAnsi="Arial" w:cs="Arial"/>
          <w:sz w:val="24"/>
          <w:szCs w:val="24"/>
        </w:rPr>
        <w:t xml:space="preserve"> </w:t>
      </w:r>
      <w:r w:rsidR="00285391" w:rsidRPr="00C10BE2">
        <w:rPr>
          <w:rFonts w:ascii="Arial" w:hAnsi="Arial" w:cs="Arial"/>
          <w:sz w:val="24"/>
          <w:szCs w:val="24"/>
        </w:rPr>
        <w:t xml:space="preserve">WZMACNIANIE TRWAŁEGO WZROSTU I KONKURENCYJNOŚCI MŚP ORAZ TWORZENIE MIEJSC PRACY W MŚP, W TYM POPRZEZ INWESTYCJE PRODUKCYJNE </w:t>
      </w:r>
    </w:p>
    <w:p w14:paraId="7FC184DB" w14:textId="77777777" w:rsidR="003B0164" w:rsidRPr="00C10BE2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10BE2">
        <w:rPr>
          <w:rFonts w:ascii="Arial" w:hAnsi="Arial" w:cs="Arial"/>
          <w:b/>
          <w:bCs/>
          <w:sz w:val="24"/>
          <w:szCs w:val="24"/>
        </w:rPr>
        <w:t xml:space="preserve">Działanie </w:t>
      </w:r>
      <w:bookmarkStart w:id="0" w:name="_Hlk131517510"/>
      <w:r w:rsidR="00285391" w:rsidRPr="00C10BE2">
        <w:rPr>
          <w:rFonts w:ascii="Arial" w:hAnsi="Arial" w:cs="Arial"/>
          <w:b/>
          <w:bCs/>
          <w:sz w:val="24"/>
          <w:szCs w:val="24"/>
        </w:rPr>
        <w:t>1.7</w:t>
      </w:r>
      <w:r w:rsidR="00285391" w:rsidRPr="00C10BE2">
        <w:rPr>
          <w:rFonts w:ascii="Arial" w:hAnsi="Arial" w:cs="Arial"/>
          <w:sz w:val="24"/>
          <w:szCs w:val="24"/>
        </w:rPr>
        <w:t xml:space="preserve"> Działania na rzecz rozwoju RIS, w tym profesjonalizacja IOB</w:t>
      </w:r>
      <w:bookmarkEnd w:id="0"/>
    </w:p>
    <w:p w14:paraId="3E12B1C1" w14:textId="77777777" w:rsidR="00A615F7" w:rsidRPr="00C10BE2" w:rsidRDefault="00A4362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10BE2">
        <w:rPr>
          <w:rFonts w:ascii="Arial" w:hAnsi="Arial" w:cs="Arial"/>
          <w:b/>
          <w:bCs/>
          <w:sz w:val="24"/>
          <w:szCs w:val="24"/>
        </w:rPr>
        <w:t>Schemat:</w:t>
      </w:r>
      <w:r w:rsidRPr="00C10BE2">
        <w:rPr>
          <w:rFonts w:ascii="Arial" w:hAnsi="Arial" w:cs="Arial"/>
          <w:sz w:val="24"/>
          <w:szCs w:val="24"/>
        </w:rPr>
        <w:t xml:space="preserve"> </w:t>
      </w:r>
      <w:r w:rsidR="00B138D9" w:rsidRPr="00C10BE2">
        <w:rPr>
          <w:rFonts w:ascii="Arial" w:hAnsi="Arial" w:cs="Arial"/>
          <w:sz w:val="24"/>
          <w:szCs w:val="24"/>
        </w:rPr>
        <w:t>w</w:t>
      </w:r>
      <w:r w:rsidRPr="00C10BE2">
        <w:rPr>
          <w:rFonts w:ascii="Arial" w:hAnsi="Arial" w:cs="Arial"/>
          <w:sz w:val="24"/>
          <w:szCs w:val="24"/>
        </w:rPr>
        <w:t>sparcie procesu przedsiębiorczego odkrywania</w:t>
      </w:r>
      <w:r w:rsidR="00B138D9" w:rsidRPr="00C10BE2">
        <w:rPr>
          <w:rFonts w:ascii="Arial" w:hAnsi="Arial" w:cs="Arial"/>
          <w:sz w:val="24"/>
          <w:szCs w:val="24"/>
        </w:rPr>
        <w:t xml:space="preserve"> oraz</w:t>
      </w:r>
      <w:r w:rsidRPr="00C10BE2">
        <w:rPr>
          <w:rFonts w:ascii="Arial" w:hAnsi="Arial" w:cs="Arial"/>
          <w:sz w:val="24"/>
          <w:szCs w:val="24"/>
        </w:rPr>
        <w:t xml:space="preserve"> identyfikacji inteligentnych specjalizacji regionu </w:t>
      </w:r>
    </w:p>
    <w:p w14:paraId="6E3A1E0A" w14:textId="77777777" w:rsidR="003B0164" w:rsidRPr="00C10BE2" w:rsidRDefault="003B0164" w:rsidP="003B0164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</w:p>
    <w:p w14:paraId="469F592C" w14:textId="77777777" w:rsidR="003B0164" w:rsidRPr="00C10BE2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10BE2">
        <w:rPr>
          <w:rFonts w:ascii="Arial" w:hAnsi="Arial" w:cs="Arial"/>
          <w:sz w:val="24"/>
          <w:szCs w:val="24"/>
        </w:rPr>
        <w:t xml:space="preserve">Sposób wyboru projektów: </w:t>
      </w:r>
      <w:r w:rsidR="00285391" w:rsidRPr="00C10BE2">
        <w:rPr>
          <w:rFonts w:ascii="Arial" w:hAnsi="Arial" w:cs="Arial"/>
          <w:sz w:val="24"/>
          <w:szCs w:val="24"/>
        </w:rPr>
        <w:t>nie</w:t>
      </w:r>
      <w:r w:rsidRPr="00C10BE2">
        <w:rPr>
          <w:rFonts w:ascii="Arial" w:hAnsi="Arial" w:cs="Arial"/>
          <w:sz w:val="24"/>
          <w:szCs w:val="24"/>
        </w:rPr>
        <w:t>konkurencyjny</w:t>
      </w:r>
    </w:p>
    <w:p w14:paraId="6A2CCA6B" w14:textId="609BE6FB" w:rsidR="008A35C0" w:rsidRPr="00C10BE2" w:rsidRDefault="008A35C0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10BE2">
        <w:rPr>
          <w:rFonts w:ascii="Arial" w:hAnsi="Arial" w:cs="Arial"/>
          <w:sz w:val="24"/>
          <w:szCs w:val="24"/>
        </w:rPr>
        <w:t xml:space="preserve">Nabór </w:t>
      </w:r>
      <w:r w:rsidR="007A1169" w:rsidRPr="00C10BE2">
        <w:rPr>
          <w:rFonts w:ascii="Arial" w:hAnsi="Arial" w:cs="Arial"/>
          <w:sz w:val="24"/>
          <w:szCs w:val="24"/>
        </w:rPr>
        <w:t>jest skierowany do samorządu województwa</w:t>
      </w:r>
      <w:r w:rsidR="00AD236C" w:rsidRPr="00C10BE2">
        <w:rPr>
          <w:rFonts w:ascii="Arial" w:hAnsi="Arial" w:cs="Arial"/>
          <w:sz w:val="24"/>
          <w:szCs w:val="24"/>
        </w:rPr>
        <w:t xml:space="preserve"> i jego jednostek organizacyjnych</w:t>
      </w:r>
      <w:r w:rsidR="007A1169" w:rsidRPr="00C10BE2">
        <w:rPr>
          <w:rFonts w:ascii="Arial" w:hAnsi="Arial" w:cs="Arial"/>
          <w:sz w:val="24"/>
          <w:szCs w:val="24"/>
        </w:rPr>
        <w:t xml:space="preserve">. Wybrany podmiot będzie odpowiedzialny za prowadzenie procesu przedsiębiorczego odkrywania wraz z działaniami związanymi z monitoringiem inteligentnych specjalizacji, </w:t>
      </w:r>
      <w:r w:rsidR="00AE218A">
        <w:rPr>
          <w:rFonts w:ascii="Arial" w:hAnsi="Arial" w:cs="Arial"/>
          <w:sz w:val="24"/>
          <w:szCs w:val="24"/>
        </w:rPr>
        <w:br/>
      </w:r>
      <w:r w:rsidR="007A1169" w:rsidRPr="00C10BE2">
        <w:rPr>
          <w:rFonts w:ascii="Arial" w:hAnsi="Arial" w:cs="Arial"/>
          <w:sz w:val="24"/>
          <w:szCs w:val="24"/>
        </w:rPr>
        <w:lastRenderedPageBreak/>
        <w:t>w tym analizą danych gospodarczych na potrzeby rozwoju gospodarczego województwa kujawsko-pomorskiego w oparciu o regionalne inteligentne specjalizacje.</w:t>
      </w:r>
    </w:p>
    <w:p w14:paraId="65674A4B" w14:textId="77777777" w:rsidR="00DA3F0D" w:rsidRPr="00C10BE2" w:rsidRDefault="003B0164" w:rsidP="00A615F7">
      <w:pPr>
        <w:rPr>
          <w:rFonts w:ascii="Arial" w:hAnsi="Arial" w:cs="Arial"/>
          <w:b/>
          <w:sz w:val="24"/>
          <w:szCs w:val="24"/>
        </w:rPr>
      </w:pPr>
      <w:r w:rsidRPr="00C10BE2">
        <w:rPr>
          <w:rFonts w:ascii="Arial" w:hAnsi="Arial" w:cs="Arial"/>
          <w:sz w:val="24"/>
          <w:szCs w:val="24"/>
        </w:rPr>
        <w:br w:type="page"/>
      </w:r>
      <w:r w:rsidR="00EB5D94" w:rsidRPr="00C10BE2">
        <w:rPr>
          <w:rFonts w:ascii="Arial" w:hAnsi="Arial" w:cs="Arial"/>
          <w:b/>
          <w:sz w:val="24"/>
          <w:szCs w:val="24"/>
        </w:rPr>
        <w:lastRenderedPageBreak/>
        <w:t xml:space="preserve">A. </w:t>
      </w:r>
      <w:r w:rsidR="007257F1" w:rsidRPr="00C10BE2">
        <w:rPr>
          <w:rFonts w:ascii="Arial" w:hAnsi="Arial" w:cs="Arial"/>
          <w:b/>
          <w:sz w:val="24"/>
          <w:szCs w:val="24"/>
        </w:rPr>
        <w:t>KRYTERIA FORMALNE</w:t>
      </w:r>
    </w:p>
    <w:p w14:paraId="4699FF74" w14:textId="77777777" w:rsidR="005172B5" w:rsidRPr="00C10BE2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37"/>
        <w:gridCol w:w="6800"/>
        <w:gridCol w:w="3543"/>
      </w:tblGrid>
      <w:tr w:rsidR="008C6E3E" w:rsidRPr="00C10BE2" w14:paraId="79900885" w14:textId="77777777" w:rsidTr="00715C99">
        <w:tc>
          <w:tcPr>
            <w:tcW w:w="1103" w:type="dxa"/>
            <w:shd w:val="clear" w:color="auto" w:fill="D9D9D9"/>
            <w:vAlign w:val="center"/>
          </w:tcPr>
          <w:p w14:paraId="1CE9E7AC" w14:textId="77777777" w:rsidR="008C6E3E" w:rsidRPr="00C10BE2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Hlk126562839"/>
            <w:r w:rsidRPr="00C10BE2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37" w:type="dxa"/>
            <w:shd w:val="clear" w:color="auto" w:fill="D9D9D9"/>
            <w:vAlign w:val="center"/>
          </w:tcPr>
          <w:p w14:paraId="546985DA" w14:textId="77777777" w:rsidR="008C6E3E" w:rsidRPr="00C10BE2" w:rsidRDefault="008C6E3E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800" w:type="dxa"/>
            <w:shd w:val="clear" w:color="auto" w:fill="D9D9D9"/>
            <w:vAlign w:val="center"/>
          </w:tcPr>
          <w:p w14:paraId="6F40EA43" w14:textId="77777777" w:rsidR="008C6E3E" w:rsidRPr="00C10BE2" w:rsidRDefault="008C6E3E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D9D9D9"/>
            <w:vAlign w:val="center"/>
          </w:tcPr>
          <w:p w14:paraId="28680606" w14:textId="77777777" w:rsidR="008C6E3E" w:rsidRPr="00C10BE2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39BBED6C" w14:textId="77777777" w:rsidR="008C6E3E" w:rsidRPr="00C10BE2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1"/>
      <w:tr w:rsidR="00715C99" w:rsidRPr="00C10BE2" w14:paraId="39575F82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25A3D0AD" w14:textId="77777777" w:rsidR="00715C99" w:rsidRPr="00C10BE2" w:rsidRDefault="00715C99" w:rsidP="00715C9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37" w:type="dxa"/>
            <w:vAlign w:val="center"/>
          </w:tcPr>
          <w:p w14:paraId="18894827" w14:textId="77777777" w:rsidR="00715C99" w:rsidRPr="00C10BE2" w:rsidRDefault="00715C99" w:rsidP="00715C9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800" w:type="dxa"/>
          </w:tcPr>
          <w:p w14:paraId="65A1C8B2" w14:textId="77777777" w:rsidR="00715C99" w:rsidRPr="00C10BE2" w:rsidRDefault="00715C99" w:rsidP="00715C99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10BE2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0A9D4E47" w14:textId="77777777" w:rsidR="00715C99" w:rsidRPr="00C10BE2" w:rsidRDefault="00715C99" w:rsidP="00715C99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10BE2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4FD0A5B3" w14:textId="77777777" w:rsidR="00715C99" w:rsidRPr="00C10BE2" w:rsidRDefault="00715C99" w:rsidP="00715C99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10BE2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1271AECE" w14:textId="77777777" w:rsidR="00715C99" w:rsidRPr="00C10BE2" w:rsidRDefault="00715C99" w:rsidP="00715C99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10BE2">
              <w:rPr>
                <w:rFonts w:ascii="Arial" w:hAnsi="Arial" w:cs="Arial"/>
                <w:bCs/>
                <w:sz w:val="24"/>
                <w:szCs w:val="24"/>
              </w:rPr>
              <w:t>wnioskodawca</w:t>
            </w:r>
            <w:r w:rsidR="00FB748E" w:rsidRPr="00C10BE2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C10BE2">
              <w:rPr>
                <w:rFonts w:ascii="Arial" w:hAnsi="Arial" w:cs="Arial"/>
                <w:bCs/>
                <w:sz w:val="24"/>
                <w:szCs w:val="24"/>
              </w:rPr>
              <w:t xml:space="preserve"> podpisał </w:t>
            </w:r>
            <w:r w:rsidR="00EB629D" w:rsidRPr="00C10BE2">
              <w:rPr>
                <w:rFonts w:ascii="Arial" w:hAnsi="Arial" w:cs="Arial"/>
                <w:bCs/>
                <w:sz w:val="24"/>
                <w:szCs w:val="24"/>
              </w:rPr>
              <w:t xml:space="preserve">elektronicznym </w:t>
            </w:r>
            <w:r w:rsidRPr="00C10BE2">
              <w:rPr>
                <w:rFonts w:ascii="Arial" w:hAnsi="Arial" w:cs="Arial"/>
                <w:bCs/>
                <w:sz w:val="24"/>
                <w:szCs w:val="24"/>
              </w:rPr>
              <w:t>podpisem kwalifikowanym</w:t>
            </w:r>
            <w:r w:rsidR="00EB629D" w:rsidRPr="00C10BE2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C10BE2">
              <w:rPr>
                <w:rFonts w:ascii="Arial" w:hAnsi="Arial" w:cs="Arial"/>
                <w:bCs/>
                <w:sz w:val="24"/>
                <w:szCs w:val="24"/>
              </w:rPr>
              <w:t xml:space="preserve"> wszystkie niezbędne oświadczenia stanowiące załączniki do wniosku.</w:t>
            </w:r>
          </w:p>
          <w:p w14:paraId="2E4BC218" w14:textId="77777777" w:rsidR="00715C99" w:rsidRPr="00C10BE2" w:rsidRDefault="00715C99" w:rsidP="00715C9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61E178" w14:textId="77777777" w:rsidR="00715C99" w:rsidRPr="00C10BE2" w:rsidRDefault="00715C99" w:rsidP="00715C99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65138EC2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A58A455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A53461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D775D5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D04B51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AE61B39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8AF2768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  <w:p w14:paraId="5287A87B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6E3E" w:rsidRPr="00C10BE2" w14:paraId="23A12BF1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67F7DC7C" w14:textId="77777777" w:rsidR="008C6E3E" w:rsidRPr="00C10BE2" w:rsidRDefault="008C6E3E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837" w:type="dxa"/>
            <w:vAlign w:val="center"/>
          </w:tcPr>
          <w:p w14:paraId="2AD26E38" w14:textId="77777777" w:rsidR="008C6E3E" w:rsidRPr="00C10BE2" w:rsidRDefault="008C6E3E" w:rsidP="0059654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Wykluczenia przedmiotowe</w:t>
            </w:r>
          </w:p>
        </w:tc>
        <w:tc>
          <w:tcPr>
            <w:tcW w:w="6800" w:type="dxa"/>
          </w:tcPr>
          <w:p w14:paraId="65DB26C5" w14:textId="77777777" w:rsidR="00EE54CD" w:rsidRPr="000D12E7" w:rsidRDefault="00EE54CD" w:rsidP="00EE54CD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wnioskodawców)</w:t>
            </w:r>
            <w:r w:rsidRPr="000D12E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3"/>
            </w:r>
            <w:r w:rsidRPr="000D12E7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236B37E6" w14:textId="77777777" w:rsidR="00EE54CD" w:rsidRPr="000D12E7" w:rsidRDefault="00EE54CD" w:rsidP="00EE54CD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34C2E58" w14:textId="77777777" w:rsidR="00EE54CD" w:rsidRPr="000D12E7" w:rsidRDefault="00EE54CD" w:rsidP="00EE54C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D12E7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C9AE438" w14:textId="77777777" w:rsidR="00EE54CD" w:rsidRPr="000D12E7" w:rsidRDefault="00EE54CD" w:rsidP="00EE54C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 xml:space="preserve">przedmiot realizacji projektu nie dotyczy rodzajów </w:t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działalności wykluczonych z możliwości uzyskania pomocy finansowej, o których mowa:</w:t>
            </w:r>
          </w:p>
          <w:p w14:paraId="5D323B04" w14:textId="77777777" w:rsidR="00EE54CD" w:rsidRPr="000D12E7" w:rsidRDefault="00EE54CD" w:rsidP="00EE5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0D12E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D19C23C" w14:textId="77777777" w:rsidR="000971D4" w:rsidRDefault="00EE54CD" w:rsidP="00EE5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art. 1 rozporządzenia nr 1407/2013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0D12E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B0F0043" w14:textId="1C485D24" w:rsidR="00EE54CD" w:rsidRPr="000D12E7" w:rsidRDefault="000971D4" w:rsidP="00EE54C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art. 1 rozporządzenia nr 2023/2831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EE54CD" w:rsidRPr="000D12E7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3989F530" w14:textId="77777777" w:rsidR="00EE54CD" w:rsidRPr="000D12E7" w:rsidRDefault="00EE54CD" w:rsidP="00EE54CD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279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7C900D2C" w14:textId="77777777" w:rsidR="00EE54CD" w:rsidRPr="000D12E7" w:rsidRDefault="00EE54CD" w:rsidP="00EE54C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obowiązujących przepisów prawa dotyczących </w:t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danego projektu, zgodnie z art. 73 ust. 2 lit. f) rozporządzenia nr 2021/1060</w:t>
            </w:r>
            <w:r w:rsidRPr="000D12E7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7"/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3D564FEA" w14:textId="77777777" w:rsidR="00EE54CD" w:rsidRDefault="00EE54CD" w:rsidP="00EE54C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 nie został fizycznie ukończony lub w pełni wdrożony przed złożeniem wniosku o dofinansowanie projektu zgodnie z art. 63 ust. 6 rozporządzenia nr 2021/1060.</w:t>
            </w:r>
          </w:p>
          <w:p w14:paraId="33449275" w14:textId="77777777" w:rsidR="00EE54CD" w:rsidRPr="00EF43E9" w:rsidRDefault="00EE54CD" w:rsidP="00EE54C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(Dz. Urz. UE </w:t>
            </w:r>
            <w:r w:rsidRPr="008157D1">
              <w:rPr>
                <w:rFonts w:ascii="Arial" w:hAnsi="Arial" w:cs="Arial"/>
                <w:sz w:val="24"/>
                <w:szCs w:val="24"/>
                <w:lang w:val="pl-PL"/>
              </w:rPr>
              <w:t>C 249/1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31.07.2014 r.)</w:t>
            </w:r>
            <w:r w:rsidRPr="00790F2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68B37329" w14:textId="77777777" w:rsidR="00EE54CD" w:rsidRPr="000D12E7" w:rsidRDefault="00EE54CD" w:rsidP="00EE54C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55D1DF" w14:textId="77777777" w:rsidR="00EE54CD" w:rsidRPr="000D12E7" w:rsidRDefault="00EE54CD" w:rsidP="00EE54CD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2613A05" w14:textId="77777777" w:rsidR="008C6E3E" w:rsidRPr="00C10BE2" w:rsidRDefault="008C6E3E" w:rsidP="0059654A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14:paraId="26FB9BC6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D93B91F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31AAF6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786AE5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A9B0A1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E9D75F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8A35C0" w:rsidRPr="00C10BE2">
              <w:rPr>
                <w:rFonts w:ascii="Arial" w:hAnsi="Arial" w:cs="Arial"/>
                <w:sz w:val="24"/>
                <w:szCs w:val="24"/>
              </w:rPr>
              <w:t>.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(wartość logiczna: „TAK”). </w:t>
            </w:r>
          </w:p>
          <w:p w14:paraId="16F82AE9" w14:textId="77777777" w:rsidR="00715C99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992E67D" w14:textId="77777777" w:rsidR="008C6E3E" w:rsidRPr="00C10BE2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Przyznanie wartości „NIE” (po złożeniu uzupełnień lub </w:t>
            </w: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poprawy) oznacza, iż kryterium nie jest spełnione.</w:t>
            </w:r>
          </w:p>
        </w:tc>
      </w:tr>
      <w:tr w:rsidR="00A06BFF" w:rsidRPr="00C10BE2" w14:paraId="4E3F981E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B975292" w14:textId="020B27DD" w:rsidR="00A06BFF" w:rsidRPr="00C10BE2" w:rsidRDefault="00A06BFF" w:rsidP="00A06B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37" w:type="dxa"/>
            <w:vAlign w:val="center"/>
          </w:tcPr>
          <w:p w14:paraId="5E8D4420" w14:textId="77777777" w:rsidR="00A06BFF" w:rsidRPr="007E3207" w:rsidRDefault="00A06BFF" w:rsidP="00A06BFF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7E3207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7E3207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7E3207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7747AF22" w14:textId="77777777" w:rsidR="00A06BFF" w:rsidRPr="00C10BE2" w:rsidRDefault="00A06BFF" w:rsidP="00A06B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0" w:type="dxa"/>
          </w:tcPr>
          <w:p w14:paraId="6C7B6886" w14:textId="77777777" w:rsidR="00A06BFF" w:rsidRPr="00BB60D7" w:rsidRDefault="00A06BFF" w:rsidP="00A06BF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0D7">
              <w:rPr>
                <w:rFonts w:ascii="Arial" w:hAnsi="Arial" w:cs="Arial"/>
                <w:sz w:val="24"/>
                <w:szCs w:val="24"/>
              </w:rPr>
              <w:t xml:space="preserve">W przypadku, gdy wnioskodawcą jest jednostka samorządu terytorialnego (lub podmiot przez nią kontrolowany lub od niej zależny), w kryterium sprawdzamy, czy przestrzega ona przepisów antydyskryminacyjnych, o których mowa w art. 9 ust. 3 rozporządzenia nr 2021/1060. </w:t>
            </w:r>
          </w:p>
          <w:p w14:paraId="5565C1E8" w14:textId="77777777" w:rsidR="00A06BFF" w:rsidRDefault="00A06BFF" w:rsidP="00A06BF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0D7">
              <w:rPr>
                <w:rFonts w:ascii="Arial" w:hAnsi="Arial" w:cs="Arial"/>
                <w:sz w:val="24"/>
                <w:szCs w:val="24"/>
              </w:rPr>
              <w:t>W razie podjęcia przez ww. podmioty jakichkolwiek działań dyskryminujących, sprzecznych z zasadami, o których mowa w art. 9 ust. 3 rozporządzenia nr 2021/1060, wsparcie nie będzie udzielone.</w:t>
            </w:r>
          </w:p>
          <w:p w14:paraId="4E7045EC" w14:textId="77777777" w:rsidR="00BC07DA" w:rsidRPr="00BB60D7" w:rsidRDefault="00BC07DA" w:rsidP="00A06BF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CCCA68" w14:textId="77777777" w:rsidR="00A06BFF" w:rsidRPr="00BB60D7" w:rsidRDefault="00A06BFF" w:rsidP="00A06BF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0D7">
              <w:rPr>
                <w:rFonts w:ascii="Arial" w:hAnsi="Arial" w:cs="Arial"/>
                <w:sz w:val="24"/>
                <w:szCs w:val="24"/>
              </w:rPr>
              <w:t xml:space="preserve">Kryterium weryfikowane jest w oparciu o oświadczenie zawarte we wniosku o dofinansowanie projektu oraz wszystkie inne informacje będące w posiadaniu Instytucji Zarządzającej/Instytucji Pośredniczących tj. m.in. listę prowadzoną przez Rzecznika Praw Obywatelskich, aktualną na dzień zakończenia naboru; wnioski z kontroli przeprowadzonych przez Instytucję Zarządzającą/Instytucję Pośredniczące programów (RPO WKP, </w:t>
            </w:r>
            <w:proofErr w:type="spellStart"/>
            <w:r w:rsidRPr="00BB60D7">
              <w:rPr>
                <w:rFonts w:ascii="Arial" w:hAnsi="Arial" w:cs="Arial"/>
                <w:sz w:val="24"/>
                <w:szCs w:val="24"/>
              </w:rPr>
              <w:t>FEdKP</w:t>
            </w:r>
            <w:proofErr w:type="spellEnd"/>
            <w:r w:rsidRPr="00BB60D7">
              <w:rPr>
                <w:rFonts w:ascii="Arial" w:hAnsi="Arial" w:cs="Arial"/>
                <w:sz w:val="24"/>
                <w:szCs w:val="24"/>
              </w:rPr>
              <w:t xml:space="preserve">) w projektach </w:t>
            </w:r>
            <w:r w:rsidRPr="00BB60D7">
              <w:rPr>
                <w:rFonts w:ascii="Arial" w:hAnsi="Arial" w:cs="Arial"/>
                <w:sz w:val="24"/>
                <w:szCs w:val="24"/>
              </w:rPr>
              <w:lastRenderedPageBreak/>
              <w:t>realizowanych przez wnioskodawcę świadczące o prowadzeniu działań dyskryminujących; prawomocne wyroki sądów.</w:t>
            </w:r>
          </w:p>
          <w:p w14:paraId="3A7DCB8D" w14:textId="77777777" w:rsidR="00A06BFF" w:rsidRPr="00BB60D7" w:rsidRDefault="00A06BFF" w:rsidP="00A06BF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60D7">
              <w:rPr>
                <w:rFonts w:ascii="Arial" w:hAnsi="Arial" w:cs="Arial"/>
                <w:sz w:val="24"/>
                <w:szCs w:val="24"/>
              </w:rPr>
              <w:t>W przypadku, gdy wnioskodawca podjął działania dyskryminujące, sprzeczne z zasadami, o których mowa w art. 9 ust. 3 rozporządzenia nr 2021/1060, a następnie podjął skuteczne działania naprawcze kryterium uznaje się za spełnione. Podjęte działania naprawcze powinny być opisane we wniosku o dofinansowanie. Każdy podmiot zobowiązany jest do złożenia osobnego oświadczenia.</w:t>
            </w:r>
          </w:p>
          <w:p w14:paraId="1416B48C" w14:textId="77777777" w:rsidR="00A06BFF" w:rsidRPr="00C10BE2" w:rsidRDefault="00A06BFF" w:rsidP="00A06BF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14:paraId="06F6BCEA" w14:textId="77777777" w:rsidR="00A06BFF" w:rsidRPr="000D12E7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0D12E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2BA0492" w14:textId="77777777" w:rsidR="00A06BFF" w:rsidRPr="000D12E7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4E2B47" w14:textId="77777777" w:rsidR="00A06BFF" w:rsidRPr="000D12E7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DF459E" w14:textId="77777777" w:rsidR="00A06BFF" w:rsidRPr="000D12E7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A7E9DEE" w14:textId="77777777" w:rsidR="00A06BFF" w:rsidRPr="000D12E7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7DA401" w14:textId="77777777" w:rsidR="00A06BFF" w:rsidRPr="000D12E7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„TAK”). </w:t>
            </w:r>
          </w:p>
          <w:p w14:paraId="5D098D75" w14:textId="77777777" w:rsidR="00A06BFF" w:rsidRPr="000D12E7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61928D0" w14:textId="5284AC33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 xml:space="preserve">Przyznanie wartości „NIE” (po złożeniu uzupełnień lub poprawy) oznacza, iż kryterium nie jest spełnione. </w:t>
            </w:r>
          </w:p>
        </w:tc>
      </w:tr>
      <w:tr w:rsidR="00A06BFF" w:rsidRPr="00C10BE2" w14:paraId="7B86DD95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91F90EB" w14:textId="4D4DC41C" w:rsidR="00A06BFF" w:rsidRPr="00C10BE2" w:rsidRDefault="00A06BFF" w:rsidP="00A06B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37" w:type="dxa"/>
            <w:vAlign w:val="center"/>
          </w:tcPr>
          <w:p w14:paraId="4B077571" w14:textId="77777777" w:rsidR="00A06BFF" w:rsidRPr="00C10BE2" w:rsidRDefault="00A06BFF" w:rsidP="00A06B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800" w:type="dxa"/>
          </w:tcPr>
          <w:p w14:paraId="78314371" w14:textId="3A808073" w:rsidR="00A06BFF" w:rsidRPr="00C10BE2" w:rsidRDefault="00A06BFF" w:rsidP="00A06BF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F54CA0" w14:textId="77777777" w:rsidR="00A06BFF" w:rsidRPr="00C10BE2" w:rsidRDefault="00A06BFF" w:rsidP="00A06BF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89524B" w14:textId="44375A55" w:rsidR="00A06BFF" w:rsidRPr="00C10BE2" w:rsidRDefault="00A06BFF" w:rsidP="00A06BF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BC07DA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  <w:p w14:paraId="2C26DB9E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C4041A" w14:textId="77777777" w:rsidR="00A06BFF" w:rsidRPr="00C10BE2" w:rsidRDefault="00A06BFF" w:rsidP="00A06BFF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43" w:type="dxa"/>
          </w:tcPr>
          <w:p w14:paraId="1FDE5322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F27F23B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A8481B9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716A34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04181E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21E1ED3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8915C17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złożeniu uzupełnień lub poprawy) oznacza, iż kryterium nie jest spełnione.</w:t>
            </w:r>
          </w:p>
        </w:tc>
      </w:tr>
      <w:tr w:rsidR="00A06BFF" w:rsidRPr="00C10BE2" w14:paraId="07808C2B" w14:textId="77777777" w:rsidTr="00602BF7">
        <w:trPr>
          <w:trHeight w:val="557"/>
        </w:trPr>
        <w:tc>
          <w:tcPr>
            <w:tcW w:w="1103" w:type="dxa"/>
            <w:vAlign w:val="center"/>
          </w:tcPr>
          <w:p w14:paraId="7FEF8773" w14:textId="50537E8E" w:rsidR="00A06BFF" w:rsidRPr="00C10BE2" w:rsidRDefault="00A06BFF" w:rsidP="00A06B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37" w:type="dxa"/>
            <w:vAlign w:val="center"/>
          </w:tcPr>
          <w:p w14:paraId="232C3D64" w14:textId="77777777" w:rsidR="00A06BFF" w:rsidRPr="00C10BE2" w:rsidRDefault="00A06BFF" w:rsidP="00A06B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Projekt wybierany w sposób niekonkurencyjny</w:t>
            </w:r>
          </w:p>
        </w:tc>
        <w:tc>
          <w:tcPr>
            <w:tcW w:w="6800" w:type="dxa"/>
          </w:tcPr>
          <w:p w14:paraId="733BED7B" w14:textId="27F676D9" w:rsidR="00A06BFF" w:rsidRPr="00C10BE2" w:rsidRDefault="00A06BFF" w:rsidP="00A06BF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kryterium sprawdzamy, czy projekt oraz wnioskodawca projektu zostali wskazani w Harmonogramie naboru wniosków o dofinansowanie projektów dla programu Fundusze Europejskie dla Kujaw i Pomorza 2021-2027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w ramach Działania 1.7, aktualnym na dzień rozpoczęcia naboru</w:t>
            </w:r>
          </w:p>
          <w:p w14:paraId="5D1284D0" w14:textId="77777777" w:rsidR="00A06BFF" w:rsidRPr="00C10BE2" w:rsidRDefault="00A06BFF" w:rsidP="00A06BF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A7E0697" w14:textId="77777777" w:rsidR="00A06BFF" w:rsidRPr="00C10BE2" w:rsidRDefault="00A06BFF" w:rsidP="00A06BF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FCF9F54" w14:textId="77777777" w:rsidR="00A06BFF" w:rsidRPr="00C10BE2" w:rsidRDefault="00A06BFF" w:rsidP="00A06BFF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1B203681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DD7B64D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7796DBC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8737CE5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18B2E7C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3834E53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F60829E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47FD7A5" w14:textId="77777777" w:rsidR="00A06BFF" w:rsidRPr="00C10BE2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</w:tbl>
    <w:p w14:paraId="698DFC13" w14:textId="77777777" w:rsidR="00A37D84" w:rsidRDefault="00A37D84">
      <w:pPr>
        <w:rPr>
          <w:rFonts w:ascii="Arial" w:hAnsi="Arial" w:cs="Arial"/>
          <w:b/>
          <w:sz w:val="24"/>
          <w:szCs w:val="24"/>
        </w:rPr>
      </w:pPr>
    </w:p>
    <w:p w14:paraId="15C36955" w14:textId="77777777" w:rsidR="00BA272D" w:rsidRDefault="00BA272D">
      <w:pPr>
        <w:rPr>
          <w:rFonts w:ascii="Arial" w:hAnsi="Arial" w:cs="Arial"/>
          <w:b/>
          <w:sz w:val="24"/>
          <w:szCs w:val="24"/>
        </w:rPr>
      </w:pPr>
    </w:p>
    <w:p w14:paraId="6D8E42D9" w14:textId="77777777" w:rsidR="00BA272D" w:rsidRDefault="00BA272D">
      <w:pPr>
        <w:rPr>
          <w:rFonts w:ascii="Arial" w:hAnsi="Arial" w:cs="Arial"/>
          <w:b/>
          <w:sz w:val="24"/>
          <w:szCs w:val="24"/>
        </w:rPr>
      </w:pPr>
    </w:p>
    <w:p w14:paraId="0075FA1B" w14:textId="77777777" w:rsidR="00B82585" w:rsidRDefault="00B82585">
      <w:pPr>
        <w:rPr>
          <w:rFonts w:ascii="Arial" w:hAnsi="Arial" w:cs="Arial"/>
          <w:b/>
          <w:sz w:val="24"/>
          <w:szCs w:val="24"/>
        </w:rPr>
      </w:pPr>
    </w:p>
    <w:p w14:paraId="67DFF905" w14:textId="77777777" w:rsidR="00B82585" w:rsidRDefault="00B82585">
      <w:pPr>
        <w:rPr>
          <w:rFonts w:ascii="Arial" w:hAnsi="Arial" w:cs="Arial"/>
          <w:b/>
          <w:sz w:val="24"/>
          <w:szCs w:val="24"/>
        </w:rPr>
      </w:pPr>
    </w:p>
    <w:p w14:paraId="01C1FC0F" w14:textId="77777777" w:rsidR="00BA272D" w:rsidRPr="00C10BE2" w:rsidRDefault="00BA272D">
      <w:pPr>
        <w:rPr>
          <w:rFonts w:ascii="Arial" w:hAnsi="Arial" w:cs="Arial"/>
          <w:b/>
          <w:sz w:val="24"/>
          <w:szCs w:val="24"/>
        </w:rPr>
      </w:pPr>
    </w:p>
    <w:p w14:paraId="070C566C" w14:textId="77777777" w:rsidR="002C2CE8" w:rsidRPr="00C10BE2" w:rsidRDefault="00B10B0D">
      <w:pPr>
        <w:rPr>
          <w:rFonts w:ascii="Arial" w:hAnsi="Arial" w:cs="Arial"/>
          <w:sz w:val="24"/>
          <w:szCs w:val="24"/>
        </w:rPr>
      </w:pPr>
      <w:r w:rsidRPr="00C10BE2">
        <w:rPr>
          <w:rFonts w:ascii="Arial" w:hAnsi="Arial" w:cs="Arial"/>
          <w:b/>
          <w:sz w:val="24"/>
          <w:szCs w:val="24"/>
        </w:rPr>
        <w:t xml:space="preserve">B. </w:t>
      </w:r>
      <w:r w:rsidR="007257F1" w:rsidRPr="00C10BE2">
        <w:rPr>
          <w:rFonts w:ascii="Arial" w:hAnsi="Arial" w:cs="Arial"/>
          <w:b/>
          <w:sz w:val="24"/>
          <w:szCs w:val="24"/>
        </w:rPr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6745"/>
        <w:gridCol w:w="3531"/>
      </w:tblGrid>
      <w:tr w:rsidR="008C6E3E" w:rsidRPr="00C10BE2" w14:paraId="409F09D0" w14:textId="77777777" w:rsidTr="00715C99">
        <w:trPr>
          <w:trHeight w:val="283"/>
        </w:trPr>
        <w:tc>
          <w:tcPr>
            <w:tcW w:w="1110" w:type="dxa"/>
            <w:shd w:val="clear" w:color="auto" w:fill="E7E6E6"/>
            <w:vAlign w:val="center"/>
          </w:tcPr>
          <w:p w14:paraId="7F5C27D3" w14:textId="77777777" w:rsidR="008C6E3E" w:rsidRPr="00C10BE2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0D70CB82" w14:textId="77777777" w:rsidR="008C6E3E" w:rsidRPr="00C10BE2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774" w:type="dxa"/>
            <w:shd w:val="clear" w:color="auto" w:fill="E7E6E6"/>
            <w:vAlign w:val="center"/>
          </w:tcPr>
          <w:p w14:paraId="3B3BE576" w14:textId="77777777" w:rsidR="008C6E3E" w:rsidRPr="00C10BE2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E7E6E6"/>
            <w:vAlign w:val="center"/>
          </w:tcPr>
          <w:p w14:paraId="03DEB24B" w14:textId="77777777" w:rsidR="008C6E3E" w:rsidRPr="00C10BE2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16A933B" w14:textId="77777777" w:rsidR="008C6E3E" w:rsidRPr="00C10BE2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8C6E3E" w:rsidRPr="00C10BE2" w14:paraId="7E1D8DC7" w14:textId="77777777" w:rsidTr="00715C99">
        <w:trPr>
          <w:trHeight w:val="283"/>
        </w:trPr>
        <w:tc>
          <w:tcPr>
            <w:tcW w:w="1110" w:type="dxa"/>
            <w:vAlign w:val="center"/>
          </w:tcPr>
          <w:p w14:paraId="30484010" w14:textId="77777777" w:rsidR="008C6E3E" w:rsidRPr="00C10BE2" w:rsidRDefault="008C6E3E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5ECE74EF" w14:textId="77777777" w:rsidR="008C6E3E" w:rsidRPr="00C10BE2" w:rsidRDefault="008C6E3E" w:rsidP="006217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6774" w:type="dxa"/>
            <w:shd w:val="clear" w:color="auto" w:fill="auto"/>
          </w:tcPr>
          <w:p w14:paraId="3168EDD6" w14:textId="0A69E431" w:rsidR="00ED54B0" w:rsidRDefault="008C6E3E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tym kryterium sprawdzamy, czy wnioskodawca</w:t>
            </w:r>
            <w:r w:rsidR="006D4C86" w:rsidRPr="00C10BE2">
              <w:rPr>
                <w:rFonts w:ascii="Arial" w:hAnsi="Arial" w:cs="Arial"/>
                <w:sz w:val="24"/>
                <w:szCs w:val="24"/>
              </w:rPr>
              <w:t>/</w:t>
            </w:r>
            <w:r w:rsidRPr="00C10BE2">
              <w:rPr>
                <w:rFonts w:ascii="Arial" w:hAnsi="Arial" w:cs="Arial"/>
                <w:sz w:val="24"/>
                <w:szCs w:val="24"/>
              </w:rPr>
              <w:t>partnerzy są uprawnieni do ubiegania się o dofinansowanie, tj. czy należ</w:t>
            </w:r>
            <w:r w:rsidR="007017B2">
              <w:rPr>
                <w:rFonts w:ascii="Arial" w:hAnsi="Arial" w:cs="Arial"/>
                <w:sz w:val="24"/>
                <w:szCs w:val="24"/>
              </w:rPr>
              <w:t>ą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do jednej z poniższ</w:t>
            </w:r>
            <w:r w:rsidR="00ED54B0">
              <w:rPr>
                <w:rFonts w:ascii="Arial" w:hAnsi="Arial" w:cs="Arial"/>
                <w:sz w:val="24"/>
                <w:szCs w:val="24"/>
              </w:rPr>
              <w:t>ych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grup:</w:t>
            </w:r>
          </w:p>
          <w:p w14:paraId="634563C5" w14:textId="77777777" w:rsidR="007017B2" w:rsidRDefault="007017B2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9B3530" w14:textId="1169B73D" w:rsidR="00195A2B" w:rsidRDefault="00195A2B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Wnioskodawca:</w:t>
            </w:r>
          </w:p>
          <w:p w14:paraId="2178EBA2" w14:textId="77777777" w:rsidR="00ED54B0" w:rsidRPr="00C10BE2" w:rsidRDefault="00ED54B0" w:rsidP="00ED54B0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D54B0">
              <w:rPr>
                <w:rFonts w:ascii="Arial" w:hAnsi="Arial" w:cs="Arial"/>
                <w:sz w:val="24"/>
                <w:szCs w:val="24"/>
              </w:rPr>
              <w:t>Samorząd Województwa Kujawsko-Pomorskiego lub</w:t>
            </w:r>
          </w:p>
          <w:p w14:paraId="36F464DE" w14:textId="77777777" w:rsidR="008C6E3E" w:rsidRPr="00C10BE2" w:rsidRDefault="008C6E3E" w:rsidP="00ED54B0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Jednostka organizacyjna działająca w imieniu Samorządu Województwa</w:t>
            </w:r>
            <w:r w:rsidR="00EB629D" w:rsidRPr="00C10BE2">
              <w:rPr>
                <w:rFonts w:ascii="Arial" w:hAnsi="Arial" w:cs="Arial"/>
                <w:sz w:val="24"/>
                <w:szCs w:val="24"/>
              </w:rPr>
              <w:t>/ w tym partnerstwo</w:t>
            </w:r>
            <w:r w:rsidR="00ED54B0">
              <w:rPr>
                <w:rFonts w:ascii="Arial" w:hAnsi="Arial" w:cs="Arial"/>
                <w:sz w:val="24"/>
                <w:szCs w:val="24"/>
              </w:rPr>
              <w:t xml:space="preserve"> lub konsorcjum</w:t>
            </w:r>
            <w:r w:rsidR="00EB629D" w:rsidRPr="00C10BE2">
              <w:rPr>
                <w:rFonts w:ascii="Arial" w:hAnsi="Arial" w:cs="Arial"/>
                <w:sz w:val="24"/>
                <w:szCs w:val="24"/>
              </w:rPr>
              <w:t xml:space="preserve"> ww. jednostek.</w:t>
            </w:r>
          </w:p>
          <w:p w14:paraId="4FFD884E" w14:textId="6A637F2F" w:rsidR="00195A2B" w:rsidRDefault="00195A2B" w:rsidP="00195A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Partnerzy</w:t>
            </w:r>
            <w:r w:rsidR="001F3D3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C62E583" w14:textId="77777777" w:rsidR="00195A2B" w:rsidRDefault="00195A2B" w:rsidP="00195A2B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t>Jednostka organizacyjna działająca w imieniu Samorządu Województwa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lub</w:t>
            </w:r>
          </w:p>
          <w:p w14:paraId="090BAFE1" w14:textId="77777777" w:rsidR="00195A2B" w:rsidRPr="000D4F0D" w:rsidRDefault="00195A2B" w:rsidP="00195A2B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Instytucja Otoczenie Biznesu</w:t>
            </w:r>
          </w:p>
          <w:p w14:paraId="58CE6945" w14:textId="77777777" w:rsidR="008C6E3E" w:rsidRPr="00C10BE2" w:rsidRDefault="008C6E3E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E0D977" w14:textId="7ED89EE4" w:rsidR="008C6E3E" w:rsidRPr="00C10BE2" w:rsidRDefault="008C6E3E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9919F5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 i załączniki (porozumienie/umowa o partnerstwie).</w:t>
            </w:r>
          </w:p>
          <w:p w14:paraId="7F039719" w14:textId="77777777" w:rsidR="008C6E3E" w:rsidRPr="00C10BE2" w:rsidDel="007968FF" w:rsidRDefault="008C6E3E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14:paraId="47C8A2D3" w14:textId="77777777" w:rsidR="00AF7A5A" w:rsidRPr="00C10BE2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71B6585" w14:textId="77777777" w:rsidR="00AF7A5A" w:rsidRPr="00C10BE2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129C98" w14:textId="77777777" w:rsidR="00AF7A5A" w:rsidRPr="00C10BE2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0E6807" w14:textId="77777777" w:rsidR="00AF7A5A" w:rsidRPr="00C10BE2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B9DBA4" w14:textId="77777777" w:rsidR="00AF7A5A" w:rsidRPr="00C10BE2" w:rsidRDefault="00AF7A5A" w:rsidP="00AF7A5A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E2BE93C" w14:textId="77777777" w:rsidR="00AF7A5A" w:rsidRPr="00C10BE2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59F87A7" w14:textId="77777777" w:rsidR="00AF7A5A" w:rsidRPr="00C10BE2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423D7E0" w14:textId="77777777" w:rsidR="008C6E3E" w:rsidRPr="00C10BE2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C10BE2" w14:paraId="336F4FF8" w14:textId="77777777" w:rsidTr="00715C99">
        <w:trPr>
          <w:trHeight w:val="283"/>
        </w:trPr>
        <w:tc>
          <w:tcPr>
            <w:tcW w:w="1110" w:type="dxa"/>
            <w:vAlign w:val="center"/>
          </w:tcPr>
          <w:p w14:paraId="4ED51097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56" w:type="dxa"/>
            <w:vAlign w:val="center"/>
          </w:tcPr>
          <w:p w14:paraId="5EEA5016" w14:textId="77777777" w:rsid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Prawidłowość wyboru partnerów/</w:t>
            </w:r>
            <w:r w:rsidR="00ED54B0">
              <w:rPr>
                <w:rFonts w:ascii="Arial" w:hAnsi="Arial" w:cs="Arial"/>
                <w:sz w:val="24"/>
                <w:szCs w:val="24"/>
              </w:rPr>
              <w:t xml:space="preserve">konsorcjantów </w:t>
            </w:r>
            <w:r w:rsidRPr="00C10BE2">
              <w:rPr>
                <w:rFonts w:ascii="Arial" w:hAnsi="Arial" w:cs="Arial"/>
                <w:sz w:val="24"/>
                <w:szCs w:val="24"/>
              </w:rPr>
              <w:t>uczestniczących/</w:t>
            </w:r>
          </w:p>
          <w:p w14:paraId="5E0F5706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6774" w:type="dxa"/>
            <w:shd w:val="clear" w:color="auto" w:fill="auto"/>
          </w:tcPr>
          <w:p w14:paraId="0D8A64C3" w14:textId="77777777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Ocenie podlega czy wnioskodawca dokonał wyboru partnera/ów zgodnie z przepisami ustawy z dnia 28 kwietnia 2022 r. o zasadach realizacji zadań finansowanych ze środków europejskich w perspektywie finansowej 2021-2027 (Dz.U. 2022 poz. 1079)</w:t>
            </w:r>
            <w:r w:rsidR="00317BC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1484FAE" w14:textId="77777777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257A97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integralną część wniosku o dofinansowanie projektu.</w:t>
            </w:r>
          </w:p>
        </w:tc>
        <w:tc>
          <w:tcPr>
            <w:tcW w:w="3543" w:type="dxa"/>
          </w:tcPr>
          <w:p w14:paraId="1EDCA50F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1B4FEC1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79DDE78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E6C8FD1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D5FFD3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C3EC49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704C93EB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4D391B0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  <w:p w14:paraId="0388D566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5721" w:rsidRPr="00C10BE2" w14:paraId="51FE2CD8" w14:textId="77777777" w:rsidTr="00715C99">
        <w:trPr>
          <w:trHeight w:val="283"/>
        </w:trPr>
        <w:tc>
          <w:tcPr>
            <w:tcW w:w="1110" w:type="dxa"/>
            <w:vAlign w:val="center"/>
          </w:tcPr>
          <w:p w14:paraId="505BB37C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B.3</w:t>
            </w:r>
          </w:p>
        </w:tc>
        <w:tc>
          <w:tcPr>
            <w:tcW w:w="2856" w:type="dxa"/>
            <w:vAlign w:val="center"/>
          </w:tcPr>
          <w:p w14:paraId="69018671" w14:textId="77777777" w:rsidR="008E5721" w:rsidRPr="003A4EB7" w:rsidRDefault="006D4C86" w:rsidP="003A4E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Projekt jest zgodny z typami</w:t>
            </w:r>
            <w:r w:rsidR="003A4EB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10BE2">
              <w:rPr>
                <w:rFonts w:ascii="Arial" w:hAnsi="Arial" w:cs="Arial"/>
                <w:sz w:val="24"/>
                <w:szCs w:val="24"/>
              </w:rPr>
              <w:t>projektów przewidzianymi</w:t>
            </w:r>
            <w:r w:rsidR="003A4EB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wsparcia w ramach działania</w:t>
            </w:r>
          </w:p>
        </w:tc>
        <w:tc>
          <w:tcPr>
            <w:tcW w:w="6774" w:type="dxa"/>
          </w:tcPr>
          <w:p w14:paraId="7A8F9A8D" w14:textId="0412E8C1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W tym kryterium sprawdzamy, czy projekt dotyczy </w:t>
            </w:r>
            <w:r w:rsidR="00F418A8" w:rsidRPr="00F418A8">
              <w:rPr>
                <w:rFonts w:ascii="Arial" w:hAnsi="Arial" w:cs="Arial"/>
                <w:sz w:val="24"/>
                <w:szCs w:val="24"/>
              </w:rPr>
              <w:t>wsparci</w:t>
            </w:r>
            <w:r w:rsidR="00F418A8">
              <w:rPr>
                <w:rFonts w:ascii="Arial" w:hAnsi="Arial" w:cs="Arial"/>
                <w:sz w:val="24"/>
                <w:szCs w:val="24"/>
              </w:rPr>
              <w:t>a</w:t>
            </w:r>
            <w:r w:rsidR="00F418A8" w:rsidRPr="00F418A8">
              <w:rPr>
                <w:rFonts w:ascii="Arial" w:hAnsi="Arial" w:cs="Arial"/>
                <w:sz w:val="24"/>
                <w:szCs w:val="24"/>
              </w:rPr>
              <w:t xml:space="preserve"> procesu przedsiębiorczego odkrywania</w:t>
            </w:r>
            <w:r w:rsidR="00D7287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F418A8" w:rsidRPr="00F418A8">
              <w:rPr>
                <w:rFonts w:ascii="Arial" w:hAnsi="Arial" w:cs="Arial"/>
                <w:sz w:val="24"/>
                <w:szCs w:val="24"/>
              </w:rPr>
              <w:t xml:space="preserve"> oraz identyfikacji inteligentnych specjalizacji regionu</w:t>
            </w:r>
            <w:r w:rsidR="00F418A8">
              <w:rPr>
                <w:rFonts w:ascii="Arial" w:hAnsi="Arial" w:cs="Arial"/>
                <w:sz w:val="24"/>
                <w:szCs w:val="24"/>
              </w:rPr>
              <w:t>, w szczególności poprzez</w:t>
            </w:r>
            <w:r w:rsidRPr="00C10BE2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2291CF0" w14:textId="5EFCB7BA" w:rsidR="00F418A8" w:rsidRDefault="00F418A8" w:rsidP="00F418A8">
            <w:pPr>
              <w:pStyle w:val="Akapitzlist"/>
              <w:numPr>
                <w:ilvl w:val="0"/>
                <w:numId w:val="3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418A8">
              <w:rPr>
                <w:rFonts w:ascii="Arial" w:hAnsi="Arial" w:cs="Arial"/>
                <w:sz w:val="24"/>
                <w:szCs w:val="24"/>
              </w:rPr>
              <w:lastRenderedPageBreak/>
              <w:t>w</w:t>
            </w:r>
            <w:r w:rsidR="008E5721" w:rsidRPr="00F418A8">
              <w:rPr>
                <w:rFonts w:ascii="Arial" w:hAnsi="Arial" w:cs="Arial"/>
                <w:sz w:val="24"/>
                <w:szCs w:val="24"/>
              </w:rPr>
              <w:t xml:space="preserve">sparcie procesu przedsiębiorczego odkrywania, identyfikacji inteligentnych specjalizacji regionu wraz </w:t>
            </w:r>
            <w:r w:rsidR="009919F5">
              <w:rPr>
                <w:rFonts w:ascii="Arial" w:hAnsi="Arial" w:cs="Arial"/>
                <w:sz w:val="24"/>
                <w:szCs w:val="24"/>
              </w:rPr>
              <w:br/>
            </w:r>
            <w:r w:rsidR="008E5721" w:rsidRPr="00F418A8">
              <w:rPr>
                <w:rFonts w:ascii="Arial" w:hAnsi="Arial" w:cs="Arial"/>
                <w:sz w:val="24"/>
                <w:szCs w:val="24"/>
              </w:rPr>
              <w:t xml:space="preserve">z działaniami związanymi z monitoringiem inteligentnych specjalizacji, w tym analizą danych gospodarczych na potrzeby rozwoju gospodarki </w:t>
            </w:r>
            <w:r w:rsidR="009919F5">
              <w:rPr>
                <w:rFonts w:ascii="Arial" w:hAnsi="Arial" w:cs="Arial"/>
                <w:sz w:val="24"/>
                <w:szCs w:val="24"/>
              </w:rPr>
              <w:br/>
            </w:r>
            <w:r w:rsidR="008E5721" w:rsidRPr="00F418A8">
              <w:rPr>
                <w:rFonts w:ascii="Arial" w:hAnsi="Arial" w:cs="Arial"/>
                <w:sz w:val="24"/>
                <w:szCs w:val="24"/>
              </w:rPr>
              <w:t>w oparciu o Regionalne Inteligentne Specjalizacje Województwa Kujawsko-Pomorskiego</w:t>
            </w:r>
            <w:r w:rsidR="008E5721" w:rsidRPr="00C10BE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="008E5721" w:rsidRPr="00F418A8">
              <w:rPr>
                <w:rFonts w:ascii="Arial" w:hAnsi="Arial" w:cs="Arial"/>
                <w:sz w:val="24"/>
                <w:szCs w:val="24"/>
              </w:rPr>
              <w:t xml:space="preserve"> (dalej: RIS). </w:t>
            </w:r>
          </w:p>
          <w:p w14:paraId="1FB38E63" w14:textId="5C22191E" w:rsidR="00F418A8" w:rsidRPr="00BA3547" w:rsidRDefault="00F418A8" w:rsidP="0077578D">
            <w:pPr>
              <w:pStyle w:val="Akapitzlist"/>
              <w:numPr>
                <w:ilvl w:val="0"/>
                <w:numId w:val="3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r</w:t>
            </w:r>
            <w:proofErr w:type="spellStart"/>
            <w:r w:rsidR="009919F5" w:rsidRPr="00F418A8">
              <w:rPr>
                <w:rFonts w:ascii="Arial" w:hAnsi="Arial" w:cs="Arial"/>
                <w:sz w:val="24"/>
                <w:szCs w:val="24"/>
              </w:rPr>
              <w:t>ealiza</w:t>
            </w:r>
            <w:r w:rsidR="009919F5">
              <w:rPr>
                <w:rFonts w:ascii="Arial" w:hAnsi="Arial" w:cs="Arial"/>
                <w:sz w:val="24"/>
                <w:szCs w:val="24"/>
                <w:lang w:val="pl-PL"/>
              </w:rPr>
              <w:t>cję</w:t>
            </w:r>
            <w:proofErr w:type="spellEnd"/>
            <w:r w:rsidR="008E5721" w:rsidRPr="00F418A8">
              <w:rPr>
                <w:rFonts w:ascii="Arial" w:hAnsi="Arial" w:cs="Arial"/>
                <w:sz w:val="24"/>
                <w:szCs w:val="24"/>
              </w:rPr>
              <w:t xml:space="preserve"> działań na rzecz </w:t>
            </w:r>
            <w:r w:rsidR="001A2855" w:rsidRPr="00F418A8">
              <w:rPr>
                <w:rFonts w:ascii="Arial" w:hAnsi="Arial" w:cs="Arial"/>
                <w:sz w:val="24"/>
                <w:szCs w:val="24"/>
              </w:rPr>
              <w:t xml:space="preserve">rozwoju kompetencji </w:t>
            </w:r>
            <w:r w:rsidR="009919F5">
              <w:rPr>
                <w:rFonts w:ascii="Arial" w:hAnsi="Arial" w:cs="Arial"/>
                <w:sz w:val="24"/>
                <w:szCs w:val="24"/>
              </w:rPr>
              <w:br/>
            </w:r>
            <w:r w:rsidR="001A2855" w:rsidRPr="00F418A8">
              <w:rPr>
                <w:rFonts w:ascii="Arial" w:hAnsi="Arial" w:cs="Arial"/>
                <w:sz w:val="24"/>
                <w:szCs w:val="24"/>
              </w:rPr>
              <w:t xml:space="preserve">i umiejętności </w:t>
            </w:r>
            <w:r w:rsidR="00A83380" w:rsidRPr="00F418A8">
              <w:rPr>
                <w:rFonts w:ascii="Arial" w:hAnsi="Arial" w:cs="Arial"/>
                <w:sz w:val="24"/>
                <w:szCs w:val="24"/>
              </w:rPr>
              <w:t>w ramach</w:t>
            </w:r>
            <w:r w:rsidR="001A2855" w:rsidRPr="00F418A8">
              <w:rPr>
                <w:rFonts w:ascii="Arial" w:hAnsi="Arial" w:cs="Arial"/>
                <w:sz w:val="24"/>
                <w:szCs w:val="24"/>
              </w:rPr>
              <w:t xml:space="preserve"> rozwoju RIS, w tym wspieranie umiejętności w zakresie procesu zarzadzania RIS </w:t>
            </w:r>
            <w:r w:rsidR="008E5721" w:rsidRPr="00F418A8">
              <w:rPr>
                <w:rFonts w:ascii="Arial" w:hAnsi="Arial" w:cs="Arial"/>
                <w:sz w:val="24"/>
                <w:szCs w:val="24"/>
              </w:rPr>
              <w:t xml:space="preserve">oraz działań sieciujących </w:t>
            </w:r>
            <w:r w:rsidR="009919F5">
              <w:rPr>
                <w:rFonts w:ascii="Arial" w:hAnsi="Arial" w:cs="Arial"/>
                <w:sz w:val="24"/>
                <w:szCs w:val="24"/>
              </w:rPr>
              <w:br/>
            </w:r>
            <w:r w:rsidR="008E5721" w:rsidRPr="00F418A8">
              <w:rPr>
                <w:rFonts w:ascii="Arial" w:hAnsi="Arial" w:cs="Arial"/>
                <w:sz w:val="24"/>
                <w:szCs w:val="24"/>
              </w:rPr>
              <w:t xml:space="preserve">i współpracy przedsiębiorstw, sektora nauki, partnerów społecznych i gospodarczych oraz podmiotów sektora publicznego w procesie tworzenia, rozwoju i wdrażania innowacji, dyfuzji wiedzy </w:t>
            </w:r>
            <w:r w:rsidR="009919F5">
              <w:rPr>
                <w:rFonts w:ascii="Arial" w:hAnsi="Arial" w:cs="Arial"/>
                <w:sz w:val="24"/>
                <w:szCs w:val="24"/>
              </w:rPr>
              <w:br/>
            </w:r>
            <w:r w:rsidR="008E5721" w:rsidRPr="00F418A8">
              <w:rPr>
                <w:rFonts w:ascii="Arial" w:hAnsi="Arial" w:cs="Arial"/>
                <w:sz w:val="24"/>
                <w:szCs w:val="24"/>
              </w:rPr>
              <w:t xml:space="preserve">w gospodarce oraz rozwoju opartego o inteligentne specjalizacje, w tym w szczególności wzmocnienie kompetencji kadry zarządzającej przedsiębiorstw oraz personelu instytucji nauki i edukacji i centrów transferu technologii. </w:t>
            </w:r>
            <w:r w:rsidR="008E5721" w:rsidRPr="00BA3547">
              <w:rPr>
                <w:rFonts w:ascii="Arial" w:hAnsi="Arial" w:cs="Arial"/>
                <w:sz w:val="24"/>
                <w:szCs w:val="24"/>
              </w:rPr>
              <w:t>W ramach procesu przedsiębiorczego odkrywania</w:t>
            </w:r>
            <w:r w:rsidR="008775CD" w:rsidRPr="00BA3547">
              <w:rPr>
                <w:rFonts w:ascii="Arial" w:hAnsi="Arial" w:cs="Arial"/>
                <w:sz w:val="24"/>
                <w:szCs w:val="24"/>
              </w:rPr>
              <w:t xml:space="preserve"> jednym z</w:t>
            </w:r>
            <w:r w:rsidR="008E5721" w:rsidRPr="00BA3547">
              <w:rPr>
                <w:rFonts w:ascii="Arial" w:hAnsi="Arial" w:cs="Arial"/>
                <w:sz w:val="24"/>
                <w:szCs w:val="24"/>
              </w:rPr>
              <w:t xml:space="preserve"> kluczowy</w:t>
            </w:r>
            <w:r w:rsidR="008775CD" w:rsidRPr="00BA3547">
              <w:rPr>
                <w:rFonts w:ascii="Arial" w:hAnsi="Arial" w:cs="Arial"/>
                <w:sz w:val="24"/>
                <w:szCs w:val="24"/>
              </w:rPr>
              <w:t>ch</w:t>
            </w:r>
            <w:r w:rsidR="008E5721" w:rsidRPr="00BA354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75CD" w:rsidRPr="00BA3547">
              <w:rPr>
                <w:rFonts w:ascii="Arial" w:hAnsi="Arial" w:cs="Arial"/>
                <w:sz w:val="24"/>
                <w:szCs w:val="24"/>
              </w:rPr>
              <w:t xml:space="preserve">elementów </w:t>
            </w:r>
            <w:r w:rsidR="008E5721" w:rsidRPr="00BA3547">
              <w:rPr>
                <w:rFonts w:ascii="Arial" w:hAnsi="Arial" w:cs="Arial"/>
                <w:sz w:val="24"/>
                <w:szCs w:val="24"/>
              </w:rPr>
              <w:t>będzie zwiększanie zdolności regionalnych ekosystemów innowacji do rozwoju IOB i klastrów.</w:t>
            </w:r>
          </w:p>
          <w:p w14:paraId="466A4222" w14:textId="77777777" w:rsidR="00F418A8" w:rsidRDefault="00F418A8" w:rsidP="00F418A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77E7D8" w14:textId="42E31F74" w:rsidR="008E5721" w:rsidRPr="00F418A8" w:rsidRDefault="008C7AE1" w:rsidP="00F418A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D52C04" w:rsidRPr="00F418A8">
              <w:rPr>
                <w:rFonts w:ascii="Arial" w:hAnsi="Arial" w:cs="Arial"/>
                <w:sz w:val="24"/>
                <w:szCs w:val="24"/>
              </w:rPr>
              <w:t>ożliwa jest również realizacja działań na rzecz promowania udziału MŚP w globalnych łańcuchach dostaw.</w:t>
            </w:r>
          </w:p>
          <w:p w14:paraId="14062CFA" w14:textId="77777777" w:rsidR="008E5721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F82EB0" w14:textId="5910D7D3" w:rsidR="00D52C04" w:rsidRPr="00C10BE2" w:rsidRDefault="00D52C04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wniosek </w:t>
            </w:r>
            <w:r w:rsidR="009919F5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</w:t>
            </w:r>
            <w:r w:rsidR="001227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14:paraId="0B23F4CD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7D730E4C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1F871CB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326012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E9C7EE2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4BC971F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C10BE2" w14:paraId="1C657325" w14:textId="77777777" w:rsidTr="00715C99">
        <w:trPr>
          <w:trHeight w:val="283"/>
        </w:trPr>
        <w:tc>
          <w:tcPr>
            <w:tcW w:w="1110" w:type="dxa"/>
            <w:vAlign w:val="center"/>
          </w:tcPr>
          <w:p w14:paraId="1F0B373B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806EE" w:rsidRPr="00C10BE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0C52A755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774" w:type="dxa"/>
          </w:tcPr>
          <w:p w14:paraId="59EA13A3" w14:textId="77777777" w:rsidR="008E5721" w:rsidRPr="00C10BE2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jest zgodny z zapisami Szczegółowego Opisu Priorytetów dla danego działania, w wersji aktualnej na dzień rozpoczęcia </w:t>
            </w:r>
            <w:r w:rsidR="00EB629D" w:rsidRPr="00C10BE2">
              <w:rPr>
                <w:rFonts w:ascii="Arial" w:hAnsi="Arial" w:cs="Arial"/>
                <w:sz w:val="24"/>
                <w:szCs w:val="24"/>
              </w:rPr>
              <w:t>naboru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400310E" w14:textId="77777777" w:rsidR="008E5721" w:rsidRPr="00C10BE2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D2F1C1" w14:textId="77777777" w:rsidR="008E5721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16669B96" w14:textId="151EB16B" w:rsidR="00585C17" w:rsidRPr="00C10BE2" w:rsidRDefault="00585C17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14:paraId="796B977D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2F9F99FC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8E330E4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ED75439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5C6EDCB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B9D4B7B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C10BE2" w14:paraId="1948D742" w14:textId="77777777" w:rsidTr="00715C99">
        <w:trPr>
          <w:trHeight w:val="425"/>
        </w:trPr>
        <w:tc>
          <w:tcPr>
            <w:tcW w:w="1110" w:type="dxa"/>
            <w:vAlign w:val="center"/>
          </w:tcPr>
          <w:p w14:paraId="7AFF1486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B.</w:t>
            </w:r>
            <w:r w:rsidR="002806EE" w:rsidRPr="00C10BE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26C360D4" w14:textId="77777777" w:rsidR="008E5721" w:rsidRPr="00C10BE2" w:rsidRDefault="0079088D" w:rsidP="00EB629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Zgodność z prawem pomocy publicznej/ pomocy de </w:t>
            </w:r>
            <w:proofErr w:type="spellStart"/>
            <w:r w:rsidRPr="00C10BE2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6774" w:type="dxa"/>
          </w:tcPr>
          <w:p w14:paraId="30665A24" w14:textId="77777777" w:rsidR="008E5721" w:rsidRPr="00C10BE2" w:rsidRDefault="008E5721" w:rsidP="008E572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tym kryterium sprawdzamy, czy w projekcie nie występuje pomoc publiczna. Weryfikacji podlega</w:t>
            </w:r>
            <w:r w:rsidRPr="00C10BE2">
              <w:rPr>
                <w:rFonts w:ascii="Arial" w:eastAsia="Times New Roman" w:hAnsi="Arial" w:cs="Arial"/>
                <w:sz w:val="24"/>
                <w:szCs w:val="24"/>
              </w:rPr>
              <w:t xml:space="preserve"> poprawność załączonego do wniosku o dofinansowanie projektu opisu mechanizmu zapewniającego niewystąpienie pomocy publicznej </w:t>
            </w:r>
            <w:r w:rsidRPr="00C10BE2">
              <w:rPr>
                <w:rFonts w:ascii="Arial" w:eastAsia="Times New Roman" w:hAnsi="Arial" w:cs="Arial"/>
                <w:sz w:val="24"/>
                <w:szCs w:val="24"/>
              </w:rPr>
              <w:t xml:space="preserve">na poziomie beneficjenta. </w:t>
            </w:r>
          </w:p>
          <w:p w14:paraId="43C750C6" w14:textId="2AE34A28" w:rsidR="00D65F9A" w:rsidRPr="00575C98" w:rsidRDefault="008E5721" w:rsidP="00D65F9A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01AE">
              <w:rPr>
                <w:rFonts w:ascii="Arial" w:hAnsi="Arial" w:cs="Arial"/>
                <w:sz w:val="24"/>
                <w:szCs w:val="24"/>
              </w:rPr>
              <w:t xml:space="preserve">Dopuszczalne jest udzielanie przez beneficjenta pomocy de </w:t>
            </w:r>
            <w:proofErr w:type="spellStart"/>
            <w:r w:rsidRPr="000A01AE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0A01AE">
              <w:rPr>
                <w:rFonts w:ascii="Arial" w:hAnsi="Arial" w:cs="Arial"/>
                <w:sz w:val="24"/>
                <w:szCs w:val="24"/>
              </w:rPr>
              <w:t xml:space="preserve"> głównym odbiorcom wsparcia określonym </w:t>
            </w:r>
            <w:r w:rsidR="009F7442" w:rsidRPr="000A01AE">
              <w:rPr>
                <w:rFonts w:ascii="Arial" w:hAnsi="Arial" w:cs="Arial"/>
                <w:sz w:val="24"/>
                <w:szCs w:val="24"/>
              </w:rPr>
              <w:br/>
            </w:r>
            <w:r w:rsidRPr="000A01AE">
              <w:rPr>
                <w:rFonts w:ascii="Arial" w:hAnsi="Arial" w:cs="Arial"/>
                <w:sz w:val="24"/>
                <w:szCs w:val="24"/>
              </w:rPr>
              <w:t xml:space="preserve">w kryterium </w:t>
            </w:r>
            <w:r w:rsidR="000A01AE" w:rsidRPr="000A01AE">
              <w:rPr>
                <w:rFonts w:ascii="Arial" w:hAnsi="Arial" w:cs="Arial"/>
                <w:sz w:val="24"/>
                <w:szCs w:val="24"/>
              </w:rPr>
              <w:t>C.2</w:t>
            </w:r>
            <w:r w:rsidRPr="000A01AE">
              <w:rPr>
                <w:rFonts w:ascii="Arial" w:hAnsi="Arial" w:cs="Arial"/>
                <w:sz w:val="24"/>
                <w:szCs w:val="24"/>
              </w:rPr>
              <w:t>.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W związku z powyższym sprawdzeniu podlega również</w:t>
            </w:r>
            <w:r w:rsidR="00575C98">
              <w:rPr>
                <w:rFonts w:ascii="Arial" w:hAnsi="Arial" w:cs="Arial"/>
                <w:sz w:val="24"/>
                <w:szCs w:val="24"/>
              </w:rPr>
              <w:t>,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czy wnioskodawca oświadczył, </w:t>
            </w:r>
            <w:r w:rsidR="00D65F9A" w:rsidRPr="00625375">
              <w:rPr>
                <w:rFonts w:ascii="Arial" w:hAnsi="Arial" w:cs="Arial"/>
                <w:sz w:val="24"/>
                <w:szCs w:val="24"/>
              </w:rPr>
              <w:t>że wszelk</w:t>
            </w:r>
            <w:r w:rsidR="00D65F9A">
              <w:rPr>
                <w:rFonts w:ascii="Arial" w:hAnsi="Arial" w:cs="Arial"/>
                <w:sz w:val="24"/>
                <w:szCs w:val="24"/>
              </w:rPr>
              <w:t>a</w:t>
            </w:r>
            <w:r w:rsidR="00D65F9A" w:rsidRPr="006253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65F9A" w:rsidRPr="00575C98">
              <w:rPr>
                <w:rFonts w:ascii="Arial" w:hAnsi="Arial" w:cs="Arial"/>
                <w:sz w:val="24"/>
                <w:szCs w:val="24"/>
              </w:rPr>
              <w:lastRenderedPageBreak/>
              <w:t xml:space="preserve">pomoc de </w:t>
            </w:r>
            <w:proofErr w:type="spellStart"/>
            <w:r w:rsidR="00D65F9A" w:rsidRPr="00575C98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="00D65F9A" w:rsidRPr="00575C98">
              <w:rPr>
                <w:rFonts w:ascii="Arial" w:hAnsi="Arial" w:cs="Arial"/>
                <w:sz w:val="24"/>
                <w:szCs w:val="24"/>
              </w:rPr>
              <w:t xml:space="preserve"> udzielana w ramach projektu będzie zgodna </w:t>
            </w:r>
            <w:r w:rsidR="00D65F9A" w:rsidRPr="00575C98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z treścią Szczegółowego Opisu Priorytetów Programu Fundusze Europejskie dla Kujaw i Pomorza 2021-2027 w wersji aktualnej na moment udzielenia pomocy ostatecznym odbiorcom</w:t>
            </w:r>
            <w:r w:rsidR="00D65F9A" w:rsidRPr="00575C98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val="x-none"/>
              </w:rPr>
              <w:footnoteReference w:id="12"/>
            </w:r>
            <w:r w:rsidR="00D65F9A" w:rsidRPr="00575C98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14:paraId="619CE899" w14:textId="04779A5E" w:rsidR="008E5721" w:rsidRPr="00C10BE2" w:rsidRDefault="008E5721" w:rsidP="008E572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942766" w14:textId="77777777" w:rsidR="008E5721" w:rsidRPr="00C10BE2" w:rsidRDefault="008E5721" w:rsidP="008E5721">
            <w:pPr>
              <w:autoSpaceDE w:val="0"/>
              <w:autoSpaceDN w:val="0"/>
              <w:adjustRightInd w:val="0"/>
              <w:spacing w:before="60"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5DB84A85" w14:textId="6C5DC7AD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  <w:p w14:paraId="020FC1B0" w14:textId="77777777" w:rsidR="008E5721" w:rsidRPr="00C10BE2" w:rsidRDefault="008E5721" w:rsidP="008E5721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14:paraId="31862999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F68FF4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FD450E" w14:textId="77777777" w:rsidR="0059654A" w:rsidRPr="00C10BE2" w:rsidRDefault="0059654A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4EF384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1E10019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FCD7D32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C10BE2" w14:paraId="0C099D0E" w14:textId="77777777" w:rsidTr="00715C99">
        <w:trPr>
          <w:trHeight w:val="992"/>
        </w:trPr>
        <w:tc>
          <w:tcPr>
            <w:tcW w:w="1110" w:type="dxa"/>
            <w:vAlign w:val="center"/>
          </w:tcPr>
          <w:p w14:paraId="1A76CEA1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806EE" w:rsidRPr="00C10BE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5AE1AD2F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6774" w:type="dxa"/>
          </w:tcPr>
          <w:p w14:paraId="1EBDD4D8" w14:textId="38012CA5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tym kryterium sprawdzamy czy projekt jest zgodny </w:t>
            </w:r>
            <w:r w:rsidR="001B0147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z zasadą zrównoważonego rozwoju, określoną w art. 9 ust. 4 rozporządzenia 2021/1060.</w:t>
            </w:r>
          </w:p>
          <w:p w14:paraId="739B241A" w14:textId="77777777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</w:t>
            </w:r>
            <w:r w:rsidR="006D4C86" w:rsidRPr="00C10BE2">
              <w:rPr>
                <w:rFonts w:ascii="Arial" w:hAnsi="Arial" w:cs="Arial"/>
                <w:sz w:val="24"/>
                <w:szCs w:val="24"/>
              </w:rPr>
              <w:t>projektu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. Należy przedstawić jak projekt wspiera działania respektujące standardy i priorytety klimatyczne UE. </w:t>
            </w:r>
          </w:p>
          <w:p w14:paraId="21C4FE25" w14:textId="332AE9E7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ramach potwierdzenia spełnienia zasady DNSH należy odnieść się do zapisów „Oceny zgodności z zasadą „nie czyń poważnych szkód” (DNSH) zakresów wsparcia zawartych </w:t>
            </w:r>
            <w:r w:rsidR="001B0147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w projekcie programu regionalnego Fundusze Europejskie dla Kujaw i Pomorza na lata 2021-2027” i zamieszczonych </w:t>
            </w:r>
            <w:r w:rsidR="001B0147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w niej ustaleń dla poszczególnych obszarów.</w:t>
            </w:r>
          </w:p>
          <w:p w14:paraId="1D569F4B" w14:textId="77777777" w:rsidR="00667E42" w:rsidRPr="00C10BE2" w:rsidRDefault="00667E42" w:rsidP="00667E4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29CF86" w14:textId="105C011D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B0147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dofinasowanie projektu i załączniki.</w:t>
            </w:r>
          </w:p>
        </w:tc>
        <w:tc>
          <w:tcPr>
            <w:tcW w:w="3543" w:type="dxa"/>
          </w:tcPr>
          <w:p w14:paraId="220B01E7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B54B391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B798171" w14:textId="77777777" w:rsidR="0059654A" w:rsidRPr="00C10BE2" w:rsidRDefault="0059654A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6795A2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3E42990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31B5E9E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Przyznanie wartości „NIE” (po złożeniu uzupełnień lub </w:t>
            </w: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poprawy) oznacza, iż kryterium nie jest spełnione.</w:t>
            </w:r>
          </w:p>
        </w:tc>
      </w:tr>
      <w:tr w:rsidR="008E5721" w:rsidRPr="00C10BE2" w14:paraId="066B06A7" w14:textId="77777777" w:rsidTr="00715C99">
        <w:trPr>
          <w:trHeight w:val="992"/>
        </w:trPr>
        <w:tc>
          <w:tcPr>
            <w:tcW w:w="1110" w:type="dxa"/>
            <w:vAlign w:val="center"/>
          </w:tcPr>
          <w:p w14:paraId="67DAEAC4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806EE" w:rsidRPr="00C10BE2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546D4262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7E9899FE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6774" w:type="dxa"/>
          </w:tcPr>
          <w:p w14:paraId="3F5890CC" w14:textId="77777777" w:rsidR="00DD24BD" w:rsidRPr="00C10BE2" w:rsidRDefault="00DD24BD" w:rsidP="00DD24B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43B7AEC3" w14:textId="34A35FDF" w:rsidR="00DD24BD" w:rsidRPr="00C10BE2" w:rsidRDefault="00DD24BD" w:rsidP="0059654A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społeczeństwa w ochronie środowiska oraz o ocenach oddziaływania na środowisko (Dz.U. z 2021 r. poz. 247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z </w:t>
            </w:r>
            <w:proofErr w:type="spellStart"/>
            <w:r w:rsidRPr="00C10BE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10BE2">
              <w:rPr>
                <w:rFonts w:ascii="Arial" w:hAnsi="Arial" w:cs="Arial"/>
                <w:sz w:val="24"/>
                <w:szCs w:val="24"/>
              </w:rPr>
              <w:t xml:space="preserve">. zm.) i Dyrektywą Parlamentu Europejskiego </w:t>
            </w:r>
            <w:r w:rsidR="001B0147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i Rady 2011/92/UE z dnia 13 grudnia 2011 r. w sprawie oceny skutków wywieranych przez niektóre przedsięwzięcia publiczne i prywatne na środowisko;</w:t>
            </w:r>
          </w:p>
          <w:p w14:paraId="78B841B5" w14:textId="77777777" w:rsidR="00DD24BD" w:rsidRPr="00C10BE2" w:rsidRDefault="00DD24BD" w:rsidP="0059654A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ustawą z dnia 27 kwietnia 2001 r. Prawo ochrony środowiska (Dz.U. z 2020 r. poz. 1219 z </w:t>
            </w:r>
            <w:proofErr w:type="spellStart"/>
            <w:r w:rsidRPr="00C10BE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10BE2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4FBDB8E9" w14:textId="77777777" w:rsidR="00DD24BD" w:rsidRPr="00C10BE2" w:rsidRDefault="00DD24BD" w:rsidP="0059654A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ustawą z dnia 16 kwietnia 2004 r. o ochronie przyrody (Dz.U. z 2021 r. poz. 1098 z </w:t>
            </w:r>
            <w:proofErr w:type="spellStart"/>
            <w:r w:rsidRPr="00C10BE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10BE2">
              <w:rPr>
                <w:rFonts w:ascii="Arial" w:hAnsi="Arial" w:cs="Arial"/>
                <w:sz w:val="24"/>
                <w:szCs w:val="24"/>
              </w:rPr>
              <w:t>. zm.) i Dyrektywą Rady 92/43/EWG z dnia 21 maja 1992 r. w sprawie ochrony siedlisk przyrodniczych oraz dzikiej fauny i flory;</w:t>
            </w:r>
          </w:p>
          <w:p w14:paraId="3C6B9BBC" w14:textId="27D6CD1D" w:rsidR="00DD24BD" w:rsidRPr="00C10BE2" w:rsidRDefault="00DD24BD" w:rsidP="0059654A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z 2021 r., poz. 2233 z </w:t>
            </w:r>
            <w:proofErr w:type="spellStart"/>
            <w:r w:rsidRPr="00C10BE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10BE2">
              <w:rPr>
                <w:rFonts w:ascii="Arial" w:hAnsi="Arial" w:cs="Arial"/>
                <w:sz w:val="24"/>
                <w:szCs w:val="24"/>
              </w:rPr>
              <w:t xml:space="preserve">. zm.) i Dyrektywą Parlamentu Europejskiego i Rady 2000/60/WE z dnia 23 października 2000 r. ustanawiająca ramy wspólnotowego działania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w dziedzinie polityki wodnej;</w:t>
            </w:r>
          </w:p>
          <w:p w14:paraId="07425404" w14:textId="739EB66D" w:rsidR="00DD24BD" w:rsidRPr="00C10BE2" w:rsidRDefault="00DD24BD" w:rsidP="0059654A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Wytycznymi w sprawie działań naprawczych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w odniesieniu do projektów współfinansowanych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w okresie programowania 2014-2020 oraz ubiegających się o współfinansowanie w okresie 2021-2027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z Funduszy UE, dotkniętych naruszeniem 2016/2046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w zakresie specustaw, dla których prowadzone jest postępowanie w sprawie oceny oddziaływania na środowisko (Ares(2021)1432319 z 23.02.2021 r.).</w:t>
            </w:r>
          </w:p>
          <w:p w14:paraId="169DD354" w14:textId="77777777" w:rsidR="00DD24BD" w:rsidRPr="00C10BE2" w:rsidRDefault="00DD24BD" w:rsidP="00DD24B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FC107FF" w14:textId="77777777" w:rsidR="008E5721" w:rsidRDefault="00DD24BD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 w szczególności decyzję o środowiskowych uwarunkowaniach – jeżeli jest ona wymagana. Jeśli tak to czy została załączona do wniosku oraz</w:t>
            </w:r>
            <w:r w:rsidR="00A4598B" w:rsidRPr="00C10BE2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4598B" w:rsidRPr="00C10BE2">
              <w:rPr>
                <w:rFonts w:ascii="Arial" w:hAnsi="Arial" w:cs="Arial"/>
                <w:sz w:val="24"/>
                <w:szCs w:val="24"/>
              </w:rPr>
              <w:t xml:space="preserve">zakres projektu jest zgodny z decyzją o środowiskowych uwarunkowaniach oraz </w:t>
            </w:r>
            <w:r w:rsidRPr="00C10BE2">
              <w:rPr>
                <w:rFonts w:ascii="Arial" w:hAnsi="Arial" w:cs="Arial"/>
                <w:sz w:val="24"/>
                <w:szCs w:val="24"/>
              </w:rPr>
              <w:t>zezwoleniem na realizację inwestycji.</w:t>
            </w:r>
          </w:p>
          <w:p w14:paraId="0BD9E354" w14:textId="77777777" w:rsidR="001B25B3" w:rsidRPr="00C10BE2" w:rsidRDefault="001B25B3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5C8A3D" w14:textId="40F2C902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  <w:p w14:paraId="583046BC" w14:textId="77777777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14:paraId="4F168ECF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TAK/NIE/ NIE DOTYCZY</w:t>
            </w:r>
          </w:p>
          <w:p w14:paraId="2F718659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3BD46E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F516078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FEEB3A2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6E381A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C10BE2" w14:paraId="410FCBCD" w14:textId="77777777" w:rsidTr="00715C99">
        <w:trPr>
          <w:trHeight w:val="1559"/>
        </w:trPr>
        <w:tc>
          <w:tcPr>
            <w:tcW w:w="1110" w:type="dxa"/>
            <w:vAlign w:val="center"/>
          </w:tcPr>
          <w:p w14:paraId="52EAF9E7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B.</w:t>
            </w:r>
            <w:r w:rsidR="002806EE" w:rsidRPr="00C10BE2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1B81E677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774" w:type="dxa"/>
          </w:tcPr>
          <w:p w14:paraId="61732B03" w14:textId="77777777" w:rsidR="008E5721" w:rsidRPr="00C10BE2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1A45EC62" w14:textId="77777777" w:rsidR="008E5721" w:rsidRPr="00C10BE2" w:rsidRDefault="008E5721" w:rsidP="008E5721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 oraz podano czas ich osiągnięcia,</w:t>
            </w:r>
          </w:p>
          <w:p w14:paraId="078A1A5C" w14:textId="14334D89" w:rsidR="008E5721" w:rsidRPr="00C10BE2" w:rsidRDefault="008E5721" w:rsidP="008E5721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wskaźniki zostały właściwie oszacowane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w odniesieniu do zakresu projektu,</w:t>
            </w:r>
          </w:p>
          <w:p w14:paraId="5821FC15" w14:textId="77777777" w:rsidR="008E5721" w:rsidRPr="00C10BE2" w:rsidRDefault="008E5721" w:rsidP="008E5721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2AD0A877" w14:textId="77777777" w:rsidR="008E5721" w:rsidRPr="00C10BE2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21DBBA38" w14:textId="77777777" w:rsidR="008E5721" w:rsidRPr="00C10BE2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83B9C8" w14:textId="17D9DC9B" w:rsidR="008E5721" w:rsidRPr="00C10BE2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  <w:p w14:paraId="297AF36B" w14:textId="77777777" w:rsidR="008E5721" w:rsidRPr="00C10BE2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14:paraId="6CD90777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D0057E4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138A2D0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4CAEF5D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4D888C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17C1A74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złożeniu uzupełnień lub poprawy) oznacza, iż kryterium nie jest spełnione.</w:t>
            </w:r>
          </w:p>
        </w:tc>
      </w:tr>
      <w:tr w:rsidR="008E5721" w:rsidRPr="00C10BE2" w14:paraId="0E46BB58" w14:textId="77777777" w:rsidTr="00715C99">
        <w:trPr>
          <w:trHeight w:val="416"/>
        </w:trPr>
        <w:tc>
          <w:tcPr>
            <w:tcW w:w="1110" w:type="dxa"/>
            <w:vAlign w:val="center"/>
          </w:tcPr>
          <w:p w14:paraId="160A5476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806EE" w:rsidRPr="00C10BE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2556F64E" w14:textId="77777777" w:rsidR="008E5721" w:rsidRPr="00C10BE2" w:rsidRDefault="008E5721" w:rsidP="0059654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Wykonalność techniczna i instytucjonalna projektu</w:t>
            </w:r>
          </w:p>
        </w:tc>
        <w:tc>
          <w:tcPr>
            <w:tcW w:w="6774" w:type="dxa"/>
          </w:tcPr>
          <w:p w14:paraId="1433D419" w14:textId="77777777" w:rsidR="008E5721" w:rsidRPr="00C10BE2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235C7AAE" w14:textId="1BF0F642" w:rsidR="008E5721" w:rsidRPr="00C10BE2" w:rsidRDefault="008E5721" w:rsidP="008E572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harmonogram realizacji projektu jest realistyczny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i uwzględnia zakres rzeczowy oraz czas niezbędny na realizację procedur przetargowych i inne okoliczności niezbędne do realizacji tych procedur,</w:t>
            </w:r>
          </w:p>
          <w:p w14:paraId="2DDB3682" w14:textId="77777777" w:rsidR="008E5721" w:rsidRPr="00C10BE2" w:rsidRDefault="008E5721" w:rsidP="008E572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4DC6F623" w14:textId="0624148D" w:rsidR="008E5721" w:rsidRPr="00C10BE2" w:rsidRDefault="008E5721" w:rsidP="008E572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wnioskodawca posiada potencjał do prawidłowej obsługi projekt</w:t>
            </w:r>
            <w:r w:rsidR="00E71682">
              <w:rPr>
                <w:rFonts w:ascii="Arial" w:hAnsi="Arial" w:cs="Arial"/>
                <w:sz w:val="24"/>
                <w:szCs w:val="24"/>
              </w:rPr>
              <w:t>u</w:t>
            </w:r>
            <w:r w:rsidR="00E02DC0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E71682">
              <w:rPr>
                <w:rFonts w:ascii="Arial" w:hAnsi="Arial" w:cs="Arial"/>
                <w:sz w:val="24"/>
                <w:szCs w:val="24"/>
              </w:rPr>
              <w:t>w tym</w:t>
            </w:r>
            <w:r w:rsidR="00335AC4">
              <w:rPr>
                <w:rFonts w:ascii="Arial" w:hAnsi="Arial" w:cs="Arial"/>
                <w:sz w:val="24"/>
                <w:szCs w:val="24"/>
              </w:rPr>
              <w:t xml:space="preserve"> potencjał organizacyjny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="00335AC4">
              <w:rPr>
                <w:rFonts w:ascii="Arial" w:hAnsi="Arial" w:cs="Arial"/>
                <w:sz w:val="24"/>
                <w:szCs w:val="24"/>
              </w:rPr>
              <w:t xml:space="preserve">i kadrowy, a także </w:t>
            </w:r>
            <w:r w:rsidR="00E71682">
              <w:rPr>
                <w:rFonts w:ascii="Arial" w:hAnsi="Arial" w:cs="Arial"/>
                <w:sz w:val="24"/>
                <w:szCs w:val="24"/>
              </w:rPr>
              <w:t xml:space="preserve">doświadczenie w </w:t>
            </w:r>
            <w:r w:rsidR="00BA3547">
              <w:rPr>
                <w:rFonts w:ascii="Arial" w:hAnsi="Arial" w:cs="Arial"/>
                <w:sz w:val="24"/>
                <w:szCs w:val="24"/>
              </w:rPr>
              <w:t xml:space="preserve">obszarze wsparcia </w:t>
            </w:r>
            <w:r w:rsidR="00335AC4">
              <w:rPr>
                <w:rFonts w:ascii="Arial" w:hAnsi="Arial" w:cs="Arial"/>
                <w:sz w:val="24"/>
                <w:szCs w:val="24"/>
              </w:rPr>
              <w:t xml:space="preserve">sektora </w:t>
            </w:r>
            <w:r w:rsidR="00BA3547">
              <w:rPr>
                <w:rFonts w:ascii="Arial" w:hAnsi="Arial" w:cs="Arial"/>
                <w:sz w:val="24"/>
                <w:szCs w:val="24"/>
              </w:rPr>
              <w:t>przedsiębiorczości oraz przygotowywania analiz</w:t>
            </w:r>
            <w:r w:rsidR="00AC5F78">
              <w:rPr>
                <w:rFonts w:ascii="Arial" w:hAnsi="Arial" w:cs="Arial"/>
                <w:sz w:val="24"/>
                <w:szCs w:val="24"/>
              </w:rPr>
              <w:t xml:space="preserve"> gospodarczych</w:t>
            </w:r>
            <w:r w:rsidR="00BA354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4DD7F8B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72E7BE" w14:textId="31351F25" w:rsidR="008E5721" w:rsidRPr="00C10BE2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  <w:p w14:paraId="73311B3E" w14:textId="77777777" w:rsidR="008E5721" w:rsidRPr="00C10BE2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14:paraId="3DEF14B5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7FA2EE9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E65B3C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7470EA5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C09C7E7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C10BE2" w14:paraId="435897A7" w14:textId="77777777" w:rsidTr="00715C99">
        <w:trPr>
          <w:trHeight w:val="416"/>
        </w:trPr>
        <w:tc>
          <w:tcPr>
            <w:tcW w:w="1110" w:type="dxa"/>
            <w:vAlign w:val="center"/>
          </w:tcPr>
          <w:p w14:paraId="4A8DCAF4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B.</w:t>
            </w:r>
            <w:r w:rsidR="002806EE" w:rsidRPr="00C10BE2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3CAFBE05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3D199551" w14:textId="77777777" w:rsidR="008E5721" w:rsidRPr="00C10BE2" w:rsidRDefault="008E5721" w:rsidP="0059654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projektu</w:t>
            </w:r>
          </w:p>
        </w:tc>
        <w:tc>
          <w:tcPr>
            <w:tcW w:w="6774" w:type="dxa"/>
          </w:tcPr>
          <w:p w14:paraId="1982138D" w14:textId="5DF89193" w:rsidR="008E5721" w:rsidRPr="00C10BE2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tym kryterium sprawdzamy czy analiza finansowa przedsięwzięcia została przeprowadzona poprawnie,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w szczególności czy:</w:t>
            </w:r>
          </w:p>
          <w:p w14:paraId="2E34DADF" w14:textId="77777777" w:rsidR="008E5721" w:rsidRPr="00C10BE2" w:rsidRDefault="008E5721" w:rsidP="008E5721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3CBD5DE6" w14:textId="23F5AB04" w:rsidR="008E5721" w:rsidRPr="00C10BE2" w:rsidRDefault="008E5721" w:rsidP="008E5721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i uzasadnione</w:t>
            </w:r>
            <w:r w:rsidR="004F38C6" w:rsidRPr="00C10BE2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7C825EF" w14:textId="77777777" w:rsidR="006D4C86" w:rsidRPr="00C10BE2" w:rsidRDefault="006D4C86" w:rsidP="006D4C86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w analizie finansowej nie ma istotnych błędów rachunkowych,</w:t>
            </w:r>
          </w:p>
          <w:p w14:paraId="64641272" w14:textId="77777777" w:rsidR="00427AC0" w:rsidRPr="003A4EB7" w:rsidRDefault="00427AC0" w:rsidP="00427AC0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zapewniona została trwałość finansowa projektu.</w:t>
            </w:r>
          </w:p>
          <w:p w14:paraId="6E248A56" w14:textId="77777777" w:rsidR="008E5721" w:rsidRPr="00C10BE2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ADBE6CD" w14:textId="22AE8089" w:rsidR="008E5721" w:rsidRPr="00C10BE2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B25B3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</w:tc>
        <w:tc>
          <w:tcPr>
            <w:tcW w:w="3543" w:type="dxa"/>
          </w:tcPr>
          <w:p w14:paraId="31320D22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682E8FD7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5117AD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062942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0669818D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9BB705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C90885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C10BE2" w14:paraId="789F5E9F" w14:textId="77777777" w:rsidTr="00715C99">
        <w:trPr>
          <w:trHeight w:val="425"/>
        </w:trPr>
        <w:tc>
          <w:tcPr>
            <w:tcW w:w="1110" w:type="dxa"/>
            <w:vAlign w:val="center"/>
          </w:tcPr>
          <w:p w14:paraId="38BECA7E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2806EE" w:rsidRPr="00C10BE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0A6B2209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774" w:type="dxa"/>
          </w:tcPr>
          <w:p w14:paraId="4B057A14" w14:textId="0F3249FA" w:rsidR="008E5721" w:rsidRPr="00C10BE2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tym kryterium sprawdzamy, czy wydatki wskazane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w projekcie spełniają warunki kwalifikowalności, tj.:</w:t>
            </w:r>
          </w:p>
          <w:p w14:paraId="2C291DB2" w14:textId="174CC10F" w:rsidR="008E5721" w:rsidRPr="00C10BE2" w:rsidRDefault="008E5721" w:rsidP="008E572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C10BE2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C10BE2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nr 2021/1060,</w:t>
            </w:r>
          </w:p>
          <w:p w14:paraId="4064F3A1" w14:textId="77777777" w:rsidR="008E5721" w:rsidRPr="00C10BE2" w:rsidRDefault="008E5721" w:rsidP="008E572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5" w:name="_Hlk126574575"/>
            <w:r w:rsidRPr="00C10BE2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5"/>
            <w:r w:rsidRPr="00C10BE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7BE349A4" w14:textId="77777777" w:rsidR="008E5721" w:rsidRPr="00C10BE2" w:rsidRDefault="008E5721" w:rsidP="008E572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598D16D5" w14:textId="77777777" w:rsidR="008E5721" w:rsidRPr="00C10BE2" w:rsidRDefault="008E5721" w:rsidP="008E572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są niezbędne do realizacji celów projektu i zostaną poniesione w związku z realizacją projektu,</w:t>
            </w:r>
          </w:p>
          <w:p w14:paraId="14B1C5C5" w14:textId="769709A1" w:rsidR="008E5721" w:rsidRPr="00C10BE2" w:rsidRDefault="008E5721" w:rsidP="008E572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zostaną dokonane w sposób racjonalny i efektywny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z zachowaniem zasad uzyskiwania najlepszych efektów z danych nakładów,</w:t>
            </w:r>
          </w:p>
          <w:p w14:paraId="02FCC89F" w14:textId="77777777" w:rsidR="008E5721" w:rsidRPr="00C10BE2" w:rsidRDefault="008E5721" w:rsidP="008E572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36A93C20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747298" w14:textId="1B5953A3" w:rsidR="008E5721" w:rsidRPr="00C10BE2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  <w:p w14:paraId="2F5CE8F7" w14:textId="77777777" w:rsidR="008E5721" w:rsidRPr="00C10BE2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14:paraId="1A622AF8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3171A66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85C9EA2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43E960D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00F4B76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5CEC66E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złożeniu uzupełnień lub poprawy) oznacza, iż kryterium nie jest spełnione.</w:t>
            </w:r>
          </w:p>
        </w:tc>
      </w:tr>
      <w:tr w:rsidR="008E5721" w:rsidRPr="00C10BE2" w14:paraId="23F8B505" w14:textId="77777777" w:rsidTr="00715C99">
        <w:trPr>
          <w:trHeight w:val="425"/>
        </w:trPr>
        <w:tc>
          <w:tcPr>
            <w:tcW w:w="1110" w:type="dxa"/>
            <w:vAlign w:val="center"/>
          </w:tcPr>
          <w:p w14:paraId="14FDF2D9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2806EE" w:rsidRPr="00C10BE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38F0DF32" w14:textId="4A17C827" w:rsidR="008E5721" w:rsidRPr="00C10BE2" w:rsidRDefault="008E5721" w:rsidP="00D449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z zasadą równości szans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i</w:t>
            </w:r>
            <w:r w:rsidR="00D449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niedyskryminacji, w tym dostępności dla osób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z niepełnosprawnościami</w:t>
            </w:r>
          </w:p>
        </w:tc>
        <w:tc>
          <w:tcPr>
            <w:tcW w:w="6774" w:type="dxa"/>
          </w:tcPr>
          <w:p w14:paraId="0BAF5251" w14:textId="184F6120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tym kryterium sprawdzamy, czy nie występują niezgodności zapisów wniosku o dofinansowanie projektu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z zasadą równości szans i niedyskryminacji, określoną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w art. 9 Rozporządzenia 2021/1060 oraz we wniosku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o dofinansowanie projektu zadeklarowano dostępność wszystkich produktów projektu (które nie zostały uznane za neutralne) - zgodnie z załącznikiem nr 2 do Wytycznych dotyczących realizacji zasad równościowych w ramach funduszy unijnych na lata 2021-2027. </w:t>
            </w:r>
          </w:p>
          <w:p w14:paraId="5FF59609" w14:textId="77777777" w:rsidR="008E5721" w:rsidRPr="00C10BE2" w:rsidRDefault="008E5721" w:rsidP="008E5721">
            <w:pPr>
              <w:spacing w:before="60" w:after="6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6B89C257" w14:textId="384DD1FB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D4493D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43" w:type="dxa"/>
          </w:tcPr>
          <w:p w14:paraId="1EF1731A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10B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FD96AB6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2DF9FC9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801A96E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2CD9869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45CB781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C10BE2" w14:paraId="479D5E13" w14:textId="77777777" w:rsidTr="00715C99">
        <w:trPr>
          <w:trHeight w:val="425"/>
        </w:trPr>
        <w:tc>
          <w:tcPr>
            <w:tcW w:w="1110" w:type="dxa"/>
            <w:vAlign w:val="center"/>
          </w:tcPr>
          <w:p w14:paraId="17453CB0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2806EE" w:rsidRPr="00C10BE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5635E46F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774" w:type="dxa"/>
          </w:tcPr>
          <w:p w14:paraId="6C894E83" w14:textId="1BC681C2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 Kartą Praw Podstawowych Unii Europejskiej z dnia 26 października 2012 r. (Dz. Urz. UE C 326/391 z 26.10.2012) w zakresie odnoszącym się do sposobu realizacji, zakresu projektu </w:t>
            </w:r>
            <w:r w:rsidR="001F6E2E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i wnioskodawcy.</w:t>
            </w:r>
          </w:p>
          <w:p w14:paraId="6A95EFC6" w14:textId="77777777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</w:t>
            </w:r>
            <w:r w:rsidR="00DD24BD" w:rsidRPr="00C10BE2">
              <w:rPr>
                <w:rFonts w:ascii="Arial" w:hAnsi="Arial" w:cs="Arial"/>
                <w:sz w:val="24"/>
                <w:szCs w:val="24"/>
              </w:rPr>
              <w:t xml:space="preserve">  i inwestycyjnych, w szczególności załącznik nr III.</w:t>
            </w:r>
          </w:p>
          <w:p w14:paraId="151C6642" w14:textId="77777777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8BB7F5" w14:textId="296CB40A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F6E2E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43" w:type="dxa"/>
          </w:tcPr>
          <w:p w14:paraId="741D24DE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D1C4406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06A58E5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AE1244D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A3A9961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51AFE60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C10BE2" w14:paraId="004BECD9" w14:textId="77777777" w:rsidTr="00715C99">
        <w:trPr>
          <w:trHeight w:val="425"/>
        </w:trPr>
        <w:tc>
          <w:tcPr>
            <w:tcW w:w="1110" w:type="dxa"/>
            <w:vAlign w:val="center"/>
          </w:tcPr>
          <w:p w14:paraId="7B2ED764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B.1</w:t>
            </w:r>
            <w:r w:rsidR="002806EE" w:rsidRPr="00C10BE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4F0A0506" w14:textId="4A439ED3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  <w:r w:rsidR="001F6E2E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z Konwencją o Prawach Osób Niepełnosprawnych</w:t>
            </w:r>
          </w:p>
        </w:tc>
        <w:tc>
          <w:tcPr>
            <w:tcW w:w="6774" w:type="dxa"/>
          </w:tcPr>
          <w:p w14:paraId="4E6F8E05" w14:textId="1F30F187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</w:t>
            </w:r>
            <w:r w:rsidR="001F6E2E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z  Konwencją o Prawach Osób Niepełnosprawnych sporządzoną w Nowym Jorku dnia 13 grudnia 2006 r. (Dz. U. z 2012 r. poz. 1169 z </w:t>
            </w:r>
            <w:proofErr w:type="spellStart"/>
            <w:r w:rsidRPr="00C10BE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10BE2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28A843AA" w14:textId="77777777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Zgodność projektu z Konwencją o Prawach Osób Niepełnosprawnych na etapie oceny należy rozumieć jako brak sprzeczności pomiędzy wnioskiem o dofinansowanie projektu a wymogami tego dokumentu lub stwierdzenie, że te </w:t>
            </w: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wymagania są neutralne wobec zakresu i zawartości projektu.</w:t>
            </w:r>
          </w:p>
          <w:p w14:paraId="5A388F2C" w14:textId="77777777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D97096" w14:textId="33AE7899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F6E2E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43" w:type="dxa"/>
          </w:tcPr>
          <w:p w14:paraId="1EC11006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F906E60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2E73B8F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BE498F7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BCD2887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289892FE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C10BE2" w14:paraId="58AA1BFE" w14:textId="77777777" w:rsidTr="00715C99">
        <w:trPr>
          <w:trHeight w:val="425"/>
        </w:trPr>
        <w:tc>
          <w:tcPr>
            <w:tcW w:w="1110" w:type="dxa"/>
            <w:vAlign w:val="center"/>
          </w:tcPr>
          <w:p w14:paraId="7BC9FAC0" w14:textId="77777777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2806EE" w:rsidRPr="00C10BE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0EA58141" w14:textId="47555408" w:rsidR="008E5721" w:rsidRPr="00C10BE2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  <w:r w:rsidR="001F6E2E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z zasadą równości kobiet i mężczyzn</w:t>
            </w:r>
          </w:p>
        </w:tc>
        <w:tc>
          <w:tcPr>
            <w:tcW w:w="6774" w:type="dxa"/>
          </w:tcPr>
          <w:p w14:paraId="7E5C52E2" w14:textId="3314554B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</w:t>
            </w:r>
            <w:r w:rsidR="001F6E2E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</w:t>
            </w:r>
            <w:r w:rsidR="001F6E2E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i wykluczenia ze względu na płeć.</w:t>
            </w:r>
          </w:p>
          <w:p w14:paraId="36E491C0" w14:textId="77777777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B85115" w14:textId="2E18D9E4" w:rsidR="008E5721" w:rsidRPr="00C10BE2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F6E2E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43" w:type="dxa"/>
          </w:tcPr>
          <w:p w14:paraId="2F0B86C5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83DFC05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CFA3E75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73AE4E6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96C0F97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19EEAFF" w14:textId="77777777" w:rsidR="008E5721" w:rsidRPr="00C10BE2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</w:tbl>
    <w:p w14:paraId="1100B392" w14:textId="77777777" w:rsidR="002C2CE8" w:rsidRPr="00C10BE2" w:rsidRDefault="002C2CE8">
      <w:pPr>
        <w:rPr>
          <w:rFonts w:ascii="Arial" w:hAnsi="Arial" w:cs="Arial"/>
          <w:sz w:val="24"/>
          <w:szCs w:val="24"/>
        </w:rPr>
      </w:pPr>
    </w:p>
    <w:p w14:paraId="62F5A8C6" w14:textId="77777777" w:rsidR="007257F1" w:rsidRPr="00C10BE2" w:rsidRDefault="002C2CE8">
      <w:pPr>
        <w:rPr>
          <w:rFonts w:ascii="Arial" w:hAnsi="Arial" w:cs="Arial"/>
          <w:b/>
          <w:sz w:val="24"/>
          <w:szCs w:val="24"/>
        </w:rPr>
      </w:pPr>
      <w:r w:rsidRPr="00C10BE2">
        <w:rPr>
          <w:rFonts w:ascii="Arial" w:hAnsi="Arial" w:cs="Arial"/>
          <w:b/>
          <w:sz w:val="24"/>
          <w:szCs w:val="24"/>
        </w:rPr>
        <w:t xml:space="preserve">C. </w:t>
      </w:r>
      <w:r w:rsidR="007257F1" w:rsidRPr="00C10BE2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2598"/>
        <w:gridCol w:w="7133"/>
        <w:gridCol w:w="3543"/>
      </w:tblGrid>
      <w:tr w:rsidR="008C6E3E" w:rsidRPr="00C10BE2" w14:paraId="79175379" w14:textId="77777777" w:rsidTr="00715C99">
        <w:trPr>
          <w:trHeight w:val="142"/>
        </w:trPr>
        <w:tc>
          <w:tcPr>
            <w:tcW w:w="1009" w:type="dxa"/>
            <w:shd w:val="clear" w:color="auto" w:fill="E7E6E6"/>
            <w:vAlign w:val="center"/>
          </w:tcPr>
          <w:p w14:paraId="0558B1BD" w14:textId="77777777" w:rsidR="008C6E3E" w:rsidRPr="00C10BE2" w:rsidRDefault="008C6E3E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598" w:type="dxa"/>
            <w:shd w:val="clear" w:color="auto" w:fill="E7E6E6"/>
            <w:vAlign w:val="center"/>
          </w:tcPr>
          <w:p w14:paraId="36A7522A" w14:textId="77777777" w:rsidR="008C6E3E" w:rsidRPr="00C10BE2" w:rsidRDefault="008C6E3E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33" w:type="dxa"/>
            <w:shd w:val="clear" w:color="auto" w:fill="E7E6E6"/>
            <w:vAlign w:val="center"/>
          </w:tcPr>
          <w:p w14:paraId="4C07D911" w14:textId="77777777" w:rsidR="008C6E3E" w:rsidRPr="00C10BE2" w:rsidRDefault="008C6E3E" w:rsidP="00A37D8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E7E6E6"/>
            <w:vAlign w:val="center"/>
          </w:tcPr>
          <w:p w14:paraId="641F49C6" w14:textId="77777777" w:rsidR="008C6E3E" w:rsidRPr="00C10BE2" w:rsidRDefault="008C6E3E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1F5E20A6" w14:textId="77777777" w:rsidR="008C6E3E" w:rsidRPr="00C10BE2" w:rsidRDefault="008C6E3E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0BE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(sposób oceny)</w:t>
            </w:r>
          </w:p>
        </w:tc>
      </w:tr>
      <w:tr w:rsidR="008C6E3E" w:rsidRPr="00C10BE2" w14:paraId="786EE78D" w14:textId="77777777" w:rsidTr="00715C99">
        <w:trPr>
          <w:trHeight w:val="340"/>
        </w:trPr>
        <w:tc>
          <w:tcPr>
            <w:tcW w:w="1009" w:type="dxa"/>
            <w:vAlign w:val="center"/>
          </w:tcPr>
          <w:p w14:paraId="0EEA3AA0" w14:textId="77777777" w:rsidR="008C6E3E" w:rsidRPr="00C10BE2" w:rsidRDefault="00191A38" w:rsidP="00694D0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2806EE" w:rsidRPr="00C10BE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98" w:type="dxa"/>
            <w:vAlign w:val="center"/>
          </w:tcPr>
          <w:p w14:paraId="4AD7D4BB" w14:textId="0A6BC9C9" w:rsidR="008C6E3E" w:rsidRPr="00C10BE2" w:rsidRDefault="008C6E3E" w:rsidP="006130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  <w:r w:rsidR="001F6E2E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z  koncepcją organizacji procesu przedsiębiorczego odkrywania</w:t>
            </w:r>
          </w:p>
          <w:p w14:paraId="5508E425" w14:textId="77777777" w:rsidR="008C6E3E" w:rsidRPr="00C10BE2" w:rsidRDefault="008C6E3E" w:rsidP="006130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inteligentnych specjalizacji określoną w ramach RIS3 2021+</w:t>
            </w:r>
          </w:p>
        </w:tc>
        <w:tc>
          <w:tcPr>
            <w:tcW w:w="7133" w:type="dxa"/>
          </w:tcPr>
          <w:p w14:paraId="512553F4" w14:textId="1FC616F5" w:rsidR="008C6E3E" w:rsidRPr="00C10BE2" w:rsidRDefault="008C6E3E" w:rsidP="00975D5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tym kryterium sprawdzamy</w:t>
            </w:r>
            <w:r w:rsidR="001A2855" w:rsidRPr="00C10BE2">
              <w:rPr>
                <w:rFonts w:ascii="Arial" w:hAnsi="Arial" w:cs="Arial"/>
                <w:sz w:val="24"/>
                <w:szCs w:val="24"/>
              </w:rPr>
              <w:t xml:space="preserve"> w odniesieniu do procesu przedsiębiorczego odkrywania, opisanego w ramach</w:t>
            </w:r>
            <w:r w:rsidR="00646A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10BE2">
              <w:rPr>
                <w:rFonts w:ascii="Arial" w:hAnsi="Arial" w:cs="Arial"/>
                <w:sz w:val="24"/>
                <w:szCs w:val="24"/>
              </w:rPr>
              <w:t>RIS3 2021+</w:t>
            </w:r>
            <w:r w:rsidR="00191A38" w:rsidRPr="00C10BE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, czy współpraca różnorodnych środowisk, zarówno </w:t>
            </w:r>
            <w:r w:rsidR="00855316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z sektora administracji publicznej, biznesu, nauki, jak również społeczeństwa obywatelskiego na etapie określania </w:t>
            </w:r>
            <w:r w:rsidR="00855316">
              <w:rPr>
                <w:rFonts w:ascii="Arial" w:hAnsi="Arial" w:cs="Arial"/>
                <w:sz w:val="24"/>
                <w:szCs w:val="24"/>
              </w:rPr>
              <w:br/>
            </w:r>
            <w:r w:rsidR="00895656" w:rsidRPr="00C10BE2">
              <w:rPr>
                <w:rFonts w:ascii="Arial" w:hAnsi="Arial" w:cs="Arial"/>
                <w:sz w:val="24"/>
                <w:szCs w:val="24"/>
              </w:rPr>
              <w:t xml:space="preserve">i zarządzania inteligentnymi </w:t>
            </w:r>
            <w:r w:rsidRPr="00C10BE2">
              <w:rPr>
                <w:rFonts w:ascii="Arial" w:hAnsi="Arial" w:cs="Arial"/>
                <w:sz w:val="24"/>
                <w:szCs w:val="24"/>
              </w:rPr>
              <w:t>specjalizacj</w:t>
            </w:r>
            <w:r w:rsidR="00895656" w:rsidRPr="00C10BE2">
              <w:rPr>
                <w:rFonts w:ascii="Arial" w:hAnsi="Arial" w:cs="Arial"/>
                <w:sz w:val="24"/>
                <w:szCs w:val="24"/>
              </w:rPr>
              <w:t>ami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w ramach tzw.</w:t>
            </w:r>
            <w:r w:rsidR="0058227B" w:rsidRPr="00C10BE2">
              <w:rPr>
                <w:rFonts w:ascii="Arial" w:hAnsi="Arial" w:cs="Arial"/>
                <w:sz w:val="24"/>
                <w:szCs w:val="24"/>
              </w:rPr>
              <w:t xml:space="preserve"> procesu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przedsiębiorczego odkrywania</w:t>
            </w:r>
            <w:r w:rsidR="00517908" w:rsidRPr="00C10BE2">
              <w:rPr>
                <w:rFonts w:ascii="Arial" w:hAnsi="Arial" w:cs="Arial"/>
                <w:sz w:val="24"/>
                <w:szCs w:val="24"/>
              </w:rPr>
              <w:t>, została zaplanowana zgodnie z RIS3 2021+</w:t>
            </w:r>
            <w:r w:rsidR="001A2855" w:rsidRPr="00C10BE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012A2CA" w14:textId="77777777" w:rsidR="008C6E3E" w:rsidRPr="00C10BE2" w:rsidRDefault="008C6E3E" w:rsidP="00694D0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Czy zostały przedstawione w ramach procesu przedsiębiorczego odkrywania planowane do osiągnięcia efekty działań grup roboczych i sposób ich wdrożenia</w:t>
            </w:r>
            <w:r w:rsidR="0058227B" w:rsidRPr="00C10BE2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05FBEF7C" w14:textId="77777777" w:rsidR="008C6E3E" w:rsidRPr="00C10BE2" w:rsidRDefault="008C6E3E" w:rsidP="00694D0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1F2231" w14:textId="77777777" w:rsidR="008C6E3E" w:rsidRPr="00C10BE2" w:rsidRDefault="008C6E3E" w:rsidP="00694D0C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3" w:type="dxa"/>
            <w:vAlign w:val="center"/>
          </w:tcPr>
          <w:p w14:paraId="1E6F89D8" w14:textId="77777777" w:rsidR="005C34F7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807E75B" w14:textId="77777777" w:rsidR="005C34F7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2435744" w14:textId="77777777" w:rsidR="005C34F7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7790F1" w14:textId="77777777" w:rsidR="005C34F7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2001ABB" w14:textId="77777777" w:rsidR="005C34F7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90E6614" w14:textId="77777777" w:rsidR="008C6E3E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C6E3E" w:rsidRPr="00C10BE2" w14:paraId="657D96F3" w14:textId="77777777" w:rsidTr="00715C99">
        <w:trPr>
          <w:trHeight w:val="340"/>
        </w:trPr>
        <w:tc>
          <w:tcPr>
            <w:tcW w:w="1009" w:type="dxa"/>
            <w:vAlign w:val="center"/>
          </w:tcPr>
          <w:p w14:paraId="51B607B4" w14:textId="77777777" w:rsidR="008C6E3E" w:rsidRPr="00C10BE2" w:rsidRDefault="005C34F7" w:rsidP="00694D0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C.</w:t>
            </w:r>
            <w:r w:rsidR="002806EE" w:rsidRPr="00C10BE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98" w:type="dxa"/>
            <w:vAlign w:val="center"/>
          </w:tcPr>
          <w:p w14:paraId="4F526B6B" w14:textId="77777777" w:rsidR="008C6E3E" w:rsidRPr="00C10BE2" w:rsidRDefault="008C6E3E" w:rsidP="00694D0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Adekwatność doboru interesariuszy IS oraz działań realizujących proces przedsiębiorczego odkrywania</w:t>
            </w:r>
          </w:p>
        </w:tc>
        <w:tc>
          <w:tcPr>
            <w:tcW w:w="7133" w:type="dxa"/>
          </w:tcPr>
          <w:p w14:paraId="27EFB859" w14:textId="67A771FA" w:rsidR="008C6E3E" w:rsidRPr="00C10BE2" w:rsidRDefault="001C419B" w:rsidP="0059654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8C6E3E" w:rsidRPr="00C10BE2">
              <w:rPr>
                <w:rFonts w:ascii="Arial" w:hAnsi="Arial" w:cs="Arial"/>
                <w:sz w:val="24"/>
                <w:szCs w:val="24"/>
              </w:rPr>
              <w:t xml:space="preserve"> Wnioskodawca wska</w:t>
            </w:r>
            <w:r w:rsidRPr="00C10BE2">
              <w:rPr>
                <w:rFonts w:ascii="Arial" w:hAnsi="Arial" w:cs="Arial"/>
                <w:sz w:val="24"/>
                <w:szCs w:val="24"/>
              </w:rPr>
              <w:t>zał</w:t>
            </w:r>
            <w:r w:rsidR="008C6E3E" w:rsidRPr="00C10BE2">
              <w:rPr>
                <w:rFonts w:ascii="Arial" w:hAnsi="Arial" w:cs="Arial"/>
                <w:sz w:val="24"/>
                <w:szCs w:val="24"/>
              </w:rPr>
              <w:t xml:space="preserve"> we wniosku</w:t>
            </w:r>
            <w:r w:rsidR="0059654A" w:rsidRPr="00C10B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01ADC" w:rsidRPr="00C10BE2">
              <w:rPr>
                <w:rFonts w:ascii="Arial" w:hAnsi="Arial" w:cs="Arial"/>
                <w:sz w:val="24"/>
                <w:szCs w:val="24"/>
              </w:rPr>
              <w:t>e</w:t>
            </w:r>
            <w:r w:rsidR="008C6E3E" w:rsidRPr="00C10BE2">
              <w:rPr>
                <w:rFonts w:ascii="Arial" w:hAnsi="Arial" w:cs="Arial"/>
                <w:sz w:val="24"/>
                <w:szCs w:val="24"/>
              </w:rPr>
              <w:t>lementy dotyczące realizacji działań podejmowanych w ramach procesu przedsiębiorczego odkrywania</w:t>
            </w:r>
            <w:r w:rsidR="006A49A1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AE2086">
              <w:rPr>
                <w:rFonts w:ascii="Arial" w:hAnsi="Arial" w:cs="Arial"/>
                <w:sz w:val="24"/>
                <w:szCs w:val="24"/>
              </w:rPr>
              <w:br/>
            </w:r>
            <w:r w:rsidR="006A49A1">
              <w:rPr>
                <w:rFonts w:ascii="Arial" w:hAnsi="Arial" w:cs="Arial"/>
                <w:sz w:val="24"/>
                <w:szCs w:val="24"/>
              </w:rPr>
              <w:t>w szczególności</w:t>
            </w:r>
            <w:r w:rsidR="008C6E3E" w:rsidRPr="00C10BE2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327FE4F5" w14:textId="1DCC7963" w:rsidR="008C6E3E" w:rsidRDefault="008C6E3E" w:rsidP="0034391E">
            <w:pPr>
              <w:numPr>
                <w:ilvl w:val="0"/>
                <w:numId w:val="31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komponent analityczny, zapewniający wszystkim </w:t>
            </w:r>
            <w:r w:rsidR="00325D51" w:rsidRPr="00C10BE2">
              <w:rPr>
                <w:rFonts w:ascii="Arial" w:hAnsi="Arial" w:cs="Arial"/>
                <w:sz w:val="24"/>
                <w:szCs w:val="24"/>
              </w:rPr>
              <w:t xml:space="preserve">interesariuszom 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procesu </w:t>
            </w:r>
            <w:r w:rsidR="00325D51" w:rsidRPr="00C10BE2">
              <w:rPr>
                <w:rFonts w:ascii="Arial" w:hAnsi="Arial" w:cs="Arial"/>
                <w:sz w:val="24"/>
                <w:szCs w:val="24"/>
              </w:rPr>
              <w:t xml:space="preserve">przedsiębiorczego odkrywania </w:t>
            </w:r>
            <w:r w:rsidRPr="00C10BE2">
              <w:rPr>
                <w:rFonts w:ascii="Arial" w:hAnsi="Arial" w:cs="Arial"/>
                <w:sz w:val="24"/>
                <w:szCs w:val="24"/>
              </w:rPr>
              <w:t>dostęp do wiedzy</w:t>
            </w:r>
            <w:r w:rsidR="00325D51" w:rsidRPr="00C10BE2">
              <w:rPr>
                <w:rFonts w:ascii="Arial" w:hAnsi="Arial" w:cs="Arial"/>
                <w:sz w:val="24"/>
                <w:szCs w:val="24"/>
              </w:rPr>
              <w:t xml:space="preserve"> niezbędn</w:t>
            </w:r>
            <w:r w:rsidR="005A0449" w:rsidRPr="00C10BE2">
              <w:rPr>
                <w:rFonts w:ascii="Arial" w:hAnsi="Arial" w:cs="Arial"/>
                <w:sz w:val="24"/>
                <w:szCs w:val="24"/>
              </w:rPr>
              <w:t>ej</w:t>
            </w:r>
            <w:r w:rsidR="00325D51" w:rsidRPr="00C10BE2">
              <w:rPr>
                <w:rFonts w:ascii="Arial" w:hAnsi="Arial" w:cs="Arial"/>
                <w:sz w:val="24"/>
                <w:szCs w:val="24"/>
              </w:rPr>
              <w:t xml:space="preserve"> dla aktualizacji </w:t>
            </w:r>
            <w:r w:rsidR="00AE2086">
              <w:rPr>
                <w:rFonts w:ascii="Arial" w:hAnsi="Arial" w:cs="Arial"/>
                <w:sz w:val="24"/>
                <w:szCs w:val="24"/>
              </w:rPr>
              <w:br/>
            </w:r>
            <w:r w:rsidR="0027052E" w:rsidRPr="00C10BE2">
              <w:rPr>
                <w:rFonts w:ascii="Arial" w:hAnsi="Arial" w:cs="Arial"/>
                <w:sz w:val="24"/>
                <w:szCs w:val="24"/>
              </w:rPr>
              <w:t>i monitorowania RIS, w tym analizy barier dyfuzji innowacji do gospodarki</w:t>
            </w:r>
            <w:r w:rsidRPr="00C10BE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F7F4E70" w14:textId="6914152F" w:rsidR="006A49A1" w:rsidRPr="006A49A1" w:rsidRDefault="006A49A1" w:rsidP="0034391E">
            <w:pPr>
              <w:numPr>
                <w:ilvl w:val="0"/>
                <w:numId w:val="31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6" w:name="_Hlk136257126"/>
            <w:r w:rsidRPr="006A49A1">
              <w:rPr>
                <w:rFonts w:ascii="Arial" w:hAnsi="Arial" w:cs="Arial"/>
                <w:sz w:val="24"/>
                <w:szCs w:val="24"/>
              </w:rPr>
              <w:lastRenderedPageBreak/>
              <w:t>analiz</w:t>
            </w:r>
            <w:r w:rsidR="00530EA8">
              <w:rPr>
                <w:rFonts w:ascii="Arial" w:hAnsi="Arial" w:cs="Arial"/>
                <w:sz w:val="24"/>
                <w:szCs w:val="24"/>
              </w:rPr>
              <w:t>ę</w:t>
            </w:r>
            <w:r w:rsidRPr="006A49A1">
              <w:rPr>
                <w:rFonts w:ascii="Arial" w:hAnsi="Arial" w:cs="Arial"/>
                <w:sz w:val="24"/>
                <w:szCs w:val="24"/>
              </w:rPr>
              <w:t xml:space="preserve"> dotąd wyłonionych regionalnych </w:t>
            </w:r>
            <w:r w:rsidR="005467AE">
              <w:rPr>
                <w:rFonts w:ascii="Arial" w:hAnsi="Arial" w:cs="Arial"/>
                <w:sz w:val="24"/>
                <w:szCs w:val="24"/>
              </w:rPr>
              <w:t>i</w:t>
            </w:r>
            <w:r w:rsidRPr="006A49A1">
              <w:rPr>
                <w:rFonts w:ascii="Arial" w:hAnsi="Arial" w:cs="Arial"/>
                <w:sz w:val="24"/>
                <w:szCs w:val="24"/>
              </w:rPr>
              <w:t>nteligentnych specjalizacji i zweryfikowanie hipotezy o konieczności ich zmiany</w:t>
            </w:r>
            <w:r w:rsidR="0034391E">
              <w:rPr>
                <w:rFonts w:ascii="Arial" w:hAnsi="Arial" w:cs="Arial"/>
                <w:sz w:val="24"/>
                <w:szCs w:val="24"/>
              </w:rPr>
              <w:t>;</w:t>
            </w:r>
          </w:p>
          <w:bookmarkEnd w:id="6"/>
          <w:p w14:paraId="01F10AD0" w14:textId="2C4BE71D" w:rsidR="002400E2" w:rsidRPr="00C10BE2" w:rsidRDefault="008C6E3E" w:rsidP="0034391E">
            <w:pPr>
              <w:numPr>
                <w:ilvl w:val="0"/>
                <w:numId w:val="31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sieciowanie przedsiębiorstw z sektorem nauki oraz partnerami społecznymi i gospodarczymi poprzez identyfikację </w:t>
            </w:r>
            <w:r w:rsidR="001A2855" w:rsidRPr="00C10BE2">
              <w:rPr>
                <w:rFonts w:ascii="Arial" w:hAnsi="Arial" w:cs="Arial"/>
                <w:sz w:val="24"/>
                <w:szCs w:val="24"/>
              </w:rPr>
              <w:t xml:space="preserve">kluczowych </w:t>
            </w:r>
            <w:r w:rsidRPr="00C10BE2">
              <w:rPr>
                <w:rFonts w:ascii="Arial" w:hAnsi="Arial" w:cs="Arial"/>
                <w:sz w:val="24"/>
                <w:szCs w:val="24"/>
              </w:rPr>
              <w:t>potrzeb</w:t>
            </w:r>
            <w:r w:rsidR="001A2855" w:rsidRPr="00C10BE2">
              <w:rPr>
                <w:rFonts w:ascii="Arial" w:hAnsi="Arial" w:cs="Arial"/>
                <w:sz w:val="24"/>
                <w:szCs w:val="24"/>
              </w:rPr>
              <w:t xml:space="preserve"> rozwojowych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przedsiębiorców w obszarze technologii i umiejętności </w:t>
            </w:r>
            <w:r w:rsidR="00AE2086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w zakresie RIS</w:t>
            </w:r>
            <w:r w:rsidR="00965D35" w:rsidRPr="00C10BE2">
              <w:rPr>
                <w:rFonts w:ascii="Arial" w:hAnsi="Arial" w:cs="Arial"/>
                <w:sz w:val="24"/>
                <w:szCs w:val="24"/>
              </w:rPr>
              <w:t>, w tym budowanie sieci kontaktów, wymiana doświadczeń oraz pomoc zorientowana na zwiększenie interdyscyplinarności realizowanych projektów badawczo-wdrożeniowych</w:t>
            </w:r>
            <w:r w:rsidR="00393F3D">
              <w:rPr>
                <w:rFonts w:ascii="Arial" w:hAnsi="Arial" w:cs="Arial"/>
                <w:sz w:val="24"/>
                <w:szCs w:val="24"/>
              </w:rPr>
              <w:t xml:space="preserve">, w tym działania </w:t>
            </w:r>
            <w:r w:rsidR="00AE2086">
              <w:rPr>
                <w:rFonts w:ascii="Arial" w:hAnsi="Arial" w:cs="Arial"/>
                <w:sz w:val="24"/>
                <w:szCs w:val="24"/>
              </w:rPr>
              <w:br/>
            </w:r>
            <w:r w:rsidR="00393F3D">
              <w:rPr>
                <w:rFonts w:ascii="Arial" w:hAnsi="Arial" w:cs="Arial"/>
                <w:sz w:val="24"/>
                <w:szCs w:val="24"/>
              </w:rPr>
              <w:t>o charakterze ponadregionalnym i międzynarodowym</w:t>
            </w:r>
            <w:r w:rsidRPr="00C10BE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738853D" w14:textId="45ACFC55" w:rsidR="002400E2" w:rsidRPr="00C10BE2" w:rsidRDefault="00601ADC" w:rsidP="0034391E">
            <w:pPr>
              <w:numPr>
                <w:ilvl w:val="0"/>
                <w:numId w:val="31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7" w:name="_Hlk136257510"/>
            <w:r w:rsidRPr="00C10BE2">
              <w:rPr>
                <w:rFonts w:ascii="Arial" w:hAnsi="Arial" w:cs="Arial"/>
                <w:sz w:val="24"/>
                <w:szCs w:val="24"/>
              </w:rPr>
              <w:t xml:space="preserve">wypracowywanie </w:t>
            </w:r>
            <w:r w:rsidR="00F13F37" w:rsidRPr="00C10BE2">
              <w:rPr>
                <w:rFonts w:ascii="Arial" w:hAnsi="Arial" w:cs="Arial"/>
                <w:sz w:val="24"/>
                <w:szCs w:val="24"/>
              </w:rPr>
              <w:t xml:space="preserve">rozwiązań na rzecz rozwoju </w:t>
            </w:r>
            <w:r w:rsidR="00B71043" w:rsidRPr="00C10BE2">
              <w:rPr>
                <w:rFonts w:ascii="Arial" w:hAnsi="Arial" w:cs="Arial"/>
                <w:sz w:val="24"/>
                <w:szCs w:val="24"/>
              </w:rPr>
              <w:t>poszczególnych</w:t>
            </w:r>
            <w:r w:rsidR="00F13F37" w:rsidRPr="00C10B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043" w:rsidRPr="00C10BE2">
              <w:rPr>
                <w:rFonts w:ascii="Arial" w:hAnsi="Arial" w:cs="Arial"/>
                <w:sz w:val="24"/>
                <w:szCs w:val="24"/>
              </w:rPr>
              <w:t>regionalnych inteligentnych specjalizacji</w:t>
            </w:r>
            <w:r w:rsidR="00F13F37" w:rsidRPr="00C10B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043" w:rsidRPr="00C10BE2">
              <w:rPr>
                <w:rFonts w:ascii="Arial" w:hAnsi="Arial" w:cs="Arial"/>
                <w:sz w:val="24"/>
                <w:szCs w:val="24"/>
              </w:rPr>
              <w:t>poprzez np.</w:t>
            </w:r>
            <w:r w:rsidR="002400E2" w:rsidRPr="00C10B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B42AA">
              <w:rPr>
                <w:rFonts w:ascii="Arial" w:hAnsi="Arial" w:cs="Arial"/>
                <w:sz w:val="24"/>
                <w:szCs w:val="24"/>
              </w:rPr>
              <w:t>opracowanie rekomendacji d</w:t>
            </w:r>
            <w:r w:rsidR="000A0A74">
              <w:rPr>
                <w:rFonts w:ascii="Arial" w:hAnsi="Arial" w:cs="Arial"/>
                <w:sz w:val="24"/>
                <w:szCs w:val="24"/>
              </w:rPr>
              <w:t>la</w:t>
            </w:r>
            <w:r w:rsidR="00D52C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0A74">
              <w:rPr>
                <w:rFonts w:ascii="Arial" w:hAnsi="Arial" w:cs="Arial"/>
                <w:sz w:val="24"/>
                <w:szCs w:val="24"/>
              </w:rPr>
              <w:t xml:space="preserve">nowych lub </w:t>
            </w:r>
            <w:r w:rsidR="00D52C04">
              <w:rPr>
                <w:rFonts w:ascii="Arial" w:hAnsi="Arial" w:cs="Arial"/>
                <w:sz w:val="24"/>
                <w:szCs w:val="24"/>
              </w:rPr>
              <w:t>zmiany</w:t>
            </w:r>
            <w:r w:rsidR="005F5F2E">
              <w:rPr>
                <w:rFonts w:ascii="Arial" w:hAnsi="Arial" w:cs="Arial"/>
                <w:sz w:val="24"/>
                <w:szCs w:val="24"/>
              </w:rPr>
              <w:t xml:space="preserve"> realizowanych</w:t>
            </w:r>
            <w:r w:rsidR="008C6E3E" w:rsidRPr="00C10BE2">
              <w:rPr>
                <w:rFonts w:ascii="Arial" w:hAnsi="Arial" w:cs="Arial"/>
                <w:sz w:val="24"/>
                <w:szCs w:val="24"/>
              </w:rPr>
              <w:t xml:space="preserve"> programów edukacyjnych/szkoleniowych ukierunkowanych dla zaspokojenia potrzeb interesariuszy danej specjalizacji (</w:t>
            </w:r>
            <w:r w:rsidR="00F13F37" w:rsidRPr="00C10BE2">
              <w:rPr>
                <w:rFonts w:ascii="Arial" w:hAnsi="Arial" w:cs="Arial"/>
                <w:sz w:val="24"/>
                <w:szCs w:val="24"/>
              </w:rPr>
              <w:t>m.in</w:t>
            </w:r>
            <w:r w:rsidR="008C6E3E" w:rsidRPr="00C10BE2">
              <w:rPr>
                <w:rFonts w:ascii="Arial" w:hAnsi="Arial" w:cs="Arial"/>
                <w:sz w:val="24"/>
                <w:szCs w:val="24"/>
              </w:rPr>
              <w:t>. w zakresie kształcenia kadr – na poziomie szkół branżowych, średnich, wyższych ale także centrów kształcenia dorosłych lub specjalistycznych kursów);</w:t>
            </w:r>
          </w:p>
          <w:p w14:paraId="6053809B" w14:textId="0994FF48" w:rsidR="001A2855" w:rsidRPr="0034391E" w:rsidRDefault="00D52C04" w:rsidP="0034391E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bookmarkStart w:id="8" w:name="_Hlk136257205"/>
            <w:bookmarkEnd w:id="7"/>
            <w:r w:rsidRPr="00D52C04">
              <w:rPr>
                <w:rFonts w:ascii="Arial" w:hAnsi="Arial" w:cs="Arial"/>
                <w:sz w:val="24"/>
                <w:szCs w:val="24"/>
                <w:lang w:val="pl-PL"/>
              </w:rPr>
              <w:t xml:space="preserve">podejmowanie wspólnych działań na rzecz promowania udziału MŚP, wpisujących się w daną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regionalną inteligentna specjalizację</w:t>
            </w:r>
            <w:r w:rsidRPr="00D52C04">
              <w:rPr>
                <w:rFonts w:ascii="Arial" w:hAnsi="Arial" w:cs="Arial"/>
                <w:sz w:val="24"/>
                <w:szCs w:val="24"/>
                <w:lang w:val="pl-PL"/>
              </w:rPr>
              <w:t xml:space="preserve">, w globalnych łańcuchach dostaw poprzez </w:t>
            </w:r>
            <w:r w:rsidR="000A0A74">
              <w:rPr>
                <w:rFonts w:ascii="Arial" w:hAnsi="Arial" w:cs="Arial"/>
                <w:sz w:val="24"/>
                <w:szCs w:val="24"/>
                <w:lang w:val="pl-PL"/>
              </w:rPr>
              <w:t xml:space="preserve">zapewnienie </w:t>
            </w:r>
            <w:r w:rsidRPr="00D52C04">
              <w:rPr>
                <w:rFonts w:ascii="Arial" w:hAnsi="Arial" w:cs="Arial"/>
                <w:sz w:val="24"/>
                <w:szCs w:val="24"/>
                <w:lang w:val="pl-PL"/>
              </w:rPr>
              <w:t>udział</w:t>
            </w:r>
            <w:r w:rsidR="000A0A74">
              <w:rPr>
                <w:rFonts w:ascii="Arial" w:hAnsi="Arial" w:cs="Arial"/>
                <w:sz w:val="24"/>
                <w:szCs w:val="24"/>
                <w:lang w:val="pl-PL"/>
              </w:rPr>
              <w:t>u</w:t>
            </w:r>
            <w:r w:rsidRPr="00D52C04">
              <w:rPr>
                <w:rFonts w:ascii="Arial" w:hAnsi="Arial" w:cs="Arial"/>
                <w:sz w:val="24"/>
                <w:szCs w:val="24"/>
                <w:lang w:val="pl-PL"/>
              </w:rPr>
              <w:t xml:space="preserve"> w wydarzeniach </w:t>
            </w:r>
            <w:r w:rsidR="00E123AE">
              <w:rPr>
                <w:rFonts w:ascii="Arial" w:hAnsi="Arial" w:cs="Arial"/>
                <w:sz w:val="24"/>
                <w:szCs w:val="24"/>
                <w:lang w:val="pl-PL"/>
              </w:rPr>
              <w:t xml:space="preserve">zwiększających umiejętności i kompetencje w zakresie </w:t>
            </w:r>
            <w:r w:rsidR="00C232D4">
              <w:rPr>
                <w:rFonts w:ascii="Arial" w:hAnsi="Arial" w:cs="Arial"/>
                <w:sz w:val="24"/>
                <w:szCs w:val="24"/>
                <w:lang w:val="pl-PL"/>
              </w:rPr>
              <w:t>R</w:t>
            </w:r>
            <w:r w:rsidR="00E123AE">
              <w:rPr>
                <w:rFonts w:ascii="Arial" w:hAnsi="Arial" w:cs="Arial"/>
                <w:sz w:val="24"/>
                <w:szCs w:val="24"/>
                <w:lang w:val="pl-PL"/>
              </w:rPr>
              <w:t>IS</w:t>
            </w:r>
            <w:r w:rsidR="002D5241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021752">
              <w:rPr>
                <w:rFonts w:ascii="Arial" w:hAnsi="Arial" w:cs="Arial"/>
                <w:sz w:val="24"/>
                <w:szCs w:val="24"/>
                <w:lang w:val="pl-PL"/>
              </w:rPr>
              <w:t>lub PPO</w:t>
            </w:r>
            <w:r w:rsidR="00E6298F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="0002175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D52C04">
              <w:rPr>
                <w:rFonts w:ascii="Arial" w:hAnsi="Arial" w:cs="Arial"/>
                <w:sz w:val="24"/>
                <w:szCs w:val="24"/>
                <w:lang w:val="pl-PL"/>
              </w:rPr>
              <w:t>np. w ramach platformy S3</w:t>
            </w:r>
            <w:r w:rsidR="000A0A74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15"/>
            </w:r>
            <w:r w:rsidRPr="00D52C04"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="00E6298F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D52C04">
              <w:rPr>
                <w:rFonts w:ascii="Arial" w:hAnsi="Arial" w:cs="Arial"/>
                <w:sz w:val="24"/>
                <w:szCs w:val="24"/>
                <w:lang w:val="pl-PL"/>
              </w:rPr>
              <w:t xml:space="preserve">w wydarzeniach o charakterze </w:t>
            </w:r>
            <w:r w:rsidR="00E123AE">
              <w:rPr>
                <w:rFonts w:ascii="Arial" w:hAnsi="Arial" w:cs="Arial"/>
                <w:sz w:val="24"/>
                <w:szCs w:val="24"/>
                <w:lang w:val="pl-PL"/>
              </w:rPr>
              <w:t xml:space="preserve">ponadregionalnym </w:t>
            </w:r>
            <w:r w:rsidR="00FD57F5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="00E123AE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 xml:space="preserve">i </w:t>
            </w:r>
            <w:r w:rsidRPr="00D52C04">
              <w:rPr>
                <w:rFonts w:ascii="Arial" w:hAnsi="Arial" w:cs="Arial"/>
                <w:sz w:val="24"/>
                <w:szCs w:val="24"/>
                <w:lang w:val="pl-PL"/>
              </w:rPr>
              <w:t xml:space="preserve">międzynarodowym, </w:t>
            </w:r>
            <w:proofErr w:type="spellStart"/>
            <w:r w:rsidRPr="00D52C04">
              <w:rPr>
                <w:rFonts w:ascii="Arial" w:hAnsi="Arial" w:cs="Arial"/>
                <w:sz w:val="24"/>
                <w:szCs w:val="24"/>
                <w:lang w:val="pl-PL"/>
              </w:rPr>
              <w:t>workshopach</w:t>
            </w:r>
            <w:proofErr w:type="spellEnd"/>
            <w:r w:rsidRPr="00D52C04">
              <w:rPr>
                <w:rFonts w:ascii="Arial" w:hAnsi="Arial" w:cs="Arial"/>
                <w:sz w:val="24"/>
                <w:szCs w:val="24"/>
                <w:lang w:val="pl-PL"/>
              </w:rPr>
              <w:t xml:space="preserve"> i smart labach dot. transformacji przemysłowej</w:t>
            </w:r>
            <w:r w:rsidR="0077578D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0A0A74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  <w:r w:rsidRPr="00D52C04">
              <w:rPr>
                <w:rFonts w:ascii="Arial" w:hAnsi="Arial" w:cs="Arial"/>
                <w:sz w:val="24"/>
                <w:szCs w:val="24"/>
                <w:lang w:val="pl-PL"/>
              </w:rPr>
              <w:t xml:space="preserve"> wizytach studyjnych</w:t>
            </w:r>
            <w:bookmarkEnd w:id="8"/>
            <w:r w:rsidR="0034391E">
              <w:rPr>
                <w:rFonts w:ascii="Arial" w:hAnsi="Arial" w:cs="Arial"/>
                <w:sz w:val="24"/>
                <w:szCs w:val="24"/>
                <w:lang w:val="pl-PL"/>
              </w:rPr>
              <w:t>;</w:t>
            </w:r>
          </w:p>
          <w:p w14:paraId="7E799472" w14:textId="12945911" w:rsidR="002400E2" w:rsidRPr="00C10BE2" w:rsidRDefault="008C6E3E" w:rsidP="0034391E">
            <w:pPr>
              <w:numPr>
                <w:ilvl w:val="0"/>
                <w:numId w:val="31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organizacj</w:t>
            </w:r>
            <w:r w:rsidR="00B71043" w:rsidRPr="00C10BE2">
              <w:rPr>
                <w:rFonts w:ascii="Arial" w:hAnsi="Arial" w:cs="Arial"/>
                <w:sz w:val="24"/>
                <w:szCs w:val="24"/>
              </w:rPr>
              <w:t>ę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wydarzeń, webinariów, konferencji (w tym krajowych, międzynarodowych) w obszarach</w:t>
            </w:r>
            <w:r w:rsidR="001A2855" w:rsidRPr="00C10BE2">
              <w:rPr>
                <w:rFonts w:ascii="Arial" w:hAnsi="Arial" w:cs="Arial"/>
                <w:sz w:val="24"/>
                <w:szCs w:val="24"/>
              </w:rPr>
              <w:t xml:space="preserve"> kluczowych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zainteresowań poszczególnych grup roboczych i ich członków, </w:t>
            </w:r>
            <w:r w:rsidR="00150403" w:rsidRPr="00C10BE2">
              <w:rPr>
                <w:rFonts w:ascii="Arial" w:hAnsi="Arial" w:cs="Arial"/>
                <w:sz w:val="24"/>
                <w:szCs w:val="24"/>
              </w:rPr>
              <w:t xml:space="preserve">wpisujących się w proces przedsiębiorczego odkrywania, w tym nowe trendy w ramach RIS; </w:t>
            </w:r>
          </w:p>
          <w:p w14:paraId="1940C6F6" w14:textId="34122C8C" w:rsidR="00C90CCA" w:rsidRDefault="008C6E3E" w:rsidP="0034391E">
            <w:pPr>
              <w:numPr>
                <w:ilvl w:val="0"/>
                <w:numId w:val="31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budowanie zdolności interesariuszy w zakresie podnoszenia ich wiedzy/kompetencji na temat rozwoju umiejętności na rzecz RIS,</w:t>
            </w:r>
            <w:r w:rsidR="00150403" w:rsidRPr="00C10BE2">
              <w:rPr>
                <w:rFonts w:ascii="Arial" w:hAnsi="Arial" w:cs="Arial"/>
                <w:sz w:val="24"/>
                <w:szCs w:val="24"/>
              </w:rPr>
              <w:t xml:space="preserve"> procesu przedsiębiorczego odkrywania oraz regionalnej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transformacji przemysłowej </w:t>
            </w:r>
            <w:r w:rsidR="00FD57F5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i gospodarczej</w:t>
            </w:r>
            <w:r w:rsidR="00B71043" w:rsidRPr="00C10BE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51D946C" w14:textId="77777777" w:rsidR="004E28B8" w:rsidRPr="00C10BE2" w:rsidRDefault="004E28B8" w:rsidP="0034391E">
            <w:pPr>
              <w:spacing w:after="6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14:paraId="3AD3D0E5" w14:textId="7A29309F" w:rsidR="00C90CCA" w:rsidRPr="00C10BE2" w:rsidRDefault="00C90CCA" w:rsidP="0034391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Ponadto</w:t>
            </w:r>
            <w:r w:rsidR="00F07E67">
              <w:rPr>
                <w:rFonts w:ascii="Arial" w:hAnsi="Arial" w:cs="Arial"/>
                <w:sz w:val="24"/>
                <w:szCs w:val="24"/>
              </w:rPr>
              <w:t>,</w:t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sprawdzeniu podlega czy głównymi odbiorcami wsparcia oferowanego w ramach projektu będą interesariusze IS, w tym mikro, małe i średnie przedsiębiorstwa</w:t>
            </w:r>
            <w:r w:rsidRPr="00C10BE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, instytucje otoczenia biznesu (dalej: IOB) jak również klastry zalążkowe </w:t>
            </w:r>
            <w:r w:rsidR="00F22167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i wzrostowe</w:t>
            </w:r>
            <w:r w:rsidRPr="00C10BE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Pr="00C10BE2">
              <w:rPr>
                <w:rFonts w:ascii="Arial" w:hAnsi="Arial" w:cs="Arial"/>
                <w:sz w:val="24"/>
                <w:szCs w:val="24"/>
              </w:rPr>
              <w:t xml:space="preserve"> oraz organizacje prowadzące badania </w:t>
            </w:r>
            <w:r w:rsidR="00F22167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i upowszechniające wiedzę, organizacje pozarządowe i jednostki samorządu terytorialnego.</w:t>
            </w:r>
          </w:p>
          <w:p w14:paraId="6B01BCFA" w14:textId="77777777" w:rsidR="008C6E3E" w:rsidRPr="00C10BE2" w:rsidRDefault="008C6E3E" w:rsidP="0034391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BBB037" w14:textId="193B3F79" w:rsidR="008C6E3E" w:rsidRPr="00C10BE2" w:rsidRDefault="008C6E3E" w:rsidP="0034391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F22167">
              <w:rPr>
                <w:rFonts w:ascii="Arial" w:hAnsi="Arial" w:cs="Arial"/>
                <w:sz w:val="24"/>
                <w:szCs w:val="24"/>
              </w:rPr>
              <w:br/>
            </w:r>
            <w:r w:rsidRPr="00C10BE2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43" w:type="dxa"/>
            <w:vAlign w:val="center"/>
          </w:tcPr>
          <w:p w14:paraId="07640F51" w14:textId="77777777" w:rsidR="005C34F7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4AC4808" w14:textId="77777777" w:rsidR="005C34F7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05417D4" w14:textId="77777777" w:rsidR="005C34F7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522C6FB" w14:textId="77777777" w:rsidR="0059654A" w:rsidRPr="00C10BE2" w:rsidRDefault="0059654A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238500C" w14:textId="77777777" w:rsidR="005C34F7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15639B74" w14:textId="77777777" w:rsidR="005C34F7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94F625F" w14:textId="77777777" w:rsidR="008C6E3E" w:rsidRPr="00C10BE2" w:rsidRDefault="005C34F7" w:rsidP="005C34F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</w:tbl>
    <w:p w14:paraId="1E14CA36" w14:textId="77777777" w:rsidR="00AF62A4" w:rsidRPr="00C10BE2" w:rsidRDefault="00AF62A4" w:rsidP="00877DE8">
      <w:pPr>
        <w:jc w:val="both"/>
        <w:rPr>
          <w:rFonts w:ascii="Arial" w:hAnsi="Arial" w:cs="Arial"/>
          <w:color w:val="FF0000"/>
          <w:sz w:val="24"/>
          <w:szCs w:val="24"/>
          <w:lang w:eastAsia="pl-PL"/>
        </w:rPr>
      </w:pPr>
    </w:p>
    <w:sectPr w:rsidR="00AF62A4" w:rsidRPr="00C10BE2" w:rsidSect="003B0164">
      <w:footerReference w:type="default" r:id="rId8"/>
      <w:headerReference w:type="first" r:id="rId9"/>
      <w:footerReference w:type="first" r:id="rId10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E9FFA" w14:textId="77777777" w:rsidR="0081109F" w:rsidRDefault="0081109F" w:rsidP="00D15E00">
      <w:pPr>
        <w:spacing w:after="0" w:line="240" w:lineRule="auto"/>
      </w:pPr>
      <w:r>
        <w:separator/>
      </w:r>
    </w:p>
  </w:endnote>
  <w:endnote w:type="continuationSeparator" w:id="0">
    <w:p w14:paraId="67D47D40" w14:textId="77777777" w:rsidR="0081109F" w:rsidRDefault="0081109F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5EAB7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35AC4" w:rsidRPr="00335AC4">
      <w:rPr>
        <w:noProof/>
        <w:lang w:val="pl-PL"/>
      </w:rPr>
      <w:t>5</w:t>
    </w:r>
    <w:r>
      <w:fldChar w:fldCharType="end"/>
    </w:r>
  </w:p>
  <w:p w14:paraId="02FA604D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163C2" w14:textId="77777777" w:rsidR="00EF6CFB" w:rsidRPr="00EE54CD" w:rsidRDefault="00D1306C" w:rsidP="00EE54CD">
    <w:pPr>
      <w:pStyle w:val="Stopka"/>
      <w:jc w:val="center"/>
    </w:pPr>
    <w:r>
      <w:rPr>
        <w:noProof/>
        <w:lang w:val="pl-PL" w:eastAsia="pl-PL"/>
      </w:rPr>
      <w:drawing>
        <wp:inline distT="0" distB="0" distL="0" distR="0" wp14:anchorId="3DFED206" wp14:editId="73CBF928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51EB2" w14:textId="77777777" w:rsidR="0081109F" w:rsidRDefault="0081109F" w:rsidP="00D15E00">
      <w:pPr>
        <w:spacing w:after="0" w:line="240" w:lineRule="auto"/>
      </w:pPr>
      <w:r>
        <w:separator/>
      </w:r>
    </w:p>
  </w:footnote>
  <w:footnote w:type="continuationSeparator" w:id="0">
    <w:p w14:paraId="3300B99D" w14:textId="77777777" w:rsidR="0081109F" w:rsidRDefault="0081109F" w:rsidP="00D15E00">
      <w:pPr>
        <w:spacing w:after="0" w:line="240" w:lineRule="auto"/>
      </w:pPr>
      <w:r>
        <w:continuationSeparator/>
      </w:r>
    </w:p>
  </w:footnote>
  <w:footnote w:id="1">
    <w:p w14:paraId="73227095" w14:textId="77777777" w:rsidR="00FB748E" w:rsidRPr="00C10BE2" w:rsidRDefault="00FB748E">
      <w:pPr>
        <w:pStyle w:val="Tekstprzypisudolnego"/>
        <w:rPr>
          <w:rFonts w:ascii="Arial" w:hAnsi="Arial" w:cs="Arial"/>
        </w:rPr>
      </w:pPr>
      <w:r w:rsidRPr="00C10BE2">
        <w:rPr>
          <w:rStyle w:val="Odwoanieprzypisudolnego"/>
          <w:rFonts w:ascii="Arial" w:hAnsi="Arial" w:cs="Arial"/>
        </w:rPr>
        <w:footnoteRef/>
      </w:r>
      <w:r w:rsidRPr="00C10BE2">
        <w:rPr>
          <w:rFonts w:ascii="Arial" w:hAnsi="Arial" w:cs="Arial"/>
        </w:rPr>
        <w:t xml:space="preserve"> W każdym kryterium przez „wnioskodawcę” rozumiemy też partnera/partnerów, chyba że kryterium stanowi inaczej.</w:t>
      </w:r>
    </w:p>
  </w:footnote>
  <w:footnote w:id="2">
    <w:p w14:paraId="0B460A7B" w14:textId="77777777" w:rsidR="00EB629D" w:rsidRPr="00EB629D" w:rsidRDefault="00EB629D">
      <w:pPr>
        <w:pStyle w:val="Tekstprzypisudolnego"/>
      </w:pPr>
      <w:r w:rsidRPr="00C10BE2">
        <w:rPr>
          <w:rStyle w:val="Odwoanieprzypisudolnego"/>
          <w:rFonts w:ascii="Arial" w:hAnsi="Arial" w:cs="Arial"/>
        </w:rPr>
        <w:footnoteRef/>
      </w:r>
      <w:r w:rsidRPr="00C10BE2">
        <w:rPr>
          <w:rFonts w:ascii="Arial" w:hAnsi="Arial" w:cs="Arial"/>
        </w:rPr>
        <w:t xml:space="preserve"> Składany za pomocą kwalifikowanego urządzenia i poświadczony specjalnym certyfikatem (dostarczanym przez niezależne centrum certyfikacji), co pozwala na weryfikację autora podpisu.</w:t>
      </w:r>
    </w:p>
  </w:footnote>
  <w:footnote w:id="3">
    <w:p w14:paraId="190CB806" w14:textId="77777777" w:rsidR="00EE54CD" w:rsidRPr="000D12E7" w:rsidRDefault="00EE54CD" w:rsidP="00EE54CD">
      <w:pPr>
        <w:pStyle w:val="Tekstprzypisudolnego"/>
        <w:rPr>
          <w:rFonts w:ascii="Arial" w:hAnsi="Arial" w:cs="Aria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</w:t>
      </w:r>
      <w:r w:rsidRPr="000D12E7">
        <w:rPr>
          <w:rFonts w:ascii="Arial" w:hAnsi="Arial" w:cs="Arial"/>
          <w:bCs/>
        </w:rPr>
        <w:t xml:space="preserve">Wykluczenia podmiotowe </w:t>
      </w:r>
      <w:r w:rsidRPr="00EF43E9">
        <w:rPr>
          <w:rFonts w:ascii="Arial" w:hAnsi="Arial" w:cs="Arial"/>
          <w:bCs/>
        </w:rPr>
        <w:t xml:space="preserve">określone w regulaminie wyboru projektów </w:t>
      </w:r>
      <w:r w:rsidRPr="000D12E7">
        <w:rPr>
          <w:rFonts w:ascii="Arial" w:hAnsi="Arial" w:cs="Arial"/>
          <w:bCs/>
        </w:rPr>
        <w:t>weryfikowane będą przed podpisaniem umowy.</w:t>
      </w:r>
    </w:p>
  </w:footnote>
  <w:footnote w:id="4">
    <w:p w14:paraId="17FC7F85" w14:textId="77777777" w:rsidR="00EE54CD" w:rsidRPr="000D12E7" w:rsidRDefault="00EE54CD" w:rsidP="00EE54CD">
      <w:pPr>
        <w:pStyle w:val="Tekstprzypisudolnego"/>
        <w:rPr>
          <w:rFonts w:ascii="Arial" w:hAnsi="Arial" w:cs="Aria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</w:t>
      </w:r>
      <w:bookmarkStart w:id="2" w:name="_Hlk132271044"/>
      <w:r w:rsidRPr="000D12E7">
        <w:rPr>
          <w:rFonts w:ascii="Arial" w:hAnsi="Arial" w:cs="Arial"/>
        </w:rPr>
        <w:t>Rozporządzenie Parlamentu Europejskiego i Rady (UE) 2021/1058 z dnia 24 czerwca 2021 r. w sprawie Europejskiego Funduszu Rozwoju Regionalnego i Funduszu Spójności (Dz. U. UE. L. z</w:t>
      </w:r>
      <w:r w:rsidRPr="000D12E7">
        <w:rPr>
          <w:rFonts w:ascii="Arial" w:hAnsi="Arial" w:cs="Arial"/>
          <w:lang w:val="pl-PL"/>
        </w:rPr>
        <w:t> </w:t>
      </w:r>
      <w:r w:rsidRPr="000D12E7">
        <w:rPr>
          <w:rFonts w:ascii="Arial" w:hAnsi="Arial" w:cs="Arial"/>
        </w:rPr>
        <w:t>2021</w:t>
      </w:r>
      <w:r w:rsidRPr="000D12E7">
        <w:rPr>
          <w:rFonts w:ascii="Arial" w:hAnsi="Arial" w:cs="Arial"/>
          <w:lang w:val="pl-PL"/>
        </w:rPr>
        <w:t> </w:t>
      </w:r>
      <w:r w:rsidRPr="000D12E7">
        <w:rPr>
          <w:rFonts w:ascii="Arial" w:hAnsi="Arial" w:cs="Arial"/>
        </w:rPr>
        <w:t>r.</w:t>
      </w:r>
      <w:r w:rsidRPr="000D12E7">
        <w:rPr>
          <w:rFonts w:ascii="Arial" w:hAnsi="Arial" w:cs="Arial"/>
          <w:lang w:val="pl-PL"/>
        </w:rPr>
        <w:t xml:space="preserve"> </w:t>
      </w:r>
      <w:r w:rsidRPr="000D12E7">
        <w:rPr>
          <w:rFonts w:ascii="Arial" w:hAnsi="Arial" w:cs="Arial"/>
        </w:rPr>
        <w:t xml:space="preserve"> Nr 231, str. 60 z </w:t>
      </w:r>
      <w:proofErr w:type="spellStart"/>
      <w:r w:rsidRPr="000D12E7">
        <w:rPr>
          <w:rFonts w:ascii="Arial" w:hAnsi="Arial" w:cs="Arial"/>
        </w:rPr>
        <w:t>późn</w:t>
      </w:r>
      <w:proofErr w:type="spellEnd"/>
      <w:r w:rsidRPr="000D12E7">
        <w:rPr>
          <w:rFonts w:ascii="Arial" w:hAnsi="Arial" w:cs="Arial"/>
        </w:rPr>
        <w:t>. zm.).</w:t>
      </w:r>
      <w:bookmarkEnd w:id="2"/>
    </w:p>
  </w:footnote>
  <w:footnote w:id="5">
    <w:p w14:paraId="4CB4D3C7" w14:textId="77777777" w:rsidR="00EE54CD" w:rsidRPr="000971D4" w:rsidRDefault="00EE54CD" w:rsidP="00EE54CD">
      <w:pPr>
        <w:pStyle w:val="Tekstprzypisudolnego"/>
        <w:rPr>
          <w:rFonts w:ascii="Arial" w:hAnsi="Arial" w:cs="Aria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</w:t>
      </w:r>
      <w:bookmarkStart w:id="3" w:name="_Hlk132271075"/>
      <w:r w:rsidRPr="000D12E7">
        <w:rPr>
          <w:rFonts w:ascii="Arial" w:hAnsi="Arial" w:cs="Arial"/>
        </w:rPr>
        <w:t xml:space="preserve">Rozporządzenie Komisji (UE) nr 1407/2013 z dnia 18 grudnia 2013 r. w sprawie stosowania art. 107 i 108 Traktatu o funkcjonowaniu Unii Europejskiej do </w:t>
      </w:r>
      <w:r w:rsidRPr="000971D4">
        <w:rPr>
          <w:rFonts w:ascii="Arial" w:hAnsi="Arial" w:cs="Arial"/>
        </w:rPr>
        <w:t xml:space="preserve">pomocy de </w:t>
      </w:r>
      <w:proofErr w:type="spellStart"/>
      <w:r w:rsidRPr="000971D4">
        <w:rPr>
          <w:rFonts w:ascii="Arial" w:hAnsi="Arial" w:cs="Arial"/>
        </w:rPr>
        <w:t>minimis</w:t>
      </w:r>
      <w:proofErr w:type="spellEnd"/>
      <w:r w:rsidRPr="000971D4">
        <w:rPr>
          <w:rFonts w:ascii="Arial" w:hAnsi="Arial" w:cs="Arial"/>
        </w:rPr>
        <w:t xml:space="preserve"> (Dz. U. UE. L. z</w:t>
      </w:r>
      <w:r w:rsidRPr="000971D4">
        <w:rPr>
          <w:rFonts w:ascii="Arial" w:hAnsi="Arial" w:cs="Arial"/>
          <w:lang w:val="pl-PL"/>
        </w:rPr>
        <w:t> </w:t>
      </w:r>
      <w:r w:rsidRPr="000971D4">
        <w:rPr>
          <w:rFonts w:ascii="Arial" w:hAnsi="Arial" w:cs="Arial"/>
        </w:rPr>
        <w:t xml:space="preserve">2013 r. Nr 352, str. 1 z </w:t>
      </w:r>
      <w:proofErr w:type="spellStart"/>
      <w:r w:rsidRPr="000971D4">
        <w:rPr>
          <w:rFonts w:ascii="Arial" w:hAnsi="Arial" w:cs="Arial"/>
        </w:rPr>
        <w:t>późn</w:t>
      </w:r>
      <w:proofErr w:type="spellEnd"/>
      <w:r w:rsidRPr="000971D4">
        <w:rPr>
          <w:rFonts w:ascii="Arial" w:hAnsi="Arial" w:cs="Arial"/>
        </w:rPr>
        <w:t>. zm.).</w:t>
      </w:r>
      <w:bookmarkEnd w:id="3"/>
    </w:p>
  </w:footnote>
  <w:footnote w:id="6">
    <w:p w14:paraId="03E2EEA7" w14:textId="05E48288" w:rsidR="000971D4" w:rsidRPr="000971D4" w:rsidRDefault="000971D4">
      <w:pPr>
        <w:pStyle w:val="Tekstprzypisudolnego"/>
        <w:rPr>
          <w:rFonts w:ascii="Arial" w:hAnsi="Arial" w:cs="Arial"/>
        </w:rPr>
      </w:pPr>
      <w:r w:rsidRPr="000971D4">
        <w:rPr>
          <w:rStyle w:val="Odwoanieprzypisudolnego"/>
          <w:rFonts w:ascii="Arial" w:hAnsi="Arial" w:cs="Arial"/>
        </w:rPr>
        <w:footnoteRef/>
      </w:r>
      <w:r w:rsidRPr="000971D4">
        <w:rPr>
          <w:rFonts w:ascii="Arial" w:hAnsi="Arial" w:cs="Arial"/>
        </w:rPr>
        <w:t xml:space="preserve"> Rozporządzenie Komisji (UE) 2023/2831 z dnia 13 grudnia 2023 r. w sprawie stosowania art. 107 i 108 Traktatu o funkcjonowaniu Unii Europejskiej do pomocy de </w:t>
      </w:r>
      <w:proofErr w:type="spellStart"/>
      <w:r w:rsidRPr="000971D4">
        <w:rPr>
          <w:rFonts w:ascii="Arial" w:hAnsi="Arial" w:cs="Arial"/>
        </w:rPr>
        <w:t>minimis</w:t>
      </w:r>
      <w:proofErr w:type="spellEnd"/>
      <w:r w:rsidRPr="000971D4">
        <w:rPr>
          <w:rFonts w:ascii="Arial" w:hAnsi="Arial" w:cs="Arial"/>
        </w:rPr>
        <w:t xml:space="preserve"> (Dz. U. UE. L. z 2023 r. poz. 2831).</w:t>
      </w:r>
    </w:p>
  </w:footnote>
  <w:footnote w:id="7">
    <w:p w14:paraId="502D578D" w14:textId="77777777" w:rsidR="00EE54CD" w:rsidRPr="009D3A18" w:rsidRDefault="00EE54CD" w:rsidP="00EE54CD">
      <w:pPr>
        <w:pStyle w:val="Tekstprzypisudolnego"/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</w:t>
      </w:r>
      <w:r w:rsidRPr="000D12E7">
        <w:rPr>
          <w:rFonts w:ascii="Arial" w:hAnsi="Arial" w:cs="Arial"/>
        </w:rPr>
        <w:t xml:space="preserve">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</w:t>
      </w:r>
      <w:proofErr w:type="spellStart"/>
      <w:r w:rsidRPr="000D12E7">
        <w:rPr>
          <w:rFonts w:ascii="Arial" w:hAnsi="Arial" w:cs="Arial"/>
        </w:rPr>
        <w:t>późn</w:t>
      </w:r>
      <w:proofErr w:type="spellEnd"/>
      <w:r w:rsidRPr="000D12E7">
        <w:rPr>
          <w:rFonts w:ascii="Arial" w:hAnsi="Arial" w:cs="Arial"/>
        </w:rPr>
        <w:t>. zm.).</w:t>
      </w:r>
    </w:p>
  </w:footnote>
  <w:footnote w:id="8">
    <w:p w14:paraId="7684A964" w14:textId="79A21959" w:rsidR="00A06BFF" w:rsidRPr="00471896" w:rsidRDefault="00A06BFF">
      <w:pPr>
        <w:pStyle w:val="Tekstprzypisudolnego"/>
        <w:rPr>
          <w:rFonts w:ascii="Arial" w:hAnsi="Arial" w:cs="Arial"/>
          <w:lang w:val="pl-PL"/>
        </w:rPr>
      </w:pPr>
      <w:r w:rsidRPr="00471896"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lang w:val="pl-PL"/>
        </w:rPr>
        <w:t xml:space="preserve"> </w:t>
      </w:r>
      <w:r w:rsidRPr="00471896">
        <w:rPr>
          <w:rFonts w:ascii="Arial" w:hAnsi="Arial" w:cs="Arial"/>
          <w:lang w:val="pl-PL"/>
        </w:rPr>
        <w:t>Dopuszcza się realizację działań</w:t>
      </w:r>
      <w:r>
        <w:rPr>
          <w:rFonts w:ascii="Arial" w:hAnsi="Arial" w:cs="Arial"/>
          <w:lang w:val="pl-PL"/>
        </w:rPr>
        <w:t>,</w:t>
      </w:r>
      <w:r w:rsidRPr="00471896">
        <w:rPr>
          <w:rFonts w:ascii="Arial" w:hAnsi="Arial" w:cs="Arial"/>
          <w:lang w:val="pl-PL"/>
        </w:rPr>
        <w:t xml:space="preserve"> poza obszarem województwa kujawsko-pomorskiego</w:t>
      </w:r>
      <w:r>
        <w:rPr>
          <w:rFonts w:ascii="Arial" w:hAnsi="Arial" w:cs="Arial"/>
          <w:lang w:val="pl-PL"/>
        </w:rPr>
        <w:t>,</w:t>
      </w:r>
      <w:r w:rsidRPr="00471896">
        <w:rPr>
          <w:rFonts w:ascii="Arial" w:hAnsi="Arial" w:cs="Arial"/>
          <w:lang w:val="pl-PL"/>
        </w:rPr>
        <w:t xml:space="preserve"> związanych z sieciowaniem, zwiększeniem umiejętności i wymianą doświadczeń oraz nawiązywaniem współpracy na rzecz inteligentnych specjalizacji w ramach procesu przedsiębiorczego odkrywania.  </w:t>
      </w:r>
    </w:p>
  </w:footnote>
  <w:footnote w:id="9">
    <w:p w14:paraId="06132A62" w14:textId="6A8EDD56" w:rsidR="001F3D39" w:rsidRPr="001F3D39" w:rsidRDefault="001F3D39">
      <w:pPr>
        <w:pStyle w:val="Tekstprzypisudolnego"/>
        <w:rPr>
          <w:rFonts w:ascii="Arial" w:hAnsi="Arial" w:cs="Arial"/>
          <w:lang w:val="pl-PL"/>
        </w:rPr>
      </w:pPr>
      <w:r w:rsidRPr="001F3D39">
        <w:rPr>
          <w:rStyle w:val="Odwoanieprzypisudolnego"/>
          <w:rFonts w:ascii="Arial" w:hAnsi="Arial" w:cs="Arial"/>
        </w:rPr>
        <w:footnoteRef/>
      </w:r>
      <w:r w:rsidRPr="001F3D39">
        <w:rPr>
          <w:rFonts w:ascii="Arial" w:hAnsi="Arial" w:cs="Arial"/>
        </w:rPr>
        <w:t xml:space="preserve"> </w:t>
      </w:r>
      <w:r w:rsidRPr="001F3D39">
        <w:rPr>
          <w:rFonts w:ascii="Arial" w:hAnsi="Arial" w:cs="Arial"/>
          <w:lang w:val="pl-PL"/>
        </w:rPr>
        <w:t>Jeśli dotyczy</w:t>
      </w:r>
      <w:r w:rsidR="00122767">
        <w:rPr>
          <w:rFonts w:ascii="Arial" w:hAnsi="Arial" w:cs="Arial"/>
          <w:lang w:val="pl-PL"/>
        </w:rPr>
        <w:t>.</w:t>
      </w:r>
    </w:p>
  </w:footnote>
  <w:footnote w:id="10">
    <w:p w14:paraId="5A63541E" w14:textId="77777777" w:rsidR="00D7287B" w:rsidRPr="00D7287B" w:rsidRDefault="00D7287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10BE2">
        <w:rPr>
          <w:rFonts w:ascii="Arial" w:hAnsi="Arial" w:cs="Arial"/>
        </w:rPr>
        <w:t>Proces Przedsiębiorczego Odkrywania (PPO) jest podstawą dla identyfikacji regionalnych IS. Proces zdefiniowany jest, jako współpraca przedsiębiorstw, instytucji i grup interesariuszy dla wypracowania nowych usług, technologii i innowacji w obszarze danej IS</w:t>
      </w:r>
      <w:r w:rsidRPr="00C10BE2">
        <w:rPr>
          <w:rFonts w:ascii="Arial" w:hAnsi="Arial" w:cs="Arial"/>
          <w:lang w:val="pl-PL"/>
        </w:rPr>
        <w:t>.</w:t>
      </w:r>
    </w:p>
  </w:footnote>
  <w:footnote w:id="11">
    <w:p w14:paraId="7E197E39" w14:textId="77777777" w:rsidR="008E5721" w:rsidRPr="00271891" w:rsidRDefault="008E5721" w:rsidP="00271891">
      <w:pPr>
        <w:pStyle w:val="Tekstprzypisudolnego"/>
        <w:rPr>
          <w:lang w:val="pl-PL"/>
        </w:rPr>
      </w:pPr>
      <w:r w:rsidRPr="00C10BE2">
        <w:rPr>
          <w:rStyle w:val="Odwoanieprzypisudolnego"/>
          <w:rFonts w:ascii="Arial" w:hAnsi="Arial" w:cs="Arial"/>
        </w:rPr>
        <w:footnoteRef/>
      </w:r>
      <w:r w:rsidRPr="00C10BE2">
        <w:rPr>
          <w:rFonts w:ascii="Arial" w:hAnsi="Arial" w:cs="Arial"/>
        </w:rPr>
        <w:t xml:space="preserve"> </w:t>
      </w:r>
      <w:r w:rsidR="000A1984" w:rsidRPr="00C10BE2">
        <w:rPr>
          <w:rFonts w:ascii="Arial" w:hAnsi="Arial" w:cs="Arial"/>
        </w:rPr>
        <w:t>na postawie Regionalnej Strategii Inteligentnej Specjalizacji (RIS3) 2021+ Województwa Kujawsko-Pomorskiego. Perspektywa 2021-2027 (załącznik do uchwały Nr 27/1066/22 Zarządu Województwa Kujawsko-Pomorskiego z dnia 13 lipca 2022 r.) wraz z późniejszymi zmianami.</w:t>
      </w:r>
    </w:p>
  </w:footnote>
  <w:footnote w:id="12">
    <w:p w14:paraId="54CEF06C" w14:textId="13538F0C" w:rsidR="00D65F9A" w:rsidRPr="00D65F9A" w:rsidRDefault="00D65F9A" w:rsidP="00D65F9A">
      <w:pPr>
        <w:pStyle w:val="Tekstprzypisudolnego"/>
        <w:rPr>
          <w:ins w:id="4" w:author="Łukasz Blachowski" w:date="2024-01-10T08:06:00Z"/>
          <w:rFonts w:ascii="Arial" w:hAnsi="Arial" w:cs="Arial"/>
          <w:sz w:val="24"/>
          <w:szCs w:val="24"/>
          <w:lang w:val="pl-PL"/>
        </w:rPr>
      </w:pPr>
      <w:r w:rsidRPr="00575C98">
        <w:rPr>
          <w:rStyle w:val="Odwoanieprzypisudolnego"/>
          <w:rFonts w:ascii="Arial" w:hAnsi="Arial" w:cs="Arial"/>
        </w:rPr>
        <w:footnoteRef/>
      </w:r>
      <w:r w:rsidRPr="00575C98">
        <w:rPr>
          <w:rFonts w:ascii="Arial" w:hAnsi="Arial" w:cs="Arial"/>
        </w:rPr>
        <w:t xml:space="preserve"> Dotyczy unijnej </w:t>
      </w:r>
      <w:r w:rsidRPr="00575C98">
        <w:rPr>
          <w:rFonts w:ascii="Arial" w:hAnsi="Arial" w:cs="Arial"/>
          <w:lang w:val="pl-PL"/>
        </w:rPr>
        <w:t>lub</w:t>
      </w:r>
      <w:r w:rsidRPr="00575C98">
        <w:rPr>
          <w:rFonts w:ascii="Arial" w:hAnsi="Arial" w:cs="Arial"/>
        </w:rPr>
        <w:t xml:space="preserve"> krajowej podstawy prawnej dla pomocy de </w:t>
      </w:r>
      <w:proofErr w:type="spellStart"/>
      <w:r w:rsidRPr="00575C98">
        <w:rPr>
          <w:rFonts w:ascii="Arial" w:hAnsi="Arial" w:cs="Arial"/>
        </w:rPr>
        <w:t>minimis</w:t>
      </w:r>
      <w:proofErr w:type="spellEnd"/>
      <w:r w:rsidRPr="00575C98">
        <w:rPr>
          <w:rFonts w:ascii="Arial" w:hAnsi="Arial" w:cs="Arial"/>
        </w:rPr>
        <w:t xml:space="preserve"> </w:t>
      </w:r>
      <w:r w:rsidRPr="00575C98">
        <w:rPr>
          <w:rFonts w:ascii="Arial" w:hAnsi="Arial" w:cs="Arial"/>
          <w:lang w:val="pl-PL"/>
        </w:rPr>
        <w:t xml:space="preserve">w ramach Działania </w:t>
      </w:r>
      <w:r w:rsidRPr="00575C98">
        <w:rPr>
          <w:rFonts w:ascii="Arial" w:hAnsi="Arial" w:cs="Arial"/>
        </w:rPr>
        <w:t>FEKP.01.07 DZIAŁANIA NA RZECZ ROZWOJU RIS, W TYM</w:t>
      </w:r>
      <w:r w:rsidRPr="00575C98">
        <w:rPr>
          <w:rFonts w:ascii="Arial" w:hAnsi="Arial" w:cs="Arial"/>
          <w:lang w:val="pl-PL"/>
        </w:rPr>
        <w:t xml:space="preserve"> </w:t>
      </w:r>
      <w:r w:rsidRPr="00575C98">
        <w:rPr>
          <w:rFonts w:ascii="Arial" w:hAnsi="Arial" w:cs="Arial"/>
        </w:rPr>
        <w:t>PROFESJONALIZACJA IOB</w:t>
      </w:r>
      <w:r w:rsidRPr="00575C98">
        <w:rPr>
          <w:rFonts w:ascii="Arial" w:hAnsi="Arial" w:cs="Arial"/>
          <w:lang w:val="pl-PL"/>
        </w:rPr>
        <w:t>.</w:t>
      </w:r>
    </w:p>
  </w:footnote>
  <w:footnote w:id="13">
    <w:p w14:paraId="330C4EF6" w14:textId="77777777" w:rsidR="008E5721" w:rsidRPr="00C10BE2" w:rsidRDefault="008E5721">
      <w:pPr>
        <w:pStyle w:val="Tekstprzypisudolnego"/>
        <w:rPr>
          <w:rFonts w:ascii="Arial" w:hAnsi="Arial" w:cs="Arial"/>
          <w:lang w:val="pl-PL"/>
        </w:rPr>
      </w:pPr>
      <w:r w:rsidRPr="00C10BE2">
        <w:rPr>
          <w:rStyle w:val="Odwoanieprzypisudolnego"/>
          <w:rFonts w:ascii="Arial" w:hAnsi="Arial" w:cs="Arial"/>
        </w:rPr>
        <w:footnoteRef/>
      </w:r>
      <w:r w:rsidRPr="00C10BE2">
        <w:rPr>
          <w:rFonts w:ascii="Arial" w:hAnsi="Arial" w:cs="Arial"/>
        </w:rPr>
        <w:t xml:space="preserve"> </w:t>
      </w:r>
      <w:r w:rsidRPr="00C10BE2">
        <w:rPr>
          <w:rFonts w:ascii="Arial" w:hAnsi="Arial" w:cs="Arial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4">
    <w:p w14:paraId="7A3E0FC0" w14:textId="77777777" w:rsidR="00191A38" w:rsidRPr="00C10BE2" w:rsidRDefault="00191A38">
      <w:pPr>
        <w:pStyle w:val="Tekstprzypisudolnego"/>
        <w:rPr>
          <w:rFonts w:ascii="Arial" w:hAnsi="Arial" w:cs="Arial"/>
        </w:rPr>
      </w:pPr>
      <w:r w:rsidRPr="00C10BE2">
        <w:rPr>
          <w:rStyle w:val="Odwoanieprzypisudolnego"/>
          <w:rFonts w:ascii="Arial" w:hAnsi="Arial" w:cs="Arial"/>
        </w:rPr>
        <w:footnoteRef/>
      </w:r>
      <w:r w:rsidRPr="00C10BE2">
        <w:rPr>
          <w:rFonts w:ascii="Arial" w:hAnsi="Arial" w:cs="Arial"/>
        </w:rPr>
        <w:t xml:space="preserve"> </w:t>
      </w:r>
      <w:r w:rsidR="000A1984" w:rsidRPr="00C10BE2">
        <w:rPr>
          <w:rFonts w:ascii="Arial" w:hAnsi="Arial" w:cs="Arial"/>
          <w:lang w:val="pl-PL"/>
        </w:rPr>
        <w:t xml:space="preserve">na postawie </w:t>
      </w:r>
      <w:r w:rsidR="000A1984" w:rsidRPr="00C10BE2">
        <w:rPr>
          <w:rFonts w:ascii="Arial" w:hAnsi="Arial" w:cs="Arial"/>
        </w:rPr>
        <w:t>Regionalnej Strategii Inteligentnej Specjalizacji (R</w:t>
      </w:r>
      <w:r w:rsidR="000A1984" w:rsidRPr="00C10BE2">
        <w:rPr>
          <w:rFonts w:ascii="Arial" w:hAnsi="Arial" w:cs="Arial"/>
          <w:lang w:val="pl-PL"/>
        </w:rPr>
        <w:t>IS</w:t>
      </w:r>
      <w:r w:rsidR="000A1984" w:rsidRPr="00C10BE2">
        <w:rPr>
          <w:rFonts w:ascii="Arial" w:hAnsi="Arial" w:cs="Arial"/>
        </w:rPr>
        <w:t>3) 2021+ Województwa Kujawsko-Pomorskie</w:t>
      </w:r>
      <w:r w:rsidR="000A1984" w:rsidRPr="00C10BE2">
        <w:rPr>
          <w:rFonts w:ascii="Arial" w:hAnsi="Arial" w:cs="Arial"/>
          <w:lang w:val="pl-PL"/>
        </w:rPr>
        <w:t>go</w:t>
      </w:r>
      <w:r w:rsidR="000A1984" w:rsidRPr="00C10BE2">
        <w:rPr>
          <w:rFonts w:ascii="Arial" w:hAnsi="Arial" w:cs="Arial"/>
        </w:rPr>
        <w:t>. Perspektywa 2021-2027 (załącznik do uchwały Nr 27/1066/22 Zarządu Województwa Kujawsko-Pomorskiego z dnia 13 lipca 2022 r.) wraz z późniejszymi zmianami.</w:t>
      </w:r>
    </w:p>
  </w:footnote>
  <w:footnote w:id="15">
    <w:p w14:paraId="0562C7AB" w14:textId="25BF3F1E" w:rsidR="000A0A74" w:rsidRPr="0034391E" w:rsidRDefault="000A0A74">
      <w:pPr>
        <w:pStyle w:val="Tekstprzypisudolnego"/>
        <w:rPr>
          <w:rFonts w:ascii="Arial" w:hAnsi="Arial" w:cs="Arial"/>
          <w:lang w:val="pl-PL"/>
        </w:rPr>
      </w:pPr>
      <w:r w:rsidRPr="0034391E">
        <w:rPr>
          <w:rStyle w:val="Odwoanieprzypisudolnego"/>
          <w:rFonts w:ascii="Arial" w:hAnsi="Arial" w:cs="Arial"/>
        </w:rPr>
        <w:footnoteRef/>
      </w:r>
      <w:r w:rsidRPr="0034391E">
        <w:rPr>
          <w:rFonts w:ascii="Arial" w:hAnsi="Arial" w:cs="Arial"/>
        </w:rPr>
        <w:t xml:space="preserve"> </w:t>
      </w:r>
      <w:hyperlink r:id="rId1" w:history="1">
        <w:r w:rsidRPr="0034391E">
          <w:rPr>
            <w:rStyle w:val="Hipercze"/>
            <w:rFonts w:ascii="Arial" w:hAnsi="Arial" w:cs="Arial"/>
          </w:rPr>
          <w:t>https://s3platform.jrc.ec.europa.eu/</w:t>
        </w:r>
      </w:hyperlink>
      <w:r w:rsidRPr="0034391E">
        <w:rPr>
          <w:rFonts w:ascii="Arial" w:hAnsi="Arial" w:cs="Arial"/>
          <w:lang w:val="pl-PL"/>
        </w:rPr>
        <w:t xml:space="preserve"> </w:t>
      </w:r>
    </w:p>
  </w:footnote>
  <w:footnote w:id="16">
    <w:p w14:paraId="39EF3788" w14:textId="77777777" w:rsidR="00C90CCA" w:rsidRPr="00C10BE2" w:rsidRDefault="00C90CCA" w:rsidP="00C90CCA">
      <w:pPr>
        <w:pStyle w:val="Tekstprzypisudolnego"/>
        <w:rPr>
          <w:rFonts w:ascii="Arial" w:hAnsi="Arial" w:cs="Arial"/>
          <w:lang w:val="pl-PL"/>
        </w:rPr>
      </w:pPr>
      <w:r w:rsidRPr="00C10BE2">
        <w:rPr>
          <w:rStyle w:val="Odwoanieprzypisudolnego"/>
          <w:rFonts w:ascii="Arial" w:hAnsi="Arial" w:cs="Arial"/>
        </w:rPr>
        <w:footnoteRef/>
      </w:r>
      <w:r w:rsidRPr="00C10BE2">
        <w:rPr>
          <w:rFonts w:ascii="Arial" w:hAnsi="Arial" w:cs="Arial"/>
        </w:rPr>
        <w:t xml:space="preserve"> </w:t>
      </w:r>
      <w:r w:rsidRPr="00C10BE2">
        <w:rPr>
          <w:rFonts w:ascii="Arial" w:hAnsi="Arial" w:cs="Arial"/>
          <w:lang w:val="pl-PL"/>
        </w:rPr>
        <w:t xml:space="preserve">Dalej </w:t>
      </w:r>
      <w:r w:rsidRPr="00C10BE2">
        <w:rPr>
          <w:rFonts w:ascii="Arial" w:hAnsi="Arial" w:cs="Arial"/>
        </w:rPr>
        <w:t>MŚP</w:t>
      </w:r>
      <w:r w:rsidRPr="00C10BE2">
        <w:rPr>
          <w:rFonts w:ascii="Arial" w:hAnsi="Arial" w:cs="Arial"/>
          <w:lang w:val="pl-PL"/>
        </w:rPr>
        <w:t>, które</w:t>
      </w:r>
      <w:r w:rsidRPr="00C10BE2">
        <w:rPr>
          <w:rFonts w:ascii="Arial" w:hAnsi="Arial" w:cs="Arial"/>
        </w:rPr>
        <w:t xml:space="preserve"> oznaczają przedsiębiorstwa spełniające kryteria, o których mowa w załączniku I</w:t>
      </w:r>
      <w:r w:rsidRPr="00C10BE2">
        <w:rPr>
          <w:rFonts w:ascii="Arial" w:hAnsi="Arial" w:cs="Arial"/>
          <w:lang w:val="pl-PL"/>
        </w:rPr>
        <w:t xml:space="preserve"> do Rozporządzenia Komisji (UE) Nr 651/2014 z dnia 17 czerwca 2014 r. uznającego niektóre rodzaje pomocy za zgodne z rynkiem wewnętrznym w zastosowaniu art. 107 i 108 Traktatu) (Dz. Urz. UE L 187 z 26.06.2014 z </w:t>
      </w:r>
      <w:proofErr w:type="spellStart"/>
      <w:r w:rsidRPr="00C10BE2">
        <w:rPr>
          <w:rFonts w:ascii="Arial" w:hAnsi="Arial" w:cs="Arial"/>
          <w:lang w:val="pl-PL"/>
        </w:rPr>
        <w:t>późn</w:t>
      </w:r>
      <w:proofErr w:type="spellEnd"/>
      <w:r w:rsidRPr="00C10BE2">
        <w:rPr>
          <w:rFonts w:ascii="Arial" w:hAnsi="Arial" w:cs="Arial"/>
          <w:lang w:val="pl-PL"/>
        </w:rPr>
        <w:t>. zm.).</w:t>
      </w:r>
    </w:p>
  </w:footnote>
  <w:footnote w:id="17">
    <w:p w14:paraId="29321CC5" w14:textId="77777777" w:rsidR="00C90CCA" w:rsidRPr="00C3703B" w:rsidRDefault="00C90CCA" w:rsidP="00C90CCA">
      <w:pPr>
        <w:pStyle w:val="Tekstprzypisudolnego"/>
        <w:rPr>
          <w:lang w:val="pl-PL"/>
        </w:rPr>
      </w:pPr>
      <w:r w:rsidRPr="00C10BE2">
        <w:rPr>
          <w:rStyle w:val="Odwoanieprzypisudolnego"/>
          <w:rFonts w:ascii="Arial" w:hAnsi="Arial" w:cs="Arial"/>
        </w:rPr>
        <w:footnoteRef/>
      </w:r>
      <w:r w:rsidRPr="00C10BE2">
        <w:rPr>
          <w:rFonts w:ascii="Arial" w:hAnsi="Arial" w:cs="Arial"/>
        </w:rPr>
        <w:t xml:space="preserve"> </w:t>
      </w:r>
      <w:r w:rsidRPr="00C10BE2">
        <w:rPr>
          <w:rFonts w:ascii="Arial" w:hAnsi="Arial" w:cs="Arial"/>
          <w:lang w:val="pl-PL"/>
        </w:rPr>
        <w:t>Definicja klastra zalążkowego oraz wzrostowego znajduje się w dokumencie Kierunki Rozwoju Polityki Klastrowej w Polsce po 2020 roku, „podrozdział 3.2 Operacjonalizacja założeń Polityki klastrowej w Polsce na lata 2020+”, Ministerstwo Rozwoju, Departament Innowacji Warszawa, czerwiec 2020 r.</w:t>
      </w:r>
      <w:r>
        <w:rPr>
          <w:lang w:val="pl-P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E3C45" w14:textId="77777777" w:rsidR="00CF47D5" w:rsidRPr="00CF47D5" w:rsidRDefault="00CF47D5" w:rsidP="00CF47D5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  <w:r w:rsidRPr="00CF47D5">
      <w:rPr>
        <w:rFonts w:ascii="Arial" w:hAnsi="Arial" w:cs="Arial"/>
        <w:sz w:val="20"/>
        <w:szCs w:val="20"/>
      </w:rPr>
      <w:t>FUNDUSZE EUROPEJSKIE DLA KUJAW I POMORZA 2021-2027</w:t>
    </w:r>
  </w:p>
  <w:p w14:paraId="47F76F91" w14:textId="77777777" w:rsidR="001957FA" w:rsidRPr="00921A4E" w:rsidRDefault="001957FA" w:rsidP="001957FA">
    <w:pPr>
      <w:tabs>
        <w:tab w:val="left" w:pos="9923"/>
      </w:tabs>
      <w:spacing w:after="0" w:line="240" w:lineRule="auto"/>
      <w:ind w:left="11340"/>
      <w:rPr>
        <w:rFonts w:ascii="Arial" w:hAnsi="Arial" w:cs="Arial"/>
      </w:rPr>
    </w:pPr>
    <w:r w:rsidRPr="00921A4E">
      <w:rPr>
        <w:rFonts w:ascii="Arial" w:hAnsi="Arial" w:cs="Arial"/>
        <w:bCs/>
        <w:sz w:val="20"/>
        <w:szCs w:val="20"/>
      </w:rPr>
      <w:t xml:space="preserve">   </w:t>
    </w:r>
  </w:p>
  <w:p w14:paraId="1A185984" w14:textId="77777777" w:rsidR="00575C98" w:rsidRDefault="00575C98" w:rsidP="00575C98">
    <w:pPr>
      <w:tabs>
        <w:tab w:val="left" w:pos="9923"/>
      </w:tabs>
      <w:spacing w:after="0" w:line="240" w:lineRule="auto"/>
      <w:ind w:left="11340"/>
      <w:rPr>
        <w:rFonts w:ascii="Arial" w:hAnsi="Arial" w:cs="Arial"/>
      </w:rPr>
    </w:pPr>
    <w:r>
      <w:rPr>
        <w:rFonts w:ascii="Arial" w:hAnsi="Arial" w:cs="Arial"/>
        <w:bCs/>
        <w:sz w:val="20"/>
        <w:szCs w:val="20"/>
      </w:rPr>
      <w:t xml:space="preserve">   </w:t>
    </w:r>
  </w:p>
  <w:p w14:paraId="332EE722" w14:textId="1F7BA699" w:rsidR="00575C98" w:rsidRPr="00A105E6" w:rsidRDefault="00575C98" w:rsidP="00575C98">
    <w:pPr>
      <w:spacing w:after="0"/>
      <w:ind w:left="9912"/>
      <w:rPr>
        <w:rFonts w:ascii="Arial" w:hAnsi="Arial"/>
        <w:sz w:val="24"/>
      </w:rPr>
    </w:pPr>
    <w:r w:rsidRPr="00D13F63">
      <w:rPr>
        <w:rFonts w:ascii="Arial" w:hAnsi="Arial"/>
        <w:sz w:val="24"/>
        <w:lang w:val="x-none"/>
      </w:rPr>
      <w:t xml:space="preserve">Załącznik do </w:t>
    </w:r>
    <w:r w:rsidRPr="00D13F63">
      <w:rPr>
        <w:rFonts w:ascii="Arial" w:hAnsi="Arial"/>
        <w:sz w:val="24"/>
      </w:rPr>
      <w:t>uchwały</w:t>
    </w:r>
    <w:r w:rsidRPr="00D13F63">
      <w:rPr>
        <w:rFonts w:ascii="Arial" w:hAnsi="Arial"/>
        <w:sz w:val="24"/>
        <w:lang w:val="x-none"/>
      </w:rPr>
      <w:t xml:space="preserve"> Nr</w:t>
    </w:r>
    <w:r>
      <w:rPr>
        <w:rFonts w:ascii="Arial" w:hAnsi="Arial"/>
        <w:sz w:val="24"/>
      </w:rPr>
      <w:t xml:space="preserve"> </w:t>
    </w:r>
    <w:r>
      <w:rPr>
        <w:rFonts w:ascii="Arial" w:hAnsi="Arial"/>
        <w:sz w:val="24"/>
      </w:rPr>
      <w:t>6</w:t>
    </w:r>
    <w:r>
      <w:rPr>
        <w:rFonts w:ascii="Arial" w:hAnsi="Arial"/>
        <w:sz w:val="24"/>
      </w:rPr>
      <w:t>/2024</w:t>
    </w:r>
  </w:p>
  <w:p w14:paraId="2965D673" w14:textId="77777777" w:rsidR="00575C98" w:rsidRDefault="00575C98" w:rsidP="00575C98">
    <w:pPr>
      <w:tabs>
        <w:tab w:val="left" w:pos="9923"/>
      </w:tabs>
      <w:spacing w:after="0"/>
      <w:ind w:left="9912"/>
      <w:rPr>
        <w:rFonts w:ascii="Arial" w:hAnsi="Arial" w:cs="Calibri"/>
        <w:bCs/>
        <w:sz w:val="24"/>
        <w:szCs w:val="24"/>
      </w:rPr>
    </w:pPr>
    <w:r>
      <w:rPr>
        <w:rFonts w:ascii="Arial" w:hAnsi="Arial" w:cs="Calibri"/>
        <w:bCs/>
        <w:sz w:val="24"/>
        <w:szCs w:val="24"/>
      </w:rPr>
      <w:tab/>
      <w:t xml:space="preserve">Komitetu Monitorującego </w:t>
    </w:r>
    <w:r>
      <w:rPr>
        <w:rFonts w:ascii="Arial" w:hAnsi="Arial" w:cs="Calibri"/>
        <w:bCs/>
        <w:sz w:val="24"/>
        <w:szCs w:val="24"/>
      </w:rPr>
      <w:br/>
    </w:r>
    <w:proofErr w:type="spellStart"/>
    <w:r>
      <w:rPr>
        <w:rFonts w:ascii="Arial" w:hAnsi="Arial" w:cs="Calibri"/>
        <w:bCs/>
        <w:sz w:val="24"/>
        <w:szCs w:val="24"/>
      </w:rPr>
      <w:t>FEdKP</w:t>
    </w:r>
    <w:proofErr w:type="spellEnd"/>
    <w:r>
      <w:rPr>
        <w:rFonts w:ascii="Arial" w:hAnsi="Arial" w:cs="Calibri"/>
        <w:bCs/>
        <w:sz w:val="24"/>
        <w:szCs w:val="24"/>
      </w:rPr>
      <w:t xml:space="preserve"> 2021 - 2027</w:t>
    </w:r>
  </w:p>
  <w:p w14:paraId="42E0BE1D" w14:textId="77777777" w:rsidR="00575C98" w:rsidRPr="00405D16" w:rsidRDefault="00575C98" w:rsidP="00575C98">
    <w:pPr>
      <w:tabs>
        <w:tab w:val="left" w:pos="9923"/>
      </w:tabs>
      <w:spacing w:after="0"/>
      <w:rPr>
        <w:rFonts w:ascii="Arial" w:hAnsi="Arial" w:cs="Calibri"/>
        <w:bCs/>
        <w:sz w:val="24"/>
        <w:szCs w:val="24"/>
      </w:rPr>
    </w:pPr>
    <w:r>
      <w:rPr>
        <w:rFonts w:ascii="Arial" w:hAnsi="Arial" w:cs="Calibri"/>
        <w:bCs/>
        <w:sz w:val="24"/>
        <w:szCs w:val="24"/>
      </w:rPr>
      <w:tab/>
      <w:t xml:space="preserve">z </w:t>
    </w:r>
    <w:r w:rsidRPr="00D13F63">
      <w:rPr>
        <w:rFonts w:ascii="Arial" w:hAnsi="Arial" w:cs="Calibri"/>
        <w:bCs/>
        <w:sz w:val="24"/>
        <w:szCs w:val="24"/>
      </w:rPr>
      <w:t xml:space="preserve">dnia </w:t>
    </w:r>
    <w:r>
      <w:rPr>
        <w:rFonts w:ascii="Arial" w:hAnsi="Arial" w:cs="Calibri"/>
        <w:bCs/>
        <w:sz w:val="24"/>
        <w:szCs w:val="24"/>
      </w:rPr>
      <w:t xml:space="preserve">30 stycznia </w:t>
    </w:r>
    <w:r w:rsidRPr="00D13F63">
      <w:rPr>
        <w:rFonts w:ascii="Arial" w:hAnsi="Arial" w:cs="Calibri"/>
        <w:bCs/>
        <w:sz w:val="24"/>
        <w:szCs w:val="24"/>
      </w:rPr>
      <w:t>202</w:t>
    </w:r>
    <w:r>
      <w:rPr>
        <w:rFonts w:ascii="Arial" w:hAnsi="Arial" w:cs="Calibri"/>
        <w:bCs/>
        <w:sz w:val="24"/>
        <w:szCs w:val="24"/>
      </w:rPr>
      <w:t>4</w:t>
    </w:r>
    <w:r w:rsidRPr="00D13F63">
      <w:rPr>
        <w:rFonts w:ascii="Arial" w:hAnsi="Arial" w:cs="Calibri"/>
        <w:bCs/>
        <w:sz w:val="24"/>
        <w:szCs w:val="24"/>
      </w:rPr>
      <w:t xml:space="preserve"> r.</w:t>
    </w:r>
  </w:p>
  <w:p w14:paraId="242DBF6B" w14:textId="77777777" w:rsidR="003B0164" w:rsidRPr="00CF47D5" w:rsidRDefault="003B0164" w:rsidP="00CF47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40C2"/>
    <w:multiLevelType w:val="hybridMultilevel"/>
    <w:tmpl w:val="F5AA1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2291"/>
    <w:multiLevelType w:val="hybridMultilevel"/>
    <w:tmpl w:val="A5AC2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97F30"/>
    <w:multiLevelType w:val="hybridMultilevel"/>
    <w:tmpl w:val="2DF0C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84FAD"/>
    <w:multiLevelType w:val="hybridMultilevel"/>
    <w:tmpl w:val="C6FA10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F663D8"/>
    <w:multiLevelType w:val="hybridMultilevel"/>
    <w:tmpl w:val="13060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20BBB2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F45D9"/>
    <w:multiLevelType w:val="hybridMultilevel"/>
    <w:tmpl w:val="EDDCD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116977"/>
    <w:multiLevelType w:val="hybridMultilevel"/>
    <w:tmpl w:val="94C4A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3875FD"/>
    <w:multiLevelType w:val="hybridMultilevel"/>
    <w:tmpl w:val="0BE84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F30BCA"/>
    <w:multiLevelType w:val="hybridMultilevel"/>
    <w:tmpl w:val="FF169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384677"/>
    <w:multiLevelType w:val="hybridMultilevel"/>
    <w:tmpl w:val="CDA4AE4A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634B90"/>
    <w:multiLevelType w:val="hybridMultilevel"/>
    <w:tmpl w:val="6D8E3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0F1B44"/>
    <w:multiLevelType w:val="hybridMultilevel"/>
    <w:tmpl w:val="30D26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31474C"/>
    <w:multiLevelType w:val="hybridMultilevel"/>
    <w:tmpl w:val="1CC630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1825207"/>
    <w:multiLevelType w:val="hybridMultilevel"/>
    <w:tmpl w:val="5B58A104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02177F"/>
    <w:multiLevelType w:val="hybridMultilevel"/>
    <w:tmpl w:val="43767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D65A8A"/>
    <w:multiLevelType w:val="hybridMultilevel"/>
    <w:tmpl w:val="525A99C2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592823">
    <w:abstractNumId w:val="26"/>
  </w:num>
  <w:num w:numId="2" w16cid:durableId="1111976388">
    <w:abstractNumId w:val="8"/>
  </w:num>
  <w:num w:numId="3" w16cid:durableId="1344212226">
    <w:abstractNumId w:val="22"/>
  </w:num>
  <w:num w:numId="4" w16cid:durableId="1669595200">
    <w:abstractNumId w:val="6"/>
  </w:num>
  <w:num w:numId="5" w16cid:durableId="97532391">
    <w:abstractNumId w:val="16"/>
  </w:num>
  <w:num w:numId="6" w16cid:durableId="506555422">
    <w:abstractNumId w:val="21"/>
  </w:num>
  <w:num w:numId="7" w16cid:durableId="546914496">
    <w:abstractNumId w:val="34"/>
  </w:num>
  <w:num w:numId="8" w16cid:durableId="138378145">
    <w:abstractNumId w:val="20"/>
  </w:num>
  <w:num w:numId="9" w16cid:durableId="1002706011">
    <w:abstractNumId w:val="28"/>
  </w:num>
  <w:num w:numId="10" w16cid:durableId="1498881623">
    <w:abstractNumId w:val="2"/>
  </w:num>
  <w:num w:numId="11" w16cid:durableId="1458833821">
    <w:abstractNumId w:val="23"/>
  </w:num>
  <w:num w:numId="12" w16cid:durableId="444424521">
    <w:abstractNumId w:val="7"/>
  </w:num>
  <w:num w:numId="13" w16cid:durableId="937560992">
    <w:abstractNumId w:val="15"/>
  </w:num>
  <w:num w:numId="14" w16cid:durableId="53740062">
    <w:abstractNumId w:val="1"/>
  </w:num>
  <w:num w:numId="15" w16cid:durableId="1184629126">
    <w:abstractNumId w:val="30"/>
  </w:num>
  <w:num w:numId="16" w16cid:durableId="658315276">
    <w:abstractNumId w:val="35"/>
  </w:num>
  <w:num w:numId="17" w16cid:durableId="1007098469">
    <w:abstractNumId w:val="36"/>
  </w:num>
  <w:num w:numId="18" w16cid:durableId="1991447301">
    <w:abstractNumId w:val="13"/>
  </w:num>
  <w:num w:numId="19" w16cid:durableId="822086066">
    <w:abstractNumId w:val="11"/>
  </w:num>
  <w:num w:numId="20" w16cid:durableId="1863086416">
    <w:abstractNumId w:val="18"/>
  </w:num>
  <w:num w:numId="21" w16cid:durableId="616571531">
    <w:abstractNumId w:val="29"/>
  </w:num>
  <w:num w:numId="22" w16cid:durableId="647170887">
    <w:abstractNumId w:val="17"/>
  </w:num>
  <w:num w:numId="23" w16cid:durableId="476265548">
    <w:abstractNumId w:val="19"/>
  </w:num>
  <w:num w:numId="24" w16cid:durableId="1009212250">
    <w:abstractNumId w:val="12"/>
  </w:num>
  <w:num w:numId="25" w16cid:durableId="562525095">
    <w:abstractNumId w:val="9"/>
  </w:num>
  <w:num w:numId="26" w16cid:durableId="372585089">
    <w:abstractNumId w:val="33"/>
  </w:num>
  <w:num w:numId="27" w16cid:durableId="330261743">
    <w:abstractNumId w:val="5"/>
  </w:num>
  <w:num w:numId="28" w16cid:durableId="1808935040">
    <w:abstractNumId w:val="10"/>
  </w:num>
  <w:num w:numId="29" w16cid:durableId="41827119">
    <w:abstractNumId w:val="27"/>
  </w:num>
  <w:num w:numId="30" w16cid:durableId="1460877479">
    <w:abstractNumId w:val="37"/>
  </w:num>
  <w:num w:numId="31" w16cid:durableId="549999034">
    <w:abstractNumId w:val="24"/>
  </w:num>
  <w:num w:numId="32" w16cid:durableId="1219826597">
    <w:abstractNumId w:val="32"/>
  </w:num>
  <w:num w:numId="33" w16cid:durableId="1676226248">
    <w:abstractNumId w:val="0"/>
  </w:num>
  <w:num w:numId="34" w16cid:durableId="1506434885">
    <w:abstractNumId w:val="25"/>
  </w:num>
  <w:num w:numId="35" w16cid:durableId="240262492">
    <w:abstractNumId w:val="31"/>
  </w:num>
  <w:num w:numId="36" w16cid:durableId="1856917542">
    <w:abstractNumId w:val="3"/>
  </w:num>
  <w:num w:numId="37" w16cid:durableId="1117791367">
    <w:abstractNumId w:val="4"/>
  </w:num>
  <w:num w:numId="38" w16cid:durableId="611672470">
    <w:abstractNumId w:val="14"/>
  </w:num>
  <w:numIdMacAtCleanup w:val="2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Łukasz Blachowski">
    <w15:presenceInfo w15:providerId="AD" w15:userId="S-1-5-21-2619306676-2800222060-3362172700-55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2E"/>
    <w:rsid w:val="00000FC6"/>
    <w:rsid w:val="0000140F"/>
    <w:rsid w:val="00002ED9"/>
    <w:rsid w:val="000039EF"/>
    <w:rsid w:val="00003A8A"/>
    <w:rsid w:val="00005453"/>
    <w:rsid w:val="000055BA"/>
    <w:rsid w:val="000060A9"/>
    <w:rsid w:val="000065B3"/>
    <w:rsid w:val="00006914"/>
    <w:rsid w:val="000109D6"/>
    <w:rsid w:val="00014DF0"/>
    <w:rsid w:val="00016679"/>
    <w:rsid w:val="0002063F"/>
    <w:rsid w:val="00021752"/>
    <w:rsid w:val="00022525"/>
    <w:rsid w:val="00023781"/>
    <w:rsid w:val="0002428B"/>
    <w:rsid w:val="00025A17"/>
    <w:rsid w:val="00025F6D"/>
    <w:rsid w:val="000304F1"/>
    <w:rsid w:val="00030D91"/>
    <w:rsid w:val="00031AB9"/>
    <w:rsid w:val="00032389"/>
    <w:rsid w:val="00032AF9"/>
    <w:rsid w:val="0003381B"/>
    <w:rsid w:val="00033A49"/>
    <w:rsid w:val="00033EA2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64CC"/>
    <w:rsid w:val="00046E00"/>
    <w:rsid w:val="00046EB9"/>
    <w:rsid w:val="000479E3"/>
    <w:rsid w:val="00047B7C"/>
    <w:rsid w:val="00050D1E"/>
    <w:rsid w:val="0005274F"/>
    <w:rsid w:val="00052B0B"/>
    <w:rsid w:val="00052C04"/>
    <w:rsid w:val="00053558"/>
    <w:rsid w:val="00053EB7"/>
    <w:rsid w:val="0005661B"/>
    <w:rsid w:val="00056F33"/>
    <w:rsid w:val="00057F63"/>
    <w:rsid w:val="00061620"/>
    <w:rsid w:val="00061813"/>
    <w:rsid w:val="00061A47"/>
    <w:rsid w:val="000628BA"/>
    <w:rsid w:val="00063415"/>
    <w:rsid w:val="00063E79"/>
    <w:rsid w:val="00063E7D"/>
    <w:rsid w:val="00064624"/>
    <w:rsid w:val="000703A2"/>
    <w:rsid w:val="00070E97"/>
    <w:rsid w:val="00071696"/>
    <w:rsid w:val="000723C9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02A"/>
    <w:rsid w:val="00083BA1"/>
    <w:rsid w:val="00085328"/>
    <w:rsid w:val="00085466"/>
    <w:rsid w:val="000856D3"/>
    <w:rsid w:val="00087144"/>
    <w:rsid w:val="00090485"/>
    <w:rsid w:val="00092099"/>
    <w:rsid w:val="000926D1"/>
    <w:rsid w:val="00092E90"/>
    <w:rsid w:val="00093546"/>
    <w:rsid w:val="00094415"/>
    <w:rsid w:val="00094D65"/>
    <w:rsid w:val="00094F61"/>
    <w:rsid w:val="0009576A"/>
    <w:rsid w:val="00095BAC"/>
    <w:rsid w:val="00096994"/>
    <w:rsid w:val="000971D4"/>
    <w:rsid w:val="000A01AE"/>
    <w:rsid w:val="000A0A74"/>
    <w:rsid w:val="000A0C10"/>
    <w:rsid w:val="000A0CD3"/>
    <w:rsid w:val="000A11EC"/>
    <w:rsid w:val="000A1984"/>
    <w:rsid w:val="000A23C7"/>
    <w:rsid w:val="000A29D0"/>
    <w:rsid w:val="000A406B"/>
    <w:rsid w:val="000B0BA9"/>
    <w:rsid w:val="000B12E4"/>
    <w:rsid w:val="000B1D05"/>
    <w:rsid w:val="000B2D26"/>
    <w:rsid w:val="000B2E04"/>
    <w:rsid w:val="000B31D5"/>
    <w:rsid w:val="000B3BE5"/>
    <w:rsid w:val="000B6B8E"/>
    <w:rsid w:val="000B786A"/>
    <w:rsid w:val="000B79E6"/>
    <w:rsid w:val="000C356A"/>
    <w:rsid w:val="000C3776"/>
    <w:rsid w:val="000C3D91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164"/>
    <w:rsid w:val="000E3E20"/>
    <w:rsid w:val="000E6EA0"/>
    <w:rsid w:val="000E7C54"/>
    <w:rsid w:val="000F14ED"/>
    <w:rsid w:val="000F1D24"/>
    <w:rsid w:val="000F2C45"/>
    <w:rsid w:val="000F5B20"/>
    <w:rsid w:val="000F7BB0"/>
    <w:rsid w:val="00100AFC"/>
    <w:rsid w:val="0010120E"/>
    <w:rsid w:val="001041B4"/>
    <w:rsid w:val="00105B90"/>
    <w:rsid w:val="00106B5D"/>
    <w:rsid w:val="001070AB"/>
    <w:rsid w:val="00111B37"/>
    <w:rsid w:val="00112544"/>
    <w:rsid w:val="00112638"/>
    <w:rsid w:val="00112B0F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767"/>
    <w:rsid w:val="00122FAA"/>
    <w:rsid w:val="001233D9"/>
    <w:rsid w:val="00124AA3"/>
    <w:rsid w:val="00124BF7"/>
    <w:rsid w:val="001257CF"/>
    <w:rsid w:val="0012588A"/>
    <w:rsid w:val="00130AD5"/>
    <w:rsid w:val="001313A1"/>
    <w:rsid w:val="001313FC"/>
    <w:rsid w:val="00133346"/>
    <w:rsid w:val="00133AEA"/>
    <w:rsid w:val="001349DB"/>
    <w:rsid w:val="00134A02"/>
    <w:rsid w:val="001354F3"/>
    <w:rsid w:val="00135D08"/>
    <w:rsid w:val="00135DC8"/>
    <w:rsid w:val="00136096"/>
    <w:rsid w:val="0013710E"/>
    <w:rsid w:val="00140249"/>
    <w:rsid w:val="00141E9C"/>
    <w:rsid w:val="0014395E"/>
    <w:rsid w:val="0014592B"/>
    <w:rsid w:val="00145EB7"/>
    <w:rsid w:val="00146606"/>
    <w:rsid w:val="00147828"/>
    <w:rsid w:val="00147CE0"/>
    <w:rsid w:val="00150403"/>
    <w:rsid w:val="00150DA3"/>
    <w:rsid w:val="00152458"/>
    <w:rsid w:val="00153C0A"/>
    <w:rsid w:val="00155285"/>
    <w:rsid w:val="00155A42"/>
    <w:rsid w:val="001573FB"/>
    <w:rsid w:val="00160766"/>
    <w:rsid w:val="0016162D"/>
    <w:rsid w:val="00161724"/>
    <w:rsid w:val="0016180A"/>
    <w:rsid w:val="00162792"/>
    <w:rsid w:val="0016356D"/>
    <w:rsid w:val="00164715"/>
    <w:rsid w:val="00165D28"/>
    <w:rsid w:val="00166515"/>
    <w:rsid w:val="001666A5"/>
    <w:rsid w:val="001673C1"/>
    <w:rsid w:val="00167EE8"/>
    <w:rsid w:val="001706E8"/>
    <w:rsid w:val="001710EA"/>
    <w:rsid w:val="0017558F"/>
    <w:rsid w:val="00176C74"/>
    <w:rsid w:val="0017778E"/>
    <w:rsid w:val="0017795A"/>
    <w:rsid w:val="0018103D"/>
    <w:rsid w:val="00182B61"/>
    <w:rsid w:val="00183F6C"/>
    <w:rsid w:val="00184467"/>
    <w:rsid w:val="00184C79"/>
    <w:rsid w:val="00185DA0"/>
    <w:rsid w:val="00186CBC"/>
    <w:rsid w:val="00187F30"/>
    <w:rsid w:val="00190AC4"/>
    <w:rsid w:val="0019164F"/>
    <w:rsid w:val="00191786"/>
    <w:rsid w:val="00191A38"/>
    <w:rsid w:val="001957FA"/>
    <w:rsid w:val="00195A2B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2855"/>
    <w:rsid w:val="001A4FA0"/>
    <w:rsid w:val="001A62D2"/>
    <w:rsid w:val="001A7C70"/>
    <w:rsid w:val="001B0147"/>
    <w:rsid w:val="001B107C"/>
    <w:rsid w:val="001B25B3"/>
    <w:rsid w:val="001B2E8D"/>
    <w:rsid w:val="001B3C79"/>
    <w:rsid w:val="001B42AD"/>
    <w:rsid w:val="001B5028"/>
    <w:rsid w:val="001B6062"/>
    <w:rsid w:val="001B6BB3"/>
    <w:rsid w:val="001B7756"/>
    <w:rsid w:val="001B7EFF"/>
    <w:rsid w:val="001C0732"/>
    <w:rsid w:val="001C15E7"/>
    <w:rsid w:val="001C17D7"/>
    <w:rsid w:val="001C18D4"/>
    <w:rsid w:val="001C27B3"/>
    <w:rsid w:val="001C2DD2"/>
    <w:rsid w:val="001C419B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1CB"/>
    <w:rsid w:val="001E35D8"/>
    <w:rsid w:val="001E3D50"/>
    <w:rsid w:val="001E4A7B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3D39"/>
    <w:rsid w:val="001F4479"/>
    <w:rsid w:val="001F452B"/>
    <w:rsid w:val="001F47B3"/>
    <w:rsid w:val="001F6E2E"/>
    <w:rsid w:val="001F763D"/>
    <w:rsid w:val="001F7EFA"/>
    <w:rsid w:val="00200E12"/>
    <w:rsid w:val="00200ED8"/>
    <w:rsid w:val="002017C5"/>
    <w:rsid w:val="00204DC2"/>
    <w:rsid w:val="00206686"/>
    <w:rsid w:val="00211DF1"/>
    <w:rsid w:val="00212CB3"/>
    <w:rsid w:val="00215738"/>
    <w:rsid w:val="002166CE"/>
    <w:rsid w:val="00216D0F"/>
    <w:rsid w:val="002216C9"/>
    <w:rsid w:val="00222C1C"/>
    <w:rsid w:val="00225188"/>
    <w:rsid w:val="00225D21"/>
    <w:rsid w:val="00226015"/>
    <w:rsid w:val="002268F6"/>
    <w:rsid w:val="00226BFB"/>
    <w:rsid w:val="00226E0A"/>
    <w:rsid w:val="00226F0A"/>
    <w:rsid w:val="002311A2"/>
    <w:rsid w:val="002311AF"/>
    <w:rsid w:val="002319B6"/>
    <w:rsid w:val="00231A39"/>
    <w:rsid w:val="002320B5"/>
    <w:rsid w:val="00232EAF"/>
    <w:rsid w:val="00233678"/>
    <w:rsid w:val="00234046"/>
    <w:rsid w:val="0023491A"/>
    <w:rsid w:val="002352F4"/>
    <w:rsid w:val="00236254"/>
    <w:rsid w:val="00236CEF"/>
    <w:rsid w:val="00237117"/>
    <w:rsid w:val="002400E2"/>
    <w:rsid w:val="0024296A"/>
    <w:rsid w:val="00243C37"/>
    <w:rsid w:val="002449D3"/>
    <w:rsid w:val="002463D9"/>
    <w:rsid w:val="0024746D"/>
    <w:rsid w:val="00247510"/>
    <w:rsid w:val="00247FDD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71DC"/>
    <w:rsid w:val="002676BE"/>
    <w:rsid w:val="00267783"/>
    <w:rsid w:val="0027052E"/>
    <w:rsid w:val="00270591"/>
    <w:rsid w:val="0027104C"/>
    <w:rsid w:val="00271891"/>
    <w:rsid w:val="00272413"/>
    <w:rsid w:val="002739CC"/>
    <w:rsid w:val="002747CE"/>
    <w:rsid w:val="00274803"/>
    <w:rsid w:val="00274908"/>
    <w:rsid w:val="002749F1"/>
    <w:rsid w:val="00274DCD"/>
    <w:rsid w:val="00275159"/>
    <w:rsid w:val="0027568B"/>
    <w:rsid w:val="0027569D"/>
    <w:rsid w:val="002763E6"/>
    <w:rsid w:val="00277537"/>
    <w:rsid w:val="00277861"/>
    <w:rsid w:val="00277A94"/>
    <w:rsid w:val="002801C0"/>
    <w:rsid w:val="002806EE"/>
    <w:rsid w:val="00281361"/>
    <w:rsid w:val="0028168B"/>
    <w:rsid w:val="00281A2E"/>
    <w:rsid w:val="00281B9C"/>
    <w:rsid w:val="00284BE9"/>
    <w:rsid w:val="00285391"/>
    <w:rsid w:val="0028570E"/>
    <w:rsid w:val="0028733D"/>
    <w:rsid w:val="00287F62"/>
    <w:rsid w:val="0029078F"/>
    <w:rsid w:val="00291C2B"/>
    <w:rsid w:val="0029409B"/>
    <w:rsid w:val="00294A58"/>
    <w:rsid w:val="0029514F"/>
    <w:rsid w:val="00295693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7B5"/>
    <w:rsid w:val="002C2CE8"/>
    <w:rsid w:val="002C3BB2"/>
    <w:rsid w:val="002C50E4"/>
    <w:rsid w:val="002C5DB6"/>
    <w:rsid w:val="002C66D6"/>
    <w:rsid w:val="002D0017"/>
    <w:rsid w:val="002D15E1"/>
    <w:rsid w:val="002D3F32"/>
    <w:rsid w:val="002D5241"/>
    <w:rsid w:val="002D55E2"/>
    <w:rsid w:val="002D5840"/>
    <w:rsid w:val="002D5D2D"/>
    <w:rsid w:val="002D61A4"/>
    <w:rsid w:val="002D735B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60A0"/>
    <w:rsid w:val="00306857"/>
    <w:rsid w:val="003068DF"/>
    <w:rsid w:val="00306C27"/>
    <w:rsid w:val="00307B5B"/>
    <w:rsid w:val="003101B3"/>
    <w:rsid w:val="003128EE"/>
    <w:rsid w:val="0031446F"/>
    <w:rsid w:val="003146A9"/>
    <w:rsid w:val="0031568B"/>
    <w:rsid w:val="00315CFA"/>
    <w:rsid w:val="00317588"/>
    <w:rsid w:val="00317BC8"/>
    <w:rsid w:val="00320007"/>
    <w:rsid w:val="0032017A"/>
    <w:rsid w:val="00320E9F"/>
    <w:rsid w:val="0032394F"/>
    <w:rsid w:val="00323F86"/>
    <w:rsid w:val="00324201"/>
    <w:rsid w:val="00324653"/>
    <w:rsid w:val="0032590D"/>
    <w:rsid w:val="00325D51"/>
    <w:rsid w:val="0033125C"/>
    <w:rsid w:val="00332FEA"/>
    <w:rsid w:val="00333970"/>
    <w:rsid w:val="00333C0A"/>
    <w:rsid w:val="00334A65"/>
    <w:rsid w:val="00335AC4"/>
    <w:rsid w:val="00335C97"/>
    <w:rsid w:val="00335EC9"/>
    <w:rsid w:val="00335F39"/>
    <w:rsid w:val="0033632E"/>
    <w:rsid w:val="00342DB1"/>
    <w:rsid w:val="00343082"/>
    <w:rsid w:val="0034391E"/>
    <w:rsid w:val="00343BEA"/>
    <w:rsid w:val="00345DDF"/>
    <w:rsid w:val="00346152"/>
    <w:rsid w:val="00346879"/>
    <w:rsid w:val="00346A8B"/>
    <w:rsid w:val="003475A3"/>
    <w:rsid w:val="00347BEC"/>
    <w:rsid w:val="00347DB2"/>
    <w:rsid w:val="00347EA3"/>
    <w:rsid w:val="00350347"/>
    <w:rsid w:val="003509E9"/>
    <w:rsid w:val="00354696"/>
    <w:rsid w:val="00354809"/>
    <w:rsid w:val="00355661"/>
    <w:rsid w:val="0035648F"/>
    <w:rsid w:val="00356D81"/>
    <w:rsid w:val="003576B1"/>
    <w:rsid w:val="00357B85"/>
    <w:rsid w:val="003604E5"/>
    <w:rsid w:val="00360FA9"/>
    <w:rsid w:val="00363335"/>
    <w:rsid w:val="003636A9"/>
    <w:rsid w:val="00363983"/>
    <w:rsid w:val="003639A4"/>
    <w:rsid w:val="00363AC8"/>
    <w:rsid w:val="003648D1"/>
    <w:rsid w:val="003655AA"/>
    <w:rsid w:val="003657E6"/>
    <w:rsid w:val="00367401"/>
    <w:rsid w:val="00371DE3"/>
    <w:rsid w:val="00373617"/>
    <w:rsid w:val="00373881"/>
    <w:rsid w:val="00374692"/>
    <w:rsid w:val="00375206"/>
    <w:rsid w:val="00375B35"/>
    <w:rsid w:val="0037608C"/>
    <w:rsid w:val="0037779C"/>
    <w:rsid w:val="0038260A"/>
    <w:rsid w:val="0038298B"/>
    <w:rsid w:val="00382A9E"/>
    <w:rsid w:val="00382B3A"/>
    <w:rsid w:val="00384191"/>
    <w:rsid w:val="00385972"/>
    <w:rsid w:val="00386042"/>
    <w:rsid w:val="00386E53"/>
    <w:rsid w:val="0039070B"/>
    <w:rsid w:val="00390887"/>
    <w:rsid w:val="00392003"/>
    <w:rsid w:val="00392ABD"/>
    <w:rsid w:val="00392B6F"/>
    <w:rsid w:val="003931EF"/>
    <w:rsid w:val="0039375D"/>
    <w:rsid w:val="00393F3D"/>
    <w:rsid w:val="00396072"/>
    <w:rsid w:val="00397489"/>
    <w:rsid w:val="00397CAD"/>
    <w:rsid w:val="003A0754"/>
    <w:rsid w:val="003A0BA8"/>
    <w:rsid w:val="003A17CF"/>
    <w:rsid w:val="003A1F38"/>
    <w:rsid w:val="003A32E8"/>
    <w:rsid w:val="003A3E90"/>
    <w:rsid w:val="003A4AC4"/>
    <w:rsid w:val="003A4EB7"/>
    <w:rsid w:val="003A6E3C"/>
    <w:rsid w:val="003A7F16"/>
    <w:rsid w:val="003B0164"/>
    <w:rsid w:val="003B1898"/>
    <w:rsid w:val="003B299B"/>
    <w:rsid w:val="003B35AA"/>
    <w:rsid w:val="003B38AC"/>
    <w:rsid w:val="003B3BCF"/>
    <w:rsid w:val="003B4DEB"/>
    <w:rsid w:val="003B521A"/>
    <w:rsid w:val="003B5367"/>
    <w:rsid w:val="003B5420"/>
    <w:rsid w:val="003B7EC2"/>
    <w:rsid w:val="003C0BAE"/>
    <w:rsid w:val="003C0D46"/>
    <w:rsid w:val="003C0E21"/>
    <w:rsid w:val="003C0E62"/>
    <w:rsid w:val="003C2B44"/>
    <w:rsid w:val="003C357A"/>
    <w:rsid w:val="003C397F"/>
    <w:rsid w:val="003C49C1"/>
    <w:rsid w:val="003C70B7"/>
    <w:rsid w:val="003C73B8"/>
    <w:rsid w:val="003C7627"/>
    <w:rsid w:val="003D0797"/>
    <w:rsid w:val="003D0A63"/>
    <w:rsid w:val="003D1A14"/>
    <w:rsid w:val="003D1B9C"/>
    <w:rsid w:val="003D21E7"/>
    <w:rsid w:val="003D256D"/>
    <w:rsid w:val="003D276B"/>
    <w:rsid w:val="003D2CE0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71D5"/>
    <w:rsid w:val="003F2419"/>
    <w:rsid w:val="003F39B7"/>
    <w:rsid w:val="003F47DE"/>
    <w:rsid w:val="003F4AE0"/>
    <w:rsid w:val="003F5039"/>
    <w:rsid w:val="003F697C"/>
    <w:rsid w:val="003F7897"/>
    <w:rsid w:val="00400CE7"/>
    <w:rsid w:val="00401E35"/>
    <w:rsid w:val="00401FE8"/>
    <w:rsid w:val="00402E7D"/>
    <w:rsid w:val="004052E3"/>
    <w:rsid w:val="0040586D"/>
    <w:rsid w:val="004058B8"/>
    <w:rsid w:val="00410CB9"/>
    <w:rsid w:val="00410E88"/>
    <w:rsid w:val="00410E8F"/>
    <w:rsid w:val="00411B3C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380A"/>
    <w:rsid w:val="00424B68"/>
    <w:rsid w:val="00425BD2"/>
    <w:rsid w:val="00425C12"/>
    <w:rsid w:val="00425C4E"/>
    <w:rsid w:val="004266F2"/>
    <w:rsid w:val="00427516"/>
    <w:rsid w:val="00427AC0"/>
    <w:rsid w:val="00427BA0"/>
    <w:rsid w:val="00430718"/>
    <w:rsid w:val="004313D2"/>
    <w:rsid w:val="0043151E"/>
    <w:rsid w:val="00431C9C"/>
    <w:rsid w:val="004328BD"/>
    <w:rsid w:val="00434209"/>
    <w:rsid w:val="00434B65"/>
    <w:rsid w:val="00434E72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28D0"/>
    <w:rsid w:val="00452919"/>
    <w:rsid w:val="00452DD4"/>
    <w:rsid w:val="00453E85"/>
    <w:rsid w:val="00454551"/>
    <w:rsid w:val="00454670"/>
    <w:rsid w:val="00454B5D"/>
    <w:rsid w:val="00455F93"/>
    <w:rsid w:val="004562B0"/>
    <w:rsid w:val="00456826"/>
    <w:rsid w:val="00456C4C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710"/>
    <w:rsid w:val="00470A44"/>
    <w:rsid w:val="00471896"/>
    <w:rsid w:val="00473088"/>
    <w:rsid w:val="004749D9"/>
    <w:rsid w:val="0047602B"/>
    <w:rsid w:val="00477E34"/>
    <w:rsid w:val="00480798"/>
    <w:rsid w:val="0048148D"/>
    <w:rsid w:val="004825E0"/>
    <w:rsid w:val="00484C93"/>
    <w:rsid w:val="004861A8"/>
    <w:rsid w:val="0048644C"/>
    <w:rsid w:val="004865F1"/>
    <w:rsid w:val="00486D7B"/>
    <w:rsid w:val="0049024D"/>
    <w:rsid w:val="004904DD"/>
    <w:rsid w:val="0049392B"/>
    <w:rsid w:val="004948B8"/>
    <w:rsid w:val="0049599F"/>
    <w:rsid w:val="00495EFA"/>
    <w:rsid w:val="004973B5"/>
    <w:rsid w:val="004976B6"/>
    <w:rsid w:val="004A0F68"/>
    <w:rsid w:val="004A1062"/>
    <w:rsid w:val="004A3230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2006"/>
    <w:rsid w:val="004C205D"/>
    <w:rsid w:val="004C3FDB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4B"/>
    <w:rsid w:val="004D54AB"/>
    <w:rsid w:val="004D565A"/>
    <w:rsid w:val="004D59E9"/>
    <w:rsid w:val="004D5CA5"/>
    <w:rsid w:val="004D5E32"/>
    <w:rsid w:val="004D7602"/>
    <w:rsid w:val="004D7859"/>
    <w:rsid w:val="004D7E27"/>
    <w:rsid w:val="004E1DFA"/>
    <w:rsid w:val="004E28B8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8C6"/>
    <w:rsid w:val="004F3F95"/>
    <w:rsid w:val="004F41CE"/>
    <w:rsid w:val="004F50EA"/>
    <w:rsid w:val="004F6AE9"/>
    <w:rsid w:val="004F6D9D"/>
    <w:rsid w:val="00500076"/>
    <w:rsid w:val="00500414"/>
    <w:rsid w:val="00500FB0"/>
    <w:rsid w:val="005013B3"/>
    <w:rsid w:val="005018EC"/>
    <w:rsid w:val="00503168"/>
    <w:rsid w:val="00503314"/>
    <w:rsid w:val="00504FEF"/>
    <w:rsid w:val="00505150"/>
    <w:rsid w:val="005051ED"/>
    <w:rsid w:val="00505803"/>
    <w:rsid w:val="00507B1D"/>
    <w:rsid w:val="00510313"/>
    <w:rsid w:val="00511230"/>
    <w:rsid w:val="005115B8"/>
    <w:rsid w:val="00512587"/>
    <w:rsid w:val="00514956"/>
    <w:rsid w:val="00514C8F"/>
    <w:rsid w:val="0051572A"/>
    <w:rsid w:val="0051581B"/>
    <w:rsid w:val="00515FC4"/>
    <w:rsid w:val="005161F8"/>
    <w:rsid w:val="00516C31"/>
    <w:rsid w:val="005172B5"/>
    <w:rsid w:val="00517908"/>
    <w:rsid w:val="00520097"/>
    <w:rsid w:val="00520596"/>
    <w:rsid w:val="005208C9"/>
    <w:rsid w:val="00521685"/>
    <w:rsid w:val="00523018"/>
    <w:rsid w:val="005233D4"/>
    <w:rsid w:val="00523781"/>
    <w:rsid w:val="00523F8B"/>
    <w:rsid w:val="00526F68"/>
    <w:rsid w:val="00527F64"/>
    <w:rsid w:val="0053003E"/>
    <w:rsid w:val="00530394"/>
    <w:rsid w:val="00530A76"/>
    <w:rsid w:val="00530EA8"/>
    <w:rsid w:val="00531BE2"/>
    <w:rsid w:val="00532C11"/>
    <w:rsid w:val="005345CD"/>
    <w:rsid w:val="00534C64"/>
    <w:rsid w:val="00534F65"/>
    <w:rsid w:val="005359C6"/>
    <w:rsid w:val="00536720"/>
    <w:rsid w:val="00537AC9"/>
    <w:rsid w:val="005400F7"/>
    <w:rsid w:val="0054014E"/>
    <w:rsid w:val="0054071C"/>
    <w:rsid w:val="00540ADD"/>
    <w:rsid w:val="00541118"/>
    <w:rsid w:val="0054325D"/>
    <w:rsid w:val="00545A4C"/>
    <w:rsid w:val="0054631E"/>
    <w:rsid w:val="005467AE"/>
    <w:rsid w:val="005477D3"/>
    <w:rsid w:val="00547F60"/>
    <w:rsid w:val="00550AF1"/>
    <w:rsid w:val="005511B5"/>
    <w:rsid w:val="00551F69"/>
    <w:rsid w:val="00552265"/>
    <w:rsid w:val="00553710"/>
    <w:rsid w:val="00555270"/>
    <w:rsid w:val="00556932"/>
    <w:rsid w:val="00557420"/>
    <w:rsid w:val="005577D0"/>
    <w:rsid w:val="00557CC7"/>
    <w:rsid w:val="00560419"/>
    <w:rsid w:val="005606CC"/>
    <w:rsid w:val="00561213"/>
    <w:rsid w:val="0056156C"/>
    <w:rsid w:val="00561A93"/>
    <w:rsid w:val="00562252"/>
    <w:rsid w:val="00563C25"/>
    <w:rsid w:val="0056659A"/>
    <w:rsid w:val="0056663D"/>
    <w:rsid w:val="005670FD"/>
    <w:rsid w:val="0057112D"/>
    <w:rsid w:val="00571CE0"/>
    <w:rsid w:val="00571D43"/>
    <w:rsid w:val="005729E0"/>
    <w:rsid w:val="00573541"/>
    <w:rsid w:val="005738F7"/>
    <w:rsid w:val="00574726"/>
    <w:rsid w:val="00575BE7"/>
    <w:rsid w:val="00575C98"/>
    <w:rsid w:val="005774CA"/>
    <w:rsid w:val="005776E8"/>
    <w:rsid w:val="005777D5"/>
    <w:rsid w:val="00577E56"/>
    <w:rsid w:val="005806A8"/>
    <w:rsid w:val="00580902"/>
    <w:rsid w:val="005817E3"/>
    <w:rsid w:val="00581F36"/>
    <w:rsid w:val="0058227B"/>
    <w:rsid w:val="00583109"/>
    <w:rsid w:val="00583EA1"/>
    <w:rsid w:val="00584957"/>
    <w:rsid w:val="00585318"/>
    <w:rsid w:val="00585C17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54A"/>
    <w:rsid w:val="00596AD0"/>
    <w:rsid w:val="00596BD9"/>
    <w:rsid w:val="00596C15"/>
    <w:rsid w:val="00597380"/>
    <w:rsid w:val="005A0449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45"/>
    <w:rsid w:val="005A74D8"/>
    <w:rsid w:val="005A7ED8"/>
    <w:rsid w:val="005B0B7A"/>
    <w:rsid w:val="005B1122"/>
    <w:rsid w:val="005B1181"/>
    <w:rsid w:val="005B16E9"/>
    <w:rsid w:val="005B1A3F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34F7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D7AF5"/>
    <w:rsid w:val="005E070E"/>
    <w:rsid w:val="005E1B55"/>
    <w:rsid w:val="005E1F26"/>
    <w:rsid w:val="005E1F86"/>
    <w:rsid w:val="005E2753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10C"/>
    <w:rsid w:val="005F475A"/>
    <w:rsid w:val="005F4A89"/>
    <w:rsid w:val="005F5A65"/>
    <w:rsid w:val="005F5F2E"/>
    <w:rsid w:val="005F5F96"/>
    <w:rsid w:val="005F60B3"/>
    <w:rsid w:val="005F76A2"/>
    <w:rsid w:val="005F7710"/>
    <w:rsid w:val="005F7D17"/>
    <w:rsid w:val="005F7F00"/>
    <w:rsid w:val="005F7FFA"/>
    <w:rsid w:val="00600B16"/>
    <w:rsid w:val="006011A9"/>
    <w:rsid w:val="00601A45"/>
    <w:rsid w:val="00601ADC"/>
    <w:rsid w:val="0060207B"/>
    <w:rsid w:val="00602BF7"/>
    <w:rsid w:val="0060318B"/>
    <w:rsid w:val="0060335F"/>
    <w:rsid w:val="00604068"/>
    <w:rsid w:val="006054D7"/>
    <w:rsid w:val="006054DF"/>
    <w:rsid w:val="006067A1"/>
    <w:rsid w:val="00607386"/>
    <w:rsid w:val="006073CA"/>
    <w:rsid w:val="00607BF0"/>
    <w:rsid w:val="0061003F"/>
    <w:rsid w:val="00612233"/>
    <w:rsid w:val="006130D6"/>
    <w:rsid w:val="006131FD"/>
    <w:rsid w:val="006144D7"/>
    <w:rsid w:val="0061493F"/>
    <w:rsid w:val="006149DD"/>
    <w:rsid w:val="0061512E"/>
    <w:rsid w:val="0061601C"/>
    <w:rsid w:val="006169FD"/>
    <w:rsid w:val="00617276"/>
    <w:rsid w:val="00620242"/>
    <w:rsid w:val="00620555"/>
    <w:rsid w:val="00621775"/>
    <w:rsid w:val="00621836"/>
    <w:rsid w:val="006228F4"/>
    <w:rsid w:val="00622D71"/>
    <w:rsid w:val="0062353A"/>
    <w:rsid w:val="00623D7D"/>
    <w:rsid w:val="00624A5A"/>
    <w:rsid w:val="00624B13"/>
    <w:rsid w:val="00626571"/>
    <w:rsid w:val="00627FD0"/>
    <w:rsid w:val="00631177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451B"/>
    <w:rsid w:val="0064651E"/>
    <w:rsid w:val="00646AA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414"/>
    <w:rsid w:val="00657CB2"/>
    <w:rsid w:val="00661597"/>
    <w:rsid w:val="00663773"/>
    <w:rsid w:val="006640F9"/>
    <w:rsid w:val="0066452B"/>
    <w:rsid w:val="006651D7"/>
    <w:rsid w:val="0066570F"/>
    <w:rsid w:val="0066669A"/>
    <w:rsid w:val="00666AB9"/>
    <w:rsid w:val="00667E42"/>
    <w:rsid w:val="006711C0"/>
    <w:rsid w:val="006714D1"/>
    <w:rsid w:val="006715FF"/>
    <w:rsid w:val="00672123"/>
    <w:rsid w:val="00673804"/>
    <w:rsid w:val="00673BE4"/>
    <w:rsid w:val="00673ECE"/>
    <w:rsid w:val="006751B5"/>
    <w:rsid w:val="00676F7A"/>
    <w:rsid w:val="00680D8F"/>
    <w:rsid w:val="0068173C"/>
    <w:rsid w:val="006823BC"/>
    <w:rsid w:val="00682BD1"/>
    <w:rsid w:val="00682DC0"/>
    <w:rsid w:val="0068347C"/>
    <w:rsid w:val="0068375B"/>
    <w:rsid w:val="00683900"/>
    <w:rsid w:val="00683B60"/>
    <w:rsid w:val="00683D23"/>
    <w:rsid w:val="006860E9"/>
    <w:rsid w:val="006861E6"/>
    <w:rsid w:val="006865D0"/>
    <w:rsid w:val="00690744"/>
    <w:rsid w:val="00690D05"/>
    <w:rsid w:val="00690D33"/>
    <w:rsid w:val="00691A7B"/>
    <w:rsid w:val="00693EBA"/>
    <w:rsid w:val="00694505"/>
    <w:rsid w:val="006945EA"/>
    <w:rsid w:val="00694BF9"/>
    <w:rsid w:val="00694D0C"/>
    <w:rsid w:val="00696085"/>
    <w:rsid w:val="006A0B64"/>
    <w:rsid w:val="006A0DCE"/>
    <w:rsid w:val="006A1076"/>
    <w:rsid w:val="006A1FAC"/>
    <w:rsid w:val="006A2D70"/>
    <w:rsid w:val="006A36A9"/>
    <w:rsid w:val="006A49A1"/>
    <w:rsid w:val="006A64AF"/>
    <w:rsid w:val="006A7054"/>
    <w:rsid w:val="006B0DC7"/>
    <w:rsid w:val="006B1661"/>
    <w:rsid w:val="006B31BE"/>
    <w:rsid w:val="006B40D1"/>
    <w:rsid w:val="006B4251"/>
    <w:rsid w:val="006B4931"/>
    <w:rsid w:val="006B5F76"/>
    <w:rsid w:val="006B6173"/>
    <w:rsid w:val="006B667C"/>
    <w:rsid w:val="006B74F1"/>
    <w:rsid w:val="006B7B8C"/>
    <w:rsid w:val="006C1C0B"/>
    <w:rsid w:val="006C4CF1"/>
    <w:rsid w:val="006C55B4"/>
    <w:rsid w:val="006C57F8"/>
    <w:rsid w:val="006C5E80"/>
    <w:rsid w:val="006C660C"/>
    <w:rsid w:val="006C7E4E"/>
    <w:rsid w:val="006D0AE6"/>
    <w:rsid w:val="006D2375"/>
    <w:rsid w:val="006D4C86"/>
    <w:rsid w:val="006D5858"/>
    <w:rsid w:val="006D611E"/>
    <w:rsid w:val="006D65AC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66EE"/>
    <w:rsid w:val="006E758B"/>
    <w:rsid w:val="006E75D7"/>
    <w:rsid w:val="006F08D9"/>
    <w:rsid w:val="006F0A63"/>
    <w:rsid w:val="006F1C26"/>
    <w:rsid w:val="006F1C4A"/>
    <w:rsid w:val="006F206C"/>
    <w:rsid w:val="006F2F21"/>
    <w:rsid w:val="006F3206"/>
    <w:rsid w:val="006F502C"/>
    <w:rsid w:val="006F6464"/>
    <w:rsid w:val="006F7150"/>
    <w:rsid w:val="006F728E"/>
    <w:rsid w:val="006F7491"/>
    <w:rsid w:val="006F7AFF"/>
    <w:rsid w:val="007017B2"/>
    <w:rsid w:val="007017F9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3002"/>
    <w:rsid w:val="007136D5"/>
    <w:rsid w:val="0071446A"/>
    <w:rsid w:val="007148DE"/>
    <w:rsid w:val="00715C99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0DBB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35B1"/>
    <w:rsid w:val="00744419"/>
    <w:rsid w:val="00744726"/>
    <w:rsid w:val="0074603A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60331"/>
    <w:rsid w:val="00760783"/>
    <w:rsid w:val="00760815"/>
    <w:rsid w:val="0076114A"/>
    <w:rsid w:val="0076166B"/>
    <w:rsid w:val="00761C21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3BDD"/>
    <w:rsid w:val="007749FB"/>
    <w:rsid w:val="007750C5"/>
    <w:rsid w:val="0077578D"/>
    <w:rsid w:val="0077593F"/>
    <w:rsid w:val="007760DA"/>
    <w:rsid w:val="00776E52"/>
    <w:rsid w:val="00780771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59AF"/>
    <w:rsid w:val="00787DA2"/>
    <w:rsid w:val="0079088D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169"/>
    <w:rsid w:val="007A14CE"/>
    <w:rsid w:val="007A17C0"/>
    <w:rsid w:val="007A20BD"/>
    <w:rsid w:val="007A243E"/>
    <w:rsid w:val="007A3680"/>
    <w:rsid w:val="007A4228"/>
    <w:rsid w:val="007A49F7"/>
    <w:rsid w:val="007A6203"/>
    <w:rsid w:val="007A6EE0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B73F0"/>
    <w:rsid w:val="007B7EDE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0A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D7F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598F"/>
    <w:rsid w:val="00806636"/>
    <w:rsid w:val="00806C1C"/>
    <w:rsid w:val="00810660"/>
    <w:rsid w:val="0081109F"/>
    <w:rsid w:val="00811546"/>
    <w:rsid w:val="00813792"/>
    <w:rsid w:val="00814235"/>
    <w:rsid w:val="00814909"/>
    <w:rsid w:val="00814FCE"/>
    <w:rsid w:val="008160B4"/>
    <w:rsid w:val="0081622D"/>
    <w:rsid w:val="008162E2"/>
    <w:rsid w:val="00817AC1"/>
    <w:rsid w:val="00820D14"/>
    <w:rsid w:val="00822018"/>
    <w:rsid w:val="00822A71"/>
    <w:rsid w:val="008234CA"/>
    <w:rsid w:val="00826486"/>
    <w:rsid w:val="00826B8A"/>
    <w:rsid w:val="00826CE7"/>
    <w:rsid w:val="00831400"/>
    <w:rsid w:val="008339B6"/>
    <w:rsid w:val="00833FFD"/>
    <w:rsid w:val="00834FA1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04FB"/>
    <w:rsid w:val="00852168"/>
    <w:rsid w:val="0085271A"/>
    <w:rsid w:val="008530F3"/>
    <w:rsid w:val="00853432"/>
    <w:rsid w:val="00854616"/>
    <w:rsid w:val="00855316"/>
    <w:rsid w:val="00856889"/>
    <w:rsid w:val="00856C01"/>
    <w:rsid w:val="00857458"/>
    <w:rsid w:val="00857D4B"/>
    <w:rsid w:val="00860447"/>
    <w:rsid w:val="008613F8"/>
    <w:rsid w:val="00862640"/>
    <w:rsid w:val="00862AEF"/>
    <w:rsid w:val="0086411C"/>
    <w:rsid w:val="00864888"/>
    <w:rsid w:val="00864A9D"/>
    <w:rsid w:val="00864C9E"/>
    <w:rsid w:val="00865B88"/>
    <w:rsid w:val="00866FB8"/>
    <w:rsid w:val="00867DA8"/>
    <w:rsid w:val="00871775"/>
    <w:rsid w:val="00873134"/>
    <w:rsid w:val="008731A6"/>
    <w:rsid w:val="00874858"/>
    <w:rsid w:val="00874DAC"/>
    <w:rsid w:val="00875BC2"/>
    <w:rsid w:val="00875D00"/>
    <w:rsid w:val="008761A6"/>
    <w:rsid w:val="008775CD"/>
    <w:rsid w:val="00877A5D"/>
    <w:rsid w:val="00877AAE"/>
    <w:rsid w:val="00877DE8"/>
    <w:rsid w:val="008812FE"/>
    <w:rsid w:val="00883456"/>
    <w:rsid w:val="0088392D"/>
    <w:rsid w:val="00883F10"/>
    <w:rsid w:val="008847DC"/>
    <w:rsid w:val="0088690D"/>
    <w:rsid w:val="00887289"/>
    <w:rsid w:val="00890329"/>
    <w:rsid w:val="0089051F"/>
    <w:rsid w:val="008915B8"/>
    <w:rsid w:val="00891D99"/>
    <w:rsid w:val="008926E9"/>
    <w:rsid w:val="00892CF4"/>
    <w:rsid w:val="008935A4"/>
    <w:rsid w:val="00894A2A"/>
    <w:rsid w:val="00895656"/>
    <w:rsid w:val="008956F3"/>
    <w:rsid w:val="00896E33"/>
    <w:rsid w:val="008A0C63"/>
    <w:rsid w:val="008A1B54"/>
    <w:rsid w:val="008A23CA"/>
    <w:rsid w:val="008A2524"/>
    <w:rsid w:val="008A2914"/>
    <w:rsid w:val="008A2C22"/>
    <w:rsid w:val="008A35C0"/>
    <w:rsid w:val="008A3A26"/>
    <w:rsid w:val="008A547D"/>
    <w:rsid w:val="008A7507"/>
    <w:rsid w:val="008A78F7"/>
    <w:rsid w:val="008A7DB8"/>
    <w:rsid w:val="008B0171"/>
    <w:rsid w:val="008B132F"/>
    <w:rsid w:val="008B1725"/>
    <w:rsid w:val="008B1AA7"/>
    <w:rsid w:val="008B2A6A"/>
    <w:rsid w:val="008B2E67"/>
    <w:rsid w:val="008B36FC"/>
    <w:rsid w:val="008B4BCB"/>
    <w:rsid w:val="008B5FB6"/>
    <w:rsid w:val="008B7255"/>
    <w:rsid w:val="008C3652"/>
    <w:rsid w:val="008C3C41"/>
    <w:rsid w:val="008C3EA4"/>
    <w:rsid w:val="008C3F07"/>
    <w:rsid w:val="008C4C3D"/>
    <w:rsid w:val="008C514F"/>
    <w:rsid w:val="008C5E9C"/>
    <w:rsid w:val="008C6BFD"/>
    <w:rsid w:val="008C6C3F"/>
    <w:rsid w:val="008C6E3E"/>
    <w:rsid w:val="008C7AE1"/>
    <w:rsid w:val="008D0EA0"/>
    <w:rsid w:val="008D274C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2E90"/>
    <w:rsid w:val="008E3F86"/>
    <w:rsid w:val="008E5721"/>
    <w:rsid w:val="008E77DA"/>
    <w:rsid w:val="008F1233"/>
    <w:rsid w:val="008F12B7"/>
    <w:rsid w:val="008F18A9"/>
    <w:rsid w:val="008F2F3A"/>
    <w:rsid w:val="008F35EA"/>
    <w:rsid w:val="008F4F2E"/>
    <w:rsid w:val="008F5127"/>
    <w:rsid w:val="008F5431"/>
    <w:rsid w:val="008F54E0"/>
    <w:rsid w:val="008F6178"/>
    <w:rsid w:val="008F6288"/>
    <w:rsid w:val="008F7257"/>
    <w:rsid w:val="00901587"/>
    <w:rsid w:val="00903398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45EC"/>
    <w:rsid w:val="00915ACA"/>
    <w:rsid w:val="00915D79"/>
    <w:rsid w:val="00916558"/>
    <w:rsid w:val="009166FA"/>
    <w:rsid w:val="0092270E"/>
    <w:rsid w:val="00922DD3"/>
    <w:rsid w:val="00926892"/>
    <w:rsid w:val="00926FB9"/>
    <w:rsid w:val="0093160E"/>
    <w:rsid w:val="009317F3"/>
    <w:rsid w:val="00932660"/>
    <w:rsid w:val="00932A4F"/>
    <w:rsid w:val="00932EFC"/>
    <w:rsid w:val="00933259"/>
    <w:rsid w:val="00933900"/>
    <w:rsid w:val="00933A52"/>
    <w:rsid w:val="00935A66"/>
    <w:rsid w:val="0093634B"/>
    <w:rsid w:val="009367C4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44A"/>
    <w:rsid w:val="00955E08"/>
    <w:rsid w:val="00956616"/>
    <w:rsid w:val="009573A9"/>
    <w:rsid w:val="00957EFE"/>
    <w:rsid w:val="0096078C"/>
    <w:rsid w:val="009608F1"/>
    <w:rsid w:val="00960B2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8FD"/>
    <w:rsid w:val="00965D35"/>
    <w:rsid w:val="00965FAB"/>
    <w:rsid w:val="009703A9"/>
    <w:rsid w:val="00970428"/>
    <w:rsid w:val="0097137C"/>
    <w:rsid w:val="00971400"/>
    <w:rsid w:val="009718F0"/>
    <w:rsid w:val="00973AD2"/>
    <w:rsid w:val="00975D5B"/>
    <w:rsid w:val="009767D8"/>
    <w:rsid w:val="00976B75"/>
    <w:rsid w:val="009777A4"/>
    <w:rsid w:val="009800D9"/>
    <w:rsid w:val="00980198"/>
    <w:rsid w:val="009803DE"/>
    <w:rsid w:val="00980476"/>
    <w:rsid w:val="009805AD"/>
    <w:rsid w:val="009805CE"/>
    <w:rsid w:val="00981390"/>
    <w:rsid w:val="009817CA"/>
    <w:rsid w:val="00981956"/>
    <w:rsid w:val="00981964"/>
    <w:rsid w:val="00982AEA"/>
    <w:rsid w:val="009837B9"/>
    <w:rsid w:val="00985931"/>
    <w:rsid w:val="009860F2"/>
    <w:rsid w:val="009875B2"/>
    <w:rsid w:val="00987ABF"/>
    <w:rsid w:val="00991248"/>
    <w:rsid w:val="0099141A"/>
    <w:rsid w:val="0099191A"/>
    <w:rsid w:val="009919F5"/>
    <w:rsid w:val="009923AC"/>
    <w:rsid w:val="009946E3"/>
    <w:rsid w:val="00994F32"/>
    <w:rsid w:val="009958B7"/>
    <w:rsid w:val="009A04F2"/>
    <w:rsid w:val="009A1A1F"/>
    <w:rsid w:val="009A2361"/>
    <w:rsid w:val="009A2B2D"/>
    <w:rsid w:val="009A3DC5"/>
    <w:rsid w:val="009A45DC"/>
    <w:rsid w:val="009A4DA2"/>
    <w:rsid w:val="009A6055"/>
    <w:rsid w:val="009A6A0E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B6813"/>
    <w:rsid w:val="009B7FA2"/>
    <w:rsid w:val="009C1163"/>
    <w:rsid w:val="009C1A33"/>
    <w:rsid w:val="009C289C"/>
    <w:rsid w:val="009C2CD4"/>
    <w:rsid w:val="009C3CF4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E67"/>
    <w:rsid w:val="009D5920"/>
    <w:rsid w:val="009D5D2D"/>
    <w:rsid w:val="009D6128"/>
    <w:rsid w:val="009D6610"/>
    <w:rsid w:val="009D762B"/>
    <w:rsid w:val="009E4060"/>
    <w:rsid w:val="009E5AAA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442"/>
    <w:rsid w:val="009F7A1E"/>
    <w:rsid w:val="00A0011C"/>
    <w:rsid w:val="00A06BFF"/>
    <w:rsid w:val="00A0779B"/>
    <w:rsid w:val="00A1038D"/>
    <w:rsid w:val="00A10939"/>
    <w:rsid w:val="00A1204D"/>
    <w:rsid w:val="00A12323"/>
    <w:rsid w:val="00A127F3"/>
    <w:rsid w:val="00A12FC6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D6B"/>
    <w:rsid w:val="00A25E48"/>
    <w:rsid w:val="00A25E7D"/>
    <w:rsid w:val="00A31105"/>
    <w:rsid w:val="00A33430"/>
    <w:rsid w:val="00A338BD"/>
    <w:rsid w:val="00A34104"/>
    <w:rsid w:val="00A344DB"/>
    <w:rsid w:val="00A34906"/>
    <w:rsid w:val="00A35C6D"/>
    <w:rsid w:val="00A36539"/>
    <w:rsid w:val="00A36D00"/>
    <w:rsid w:val="00A37193"/>
    <w:rsid w:val="00A37D84"/>
    <w:rsid w:val="00A40A3E"/>
    <w:rsid w:val="00A410D1"/>
    <w:rsid w:val="00A41CDF"/>
    <w:rsid w:val="00A42C6E"/>
    <w:rsid w:val="00A43624"/>
    <w:rsid w:val="00A439AC"/>
    <w:rsid w:val="00A43BCC"/>
    <w:rsid w:val="00A43F8D"/>
    <w:rsid w:val="00A4598B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96B"/>
    <w:rsid w:val="00A55944"/>
    <w:rsid w:val="00A57111"/>
    <w:rsid w:val="00A60673"/>
    <w:rsid w:val="00A615F7"/>
    <w:rsid w:val="00A61E8A"/>
    <w:rsid w:val="00A61F8D"/>
    <w:rsid w:val="00A62014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7F67"/>
    <w:rsid w:val="00A826AD"/>
    <w:rsid w:val="00A83380"/>
    <w:rsid w:val="00A8451F"/>
    <w:rsid w:val="00A8471D"/>
    <w:rsid w:val="00A864D1"/>
    <w:rsid w:val="00A867FA"/>
    <w:rsid w:val="00A86A19"/>
    <w:rsid w:val="00A86A89"/>
    <w:rsid w:val="00A86CBD"/>
    <w:rsid w:val="00A86E85"/>
    <w:rsid w:val="00A870D3"/>
    <w:rsid w:val="00A874B8"/>
    <w:rsid w:val="00A8761F"/>
    <w:rsid w:val="00A9033C"/>
    <w:rsid w:val="00A906FF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7CCB"/>
    <w:rsid w:val="00AC03EE"/>
    <w:rsid w:val="00AC0CC1"/>
    <w:rsid w:val="00AC11AB"/>
    <w:rsid w:val="00AC1D0A"/>
    <w:rsid w:val="00AC3F9A"/>
    <w:rsid w:val="00AC4714"/>
    <w:rsid w:val="00AC5333"/>
    <w:rsid w:val="00AC56D9"/>
    <w:rsid w:val="00AC5F0C"/>
    <w:rsid w:val="00AC5F78"/>
    <w:rsid w:val="00AC60F0"/>
    <w:rsid w:val="00AC65E1"/>
    <w:rsid w:val="00AC76D2"/>
    <w:rsid w:val="00AD0E48"/>
    <w:rsid w:val="00AD0E75"/>
    <w:rsid w:val="00AD236C"/>
    <w:rsid w:val="00AD312E"/>
    <w:rsid w:val="00AD446D"/>
    <w:rsid w:val="00AD44C5"/>
    <w:rsid w:val="00AD466A"/>
    <w:rsid w:val="00AD48A7"/>
    <w:rsid w:val="00AD4975"/>
    <w:rsid w:val="00AD5467"/>
    <w:rsid w:val="00AD68AC"/>
    <w:rsid w:val="00AD7C78"/>
    <w:rsid w:val="00AD7EE0"/>
    <w:rsid w:val="00AE0128"/>
    <w:rsid w:val="00AE2086"/>
    <w:rsid w:val="00AE218A"/>
    <w:rsid w:val="00AE2C5D"/>
    <w:rsid w:val="00AE3EC9"/>
    <w:rsid w:val="00AE4125"/>
    <w:rsid w:val="00AE4B44"/>
    <w:rsid w:val="00AE60B2"/>
    <w:rsid w:val="00AE65F9"/>
    <w:rsid w:val="00AE6BB6"/>
    <w:rsid w:val="00AF007E"/>
    <w:rsid w:val="00AF0BF3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0AC"/>
    <w:rsid w:val="00AF62A4"/>
    <w:rsid w:val="00AF6F98"/>
    <w:rsid w:val="00AF72E2"/>
    <w:rsid w:val="00AF755B"/>
    <w:rsid w:val="00AF7A5A"/>
    <w:rsid w:val="00B00362"/>
    <w:rsid w:val="00B009D8"/>
    <w:rsid w:val="00B01A85"/>
    <w:rsid w:val="00B01E91"/>
    <w:rsid w:val="00B046FE"/>
    <w:rsid w:val="00B0486B"/>
    <w:rsid w:val="00B04EC4"/>
    <w:rsid w:val="00B0660F"/>
    <w:rsid w:val="00B073DD"/>
    <w:rsid w:val="00B10B0D"/>
    <w:rsid w:val="00B12095"/>
    <w:rsid w:val="00B129D5"/>
    <w:rsid w:val="00B138D9"/>
    <w:rsid w:val="00B13ABC"/>
    <w:rsid w:val="00B14FD7"/>
    <w:rsid w:val="00B167BD"/>
    <w:rsid w:val="00B17917"/>
    <w:rsid w:val="00B2055E"/>
    <w:rsid w:val="00B20A1A"/>
    <w:rsid w:val="00B21FA1"/>
    <w:rsid w:val="00B23243"/>
    <w:rsid w:val="00B25908"/>
    <w:rsid w:val="00B26F4F"/>
    <w:rsid w:val="00B3034B"/>
    <w:rsid w:val="00B30680"/>
    <w:rsid w:val="00B30EC4"/>
    <w:rsid w:val="00B31800"/>
    <w:rsid w:val="00B31CD5"/>
    <w:rsid w:val="00B32B41"/>
    <w:rsid w:val="00B33723"/>
    <w:rsid w:val="00B354FC"/>
    <w:rsid w:val="00B356E5"/>
    <w:rsid w:val="00B35864"/>
    <w:rsid w:val="00B36C08"/>
    <w:rsid w:val="00B37A7E"/>
    <w:rsid w:val="00B401E3"/>
    <w:rsid w:val="00B4078F"/>
    <w:rsid w:val="00B40C09"/>
    <w:rsid w:val="00B40D67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6C8B"/>
    <w:rsid w:val="00B47085"/>
    <w:rsid w:val="00B47407"/>
    <w:rsid w:val="00B47966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48A8"/>
    <w:rsid w:val="00B64927"/>
    <w:rsid w:val="00B656BE"/>
    <w:rsid w:val="00B65765"/>
    <w:rsid w:val="00B677A8"/>
    <w:rsid w:val="00B70729"/>
    <w:rsid w:val="00B70748"/>
    <w:rsid w:val="00B71043"/>
    <w:rsid w:val="00B717E1"/>
    <w:rsid w:val="00B71B82"/>
    <w:rsid w:val="00B7236F"/>
    <w:rsid w:val="00B72CA0"/>
    <w:rsid w:val="00B73D9A"/>
    <w:rsid w:val="00B7435A"/>
    <w:rsid w:val="00B748B2"/>
    <w:rsid w:val="00B74F5A"/>
    <w:rsid w:val="00B759E2"/>
    <w:rsid w:val="00B76D31"/>
    <w:rsid w:val="00B80E7B"/>
    <w:rsid w:val="00B81241"/>
    <w:rsid w:val="00B81D07"/>
    <w:rsid w:val="00B82585"/>
    <w:rsid w:val="00B83A3E"/>
    <w:rsid w:val="00B8444F"/>
    <w:rsid w:val="00B85A00"/>
    <w:rsid w:val="00B87324"/>
    <w:rsid w:val="00B87E91"/>
    <w:rsid w:val="00B910C2"/>
    <w:rsid w:val="00B917D6"/>
    <w:rsid w:val="00B92652"/>
    <w:rsid w:val="00B92845"/>
    <w:rsid w:val="00B94BC5"/>
    <w:rsid w:val="00B950EA"/>
    <w:rsid w:val="00B951FA"/>
    <w:rsid w:val="00B96705"/>
    <w:rsid w:val="00B97A7C"/>
    <w:rsid w:val="00BA0402"/>
    <w:rsid w:val="00BA272D"/>
    <w:rsid w:val="00BA2971"/>
    <w:rsid w:val="00BA2D58"/>
    <w:rsid w:val="00BA3547"/>
    <w:rsid w:val="00BA3F36"/>
    <w:rsid w:val="00BA4074"/>
    <w:rsid w:val="00BA4300"/>
    <w:rsid w:val="00BA444E"/>
    <w:rsid w:val="00BA4FFC"/>
    <w:rsid w:val="00BA569C"/>
    <w:rsid w:val="00BA6395"/>
    <w:rsid w:val="00BA6BF4"/>
    <w:rsid w:val="00BA6E34"/>
    <w:rsid w:val="00BB09C6"/>
    <w:rsid w:val="00BB16A4"/>
    <w:rsid w:val="00BB1C3F"/>
    <w:rsid w:val="00BB206A"/>
    <w:rsid w:val="00BB3160"/>
    <w:rsid w:val="00BB3336"/>
    <w:rsid w:val="00BB3F42"/>
    <w:rsid w:val="00BB42AA"/>
    <w:rsid w:val="00BB4346"/>
    <w:rsid w:val="00BB497E"/>
    <w:rsid w:val="00BB61FF"/>
    <w:rsid w:val="00BB6400"/>
    <w:rsid w:val="00BB7489"/>
    <w:rsid w:val="00BC00FA"/>
    <w:rsid w:val="00BC07DA"/>
    <w:rsid w:val="00BC239E"/>
    <w:rsid w:val="00BC2A1F"/>
    <w:rsid w:val="00BC3097"/>
    <w:rsid w:val="00BC3526"/>
    <w:rsid w:val="00BC3E68"/>
    <w:rsid w:val="00BC4851"/>
    <w:rsid w:val="00BC6544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E1190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0453"/>
    <w:rsid w:val="00BF2AF6"/>
    <w:rsid w:val="00BF381D"/>
    <w:rsid w:val="00BF3C61"/>
    <w:rsid w:val="00BF3D75"/>
    <w:rsid w:val="00BF3D76"/>
    <w:rsid w:val="00BF40DF"/>
    <w:rsid w:val="00BF46C9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6E3C"/>
    <w:rsid w:val="00C06E67"/>
    <w:rsid w:val="00C07C4B"/>
    <w:rsid w:val="00C10AEF"/>
    <w:rsid w:val="00C10BE2"/>
    <w:rsid w:val="00C115F2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2214"/>
    <w:rsid w:val="00C22A6A"/>
    <w:rsid w:val="00C232D4"/>
    <w:rsid w:val="00C2412F"/>
    <w:rsid w:val="00C242AA"/>
    <w:rsid w:val="00C259A0"/>
    <w:rsid w:val="00C2640F"/>
    <w:rsid w:val="00C268F6"/>
    <w:rsid w:val="00C27A9B"/>
    <w:rsid w:val="00C30140"/>
    <w:rsid w:val="00C30498"/>
    <w:rsid w:val="00C30CEB"/>
    <w:rsid w:val="00C3266D"/>
    <w:rsid w:val="00C32B75"/>
    <w:rsid w:val="00C334B1"/>
    <w:rsid w:val="00C3374F"/>
    <w:rsid w:val="00C3461E"/>
    <w:rsid w:val="00C351D7"/>
    <w:rsid w:val="00C356BA"/>
    <w:rsid w:val="00C36C4F"/>
    <w:rsid w:val="00C3703B"/>
    <w:rsid w:val="00C404A6"/>
    <w:rsid w:val="00C41B31"/>
    <w:rsid w:val="00C43624"/>
    <w:rsid w:val="00C43EFB"/>
    <w:rsid w:val="00C44C0F"/>
    <w:rsid w:val="00C50694"/>
    <w:rsid w:val="00C5271E"/>
    <w:rsid w:val="00C52D21"/>
    <w:rsid w:val="00C52F78"/>
    <w:rsid w:val="00C531B0"/>
    <w:rsid w:val="00C5390C"/>
    <w:rsid w:val="00C5525E"/>
    <w:rsid w:val="00C56A47"/>
    <w:rsid w:val="00C609FB"/>
    <w:rsid w:val="00C60F71"/>
    <w:rsid w:val="00C61ACF"/>
    <w:rsid w:val="00C6279E"/>
    <w:rsid w:val="00C62BAF"/>
    <w:rsid w:val="00C63FAA"/>
    <w:rsid w:val="00C6400C"/>
    <w:rsid w:val="00C64281"/>
    <w:rsid w:val="00C64D51"/>
    <w:rsid w:val="00C659FC"/>
    <w:rsid w:val="00C67CDE"/>
    <w:rsid w:val="00C70004"/>
    <w:rsid w:val="00C7051D"/>
    <w:rsid w:val="00C70B36"/>
    <w:rsid w:val="00C70B38"/>
    <w:rsid w:val="00C72F9D"/>
    <w:rsid w:val="00C7423E"/>
    <w:rsid w:val="00C7601E"/>
    <w:rsid w:val="00C76254"/>
    <w:rsid w:val="00C7640B"/>
    <w:rsid w:val="00C7678E"/>
    <w:rsid w:val="00C76FAA"/>
    <w:rsid w:val="00C77081"/>
    <w:rsid w:val="00C819C8"/>
    <w:rsid w:val="00C835C9"/>
    <w:rsid w:val="00C83810"/>
    <w:rsid w:val="00C83BD6"/>
    <w:rsid w:val="00C845FA"/>
    <w:rsid w:val="00C85EB2"/>
    <w:rsid w:val="00C87012"/>
    <w:rsid w:val="00C87536"/>
    <w:rsid w:val="00C877C4"/>
    <w:rsid w:val="00C90287"/>
    <w:rsid w:val="00C905BA"/>
    <w:rsid w:val="00C90CCA"/>
    <w:rsid w:val="00C92101"/>
    <w:rsid w:val="00C9217F"/>
    <w:rsid w:val="00C94991"/>
    <w:rsid w:val="00C94B69"/>
    <w:rsid w:val="00C9552A"/>
    <w:rsid w:val="00C9619A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48D"/>
    <w:rsid w:val="00CB3D69"/>
    <w:rsid w:val="00CB4DEB"/>
    <w:rsid w:val="00CB5348"/>
    <w:rsid w:val="00CB7BE8"/>
    <w:rsid w:val="00CC0736"/>
    <w:rsid w:val="00CC0B19"/>
    <w:rsid w:val="00CC0EFB"/>
    <w:rsid w:val="00CC0F5D"/>
    <w:rsid w:val="00CC392D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0C3"/>
    <w:rsid w:val="00CE3251"/>
    <w:rsid w:val="00CE34E1"/>
    <w:rsid w:val="00CE3DBF"/>
    <w:rsid w:val="00CE4262"/>
    <w:rsid w:val="00CE4895"/>
    <w:rsid w:val="00CE51E5"/>
    <w:rsid w:val="00CE5FE0"/>
    <w:rsid w:val="00CE7045"/>
    <w:rsid w:val="00CE747D"/>
    <w:rsid w:val="00CF0989"/>
    <w:rsid w:val="00CF26E8"/>
    <w:rsid w:val="00CF36C7"/>
    <w:rsid w:val="00CF47D5"/>
    <w:rsid w:val="00CF53F3"/>
    <w:rsid w:val="00CF6872"/>
    <w:rsid w:val="00D01D44"/>
    <w:rsid w:val="00D034BC"/>
    <w:rsid w:val="00D036F2"/>
    <w:rsid w:val="00D04414"/>
    <w:rsid w:val="00D050F5"/>
    <w:rsid w:val="00D057F1"/>
    <w:rsid w:val="00D06192"/>
    <w:rsid w:val="00D0687F"/>
    <w:rsid w:val="00D07FA9"/>
    <w:rsid w:val="00D12E66"/>
    <w:rsid w:val="00D12E6C"/>
    <w:rsid w:val="00D12F6C"/>
    <w:rsid w:val="00D1306C"/>
    <w:rsid w:val="00D14A34"/>
    <w:rsid w:val="00D14AD6"/>
    <w:rsid w:val="00D15417"/>
    <w:rsid w:val="00D15DE2"/>
    <w:rsid w:val="00D15E00"/>
    <w:rsid w:val="00D15E94"/>
    <w:rsid w:val="00D1622B"/>
    <w:rsid w:val="00D16C5C"/>
    <w:rsid w:val="00D17314"/>
    <w:rsid w:val="00D22524"/>
    <w:rsid w:val="00D23D61"/>
    <w:rsid w:val="00D243AD"/>
    <w:rsid w:val="00D24CE0"/>
    <w:rsid w:val="00D26418"/>
    <w:rsid w:val="00D27AF8"/>
    <w:rsid w:val="00D3060C"/>
    <w:rsid w:val="00D3109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6A6B"/>
    <w:rsid w:val="00D371F3"/>
    <w:rsid w:val="00D407C9"/>
    <w:rsid w:val="00D40E5C"/>
    <w:rsid w:val="00D42732"/>
    <w:rsid w:val="00D42AC1"/>
    <w:rsid w:val="00D4493D"/>
    <w:rsid w:val="00D45DD8"/>
    <w:rsid w:val="00D47228"/>
    <w:rsid w:val="00D50C77"/>
    <w:rsid w:val="00D50E7E"/>
    <w:rsid w:val="00D515CA"/>
    <w:rsid w:val="00D52C04"/>
    <w:rsid w:val="00D53630"/>
    <w:rsid w:val="00D549FA"/>
    <w:rsid w:val="00D55123"/>
    <w:rsid w:val="00D56BBE"/>
    <w:rsid w:val="00D57797"/>
    <w:rsid w:val="00D603EE"/>
    <w:rsid w:val="00D60CA4"/>
    <w:rsid w:val="00D61BBA"/>
    <w:rsid w:val="00D63504"/>
    <w:rsid w:val="00D643F9"/>
    <w:rsid w:val="00D65DC8"/>
    <w:rsid w:val="00D65F9A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87B"/>
    <w:rsid w:val="00D72D89"/>
    <w:rsid w:val="00D743D6"/>
    <w:rsid w:val="00D75338"/>
    <w:rsid w:val="00D76431"/>
    <w:rsid w:val="00D766A8"/>
    <w:rsid w:val="00D76B23"/>
    <w:rsid w:val="00D76DBA"/>
    <w:rsid w:val="00D76FE0"/>
    <w:rsid w:val="00D808A6"/>
    <w:rsid w:val="00D81095"/>
    <w:rsid w:val="00D817D4"/>
    <w:rsid w:val="00D821FE"/>
    <w:rsid w:val="00D8241E"/>
    <w:rsid w:val="00D82D58"/>
    <w:rsid w:val="00D82FF4"/>
    <w:rsid w:val="00D83760"/>
    <w:rsid w:val="00D83E10"/>
    <w:rsid w:val="00D8519A"/>
    <w:rsid w:val="00D8580C"/>
    <w:rsid w:val="00D877C6"/>
    <w:rsid w:val="00D877F9"/>
    <w:rsid w:val="00D87B89"/>
    <w:rsid w:val="00D908C9"/>
    <w:rsid w:val="00D92276"/>
    <w:rsid w:val="00D92E42"/>
    <w:rsid w:val="00D92F97"/>
    <w:rsid w:val="00D936D6"/>
    <w:rsid w:val="00D936DC"/>
    <w:rsid w:val="00D93775"/>
    <w:rsid w:val="00D953C0"/>
    <w:rsid w:val="00D956A2"/>
    <w:rsid w:val="00D967E4"/>
    <w:rsid w:val="00D96C5C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0CE6"/>
    <w:rsid w:val="00DB117F"/>
    <w:rsid w:val="00DB1191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FBB"/>
    <w:rsid w:val="00DC137C"/>
    <w:rsid w:val="00DC2284"/>
    <w:rsid w:val="00DC336B"/>
    <w:rsid w:val="00DC37DD"/>
    <w:rsid w:val="00DC425F"/>
    <w:rsid w:val="00DC4351"/>
    <w:rsid w:val="00DC4A5B"/>
    <w:rsid w:val="00DC5D85"/>
    <w:rsid w:val="00DC6CE1"/>
    <w:rsid w:val="00DC7487"/>
    <w:rsid w:val="00DD24BD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9CD"/>
    <w:rsid w:val="00DE1F8A"/>
    <w:rsid w:val="00DE33DD"/>
    <w:rsid w:val="00DE358E"/>
    <w:rsid w:val="00DE3D8C"/>
    <w:rsid w:val="00DE451A"/>
    <w:rsid w:val="00DE4916"/>
    <w:rsid w:val="00DE5C1C"/>
    <w:rsid w:val="00DE5C55"/>
    <w:rsid w:val="00DE76AE"/>
    <w:rsid w:val="00DF07BD"/>
    <w:rsid w:val="00DF160A"/>
    <w:rsid w:val="00DF16DA"/>
    <w:rsid w:val="00DF19AC"/>
    <w:rsid w:val="00DF2462"/>
    <w:rsid w:val="00DF2FC8"/>
    <w:rsid w:val="00DF2FDC"/>
    <w:rsid w:val="00DF39C7"/>
    <w:rsid w:val="00DF3DF4"/>
    <w:rsid w:val="00DF55DB"/>
    <w:rsid w:val="00DF59AC"/>
    <w:rsid w:val="00DF6356"/>
    <w:rsid w:val="00DF6F9F"/>
    <w:rsid w:val="00DF70A9"/>
    <w:rsid w:val="00E00B16"/>
    <w:rsid w:val="00E00B55"/>
    <w:rsid w:val="00E010AB"/>
    <w:rsid w:val="00E01DE6"/>
    <w:rsid w:val="00E0278F"/>
    <w:rsid w:val="00E02DC0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3AE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31FC"/>
    <w:rsid w:val="00E24703"/>
    <w:rsid w:val="00E24D54"/>
    <w:rsid w:val="00E24ED2"/>
    <w:rsid w:val="00E26325"/>
    <w:rsid w:val="00E2687A"/>
    <w:rsid w:val="00E26E35"/>
    <w:rsid w:val="00E30FC7"/>
    <w:rsid w:val="00E3109B"/>
    <w:rsid w:val="00E3158E"/>
    <w:rsid w:val="00E31FC9"/>
    <w:rsid w:val="00E332EC"/>
    <w:rsid w:val="00E3341C"/>
    <w:rsid w:val="00E33D3B"/>
    <w:rsid w:val="00E350EA"/>
    <w:rsid w:val="00E36033"/>
    <w:rsid w:val="00E3681B"/>
    <w:rsid w:val="00E36CAE"/>
    <w:rsid w:val="00E36CCF"/>
    <w:rsid w:val="00E4037A"/>
    <w:rsid w:val="00E405B2"/>
    <w:rsid w:val="00E41751"/>
    <w:rsid w:val="00E4370B"/>
    <w:rsid w:val="00E44B6B"/>
    <w:rsid w:val="00E44B76"/>
    <w:rsid w:val="00E45C43"/>
    <w:rsid w:val="00E45CB9"/>
    <w:rsid w:val="00E4668C"/>
    <w:rsid w:val="00E4718E"/>
    <w:rsid w:val="00E4719C"/>
    <w:rsid w:val="00E50724"/>
    <w:rsid w:val="00E508F2"/>
    <w:rsid w:val="00E50B2B"/>
    <w:rsid w:val="00E51060"/>
    <w:rsid w:val="00E51DE7"/>
    <w:rsid w:val="00E53373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675"/>
    <w:rsid w:val="00E6298F"/>
    <w:rsid w:val="00E643FE"/>
    <w:rsid w:val="00E6458D"/>
    <w:rsid w:val="00E64F61"/>
    <w:rsid w:val="00E665CA"/>
    <w:rsid w:val="00E675D1"/>
    <w:rsid w:val="00E700B5"/>
    <w:rsid w:val="00E70C82"/>
    <w:rsid w:val="00E70E66"/>
    <w:rsid w:val="00E71682"/>
    <w:rsid w:val="00E729F0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62F"/>
    <w:rsid w:val="00E85BB3"/>
    <w:rsid w:val="00E85E45"/>
    <w:rsid w:val="00E865F2"/>
    <w:rsid w:val="00E86EC2"/>
    <w:rsid w:val="00E876E8"/>
    <w:rsid w:val="00E901ED"/>
    <w:rsid w:val="00E90BEC"/>
    <w:rsid w:val="00E91635"/>
    <w:rsid w:val="00E91D5D"/>
    <w:rsid w:val="00E926E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AA9"/>
    <w:rsid w:val="00EA7B77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B629D"/>
    <w:rsid w:val="00EC5377"/>
    <w:rsid w:val="00EC7093"/>
    <w:rsid w:val="00ED1568"/>
    <w:rsid w:val="00ED177B"/>
    <w:rsid w:val="00ED1E7C"/>
    <w:rsid w:val="00ED21B0"/>
    <w:rsid w:val="00ED4042"/>
    <w:rsid w:val="00ED4798"/>
    <w:rsid w:val="00ED4D41"/>
    <w:rsid w:val="00ED54B0"/>
    <w:rsid w:val="00ED5912"/>
    <w:rsid w:val="00ED7540"/>
    <w:rsid w:val="00ED774C"/>
    <w:rsid w:val="00ED7DAC"/>
    <w:rsid w:val="00EE1B7F"/>
    <w:rsid w:val="00EE2458"/>
    <w:rsid w:val="00EE2CC4"/>
    <w:rsid w:val="00EE2F3F"/>
    <w:rsid w:val="00EE4082"/>
    <w:rsid w:val="00EE54CD"/>
    <w:rsid w:val="00EE5CB0"/>
    <w:rsid w:val="00EE6A69"/>
    <w:rsid w:val="00EE6B5E"/>
    <w:rsid w:val="00EE6F1F"/>
    <w:rsid w:val="00EF0A27"/>
    <w:rsid w:val="00EF1115"/>
    <w:rsid w:val="00EF1235"/>
    <w:rsid w:val="00EF202A"/>
    <w:rsid w:val="00EF2039"/>
    <w:rsid w:val="00EF2628"/>
    <w:rsid w:val="00EF53EA"/>
    <w:rsid w:val="00EF60BB"/>
    <w:rsid w:val="00EF6910"/>
    <w:rsid w:val="00EF6CFB"/>
    <w:rsid w:val="00F00062"/>
    <w:rsid w:val="00F001AB"/>
    <w:rsid w:val="00F03147"/>
    <w:rsid w:val="00F040CD"/>
    <w:rsid w:val="00F041DD"/>
    <w:rsid w:val="00F04577"/>
    <w:rsid w:val="00F056CB"/>
    <w:rsid w:val="00F0602C"/>
    <w:rsid w:val="00F07688"/>
    <w:rsid w:val="00F07D96"/>
    <w:rsid w:val="00F07E67"/>
    <w:rsid w:val="00F10CAA"/>
    <w:rsid w:val="00F11141"/>
    <w:rsid w:val="00F111E8"/>
    <w:rsid w:val="00F122DC"/>
    <w:rsid w:val="00F13D9E"/>
    <w:rsid w:val="00F13F37"/>
    <w:rsid w:val="00F1449D"/>
    <w:rsid w:val="00F15D0F"/>
    <w:rsid w:val="00F15F9A"/>
    <w:rsid w:val="00F179A2"/>
    <w:rsid w:val="00F17CF4"/>
    <w:rsid w:val="00F20593"/>
    <w:rsid w:val="00F20AE3"/>
    <w:rsid w:val="00F20D43"/>
    <w:rsid w:val="00F2146A"/>
    <w:rsid w:val="00F22149"/>
    <w:rsid w:val="00F22167"/>
    <w:rsid w:val="00F224DD"/>
    <w:rsid w:val="00F26B6B"/>
    <w:rsid w:val="00F276CF"/>
    <w:rsid w:val="00F276DE"/>
    <w:rsid w:val="00F31355"/>
    <w:rsid w:val="00F31C41"/>
    <w:rsid w:val="00F3572E"/>
    <w:rsid w:val="00F359C6"/>
    <w:rsid w:val="00F36442"/>
    <w:rsid w:val="00F36846"/>
    <w:rsid w:val="00F3699A"/>
    <w:rsid w:val="00F40379"/>
    <w:rsid w:val="00F404F7"/>
    <w:rsid w:val="00F4077A"/>
    <w:rsid w:val="00F409D7"/>
    <w:rsid w:val="00F4172E"/>
    <w:rsid w:val="00F418A8"/>
    <w:rsid w:val="00F42E48"/>
    <w:rsid w:val="00F43A6F"/>
    <w:rsid w:val="00F43E8D"/>
    <w:rsid w:val="00F449AF"/>
    <w:rsid w:val="00F45413"/>
    <w:rsid w:val="00F45AC2"/>
    <w:rsid w:val="00F46260"/>
    <w:rsid w:val="00F464D4"/>
    <w:rsid w:val="00F46D0B"/>
    <w:rsid w:val="00F51395"/>
    <w:rsid w:val="00F559C3"/>
    <w:rsid w:val="00F56C5B"/>
    <w:rsid w:val="00F61295"/>
    <w:rsid w:val="00F62E67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88B"/>
    <w:rsid w:val="00F80555"/>
    <w:rsid w:val="00F81E33"/>
    <w:rsid w:val="00F84078"/>
    <w:rsid w:val="00F8760D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71AB"/>
    <w:rsid w:val="00F97460"/>
    <w:rsid w:val="00FA0B41"/>
    <w:rsid w:val="00FA2B0D"/>
    <w:rsid w:val="00FA2B62"/>
    <w:rsid w:val="00FA2CE7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748E"/>
    <w:rsid w:val="00FB7BE9"/>
    <w:rsid w:val="00FB7C1B"/>
    <w:rsid w:val="00FC005E"/>
    <w:rsid w:val="00FC1D97"/>
    <w:rsid w:val="00FC278E"/>
    <w:rsid w:val="00FC3806"/>
    <w:rsid w:val="00FC3C9A"/>
    <w:rsid w:val="00FC3E7A"/>
    <w:rsid w:val="00FC4417"/>
    <w:rsid w:val="00FC4985"/>
    <w:rsid w:val="00FC5BDD"/>
    <w:rsid w:val="00FC607A"/>
    <w:rsid w:val="00FD00D1"/>
    <w:rsid w:val="00FD1BFB"/>
    <w:rsid w:val="00FD222F"/>
    <w:rsid w:val="00FD2857"/>
    <w:rsid w:val="00FD3868"/>
    <w:rsid w:val="00FD4AED"/>
    <w:rsid w:val="00FD502D"/>
    <w:rsid w:val="00FD5281"/>
    <w:rsid w:val="00FD57F5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30EA"/>
    <w:rsid w:val="00FF39F8"/>
    <w:rsid w:val="00FF5547"/>
    <w:rsid w:val="00FF56EB"/>
    <w:rsid w:val="00FF61A7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A0FD4"/>
  <w15:chartTrackingRefBased/>
  <w15:docId w15:val="{2279ACB1-18ED-48B1-A7A0-FE79B747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8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896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5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18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86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3platform.jrc.ec.europa.eu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6B78D7-2423-471A-9E99-E6C93D7A7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4319</Words>
  <Characters>25914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30173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Łukasz Blachowski</cp:lastModifiedBy>
  <cp:revision>2</cp:revision>
  <cp:lastPrinted>2023-05-17T05:08:00Z</cp:lastPrinted>
  <dcterms:created xsi:type="dcterms:W3CDTF">2024-02-01T09:24:00Z</dcterms:created>
  <dcterms:modified xsi:type="dcterms:W3CDTF">2024-02-01T09:24:00Z</dcterms:modified>
</cp:coreProperties>
</file>