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B0BFC" w14:textId="77777777" w:rsidR="003B0164" w:rsidRPr="0024026B" w:rsidRDefault="003B0164" w:rsidP="00EF12E4">
      <w:pPr>
        <w:pStyle w:val="Tytu"/>
        <w:spacing w:before="720" w:after="100" w:afterAutospacing="1" w:line="276" w:lineRule="auto"/>
        <w:contextualSpacing w:val="0"/>
        <w:rPr>
          <w:rFonts w:ascii="Arial" w:hAnsi="Arial" w:cs="Arial"/>
          <w:b/>
          <w:bCs/>
          <w:spacing w:val="0"/>
          <w:sz w:val="24"/>
          <w:szCs w:val="24"/>
        </w:rPr>
      </w:pPr>
      <w:r w:rsidRPr="0024026B">
        <w:rPr>
          <w:rFonts w:ascii="Arial" w:hAnsi="Arial" w:cs="Arial"/>
          <w:b/>
          <w:bCs/>
          <w:spacing w:val="0"/>
          <w:sz w:val="24"/>
          <w:szCs w:val="24"/>
        </w:rPr>
        <w:t>Kryteria wyboru projektów</w:t>
      </w:r>
    </w:p>
    <w:p w14:paraId="2DA7A262" w14:textId="5976C86C" w:rsidR="003B0164" w:rsidRPr="0024026B" w:rsidRDefault="003B0164" w:rsidP="0024026B">
      <w:pPr>
        <w:spacing w:before="100" w:beforeAutospacing="1" w:after="100" w:afterAutospacing="1"/>
        <w:rPr>
          <w:rFonts w:ascii="Arial" w:hAnsi="Arial" w:cs="Arial"/>
          <w:sz w:val="24"/>
          <w:szCs w:val="24"/>
        </w:rPr>
      </w:pPr>
      <w:r w:rsidRPr="0024026B">
        <w:rPr>
          <w:rFonts w:ascii="Arial" w:hAnsi="Arial" w:cs="Arial"/>
          <w:b/>
          <w:bCs/>
          <w:sz w:val="24"/>
          <w:szCs w:val="24"/>
        </w:rPr>
        <w:t xml:space="preserve">Priorytet </w:t>
      </w:r>
      <w:r w:rsidR="00285391" w:rsidRPr="0024026B">
        <w:rPr>
          <w:rFonts w:ascii="Arial" w:hAnsi="Arial" w:cs="Arial"/>
          <w:b/>
          <w:bCs/>
          <w:sz w:val="24"/>
          <w:szCs w:val="24"/>
        </w:rPr>
        <w:t>1</w:t>
      </w:r>
      <w:r w:rsidRPr="0024026B">
        <w:rPr>
          <w:rFonts w:ascii="Arial" w:hAnsi="Arial" w:cs="Arial"/>
          <w:b/>
          <w:bCs/>
          <w:sz w:val="24"/>
          <w:szCs w:val="24"/>
        </w:rPr>
        <w:t>.</w:t>
      </w:r>
      <w:r w:rsidRPr="0024026B">
        <w:rPr>
          <w:rFonts w:ascii="Arial" w:hAnsi="Arial" w:cs="Arial"/>
          <w:sz w:val="24"/>
          <w:szCs w:val="24"/>
        </w:rPr>
        <w:t xml:space="preserve"> </w:t>
      </w:r>
      <w:r w:rsidR="00EA55CF" w:rsidRPr="0024026B">
        <w:rPr>
          <w:rFonts w:ascii="Arial" w:hAnsi="Arial" w:cs="Arial"/>
          <w:sz w:val="24"/>
          <w:szCs w:val="24"/>
        </w:rPr>
        <w:t>Fundusze Europejskie na rzecz wzrostu innowacyjności i konkurencyjności regionu</w:t>
      </w:r>
    </w:p>
    <w:p w14:paraId="130D494B" w14:textId="5B9F0EB2" w:rsidR="003B0164" w:rsidRPr="0024026B" w:rsidRDefault="003B0164" w:rsidP="0024026B">
      <w:pPr>
        <w:spacing w:before="100" w:beforeAutospacing="1" w:after="100" w:afterAutospacing="1"/>
        <w:rPr>
          <w:rFonts w:ascii="Arial" w:hAnsi="Arial" w:cs="Arial"/>
          <w:sz w:val="24"/>
          <w:szCs w:val="24"/>
        </w:rPr>
      </w:pPr>
      <w:r w:rsidRPr="0024026B">
        <w:rPr>
          <w:rFonts w:ascii="Arial" w:hAnsi="Arial" w:cs="Arial"/>
          <w:b/>
          <w:bCs/>
          <w:sz w:val="24"/>
          <w:szCs w:val="24"/>
        </w:rPr>
        <w:t xml:space="preserve">Cel szczegółowy </w:t>
      </w:r>
      <w:r w:rsidR="00285391" w:rsidRPr="0024026B">
        <w:rPr>
          <w:rFonts w:ascii="Arial" w:hAnsi="Arial" w:cs="Arial"/>
          <w:b/>
          <w:bCs/>
          <w:sz w:val="24"/>
          <w:szCs w:val="24"/>
        </w:rPr>
        <w:t>1 iii</w:t>
      </w:r>
      <w:r w:rsidRPr="0024026B">
        <w:rPr>
          <w:rFonts w:ascii="Arial" w:hAnsi="Arial" w:cs="Arial"/>
          <w:b/>
          <w:bCs/>
          <w:sz w:val="24"/>
          <w:szCs w:val="24"/>
        </w:rPr>
        <w:t>.</w:t>
      </w:r>
      <w:r w:rsidRPr="0024026B">
        <w:rPr>
          <w:rFonts w:ascii="Arial" w:hAnsi="Arial" w:cs="Arial"/>
          <w:sz w:val="24"/>
          <w:szCs w:val="24"/>
        </w:rPr>
        <w:t xml:space="preserve"> </w:t>
      </w:r>
      <w:r w:rsidR="00EA55CF" w:rsidRPr="0024026B">
        <w:rPr>
          <w:rFonts w:ascii="Arial" w:hAnsi="Arial" w:cs="Arial"/>
          <w:sz w:val="24"/>
          <w:szCs w:val="24"/>
        </w:rPr>
        <w:t>Wzmacnianie trwałego wzrostu i konkurencyjności MŚP oraz tworzenie miejsc pracy w MŚP, w tym poprzez inwestycje produkcyjne</w:t>
      </w:r>
    </w:p>
    <w:p w14:paraId="7FC184DB" w14:textId="62910A91" w:rsidR="003B0164" w:rsidRPr="0024026B" w:rsidRDefault="003B0164" w:rsidP="0024026B">
      <w:pPr>
        <w:pStyle w:val="Podtytu"/>
        <w:spacing w:before="100" w:beforeAutospacing="1" w:after="100" w:afterAutospacing="1"/>
        <w:rPr>
          <w:rFonts w:ascii="Arial" w:hAnsi="Arial" w:cs="Arial"/>
          <w:color w:val="auto"/>
          <w:spacing w:val="0"/>
          <w:sz w:val="24"/>
          <w:szCs w:val="24"/>
        </w:rPr>
      </w:pPr>
      <w:r w:rsidRPr="0024026B">
        <w:rPr>
          <w:rFonts w:ascii="Arial" w:hAnsi="Arial" w:cs="Arial"/>
          <w:b/>
          <w:bCs/>
          <w:color w:val="auto"/>
          <w:spacing w:val="0"/>
          <w:sz w:val="24"/>
          <w:szCs w:val="24"/>
        </w:rPr>
        <w:t xml:space="preserve">Działanie </w:t>
      </w:r>
      <w:bookmarkStart w:id="0" w:name="_Hlk131517510"/>
      <w:r w:rsidR="00285391" w:rsidRPr="0024026B">
        <w:rPr>
          <w:rFonts w:ascii="Arial" w:hAnsi="Arial" w:cs="Arial"/>
          <w:b/>
          <w:bCs/>
          <w:color w:val="auto"/>
          <w:spacing w:val="0"/>
          <w:sz w:val="24"/>
          <w:szCs w:val="24"/>
        </w:rPr>
        <w:t>1.</w:t>
      </w:r>
      <w:r w:rsidR="00437AA9" w:rsidRPr="0024026B">
        <w:rPr>
          <w:rFonts w:ascii="Arial" w:hAnsi="Arial" w:cs="Arial"/>
          <w:b/>
          <w:bCs/>
          <w:color w:val="auto"/>
          <w:spacing w:val="0"/>
          <w:sz w:val="24"/>
          <w:szCs w:val="24"/>
        </w:rPr>
        <w:t>3</w:t>
      </w:r>
      <w:r w:rsidR="00285391" w:rsidRPr="0024026B">
        <w:rPr>
          <w:rFonts w:ascii="Arial" w:hAnsi="Arial" w:cs="Arial"/>
          <w:color w:val="auto"/>
          <w:spacing w:val="0"/>
          <w:sz w:val="24"/>
          <w:szCs w:val="24"/>
        </w:rPr>
        <w:t xml:space="preserve"> </w:t>
      </w:r>
      <w:bookmarkEnd w:id="0"/>
      <w:r w:rsidR="00E26C3F" w:rsidRPr="0024026B">
        <w:rPr>
          <w:rFonts w:ascii="Arial" w:hAnsi="Arial" w:cs="Arial"/>
          <w:color w:val="auto"/>
          <w:spacing w:val="0"/>
          <w:sz w:val="24"/>
          <w:szCs w:val="24"/>
        </w:rPr>
        <w:t>Wsparcie MŚP</w:t>
      </w:r>
    </w:p>
    <w:p w14:paraId="6E3A1E0A" w14:textId="04BDD60F" w:rsidR="003B0164" w:rsidRPr="0024026B" w:rsidRDefault="00A43624" w:rsidP="0024026B">
      <w:pPr>
        <w:pStyle w:val="Podtytu"/>
        <w:spacing w:before="100" w:beforeAutospacing="1" w:after="100" w:afterAutospacing="1"/>
        <w:rPr>
          <w:rFonts w:ascii="Arial" w:hAnsi="Arial" w:cs="Arial"/>
          <w:color w:val="auto"/>
          <w:spacing w:val="0"/>
          <w:sz w:val="24"/>
          <w:szCs w:val="24"/>
        </w:rPr>
      </w:pPr>
      <w:r w:rsidRPr="0024026B">
        <w:rPr>
          <w:rFonts w:ascii="Arial" w:hAnsi="Arial" w:cs="Arial"/>
          <w:b/>
          <w:bCs/>
          <w:color w:val="auto"/>
          <w:spacing w:val="0"/>
          <w:sz w:val="24"/>
          <w:szCs w:val="24"/>
        </w:rPr>
        <w:t>Schemat:</w:t>
      </w:r>
      <w:r w:rsidRPr="0024026B">
        <w:rPr>
          <w:rFonts w:ascii="Arial" w:hAnsi="Arial" w:cs="Arial"/>
          <w:color w:val="auto"/>
          <w:spacing w:val="0"/>
          <w:sz w:val="24"/>
          <w:szCs w:val="24"/>
        </w:rPr>
        <w:t xml:space="preserve"> </w:t>
      </w:r>
      <w:r w:rsidR="007F6E8E" w:rsidRPr="0024026B">
        <w:rPr>
          <w:rFonts w:ascii="Arial" w:hAnsi="Arial" w:cs="Arial"/>
          <w:color w:val="auto"/>
          <w:spacing w:val="0"/>
          <w:sz w:val="24"/>
          <w:szCs w:val="24"/>
        </w:rPr>
        <w:t>promocja gospodarki regionalnej</w:t>
      </w:r>
      <w:r w:rsidR="00733B8C">
        <w:rPr>
          <w:rFonts w:ascii="Arial" w:hAnsi="Arial" w:cs="Arial"/>
          <w:color w:val="auto"/>
          <w:spacing w:val="0"/>
          <w:sz w:val="24"/>
          <w:szCs w:val="24"/>
        </w:rPr>
        <w:t xml:space="preserve"> – tryb konkurencyjny</w:t>
      </w:r>
    </w:p>
    <w:p w14:paraId="469F592C" w14:textId="35E5671F" w:rsidR="003B0164" w:rsidRPr="0024026B" w:rsidRDefault="003B0164" w:rsidP="0024026B">
      <w:pPr>
        <w:spacing w:before="100" w:beforeAutospacing="1" w:after="100" w:afterAutospacing="1"/>
        <w:rPr>
          <w:rFonts w:ascii="Arial" w:hAnsi="Arial" w:cs="Arial"/>
          <w:sz w:val="24"/>
          <w:szCs w:val="24"/>
        </w:rPr>
      </w:pPr>
      <w:r w:rsidRPr="0024026B">
        <w:rPr>
          <w:rFonts w:ascii="Arial" w:hAnsi="Arial" w:cs="Arial"/>
          <w:b/>
          <w:bCs/>
          <w:sz w:val="24"/>
          <w:szCs w:val="24"/>
        </w:rPr>
        <w:t>Sposób wyboru projektów:</w:t>
      </w:r>
      <w:r w:rsidRPr="0024026B">
        <w:rPr>
          <w:rFonts w:ascii="Arial" w:hAnsi="Arial" w:cs="Arial"/>
          <w:sz w:val="24"/>
          <w:szCs w:val="24"/>
        </w:rPr>
        <w:t xml:space="preserve"> konkurencyjny</w:t>
      </w:r>
    </w:p>
    <w:p w14:paraId="57460208" w14:textId="2A069469" w:rsidR="00CA2618" w:rsidRPr="0024026B" w:rsidRDefault="00CA2618"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Nabór jest skierowany do jednostek samorządu terytorialnego, jednostek organizacyjnych działających w imieniu jednostki samorządu terytorialnego, jak również do instytucji otoczenia biznesu. Wnioskodawca będzie odpowiedzialny za promocję gospodarki regionalnej </w:t>
      </w:r>
      <w:r w:rsidR="00E87FC8" w:rsidRPr="409E0154">
        <w:rPr>
          <w:rFonts w:ascii="Arial" w:hAnsi="Arial" w:cs="Arial"/>
          <w:sz w:val="24"/>
          <w:szCs w:val="24"/>
        </w:rPr>
        <w:t>(</w:t>
      </w:r>
      <w:r w:rsidR="00E87FC8" w:rsidRPr="409E0154">
        <w:rPr>
          <w:rFonts w:ascii="Arial" w:eastAsia="Arial" w:hAnsi="Arial" w:cs="Arial"/>
          <w:sz w:val="24"/>
          <w:szCs w:val="24"/>
        </w:rPr>
        <w:t>ściśle i bezpośrednio powiązanej ze wspieraniem MŚP</w:t>
      </w:r>
      <w:r w:rsidR="00E87FC8" w:rsidRPr="409E0154">
        <w:rPr>
          <w:rFonts w:ascii="Arial" w:hAnsi="Arial" w:cs="Arial"/>
          <w:sz w:val="24"/>
          <w:szCs w:val="24"/>
        </w:rPr>
        <w:t xml:space="preserve">) </w:t>
      </w:r>
      <w:r w:rsidRPr="0024026B">
        <w:rPr>
          <w:rFonts w:ascii="Arial" w:hAnsi="Arial" w:cs="Arial"/>
          <w:sz w:val="24"/>
          <w:szCs w:val="24"/>
        </w:rPr>
        <w:t>i promocję marek regionalnych, w szczególności związanych z regionalnymi inteligentnymi specjalizacjami.</w:t>
      </w:r>
    </w:p>
    <w:p w14:paraId="4699FF74" w14:textId="091A178F" w:rsidR="005172B5" w:rsidRPr="0024026B" w:rsidRDefault="003B0164" w:rsidP="00FF4C15">
      <w:pPr>
        <w:pStyle w:val="Nagwek1"/>
        <w:numPr>
          <w:ilvl w:val="0"/>
          <w:numId w:val="16"/>
        </w:numPr>
        <w:spacing w:before="100" w:beforeAutospacing="1" w:after="100" w:afterAutospacing="1"/>
        <w:rPr>
          <w:rFonts w:ascii="Arial" w:hAnsi="Arial" w:cs="Arial"/>
          <w:sz w:val="24"/>
          <w:szCs w:val="24"/>
        </w:rPr>
      </w:pPr>
      <w:r w:rsidRPr="0024026B">
        <w:rPr>
          <w:rFonts w:ascii="Arial" w:hAnsi="Arial" w:cs="Arial"/>
          <w:sz w:val="24"/>
          <w:szCs w:val="24"/>
        </w:rPr>
        <w:br w:type="page"/>
      </w:r>
      <w:r w:rsidR="00EA55CF" w:rsidRPr="0024026B">
        <w:rPr>
          <w:rFonts w:ascii="Arial" w:hAnsi="Arial" w:cs="Arial"/>
          <w:sz w:val="24"/>
          <w:szCs w:val="24"/>
        </w:rPr>
        <w:lastRenderedPageBreak/>
        <w:t>Kryteria formalne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2837"/>
        <w:gridCol w:w="6800"/>
        <w:gridCol w:w="3543"/>
      </w:tblGrid>
      <w:tr w:rsidR="008C6E3E" w:rsidRPr="0024026B" w14:paraId="79900885" w14:textId="77777777" w:rsidTr="00650217">
        <w:trPr>
          <w:tblHeader/>
        </w:trPr>
        <w:tc>
          <w:tcPr>
            <w:tcW w:w="1103" w:type="dxa"/>
            <w:shd w:val="clear" w:color="auto" w:fill="D9D9D9"/>
            <w:vAlign w:val="center"/>
          </w:tcPr>
          <w:p w14:paraId="1CE9E7AC" w14:textId="77777777" w:rsidR="008C6E3E" w:rsidRPr="0024026B" w:rsidRDefault="008C6E3E" w:rsidP="0024026B">
            <w:pPr>
              <w:spacing w:before="100" w:beforeAutospacing="1" w:after="100" w:afterAutospacing="1"/>
              <w:rPr>
                <w:rFonts w:ascii="Arial" w:hAnsi="Arial" w:cs="Arial"/>
                <w:b/>
                <w:sz w:val="24"/>
                <w:szCs w:val="24"/>
              </w:rPr>
            </w:pPr>
            <w:bookmarkStart w:id="1" w:name="_Hlk126562839"/>
            <w:r w:rsidRPr="0024026B">
              <w:rPr>
                <w:rFonts w:ascii="Arial" w:hAnsi="Arial" w:cs="Arial"/>
                <w:b/>
                <w:sz w:val="24"/>
                <w:szCs w:val="24"/>
              </w:rPr>
              <w:t>Numer</w:t>
            </w:r>
          </w:p>
        </w:tc>
        <w:tc>
          <w:tcPr>
            <w:tcW w:w="2837" w:type="dxa"/>
            <w:shd w:val="clear" w:color="auto" w:fill="D9D9D9"/>
            <w:vAlign w:val="center"/>
          </w:tcPr>
          <w:p w14:paraId="546985DA" w14:textId="77777777" w:rsidR="008C6E3E" w:rsidRPr="0024026B" w:rsidRDefault="008C6E3E" w:rsidP="0024026B">
            <w:pPr>
              <w:spacing w:before="100" w:beforeAutospacing="1" w:after="100" w:afterAutospacing="1"/>
              <w:rPr>
                <w:rFonts w:ascii="Arial" w:hAnsi="Arial" w:cs="Arial"/>
                <w:b/>
                <w:sz w:val="24"/>
                <w:szCs w:val="24"/>
              </w:rPr>
            </w:pPr>
            <w:r w:rsidRPr="0024026B">
              <w:rPr>
                <w:rFonts w:ascii="Arial" w:hAnsi="Arial" w:cs="Arial"/>
                <w:b/>
                <w:sz w:val="24"/>
                <w:szCs w:val="24"/>
              </w:rPr>
              <w:t>Nazwa</w:t>
            </w:r>
          </w:p>
        </w:tc>
        <w:tc>
          <w:tcPr>
            <w:tcW w:w="6800" w:type="dxa"/>
            <w:shd w:val="clear" w:color="auto" w:fill="D9D9D9"/>
            <w:vAlign w:val="center"/>
          </w:tcPr>
          <w:p w14:paraId="6F40EA43" w14:textId="77777777" w:rsidR="008C6E3E" w:rsidRPr="0024026B" w:rsidRDefault="008C6E3E" w:rsidP="0024026B">
            <w:pPr>
              <w:spacing w:before="100" w:beforeAutospacing="1" w:after="100" w:afterAutospacing="1"/>
              <w:rPr>
                <w:rFonts w:ascii="Arial" w:hAnsi="Arial" w:cs="Arial"/>
                <w:b/>
                <w:sz w:val="24"/>
                <w:szCs w:val="24"/>
              </w:rPr>
            </w:pPr>
            <w:r w:rsidRPr="0024026B">
              <w:rPr>
                <w:rFonts w:ascii="Arial" w:hAnsi="Arial" w:cs="Arial"/>
                <w:b/>
                <w:sz w:val="24"/>
                <w:szCs w:val="24"/>
              </w:rPr>
              <w:t>Definicja kryterium</w:t>
            </w:r>
          </w:p>
        </w:tc>
        <w:tc>
          <w:tcPr>
            <w:tcW w:w="3543" w:type="dxa"/>
            <w:shd w:val="clear" w:color="auto" w:fill="D9D9D9"/>
            <w:vAlign w:val="center"/>
          </w:tcPr>
          <w:p w14:paraId="28680606" w14:textId="77777777" w:rsidR="008C6E3E" w:rsidRPr="0024026B" w:rsidRDefault="008C6E3E" w:rsidP="00EF12E4">
            <w:pPr>
              <w:spacing w:after="0"/>
              <w:rPr>
                <w:rFonts w:ascii="Arial" w:hAnsi="Arial" w:cs="Arial"/>
                <w:b/>
                <w:sz w:val="24"/>
                <w:szCs w:val="24"/>
              </w:rPr>
            </w:pPr>
            <w:r w:rsidRPr="0024026B">
              <w:rPr>
                <w:rFonts w:ascii="Arial" w:hAnsi="Arial" w:cs="Arial"/>
                <w:b/>
                <w:sz w:val="24"/>
                <w:szCs w:val="24"/>
              </w:rPr>
              <w:t>Opis znaczenia kryterium</w:t>
            </w:r>
          </w:p>
          <w:p w14:paraId="39BBED6C" w14:textId="77777777" w:rsidR="008C6E3E" w:rsidRPr="0024026B" w:rsidRDefault="008C6E3E" w:rsidP="00EF12E4">
            <w:pPr>
              <w:spacing w:after="0"/>
              <w:rPr>
                <w:rFonts w:ascii="Arial" w:hAnsi="Arial" w:cs="Arial"/>
                <w:b/>
                <w:sz w:val="24"/>
                <w:szCs w:val="24"/>
              </w:rPr>
            </w:pPr>
            <w:r w:rsidRPr="0024026B">
              <w:rPr>
                <w:rFonts w:ascii="Arial" w:hAnsi="Arial" w:cs="Arial"/>
                <w:b/>
                <w:sz w:val="24"/>
                <w:szCs w:val="24"/>
              </w:rPr>
              <w:t>(sposób oceny)</w:t>
            </w:r>
          </w:p>
        </w:tc>
      </w:tr>
      <w:bookmarkEnd w:id="1"/>
      <w:tr w:rsidR="00715C99" w:rsidRPr="0024026B" w14:paraId="39575F82" w14:textId="77777777" w:rsidTr="00715C99">
        <w:trPr>
          <w:trHeight w:val="708"/>
        </w:trPr>
        <w:tc>
          <w:tcPr>
            <w:tcW w:w="1103" w:type="dxa"/>
            <w:vAlign w:val="center"/>
          </w:tcPr>
          <w:p w14:paraId="25A3D0AD" w14:textId="77777777"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A.1</w:t>
            </w:r>
          </w:p>
        </w:tc>
        <w:tc>
          <w:tcPr>
            <w:tcW w:w="2837" w:type="dxa"/>
            <w:vAlign w:val="center"/>
          </w:tcPr>
          <w:p w14:paraId="18894827" w14:textId="77777777"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Poprawność złożenia wniosku</w:t>
            </w:r>
          </w:p>
        </w:tc>
        <w:tc>
          <w:tcPr>
            <w:tcW w:w="6800" w:type="dxa"/>
          </w:tcPr>
          <w:p w14:paraId="65A1C8B2" w14:textId="77777777" w:rsidR="00715C99" w:rsidRPr="0024026B" w:rsidRDefault="00715C99" w:rsidP="0024026B">
            <w:pPr>
              <w:spacing w:before="100" w:beforeAutospacing="1" w:after="100" w:afterAutospacing="1"/>
              <w:rPr>
                <w:rFonts w:ascii="Arial" w:hAnsi="Arial" w:cs="Arial"/>
                <w:bCs/>
                <w:sz w:val="24"/>
                <w:szCs w:val="24"/>
              </w:rPr>
            </w:pPr>
            <w:r w:rsidRPr="0024026B">
              <w:rPr>
                <w:rFonts w:ascii="Arial" w:hAnsi="Arial" w:cs="Arial"/>
                <w:bCs/>
                <w:sz w:val="24"/>
                <w:szCs w:val="24"/>
              </w:rPr>
              <w:t>W kryterium sprawdzamy, czy:</w:t>
            </w:r>
          </w:p>
          <w:p w14:paraId="0A9D4E47" w14:textId="77777777" w:rsidR="00715C99" w:rsidRPr="0024026B" w:rsidRDefault="00715C99" w:rsidP="00FF4C15">
            <w:pPr>
              <w:numPr>
                <w:ilvl w:val="0"/>
                <w:numId w:val="4"/>
              </w:numPr>
              <w:spacing w:before="100" w:beforeAutospacing="1" w:after="100" w:afterAutospacing="1"/>
              <w:rPr>
                <w:rFonts w:ascii="Arial" w:hAnsi="Arial" w:cs="Arial"/>
                <w:bCs/>
                <w:sz w:val="24"/>
                <w:szCs w:val="24"/>
              </w:rPr>
            </w:pPr>
            <w:r w:rsidRPr="0024026B">
              <w:rPr>
                <w:rFonts w:ascii="Arial" w:hAnsi="Arial" w:cs="Arial"/>
                <w:bCs/>
                <w:sz w:val="24"/>
                <w:szCs w:val="24"/>
              </w:rPr>
              <w:t>wszystkie pola zostały wypełnione w sposób logiczny, umożliwiający ocenę treści zawartej we wniosku;</w:t>
            </w:r>
          </w:p>
          <w:p w14:paraId="4FD0A5B3" w14:textId="77777777" w:rsidR="00715C99" w:rsidRPr="0024026B" w:rsidRDefault="00715C99" w:rsidP="00FF4C15">
            <w:pPr>
              <w:numPr>
                <w:ilvl w:val="0"/>
                <w:numId w:val="4"/>
              </w:numPr>
              <w:spacing w:before="100" w:beforeAutospacing="1" w:after="100" w:afterAutospacing="1"/>
              <w:rPr>
                <w:rFonts w:ascii="Arial" w:hAnsi="Arial" w:cs="Arial"/>
                <w:bCs/>
                <w:sz w:val="24"/>
                <w:szCs w:val="24"/>
              </w:rPr>
            </w:pPr>
            <w:r w:rsidRPr="0024026B">
              <w:rPr>
                <w:rFonts w:ascii="Arial" w:hAnsi="Arial" w:cs="Arial"/>
                <w:bCs/>
                <w:sz w:val="24"/>
                <w:szCs w:val="24"/>
              </w:rPr>
              <w:t>wszystkie wymagane załączniki zostały dołączone do wniosku;</w:t>
            </w:r>
          </w:p>
          <w:p w14:paraId="2E4BC218" w14:textId="1BB403F6" w:rsidR="00715C99" w:rsidRPr="0024026B" w:rsidRDefault="00715C99" w:rsidP="00FF4C15">
            <w:pPr>
              <w:numPr>
                <w:ilvl w:val="0"/>
                <w:numId w:val="4"/>
              </w:numPr>
              <w:spacing w:before="100" w:beforeAutospacing="1" w:after="100" w:afterAutospacing="1"/>
              <w:rPr>
                <w:rFonts w:ascii="Arial" w:hAnsi="Arial" w:cs="Arial"/>
                <w:b/>
                <w:sz w:val="24"/>
                <w:szCs w:val="24"/>
                <w:u w:val="single"/>
              </w:rPr>
            </w:pPr>
            <w:r w:rsidRPr="0024026B">
              <w:rPr>
                <w:rFonts w:ascii="Arial" w:hAnsi="Arial" w:cs="Arial"/>
                <w:bCs/>
                <w:sz w:val="24"/>
                <w:szCs w:val="24"/>
              </w:rPr>
              <w:t>wnioskodawca</w:t>
            </w:r>
            <w:r w:rsidR="00FB748E" w:rsidRPr="0024026B">
              <w:rPr>
                <w:rStyle w:val="Odwoanieprzypisudolnego"/>
                <w:rFonts w:ascii="Arial" w:hAnsi="Arial" w:cs="Arial"/>
                <w:bCs/>
                <w:sz w:val="24"/>
                <w:szCs w:val="24"/>
              </w:rPr>
              <w:footnoteReference w:id="1"/>
            </w:r>
            <w:r w:rsidRPr="0024026B">
              <w:rPr>
                <w:rFonts w:ascii="Arial" w:hAnsi="Arial" w:cs="Arial"/>
                <w:bCs/>
                <w:sz w:val="24"/>
                <w:szCs w:val="24"/>
              </w:rPr>
              <w:t xml:space="preserve"> podpisał </w:t>
            </w:r>
            <w:r w:rsidR="00EB629D" w:rsidRPr="0024026B">
              <w:rPr>
                <w:rFonts w:ascii="Arial" w:hAnsi="Arial" w:cs="Arial"/>
                <w:bCs/>
                <w:sz w:val="24"/>
                <w:szCs w:val="24"/>
              </w:rPr>
              <w:t xml:space="preserve">elektronicznym </w:t>
            </w:r>
            <w:r w:rsidRPr="0024026B">
              <w:rPr>
                <w:rFonts w:ascii="Arial" w:hAnsi="Arial" w:cs="Arial"/>
                <w:bCs/>
                <w:sz w:val="24"/>
                <w:szCs w:val="24"/>
              </w:rPr>
              <w:t>podpisem kwalifikowanym</w:t>
            </w:r>
            <w:r w:rsidR="00EB629D" w:rsidRPr="0024026B">
              <w:rPr>
                <w:rStyle w:val="Odwoanieprzypisudolnego"/>
                <w:rFonts w:ascii="Arial" w:hAnsi="Arial" w:cs="Arial"/>
                <w:bCs/>
                <w:sz w:val="24"/>
                <w:szCs w:val="24"/>
              </w:rPr>
              <w:footnoteReference w:id="2"/>
            </w:r>
            <w:r w:rsidRPr="0024026B">
              <w:rPr>
                <w:rFonts w:ascii="Arial" w:hAnsi="Arial" w:cs="Arial"/>
                <w:bCs/>
                <w:sz w:val="24"/>
                <w:szCs w:val="24"/>
              </w:rPr>
              <w:t xml:space="preserve"> wszystkie niezbędne oświadczenia stanowiące załączniki do wniosku.</w:t>
            </w:r>
          </w:p>
          <w:p w14:paraId="2B61E178" w14:textId="77777777" w:rsidR="00715C99" w:rsidRPr="0024026B" w:rsidRDefault="00715C99" w:rsidP="0024026B">
            <w:pPr>
              <w:spacing w:before="100" w:beforeAutospacing="1" w:after="100" w:afterAutospacing="1"/>
              <w:rPr>
                <w:rFonts w:ascii="Arial" w:hAnsi="Arial" w:cs="Arial"/>
                <w:b/>
                <w:sz w:val="24"/>
                <w:szCs w:val="24"/>
                <w:u w:val="single"/>
              </w:rPr>
            </w:pPr>
            <w:r w:rsidRPr="0024026B">
              <w:rPr>
                <w:rFonts w:ascii="Arial" w:hAnsi="Arial" w:cs="Arial"/>
                <w:sz w:val="24"/>
                <w:szCs w:val="24"/>
              </w:rPr>
              <w:t>Kryterium jest weryfikowane w oparciu o wniosek o dofinansowanie projektu i załączniki.</w:t>
            </w:r>
          </w:p>
        </w:tc>
        <w:tc>
          <w:tcPr>
            <w:tcW w:w="3543" w:type="dxa"/>
          </w:tcPr>
          <w:p w14:paraId="24942115" w14:textId="77777777" w:rsidR="00EF12E4" w:rsidRDefault="00715C99" w:rsidP="00EF12E4">
            <w:pPr>
              <w:spacing w:after="0"/>
              <w:rPr>
                <w:rFonts w:ascii="Arial" w:hAnsi="Arial" w:cs="Arial"/>
                <w:sz w:val="24"/>
                <w:szCs w:val="24"/>
              </w:rPr>
            </w:pPr>
            <w:r w:rsidRPr="0024026B">
              <w:rPr>
                <w:rFonts w:ascii="Arial" w:hAnsi="Arial" w:cs="Arial"/>
                <w:sz w:val="24"/>
                <w:szCs w:val="24"/>
              </w:rPr>
              <w:t xml:space="preserve">TAK/NIE </w:t>
            </w:r>
          </w:p>
          <w:p w14:paraId="3A58A455" w14:textId="241068E0" w:rsidR="00715C99" w:rsidRPr="0024026B" w:rsidRDefault="00715C99" w:rsidP="00EF12E4">
            <w:pPr>
              <w:spacing w:after="0"/>
              <w:rPr>
                <w:rFonts w:ascii="Arial" w:hAnsi="Arial" w:cs="Arial"/>
                <w:sz w:val="24"/>
                <w:szCs w:val="24"/>
              </w:rPr>
            </w:pPr>
            <w:r w:rsidRPr="0024026B">
              <w:rPr>
                <w:rFonts w:ascii="Arial" w:hAnsi="Arial" w:cs="Arial"/>
                <w:sz w:val="24"/>
                <w:szCs w:val="24"/>
              </w:rPr>
              <w:t>(NIE oznacza odrzucenie wniosku)</w:t>
            </w:r>
          </w:p>
          <w:p w14:paraId="5DD775D5" w14:textId="48CCF63D"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2DD04B51" w14:textId="00039B4F"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5287A87B" w14:textId="335E862C"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8C6E3E" w:rsidRPr="0024026B" w14:paraId="23A12BF1" w14:textId="77777777" w:rsidTr="00715C99">
        <w:trPr>
          <w:trHeight w:val="708"/>
        </w:trPr>
        <w:tc>
          <w:tcPr>
            <w:tcW w:w="1103" w:type="dxa"/>
            <w:vAlign w:val="center"/>
          </w:tcPr>
          <w:p w14:paraId="67F7DC7C" w14:textId="77777777" w:rsidR="008C6E3E" w:rsidRPr="0024026B" w:rsidRDefault="008C6E3E"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A.2</w:t>
            </w:r>
          </w:p>
        </w:tc>
        <w:tc>
          <w:tcPr>
            <w:tcW w:w="2837" w:type="dxa"/>
            <w:vAlign w:val="center"/>
          </w:tcPr>
          <w:p w14:paraId="2AD26E38" w14:textId="6D3D45DB" w:rsidR="008C6E3E" w:rsidRPr="0024026B" w:rsidRDefault="008C6E3E" w:rsidP="0024026B">
            <w:pPr>
              <w:spacing w:before="100" w:beforeAutospacing="1" w:after="100" w:afterAutospacing="1"/>
              <w:rPr>
                <w:rFonts w:ascii="Arial" w:hAnsi="Arial" w:cs="Arial"/>
                <w:sz w:val="24"/>
                <w:szCs w:val="24"/>
              </w:rPr>
            </w:pPr>
            <w:r w:rsidRPr="0024026B">
              <w:rPr>
                <w:rFonts w:ascii="Arial" w:hAnsi="Arial" w:cs="Arial"/>
                <w:sz w:val="24"/>
                <w:szCs w:val="24"/>
              </w:rPr>
              <w:t>Wykluczenia przedmiotowe</w:t>
            </w:r>
            <w:r w:rsidR="00F815FC" w:rsidRPr="0024026B">
              <w:rPr>
                <w:rFonts w:ascii="Arial" w:hAnsi="Arial" w:cs="Arial"/>
                <w:sz w:val="24"/>
                <w:szCs w:val="24"/>
              </w:rPr>
              <w:t xml:space="preserve"> i p</w:t>
            </w:r>
            <w:r w:rsidR="002C2061" w:rsidRPr="0024026B">
              <w:rPr>
                <w:rFonts w:ascii="Arial" w:hAnsi="Arial" w:cs="Arial"/>
                <w:sz w:val="24"/>
                <w:szCs w:val="24"/>
              </w:rPr>
              <w:t>odmiotowe</w:t>
            </w:r>
          </w:p>
        </w:tc>
        <w:tc>
          <w:tcPr>
            <w:tcW w:w="6800" w:type="dxa"/>
          </w:tcPr>
          <w:p w14:paraId="236B37E6" w14:textId="2569D49B" w:rsidR="00EE54CD" w:rsidRPr="0024026B" w:rsidRDefault="00EE54CD" w:rsidP="0024026B">
            <w:pPr>
              <w:spacing w:before="100" w:beforeAutospacing="1" w:after="100" w:afterAutospacing="1"/>
              <w:rPr>
                <w:rFonts w:ascii="Arial" w:hAnsi="Arial" w:cs="Arial"/>
                <w:bCs/>
                <w:sz w:val="24"/>
                <w:szCs w:val="24"/>
              </w:rPr>
            </w:pPr>
            <w:r w:rsidRPr="0024026B">
              <w:rPr>
                <w:rFonts w:ascii="Arial" w:hAnsi="Arial" w:cs="Arial"/>
                <w:bCs/>
                <w:sz w:val="24"/>
                <w:szCs w:val="24"/>
              </w:rPr>
              <w:t>W kryterium sprawdzamy, czy występuje wykluczenie przedmiotowe (dotyczące przedmiotu projektu) i podmiotowe (dotyczące wnioskodawców)</w:t>
            </w:r>
            <w:r w:rsidRPr="0024026B">
              <w:rPr>
                <w:rStyle w:val="Odwoanieprzypisudolnego"/>
                <w:rFonts w:ascii="Arial" w:hAnsi="Arial" w:cs="Arial"/>
                <w:bCs/>
                <w:sz w:val="24"/>
                <w:szCs w:val="24"/>
              </w:rPr>
              <w:footnoteReference w:id="3"/>
            </w:r>
            <w:r w:rsidRPr="0024026B">
              <w:rPr>
                <w:rFonts w:ascii="Arial" w:hAnsi="Arial" w:cs="Arial"/>
                <w:bCs/>
                <w:sz w:val="24"/>
                <w:szCs w:val="24"/>
              </w:rPr>
              <w:t>.</w:t>
            </w:r>
          </w:p>
          <w:p w14:paraId="634C2E58" w14:textId="77777777" w:rsidR="00EE54CD" w:rsidRPr="0024026B" w:rsidRDefault="00EE54CD" w:rsidP="0024026B">
            <w:pPr>
              <w:spacing w:before="100" w:beforeAutospacing="1" w:after="100" w:afterAutospacing="1"/>
              <w:rPr>
                <w:rFonts w:ascii="Arial" w:hAnsi="Arial" w:cs="Arial"/>
                <w:bCs/>
                <w:sz w:val="24"/>
                <w:szCs w:val="24"/>
              </w:rPr>
            </w:pPr>
            <w:r w:rsidRPr="0024026B">
              <w:rPr>
                <w:rFonts w:ascii="Arial" w:hAnsi="Arial" w:cs="Arial"/>
                <w:bCs/>
                <w:sz w:val="24"/>
                <w:szCs w:val="24"/>
              </w:rPr>
              <w:t>Oceniamy, czy:</w:t>
            </w:r>
          </w:p>
          <w:p w14:paraId="6B0F0043" w14:textId="5D2FE94A" w:rsidR="00EE54CD" w:rsidRPr="0024026B" w:rsidRDefault="00EE54CD" w:rsidP="00FF4C15">
            <w:pPr>
              <w:pStyle w:val="Akapitzlist"/>
              <w:numPr>
                <w:ilvl w:val="0"/>
                <w:numId w:val="8"/>
              </w:numPr>
              <w:autoSpaceDE w:val="0"/>
              <w:autoSpaceDN w:val="0"/>
              <w:adjustRightInd w:val="0"/>
              <w:spacing w:before="100" w:beforeAutospacing="1" w:after="100" w:afterAutospacing="1"/>
              <w:rPr>
                <w:rFonts w:ascii="Arial" w:hAnsi="Arial" w:cs="Arial"/>
                <w:sz w:val="24"/>
                <w:szCs w:val="24"/>
              </w:rPr>
            </w:pPr>
            <w:r w:rsidRPr="0024026B">
              <w:rPr>
                <w:rFonts w:ascii="Arial" w:hAnsi="Arial" w:cs="Arial"/>
                <w:sz w:val="24"/>
                <w:szCs w:val="24"/>
              </w:rPr>
              <w:t>przedmiot realizacji projektu nie dotyczy rodzajów działalności wykluczonych z możliwości uzyskania pomocy finansowej, o których mowa</w:t>
            </w:r>
            <w:r w:rsidR="00F815FC" w:rsidRPr="0024026B">
              <w:rPr>
                <w:rFonts w:ascii="Arial" w:hAnsi="Arial" w:cs="Arial"/>
                <w:sz w:val="24"/>
                <w:szCs w:val="24"/>
              </w:rPr>
              <w:t xml:space="preserve"> </w:t>
            </w:r>
            <w:r w:rsidRPr="0024026B">
              <w:rPr>
                <w:rFonts w:ascii="Arial" w:hAnsi="Arial" w:cs="Arial"/>
                <w:sz w:val="24"/>
                <w:szCs w:val="24"/>
              </w:rPr>
              <w:t>w art. 7 ust. 1 rozporządzenia nr 2021/1058</w:t>
            </w:r>
            <w:r w:rsidRPr="0024026B">
              <w:rPr>
                <w:rStyle w:val="Odwoanieprzypisudolnego"/>
                <w:rFonts w:ascii="Arial" w:hAnsi="Arial" w:cs="Arial"/>
                <w:sz w:val="24"/>
                <w:szCs w:val="24"/>
              </w:rPr>
              <w:footnoteReference w:id="4"/>
            </w:r>
            <w:r w:rsidR="00B515DC" w:rsidRPr="0024026B">
              <w:rPr>
                <w:rFonts w:ascii="Arial" w:hAnsi="Arial" w:cs="Arial"/>
                <w:sz w:val="24"/>
                <w:szCs w:val="24"/>
                <w:lang w:val="pl-PL"/>
              </w:rPr>
              <w:t>,</w:t>
            </w:r>
          </w:p>
          <w:p w14:paraId="7C900D2C" w14:textId="6145EA11" w:rsidR="00EE54CD" w:rsidRPr="0024026B" w:rsidRDefault="00EE54CD" w:rsidP="00FF4C15">
            <w:pPr>
              <w:pStyle w:val="Akapitzlist"/>
              <w:numPr>
                <w:ilvl w:val="0"/>
                <w:numId w:val="8"/>
              </w:numPr>
              <w:autoSpaceDE w:val="0"/>
              <w:autoSpaceDN w:val="0"/>
              <w:adjustRightInd w:val="0"/>
              <w:spacing w:before="100" w:beforeAutospacing="1" w:after="100" w:afterAutospacing="1"/>
              <w:rPr>
                <w:rFonts w:ascii="Arial" w:hAnsi="Arial" w:cs="Arial"/>
                <w:sz w:val="24"/>
                <w:szCs w:val="24"/>
              </w:rPr>
            </w:pPr>
            <w:r w:rsidRPr="0024026B">
              <w:rPr>
                <w:rFonts w:ascii="Arial" w:hAnsi="Arial" w:cs="Arial"/>
                <w:sz w:val="24"/>
                <w:szCs w:val="24"/>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Pr="0024026B">
              <w:rPr>
                <w:rStyle w:val="Odwoanieprzypisudolnego"/>
                <w:rFonts w:ascii="Arial" w:hAnsi="Arial" w:cs="Arial"/>
                <w:sz w:val="24"/>
                <w:szCs w:val="24"/>
                <w:lang w:val="pl-PL"/>
              </w:rPr>
              <w:footnoteReference w:id="5"/>
            </w:r>
            <w:r w:rsidRPr="0024026B">
              <w:rPr>
                <w:rFonts w:ascii="Arial" w:hAnsi="Arial" w:cs="Arial"/>
                <w:sz w:val="24"/>
                <w:szCs w:val="24"/>
              </w:rPr>
              <w:t>,</w:t>
            </w:r>
          </w:p>
          <w:p w14:paraId="3D564FEA" w14:textId="77777777" w:rsidR="00EE54CD" w:rsidRPr="0024026B" w:rsidRDefault="00EE54CD" w:rsidP="00FF4C15">
            <w:pPr>
              <w:pStyle w:val="Akapitzlist"/>
              <w:numPr>
                <w:ilvl w:val="0"/>
                <w:numId w:val="8"/>
              </w:numPr>
              <w:autoSpaceDE w:val="0"/>
              <w:autoSpaceDN w:val="0"/>
              <w:adjustRightInd w:val="0"/>
              <w:spacing w:before="100" w:beforeAutospacing="1" w:after="100" w:afterAutospacing="1"/>
              <w:rPr>
                <w:rFonts w:ascii="Arial" w:hAnsi="Arial" w:cs="Arial"/>
                <w:sz w:val="24"/>
                <w:szCs w:val="24"/>
              </w:rPr>
            </w:pPr>
            <w:r w:rsidRPr="0024026B">
              <w:rPr>
                <w:rFonts w:ascii="Arial" w:hAnsi="Arial" w:cs="Arial"/>
                <w:sz w:val="24"/>
                <w:szCs w:val="24"/>
              </w:rPr>
              <w:lastRenderedPageBreak/>
              <w:t>projekt nie został fizycznie ukończony lub w pełni wdrożony przed złożeniem wniosku o dofinansowanie projektu zgodnie z art. 63 ust. 6 rozporządzenia nr 2021/1060.</w:t>
            </w:r>
          </w:p>
          <w:p w14:paraId="68B37329" w14:textId="5B5CB5D2" w:rsidR="00EE54CD" w:rsidRPr="0024026B" w:rsidRDefault="00EE54CD" w:rsidP="00FF4C15">
            <w:pPr>
              <w:pStyle w:val="Akapitzlist"/>
              <w:numPr>
                <w:ilvl w:val="0"/>
                <w:numId w:val="8"/>
              </w:numPr>
              <w:autoSpaceDE w:val="0"/>
              <w:autoSpaceDN w:val="0"/>
              <w:adjustRightInd w:val="0"/>
              <w:spacing w:before="100" w:beforeAutospacing="1" w:after="100" w:afterAutospacing="1"/>
              <w:rPr>
                <w:rFonts w:ascii="Arial" w:hAnsi="Arial" w:cs="Arial"/>
                <w:sz w:val="24"/>
                <w:szCs w:val="24"/>
              </w:rPr>
            </w:pPr>
            <w:r w:rsidRPr="0024026B">
              <w:rPr>
                <w:rFonts w:ascii="Arial" w:hAnsi="Arial" w:cs="Arial"/>
                <w:sz w:val="24"/>
                <w:szCs w:val="24"/>
              </w:rPr>
              <w:t>dany podmiot nie jest przedsiębiorstwem w trudnej sytuacji w rozumieniu pkt. 24 Wytycznych dotyczących pomocy państwa na ratowanie i restrukturyzację przedsiębiorstw niefinansowych znajdujących się w trudnej sytuacji (Dz. Urz. UE C 249/1 z 31.07.2014 r.).</w:t>
            </w:r>
          </w:p>
          <w:p w14:paraId="42613A05" w14:textId="0EB8257D" w:rsidR="008C6E3E" w:rsidRPr="0024026B" w:rsidRDefault="00EE54CD" w:rsidP="0024026B">
            <w:pPr>
              <w:spacing w:before="100" w:beforeAutospacing="1" w:after="100" w:afterAutospacing="1"/>
              <w:rPr>
                <w:rFonts w:ascii="Arial" w:hAnsi="Arial" w:cs="Arial"/>
                <w:color w:val="000000"/>
                <w:sz w:val="24"/>
                <w:szCs w:val="24"/>
              </w:rPr>
            </w:pPr>
            <w:r w:rsidRPr="0024026B">
              <w:rPr>
                <w:rFonts w:ascii="Arial" w:hAnsi="Arial" w:cs="Arial"/>
                <w:sz w:val="24"/>
                <w:szCs w:val="24"/>
              </w:rPr>
              <w:t>Kryterium jest weryfikowane w oparciu o wniosek o dofinansowanie projektu i załączniki.</w:t>
            </w:r>
          </w:p>
        </w:tc>
        <w:tc>
          <w:tcPr>
            <w:tcW w:w="3543" w:type="dxa"/>
          </w:tcPr>
          <w:p w14:paraId="6B66D4DA" w14:textId="77777777" w:rsidR="00EF12E4" w:rsidRDefault="00715C99" w:rsidP="00EF12E4">
            <w:pPr>
              <w:spacing w:after="0"/>
              <w:rPr>
                <w:rFonts w:ascii="Arial" w:hAnsi="Arial" w:cs="Arial"/>
                <w:sz w:val="24"/>
                <w:szCs w:val="24"/>
              </w:rPr>
            </w:pPr>
            <w:r w:rsidRPr="0024026B">
              <w:rPr>
                <w:rFonts w:ascii="Arial" w:hAnsi="Arial" w:cs="Arial"/>
                <w:sz w:val="24"/>
                <w:szCs w:val="24"/>
              </w:rPr>
              <w:lastRenderedPageBreak/>
              <w:t xml:space="preserve">TAK/NIE </w:t>
            </w:r>
          </w:p>
          <w:p w14:paraId="4731AAF6" w14:textId="736456E7" w:rsidR="00715C99" w:rsidRPr="0024026B" w:rsidRDefault="00715C99" w:rsidP="00EF12E4">
            <w:pPr>
              <w:spacing w:after="0"/>
              <w:rPr>
                <w:rFonts w:ascii="Arial" w:hAnsi="Arial" w:cs="Arial"/>
                <w:sz w:val="24"/>
                <w:szCs w:val="24"/>
              </w:rPr>
            </w:pPr>
            <w:r w:rsidRPr="0024026B">
              <w:rPr>
                <w:rFonts w:ascii="Arial" w:hAnsi="Arial" w:cs="Arial"/>
                <w:sz w:val="24"/>
                <w:szCs w:val="24"/>
              </w:rPr>
              <w:t>(NIE oznacza odrzucenie wniosku)</w:t>
            </w:r>
          </w:p>
          <w:p w14:paraId="41A9B0A1" w14:textId="1E9B9FFE"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25E9D75F" w14:textId="71DC09A1"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r w:rsidR="008A35C0" w:rsidRPr="0024026B">
              <w:rPr>
                <w:rFonts w:ascii="Arial" w:hAnsi="Arial" w:cs="Arial"/>
                <w:sz w:val="24"/>
                <w:szCs w:val="24"/>
              </w:rPr>
              <w:t>.</w:t>
            </w:r>
            <w:r w:rsidRPr="0024026B">
              <w:rPr>
                <w:rFonts w:ascii="Arial" w:hAnsi="Arial" w:cs="Arial"/>
                <w:sz w:val="24"/>
                <w:szCs w:val="24"/>
              </w:rPr>
              <w:t xml:space="preserve"> (wartość logiczna: „TAK”).</w:t>
            </w:r>
          </w:p>
          <w:p w14:paraId="4992E67D" w14:textId="6847FFF1" w:rsidR="008C6E3E"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W trakcie oceny kryterium wnioskodawca może zostać </w:t>
            </w:r>
            <w:r w:rsidRPr="0024026B">
              <w:rPr>
                <w:rFonts w:ascii="Arial" w:hAnsi="Arial" w:cs="Arial"/>
                <w:sz w:val="24"/>
                <w:szCs w:val="24"/>
              </w:rPr>
              <w:lastRenderedPageBreak/>
              <w:t>poproszony o uzupełnienie lub poprawienie wniosku.</w:t>
            </w:r>
          </w:p>
        </w:tc>
      </w:tr>
      <w:tr w:rsidR="00A06BFF" w:rsidRPr="0024026B" w14:paraId="4E3F981E" w14:textId="77777777" w:rsidTr="00715C99">
        <w:trPr>
          <w:trHeight w:val="1134"/>
        </w:trPr>
        <w:tc>
          <w:tcPr>
            <w:tcW w:w="1103" w:type="dxa"/>
            <w:vAlign w:val="center"/>
          </w:tcPr>
          <w:p w14:paraId="7B975292" w14:textId="020B27DD"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A.3</w:t>
            </w:r>
          </w:p>
        </w:tc>
        <w:tc>
          <w:tcPr>
            <w:tcW w:w="2837" w:type="dxa"/>
            <w:vAlign w:val="center"/>
          </w:tcPr>
          <w:p w14:paraId="7747AF22" w14:textId="216A5164"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Klauzula antydyskryminacyjna</w:t>
            </w:r>
            <w:r w:rsidRPr="0024026B">
              <w:rPr>
                <w:rFonts w:ascii="Arial" w:hAnsi="Arial" w:cs="Arial"/>
                <w:sz w:val="24"/>
                <w:szCs w:val="24"/>
              </w:rPr>
              <w:br/>
              <w:t>(dotyczy jst)</w:t>
            </w:r>
          </w:p>
        </w:tc>
        <w:tc>
          <w:tcPr>
            <w:tcW w:w="6800" w:type="dxa"/>
          </w:tcPr>
          <w:p w14:paraId="7D9BB2D4" w14:textId="77777777" w:rsidR="00F37EF5" w:rsidRPr="0024026B" w:rsidRDefault="00F37EF5" w:rsidP="0024026B">
            <w:pPr>
              <w:spacing w:before="100" w:beforeAutospacing="1" w:after="100" w:afterAutospacing="1"/>
              <w:rPr>
                <w:rFonts w:ascii="Arial" w:hAnsi="Arial" w:cs="Arial"/>
                <w:kern w:val="2"/>
                <w:sz w:val="24"/>
                <w:szCs w:val="24"/>
              </w:rPr>
            </w:pPr>
            <w:r w:rsidRPr="0024026B">
              <w:rPr>
                <w:rFonts w:ascii="Arial"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5928707E" w14:textId="77777777" w:rsidR="00F37EF5" w:rsidRPr="0024026B" w:rsidRDefault="00F37EF5" w:rsidP="0024026B">
            <w:pPr>
              <w:spacing w:before="100" w:beforeAutospacing="1" w:after="100" w:afterAutospacing="1"/>
              <w:rPr>
                <w:rFonts w:ascii="Arial" w:hAnsi="Arial" w:cs="Arial"/>
                <w:kern w:val="2"/>
                <w:sz w:val="24"/>
                <w:szCs w:val="24"/>
              </w:rPr>
            </w:pPr>
            <w:r w:rsidRPr="0024026B">
              <w:rPr>
                <w:rFonts w:ascii="Arial" w:hAnsi="Arial" w:cs="Arial"/>
                <w:kern w:val="2"/>
                <w:sz w:val="24"/>
                <w:szCs w:val="24"/>
              </w:rPr>
              <w:t xml:space="preserve">Z klauzuli antydyskryminacyjnej, zawartej w Umowie Partnerstwa oraz programie Fundusze Europejskie dla Kujaw i Pomorza 2021-2027 wynika, że w razie podjęcia przez JST dyskryminujących aktów prawa miejscowego wsparcie, dla tej </w:t>
            </w:r>
            <w:r w:rsidRPr="0024026B">
              <w:rPr>
                <w:rFonts w:ascii="Arial" w:hAnsi="Arial" w:cs="Arial"/>
                <w:kern w:val="2"/>
                <w:sz w:val="24"/>
                <w:szCs w:val="24"/>
              </w:rPr>
              <w:lastRenderedPageBreak/>
              <w:t>jednostki oraz podmiotów przez nią kontrolowanych lub od niej zależnych, nie będzie udzielone.</w:t>
            </w:r>
          </w:p>
          <w:p w14:paraId="7F7066D0" w14:textId="77777777" w:rsidR="00F37EF5" w:rsidRPr="0024026B" w:rsidRDefault="00F37EF5" w:rsidP="0024026B">
            <w:pPr>
              <w:spacing w:before="100" w:beforeAutospacing="1" w:after="100" w:afterAutospacing="1"/>
              <w:rPr>
                <w:rFonts w:ascii="Arial" w:hAnsi="Arial" w:cs="Arial"/>
                <w:kern w:val="2"/>
                <w:sz w:val="24"/>
                <w:szCs w:val="24"/>
              </w:rPr>
            </w:pPr>
            <w:r w:rsidRPr="0024026B">
              <w:rPr>
                <w:rFonts w:ascii="Arial"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1416B48C" w14:textId="0DC27B1D" w:rsidR="00A06BFF" w:rsidRPr="0024026B" w:rsidRDefault="00F37EF5" w:rsidP="0024026B">
            <w:pPr>
              <w:spacing w:before="100" w:beforeAutospacing="1" w:after="100" w:afterAutospacing="1"/>
              <w:rPr>
                <w:rFonts w:ascii="Arial" w:hAnsi="Arial" w:cs="Arial"/>
                <w:sz w:val="24"/>
                <w:szCs w:val="24"/>
              </w:rPr>
            </w:pPr>
            <w:r w:rsidRPr="0024026B">
              <w:rPr>
                <w:rFonts w:ascii="Arial" w:hAnsi="Arial" w:cs="Arial"/>
                <w:sz w:val="24"/>
                <w:szCs w:val="24"/>
              </w:rPr>
              <w:t>Kryterium weryfikowane jest m.in. w oparciu o oświadczenie wnioskodawcy</w:t>
            </w:r>
            <w:r w:rsidR="00BE3DA7" w:rsidRPr="0024026B">
              <w:rPr>
                <w:rStyle w:val="Odwoanieprzypisudolnego"/>
                <w:rFonts w:ascii="Arial" w:hAnsi="Arial" w:cs="Arial"/>
                <w:sz w:val="24"/>
                <w:szCs w:val="24"/>
              </w:rPr>
              <w:footnoteReference w:id="6"/>
            </w:r>
            <w:r w:rsidRPr="0024026B">
              <w:rPr>
                <w:rFonts w:ascii="Arial"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3543" w:type="dxa"/>
          </w:tcPr>
          <w:p w14:paraId="7FFADBE8" w14:textId="77777777" w:rsidR="00EF12E4" w:rsidRDefault="00A06BFF" w:rsidP="00EF12E4">
            <w:pPr>
              <w:spacing w:after="0"/>
              <w:rPr>
                <w:rFonts w:ascii="Arial" w:hAnsi="Arial" w:cs="Arial"/>
                <w:sz w:val="24"/>
                <w:szCs w:val="24"/>
              </w:rPr>
            </w:pPr>
            <w:r w:rsidRPr="0024026B">
              <w:rPr>
                <w:rFonts w:ascii="Arial" w:hAnsi="Arial" w:cs="Arial"/>
                <w:sz w:val="24"/>
                <w:szCs w:val="24"/>
              </w:rPr>
              <w:lastRenderedPageBreak/>
              <w:t xml:space="preserve">TAK/NIE </w:t>
            </w:r>
          </w:p>
          <w:p w14:paraId="754E2B47" w14:textId="13F38325" w:rsidR="00A06BFF" w:rsidRPr="0024026B" w:rsidRDefault="00A06BFF" w:rsidP="00EF12E4">
            <w:pPr>
              <w:spacing w:after="0"/>
              <w:rPr>
                <w:rFonts w:ascii="Arial" w:hAnsi="Arial" w:cs="Arial"/>
                <w:sz w:val="24"/>
                <w:szCs w:val="24"/>
              </w:rPr>
            </w:pPr>
            <w:r w:rsidRPr="0024026B">
              <w:rPr>
                <w:rFonts w:ascii="Arial" w:hAnsi="Arial" w:cs="Arial"/>
                <w:sz w:val="24"/>
                <w:szCs w:val="24"/>
              </w:rPr>
              <w:t>(NIE oznacza odrzucenie wniosku)</w:t>
            </w:r>
          </w:p>
          <w:p w14:paraId="52DF459E" w14:textId="77777777" w:rsidR="00A06BFF" w:rsidRPr="0024026B" w:rsidRDefault="00A06BFF" w:rsidP="00EF12E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467DA401" w14:textId="06C1231A" w:rsidR="00A06BFF" w:rsidRPr="0024026B" w:rsidRDefault="00A06BFF" w:rsidP="00EF12E4">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uznaje się za spełnione, jeżeli odpowiedź będzie pozytywna (wartość logiczna: „TAK”).</w:t>
            </w:r>
          </w:p>
          <w:p w14:paraId="5D098D75" w14:textId="77777777" w:rsidR="00A06BFF" w:rsidRPr="0024026B" w:rsidRDefault="00A06BFF" w:rsidP="00EF12E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p w14:paraId="461928D0" w14:textId="66F79E90" w:rsidR="00A06BFF" w:rsidRPr="0024026B" w:rsidRDefault="00A06BFF" w:rsidP="00EF12E4">
            <w:pPr>
              <w:spacing w:before="100" w:beforeAutospacing="1" w:after="100" w:afterAutospacing="1"/>
              <w:rPr>
                <w:rFonts w:ascii="Arial" w:hAnsi="Arial" w:cs="Arial"/>
                <w:sz w:val="24"/>
                <w:szCs w:val="24"/>
              </w:rPr>
            </w:pPr>
          </w:p>
        </w:tc>
      </w:tr>
      <w:tr w:rsidR="00A06BFF" w:rsidRPr="0024026B" w14:paraId="7B86DD95" w14:textId="77777777" w:rsidTr="00715C99">
        <w:trPr>
          <w:trHeight w:val="1134"/>
        </w:trPr>
        <w:tc>
          <w:tcPr>
            <w:tcW w:w="1103" w:type="dxa"/>
            <w:vAlign w:val="center"/>
          </w:tcPr>
          <w:p w14:paraId="791F90EB" w14:textId="4D4DC41C"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A.4</w:t>
            </w:r>
          </w:p>
        </w:tc>
        <w:tc>
          <w:tcPr>
            <w:tcW w:w="2837" w:type="dxa"/>
            <w:vAlign w:val="center"/>
          </w:tcPr>
          <w:p w14:paraId="4B077571" w14:textId="77777777"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Miejsce realizacji projektu</w:t>
            </w:r>
          </w:p>
        </w:tc>
        <w:tc>
          <w:tcPr>
            <w:tcW w:w="6800" w:type="dxa"/>
          </w:tcPr>
          <w:p w14:paraId="14F54CA0" w14:textId="2750CD8E"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W kryterium sprawdzamy, czy projekt realizowany jest/będzie na terytorium województwa kujawsko-pomorskiego</w:t>
            </w:r>
            <w:r w:rsidRPr="0024026B">
              <w:rPr>
                <w:rStyle w:val="Odwoanieprzypisudolnego"/>
                <w:rFonts w:ascii="Arial" w:hAnsi="Arial" w:cs="Arial"/>
                <w:sz w:val="24"/>
                <w:szCs w:val="24"/>
              </w:rPr>
              <w:footnoteReference w:id="7"/>
            </w:r>
            <w:r w:rsidRPr="0024026B">
              <w:rPr>
                <w:rFonts w:ascii="Arial" w:hAnsi="Arial" w:cs="Arial"/>
                <w:sz w:val="24"/>
                <w:szCs w:val="24"/>
              </w:rPr>
              <w:t>.</w:t>
            </w:r>
          </w:p>
          <w:p w14:paraId="69C4041A" w14:textId="3A6C51A5"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00BC07DA" w:rsidRPr="0024026B">
              <w:rPr>
                <w:rFonts w:ascii="Arial" w:hAnsi="Arial" w:cs="Arial"/>
                <w:sz w:val="24"/>
                <w:szCs w:val="24"/>
              </w:rPr>
              <w:br/>
            </w:r>
            <w:r w:rsidRPr="0024026B">
              <w:rPr>
                <w:rFonts w:ascii="Arial" w:hAnsi="Arial" w:cs="Arial"/>
                <w:sz w:val="24"/>
                <w:szCs w:val="24"/>
              </w:rPr>
              <w:t>o dofinansowanie projektu.</w:t>
            </w:r>
          </w:p>
        </w:tc>
        <w:tc>
          <w:tcPr>
            <w:tcW w:w="3543" w:type="dxa"/>
          </w:tcPr>
          <w:p w14:paraId="60103011" w14:textId="77777777" w:rsidR="00EF12E4" w:rsidRDefault="00A06BFF" w:rsidP="00EF12E4">
            <w:pPr>
              <w:spacing w:after="0"/>
              <w:rPr>
                <w:rFonts w:ascii="Arial" w:hAnsi="Arial" w:cs="Arial"/>
                <w:sz w:val="24"/>
                <w:szCs w:val="24"/>
              </w:rPr>
            </w:pPr>
            <w:r w:rsidRPr="0024026B">
              <w:rPr>
                <w:rFonts w:ascii="Arial" w:hAnsi="Arial" w:cs="Arial"/>
                <w:sz w:val="24"/>
                <w:szCs w:val="24"/>
              </w:rPr>
              <w:t xml:space="preserve">TAK/NIE </w:t>
            </w:r>
          </w:p>
          <w:p w14:paraId="2F27F23B" w14:textId="0E0139B9" w:rsidR="00A06BFF" w:rsidRPr="0024026B" w:rsidRDefault="00A06BFF" w:rsidP="00EF12E4">
            <w:pPr>
              <w:spacing w:after="0"/>
              <w:rPr>
                <w:rFonts w:ascii="Arial" w:hAnsi="Arial" w:cs="Arial"/>
                <w:sz w:val="24"/>
                <w:szCs w:val="24"/>
              </w:rPr>
            </w:pPr>
            <w:r w:rsidRPr="0024026B">
              <w:rPr>
                <w:rFonts w:ascii="Arial" w:hAnsi="Arial" w:cs="Arial"/>
                <w:sz w:val="24"/>
                <w:szCs w:val="24"/>
              </w:rPr>
              <w:t>(NIE oznacza odrzucenie wniosku)</w:t>
            </w:r>
          </w:p>
          <w:p w14:paraId="38716A34" w14:textId="7C7E83F2"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7204181E" w14:textId="6884FF6E"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78915C17" w14:textId="1E301FE0"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bl>
    <w:p w14:paraId="070C566C" w14:textId="2D960D94" w:rsidR="002C2CE8" w:rsidRPr="0024026B" w:rsidRDefault="00650217" w:rsidP="00FF4C15">
      <w:pPr>
        <w:pStyle w:val="Nagwek1"/>
        <w:numPr>
          <w:ilvl w:val="0"/>
          <w:numId w:val="16"/>
        </w:numPr>
        <w:spacing w:before="100" w:beforeAutospacing="1" w:after="100" w:afterAutospacing="1"/>
        <w:rPr>
          <w:rFonts w:ascii="Arial" w:hAnsi="Arial" w:cs="Arial"/>
          <w:sz w:val="24"/>
          <w:szCs w:val="24"/>
        </w:rPr>
      </w:pPr>
      <w:r w:rsidRPr="0024026B">
        <w:rPr>
          <w:rFonts w:ascii="Arial" w:hAnsi="Arial" w:cs="Arial"/>
          <w:sz w:val="24"/>
          <w:szCs w:val="24"/>
        </w:rPr>
        <w:lastRenderedPageBreak/>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3418"/>
        <w:gridCol w:w="6415"/>
        <w:gridCol w:w="3355"/>
      </w:tblGrid>
      <w:tr w:rsidR="008C6E3E" w:rsidRPr="0024026B" w14:paraId="409F09D0" w14:textId="77777777" w:rsidTr="00580754">
        <w:trPr>
          <w:trHeight w:val="283"/>
          <w:tblHeader/>
        </w:trPr>
        <w:tc>
          <w:tcPr>
            <w:tcW w:w="1095" w:type="dxa"/>
            <w:shd w:val="clear" w:color="auto" w:fill="E7E6E6" w:themeFill="background2"/>
            <w:vAlign w:val="center"/>
          </w:tcPr>
          <w:p w14:paraId="7F5C27D3" w14:textId="77777777" w:rsidR="008C6E3E" w:rsidRPr="0024026B" w:rsidRDefault="008C6E3E" w:rsidP="0024026B">
            <w:pPr>
              <w:spacing w:before="100" w:beforeAutospacing="1" w:after="100" w:afterAutospacing="1"/>
              <w:rPr>
                <w:rFonts w:ascii="Arial" w:hAnsi="Arial" w:cs="Arial"/>
                <w:b/>
                <w:sz w:val="24"/>
                <w:szCs w:val="24"/>
              </w:rPr>
            </w:pPr>
            <w:r w:rsidRPr="0024026B">
              <w:rPr>
                <w:rFonts w:ascii="Arial" w:hAnsi="Arial" w:cs="Arial"/>
                <w:b/>
                <w:sz w:val="24"/>
                <w:szCs w:val="24"/>
              </w:rPr>
              <w:t>Numer</w:t>
            </w:r>
          </w:p>
        </w:tc>
        <w:tc>
          <w:tcPr>
            <w:tcW w:w="3418" w:type="dxa"/>
            <w:shd w:val="clear" w:color="auto" w:fill="E7E6E6" w:themeFill="background2"/>
            <w:vAlign w:val="center"/>
          </w:tcPr>
          <w:p w14:paraId="0D70CB82" w14:textId="77777777" w:rsidR="008C6E3E" w:rsidRPr="0024026B" w:rsidRDefault="008C6E3E" w:rsidP="0024026B">
            <w:pPr>
              <w:spacing w:before="100" w:beforeAutospacing="1" w:after="100" w:afterAutospacing="1"/>
              <w:rPr>
                <w:rFonts w:ascii="Arial" w:hAnsi="Arial" w:cs="Arial"/>
                <w:b/>
                <w:sz w:val="24"/>
                <w:szCs w:val="24"/>
              </w:rPr>
            </w:pPr>
            <w:r w:rsidRPr="0024026B">
              <w:rPr>
                <w:rFonts w:ascii="Arial" w:hAnsi="Arial" w:cs="Arial"/>
                <w:b/>
                <w:sz w:val="24"/>
                <w:szCs w:val="24"/>
              </w:rPr>
              <w:t>Nazwa</w:t>
            </w:r>
          </w:p>
        </w:tc>
        <w:tc>
          <w:tcPr>
            <w:tcW w:w="6415" w:type="dxa"/>
            <w:shd w:val="clear" w:color="auto" w:fill="E7E6E6" w:themeFill="background2"/>
            <w:vAlign w:val="center"/>
          </w:tcPr>
          <w:p w14:paraId="3B3BE576" w14:textId="77777777" w:rsidR="008C6E3E" w:rsidRPr="0024026B" w:rsidRDefault="008C6E3E" w:rsidP="0024026B">
            <w:pPr>
              <w:spacing w:before="100" w:beforeAutospacing="1" w:after="100" w:afterAutospacing="1"/>
              <w:rPr>
                <w:rFonts w:ascii="Arial" w:hAnsi="Arial" w:cs="Arial"/>
                <w:b/>
                <w:sz w:val="24"/>
                <w:szCs w:val="24"/>
              </w:rPr>
            </w:pPr>
            <w:r w:rsidRPr="0024026B">
              <w:rPr>
                <w:rFonts w:ascii="Arial" w:hAnsi="Arial" w:cs="Arial"/>
                <w:b/>
                <w:sz w:val="24"/>
                <w:szCs w:val="24"/>
              </w:rPr>
              <w:t>Definicja kryterium</w:t>
            </w:r>
          </w:p>
        </w:tc>
        <w:tc>
          <w:tcPr>
            <w:tcW w:w="3355" w:type="dxa"/>
            <w:shd w:val="clear" w:color="auto" w:fill="E7E6E6" w:themeFill="background2"/>
            <w:vAlign w:val="center"/>
          </w:tcPr>
          <w:p w14:paraId="03DEB24B" w14:textId="77777777" w:rsidR="008C6E3E" w:rsidRPr="0024026B" w:rsidRDefault="008C6E3E" w:rsidP="002C01E3">
            <w:pPr>
              <w:spacing w:after="0"/>
              <w:rPr>
                <w:rFonts w:ascii="Arial" w:hAnsi="Arial" w:cs="Arial"/>
                <w:b/>
                <w:sz w:val="24"/>
                <w:szCs w:val="24"/>
              </w:rPr>
            </w:pPr>
            <w:r w:rsidRPr="0024026B">
              <w:rPr>
                <w:rFonts w:ascii="Arial" w:hAnsi="Arial" w:cs="Arial"/>
                <w:b/>
                <w:sz w:val="24"/>
                <w:szCs w:val="24"/>
              </w:rPr>
              <w:t>Opis znaczenia kryterium</w:t>
            </w:r>
          </w:p>
          <w:p w14:paraId="116A933B" w14:textId="77777777" w:rsidR="008C6E3E" w:rsidRPr="0024026B" w:rsidRDefault="008C6E3E" w:rsidP="002C01E3">
            <w:pPr>
              <w:spacing w:after="0"/>
              <w:rPr>
                <w:rFonts w:ascii="Arial" w:hAnsi="Arial" w:cs="Arial"/>
                <w:b/>
                <w:sz w:val="24"/>
                <w:szCs w:val="24"/>
              </w:rPr>
            </w:pPr>
            <w:r w:rsidRPr="0024026B">
              <w:rPr>
                <w:rFonts w:ascii="Arial" w:hAnsi="Arial" w:cs="Arial"/>
                <w:b/>
                <w:sz w:val="24"/>
                <w:szCs w:val="24"/>
              </w:rPr>
              <w:t>(sposób oceny)</w:t>
            </w:r>
          </w:p>
        </w:tc>
      </w:tr>
      <w:tr w:rsidR="000F25C7" w:rsidRPr="0024026B" w14:paraId="4EE5EF41" w14:textId="77777777" w:rsidTr="00580754">
        <w:trPr>
          <w:trHeight w:val="283"/>
        </w:trPr>
        <w:tc>
          <w:tcPr>
            <w:tcW w:w="1095" w:type="dxa"/>
            <w:vAlign w:val="center"/>
          </w:tcPr>
          <w:p w14:paraId="5F99841C" w14:textId="6BBEAD83"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B.1</w:t>
            </w:r>
          </w:p>
        </w:tc>
        <w:tc>
          <w:tcPr>
            <w:tcW w:w="3418" w:type="dxa"/>
            <w:vAlign w:val="center"/>
          </w:tcPr>
          <w:p w14:paraId="1F6E101F" w14:textId="77869ACD"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Kwalifikowalność wnioskodawcy/partnerów</w:t>
            </w:r>
          </w:p>
        </w:tc>
        <w:tc>
          <w:tcPr>
            <w:tcW w:w="6415" w:type="dxa"/>
          </w:tcPr>
          <w:p w14:paraId="133A4012" w14:textId="77777777"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 wnioskodawca oraz partnerzy są uprawnieni do ubiegania się o dofinansowanie, tj. czy należą do jednej z poniższych grup:</w:t>
            </w:r>
          </w:p>
          <w:p w14:paraId="2E98761C" w14:textId="77777777" w:rsidR="00A2317F" w:rsidRPr="00A2317F" w:rsidRDefault="00817D3F" w:rsidP="00A2317F">
            <w:pPr>
              <w:pStyle w:val="Akapitzlist"/>
              <w:numPr>
                <w:ilvl w:val="0"/>
                <w:numId w:val="20"/>
              </w:numPr>
              <w:spacing w:before="100" w:beforeAutospacing="1" w:after="100" w:afterAutospacing="1"/>
              <w:rPr>
                <w:rFonts w:ascii="Arial" w:hAnsi="Arial" w:cs="Arial"/>
                <w:sz w:val="24"/>
                <w:szCs w:val="24"/>
              </w:rPr>
            </w:pPr>
            <w:r w:rsidRPr="00A2317F">
              <w:rPr>
                <w:rFonts w:ascii="Arial" w:hAnsi="Arial" w:cs="Arial"/>
                <w:sz w:val="24"/>
                <w:szCs w:val="24"/>
              </w:rPr>
              <w:t>jednostka samorządu terytorialnego</w:t>
            </w:r>
            <w:r w:rsidRPr="00A2317F">
              <w:rPr>
                <w:rFonts w:ascii="Arial" w:hAnsi="Arial" w:cs="Arial"/>
                <w:sz w:val="24"/>
                <w:szCs w:val="24"/>
                <w:lang w:val="pl-PL"/>
              </w:rPr>
              <w:t>;</w:t>
            </w:r>
          </w:p>
          <w:p w14:paraId="6102E67C" w14:textId="77777777" w:rsidR="00A2317F" w:rsidRPr="00A2317F" w:rsidRDefault="00817D3F" w:rsidP="00A2317F">
            <w:pPr>
              <w:pStyle w:val="Akapitzlist"/>
              <w:numPr>
                <w:ilvl w:val="0"/>
                <w:numId w:val="20"/>
              </w:numPr>
              <w:spacing w:before="100" w:beforeAutospacing="1" w:after="100" w:afterAutospacing="1"/>
              <w:rPr>
                <w:rFonts w:ascii="Arial" w:hAnsi="Arial" w:cs="Arial"/>
                <w:sz w:val="24"/>
                <w:szCs w:val="24"/>
              </w:rPr>
            </w:pPr>
            <w:r w:rsidRPr="00A2317F">
              <w:rPr>
                <w:rFonts w:ascii="Arial" w:hAnsi="Arial" w:cs="Arial"/>
                <w:sz w:val="24"/>
                <w:szCs w:val="24"/>
              </w:rPr>
              <w:t>jednostka organizacyjna</w:t>
            </w:r>
            <w:r w:rsidR="00A2317F" w:rsidRPr="00A2317F">
              <w:rPr>
                <w:rFonts w:ascii="Arial" w:hAnsi="Arial" w:cs="Arial"/>
                <w:sz w:val="24"/>
                <w:szCs w:val="24"/>
              </w:rPr>
              <w:t xml:space="preserve"> </w:t>
            </w:r>
            <w:r w:rsidRPr="00A2317F">
              <w:rPr>
                <w:rFonts w:ascii="Arial" w:hAnsi="Arial" w:cs="Arial"/>
                <w:sz w:val="24"/>
                <w:szCs w:val="24"/>
              </w:rPr>
              <w:t>działająca w imieniu jednostki samorządu terytorialnego</w:t>
            </w:r>
            <w:r w:rsidRPr="00A2317F">
              <w:rPr>
                <w:rFonts w:ascii="Arial" w:hAnsi="Arial" w:cs="Arial"/>
                <w:sz w:val="24"/>
                <w:szCs w:val="24"/>
                <w:lang w:val="pl-PL"/>
              </w:rPr>
              <w:t>;</w:t>
            </w:r>
          </w:p>
          <w:p w14:paraId="7DFEF9FC" w14:textId="77777777" w:rsidR="00A2317F" w:rsidRPr="00A2317F" w:rsidRDefault="00E12BE4" w:rsidP="00A2317F">
            <w:pPr>
              <w:pStyle w:val="Akapitzlist"/>
              <w:numPr>
                <w:ilvl w:val="0"/>
                <w:numId w:val="20"/>
              </w:numPr>
              <w:spacing w:before="100" w:beforeAutospacing="1" w:after="100" w:afterAutospacing="1"/>
              <w:rPr>
                <w:rFonts w:ascii="Arial" w:hAnsi="Arial" w:cs="Arial"/>
                <w:sz w:val="24"/>
                <w:szCs w:val="24"/>
              </w:rPr>
            </w:pPr>
            <w:r w:rsidRPr="00A2317F">
              <w:rPr>
                <w:rFonts w:ascii="Arial" w:hAnsi="Arial" w:cs="Arial"/>
                <w:sz w:val="24"/>
                <w:szCs w:val="24"/>
              </w:rPr>
              <w:t>z</w:t>
            </w:r>
            <w:r w:rsidR="005C5CF6" w:rsidRPr="00A2317F">
              <w:rPr>
                <w:rFonts w:ascii="Arial" w:hAnsi="Arial" w:cs="Arial"/>
                <w:sz w:val="24"/>
                <w:szCs w:val="24"/>
              </w:rPr>
              <w:t xml:space="preserve">wiązek lub </w:t>
            </w:r>
            <w:r w:rsidRPr="00A2317F">
              <w:rPr>
                <w:rFonts w:ascii="Arial" w:hAnsi="Arial" w:cs="Arial"/>
                <w:sz w:val="24"/>
                <w:szCs w:val="24"/>
              </w:rPr>
              <w:t>s</w:t>
            </w:r>
            <w:r w:rsidR="00C57E4A" w:rsidRPr="00A2317F">
              <w:rPr>
                <w:rFonts w:ascii="Arial" w:hAnsi="Arial" w:cs="Arial"/>
                <w:sz w:val="24"/>
                <w:szCs w:val="24"/>
              </w:rPr>
              <w:t>towarzyszenie jednostek samorządu terytorialnego</w:t>
            </w:r>
            <w:r w:rsidRPr="00A2317F">
              <w:rPr>
                <w:rFonts w:ascii="Arial" w:hAnsi="Arial" w:cs="Arial"/>
                <w:sz w:val="24"/>
                <w:szCs w:val="24"/>
              </w:rPr>
              <w:t>;</w:t>
            </w:r>
          </w:p>
          <w:p w14:paraId="2C17242A" w14:textId="048BB081" w:rsidR="000F25C7" w:rsidRPr="00A2317F" w:rsidRDefault="00817D3F" w:rsidP="00A2317F">
            <w:pPr>
              <w:pStyle w:val="Akapitzlist"/>
              <w:numPr>
                <w:ilvl w:val="0"/>
                <w:numId w:val="20"/>
              </w:numPr>
              <w:spacing w:before="100" w:beforeAutospacing="1" w:after="100" w:afterAutospacing="1"/>
              <w:rPr>
                <w:rFonts w:ascii="Arial" w:hAnsi="Arial" w:cs="Arial"/>
                <w:sz w:val="24"/>
                <w:szCs w:val="24"/>
              </w:rPr>
            </w:pPr>
            <w:r w:rsidRPr="00A2317F">
              <w:rPr>
                <w:rFonts w:ascii="Arial" w:hAnsi="Arial" w:cs="Arial"/>
                <w:sz w:val="24"/>
                <w:szCs w:val="24"/>
              </w:rPr>
              <w:t>instytucja otoczenia biznesu</w:t>
            </w:r>
            <w:r w:rsidRPr="00A2317F">
              <w:rPr>
                <w:rFonts w:ascii="Arial" w:hAnsi="Arial" w:cs="Arial"/>
                <w:sz w:val="24"/>
                <w:szCs w:val="24"/>
                <w:lang w:val="pl-PL"/>
              </w:rPr>
              <w:t>.</w:t>
            </w:r>
          </w:p>
          <w:p w14:paraId="2F32B0C9" w14:textId="563A0658" w:rsidR="006D1BE5" w:rsidRDefault="006D1BE5" w:rsidP="0024026B">
            <w:pPr>
              <w:spacing w:before="100" w:beforeAutospacing="1" w:after="100" w:afterAutospacing="1"/>
              <w:rPr>
                <w:rFonts w:ascii="Arial" w:hAnsi="Arial" w:cs="Arial"/>
                <w:sz w:val="24"/>
                <w:szCs w:val="24"/>
              </w:rPr>
            </w:pPr>
            <w:r>
              <w:rPr>
                <w:rFonts w:ascii="Arial" w:hAnsi="Arial" w:cs="Arial"/>
                <w:sz w:val="24"/>
                <w:szCs w:val="24"/>
              </w:rPr>
              <w:t>W ramach przedmiotowego naboru wykluczony z możliwości</w:t>
            </w:r>
            <w:r w:rsidRPr="006D1BE5">
              <w:rPr>
                <w:rFonts w:ascii="Arial" w:hAnsi="Arial" w:cs="Arial"/>
                <w:sz w:val="24"/>
                <w:szCs w:val="24"/>
              </w:rPr>
              <w:t xml:space="preserve"> </w:t>
            </w:r>
            <w:r w:rsidR="003F051B">
              <w:rPr>
                <w:rFonts w:ascii="Arial" w:hAnsi="Arial" w:cs="Arial"/>
                <w:sz w:val="24"/>
                <w:szCs w:val="24"/>
              </w:rPr>
              <w:t>ubiegania się o</w:t>
            </w:r>
            <w:r>
              <w:rPr>
                <w:rFonts w:ascii="Arial" w:hAnsi="Arial" w:cs="Arial"/>
                <w:sz w:val="24"/>
                <w:szCs w:val="24"/>
              </w:rPr>
              <w:t xml:space="preserve"> wsparci</w:t>
            </w:r>
            <w:r w:rsidR="003F051B">
              <w:rPr>
                <w:rFonts w:ascii="Arial" w:hAnsi="Arial" w:cs="Arial"/>
                <w:sz w:val="24"/>
                <w:szCs w:val="24"/>
              </w:rPr>
              <w:t>e</w:t>
            </w:r>
            <w:r>
              <w:rPr>
                <w:rFonts w:ascii="Arial" w:hAnsi="Arial" w:cs="Arial"/>
                <w:sz w:val="24"/>
                <w:szCs w:val="24"/>
              </w:rPr>
              <w:t xml:space="preserve"> jest </w:t>
            </w:r>
            <w:r w:rsidRPr="006D1BE5">
              <w:rPr>
                <w:rFonts w:ascii="Arial" w:hAnsi="Arial" w:cs="Arial"/>
                <w:sz w:val="24"/>
                <w:szCs w:val="24"/>
              </w:rPr>
              <w:t xml:space="preserve">Samorząd Województwa </w:t>
            </w:r>
            <w:r>
              <w:rPr>
                <w:rFonts w:ascii="Arial" w:hAnsi="Arial" w:cs="Arial"/>
                <w:sz w:val="24"/>
                <w:szCs w:val="24"/>
              </w:rPr>
              <w:t xml:space="preserve">Kujawsko-Pomorskiego oraz </w:t>
            </w:r>
            <w:r w:rsidRPr="006D1BE5">
              <w:rPr>
                <w:rFonts w:ascii="Arial" w:hAnsi="Arial" w:cs="Arial"/>
                <w:sz w:val="24"/>
                <w:szCs w:val="24"/>
              </w:rPr>
              <w:t>jednost</w:t>
            </w:r>
            <w:r>
              <w:rPr>
                <w:rFonts w:ascii="Arial" w:hAnsi="Arial" w:cs="Arial"/>
                <w:sz w:val="24"/>
                <w:szCs w:val="24"/>
              </w:rPr>
              <w:t>ki</w:t>
            </w:r>
            <w:r w:rsidRPr="006D1BE5">
              <w:rPr>
                <w:rFonts w:ascii="Arial" w:hAnsi="Arial" w:cs="Arial"/>
                <w:sz w:val="24"/>
                <w:szCs w:val="24"/>
              </w:rPr>
              <w:t xml:space="preserve"> mu podległ</w:t>
            </w:r>
            <w:r>
              <w:rPr>
                <w:rFonts w:ascii="Arial" w:hAnsi="Arial" w:cs="Arial"/>
                <w:sz w:val="24"/>
                <w:szCs w:val="24"/>
              </w:rPr>
              <w:t>e</w:t>
            </w:r>
            <w:r w:rsidRPr="006D1BE5">
              <w:rPr>
                <w:rFonts w:ascii="Arial" w:hAnsi="Arial" w:cs="Arial"/>
                <w:sz w:val="24"/>
                <w:szCs w:val="24"/>
              </w:rPr>
              <w:t>, w tym</w:t>
            </w:r>
            <w:r>
              <w:rPr>
                <w:rFonts w:ascii="Arial" w:hAnsi="Arial" w:cs="Arial"/>
                <w:sz w:val="24"/>
                <w:szCs w:val="24"/>
              </w:rPr>
              <w:t xml:space="preserve"> również</w:t>
            </w:r>
            <w:r w:rsidRPr="006D1BE5">
              <w:rPr>
                <w:rFonts w:ascii="Arial" w:hAnsi="Arial" w:cs="Arial"/>
                <w:sz w:val="24"/>
                <w:szCs w:val="24"/>
              </w:rPr>
              <w:t xml:space="preserve"> spół</w:t>
            </w:r>
            <w:r>
              <w:rPr>
                <w:rFonts w:ascii="Arial" w:hAnsi="Arial" w:cs="Arial"/>
                <w:sz w:val="24"/>
                <w:szCs w:val="24"/>
              </w:rPr>
              <w:t>ki</w:t>
            </w:r>
            <w:r w:rsidRPr="006D1BE5">
              <w:rPr>
                <w:rFonts w:ascii="Arial" w:hAnsi="Arial" w:cs="Arial"/>
                <w:sz w:val="24"/>
                <w:szCs w:val="24"/>
              </w:rPr>
              <w:t xml:space="preserve"> z udziałem samorządu województwa</w:t>
            </w:r>
            <w:r>
              <w:rPr>
                <w:rFonts w:ascii="Arial" w:hAnsi="Arial" w:cs="Arial"/>
                <w:sz w:val="24"/>
                <w:szCs w:val="24"/>
              </w:rPr>
              <w:t>.</w:t>
            </w:r>
          </w:p>
          <w:p w14:paraId="5C6D48F5" w14:textId="741A476A"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 (porozumienie/umowa o partnerstwie).</w:t>
            </w:r>
          </w:p>
        </w:tc>
        <w:tc>
          <w:tcPr>
            <w:tcW w:w="3355" w:type="dxa"/>
          </w:tcPr>
          <w:p w14:paraId="3A43791A" w14:textId="77777777" w:rsidR="00EF12E4" w:rsidRDefault="000F25C7" w:rsidP="00EF12E4">
            <w:pPr>
              <w:spacing w:after="0"/>
              <w:rPr>
                <w:rFonts w:ascii="Arial" w:hAnsi="Arial" w:cs="Arial"/>
                <w:sz w:val="24"/>
                <w:szCs w:val="24"/>
              </w:rPr>
            </w:pPr>
            <w:r w:rsidRPr="0024026B">
              <w:rPr>
                <w:rFonts w:ascii="Arial" w:hAnsi="Arial" w:cs="Arial"/>
                <w:sz w:val="24"/>
                <w:szCs w:val="24"/>
              </w:rPr>
              <w:t xml:space="preserve">TAK/NIE </w:t>
            </w:r>
          </w:p>
          <w:p w14:paraId="35373B21" w14:textId="12B16384" w:rsidR="000F25C7" w:rsidRPr="0024026B" w:rsidRDefault="000F25C7" w:rsidP="00EF12E4">
            <w:pPr>
              <w:spacing w:after="0"/>
              <w:rPr>
                <w:rFonts w:ascii="Arial" w:hAnsi="Arial" w:cs="Arial"/>
                <w:sz w:val="24"/>
                <w:szCs w:val="24"/>
              </w:rPr>
            </w:pPr>
            <w:r w:rsidRPr="0024026B">
              <w:rPr>
                <w:rFonts w:ascii="Arial" w:hAnsi="Arial" w:cs="Arial"/>
                <w:sz w:val="24"/>
                <w:szCs w:val="24"/>
              </w:rPr>
              <w:t>(NIE oznacza odrzucenie wniosku)</w:t>
            </w:r>
          </w:p>
          <w:p w14:paraId="25EE8881" w14:textId="7378E3D2"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4AF78039" w14:textId="3DEB4556"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6794B4B8" w14:textId="5D0F5152"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37EB6772" w14:textId="77777777" w:rsidTr="00580754">
        <w:trPr>
          <w:trHeight w:val="283"/>
        </w:trPr>
        <w:tc>
          <w:tcPr>
            <w:tcW w:w="1095" w:type="dxa"/>
            <w:vAlign w:val="center"/>
          </w:tcPr>
          <w:p w14:paraId="32F941E9" w14:textId="779227F5" w:rsidR="00580754" w:rsidRPr="0024026B" w:rsidRDefault="00580754" w:rsidP="00580754">
            <w:pPr>
              <w:spacing w:before="100" w:beforeAutospacing="1" w:after="100" w:afterAutospacing="1"/>
              <w:rPr>
                <w:rFonts w:ascii="Arial" w:hAnsi="Arial" w:cs="Arial"/>
                <w:sz w:val="24"/>
                <w:szCs w:val="24"/>
              </w:rPr>
            </w:pPr>
            <w:r>
              <w:rPr>
                <w:rFonts w:ascii="Arial" w:hAnsi="Arial" w:cs="Arial"/>
                <w:sz w:val="24"/>
                <w:szCs w:val="24"/>
              </w:rPr>
              <w:lastRenderedPageBreak/>
              <w:t xml:space="preserve">B.2 </w:t>
            </w:r>
          </w:p>
        </w:tc>
        <w:tc>
          <w:tcPr>
            <w:tcW w:w="3418" w:type="dxa"/>
            <w:vAlign w:val="center"/>
          </w:tcPr>
          <w:p w14:paraId="1F62574C" w14:textId="658B8E59" w:rsidR="00580754" w:rsidRPr="0024026B" w:rsidRDefault="00580754" w:rsidP="00580754">
            <w:pPr>
              <w:spacing w:before="100" w:beforeAutospacing="1" w:after="100" w:afterAutospacing="1"/>
              <w:rPr>
                <w:rFonts w:ascii="Arial" w:hAnsi="Arial" w:cs="Arial"/>
                <w:sz w:val="24"/>
                <w:szCs w:val="24"/>
              </w:rPr>
            </w:pPr>
            <w:r w:rsidRPr="00A237F5">
              <w:rPr>
                <w:rFonts w:ascii="Arial" w:hAnsi="Arial" w:cs="Arial"/>
                <w:sz w:val="24"/>
                <w:szCs w:val="24"/>
              </w:rPr>
              <w:t>Prawidłowość wyboru partnerów</w:t>
            </w:r>
            <w:r>
              <w:rPr>
                <w:rFonts w:ascii="Arial" w:hAnsi="Arial" w:cs="Arial"/>
                <w:sz w:val="24"/>
                <w:szCs w:val="24"/>
              </w:rPr>
              <w:t xml:space="preserve"> </w:t>
            </w:r>
            <w:r w:rsidRPr="00A237F5">
              <w:rPr>
                <w:rFonts w:ascii="Arial" w:hAnsi="Arial" w:cs="Arial"/>
                <w:sz w:val="24"/>
                <w:szCs w:val="24"/>
              </w:rPr>
              <w:t>uczestniczących/realizujących</w:t>
            </w:r>
            <w:r>
              <w:rPr>
                <w:rFonts w:ascii="Arial" w:hAnsi="Arial" w:cs="Arial"/>
                <w:sz w:val="24"/>
                <w:szCs w:val="24"/>
              </w:rPr>
              <w:t xml:space="preserve"> </w:t>
            </w:r>
            <w:r w:rsidRPr="00A237F5">
              <w:rPr>
                <w:rFonts w:ascii="Arial" w:hAnsi="Arial" w:cs="Arial"/>
                <w:sz w:val="24"/>
                <w:szCs w:val="24"/>
              </w:rPr>
              <w:t>projekt</w:t>
            </w:r>
          </w:p>
        </w:tc>
        <w:tc>
          <w:tcPr>
            <w:tcW w:w="6415" w:type="dxa"/>
          </w:tcPr>
          <w:p w14:paraId="7D29DF23" w14:textId="2FAFB0B3" w:rsidR="00580754" w:rsidRPr="00A516C2" w:rsidRDefault="001370B8" w:rsidP="00580754">
            <w:pPr>
              <w:spacing w:before="100" w:beforeAutospacing="1" w:after="100" w:afterAutospacing="1"/>
              <w:rPr>
                <w:rFonts w:ascii="Arial" w:hAnsi="Arial" w:cs="Arial"/>
                <w:sz w:val="24"/>
                <w:szCs w:val="24"/>
              </w:rPr>
            </w:pPr>
            <w:r>
              <w:rPr>
                <w:rFonts w:ascii="Arial" w:hAnsi="Arial" w:cs="Arial"/>
                <w:sz w:val="24"/>
                <w:szCs w:val="24"/>
              </w:rPr>
              <w:t>W kryterium sprawdzamy,</w:t>
            </w:r>
            <w:r w:rsidR="00580754" w:rsidRPr="00A516C2">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4A623148" w14:textId="77777777" w:rsidR="00580754" w:rsidRPr="00A516C2" w:rsidRDefault="00580754" w:rsidP="00580754">
            <w:pPr>
              <w:spacing w:before="100" w:beforeAutospacing="1" w:after="100" w:afterAutospacing="1"/>
              <w:rPr>
                <w:rFonts w:ascii="Arial" w:hAnsi="Arial" w:cs="Arial"/>
                <w:sz w:val="24"/>
                <w:szCs w:val="24"/>
              </w:rPr>
            </w:pPr>
          </w:p>
          <w:p w14:paraId="1ABBB54F" w14:textId="021A8AD0" w:rsidR="00580754" w:rsidRPr="0024026B" w:rsidRDefault="00580754" w:rsidP="00580754">
            <w:pPr>
              <w:spacing w:before="100" w:beforeAutospacing="1" w:after="100" w:afterAutospacing="1"/>
              <w:rPr>
                <w:rFonts w:ascii="Arial" w:hAnsi="Arial" w:cs="Arial"/>
                <w:sz w:val="24"/>
                <w:szCs w:val="24"/>
              </w:rPr>
            </w:pPr>
            <w:r w:rsidRPr="00A516C2">
              <w:rPr>
                <w:rFonts w:ascii="Arial" w:hAnsi="Arial" w:cs="Arial"/>
                <w:sz w:val="24"/>
                <w:szCs w:val="24"/>
              </w:rPr>
              <w:t xml:space="preserve">Kryterium jest weryfikowane w oparciu o treść oświadczenia stanowiącego </w:t>
            </w:r>
            <w:r w:rsidR="001370B8" w:rsidRPr="001370B8">
              <w:rPr>
                <w:rFonts w:ascii="Arial" w:hAnsi="Arial" w:cs="Arial"/>
                <w:sz w:val="24"/>
                <w:szCs w:val="24"/>
              </w:rPr>
              <w:t>załącznik do wniosku o dofinansowanie projektu.</w:t>
            </w:r>
          </w:p>
        </w:tc>
        <w:tc>
          <w:tcPr>
            <w:tcW w:w="3355" w:type="dxa"/>
          </w:tcPr>
          <w:p w14:paraId="6EC9A536" w14:textId="77777777" w:rsidR="00580754" w:rsidRPr="00A516C2" w:rsidRDefault="00580754" w:rsidP="00580754">
            <w:pPr>
              <w:spacing w:after="0"/>
              <w:rPr>
                <w:rFonts w:ascii="Arial" w:hAnsi="Arial" w:cs="Arial"/>
                <w:sz w:val="24"/>
                <w:szCs w:val="24"/>
              </w:rPr>
            </w:pPr>
            <w:r w:rsidRPr="00A516C2">
              <w:rPr>
                <w:rFonts w:ascii="Arial" w:hAnsi="Arial" w:cs="Arial"/>
                <w:sz w:val="24"/>
                <w:szCs w:val="24"/>
              </w:rPr>
              <w:t xml:space="preserve">TAK/NIE/NIE DOTYCZY </w:t>
            </w:r>
          </w:p>
          <w:p w14:paraId="48D3EDC5" w14:textId="77777777" w:rsidR="00580754" w:rsidRDefault="00580754" w:rsidP="00580754">
            <w:pPr>
              <w:spacing w:after="0"/>
              <w:rPr>
                <w:rFonts w:ascii="Arial" w:hAnsi="Arial" w:cs="Arial"/>
                <w:sz w:val="24"/>
                <w:szCs w:val="24"/>
              </w:rPr>
            </w:pPr>
          </w:p>
          <w:p w14:paraId="055580CD" w14:textId="77777777" w:rsidR="00580754" w:rsidRPr="0028629F" w:rsidRDefault="00580754" w:rsidP="00580754">
            <w:pPr>
              <w:spacing w:after="0"/>
              <w:rPr>
                <w:rFonts w:ascii="Arial" w:hAnsi="Arial" w:cs="Arial"/>
                <w:sz w:val="24"/>
                <w:szCs w:val="24"/>
              </w:rPr>
            </w:pPr>
            <w:r w:rsidRPr="0028629F">
              <w:rPr>
                <w:rFonts w:ascii="Arial" w:hAnsi="Arial" w:cs="Arial"/>
                <w:sz w:val="24"/>
                <w:szCs w:val="24"/>
              </w:rPr>
              <w:t>(NIE oznacza odrzucenie wniosku)</w:t>
            </w:r>
          </w:p>
          <w:p w14:paraId="3C3AF0F8" w14:textId="77777777" w:rsidR="00580754" w:rsidRPr="0028629F" w:rsidRDefault="00580754" w:rsidP="00580754">
            <w:pPr>
              <w:spacing w:before="100" w:beforeAutospacing="1" w:after="100" w:afterAutospacing="1"/>
              <w:rPr>
                <w:rFonts w:ascii="Arial" w:hAnsi="Arial" w:cs="Arial"/>
                <w:sz w:val="24"/>
                <w:szCs w:val="24"/>
              </w:rPr>
            </w:pPr>
            <w:r w:rsidRPr="0028629F">
              <w:rPr>
                <w:rFonts w:ascii="Arial" w:hAnsi="Arial" w:cs="Arial"/>
                <w:sz w:val="24"/>
                <w:szCs w:val="24"/>
              </w:rPr>
              <w:t>Kryterium obligatoryjne – spełnienie kryterium jest niezbędne do przyznania dofinansowania.</w:t>
            </w:r>
          </w:p>
          <w:p w14:paraId="3C3B3249" w14:textId="77777777" w:rsidR="00580754" w:rsidRDefault="00580754" w:rsidP="00580754">
            <w:pPr>
              <w:spacing w:after="0"/>
              <w:rPr>
                <w:rFonts w:ascii="Arial" w:hAnsi="Arial" w:cs="Arial"/>
                <w:sz w:val="24"/>
                <w:szCs w:val="24"/>
              </w:rPr>
            </w:pPr>
            <w:r>
              <w:rPr>
                <w:rFonts w:ascii="Arial" w:hAnsi="Arial" w:cs="Arial"/>
                <w:sz w:val="24"/>
                <w:szCs w:val="24"/>
              </w:rPr>
              <w:t>Kryterium uznaje się za spełnione, jeżeli odpowiedź będzie pozytywny (wartość logiczna: „TAK” lub „NIE DOTYCZY”).</w:t>
            </w:r>
          </w:p>
          <w:p w14:paraId="2E27621B" w14:textId="31E1ED88" w:rsidR="00580754" w:rsidRPr="0024026B" w:rsidRDefault="00580754" w:rsidP="00580754">
            <w:pPr>
              <w:spacing w:before="100" w:beforeAutospacing="1" w:after="100" w:afterAutospacing="1"/>
              <w:rPr>
                <w:rFonts w:ascii="Arial" w:hAnsi="Arial" w:cs="Arial"/>
                <w:sz w:val="24"/>
                <w:szCs w:val="24"/>
              </w:rPr>
            </w:pPr>
            <w:r w:rsidRPr="0028629F">
              <w:rPr>
                <w:rFonts w:ascii="Arial" w:hAnsi="Arial" w:cs="Arial"/>
                <w:sz w:val="24"/>
                <w:szCs w:val="24"/>
              </w:rPr>
              <w:t>W trakcie oceny kryterium wnioskodawca może zostać poproszony o uzupełnienie lub poprawienie wniosku.</w:t>
            </w:r>
          </w:p>
        </w:tc>
      </w:tr>
      <w:tr w:rsidR="00580754" w:rsidRPr="0024026B" w14:paraId="51FE2CD8" w14:textId="77777777" w:rsidTr="00580754">
        <w:trPr>
          <w:trHeight w:val="283"/>
        </w:trPr>
        <w:tc>
          <w:tcPr>
            <w:tcW w:w="1095" w:type="dxa"/>
            <w:vAlign w:val="center"/>
          </w:tcPr>
          <w:p w14:paraId="505BB37C" w14:textId="57E4387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B.</w:t>
            </w:r>
            <w:r>
              <w:rPr>
                <w:rFonts w:ascii="Arial" w:hAnsi="Arial" w:cs="Arial"/>
                <w:sz w:val="24"/>
                <w:szCs w:val="24"/>
              </w:rPr>
              <w:t>3</w:t>
            </w:r>
          </w:p>
        </w:tc>
        <w:tc>
          <w:tcPr>
            <w:tcW w:w="3418" w:type="dxa"/>
            <w:vAlign w:val="center"/>
          </w:tcPr>
          <w:p w14:paraId="69018671"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Projekt jest zgodny z typami projektów przewidzianymi do wsparcia w ramach działania</w:t>
            </w:r>
          </w:p>
        </w:tc>
        <w:tc>
          <w:tcPr>
            <w:tcW w:w="6415" w:type="dxa"/>
          </w:tcPr>
          <w:p w14:paraId="463DF018" w14:textId="118B9D4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 projekt dotyczy promocji gospodarki regionalnej, w szczególności poprzez:</w:t>
            </w:r>
          </w:p>
          <w:p w14:paraId="142A8BC1" w14:textId="77777777" w:rsidR="00580754" w:rsidRPr="0024026B" w:rsidRDefault="00580754" w:rsidP="00580754">
            <w:pPr>
              <w:pStyle w:val="Akapitzlist"/>
              <w:numPr>
                <w:ilvl w:val="0"/>
                <w:numId w:val="9"/>
              </w:numPr>
              <w:spacing w:before="100" w:beforeAutospacing="1" w:after="100" w:afterAutospacing="1"/>
              <w:rPr>
                <w:rFonts w:ascii="Arial" w:hAnsi="Arial" w:cs="Arial"/>
                <w:b/>
                <w:sz w:val="24"/>
                <w:szCs w:val="24"/>
              </w:rPr>
            </w:pPr>
            <w:r w:rsidRPr="0024026B">
              <w:rPr>
                <w:rFonts w:ascii="Arial" w:hAnsi="Arial" w:cs="Arial"/>
                <w:sz w:val="24"/>
                <w:szCs w:val="24"/>
              </w:rPr>
              <w:lastRenderedPageBreak/>
              <w:t>promocj</w:t>
            </w:r>
            <w:r w:rsidRPr="0024026B">
              <w:rPr>
                <w:rFonts w:ascii="Arial" w:hAnsi="Arial" w:cs="Arial"/>
                <w:sz w:val="24"/>
                <w:szCs w:val="24"/>
                <w:lang w:val="pl-PL"/>
              </w:rPr>
              <w:t>ę</w:t>
            </w:r>
            <w:r w:rsidRPr="0024026B">
              <w:rPr>
                <w:rFonts w:ascii="Arial" w:hAnsi="Arial" w:cs="Arial"/>
                <w:sz w:val="24"/>
                <w:szCs w:val="24"/>
              </w:rPr>
              <w:t xml:space="preserve"> gospodarcz</w:t>
            </w:r>
            <w:r w:rsidRPr="0024026B">
              <w:rPr>
                <w:rFonts w:ascii="Arial" w:hAnsi="Arial" w:cs="Arial"/>
                <w:sz w:val="24"/>
                <w:szCs w:val="24"/>
                <w:lang w:val="pl-PL"/>
              </w:rPr>
              <w:t>ą</w:t>
            </w:r>
            <w:r w:rsidRPr="0024026B">
              <w:rPr>
                <w:rFonts w:ascii="Arial" w:hAnsi="Arial" w:cs="Arial"/>
                <w:sz w:val="24"/>
                <w:szCs w:val="24"/>
              </w:rPr>
              <w:t xml:space="preserve"> marek regionalnych, w szczególności związanych z regionalnymi inteligentnymi specjalizacjami</w:t>
            </w:r>
            <w:r w:rsidRPr="0024026B">
              <w:rPr>
                <w:rFonts w:ascii="Arial" w:hAnsi="Arial" w:cs="Arial"/>
                <w:sz w:val="24"/>
                <w:szCs w:val="24"/>
                <w:lang w:val="pl-PL"/>
              </w:rPr>
              <w:t>,</w:t>
            </w:r>
          </w:p>
          <w:p w14:paraId="4F79DFBC" w14:textId="5CEDA8AD" w:rsidR="00580754" w:rsidRPr="0024026B" w:rsidRDefault="00580754" w:rsidP="00580754">
            <w:pPr>
              <w:pStyle w:val="Akapitzlist"/>
              <w:numPr>
                <w:ilvl w:val="0"/>
                <w:numId w:val="9"/>
              </w:numPr>
              <w:spacing w:before="100" w:beforeAutospacing="1" w:after="100" w:afterAutospacing="1"/>
              <w:rPr>
                <w:rFonts w:ascii="Arial" w:hAnsi="Arial" w:cs="Arial"/>
                <w:bCs/>
                <w:sz w:val="24"/>
                <w:szCs w:val="24"/>
              </w:rPr>
            </w:pPr>
            <w:r w:rsidRPr="0024026B">
              <w:rPr>
                <w:rFonts w:ascii="Arial" w:hAnsi="Arial" w:cs="Arial"/>
                <w:bCs/>
                <w:sz w:val="24"/>
                <w:szCs w:val="24"/>
              </w:rPr>
              <w:t>systemową koordynację promocji MŚP na rynkach międzynarodowych, w tym</w:t>
            </w:r>
            <w:r w:rsidRPr="0024026B">
              <w:rPr>
                <w:rFonts w:ascii="Arial" w:hAnsi="Arial" w:cs="Arial"/>
                <w:bCs/>
                <w:sz w:val="24"/>
                <w:szCs w:val="24"/>
                <w:lang w:val="pl-PL"/>
              </w:rPr>
              <w:t xml:space="preserve"> m.in.</w:t>
            </w:r>
            <w:r w:rsidRPr="0024026B">
              <w:rPr>
                <w:rFonts w:ascii="Arial" w:hAnsi="Arial" w:cs="Arial"/>
                <w:bCs/>
                <w:sz w:val="24"/>
                <w:szCs w:val="24"/>
              </w:rPr>
              <w:t>:</w:t>
            </w:r>
          </w:p>
          <w:p w14:paraId="4834E8BB" w14:textId="295CA2A0" w:rsidR="00580754" w:rsidRPr="0024026B" w:rsidRDefault="00580754" w:rsidP="00580754">
            <w:pPr>
              <w:pStyle w:val="Akapitzlist"/>
              <w:numPr>
                <w:ilvl w:val="1"/>
                <w:numId w:val="7"/>
              </w:numPr>
              <w:spacing w:before="100" w:beforeAutospacing="1" w:after="100" w:afterAutospacing="1"/>
              <w:rPr>
                <w:rFonts w:ascii="Arial" w:hAnsi="Arial" w:cs="Arial"/>
                <w:b/>
                <w:sz w:val="24"/>
                <w:szCs w:val="24"/>
              </w:rPr>
            </w:pPr>
            <w:r w:rsidRPr="0024026B">
              <w:rPr>
                <w:rFonts w:ascii="Arial" w:hAnsi="Arial" w:cs="Arial"/>
                <w:sz w:val="24"/>
                <w:szCs w:val="24"/>
              </w:rPr>
              <w:t>wsparci</w:t>
            </w:r>
            <w:r w:rsidRPr="0024026B">
              <w:rPr>
                <w:rFonts w:ascii="Arial" w:hAnsi="Arial" w:cs="Arial"/>
                <w:sz w:val="24"/>
                <w:szCs w:val="24"/>
                <w:lang w:val="pl-PL"/>
              </w:rPr>
              <w:t>e</w:t>
            </w:r>
            <w:r w:rsidRPr="0024026B">
              <w:rPr>
                <w:rFonts w:ascii="Arial" w:hAnsi="Arial" w:cs="Arial"/>
                <w:sz w:val="24"/>
                <w:szCs w:val="24"/>
              </w:rPr>
              <w:t xml:space="preserve"> przedsięwzięć informacyjno-promocyjnych o charakterze krajowym i międzynarodowym</w:t>
            </w:r>
            <w:r w:rsidRPr="0024026B">
              <w:rPr>
                <w:rFonts w:ascii="Arial" w:hAnsi="Arial" w:cs="Arial"/>
                <w:sz w:val="24"/>
                <w:szCs w:val="24"/>
                <w:lang w:val="pl-PL"/>
              </w:rPr>
              <w:t>,</w:t>
            </w:r>
          </w:p>
          <w:p w14:paraId="083E52D8" w14:textId="48167572" w:rsidR="00580754" w:rsidRPr="0024026B" w:rsidRDefault="00580754" w:rsidP="00580754">
            <w:pPr>
              <w:pStyle w:val="Akapitzlist"/>
              <w:numPr>
                <w:ilvl w:val="1"/>
                <w:numId w:val="7"/>
              </w:numPr>
              <w:spacing w:before="100" w:beforeAutospacing="1" w:after="100" w:afterAutospacing="1"/>
              <w:rPr>
                <w:rFonts w:ascii="Arial" w:hAnsi="Arial" w:cs="Arial"/>
                <w:b/>
                <w:sz w:val="24"/>
                <w:szCs w:val="24"/>
              </w:rPr>
            </w:pPr>
            <w:r w:rsidRPr="0024026B">
              <w:rPr>
                <w:rFonts w:ascii="Arial" w:hAnsi="Arial" w:cs="Arial"/>
                <w:sz w:val="24"/>
                <w:szCs w:val="24"/>
                <w:lang w:val="pl-PL"/>
              </w:rPr>
              <w:t>w</w:t>
            </w:r>
            <w:r w:rsidRPr="0024026B">
              <w:rPr>
                <w:rFonts w:ascii="Arial" w:hAnsi="Arial" w:cs="Arial"/>
                <w:sz w:val="24"/>
                <w:szCs w:val="24"/>
              </w:rPr>
              <w:t>sparcie wydarzeń gospodarczych dla MŚP.</w:t>
            </w:r>
          </w:p>
          <w:p w14:paraId="4BF82EB0" w14:textId="05CFD9D9"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Promocja gospodarcza regionu musi być ściśle i bezpośrednio powiązana ze wspieraniem MŚP, gdzie MŚP będzie ostatecznym odbiorcą wsparcia. Wsparcie dla MŚP może mieć charakter wyłącznie niefinansowy. Kryterium jest weryfikowane w oparciu o wniosek o dofinansowanie projektu.</w:t>
            </w:r>
          </w:p>
        </w:tc>
        <w:tc>
          <w:tcPr>
            <w:tcW w:w="3355" w:type="dxa"/>
          </w:tcPr>
          <w:p w14:paraId="4C1F9383"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0B23F4CD" w14:textId="1CED0683"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41F871CB" w14:textId="7FC8E752"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obligatoryjne – spełnienie kryterium jest niezbędne do przyznania dofinansowania.</w:t>
            </w:r>
          </w:p>
          <w:p w14:paraId="73326012" w14:textId="1CFCCD33"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04BC971F" w14:textId="2DF36A4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1C657325" w14:textId="77777777" w:rsidTr="00580754">
        <w:trPr>
          <w:trHeight w:val="283"/>
        </w:trPr>
        <w:tc>
          <w:tcPr>
            <w:tcW w:w="1095" w:type="dxa"/>
            <w:vAlign w:val="center"/>
          </w:tcPr>
          <w:p w14:paraId="1F0B373B" w14:textId="69569733"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w:t>
            </w:r>
            <w:r>
              <w:rPr>
                <w:rFonts w:ascii="Arial" w:hAnsi="Arial" w:cs="Arial"/>
                <w:sz w:val="24"/>
                <w:szCs w:val="24"/>
              </w:rPr>
              <w:t>4</w:t>
            </w:r>
          </w:p>
        </w:tc>
        <w:tc>
          <w:tcPr>
            <w:tcW w:w="3418" w:type="dxa"/>
            <w:vAlign w:val="center"/>
          </w:tcPr>
          <w:p w14:paraId="0C52A755" w14:textId="6BD71A39"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Prawidłowość określenia wkładu własnego</w:t>
            </w:r>
            <w:r>
              <w:rPr>
                <w:rFonts w:ascii="Arial" w:hAnsi="Arial" w:cs="Arial"/>
                <w:sz w:val="24"/>
                <w:szCs w:val="24"/>
              </w:rPr>
              <w:t xml:space="preserve"> i maksymalnej kwoty dofinansowania.</w:t>
            </w:r>
          </w:p>
        </w:tc>
        <w:tc>
          <w:tcPr>
            <w:tcW w:w="6415" w:type="dxa"/>
          </w:tcPr>
          <w:p w14:paraId="0400310E" w14:textId="7B4960C6" w:rsidR="00580754"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 wkład własny stanowi nie mniej niż 15% wydatków kwalifikowanych projektu.</w:t>
            </w:r>
          </w:p>
          <w:p w14:paraId="55F60F35" w14:textId="557CEA30" w:rsidR="00580754" w:rsidRPr="0024026B" w:rsidRDefault="00580754" w:rsidP="00580754">
            <w:pPr>
              <w:spacing w:before="100" w:beforeAutospacing="1" w:after="100" w:afterAutospacing="1"/>
              <w:rPr>
                <w:rFonts w:ascii="Arial" w:hAnsi="Arial" w:cs="Arial"/>
                <w:sz w:val="24"/>
                <w:szCs w:val="24"/>
              </w:rPr>
            </w:pPr>
            <w:r>
              <w:rPr>
                <w:rFonts w:ascii="Arial" w:hAnsi="Arial" w:cs="Arial"/>
                <w:sz w:val="24"/>
                <w:szCs w:val="24"/>
              </w:rPr>
              <w:t>Weryfikacji podlega również, czy wartość dofinansowania o którą ubiega się wnioskodawca nie przekracza kwoty 2 mln zł.</w:t>
            </w:r>
          </w:p>
          <w:p w14:paraId="16669B96" w14:textId="2958D9D9"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jest weryfikowane w oparciu o wniosek o dofinansowanie projektu.</w:t>
            </w:r>
          </w:p>
        </w:tc>
        <w:tc>
          <w:tcPr>
            <w:tcW w:w="3355" w:type="dxa"/>
          </w:tcPr>
          <w:p w14:paraId="7B6B62F9"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796B977D" w14:textId="4840DD02"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18E330E4" w14:textId="595F34B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Kryterium obligatoryjne – spełnienie kryterium jest </w:t>
            </w:r>
            <w:r w:rsidRPr="0024026B">
              <w:rPr>
                <w:rFonts w:ascii="Arial" w:hAnsi="Arial" w:cs="Arial"/>
                <w:sz w:val="24"/>
                <w:szCs w:val="24"/>
              </w:rPr>
              <w:lastRenderedPageBreak/>
              <w:t>niezbędne do przyznania dofinansowania.</w:t>
            </w:r>
          </w:p>
          <w:p w14:paraId="5ED75439" w14:textId="281232C2"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3B9D4B7B" w14:textId="7BB723CD"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1948D742" w14:textId="77777777" w:rsidTr="00580754">
        <w:trPr>
          <w:trHeight w:val="425"/>
        </w:trPr>
        <w:tc>
          <w:tcPr>
            <w:tcW w:w="1095" w:type="dxa"/>
            <w:vAlign w:val="center"/>
          </w:tcPr>
          <w:p w14:paraId="7AFF1486" w14:textId="39F3704C"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w:t>
            </w:r>
            <w:r>
              <w:rPr>
                <w:rFonts w:ascii="Arial" w:hAnsi="Arial" w:cs="Arial"/>
                <w:sz w:val="24"/>
                <w:szCs w:val="24"/>
              </w:rPr>
              <w:t>5</w:t>
            </w:r>
          </w:p>
        </w:tc>
        <w:tc>
          <w:tcPr>
            <w:tcW w:w="3418" w:type="dxa"/>
            <w:vAlign w:val="center"/>
          </w:tcPr>
          <w:p w14:paraId="26C360D4" w14:textId="02C99736"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Zgodność z prawem pomocy publicznej/pomocy de minimis</w:t>
            </w:r>
          </w:p>
        </w:tc>
        <w:tc>
          <w:tcPr>
            <w:tcW w:w="6415" w:type="dxa"/>
          </w:tcPr>
          <w:p w14:paraId="1F12C1EB" w14:textId="5D32108B" w:rsidR="00580754" w:rsidRPr="0024026B" w:rsidRDefault="00580754" w:rsidP="00580754">
            <w:pPr>
              <w:autoSpaceDE w:val="0"/>
              <w:autoSpaceDN w:val="0"/>
              <w:adjustRightInd w:val="0"/>
              <w:spacing w:before="100" w:beforeAutospacing="1" w:after="100" w:afterAutospacing="1"/>
              <w:rPr>
                <w:rFonts w:ascii="Arial" w:eastAsia="Times New Roman" w:hAnsi="Arial" w:cs="Arial"/>
                <w:sz w:val="24"/>
                <w:szCs w:val="24"/>
              </w:rPr>
            </w:pPr>
            <w:r w:rsidRPr="0024026B">
              <w:rPr>
                <w:rFonts w:ascii="Arial" w:hAnsi="Arial" w:cs="Arial"/>
                <w:sz w:val="24"/>
                <w:szCs w:val="24"/>
              </w:rPr>
              <w:t>W tym kryterium sprawdzamy, czy w projekcie nie występuje pomoc publiczna. Weryfikacji podlega</w:t>
            </w:r>
            <w:r w:rsidRPr="0024026B">
              <w:rPr>
                <w:rFonts w:ascii="Arial" w:eastAsia="Times New Roman" w:hAnsi="Arial" w:cs="Arial"/>
                <w:sz w:val="24"/>
                <w:szCs w:val="24"/>
              </w:rPr>
              <w:t xml:space="preserve"> poprawność załączonego do wniosku o dofinansowanie projektu opisu mechanizmu zapewniającego niewystąpienie pomocy publicznej na poziomie beneficjenta.</w:t>
            </w:r>
          </w:p>
          <w:p w14:paraId="31E5A769" w14:textId="46B4EB29" w:rsidR="003F2D97" w:rsidRPr="00721945" w:rsidRDefault="003F2D97" w:rsidP="003F2D97">
            <w:pPr>
              <w:autoSpaceDE w:val="0"/>
              <w:autoSpaceDN w:val="0"/>
              <w:adjustRightInd w:val="0"/>
              <w:spacing w:before="60" w:after="0" w:line="240" w:lineRule="auto"/>
              <w:rPr>
                <w:ins w:id="3" w:author="Łukasz Blachowski" w:date="2024-01-10T07:35:00Z"/>
                <w:rFonts w:ascii="Arial" w:hAnsi="Arial" w:cs="Arial"/>
                <w:sz w:val="24"/>
                <w:szCs w:val="24"/>
              </w:rPr>
            </w:pPr>
            <w:ins w:id="4" w:author="Łukasz Blachowski" w:date="2024-01-10T07:35:00Z">
              <w:r w:rsidRPr="00625375">
                <w:rPr>
                  <w:rFonts w:ascii="Arial" w:hAnsi="Arial" w:cs="Arial"/>
                  <w:sz w:val="24"/>
                  <w:szCs w:val="24"/>
                </w:rPr>
                <w:t>Ponadto</w:t>
              </w:r>
            </w:ins>
            <w:ins w:id="5" w:author="Paulina Piotrowska" w:date="2024-01-10T07:43:00Z">
              <w:r w:rsidR="009128FB">
                <w:rPr>
                  <w:rFonts w:ascii="Arial" w:hAnsi="Arial" w:cs="Arial"/>
                  <w:sz w:val="24"/>
                  <w:szCs w:val="24"/>
                </w:rPr>
                <w:t>,</w:t>
              </w:r>
            </w:ins>
            <w:ins w:id="6" w:author="Łukasz Blachowski" w:date="2024-01-10T07:35:00Z">
              <w:r w:rsidRPr="00625375">
                <w:rPr>
                  <w:rFonts w:ascii="Arial" w:hAnsi="Arial" w:cs="Arial"/>
                  <w:sz w:val="24"/>
                  <w:szCs w:val="24"/>
                </w:rPr>
                <w:t xml:space="preserve"> sprawdzeniu podlega, czy wnioskodawca oświadczył, że wszelk</w:t>
              </w:r>
              <w:r>
                <w:rPr>
                  <w:rFonts w:ascii="Arial" w:hAnsi="Arial" w:cs="Arial"/>
                  <w:sz w:val="24"/>
                  <w:szCs w:val="24"/>
                </w:rPr>
                <w:t>a</w:t>
              </w:r>
              <w:r w:rsidRPr="00625375">
                <w:rPr>
                  <w:rFonts w:ascii="Arial" w:hAnsi="Arial" w:cs="Arial"/>
                  <w:sz w:val="24"/>
                  <w:szCs w:val="24"/>
                </w:rPr>
                <w:t xml:space="preserve"> </w:t>
              </w:r>
              <w:r>
                <w:rPr>
                  <w:rFonts w:ascii="Arial" w:hAnsi="Arial" w:cs="Arial"/>
                  <w:sz w:val="24"/>
                  <w:szCs w:val="24"/>
                </w:rPr>
                <w:t xml:space="preserve">pomoc de minimis </w:t>
              </w:r>
              <w:r w:rsidRPr="00625375">
                <w:rPr>
                  <w:rFonts w:ascii="Arial" w:hAnsi="Arial" w:cs="Arial"/>
                  <w:sz w:val="24"/>
                  <w:szCs w:val="24"/>
                </w:rPr>
                <w:t>udzielan</w:t>
              </w:r>
              <w:r>
                <w:rPr>
                  <w:rFonts w:ascii="Arial" w:hAnsi="Arial" w:cs="Arial"/>
                  <w:sz w:val="24"/>
                  <w:szCs w:val="24"/>
                </w:rPr>
                <w:t>a</w:t>
              </w:r>
              <w:r w:rsidRPr="00625375">
                <w:rPr>
                  <w:rFonts w:ascii="Arial" w:hAnsi="Arial" w:cs="Arial"/>
                  <w:sz w:val="24"/>
                  <w:szCs w:val="24"/>
                </w:rPr>
                <w:t xml:space="preserve"> </w:t>
              </w:r>
              <w:r>
                <w:rPr>
                  <w:rFonts w:ascii="Arial" w:hAnsi="Arial" w:cs="Arial"/>
                  <w:sz w:val="24"/>
                  <w:szCs w:val="24"/>
                </w:rPr>
                <w:t xml:space="preserve">MŚP </w:t>
              </w:r>
              <w:r w:rsidRPr="00625375">
                <w:rPr>
                  <w:rFonts w:ascii="Arial" w:hAnsi="Arial" w:cs="Arial"/>
                  <w:sz w:val="24"/>
                  <w:szCs w:val="24"/>
                </w:rPr>
                <w:t xml:space="preserve">w </w:t>
              </w:r>
              <w:r>
                <w:rPr>
                  <w:rFonts w:ascii="Arial" w:hAnsi="Arial" w:cs="Arial"/>
                  <w:sz w:val="24"/>
                  <w:szCs w:val="24"/>
                </w:rPr>
                <w:t xml:space="preserve">ramach </w:t>
              </w:r>
              <w:r w:rsidRPr="00625375">
                <w:rPr>
                  <w:rFonts w:ascii="Arial" w:hAnsi="Arial" w:cs="Arial"/>
                  <w:sz w:val="24"/>
                  <w:szCs w:val="24"/>
                </w:rPr>
                <w:t>projek</w:t>
              </w:r>
              <w:r>
                <w:rPr>
                  <w:rFonts w:ascii="Arial" w:hAnsi="Arial" w:cs="Arial"/>
                  <w:sz w:val="24"/>
                  <w:szCs w:val="24"/>
                </w:rPr>
                <w:t xml:space="preserve">tu </w:t>
              </w:r>
              <w:r w:rsidRPr="00625375">
                <w:rPr>
                  <w:rFonts w:ascii="Arial" w:hAnsi="Arial" w:cs="Arial"/>
                  <w:sz w:val="24"/>
                  <w:szCs w:val="24"/>
                </w:rPr>
                <w:t xml:space="preserve"> będzie zgodn</w:t>
              </w:r>
              <w:r>
                <w:rPr>
                  <w:rFonts w:ascii="Arial" w:hAnsi="Arial" w:cs="Arial"/>
                  <w:sz w:val="24"/>
                  <w:szCs w:val="24"/>
                </w:rPr>
                <w:t>a</w:t>
              </w:r>
              <w:r w:rsidRPr="00625375">
                <w:rPr>
                  <w:rFonts w:ascii="Arial" w:hAnsi="Arial" w:cs="Arial"/>
                  <w:sz w:val="24"/>
                  <w:szCs w:val="24"/>
                </w:rPr>
                <w:t xml:space="preserve"> </w:t>
              </w:r>
              <w:r>
                <w:rPr>
                  <w:rFonts w:ascii="Arial" w:eastAsia="Times New Roman" w:hAnsi="Arial" w:cs="Arial"/>
                  <w:color w:val="FF0000"/>
                  <w:sz w:val="24"/>
                  <w:szCs w:val="24"/>
                  <w:lang w:val="x-none"/>
                </w:rPr>
                <w:t>z treścią Szczegółowego Opisu Priorytetów Programu Fundusze Europejskie dla Kujaw i Pomorza 2021-2027 w wersji aktualnej na moment udzielenia pomocy ostatecznym odbiorcom</w:t>
              </w:r>
              <w:r>
                <w:rPr>
                  <w:rStyle w:val="Odwoanieprzypisudolnego"/>
                  <w:rFonts w:ascii="Arial" w:eastAsia="Times New Roman" w:hAnsi="Arial" w:cs="Arial"/>
                  <w:color w:val="FF0000"/>
                  <w:sz w:val="24"/>
                  <w:szCs w:val="24"/>
                  <w:lang w:val="x-none"/>
                </w:rPr>
                <w:footnoteReference w:id="8"/>
              </w:r>
              <w:r>
                <w:rPr>
                  <w:rFonts w:ascii="Arial" w:eastAsia="Times New Roman" w:hAnsi="Arial" w:cs="Arial"/>
                  <w:color w:val="FF0000"/>
                  <w:sz w:val="24"/>
                  <w:szCs w:val="24"/>
                </w:rPr>
                <w:t>.</w:t>
              </w:r>
            </w:ins>
          </w:p>
          <w:p w14:paraId="5B942766" w14:textId="297613E3" w:rsidR="00580754" w:rsidRPr="0024026B" w:rsidDel="003F2D97" w:rsidRDefault="00580754" w:rsidP="00580754">
            <w:pPr>
              <w:autoSpaceDE w:val="0"/>
              <w:autoSpaceDN w:val="0"/>
              <w:adjustRightInd w:val="0"/>
              <w:spacing w:before="100" w:beforeAutospacing="1" w:after="100" w:afterAutospacing="1"/>
              <w:rPr>
                <w:del w:id="9" w:author="Łukasz Blachowski" w:date="2024-01-10T07:35:00Z"/>
                <w:rFonts w:ascii="Arial" w:hAnsi="Arial" w:cs="Arial"/>
                <w:sz w:val="24"/>
                <w:szCs w:val="24"/>
              </w:rPr>
            </w:pPr>
            <w:del w:id="10" w:author="Łukasz Blachowski" w:date="2024-01-10T07:35:00Z">
              <w:r w:rsidRPr="0024026B" w:rsidDel="003F2D97">
                <w:rPr>
                  <w:rFonts w:ascii="Arial" w:hAnsi="Arial" w:cs="Arial"/>
                  <w:sz w:val="24"/>
                  <w:szCs w:val="24"/>
                </w:rPr>
                <w:lastRenderedPageBreak/>
                <w:delText>Sprawdzeniu podlega również czy wnioskodawca oświadczył, że wszelkie wsparcie udzielane MŚP w ramach projektu będzie zgodne z rozporządzeniem Ministra Funduszy i Polityki Regionalnej z dnia 29 września 2022 r. w sprawie udzielania pomocy de minimis w ramach regionalnych programów na lata 2021-2027 (Dz. U. 2022 poz. 2062).</w:delText>
              </w:r>
            </w:del>
          </w:p>
          <w:p w14:paraId="020FC1B0" w14:textId="64B19D0E"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Pr="0024026B">
              <w:rPr>
                <w:rFonts w:ascii="Arial" w:hAnsi="Arial" w:cs="Arial"/>
                <w:sz w:val="24"/>
                <w:szCs w:val="24"/>
              </w:rPr>
              <w:br/>
              <w:t>o dofinansowanie projektu i załączniki.</w:t>
            </w:r>
          </w:p>
        </w:tc>
        <w:tc>
          <w:tcPr>
            <w:tcW w:w="3355" w:type="dxa"/>
          </w:tcPr>
          <w:p w14:paraId="785D1F28"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31862999" w14:textId="5C31AA3F"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1B807A02"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5A4EF384" w14:textId="0CE305E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4FCD7D32" w14:textId="68E3951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W trakcie oceny kryterium wnioskodawca może zostać poproszony o uzupełnienie lub poprawienie wniosku.</w:t>
            </w:r>
          </w:p>
        </w:tc>
      </w:tr>
      <w:tr w:rsidR="00580754" w:rsidRPr="0024026B" w14:paraId="0C099D0E" w14:textId="77777777" w:rsidTr="00580754">
        <w:trPr>
          <w:trHeight w:val="992"/>
        </w:trPr>
        <w:tc>
          <w:tcPr>
            <w:tcW w:w="1095" w:type="dxa"/>
            <w:vAlign w:val="center"/>
          </w:tcPr>
          <w:p w14:paraId="1A76CEA1" w14:textId="4B27D53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w:t>
            </w:r>
            <w:r>
              <w:rPr>
                <w:rFonts w:ascii="Arial" w:hAnsi="Arial" w:cs="Arial"/>
                <w:sz w:val="24"/>
                <w:szCs w:val="24"/>
              </w:rPr>
              <w:t>6</w:t>
            </w:r>
          </w:p>
        </w:tc>
        <w:tc>
          <w:tcPr>
            <w:tcW w:w="3418" w:type="dxa"/>
            <w:vAlign w:val="center"/>
          </w:tcPr>
          <w:p w14:paraId="5AE1AD2F"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Zgodność projektu z zasadą zrównoważonego rozwoju </w:t>
            </w:r>
          </w:p>
        </w:tc>
        <w:tc>
          <w:tcPr>
            <w:tcW w:w="6415" w:type="dxa"/>
          </w:tcPr>
          <w:p w14:paraId="1EBDD4D8" w14:textId="2C76D5E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projekt jest zgodny </w:t>
            </w:r>
            <w:r w:rsidRPr="0024026B">
              <w:rPr>
                <w:rFonts w:ascii="Arial" w:hAnsi="Arial" w:cs="Arial"/>
                <w:sz w:val="24"/>
                <w:szCs w:val="24"/>
              </w:rPr>
              <w:br/>
              <w:t>z zasadą zrównoważonego rozwoju, określoną w art. 9 ust. 4 rozporządzenia 2021/1060.</w:t>
            </w:r>
          </w:p>
          <w:p w14:paraId="739B241A" w14:textId="7C65D39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projektu. Należy przedstawić, jak projekt wspiera działania respektujące standardy i priorytety klimatyczne UE.</w:t>
            </w:r>
          </w:p>
          <w:p w14:paraId="1D569F4B" w14:textId="68461E1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 xml:space="preserve">W ramach potwierdzenia spełnienia zasady DNSH należy odnieść się do zapisów „Oceny zgodności z zasadą „nie czyń poważnych szkód” (DNSH) zakresów wsparcia zawartych </w:t>
            </w:r>
            <w:r w:rsidRPr="0024026B">
              <w:rPr>
                <w:rFonts w:ascii="Arial" w:hAnsi="Arial" w:cs="Arial"/>
                <w:sz w:val="24"/>
                <w:szCs w:val="24"/>
              </w:rPr>
              <w:br/>
              <w:t xml:space="preserve">w projekcie programu regionalnego Fundusze Europejskie dla Kujaw i Pomorza na lata 2021-2027” i zamieszczonych </w:t>
            </w:r>
            <w:r w:rsidRPr="0024026B">
              <w:rPr>
                <w:rFonts w:ascii="Arial" w:hAnsi="Arial" w:cs="Arial"/>
                <w:sz w:val="24"/>
                <w:szCs w:val="24"/>
              </w:rPr>
              <w:br/>
              <w:t>w niej ustaleń dla poszczególnych obszarów.</w:t>
            </w:r>
          </w:p>
          <w:p w14:paraId="1F29CF86" w14:textId="105C011D"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Pr="0024026B">
              <w:rPr>
                <w:rFonts w:ascii="Arial" w:hAnsi="Arial" w:cs="Arial"/>
                <w:sz w:val="24"/>
                <w:szCs w:val="24"/>
              </w:rPr>
              <w:br/>
              <w:t>o dofinasowanie projektu i załączniki.</w:t>
            </w:r>
          </w:p>
        </w:tc>
        <w:tc>
          <w:tcPr>
            <w:tcW w:w="3355" w:type="dxa"/>
          </w:tcPr>
          <w:p w14:paraId="13A233A7"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220B01E7" w14:textId="5E3ADFA2"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63D11CAE"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1F6795A2" w14:textId="69725669"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431B5E9E" w14:textId="5D846A38"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trakcie oceny kryterium wnioskodawca może zostać </w:t>
            </w:r>
            <w:r w:rsidRPr="0024026B">
              <w:rPr>
                <w:rFonts w:ascii="Arial" w:hAnsi="Arial" w:cs="Arial"/>
                <w:sz w:val="24"/>
                <w:szCs w:val="24"/>
              </w:rPr>
              <w:lastRenderedPageBreak/>
              <w:t>poproszony o uzupełnienie lub poprawienie wniosku.</w:t>
            </w:r>
          </w:p>
        </w:tc>
      </w:tr>
      <w:tr w:rsidR="00580754" w:rsidRPr="0024026B" w14:paraId="066B06A7" w14:textId="77777777" w:rsidTr="00580754">
        <w:trPr>
          <w:trHeight w:val="992"/>
        </w:trPr>
        <w:tc>
          <w:tcPr>
            <w:tcW w:w="1095" w:type="dxa"/>
            <w:vAlign w:val="center"/>
          </w:tcPr>
          <w:p w14:paraId="67DAEAC4" w14:textId="522CB038"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w:t>
            </w:r>
            <w:r>
              <w:rPr>
                <w:rFonts w:ascii="Arial" w:hAnsi="Arial" w:cs="Arial"/>
                <w:sz w:val="24"/>
                <w:szCs w:val="24"/>
              </w:rPr>
              <w:t>7</w:t>
            </w:r>
          </w:p>
        </w:tc>
        <w:tc>
          <w:tcPr>
            <w:tcW w:w="3418" w:type="dxa"/>
            <w:vAlign w:val="center"/>
          </w:tcPr>
          <w:p w14:paraId="7E9899FE" w14:textId="6269FA58" w:rsidR="00580754" w:rsidRPr="0024026B" w:rsidRDefault="00580754" w:rsidP="00580754">
            <w:pPr>
              <w:spacing w:after="0"/>
              <w:rPr>
                <w:rFonts w:ascii="Arial" w:hAnsi="Arial" w:cs="Arial"/>
                <w:sz w:val="24"/>
                <w:szCs w:val="24"/>
              </w:rPr>
            </w:pPr>
            <w:r w:rsidRPr="0024026B">
              <w:rPr>
                <w:rFonts w:ascii="Arial" w:hAnsi="Arial" w:cs="Arial"/>
                <w:sz w:val="24"/>
                <w:szCs w:val="24"/>
              </w:rPr>
              <w:t>Zgodność projektu z wymaganiami prawa ochrony środowiska</w:t>
            </w:r>
          </w:p>
        </w:tc>
        <w:tc>
          <w:tcPr>
            <w:tcW w:w="6415" w:type="dxa"/>
          </w:tcPr>
          <w:p w14:paraId="3F5890CC"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Projekty należy przygotować zgodnie z prawem dotyczącym ochrony środowiska, w tym:</w:t>
            </w:r>
          </w:p>
          <w:p w14:paraId="43B7AEC3" w14:textId="4A8AFF45" w:rsidR="00580754" w:rsidRPr="0024026B" w:rsidRDefault="00580754" w:rsidP="00580754">
            <w:pPr>
              <w:numPr>
                <w:ilvl w:val="0"/>
                <w:numId w:val="6"/>
              </w:numPr>
              <w:spacing w:before="100" w:beforeAutospacing="1" w:after="100" w:afterAutospacing="1"/>
              <w:rPr>
                <w:rFonts w:ascii="Arial" w:hAnsi="Arial" w:cs="Arial"/>
                <w:sz w:val="24"/>
                <w:szCs w:val="24"/>
              </w:rPr>
            </w:pPr>
            <w:r w:rsidRPr="0024026B">
              <w:rPr>
                <w:rFonts w:ascii="Arial" w:hAnsi="Arial" w:cs="Arial"/>
                <w:sz w:val="24"/>
                <w:szCs w:val="24"/>
              </w:rPr>
              <w:t xml:space="preserve">ustawą z dnia 3 października 2008 r. o udostępnianiu informacji o środowisku i jego ochronie, udziale społeczeństwa w ochronie środowiska oraz o ocenach oddziaływania na środowisko (Dz.U. z 2023 r. poz. 1094 z późn. zm.) i Dyrektywą Parlamentu Europejskiego </w:t>
            </w:r>
            <w:r w:rsidRPr="0024026B">
              <w:rPr>
                <w:rFonts w:ascii="Arial" w:hAnsi="Arial" w:cs="Arial"/>
                <w:sz w:val="24"/>
                <w:szCs w:val="24"/>
              </w:rPr>
              <w:br/>
              <w:t>i Rady 2011/92/UE z dnia 13 grudnia 2011 r. w sprawie oceny skutków wywieranych przez niektóre przedsięwzięcia publiczne i prywatne na środowisko;</w:t>
            </w:r>
          </w:p>
          <w:p w14:paraId="78B841B5" w14:textId="3148C031" w:rsidR="00580754" w:rsidRPr="0024026B" w:rsidRDefault="00580754" w:rsidP="00580754">
            <w:pPr>
              <w:numPr>
                <w:ilvl w:val="0"/>
                <w:numId w:val="6"/>
              </w:numPr>
              <w:spacing w:before="100" w:beforeAutospacing="1" w:after="100" w:afterAutospacing="1"/>
              <w:rPr>
                <w:rFonts w:ascii="Arial" w:hAnsi="Arial" w:cs="Arial"/>
                <w:sz w:val="24"/>
                <w:szCs w:val="24"/>
              </w:rPr>
            </w:pPr>
            <w:r w:rsidRPr="0024026B">
              <w:rPr>
                <w:rFonts w:ascii="Arial" w:hAnsi="Arial" w:cs="Arial"/>
                <w:sz w:val="24"/>
                <w:szCs w:val="24"/>
              </w:rPr>
              <w:t>ustawą z dnia 27 kwietnia 2001 r. Prawo ochrony środowiska (Dz.U. z 2022 r. poz. 2556 z późn. zm.);</w:t>
            </w:r>
          </w:p>
          <w:p w14:paraId="4FBDB8E9" w14:textId="39466B85" w:rsidR="00580754" w:rsidRPr="0024026B" w:rsidRDefault="00580754" w:rsidP="00580754">
            <w:pPr>
              <w:numPr>
                <w:ilvl w:val="0"/>
                <w:numId w:val="6"/>
              </w:numPr>
              <w:spacing w:before="100" w:beforeAutospacing="1" w:after="100" w:afterAutospacing="1"/>
              <w:rPr>
                <w:rFonts w:ascii="Arial" w:hAnsi="Arial" w:cs="Arial"/>
                <w:sz w:val="24"/>
                <w:szCs w:val="24"/>
              </w:rPr>
            </w:pPr>
            <w:r w:rsidRPr="0024026B">
              <w:rPr>
                <w:rFonts w:ascii="Arial" w:hAnsi="Arial" w:cs="Arial"/>
                <w:sz w:val="24"/>
                <w:szCs w:val="24"/>
              </w:rPr>
              <w:lastRenderedPageBreak/>
              <w:t>ustawą z dnia 16 kwietnia 2004 r. o ochronie przyrody (Dz.U. z 2023 r. poz. 1336 z późn. zm.) i Dyrektywą Rady 92/43/EWG z dnia 21 maja 1992 r. w sprawie ochrony siedlisk przyrodniczych oraz dzikiej fauny i flory;</w:t>
            </w:r>
          </w:p>
          <w:p w14:paraId="3C6B9BBC" w14:textId="2C258A27" w:rsidR="00580754" w:rsidRPr="0024026B" w:rsidRDefault="00580754" w:rsidP="00580754">
            <w:pPr>
              <w:numPr>
                <w:ilvl w:val="0"/>
                <w:numId w:val="6"/>
              </w:numPr>
              <w:spacing w:before="100" w:beforeAutospacing="1" w:after="100" w:afterAutospacing="1"/>
              <w:rPr>
                <w:rFonts w:ascii="Arial" w:hAnsi="Arial" w:cs="Arial"/>
                <w:sz w:val="24"/>
                <w:szCs w:val="24"/>
              </w:rPr>
            </w:pPr>
            <w:r w:rsidRPr="0024026B">
              <w:rPr>
                <w:rFonts w:ascii="Arial" w:hAnsi="Arial" w:cs="Arial"/>
                <w:sz w:val="24"/>
                <w:szCs w:val="24"/>
              </w:rPr>
              <w:t xml:space="preserve">ustawą z dnia 20 lipca 2017 r. Prawo wodne (Dz. U. z 2023 r., poz. 1478 z późn. zm.) i Dyrektywą Parlamentu Europejskiego i Rady 2000/60/WE z dnia 23 października 2000 r. ustanawiająca ramy wspólnotowego działania </w:t>
            </w:r>
            <w:r w:rsidRPr="0024026B">
              <w:rPr>
                <w:rFonts w:ascii="Arial" w:hAnsi="Arial" w:cs="Arial"/>
                <w:sz w:val="24"/>
                <w:szCs w:val="24"/>
              </w:rPr>
              <w:br/>
              <w:t>w dziedzinie polityki wodnej;</w:t>
            </w:r>
          </w:p>
          <w:p w14:paraId="169DD354" w14:textId="0932148C" w:rsidR="00580754" w:rsidRPr="0024026B" w:rsidRDefault="00580754" w:rsidP="00580754">
            <w:pPr>
              <w:numPr>
                <w:ilvl w:val="0"/>
                <w:numId w:val="6"/>
              </w:numPr>
              <w:spacing w:before="100" w:beforeAutospacing="1" w:after="100" w:afterAutospacing="1"/>
              <w:rPr>
                <w:rFonts w:ascii="Arial" w:hAnsi="Arial" w:cs="Arial"/>
                <w:sz w:val="24"/>
                <w:szCs w:val="24"/>
              </w:rPr>
            </w:pPr>
            <w:r w:rsidRPr="0024026B">
              <w:rPr>
                <w:rFonts w:ascii="Arial" w:hAnsi="Arial" w:cs="Arial"/>
                <w:sz w:val="24"/>
                <w:szCs w:val="24"/>
              </w:rPr>
              <w:t xml:space="preserve">Wytycznymi w sprawie działań naprawczych </w:t>
            </w:r>
            <w:r w:rsidRPr="0024026B">
              <w:rPr>
                <w:rFonts w:ascii="Arial" w:hAnsi="Arial" w:cs="Arial"/>
                <w:sz w:val="24"/>
                <w:szCs w:val="24"/>
              </w:rPr>
              <w:br/>
              <w:t xml:space="preserve">w odniesieniu do projektów współfinansowanych </w:t>
            </w:r>
            <w:r w:rsidRPr="0024026B">
              <w:rPr>
                <w:rFonts w:ascii="Arial" w:hAnsi="Arial" w:cs="Arial"/>
                <w:sz w:val="24"/>
                <w:szCs w:val="24"/>
              </w:rPr>
              <w:br/>
              <w:t xml:space="preserve">w okresie programowania 2014-2020 oraz ubiegających się o współfinansowanie w okresie 2021-2027 </w:t>
            </w:r>
            <w:r w:rsidRPr="0024026B">
              <w:rPr>
                <w:rFonts w:ascii="Arial" w:hAnsi="Arial" w:cs="Arial"/>
                <w:sz w:val="24"/>
                <w:szCs w:val="24"/>
              </w:rPr>
              <w:br/>
              <w:t xml:space="preserve">z Funduszy UE, dotkniętych naruszeniem 2016/2046 </w:t>
            </w:r>
            <w:r w:rsidRPr="0024026B">
              <w:rPr>
                <w:rFonts w:ascii="Arial" w:hAnsi="Arial" w:cs="Arial"/>
                <w:sz w:val="24"/>
                <w:szCs w:val="24"/>
              </w:rPr>
              <w:br/>
              <w:t>w zakresie specustaw, dla których prowadzone jest postępowanie w sprawie oceny oddziaływania na środowisko (Ares(2021)1432319 z 23.02.2021 r.).</w:t>
            </w:r>
          </w:p>
          <w:p w14:paraId="0BD9E354" w14:textId="614AE94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wnioskodawca posiada dokumentację środowiskową zgodną z regulaminem wyboru projektów, w szczególności decyzję o środowiskowych uwarunkowaniach – jeżeli jest ona </w:t>
            </w:r>
            <w:r w:rsidRPr="0024026B">
              <w:rPr>
                <w:rFonts w:ascii="Arial" w:hAnsi="Arial" w:cs="Arial"/>
                <w:sz w:val="24"/>
                <w:szCs w:val="24"/>
              </w:rPr>
              <w:lastRenderedPageBreak/>
              <w:t>wymagana. Jeśli tak to czy została załączona do wniosku oraz czy zakres projektu jest zgodny z decyzją o środowiskowych uwarunkowaniach oraz zezwoleniem na realizację inwestycji.</w:t>
            </w:r>
          </w:p>
          <w:p w14:paraId="583046BC" w14:textId="34756CE3"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Pr="0024026B">
              <w:rPr>
                <w:rFonts w:ascii="Arial" w:hAnsi="Arial" w:cs="Arial"/>
                <w:sz w:val="24"/>
                <w:szCs w:val="24"/>
              </w:rPr>
              <w:br/>
              <w:t>o dofinansowanie projektu i załączniki.</w:t>
            </w:r>
          </w:p>
        </w:tc>
        <w:tc>
          <w:tcPr>
            <w:tcW w:w="3355" w:type="dxa"/>
          </w:tcPr>
          <w:p w14:paraId="2FF95343"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TAK/NIE/ NIE DOTYCZY</w:t>
            </w:r>
          </w:p>
          <w:p w14:paraId="2F718659" w14:textId="539FAE94"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313BD46E"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5F516078" w14:textId="16B5FA02"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Kryterium uznaje się za spełnione, jeżeli odpowiedź będzie pozytywna (wartość </w:t>
            </w:r>
            <w:r w:rsidRPr="0024026B">
              <w:rPr>
                <w:rFonts w:ascii="Arial" w:hAnsi="Arial" w:cs="Arial"/>
                <w:sz w:val="24"/>
                <w:szCs w:val="24"/>
              </w:rPr>
              <w:lastRenderedPageBreak/>
              <w:t>logiczna: „TAK” lub „NIE DOTYCZY”).</w:t>
            </w:r>
          </w:p>
          <w:p w14:paraId="136E381A" w14:textId="5D8664C3"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410FCBCD" w14:textId="77777777" w:rsidTr="00580754">
        <w:trPr>
          <w:trHeight w:val="1559"/>
        </w:trPr>
        <w:tc>
          <w:tcPr>
            <w:tcW w:w="1095" w:type="dxa"/>
            <w:vAlign w:val="center"/>
          </w:tcPr>
          <w:p w14:paraId="52EAF9E7" w14:textId="1771487C"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w:t>
            </w:r>
            <w:r>
              <w:rPr>
                <w:rFonts w:ascii="Arial" w:hAnsi="Arial" w:cs="Arial"/>
                <w:sz w:val="24"/>
                <w:szCs w:val="24"/>
              </w:rPr>
              <w:t>8</w:t>
            </w:r>
          </w:p>
        </w:tc>
        <w:tc>
          <w:tcPr>
            <w:tcW w:w="3418" w:type="dxa"/>
            <w:vAlign w:val="center"/>
          </w:tcPr>
          <w:p w14:paraId="1B81E677"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Wskaźniki realizacji celów projektu</w:t>
            </w:r>
          </w:p>
        </w:tc>
        <w:tc>
          <w:tcPr>
            <w:tcW w:w="6415" w:type="dxa"/>
          </w:tcPr>
          <w:p w14:paraId="61732B03"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w:t>
            </w:r>
          </w:p>
          <w:p w14:paraId="1A45EC62" w14:textId="77777777" w:rsidR="00580754" w:rsidRPr="0024026B" w:rsidRDefault="00580754" w:rsidP="00580754">
            <w:pPr>
              <w:numPr>
                <w:ilvl w:val="0"/>
                <w:numId w:val="3"/>
              </w:numPr>
              <w:spacing w:before="100" w:beforeAutospacing="1" w:after="100" w:afterAutospacing="1"/>
              <w:rPr>
                <w:rFonts w:ascii="Arial" w:hAnsi="Arial" w:cs="Arial"/>
                <w:sz w:val="24"/>
                <w:szCs w:val="24"/>
              </w:rPr>
            </w:pPr>
            <w:r w:rsidRPr="0024026B">
              <w:rPr>
                <w:rFonts w:ascii="Arial" w:hAnsi="Arial" w:cs="Arial"/>
                <w:sz w:val="24"/>
                <w:szCs w:val="24"/>
              </w:rPr>
              <w:t>wskaźniki realizacji celów projektu (produktu, rezultatu) zostały wyrażone liczbowo oraz podano czas ich osiągnięcia,</w:t>
            </w:r>
          </w:p>
          <w:p w14:paraId="078A1A5C" w14:textId="14334D89" w:rsidR="00580754" w:rsidRPr="0024026B" w:rsidRDefault="00580754" w:rsidP="00580754">
            <w:pPr>
              <w:numPr>
                <w:ilvl w:val="0"/>
                <w:numId w:val="3"/>
              </w:numPr>
              <w:spacing w:before="100" w:beforeAutospacing="1" w:after="100" w:afterAutospacing="1"/>
              <w:rPr>
                <w:rFonts w:ascii="Arial" w:hAnsi="Arial" w:cs="Arial"/>
                <w:sz w:val="24"/>
                <w:szCs w:val="24"/>
              </w:rPr>
            </w:pPr>
            <w:r w:rsidRPr="0024026B">
              <w:rPr>
                <w:rFonts w:ascii="Arial" w:hAnsi="Arial" w:cs="Arial"/>
                <w:sz w:val="24"/>
                <w:szCs w:val="24"/>
              </w:rPr>
              <w:t>wskaźniki zostały właściwie oszacowane</w:t>
            </w:r>
            <w:r w:rsidRPr="0024026B">
              <w:rPr>
                <w:rFonts w:ascii="Arial" w:hAnsi="Arial" w:cs="Arial"/>
                <w:sz w:val="24"/>
                <w:szCs w:val="24"/>
              </w:rPr>
              <w:br/>
              <w:t>w odniesieniu do zakresu projektu,</w:t>
            </w:r>
          </w:p>
          <w:p w14:paraId="5821FC15" w14:textId="77777777" w:rsidR="00580754" w:rsidRPr="0024026B" w:rsidRDefault="00580754" w:rsidP="00580754">
            <w:pPr>
              <w:numPr>
                <w:ilvl w:val="0"/>
                <w:numId w:val="3"/>
              </w:numPr>
              <w:spacing w:before="100" w:beforeAutospacing="1" w:after="100" w:afterAutospacing="1"/>
              <w:rPr>
                <w:rFonts w:ascii="Arial" w:hAnsi="Arial" w:cs="Arial"/>
                <w:sz w:val="24"/>
                <w:szCs w:val="24"/>
              </w:rPr>
            </w:pPr>
            <w:r w:rsidRPr="0024026B">
              <w:rPr>
                <w:rFonts w:ascii="Arial" w:hAnsi="Arial" w:cs="Arial"/>
                <w:sz w:val="24"/>
                <w:szCs w:val="24"/>
              </w:rPr>
              <w:t>wybrano wszystkie wskaźniki związane z realizacją projektu.</w:t>
            </w:r>
          </w:p>
          <w:p w14:paraId="21DBBA38" w14:textId="11E3CE9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Lista obowiązujących wskaźników wraz z ich definicjami zamieszczona jest w regulaminie wyboru projektów.</w:t>
            </w:r>
          </w:p>
          <w:p w14:paraId="297AF36B" w14:textId="112FA75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3355" w:type="dxa"/>
          </w:tcPr>
          <w:p w14:paraId="31606920" w14:textId="77777777" w:rsidR="00580754" w:rsidRDefault="00580754" w:rsidP="00580754">
            <w:pPr>
              <w:spacing w:after="0"/>
              <w:rPr>
                <w:rFonts w:ascii="Arial" w:hAnsi="Arial" w:cs="Arial"/>
                <w:sz w:val="24"/>
                <w:szCs w:val="24"/>
              </w:rPr>
            </w:pPr>
            <w:r w:rsidRPr="0024026B">
              <w:rPr>
                <w:rFonts w:ascii="Arial" w:hAnsi="Arial" w:cs="Arial"/>
                <w:sz w:val="24"/>
                <w:szCs w:val="24"/>
              </w:rPr>
              <w:t xml:space="preserve">TAK/NIE </w:t>
            </w:r>
          </w:p>
          <w:p w14:paraId="6CD90777" w14:textId="4806365D"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5D0057E4"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24CAEF5D" w14:textId="6C33805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717C1A74" w14:textId="7E2E47F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0E46BB58" w14:textId="77777777" w:rsidTr="00580754">
        <w:trPr>
          <w:trHeight w:val="416"/>
        </w:trPr>
        <w:tc>
          <w:tcPr>
            <w:tcW w:w="1095" w:type="dxa"/>
            <w:vAlign w:val="center"/>
          </w:tcPr>
          <w:p w14:paraId="160A5476" w14:textId="6FF6855A"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w:t>
            </w:r>
            <w:r>
              <w:rPr>
                <w:rFonts w:ascii="Arial" w:hAnsi="Arial" w:cs="Arial"/>
                <w:sz w:val="24"/>
                <w:szCs w:val="24"/>
              </w:rPr>
              <w:t>9</w:t>
            </w:r>
          </w:p>
        </w:tc>
        <w:tc>
          <w:tcPr>
            <w:tcW w:w="3418" w:type="dxa"/>
            <w:vAlign w:val="center"/>
          </w:tcPr>
          <w:p w14:paraId="2556F64E"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Wykonalność techniczna i instytucjonalna projektu</w:t>
            </w:r>
          </w:p>
        </w:tc>
        <w:tc>
          <w:tcPr>
            <w:tcW w:w="6415" w:type="dxa"/>
          </w:tcPr>
          <w:p w14:paraId="1433D419"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w:t>
            </w:r>
          </w:p>
          <w:p w14:paraId="235C7AAE" w14:textId="1BF0F642" w:rsidR="00580754" w:rsidRPr="0024026B" w:rsidRDefault="00580754" w:rsidP="00580754">
            <w:pPr>
              <w:numPr>
                <w:ilvl w:val="0"/>
                <w:numId w:val="2"/>
              </w:numPr>
              <w:spacing w:before="100" w:beforeAutospacing="1" w:after="100" w:afterAutospacing="1"/>
              <w:rPr>
                <w:rFonts w:ascii="Arial" w:hAnsi="Arial" w:cs="Arial"/>
                <w:sz w:val="24"/>
                <w:szCs w:val="24"/>
              </w:rPr>
            </w:pPr>
            <w:r w:rsidRPr="0024026B">
              <w:rPr>
                <w:rFonts w:ascii="Arial" w:hAnsi="Arial" w:cs="Arial"/>
                <w:sz w:val="24"/>
                <w:szCs w:val="24"/>
              </w:rPr>
              <w:t xml:space="preserve">harmonogram realizacji projektu jest realistyczny </w:t>
            </w:r>
            <w:r w:rsidRPr="0024026B">
              <w:rPr>
                <w:rFonts w:ascii="Arial" w:hAnsi="Arial" w:cs="Arial"/>
                <w:sz w:val="24"/>
                <w:szCs w:val="24"/>
              </w:rPr>
              <w:br/>
              <w:t>i uwzględnia zakres rzeczowy oraz czas niezbędny na realizację procedur przetargowych i inne okoliczności niezbędne do realizacji tych procedur,</w:t>
            </w:r>
          </w:p>
          <w:p w14:paraId="2DDB3682" w14:textId="77777777" w:rsidR="00580754" w:rsidRPr="0024026B" w:rsidRDefault="00580754" w:rsidP="00580754">
            <w:pPr>
              <w:numPr>
                <w:ilvl w:val="0"/>
                <w:numId w:val="2"/>
              </w:numPr>
              <w:spacing w:before="100" w:beforeAutospacing="1" w:after="100" w:afterAutospacing="1"/>
              <w:rPr>
                <w:rFonts w:ascii="Arial" w:hAnsi="Arial" w:cs="Arial"/>
                <w:sz w:val="24"/>
                <w:szCs w:val="24"/>
              </w:rPr>
            </w:pPr>
            <w:r w:rsidRPr="0024026B">
              <w:rPr>
                <w:rFonts w:ascii="Arial" w:hAnsi="Arial" w:cs="Arial"/>
                <w:sz w:val="24"/>
                <w:szCs w:val="24"/>
              </w:rPr>
              <w:t>wnioskodawca gwarantuje techniczną wykonalność projektu,</w:t>
            </w:r>
          </w:p>
          <w:p w14:paraId="64DD7F8B" w14:textId="0A90468C" w:rsidR="00580754" w:rsidRPr="0024026B" w:rsidRDefault="00580754" w:rsidP="00580754">
            <w:pPr>
              <w:numPr>
                <w:ilvl w:val="0"/>
                <w:numId w:val="2"/>
              </w:numPr>
              <w:spacing w:before="100" w:beforeAutospacing="1" w:after="100" w:afterAutospacing="1"/>
              <w:rPr>
                <w:rFonts w:ascii="Arial" w:hAnsi="Arial" w:cs="Arial"/>
                <w:sz w:val="24"/>
                <w:szCs w:val="24"/>
              </w:rPr>
            </w:pPr>
            <w:r w:rsidRPr="0024026B">
              <w:rPr>
                <w:rFonts w:ascii="Arial" w:hAnsi="Arial" w:cs="Arial"/>
                <w:sz w:val="24"/>
                <w:szCs w:val="24"/>
              </w:rPr>
              <w:t xml:space="preserve">wnioskodawca posiada potencjał do prawidłowej obsługi projektu, w tym potencjał organizacyjny </w:t>
            </w:r>
            <w:r w:rsidRPr="0024026B">
              <w:rPr>
                <w:rFonts w:ascii="Arial" w:hAnsi="Arial" w:cs="Arial"/>
                <w:sz w:val="24"/>
                <w:szCs w:val="24"/>
              </w:rPr>
              <w:br/>
              <w:t>i kadrowy, a także doświadczenie w obszarze wsparcia sektora przedsiębiorczości poprzez promocję marek regionalnych i organizację przedsięwzięć informacyjno-promocyjnych, skierowanych do sektora MŚP.</w:t>
            </w:r>
          </w:p>
          <w:p w14:paraId="73311B3E" w14:textId="39B1A42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3355" w:type="dxa"/>
          </w:tcPr>
          <w:p w14:paraId="5D8C4B4A" w14:textId="77777777" w:rsidR="00580754" w:rsidRDefault="00580754" w:rsidP="00580754">
            <w:pPr>
              <w:spacing w:after="0"/>
              <w:rPr>
                <w:rFonts w:ascii="Arial" w:hAnsi="Arial" w:cs="Arial"/>
                <w:sz w:val="24"/>
                <w:szCs w:val="24"/>
              </w:rPr>
            </w:pPr>
            <w:r w:rsidRPr="0024026B">
              <w:rPr>
                <w:rFonts w:ascii="Arial" w:hAnsi="Arial" w:cs="Arial"/>
                <w:sz w:val="24"/>
                <w:szCs w:val="24"/>
              </w:rPr>
              <w:t xml:space="preserve">TAK/NIE </w:t>
            </w:r>
          </w:p>
          <w:p w14:paraId="3DEF14B5" w14:textId="7642037A"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17FA2EE9"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73E65B3C" w14:textId="5FD1CB16"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2C09C7E7" w14:textId="7DED3063"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435897A7" w14:textId="77777777" w:rsidTr="00580754">
        <w:trPr>
          <w:trHeight w:val="416"/>
        </w:trPr>
        <w:tc>
          <w:tcPr>
            <w:tcW w:w="1095" w:type="dxa"/>
            <w:vAlign w:val="center"/>
          </w:tcPr>
          <w:p w14:paraId="4A8DCAF4" w14:textId="5F66B266"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B.</w:t>
            </w:r>
            <w:r>
              <w:rPr>
                <w:rFonts w:ascii="Arial" w:hAnsi="Arial" w:cs="Arial"/>
                <w:sz w:val="24"/>
                <w:szCs w:val="24"/>
              </w:rPr>
              <w:t>10</w:t>
            </w:r>
          </w:p>
        </w:tc>
        <w:tc>
          <w:tcPr>
            <w:tcW w:w="3418" w:type="dxa"/>
            <w:vAlign w:val="center"/>
          </w:tcPr>
          <w:p w14:paraId="3CAFBE05"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t xml:space="preserve">Wykonalność finansowa </w:t>
            </w:r>
          </w:p>
          <w:p w14:paraId="3D199551"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t>projektu</w:t>
            </w:r>
          </w:p>
        </w:tc>
        <w:tc>
          <w:tcPr>
            <w:tcW w:w="6415" w:type="dxa"/>
          </w:tcPr>
          <w:p w14:paraId="1982138D" w14:textId="6EF2D78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 analiza finansowa przedsięwzięcia została przeprowadzona poprawnie, w szczególności czy:</w:t>
            </w:r>
          </w:p>
          <w:p w14:paraId="2E34DADF" w14:textId="77777777" w:rsidR="00580754" w:rsidRPr="0024026B" w:rsidRDefault="00580754" w:rsidP="00580754">
            <w:pPr>
              <w:numPr>
                <w:ilvl w:val="0"/>
                <w:numId w:val="5"/>
              </w:numPr>
              <w:spacing w:before="100" w:beforeAutospacing="1" w:after="100" w:afterAutospacing="1"/>
              <w:rPr>
                <w:rFonts w:ascii="Arial" w:hAnsi="Arial" w:cs="Arial"/>
                <w:sz w:val="24"/>
                <w:szCs w:val="24"/>
              </w:rPr>
            </w:pPr>
            <w:r w:rsidRPr="0024026B">
              <w:rPr>
                <w:rFonts w:ascii="Arial" w:hAnsi="Arial" w:cs="Arial"/>
                <w:sz w:val="24"/>
                <w:szCs w:val="24"/>
              </w:rPr>
              <w:t>wskazano źródła finansowania wkładu własnego oraz wydatków niekwalifikowalnych,</w:t>
            </w:r>
          </w:p>
          <w:p w14:paraId="3CBD5DE6" w14:textId="23F5AB04" w:rsidR="00580754" w:rsidRPr="0024026B" w:rsidRDefault="00580754" w:rsidP="00580754">
            <w:pPr>
              <w:numPr>
                <w:ilvl w:val="0"/>
                <w:numId w:val="5"/>
              </w:numPr>
              <w:spacing w:before="100" w:beforeAutospacing="1" w:after="100" w:afterAutospacing="1"/>
              <w:rPr>
                <w:rFonts w:ascii="Arial" w:hAnsi="Arial" w:cs="Arial"/>
                <w:sz w:val="24"/>
                <w:szCs w:val="24"/>
              </w:rPr>
            </w:pPr>
            <w:r w:rsidRPr="0024026B">
              <w:rPr>
                <w:rFonts w:ascii="Arial" w:hAnsi="Arial" w:cs="Arial"/>
                <w:sz w:val="24"/>
                <w:szCs w:val="24"/>
              </w:rPr>
              <w:lastRenderedPageBreak/>
              <w:t xml:space="preserve">przyjęte założenia analiz finansowych są spójne </w:t>
            </w:r>
            <w:r w:rsidRPr="0024026B">
              <w:rPr>
                <w:rFonts w:ascii="Arial" w:hAnsi="Arial" w:cs="Arial"/>
                <w:sz w:val="24"/>
                <w:szCs w:val="24"/>
              </w:rPr>
              <w:br/>
              <w:t>i uzasadnione,</w:t>
            </w:r>
          </w:p>
          <w:p w14:paraId="47C825EF" w14:textId="77777777" w:rsidR="00580754" w:rsidRPr="0024026B" w:rsidRDefault="00580754" w:rsidP="00580754">
            <w:pPr>
              <w:numPr>
                <w:ilvl w:val="0"/>
                <w:numId w:val="5"/>
              </w:numPr>
              <w:spacing w:before="100" w:beforeAutospacing="1" w:after="100" w:afterAutospacing="1"/>
              <w:rPr>
                <w:rFonts w:ascii="Arial" w:hAnsi="Arial" w:cs="Arial"/>
                <w:sz w:val="24"/>
                <w:szCs w:val="24"/>
              </w:rPr>
            </w:pPr>
            <w:r w:rsidRPr="0024026B">
              <w:rPr>
                <w:rFonts w:ascii="Arial" w:hAnsi="Arial" w:cs="Arial"/>
                <w:sz w:val="24"/>
                <w:szCs w:val="24"/>
              </w:rPr>
              <w:t>w analizie finansowej nie ma istotnych błędów rachunkowych,</w:t>
            </w:r>
          </w:p>
          <w:p w14:paraId="6E248A56" w14:textId="28B1D17F" w:rsidR="00580754" w:rsidRPr="0024026B" w:rsidRDefault="00580754" w:rsidP="00580754">
            <w:pPr>
              <w:numPr>
                <w:ilvl w:val="0"/>
                <w:numId w:val="5"/>
              </w:numPr>
              <w:spacing w:before="100" w:beforeAutospacing="1" w:after="100" w:afterAutospacing="1"/>
              <w:rPr>
                <w:rFonts w:ascii="Arial" w:hAnsi="Arial" w:cs="Arial"/>
                <w:sz w:val="24"/>
                <w:szCs w:val="24"/>
              </w:rPr>
            </w:pPr>
            <w:r w:rsidRPr="0024026B">
              <w:rPr>
                <w:rFonts w:ascii="Arial" w:hAnsi="Arial" w:cs="Arial"/>
                <w:sz w:val="24"/>
                <w:szCs w:val="24"/>
              </w:rPr>
              <w:t>zapewniona została trwałość finansowa projektu.</w:t>
            </w:r>
          </w:p>
          <w:p w14:paraId="0ADBE6CD" w14:textId="0E68ED7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3355" w:type="dxa"/>
          </w:tcPr>
          <w:p w14:paraId="31320D22"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682E8FD7"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5D5117AD"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Kryterium obligatoryjne – spełnienie kryterium jest </w:t>
            </w:r>
            <w:r w:rsidRPr="0024026B">
              <w:rPr>
                <w:rFonts w:ascii="Arial" w:hAnsi="Arial" w:cs="Arial"/>
                <w:sz w:val="24"/>
                <w:szCs w:val="24"/>
              </w:rPr>
              <w:lastRenderedPageBreak/>
              <w:t>niezbędne do przyznania dofinansowania.</w:t>
            </w:r>
          </w:p>
          <w:p w14:paraId="0669818D" w14:textId="5081759D"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Kryterium uznaje się za spełnione, jeżeli odpowiedź będzie pozytywna. </w:t>
            </w:r>
          </w:p>
          <w:p w14:paraId="28C90885" w14:textId="638FFAE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789F5E9F" w14:textId="77777777" w:rsidTr="00580754">
        <w:trPr>
          <w:trHeight w:val="425"/>
        </w:trPr>
        <w:tc>
          <w:tcPr>
            <w:tcW w:w="1095" w:type="dxa"/>
            <w:vAlign w:val="center"/>
          </w:tcPr>
          <w:p w14:paraId="38BECA7E" w14:textId="01D6D1B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B.1</w:t>
            </w:r>
            <w:r>
              <w:rPr>
                <w:rFonts w:ascii="Arial" w:hAnsi="Arial" w:cs="Arial"/>
                <w:sz w:val="24"/>
                <w:szCs w:val="24"/>
              </w:rPr>
              <w:t>1</w:t>
            </w:r>
          </w:p>
        </w:tc>
        <w:tc>
          <w:tcPr>
            <w:tcW w:w="3418" w:type="dxa"/>
            <w:vAlign w:val="center"/>
          </w:tcPr>
          <w:p w14:paraId="0A6B2209"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Kwalifikowalność wydatków</w:t>
            </w:r>
          </w:p>
        </w:tc>
        <w:tc>
          <w:tcPr>
            <w:tcW w:w="6415" w:type="dxa"/>
          </w:tcPr>
          <w:p w14:paraId="4B057A14" w14:textId="3CCE284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 wydatki wskazane w projekcie spełniają warunki kwalifikowalności, tj.:</w:t>
            </w:r>
          </w:p>
          <w:p w14:paraId="2C291DB2" w14:textId="04E20078"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zostały/ną poniesione w okresie kwalifikowalności wydatków określonym w regulaminie wyboru projektów. Przy czym okres kwalifikowalności powinien mieścić się w ramach czasowych określonych w art. 63 ust. 2 rozporządzenia nr 2021/1060,</w:t>
            </w:r>
          </w:p>
          <w:p w14:paraId="4064F3A1" w14:textId="77777777"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 xml:space="preserve">są zgodne z zasadami określonymi w Wytycznych </w:t>
            </w:r>
            <w:bookmarkStart w:id="11" w:name="_Hlk126574575"/>
            <w:r w:rsidRPr="0024026B">
              <w:rPr>
                <w:rFonts w:ascii="Arial" w:hAnsi="Arial" w:cs="Arial"/>
                <w:sz w:val="24"/>
                <w:szCs w:val="24"/>
              </w:rPr>
              <w:t>dotyczących kwalifikowalności wydatków 2021-</w:t>
            </w:r>
            <w:r w:rsidRPr="0024026B">
              <w:rPr>
                <w:rFonts w:ascii="Arial" w:hAnsi="Arial" w:cs="Arial"/>
                <w:sz w:val="24"/>
                <w:szCs w:val="24"/>
              </w:rPr>
              <w:lastRenderedPageBreak/>
              <w:t>2027</w:t>
            </w:r>
            <w:bookmarkEnd w:id="11"/>
            <w:r w:rsidRPr="0024026B">
              <w:rPr>
                <w:rStyle w:val="Odwoanieprzypisudolnego"/>
                <w:rFonts w:ascii="Arial" w:hAnsi="Arial" w:cs="Arial"/>
                <w:sz w:val="24"/>
                <w:szCs w:val="24"/>
              </w:rPr>
              <w:footnoteReference w:id="9"/>
            </w:r>
            <w:r w:rsidRPr="0024026B">
              <w:rPr>
                <w:rFonts w:ascii="Arial" w:hAnsi="Arial" w:cs="Arial"/>
                <w:sz w:val="24"/>
                <w:szCs w:val="24"/>
              </w:rPr>
              <w:t xml:space="preserve"> oraz zapisami dotyczącymi kwalifikowalności wydatków określonymi w regulaminie wyboru projektów,</w:t>
            </w:r>
          </w:p>
          <w:p w14:paraId="7BE349A4" w14:textId="6A6A222D"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zostały uwzględnione w budżecie projektu,</w:t>
            </w:r>
          </w:p>
          <w:p w14:paraId="598D16D5" w14:textId="77777777"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są niezbędne do realizacji celów projektu i zostaną poniesione w związku z realizacją projektu,</w:t>
            </w:r>
          </w:p>
          <w:p w14:paraId="14B1C5C5" w14:textId="02738BC8"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zostaną dokonane w sposób racjonalny i efektywny z zachowaniem zasad uzyskiwania najlepszych efektów z danych nakładów,</w:t>
            </w:r>
          </w:p>
          <w:p w14:paraId="36A93C20" w14:textId="1651A250"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czy stawkę ryczałtową na koszty pośrednie ustalono prawidłowo (jeśli dotyczy).</w:t>
            </w:r>
          </w:p>
          <w:p w14:paraId="2F5CE8F7" w14:textId="25C61C5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3355" w:type="dxa"/>
          </w:tcPr>
          <w:p w14:paraId="1630FD1B"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1A622AF8" w14:textId="673FD08F"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43171A66"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443E960D" w14:textId="04AE0A8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55CEC66E" w14:textId="1E01658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trakcie oceny kryterium wnioskodawca może zostać </w:t>
            </w:r>
            <w:r w:rsidRPr="0024026B">
              <w:rPr>
                <w:rFonts w:ascii="Arial" w:hAnsi="Arial" w:cs="Arial"/>
                <w:sz w:val="24"/>
                <w:szCs w:val="24"/>
              </w:rPr>
              <w:lastRenderedPageBreak/>
              <w:t>poproszony o uzupełnienie lub poprawienie wniosku.</w:t>
            </w:r>
          </w:p>
        </w:tc>
      </w:tr>
      <w:tr w:rsidR="00580754" w:rsidRPr="0024026B" w14:paraId="23F8B505" w14:textId="77777777" w:rsidTr="00580754">
        <w:trPr>
          <w:trHeight w:val="425"/>
        </w:trPr>
        <w:tc>
          <w:tcPr>
            <w:tcW w:w="1095" w:type="dxa"/>
            <w:vAlign w:val="center"/>
          </w:tcPr>
          <w:p w14:paraId="14FDF2D9" w14:textId="2937369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B.1</w:t>
            </w:r>
            <w:r>
              <w:rPr>
                <w:rFonts w:ascii="Arial" w:hAnsi="Arial" w:cs="Arial"/>
                <w:sz w:val="24"/>
                <w:szCs w:val="24"/>
              </w:rPr>
              <w:t>2</w:t>
            </w:r>
          </w:p>
        </w:tc>
        <w:tc>
          <w:tcPr>
            <w:tcW w:w="3418" w:type="dxa"/>
            <w:vAlign w:val="center"/>
          </w:tcPr>
          <w:p w14:paraId="38F0DF32" w14:textId="2FDEB849"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Projekt jest zgodny z zasadą równości szans i niedyskryminacji, w tym </w:t>
            </w:r>
            <w:r w:rsidRPr="0024026B">
              <w:rPr>
                <w:rFonts w:ascii="Arial" w:hAnsi="Arial" w:cs="Arial"/>
                <w:sz w:val="24"/>
                <w:szCs w:val="24"/>
              </w:rPr>
              <w:lastRenderedPageBreak/>
              <w:t>dostępności dla osób z niepełnosprawnościami</w:t>
            </w:r>
          </w:p>
        </w:tc>
        <w:tc>
          <w:tcPr>
            <w:tcW w:w="6415" w:type="dxa"/>
          </w:tcPr>
          <w:p w14:paraId="25CC8131" w14:textId="458F2F8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 xml:space="preserve">W tym kryterium sprawdzamy, czy nie występują niezgodności zapisów wniosku o dofinansowanie projektu </w:t>
            </w:r>
            <w:r w:rsidRPr="0024026B">
              <w:rPr>
                <w:rFonts w:ascii="Arial" w:hAnsi="Arial" w:cs="Arial"/>
                <w:sz w:val="24"/>
                <w:szCs w:val="24"/>
              </w:rPr>
              <w:br/>
              <w:t xml:space="preserve">z zasadą równości szans i niedyskryminacji, określoną </w:t>
            </w:r>
            <w:r w:rsidRPr="0024026B">
              <w:rPr>
                <w:rFonts w:ascii="Arial" w:hAnsi="Arial" w:cs="Arial"/>
                <w:sz w:val="24"/>
                <w:szCs w:val="24"/>
              </w:rPr>
              <w:br/>
              <w:t xml:space="preserve">w art. 9 Rozporządzenia 2021/1060 oraz we wniosku </w:t>
            </w:r>
            <w:r w:rsidRPr="0024026B">
              <w:rPr>
                <w:rFonts w:ascii="Arial" w:hAnsi="Arial" w:cs="Arial"/>
                <w:sz w:val="24"/>
                <w:szCs w:val="24"/>
              </w:rPr>
              <w:br/>
            </w:r>
            <w:r w:rsidRPr="0024026B">
              <w:rPr>
                <w:rFonts w:ascii="Arial" w:hAnsi="Arial" w:cs="Arial"/>
                <w:sz w:val="24"/>
                <w:szCs w:val="24"/>
              </w:rPr>
              <w:lastRenderedPageBreak/>
              <w:t>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6B89C257" w14:textId="61964B9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w:t>
            </w:r>
          </w:p>
        </w:tc>
        <w:tc>
          <w:tcPr>
            <w:tcW w:w="3355" w:type="dxa"/>
          </w:tcPr>
          <w:p w14:paraId="037D639F"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1EF1731A" w14:textId="48731F1C"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2FD96AB6"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obligatoryjne – spełnienie kryterium jest niezbędne do przyznania dofinansowania.</w:t>
            </w:r>
          </w:p>
          <w:p w14:paraId="1801A96E" w14:textId="211EE06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745CB781" w14:textId="43E7B5A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479D5E13" w14:textId="77777777" w:rsidTr="00580754">
        <w:trPr>
          <w:trHeight w:val="425"/>
        </w:trPr>
        <w:tc>
          <w:tcPr>
            <w:tcW w:w="1095" w:type="dxa"/>
            <w:vAlign w:val="center"/>
          </w:tcPr>
          <w:p w14:paraId="17453CB0" w14:textId="4635F6AE"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B.1</w:t>
            </w:r>
            <w:r>
              <w:rPr>
                <w:rFonts w:ascii="Arial" w:hAnsi="Arial" w:cs="Arial"/>
                <w:sz w:val="24"/>
                <w:szCs w:val="24"/>
              </w:rPr>
              <w:t>3</w:t>
            </w:r>
          </w:p>
        </w:tc>
        <w:tc>
          <w:tcPr>
            <w:tcW w:w="3418" w:type="dxa"/>
            <w:vAlign w:val="center"/>
          </w:tcPr>
          <w:p w14:paraId="5635E46F"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Projekt jest zgodny z Kartą Praw Podstawowych Unii Europejskiej</w:t>
            </w:r>
          </w:p>
        </w:tc>
        <w:tc>
          <w:tcPr>
            <w:tcW w:w="6415" w:type="dxa"/>
          </w:tcPr>
          <w:p w14:paraId="6C894E83" w14:textId="08E28A42"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kryterium sprawdzamy, czy projekt jest zgodny z Kartą Praw Podstawowych Unii Europejskiej z dnia 26 października 2012 r. (Dz. Urz. UE C 326/391 z 26.10.2012) w zakresie odnoszącym się do sposobu realizacji, zakresu projektu </w:t>
            </w:r>
            <w:r w:rsidRPr="0024026B">
              <w:rPr>
                <w:rFonts w:ascii="Arial" w:hAnsi="Arial" w:cs="Arial"/>
                <w:sz w:val="24"/>
                <w:szCs w:val="24"/>
              </w:rPr>
              <w:br/>
              <w:t>i wnioskodawcy.</w:t>
            </w:r>
          </w:p>
          <w:p w14:paraId="151C6642" w14:textId="5B98ACD8"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w:t>
            </w:r>
            <w:r w:rsidRPr="0024026B">
              <w:rPr>
                <w:rFonts w:ascii="Arial" w:hAnsi="Arial" w:cs="Arial"/>
                <w:sz w:val="24"/>
                <w:szCs w:val="24"/>
              </w:rPr>
              <w:lastRenderedPageBreak/>
              <w:t>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7D8BB7F5" w14:textId="5DDF5ED6"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w:t>
            </w:r>
          </w:p>
        </w:tc>
        <w:tc>
          <w:tcPr>
            <w:tcW w:w="3355" w:type="dxa"/>
          </w:tcPr>
          <w:p w14:paraId="16061F4B"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lastRenderedPageBreak/>
              <w:t>TAK/NIE</w:t>
            </w:r>
          </w:p>
          <w:p w14:paraId="1D1C4406" w14:textId="6C8A7061"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606A58E5"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6AE1244D" w14:textId="3893A19D"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uznaje się za spełnione, jeżeli odpowiedź będzie pozytywna.</w:t>
            </w:r>
          </w:p>
          <w:p w14:paraId="151AFE60" w14:textId="5F130FA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004BECD9" w14:textId="77777777" w:rsidTr="00580754">
        <w:trPr>
          <w:trHeight w:val="425"/>
        </w:trPr>
        <w:tc>
          <w:tcPr>
            <w:tcW w:w="1095" w:type="dxa"/>
            <w:vAlign w:val="center"/>
          </w:tcPr>
          <w:p w14:paraId="7B2ED764" w14:textId="1F45480E"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B.1</w:t>
            </w:r>
            <w:r>
              <w:rPr>
                <w:rFonts w:ascii="Arial" w:hAnsi="Arial" w:cs="Arial"/>
                <w:sz w:val="24"/>
                <w:szCs w:val="24"/>
              </w:rPr>
              <w:t>4</w:t>
            </w:r>
          </w:p>
        </w:tc>
        <w:tc>
          <w:tcPr>
            <w:tcW w:w="3418" w:type="dxa"/>
            <w:vAlign w:val="center"/>
          </w:tcPr>
          <w:p w14:paraId="4F0A0506" w14:textId="5D46164D"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Projekt jest zgodny z Konwencją o Prawach Osób Niepełnosprawnych</w:t>
            </w:r>
          </w:p>
        </w:tc>
        <w:tc>
          <w:tcPr>
            <w:tcW w:w="6415" w:type="dxa"/>
          </w:tcPr>
          <w:p w14:paraId="4E6F8E05" w14:textId="488EE09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projekt jest zgodny </w:t>
            </w:r>
            <w:r w:rsidRPr="0024026B">
              <w:rPr>
                <w:rFonts w:ascii="Arial" w:hAnsi="Arial" w:cs="Arial"/>
                <w:sz w:val="24"/>
                <w:szCs w:val="24"/>
              </w:rPr>
              <w:br/>
              <w:t>z Konwencją o Prawach Osób Niepełnosprawnych sporządzoną w Nowym Jorku dnia 13 grudnia 2006 r. (Dz. U. z 2012 r. poz. 1169 z późn. zm.) w zakresie odnoszącym się do sposobu realizacji, zakresu projektu i wnioskodawcy.</w:t>
            </w:r>
          </w:p>
          <w:p w14:paraId="5A388F2C" w14:textId="3C2C2FC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46D97096" w14:textId="64D26AA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jest weryfikowane w oparciu o wniosek o dofinansowanie projektu.</w:t>
            </w:r>
          </w:p>
        </w:tc>
        <w:tc>
          <w:tcPr>
            <w:tcW w:w="3355" w:type="dxa"/>
          </w:tcPr>
          <w:p w14:paraId="5C14DCDE"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lastRenderedPageBreak/>
              <w:t>TAK/NIE</w:t>
            </w:r>
          </w:p>
          <w:p w14:paraId="6F906E60" w14:textId="4511EF44"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12E73B8F"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4BE498F7" w14:textId="7431DE12"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289892FE" w14:textId="5F5A4DE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trakcie oceny kryterium wnioskodawca może zostać </w:t>
            </w:r>
            <w:r w:rsidRPr="0024026B">
              <w:rPr>
                <w:rFonts w:ascii="Arial" w:hAnsi="Arial" w:cs="Arial"/>
                <w:sz w:val="24"/>
                <w:szCs w:val="24"/>
              </w:rPr>
              <w:lastRenderedPageBreak/>
              <w:t>poproszony o uzupełnienie lub poprawienie wniosku.</w:t>
            </w:r>
          </w:p>
        </w:tc>
      </w:tr>
      <w:tr w:rsidR="00580754" w:rsidRPr="0024026B" w14:paraId="58AA1BFE" w14:textId="77777777" w:rsidTr="00580754">
        <w:trPr>
          <w:trHeight w:val="425"/>
        </w:trPr>
        <w:tc>
          <w:tcPr>
            <w:tcW w:w="1095" w:type="dxa"/>
            <w:vAlign w:val="center"/>
          </w:tcPr>
          <w:p w14:paraId="7BC9FAC0" w14:textId="3FEA089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B.1</w:t>
            </w:r>
            <w:r>
              <w:rPr>
                <w:rFonts w:ascii="Arial" w:hAnsi="Arial" w:cs="Arial"/>
                <w:sz w:val="24"/>
                <w:szCs w:val="24"/>
              </w:rPr>
              <w:t>5</w:t>
            </w:r>
          </w:p>
        </w:tc>
        <w:tc>
          <w:tcPr>
            <w:tcW w:w="3418" w:type="dxa"/>
            <w:vAlign w:val="center"/>
          </w:tcPr>
          <w:p w14:paraId="0EA58141" w14:textId="410BB94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Projekt jest zgodny z zasadą równości kobiet i mężczyzn</w:t>
            </w:r>
          </w:p>
        </w:tc>
        <w:tc>
          <w:tcPr>
            <w:tcW w:w="6415" w:type="dxa"/>
          </w:tcPr>
          <w:p w14:paraId="36E491C0" w14:textId="61B95A3C"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projekt jest zgodny </w:t>
            </w:r>
            <w:r w:rsidRPr="0024026B">
              <w:rPr>
                <w:rFonts w:ascii="Arial" w:hAnsi="Arial" w:cs="Arial"/>
                <w:sz w:val="24"/>
                <w:szCs w:val="24"/>
              </w:rPr>
              <w:br/>
              <w:t xml:space="preserve">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w:t>
            </w:r>
            <w:r w:rsidRPr="0024026B">
              <w:rPr>
                <w:rFonts w:ascii="Arial" w:hAnsi="Arial" w:cs="Arial"/>
                <w:sz w:val="24"/>
                <w:szCs w:val="24"/>
              </w:rPr>
              <w:br/>
              <w:t>i wykluczenia ze względu na płeć.</w:t>
            </w:r>
          </w:p>
          <w:p w14:paraId="79B85115" w14:textId="0E509CA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w:t>
            </w:r>
          </w:p>
        </w:tc>
        <w:tc>
          <w:tcPr>
            <w:tcW w:w="3355" w:type="dxa"/>
          </w:tcPr>
          <w:p w14:paraId="7AB0658C" w14:textId="77777777" w:rsidR="00580754" w:rsidRDefault="00580754" w:rsidP="00580754">
            <w:pPr>
              <w:spacing w:after="0"/>
              <w:rPr>
                <w:rFonts w:ascii="Arial" w:hAnsi="Arial" w:cs="Arial"/>
                <w:sz w:val="24"/>
                <w:szCs w:val="24"/>
              </w:rPr>
            </w:pPr>
            <w:r w:rsidRPr="0024026B">
              <w:rPr>
                <w:rFonts w:ascii="Arial" w:hAnsi="Arial" w:cs="Arial"/>
                <w:sz w:val="24"/>
                <w:szCs w:val="24"/>
              </w:rPr>
              <w:t>TAK/NIE</w:t>
            </w:r>
          </w:p>
          <w:p w14:paraId="683DFC05" w14:textId="748A5A20"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2CFA3E75"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173AE4E6" w14:textId="38214A3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519EEAFF" w14:textId="19B98C5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bl>
    <w:p w14:paraId="6B3D099A" w14:textId="47970716" w:rsidR="00676885" w:rsidRPr="0024026B" w:rsidRDefault="00676885" w:rsidP="0024026B">
      <w:pPr>
        <w:spacing w:before="100" w:beforeAutospacing="1" w:after="100" w:afterAutospacing="1"/>
        <w:rPr>
          <w:rFonts w:ascii="Arial" w:eastAsia="Times New Roman" w:hAnsi="Arial" w:cs="Arial"/>
          <w:b/>
          <w:bCs/>
          <w:kern w:val="32"/>
          <w:sz w:val="24"/>
          <w:szCs w:val="24"/>
        </w:rPr>
      </w:pPr>
    </w:p>
    <w:p w14:paraId="62F5A8C6" w14:textId="113CF984" w:rsidR="007257F1" w:rsidRPr="0024026B" w:rsidRDefault="00930FAE" w:rsidP="00FF4C15">
      <w:pPr>
        <w:pStyle w:val="Nagwek1"/>
        <w:numPr>
          <w:ilvl w:val="0"/>
          <w:numId w:val="16"/>
        </w:numPr>
        <w:spacing w:before="100" w:beforeAutospacing="1" w:after="100" w:afterAutospacing="1"/>
        <w:rPr>
          <w:rFonts w:ascii="Arial" w:hAnsi="Arial" w:cs="Arial"/>
          <w:sz w:val="24"/>
          <w:szCs w:val="24"/>
        </w:rPr>
      </w:pPr>
      <w:r w:rsidRPr="0024026B">
        <w:rPr>
          <w:rFonts w:ascii="Arial" w:hAnsi="Arial" w:cs="Arial"/>
          <w:sz w:val="24"/>
          <w:szCs w:val="24"/>
        </w:rPr>
        <w:lastRenderedPageBreak/>
        <w:t>Kryteria merytoryczne -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2598"/>
        <w:gridCol w:w="7133"/>
        <w:gridCol w:w="3543"/>
      </w:tblGrid>
      <w:tr w:rsidR="008C6E3E" w:rsidRPr="0024026B" w14:paraId="79175379" w14:textId="77777777" w:rsidTr="00930FAE">
        <w:trPr>
          <w:trHeight w:val="142"/>
          <w:tblHeader/>
        </w:trPr>
        <w:tc>
          <w:tcPr>
            <w:tcW w:w="1009" w:type="dxa"/>
            <w:shd w:val="clear" w:color="auto" w:fill="E7E6E6" w:themeFill="background2"/>
            <w:vAlign w:val="center"/>
          </w:tcPr>
          <w:p w14:paraId="0558B1BD" w14:textId="77777777" w:rsidR="008C6E3E" w:rsidRPr="0024026B" w:rsidRDefault="008C6E3E"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 xml:space="preserve">Numer </w:t>
            </w:r>
          </w:p>
        </w:tc>
        <w:tc>
          <w:tcPr>
            <w:tcW w:w="2598" w:type="dxa"/>
            <w:shd w:val="clear" w:color="auto" w:fill="E7E6E6" w:themeFill="background2"/>
            <w:vAlign w:val="center"/>
          </w:tcPr>
          <w:p w14:paraId="36A7522A" w14:textId="77777777" w:rsidR="008C6E3E" w:rsidRPr="0024026B" w:rsidRDefault="008C6E3E"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Nazwa</w:t>
            </w:r>
          </w:p>
        </w:tc>
        <w:tc>
          <w:tcPr>
            <w:tcW w:w="7133" w:type="dxa"/>
            <w:shd w:val="clear" w:color="auto" w:fill="E7E6E6" w:themeFill="background2"/>
            <w:vAlign w:val="center"/>
          </w:tcPr>
          <w:p w14:paraId="4C07D911" w14:textId="77777777" w:rsidR="008C6E3E" w:rsidRPr="0024026B" w:rsidRDefault="008C6E3E"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Definicja kryterium</w:t>
            </w:r>
          </w:p>
        </w:tc>
        <w:tc>
          <w:tcPr>
            <w:tcW w:w="3543" w:type="dxa"/>
            <w:shd w:val="clear" w:color="auto" w:fill="E7E6E6" w:themeFill="background2"/>
            <w:vAlign w:val="center"/>
          </w:tcPr>
          <w:p w14:paraId="641F49C6" w14:textId="77777777" w:rsidR="008C6E3E" w:rsidRPr="0024026B" w:rsidRDefault="008C6E3E" w:rsidP="00BF71E9">
            <w:pPr>
              <w:spacing w:after="0"/>
              <w:rPr>
                <w:rFonts w:ascii="Arial" w:hAnsi="Arial" w:cs="Arial"/>
                <w:b/>
                <w:bCs/>
                <w:sz w:val="24"/>
                <w:szCs w:val="24"/>
              </w:rPr>
            </w:pPr>
            <w:r w:rsidRPr="0024026B">
              <w:rPr>
                <w:rFonts w:ascii="Arial" w:hAnsi="Arial" w:cs="Arial"/>
                <w:b/>
                <w:bCs/>
                <w:sz w:val="24"/>
                <w:szCs w:val="24"/>
              </w:rPr>
              <w:t>Opis znaczenia kryterium</w:t>
            </w:r>
          </w:p>
          <w:p w14:paraId="1F5E20A6" w14:textId="77777777" w:rsidR="008C6E3E" w:rsidRPr="0024026B" w:rsidRDefault="008C6E3E" w:rsidP="00BF71E9">
            <w:pPr>
              <w:spacing w:after="0"/>
              <w:rPr>
                <w:rFonts w:ascii="Arial" w:hAnsi="Arial" w:cs="Arial"/>
                <w:b/>
                <w:bCs/>
                <w:sz w:val="24"/>
                <w:szCs w:val="24"/>
              </w:rPr>
            </w:pPr>
            <w:r w:rsidRPr="0024026B">
              <w:rPr>
                <w:rFonts w:ascii="Arial" w:hAnsi="Arial" w:cs="Arial"/>
                <w:b/>
                <w:bCs/>
                <w:sz w:val="24"/>
                <w:szCs w:val="24"/>
              </w:rPr>
              <w:t>(sposób oceny)</w:t>
            </w:r>
          </w:p>
        </w:tc>
      </w:tr>
      <w:tr w:rsidR="008C6E3E" w:rsidRPr="0024026B" w14:paraId="786EE78D" w14:textId="77777777" w:rsidTr="20A48FF8">
        <w:trPr>
          <w:trHeight w:val="340"/>
        </w:trPr>
        <w:tc>
          <w:tcPr>
            <w:tcW w:w="1009" w:type="dxa"/>
            <w:vAlign w:val="center"/>
          </w:tcPr>
          <w:p w14:paraId="0EEA3AA0" w14:textId="77777777" w:rsidR="008C6E3E" w:rsidRPr="0024026B" w:rsidRDefault="00191A38" w:rsidP="0024026B">
            <w:pPr>
              <w:spacing w:before="100" w:beforeAutospacing="1" w:after="100" w:afterAutospacing="1"/>
              <w:rPr>
                <w:rFonts w:ascii="Arial" w:hAnsi="Arial" w:cs="Arial"/>
                <w:sz w:val="24"/>
                <w:szCs w:val="24"/>
              </w:rPr>
            </w:pPr>
            <w:r w:rsidRPr="0024026B">
              <w:rPr>
                <w:rFonts w:ascii="Arial" w:hAnsi="Arial" w:cs="Arial"/>
                <w:sz w:val="24"/>
                <w:szCs w:val="24"/>
              </w:rPr>
              <w:t>C.</w:t>
            </w:r>
            <w:r w:rsidR="002806EE" w:rsidRPr="0024026B">
              <w:rPr>
                <w:rFonts w:ascii="Arial" w:hAnsi="Arial" w:cs="Arial"/>
                <w:sz w:val="24"/>
                <w:szCs w:val="24"/>
              </w:rPr>
              <w:t>1</w:t>
            </w:r>
          </w:p>
        </w:tc>
        <w:tc>
          <w:tcPr>
            <w:tcW w:w="2598" w:type="dxa"/>
            <w:vAlign w:val="center"/>
          </w:tcPr>
          <w:p w14:paraId="5508E425" w14:textId="1B41F01F" w:rsidR="008C6E3E" w:rsidRPr="0024026B" w:rsidRDefault="00100D34" w:rsidP="0024026B">
            <w:pPr>
              <w:spacing w:before="100" w:beforeAutospacing="1" w:after="100" w:afterAutospacing="1"/>
              <w:rPr>
                <w:rFonts w:ascii="Arial" w:hAnsi="Arial" w:cs="Arial"/>
                <w:sz w:val="24"/>
                <w:szCs w:val="24"/>
              </w:rPr>
            </w:pPr>
            <w:r w:rsidRPr="0024026B">
              <w:rPr>
                <w:rFonts w:ascii="Arial" w:hAnsi="Arial" w:cs="Arial"/>
                <w:sz w:val="24"/>
                <w:szCs w:val="24"/>
              </w:rPr>
              <w:t>Powiązanie promocji gospodarczej regionu ze w</w:t>
            </w:r>
            <w:r w:rsidR="00351F01" w:rsidRPr="0024026B">
              <w:rPr>
                <w:rFonts w:ascii="Arial" w:hAnsi="Arial" w:cs="Arial"/>
                <w:sz w:val="24"/>
                <w:szCs w:val="24"/>
              </w:rPr>
              <w:t>spieranie</w:t>
            </w:r>
            <w:r w:rsidRPr="0024026B">
              <w:rPr>
                <w:rFonts w:ascii="Arial" w:hAnsi="Arial" w:cs="Arial"/>
                <w:sz w:val="24"/>
                <w:szCs w:val="24"/>
              </w:rPr>
              <w:t>m</w:t>
            </w:r>
            <w:r w:rsidR="00351F01" w:rsidRPr="0024026B">
              <w:rPr>
                <w:rFonts w:ascii="Arial" w:hAnsi="Arial" w:cs="Arial"/>
                <w:sz w:val="24"/>
                <w:szCs w:val="24"/>
              </w:rPr>
              <w:t xml:space="preserve"> MŚP</w:t>
            </w:r>
          </w:p>
        </w:tc>
        <w:tc>
          <w:tcPr>
            <w:tcW w:w="7133" w:type="dxa"/>
          </w:tcPr>
          <w:p w14:paraId="770DDD3F" w14:textId="1EC78C1C" w:rsidR="008C6E3E" w:rsidRPr="0024026B" w:rsidRDefault="003735BE"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Wnioskodawca </w:t>
            </w:r>
            <w:r w:rsidR="006222DD" w:rsidRPr="0024026B">
              <w:rPr>
                <w:rFonts w:ascii="Arial" w:hAnsi="Arial" w:cs="Arial"/>
                <w:sz w:val="24"/>
                <w:szCs w:val="24"/>
              </w:rPr>
              <w:t xml:space="preserve">w ramach zaplanowanych zadań będzie pełnił rolę </w:t>
            </w:r>
            <w:r w:rsidR="00670D15" w:rsidRPr="0024026B">
              <w:rPr>
                <w:rFonts w:ascii="Arial" w:hAnsi="Arial" w:cs="Arial"/>
                <w:sz w:val="24"/>
                <w:szCs w:val="24"/>
              </w:rPr>
              <w:t>koordyn</w:t>
            </w:r>
            <w:r w:rsidR="006222DD" w:rsidRPr="0024026B">
              <w:rPr>
                <w:rFonts w:ascii="Arial" w:hAnsi="Arial" w:cs="Arial"/>
                <w:sz w:val="24"/>
                <w:szCs w:val="24"/>
              </w:rPr>
              <w:t>ującą</w:t>
            </w:r>
            <w:r w:rsidR="00670D15" w:rsidRPr="0024026B">
              <w:rPr>
                <w:rFonts w:ascii="Arial" w:hAnsi="Arial" w:cs="Arial"/>
                <w:sz w:val="24"/>
                <w:szCs w:val="24"/>
              </w:rPr>
              <w:t xml:space="preserve">, </w:t>
            </w:r>
            <w:r w:rsidR="00A81EA0" w:rsidRPr="0024026B">
              <w:rPr>
                <w:rFonts w:ascii="Arial" w:hAnsi="Arial" w:cs="Arial"/>
                <w:sz w:val="24"/>
                <w:szCs w:val="24"/>
              </w:rPr>
              <w:t>animacyjną i</w:t>
            </w:r>
            <w:r w:rsidR="00670D15" w:rsidRPr="0024026B">
              <w:rPr>
                <w:rFonts w:ascii="Arial" w:hAnsi="Arial" w:cs="Arial"/>
                <w:sz w:val="24"/>
                <w:szCs w:val="24"/>
              </w:rPr>
              <w:t xml:space="preserve"> wsp</w:t>
            </w:r>
            <w:r w:rsidR="00AC2861" w:rsidRPr="0024026B">
              <w:rPr>
                <w:rFonts w:ascii="Arial" w:hAnsi="Arial" w:cs="Arial"/>
                <w:sz w:val="24"/>
                <w:szCs w:val="24"/>
              </w:rPr>
              <w:t>ierającą</w:t>
            </w:r>
            <w:r w:rsidR="00670D15" w:rsidRPr="0024026B">
              <w:rPr>
                <w:rFonts w:ascii="Arial" w:hAnsi="Arial" w:cs="Arial"/>
                <w:sz w:val="24"/>
                <w:szCs w:val="24"/>
              </w:rPr>
              <w:t xml:space="preserve"> </w:t>
            </w:r>
            <w:r w:rsidR="00576D8B" w:rsidRPr="0024026B">
              <w:rPr>
                <w:rFonts w:ascii="Arial" w:hAnsi="Arial" w:cs="Arial"/>
                <w:sz w:val="24"/>
                <w:szCs w:val="24"/>
              </w:rPr>
              <w:t>M</w:t>
            </w:r>
            <w:r w:rsidR="00670D15" w:rsidRPr="0024026B">
              <w:rPr>
                <w:rFonts w:ascii="Arial" w:hAnsi="Arial" w:cs="Arial"/>
                <w:sz w:val="24"/>
                <w:szCs w:val="24"/>
              </w:rPr>
              <w:t>ŚP w ramach działań związanych z promocją</w:t>
            </w:r>
            <w:r w:rsidR="006D06CD" w:rsidRPr="0024026B">
              <w:rPr>
                <w:rFonts w:ascii="Arial" w:hAnsi="Arial" w:cs="Arial"/>
                <w:sz w:val="24"/>
                <w:szCs w:val="24"/>
              </w:rPr>
              <w:t xml:space="preserve"> gospodarczą, internacjonalizacją i eksportem.</w:t>
            </w:r>
          </w:p>
          <w:p w14:paraId="26E785A3" w14:textId="70289BDB" w:rsidR="00100D34" w:rsidRPr="0024026B" w:rsidRDefault="00100D34"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Ponadto, sprawdzeniu podlega czy ostatecznym odbiorcą wsparcia </w:t>
            </w:r>
            <w:r w:rsidR="00892DDC" w:rsidRPr="0024026B">
              <w:rPr>
                <w:rFonts w:ascii="Arial" w:hAnsi="Arial" w:cs="Arial"/>
                <w:sz w:val="24"/>
                <w:szCs w:val="24"/>
              </w:rPr>
              <w:t xml:space="preserve">będą </w:t>
            </w:r>
            <w:r w:rsidRPr="0024026B">
              <w:rPr>
                <w:rFonts w:ascii="Arial" w:hAnsi="Arial" w:cs="Arial"/>
                <w:sz w:val="24"/>
                <w:szCs w:val="24"/>
              </w:rPr>
              <w:t>MŚP.</w:t>
            </w:r>
          </w:p>
          <w:p w14:paraId="2D1F2231" w14:textId="60F02122" w:rsidR="00AD4805" w:rsidRPr="0024026B" w:rsidRDefault="007D6A63"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Pr="0024026B">
              <w:rPr>
                <w:rFonts w:ascii="Arial" w:hAnsi="Arial" w:cs="Arial"/>
                <w:sz w:val="24"/>
                <w:szCs w:val="24"/>
              </w:rPr>
              <w:br/>
              <w:t>o dofinansowanie projektu</w:t>
            </w:r>
            <w:r w:rsidR="00574376" w:rsidRPr="0024026B">
              <w:rPr>
                <w:rFonts w:ascii="Arial" w:hAnsi="Arial" w:cs="Arial"/>
                <w:sz w:val="24"/>
                <w:szCs w:val="24"/>
              </w:rPr>
              <w:t xml:space="preserve"> i załączniki</w:t>
            </w:r>
            <w:r w:rsidRPr="0024026B">
              <w:rPr>
                <w:rFonts w:ascii="Arial" w:hAnsi="Arial" w:cs="Arial"/>
                <w:sz w:val="24"/>
                <w:szCs w:val="24"/>
              </w:rPr>
              <w:t>.</w:t>
            </w:r>
          </w:p>
        </w:tc>
        <w:tc>
          <w:tcPr>
            <w:tcW w:w="3543" w:type="dxa"/>
            <w:vAlign w:val="center"/>
          </w:tcPr>
          <w:p w14:paraId="1E6F89D8" w14:textId="77777777" w:rsidR="005C34F7" w:rsidRPr="0024026B" w:rsidRDefault="005C34F7" w:rsidP="00ED3BCD">
            <w:pPr>
              <w:spacing w:after="0"/>
              <w:rPr>
                <w:rFonts w:ascii="Arial" w:hAnsi="Arial" w:cs="Arial"/>
                <w:sz w:val="24"/>
                <w:szCs w:val="24"/>
              </w:rPr>
            </w:pPr>
            <w:r w:rsidRPr="0024026B">
              <w:rPr>
                <w:rFonts w:ascii="Arial" w:hAnsi="Arial" w:cs="Arial"/>
                <w:sz w:val="24"/>
                <w:szCs w:val="24"/>
              </w:rPr>
              <w:t>TAK/NIE</w:t>
            </w:r>
          </w:p>
          <w:p w14:paraId="3807E75B" w14:textId="77777777" w:rsidR="005C34F7" w:rsidRPr="0024026B" w:rsidRDefault="005C34F7" w:rsidP="00ED3BCD">
            <w:pPr>
              <w:spacing w:after="0"/>
              <w:rPr>
                <w:rFonts w:ascii="Arial" w:hAnsi="Arial" w:cs="Arial"/>
                <w:sz w:val="24"/>
                <w:szCs w:val="24"/>
              </w:rPr>
            </w:pPr>
            <w:r w:rsidRPr="0024026B">
              <w:rPr>
                <w:rFonts w:ascii="Arial" w:hAnsi="Arial" w:cs="Arial"/>
                <w:sz w:val="24"/>
                <w:szCs w:val="24"/>
              </w:rPr>
              <w:t>(NIE oznacza odrzucenie wniosku)</w:t>
            </w:r>
          </w:p>
          <w:p w14:paraId="22435744" w14:textId="77777777" w:rsidR="005C34F7" w:rsidRPr="0024026B" w:rsidRDefault="005C34F7" w:rsidP="0024026B">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0C7790F1" w14:textId="773409DD" w:rsidR="005C34F7" w:rsidRPr="0024026B" w:rsidRDefault="005C34F7"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390E6614" w14:textId="56631D08" w:rsidR="008C6E3E" w:rsidRPr="0024026B" w:rsidRDefault="005C34F7"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C938EC" w:rsidRPr="0024026B" w14:paraId="248E52A8" w14:textId="77777777" w:rsidTr="20A48FF8">
        <w:trPr>
          <w:trHeight w:val="340"/>
        </w:trPr>
        <w:tc>
          <w:tcPr>
            <w:tcW w:w="1009" w:type="dxa"/>
            <w:vAlign w:val="center"/>
          </w:tcPr>
          <w:p w14:paraId="51B79AFB" w14:textId="4C685B4B" w:rsidR="00C938EC" w:rsidRPr="0024026B" w:rsidRDefault="00C938EC" w:rsidP="0024026B">
            <w:pPr>
              <w:spacing w:before="100" w:beforeAutospacing="1" w:after="100" w:afterAutospacing="1"/>
              <w:rPr>
                <w:rFonts w:ascii="Arial" w:hAnsi="Arial" w:cs="Arial"/>
                <w:sz w:val="24"/>
                <w:szCs w:val="24"/>
              </w:rPr>
            </w:pPr>
            <w:r w:rsidRPr="0024026B">
              <w:rPr>
                <w:rFonts w:ascii="Arial" w:hAnsi="Arial" w:cs="Arial"/>
                <w:sz w:val="24"/>
                <w:szCs w:val="24"/>
              </w:rPr>
              <w:t>C.2</w:t>
            </w:r>
          </w:p>
        </w:tc>
        <w:tc>
          <w:tcPr>
            <w:tcW w:w="2598" w:type="dxa"/>
            <w:vAlign w:val="center"/>
          </w:tcPr>
          <w:p w14:paraId="0BC16CB3" w14:textId="53245FCA" w:rsidR="00C938EC" w:rsidRPr="0024026B" w:rsidRDefault="4F6015C0" w:rsidP="0024026B">
            <w:pPr>
              <w:spacing w:before="100" w:beforeAutospacing="1" w:after="100" w:afterAutospacing="1"/>
              <w:rPr>
                <w:rFonts w:ascii="Arial" w:hAnsi="Arial" w:cs="Arial"/>
                <w:sz w:val="24"/>
                <w:szCs w:val="24"/>
              </w:rPr>
            </w:pPr>
            <w:r w:rsidRPr="0024026B">
              <w:rPr>
                <w:rFonts w:ascii="Arial" w:hAnsi="Arial" w:cs="Arial"/>
                <w:sz w:val="24"/>
                <w:szCs w:val="24"/>
              </w:rPr>
              <w:t>S</w:t>
            </w:r>
            <w:r w:rsidR="5C046D30" w:rsidRPr="0024026B">
              <w:rPr>
                <w:rFonts w:ascii="Arial" w:hAnsi="Arial" w:cs="Arial"/>
                <w:sz w:val="24"/>
                <w:szCs w:val="24"/>
              </w:rPr>
              <w:t>trategi</w:t>
            </w:r>
            <w:r w:rsidR="034646AE" w:rsidRPr="0024026B">
              <w:rPr>
                <w:rFonts w:ascii="Arial" w:hAnsi="Arial" w:cs="Arial"/>
                <w:sz w:val="24"/>
                <w:szCs w:val="24"/>
              </w:rPr>
              <w:t>a</w:t>
            </w:r>
            <w:r w:rsidR="5C046D30" w:rsidRPr="0024026B">
              <w:rPr>
                <w:rFonts w:ascii="Arial" w:hAnsi="Arial" w:cs="Arial"/>
                <w:sz w:val="24"/>
                <w:szCs w:val="24"/>
              </w:rPr>
              <w:t xml:space="preserve"> ekspansji zagranicznej</w:t>
            </w:r>
          </w:p>
        </w:tc>
        <w:tc>
          <w:tcPr>
            <w:tcW w:w="7133" w:type="dxa"/>
          </w:tcPr>
          <w:p w14:paraId="1A106BFD" w14:textId="328D41C1" w:rsidR="00C938EC" w:rsidRPr="0024026B" w:rsidRDefault="00A8095D"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w:t>
            </w:r>
            <w:r w:rsidR="00B130F3" w:rsidRPr="0024026B">
              <w:rPr>
                <w:rFonts w:ascii="Arial" w:hAnsi="Arial" w:cs="Arial"/>
                <w:sz w:val="24"/>
                <w:szCs w:val="24"/>
              </w:rPr>
              <w:t>sprawdzamy,</w:t>
            </w:r>
            <w:r w:rsidRPr="0024026B">
              <w:rPr>
                <w:rFonts w:ascii="Arial" w:hAnsi="Arial" w:cs="Arial"/>
                <w:sz w:val="24"/>
                <w:szCs w:val="24"/>
              </w:rPr>
              <w:t xml:space="preserve"> czy</w:t>
            </w:r>
            <w:r w:rsidR="00C938EC" w:rsidRPr="0024026B">
              <w:rPr>
                <w:rFonts w:ascii="Arial" w:hAnsi="Arial" w:cs="Arial"/>
                <w:sz w:val="24"/>
                <w:szCs w:val="24"/>
              </w:rPr>
              <w:t xml:space="preserve"> wnioskodawca oświadcz</w:t>
            </w:r>
            <w:r w:rsidRPr="0024026B">
              <w:rPr>
                <w:rFonts w:ascii="Arial" w:hAnsi="Arial" w:cs="Arial"/>
                <w:sz w:val="24"/>
                <w:szCs w:val="24"/>
              </w:rPr>
              <w:t>ył</w:t>
            </w:r>
            <w:r w:rsidR="00C938EC" w:rsidRPr="0024026B">
              <w:rPr>
                <w:rFonts w:ascii="Arial" w:hAnsi="Arial" w:cs="Arial"/>
                <w:sz w:val="24"/>
                <w:szCs w:val="24"/>
              </w:rPr>
              <w:t xml:space="preserve">, że </w:t>
            </w:r>
            <w:r w:rsidRPr="0024026B">
              <w:rPr>
                <w:rFonts w:ascii="Arial" w:hAnsi="Arial" w:cs="Arial"/>
                <w:sz w:val="24"/>
                <w:szCs w:val="24"/>
              </w:rPr>
              <w:t>w zaplanowane działania</w:t>
            </w:r>
            <w:r w:rsidR="0013250D">
              <w:rPr>
                <w:rFonts w:ascii="Arial" w:hAnsi="Arial" w:cs="Arial"/>
                <w:sz w:val="24"/>
                <w:szCs w:val="24"/>
              </w:rPr>
              <w:t xml:space="preserve"> związane z udziałem w targach i misjach gospodarczych</w:t>
            </w:r>
            <w:r w:rsidR="001F00FA">
              <w:rPr>
                <w:rFonts w:ascii="Arial" w:hAnsi="Arial" w:cs="Arial"/>
                <w:sz w:val="24"/>
                <w:szCs w:val="24"/>
              </w:rPr>
              <w:t xml:space="preserve"> </w:t>
            </w:r>
            <w:r w:rsidRPr="0024026B">
              <w:rPr>
                <w:rFonts w:ascii="Arial" w:hAnsi="Arial" w:cs="Arial"/>
                <w:sz w:val="24"/>
                <w:szCs w:val="24"/>
              </w:rPr>
              <w:t xml:space="preserve">będzie angażował wyłącznie MŚP posiadające </w:t>
            </w:r>
            <w:r w:rsidR="00C938EC" w:rsidRPr="0024026B">
              <w:rPr>
                <w:rFonts w:ascii="Arial" w:hAnsi="Arial" w:cs="Arial"/>
                <w:sz w:val="24"/>
                <w:szCs w:val="24"/>
              </w:rPr>
              <w:t>strategie biznesowe</w:t>
            </w:r>
            <w:r w:rsidR="00577938" w:rsidRPr="0024026B">
              <w:rPr>
                <w:rFonts w:ascii="Arial" w:hAnsi="Arial" w:cs="Arial"/>
                <w:sz w:val="24"/>
                <w:szCs w:val="24"/>
              </w:rPr>
              <w:t>/strategie ekspansji zagranicznej</w:t>
            </w:r>
            <w:r w:rsidR="007E36F0" w:rsidRPr="0024026B">
              <w:rPr>
                <w:rFonts w:ascii="Arial" w:hAnsi="Arial" w:cs="Arial"/>
                <w:sz w:val="24"/>
                <w:szCs w:val="24"/>
              </w:rPr>
              <w:t>.</w:t>
            </w:r>
          </w:p>
          <w:p w14:paraId="59A096E0" w14:textId="226B4E6F" w:rsidR="00C938EC" w:rsidRPr="0024026B" w:rsidRDefault="00C938EC"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 xml:space="preserve">Strategia internacjonalizacji </w:t>
            </w:r>
            <w:r w:rsidR="00697544" w:rsidRPr="0024026B">
              <w:rPr>
                <w:rFonts w:ascii="Arial" w:hAnsi="Arial" w:cs="Arial"/>
                <w:sz w:val="24"/>
                <w:szCs w:val="24"/>
              </w:rPr>
              <w:t xml:space="preserve">(strategia ekspansji zagranicznej) </w:t>
            </w:r>
            <w:r w:rsidRPr="0024026B">
              <w:rPr>
                <w:rFonts w:ascii="Arial" w:hAnsi="Arial" w:cs="Arial"/>
                <w:sz w:val="24"/>
                <w:szCs w:val="24"/>
              </w:rPr>
              <w:t xml:space="preserve">powinna być dokumentem strategicznym </w:t>
            </w:r>
            <w:r w:rsidR="00537FCB" w:rsidRPr="0024026B">
              <w:rPr>
                <w:rFonts w:ascii="Arial" w:hAnsi="Arial" w:cs="Arial"/>
                <w:sz w:val="24"/>
                <w:szCs w:val="24"/>
              </w:rPr>
              <w:t xml:space="preserve">przedsiębiorstwa </w:t>
            </w:r>
            <w:r w:rsidRPr="0024026B">
              <w:rPr>
                <w:rFonts w:ascii="Arial" w:hAnsi="Arial" w:cs="Arial"/>
                <w:sz w:val="24"/>
                <w:szCs w:val="24"/>
              </w:rPr>
              <w:t>zawierającym określone kierunki związane z rozwojem działalności eksportowej przedsiębiorstw oraz wprowadzeniem produktów bądź usług na wybrane rynki zagraniczne</w:t>
            </w:r>
            <w:r w:rsidR="00974427" w:rsidRPr="0024026B">
              <w:rPr>
                <w:rFonts w:ascii="Arial" w:hAnsi="Arial" w:cs="Arial"/>
                <w:sz w:val="24"/>
                <w:szCs w:val="24"/>
              </w:rPr>
              <w:t xml:space="preserve"> i segmenty klientów</w:t>
            </w:r>
            <w:r w:rsidRPr="0024026B">
              <w:rPr>
                <w:rFonts w:ascii="Arial" w:hAnsi="Arial" w:cs="Arial"/>
                <w:sz w:val="24"/>
                <w:szCs w:val="24"/>
              </w:rPr>
              <w:t>.</w:t>
            </w:r>
          </w:p>
          <w:p w14:paraId="2A4AC881" w14:textId="5D8AF45F" w:rsidR="00574376" w:rsidRDefault="00C938EC"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Strategia internacjonalizacji powinna </w:t>
            </w:r>
            <w:r w:rsidR="00537FCB" w:rsidRPr="0024026B">
              <w:rPr>
                <w:rFonts w:ascii="Arial" w:hAnsi="Arial" w:cs="Arial"/>
                <w:sz w:val="24"/>
                <w:szCs w:val="24"/>
              </w:rPr>
              <w:t xml:space="preserve">również </w:t>
            </w:r>
            <w:r w:rsidRPr="0024026B">
              <w:rPr>
                <w:rFonts w:ascii="Arial" w:hAnsi="Arial" w:cs="Arial"/>
                <w:sz w:val="24"/>
                <w:szCs w:val="24"/>
              </w:rPr>
              <w:t>stanowić swego rodzaju plan marketingowy wprowadzenia produktu/ów na wybrane rynki eksportowe oraz koncepcję rozwoju internacjonalizacji w oparciu o zdefiniowany model biznesowy</w:t>
            </w:r>
            <w:r w:rsidR="00574376" w:rsidRPr="0024026B">
              <w:rPr>
                <w:rFonts w:ascii="Arial" w:hAnsi="Arial" w:cs="Arial"/>
                <w:sz w:val="24"/>
                <w:szCs w:val="24"/>
              </w:rPr>
              <w:t>.</w:t>
            </w:r>
          </w:p>
          <w:p w14:paraId="6B479910" w14:textId="5F9DE62D" w:rsidR="00FE3E6C" w:rsidRPr="0024026B" w:rsidRDefault="00A263F0" w:rsidP="0024026B">
            <w:pPr>
              <w:spacing w:before="100" w:beforeAutospacing="1" w:after="100" w:afterAutospacing="1"/>
              <w:rPr>
                <w:rFonts w:ascii="Arial" w:hAnsi="Arial" w:cs="Arial"/>
                <w:sz w:val="24"/>
                <w:szCs w:val="24"/>
              </w:rPr>
            </w:pPr>
            <w:r>
              <w:rPr>
                <w:rFonts w:ascii="Arial" w:hAnsi="Arial" w:cs="Arial"/>
                <w:sz w:val="24"/>
                <w:szCs w:val="24"/>
              </w:rPr>
              <w:t xml:space="preserve">Strategia ekspansji zagranicznej może być dokumentem przygotowanym samodzielnie przez przedsiębiorstwo lub przez </w:t>
            </w:r>
            <w:r w:rsidR="00624586">
              <w:rPr>
                <w:rFonts w:ascii="Arial" w:hAnsi="Arial" w:cs="Arial"/>
                <w:sz w:val="24"/>
                <w:szCs w:val="24"/>
              </w:rPr>
              <w:t>podmiot zewnętrzny</w:t>
            </w:r>
            <w:r w:rsidR="0060223F">
              <w:rPr>
                <w:rFonts w:ascii="Arial" w:hAnsi="Arial" w:cs="Arial"/>
                <w:sz w:val="24"/>
                <w:szCs w:val="24"/>
              </w:rPr>
              <w:t xml:space="preserve">. </w:t>
            </w:r>
          </w:p>
          <w:p w14:paraId="1673B684" w14:textId="09ACC893" w:rsidR="00574376" w:rsidRPr="0024026B" w:rsidRDefault="00574376"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Pr="0024026B">
              <w:rPr>
                <w:rFonts w:ascii="Arial" w:hAnsi="Arial" w:cs="Arial"/>
                <w:sz w:val="24"/>
                <w:szCs w:val="24"/>
              </w:rPr>
              <w:br/>
              <w:t>o dofinansowanie projektu i załączniki.</w:t>
            </w:r>
          </w:p>
        </w:tc>
        <w:tc>
          <w:tcPr>
            <w:tcW w:w="3543" w:type="dxa"/>
          </w:tcPr>
          <w:p w14:paraId="32726AE2" w14:textId="77777777" w:rsidR="00930FAE" w:rsidRPr="0024026B" w:rsidRDefault="00A8095D" w:rsidP="00ED3BCD">
            <w:pPr>
              <w:spacing w:after="0"/>
              <w:rPr>
                <w:rFonts w:ascii="Arial" w:hAnsi="Arial" w:cs="Arial"/>
                <w:sz w:val="24"/>
                <w:szCs w:val="24"/>
              </w:rPr>
            </w:pPr>
            <w:r w:rsidRPr="0024026B">
              <w:rPr>
                <w:rFonts w:ascii="Arial" w:hAnsi="Arial" w:cs="Arial"/>
                <w:sz w:val="24"/>
                <w:szCs w:val="24"/>
              </w:rPr>
              <w:lastRenderedPageBreak/>
              <w:t>TAK/NIE</w:t>
            </w:r>
          </w:p>
          <w:p w14:paraId="42ABF648" w14:textId="487B04C2" w:rsidR="00A8095D" w:rsidRPr="0024026B" w:rsidRDefault="00A8095D" w:rsidP="00ED3BCD">
            <w:pPr>
              <w:spacing w:after="0"/>
              <w:rPr>
                <w:rFonts w:ascii="Arial" w:hAnsi="Arial" w:cs="Arial"/>
                <w:sz w:val="24"/>
                <w:szCs w:val="24"/>
              </w:rPr>
            </w:pPr>
            <w:r w:rsidRPr="0024026B">
              <w:rPr>
                <w:rFonts w:ascii="Arial" w:hAnsi="Arial" w:cs="Arial"/>
                <w:sz w:val="24"/>
                <w:szCs w:val="24"/>
              </w:rPr>
              <w:t>(NIE oznacza odrzucenie wniosku)</w:t>
            </w:r>
          </w:p>
          <w:p w14:paraId="5A14097D" w14:textId="77777777" w:rsidR="00A8095D" w:rsidRPr="0024026B" w:rsidRDefault="00A8095D"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obligatoryjne – spełnienie kryterium jest </w:t>
            </w:r>
            <w:r w:rsidRPr="0024026B">
              <w:rPr>
                <w:rFonts w:ascii="Arial" w:hAnsi="Arial" w:cs="Arial"/>
                <w:sz w:val="24"/>
                <w:szCs w:val="24"/>
              </w:rPr>
              <w:lastRenderedPageBreak/>
              <w:t>niezbędne do przyznania dofinansowania.</w:t>
            </w:r>
          </w:p>
          <w:p w14:paraId="4DBCD860" w14:textId="4497777C" w:rsidR="00A8095D" w:rsidRPr="0024026B" w:rsidRDefault="00A8095D"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702DB53A" w14:textId="2A62F9BF" w:rsidR="00C938EC" w:rsidRPr="00A2317F" w:rsidRDefault="00A8095D"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E209F6" w:rsidRPr="0024026B" w14:paraId="25E2F26B" w14:textId="77777777" w:rsidTr="20A48FF8">
        <w:trPr>
          <w:trHeight w:val="340"/>
        </w:trPr>
        <w:tc>
          <w:tcPr>
            <w:tcW w:w="1009" w:type="dxa"/>
            <w:vAlign w:val="center"/>
          </w:tcPr>
          <w:p w14:paraId="6F6C6059" w14:textId="2001E952" w:rsidR="00E209F6" w:rsidRPr="0024026B" w:rsidRDefault="006729B0"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C.</w:t>
            </w:r>
            <w:r w:rsidR="007E7CCB" w:rsidRPr="0024026B">
              <w:rPr>
                <w:rFonts w:ascii="Arial" w:hAnsi="Arial" w:cs="Arial"/>
                <w:sz w:val="24"/>
                <w:szCs w:val="24"/>
              </w:rPr>
              <w:t>3</w:t>
            </w:r>
          </w:p>
        </w:tc>
        <w:tc>
          <w:tcPr>
            <w:tcW w:w="2598" w:type="dxa"/>
            <w:vAlign w:val="center"/>
          </w:tcPr>
          <w:p w14:paraId="2BB93BB5" w14:textId="01CF9FDA" w:rsidR="00E209F6" w:rsidRPr="0024026B" w:rsidRDefault="00215EF9" w:rsidP="00F944E3">
            <w:pPr>
              <w:pStyle w:val="Default"/>
              <w:spacing w:before="100" w:beforeAutospacing="1" w:after="100" w:afterAutospacing="1" w:line="276" w:lineRule="auto"/>
              <w:rPr>
                <w:rFonts w:ascii="Arial" w:hAnsi="Arial" w:cs="Arial"/>
              </w:rPr>
            </w:pPr>
            <w:bookmarkStart w:id="12" w:name="_Hlk145068370"/>
            <w:r w:rsidRPr="0024026B">
              <w:rPr>
                <w:rFonts w:ascii="Arial" w:hAnsi="Arial" w:cs="Arial"/>
              </w:rPr>
              <w:t>Projekt wpisuje się</w:t>
            </w:r>
            <w:r w:rsidR="00AD4204" w:rsidRPr="0024026B">
              <w:rPr>
                <w:rFonts w:ascii="Arial" w:hAnsi="Arial" w:cs="Arial"/>
              </w:rPr>
              <w:t xml:space="preserve"> w</w:t>
            </w:r>
            <w:r w:rsidRPr="0024026B">
              <w:rPr>
                <w:rFonts w:ascii="Arial" w:hAnsi="Arial" w:cs="Arial"/>
              </w:rPr>
              <w:t xml:space="preserve"> inteligentne</w:t>
            </w:r>
            <w:r w:rsidR="00AD4204" w:rsidRPr="0024026B">
              <w:rPr>
                <w:rFonts w:ascii="Arial" w:hAnsi="Arial" w:cs="Arial"/>
              </w:rPr>
              <w:t xml:space="preserve"> specjalizacje regionu</w:t>
            </w:r>
            <w:bookmarkEnd w:id="12"/>
          </w:p>
        </w:tc>
        <w:tc>
          <w:tcPr>
            <w:tcW w:w="7133" w:type="dxa"/>
          </w:tcPr>
          <w:p w14:paraId="0FF38467" w14:textId="33FF65FA" w:rsidR="00792BE3" w:rsidRPr="0024026B" w:rsidRDefault="006F4E82" w:rsidP="0024026B">
            <w:pPr>
              <w:spacing w:before="100" w:beforeAutospacing="1" w:after="100" w:afterAutospacing="1"/>
              <w:rPr>
                <w:rFonts w:ascii="Arial" w:hAnsi="Arial" w:cs="Arial"/>
                <w:sz w:val="24"/>
                <w:szCs w:val="24"/>
                <w:lang w:eastAsia="pl-PL"/>
              </w:rPr>
            </w:pPr>
            <w:r w:rsidRPr="0024026B">
              <w:rPr>
                <w:rFonts w:ascii="Arial" w:hAnsi="Arial" w:cs="Arial"/>
                <w:sz w:val="24"/>
                <w:szCs w:val="24"/>
              </w:rPr>
              <w:t>W</w:t>
            </w:r>
            <w:r w:rsidR="2AFF5C8A" w:rsidRPr="0024026B">
              <w:rPr>
                <w:rFonts w:ascii="Arial" w:hAnsi="Arial" w:cs="Arial"/>
                <w:sz w:val="24"/>
                <w:szCs w:val="24"/>
              </w:rPr>
              <w:t>sparcie w zakresie wizyt studyjnych i misji gospodarczych</w:t>
            </w:r>
            <w:r w:rsidR="3735A7A8" w:rsidRPr="0024026B">
              <w:rPr>
                <w:rFonts w:ascii="Arial" w:hAnsi="Arial" w:cs="Arial"/>
                <w:sz w:val="24"/>
                <w:szCs w:val="24"/>
              </w:rPr>
              <w:t xml:space="preserve"> i innych działań w ramach promocji gospodarczej</w:t>
            </w:r>
            <w:r w:rsidR="2AFF5C8A" w:rsidRPr="0024026B">
              <w:rPr>
                <w:rFonts w:ascii="Arial" w:hAnsi="Arial" w:cs="Arial"/>
                <w:sz w:val="24"/>
                <w:szCs w:val="24"/>
              </w:rPr>
              <w:t xml:space="preserve"> </w:t>
            </w:r>
            <w:r w:rsidRPr="0024026B">
              <w:rPr>
                <w:rFonts w:ascii="Arial" w:hAnsi="Arial" w:cs="Arial"/>
                <w:sz w:val="24"/>
                <w:szCs w:val="24"/>
              </w:rPr>
              <w:t>powinno być skierowane do ogółu MŚP prowadzących działalność na terenie województwa kujawsko-pomorskiego. W przypadku większej liczby chętnych do uczestnictwa w danym wydarzeniu niż miejsc w pierwszej kolejności powinny być wybierani</w:t>
            </w:r>
            <w:r w:rsidR="2AFF5C8A" w:rsidRPr="0024026B">
              <w:rPr>
                <w:rFonts w:ascii="Arial" w:hAnsi="Arial" w:cs="Arial"/>
                <w:sz w:val="24"/>
                <w:szCs w:val="24"/>
              </w:rPr>
              <w:t xml:space="preserve"> odbiorc</w:t>
            </w:r>
            <w:r w:rsidRPr="0024026B">
              <w:rPr>
                <w:rFonts w:ascii="Arial" w:hAnsi="Arial" w:cs="Arial"/>
                <w:sz w:val="24"/>
                <w:szCs w:val="24"/>
              </w:rPr>
              <w:t>y</w:t>
            </w:r>
            <w:r w:rsidR="2AFF5C8A" w:rsidRPr="0024026B">
              <w:rPr>
                <w:rFonts w:ascii="Arial" w:hAnsi="Arial" w:cs="Arial"/>
                <w:sz w:val="24"/>
                <w:szCs w:val="24"/>
              </w:rPr>
              <w:t xml:space="preserve">, których </w:t>
            </w:r>
            <w:r w:rsidR="2AFF5C8A" w:rsidRPr="0024026B">
              <w:rPr>
                <w:rFonts w:ascii="Arial" w:hAnsi="Arial" w:cs="Arial"/>
                <w:sz w:val="24"/>
                <w:szCs w:val="24"/>
              </w:rPr>
              <w:lastRenderedPageBreak/>
              <w:t xml:space="preserve">przedsięwzięcia będą wpisywać się w obszary wyznaczone przez </w:t>
            </w:r>
            <w:r w:rsidR="19CAFB80" w:rsidRPr="0024026B">
              <w:rPr>
                <w:rFonts w:ascii="Arial" w:hAnsi="Arial" w:cs="Arial"/>
                <w:sz w:val="24"/>
                <w:szCs w:val="24"/>
              </w:rPr>
              <w:t>RIS3</w:t>
            </w:r>
            <w:r w:rsidR="00E209F6" w:rsidRPr="0024026B">
              <w:rPr>
                <w:rStyle w:val="Odwoanieprzypisudolnego"/>
                <w:rFonts w:ascii="Arial" w:hAnsi="Arial" w:cs="Arial"/>
                <w:sz w:val="24"/>
                <w:szCs w:val="24"/>
                <w:lang w:eastAsia="pl-PL"/>
              </w:rPr>
              <w:footnoteReference w:id="10"/>
            </w:r>
            <w:r w:rsidR="1EB9DEC4" w:rsidRPr="0024026B">
              <w:rPr>
                <w:rFonts w:ascii="Arial" w:hAnsi="Arial" w:cs="Arial"/>
                <w:sz w:val="24"/>
                <w:szCs w:val="24"/>
                <w:lang w:eastAsia="pl-PL"/>
              </w:rPr>
              <w:t>.</w:t>
            </w:r>
          </w:p>
          <w:p w14:paraId="216EE369" w14:textId="6317D807" w:rsidR="006F4E82" w:rsidRPr="0024026B" w:rsidRDefault="006F4E82" w:rsidP="0024026B">
            <w:pPr>
              <w:spacing w:before="100" w:beforeAutospacing="1" w:after="100" w:afterAutospacing="1"/>
              <w:rPr>
                <w:rFonts w:ascii="Arial" w:hAnsi="Arial" w:cs="Arial"/>
                <w:sz w:val="24"/>
                <w:szCs w:val="24"/>
                <w:lang w:eastAsia="pl-PL"/>
              </w:rPr>
            </w:pPr>
            <w:r w:rsidRPr="0024026B">
              <w:rPr>
                <w:rFonts w:ascii="Arial" w:hAnsi="Arial" w:cs="Arial"/>
                <w:sz w:val="24"/>
                <w:szCs w:val="24"/>
              </w:rPr>
              <w:t xml:space="preserve">W przedmiotowym kryterium sprawdzamy, czy wnioskodawca </w:t>
            </w:r>
            <w:r w:rsidR="00BD0EE5" w:rsidRPr="0024026B">
              <w:rPr>
                <w:rFonts w:ascii="Arial" w:hAnsi="Arial" w:cs="Arial"/>
                <w:sz w:val="24"/>
                <w:szCs w:val="24"/>
              </w:rPr>
              <w:t xml:space="preserve">oświadczył, </w:t>
            </w:r>
            <w:bookmarkStart w:id="13" w:name="_Hlk145068401"/>
            <w:r w:rsidR="00BD0EE5" w:rsidRPr="0024026B">
              <w:rPr>
                <w:rFonts w:ascii="Arial" w:hAnsi="Arial" w:cs="Arial"/>
                <w:sz w:val="24"/>
                <w:szCs w:val="24"/>
              </w:rPr>
              <w:t>że w przypadku większej liczby chętnych</w:t>
            </w:r>
            <w:r w:rsidR="008E314E">
              <w:rPr>
                <w:rFonts w:ascii="Arial" w:hAnsi="Arial" w:cs="Arial"/>
                <w:sz w:val="24"/>
                <w:szCs w:val="24"/>
              </w:rPr>
              <w:t>,</w:t>
            </w:r>
            <w:r w:rsidR="00BD0EE5" w:rsidRPr="0024026B">
              <w:rPr>
                <w:rFonts w:ascii="Arial" w:hAnsi="Arial" w:cs="Arial"/>
                <w:sz w:val="24"/>
                <w:szCs w:val="24"/>
              </w:rPr>
              <w:t xml:space="preserve"> niż miejsc na dane wydarzenie</w:t>
            </w:r>
            <w:r w:rsidR="008E314E">
              <w:rPr>
                <w:rFonts w:ascii="Arial" w:hAnsi="Arial" w:cs="Arial"/>
                <w:sz w:val="24"/>
                <w:szCs w:val="24"/>
              </w:rPr>
              <w:t>,</w:t>
            </w:r>
            <w:r w:rsidR="00BD0EE5" w:rsidRPr="0024026B">
              <w:rPr>
                <w:rFonts w:ascii="Arial" w:hAnsi="Arial" w:cs="Arial"/>
                <w:sz w:val="24"/>
                <w:szCs w:val="24"/>
              </w:rPr>
              <w:t xml:space="preserve"> będzie </w:t>
            </w:r>
            <w:r w:rsidR="005054AB">
              <w:rPr>
                <w:rFonts w:ascii="Arial" w:hAnsi="Arial" w:cs="Arial"/>
                <w:sz w:val="24"/>
                <w:szCs w:val="24"/>
              </w:rPr>
              <w:t xml:space="preserve"> wybierał w pierwszej kolejności</w:t>
            </w:r>
            <w:r w:rsidR="00BD0EE5" w:rsidRPr="0024026B">
              <w:rPr>
                <w:rFonts w:ascii="Arial" w:hAnsi="Arial" w:cs="Arial"/>
                <w:sz w:val="24"/>
                <w:szCs w:val="24"/>
              </w:rPr>
              <w:t xml:space="preserve"> </w:t>
            </w:r>
            <w:r w:rsidR="0065077F" w:rsidRPr="0024026B">
              <w:rPr>
                <w:rFonts w:ascii="Arial" w:hAnsi="Arial" w:cs="Arial"/>
                <w:sz w:val="24"/>
                <w:szCs w:val="24"/>
              </w:rPr>
              <w:t>odbiorców, których przedsięwzięcia będą wpisywać się w obszary wyznaczone przez RIS3</w:t>
            </w:r>
            <w:bookmarkEnd w:id="13"/>
            <w:r w:rsidR="0065077F" w:rsidRPr="0024026B">
              <w:rPr>
                <w:rStyle w:val="Odwoanieprzypisudolnego"/>
                <w:rFonts w:ascii="Arial" w:hAnsi="Arial" w:cs="Arial"/>
                <w:sz w:val="24"/>
                <w:szCs w:val="24"/>
                <w:lang w:eastAsia="pl-PL"/>
              </w:rPr>
              <w:footnoteReference w:id="11"/>
            </w:r>
            <w:r w:rsidR="0065077F" w:rsidRPr="0024026B">
              <w:rPr>
                <w:rFonts w:ascii="Arial" w:hAnsi="Arial" w:cs="Arial"/>
                <w:sz w:val="24"/>
                <w:szCs w:val="24"/>
                <w:lang w:eastAsia="pl-PL"/>
              </w:rPr>
              <w:t>.</w:t>
            </w:r>
          </w:p>
          <w:p w14:paraId="7C344E84" w14:textId="79A8F573" w:rsidR="00792BE3" w:rsidRPr="0024026B" w:rsidRDefault="00792BE3"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Pr="0024026B">
              <w:rPr>
                <w:rFonts w:ascii="Arial" w:hAnsi="Arial" w:cs="Arial"/>
                <w:sz w:val="24"/>
                <w:szCs w:val="24"/>
              </w:rPr>
              <w:br/>
              <w:t>o dofinansowanie projektu</w:t>
            </w:r>
            <w:r w:rsidR="00574376" w:rsidRPr="0024026B">
              <w:rPr>
                <w:rFonts w:ascii="Arial" w:hAnsi="Arial" w:cs="Arial"/>
                <w:sz w:val="24"/>
                <w:szCs w:val="24"/>
              </w:rPr>
              <w:t xml:space="preserve"> i załączniki</w:t>
            </w:r>
            <w:r w:rsidRPr="0024026B">
              <w:rPr>
                <w:rFonts w:ascii="Arial" w:hAnsi="Arial" w:cs="Arial"/>
                <w:sz w:val="24"/>
                <w:szCs w:val="24"/>
              </w:rPr>
              <w:t>.</w:t>
            </w:r>
          </w:p>
        </w:tc>
        <w:tc>
          <w:tcPr>
            <w:tcW w:w="3543" w:type="dxa"/>
            <w:vAlign w:val="center"/>
          </w:tcPr>
          <w:p w14:paraId="3C7BA192" w14:textId="77777777" w:rsidR="006729B0" w:rsidRPr="0024026B" w:rsidRDefault="006729B0" w:rsidP="00ED3BCD">
            <w:pPr>
              <w:spacing w:after="0"/>
              <w:rPr>
                <w:rFonts w:ascii="Arial" w:hAnsi="Arial" w:cs="Arial"/>
                <w:sz w:val="24"/>
                <w:szCs w:val="24"/>
              </w:rPr>
            </w:pPr>
            <w:r w:rsidRPr="0024026B">
              <w:rPr>
                <w:rFonts w:ascii="Arial" w:hAnsi="Arial" w:cs="Arial"/>
                <w:sz w:val="24"/>
                <w:szCs w:val="24"/>
              </w:rPr>
              <w:lastRenderedPageBreak/>
              <w:t>TAK/NIE</w:t>
            </w:r>
          </w:p>
          <w:p w14:paraId="6DF244D7" w14:textId="77777777" w:rsidR="006729B0" w:rsidRPr="0024026B" w:rsidRDefault="006729B0" w:rsidP="00ED3BCD">
            <w:pPr>
              <w:spacing w:after="0"/>
              <w:rPr>
                <w:rFonts w:ascii="Arial" w:hAnsi="Arial" w:cs="Arial"/>
                <w:sz w:val="24"/>
                <w:szCs w:val="24"/>
              </w:rPr>
            </w:pPr>
            <w:r w:rsidRPr="0024026B">
              <w:rPr>
                <w:rFonts w:ascii="Arial" w:hAnsi="Arial" w:cs="Arial"/>
                <w:sz w:val="24"/>
                <w:szCs w:val="24"/>
              </w:rPr>
              <w:t>(NIE oznacza odrzucenie wniosku)</w:t>
            </w:r>
          </w:p>
          <w:p w14:paraId="0247CE0A" w14:textId="77777777" w:rsidR="006729B0" w:rsidRPr="0024026B" w:rsidRDefault="006729B0"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obligatoryjne – spełnienie kryterium jest </w:t>
            </w:r>
            <w:r w:rsidRPr="0024026B">
              <w:rPr>
                <w:rFonts w:ascii="Arial" w:hAnsi="Arial" w:cs="Arial"/>
                <w:sz w:val="24"/>
                <w:szCs w:val="24"/>
              </w:rPr>
              <w:lastRenderedPageBreak/>
              <w:t>niezbędne do przyznania dofinansowania.</w:t>
            </w:r>
          </w:p>
          <w:p w14:paraId="17B818B2" w14:textId="0C1C00DF" w:rsidR="006729B0" w:rsidRPr="0024026B" w:rsidRDefault="006729B0"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7DB50DE4" w14:textId="40764673" w:rsidR="00E209F6" w:rsidRPr="0024026B" w:rsidRDefault="006729B0"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60223F" w:rsidRPr="0024026B" w14:paraId="17A6F90E" w14:textId="77777777" w:rsidTr="20A48FF8">
        <w:trPr>
          <w:trHeight w:val="340"/>
        </w:trPr>
        <w:tc>
          <w:tcPr>
            <w:tcW w:w="1009" w:type="dxa"/>
            <w:vAlign w:val="center"/>
          </w:tcPr>
          <w:p w14:paraId="4C9085B8" w14:textId="37EB0FFC" w:rsidR="0060223F" w:rsidRPr="0024026B" w:rsidRDefault="0060223F" w:rsidP="0024026B">
            <w:pPr>
              <w:spacing w:before="100" w:beforeAutospacing="1" w:after="100" w:afterAutospacing="1"/>
              <w:rPr>
                <w:rFonts w:ascii="Arial" w:hAnsi="Arial" w:cs="Arial"/>
                <w:sz w:val="24"/>
                <w:szCs w:val="24"/>
              </w:rPr>
            </w:pPr>
            <w:r>
              <w:rPr>
                <w:rFonts w:ascii="Arial" w:hAnsi="Arial" w:cs="Arial"/>
                <w:sz w:val="24"/>
                <w:szCs w:val="24"/>
              </w:rPr>
              <w:lastRenderedPageBreak/>
              <w:t>C.4</w:t>
            </w:r>
          </w:p>
        </w:tc>
        <w:tc>
          <w:tcPr>
            <w:tcW w:w="2598" w:type="dxa"/>
            <w:vAlign w:val="center"/>
          </w:tcPr>
          <w:p w14:paraId="5F66C3FA" w14:textId="15C6491D" w:rsidR="0060223F" w:rsidRPr="0024026B" w:rsidRDefault="0060223F" w:rsidP="00F944E3">
            <w:pPr>
              <w:pStyle w:val="Default"/>
              <w:spacing w:before="100" w:beforeAutospacing="1" w:after="100" w:afterAutospacing="1" w:line="276" w:lineRule="auto"/>
              <w:rPr>
                <w:rFonts w:ascii="Arial" w:hAnsi="Arial" w:cs="Arial"/>
              </w:rPr>
            </w:pPr>
            <w:r w:rsidRPr="0024026B">
              <w:rPr>
                <w:rFonts w:ascii="Arial" w:hAnsi="Arial" w:cs="Arial"/>
              </w:rPr>
              <w:t xml:space="preserve">Doświadczenie w </w:t>
            </w:r>
            <w:r w:rsidR="00FC74BE">
              <w:rPr>
                <w:rFonts w:ascii="Arial" w:hAnsi="Arial" w:cs="Arial"/>
              </w:rPr>
              <w:t xml:space="preserve">udzielaniu i rozliczaniu pomocy de minims </w:t>
            </w:r>
          </w:p>
        </w:tc>
        <w:tc>
          <w:tcPr>
            <w:tcW w:w="7133" w:type="dxa"/>
          </w:tcPr>
          <w:p w14:paraId="37D68620" w14:textId="46DEDB89" w:rsidR="002560E3" w:rsidRPr="0024026B" w:rsidRDefault="002560E3" w:rsidP="0060223F">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wnioskodawca </w:t>
            </w:r>
            <w:r>
              <w:rPr>
                <w:rFonts w:ascii="Arial" w:hAnsi="Arial" w:cs="Arial"/>
                <w:sz w:val="24"/>
                <w:szCs w:val="24"/>
              </w:rPr>
              <w:t xml:space="preserve">wykazał i opisał </w:t>
            </w:r>
            <w:r w:rsidR="0060223F" w:rsidRPr="0024026B">
              <w:rPr>
                <w:rFonts w:ascii="Arial" w:hAnsi="Arial" w:cs="Arial"/>
                <w:sz w:val="24"/>
                <w:szCs w:val="24"/>
              </w:rPr>
              <w:t>działania, w wyniku których udziel</w:t>
            </w:r>
            <w:r>
              <w:rPr>
                <w:rFonts w:ascii="Arial" w:hAnsi="Arial" w:cs="Arial"/>
                <w:sz w:val="24"/>
                <w:szCs w:val="24"/>
              </w:rPr>
              <w:t>ił pomocy de minimis</w:t>
            </w:r>
            <w:r w:rsidR="0060223F" w:rsidRPr="0024026B">
              <w:rPr>
                <w:rFonts w:ascii="Arial" w:hAnsi="Arial" w:cs="Arial"/>
                <w:sz w:val="24"/>
                <w:szCs w:val="24"/>
              </w:rPr>
              <w:t xml:space="preserve"> </w:t>
            </w:r>
            <w:r w:rsidR="0016594F">
              <w:rPr>
                <w:rFonts w:ascii="Arial" w:hAnsi="Arial" w:cs="Arial"/>
                <w:sz w:val="24"/>
                <w:szCs w:val="24"/>
              </w:rPr>
              <w:t xml:space="preserve">minimum </w:t>
            </w:r>
            <w:r w:rsidR="00D22CDF">
              <w:rPr>
                <w:rFonts w:ascii="Arial" w:hAnsi="Arial" w:cs="Arial"/>
                <w:sz w:val="24"/>
                <w:szCs w:val="24"/>
              </w:rPr>
              <w:t>10</w:t>
            </w:r>
            <w:r w:rsidR="0016594F">
              <w:rPr>
                <w:rFonts w:ascii="Arial" w:hAnsi="Arial" w:cs="Arial"/>
                <w:sz w:val="24"/>
                <w:szCs w:val="24"/>
              </w:rPr>
              <w:t xml:space="preserve"> </w:t>
            </w:r>
            <w:r w:rsidR="0060223F" w:rsidRPr="0024026B">
              <w:rPr>
                <w:rFonts w:ascii="Arial" w:hAnsi="Arial" w:cs="Arial"/>
                <w:sz w:val="24"/>
                <w:szCs w:val="24"/>
              </w:rPr>
              <w:t>przedsiębior</w:t>
            </w:r>
            <w:r w:rsidR="00B900E1">
              <w:rPr>
                <w:rFonts w:ascii="Arial" w:hAnsi="Arial" w:cs="Arial"/>
                <w:sz w:val="24"/>
                <w:szCs w:val="24"/>
              </w:rPr>
              <w:t>stwom</w:t>
            </w:r>
            <w:r w:rsidR="00D22CDF">
              <w:rPr>
                <w:rFonts w:ascii="Arial" w:hAnsi="Arial" w:cs="Arial"/>
                <w:sz w:val="24"/>
                <w:szCs w:val="24"/>
              </w:rPr>
              <w:t xml:space="preserve"> lub</w:t>
            </w:r>
            <w:r w:rsidR="0016594F">
              <w:rPr>
                <w:rFonts w:ascii="Arial" w:hAnsi="Arial" w:cs="Arial"/>
                <w:sz w:val="24"/>
                <w:szCs w:val="24"/>
              </w:rPr>
              <w:t xml:space="preserve"> na kwotę co najmniej </w:t>
            </w:r>
            <w:r w:rsidR="00D22CDF">
              <w:rPr>
                <w:rFonts w:ascii="Arial" w:hAnsi="Arial" w:cs="Arial"/>
                <w:sz w:val="24"/>
                <w:szCs w:val="24"/>
              </w:rPr>
              <w:t>2</w:t>
            </w:r>
            <w:r w:rsidR="0016594F">
              <w:rPr>
                <w:rFonts w:ascii="Arial" w:hAnsi="Arial" w:cs="Arial"/>
                <w:sz w:val="24"/>
                <w:szCs w:val="24"/>
              </w:rPr>
              <w:t xml:space="preserve"> mln zł.</w:t>
            </w:r>
          </w:p>
          <w:p w14:paraId="15790C3E" w14:textId="77777777" w:rsidR="002560E3" w:rsidRDefault="002560E3" w:rsidP="0060223F">
            <w:pPr>
              <w:spacing w:before="100" w:beforeAutospacing="1" w:after="100" w:afterAutospacing="1"/>
              <w:rPr>
                <w:rFonts w:ascii="Arial" w:hAnsi="Arial" w:cs="Arial"/>
                <w:sz w:val="24"/>
                <w:szCs w:val="24"/>
              </w:rPr>
            </w:pPr>
          </w:p>
          <w:p w14:paraId="0C56308C" w14:textId="77777777" w:rsidR="0060223F" w:rsidRDefault="0060223F" w:rsidP="0060223F">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jest weryfikowane w oparciu o wniosek o dofinansowanie projektu i załączniki.</w:t>
            </w:r>
          </w:p>
          <w:p w14:paraId="04792963" w14:textId="56910BA8" w:rsidR="002560E3" w:rsidRPr="0024026B" w:rsidRDefault="002560E3" w:rsidP="0060223F">
            <w:pPr>
              <w:spacing w:before="100" w:beforeAutospacing="1" w:after="100" w:afterAutospacing="1"/>
              <w:rPr>
                <w:rFonts w:ascii="Arial" w:hAnsi="Arial" w:cs="Arial"/>
                <w:sz w:val="24"/>
                <w:szCs w:val="24"/>
              </w:rPr>
            </w:pPr>
          </w:p>
        </w:tc>
        <w:tc>
          <w:tcPr>
            <w:tcW w:w="3543" w:type="dxa"/>
            <w:vAlign w:val="center"/>
          </w:tcPr>
          <w:p w14:paraId="36EE9DDC" w14:textId="77777777" w:rsidR="0060223F" w:rsidRPr="0024026B" w:rsidRDefault="0060223F" w:rsidP="0060223F">
            <w:pPr>
              <w:spacing w:after="0"/>
              <w:rPr>
                <w:rFonts w:ascii="Arial" w:hAnsi="Arial" w:cs="Arial"/>
                <w:sz w:val="24"/>
                <w:szCs w:val="24"/>
              </w:rPr>
            </w:pPr>
            <w:r w:rsidRPr="0024026B">
              <w:rPr>
                <w:rFonts w:ascii="Arial" w:hAnsi="Arial" w:cs="Arial"/>
                <w:sz w:val="24"/>
                <w:szCs w:val="24"/>
              </w:rPr>
              <w:lastRenderedPageBreak/>
              <w:t>TAK/NIE</w:t>
            </w:r>
          </w:p>
          <w:p w14:paraId="7B2ACBFF" w14:textId="77777777" w:rsidR="0060223F" w:rsidRPr="0024026B" w:rsidRDefault="0060223F" w:rsidP="0060223F">
            <w:pPr>
              <w:spacing w:after="0"/>
              <w:rPr>
                <w:rFonts w:ascii="Arial" w:hAnsi="Arial" w:cs="Arial"/>
                <w:sz w:val="24"/>
                <w:szCs w:val="24"/>
              </w:rPr>
            </w:pPr>
            <w:r w:rsidRPr="0024026B">
              <w:rPr>
                <w:rFonts w:ascii="Arial" w:hAnsi="Arial" w:cs="Arial"/>
                <w:sz w:val="24"/>
                <w:szCs w:val="24"/>
              </w:rPr>
              <w:t>(NIE oznacza odrzucenie wniosku)</w:t>
            </w:r>
          </w:p>
          <w:p w14:paraId="33E0F5FD" w14:textId="77777777" w:rsidR="0060223F" w:rsidRPr="0024026B" w:rsidRDefault="0060223F" w:rsidP="0060223F">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5849CA98" w14:textId="77777777" w:rsidR="0060223F" w:rsidRPr="0024026B" w:rsidRDefault="0060223F" w:rsidP="0060223F">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uznaje się za spełnione, jeżeli odpowiedź będzie pozytywna.</w:t>
            </w:r>
          </w:p>
          <w:p w14:paraId="37356D18" w14:textId="7F476054" w:rsidR="0060223F" w:rsidRPr="0024026B" w:rsidRDefault="0060223F" w:rsidP="00A2317F">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bl>
    <w:p w14:paraId="24DEC4FC" w14:textId="77777777" w:rsidR="000606A6" w:rsidRDefault="000606A6">
      <w:pPr>
        <w:spacing w:after="0" w:line="240" w:lineRule="auto"/>
        <w:rPr>
          <w:rFonts w:ascii="Arial" w:eastAsia="Times New Roman" w:hAnsi="Arial" w:cs="Arial"/>
          <w:b/>
          <w:bCs/>
          <w:kern w:val="32"/>
          <w:sz w:val="24"/>
          <w:szCs w:val="24"/>
        </w:rPr>
      </w:pPr>
      <w:r>
        <w:rPr>
          <w:rFonts w:ascii="Arial" w:hAnsi="Arial" w:cs="Arial"/>
          <w:sz w:val="24"/>
          <w:szCs w:val="24"/>
        </w:rPr>
        <w:lastRenderedPageBreak/>
        <w:br w:type="page"/>
      </w:r>
    </w:p>
    <w:p w14:paraId="6E9CC2E9" w14:textId="308CCE9A" w:rsidR="006A1EE7" w:rsidRPr="0024026B" w:rsidRDefault="00930FAE" w:rsidP="00FF4C15">
      <w:pPr>
        <w:pStyle w:val="Nagwek1"/>
        <w:numPr>
          <w:ilvl w:val="0"/>
          <w:numId w:val="16"/>
        </w:numPr>
        <w:spacing w:before="100" w:beforeAutospacing="1" w:after="100" w:afterAutospacing="1"/>
        <w:rPr>
          <w:rFonts w:ascii="Arial" w:hAnsi="Arial" w:cs="Arial"/>
          <w:sz w:val="24"/>
          <w:szCs w:val="24"/>
        </w:rPr>
      </w:pPr>
      <w:r w:rsidRPr="0024026B">
        <w:rPr>
          <w:rFonts w:ascii="Arial" w:hAnsi="Arial" w:cs="Arial"/>
          <w:sz w:val="24"/>
          <w:szCs w:val="24"/>
        </w:rPr>
        <w:lastRenderedPageBreak/>
        <w:t>Kryteria merytoryczne punktowe, w tym rozstrzygające</w:t>
      </w:r>
    </w:p>
    <w:tbl>
      <w:tblPr>
        <w:tblW w:w="14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676"/>
        <w:gridCol w:w="6903"/>
        <w:gridCol w:w="1764"/>
        <w:gridCol w:w="1982"/>
      </w:tblGrid>
      <w:tr w:rsidR="006A1EE7" w:rsidRPr="0024026B" w14:paraId="13A0BDC6" w14:textId="77777777" w:rsidTr="00930FAE">
        <w:trPr>
          <w:trHeight w:val="1573"/>
          <w:tblHeader/>
        </w:trPr>
        <w:tc>
          <w:tcPr>
            <w:tcW w:w="1110" w:type="dxa"/>
            <w:shd w:val="clear" w:color="auto" w:fill="D9D9D9" w:themeFill="background1" w:themeFillShade="D9"/>
            <w:vAlign w:val="center"/>
          </w:tcPr>
          <w:p w14:paraId="0EEE4BC0" w14:textId="77777777" w:rsidR="006A1EE7" w:rsidRPr="0024026B" w:rsidRDefault="006A1EE7"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Numer</w:t>
            </w:r>
          </w:p>
        </w:tc>
        <w:tc>
          <w:tcPr>
            <w:tcW w:w="2676" w:type="dxa"/>
            <w:shd w:val="clear" w:color="auto" w:fill="D9D9D9" w:themeFill="background1" w:themeFillShade="D9"/>
            <w:vAlign w:val="center"/>
          </w:tcPr>
          <w:p w14:paraId="66DCB5D3" w14:textId="77777777" w:rsidR="006A1EE7" w:rsidRPr="0024026B" w:rsidRDefault="006A1EE7"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Nazwa</w:t>
            </w:r>
          </w:p>
        </w:tc>
        <w:tc>
          <w:tcPr>
            <w:tcW w:w="6903" w:type="dxa"/>
            <w:shd w:val="clear" w:color="auto" w:fill="D9D9D9" w:themeFill="background1" w:themeFillShade="D9"/>
            <w:vAlign w:val="center"/>
          </w:tcPr>
          <w:p w14:paraId="3C385EE2" w14:textId="77777777" w:rsidR="006A1EE7" w:rsidRPr="0024026B" w:rsidRDefault="006A1EE7"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Definicja kryterium</w:t>
            </w:r>
          </w:p>
        </w:tc>
        <w:tc>
          <w:tcPr>
            <w:tcW w:w="1764" w:type="dxa"/>
            <w:shd w:val="clear" w:color="auto" w:fill="D9D9D9" w:themeFill="background1" w:themeFillShade="D9"/>
            <w:vAlign w:val="center"/>
          </w:tcPr>
          <w:p w14:paraId="599CC7E9" w14:textId="77777777" w:rsidR="006A1EE7" w:rsidRPr="0024026B" w:rsidRDefault="006A1EE7"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Opis liczby punktów możliwych do uzyskania</w:t>
            </w:r>
          </w:p>
        </w:tc>
        <w:tc>
          <w:tcPr>
            <w:tcW w:w="1982" w:type="dxa"/>
            <w:shd w:val="clear" w:color="auto" w:fill="D9D9D9" w:themeFill="background1" w:themeFillShade="D9"/>
            <w:vAlign w:val="center"/>
          </w:tcPr>
          <w:p w14:paraId="6EAE1E3E" w14:textId="77777777" w:rsidR="006A1EE7" w:rsidRPr="0024026B" w:rsidRDefault="006A1EE7"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Minimalna liczba punktów niezbędna do spełnienia kryterium</w:t>
            </w:r>
          </w:p>
        </w:tc>
      </w:tr>
      <w:tr w:rsidR="00CA6436" w:rsidRPr="0024026B" w14:paraId="29E15D71" w14:textId="77777777" w:rsidTr="0039245D">
        <w:trPr>
          <w:trHeight w:val="5134"/>
        </w:trPr>
        <w:tc>
          <w:tcPr>
            <w:tcW w:w="1110" w:type="dxa"/>
            <w:shd w:val="clear" w:color="auto" w:fill="auto"/>
            <w:vAlign w:val="center"/>
          </w:tcPr>
          <w:p w14:paraId="5C6D0370" w14:textId="1DC3FBCE" w:rsidR="00CA6436" w:rsidRPr="0024026B" w:rsidRDefault="00CA6436" w:rsidP="009B16AE">
            <w:pPr>
              <w:spacing w:before="100" w:beforeAutospacing="1" w:after="100" w:afterAutospacing="1"/>
              <w:jc w:val="both"/>
              <w:rPr>
                <w:rFonts w:ascii="Arial" w:hAnsi="Arial" w:cs="Arial"/>
                <w:sz w:val="24"/>
                <w:szCs w:val="24"/>
              </w:rPr>
            </w:pPr>
            <w:r w:rsidRPr="0024026B">
              <w:rPr>
                <w:rFonts w:ascii="Arial" w:hAnsi="Arial" w:cs="Arial"/>
                <w:sz w:val="24"/>
                <w:szCs w:val="24"/>
              </w:rPr>
              <w:t>D.1</w:t>
            </w:r>
          </w:p>
        </w:tc>
        <w:tc>
          <w:tcPr>
            <w:tcW w:w="2676" w:type="dxa"/>
            <w:shd w:val="clear" w:color="auto" w:fill="auto"/>
            <w:vAlign w:val="center"/>
          </w:tcPr>
          <w:p w14:paraId="3DD80E80" w14:textId="77777777" w:rsidR="00CA6436" w:rsidRDefault="00CA6436" w:rsidP="009B16AE">
            <w:pPr>
              <w:spacing w:before="100" w:beforeAutospacing="1" w:after="100" w:afterAutospacing="1"/>
              <w:jc w:val="both"/>
              <w:rPr>
                <w:rFonts w:ascii="Arial" w:hAnsi="Arial" w:cs="Arial"/>
                <w:sz w:val="24"/>
                <w:szCs w:val="24"/>
              </w:rPr>
            </w:pPr>
          </w:p>
          <w:p w14:paraId="2A0C68FD" w14:textId="77777777" w:rsidR="00CA6436" w:rsidRDefault="00CA6436" w:rsidP="009B16AE">
            <w:pPr>
              <w:spacing w:before="100" w:beforeAutospacing="1" w:after="100" w:afterAutospacing="1"/>
              <w:jc w:val="both"/>
              <w:rPr>
                <w:rFonts w:ascii="Arial" w:hAnsi="Arial" w:cs="Arial"/>
                <w:sz w:val="24"/>
                <w:szCs w:val="24"/>
              </w:rPr>
            </w:pPr>
          </w:p>
          <w:p w14:paraId="4ADF7415" w14:textId="77777777" w:rsidR="00CA6436" w:rsidRDefault="00CA6436" w:rsidP="009B16AE">
            <w:pPr>
              <w:spacing w:before="100" w:beforeAutospacing="1" w:after="100" w:afterAutospacing="1"/>
              <w:jc w:val="both"/>
              <w:rPr>
                <w:rFonts w:ascii="Arial" w:hAnsi="Arial" w:cs="Arial"/>
                <w:sz w:val="24"/>
                <w:szCs w:val="24"/>
              </w:rPr>
            </w:pPr>
          </w:p>
          <w:p w14:paraId="2E37A933" w14:textId="77777777" w:rsidR="00CA6436" w:rsidRDefault="00CA6436" w:rsidP="009B16AE">
            <w:pPr>
              <w:spacing w:before="100" w:beforeAutospacing="1" w:after="100" w:afterAutospacing="1"/>
              <w:jc w:val="both"/>
              <w:rPr>
                <w:rFonts w:ascii="Arial" w:hAnsi="Arial" w:cs="Arial"/>
                <w:sz w:val="24"/>
                <w:szCs w:val="24"/>
              </w:rPr>
            </w:pPr>
          </w:p>
          <w:p w14:paraId="2F96A9C1" w14:textId="70476CAD" w:rsidR="00CA6436" w:rsidRDefault="00CA6436" w:rsidP="009B16AE">
            <w:pPr>
              <w:spacing w:before="100" w:beforeAutospacing="1" w:after="100" w:afterAutospacing="1"/>
              <w:jc w:val="both"/>
              <w:rPr>
                <w:rFonts w:ascii="Arial" w:hAnsi="Arial" w:cs="Arial"/>
                <w:sz w:val="24"/>
                <w:szCs w:val="24"/>
              </w:rPr>
            </w:pPr>
            <w:r w:rsidRPr="0024026B">
              <w:rPr>
                <w:rFonts w:ascii="Arial" w:hAnsi="Arial" w:cs="Arial"/>
                <w:sz w:val="24"/>
                <w:szCs w:val="24"/>
              </w:rPr>
              <w:t xml:space="preserve">Doświadczenie w zarządzaniu i realizacji </w:t>
            </w:r>
            <w:r>
              <w:rPr>
                <w:rFonts w:ascii="Arial" w:hAnsi="Arial" w:cs="Arial"/>
                <w:sz w:val="24"/>
                <w:szCs w:val="24"/>
              </w:rPr>
              <w:t xml:space="preserve"> </w:t>
            </w:r>
            <w:r w:rsidR="000C1667">
              <w:rPr>
                <w:rFonts w:ascii="Arial" w:hAnsi="Arial" w:cs="Arial"/>
                <w:sz w:val="24"/>
                <w:szCs w:val="24"/>
              </w:rPr>
              <w:t>projektów o podobnym zakresie</w:t>
            </w:r>
          </w:p>
          <w:p w14:paraId="5A8391A2" w14:textId="77777777" w:rsidR="00CA6436" w:rsidRDefault="00CA6436" w:rsidP="009B16AE">
            <w:pPr>
              <w:spacing w:before="100" w:beforeAutospacing="1" w:after="100" w:afterAutospacing="1"/>
              <w:jc w:val="both"/>
              <w:rPr>
                <w:rFonts w:ascii="Arial" w:hAnsi="Arial" w:cs="Arial"/>
                <w:sz w:val="24"/>
                <w:szCs w:val="24"/>
              </w:rPr>
            </w:pPr>
          </w:p>
          <w:p w14:paraId="5D0B6D7B" w14:textId="77777777" w:rsidR="00CA6436" w:rsidRDefault="00CA6436" w:rsidP="009B16AE">
            <w:pPr>
              <w:spacing w:before="100" w:beforeAutospacing="1" w:after="100" w:afterAutospacing="1"/>
              <w:jc w:val="both"/>
              <w:rPr>
                <w:rFonts w:ascii="Arial" w:hAnsi="Arial" w:cs="Arial"/>
                <w:sz w:val="24"/>
                <w:szCs w:val="24"/>
              </w:rPr>
            </w:pPr>
          </w:p>
          <w:p w14:paraId="5D29D540" w14:textId="27B9CB96" w:rsidR="00CA6436" w:rsidRPr="0024026B" w:rsidRDefault="00CA6436" w:rsidP="009B16AE">
            <w:pPr>
              <w:spacing w:before="100" w:beforeAutospacing="1" w:after="100" w:afterAutospacing="1"/>
              <w:jc w:val="both"/>
              <w:rPr>
                <w:rFonts w:ascii="Arial" w:hAnsi="Arial" w:cs="Arial"/>
                <w:sz w:val="24"/>
                <w:szCs w:val="24"/>
              </w:rPr>
            </w:pPr>
          </w:p>
        </w:tc>
        <w:tc>
          <w:tcPr>
            <w:tcW w:w="6903" w:type="dxa"/>
            <w:shd w:val="clear" w:color="auto" w:fill="auto"/>
            <w:vAlign w:val="center"/>
          </w:tcPr>
          <w:p w14:paraId="5FF83CBC" w14:textId="21507F1C" w:rsidR="00CA6436" w:rsidRPr="009B16AE" w:rsidRDefault="00CA6436" w:rsidP="009B16AE">
            <w:pPr>
              <w:spacing w:before="100" w:beforeAutospacing="1" w:after="100" w:afterAutospacing="1"/>
              <w:jc w:val="both"/>
              <w:rPr>
                <w:rFonts w:ascii="Arial" w:hAnsi="Arial" w:cs="Arial"/>
                <w:sz w:val="24"/>
                <w:szCs w:val="24"/>
              </w:rPr>
            </w:pPr>
            <w:r w:rsidRPr="009B16AE">
              <w:rPr>
                <w:rFonts w:ascii="Arial" w:hAnsi="Arial" w:cs="Arial"/>
                <w:sz w:val="24"/>
                <w:szCs w:val="24"/>
              </w:rPr>
              <w:t>Ocenie podlega, czy Wnioskodawca posiada doświadczenie w organizacji misji gospodarczych/wizyt studyjnych dla MŚP</w:t>
            </w:r>
            <w:r w:rsidR="00A25F42">
              <w:rPr>
                <w:rFonts w:ascii="Arial" w:hAnsi="Arial" w:cs="Arial"/>
                <w:sz w:val="24"/>
                <w:szCs w:val="24"/>
              </w:rPr>
              <w:t xml:space="preserve"> </w:t>
            </w:r>
            <w:r w:rsidR="00A25F42" w:rsidRPr="00A25F42">
              <w:rPr>
                <w:rFonts w:ascii="Arial" w:hAnsi="Arial" w:cs="Arial"/>
                <w:sz w:val="24"/>
                <w:szCs w:val="24"/>
              </w:rPr>
              <w:t>w ostatnich 7 latach, tj. latach 2017-2023:</w:t>
            </w:r>
            <w:r w:rsidRPr="009B16AE" w:rsidDel="00FC74BE">
              <w:rPr>
                <w:rFonts w:ascii="Arial" w:hAnsi="Arial" w:cs="Arial"/>
                <w:sz w:val="24"/>
                <w:szCs w:val="24"/>
              </w:rPr>
              <w:t xml:space="preserve"> </w:t>
            </w:r>
          </w:p>
          <w:p w14:paraId="513EE491" w14:textId="77777777" w:rsidR="00CA6436" w:rsidRDefault="00CA6436" w:rsidP="009B16AE">
            <w:pPr>
              <w:pStyle w:val="Akapitzlist"/>
              <w:spacing w:before="100" w:beforeAutospacing="1" w:after="100" w:afterAutospacing="1"/>
              <w:jc w:val="both"/>
              <w:rPr>
                <w:rFonts w:ascii="Arial" w:hAnsi="Arial" w:cs="Arial"/>
                <w:sz w:val="24"/>
                <w:szCs w:val="24"/>
              </w:rPr>
            </w:pPr>
          </w:p>
          <w:p w14:paraId="74D37A92" w14:textId="6728BBE2" w:rsidR="00CA6436" w:rsidRPr="0024026B" w:rsidRDefault="00CA6436" w:rsidP="009B16AE">
            <w:pPr>
              <w:pStyle w:val="Akapitzlist"/>
              <w:numPr>
                <w:ilvl w:val="0"/>
                <w:numId w:val="13"/>
              </w:numPr>
              <w:spacing w:before="100" w:beforeAutospacing="1" w:after="100" w:afterAutospacing="1"/>
              <w:jc w:val="both"/>
              <w:rPr>
                <w:rFonts w:ascii="Arial" w:hAnsi="Arial" w:cs="Arial"/>
                <w:sz w:val="24"/>
                <w:szCs w:val="24"/>
              </w:rPr>
            </w:pPr>
            <w:r w:rsidRPr="0024026B">
              <w:rPr>
                <w:rFonts w:ascii="Arial" w:hAnsi="Arial" w:cs="Arial"/>
                <w:sz w:val="24"/>
                <w:szCs w:val="24"/>
              </w:rPr>
              <w:t xml:space="preserve">3 – 5 </w:t>
            </w:r>
            <w:r>
              <w:rPr>
                <w:rFonts w:ascii="Arial" w:hAnsi="Arial" w:cs="Arial"/>
                <w:sz w:val="24"/>
                <w:szCs w:val="24"/>
                <w:lang w:val="pl-PL"/>
              </w:rPr>
              <w:t>misj</w:t>
            </w:r>
            <w:r w:rsidR="00A25F42">
              <w:rPr>
                <w:rFonts w:ascii="Arial" w:hAnsi="Arial" w:cs="Arial"/>
                <w:sz w:val="24"/>
                <w:szCs w:val="24"/>
                <w:lang w:val="pl-PL"/>
              </w:rPr>
              <w:t>i/wizyty studyjnych</w:t>
            </w:r>
            <w:r>
              <w:rPr>
                <w:rFonts w:ascii="Arial" w:hAnsi="Arial" w:cs="Arial"/>
                <w:sz w:val="24"/>
                <w:szCs w:val="24"/>
                <w:lang w:val="pl-PL"/>
              </w:rPr>
              <w:t xml:space="preserve"> </w:t>
            </w:r>
            <w:r w:rsidR="00A25F42">
              <w:rPr>
                <w:rFonts w:ascii="Arial" w:hAnsi="Arial" w:cs="Arial"/>
                <w:sz w:val="24"/>
                <w:szCs w:val="24"/>
              </w:rPr>
              <w:t>–</w:t>
            </w:r>
            <w:r w:rsidRPr="0024026B">
              <w:rPr>
                <w:rFonts w:ascii="Arial" w:hAnsi="Arial" w:cs="Arial"/>
                <w:sz w:val="24"/>
                <w:szCs w:val="24"/>
              </w:rPr>
              <w:t xml:space="preserve"> 1 pkt;</w:t>
            </w:r>
          </w:p>
          <w:p w14:paraId="70122274" w14:textId="0C015910" w:rsidR="00CA6436" w:rsidRPr="0024026B" w:rsidRDefault="00CA6436" w:rsidP="009B16AE">
            <w:pPr>
              <w:pStyle w:val="Akapitzlist"/>
              <w:numPr>
                <w:ilvl w:val="0"/>
                <w:numId w:val="13"/>
              </w:numPr>
              <w:spacing w:before="100" w:beforeAutospacing="1" w:after="100" w:afterAutospacing="1"/>
              <w:jc w:val="both"/>
              <w:rPr>
                <w:rFonts w:ascii="Arial" w:hAnsi="Arial" w:cs="Arial"/>
                <w:sz w:val="24"/>
                <w:szCs w:val="24"/>
              </w:rPr>
            </w:pPr>
            <w:r w:rsidRPr="0024026B">
              <w:rPr>
                <w:rFonts w:ascii="Arial" w:hAnsi="Arial" w:cs="Arial"/>
                <w:sz w:val="24"/>
                <w:szCs w:val="24"/>
              </w:rPr>
              <w:t xml:space="preserve">6 –10 </w:t>
            </w:r>
            <w:r>
              <w:rPr>
                <w:rFonts w:ascii="Arial" w:hAnsi="Arial" w:cs="Arial"/>
                <w:sz w:val="24"/>
                <w:szCs w:val="24"/>
                <w:lang w:val="pl-PL"/>
              </w:rPr>
              <w:t>misji</w:t>
            </w:r>
            <w:r w:rsidR="00A25F42">
              <w:rPr>
                <w:rFonts w:ascii="Arial" w:hAnsi="Arial" w:cs="Arial"/>
                <w:sz w:val="24"/>
                <w:szCs w:val="24"/>
                <w:lang w:val="pl-PL"/>
              </w:rPr>
              <w:t>/wizyty studyjne</w:t>
            </w:r>
            <w:r w:rsidRPr="0024026B">
              <w:rPr>
                <w:rFonts w:ascii="Arial" w:hAnsi="Arial" w:cs="Arial"/>
                <w:sz w:val="24"/>
                <w:szCs w:val="24"/>
              </w:rPr>
              <w:t xml:space="preserve"> - </w:t>
            </w:r>
            <w:r w:rsidR="00361A86">
              <w:rPr>
                <w:rFonts w:ascii="Arial" w:hAnsi="Arial" w:cs="Arial"/>
                <w:sz w:val="24"/>
                <w:szCs w:val="24"/>
                <w:lang w:val="pl-PL"/>
              </w:rPr>
              <w:t>2</w:t>
            </w:r>
            <w:r w:rsidR="00361A86" w:rsidRPr="0024026B">
              <w:rPr>
                <w:rFonts w:ascii="Arial" w:hAnsi="Arial" w:cs="Arial"/>
                <w:sz w:val="24"/>
                <w:szCs w:val="24"/>
              </w:rPr>
              <w:t xml:space="preserve"> </w:t>
            </w:r>
            <w:r w:rsidRPr="0024026B">
              <w:rPr>
                <w:rFonts w:ascii="Arial" w:hAnsi="Arial" w:cs="Arial"/>
                <w:sz w:val="24"/>
                <w:szCs w:val="24"/>
              </w:rPr>
              <w:t>pkt.;</w:t>
            </w:r>
          </w:p>
          <w:p w14:paraId="02C0C03E" w14:textId="4DEF23EB" w:rsidR="00CA6436" w:rsidRPr="0024026B" w:rsidRDefault="00CA6436" w:rsidP="009B16AE">
            <w:pPr>
              <w:pStyle w:val="Akapitzlist"/>
              <w:numPr>
                <w:ilvl w:val="0"/>
                <w:numId w:val="13"/>
              </w:numPr>
              <w:spacing w:before="100" w:beforeAutospacing="1" w:after="100" w:afterAutospacing="1"/>
              <w:jc w:val="both"/>
              <w:rPr>
                <w:rFonts w:ascii="Arial" w:hAnsi="Arial" w:cs="Arial"/>
                <w:sz w:val="24"/>
                <w:szCs w:val="24"/>
              </w:rPr>
            </w:pPr>
            <w:r w:rsidRPr="0024026B">
              <w:rPr>
                <w:rFonts w:ascii="Arial" w:hAnsi="Arial" w:cs="Arial"/>
                <w:sz w:val="24"/>
                <w:szCs w:val="24"/>
              </w:rPr>
              <w:t>1</w:t>
            </w:r>
            <w:r w:rsidR="00A2317F">
              <w:rPr>
                <w:rFonts w:ascii="Arial" w:hAnsi="Arial" w:cs="Arial"/>
                <w:sz w:val="24"/>
                <w:szCs w:val="24"/>
                <w:lang w:val="pl-PL"/>
              </w:rPr>
              <w:t>1</w:t>
            </w:r>
            <w:r w:rsidRPr="0024026B">
              <w:rPr>
                <w:rFonts w:ascii="Arial" w:hAnsi="Arial" w:cs="Arial"/>
                <w:sz w:val="24"/>
                <w:szCs w:val="24"/>
              </w:rPr>
              <w:t xml:space="preserve"> i więcej </w:t>
            </w:r>
            <w:r>
              <w:rPr>
                <w:rFonts w:ascii="Arial" w:hAnsi="Arial" w:cs="Arial"/>
                <w:sz w:val="24"/>
                <w:szCs w:val="24"/>
                <w:lang w:val="pl-PL"/>
              </w:rPr>
              <w:t>misji</w:t>
            </w:r>
            <w:r w:rsidR="00A25F42">
              <w:rPr>
                <w:rFonts w:ascii="Arial" w:hAnsi="Arial" w:cs="Arial"/>
                <w:sz w:val="24"/>
                <w:szCs w:val="24"/>
                <w:lang w:val="pl-PL"/>
              </w:rPr>
              <w:t>/wizyty studyjne</w:t>
            </w:r>
            <w:r w:rsidRPr="0024026B">
              <w:rPr>
                <w:rFonts w:ascii="Arial" w:hAnsi="Arial" w:cs="Arial"/>
                <w:sz w:val="24"/>
                <w:szCs w:val="24"/>
              </w:rPr>
              <w:t xml:space="preserve"> - </w:t>
            </w:r>
            <w:r w:rsidR="00361A86">
              <w:rPr>
                <w:rFonts w:ascii="Arial" w:hAnsi="Arial" w:cs="Arial"/>
                <w:sz w:val="24"/>
                <w:szCs w:val="24"/>
                <w:lang w:val="pl-PL"/>
              </w:rPr>
              <w:t>3</w:t>
            </w:r>
            <w:r w:rsidR="00361A86" w:rsidRPr="0024026B">
              <w:rPr>
                <w:rFonts w:ascii="Arial" w:hAnsi="Arial" w:cs="Arial"/>
                <w:sz w:val="24"/>
                <w:szCs w:val="24"/>
              </w:rPr>
              <w:t xml:space="preserve"> </w:t>
            </w:r>
            <w:r w:rsidRPr="0024026B">
              <w:rPr>
                <w:rFonts w:ascii="Arial" w:hAnsi="Arial" w:cs="Arial"/>
                <w:sz w:val="24"/>
                <w:szCs w:val="24"/>
              </w:rPr>
              <w:t>pkt.</w:t>
            </w:r>
          </w:p>
          <w:p w14:paraId="379BC6FE" w14:textId="77777777" w:rsidR="00CA6436" w:rsidRPr="0024026B" w:rsidRDefault="00CA6436" w:rsidP="009B16AE">
            <w:pPr>
              <w:spacing w:before="100" w:beforeAutospacing="1" w:after="100" w:afterAutospacing="1"/>
              <w:jc w:val="both"/>
              <w:rPr>
                <w:rFonts w:ascii="Arial" w:hAnsi="Arial" w:cs="Arial"/>
                <w:sz w:val="24"/>
                <w:szCs w:val="24"/>
              </w:rPr>
            </w:pPr>
            <w:r w:rsidRPr="0024026B">
              <w:rPr>
                <w:rFonts w:ascii="Arial" w:hAnsi="Arial" w:cs="Arial"/>
                <w:sz w:val="24"/>
                <w:szCs w:val="24"/>
              </w:rPr>
              <w:t>Możliwa jednokrotna poprawa  projektu w zakresie spełnienia kryterium.</w:t>
            </w:r>
          </w:p>
          <w:p w14:paraId="28E6D1DE" w14:textId="6E2DC827" w:rsidR="00CA6436" w:rsidRPr="0024026B" w:rsidRDefault="00CA6436" w:rsidP="009B16AE">
            <w:pPr>
              <w:spacing w:before="100" w:beforeAutospacing="1" w:after="100" w:afterAutospacing="1"/>
              <w:jc w:val="both"/>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1764" w:type="dxa"/>
            <w:shd w:val="clear" w:color="auto" w:fill="auto"/>
            <w:vAlign w:val="center"/>
          </w:tcPr>
          <w:p w14:paraId="3A0DEE6A" w14:textId="258A1BFC" w:rsidR="00CA6436" w:rsidRPr="009B16AE" w:rsidRDefault="00CA6436" w:rsidP="0024026B">
            <w:pPr>
              <w:spacing w:before="100" w:beforeAutospacing="1" w:after="100" w:afterAutospacing="1"/>
              <w:rPr>
                <w:rFonts w:ascii="Arial" w:hAnsi="Arial" w:cs="Arial"/>
                <w:sz w:val="24"/>
                <w:szCs w:val="24"/>
              </w:rPr>
            </w:pPr>
            <w:r w:rsidRPr="0024026B">
              <w:rPr>
                <w:rFonts w:ascii="Arial" w:hAnsi="Arial" w:cs="Arial"/>
                <w:sz w:val="24"/>
                <w:szCs w:val="24"/>
              </w:rPr>
              <w:t>0 – 3 według oceny</w:t>
            </w:r>
          </w:p>
        </w:tc>
        <w:tc>
          <w:tcPr>
            <w:tcW w:w="1982" w:type="dxa"/>
            <w:shd w:val="clear" w:color="auto" w:fill="auto"/>
            <w:vAlign w:val="center"/>
          </w:tcPr>
          <w:p w14:paraId="3C73D027" w14:textId="77777777" w:rsidR="00CA6436" w:rsidRDefault="00CA6436" w:rsidP="009B16AE">
            <w:pPr>
              <w:spacing w:before="100" w:beforeAutospacing="1" w:after="100" w:afterAutospacing="1"/>
              <w:jc w:val="both"/>
              <w:rPr>
                <w:rFonts w:ascii="Arial" w:hAnsi="Arial" w:cs="Arial"/>
                <w:sz w:val="24"/>
                <w:szCs w:val="24"/>
              </w:rPr>
            </w:pPr>
          </w:p>
          <w:p w14:paraId="43803E43" w14:textId="7C263498" w:rsidR="00CA6436" w:rsidRPr="0024026B" w:rsidRDefault="00CA6436" w:rsidP="009B16AE">
            <w:pPr>
              <w:spacing w:before="100" w:beforeAutospacing="1" w:after="100" w:afterAutospacing="1"/>
              <w:jc w:val="both"/>
              <w:rPr>
                <w:rFonts w:ascii="Arial" w:hAnsi="Arial" w:cs="Arial"/>
                <w:sz w:val="24"/>
                <w:szCs w:val="24"/>
              </w:rPr>
            </w:pPr>
            <w:r w:rsidRPr="0024026B">
              <w:rPr>
                <w:rFonts w:ascii="Arial" w:hAnsi="Arial" w:cs="Arial"/>
                <w:sz w:val="24"/>
                <w:szCs w:val="24"/>
              </w:rPr>
              <w:t>Nie dotyczy</w:t>
            </w:r>
          </w:p>
        </w:tc>
      </w:tr>
      <w:tr w:rsidR="006A1EE7" w:rsidRPr="0024026B" w14:paraId="3857B0CD" w14:textId="77777777" w:rsidTr="00930FAE">
        <w:trPr>
          <w:trHeight w:val="1573"/>
        </w:trPr>
        <w:tc>
          <w:tcPr>
            <w:tcW w:w="1110" w:type="dxa"/>
            <w:shd w:val="clear" w:color="auto" w:fill="auto"/>
            <w:vAlign w:val="center"/>
          </w:tcPr>
          <w:p w14:paraId="0610AEEE" w14:textId="303B2607" w:rsidR="006A1EE7" w:rsidRPr="0024026B" w:rsidRDefault="00034292"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D.2</w:t>
            </w:r>
          </w:p>
        </w:tc>
        <w:tc>
          <w:tcPr>
            <w:tcW w:w="2676" w:type="dxa"/>
            <w:shd w:val="clear" w:color="auto" w:fill="auto"/>
            <w:vAlign w:val="center"/>
          </w:tcPr>
          <w:p w14:paraId="491388B3" w14:textId="69B15C6B" w:rsidR="006A1EE7" w:rsidRPr="0024026B" w:rsidRDefault="00034292"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 </w:t>
            </w:r>
            <w:r w:rsidR="00E25F79">
              <w:rPr>
                <w:rFonts w:ascii="Arial" w:hAnsi="Arial" w:cs="Arial"/>
                <w:sz w:val="24"/>
                <w:szCs w:val="24"/>
              </w:rPr>
              <w:t xml:space="preserve">Ponadlokalne </w:t>
            </w:r>
            <w:r w:rsidRPr="0024026B">
              <w:rPr>
                <w:rFonts w:ascii="Arial" w:hAnsi="Arial" w:cs="Arial"/>
                <w:sz w:val="24"/>
                <w:szCs w:val="24"/>
              </w:rPr>
              <w:t>oddziaływanie</w:t>
            </w:r>
            <w:r w:rsidR="008A545F">
              <w:rPr>
                <w:rFonts w:ascii="Arial" w:hAnsi="Arial" w:cs="Arial"/>
                <w:sz w:val="24"/>
                <w:szCs w:val="24"/>
              </w:rPr>
              <w:t xml:space="preserve"> </w:t>
            </w:r>
            <w:r w:rsidRPr="0024026B">
              <w:rPr>
                <w:rFonts w:ascii="Arial" w:hAnsi="Arial" w:cs="Arial"/>
                <w:sz w:val="24"/>
                <w:szCs w:val="24"/>
              </w:rPr>
              <w:t>projektu</w:t>
            </w:r>
          </w:p>
        </w:tc>
        <w:tc>
          <w:tcPr>
            <w:tcW w:w="6903" w:type="dxa"/>
            <w:shd w:val="clear" w:color="auto" w:fill="auto"/>
            <w:vAlign w:val="center"/>
          </w:tcPr>
          <w:p w14:paraId="1400C16D" w14:textId="608E8A4B" w:rsidR="00A25F42" w:rsidRPr="0024026B" w:rsidRDefault="00034292" w:rsidP="00A25F42">
            <w:pPr>
              <w:spacing w:after="60" w:line="240" w:lineRule="auto"/>
              <w:rPr>
                <w:rFonts w:ascii="Arial" w:hAnsi="Arial" w:cs="Arial"/>
                <w:sz w:val="24"/>
                <w:szCs w:val="24"/>
              </w:rPr>
            </w:pPr>
            <w:r w:rsidRPr="0024026B">
              <w:rPr>
                <w:rFonts w:ascii="Arial" w:hAnsi="Arial" w:cs="Arial"/>
                <w:sz w:val="24"/>
                <w:szCs w:val="24"/>
              </w:rPr>
              <w:t>Projekt powinien być oceniany pod kątem jego skali i znaczenia dla międzynarodowej promocji oferty regionalnych MŚP oraz skoordynowanych działań na rzecz procesu umiędzynarodowienia przedsiębiorstw. Dlatego też przyjmuje się, że im większy jest zasięg terytorialny projektu, tym większe są możliwości osiągnięcia wymiernych efektów oraz efektów skali dla gospodarki regionu</w:t>
            </w:r>
            <w:r w:rsidR="006F5E33">
              <w:rPr>
                <w:rFonts w:ascii="Arial" w:hAnsi="Arial" w:cs="Arial"/>
                <w:sz w:val="24"/>
                <w:szCs w:val="24"/>
              </w:rPr>
              <w:t>.</w:t>
            </w:r>
            <w:r w:rsidR="00C61400">
              <w:rPr>
                <w:rFonts w:ascii="Arial" w:hAnsi="Arial" w:cs="Arial"/>
                <w:sz w:val="24"/>
                <w:szCs w:val="24"/>
              </w:rPr>
              <w:t xml:space="preserve"> Tym samym, projekt powinien mieć co najmniej charakter ponadlokalny, czyli obejmować wsparciem </w:t>
            </w:r>
            <w:r w:rsidR="00C61400" w:rsidRPr="20A48FF8">
              <w:rPr>
                <w:rFonts w:ascii="Arial" w:hAnsi="Arial" w:cs="Arial"/>
                <w:sz w:val="24"/>
                <w:szCs w:val="24"/>
              </w:rPr>
              <w:t xml:space="preserve">MŚP prowadzące działalność na obszarze przynajmniej </w:t>
            </w:r>
            <w:r w:rsidR="00C61400">
              <w:rPr>
                <w:rFonts w:ascii="Arial" w:hAnsi="Arial" w:cs="Arial"/>
                <w:sz w:val="24"/>
                <w:szCs w:val="24"/>
              </w:rPr>
              <w:t>2</w:t>
            </w:r>
            <w:r w:rsidR="00C61400" w:rsidRPr="20A48FF8">
              <w:rPr>
                <w:rFonts w:ascii="Arial" w:hAnsi="Arial" w:cs="Arial"/>
                <w:sz w:val="24"/>
                <w:szCs w:val="24"/>
              </w:rPr>
              <w:t xml:space="preserve"> powiatów lub co najmniej </w:t>
            </w:r>
            <w:r w:rsidR="00C61400">
              <w:rPr>
                <w:rFonts w:ascii="Arial" w:hAnsi="Arial" w:cs="Arial"/>
                <w:sz w:val="24"/>
                <w:szCs w:val="24"/>
              </w:rPr>
              <w:t>3</w:t>
            </w:r>
            <w:r w:rsidR="00C61400" w:rsidRPr="20A48FF8">
              <w:rPr>
                <w:rFonts w:ascii="Arial" w:hAnsi="Arial" w:cs="Arial"/>
                <w:sz w:val="24"/>
                <w:szCs w:val="24"/>
              </w:rPr>
              <w:t xml:space="preserve"> gmin.</w:t>
            </w:r>
          </w:p>
          <w:p w14:paraId="5ED8770E" w14:textId="0D3BB151" w:rsidR="00AA200B" w:rsidRPr="0024026B" w:rsidRDefault="00AA200B" w:rsidP="0024026B">
            <w:pPr>
              <w:spacing w:before="100" w:beforeAutospacing="1" w:after="100" w:afterAutospacing="1"/>
              <w:rPr>
                <w:rFonts w:ascii="Arial" w:hAnsi="Arial" w:cs="Arial"/>
                <w:sz w:val="24"/>
                <w:szCs w:val="24"/>
              </w:rPr>
            </w:pPr>
            <w:r w:rsidRPr="0024026B">
              <w:rPr>
                <w:rFonts w:ascii="Arial" w:hAnsi="Arial" w:cs="Arial"/>
                <w:sz w:val="24"/>
                <w:szCs w:val="24"/>
              </w:rPr>
              <w:t>Możliwa jednokrotna poprawa projektu w zakresie spełnienia kryterium.</w:t>
            </w:r>
          </w:p>
          <w:p w14:paraId="0D701A41" w14:textId="5E8E9DFD" w:rsidR="00AA200B" w:rsidRPr="0024026B" w:rsidRDefault="00AA200B" w:rsidP="0024026B">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1764" w:type="dxa"/>
            <w:shd w:val="clear" w:color="auto" w:fill="auto"/>
            <w:vAlign w:val="center"/>
          </w:tcPr>
          <w:p w14:paraId="20ABF500" w14:textId="70DA39D2" w:rsidR="00763A3A" w:rsidRPr="0024026B" w:rsidRDefault="006013DD" w:rsidP="008A545F">
            <w:pPr>
              <w:spacing w:before="100" w:beforeAutospacing="1" w:after="100" w:afterAutospacing="1"/>
              <w:rPr>
                <w:rFonts w:ascii="Arial" w:hAnsi="Arial" w:cs="Arial"/>
                <w:sz w:val="24"/>
                <w:szCs w:val="24"/>
              </w:rPr>
            </w:pPr>
            <w:r w:rsidRPr="0024026B">
              <w:rPr>
                <w:rFonts w:ascii="Arial" w:hAnsi="Arial" w:cs="Arial"/>
                <w:sz w:val="24"/>
                <w:szCs w:val="24"/>
              </w:rPr>
              <w:t xml:space="preserve">0 – </w:t>
            </w:r>
            <w:r w:rsidR="00C61400">
              <w:rPr>
                <w:rFonts w:ascii="Arial" w:hAnsi="Arial" w:cs="Arial"/>
                <w:sz w:val="24"/>
                <w:szCs w:val="24"/>
              </w:rPr>
              <w:t>2</w:t>
            </w:r>
            <w:r w:rsidR="00C61400" w:rsidRPr="0024026B">
              <w:rPr>
                <w:rFonts w:ascii="Arial" w:hAnsi="Arial" w:cs="Arial"/>
                <w:sz w:val="24"/>
                <w:szCs w:val="24"/>
              </w:rPr>
              <w:t xml:space="preserve"> </w:t>
            </w:r>
            <w:r w:rsidRPr="0024026B">
              <w:rPr>
                <w:rFonts w:ascii="Arial" w:hAnsi="Arial" w:cs="Arial"/>
                <w:sz w:val="24"/>
                <w:szCs w:val="24"/>
              </w:rPr>
              <w:t>według</w:t>
            </w:r>
            <w:r w:rsidR="008A545F">
              <w:rPr>
                <w:rFonts w:ascii="Arial" w:hAnsi="Arial" w:cs="Arial"/>
                <w:sz w:val="24"/>
                <w:szCs w:val="24"/>
              </w:rPr>
              <w:t xml:space="preserve"> </w:t>
            </w:r>
            <w:r w:rsidR="009345A5" w:rsidRPr="0024026B">
              <w:rPr>
                <w:rFonts w:ascii="Arial" w:hAnsi="Arial" w:cs="Arial"/>
                <w:sz w:val="24"/>
                <w:szCs w:val="24"/>
              </w:rPr>
              <w:t>o</w:t>
            </w:r>
            <w:r w:rsidRPr="0024026B">
              <w:rPr>
                <w:rFonts w:ascii="Arial" w:hAnsi="Arial" w:cs="Arial"/>
                <w:sz w:val="24"/>
                <w:szCs w:val="24"/>
              </w:rPr>
              <w:t>ceny</w:t>
            </w:r>
          </w:p>
        </w:tc>
        <w:tc>
          <w:tcPr>
            <w:tcW w:w="1982" w:type="dxa"/>
            <w:shd w:val="clear" w:color="auto" w:fill="auto"/>
            <w:vAlign w:val="center"/>
          </w:tcPr>
          <w:p w14:paraId="7FE2BC1D" w14:textId="176968C6" w:rsidR="006A1EE7" w:rsidRPr="0024026B" w:rsidRDefault="006013DD" w:rsidP="0024026B">
            <w:pPr>
              <w:spacing w:before="100" w:beforeAutospacing="1" w:after="100" w:afterAutospacing="1"/>
              <w:rPr>
                <w:rFonts w:ascii="Arial" w:hAnsi="Arial" w:cs="Arial"/>
                <w:sz w:val="24"/>
                <w:szCs w:val="24"/>
              </w:rPr>
            </w:pPr>
            <w:r w:rsidRPr="0024026B">
              <w:rPr>
                <w:rFonts w:ascii="Arial" w:hAnsi="Arial" w:cs="Arial"/>
                <w:sz w:val="24"/>
                <w:szCs w:val="24"/>
              </w:rPr>
              <w:t>Nie dotyczy</w:t>
            </w:r>
          </w:p>
        </w:tc>
      </w:tr>
      <w:tr w:rsidR="00C76105" w:rsidRPr="0024026B" w14:paraId="6D9347B8" w14:textId="77777777" w:rsidTr="00930FAE">
        <w:trPr>
          <w:trHeight w:val="2925"/>
        </w:trPr>
        <w:tc>
          <w:tcPr>
            <w:tcW w:w="1110" w:type="dxa"/>
            <w:shd w:val="clear" w:color="auto" w:fill="auto"/>
            <w:vAlign w:val="center"/>
          </w:tcPr>
          <w:p w14:paraId="53363CC2" w14:textId="4C26AC17" w:rsidR="00C76105" w:rsidRPr="0024026B" w:rsidRDefault="00C76105"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D.3</w:t>
            </w:r>
          </w:p>
        </w:tc>
        <w:tc>
          <w:tcPr>
            <w:tcW w:w="2676" w:type="dxa"/>
            <w:shd w:val="clear" w:color="auto" w:fill="auto"/>
            <w:vAlign w:val="center"/>
          </w:tcPr>
          <w:p w14:paraId="62C5BC23" w14:textId="69532439" w:rsidR="00C76105" w:rsidRPr="0024026B" w:rsidRDefault="00C76105"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Wpływ projektu na rozwój przedsiębiorczości </w:t>
            </w:r>
          </w:p>
        </w:tc>
        <w:tc>
          <w:tcPr>
            <w:tcW w:w="6903" w:type="dxa"/>
            <w:shd w:val="clear" w:color="auto" w:fill="auto"/>
          </w:tcPr>
          <w:p w14:paraId="48BDB8B6" w14:textId="6E44FFCA" w:rsidR="00C76105" w:rsidRPr="0024026B" w:rsidRDefault="00C76105" w:rsidP="0024026B">
            <w:pPr>
              <w:spacing w:before="100" w:beforeAutospacing="1" w:after="100" w:afterAutospacing="1"/>
              <w:ind w:left="-66"/>
              <w:rPr>
                <w:rFonts w:ascii="Arial" w:hAnsi="Arial" w:cs="Arial"/>
                <w:sz w:val="24"/>
                <w:szCs w:val="24"/>
              </w:rPr>
            </w:pPr>
            <w:r w:rsidRPr="0024026B">
              <w:rPr>
                <w:rFonts w:ascii="Arial" w:hAnsi="Arial" w:cs="Arial"/>
                <w:sz w:val="24"/>
                <w:szCs w:val="24"/>
              </w:rPr>
              <w:t>Wnioskodawca zaplanował w ramach projektu:</w:t>
            </w:r>
          </w:p>
          <w:p w14:paraId="6FD129BC" w14:textId="02D9B6BF" w:rsidR="00331D00" w:rsidRPr="0024026B" w:rsidRDefault="00331D00" w:rsidP="00FF4C15">
            <w:pPr>
              <w:pStyle w:val="Akapitzlist"/>
              <w:numPr>
                <w:ilvl w:val="0"/>
                <w:numId w:val="11"/>
              </w:numPr>
              <w:spacing w:before="100" w:beforeAutospacing="1" w:after="100" w:afterAutospacing="1"/>
              <w:rPr>
                <w:rFonts w:ascii="Arial" w:hAnsi="Arial" w:cs="Arial"/>
                <w:sz w:val="24"/>
                <w:szCs w:val="24"/>
              </w:rPr>
            </w:pPr>
            <w:r w:rsidRPr="0024026B">
              <w:rPr>
                <w:rFonts w:ascii="Arial" w:hAnsi="Arial" w:cs="Arial"/>
                <w:sz w:val="24"/>
                <w:szCs w:val="24"/>
              </w:rPr>
              <w:t xml:space="preserve">wsparcie </w:t>
            </w:r>
            <w:r w:rsidR="00C61400">
              <w:rPr>
                <w:rFonts w:ascii="Arial" w:hAnsi="Arial" w:cs="Arial"/>
                <w:sz w:val="24"/>
                <w:szCs w:val="24"/>
                <w:lang w:val="pl-PL"/>
              </w:rPr>
              <w:t xml:space="preserve"> </w:t>
            </w:r>
            <w:r w:rsidR="0018196C">
              <w:rPr>
                <w:rFonts w:ascii="Arial" w:hAnsi="Arial" w:cs="Arial"/>
                <w:sz w:val="24"/>
                <w:szCs w:val="24"/>
                <w:lang w:val="pl-PL"/>
              </w:rPr>
              <w:t xml:space="preserve"> 6 –10 </w:t>
            </w:r>
            <w:r w:rsidR="00C76105" w:rsidRPr="0024026B">
              <w:rPr>
                <w:rFonts w:ascii="Arial" w:hAnsi="Arial" w:cs="Arial"/>
                <w:sz w:val="24"/>
                <w:szCs w:val="24"/>
              </w:rPr>
              <w:t>przedsiębiorców</w:t>
            </w:r>
            <w:r w:rsidR="00091DFC" w:rsidRPr="0024026B">
              <w:rPr>
                <w:rFonts w:ascii="Arial" w:hAnsi="Arial" w:cs="Arial"/>
                <w:sz w:val="24"/>
                <w:szCs w:val="24"/>
              </w:rPr>
              <w:t xml:space="preserve"> </w:t>
            </w:r>
            <w:r w:rsidRPr="0024026B">
              <w:rPr>
                <w:rFonts w:ascii="Arial" w:hAnsi="Arial" w:cs="Arial"/>
                <w:sz w:val="24"/>
                <w:szCs w:val="24"/>
              </w:rPr>
              <w:t xml:space="preserve">– </w:t>
            </w:r>
            <w:r w:rsidR="00091DFC" w:rsidRPr="0024026B">
              <w:rPr>
                <w:rFonts w:ascii="Arial" w:hAnsi="Arial" w:cs="Arial"/>
                <w:sz w:val="24"/>
                <w:szCs w:val="24"/>
              </w:rPr>
              <w:t>1</w:t>
            </w:r>
            <w:r w:rsidRPr="0024026B">
              <w:rPr>
                <w:rFonts w:ascii="Arial" w:hAnsi="Arial" w:cs="Arial"/>
                <w:sz w:val="24"/>
                <w:szCs w:val="24"/>
              </w:rPr>
              <w:t xml:space="preserve"> pkt</w:t>
            </w:r>
          </w:p>
          <w:p w14:paraId="701205EB" w14:textId="6E65C7BC" w:rsidR="00331D00" w:rsidRDefault="00331D00" w:rsidP="00FF4C15">
            <w:pPr>
              <w:pStyle w:val="Akapitzlist"/>
              <w:numPr>
                <w:ilvl w:val="0"/>
                <w:numId w:val="11"/>
              </w:numPr>
              <w:spacing w:before="100" w:beforeAutospacing="1" w:after="100" w:afterAutospacing="1"/>
              <w:rPr>
                <w:rFonts w:ascii="Arial" w:hAnsi="Arial" w:cs="Arial"/>
                <w:sz w:val="24"/>
                <w:szCs w:val="24"/>
              </w:rPr>
            </w:pPr>
            <w:r w:rsidRPr="0024026B">
              <w:rPr>
                <w:rFonts w:ascii="Arial" w:hAnsi="Arial" w:cs="Arial"/>
                <w:sz w:val="24"/>
                <w:szCs w:val="24"/>
              </w:rPr>
              <w:t xml:space="preserve">wsparcie </w:t>
            </w:r>
            <w:r w:rsidR="0018196C">
              <w:rPr>
                <w:rFonts w:ascii="Arial" w:hAnsi="Arial" w:cs="Arial"/>
                <w:sz w:val="24"/>
                <w:szCs w:val="24"/>
                <w:lang w:val="pl-PL"/>
              </w:rPr>
              <w:t>11</w:t>
            </w:r>
            <w:r w:rsidR="00BF23A7">
              <w:rPr>
                <w:rFonts w:ascii="Arial" w:hAnsi="Arial" w:cs="Arial"/>
                <w:sz w:val="24"/>
                <w:szCs w:val="24"/>
                <w:lang w:val="pl-PL"/>
              </w:rPr>
              <w:t>-</w:t>
            </w:r>
            <w:r w:rsidR="002B72EC">
              <w:rPr>
                <w:rFonts w:ascii="Arial" w:hAnsi="Arial" w:cs="Arial"/>
                <w:sz w:val="24"/>
                <w:szCs w:val="24"/>
                <w:lang w:val="pl-PL"/>
              </w:rPr>
              <w:t>20</w:t>
            </w:r>
            <w:r w:rsidR="00997B26" w:rsidRPr="0024026B">
              <w:rPr>
                <w:rFonts w:ascii="Arial" w:hAnsi="Arial" w:cs="Arial"/>
                <w:sz w:val="24"/>
                <w:szCs w:val="24"/>
              </w:rPr>
              <w:t xml:space="preserve"> </w:t>
            </w:r>
            <w:r w:rsidR="00C76105" w:rsidRPr="0024026B">
              <w:rPr>
                <w:rFonts w:ascii="Arial" w:hAnsi="Arial" w:cs="Arial"/>
                <w:sz w:val="24"/>
                <w:szCs w:val="24"/>
              </w:rPr>
              <w:t>przedsiębiorców</w:t>
            </w:r>
            <w:r w:rsidRPr="0024026B">
              <w:rPr>
                <w:rFonts w:ascii="Arial" w:hAnsi="Arial" w:cs="Arial"/>
                <w:sz w:val="24"/>
                <w:szCs w:val="24"/>
              </w:rPr>
              <w:t xml:space="preserve"> – </w:t>
            </w:r>
            <w:r w:rsidR="0018196C">
              <w:rPr>
                <w:rFonts w:ascii="Arial" w:hAnsi="Arial" w:cs="Arial"/>
                <w:sz w:val="24"/>
                <w:szCs w:val="24"/>
                <w:lang w:val="pl-PL"/>
              </w:rPr>
              <w:t>3</w:t>
            </w:r>
            <w:r w:rsidR="00997B26" w:rsidRPr="0024026B">
              <w:rPr>
                <w:rFonts w:ascii="Arial" w:hAnsi="Arial" w:cs="Arial"/>
                <w:sz w:val="24"/>
                <w:szCs w:val="24"/>
              </w:rPr>
              <w:t xml:space="preserve"> </w:t>
            </w:r>
            <w:r w:rsidRPr="0024026B">
              <w:rPr>
                <w:rFonts w:ascii="Arial" w:hAnsi="Arial" w:cs="Arial"/>
                <w:sz w:val="24"/>
                <w:szCs w:val="24"/>
              </w:rPr>
              <w:t>pkt</w:t>
            </w:r>
          </w:p>
          <w:p w14:paraId="4EF450B8" w14:textId="575C3ABC" w:rsidR="0018196C" w:rsidRPr="0024026B" w:rsidRDefault="00C61400" w:rsidP="00FF4C15">
            <w:pPr>
              <w:pStyle w:val="Akapitzlist"/>
              <w:numPr>
                <w:ilvl w:val="0"/>
                <w:numId w:val="11"/>
              </w:numPr>
              <w:spacing w:before="100" w:beforeAutospacing="1" w:after="100" w:afterAutospacing="1"/>
              <w:rPr>
                <w:rFonts w:ascii="Arial" w:hAnsi="Arial" w:cs="Arial"/>
                <w:sz w:val="24"/>
                <w:szCs w:val="24"/>
              </w:rPr>
            </w:pPr>
            <w:r>
              <w:rPr>
                <w:rFonts w:ascii="Arial" w:hAnsi="Arial" w:cs="Arial"/>
                <w:sz w:val="24"/>
                <w:szCs w:val="24"/>
                <w:lang w:val="pl-PL"/>
              </w:rPr>
              <w:t xml:space="preserve">wsparcie </w:t>
            </w:r>
            <w:r w:rsidR="002B72EC">
              <w:rPr>
                <w:rFonts w:ascii="Arial" w:hAnsi="Arial" w:cs="Arial"/>
                <w:sz w:val="24"/>
                <w:szCs w:val="24"/>
                <w:lang w:val="pl-PL"/>
              </w:rPr>
              <w:t>2</w:t>
            </w:r>
            <w:r w:rsidR="002C7D1A">
              <w:rPr>
                <w:rFonts w:ascii="Arial" w:hAnsi="Arial" w:cs="Arial"/>
                <w:sz w:val="24"/>
                <w:szCs w:val="24"/>
                <w:lang w:val="pl-PL"/>
              </w:rPr>
              <w:t>1</w:t>
            </w:r>
            <w:r w:rsidR="0018196C">
              <w:rPr>
                <w:rFonts w:ascii="Arial" w:hAnsi="Arial" w:cs="Arial"/>
                <w:sz w:val="24"/>
                <w:szCs w:val="24"/>
                <w:lang w:val="pl-PL"/>
              </w:rPr>
              <w:t>-</w:t>
            </w:r>
            <w:r w:rsidR="002B72EC">
              <w:rPr>
                <w:rFonts w:ascii="Arial" w:hAnsi="Arial" w:cs="Arial"/>
                <w:sz w:val="24"/>
                <w:szCs w:val="24"/>
                <w:lang w:val="pl-PL"/>
              </w:rPr>
              <w:t>3</w:t>
            </w:r>
            <w:r w:rsidR="0018196C">
              <w:rPr>
                <w:rFonts w:ascii="Arial" w:hAnsi="Arial" w:cs="Arial"/>
                <w:sz w:val="24"/>
                <w:szCs w:val="24"/>
                <w:lang w:val="pl-PL"/>
              </w:rPr>
              <w:t xml:space="preserve">0 </w:t>
            </w:r>
            <w:r>
              <w:rPr>
                <w:rFonts w:ascii="Arial" w:hAnsi="Arial" w:cs="Arial"/>
                <w:sz w:val="24"/>
                <w:szCs w:val="24"/>
                <w:lang w:val="pl-PL"/>
              </w:rPr>
              <w:t xml:space="preserve">przedsiębiorców </w:t>
            </w:r>
            <w:r w:rsidR="0018196C">
              <w:rPr>
                <w:rFonts w:ascii="Arial" w:hAnsi="Arial" w:cs="Arial"/>
                <w:sz w:val="24"/>
                <w:szCs w:val="24"/>
                <w:lang w:val="pl-PL"/>
              </w:rPr>
              <w:t>– 5 pkt</w:t>
            </w:r>
          </w:p>
          <w:p w14:paraId="549A5DAE" w14:textId="08460FD3" w:rsidR="00C76105" w:rsidRPr="0024026B" w:rsidRDefault="00331D00" w:rsidP="00FF4C15">
            <w:pPr>
              <w:pStyle w:val="Akapitzlist"/>
              <w:numPr>
                <w:ilvl w:val="0"/>
                <w:numId w:val="11"/>
              </w:numPr>
              <w:spacing w:before="100" w:beforeAutospacing="1" w:after="100" w:afterAutospacing="1"/>
              <w:rPr>
                <w:rFonts w:ascii="Arial" w:hAnsi="Arial" w:cs="Arial"/>
                <w:sz w:val="24"/>
                <w:szCs w:val="24"/>
              </w:rPr>
            </w:pPr>
            <w:r w:rsidRPr="0024026B">
              <w:rPr>
                <w:rFonts w:ascii="Arial" w:hAnsi="Arial" w:cs="Arial"/>
                <w:sz w:val="24"/>
                <w:szCs w:val="24"/>
              </w:rPr>
              <w:t>wsparcie p</w:t>
            </w:r>
            <w:r w:rsidR="00C76105" w:rsidRPr="0024026B">
              <w:rPr>
                <w:rFonts w:ascii="Arial" w:hAnsi="Arial" w:cs="Arial"/>
                <w:sz w:val="24"/>
                <w:szCs w:val="24"/>
              </w:rPr>
              <w:t>owyżej</w:t>
            </w:r>
            <w:r w:rsidR="0018196C">
              <w:rPr>
                <w:rFonts w:ascii="Arial" w:hAnsi="Arial" w:cs="Arial"/>
                <w:sz w:val="24"/>
                <w:szCs w:val="24"/>
                <w:lang w:val="pl-PL"/>
              </w:rPr>
              <w:t xml:space="preserve"> </w:t>
            </w:r>
            <w:r w:rsidR="002B72EC">
              <w:rPr>
                <w:rFonts w:ascii="Arial" w:hAnsi="Arial" w:cs="Arial"/>
                <w:sz w:val="24"/>
                <w:szCs w:val="24"/>
                <w:lang w:val="pl-PL"/>
              </w:rPr>
              <w:t>3</w:t>
            </w:r>
            <w:r w:rsidR="00C61400">
              <w:rPr>
                <w:rFonts w:ascii="Arial" w:hAnsi="Arial" w:cs="Arial"/>
                <w:sz w:val="24"/>
                <w:szCs w:val="24"/>
                <w:lang w:val="pl-PL"/>
              </w:rPr>
              <w:t>0</w:t>
            </w:r>
            <w:r w:rsidR="0018196C">
              <w:rPr>
                <w:rFonts w:ascii="Arial" w:hAnsi="Arial" w:cs="Arial"/>
                <w:sz w:val="24"/>
                <w:szCs w:val="24"/>
                <w:lang w:val="pl-PL"/>
              </w:rPr>
              <w:t xml:space="preserve"> </w:t>
            </w:r>
            <w:r w:rsidR="00C76105" w:rsidRPr="0024026B">
              <w:rPr>
                <w:rFonts w:ascii="Arial" w:hAnsi="Arial" w:cs="Arial"/>
                <w:sz w:val="24"/>
                <w:szCs w:val="24"/>
              </w:rPr>
              <w:t>przedsiębiorców</w:t>
            </w:r>
            <w:r w:rsidR="00091DFC" w:rsidRPr="0024026B">
              <w:rPr>
                <w:rFonts w:ascii="Arial" w:hAnsi="Arial" w:cs="Arial"/>
                <w:sz w:val="24"/>
                <w:szCs w:val="24"/>
              </w:rPr>
              <w:t xml:space="preserve"> </w:t>
            </w:r>
            <w:r w:rsidRPr="0024026B">
              <w:rPr>
                <w:rFonts w:ascii="Arial" w:hAnsi="Arial" w:cs="Arial"/>
                <w:sz w:val="24"/>
                <w:szCs w:val="24"/>
              </w:rPr>
              <w:t xml:space="preserve">– </w:t>
            </w:r>
            <w:r w:rsidR="00997B26" w:rsidRPr="0024026B">
              <w:rPr>
                <w:rFonts w:ascii="Arial" w:hAnsi="Arial" w:cs="Arial"/>
                <w:sz w:val="24"/>
                <w:szCs w:val="24"/>
              </w:rPr>
              <w:t xml:space="preserve">7 </w:t>
            </w:r>
            <w:r w:rsidRPr="0024026B">
              <w:rPr>
                <w:rFonts w:ascii="Arial" w:hAnsi="Arial" w:cs="Arial"/>
                <w:sz w:val="24"/>
                <w:szCs w:val="24"/>
              </w:rPr>
              <w:t>pkt</w:t>
            </w:r>
          </w:p>
          <w:p w14:paraId="56CF6680" w14:textId="36D683E4" w:rsidR="00C76105" w:rsidRPr="0024026B" w:rsidRDefault="00C76105" w:rsidP="0024026B">
            <w:pPr>
              <w:spacing w:before="100" w:beforeAutospacing="1" w:after="100" w:afterAutospacing="1"/>
              <w:ind w:left="-66"/>
              <w:rPr>
                <w:rFonts w:ascii="Arial" w:hAnsi="Arial" w:cs="Arial"/>
                <w:sz w:val="24"/>
                <w:szCs w:val="24"/>
              </w:rPr>
            </w:pPr>
            <w:r w:rsidRPr="0024026B">
              <w:rPr>
                <w:rFonts w:ascii="Arial" w:hAnsi="Arial" w:cs="Arial"/>
                <w:sz w:val="24"/>
                <w:szCs w:val="24"/>
              </w:rPr>
              <w:t>Kryterium jest weryfikowane w oparciu o wniosek o dofinansowanie projektu</w:t>
            </w:r>
            <w:r w:rsidR="00CC12DF" w:rsidRPr="0024026B">
              <w:rPr>
                <w:rStyle w:val="Odwoanieprzypisudolnego"/>
                <w:rFonts w:ascii="Arial" w:hAnsi="Arial" w:cs="Arial"/>
                <w:sz w:val="24"/>
                <w:szCs w:val="24"/>
              </w:rPr>
              <w:footnoteReference w:id="12"/>
            </w:r>
            <w:r w:rsidRPr="0024026B">
              <w:rPr>
                <w:rFonts w:ascii="Arial" w:hAnsi="Arial" w:cs="Arial"/>
                <w:sz w:val="24"/>
                <w:szCs w:val="24"/>
              </w:rPr>
              <w:t>.</w:t>
            </w:r>
          </w:p>
        </w:tc>
        <w:tc>
          <w:tcPr>
            <w:tcW w:w="1764" w:type="dxa"/>
            <w:shd w:val="clear" w:color="auto" w:fill="auto"/>
            <w:vAlign w:val="center"/>
          </w:tcPr>
          <w:p w14:paraId="6DFC7C66" w14:textId="10CDD882" w:rsidR="00C76105" w:rsidRPr="0024026B" w:rsidRDefault="00C76105"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0 – </w:t>
            </w:r>
            <w:r w:rsidR="00997B26" w:rsidRPr="0024026B">
              <w:rPr>
                <w:rFonts w:ascii="Arial" w:hAnsi="Arial" w:cs="Arial"/>
                <w:sz w:val="24"/>
                <w:szCs w:val="24"/>
              </w:rPr>
              <w:t xml:space="preserve">7 </w:t>
            </w:r>
            <w:r w:rsidRPr="0024026B">
              <w:rPr>
                <w:rFonts w:ascii="Arial" w:hAnsi="Arial" w:cs="Arial"/>
                <w:sz w:val="24"/>
                <w:szCs w:val="24"/>
              </w:rPr>
              <w:t>według</w:t>
            </w:r>
            <w:r w:rsidR="008A545F">
              <w:rPr>
                <w:rFonts w:ascii="Arial" w:hAnsi="Arial" w:cs="Arial"/>
                <w:sz w:val="24"/>
                <w:szCs w:val="24"/>
              </w:rPr>
              <w:t xml:space="preserve"> </w:t>
            </w:r>
            <w:r w:rsidR="009345A5" w:rsidRPr="0024026B">
              <w:rPr>
                <w:rFonts w:ascii="Arial" w:hAnsi="Arial" w:cs="Arial"/>
                <w:sz w:val="24"/>
                <w:szCs w:val="24"/>
              </w:rPr>
              <w:t>o</w:t>
            </w:r>
            <w:r w:rsidRPr="0024026B">
              <w:rPr>
                <w:rFonts w:ascii="Arial" w:hAnsi="Arial" w:cs="Arial"/>
                <w:sz w:val="24"/>
                <w:szCs w:val="24"/>
              </w:rPr>
              <w:t>ceny</w:t>
            </w:r>
          </w:p>
          <w:p w14:paraId="6D9C29E5" w14:textId="76673274" w:rsidR="00331D00" w:rsidRPr="0024026B" w:rsidRDefault="00331D00" w:rsidP="0024026B">
            <w:pPr>
              <w:spacing w:before="100" w:beforeAutospacing="1" w:after="100" w:afterAutospacing="1"/>
              <w:rPr>
                <w:rFonts w:ascii="Arial" w:hAnsi="Arial" w:cs="Arial"/>
                <w:sz w:val="24"/>
                <w:szCs w:val="24"/>
              </w:rPr>
            </w:pPr>
            <w:r w:rsidRPr="0024026B">
              <w:rPr>
                <w:rFonts w:ascii="Arial" w:hAnsi="Arial" w:cs="Arial"/>
                <w:sz w:val="24"/>
                <w:szCs w:val="24"/>
              </w:rPr>
              <w:t>Kryterium rozstrzygające</w:t>
            </w:r>
          </w:p>
        </w:tc>
        <w:tc>
          <w:tcPr>
            <w:tcW w:w="1982" w:type="dxa"/>
            <w:shd w:val="clear" w:color="auto" w:fill="auto"/>
            <w:vAlign w:val="center"/>
          </w:tcPr>
          <w:p w14:paraId="1B001787" w14:textId="585E3BAC" w:rsidR="00C76105" w:rsidRPr="0024026B" w:rsidRDefault="00091DFC" w:rsidP="008A545F">
            <w:pPr>
              <w:spacing w:before="100" w:beforeAutospacing="1" w:after="100" w:afterAutospacing="1"/>
              <w:jc w:val="right"/>
              <w:rPr>
                <w:rFonts w:ascii="Arial" w:hAnsi="Arial" w:cs="Arial"/>
                <w:sz w:val="24"/>
                <w:szCs w:val="24"/>
              </w:rPr>
            </w:pPr>
            <w:r w:rsidRPr="0024026B">
              <w:rPr>
                <w:rFonts w:ascii="Arial" w:hAnsi="Arial" w:cs="Arial"/>
                <w:sz w:val="24"/>
                <w:szCs w:val="24"/>
              </w:rPr>
              <w:t>1</w:t>
            </w:r>
          </w:p>
        </w:tc>
      </w:tr>
      <w:tr w:rsidR="00091DFC" w:rsidRPr="0024026B" w14:paraId="18FDB43E" w14:textId="77777777" w:rsidTr="008A545F">
        <w:trPr>
          <w:trHeight w:val="801"/>
        </w:trPr>
        <w:tc>
          <w:tcPr>
            <w:tcW w:w="1110" w:type="dxa"/>
            <w:shd w:val="clear" w:color="auto" w:fill="FFFFFF" w:themeFill="background1"/>
            <w:vAlign w:val="center"/>
          </w:tcPr>
          <w:p w14:paraId="21D1FBAA" w14:textId="6C99A89F" w:rsidR="00091DFC" w:rsidRPr="0024026B" w:rsidRDefault="00091DFC" w:rsidP="0024026B">
            <w:pPr>
              <w:spacing w:before="100" w:beforeAutospacing="1" w:after="100" w:afterAutospacing="1"/>
              <w:rPr>
                <w:rFonts w:ascii="Arial" w:hAnsi="Arial" w:cs="Arial"/>
                <w:sz w:val="24"/>
                <w:szCs w:val="24"/>
              </w:rPr>
            </w:pPr>
            <w:r w:rsidRPr="0024026B">
              <w:rPr>
                <w:rFonts w:ascii="Arial" w:hAnsi="Arial" w:cs="Arial"/>
                <w:sz w:val="24"/>
                <w:szCs w:val="24"/>
              </w:rPr>
              <w:t>D.4</w:t>
            </w:r>
          </w:p>
        </w:tc>
        <w:tc>
          <w:tcPr>
            <w:tcW w:w="2676" w:type="dxa"/>
            <w:shd w:val="clear" w:color="auto" w:fill="FFFFFF" w:themeFill="background1"/>
            <w:vAlign w:val="center"/>
          </w:tcPr>
          <w:p w14:paraId="0FB06348" w14:textId="78247708" w:rsidR="00091DFC" w:rsidRPr="0024026B" w:rsidRDefault="00091DFC" w:rsidP="0024026B">
            <w:pPr>
              <w:spacing w:before="100" w:beforeAutospacing="1" w:after="100" w:afterAutospacing="1"/>
              <w:rPr>
                <w:rFonts w:ascii="Arial" w:hAnsi="Arial" w:cs="Arial"/>
                <w:sz w:val="24"/>
                <w:szCs w:val="24"/>
              </w:rPr>
            </w:pPr>
            <w:r w:rsidRPr="0024026B">
              <w:rPr>
                <w:rFonts w:ascii="Arial" w:hAnsi="Arial" w:cs="Arial"/>
                <w:sz w:val="24"/>
                <w:szCs w:val="24"/>
              </w:rPr>
              <w:t>Wpływ projektu na poprawę wizerunku regionalnej gospodarki</w:t>
            </w:r>
          </w:p>
        </w:tc>
        <w:tc>
          <w:tcPr>
            <w:tcW w:w="6903" w:type="dxa"/>
            <w:shd w:val="clear" w:color="auto" w:fill="FFFFFF" w:themeFill="background1"/>
          </w:tcPr>
          <w:p w14:paraId="394BADAA" w14:textId="77777777" w:rsidR="00091DFC" w:rsidRPr="0024026B" w:rsidRDefault="00091DFC" w:rsidP="0024026B">
            <w:pPr>
              <w:spacing w:before="100" w:beforeAutospacing="1" w:after="100" w:afterAutospacing="1"/>
              <w:ind w:left="-66"/>
              <w:rPr>
                <w:rFonts w:ascii="Arial" w:hAnsi="Arial" w:cs="Arial"/>
                <w:sz w:val="24"/>
                <w:szCs w:val="24"/>
              </w:rPr>
            </w:pPr>
            <w:r w:rsidRPr="0024026B">
              <w:rPr>
                <w:rFonts w:ascii="Arial" w:hAnsi="Arial" w:cs="Arial"/>
                <w:sz w:val="24"/>
                <w:szCs w:val="24"/>
              </w:rPr>
              <w:t>Wnioskodawca zaplanował w ramach projektu:</w:t>
            </w:r>
          </w:p>
          <w:p w14:paraId="42FCA0C1" w14:textId="220441A2" w:rsidR="00091DFC" w:rsidRPr="0024026B" w:rsidRDefault="00091DFC" w:rsidP="00FF4C15">
            <w:pPr>
              <w:pStyle w:val="Akapitzlist"/>
              <w:numPr>
                <w:ilvl w:val="0"/>
                <w:numId w:val="12"/>
              </w:numPr>
              <w:spacing w:before="100" w:beforeAutospacing="1" w:after="100" w:afterAutospacing="1"/>
              <w:rPr>
                <w:rFonts w:ascii="Arial" w:hAnsi="Arial" w:cs="Arial"/>
                <w:sz w:val="24"/>
                <w:szCs w:val="24"/>
              </w:rPr>
            </w:pPr>
            <w:r w:rsidRPr="0024026B">
              <w:rPr>
                <w:rFonts w:ascii="Arial" w:hAnsi="Arial" w:cs="Arial"/>
                <w:sz w:val="24"/>
                <w:szCs w:val="24"/>
              </w:rPr>
              <w:t xml:space="preserve">wsparcie </w:t>
            </w:r>
            <w:r w:rsidRPr="00E70323">
              <w:rPr>
                <w:rFonts w:ascii="Arial" w:hAnsi="Arial" w:cs="Arial"/>
                <w:sz w:val="24"/>
                <w:szCs w:val="24"/>
              </w:rPr>
              <w:t>przedsięwzięć informacyjno-promocyjnych</w:t>
            </w:r>
            <w:r w:rsidR="00E70323" w:rsidRPr="00E70323">
              <w:rPr>
                <w:rFonts w:ascii="Arial" w:hAnsi="Arial" w:cs="Arial"/>
                <w:sz w:val="24"/>
                <w:szCs w:val="24"/>
                <w:lang w:val="pl-PL"/>
              </w:rPr>
              <w:t>,</w:t>
            </w:r>
            <w:r w:rsidR="00E70323" w:rsidRPr="00E70323">
              <w:rPr>
                <w:rFonts w:ascii="Arial" w:hAnsi="Arial" w:cs="Arial"/>
                <w:sz w:val="24"/>
                <w:szCs w:val="24"/>
              </w:rPr>
              <w:t xml:space="preserve"> ściśle i bezpośrednio powiązanych ze wspieraniem MŚP, gdzie MŚP będzie ostatecznym odbiorcą wsparcia</w:t>
            </w:r>
            <w:r w:rsidR="00E70323">
              <w:rPr>
                <w:rFonts w:ascii="Arial" w:hAnsi="Arial" w:cs="Arial"/>
                <w:sz w:val="24"/>
                <w:szCs w:val="24"/>
                <w:lang w:val="pl-PL"/>
              </w:rPr>
              <w:t>,</w:t>
            </w:r>
            <w:r w:rsidRPr="0024026B">
              <w:rPr>
                <w:rFonts w:ascii="Arial" w:hAnsi="Arial" w:cs="Arial"/>
                <w:sz w:val="24"/>
                <w:szCs w:val="24"/>
              </w:rPr>
              <w:t xml:space="preserve"> o charakterze międzynarodowym na poziomie co najmniej 1 oraz wsparcie przedsięwzięć informacyjno-promocyjnych o charakterze krajowym na poziomie co najmniej 1 – 1 pkt</w:t>
            </w:r>
            <w:r w:rsidR="00E70323">
              <w:rPr>
                <w:rFonts w:ascii="Arial" w:hAnsi="Arial" w:cs="Arial"/>
                <w:sz w:val="24"/>
                <w:szCs w:val="24"/>
                <w:lang w:val="pl-PL"/>
              </w:rPr>
              <w:t>;</w:t>
            </w:r>
          </w:p>
          <w:p w14:paraId="3808935C" w14:textId="5B7113D1" w:rsidR="00091DFC" w:rsidRPr="0024026B" w:rsidRDefault="00091DFC" w:rsidP="00FF4C15">
            <w:pPr>
              <w:pStyle w:val="Akapitzlist"/>
              <w:numPr>
                <w:ilvl w:val="0"/>
                <w:numId w:val="12"/>
              </w:numPr>
              <w:spacing w:before="100" w:beforeAutospacing="1" w:after="100" w:afterAutospacing="1"/>
              <w:rPr>
                <w:rFonts w:ascii="Arial" w:hAnsi="Arial" w:cs="Arial"/>
                <w:sz w:val="24"/>
                <w:szCs w:val="24"/>
              </w:rPr>
            </w:pPr>
            <w:r w:rsidRPr="0024026B">
              <w:rPr>
                <w:rFonts w:ascii="Arial" w:hAnsi="Arial" w:cs="Arial"/>
                <w:sz w:val="24"/>
                <w:szCs w:val="24"/>
              </w:rPr>
              <w:lastRenderedPageBreak/>
              <w:t>wsparcie przedsięwzięć informacyjno-promocyjnych</w:t>
            </w:r>
            <w:r w:rsidR="00E70323">
              <w:rPr>
                <w:rFonts w:ascii="Arial" w:hAnsi="Arial" w:cs="Arial"/>
                <w:sz w:val="24"/>
                <w:szCs w:val="24"/>
                <w:lang w:val="pl-PL"/>
              </w:rPr>
              <w:t xml:space="preserve">, </w:t>
            </w:r>
            <w:r w:rsidR="00E70323" w:rsidRPr="00E70323">
              <w:rPr>
                <w:rFonts w:ascii="Arial" w:hAnsi="Arial" w:cs="Arial"/>
                <w:sz w:val="24"/>
                <w:szCs w:val="24"/>
              </w:rPr>
              <w:t>ściśle i bezpośrednio powiązanych ze wspieraniem MŚP, gdzie MŚP będzie ostatecznym odbiorcą wsparcia</w:t>
            </w:r>
            <w:r w:rsidR="00E70323">
              <w:rPr>
                <w:rFonts w:ascii="Arial" w:hAnsi="Arial" w:cs="Arial"/>
                <w:sz w:val="24"/>
                <w:szCs w:val="24"/>
                <w:lang w:val="pl-PL"/>
              </w:rPr>
              <w:t>,</w:t>
            </w:r>
            <w:r w:rsidR="00E70323" w:rsidRPr="0024026B">
              <w:rPr>
                <w:rFonts w:ascii="Arial" w:hAnsi="Arial" w:cs="Arial"/>
                <w:sz w:val="24"/>
                <w:szCs w:val="24"/>
              </w:rPr>
              <w:t xml:space="preserve"> </w:t>
            </w:r>
            <w:r w:rsidRPr="0024026B">
              <w:rPr>
                <w:rFonts w:ascii="Arial" w:hAnsi="Arial" w:cs="Arial"/>
                <w:sz w:val="24"/>
                <w:szCs w:val="24"/>
              </w:rPr>
              <w:t xml:space="preserve"> o charakterze międzynarodowym na poziomie co najmniej 2 oraz wsparcie przedsięwzięć informacyjno-promocyjnych o charakterze krajowym na poziomie co najmniej 2 – </w:t>
            </w:r>
            <w:r w:rsidR="00690FB5" w:rsidRPr="0024026B">
              <w:rPr>
                <w:rFonts w:ascii="Arial" w:hAnsi="Arial" w:cs="Arial"/>
                <w:sz w:val="24"/>
                <w:szCs w:val="24"/>
              </w:rPr>
              <w:t xml:space="preserve">3 </w:t>
            </w:r>
            <w:r w:rsidRPr="0024026B">
              <w:rPr>
                <w:rFonts w:ascii="Arial" w:hAnsi="Arial" w:cs="Arial"/>
                <w:sz w:val="24"/>
                <w:szCs w:val="24"/>
              </w:rPr>
              <w:t>pkt</w:t>
            </w:r>
            <w:r w:rsidR="00E70323">
              <w:rPr>
                <w:rFonts w:ascii="Arial" w:hAnsi="Arial" w:cs="Arial"/>
                <w:sz w:val="24"/>
                <w:szCs w:val="24"/>
                <w:lang w:val="pl-PL"/>
              </w:rPr>
              <w:t>;</w:t>
            </w:r>
          </w:p>
          <w:p w14:paraId="7E7DC0E0" w14:textId="2E61813E" w:rsidR="00091DFC" w:rsidRPr="0024026B" w:rsidRDefault="00091DFC" w:rsidP="00FF4C15">
            <w:pPr>
              <w:pStyle w:val="Akapitzlist"/>
              <w:numPr>
                <w:ilvl w:val="0"/>
                <w:numId w:val="12"/>
              </w:numPr>
              <w:spacing w:before="100" w:beforeAutospacing="1" w:after="100" w:afterAutospacing="1"/>
              <w:rPr>
                <w:rFonts w:ascii="Arial" w:hAnsi="Arial" w:cs="Arial"/>
                <w:sz w:val="24"/>
                <w:szCs w:val="24"/>
              </w:rPr>
            </w:pPr>
            <w:r w:rsidRPr="0024026B">
              <w:rPr>
                <w:rFonts w:ascii="Arial" w:hAnsi="Arial" w:cs="Arial"/>
                <w:sz w:val="24"/>
                <w:szCs w:val="24"/>
              </w:rPr>
              <w:t>wsparcie przedsięwzięć informacyjno-promocyjnych</w:t>
            </w:r>
            <w:r w:rsidR="00E70323">
              <w:rPr>
                <w:rFonts w:ascii="Arial" w:hAnsi="Arial" w:cs="Arial"/>
                <w:sz w:val="24"/>
                <w:szCs w:val="24"/>
                <w:lang w:val="pl-PL"/>
              </w:rPr>
              <w:t xml:space="preserve">, </w:t>
            </w:r>
            <w:r w:rsidR="00E70323" w:rsidRPr="00E70323">
              <w:rPr>
                <w:rFonts w:ascii="Arial" w:hAnsi="Arial" w:cs="Arial"/>
                <w:sz w:val="24"/>
                <w:szCs w:val="24"/>
              </w:rPr>
              <w:t>ściśle i bezpośrednio powiązanych ze wspieraniem MŚP, gdzie MŚP będzie ostatecznym odbiorcą wsparcia</w:t>
            </w:r>
            <w:r w:rsidR="00E70323">
              <w:rPr>
                <w:rFonts w:ascii="Arial" w:hAnsi="Arial" w:cs="Arial"/>
                <w:sz w:val="24"/>
                <w:szCs w:val="24"/>
                <w:lang w:val="pl-PL"/>
              </w:rPr>
              <w:t>,</w:t>
            </w:r>
            <w:r w:rsidR="00E70323" w:rsidRPr="0024026B">
              <w:rPr>
                <w:rFonts w:ascii="Arial" w:hAnsi="Arial" w:cs="Arial"/>
                <w:sz w:val="24"/>
                <w:szCs w:val="24"/>
              </w:rPr>
              <w:t xml:space="preserve"> </w:t>
            </w:r>
            <w:r w:rsidRPr="0024026B">
              <w:rPr>
                <w:rFonts w:ascii="Arial" w:hAnsi="Arial" w:cs="Arial"/>
                <w:sz w:val="24"/>
                <w:szCs w:val="24"/>
              </w:rPr>
              <w:t xml:space="preserve"> o charakterze międzynarodowym na poziomie co najmniej 3 oraz wsparcie przedsięwzięć informacyjno-promocyjnych o charakterze krajowym na poziomie co najmniej 3 – </w:t>
            </w:r>
            <w:r w:rsidR="00690FB5" w:rsidRPr="0024026B">
              <w:rPr>
                <w:rFonts w:ascii="Arial" w:hAnsi="Arial" w:cs="Arial"/>
                <w:sz w:val="24"/>
                <w:szCs w:val="24"/>
              </w:rPr>
              <w:t xml:space="preserve">5 </w:t>
            </w:r>
            <w:r w:rsidRPr="0024026B">
              <w:rPr>
                <w:rFonts w:ascii="Arial" w:hAnsi="Arial" w:cs="Arial"/>
                <w:sz w:val="24"/>
                <w:szCs w:val="24"/>
              </w:rPr>
              <w:t>pkt</w:t>
            </w:r>
            <w:r w:rsidR="00E70323">
              <w:rPr>
                <w:rFonts w:ascii="Arial" w:hAnsi="Arial" w:cs="Arial"/>
                <w:sz w:val="24"/>
                <w:szCs w:val="24"/>
                <w:lang w:val="pl-PL"/>
              </w:rPr>
              <w:t>.</w:t>
            </w:r>
          </w:p>
          <w:p w14:paraId="7CDD6F4F" w14:textId="3067ACF0" w:rsidR="00091DFC" w:rsidRPr="0024026B" w:rsidRDefault="00091DFC" w:rsidP="0024026B">
            <w:pPr>
              <w:spacing w:before="100" w:beforeAutospacing="1" w:after="100" w:afterAutospacing="1"/>
              <w:ind w:left="-66"/>
              <w:rPr>
                <w:rFonts w:ascii="Arial" w:hAnsi="Arial" w:cs="Arial"/>
                <w:sz w:val="24"/>
                <w:szCs w:val="24"/>
              </w:rPr>
            </w:pPr>
            <w:r w:rsidRPr="0024026B">
              <w:rPr>
                <w:rFonts w:ascii="Arial" w:hAnsi="Arial" w:cs="Arial"/>
                <w:sz w:val="24"/>
                <w:szCs w:val="24"/>
              </w:rPr>
              <w:t>Kryterium jest weryfikowane w oparciu o wniosek o dofinansowanie projektu</w:t>
            </w:r>
            <w:r w:rsidRPr="0024026B">
              <w:rPr>
                <w:rStyle w:val="Odwoanieprzypisudolnego"/>
                <w:rFonts w:ascii="Arial" w:hAnsi="Arial" w:cs="Arial"/>
                <w:sz w:val="24"/>
                <w:szCs w:val="24"/>
              </w:rPr>
              <w:footnoteReference w:id="13"/>
            </w:r>
            <w:r w:rsidRPr="0024026B">
              <w:rPr>
                <w:rFonts w:ascii="Arial" w:hAnsi="Arial" w:cs="Arial"/>
                <w:sz w:val="24"/>
                <w:szCs w:val="24"/>
              </w:rPr>
              <w:t>.</w:t>
            </w:r>
          </w:p>
        </w:tc>
        <w:tc>
          <w:tcPr>
            <w:tcW w:w="1764" w:type="dxa"/>
            <w:shd w:val="clear" w:color="auto" w:fill="FFFFFF" w:themeFill="background1"/>
            <w:vAlign w:val="center"/>
          </w:tcPr>
          <w:p w14:paraId="560425B4" w14:textId="1B47A25F" w:rsidR="00091DFC" w:rsidRPr="0024026B" w:rsidRDefault="00666B08"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 xml:space="preserve">0 – </w:t>
            </w:r>
            <w:r w:rsidR="00690FB5" w:rsidRPr="0024026B">
              <w:rPr>
                <w:rFonts w:ascii="Arial" w:hAnsi="Arial" w:cs="Arial"/>
                <w:sz w:val="24"/>
                <w:szCs w:val="24"/>
              </w:rPr>
              <w:t xml:space="preserve">5 </w:t>
            </w:r>
            <w:r w:rsidRPr="0024026B">
              <w:rPr>
                <w:rFonts w:ascii="Arial" w:hAnsi="Arial" w:cs="Arial"/>
                <w:sz w:val="24"/>
                <w:szCs w:val="24"/>
              </w:rPr>
              <w:t>według</w:t>
            </w:r>
            <w:r w:rsidR="008A545F">
              <w:rPr>
                <w:rFonts w:ascii="Arial" w:hAnsi="Arial" w:cs="Arial"/>
                <w:sz w:val="24"/>
                <w:szCs w:val="24"/>
              </w:rPr>
              <w:t xml:space="preserve"> </w:t>
            </w:r>
            <w:r w:rsidR="009345A5" w:rsidRPr="0024026B">
              <w:rPr>
                <w:rFonts w:ascii="Arial" w:hAnsi="Arial" w:cs="Arial"/>
                <w:sz w:val="24"/>
                <w:szCs w:val="24"/>
              </w:rPr>
              <w:t>o</w:t>
            </w:r>
            <w:r w:rsidRPr="0024026B">
              <w:rPr>
                <w:rFonts w:ascii="Arial" w:hAnsi="Arial" w:cs="Arial"/>
                <w:sz w:val="24"/>
                <w:szCs w:val="24"/>
              </w:rPr>
              <w:t>ceny</w:t>
            </w:r>
          </w:p>
        </w:tc>
        <w:tc>
          <w:tcPr>
            <w:tcW w:w="1982" w:type="dxa"/>
            <w:shd w:val="clear" w:color="auto" w:fill="FFFFFF" w:themeFill="background1"/>
            <w:vAlign w:val="center"/>
          </w:tcPr>
          <w:p w14:paraId="78275BE7" w14:textId="53EB6124" w:rsidR="00091DFC" w:rsidRPr="0024026B" w:rsidRDefault="00666B08" w:rsidP="008A545F">
            <w:pPr>
              <w:spacing w:before="100" w:beforeAutospacing="1" w:after="100" w:afterAutospacing="1"/>
              <w:jc w:val="right"/>
              <w:rPr>
                <w:rFonts w:ascii="Arial" w:hAnsi="Arial" w:cs="Arial"/>
                <w:sz w:val="24"/>
                <w:szCs w:val="24"/>
              </w:rPr>
            </w:pPr>
            <w:r w:rsidRPr="0024026B">
              <w:rPr>
                <w:rFonts w:ascii="Arial" w:hAnsi="Arial" w:cs="Arial"/>
                <w:sz w:val="24"/>
                <w:szCs w:val="24"/>
              </w:rPr>
              <w:t>1</w:t>
            </w:r>
          </w:p>
        </w:tc>
      </w:tr>
    </w:tbl>
    <w:p w14:paraId="0487D969" w14:textId="43DBEA07" w:rsidR="006A1EE7" w:rsidRPr="0024026B" w:rsidRDefault="006A1EE7" w:rsidP="008A545F">
      <w:pPr>
        <w:spacing w:before="100" w:beforeAutospacing="1" w:after="100" w:afterAutospacing="1"/>
        <w:rPr>
          <w:rFonts w:ascii="Arial" w:hAnsi="Arial" w:cs="Arial"/>
          <w:color w:val="FF0000"/>
          <w:sz w:val="24"/>
          <w:szCs w:val="24"/>
          <w:lang w:eastAsia="pl-PL"/>
        </w:rPr>
      </w:pPr>
    </w:p>
    <w:sectPr w:rsidR="006A1EE7" w:rsidRPr="0024026B" w:rsidSect="003B0164">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9004C" w14:textId="77777777" w:rsidR="0025350A" w:rsidRDefault="0025350A" w:rsidP="00D15E00">
      <w:pPr>
        <w:spacing w:after="0" w:line="240" w:lineRule="auto"/>
      </w:pPr>
      <w:r>
        <w:separator/>
      </w:r>
    </w:p>
  </w:endnote>
  <w:endnote w:type="continuationSeparator" w:id="0">
    <w:p w14:paraId="2139A035" w14:textId="77777777" w:rsidR="0025350A" w:rsidRDefault="0025350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5EAB7" w14:textId="77777777" w:rsidR="002D61A4" w:rsidRDefault="002D61A4">
    <w:pPr>
      <w:pStyle w:val="Stopka"/>
      <w:jc w:val="right"/>
    </w:pPr>
    <w:r>
      <w:fldChar w:fldCharType="begin"/>
    </w:r>
    <w:r>
      <w:instrText>PAGE   \* MERGEFORMAT</w:instrText>
    </w:r>
    <w:r>
      <w:fldChar w:fldCharType="separate"/>
    </w:r>
    <w:r w:rsidR="00335AC4" w:rsidRPr="00335AC4">
      <w:rPr>
        <w:noProof/>
        <w:lang w:val="pl-PL"/>
      </w:rPr>
      <w:t>5</w:t>
    </w:r>
    <w:r>
      <w:fldChar w:fldCharType="end"/>
    </w:r>
  </w:p>
  <w:p w14:paraId="02FA604D"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163C2" w14:textId="77777777" w:rsidR="00EF6CFB" w:rsidRPr="00EE54CD" w:rsidRDefault="00D1306C" w:rsidP="00EE54CD">
    <w:pPr>
      <w:pStyle w:val="Stopka"/>
      <w:jc w:val="center"/>
    </w:pPr>
    <w:r>
      <w:rPr>
        <w:noProof/>
        <w:lang w:val="pl-PL" w:eastAsia="pl-PL"/>
      </w:rPr>
      <w:drawing>
        <wp:inline distT="0" distB="0" distL="0" distR="0" wp14:anchorId="3DFED206" wp14:editId="097FD1FF">
          <wp:extent cx="6962775" cy="857250"/>
          <wp:effectExtent l="0" t="0" r="0" b="0"/>
          <wp:docPr id="1" name="Obraz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73766" w14:textId="77777777" w:rsidR="0025350A" w:rsidRDefault="0025350A" w:rsidP="00D15E00">
      <w:pPr>
        <w:spacing w:after="0" w:line="240" w:lineRule="auto"/>
      </w:pPr>
      <w:r>
        <w:separator/>
      </w:r>
    </w:p>
  </w:footnote>
  <w:footnote w:type="continuationSeparator" w:id="0">
    <w:p w14:paraId="2493D014" w14:textId="77777777" w:rsidR="0025350A" w:rsidRDefault="0025350A" w:rsidP="00D15E00">
      <w:pPr>
        <w:spacing w:after="0" w:line="240" w:lineRule="auto"/>
      </w:pPr>
      <w:r>
        <w:continuationSeparator/>
      </w:r>
    </w:p>
  </w:footnote>
  <w:footnote w:id="1">
    <w:p w14:paraId="73227095" w14:textId="77777777" w:rsidR="00FB748E" w:rsidRPr="00650217" w:rsidRDefault="00FB748E" w:rsidP="009C75E8">
      <w:pPr>
        <w:pStyle w:val="Tekstprzypisudolnego"/>
        <w:spacing w:line="276" w:lineRule="auto"/>
        <w:rPr>
          <w:rFonts w:ascii="Arial" w:hAnsi="Arial" w:cs="Arial"/>
          <w:sz w:val="24"/>
          <w:szCs w:val="24"/>
        </w:rPr>
      </w:pPr>
      <w:r w:rsidRPr="00650217">
        <w:rPr>
          <w:rStyle w:val="Odwoanieprzypisudolnego"/>
          <w:rFonts w:ascii="Arial" w:hAnsi="Arial" w:cs="Arial"/>
          <w:sz w:val="24"/>
          <w:szCs w:val="24"/>
        </w:rPr>
        <w:footnoteRef/>
      </w:r>
      <w:r w:rsidRPr="00650217">
        <w:rPr>
          <w:rFonts w:ascii="Arial" w:hAnsi="Arial" w:cs="Arial"/>
          <w:sz w:val="24"/>
          <w:szCs w:val="24"/>
        </w:rPr>
        <w:t xml:space="preserve"> W każdym kryterium przez „wnioskodawcę” rozumiemy też partnera/partnerów, chyba że kryterium stanowi inaczej.</w:t>
      </w:r>
    </w:p>
  </w:footnote>
  <w:footnote w:id="2">
    <w:p w14:paraId="0B460A7B" w14:textId="77777777" w:rsidR="00EB629D" w:rsidRPr="00EB629D" w:rsidRDefault="00EB629D" w:rsidP="009C75E8">
      <w:pPr>
        <w:pStyle w:val="Tekstprzypisudolnego"/>
        <w:spacing w:line="276" w:lineRule="auto"/>
      </w:pPr>
      <w:r w:rsidRPr="00650217">
        <w:rPr>
          <w:rStyle w:val="Odwoanieprzypisudolnego"/>
          <w:rFonts w:ascii="Arial" w:hAnsi="Arial" w:cs="Arial"/>
          <w:sz w:val="24"/>
          <w:szCs w:val="24"/>
        </w:rPr>
        <w:footnoteRef/>
      </w:r>
      <w:r w:rsidRPr="00650217">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3">
    <w:p w14:paraId="190CB806" w14:textId="77777777" w:rsidR="00EE54CD" w:rsidRPr="00650217" w:rsidRDefault="00EE54CD" w:rsidP="009C75E8">
      <w:pPr>
        <w:pStyle w:val="Tekstprzypisudolnego"/>
        <w:spacing w:line="276" w:lineRule="auto"/>
        <w:rPr>
          <w:rFonts w:ascii="Arial" w:hAnsi="Arial" w:cs="Arial"/>
          <w:sz w:val="24"/>
          <w:szCs w:val="24"/>
        </w:rPr>
      </w:pPr>
      <w:r w:rsidRPr="00650217">
        <w:rPr>
          <w:rStyle w:val="Odwoanieprzypisudolnego"/>
          <w:rFonts w:ascii="Arial" w:hAnsi="Arial" w:cs="Arial"/>
          <w:sz w:val="24"/>
          <w:szCs w:val="24"/>
        </w:rPr>
        <w:footnoteRef/>
      </w:r>
      <w:r w:rsidRPr="00650217">
        <w:rPr>
          <w:rFonts w:ascii="Arial" w:hAnsi="Arial" w:cs="Arial"/>
          <w:sz w:val="24"/>
          <w:szCs w:val="24"/>
        </w:rPr>
        <w:t xml:space="preserve"> </w:t>
      </w:r>
      <w:r w:rsidRPr="00650217">
        <w:rPr>
          <w:rFonts w:ascii="Arial" w:hAnsi="Arial" w:cs="Arial"/>
          <w:bCs/>
          <w:sz w:val="24"/>
          <w:szCs w:val="24"/>
        </w:rPr>
        <w:t>Wykluczenia podmiotowe określone w regulaminie wyboru projektów weryfikowane będą przed podpisaniem umowy.</w:t>
      </w:r>
    </w:p>
  </w:footnote>
  <w:footnote w:id="4">
    <w:p w14:paraId="17FC7F85" w14:textId="77777777" w:rsidR="00EE54CD" w:rsidRPr="00650217" w:rsidRDefault="00EE54CD" w:rsidP="009C75E8">
      <w:pPr>
        <w:pStyle w:val="Tekstprzypisudolnego"/>
        <w:spacing w:line="276" w:lineRule="auto"/>
        <w:rPr>
          <w:rFonts w:ascii="Arial" w:hAnsi="Arial" w:cs="Arial"/>
          <w:sz w:val="24"/>
          <w:szCs w:val="24"/>
        </w:rPr>
      </w:pPr>
      <w:r w:rsidRPr="00650217">
        <w:rPr>
          <w:rStyle w:val="Odwoanieprzypisudolnego"/>
          <w:rFonts w:ascii="Arial" w:hAnsi="Arial" w:cs="Arial"/>
          <w:sz w:val="24"/>
          <w:szCs w:val="24"/>
        </w:rPr>
        <w:footnoteRef/>
      </w:r>
      <w:r w:rsidRPr="00650217">
        <w:rPr>
          <w:rFonts w:ascii="Arial" w:hAnsi="Arial" w:cs="Arial"/>
          <w:sz w:val="24"/>
          <w:szCs w:val="24"/>
        </w:rPr>
        <w:t xml:space="preserve"> </w:t>
      </w:r>
      <w:bookmarkStart w:id="2" w:name="_Hlk132271044"/>
      <w:r w:rsidRPr="00650217">
        <w:rPr>
          <w:rFonts w:ascii="Arial" w:hAnsi="Arial" w:cs="Arial"/>
          <w:sz w:val="24"/>
          <w:szCs w:val="24"/>
        </w:rPr>
        <w:t>Rozporządzenie Parlamentu Europejskiego i Rady (UE) 2021/1058 z dnia 24 czerwca 2021 r. w sprawie Europejskiego Funduszu Rozwoju Regionalnego i Funduszu Spójności (Dz. U. UE. L. z</w:t>
      </w:r>
      <w:r w:rsidRPr="00650217">
        <w:rPr>
          <w:rFonts w:ascii="Arial" w:hAnsi="Arial" w:cs="Arial"/>
          <w:sz w:val="24"/>
          <w:szCs w:val="24"/>
          <w:lang w:val="pl-PL"/>
        </w:rPr>
        <w:t> </w:t>
      </w:r>
      <w:r w:rsidRPr="00650217">
        <w:rPr>
          <w:rFonts w:ascii="Arial" w:hAnsi="Arial" w:cs="Arial"/>
          <w:sz w:val="24"/>
          <w:szCs w:val="24"/>
        </w:rPr>
        <w:t>2021</w:t>
      </w:r>
      <w:r w:rsidRPr="00650217">
        <w:rPr>
          <w:rFonts w:ascii="Arial" w:hAnsi="Arial" w:cs="Arial"/>
          <w:sz w:val="24"/>
          <w:szCs w:val="24"/>
          <w:lang w:val="pl-PL"/>
        </w:rPr>
        <w:t> </w:t>
      </w:r>
      <w:r w:rsidRPr="00650217">
        <w:rPr>
          <w:rFonts w:ascii="Arial" w:hAnsi="Arial" w:cs="Arial"/>
          <w:sz w:val="24"/>
          <w:szCs w:val="24"/>
        </w:rPr>
        <w:t>r.</w:t>
      </w:r>
      <w:r w:rsidRPr="00650217">
        <w:rPr>
          <w:rFonts w:ascii="Arial" w:hAnsi="Arial" w:cs="Arial"/>
          <w:sz w:val="24"/>
          <w:szCs w:val="24"/>
          <w:lang w:val="pl-PL"/>
        </w:rPr>
        <w:t xml:space="preserve"> </w:t>
      </w:r>
      <w:r w:rsidRPr="00650217">
        <w:rPr>
          <w:rFonts w:ascii="Arial" w:hAnsi="Arial" w:cs="Arial"/>
          <w:sz w:val="24"/>
          <w:szCs w:val="24"/>
        </w:rPr>
        <w:t xml:space="preserve"> Nr 231, str. 60 z późn. zm.).</w:t>
      </w:r>
      <w:bookmarkEnd w:id="2"/>
    </w:p>
  </w:footnote>
  <w:footnote w:id="5">
    <w:p w14:paraId="502D578D" w14:textId="2ACAD5C4" w:rsidR="00EE54CD" w:rsidRPr="009D3A18" w:rsidRDefault="00EE54CD" w:rsidP="009C75E8">
      <w:pPr>
        <w:pStyle w:val="Tekstprzypisudolnego"/>
        <w:spacing w:line="276" w:lineRule="auto"/>
      </w:pPr>
      <w:r w:rsidRPr="00650217">
        <w:rPr>
          <w:rStyle w:val="Odwoanieprzypisudolnego"/>
          <w:rFonts w:ascii="Arial" w:hAnsi="Arial" w:cs="Arial"/>
          <w:sz w:val="24"/>
          <w:szCs w:val="24"/>
        </w:rPr>
        <w:footnoteRef/>
      </w:r>
      <w:r w:rsidRPr="00650217">
        <w:rPr>
          <w:rFonts w:ascii="Arial" w:hAnsi="Arial" w:cs="Arial"/>
          <w:sz w:val="24"/>
          <w:szCs w:val="24"/>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późn. zm.</w:t>
      </w:r>
      <w:r w:rsidR="007D2D6E" w:rsidRPr="00650217">
        <w:rPr>
          <w:rFonts w:ascii="Arial" w:hAnsi="Arial" w:cs="Arial"/>
          <w:sz w:val="24"/>
          <w:szCs w:val="24"/>
          <w:lang w:val="pl-PL"/>
        </w:rPr>
        <w:t>; dalej: rozporządzenia nr 2021/1060</w:t>
      </w:r>
      <w:r w:rsidRPr="00650217">
        <w:rPr>
          <w:rFonts w:ascii="Arial" w:hAnsi="Arial" w:cs="Arial"/>
          <w:sz w:val="24"/>
          <w:szCs w:val="24"/>
        </w:rPr>
        <w:t>).</w:t>
      </w:r>
    </w:p>
  </w:footnote>
  <w:footnote w:id="6">
    <w:p w14:paraId="78F9B8D6" w14:textId="3C2B7148" w:rsidR="00BE3DA7" w:rsidRPr="00650217" w:rsidRDefault="00BE3DA7" w:rsidP="00C63F44">
      <w:pPr>
        <w:spacing w:before="100" w:beforeAutospacing="1" w:after="100" w:afterAutospacing="1"/>
        <w:rPr>
          <w:rFonts w:ascii="Arial" w:hAnsi="Arial" w:cs="Arial"/>
          <w:sz w:val="24"/>
          <w:szCs w:val="24"/>
        </w:rPr>
      </w:pPr>
      <w:r w:rsidRPr="00650217">
        <w:rPr>
          <w:rStyle w:val="Odwoanieprzypisudolnego"/>
          <w:rFonts w:ascii="Arial" w:hAnsi="Arial" w:cs="Arial"/>
          <w:sz w:val="24"/>
          <w:szCs w:val="24"/>
        </w:rPr>
        <w:footnoteRef/>
      </w:r>
      <w:r w:rsidRPr="00650217">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7">
    <w:p w14:paraId="7684A964" w14:textId="502441EA" w:rsidR="00A06BFF" w:rsidRPr="00471896" w:rsidRDefault="00A06BFF" w:rsidP="00C63F44">
      <w:pPr>
        <w:pStyle w:val="Tekstprzypisudolnego"/>
        <w:spacing w:before="100" w:beforeAutospacing="1" w:after="100" w:afterAutospacing="1" w:line="276" w:lineRule="auto"/>
        <w:rPr>
          <w:rFonts w:ascii="Arial" w:hAnsi="Arial" w:cs="Arial"/>
          <w:lang w:val="pl-PL"/>
        </w:rPr>
      </w:pPr>
      <w:r w:rsidRPr="00650217">
        <w:rPr>
          <w:rStyle w:val="Odwoanieprzypisudolnego"/>
          <w:rFonts w:ascii="Arial" w:hAnsi="Arial" w:cs="Arial"/>
          <w:sz w:val="24"/>
          <w:szCs w:val="24"/>
        </w:rPr>
        <w:footnoteRef/>
      </w:r>
      <w:r w:rsidRPr="00650217">
        <w:rPr>
          <w:rFonts w:ascii="Arial" w:hAnsi="Arial" w:cs="Arial"/>
          <w:sz w:val="24"/>
          <w:szCs w:val="24"/>
          <w:lang w:val="pl-PL"/>
        </w:rPr>
        <w:t xml:space="preserve"> </w:t>
      </w:r>
      <w:r w:rsidRPr="00650217">
        <w:rPr>
          <w:rFonts w:ascii="Arial" w:hAnsi="Arial" w:cs="Arial"/>
          <w:sz w:val="24"/>
          <w:szCs w:val="24"/>
          <w:lang w:val="pl-PL" w:eastAsia="en-US"/>
        </w:rPr>
        <w:t xml:space="preserve">Dopuszcza się </w:t>
      </w:r>
      <w:r w:rsidR="005C6AE6" w:rsidRPr="00650217">
        <w:rPr>
          <w:rFonts w:ascii="Arial" w:hAnsi="Arial" w:cs="Arial"/>
          <w:sz w:val="24"/>
          <w:szCs w:val="24"/>
          <w:lang w:val="pl-PL" w:eastAsia="en-US"/>
        </w:rPr>
        <w:t xml:space="preserve">by całość lub część operacji związanych z promocją gospodarki regionalnej i promocją </w:t>
      </w:r>
      <w:r w:rsidR="0049378B" w:rsidRPr="00650217">
        <w:rPr>
          <w:rFonts w:ascii="Arial" w:hAnsi="Arial" w:cs="Arial"/>
          <w:sz w:val="24"/>
          <w:szCs w:val="24"/>
          <w:lang w:val="pl-PL" w:eastAsia="en-US"/>
        </w:rPr>
        <w:t>g</w:t>
      </w:r>
      <w:r w:rsidR="005C6AE6" w:rsidRPr="00650217">
        <w:rPr>
          <w:rFonts w:ascii="Arial" w:hAnsi="Arial" w:cs="Arial"/>
          <w:sz w:val="24"/>
          <w:szCs w:val="24"/>
          <w:lang w:val="pl-PL" w:eastAsia="en-US"/>
        </w:rPr>
        <w:t>ospodarczą marek regionalnych</w:t>
      </w:r>
      <w:r w:rsidR="00824D4F" w:rsidRPr="00650217">
        <w:rPr>
          <w:rFonts w:ascii="Arial" w:hAnsi="Arial" w:cs="Arial"/>
          <w:sz w:val="24"/>
          <w:szCs w:val="24"/>
          <w:lang w:val="pl-PL" w:eastAsia="en-US"/>
        </w:rPr>
        <w:t xml:space="preserve"> była wdrażana poza terytorium/</w:t>
      </w:r>
      <w:r w:rsidRPr="00650217">
        <w:rPr>
          <w:rFonts w:ascii="Arial" w:hAnsi="Arial" w:cs="Arial"/>
          <w:sz w:val="24"/>
          <w:szCs w:val="24"/>
          <w:lang w:val="pl-PL" w:eastAsia="en-US"/>
        </w:rPr>
        <w:t>obszarem województwa kujawsko-pomorskiego</w:t>
      </w:r>
      <w:r w:rsidR="00824D4F" w:rsidRPr="00650217">
        <w:rPr>
          <w:rFonts w:ascii="Arial" w:hAnsi="Arial" w:cs="Arial"/>
          <w:sz w:val="24"/>
          <w:szCs w:val="24"/>
          <w:lang w:val="pl-PL" w:eastAsia="en-US"/>
        </w:rPr>
        <w:t xml:space="preserve"> lub </w:t>
      </w:r>
      <w:r w:rsidR="00DD1011" w:rsidRPr="00650217">
        <w:rPr>
          <w:rFonts w:ascii="Arial" w:hAnsi="Arial" w:cs="Arial"/>
          <w:sz w:val="24"/>
          <w:szCs w:val="24"/>
          <w:lang w:val="pl-PL" w:eastAsia="en-US"/>
        </w:rPr>
        <w:t xml:space="preserve">poza terytorium państwa członkowskiego, w </w:t>
      </w:r>
      <w:r w:rsidR="00E50611" w:rsidRPr="00650217">
        <w:rPr>
          <w:rFonts w:ascii="Arial" w:hAnsi="Arial" w:cs="Arial"/>
          <w:sz w:val="24"/>
          <w:szCs w:val="24"/>
          <w:lang w:val="pl-PL" w:eastAsia="en-US"/>
        </w:rPr>
        <w:t>t</w:t>
      </w:r>
      <w:r w:rsidR="00DD1011" w:rsidRPr="00650217">
        <w:rPr>
          <w:rFonts w:ascii="Arial" w:hAnsi="Arial" w:cs="Arial"/>
          <w:sz w:val="24"/>
          <w:szCs w:val="24"/>
          <w:lang w:val="pl-PL" w:eastAsia="en-US"/>
        </w:rPr>
        <w:t>ym poza terytorium Unii, pod warunkiem, że operacja przyczynia się do osiągnięcia celów programu</w:t>
      </w:r>
      <w:r w:rsidR="00DD1011" w:rsidRPr="00BE3DA7">
        <w:rPr>
          <w:rFonts w:ascii="Arial" w:hAnsi="Arial" w:cs="Arial"/>
          <w:sz w:val="24"/>
          <w:szCs w:val="24"/>
          <w:lang w:val="pl-PL" w:eastAsia="en-US"/>
        </w:rPr>
        <w:t>.</w:t>
      </w:r>
    </w:p>
  </w:footnote>
  <w:footnote w:id="8">
    <w:p w14:paraId="5254269C" w14:textId="77777777" w:rsidR="003F2D97" w:rsidRPr="00721945" w:rsidRDefault="003F2D97" w:rsidP="003F2D97">
      <w:pPr>
        <w:pStyle w:val="Tekstprzypisudolnego"/>
        <w:rPr>
          <w:ins w:id="7" w:author="Łukasz Blachowski" w:date="2024-01-10T07:35:00Z"/>
          <w:rFonts w:ascii="Arial" w:hAnsi="Arial" w:cs="Arial"/>
          <w:lang w:val="pl-PL"/>
        </w:rPr>
      </w:pPr>
      <w:ins w:id="8" w:author="Łukasz Blachowski" w:date="2024-01-10T07:35:00Z">
        <w:r w:rsidRPr="00721945">
          <w:rPr>
            <w:rStyle w:val="Odwoanieprzypisudolnego"/>
            <w:rFonts w:ascii="Arial" w:hAnsi="Arial" w:cs="Arial"/>
            <w:sz w:val="24"/>
            <w:szCs w:val="24"/>
          </w:rPr>
          <w:footnoteRef/>
        </w:r>
        <w:r w:rsidRPr="00721945">
          <w:rPr>
            <w:rFonts w:ascii="Arial" w:hAnsi="Arial" w:cs="Arial"/>
            <w:sz w:val="24"/>
            <w:szCs w:val="24"/>
          </w:rPr>
          <w:t xml:space="preserve"> Dotyczy unijnej </w:t>
        </w:r>
        <w:r w:rsidRPr="00721945">
          <w:rPr>
            <w:rFonts w:ascii="Arial" w:hAnsi="Arial" w:cs="Arial"/>
            <w:sz w:val="24"/>
            <w:szCs w:val="24"/>
            <w:lang w:val="pl-PL"/>
          </w:rPr>
          <w:t>lub</w:t>
        </w:r>
        <w:r w:rsidRPr="00721945">
          <w:rPr>
            <w:rFonts w:ascii="Arial" w:hAnsi="Arial" w:cs="Arial"/>
            <w:sz w:val="24"/>
            <w:szCs w:val="24"/>
          </w:rPr>
          <w:t xml:space="preserve"> krajowej podstawy prawnej dla pomocy de minimis </w:t>
        </w:r>
        <w:r w:rsidRPr="00721945">
          <w:rPr>
            <w:rFonts w:ascii="Arial" w:hAnsi="Arial" w:cs="Arial"/>
            <w:sz w:val="24"/>
            <w:szCs w:val="24"/>
            <w:lang w:val="pl-PL"/>
          </w:rPr>
          <w:t xml:space="preserve">w ramach Działania </w:t>
        </w:r>
        <w:r w:rsidRPr="00721945">
          <w:rPr>
            <w:rFonts w:ascii="Arial" w:hAnsi="Arial" w:cs="Arial"/>
            <w:sz w:val="24"/>
            <w:szCs w:val="24"/>
          </w:rPr>
          <w:t>FEKP.01.03 WSPARCIE MŚP</w:t>
        </w:r>
        <w:r>
          <w:rPr>
            <w:rFonts w:ascii="Arial" w:hAnsi="Arial" w:cs="Arial"/>
            <w:sz w:val="24"/>
            <w:szCs w:val="24"/>
            <w:lang w:val="pl-PL"/>
          </w:rPr>
          <w:t>.</w:t>
        </w:r>
      </w:ins>
    </w:p>
  </w:footnote>
  <w:footnote w:id="9">
    <w:p w14:paraId="330C4EF6" w14:textId="77777777" w:rsidR="00580754" w:rsidRPr="00650217" w:rsidRDefault="00580754" w:rsidP="00C63F44">
      <w:pPr>
        <w:pStyle w:val="Tekstprzypisudolnego"/>
        <w:spacing w:before="100" w:beforeAutospacing="1" w:after="100" w:afterAutospacing="1" w:line="276" w:lineRule="auto"/>
        <w:rPr>
          <w:rFonts w:ascii="Arial" w:hAnsi="Arial" w:cs="Arial"/>
          <w:sz w:val="24"/>
          <w:szCs w:val="24"/>
          <w:lang w:val="pl-PL"/>
        </w:rPr>
      </w:pPr>
      <w:r w:rsidRPr="00650217">
        <w:rPr>
          <w:rStyle w:val="Odwoanieprzypisudolnego"/>
          <w:rFonts w:ascii="Arial" w:hAnsi="Arial" w:cs="Arial"/>
          <w:sz w:val="24"/>
          <w:szCs w:val="24"/>
        </w:rPr>
        <w:footnoteRef/>
      </w:r>
      <w:r w:rsidRPr="00650217">
        <w:rPr>
          <w:rFonts w:ascii="Arial" w:hAnsi="Arial" w:cs="Arial"/>
          <w:sz w:val="24"/>
          <w:szCs w:val="24"/>
        </w:rPr>
        <w:t xml:space="preserve"> </w:t>
      </w:r>
      <w:r w:rsidRPr="00650217">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0">
    <w:p w14:paraId="161DCA09" w14:textId="35FD9730" w:rsidR="00E209F6" w:rsidRPr="00930FAE" w:rsidRDefault="00E209F6" w:rsidP="00C63F44">
      <w:pPr>
        <w:pStyle w:val="Tekstprzypisudolnego"/>
        <w:spacing w:before="100" w:beforeAutospacing="1" w:after="100" w:afterAutospacing="1" w:line="276" w:lineRule="auto"/>
        <w:rPr>
          <w:sz w:val="24"/>
          <w:szCs w:val="24"/>
          <w:lang w:val="pl-PL"/>
        </w:rPr>
      </w:pPr>
      <w:r w:rsidRPr="00930FAE">
        <w:rPr>
          <w:rStyle w:val="Odwoanieprzypisudolnego"/>
          <w:rFonts w:ascii="Arial" w:hAnsi="Arial" w:cs="Arial"/>
          <w:sz w:val="24"/>
          <w:szCs w:val="24"/>
        </w:rPr>
        <w:footnoteRef/>
      </w:r>
      <w:r w:rsidRPr="00930FAE">
        <w:rPr>
          <w:rFonts w:ascii="Arial" w:hAnsi="Arial" w:cs="Arial"/>
          <w:sz w:val="24"/>
          <w:szCs w:val="24"/>
          <w:lang w:val="pl-PL"/>
        </w:rPr>
        <w:t xml:space="preserve"> </w:t>
      </w:r>
      <w:r w:rsidRPr="00930FAE">
        <w:rPr>
          <w:rFonts w:ascii="Arial" w:hAnsi="Arial" w:cs="Arial"/>
          <w:sz w:val="24"/>
          <w:szCs w:val="24"/>
        </w:rPr>
        <w:t>Regionaln</w:t>
      </w:r>
      <w:r w:rsidR="000B2B0C" w:rsidRPr="00930FAE">
        <w:rPr>
          <w:rFonts w:ascii="Arial" w:hAnsi="Arial" w:cs="Arial"/>
          <w:sz w:val="24"/>
          <w:szCs w:val="24"/>
          <w:lang w:val="pl-PL"/>
        </w:rPr>
        <w:t>a</w:t>
      </w:r>
      <w:r w:rsidRPr="00930FAE">
        <w:rPr>
          <w:rFonts w:ascii="Arial" w:hAnsi="Arial" w:cs="Arial"/>
          <w:sz w:val="24"/>
          <w:szCs w:val="24"/>
        </w:rPr>
        <w:t xml:space="preserve"> Strategi</w:t>
      </w:r>
      <w:r w:rsidR="000B2B0C" w:rsidRPr="00930FAE">
        <w:rPr>
          <w:rFonts w:ascii="Arial" w:hAnsi="Arial" w:cs="Arial"/>
          <w:sz w:val="24"/>
          <w:szCs w:val="24"/>
          <w:lang w:val="pl-PL"/>
        </w:rPr>
        <w:t>a</w:t>
      </w:r>
      <w:r w:rsidRPr="00930FAE">
        <w:rPr>
          <w:rFonts w:ascii="Arial" w:hAnsi="Arial" w:cs="Arial"/>
          <w:sz w:val="24"/>
          <w:szCs w:val="24"/>
        </w:rPr>
        <w:t xml:space="preserve"> Inteligentnej Specjalizacji (R</w:t>
      </w:r>
      <w:r w:rsidRPr="00930FAE">
        <w:rPr>
          <w:rFonts w:ascii="Arial" w:hAnsi="Arial" w:cs="Arial"/>
          <w:sz w:val="24"/>
          <w:szCs w:val="24"/>
          <w:lang w:val="pl-PL"/>
        </w:rPr>
        <w:t>IS</w:t>
      </w:r>
      <w:r w:rsidRPr="00930FAE">
        <w:rPr>
          <w:rFonts w:ascii="Arial" w:hAnsi="Arial" w:cs="Arial"/>
          <w:sz w:val="24"/>
          <w:szCs w:val="24"/>
        </w:rPr>
        <w:t>3) 2021+ Województwa Kujawsko-Pomorskie</w:t>
      </w:r>
      <w:r w:rsidRPr="00930FAE">
        <w:rPr>
          <w:rFonts w:ascii="Arial" w:hAnsi="Arial" w:cs="Arial"/>
          <w:sz w:val="24"/>
          <w:szCs w:val="24"/>
          <w:lang w:val="pl-PL"/>
        </w:rPr>
        <w:t>go</w:t>
      </w:r>
      <w:r w:rsidRPr="00930FAE">
        <w:rPr>
          <w:rFonts w:ascii="Arial" w:hAnsi="Arial" w:cs="Arial"/>
          <w:sz w:val="24"/>
          <w:szCs w:val="24"/>
        </w:rPr>
        <w:t>. Perspektywa 2021-2027 (załącznik do uchwały Nr 27/1066/22 Zarządu Województwa Kujawsko-Pomorskiego z dnia 13 lipca 2022 r.)</w:t>
      </w:r>
      <w:r w:rsidR="006F0444" w:rsidRPr="00930FAE">
        <w:rPr>
          <w:rFonts w:ascii="Arial" w:hAnsi="Arial" w:cs="Arial"/>
          <w:sz w:val="24"/>
          <w:szCs w:val="24"/>
          <w:lang w:val="pl-PL"/>
        </w:rPr>
        <w:t>.</w:t>
      </w:r>
    </w:p>
  </w:footnote>
  <w:footnote w:id="11">
    <w:p w14:paraId="0E20E88B" w14:textId="1981880B" w:rsidR="0065077F" w:rsidRPr="0065077F" w:rsidRDefault="0065077F" w:rsidP="00C63F44">
      <w:pPr>
        <w:pStyle w:val="Tekstprzypisudolnego"/>
        <w:spacing w:before="100" w:beforeAutospacing="1" w:after="100" w:afterAutospacing="1" w:line="276" w:lineRule="auto"/>
        <w:rPr>
          <w:lang w:val="pl-PL"/>
        </w:rPr>
      </w:pPr>
      <w:r w:rsidRPr="00930FAE">
        <w:rPr>
          <w:rStyle w:val="Odwoanieprzypisudolnego"/>
          <w:rFonts w:ascii="Arial" w:hAnsi="Arial" w:cs="Arial"/>
          <w:sz w:val="24"/>
          <w:szCs w:val="24"/>
        </w:rPr>
        <w:footnoteRef/>
      </w:r>
      <w:r w:rsidRPr="00930FAE">
        <w:rPr>
          <w:rFonts w:ascii="Arial" w:hAnsi="Arial" w:cs="Arial"/>
          <w:sz w:val="24"/>
          <w:szCs w:val="24"/>
          <w:lang w:val="pl-PL"/>
        </w:rPr>
        <w:t xml:space="preserve"> Jw.</w:t>
      </w:r>
    </w:p>
  </w:footnote>
  <w:footnote w:id="12">
    <w:p w14:paraId="0265F91B" w14:textId="662ABB01" w:rsidR="00A0339F" w:rsidRPr="00FE2A2E" w:rsidRDefault="00CC12DF" w:rsidP="00C63F44">
      <w:pPr>
        <w:pStyle w:val="Tekstprzypisudolnego"/>
        <w:spacing w:before="100" w:beforeAutospacing="1" w:after="100" w:afterAutospacing="1" w:line="276" w:lineRule="auto"/>
        <w:rPr>
          <w:lang w:val="pl-PL"/>
        </w:rPr>
      </w:pPr>
      <w:r w:rsidRPr="00930FAE">
        <w:rPr>
          <w:rStyle w:val="Odwoanieprzypisudolnego"/>
          <w:rFonts w:ascii="Arial" w:hAnsi="Arial" w:cs="Arial"/>
          <w:sz w:val="24"/>
          <w:szCs w:val="24"/>
        </w:rPr>
        <w:footnoteRef/>
      </w:r>
      <w:r w:rsidRPr="00930FAE">
        <w:rPr>
          <w:rFonts w:ascii="Arial" w:hAnsi="Arial" w:cs="Arial"/>
          <w:sz w:val="24"/>
          <w:szCs w:val="24"/>
        </w:rPr>
        <w:t xml:space="preserve"> </w:t>
      </w:r>
      <w:r w:rsidRPr="00930FAE">
        <w:rPr>
          <w:rFonts w:ascii="Arial" w:hAnsi="Arial" w:cs="Arial"/>
          <w:sz w:val="24"/>
          <w:szCs w:val="24"/>
          <w:lang w:val="pl-PL"/>
        </w:rPr>
        <w:t xml:space="preserve">Weryfikacja </w:t>
      </w:r>
      <w:r w:rsidR="00A0339F" w:rsidRPr="00930FAE">
        <w:rPr>
          <w:rFonts w:ascii="Arial" w:hAnsi="Arial" w:cs="Arial"/>
          <w:sz w:val="24"/>
          <w:szCs w:val="24"/>
          <w:lang w:val="pl-PL"/>
        </w:rPr>
        <w:t xml:space="preserve">ilości wspartych przedsiębiorstw </w:t>
      </w:r>
      <w:r w:rsidRPr="00930FAE">
        <w:rPr>
          <w:rFonts w:ascii="Arial" w:hAnsi="Arial" w:cs="Arial"/>
          <w:sz w:val="24"/>
          <w:szCs w:val="24"/>
          <w:lang w:val="pl-PL"/>
        </w:rPr>
        <w:t>nastąpi w oparciu o wskaźniki: Liczba wspartych mikroprzedsiębiorstw, Liczba wspartych małych przedsiębiorstw, Liczba wspartych średnich przedsiębiorstw.</w:t>
      </w:r>
    </w:p>
  </w:footnote>
  <w:footnote w:id="13">
    <w:p w14:paraId="56A7A286" w14:textId="16653B52" w:rsidR="00091DFC" w:rsidRPr="008A545F" w:rsidRDefault="00091DFC" w:rsidP="00C63F44">
      <w:pPr>
        <w:pStyle w:val="Tekstprzypisudolnego"/>
        <w:spacing w:before="100" w:beforeAutospacing="1" w:after="100" w:afterAutospacing="1" w:line="276" w:lineRule="auto"/>
        <w:rPr>
          <w:rFonts w:ascii="Arial" w:hAnsi="Arial" w:cs="Arial"/>
          <w:sz w:val="24"/>
          <w:szCs w:val="24"/>
          <w:lang w:val="pl-PL"/>
        </w:rPr>
      </w:pPr>
      <w:r w:rsidRPr="00930FAE">
        <w:rPr>
          <w:rStyle w:val="Odwoanieprzypisudolnego"/>
          <w:rFonts w:ascii="Arial" w:hAnsi="Arial" w:cs="Arial"/>
          <w:sz w:val="24"/>
          <w:szCs w:val="24"/>
        </w:rPr>
        <w:footnoteRef/>
      </w:r>
      <w:r w:rsidRPr="00930FAE">
        <w:rPr>
          <w:rFonts w:ascii="Arial" w:hAnsi="Arial" w:cs="Arial"/>
          <w:sz w:val="24"/>
          <w:szCs w:val="24"/>
        </w:rPr>
        <w:t xml:space="preserve"> </w:t>
      </w:r>
      <w:r w:rsidRPr="00930FAE">
        <w:rPr>
          <w:rFonts w:ascii="Arial" w:hAnsi="Arial" w:cs="Arial"/>
          <w:sz w:val="24"/>
          <w:szCs w:val="24"/>
          <w:lang w:val="pl-PL"/>
        </w:rPr>
        <w:t xml:space="preserve">Weryfikacja ilości wspartych </w:t>
      </w:r>
      <w:r w:rsidR="00177B08" w:rsidRPr="00930FAE">
        <w:rPr>
          <w:rFonts w:ascii="Arial" w:hAnsi="Arial" w:cs="Arial"/>
          <w:sz w:val="24"/>
          <w:szCs w:val="24"/>
          <w:lang w:val="pl-PL"/>
        </w:rPr>
        <w:t>przedsięwzięć informacyjno-promocyjnych</w:t>
      </w:r>
      <w:r w:rsidRPr="00930FAE">
        <w:rPr>
          <w:rFonts w:ascii="Arial" w:hAnsi="Arial" w:cs="Arial"/>
          <w:sz w:val="24"/>
          <w:szCs w:val="24"/>
          <w:lang w:val="pl-PL"/>
        </w:rPr>
        <w:t xml:space="preserve"> nastąpi w oparciu o wskaźniki: </w:t>
      </w:r>
      <w:r w:rsidR="00177B08" w:rsidRPr="00930FAE">
        <w:rPr>
          <w:rFonts w:ascii="Arial" w:hAnsi="Arial" w:cs="Arial"/>
          <w:sz w:val="24"/>
          <w:szCs w:val="24"/>
          <w:lang w:val="pl-PL"/>
        </w:rPr>
        <w:t>Liczba wspartych przedsięwzięć informacyjno-promocyjnych o charakterze międzynarodowym, Liczba wspartych przedsięwzięć informacyjno-promocyjnych o charakterze krajowym</w:t>
      </w:r>
      <w:r w:rsidR="00FE2A2E" w:rsidRPr="00930FAE">
        <w:rPr>
          <w:rFonts w:ascii="Arial" w:hAnsi="Arial" w:cs="Arial"/>
          <w:sz w:val="24"/>
          <w:szCs w:val="24"/>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E3C45" w14:textId="77777777" w:rsidR="00CF47D5" w:rsidRPr="00597261" w:rsidRDefault="00CF47D5" w:rsidP="00F550DE">
    <w:pPr>
      <w:tabs>
        <w:tab w:val="left" w:pos="9923"/>
      </w:tabs>
      <w:spacing w:after="0"/>
      <w:rPr>
        <w:rFonts w:ascii="Arial" w:hAnsi="Arial" w:cs="Arial"/>
        <w:sz w:val="24"/>
        <w:szCs w:val="24"/>
      </w:rPr>
    </w:pPr>
    <w:r w:rsidRPr="00597261">
      <w:rPr>
        <w:rFonts w:ascii="Arial" w:hAnsi="Arial" w:cs="Arial"/>
        <w:sz w:val="24"/>
        <w:szCs w:val="24"/>
      </w:rPr>
      <w:t>FUNDUSZE EUROPEJSKIE DLA KUJAW I POMORZA 2021-2027</w:t>
    </w:r>
  </w:p>
  <w:p w14:paraId="1D083BC5" w14:textId="0033E7A1" w:rsidR="00C7033C" w:rsidRDefault="00C7033C" w:rsidP="00C7033C">
    <w:pPr>
      <w:tabs>
        <w:tab w:val="left" w:pos="5103"/>
        <w:tab w:val="left" w:pos="9923"/>
      </w:tabs>
      <w:spacing w:after="0" w:line="240" w:lineRule="auto"/>
      <w:ind w:left="10065"/>
      <w:rPr>
        <w:rFonts w:ascii="Arial" w:hAnsi="Arial" w:cs="Arial"/>
        <w:bCs/>
      </w:rPr>
    </w:pPr>
    <w:r w:rsidRPr="008170EC">
      <w:rPr>
        <w:rFonts w:ascii="Arial" w:hAnsi="Arial" w:cs="Arial"/>
        <w:bCs/>
        <w:lang w:val="x-none"/>
      </w:rPr>
      <w:t xml:space="preserve">Załącznik </w:t>
    </w:r>
    <w:r>
      <w:rPr>
        <w:rFonts w:ascii="Arial" w:hAnsi="Arial" w:cs="Arial"/>
        <w:bCs/>
      </w:rPr>
      <w:t xml:space="preserve">nr 1 </w:t>
    </w:r>
    <w:r w:rsidRPr="008170EC">
      <w:rPr>
        <w:rFonts w:ascii="Arial" w:hAnsi="Arial" w:cs="Arial"/>
        <w:bCs/>
        <w:lang w:val="x-none"/>
      </w:rPr>
      <w:t xml:space="preserve">do </w:t>
    </w:r>
    <w:r>
      <w:rPr>
        <w:rFonts w:ascii="Arial" w:hAnsi="Arial" w:cs="Arial"/>
        <w:bCs/>
      </w:rPr>
      <w:t xml:space="preserve">Stanowiska nr 6/2024 Grupy roboczej ds. EFRR </w:t>
    </w:r>
  </w:p>
  <w:p w14:paraId="5FE9A558" w14:textId="77777777" w:rsidR="00C7033C" w:rsidRPr="00D57ECF" w:rsidRDefault="00C7033C" w:rsidP="00C7033C">
    <w:pPr>
      <w:tabs>
        <w:tab w:val="left" w:pos="5103"/>
        <w:tab w:val="left" w:pos="9923"/>
      </w:tabs>
      <w:spacing w:after="0" w:line="240" w:lineRule="auto"/>
      <w:ind w:left="10065"/>
      <w:rPr>
        <w:rFonts w:ascii="Arial" w:hAnsi="Arial" w:cs="Arial"/>
        <w:bCs/>
      </w:rPr>
    </w:pPr>
    <w:r>
      <w:rPr>
        <w:rFonts w:ascii="Arial" w:hAnsi="Arial" w:cs="Arial"/>
        <w:bCs/>
      </w:rPr>
      <w:t>z dnia 17 stycznia 2024 r.</w:t>
    </w:r>
  </w:p>
  <w:p w14:paraId="78AA0376" w14:textId="586104F6" w:rsidR="00261DD8" w:rsidRPr="00676885" w:rsidRDefault="00261DD8" w:rsidP="00C7033C">
    <w:pPr>
      <w:tabs>
        <w:tab w:val="left" w:pos="9923"/>
      </w:tabs>
      <w:spacing w:after="0"/>
      <w:ind w:left="8505"/>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1155"/>
    <w:multiLevelType w:val="hybridMultilevel"/>
    <w:tmpl w:val="D230F3F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0A089C"/>
    <w:multiLevelType w:val="multilevel"/>
    <w:tmpl w:val="0D06E3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2B1D51"/>
    <w:multiLevelType w:val="hybridMultilevel"/>
    <w:tmpl w:val="E5FE06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3E1D8C"/>
    <w:multiLevelType w:val="hybridMultilevel"/>
    <w:tmpl w:val="C0620204"/>
    <w:lvl w:ilvl="0" w:tplc="04150001">
      <w:start w:val="1"/>
      <w:numFmt w:val="bullet"/>
      <w:lvlText w:val=""/>
      <w:lvlJc w:val="left"/>
      <w:pPr>
        <w:ind w:left="654" w:hanging="360"/>
      </w:pPr>
      <w:rPr>
        <w:rFonts w:ascii="Symbol" w:hAnsi="Symbol" w:hint="default"/>
      </w:rPr>
    </w:lvl>
    <w:lvl w:ilvl="1" w:tplc="FFFFFFFF" w:tentative="1">
      <w:start w:val="1"/>
      <w:numFmt w:val="bullet"/>
      <w:lvlText w:val="o"/>
      <w:lvlJc w:val="left"/>
      <w:pPr>
        <w:ind w:left="1374" w:hanging="360"/>
      </w:pPr>
      <w:rPr>
        <w:rFonts w:ascii="Courier New" w:hAnsi="Courier New" w:cs="Courier New" w:hint="default"/>
      </w:rPr>
    </w:lvl>
    <w:lvl w:ilvl="2" w:tplc="FFFFFFFF" w:tentative="1">
      <w:start w:val="1"/>
      <w:numFmt w:val="bullet"/>
      <w:lvlText w:val=""/>
      <w:lvlJc w:val="left"/>
      <w:pPr>
        <w:ind w:left="2094" w:hanging="360"/>
      </w:pPr>
      <w:rPr>
        <w:rFonts w:ascii="Wingdings" w:hAnsi="Wingdings" w:hint="default"/>
      </w:rPr>
    </w:lvl>
    <w:lvl w:ilvl="3" w:tplc="FFFFFFFF" w:tentative="1">
      <w:start w:val="1"/>
      <w:numFmt w:val="bullet"/>
      <w:lvlText w:val=""/>
      <w:lvlJc w:val="left"/>
      <w:pPr>
        <w:ind w:left="2814" w:hanging="360"/>
      </w:pPr>
      <w:rPr>
        <w:rFonts w:ascii="Symbol" w:hAnsi="Symbol" w:hint="default"/>
      </w:rPr>
    </w:lvl>
    <w:lvl w:ilvl="4" w:tplc="FFFFFFFF" w:tentative="1">
      <w:start w:val="1"/>
      <w:numFmt w:val="bullet"/>
      <w:lvlText w:val="o"/>
      <w:lvlJc w:val="left"/>
      <w:pPr>
        <w:ind w:left="3534" w:hanging="360"/>
      </w:pPr>
      <w:rPr>
        <w:rFonts w:ascii="Courier New" w:hAnsi="Courier New" w:cs="Courier New" w:hint="default"/>
      </w:rPr>
    </w:lvl>
    <w:lvl w:ilvl="5" w:tplc="FFFFFFFF" w:tentative="1">
      <w:start w:val="1"/>
      <w:numFmt w:val="bullet"/>
      <w:lvlText w:val=""/>
      <w:lvlJc w:val="left"/>
      <w:pPr>
        <w:ind w:left="4254" w:hanging="360"/>
      </w:pPr>
      <w:rPr>
        <w:rFonts w:ascii="Wingdings" w:hAnsi="Wingdings" w:hint="default"/>
      </w:rPr>
    </w:lvl>
    <w:lvl w:ilvl="6" w:tplc="FFFFFFFF" w:tentative="1">
      <w:start w:val="1"/>
      <w:numFmt w:val="bullet"/>
      <w:lvlText w:val=""/>
      <w:lvlJc w:val="left"/>
      <w:pPr>
        <w:ind w:left="4974" w:hanging="360"/>
      </w:pPr>
      <w:rPr>
        <w:rFonts w:ascii="Symbol" w:hAnsi="Symbol" w:hint="default"/>
      </w:rPr>
    </w:lvl>
    <w:lvl w:ilvl="7" w:tplc="FFFFFFFF" w:tentative="1">
      <w:start w:val="1"/>
      <w:numFmt w:val="bullet"/>
      <w:lvlText w:val="o"/>
      <w:lvlJc w:val="left"/>
      <w:pPr>
        <w:ind w:left="5694" w:hanging="360"/>
      </w:pPr>
      <w:rPr>
        <w:rFonts w:ascii="Courier New" w:hAnsi="Courier New" w:cs="Courier New" w:hint="default"/>
      </w:rPr>
    </w:lvl>
    <w:lvl w:ilvl="8" w:tplc="FFFFFFFF" w:tentative="1">
      <w:start w:val="1"/>
      <w:numFmt w:val="bullet"/>
      <w:lvlText w:val=""/>
      <w:lvlJc w:val="left"/>
      <w:pPr>
        <w:ind w:left="6414" w:hanging="360"/>
      </w:pPr>
      <w:rPr>
        <w:rFonts w:ascii="Wingdings" w:hAnsi="Wingdings" w:hint="default"/>
      </w:rPr>
    </w:lvl>
  </w:abstractNum>
  <w:abstractNum w:abstractNumId="5" w15:restartNumberingAfterBreak="0">
    <w:nsid w:val="1E07290A"/>
    <w:multiLevelType w:val="hybridMultilevel"/>
    <w:tmpl w:val="359E64C4"/>
    <w:lvl w:ilvl="0" w:tplc="D13C78D6">
      <w:start w:val="1"/>
      <w:numFmt w:val="bullet"/>
      <w:lvlText w:val="-"/>
      <w:lvlJc w:val="left"/>
      <w:pPr>
        <w:ind w:left="720" w:hanging="360"/>
      </w:pPr>
      <w:rPr>
        <w:rFonts w:ascii="Calibri" w:hAnsi="Calibri" w:hint="default"/>
      </w:rPr>
    </w:lvl>
    <w:lvl w:ilvl="1" w:tplc="323815C6">
      <w:numFmt w:val="bullet"/>
      <w:lvlText w:val="•"/>
      <w:lvlJc w:val="left"/>
      <w:pPr>
        <w:ind w:left="643"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650065"/>
    <w:multiLevelType w:val="hybridMultilevel"/>
    <w:tmpl w:val="A62A36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D31957"/>
    <w:multiLevelType w:val="hybridMultilevel"/>
    <w:tmpl w:val="B6A8E648"/>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8" w15:restartNumberingAfterBreak="0">
    <w:nsid w:val="28E51B10"/>
    <w:multiLevelType w:val="hybridMultilevel"/>
    <w:tmpl w:val="F92CA59A"/>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9"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A3D57BB"/>
    <w:multiLevelType w:val="hybridMultilevel"/>
    <w:tmpl w:val="D132F8A2"/>
    <w:lvl w:ilvl="0" w:tplc="6FD0F3D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4FE70650"/>
    <w:multiLevelType w:val="hybridMultilevel"/>
    <w:tmpl w:val="C68A10A8"/>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13"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7A6232D"/>
    <w:multiLevelType w:val="hybridMultilevel"/>
    <w:tmpl w:val="7FF2E07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9F2F82"/>
    <w:multiLevelType w:val="hybridMultilevel"/>
    <w:tmpl w:val="A914D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CFD7863"/>
    <w:multiLevelType w:val="hybridMultilevel"/>
    <w:tmpl w:val="8C169EEE"/>
    <w:lvl w:ilvl="0" w:tplc="6FD0F3D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7031474C"/>
    <w:multiLevelType w:val="hybridMultilevel"/>
    <w:tmpl w:val="1CC630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F1C289D"/>
    <w:multiLevelType w:val="hybridMultilevel"/>
    <w:tmpl w:val="B7F6F9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78145">
    <w:abstractNumId w:val="10"/>
  </w:num>
  <w:num w:numId="2" w16cid:durableId="1002706011">
    <w:abstractNumId w:val="13"/>
  </w:num>
  <w:num w:numId="3" w16cid:durableId="1498881623">
    <w:abstractNumId w:val="2"/>
  </w:num>
  <w:num w:numId="4" w16cid:durableId="937560992">
    <w:abstractNumId w:val="9"/>
  </w:num>
  <w:num w:numId="5" w16cid:durableId="658315276">
    <w:abstractNumId w:val="18"/>
  </w:num>
  <w:num w:numId="6" w16cid:durableId="240262492">
    <w:abstractNumId w:val="17"/>
  </w:num>
  <w:num w:numId="7" w16cid:durableId="704869423">
    <w:abstractNumId w:val="19"/>
  </w:num>
  <w:num w:numId="8" w16cid:durableId="287858317">
    <w:abstractNumId w:val="0"/>
  </w:num>
  <w:num w:numId="9" w16cid:durableId="1235318465">
    <w:abstractNumId w:val="5"/>
  </w:num>
  <w:num w:numId="10" w16cid:durableId="1085759108">
    <w:abstractNumId w:val="11"/>
  </w:num>
  <w:num w:numId="11" w16cid:durableId="952319575">
    <w:abstractNumId w:val="4"/>
  </w:num>
  <w:num w:numId="12" w16cid:durableId="820343012">
    <w:abstractNumId w:val="7"/>
  </w:num>
  <w:num w:numId="13" w16cid:durableId="1432164874">
    <w:abstractNumId w:val="6"/>
  </w:num>
  <w:num w:numId="14" w16cid:durableId="197283808">
    <w:abstractNumId w:val="3"/>
  </w:num>
  <w:num w:numId="15" w16cid:durableId="538050668">
    <w:abstractNumId w:val="15"/>
  </w:num>
  <w:num w:numId="16" w16cid:durableId="1391922058">
    <w:abstractNumId w:val="14"/>
  </w:num>
  <w:num w:numId="17" w16cid:durableId="18360729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2797258">
    <w:abstractNumId w:val="8"/>
  </w:num>
  <w:num w:numId="19" w16cid:durableId="1616401469">
    <w:abstractNumId w:val="12"/>
  </w:num>
  <w:num w:numId="20" w16cid:durableId="301545694">
    <w:abstractNumId w:val="1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Łukasz Blachowski">
    <w15:presenceInfo w15:providerId="AD" w15:userId="S-1-5-21-2619306676-2800222060-3362172700-5540"/>
  </w15:person>
  <w15:person w15:author="Paulina Piotrowska">
    <w15:presenceInfo w15:providerId="AD" w15:userId="S-1-5-21-2619306676-2800222060-3362172700-8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0FC6"/>
    <w:rsid w:val="0000140F"/>
    <w:rsid w:val="00002ED9"/>
    <w:rsid w:val="000039EF"/>
    <w:rsid w:val="00003A8A"/>
    <w:rsid w:val="000052FC"/>
    <w:rsid w:val="00005453"/>
    <w:rsid w:val="000055BA"/>
    <w:rsid w:val="000060A9"/>
    <w:rsid w:val="000065B3"/>
    <w:rsid w:val="00006914"/>
    <w:rsid w:val="000109D6"/>
    <w:rsid w:val="00014DF0"/>
    <w:rsid w:val="00016679"/>
    <w:rsid w:val="0002063F"/>
    <w:rsid w:val="00021752"/>
    <w:rsid w:val="00022525"/>
    <w:rsid w:val="00023781"/>
    <w:rsid w:val="0002428B"/>
    <w:rsid w:val="00025A17"/>
    <w:rsid w:val="00025F6D"/>
    <w:rsid w:val="000304F1"/>
    <w:rsid w:val="00030D91"/>
    <w:rsid w:val="00030E56"/>
    <w:rsid w:val="00031AB9"/>
    <w:rsid w:val="00032389"/>
    <w:rsid w:val="00032AF9"/>
    <w:rsid w:val="0003381B"/>
    <w:rsid w:val="00033A49"/>
    <w:rsid w:val="00033EA2"/>
    <w:rsid w:val="00034282"/>
    <w:rsid w:val="00034292"/>
    <w:rsid w:val="00034341"/>
    <w:rsid w:val="000346A2"/>
    <w:rsid w:val="00036281"/>
    <w:rsid w:val="0003678F"/>
    <w:rsid w:val="00036E89"/>
    <w:rsid w:val="00040723"/>
    <w:rsid w:val="00041263"/>
    <w:rsid w:val="00041F67"/>
    <w:rsid w:val="000424AE"/>
    <w:rsid w:val="00042C53"/>
    <w:rsid w:val="00042CAB"/>
    <w:rsid w:val="000433FE"/>
    <w:rsid w:val="000464CC"/>
    <w:rsid w:val="00046E00"/>
    <w:rsid w:val="00046EB9"/>
    <w:rsid w:val="000479E3"/>
    <w:rsid w:val="00047B7C"/>
    <w:rsid w:val="00050D1E"/>
    <w:rsid w:val="0005274F"/>
    <w:rsid w:val="00052B0B"/>
    <w:rsid w:val="00052C04"/>
    <w:rsid w:val="00053558"/>
    <w:rsid w:val="00053EB7"/>
    <w:rsid w:val="0005661B"/>
    <w:rsid w:val="00056F33"/>
    <w:rsid w:val="0005747A"/>
    <w:rsid w:val="00057F63"/>
    <w:rsid w:val="0006066D"/>
    <w:rsid w:val="000606A6"/>
    <w:rsid w:val="00061620"/>
    <w:rsid w:val="00061813"/>
    <w:rsid w:val="00061A47"/>
    <w:rsid w:val="000628BA"/>
    <w:rsid w:val="00063415"/>
    <w:rsid w:val="00063E79"/>
    <w:rsid w:val="00063E7D"/>
    <w:rsid w:val="00064624"/>
    <w:rsid w:val="000703A2"/>
    <w:rsid w:val="00070E97"/>
    <w:rsid w:val="00071696"/>
    <w:rsid w:val="000723C9"/>
    <w:rsid w:val="0007401F"/>
    <w:rsid w:val="000747B0"/>
    <w:rsid w:val="00075A6A"/>
    <w:rsid w:val="00076E69"/>
    <w:rsid w:val="0007701A"/>
    <w:rsid w:val="00080562"/>
    <w:rsid w:val="00080A8B"/>
    <w:rsid w:val="00081F7E"/>
    <w:rsid w:val="0008212E"/>
    <w:rsid w:val="00082337"/>
    <w:rsid w:val="00082A9B"/>
    <w:rsid w:val="0008302A"/>
    <w:rsid w:val="00083BA1"/>
    <w:rsid w:val="000841EE"/>
    <w:rsid w:val="00085328"/>
    <w:rsid w:val="00085466"/>
    <w:rsid w:val="000856D3"/>
    <w:rsid w:val="00087144"/>
    <w:rsid w:val="00090485"/>
    <w:rsid w:val="000913F0"/>
    <w:rsid w:val="00091DFC"/>
    <w:rsid w:val="00092099"/>
    <w:rsid w:val="000926D1"/>
    <w:rsid w:val="00092E90"/>
    <w:rsid w:val="00093546"/>
    <w:rsid w:val="00094415"/>
    <w:rsid w:val="00094D65"/>
    <w:rsid w:val="00094F61"/>
    <w:rsid w:val="0009576A"/>
    <w:rsid w:val="00095BAC"/>
    <w:rsid w:val="00096994"/>
    <w:rsid w:val="00097AE2"/>
    <w:rsid w:val="000A01AE"/>
    <w:rsid w:val="000A0A74"/>
    <w:rsid w:val="000A0C10"/>
    <w:rsid w:val="000A0CD3"/>
    <w:rsid w:val="000A11EC"/>
    <w:rsid w:val="000A1984"/>
    <w:rsid w:val="000A2328"/>
    <w:rsid w:val="000A23C7"/>
    <w:rsid w:val="000A29D0"/>
    <w:rsid w:val="000A406B"/>
    <w:rsid w:val="000A633A"/>
    <w:rsid w:val="000A6B7F"/>
    <w:rsid w:val="000A7B0C"/>
    <w:rsid w:val="000B0BA9"/>
    <w:rsid w:val="000B12E4"/>
    <w:rsid w:val="000B1D05"/>
    <w:rsid w:val="000B2B0C"/>
    <w:rsid w:val="000B2D26"/>
    <w:rsid w:val="000B2E04"/>
    <w:rsid w:val="000B31D5"/>
    <w:rsid w:val="000B31EA"/>
    <w:rsid w:val="000B3BE5"/>
    <w:rsid w:val="000B5587"/>
    <w:rsid w:val="000B67A9"/>
    <w:rsid w:val="000B6B8E"/>
    <w:rsid w:val="000B786A"/>
    <w:rsid w:val="000B79E6"/>
    <w:rsid w:val="000C1667"/>
    <w:rsid w:val="000C356A"/>
    <w:rsid w:val="000C3776"/>
    <w:rsid w:val="000C3D91"/>
    <w:rsid w:val="000C4789"/>
    <w:rsid w:val="000C57A6"/>
    <w:rsid w:val="000C5C11"/>
    <w:rsid w:val="000C699A"/>
    <w:rsid w:val="000C6CE7"/>
    <w:rsid w:val="000C767F"/>
    <w:rsid w:val="000D0297"/>
    <w:rsid w:val="000D033A"/>
    <w:rsid w:val="000D10D1"/>
    <w:rsid w:val="000D213E"/>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0EA"/>
    <w:rsid w:val="000E067C"/>
    <w:rsid w:val="000E14E8"/>
    <w:rsid w:val="000E2130"/>
    <w:rsid w:val="000E24DF"/>
    <w:rsid w:val="000E29B4"/>
    <w:rsid w:val="000E308B"/>
    <w:rsid w:val="000E3164"/>
    <w:rsid w:val="000E3E20"/>
    <w:rsid w:val="000E6129"/>
    <w:rsid w:val="000E6EA0"/>
    <w:rsid w:val="000E7C54"/>
    <w:rsid w:val="000F14ED"/>
    <w:rsid w:val="000F1D24"/>
    <w:rsid w:val="000F25C7"/>
    <w:rsid w:val="000F2C45"/>
    <w:rsid w:val="000F547C"/>
    <w:rsid w:val="000F5B20"/>
    <w:rsid w:val="000F7BB0"/>
    <w:rsid w:val="00100AFC"/>
    <w:rsid w:val="00100D34"/>
    <w:rsid w:val="0010120E"/>
    <w:rsid w:val="001041B4"/>
    <w:rsid w:val="00105B90"/>
    <w:rsid w:val="00106204"/>
    <w:rsid w:val="00106B5D"/>
    <w:rsid w:val="001070AB"/>
    <w:rsid w:val="00111B37"/>
    <w:rsid w:val="00112544"/>
    <w:rsid w:val="00112638"/>
    <w:rsid w:val="00112B0F"/>
    <w:rsid w:val="00113278"/>
    <w:rsid w:val="001133F9"/>
    <w:rsid w:val="001153EF"/>
    <w:rsid w:val="00115881"/>
    <w:rsid w:val="00115A44"/>
    <w:rsid w:val="00115DFA"/>
    <w:rsid w:val="0011683B"/>
    <w:rsid w:val="00116908"/>
    <w:rsid w:val="00121CE1"/>
    <w:rsid w:val="00122767"/>
    <w:rsid w:val="00122FAA"/>
    <w:rsid w:val="001233D9"/>
    <w:rsid w:val="00124AA3"/>
    <w:rsid w:val="00124BF7"/>
    <w:rsid w:val="001257CF"/>
    <w:rsid w:val="0012588A"/>
    <w:rsid w:val="00125CF9"/>
    <w:rsid w:val="00130AD5"/>
    <w:rsid w:val="001313A1"/>
    <w:rsid w:val="001313FC"/>
    <w:rsid w:val="0013250D"/>
    <w:rsid w:val="00133346"/>
    <w:rsid w:val="00133AEA"/>
    <w:rsid w:val="001349DB"/>
    <w:rsid w:val="00134A02"/>
    <w:rsid w:val="001354F3"/>
    <w:rsid w:val="00135D08"/>
    <w:rsid w:val="00135DC8"/>
    <w:rsid w:val="00136096"/>
    <w:rsid w:val="001370B8"/>
    <w:rsid w:val="0013710E"/>
    <w:rsid w:val="00140249"/>
    <w:rsid w:val="00141E9C"/>
    <w:rsid w:val="0014395E"/>
    <w:rsid w:val="0014592B"/>
    <w:rsid w:val="00145EB7"/>
    <w:rsid w:val="00146606"/>
    <w:rsid w:val="00147828"/>
    <w:rsid w:val="00147CE0"/>
    <w:rsid w:val="00150403"/>
    <w:rsid w:val="001509C5"/>
    <w:rsid w:val="00150DA3"/>
    <w:rsid w:val="0015152D"/>
    <w:rsid w:val="00152458"/>
    <w:rsid w:val="00153C0A"/>
    <w:rsid w:val="00155285"/>
    <w:rsid w:val="00155A42"/>
    <w:rsid w:val="001573FB"/>
    <w:rsid w:val="00160766"/>
    <w:rsid w:val="0016162D"/>
    <w:rsid w:val="00161724"/>
    <w:rsid w:val="0016180A"/>
    <w:rsid w:val="00162792"/>
    <w:rsid w:val="0016356D"/>
    <w:rsid w:val="00164715"/>
    <w:rsid w:val="0016594F"/>
    <w:rsid w:val="00165958"/>
    <w:rsid w:val="00165D28"/>
    <w:rsid w:val="00166515"/>
    <w:rsid w:val="001666A5"/>
    <w:rsid w:val="001673C1"/>
    <w:rsid w:val="00167EE8"/>
    <w:rsid w:val="001706E8"/>
    <w:rsid w:val="001710EA"/>
    <w:rsid w:val="0017558F"/>
    <w:rsid w:val="00176C74"/>
    <w:rsid w:val="0017778E"/>
    <w:rsid w:val="0017795A"/>
    <w:rsid w:val="00177B08"/>
    <w:rsid w:val="0018103D"/>
    <w:rsid w:val="0018196C"/>
    <w:rsid w:val="00182B61"/>
    <w:rsid w:val="00183F6C"/>
    <w:rsid w:val="00184467"/>
    <w:rsid w:val="00184C79"/>
    <w:rsid w:val="00184EAB"/>
    <w:rsid w:val="00185DA0"/>
    <w:rsid w:val="001866CC"/>
    <w:rsid w:val="00186CBC"/>
    <w:rsid w:val="00187F30"/>
    <w:rsid w:val="00190509"/>
    <w:rsid w:val="00190AC4"/>
    <w:rsid w:val="00190FBF"/>
    <w:rsid w:val="0019164F"/>
    <w:rsid w:val="00191786"/>
    <w:rsid w:val="00191A38"/>
    <w:rsid w:val="00195A2B"/>
    <w:rsid w:val="00196B0B"/>
    <w:rsid w:val="0019798A"/>
    <w:rsid w:val="00197A69"/>
    <w:rsid w:val="001A00D9"/>
    <w:rsid w:val="001A0506"/>
    <w:rsid w:val="001A0E91"/>
    <w:rsid w:val="001A10C3"/>
    <w:rsid w:val="001A1603"/>
    <w:rsid w:val="001A2717"/>
    <w:rsid w:val="001A2855"/>
    <w:rsid w:val="001A31F6"/>
    <w:rsid w:val="001A4FA0"/>
    <w:rsid w:val="001A594C"/>
    <w:rsid w:val="001A62D2"/>
    <w:rsid w:val="001A7C70"/>
    <w:rsid w:val="001B0147"/>
    <w:rsid w:val="001B0431"/>
    <w:rsid w:val="001B107C"/>
    <w:rsid w:val="001B25B3"/>
    <w:rsid w:val="001B2E8D"/>
    <w:rsid w:val="001B3C79"/>
    <w:rsid w:val="001B42AD"/>
    <w:rsid w:val="001B5028"/>
    <w:rsid w:val="001B6062"/>
    <w:rsid w:val="001B6BB3"/>
    <w:rsid w:val="001B7756"/>
    <w:rsid w:val="001B7EFF"/>
    <w:rsid w:val="001C0732"/>
    <w:rsid w:val="001C15E7"/>
    <w:rsid w:val="001C17D7"/>
    <w:rsid w:val="001C18D4"/>
    <w:rsid w:val="001C27B3"/>
    <w:rsid w:val="001C2DD2"/>
    <w:rsid w:val="001C419B"/>
    <w:rsid w:val="001C6A54"/>
    <w:rsid w:val="001C6B99"/>
    <w:rsid w:val="001C778C"/>
    <w:rsid w:val="001C7CBD"/>
    <w:rsid w:val="001D03FB"/>
    <w:rsid w:val="001D2BA8"/>
    <w:rsid w:val="001D3AF0"/>
    <w:rsid w:val="001D46CD"/>
    <w:rsid w:val="001D4CD9"/>
    <w:rsid w:val="001D4EFF"/>
    <w:rsid w:val="001D5770"/>
    <w:rsid w:val="001D73F9"/>
    <w:rsid w:val="001D7F52"/>
    <w:rsid w:val="001E2370"/>
    <w:rsid w:val="001E23BF"/>
    <w:rsid w:val="001E31CB"/>
    <w:rsid w:val="001E35D8"/>
    <w:rsid w:val="001E3D50"/>
    <w:rsid w:val="001E4A7B"/>
    <w:rsid w:val="001E599C"/>
    <w:rsid w:val="001E6AAB"/>
    <w:rsid w:val="001E6F91"/>
    <w:rsid w:val="001E73FB"/>
    <w:rsid w:val="001E7523"/>
    <w:rsid w:val="001F00FA"/>
    <w:rsid w:val="001F0952"/>
    <w:rsid w:val="001F14E1"/>
    <w:rsid w:val="001F1BAD"/>
    <w:rsid w:val="001F210A"/>
    <w:rsid w:val="001F2F40"/>
    <w:rsid w:val="001F318B"/>
    <w:rsid w:val="001F31DD"/>
    <w:rsid w:val="001F35FB"/>
    <w:rsid w:val="001F381B"/>
    <w:rsid w:val="001F3D39"/>
    <w:rsid w:val="001F4479"/>
    <w:rsid w:val="001F452B"/>
    <w:rsid w:val="001F47B3"/>
    <w:rsid w:val="001F6E2E"/>
    <w:rsid w:val="001F763D"/>
    <w:rsid w:val="001F7EFA"/>
    <w:rsid w:val="00200E12"/>
    <w:rsid w:val="00200ED8"/>
    <w:rsid w:val="002017C5"/>
    <w:rsid w:val="002046CA"/>
    <w:rsid w:val="00204DC2"/>
    <w:rsid w:val="00206686"/>
    <w:rsid w:val="00211DF1"/>
    <w:rsid w:val="00212CB3"/>
    <w:rsid w:val="00213585"/>
    <w:rsid w:val="00215738"/>
    <w:rsid w:val="00215EF9"/>
    <w:rsid w:val="002166CE"/>
    <w:rsid w:val="00216D0F"/>
    <w:rsid w:val="002216C9"/>
    <w:rsid w:val="00222C1C"/>
    <w:rsid w:val="00225188"/>
    <w:rsid w:val="00225D21"/>
    <w:rsid w:val="00226015"/>
    <w:rsid w:val="002268F6"/>
    <w:rsid w:val="00226BFB"/>
    <w:rsid w:val="00226E0A"/>
    <w:rsid w:val="00226F0A"/>
    <w:rsid w:val="002311A2"/>
    <w:rsid w:val="002311AF"/>
    <w:rsid w:val="002319B6"/>
    <w:rsid w:val="00231A39"/>
    <w:rsid w:val="00231AC3"/>
    <w:rsid w:val="002320B5"/>
    <w:rsid w:val="00232EAF"/>
    <w:rsid w:val="00233678"/>
    <w:rsid w:val="00234046"/>
    <w:rsid w:val="0023491A"/>
    <w:rsid w:val="002352F4"/>
    <w:rsid w:val="00236254"/>
    <w:rsid w:val="002369FB"/>
    <w:rsid w:val="00236CEF"/>
    <w:rsid w:val="00237117"/>
    <w:rsid w:val="00237367"/>
    <w:rsid w:val="002400E2"/>
    <w:rsid w:val="0024026B"/>
    <w:rsid w:val="0024296A"/>
    <w:rsid w:val="00243C37"/>
    <w:rsid w:val="002449D3"/>
    <w:rsid w:val="002463D9"/>
    <w:rsid w:val="0024746D"/>
    <w:rsid w:val="00247510"/>
    <w:rsid w:val="0024797F"/>
    <w:rsid w:val="00247FDD"/>
    <w:rsid w:val="00250E8E"/>
    <w:rsid w:val="002522DD"/>
    <w:rsid w:val="002524FD"/>
    <w:rsid w:val="002526D4"/>
    <w:rsid w:val="00252A8B"/>
    <w:rsid w:val="00252B05"/>
    <w:rsid w:val="002533D6"/>
    <w:rsid w:val="0025350A"/>
    <w:rsid w:val="00253892"/>
    <w:rsid w:val="00253A63"/>
    <w:rsid w:val="00255C87"/>
    <w:rsid w:val="002560E3"/>
    <w:rsid w:val="002566AC"/>
    <w:rsid w:val="002567CE"/>
    <w:rsid w:val="00257037"/>
    <w:rsid w:val="0025728F"/>
    <w:rsid w:val="002572DF"/>
    <w:rsid w:val="002575FF"/>
    <w:rsid w:val="002576B9"/>
    <w:rsid w:val="002604B8"/>
    <w:rsid w:val="002606BF"/>
    <w:rsid w:val="00260CFE"/>
    <w:rsid w:val="00261DD8"/>
    <w:rsid w:val="0026200B"/>
    <w:rsid w:val="0026248A"/>
    <w:rsid w:val="0026369F"/>
    <w:rsid w:val="002646C9"/>
    <w:rsid w:val="00265574"/>
    <w:rsid w:val="002671DC"/>
    <w:rsid w:val="002676BE"/>
    <w:rsid w:val="00267783"/>
    <w:rsid w:val="0027052E"/>
    <w:rsid w:val="00270591"/>
    <w:rsid w:val="0027104C"/>
    <w:rsid w:val="00271891"/>
    <w:rsid w:val="00272413"/>
    <w:rsid w:val="002739CC"/>
    <w:rsid w:val="002747CE"/>
    <w:rsid w:val="00274803"/>
    <w:rsid w:val="00274908"/>
    <w:rsid w:val="002749F1"/>
    <w:rsid w:val="00274DCD"/>
    <w:rsid w:val="00275159"/>
    <w:rsid w:val="0027568B"/>
    <w:rsid w:val="0027569D"/>
    <w:rsid w:val="002763E6"/>
    <w:rsid w:val="00277537"/>
    <w:rsid w:val="00277861"/>
    <w:rsid w:val="00277A94"/>
    <w:rsid w:val="002801C0"/>
    <w:rsid w:val="002806EE"/>
    <w:rsid w:val="00281361"/>
    <w:rsid w:val="0028168B"/>
    <w:rsid w:val="00281A2E"/>
    <w:rsid w:val="00281B9C"/>
    <w:rsid w:val="00283803"/>
    <w:rsid w:val="00284BE9"/>
    <w:rsid w:val="00285391"/>
    <w:rsid w:val="0028570E"/>
    <w:rsid w:val="0028733D"/>
    <w:rsid w:val="00287F62"/>
    <w:rsid w:val="0029078F"/>
    <w:rsid w:val="00291C2B"/>
    <w:rsid w:val="0029409B"/>
    <w:rsid w:val="00294A58"/>
    <w:rsid w:val="0029514F"/>
    <w:rsid w:val="00295693"/>
    <w:rsid w:val="002957E7"/>
    <w:rsid w:val="00295DC8"/>
    <w:rsid w:val="00295F87"/>
    <w:rsid w:val="00295FC1"/>
    <w:rsid w:val="002961F5"/>
    <w:rsid w:val="0029663B"/>
    <w:rsid w:val="0029726F"/>
    <w:rsid w:val="00297DF7"/>
    <w:rsid w:val="002A0B8A"/>
    <w:rsid w:val="002A1BEA"/>
    <w:rsid w:val="002A2577"/>
    <w:rsid w:val="002A2941"/>
    <w:rsid w:val="002A35A8"/>
    <w:rsid w:val="002A3E1B"/>
    <w:rsid w:val="002A407E"/>
    <w:rsid w:val="002A51B0"/>
    <w:rsid w:val="002A653F"/>
    <w:rsid w:val="002A68A7"/>
    <w:rsid w:val="002A68DC"/>
    <w:rsid w:val="002A6FD7"/>
    <w:rsid w:val="002B0DF5"/>
    <w:rsid w:val="002B1EEE"/>
    <w:rsid w:val="002B2C68"/>
    <w:rsid w:val="002B4A7D"/>
    <w:rsid w:val="002B5482"/>
    <w:rsid w:val="002B722C"/>
    <w:rsid w:val="002B72EC"/>
    <w:rsid w:val="002B7370"/>
    <w:rsid w:val="002B768F"/>
    <w:rsid w:val="002B7D66"/>
    <w:rsid w:val="002C01E3"/>
    <w:rsid w:val="002C1078"/>
    <w:rsid w:val="002C1870"/>
    <w:rsid w:val="002C19DB"/>
    <w:rsid w:val="002C2048"/>
    <w:rsid w:val="002C2061"/>
    <w:rsid w:val="002C2309"/>
    <w:rsid w:val="002C27B5"/>
    <w:rsid w:val="002C2CE8"/>
    <w:rsid w:val="002C3BB2"/>
    <w:rsid w:val="002C50E4"/>
    <w:rsid w:val="002C5DB6"/>
    <w:rsid w:val="002C66D6"/>
    <w:rsid w:val="002C7D1A"/>
    <w:rsid w:val="002D0017"/>
    <w:rsid w:val="002D15E1"/>
    <w:rsid w:val="002D3F32"/>
    <w:rsid w:val="002D5241"/>
    <w:rsid w:val="002D55E2"/>
    <w:rsid w:val="002D5840"/>
    <w:rsid w:val="002D5D2D"/>
    <w:rsid w:val="002D5E0F"/>
    <w:rsid w:val="002D61A4"/>
    <w:rsid w:val="002D735B"/>
    <w:rsid w:val="002D7929"/>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914"/>
    <w:rsid w:val="003022A0"/>
    <w:rsid w:val="003025D8"/>
    <w:rsid w:val="00303BF5"/>
    <w:rsid w:val="00303CA3"/>
    <w:rsid w:val="00303EAF"/>
    <w:rsid w:val="00304440"/>
    <w:rsid w:val="00304532"/>
    <w:rsid w:val="00304B1A"/>
    <w:rsid w:val="003060A0"/>
    <w:rsid w:val="00306857"/>
    <w:rsid w:val="003068DF"/>
    <w:rsid w:val="00306C27"/>
    <w:rsid w:val="00307B5B"/>
    <w:rsid w:val="003101B3"/>
    <w:rsid w:val="003128EE"/>
    <w:rsid w:val="0031291F"/>
    <w:rsid w:val="0031446F"/>
    <w:rsid w:val="003146A9"/>
    <w:rsid w:val="0031568B"/>
    <w:rsid w:val="00315CFA"/>
    <w:rsid w:val="00317588"/>
    <w:rsid w:val="00317BC8"/>
    <w:rsid w:val="00320007"/>
    <w:rsid w:val="0032017A"/>
    <w:rsid w:val="00320E9F"/>
    <w:rsid w:val="0032394F"/>
    <w:rsid w:val="00323F86"/>
    <w:rsid w:val="00324201"/>
    <w:rsid w:val="00324653"/>
    <w:rsid w:val="0032590D"/>
    <w:rsid w:val="00325D51"/>
    <w:rsid w:val="003267D9"/>
    <w:rsid w:val="0033125C"/>
    <w:rsid w:val="00331D00"/>
    <w:rsid w:val="00332FEA"/>
    <w:rsid w:val="0033395C"/>
    <w:rsid w:val="00333970"/>
    <w:rsid w:val="00333B93"/>
    <w:rsid w:val="00333C0A"/>
    <w:rsid w:val="00334A65"/>
    <w:rsid w:val="00335AC4"/>
    <w:rsid w:val="00335C97"/>
    <w:rsid w:val="00335EC9"/>
    <w:rsid w:val="00335F39"/>
    <w:rsid w:val="0033632E"/>
    <w:rsid w:val="003363CF"/>
    <w:rsid w:val="003376DF"/>
    <w:rsid w:val="00342DB1"/>
    <w:rsid w:val="00343082"/>
    <w:rsid w:val="0034391E"/>
    <w:rsid w:val="00343BEA"/>
    <w:rsid w:val="00345DDF"/>
    <w:rsid w:val="00346152"/>
    <w:rsid w:val="00346879"/>
    <w:rsid w:val="00346A8B"/>
    <w:rsid w:val="003475A3"/>
    <w:rsid w:val="00347BEC"/>
    <w:rsid w:val="00347DB2"/>
    <w:rsid w:val="00347EA3"/>
    <w:rsid w:val="00350347"/>
    <w:rsid w:val="003509E9"/>
    <w:rsid w:val="00351F01"/>
    <w:rsid w:val="00354696"/>
    <w:rsid w:val="00354809"/>
    <w:rsid w:val="00355661"/>
    <w:rsid w:val="0035648F"/>
    <w:rsid w:val="00356D81"/>
    <w:rsid w:val="003576B1"/>
    <w:rsid w:val="00357B85"/>
    <w:rsid w:val="003604E5"/>
    <w:rsid w:val="00360FA9"/>
    <w:rsid w:val="00361A86"/>
    <w:rsid w:val="00363335"/>
    <w:rsid w:val="003636A9"/>
    <w:rsid w:val="00363983"/>
    <w:rsid w:val="003639A4"/>
    <w:rsid w:val="00363AC8"/>
    <w:rsid w:val="003645C9"/>
    <w:rsid w:val="003648D1"/>
    <w:rsid w:val="003655AA"/>
    <w:rsid w:val="003657E6"/>
    <w:rsid w:val="00367401"/>
    <w:rsid w:val="00371DE3"/>
    <w:rsid w:val="003735BE"/>
    <w:rsid w:val="00373617"/>
    <w:rsid w:val="00373881"/>
    <w:rsid w:val="00374692"/>
    <w:rsid w:val="00374F02"/>
    <w:rsid w:val="00375206"/>
    <w:rsid w:val="00375B35"/>
    <w:rsid w:val="0037608C"/>
    <w:rsid w:val="0037779C"/>
    <w:rsid w:val="003810B8"/>
    <w:rsid w:val="0038260A"/>
    <w:rsid w:val="0038298B"/>
    <w:rsid w:val="00382A9E"/>
    <w:rsid w:val="00382B3A"/>
    <w:rsid w:val="00384191"/>
    <w:rsid w:val="00385972"/>
    <w:rsid w:val="00386042"/>
    <w:rsid w:val="00386E53"/>
    <w:rsid w:val="0039070B"/>
    <w:rsid w:val="00390887"/>
    <w:rsid w:val="00392003"/>
    <w:rsid w:val="00392ABD"/>
    <w:rsid w:val="00392ADB"/>
    <w:rsid w:val="00392B6F"/>
    <w:rsid w:val="003931EF"/>
    <w:rsid w:val="0039375D"/>
    <w:rsid w:val="00393B69"/>
    <w:rsid w:val="00393F3D"/>
    <w:rsid w:val="00394826"/>
    <w:rsid w:val="00395AF5"/>
    <w:rsid w:val="00396072"/>
    <w:rsid w:val="00397489"/>
    <w:rsid w:val="00397B1E"/>
    <w:rsid w:val="00397CAD"/>
    <w:rsid w:val="003A0754"/>
    <w:rsid w:val="003A0BA8"/>
    <w:rsid w:val="003A17CF"/>
    <w:rsid w:val="003A1F38"/>
    <w:rsid w:val="003A32E8"/>
    <w:rsid w:val="003A3E90"/>
    <w:rsid w:val="003A429E"/>
    <w:rsid w:val="003A4AC4"/>
    <w:rsid w:val="003A4EB7"/>
    <w:rsid w:val="003A6E3C"/>
    <w:rsid w:val="003A7F16"/>
    <w:rsid w:val="003B0164"/>
    <w:rsid w:val="003B1898"/>
    <w:rsid w:val="003B299B"/>
    <w:rsid w:val="003B3063"/>
    <w:rsid w:val="003B35AA"/>
    <w:rsid w:val="003B38AC"/>
    <w:rsid w:val="003B3BCF"/>
    <w:rsid w:val="003B3F43"/>
    <w:rsid w:val="003B4DEB"/>
    <w:rsid w:val="003B521A"/>
    <w:rsid w:val="003B5367"/>
    <w:rsid w:val="003B5420"/>
    <w:rsid w:val="003B6469"/>
    <w:rsid w:val="003B7EC2"/>
    <w:rsid w:val="003C0BAE"/>
    <w:rsid w:val="003C0D46"/>
    <w:rsid w:val="003C0E21"/>
    <w:rsid w:val="003C0E62"/>
    <w:rsid w:val="003C1440"/>
    <w:rsid w:val="003C2B44"/>
    <w:rsid w:val="003C357A"/>
    <w:rsid w:val="003C397F"/>
    <w:rsid w:val="003C4342"/>
    <w:rsid w:val="003C49C1"/>
    <w:rsid w:val="003C70B7"/>
    <w:rsid w:val="003C73B8"/>
    <w:rsid w:val="003C7627"/>
    <w:rsid w:val="003D0797"/>
    <w:rsid w:val="003D0A63"/>
    <w:rsid w:val="003D1A14"/>
    <w:rsid w:val="003D1B9C"/>
    <w:rsid w:val="003D21E7"/>
    <w:rsid w:val="003D256D"/>
    <w:rsid w:val="003D276B"/>
    <w:rsid w:val="003D2CE0"/>
    <w:rsid w:val="003D3209"/>
    <w:rsid w:val="003D3312"/>
    <w:rsid w:val="003D34B8"/>
    <w:rsid w:val="003D3D8E"/>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E5E8A"/>
    <w:rsid w:val="003E71D5"/>
    <w:rsid w:val="003F051B"/>
    <w:rsid w:val="003F2419"/>
    <w:rsid w:val="003F2D97"/>
    <w:rsid w:val="003F39B7"/>
    <w:rsid w:val="003F47DE"/>
    <w:rsid w:val="003F4AE0"/>
    <w:rsid w:val="003F5039"/>
    <w:rsid w:val="003F5598"/>
    <w:rsid w:val="003F697C"/>
    <w:rsid w:val="003F7897"/>
    <w:rsid w:val="00400CE7"/>
    <w:rsid w:val="00401E35"/>
    <w:rsid w:val="00401FE8"/>
    <w:rsid w:val="00402E7D"/>
    <w:rsid w:val="004052E3"/>
    <w:rsid w:val="0040586D"/>
    <w:rsid w:val="004058B8"/>
    <w:rsid w:val="00410CB9"/>
    <w:rsid w:val="00410E88"/>
    <w:rsid w:val="00410E8F"/>
    <w:rsid w:val="00411B3C"/>
    <w:rsid w:val="00412461"/>
    <w:rsid w:val="0041313D"/>
    <w:rsid w:val="00413DAC"/>
    <w:rsid w:val="00414AAD"/>
    <w:rsid w:val="00415BA1"/>
    <w:rsid w:val="004176BE"/>
    <w:rsid w:val="0041783F"/>
    <w:rsid w:val="004202FD"/>
    <w:rsid w:val="00421022"/>
    <w:rsid w:val="0042249E"/>
    <w:rsid w:val="0042253A"/>
    <w:rsid w:val="00422FBA"/>
    <w:rsid w:val="0042380A"/>
    <w:rsid w:val="00424B68"/>
    <w:rsid w:val="00425BD2"/>
    <w:rsid w:val="00425C12"/>
    <w:rsid w:val="00425C4E"/>
    <w:rsid w:val="004266F2"/>
    <w:rsid w:val="00427516"/>
    <w:rsid w:val="00427AC0"/>
    <w:rsid w:val="00427BA0"/>
    <w:rsid w:val="00430718"/>
    <w:rsid w:val="004313D2"/>
    <w:rsid w:val="0043151E"/>
    <w:rsid w:val="00431C9C"/>
    <w:rsid w:val="004328BD"/>
    <w:rsid w:val="00434209"/>
    <w:rsid w:val="00434B65"/>
    <w:rsid w:val="00434E72"/>
    <w:rsid w:val="00435A75"/>
    <w:rsid w:val="00436A8F"/>
    <w:rsid w:val="00437360"/>
    <w:rsid w:val="00437AA9"/>
    <w:rsid w:val="004417A3"/>
    <w:rsid w:val="0044198C"/>
    <w:rsid w:val="00441FC4"/>
    <w:rsid w:val="0044312D"/>
    <w:rsid w:val="0044461B"/>
    <w:rsid w:val="00444F02"/>
    <w:rsid w:val="00445334"/>
    <w:rsid w:val="004478E4"/>
    <w:rsid w:val="004503CC"/>
    <w:rsid w:val="004528D0"/>
    <w:rsid w:val="00452919"/>
    <w:rsid w:val="00452DD4"/>
    <w:rsid w:val="00453E85"/>
    <w:rsid w:val="00454551"/>
    <w:rsid w:val="00454670"/>
    <w:rsid w:val="00454B5D"/>
    <w:rsid w:val="00455F93"/>
    <w:rsid w:val="004562B0"/>
    <w:rsid w:val="00456826"/>
    <w:rsid w:val="00456C4C"/>
    <w:rsid w:val="0045731C"/>
    <w:rsid w:val="004602AB"/>
    <w:rsid w:val="0046108E"/>
    <w:rsid w:val="0046248C"/>
    <w:rsid w:val="0046279C"/>
    <w:rsid w:val="00462815"/>
    <w:rsid w:val="00462E4D"/>
    <w:rsid w:val="004640F7"/>
    <w:rsid w:val="004645A4"/>
    <w:rsid w:val="00464988"/>
    <w:rsid w:val="00464AB6"/>
    <w:rsid w:val="004656C7"/>
    <w:rsid w:val="00466DAD"/>
    <w:rsid w:val="0046777A"/>
    <w:rsid w:val="00470710"/>
    <w:rsid w:val="00470A44"/>
    <w:rsid w:val="00471896"/>
    <w:rsid w:val="0047240C"/>
    <w:rsid w:val="00473088"/>
    <w:rsid w:val="004749D9"/>
    <w:rsid w:val="0047602B"/>
    <w:rsid w:val="00476D39"/>
    <w:rsid w:val="00477E34"/>
    <w:rsid w:val="00480798"/>
    <w:rsid w:val="0048148D"/>
    <w:rsid w:val="004825E0"/>
    <w:rsid w:val="00484C93"/>
    <w:rsid w:val="004861A8"/>
    <w:rsid w:val="0048644C"/>
    <w:rsid w:val="004865F1"/>
    <w:rsid w:val="00486D7B"/>
    <w:rsid w:val="00487AEF"/>
    <w:rsid w:val="0049024D"/>
    <w:rsid w:val="004904DD"/>
    <w:rsid w:val="0049378B"/>
    <w:rsid w:val="0049392B"/>
    <w:rsid w:val="004948B8"/>
    <w:rsid w:val="0049599F"/>
    <w:rsid w:val="00495EFA"/>
    <w:rsid w:val="004973B5"/>
    <w:rsid w:val="004976B6"/>
    <w:rsid w:val="004A0F68"/>
    <w:rsid w:val="004A1062"/>
    <w:rsid w:val="004A3162"/>
    <w:rsid w:val="004A3230"/>
    <w:rsid w:val="004A4431"/>
    <w:rsid w:val="004A5171"/>
    <w:rsid w:val="004A6AD6"/>
    <w:rsid w:val="004A709F"/>
    <w:rsid w:val="004A774E"/>
    <w:rsid w:val="004B196C"/>
    <w:rsid w:val="004B273F"/>
    <w:rsid w:val="004B2781"/>
    <w:rsid w:val="004B27F0"/>
    <w:rsid w:val="004B321E"/>
    <w:rsid w:val="004B3421"/>
    <w:rsid w:val="004B435A"/>
    <w:rsid w:val="004B4E2A"/>
    <w:rsid w:val="004B6106"/>
    <w:rsid w:val="004B6930"/>
    <w:rsid w:val="004B6A5D"/>
    <w:rsid w:val="004C0702"/>
    <w:rsid w:val="004C0C2B"/>
    <w:rsid w:val="004C2006"/>
    <w:rsid w:val="004C205D"/>
    <w:rsid w:val="004C3FDB"/>
    <w:rsid w:val="004C429E"/>
    <w:rsid w:val="004C5093"/>
    <w:rsid w:val="004C563D"/>
    <w:rsid w:val="004C7A15"/>
    <w:rsid w:val="004D17F4"/>
    <w:rsid w:val="004D1F28"/>
    <w:rsid w:val="004D24AB"/>
    <w:rsid w:val="004D25F9"/>
    <w:rsid w:val="004D28B0"/>
    <w:rsid w:val="004D2AD2"/>
    <w:rsid w:val="004D2E6D"/>
    <w:rsid w:val="004D3378"/>
    <w:rsid w:val="004D46F7"/>
    <w:rsid w:val="004D544B"/>
    <w:rsid w:val="004D54AB"/>
    <w:rsid w:val="004D565A"/>
    <w:rsid w:val="004D59E9"/>
    <w:rsid w:val="004D5CA5"/>
    <w:rsid w:val="004D5E32"/>
    <w:rsid w:val="004D7602"/>
    <w:rsid w:val="004D7859"/>
    <w:rsid w:val="004D7E27"/>
    <w:rsid w:val="004E1DFA"/>
    <w:rsid w:val="004E28B8"/>
    <w:rsid w:val="004E297D"/>
    <w:rsid w:val="004E3A6D"/>
    <w:rsid w:val="004E3FAD"/>
    <w:rsid w:val="004E45FE"/>
    <w:rsid w:val="004E495D"/>
    <w:rsid w:val="004E4B6C"/>
    <w:rsid w:val="004E509D"/>
    <w:rsid w:val="004E6289"/>
    <w:rsid w:val="004F01D6"/>
    <w:rsid w:val="004F0E3F"/>
    <w:rsid w:val="004F1CD9"/>
    <w:rsid w:val="004F38C6"/>
    <w:rsid w:val="004F3F95"/>
    <w:rsid w:val="004F41CE"/>
    <w:rsid w:val="004F50EA"/>
    <w:rsid w:val="004F6AE9"/>
    <w:rsid w:val="004F6D9D"/>
    <w:rsid w:val="00500076"/>
    <w:rsid w:val="00500414"/>
    <w:rsid w:val="00500FB0"/>
    <w:rsid w:val="005013B3"/>
    <w:rsid w:val="005018EC"/>
    <w:rsid w:val="00503168"/>
    <w:rsid w:val="00503314"/>
    <w:rsid w:val="00504FEF"/>
    <w:rsid w:val="00505150"/>
    <w:rsid w:val="005051ED"/>
    <w:rsid w:val="005054AB"/>
    <w:rsid w:val="00505803"/>
    <w:rsid w:val="00507B1D"/>
    <w:rsid w:val="00510313"/>
    <w:rsid w:val="00511230"/>
    <w:rsid w:val="005115B8"/>
    <w:rsid w:val="00512065"/>
    <w:rsid w:val="00512587"/>
    <w:rsid w:val="00514956"/>
    <w:rsid w:val="00514C8F"/>
    <w:rsid w:val="005152E4"/>
    <w:rsid w:val="0051572A"/>
    <w:rsid w:val="0051581B"/>
    <w:rsid w:val="00515FC4"/>
    <w:rsid w:val="005161F8"/>
    <w:rsid w:val="00516C31"/>
    <w:rsid w:val="005172B5"/>
    <w:rsid w:val="00517908"/>
    <w:rsid w:val="00520097"/>
    <w:rsid w:val="00520596"/>
    <w:rsid w:val="0052071F"/>
    <w:rsid w:val="005208C9"/>
    <w:rsid w:val="00521685"/>
    <w:rsid w:val="00523018"/>
    <w:rsid w:val="005233D4"/>
    <w:rsid w:val="00523781"/>
    <w:rsid w:val="00523F8B"/>
    <w:rsid w:val="00526F68"/>
    <w:rsid w:val="00527F64"/>
    <w:rsid w:val="0053003E"/>
    <w:rsid w:val="00530394"/>
    <w:rsid w:val="00530A76"/>
    <w:rsid w:val="00530EA8"/>
    <w:rsid w:val="00531BE2"/>
    <w:rsid w:val="00532C11"/>
    <w:rsid w:val="005345CD"/>
    <w:rsid w:val="00534C64"/>
    <w:rsid w:val="00534F65"/>
    <w:rsid w:val="005359C6"/>
    <w:rsid w:val="00536720"/>
    <w:rsid w:val="00537AC9"/>
    <w:rsid w:val="00537FCB"/>
    <w:rsid w:val="005400F7"/>
    <w:rsid w:val="0054014E"/>
    <w:rsid w:val="005406A9"/>
    <w:rsid w:val="0054071C"/>
    <w:rsid w:val="00540ADD"/>
    <w:rsid w:val="00541118"/>
    <w:rsid w:val="0054325D"/>
    <w:rsid w:val="005456D7"/>
    <w:rsid w:val="00545A4C"/>
    <w:rsid w:val="0054631E"/>
    <w:rsid w:val="005467AE"/>
    <w:rsid w:val="005477D3"/>
    <w:rsid w:val="00547F60"/>
    <w:rsid w:val="00550AF1"/>
    <w:rsid w:val="00550CA0"/>
    <w:rsid w:val="005511B5"/>
    <w:rsid w:val="0055121D"/>
    <w:rsid w:val="00551F69"/>
    <w:rsid w:val="00552265"/>
    <w:rsid w:val="00553710"/>
    <w:rsid w:val="00555270"/>
    <w:rsid w:val="00556932"/>
    <w:rsid w:val="00557420"/>
    <w:rsid w:val="005577D0"/>
    <w:rsid w:val="00557CC7"/>
    <w:rsid w:val="00560419"/>
    <w:rsid w:val="005606CC"/>
    <w:rsid w:val="00561213"/>
    <w:rsid w:val="0056156C"/>
    <w:rsid w:val="00561A93"/>
    <w:rsid w:val="00562252"/>
    <w:rsid w:val="00563C25"/>
    <w:rsid w:val="0056659A"/>
    <w:rsid w:val="0056663D"/>
    <w:rsid w:val="005670FD"/>
    <w:rsid w:val="0057112D"/>
    <w:rsid w:val="00571CE0"/>
    <w:rsid w:val="00571D43"/>
    <w:rsid w:val="005729E0"/>
    <w:rsid w:val="00573541"/>
    <w:rsid w:val="005738F7"/>
    <w:rsid w:val="00574376"/>
    <w:rsid w:val="00574726"/>
    <w:rsid w:val="00575BE7"/>
    <w:rsid w:val="00576D8B"/>
    <w:rsid w:val="005774CA"/>
    <w:rsid w:val="005776E8"/>
    <w:rsid w:val="005777D5"/>
    <w:rsid w:val="00577938"/>
    <w:rsid w:val="00577E56"/>
    <w:rsid w:val="005806A8"/>
    <w:rsid w:val="00580754"/>
    <w:rsid w:val="00580902"/>
    <w:rsid w:val="005817E3"/>
    <w:rsid w:val="00581F36"/>
    <w:rsid w:val="0058227B"/>
    <w:rsid w:val="00583109"/>
    <w:rsid w:val="00583EA1"/>
    <w:rsid w:val="00584957"/>
    <w:rsid w:val="00585318"/>
    <w:rsid w:val="00585C17"/>
    <w:rsid w:val="00586881"/>
    <w:rsid w:val="00587219"/>
    <w:rsid w:val="005874D7"/>
    <w:rsid w:val="00587919"/>
    <w:rsid w:val="00590541"/>
    <w:rsid w:val="00590D8F"/>
    <w:rsid w:val="00591B15"/>
    <w:rsid w:val="00591DFA"/>
    <w:rsid w:val="00591E6A"/>
    <w:rsid w:val="005932A0"/>
    <w:rsid w:val="00595C8F"/>
    <w:rsid w:val="0059654A"/>
    <w:rsid w:val="00596AD0"/>
    <w:rsid w:val="00596BD9"/>
    <w:rsid w:val="00596C15"/>
    <w:rsid w:val="00597261"/>
    <w:rsid w:val="00597380"/>
    <w:rsid w:val="005A0449"/>
    <w:rsid w:val="005A17BF"/>
    <w:rsid w:val="005A21E8"/>
    <w:rsid w:val="005A24E7"/>
    <w:rsid w:val="005A33B1"/>
    <w:rsid w:val="005A379B"/>
    <w:rsid w:val="005A478B"/>
    <w:rsid w:val="005A484E"/>
    <w:rsid w:val="005A53F9"/>
    <w:rsid w:val="005A6A39"/>
    <w:rsid w:val="005A7445"/>
    <w:rsid w:val="005A74D8"/>
    <w:rsid w:val="005A7ED8"/>
    <w:rsid w:val="005B0B7A"/>
    <w:rsid w:val="005B1122"/>
    <w:rsid w:val="005B1181"/>
    <w:rsid w:val="005B169D"/>
    <w:rsid w:val="005B16E9"/>
    <w:rsid w:val="005B1A3F"/>
    <w:rsid w:val="005B2732"/>
    <w:rsid w:val="005B2918"/>
    <w:rsid w:val="005B35A4"/>
    <w:rsid w:val="005B4031"/>
    <w:rsid w:val="005B4E9A"/>
    <w:rsid w:val="005B54B3"/>
    <w:rsid w:val="005B6C4B"/>
    <w:rsid w:val="005B741A"/>
    <w:rsid w:val="005B76EE"/>
    <w:rsid w:val="005B7D00"/>
    <w:rsid w:val="005C025F"/>
    <w:rsid w:val="005C0DB7"/>
    <w:rsid w:val="005C1839"/>
    <w:rsid w:val="005C2574"/>
    <w:rsid w:val="005C34F7"/>
    <w:rsid w:val="005C469E"/>
    <w:rsid w:val="005C47D0"/>
    <w:rsid w:val="005C5CF6"/>
    <w:rsid w:val="005C607E"/>
    <w:rsid w:val="005C6AE6"/>
    <w:rsid w:val="005C76CE"/>
    <w:rsid w:val="005D0597"/>
    <w:rsid w:val="005D0AB5"/>
    <w:rsid w:val="005D0BEB"/>
    <w:rsid w:val="005D133A"/>
    <w:rsid w:val="005D2671"/>
    <w:rsid w:val="005D3255"/>
    <w:rsid w:val="005D38B5"/>
    <w:rsid w:val="005D4B6E"/>
    <w:rsid w:val="005D4CBA"/>
    <w:rsid w:val="005D5E65"/>
    <w:rsid w:val="005D6B8D"/>
    <w:rsid w:val="005E070E"/>
    <w:rsid w:val="005E1B55"/>
    <w:rsid w:val="005E1F26"/>
    <w:rsid w:val="005E1F86"/>
    <w:rsid w:val="005E2753"/>
    <w:rsid w:val="005E2D87"/>
    <w:rsid w:val="005E67BF"/>
    <w:rsid w:val="005E7166"/>
    <w:rsid w:val="005E7494"/>
    <w:rsid w:val="005E74AE"/>
    <w:rsid w:val="005E7F23"/>
    <w:rsid w:val="005F0A3C"/>
    <w:rsid w:val="005F0A82"/>
    <w:rsid w:val="005F1346"/>
    <w:rsid w:val="005F13E0"/>
    <w:rsid w:val="005F140B"/>
    <w:rsid w:val="005F1963"/>
    <w:rsid w:val="005F1991"/>
    <w:rsid w:val="005F2482"/>
    <w:rsid w:val="005F2FF2"/>
    <w:rsid w:val="005F310C"/>
    <w:rsid w:val="005F475A"/>
    <w:rsid w:val="005F4A89"/>
    <w:rsid w:val="005F5A65"/>
    <w:rsid w:val="005F5F2E"/>
    <w:rsid w:val="005F5F96"/>
    <w:rsid w:val="005F60B3"/>
    <w:rsid w:val="005F6AB8"/>
    <w:rsid w:val="005F76A2"/>
    <w:rsid w:val="005F7710"/>
    <w:rsid w:val="005F7D17"/>
    <w:rsid w:val="005F7F00"/>
    <w:rsid w:val="005F7FFA"/>
    <w:rsid w:val="00600B16"/>
    <w:rsid w:val="006011A9"/>
    <w:rsid w:val="006013DD"/>
    <w:rsid w:val="00601A45"/>
    <w:rsid w:val="00601ADC"/>
    <w:rsid w:val="0060207B"/>
    <w:rsid w:val="0060223F"/>
    <w:rsid w:val="00602BF7"/>
    <w:rsid w:val="0060318B"/>
    <w:rsid w:val="0060335F"/>
    <w:rsid w:val="00604068"/>
    <w:rsid w:val="006054D7"/>
    <w:rsid w:val="006054DF"/>
    <w:rsid w:val="006067A1"/>
    <w:rsid w:val="00607386"/>
    <w:rsid w:val="006073CA"/>
    <w:rsid w:val="00607BF0"/>
    <w:rsid w:val="0061003F"/>
    <w:rsid w:val="00612233"/>
    <w:rsid w:val="00612F61"/>
    <w:rsid w:val="006130D6"/>
    <w:rsid w:val="006131FD"/>
    <w:rsid w:val="006144D7"/>
    <w:rsid w:val="0061493F"/>
    <w:rsid w:val="006149DD"/>
    <w:rsid w:val="0061512E"/>
    <w:rsid w:val="0061601C"/>
    <w:rsid w:val="006169FD"/>
    <w:rsid w:val="006171CF"/>
    <w:rsid w:val="00617276"/>
    <w:rsid w:val="00620242"/>
    <w:rsid w:val="00620555"/>
    <w:rsid w:val="00621775"/>
    <w:rsid w:val="00621836"/>
    <w:rsid w:val="006222DD"/>
    <w:rsid w:val="006228F4"/>
    <w:rsid w:val="00622D71"/>
    <w:rsid w:val="0062353A"/>
    <w:rsid w:val="00623D7D"/>
    <w:rsid w:val="00624586"/>
    <w:rsid w:val="00624A5A"/>
    <w:rsid w:val="00624B13"/>
    <w:rsid w:val="00626571"/>
    <w:rsid w:val="00627FD0"/>
    <w:rsid w:val="00631177"/>
    <w:rsid w:val="0063249F"/>
    <w:rsid w:val="00634297"/>
    <w:rsid w:val="00635658"/>
    <w:rsid w:val="006361C6"/>
    <w:rsid w:val="00636758"/>
    <w:rsid w:val="00640070"/>
    <w:rsid w:val="0064155D"/>
    <w:rsid w:val="00641B59"/>
    <w:rsid w:val="00641C7B"/>
    <w:rsid w:val="006424F2"/>
    <w:rsid w:val="0064451B"/>
    <w:rsid w:val="0064651E"/>
    <w:rsid w:val="00646AAE"/>
    <w:rsid w:val="00646F63"/>
    <w:rsid w:val="00647170"/>
    <w:rsid w:val="00650217"/>
    <w:rsid w:val="0065077F"/>
    <w:rsid w:val="00650907"/>
    <w:rsid w:val="00650DDA"/>
    <w:rsid w:val="0065116B"/>
    <w:rsid w:val="0065122E"/>
    <w:rsid w:val="006514B6"/>
    <w:rsid w:val="00651FFB"/>
    <w:rsid w:val="006541FE"/>
    <w:rsid w:val="00654A47"/>
    <w:rsid w:val="0065600D"/>
    <w:rsid w:val="00656998"/>
    <w:rsid w:val="00657414"/>
    <w:rsid w:val="00657CB2"/>
    <w:rsid w:val="00661597"/>
    <w:rsid w:val="00663773"/>
    <w:rsid w:val="006640F9"/>
    <w:rsid w:val="0066452B"/>
    <w:rsid w:val="006651D7"/>
    <w:rsid w:val="0066570F"/>
    <w:rsid w:val="0066669A"/>
    <w:rsid w:val="00666AB9"/>
    <w:rsid w:val="00666B08"/>
    <w:rsid w:val="00667E42"/>
    <w:rsid w:val="00670332"/>
    <w:rsid w:val="00670D15"/>
    <w:rsid w:val="006711C0"/>
    <w:rsid w:val="006714D1"/>
    <w:rsid w:val="006715FF"/>
    <w:rsid w:val="00672123"/>
    <w:rsid w:val="006728F3"/>
    <w:rsid w:val="006729B0"/>
    <w:rsid w:val="00673804"/>
    <w:rsid w:val="00673BE4"/>
    <w:rsid w:val="00673ECE"/>
    <w:rsid w:val="006751B5"/>
    <w:rsid w:val="00676885"/>
    <w:rsid w:val="00676F7A"/>
    <w:rsid w:val="00680D8F"/>
    <w:rsid w:val="0068173C"/>
    <w:rsid w:val="006823BC"/>
    <w:rsid w:val="00682BD1"/>
    <w:rsid w:val="00682DC0"/>
    <w:rsid w:val="0068347C"/>
    <w:rsid w:val="0068375B"/>
    <w:rsid w:val="00683900"/>
    <w:rsid w:val="00683B60"/>
    <w:rsid w:val="00683D23"/>
    <w:rsid w:val="006860E9"/>
    <w:rsid w:val="006861E6"/>
    <w:rsid w:val="006865D0"/>
    <w:rsid w:val="00690744"/>
    <w:rsid w:val="00690D05"/>
    <w:rsid w:val="00690D33"/>
    <w:rsid w:val="00690FB5"/>
    <w:rsid w:val="006919D7"/>
    <w:rsid w:val="00691A7B"/>
    <w:rsid w:val="00691EAF"/>
    <w:rsid w:val="00692F19"/>
    <w:rsid w:val="00693EBA"/>
    <w:rsid w:val="00694505"/>
    <w:rsid w:val="006945EA"/>
    <w:rsid w:val="00694BF9"/>
    <w:rsid w:val="00694D0C"/>
    <w:rsid w:val="00696085"/>
    <w:rsid w:val="006970AE"/>
    <w:rsid w:val="00697544"/>
    <w:rsid w:val="006A0B64"/>
    <w:rsid w:val="006A0DCE"/>
    <w:rsid w:val="006A1076"/>
    <w:rsid w:val="006A1EE7"/>
    <w:rsid w:val="006A1FAC"/>
    <w:rsid w:val="006A2D70"/>
    <w:rsid w:val="006A36A9"/>
    <w:rsid w:val="006A49A1"/>
    <w:rsid w:val="006A64AF"/>
    <w:rsid w:val="006A7054"/>
    <w:rsid w:val="006B0170"/>
    <w:rsid w:val="006B0DC7"/>
    <w:rsid w:val="006B1661"/>
    <w:rsid w:val="006B31BE"/>
    <w:rsid w:val="006B40D1"/>
    <w:rsid w:val="006B4251"/>
    <w:rsid w:val="006B4931"/>
    <w:rsid w:val="006B5F76"/>
    <w:rsid w:val="006B6173"/>
    <w:rsid w:val="006B667C"/>
    <w:rsid w:val="006B74F1"/>
    <w:rsid w:val="006B7B8C"/>
    <w:rsid w:val="006B7E5B"/>
    <w:rsid w:val="006C1C0B"/>
    <w:rsid w:val="006C4CF1"/>
    <w:rsid w:val="006C55B4"/>
    <w:rsid w:val="006C57F8"/>
    <w:rsid w:val="006C5E80"/>
    <w:rsid w:val="006C660C"/>
    <w:rsid w:val="006C7E4E"/>
    <w:rsid w:val="006D06CD"/>
    <w:rsid w:val="006D0AE6"/>
    <w:rsid w:val="006D1BE5"/>
    <w:rsid w:val="006D2375"/>
    <w:rsid w:val="006D4C86"/>
    <w:rsid w:val="006D5858"/>
    <w:rsid w:val="006D611E"/>
    <w:rsid w:val="006D65AC"/>
    <w:rsid w:val="006D7EF9"/>
    <w:rsid w:val="006D7FC7"/>
    <w:rsid w:val="006E016D"/>
    <w:rsid w:val="006E0941"/>
    <w:rsid w:val="006E0B80"/>
    <w:rsid w:val="006E1F7B"/>
    <w:rsid w:val="006E293B"/>
    <w:rsid w:val="006E2F29"/>
    <w:rsid w:val="006E39C5"/>
    <w:rsid w:val="006E4B05"/>
    <w:rsid w:val="006E4D85"/>
    <w:rsid w:val="006E66EE"/>
    <w:rsid w:val="006E74B7"/>
    <w:rsid w:val="006E758B"/>
    <w:rsid w:val="006E75D7"/>
    <w:rsid w:val="006F0444"/>
    <w:rsid w:val="006F08D9"/>
    <w:rsid w:val="006F0A63"/>
    <w:rsid w:val="006F1C26"/>
    <w:rsid w:val="006F1C4A"/>
    <w:rsid w:val="006F206C"/>
    <w:rsid w:val="006F2F21"/>
    <w:rsid w:val="006F3206"/>
    <w:rsid w:val="006F4E82"/>
    <w:rsid w:val="006F502C"/>
    <w:rsid w:val="006F5E33"/>
    <w:rsid w:val="006F6464"/>
    <w:rsid w:val="006F7150"/>
    <w:rsid w:val="006F728E"/>
    <w:rsid w:val="006F7491"/>
    <w:rsid w:val="006F7AFF"/>
    <w:rsid w:val="007017B2"/>
    <w:rsid w:val="007017F9"/>
    <w:rsid w:val="00704036"/>
    <w:rsid w:val="00704206"/>
    <w:rsid w:val="007048E1"/>
    <w:rsid w:val="00704905"/>
    <w:rsid w:val="00706592"/>
    <w:rsid w:val="007066B3"/>
    <w:rsid w:val="00706CCF"/>
    <w:rsid w:val="00707D40"/>
    <w:rsid w:val="00710AEE"/>
    <w:rsid w:val="00711481"/>
    <w:rsid w:val="00712E2B"/>
    <w:rsid w:val="00713002"/>
    <w:rsid w:val="007136D5"/>
    <w:rsid w:val="0071446A"/>
    <w:rsid w:val="007148DE"/>
    <w:rsid w:val="00715B88"/>
    <w:rsid w:val="00715C99"/>
    <w:rsid w:val="00717D79"/>
    <w:rsid w:val="00720A65"/>
    <w:rsid w:val="00722167"/>
    <w:rsid w:val="00724C7D"/>
    <w:rsid w:val="00724C81"/>
    <w:rsid w:val="007257F1"/>
    <w:rsid w:val="00726006"/>
    <w:rsid w:val="0072736E"/>
    <w:rsid w:val="007275B5"/>
    <w:rsid w:val="00730535"/>
    <w:rsid w:val="00730DBB"/>
    <w:rsid w:val="00732BD2"/>
    <w:rsid w:val="0073321D"/>
    <w:rsid w:val="00733B8C"/>
    <w:rsid w:val="00734D71"/>
    <w:rsid w:val="00734F2B"/>
    <w:rsid w:val="00735083"/>
    <w:rsid w:val="00735092"/>
    <w:rsid w:val="00735103"/>
    <w:rsid w:val="00735244"/>
    <w:rsid w:val="00735A62"/>
    <w:rsid w:val="00735CD9"/>
    <w:rsid w:val="00736A32"/>
    <w:rsid w:val="00740077"/>
    <w:rsid w:val="007410E3"/>
    <w:rsid w:val="0074151C"/>
    <w:rsid w:val="007435B1"/>
    <w:rsid w:val="00744419"/>
    <w:rsid w:val="00744726"/>
    <w:rsid w:val="0074603A"/>
    <w:rsid w:val="007471B4"/>
    <w:rsid w:val="00747708"/>
    <w:rsid w:val="00747F9B"/>
    <w:rsid w:val="00750006"/>
    <w:rsid w:val="007501B7"/>
    <w:rsid w:val="00751784"/>
    <w:rsid w:val="00751FB2"/>
    <w:rsid w:val="0075219F"/>
    <w:rsid w:val="00752864"/>
    <w:rsid w:val="007536CD"/>
    <w:rsid w:val="00753BB4"/>
    <w:rsid w:val="00753E9E"/>
    <w:rsid w:val="00756784"/>
    <w:rsid w:val="00756C80"/>
    <w:rsid w:val="00757170"/>
    <w:rsid w:val="00760331"/>
    <w:rsid w:val="00760815"/>
    <w:rsid w:val="0076114A"/>
    <w:rsid w:val="0076166B"/>
    <w:rsid w:val="00761C21"/>
    <w:rsid w:val="00762BCF"/>
    <w:rsid w:val="00763A3A"/>
    <w:rsid w:val="00763B8A"/>
    <w:rsid w:val="007650B9"/>
    <w:rsid w:val="00765254"/>
    <w:rsid w:val="00766A95"/>
    <w:rsid w:val="00766AB7"/>
    <w:rsid w:val="00766E09"/>
    <w:rsid w:val="007677C9"/>
    <w:rsid w:val="00767E9E"/>
    <w:rsid w:val="007702F7"/>
    <w:rsid w:val="007708E6"/>
    <w:rsid w:val="00770AA3"/>
    <w:rsid w:val="00770C07"/>
    <w:rsid w:val="00773A9F"/>
    <w:rsid w:val="00773BDD"/>
    <w:rsid w:val="007749FB"/>
    <w:rsid w:val="007750C5"/>
    <w:rsid w:val="0077578D"/>
    <w:rsid w:val="0077593F"/>
    <w:rsid w:val="007760DA"/>
    <w:rsid w:val="00776E52"/>
    <w:rsid w:val="00780771"/>
    <w:rsid w:val="00780CDA"/>
    <w:rsid w:val="00780E84"/>
    <w:rsid w:val="007815E0"/>
    <w:rsid w:val="00781F95"/>
    <w:rsid w:val="007823B6"/>
    <w:rsid w:val="007835F1"/>
    <w:rsid w:val="00783B0C"/>
    <w:rsid w:val="00783DFE"/>
    <w:rsid w:val="00784623"/>
    <w:rsid w:val="0078496A"/>
    <w:rsid w:val="00785797"/>
    <w:rsid w:val="007859AF"/>
    <w:rsid w:val="00787DA2"/>
    <w:rsid w:val="0079088D"/>
    <w:rsid w:val="00792AB7"/>
    <w:rsid w:val="00792BE3"/>
    <w:rsid w:val="00792ED9"/>
    <w:rsid w:val="0079358B"/>
    <w:rsid w:val="00793F90"/>
    <w:rsid w:val="00794A9D"/>
    <w:rsid w:val="0079615C"/>
    <w:rsid w:val="007968FF"/>
    <w:rsid w:val="00796A46"/>
    <w:rsid w:val="00797539"/>
    <w:rsid w:val="007A075E"/>
    <w:rsid w:val="007A1169"/>
    <w:rsid w:val="007A14CE"/>
    <w:rsid w:val="007A17C0"/>
    <w:rsid w:val="007A20BD"/>
    <w:rsid w:val="007A243E"/>
    <w:rsid w:val="007A3680"/>
    <w:rsid w:val="007A4228"/>
    <w:rsid w:val="007A49F7"/>
    <w:rsid w:val="007A6203"/>
    <w:rsid w:val="007A6EE0"/>
    <w:rsid w:val="007A7948"/>
    <w:rsid w:val="007B022E"/>
    <w:rsid w:val="007B08CC"/>
    <w:rsid w:val="007B0AB2"/>
    <w:rsid w:val="007B13FE"/>
    <w:rsid w:val="007B1D6C"/>
    <w:rsid w:val="007B293D"/>
    <w:rsid w:val="007B2BEE"/>
    <w:rsid w:val="007B3F8A"/>
    <w:rsid w:val="007B42C9"/>
    <w:rsid w:val="007B54BA"/>
    <w:rsid w:val="007B6046"/>
    <w:rsid w:val="007B73F0"/>
    <w:rsid w:val="007C027A"/>
    <w:rsid w:val="007C072B"/>
    <w:rsid w:val="007C293F"/>
    <w:rsid w:val="007C2A16"/>
    <w:rsid w:val="007C2F6D"/>
    <w:rsid w:val="007C347F"/>
    <w:rsid w:val="007C3D2D"/>
    <w:rsid w:val="007C492A"/>
    <w:rsid w:val="007C57D4"/>
    <w:rsid w:val="007C7799"/>
    <w:rsid w:val="007D1F60"/>
    <w:rsid w:val="007D2D6E"/>
    <w:rsid w:val="007D394F"/>
    <w:rsid w:val="007D3A25"/>
    <w:rsid w:val="007D417E"/>
    <w:rsid w:val="007D4D18"/>
    <w:rsid w:val="007D66E4"/>
    <w:rsid w:val="007D6A63"/>
    <w:rsid w:val="007E008A"/>
    <w:rsid w:val="007E0407"/>
    <w:rsid w:val="007E0BF4"/>
    <w:rsid w:val="007E1633"/>
    <w:rsid w:val="007E36F0"/>
    <w:rsid w:val="007E4915"/>
    <w:rsid w:val="007E5098"/>
    <w:rsid w:val="007E5137"/>
    <w:rsid w:val="007E530A"/>
    <w:rsid w:val="007E53FC"/>
    <w:rsid w:val="007E57ED"/>
    <w:rsid w:val="007E593D"/>
    <w:rsid w:val="007E653E"/>
    <w:rsid w:val="007E6C0B"/>
    <w:rsid w:val="007E6EF3"/>
    <w:rsid w:val="007E6F2E"/>
    <w:rsid w:val="007E71F5"/>
    <w:rsid w:val="007E75FC"/>
    <w:rsid w:val="007E7CCB"/>
    <w:rsid w:val="007F0D7F"/>
    <w:rsid w:val="007F196C"/>
    <w:rsid w:val="007F2190"/>
    <w:rsid w:val="007F340B"/>
    <w:rsid w:val="007F3615"/>
    <w:rsid w:val="007F43C5"/>
    <w:rsid w:val="007F4CFE"/>
    <w:rsid w:val="007F4D37"/>
    <w:rsid w:val="007F5752"/>
    <w:rsid w:val="007F5B85"/>
    <w:rsid w:val="007F638A"/>
    <w:rsid w:val="007F6704"/>
    <w:rsid w:val="007F6875"/>
    <w:rsid w:val="007F6BDC"/>
    <w:rsid w:val="007F6CB2"/>
    <w:rsid w:val="007F6E8E"/>
    <w:rsid w:val="007F7F19"/>
    <w:rsid w:val="00800E7A"/>
    <w:rsid w:val="00800F05"/>
    <w:rsid w:val="008018EB"/>
    <w:rsid w:val="008019DB"/>
    <w:rsid w:val="008025EC"/>
    <w:rsid w:val="0080406E"/>
    <w:rsid w:val="0080598F"/>
    <w:rsid w:val="00806636"/>
    <w:rsid w:val="00806C1C"/>
    <w:rsid w:val="00810660"/>
    <w:rsid w:val="0081109F"/>
    <w:rsid w:val="00811546"/>
    <w:rsid w:val="008119E2"/>
    <w:rsid w:val="00813792"/>
    <w:rsid w:val="00814235"/>
    <w:rsid w:val="00814909"/>
    <w:rsid w:val="00814FCE"/>
    <w:rsid w:val="008160B4"/>
    <w:rsid w:val="0081622D"/>
    <w:rsid w:val="008162E2"/>
    <w:rsid w:val="00817AC1"/>
    <w:rsid w:val="00817D3F"/>
    <w:rsid w:val="00820474"/>
    <w:rsid w:val="00820D14"/>
    <w:rsid w:val="008212F5"/>
    <w:rsid w:val="00822018"/>
    <w:rsid w:val="00822A71"/>
    <w:rsid w:val="008234CA"/>
    <w:rsid w:val="00824D4F"/>
    <w:rsid w:val="00826486"/>
    <w:rsid w:val="00826B8A"/>
    <w:rsid w:val="00826CE7"/>
    <w:rsid w:val="00831400"/>
    <w:rsid w:val="008339B6"/>
    <w:rsid w:val="00833FFD"/>
    <w:rsid w:val="00834FA1"/>
    <w:rsid w:val="008369D0"/>
    <w:rsid w:val="00836E6A"/>
    <w:rsid w:val="00837567"/>
    <w:rsid w:val="00837619"/>
    <w:rsid w:val="00837C11"/>
    <w:rsid w:val="00840694"/>
    <w:rsid w:val="008406FC"/>
    <w:rsid w:val="0084080E"/>
    <w:rsid w:val="00840FF4"/>
    <w:rsid w:val="00841F89"/>
    <w:rsid w:val="00842195"/>
    <w:rsid w:val="00844514"/>
    <w:rsid w:val="008450AA"/>
    <w:rsid w:val="00847798"/>
    <w:rsid w:val="00847A25"/>
    <w:rsid w:val="00847EF2"/>
    <w:rsid w:val="008504F6"/>
    <w:rsid w:val="008504FB"/>
    <w:rsid w:val="00852168"/>
    <w:rsid w:val="0085271A"/>
    <w:rsid w:val="008530F3"/>
    <w:rsid w:val="00853432"/>
    <w:rsid w:val="00853CB1"/>
    <w:rsid w:val="00854616"/>
    <w:rsid w:val="00855316"/>
    <w:rsid w:val="00855D34"/>
    <w:rsid w:val="00856889"/>
    <w:rsid w:val="00856C01"/>
    <w:rsid w:val="00857458"/>
    <w:rsid w:val="00857D4B"/>
    <w:rsid w:val="00857F0E"/>
    <w:rsid w:val="00860447"/>
    <w:rsid w:val="008613F8"/>
    <w:rsid w:val="008617CE"/>
    <w:rsid w:val="00862640"/>
    <w:rsid w:val="00862AEF"/>
    <w:rsid w:val="00863909"/>
    <w:rsid w:val="0086411C"/>
    <w:rsid w:val="00864888"/>
    <w:rsid w:val="00864A9D"/>
    <w:rsid w:val="00864C9E"/>
    <w:rsid w:val="00865B88"/>
    <w:rsid w:val="00866FB8"/>
    <w:rsid w:val="00867DA8"/>
    <w:rsid w:val="00871775"/>
    <w:rsid w:val="00873134"/>
    <w:rsid w:val="008731A6"/>
    <w:rsid w:val="00874858"/>
    <w:rsid w:val="00874DAC"/>
    <w:rsid w:val="00875BC2"/>
    <w:rsid w:val="00875D00"/>
    <w:rsid w:val="008761A6"/>
    <w:rsid w:val="008775CD"/>
    <w:rsid w:val="00877A5D"/>
    <w:rsid w:val="00877AAE"/>
    <w:rsid w:val="00877DE8"/>
    <w:rsid w:val="008812FE"/>
    <w:rsid w:val="00883456"/>
    <w:rsid w:val="0088392D"/>
    <w:rsid w:val="00883F10"/>
    <w:rsid w:val="008847DC"/>
    <w:rsid w:val="0088690D"/>
    <w:rsid w:val="00887289"/>
    <w:rsid w:val="0089025B"/>
    <w:rsid w:val="00890329"/>
    <w:rsid w:val="0089051F"/>
    <w:rsid w:val="008915B8"/>
    <w:rsid w:val="00891D99"/>
    <w:rsid w:val="008926E9"/>
    <w:rsid w:val="00892C9C"/>
    <w:rsid w:val="00892CF4"/>
    <w:rsid w:val="00892DDC"/>
    <w:rsid w:val="008935A4"/>
    <w:rsid w:val="00894A2A"/>
    <w:rsid w:val="00895656"/>
    <w:rsid w:val="008956F3"/>
    <w:rsid w:val="00896E33"/>
    <w:rsid w:val="008A0C63"/>
    <w:rsid w:val="008A1B54"/>
    <w:rsid w:val="008A23CA"/>
    <w:rsid w:val="008A2524"/>
    <w:rsid w:val="008A2914"/>
    <w:rsid w:val="008A2C22"/>
    <w:rsid w:val="008A35C0"/>
    <w:rsid w:val="008A3A26"/>
    <w:rsid w:val="008A545F"/>
    <w:rsid w:val="008A547D"/>
    <w:rsid w:val="008A7507"/>
    <w:rsid w:val="008A78F7"/>
    <w:rsid w:val="008A7DB8"/>
    <w:rsid w:val="008B0171"/>
    <w:rsid w:val="008B132F"/>
    <w:rsid w:val="008B1725"/>
    <w:rsid w:val="008B1AA7"/>
    <w:rsid w:val="008B2641"/>
    <w:rsid w:val="008B2A6A"/>
    <w:rsid w:val="008B2E67"/>
    <w:rsid w:val="008B36FC"/>
    <w:rsid w:val="008B4BCB"/>
    <w:rsid w:val="008B5FB6"/>
    <w:rsid w:val="008B7255"/>
    <w:rsid w:val="008C3652"/>
    <w:rsid w:val="008C3C41"/>
    <w:rsid w:val="008C3EA4"/>
    <w:rsid w:val="008C3F07"/>
    <w:rsid w:val="008C4C3D"/>
    <w:rsid w:val="008C514F"/>
    <w:rsid w:val="008C5E9C"/>
    <w:rsid w:val="008C60A9"/>
    <w:rsid w:val="008C6BFD"/>
    <w:rsid w:val="008C6C3F"/>
    <w:rsid w:val="008C6E3E"/>
    <w:rsid w:val="008C7AE1"/>
    <w:rsid w:val="008D0EA0"/>
    <w:rsid w:val="008D274C"/>
    <w:rsid w:val="008D34A3"/>
    <w:rsid w:val="008D34C7"/>
    <w:rsid w:val="008D3568"/>
    <w:rsid w:val="008D469D"/>
    <w:rsid w:val="008D4ABD"/>
    <w:rsid w:val="008D65F0"/>
    <w:rsid w:val="008D6621"/>
    <w:rsid w:val="008D6AF1"/>
    <w:rsid w:val="008D7AD7"/>
    <w:rsid w:val="008D7EC3"/>
    <w:rsid w:val="008E02A2"/>
    <w:rsid w:val="008E2E90"/>
    <w:rsid w:val="008E314E"/>
    <w:rsid w:val="008E3F86"/>
    <w:rsid w:val="008E5721"/>
    <w:rsid w:val="008E77DA"/>
    <w:rsid w:val="008F1233"/>
    <w:rsid w:val="008F12B7"/>
    <w:rsid w:val="008F18A9"/>
    <w:rsid w:val="008F19BC"/>
    <w:rsid w:val="008F2F3A"/>
    <w:rsid w:val="008F35EA"/>
    <w:rsid w:val="008F4F2E"/>
    <w:rsid w:val="008F5127"/>
    <w:rsid w:val="008F5431"/>
    <w:rsid w:val="008F54E0"/>
    <w:rsid w:val="008F6178"/>
    <w:rsid w:val="008F6211"/>
    <w:rsid w:val="008F6288"/>
    <w:rsid w:val="008F7257"/>
    <w:rsid w:val="00900989"/>
    <w:rsid w:val="00901587"/>
    <w:rsid w:val="00903398"/>
    <w:rsid w:val="00904F79"/>
    <w:rsid w:val="009050F5"/>
    <w:rsid w:val="009066FD"/>
    <w:rsid w:val="00907670"/>
    <w:rsid w:val="009104AB"/>
    <w:rsid w:val="00911666"/>
    <w:rsid w:val="009118FD"/>
    <w:rsid w:val="00911E61"/>
    <w:rsid w:val="009128FB"/>
    <w:rsid w:val="00912C34"/>
    <w:rsid w:val="00913BEA"/>
    <w:rsid w:val="009145EC"/>
    <w:rsid w:val="00914912"/>
    <w:rsid w:val="00915ACA"/>
    <w:rsid w:val="00915D79"/>
    <w:rsid w:val="00916558"/>
    <w:rsid w:val="009165E7"/>
    <w:rsid w:val="009166FA"/>
    <w:rsid w:val="0092270E"/>
    <w:rsid w:val="00922DD3"/>
    <w:rsid w:val="00925821"/>
    <w:rsid w:val="00926892"/>
    <w:rsid w:val="00926FB9"/>
    <w:rsid w:val="00930FAE"/>
    <w:rsid w:val="0093160E"/>
    <w:rsid w:val="009317F3"/>
    <w:rsid w:val="00932660"/>
    <w:rsid w:val="00932A4F"/>
    <w:rsid w:val="00932EFC"/>
    <w:rsid w:val="00933259"/>
    <w:rsid w:val="00933900"/>
    <w:rsid w:val="00933A52"/>
    <w:rsid w:val="009345A5"/>
    <w:rsid w:val="00935A66"/>
    <w:rsid w:val="0093634B"/>
    <w:rsid w:val="009367C4"/>
    <w:rsid w:val="00937391"/>
    <w:rsid w:val="0094218F"/>
    <w:rsid w:val="00943450"/>
    <w:rsid w:val="00943D47"/>
    <w:rsid w:val="00943FE7"/>
    <w:rsid w:val="009446B8"/>
    <w:rsid w:val="00945201"/>
    <w:rsid w:val="009456D9"/>
    <w:rsid w:val="0094655A"/>
    <w:rsid w:val="00946701"/>
    <w:rsid w:val="00946AC8"/>
    <w:rsid w:val="00947387"/>
    <w:rsid w:val="00950066"/>
    <w:rsid w:val="009501EE"/>
    <w:rsid w:val="00950FBB"/>
    <w:rsid w:val="00951EB0"/>
    <w:rsid w:val="009523F8"/>
    <w:rsid w:val="00952B0A"/>
    <w:rsid w:val="00953238"/>
    <w:rsid w:val="0095344A"/>
    <w:rsid w:val="00955E08"/>
    <w:rsid w:val="00956616"/>
    <w:rsid w:val="009573A9"/>
    <w:rsid w:val="00957EFE"/>
    <w:rsid w:val="0096078C"/>
    <w:rsid w:val="009608F1"/>
    <w:rsid w:val="00960B21"/>
    <w:rsid w:val="00960E36"/>
    <w:rsid w:val="00961E40"/>
    <w:rsid w:val="00962140"/>
    <w:rsid w:val="00962D10"/>
    <w:rsid w:val="00962D3C"/>
    <w:rsid w:val="0096308D"/>
    <w:rsid w:val="00963546"/>
    <w:rsid w:val="00964571"/>
    <w:rsid w:val="009646D9"/>
    <w:rsid w:val="009649E8"/>
    <w:rsid w:val="00964CC3"/>
    <w:rsid w:val="009658FD"/>
    <w:rsid w:val="00965D35"/>
    <w:rsid w:val="00965FAB"/>
    <w:rsid w:val="009703A9"/>
    <w:rsid w:val="00970428"/>
    <w:rsid w:val="0097137C"/>
    <w:rsid w:val="00971400"/>
    <w:rsid w:val="009718F0"/>
    <w:rsid w:val="00973AD2"/>
    <w:rsid w:val="00974427"/>
    <w:rsid w:val="00975D5B"/>
    <w:rsid w:val="00976250"/>
    <w:rsid w:val="009767D8"/>
    <w:rsid w:val="00976B75"/>
    <w:rsid w:val="009777A4"/>
    <w:rsid w:val="009800D9"/>
    <w:rsid w:val="00980198"/>
    <w:rsid w:val="009803DE"/>
    <w:rsid w:val="00980476"/>
    <w:rsid w:val="009805AD"/>
    <w:rsid w:val="009805CE"/>
    <w:rsid w:val="00981390"/>
    <w:rsid w:val="009817CA"/>
    <w:rsid w:val="00981956"/>
    <w:rsid w:val="00981964"/>
    <w:rsid w:val="00982AEA"/>
    <w:rsid w:val="009837B9"/>
    <w:rsid w:val="00985931"/>
    <w:rsid w:val="009860F2"/>
    <w:rsid w:val="009875B2"/>
    <w:rsid w:val="00987ABF"/>
    <w:rsid w:val="0099017E"/>
    <w:rsid w:val="00991248"/>
    <w:rsid w:val="0099141A"/>
    <w:rsid w:val="0099191A"/>
    <w:rsid w:val="009919F5"/>
    <w:rsid w:val="009923AC"/>
    <w:rsid w:val="009946E3"/>
    <w:rsid w:val="00994F32"/>
    <w:rsid w:val="009958B7"/>
    <w:rsid w:val="00997B26"/>
    <w:rsid w:val="009A04F2"/>
    <w:rsid w:val="009A1A1F"/>
    <w:rsid w:val="009A2361"/>
    <w:rsid w:val="009A2B2D"/>
    <w:rsid w:val="009A3DC5"/>
    <w:rsid w:val="009A45DC"/>
    <w:rsid w:val="009A4DA2"/>
    <w:rsid w:val="009A6055"/>
    <w:rsid w:val="009A6A0E"/>
    <w:rsid w:val="009B10CE"/>
    <w:rsid w:val="009B120E"/>
    <w:rsid w:val="009B16AE"/>
    <w:rsid w:val="009B1A55"/>
    <w:rsid w:val="009B2E78"/>
    <w:rsid w:val="009B2FA3"/>
    <w:rsid w:val="009B377D"/>
    <w:rsid w:val="009B3B61"/>
    <w:rsid w:val="009B517B"/>
    <w:rsid w:val="009B5A30"/>
    <w:rsid w:val="009B5E48"/>
    <w:rsid w:val="009B6813"/>
    <w:rsid w:val="009B7FA2"/>
    <w:rsid w:val="009C1163"/>
    <w:rsid w:val="009C1A33"/>
    <w:rsid w:val="009C289C"/>
    <w:rsid w:val="009C2CD4"/>
    <w:rsid w:val="009C3CF4"/>
    <w:rsid w:val="009C4AF9"/>
    <w:rsid w:val="009C6054"/>
    <w:rsid w:val="009C6F1C"/>
    <w:rsid w:val="009C75E8"/>
    <w:rsid w:val="009C76E8"/>
    <w:rsid w:val="009D037B"/>
    <w:rsid w:val="009D082E"/>
    <w:rsid w:val="009D19AB"/>
    <w:rsid w:val="009D20E2"/>
    <w:rsid w:val="009D2574"/>
    <w:rsid w:val="009D2840"/>
    <w:rsid w:val="009D374B"/>
    <w:rsid w:val="009D3E67"/>
    <w:rsid w:val="009D5920"/>
    <w:rsid w:val="009D5D2D"/>
    <w:rsid w:val="009D6128"/>
    <w:rsid w:val="009D6610"/>
    <w:rsid w:val="009D73E0"/>
    <w:rsid w:val="009D762B"/>
    <w:rsid w:val="009E4060"/>
    <w:rsid w:val="009E5AAA"/>
    <w:rsid w:val="009F014C"/>
    <w:rsid w:val="009F1EA6"/>
    <w:rsid w:val="009F1FC4"/>
    <w:rsid w:val="009F234D"/>
    <w:rsid w:val="009F25DB"/>
    <w:rsid w:val="009F4714"/>
    <w:rsid w:val="009F4BA0"/>
    <w:rsid w:val="009F5366"/>
    <w:rsid w:val="009F5825"/>
    <w:rsid w:val="009F5DE7"/>
    <w:rsid w:val="009F7281"/>
    <w:rsid w:val="009F7442"/>
    <w:rsid w:val="009F7A1E"/>
    <w:rsid w:val="00A0011C"/>
    <w:rsid w:val="00A0339F"/>
    <w:rsid w:val="00A06259"/>
    <w:rsid w:val="00A06BFF"/>
    <w:rsid w:val="00A0779B"/>
    <w:rsid w:val="00A07E82"/>
    <w:rsid w:val="00A1038D"/>
    <w:rsid w:val="00A10939"/>
    <w:rsid w:val="00A1204D"/>
    <w:rsid w:val="00A12323"/>
    <w:rsid w:val="00A127F3"/>
    <w:rsid w:val="00A12FC6"/>
    <w:rsid w:val="00A13081"/>
    <w:rsid w:val="00A13487"/>
    <w:rsid w:val="00A135C6"/>
    <w:rsid w:val="00A13B5C"/>
    <w:rsid w:val="00A1501D"/>
    <w:rsid w:val="00A15C74"/>
    <w:rsid w:val="00A17339"/>
    <w:rsid w:val="00A20537"/>
    <w:rsid w:val="00A21186"/>
    <w:rsid w:val="00A212DD"/>
    <w:rsid w:val="00A21328"/>
    <w:rsid w:val="00A22D6B"/>
    <w:rsid w:val="00A2317F"/>
    <w:rsid w:val="00A25E48"/>
    <w:rsid w:val="00A25E7D"/>
    <w:rsid w:val="00A25F42"/>
    <w:rsid w:val="00A263F0"/>
    <w:rsid w:val="00A31105"/>
    <w:rsid w:val="00A315A9"/>
    <w:rsid w:val="00A33430"/>
    <w:rsid w:val="00A338BD"/>
    <w:rsid w:val="00A34104"/>
    <w:rsid w:val="00A344DB"/>
    <w:rsid w:val="00A34906"/>
    <w:rsid w:val="00A34D5C"/>
    <w:rsid w:val="00A35C6D"/>
    <w:rsid w:val="00A36539"/>
    <w:rsid w:val="00A36D00"/>
    <w:rsid w:val="00A37193"/>
    <w:rsid w:val="00A37D84"/>
    <w:rsid w:val="00A40A3E"/>
    <w:rsid w:val="00A410D1"/>
    <w:rsid w:val="00A41CDF"/>
    <w:rsid w:val="00A42C6E"/>
    <w:rsid w:val="00A43624"/>
    <w:rsid w:val="00A439AC"/>
    <w:rsid w:val="00A43BCC"/>
    <w:rsid w:val="00A43F8D"/>
    <w:rsid w:val="00A44331"/>
    <w:rsid w:val="00A4598B"/>
    <w:rsid w:val="00A46058"/>
    <w:rsid w:val="00A46261"/>
    <w:rsid w:val="00A46326"/>
    <w:rsid w:val="00A46933"/>
    <w:rsid w:val="00A46A91"/>
    <w:rsid w:val="00A46B03"/>
    <w:rsid w:val="00A471B3"/>
    <w:rsid w:val="00A50757"/>
    <w:rsid w:val="00A5076A"/>
    <w:rsid w:val="00A514B6"/>
    <w:rsid w:val="00A52282"/>
    <w:rsid w:val="00A5396B"/>
    <w:rsid w:val="00A55944"/>
    <w:rsid w:val="00A57111"/>
    <w:rsid w:val="00A60673"/>
    <w:rsid w:val="00A61508"/>
    <w:rsid w:val="00A615F7"/>
    <w:rsid w:val="00A61E8A"/>
    <w:rsid w:val="00A61F8D"/>
    <w:rsid w:val="00A62014"/>
    <w:rsid w:val="00A623D7"/>
    <w:rsid w:val="00A62C3B"/>
    <w:rsid w:val="00A62ECC"/>
    <w:rsid w:val="00A62F71"/>
    <w:rsid w:val="00A65294"/>
    <w:rsid w:val="00A65386"/>
    <w:rsid w:val="00A6569A"/>
    <w:rsid w:val="00A65A82"/>
    <w:rsid w:val="00A65AFB"/>
    <w:rsid w:val="00A66AA1"/>
    <w:rsid w:val="00A67C37"/>
    <w:rsid w:val="00A67F6C"/>
    <w:rsid w:val="00A70100"/>
    <w:rsid w:val="00A73029"/>
    <w:rsid w:val="00A734FB"/>
    <w:rsid w:val="00A737B7"/>
    <w:rsid w:val="00A76825"/>
    <w:rsid w:val="00A77F67"/>
    <w:rsid w:val="00A8095D"/>
    <w:rsid w:val="00A81565"/>
    <w:rsid w:val="00A81EA0"/>
    <w:rsid w:val="00A82342"/>
    <w:rsid w:val="00A826AD"/>
    <w:rsid w:val="00A83380"/>
    <w:rsid w:val="00A8451F"/>
    <w:rsid w:val="00A8471D"/>
    <w:rsid w:val="00A864D1"/>
    <w:rsid w:val="00A867FA"/>
    <w:rsid w:val="00A86A19"/>
    <w:rsid w:val="00A86A89"/>
    <w:rsid w:val="00A86CBD"/>
    <w:rsid w:val="00A86E85"/>
    <w:rsid w:val="00A870D3"/>
    <w:rsid w:val="00A874B8"/>
    <w:rsid w:val="00A8761F"/>
    <w:rsid w:val="00A9033C"/>
    <w:rsid w:val="00A906FF"/>
    <w:rsid w:val="00A940BE"/>
    <w:rsid w:val="00A95512"/>
    <w:rsid w:val="00A95A01"/>
    <w:rsid w:val="00A96041"/>
    <w:rsid w:val="00A97224"/>
    <w:rsid w:val="00A97617"/>
    <w:rsid w:val="00A97723"/>
    <w:rsid w:val="00A977F5"/>
    <w:rsid w:val="00AA11CA"/>
    <w:rsid w:val="00AA200B"/>
    <w:rsid w:val="00AA237B"/>
    <w:rsid w:val="00AA483F"/>
    <w:rsid w:val="00AA4C21"/>
    <w:rsid w:val="00AA5BF2"/>
    <w:rsid w:val="00AA6966"/>
    <w:rsid w:val="00AA77DC"/>
    <w:rsid w:val="00AA7B22"/>
    <w:rsid w:val="00AA7EEF"/>
    <w:rsid w:val="00AB0F84"/>
    <w:rsid w:val="00AB7CCB"/>
    <w:rsid w:val="00AC03EE"/>
    <w:rsid w:val="00AC0CC1"/>
    <w:rsid w:val="00AC11AB"/>
    <w:rsid w:val="00AC1D0A"/>
    <w:rsid w:val="00AC2861"/>
    <w:rsid w:val="00AC3F9A"/>
    <w:rsid w:val="00AC4714"/>
    <w:rsid w:val="00AC5333"/>
    <w:rsid w:val="00AC56D9"/>
    <w:rsid w:val="00AC5F0C"/>
    <w:rsid w:val="00AC5F78"/>
    <w:rsid w:val="00AC60F0"/>
    <w:rsid w:val="00AC65E1"/>
    <w:rsid w:val="00AC76D2"/>
    <w:rsid w:val="00AD0E48"/>
    <w:rsid w:val="00AD0E75"/>
    <w:rsid w:val="00AD236C"/>
    <w:rsid w:val="00AD312E"/>
    <w:rsid w:val="00AD4204"/>
    <w:rsid w:val="00AD446D"/>
    <w:rsid w:val="00AD44C5"/>
    <w:rsid w:val="00AD466A"/>
    <w:rsid w:val="00AD4805"/>
    <w:rsid w:val="00AD48A7"/>
    <w:rsid w:val="00AD4975"/>
    <w:rsid w:val="00AD5467"/>
    <w:rsid w:val="00AD68AC"/>
    <w:rsid w:val="00AD7C78"/>
    <w:rsid w:val="00AD7EE0"/>
    <w:rsid w:val="00AE0128"/>
    <w:rsid w:val="00AE2086"/>
    <w:rsid w:val="00AE218A"/>
    <w:rsid w:val="00AE2C5D"/>
    <w:rsid w:val="00AE3EC9"/>
    <w:rsid w:val="00AE4125"/>
    <w:rsid w:val="00AE4B44"/>
    <w:rsid w:val="00AE60B2"/>
    <w:rsid w:val="00AE65F9"/>
    <w:rsid w:val="00AE6BB6"/>
    <w:rsid w:val="00AF007E"/>
    <w:rsid w:val="00AF0BF3"/>
    <w:rsid w:val="00AF1E0A"/>
    <w:rsid w:val="00AF1EB4"/>
    <w:rsid w:val="00AF233D"/>
    <w:rsid w:val="00AF2E37"/>
    <w:rsid w:val="00AF2ECB"/>
    <w:rsid w:val="00AF3932"/>
    <w:rsid w:val="00AF406B"/>
    <w:rsid w:val="00AF42A1"/>
    <w:rsid w:val="00AF506B"/>
    <w:rsid w:val="00AF50DE"/>
    <w:rsid w:val="00AF5174"/>
    <w:rsid w:val="00AF581B"/>
    <w:rsid w:val="00AF5FB3"/>
    <w:rsid w:val="00AF60AC"/>
    <w:rsid w:val="00AF62A4"/>
    <w:rsid w:val="00AF6F98"/>
    <w:rsid w:val="00AF72E2"/>
    <w:rsid w:val="00AF755B"/>
    <w:rsid w:val="00AF7A5A"/>
    <w:rsid w:val="00B00362"/>
    <w:rsid w:val="00B009D8"/>
    <w:rsid w:val="00B01A85"/>
    <w:rsid w:val="00B01E91"/>
    <w:rsid w:val="00B02980"/>
    <w:rsid w:val="00B046FE"/>
    <w:rsid w:val="00B0486B"/>
    <w:rsid w:val="00B04EC4"/>
    <w:rsid w:val="00B0660F"/>
    <w:rsid w:val="00B073DD"/>
    <w:rsid w:val="00B10B0D"/>
    <w:rsid w:val="00B12095"/>
    <w:rsid w:val="00B129D5"/>
    <w:rsid w:val="00B130F3"/>
    <w:rsid w:val="00B138D9"/>
    <w:rsid w:val="00B13ABC"/>
    <w:rsid w:val="00B14FD7"/>
    <w:rsid w:val="00B167BD"/>
    <w:rsid w:val="00B17917"/>
    <w:rsid w:val="00B20338"/>
    <w:rsid w:val="00B2055E"/>
    <w:rsid w:val="00B20A1A"/>
    <w:rsid w:val="00B21FA1"/>
    <w:rsid w:val="00B23243"/>
    <w:rsid w:val="00B24947"/>
    <w:rsid w:val="00B25908"/>
    <w:rsid w:val="00B26F4F"/>
    <w:rsid w:val="00B3034B"/>
    <w:rsid w:val="00B30680"/>
    <w:rsid w:val="00B30E09"/>
    <w:rsid w:val="00B30EC4"/>
    <w:rsid w:val="00B31800"/>
    <w:rsid w:val="00B31CD5"/>
    <w:rsid w:val="00B32B41"/>
    <w:rsid w:val="00B33723"/>
    <w:rsid w:val="00B354FC"/>
    <w:rsid w:val="00B356E5"/>
    <w:rsid w:val="00B35864"/>
    <w:rsid w:val="00B36C08"/>
    <w:rsid w:val="00B37A7E"/>
    <w:rsid w:val="00B401E3"/>
    <w:rsid w:val="00B4078F"/>
    <w:rsid w:val="00B40C09"/>
    <w:rsid w:val="00B40D67"/>
    <w:rsid w:val="00B40E34"/>
    <w:rsid w:val="00B41081"/>
    <w:rsid w:val="00B4170D"/>
    <w:rsid w:val="00B417FD"/>
    <w:rsid w:val="00B423B8"/>
    <w:rsid w:val="00B439D7"/>
    <w:rsid w:val="00B43A5F"/>
    <w:rsid w:val="00B449E6"/>
    <w:rsid w:val="00B45CC6"/>
    <w:rsid w:val="00B4636C"/>
    <w:rsid w:val="00B466DA"/>
    <w:rsid w:val="00B46C8B"/>
    <w:rsid w:val="00B47085"/>
    <w:rsid w:val="00B47407"/>
    <w:rsid w:val="00B47966"/>
    <w:rsid w:val="00B50CB1"/>
    <w:rsid w:val="00B515DC"/>
    <w:rsid w:val="00B528AD"/>
    <w:rsid w:val="00B52BC7"/>
    <w:rsid w:val="00B533BF"/>
    <w:rsid w:val="00B53AA3"/>
    <w:rsid w:val="00B547F0"/>
    <w:rsid w:val="00B548D4"/>
    <w:rsid w:val="00B54A26"/>
    <w:rsid w:val="00B54F5B"/>
    <w:rsid w:val="00B55394"/>
    <w:rsid w:val="00B55A9F"/>
    <w:rsid w:val="00B55D73"/>
    <w:rsid w:val="00B56BA8"/>
    <w:rsid w:val="00B56E5F"/>
    <w:rsid w:val="00B573D1"/>
    <w:rsid w:val="00B57522"/>
    <w:rsid w:val="00B60640"/>
    <w:rsid w:val="00B607FB"/>
    <w:rsid w:val="00B61BB8"/>
    <w:rsid w:val="00B61BC0"/>
    <w:rsid w:val="00B61F7E"/>
    <w:rsid w:val="00B62549"/>
    <w:rsid w:val="00B63BE6"/>
    <w:rsid w:val="00B648A8"/>
    <w:rsid w:val="00B64927"/>
    <w:rsid w:val="00B6533A"/>
    <w:rsid w:val="00B656BE"/>
    <w:rsid w:val="00B65765"/>
    <w:rsid w:val="00B677A8"/>
    <w:rsid w:val="00B70729"/>
    <w:rsid w:val="00B70748"/>
    <w:rsid w:val="00B71043"/>
    <w:rsid w:val="00B717E1"/>
    <w:rsid w:val="00B71B82"/>
    <w:rsid w:val="00B7236F"/>
    <w:rsid w:val="00B72CA0"/>
    <w:rsid w:val="00B73D9A"/>
    <w:rsid w:val="00B7435A"/>
    <w:rsid w:val="00B748B2"/>
    <w:rsid w:val="00B74F5A"/>
    <w:rsid w:val="00B759E2"/>
    <w:rsid w:val="00B75F3C"/>
    <w:rsid w:val="00B76D31"/>
    <w:rsid w:val="00B77A91"/>
    <w:rsid w:val="00B80E7B"/>
    <w:rsid w:val="00B81241"/>
    <w:rsid w:val="00B81D07"/>
    <w:rsid w:val="00B82585"/>
    <w:rsid w:val="00B83A3E"/>
    <w:rsid w:val="00B8444F"/>
    <w:rsid w:val="00B85A00"/>
    <w:rsid w:val="00B87324"/>
    <w:rsid w:val="00B87E91"/>
    <w:rsid w:val="00B900E1"/>
    <w:rsid w:val="00B910C2"/>
    <w:rsid w:val="00B917D6"/>
    <w:rsid w:val="00B92652"/>
    <w:rsid w:val="00B92845"/>
    <w:rsid w:val="00B94BC5"/>
    <w:rsid w:val="00B950EA"/>
    <w:rsid w:val="00B951FA"/>
    <w:rsid w:val="00B96705"/>
    <w:rsid w:val="00B97A7C"/>
    <w:rsid w:val="00BA0402"/>
    <w:rsid w:val="00BA272D"/>
    <w:rsid w:val="00BA2971"/>
    <w:rsid w:val="00BA2D58"/>
    <w:rsid w:val="00BA3547"/>
    <w:rsid w:val="00BA3F36"/>
    <w:rsid w:val="00BA4074"/>
    <w:rsid w:val="00BA4300"/>
    <w:rsid w:val="00BA444E"/>
    <w:rsid w:val="00BA4FFC"/>
    <w:rsid w:val="00BA569C"/>
    <w:rsid w:val="00BA6395"/>
    <w:rsid w:val="00BA6BF4"/>
    <w:rsid w:val="00BA6E34"/>
    <w:rsid w:val="00BB09C6"/>
    <w:rsid w:val="00BB16A4"/>
    <w:rsid w:val="00BB1C3F"/>
    <w:rsid w:val="00BB206A"/>
    <w:rsid w:val="00BB3160"/>
    <w:rsid w:val="00BB3336"/>
    <w:rsid w:val="00BB3F42"/>
    <w:rsid w:val="00BB42AA"/>
    <w:rsid w:val="00BB4346"/>
    <w:rsid w:val="00BB497E"/>
    <w:rsid w:val="00BB61FF"/>
    <w:rsid w:val="00BB6400"/>
    <w:rsid w:val="00BB7489"/>
    <w:rsid w:val="00BC00FA"/>
    <w:rsid w:val="00BC07DA"/>
    <w:rsid w:val="00BC19E7"/>
    <w:rsid w:val="00BC239E"/>
    <w:rsid w:val="00BC2A1F"/>
    <w:rsid w:val="00BC3097"/>
    <w:rsid w:val="00BC3526"/>
    <w:rsid w:val="00BC3E68"/>
    <w:rsid w:val="00BC463C"/>
    <w:rsid w:val="00BC4851"/>
    <w:rsid w:val="00BC6544"/>
    <w:rsid w:val="00BC7E00"/>
    <w:rsid w:val="00BD0C91"/>
    <w:rsid w:val="00BD0E15"/>
    <w:rsid w:val="00BD0EE5"/>
    <w:rsid w:val="00BD0F81"/>
    <w:rsid w:val="00BD101D"/>
    <w:rsid w:val="00BD58BD"/>
    <w:rsid w:val="00BD5EE0"/>
    <w:rsid w:val="00BD667B"/>
    <w:rsid w:val="00BD68D0"/>
    <w:rsid w:val="00BD6D20"/>
    <w:rsid w:val="00BD6E48"/>
    <w:rsid w:val="00BD7D89"/>
    <w:rsid w:val="00BE1190"/>
    <w:rsid w:val="00BE1C32"/>
    <w:rsid w:val="00BE2041"/>
    <w:rsid w:val="00BE2CC9"/>
    <w:rsid w:val="00BE2F90"/>
    <w:rsid w:val="00BE3DA7"/>
    <w:rsid w:val="00BE4057"/>
    <w:rsid w:val="00BE6331"/>
    <w:rsid w:val="00BE6BB9"/>
    <w:rsid w:val="00BE6E4B"/>
    <w:rsid w:val="00BE7209"/>
    <w:rsid w:val="00BE72FF"/>
    <w:rsid w:val="00BE795A"/>
    <w:rsid w:val="00BE7DC0"/>
    <w:rsid w:val="00BF0453"/>
    <w:rsid w:val="00BF23A7"/>
    <w:rsid w:val="00BF2AF6"/>
    <w:rsid w:val="00BF381D"/>
    <w:rsid w:val="00BF3C61"/>
    <w:rsid w:val="00BF3D75"/>
    <w:rsid w:val="00BF3D76"/>
    <w:rsid w:val="00BF40DF"/>
    <w:rsid w:val="00BF46C9"/>
    <w:rsid w:val="00BF5822"/>
    <w:rsid w:val="00BF6008"/>
    <w:rsid w:val="00BF6CE1"/>
    <w:rsid w:val="00BF71E9"/>
    <w:rsid w:val="00BF734A"/>
    <w:rsid w:val="00BF7A85"/>
    <w:rsid w:val="00C0214D"/>
    <w:rsid w:val="00C02850"/>
    <w:rsid w:val="00C02B79"/>
    <w:rsid w:val="00C03397"/>
    <w:rsid w:val="00C03583"/>
    <w:rsid w:val="00C03981"/>
    <w:rsid w:val="00C04374"/>
    <w:rsid w:val="00C04545"/>
    <w:rsid w:val="00C0485B"/>
    <w:rsid w:val="00C05AF5"/>
    <w:rsid w:val="00C06143"/>
    <w:rsid w:val="00C063C7"/>
    <w:rsid w:val="00C06E3C"/>
    <w:rsid w:val="00C06E67"/>
    <w:rsid w:val="00C07C4B"/>
    <w:rsid w:val="00C10AEF"/>
    <w:rsid w:val="00C10BE2"/>
    <w:rsid w:val="00C115F2"/>
    <w:rsid w:val="00C11DDE"/>
    <w:rsid w:val="00C14E41"/>
    <w:rsid w:val="00C15598"/>
    <w:rsid w:val="00C15AFE"/>
    <w:rsid w:val="00C15CFF"/>
    <w:rsid w:val="00C164C1"/>
    <w:rsid w:val="00C168B9"/>
    <w:rsid w:val="00C16AF9"/>
    <w:rsid w:val="00C172F2"/>
    <w:rsid w:val="00C207FE"/>
    <w:rsid w:val="00C20CC8"/>
    <w:rsid w:val="00C211C9"/>
    <w:rsid w:val="00C21931"/>
    <w:rsid w:val="00C22214"/>
    <w:rsid w:val="00C22A6A"/>
    <w:rsid w:val="00C232D4"/>
    <w:rsid w:val="00C2412F"/>
    <w:rsid w:val="00C242AA"/>
    <w:rsid w:val="00C259A0"/>
    <w:rsid w:val="00C25B2E"/>
    <w:rsid w:val="00C2640F"/>
    <w:rsid w:val="00C268F6"/>
    <w:rsid w:val="00C27A9B"/>
    <w:rsid w:val="00C30140"/>
    <w:rsid w:val="00C30498"/>
    <w:rsid w:val="00C30CEB"/>
    <w:rsid w:val="00C3266D"/>
    <w:rsid w:val="00C32B75"/>
    <w:rsid w:val="00C334B1"/>
    <w:rsid w:val="00C33523"/>
    <w:rsid w:val="00C3374F"/>
    <w:rsid w:val="00C3461E"/>
    <w:rsid w:val="00C351D7"/>
    <w:rsid w:val="00C356BA"/>
    <w:rsid w:val="00C35760"/>
    <w:rsid w:val="00C36932"/>
    <w:rsid w:val="00C36C4F"/>
    <w:rsid w:val="00C3703B"/>
    <w:rsid w:val="00C404A6"/>
    <w:rsid w:val="00C41B31"/>
    <w:rsid w:val="00C43624"/>
    <w:rsid w:val="00C43EFB"/>
    <w:rsid w:val="00C44C0F"/>
    <w:rsid w:val="00C50694"/>
    <w:rsid w:val="00C5271E"/>
    <w:rsid w:val="00C52D21"/>
    <w:rsid w:val="00C52F78"/>
    <w:rsid w:val="00C531B0"/>
    <w:rsid w:val="00C5390C"/>
    <w:rsid w:val="00C5525E"/>
    <w:rsid w:val="00C5531A"/>
    <w:rsid w:val="00C56A47"/>
    <w:rsid w:val="00C57E4A"/>
    <w:rsid w:val="00C609FB"/>
    <w:rsid w:val="00C60F71"/>
    <w:rsid w:val="00C61400"/>
    <w:rsid w:val="00C61ACF"/>
    <w:rsid w:val="00C6279E"/>
    <w:rsid w:val="00C62BAF"/>
    <w:rsid w:val="00C63F44"/>
    <w:rsid w:val="00C63FAA"/>
    <w:rsid w:val="00C6400C"/>
    <w:rsid w:val="00C64281"/>
    <w:rsid w:val="00C64D51"/>
    <w:rsid w:val="00C659FC"/>
    <w:rsid w:val="00C67871"/>
    <w:rsid w:val="00C67CDE"/>
    <w:rsid w:val="00C70004"/>
    <w:rsid w:val="00C7033C"/>
    <w:rsid w:val="00C7051D"/>
    <w:rsid w:val="00C70B36"/>
    <w:rsid w:val="00C70B38"/>
    <w:rsid w:val="00C72F9D"/>
    <w:rsid w:val="00C7423E"/>
    <w:rsid w:val="00C7601E"/>
    <w:rsid w:val="00C76105"/>
    <w:rsid w:val="00C76254"/>
    <w:rsid w:val="00C7640B"/>
    <w:rsid w:val="00C7678E"/>
    <w:rsid w:val="00C76FAA"/>
    <w:rsid w:val="00C77081"/>
    <w:rsid w:val="00C819C8"/>
    <w:rsid w:val="00C835C9"/>
    <w:rsid w:val="00C83810"/>
    <w:rsid w:val="00C83BD6"/>
    <w:rsid w:val="00C83F5E"/>
    <w:rsid w:val="00C845FA"/>
    <w:rsid w:val="00C85EB2"/>
    <w:rsid w:val="00C87012"/>
    <w:rsid w:val="00C87536"/>
    <w:rsid w:val="00C877C4"/>
    <w:rsid w:val="00C90287"/>
    <w:rsid w:val="00C905BA"/>
    <w:rsid w:val="00C90CCA"/>
    <w:rsid w:val="00C92101"/>
    <w:rsid w:val="00C9217F"/>
    <w:rsid w:val="00C938EC"/>
    <w:rsid w:val="00C94991"/>
    <w:rsid w:val="00C94B69"/>
    <w:rsid w:val="00C9552A"/>
    <w:rsid w:val="00C9619A"/>
    <w:rsid w:val="00C9644F"/>
    <w:rsid w:val="00C96AC0"/>
    <w:rsid w:val="00C978FD"/>
    <w:rsid w:val="00CA02ED"/>
    <w:rsid w:val="00CA1A54"/>
    <w:rsid w:val="00CA1F19"/>
    <w:rsid w:val="00CA237D"/>
    <w:rsid w:val="00CA2618"/>
    <w:rsid w:val="00CA2BC0"/>
    <w:rsid w:val="00CA3238"/>
    <w:rsid w:val="00CA4528"/>
    <w:rsid w:val="00CA528A"/>
    <w:rsid w:val="00CA529F"/>
    <w:rsid w:val="00CA5526"/>
    <w:rsid w:val="00CA6436"/>
    <w:rsid w:val="00CA6D97"/>
    <w:rsid w:val="00CB0E9E"/>
    <w:rsid w:val="00CB206A"/>
    <w:rsid w:val="00CB2520"/>
    <w:rsid w:val="00CB2AA8"/>
    <w:rsid w:val="00CB2B1E"/>
    <w:rsid w:val="00CB2F59"/>
    <w:rsid w:val="00CB348D"/>
    <w:rsid w:val="00CB3D69"/>
    <w:rsid w:val="00CB4DEB"/>
    <w:rsid w:val="00CB5348"/>
    <w:rsid w:val="00CB7BE8"/>
    <w:rsid w:val="00CC0736"/>
    <w:rsid w:val="00CC0B19"/>
    <w:rsid w:val="00CC0EFB"/>
    <w:rsid w:val="00CC0F5D"/>
    <w:rsid w:val="00CC12DF"/>
    <w:rsid w:val="00CC392D"/>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0C3"/>
    <w:rsid w:val="00CE3251"/>
    <w:rsid w:val="00CE34E1"/>
    <w:rsid w:val="00CE3DBF"/>
    <w:rsid w:val="00CE4262"/>
    <w:rsid w:val="00CE4895"/>
    <w:rsid w:val="00CE51E5"/>
    <w:rsid w:val="00CE5FE0"/>
    <w:rsid w:val="00CE7045"/>
    <w:rsid w:val="00CE7373"/>
    <w:rsid w:val="00CE747D"/>
    <w:rsid w:val="00CF0989"/>
    <w:rsid w:val="00CF26E8"/>
    <w:rsid w:val="00CF36C7"/>
    <w:rsid w:val="00CF47D5"/>
    <w:rsid w:val="00CF53F3"/>
    <w:rsid w:val="00CF6872"/>
    <w:rsid w:val="00D01D44"/>
    <w:rsid w:val="00D034BC"/>
    <w:rsid w:val="00D036F2"/>
    <w:rsid w:val="00D04414"/>
    <w:rsid w:val="00D050F5"/>
    <w:rsid w:val="00D057F1"/>
    <w:rsid w:val="00D06192"/>
    <w:rsid w:val="00D0687F"/>
    <w:rsid w:val="00D07FA9"/>
    <w:rsid w:val="00D12E66"/>
    <w:rsid w:val="00D12E6C"/>
    <w:rsid w:val="00D12F6C"/>
    <w:rsid w:val="00D1306C"/>
    <w:rsid w:val="00D14A34"/>
    <w:rsid w:val="00D14AD6"/>
    <w:rsid w:val="00D15417"/>
    <w:rsid w:val="00D15DE2"/>
    <w:rsid w:val="00D15E00"/>
    <w:rsid w:val="00D15E94"/>
    <w:rsid w:val="00D1622B"/>
    <w:rsid w:val="00D16C5C"/>
    <w:rsid w:val="00D17314"/>
    <w:rsid w:val="00D22524"/>
    <w:rsid w:val="00D22CDF"/>
    <w:rsid w:val="00D23D61"/>
    <w:rsid w:val="00D243AD"/>
    <w:rsid w:val="00D24CE0"/>
    <w:rsid w:val="00D25643"/>
    <w:rsid w:val="00D263AC"/>
    <w:rsid w:val="00D26418"/>
    <w:rsid w:val="00D27461"/>
    <w:rsid w:val="00D27AF8"/>
    <w:rsid w:val="00D3060C"/>
    <w:rsid w:val="00D30645"/>
    <w:rsid w:val="00D31093"/>
    <w:rsid w:val="00D31F36"/>
    <w:rsid w:val="00D31F65"/>
    <w:rsid w:val="00D32513"/>
    <w:rsid w:val="00D3302B"/>
    <w:rsid w:val="00D33C49"/>
    <w:rsid w:val="00D34B18"/>
    <w:rsid w:val="00D34ED0"/>
    <w:rsid w:val="00D34FC7"/>
    <w:rsid w:val="00D35185"/>
    <w:rsid w:val="00D36A6B"/>
    <w:rsid w:val="00D371F3"/>
    <w:rsid w:val="00D407C9"/>
    <w:rsid w:val="00D40E5C"/>
    <w:rsid w:val="00D42732"/>
    <w:rsid w:val="00D42AC1"/>
    <w:rsid w:val="00D443ED"/>
    <w:rsid w:val="00D4493D"/>
    <w:rsid w:val="00D45519"/>
    <w:rsid w:val="00D45DD8"/>
    <w:rsid w:val="00D46125"/>
    <w:rsid w:val="00D47228"/>
    <w:rsid w:val="00D473FF"/>
    <w:rsid w:val="00D50C77"/>
    <w:rsid w:val="00D50E7E"/>
    <w:rsid w:val="00D515CA"/>
    <w:rsid w:val="00D52C04"/>
    <w:rsid w:val="00D53630"/>
    <w:rsid w:val="00D54425"/>
    <w:rsid w:val="00D549FA"/>
    <w:rsid w:val="00D55123"/>
    <w:rsid w:val="00D56BBE"/>
    <w:rsid w:val="00D57797"/>
    <w:rsid w:val="00D603EE"/>
    <w:rsid w:val="00D60CA4"/>
    <w:rsid w:val="00D61BBA"/>
    <w:rsid w:val="00D63504"/>
    <w:rsid w:val="00D643F9"/>
    <w:rsid w:val="00D65DC8"/>
    <w:rsid w:val="00D6679D"/>
    <w:rsid w:val="00D67517"/>
    <w:rsid w:val="00D67598"/>
    <w:rsid w:val="00D67E6C"/>
    <w:rsid w:val="00D702C3"/>
    <w:rsid w:val="00D7052A"/>
    <w:rsid w:val="00D70BB7"/>
    <w:rsid w:val="00D72348"/>
    <w:rsid w:val="00D7247B"/>
    <w:rsid w:val="00D72599"/>
    <w:rsid w:val="00D72792"/>
    <w:rsid w:val="00D7287B"/>
    <w:rsid w:val="00D72D89"/>
    <w:rsid w:val="00D743D6"/>
    <w:rsid w:val="00D75338"/>
    <w:rsid w:val="00D76431"/>
    <w:rsid w:val="00D766A8"/>
    <w:rsid w:val="00D76B23"/>
    <w:rsid w:val="00D76DBA"/>
    <w:rsid w:val="00D76F7E"/>
    <w:rsid w:val="00D76FE0"/>
    <w:rsid w:val="00D808A6"/>
    <w:rsid w:val="00D80FB4"/>
    <w:rsid w:val="00D81095"/>
    <w:rsid w:val="00D817D4"/>
    <w:rsid w:val="00D821FE"/>
    <w:rsid w:val="00D8241E"/>
    <w:rsid w:val="00D82D58"/>
    <w:rsid w:val="00D82FF4"/>
    <w:rsid w:val="00D83760"/>
    <w:rsid w:val="00D83E10"/>
    <w:rsid w:val="00D8519A"/>
    <w:rsid w:val="00D8580C"/>
    <w:rsid w:val="00D87703"/>
    <w:rsid w:val="00D877C6"/>
    <w:rsid w:val="00D877F9"/>
    <w:rsid w:val="00D87B89"/>
    <w:rsid w:val="00D908C9"/>
    <w:rsid w:val="00D92276"/>
    <w:rsid w:val="00D92E42"/>
    <w:rsid w:val="00D92F97"/>
    <w:rsid w:val="00D936D6"/>
    <w:rsid w:val="00D936DC"/>
    <w:rsid w:val="00D93775"/>
    <w:rsid w:val="00D953C0"/>
    <w:rsid w:val="00D956A2"/>
    <w:rsid w:val="00D967E4"/>
    <w:rsid w:val="00D96C5C"/>
    <w:rsid w:val="00D97854"/>
    <w:rsid w:val="00DA1D24"/>
    <w:rsid w:val="00DA1F42"/>
    <w:rsid w:val="00DA378F"/>
    <w:rsid w:val="00DA3F0D"/>
    <w:rsid w:val="00DA43CA"/>
    <w:rsid w:val="00DA52D4"/>
    <w:rsid w:val="00DA635C"/>
    <w:rsid w:val="00DA75B7"/>
    <w:rsid w:val="00DA7A05"/>
    <w:rsid w:val="00DB0AD8"/>
    <w:rsid w:val="00DB0CE6"/>
    <w:rsid w:val="00DB117F"/>
    <w:rsid w:val="00DB1191"/>
    <w:rsid w:val="00DB398F"/>
    <w:rsid w:val="00DB3C6D"/>
    <w:rsid w:val="00DB3EEA"/>
    <w:rsid w:val="00DB48EE"/>
    <w:rsid w:val="00DB5103"/>
    <w:rsid w:val="00DB5DA2"/>
    <w:rsid w:val="00DB6C75"/>
    <w:rsid w:val="00DB6D4F"/>
    <w:rsid w:val="00DB7300"/>
    <w:rsid w:val="00DB779F"/>
    <w:rsid w:val="00DC0011"/>
    <w:rsid w:val="00DC02E0"/>
    <w:rsid w:val="00DC0726"/>
    <w:rsid w:val="00DC0FBB"/>
    <w:rsid w:val="00DC137C"/>
    <w:rsid w:val="00DC2284"/>
    <w:rsid w:val="00DC2442"/>
    <w:rsid w:val="00DC336B"/>
    <w:rsid w:val="00DC37DD"/>
    <w:rsid w:val="00DC425F"/>
    <w:rsid w:val="00DC4351"/>
    <w:rsid w:val="00DC4A5B"/>
    <w:rsid w:val="00DC5D85"/>
    <w:rsid w:val="00DC6CE1"/>
    <w:rsid w:val="00DC7487"/>
    <w:rsid w:val="00DD1011"/>
    <w:rsid w:val="00DD24BD"/>
    <w:rsid w:val="00DD26D1"/>
    <w:rsid w:val="00DD3FB9"/>
    <w:rsid w:val="00DD3FE9"/>
    <w:rsid w:val="00DD4BA5"/>
    <w:rsid w:val="00DD520C"/>
    <w:rsid w:val="00DD5754"/>
    <w:rsid w:val="00DD5803"/>
    <w:rsid w:val="00DD5B57"/>
    <w:rsid w:val="00DD5CF4"/>
    <w:rsid w:val="00DD5F35"/>
    <w:rsid w:val="00DD5F47"/>
    <w:rsid w:val="00DD6117"/>
    <w:rsid w:val="00DD6EF7"/>
    <w:rsid w:val="00DE0158"/>
    <w:rsid w:val="00DE05EA"/>
    <w:rsid w:val="00DE09CD"/>
    <w:rsid w:val="00DE1F8A"/>
    <w:rsid w:val="00DE29CD"/>
    <w:rsid w:val="00DE33DD"/>
    <w:rsid w:val="00DE358E"/>
    <w:rsid w:val="00DE3D8C"/>
    <w:rsid w:val="00DE451A"/>
    <w:rsid w:val="00DE4916"/>
    <w:rsid w:val="00DE5C1C"/>
    <w:rsid w:val="00DE5C55"/>
    <w:rsid w:val="00DE76AE"/>
    <w:rsid w:val="00DF07BD"/>
    <w:rsid w:val="00DF160A"/>
    <w:rsid w:val="00DF16DA"/>
    <w:rsid w:val="00DF19AC"/>
    <w:rsid w:val="00DF2462"/>
    <w:rsid w:val="00DF2FC8"/>
    <w:rsid w:val="00DF2FDC"/>
    <w:rsid w:val="00DF39C7"/>
    <w:rsid w:val="00DF3DF4"/>
    <w:rsid w:val="00DF55DB"/>
    <w:rsid w:val="00DF59AC"/>
    <w:rsid w:val="00DF6356"/>
    <w:rsid w:val="00DF6F9F"/>
    <w:rsid w:val="00DF70A9"/>
    <w:rsid w:val="00E00B16"/>
    <w:rsid w:val="00E00B55"/>
    <w:rsid w:val="00E010AB"/>
    <w:rsid w:val="00E01DE6"/>
    <w:rsid w:val="00E0278F"/>
    <w:rsid w:val="00E02DC0"/>
    <w:rsid w:val="00E04946"/>
    <w:rsid w:val="00E04FEA"/>
    <w:rsid w:val="00E05A5E"/>
    <w:rsid w:val="00E06077"/>
    <w:rsid w:val="00E06BA9"/>
    <w:rsid w:val="00E10492"/>
    <w:rsid w:val="00E10B3C"/>
    <w:rsid w:val="00E1131C"/>
    <w:rsid w:val="00E11AC1"/>
    <w:rsid w:val="00E11D32"/>
    <w:rsid w:val="00E11F9F"/>
    <w:rsid w:val="00E12097"/>
    <w:rsid w:val="00E123AE"/>
    <w:rsid w:val="00E1277B"/>
    <w:rsid w:val="00E129CC"/>
    <w:rsid w:val="00E12BE4"/>
    <w:rsid w:val="00E14E9D"/>
    <w:rsid w:val="00E156AF"/>
    <w:rsid w:val="00E15C7C"/>
    <w:rsid w:val="00E15EB8"/>
    <w:rsid w:val="00E16399"/>
    <w:rsid w:val="00E16400"/>
    <w:rsid w:val="00E16407"/>
    <w:rsid w:val="00E1678E"/>
    <w:rsid w:val="00E16E7F"/>
    <w:rsid w:val="00E17312"/>
    <w:rsid w:val="00E17C3D"/>
    <w:rsid w:val="00E209F6"/>
    <w:rsid w:val="00E215A2"/>
    <w:rsid w:val="00E231FC"/>
    <w:rsid w:val="00E24703"/>
    <w:rsid w:val="00E24D54"/>
    <w:rsid w:val="00E24ED2"/>
    <w:rsid w:val="00E25F79"/>
    <w:rsid w:val="00E26325"/>
    <w:rsid w:val="00E2687A"/>
    <w:rsid w:val="00E26C3F"/>
    <w:rsid w:val="00E26E35"/>
    <w:rsid w:val="00E30FC7"/>
    <w:rsid w:val="00E3109B"/>
    <w:rsid w:val="00E3158E"/>
    <w:rsid w:val="00E31FC9"/>
    <w:rsid w:val="00E332EC"/>
    <w:rsid w:val="00E3341C"/>
    <w:rsid w:val="00E33D3B"/>
    <w:rsid w:val="00E350EA"/>
    <w:rsid w:val="00E36033"/>
    <w:rsid w:val="00E3681B"/>
    <w:rsid w:val="00E36CAE"/>
    <w:rsid w:val="00E36CCF"/>
    <w:rsid w:val="00E4037A"/>
    <w:rsid w:val="00E405B2"/>
    <w:rsid w:val="00E41751"/>
    <w:rsid w:val="00E4370B"/>
    <w:rsid w:val="00E44B6B"/>
    <w:rsid w:val="00E44B76"/>
    <w:rsid w:val="00E45C43"/>
    <w:rsid w:val="00E45CB9"/>
    <w:rsid w:val="00E4668C"/>
    <w:rsid w:val="00E4718E"/>
    <w:rsid w:val="00E4719C"/>
    <w:rsid w:val="00E50611"/>
    <w:rsid w:val="00E50724"/>
    <w:rsid w:val="00E508F2"/>
    <w:rsid w:val="00E50B2B"/>
    <w:rsid w:val="00E51060"/>
    <w:rsid w:val="00E51DE7"/>
    <w:rsid w:val="00E53373"/>
    <w:rsid w:val="00E54A6C"/>
    <w:rsid w:val="00E54E79"/>
    <w:rsid w:val="00E5505D"/>
    <w:rsid w:val="00E553C1"/>
    <w:rsid w:val="00E571AB"/>
    <w:rsid w:val="00E57E52"/>
    <w:rsid w:val="00E601B2"/>
    <w:rsid w:val="00E6056C"/>
    <w:rsid w:val="00E609D2"/>
    <w:rsid w:val="00E612B4"/>
    <w:rsid w:val="00E62675"/>
    <w:rsid w:val="00E6298F"/>
    <w:rsid w:val="00E63785"/>
    <w:rsid w:val="00E6427A"/>
    <w:rsid w:val="00E643FE"/>
    <w:rsid w:val="00E6458D"/>
    <w:rsid w:val="00E64F61"/>
    <w:rsid w:val="00E65FD6"/>
    <w:rsid w:val="00E665CA"/>
    <w:rsid w:val="00E675D1"/>
    <w:rsid w:val="00E700B5"/>
    <w:rsid w:val="00E70323"/>
    <w:rsid w:val="00E70C82"/>
    <w:rsid w:val="00E70D72"/>
    <w:rsid w:val="00E70E66"/>
    <w:rsid w:val="00E71682"/>
    <w:rsid w:val="00E729F0"/>
    <w:rsid w:val="00E73990"/>
    <w:rsid w:val="00E77196"/>
    <w:rsid w:val="00E7796D"/>
    <w:rsid w:val="00E80122"/>
    <w:rsid w:val="00E80FBA"/>
    <w:rsid w:val="00E81432"/>
    <w:rsid w:val="00E82178"/>
    <w:rsid w:val="00E830C1"/>
    <w:rsid w:val="00E8383A"/>
    <w:rsid w:val="00E83EEF"/>
    <w:rsid w:val="00E84EFB"/>
    <w:rsid w:val="00E8562F"/>
    <w:rsid w:val="00E85BB3"/>
    <w:rsid w:val="00E85E45"/>
    <w:rsid w:val="00E865F2"/>
    <w:rsid w:val="00E86EC2"/>
    <w:rsid w:val="00E876E8"/>
    <w:rsid w:val="00E87FC8"/>
    <w:rsid w:val="00E901ED"/>
    <w:rsid w:val="00E90BEC"/>
    <w:rsid w:val="00E91635"/>
    <w:rsid w:val="00E91D5D"/>
    <w:rsid w:val="00E926ED"/>
    <w:rsid w:val="00E929A8"/>
    <w:rsid w:val="00E939B0"/>
    <w:rsid w:val="00E94AF3"/>
    <w:rsid w:val="00E9573A"/>
    <w:rsid w:val="00E96341"/>
    <w:rsid w:val="00E96BB8"/>
    <w:rsid w:val="00E97001"/>
    <w:rsid w:val="00E9726F"/>
    <w:rsid w:val="00E9796E"/>
    <w:rsid w:val="00E97D8F"/>
    <w:rsid w:val="00EA014A"/>
    <w:rsid w:val="00EA04C7"/>
    <w:rsid w:val="00EA25EA"/>
    <w:rsid w:val="00EA3E22"/>
    <w:rsid w:val="00EA55CF"/>
    <w:rsid w:val="00EA5731"/>
    <w:rsid w:val="00EA6AA9"/>
    <w:rsid w:val="00EA7B77"/>
    <w:rsid w:val="00EA7F73"/>
    <w:rsid w:val="00EA7FBA"/>
    <w:rsid w:val="00EB00AA"/>
    <w:rsid w:val="00EB022B"/>
    <w:rsid w:val="00EB278B"/>
    <w:rsid w:val="00EB500F"/>
    <w:rsid w:val="00EB5171"/>
    <w:rsid w:val="00EB53F7"/>
    <w:rsid w:val="00EB5972"/>
    <w:rsid w:val="00EB5D94"/>
    <w:rsid w:val="00EB5F0D"/>
    <w:rsid w:val="00EB629D"/>
    <w:rsid w:val="00EB74A7"/>
    <w:rsid w:val="00EC5377"/>
    <w:rsid w:val="00EC7093"/>
    <w:rsid w:val="00ED1568"/>
    <w:rsid w:val="00ED177B"/>
    <w:rsid w:val="00ED1E7C"/>
    <w:rsid w:val="00ED21B0"/>
    <w:rsid w:val="00ED3BCD"/>
    <w:rsid w:val="00ED400E"/>
    <w:rsid w:val="00ED4042"/>
    <w:rsid w:val="00ED4798"/>
    <w:rsid w:val="00ED4D41"/>
    <w:rsid w:val="00ED54B0"/>
    <w:rsid w:val="00ED5912"/>
    <w:rsid w:val="00ED7540"/>
    <w:rsid w:val="00ED774C"/>
    <w:rsid w:val="00ED7DAC"/>
    <w:rsid w:val="00EE1B7F"/>
    <w:rsid w:val="00EE2458"/>
    <w:rsid w:val="00EE2CC4"/>
    <w:rsid w:val="00EE2F3F"/>
    <w:rsid w:val="00EE4082"/>
    <w:rsid w:val="00EE54CD"/>
    <w:rsid w:val="00EE5CB0"/>
    <w:rsid w:val="00EE6A69"/>
    <w:rsid w:val="00EE6F1F"/>
    <w:rsid w:val="00EF0A27"/>
    <w:rsid w:val="00EF1115"/>
    <w:rsid w:val="00EF1235"/>
    <w:rsid w:val="00EF12E4"/>
    <w:rsid w:val="00EF202A"/>
    <w:rsid w:val="00EF2039"/>
    <w:rsid w:val="00EF2628"/>
    <w:rsid w:val="00EF53EA"/>
    <w:rsid w:val="00EF60BB"/>
    <w:rsid w:val="00EF6910"/>
    <w:rsid w:val="00EF6CFB"/>
    <w:rsid w:val="00F00062"/>
    <w:rsid w:val="00F001AB"/>
    <w:rsid w:val="00F03147"/>
    <w:rsid w:val="00F040CD"/>
    <w:rsid w:val="00F041DD"/>
    <w:rsid w:val="00F04577"/>
    <w:rsid w:val="00F056CB"/>
    <w:rsid w:val="00F0602C"/>
    <w:rsid w:val="00F074F9"/>
    <w:rsid w:val="00F07688"/>
    <w:rsid w:val="00F07D96"/>
    <w:rsid w:val="00F07E67"/>
    <w:rsid w:val="00F10CAA"/>
    <w:rsid w:val="00F11141"/>
    <w:rsid w:val="00F111E8"/>
    <w:rsid w:val="00F122DC"/>
    <w:rsid w:val="00F13D9E"/>
    <w:rsid w:val="00F13F37"/>
    <w:rsid w:val="00F1449D"/>
    <w:rsid w:val="00F15D0F"/>
    <w:rsid w:val="00F15F9A"/>
    <w:rsid w:val="00F179A2"/>
    <w:rsid w:val="00F17CF4"/>
    <w:rsid w:val="00F20306"/>
    <w:rsid w:val="00F20593"/>
    <w:rsid w:val="00F20AE3"/>
    <w:rsid w:val="00F20D43"/>
    <w:rsid w:val="00F2146A"/>
    <w:rsid w:val="00F22149"/>
    <w:rsid w:val="00F22167"/>
    <w:rsid w:val="00F224DD"/>
    <w:rsid w:val="00F24F3A"/>
    <w:rsid w:val="00F26B6B"/>
    <w:rsid w:val="00F276CF"/>
    <w:rsid w:val="00F276DE"/>
    <w:rsid w:val="00F30D16"/>
    <w:rsid w:val="00F31355"/>
    <w:rsid w:val="00F31C41"/>
    <w:rsid w:val="00F3572E"/>
    <w:rsid w:val="00F359C6"/>
    <w:rsid w:val="00F36442"/>
    <w:rsid w:val="00F36846"/>
    <w:rsid w:val="00F3699A"/>
    <w:rsid w:val="00F37EF5"/>
    <w:rsid w:val="00F40379"/>
    <w:rsid w:val="00F404F7"/>
    <w:rsid w:val="00F4077A"/>
    <w:rsid w:val="00F409D7"/>
    <w:rsid w:val="00F4172E"/>
    <w:rsid w:val="00F418A8"/>
    <w:rsid w:val="00F42E48"/>
    <w:rsid w:val="00F43A6F"/>
    <w:rsid w:val="00F43E8D"/>
    <w:rsid w:val="00F449AF"/>
    <w:rsid w:val="00F44E66"/>
    <w:rsid w:val="00F45413"/>
    <w:rsid w:val="00F45AC2"/>
    <w:rsid w:val="00F46260"/>
    <w:rsid w:val="00F464D4"/>
    <w:rsid w:val="00F46D0B"/>
    <w:rsid w:val="00F51395"/>
    <w:rsid w:val="00F5394E"/>
    <w:rsid w:val="00F550DE"/>
    <w:rsid w:val="00F559C3"/>
    <w:rsid w:val="00F56C5B"/>
    <w:rsid w:val="00F61295"/>
    <w:rsid w:val="00F61FC8"/>
    <w:rsid w:val="00F62E67"/>
    <w:rsid w:val="00F638C7"/>
    <w:rsid w:val="00F63C68"/>
    <w:rsid w:val="00F659D3"/>
    <w:rsid w:val="00F65B85"/>
    <w:rsid w:val="00F65C36"/>
    <w:rsid w:val="00F667FB"/>
    <w:rsid w:val="00F66BBD"/>
    <w:rsid w:val="00F70412"/>
    <w:rsid w:val="00F7041D"/>
    <w:rsid w:val="00F707F1"/>
    <w:rsid w:val="00F70F06"/>
    <w:rsid w:val="00F720A7"/>
    <w:rsid w:val="00F737F2"/>
    <w:rsid w:val="00F75072"/>
    <w:rsid w:val="00F757B4"/>
    <w:rsid w:val="00F759D3"/>
    <w:rsid w:val="00F759E2"/>
    <w:rsid w:val="00F7664F"/>
    <w:rsid w:val="00F77171"/>
    <w:rsid w:val="00F7788B"/>
    <w:rsid w:val="00F80555"/>
    <w:rsid w:val="00F808B3"/>
    <w:rsid w:val="00F815FC"/>
    <w:rsid w:val="00F81E33"/>
    <w:rsid w:val="00F84078"/>
    <w:rsid w:val="00F8760D"/>
    <w:rsid w:val="00F90BAD"/>
    <w:rsid w:val="00F91131"/>
    <w:rsid w:val="00F9161B"/>
    <w:rsid w:val="00F93D0F"/>
    <w:rsid w:val="00F944E3"/>
    <w:rsid w:val="00F946AF"/>
    <w:rsid w:val="00F94ADB"/>
    <w:rsid w:val="00F95463"/>
    <w:rsid w:val="00F962E1"/>
    <w:rsid w:val="00F966AE"/>
    <w:rsid w:val="00F96934"/>
    <w:rsid w:val="00F96C13"/>
    <w:rsid w:val="00F971AB"/>
    <w:rsid w:val="00F97460"/>
    <w:rsid w:val="00FA0B41"/>
    <w:rsid w:val="00FA2B0D"/>
    <w:rsid w:val="00FA2B62"/>
    <w:rsid w:val="00FA2CE7"/>
    <w:rsid w:val="00FA3681"/>
    <w:rsid w:val="00FA677A"/>
    <w:rsid w:val="00FA777F"/>
    <w:rsid w:val="00FA7C50"/>
    <w:rsid w:val="00FA7EF8"/>
    <w:rsid w:val="00FB066C"/>
    <w:rsid w:val="00FB0B9F"/>
    <w:rsid w:val="00FB0DD9"/>
    <w:rsid w:val="00FB0E40"/>
    <w:rsid w:val="00FB26AC"/>
    <w:rsid w:val="00FB2F69"/>
    <w:rsid w:val="00FB38F0"/>
    <w:rsid w:val="00FB6530"/>
    <w:rsid w:val="00FB748E"/>
    <w:rsid w:val="00FB7BE9"/>
    <w:rsid w:val="00FB7C1B"/>
    <w:rsid w:val="00FC005E"/>
    <w:rsid w:val="00FC1D97"/>
    <w:rsid w:val="00FC278E"/>
    <w:rsid w:val="00FC3806"/>
    <w:rsid w:val="00FC3C9A"/>
    <w:rsid w:val="00FC3E7A"/>
    <w:rsid w:val="00FC4417"/>
    <w:rsid w:val="00FC4985"/>
    <w:rsid w:val="00FC5BDD"/>
    <w:rsid w:val="00FC607A"/>
    <w:rsid w:val="00FC634A"/>
    <w:rsid w:val="00FC656D"/>
    <w:rsid w:val="00FC74BE"/>
    <w:rsid w:val="00FD00D1"/>
    <w:rsid w:val="00FD1BFB"/>
    <w:rsid w:val="00FD222F"/>
    <w:rsid w:val="00FD2857"/>
    <w:rsid w:val="00FD3868"/>
    <w:rsid w:val="00FD4AED"/>
    <w:rsid w:val="00FD4C06"/>
    <w:rsid w:val="00FD502D"/>
    <w:rsid w:val="00FD5279"/>
    <w:rsid w:val="00FD5281"/>
    <w:rsid w:val="00FD57F5"/>
    <w:rsid w:val="00FD638A"/>
    <w:rsid w:val="00FD6927"/>
    <w:rsid w:val="00FD78E0"/>
    <w:rsid w:val="00FD7FC0"/>
    <w:rsid w:val="00FE0A67"/>
    <w:rsid w:val="00FE1204"/>
    <w:rsid w:val="00FE1E44"/>
    <w:rsid w:val="00FE2981"/>
    <w:rsid w:val="00FE2A2E"/>
    <w:rsid w:val="00FE2C21"/>
    <w:rsid w:val="00FE30D9"/>
    <w:rsid w:val="00FE3861"/>
    <w:rsid w:val="00FE3E6C"/>
    <w:rsid w:val="00FE431D"/>
    <w:rsid w:val="00FE55F3"/>
    <w:rsid w:val="00FE6332"/>
    <w:rsid w:val="00FE69AA"/>
    <w:rsid w:val="00FE7489"/>
    <w:rsid w:val="00FF0240"/>
    <w:rsid w:val="00FF07BE"/>
    <w:rsid w:val="00FF0C2A"/>
    <w:rsid w:val="00FF1F50"/>
    <w:rsid w:val="00FF30EA"/>
    <w:rsid w:val="00FF39F8"/>
    <w:rsid w:val="00FF4C15"/>
    <w:rsid w:val="00FF5547"/>
    <w:rsid w:val="00FF56EB"/>
    <w:rsid w:val="00FF61A7"/>
    <w:rsid w:val="00FF7880"/>
    <w:rsid w:val="00FF78FA"/>
    <w:rsid w:val="034646AE"/>
    <w:rsid w:val="093D2CFC"/>
    <w:rsid w:val="0BAB20FA"/>
    <w:rsid w:val="0C4995F5"/>
    <w:rsid w:val="144C77D9"/>
    <w:rsid w:val="19AC7D72"/>
    <w:rsid w:val="19CAFB80"/>
    <w:rsid w:val="1A59307B"/>
    <w:rsid w:val="1BFEF9B1"/>
    <w:rsid w:val="1EB9DEC4"/>
    <w:rsid w:val="1EF07A65"/>
    <w:rsid w:val="1F3D5F0E"/>
    <w:rsid w:val="20A48FF8"/>
    <w:rsid w:val="23130E64"/>
    <w:rsid w:val="238F51CE"/>
    <w:rsid w:val="268FE782"/>
    <w:rsid w:val="2AFF5C8A"/>
    <w:rsid w:val="2C96E8B4"/>
    <w:rsid w:val="309F9327"/>
    <w:rsid w:val="323B6388"/>
    <w:rsid w:val="3735A7A8"/>
    <w:rsid w:val="3A486EA6"/>
    <w:rsid w:val="3A730E48"/>
    <w:rsid w:val="3A77787F"/>
    <w:rsid w:val="3BE43F07"/>
    <w:rsid w:val="3D2DAE1C"/>
    <w:rsid w:val="3E2932C6"/>
    <w:rsid w:val="40EE2B3A"/>
    <w:rsid w:val="4253808B"/>
    <w:rsid w:val="4375D497"/>
    <w:rsid w:val="4CB11081"/>
    <w:rsid w:val="4DA05F9B"/>
    <w:rsid w:val="4F5CA335"/>
    <w:rsid w:val="4F6015C0"/>
    <w:rsid w:val="5492FFFF"/>
    <w:rsid w:val="54FE2EDC"/>
    <w:rsid w:val="57567A43"/>
    <w:rsid w:val="5817B00E"/>
    <w:rsid w:val="5835CC0F"/>
    <w:rsid w:val="58F24AA4"/>
    <w:rsid w:val="5C046D30"/>
    <w:rsid w:val="5C36655D"/>
    <w:rsid w:val="5CD1F8D4"/>
    <w:rsid w:val="5DDB3B83"/>
    <w:rsid w:val="5E33C6E5"/>
    <w:rsid w:val="60084960"/>
    <w:rsid w:val="62DE23D9"/>
    <w:rsid w:val="6862C8CE"/>
    <w:rsid w:val="78A6AE9F"/>
    <w:rsid w:val="7FFFF5D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A0FD4"/>
  <w15:docId w15:val="{1E5EAF87-E466-4131-A124-57F78FCE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paragraph" w:styleId="Nagwek4">
    <w:name w:val="heading 4"/>
    <w:basedOn w:val="Normalny"/>
    <w:next w:val="Normalny"/>
    <w:link w:val="Nagwek4Znak"/>
    <w:uiPriority w:val="9"/>
    <w:semiHidden/>
    <w:unhideWhenUsed/>
    <w:qFormat/>
    <w:rsid w:val="004718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Nagwek4Znak">
    <w:name w:val="Nagłówek 4 Znak"/>
    <w:basedOn w:val="Domylnaczcionkaakapitu"/>
    <w:link w:val="Nagwek4"/>
    <w:uiPriority w:val="9"/>
    <w:semiHidden/>
    <w:rsid w:val="00471896"/>
    <w:rPr>
      <w:rFonts w:asciiTheme="majorHAnsi" w:eastAsiaTheme="majorEastAsia" w:hAnsiTheme="majorHAnsi" w:cstheme="majorBidi"/>
      <w:i/>
      <w:iCs/>
      <w:color w:val="2F5496" w:themeColor="accent1" w:themeShade="BF"/>
      <w:sz w:val="22"/>
      <w:szCs w:val="22"/>
      <w:lang w:eastAsia="en-US"/>
    </w:rPr>
  </w:style>
  <w:style w:type="character" w:customStyle="1" w:styleId="DefaultZnak">
    <w:name w:val="Default Znak"/>
    <w:link w:val="Default"/>
    <w:locked/>
    <w:rsid w:val="00215EF9"/>
    <w:rPr>
      <w:rFonts w:cs="Calibri"/>
      <w:color w:val="000000"/>
      <w:sz w:val="24"/>
      <w:szCs w:val="24"/>
      <w:lang w:eastAsia="en-US"/>
    </w:rPr>
  </w:style>
  <w:style w:type="paragraph" w:styleId="Tekstprzypisukocowego">
    <w:name w:val="endnote text"/>
    <w:basedOn w:val="Normalny"/>
    <w:link w:val="TekstprzypisukocowegoZnak"/>
    <w:uiPriority w:val="99"/>
    <w:semiHidden/>
    <w:unhideWhenUsed/>
    <w:rsid w:val="006F4E8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F4E82"/>
    <w:rPr>
      <w:lang w:eastAsia="en-US"/>
    </w:rPr>
  </w:style>
  <w:style w:type="character" w:styleId="Odwoanieprzypisukocowego">
    <w:name w:val="endnote reference"/>
    <w:basedOn w:val="Domylnaczcionkaakapitu"/>
    <w:uiPriority w:val="99"/>
    <w:semiHidden/>
    <w:unhideWhenUsed/>
    <w:rsid w:val="006F4E82"/>
    <w:rPr>
      <w:vertAlign w:val="superscript"/>
    </w:rPr>
  </w:style>
  <w:style w:type="paragraph" w:styleId="Tytu">
    <w:name w:val="Title"/>
    <w:basedOn w:val="Normalny"/>
    <w:next w:val="Normalny"/>
    <w:link w:val="TytuZnak"/>
    <w:uiPriority w:val="10"/>
    <w:qFormat/>
    <w:rsid w:val="006768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76885"/>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67688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676885"/>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8576">
      <w:bodyDiv w:val="1"/>
      <w:marLeft w:val="0"/>
      <w:marRight w:val="0"/>
      <w:marTop w:val="0"/>
      <w:marBottom w:val="0"/>
      <w:divBdr>
        <w:top w:val="none" w:sz="0" w:space="0" w:color="auto"/>
        <w:left w:val="none" w:sz="0" w:space="0" w:color="auto"/>
        <w:bottom w:val="none" w:sz="0" w:space="0" w:color="auto"/>
        <w:right w:val="none" w:sz="0" w:space="0" w:color="auto"/>
      </w:divBdr>
    </w:div>
    <w:div w:id="31732596">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42282687">
      <w:bodyDiv w:val="1"/>
      <w:marLeft w:val="0"/>
      <w:marRight w:val="0"/>
      <w:marTop w:val="0"/>
      <w:marBottom w:val="0"/>
      <w:divBdr>
        <w:top w:val="none" w:sz="0" w:space="0" w:color="auto"/>
        <w:left w:val="none" w:sz="0" w:space="0" w:color="auto"/>
        <w:bottom w:val="none" w:sz="0" w:space="0" w:color="auto"/>
        <w:right w:val="none" w:sz="0" w:space="0" w:color="auto"/>
      </w:divBdr>
    </w:div>
    <w:div w:id="176698661">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20752341">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17602876">
      <w:bodyDiv w:val="1"/>
      <w:marLeft w:val="0"/>
      <w:marRight w:val="0"/>
      <w:marTop w:val="0"/>
      <w:marBottom w:val="0"/>
      <w:divBdr>
        <w:top w:val="none" w:sz="0" w:space="0" w:color="auto"/>
        <w:left w:val="none" w:sz="0" w:space="0" w:color="auto"/>
        <w:bottom w:val="none" w:sz="0" w:space="0" w:color="auto"/>
        <w:right w:val="none" w:sz="0" w:space="0" w:color="auto"/>
      </w:divBdr>
    </w:div>
    <w:div w:id="435096185">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71113206">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636452051">
      <w:bodyDiv w:val="1"/>
      <w:marLeft w:val="0"/>
      <w:marRight w:val="0"/>
      <w:marTop w:val="0"/>
      <w:marBottom w:val="0"/>
      <w:divBdr>
        <w:top w:val="none" w:sz="0" w:space="0" w:color="auto"/>
        <w:left w:val="none" w:sz="0" w:space="0" w:color="auto"/>
        <w:bottom w:val="none" w:sz="0" w:space="0" w:color="auto"/>
        <w:right w:val="none" w:sz="0" w:space="0" w:color="auto"/>
      </w:divBdr>
    </w:div>
    <w:div w:id="655568701">
      <w:bodyDiv w:val="1"/>
      <w:marLeft w:val="0"/>
      <w:marRight w:val="0"/>
      <w:marTop w:val="0"/>
      <w:marBottom w:val="0"/>
      <w:divBdr>
        <w:top w:val="none" w:sz="0" w:space="0" w:color="auto"/>
        <w:left w:val="none" w:sz="0" w:space="0" w:color="auto"/>
        <w:bottom w:val="none" w:sz="0" w:space="0" w:color="auto"/>
        <w:right w:val="none" w:sz="0" w:space="0" w:color="auto"/>
      </w:divBdr>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35471639">
      <w:bodyDiv w:val="1"/>
      <w:marLeft w:val="0"/>
      <w:marRight w:val="0"/>
      <w:marTop w:val="0"/>
      <w:marBottom w:val="0"/>
      <w:divBdr>
        <w:top w:val="none" w:sz="0" w:space="0" w:color="auto"/>
        <w:left w:val="none" w:sz="0" w:space="0" w:color="auto"/>
        <w:bottom w:val="none" w:sz="0" w:space="0" w:color="auto"/>
        <w:right w:val="none" w:sz="0" w:space="0" w:color="auto"/>
      </w:divBdr>
    </w:div>
    <w:div w:id="796262403">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04107867">
      <w:bodyDiv w:val="1"/>
      <w:marLeft w:val="0"/>
      <w:marRight w:val="0"/>
      <w:marTop w:val="0"/>
      <w:marBottom w:val="0"/>
      <w:divBdr>
        <w:top w:val="none" w:sz="0" w:space="0" w:color="auto"/>
        <w:left w:val="none" w:sz="0" w:space="0" w:color="auto"/>
        <w:bottom w:val="none" w:sz="0" w:space="0" w:color="auto"/>
        <w:right w:val="none" w:sz="0" w:space="0" w:color="auto"/>
      </w:divBdr>
    </w:div>
    <w:div w:id="1106079462">
      <w:bodyDiv w:val="1"/>
      <w:marLeft w:val="0"/>
      <w:marRight w:val="0"/>
      <w:marTop w:val="0"/>
      <w:marBottom w:val="0"/>
      <w:divBdr>
        <w:top w:val="none" w:sz="0" w:space="0" w:color="auto"/>
        <w:left w:val="none" w:sz="0" w:space="0" w:color="auto"/>
        <w:bottom w:val="none" w:sz="0" w:space="0" w:color="auto"/>
        <w:right w:val="none" w:sz="0" w:space="0" w:color="auto"/>
      </w:divBdr>
    </w:div>
    <w:div w:id="1145506354">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4580682">
      <w:bodyDiv w:val="1"/>
      <w:marLeft w:val="0"/>
      <w:marRight w:val="0"/>
      <w:marTop w:val="0"/>
      <w:marBottom w:val="0"/>
      <w:divBdr>
        <w:top w:val="none" w:sz="0" w:space="0" w:color="auto"/>
        <w:left w:val="none" w:sz="0" w:space="0" w:color="auto"/>
        <w:bottom w:val="none" w:sz="0" w:space="0" w:color="auto"/>
        <w:right w:val="none" w:sz="0" w:space="0" w:color="auto"/>
      </w:divBdr>
      <w:divsChild>
        <w:div w:id="126821861">
          <w:marLeft w:val="274"/>
          <w:marRight w:val="0"/>
          <w:marTop w:val="0"/>
          <w:marBottom w:val="0"/>
          <w:divBdr>
            <w:top w:val="none" w:sz="0" w:space="0" w:color="auto"/>
            <w:left w:val="none" w:sz="0" w:space="0" w:color="auto"/>
            <w:bottom w:val="none" w:sz="0" w:space="0" w:color="auto"/>
            <w:right w:val="none" w:sz="0" w:space="0" w:color="auto"/>
          </w:divBdr>
        </w:div>
        <w:div w:id="1920678631">
          <w:marLeft w:val="274"/>
          <w:marRight w:val="0"/>
          <w:marTop w:val="0"/>
          <w:marBottom w:val="0"/>
          <w:divBdr>
            <w:top w:val="none" w:sz="0" w:space="0" w:color="auto"/>
            <w:left w:val="none" w:sz="0" w:space="0" w:color="auto"/>
            <w:bottom w:val="none" w:sz="0" w:space="0" w:color="auto"/>
            <w:right w:val="none" w:sz="0" w:space="0" w:color="auto"/>
          </w:divBdr>
        </w:div>
      </w:divsChild>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04777907">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384449133">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4306515">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5" ma:contentTypeDescription="Crée un document." ma:contentTypeScope="" ma:versionID="bdee38f12f27bc47ed9bd23e789b57ba">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7780eefde907bdcc809c1529633f8490"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1542A9-C40E-46D8-8CBD-E758305E08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6B78D7-2423-471A-9E99-E6C93D7A726B}">
  <ds:schemaRefs>
    <ds:schemaRef ds:uri="http://schemas.openxmlformats.org/officeDocument/2006/bibliography"/>
  </ds:schemaRefs>
</ds:datastoreItem>
</file>

<file path=customXml/itemProps3.xml><?xml version="1.0" encoding="utf-8"?>
<ds:datastoreItem xmlns:ds="http://schemas.openxmlformats.org/officeDocument/2006/customXml" ds:itemID="{841D3226-753D-4006-ABBA-05EF5DD42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DE394C-5618-49BD-85D3-66F0F803B4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4184</Words>
  <Characters>25109</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29235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dc:description/>
  <cp:lastModifiedBy>Agnieszka Jóźwiak</cp:lastModifiedBy>
  <cp:revision>3</cp:revision>
  <cp:lastPrinted>2023-05-17T05:08:00Z</cp:lastPrinted>
  <dcterms:created xsi:type="dcterms:W3CDTF">2024-01-18T08:48:00Z</dcterms:created>
  <dcterms:modified xsi:type="dcterms:W3CDTF">2024-01-18T15:12:00Z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2023-08-24T13:29:56Z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6dd39867-dc48-429c-b2c7-5f45970beb22</vt:lpwstr>
  </property>
  <property fmtid="{D5CDD505-2E9C-101B-9397-08002B2CF9AE}" pid="8" name="MSIP_Label_6bd9ddd1-4d20-43f6-abfa-fc3c07406f94_ContentBits">
    <vt:lpwstr>0</vt:lpwstr>
  </property>
  <property fmtid="{D5CDD505-2E9C-101B-9397-08002B2CF9AE}" pid="9" name="ContentTypeId">
    <vt:lpwstr>0x0101007697B7BFF882854783B2AFEB81A9CCE9</vt:lpwstr>
  </property>
</Properties>
</file>