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7AFC6" w14:textId="30E163A5" w:rsidR="00A12E4A" w:rsidRPr="00384712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EBEFCE6" w14:textId="77777777" w:rsidR="00A12E4A" w:rsidRPr="00384712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Priorytet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/>
          <w:bCs/>
          <w:sz w:val="24"/>
          <w:szCs w:val="24"/>
        </w:rPr>
        <w:t>2.</w:t>
      </w:r>
      <w:r w:rsidRPr="00384712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FF8BF58" w14:textId="674A03B4" w:rsidR="00A12E4A" w:rsidRPr="00384712" w:rsidRDefault="00A12E4A" w:rsidP="00FA24A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Cel szczegółowy 2 i</w:t>
      </w:r>
      <w:r w:rsidR="00B147D6" w:rsidRPr="00384712">
        <w:rPr>
          <w:rFonts w:ascii="Arial" w:hAnsi="Arial" w:cs="Arial"/>
          <w:b/>
          <w:bCs/>
          <w:sz w:val="24"/>
          <w:szCs w:val="24"/>
        </w:rPr>
        <w:t>v</w:t>
      </w:r>
      <w:r w:rsidRPr="00384712">
        <w:rPr>
          <w:rFonts w:ascii="Arial" w:hAnsi="Arial" w:cs="Arial"/>
          <w:b/>
          <w:bCs/>
          <w:sz w:val="24"/>
          <w:szCs w:val="24"/>
        </w:rPr>
        <w:t>.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="00B147D6">
        <w:rPr>
          <w:rFonts w:ascii="Arial" w:hAnsi="Arial" w:cs="Arial"/>
          <w:sz w:val="24"/>
          <w:szCs w:val="24"/>
        </w:rPr>
        <w:t xml:space="preserve">Wspieranie przystosowania się do zmian klimatu i zapobiegania ryzyku związanemu z klęskami żywiołowymi </w:t>
      </w:r>
      <w:r w:rsidR="00EC1C3C">
        <w:rPr>
          <w:rFonts w:ascii="Arial" w:hAnsi="Arial" w:cs="Arial"/>
          <w:sz w:val="24"/>
          <w:szCs w:val="24"/>
        </w:rPr>
        <w:br/>
      </w:r>
      <w:r w:rsidR="00B147D6">
        <w:rPr>
          <w:rFonts w:ascii="Arial" w:hAnsi="Arial" w:cs="Arial"/>
          <w:sz w:val="24"/>
          <w:szCs w:val="24"/>
        </w:rPr>
        <w:t>i katastrofami, a także odporności, z uwzględnieniem podejścia ekosystemowego</w:t>
      </w:r>
    </w:p>
    <w:p w14:paraId="34D19139" w14:textId="42BEE2EE" w:rsidR="002B64E1" w:rsidRPr="00384712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Działanie 2.</w:t>
      </w:r>
      <w:r w:rsidR="00B147D6">
        <w:rPr>
          <w:rFonts w:ascii="Arial" w:hAnsi="Arial" w:cs="Arial"/>
          <w:b/>
          <w:bCs/>
          <w:sz w:val="24"/>
          <w:szCs w:val="24"/>
        </w:rPr>
        <w:t>6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="00B147D6">
        <w:rPr>
          <w:rFonts w:ascii="Arial" w:hAnsi="Arial" w:cs="Arial"/>
          <w:sz w:val="24"/>
          <w:szCs w:val="24"/>
        </w:rPr>
        <w:t xml:space="preserve">Adaptacja do zmian klimatu w miastach </w:t>
      </w:r>
      <w:proofErr w:type="spellStart"/>
      <w:r w:rsidR="00B147D6">
        <w:rPr>
          <w:rFonts w:ascii="Arial" w:hAnsi="Arial" w:cs="Arial"/>
          <w:sz w:val="24"/>
          <w:szCs w:val="24"/>
        </w:rPr>
        <w:t>B</w:t>
      </w:r>
      <w:r w:rsidR="00BB0F50">
        <w:rPr>
          <w:rFonts w:ascii="Arial" w:hAnsi="Arial" w:cs="Arial"/>
          <w:sz w:val="24"/>
          <w:szCs w:val="24"/>
        </w:rPr>
        <w:t>yd</w:t>
      </w:r>
      <w:r w:rsidR="00B147D6">
        <w:rPr>
          <w:rFonts w:ascii="Arial" w:hAnsi="Arial" w:cs="Arial"/>
          <w:sz w:val="24"/>
          <w:szCs w:val="24"/>
        </w:rPr>
        <w:t>OF</w:t>
      </w:r>
      <w:proofErr w:type="spellEnd"/>
      <w:r w:rsidR="00B147D6">
        <w:rPr>
          <w:rFonts w:ascii="Arial" w:hAnsi="Arial" w:cs="Arial"/>
          <w:sz w:val="24"/>
          <w:szCs w:val="24"/>
        </w:rPr>
        <w:t>-IP</w:t>
      </w:r>
    </w:p>
    <w:p w14:paraId="0B9E706A" w14:textId="77777777" w:rsidR="002B64E1" w:rsidRDefault="00A12E4A" w:rsidP="00FA24A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384712">
        <w:rPr>
          <w:rFonts w:ascii="Arial" w:hAnsi="Arial" w:cs="Arial"/>
          <w:sz w:val="24"/>
          <w:szCs w:val="24"/>
        </w:rPr>
        <w:t xml:space="preserve"> konkurencyjny</w:t>
      </w:r>
    </w:p>
    <w:p w14:paraId="20E29F3A" w14:textId="77D1D508" w:rsidR="00B147D6" w:rsidRPr="002B1E8A" w:rsidRDefault="00B147D6" w:rsidP="00B147D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Nabór realizowany w ramach polityki terytorialnej</w:t>
      </w:r>
      <w:r>
        <w:rPr>
          <w:rFonts w:ascii="Arial" w:hAnsi="Arial" w:cs="Arial"/>
          <w:sz w:val="24"/>
          <w:szCs w:val="24"/>
        </w:rPr>
        <w:t>.</w:t>
      </w:r>
    </w:p>
    <w:p w14:paraId="33E40660" w14:textId="37A1CD3F" w:rsidR="003967B6" w:rsidRPr="003967B6" w:rsidRDefault="00B147D6" w:rsidP="003967B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następujących podmiotów z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Bydgoskiego Obszaru Funkcjonalnego</w:t>
      </w: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B147D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jednost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ek</w:t>
      </w:r>
      <w:r w:rsidRPr="00B147D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samorządu terytorialnego, spółdzielni mieszkaniow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ych</w:t>
      </w:r>
      <w:r w:rsidRPr="00B147D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wspólnot mieszkaniow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ych</w:t>
      </w:r>
      <w:r w:rsidRPr="00B147D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towarzystw budownictwa społecznego, organizacj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i</w:t>
      </w:r>
      <w:r w:rsidRPr="00B147D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pozarządow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ych</w:t>
      </w:r>
      <w:r w:rsidR="003967B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</w:t>
      </w:r>
      <w:r w:rsidR="003967B6" w:rsidRPr="003967B6">
        <w:rPr>
          <w:rFonts w:ascii="Arial" w:eastAsia="Times New Roman" w:hAnsi="Arial" w:cs="Arial"/>
          <w:sz w:val="24"/>
          <w:szCs w:val="24"/>
          <w:lang w:eastAsia="pl-PL"/>
        </w:rPr>
        <w:t>uczelni wyższ</w:t>
      </w:r>
      <w:r w:rsidR="003967B6">
        <w:rPr>
          <w:rFonts w:ascii="Arial" w:eastAsia="Times New Roman" w:hAnsi="Arial" w:cs="Arial"/>
          <w:sz w:val="24"/>
          <w:szCs w:val="24"/>
          <w:lang w:eastAsia="pl-PL"/>
        </w:rPr>
        <w:t xml:space="preserve">ych, </w:t>
      </w:r>
      <w:r w:rsidR="003967B6" w:rsidRPr="003967B6">
        <w:rPr>
          <w:rFonts w:ascii="Arial" w:eastAsia="Times New Roman" w:hAnsi="Arial" w:cs="Arial"/>
          <w:sz w:val="24"/>
          <w:szCs w:val="24"/>
          <w:lang w:eastAsia="pl-PL"/>
        </w:rPr>
        <w:t>przedsiębiorstw,</w:t>
      </w:r>
      <w:r w:rsidR="003967B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3967B6" w:rsidRPr="003967B6">
        <w:rPr>
          <w:rFonts w:ascii="Arial" w:hAnsi="Arial" w:cs="Arial"/>
          <w:sz w:val="24"/>
          <w:szCs w:val="24"/>
        </w:rPr>
        <w:t>państwow</w:t>
      </w:r>
      <w:r w:rsidR="003967B6">
        <w:rPr>
          <w:rFonts w:ascii="Arial" w:hAnsi="Arial" w:cs="Arial"/>
          <w:sz w:val="24"/>
          <w:szCs w:val="24"/>
        </w:rPr>
        <w:t>ych</w:t>
      </w:r>
      <w:r w:rsidR="003967B6" w:rsidRPr="003967B6">
        <w:rPr>
          <w:rFonts w:ascii="Arial" w:hAnsi="Arial" w:cs="Arial"/>
          <w:sz w:val="24"/>
          <w:szCs w:val="24"/>
        </w:rPr>
        <w:t xml:space="preserve"> jednost</w:t>
      </w:r>
      <w:r w:rsidR="003967B6">
        <w:rPr>
          <w:rFonts w:ascii="Arial" w:hAnsi="Arial" w:cs="Arial"/>
          <w:sz w:val="24"/>
          <w:szCs w:val="24"/>
        </w:rPr>
        <w:t>ek</w:t>
      </w:r>
      <w:r w:rsidR="003967B6" w:rsidRPr="003967B6">
        <w:rPr>
          <w:rFonts w:ascii="Arial" w:hAnsi="Arial" w:cs="Arial"/>
          <w:sz w:val="24"/>
          <w:szCs w:val="24"/>
        </w:rPr>
        <w:t xml:space="preserve"> organizacyjn</w:t>
      </w:r>
      <w:r w:rsidR="003967B6">
        <w:rPr>
          <w:rFonts w:ascii="Arial" w:hAnsi="Arial" w:cs="Arial"/>
          <w:sz w:val="24"/>
          <w:szCs w:val="24"/>
        </w:rPr>
        <w:t>ych</w:t>
      </w:r>
      <w:r w:rsidR="003967B6" w:rsidRPr="003967B6">
        <w:rPr>
          <w:rFonts w:ascii="Arial" w:hAnsi="Arial" w:cs="Arial"/>
          <w:sz w:val="24"/>
          <w:szCs w:val="24"/>
        </w:rPr>
        <w:t xml:space="preserve"> (wyłącznie w ramach partnerstwa z jednostką samorządu terytorialnego),</w:t>
      </w:r>
      <w:r w:rsidR="003967B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3967B6" w:rsidRPr="003967B6">
        <w:rPr>
          <w:rFonts w:ascii="Arial" w:hAnsi="Arial" w:cs="Arial"/>
          <w:sz w:val="24"/>
          <w:szCs w:val="24"/>
        </w:rPr>
        <w:t>państwo</w:t>
      </w:r>
      <w:r w:rsidR="003967B6">
        <w:rPr>
          <w:rFonts w:ascii="Arial" w:hAnsi="Arial" w:cs="Arial"/>
          <w:sz w:val="24"/>
          <w:szCs w:val="24"/>
        </w:rPr>
        <w:t>wych</w:t>
      </w:r>
      <w:r w:rsidR="003967B6" w:rsidRPr="003967B6">
        <w:rPr>
          <w:rFonts w:ascii="Arial" w:hAnsi="Arial" w:cs="Arial"/>
          <w:sz w:val="24"/>
          <w:szCs w:val="24"/>
        </w:rPr>
        <w:t xml:space="preserve"> os</w:t>
      </w:r>
      <w:r w:rsidR="003967B6">
        <w:rPr>
          <w:rFonts w:ascii="Arial" w:hAnsi="Arial" w:cs="Arial"/>
          <w:sz w:val="24"/>
          <w:szCs w:val="24"/>
        </w:rPr>
        <w:t>ób</w:t>
      </w:r>
      <w:r w:rsidR="003967B6" w:rsidRPr="003967B6">
        <w:rPr>
          <w:rFonts w:ascii="Arial" w:hAnsi="Arial" w:cs="Arial"/>
          <w:sz w:val="24"/>
          <w:szCs w:val="24"/>
        </w:rPr>
        <w:t xml:space="preserve"> prawn</w:t>
      </w:r>
      <w:r w:rsidR="003967B6">
        <w:rPr>
          <w:rFonts w:ascii="Arial" w:hAnsi="Arial" w:cs="Arial"/>
          <w:sz w:val="24"/>
          <w:szCs w:val="24"/>
        </w:rPr>
        <w:t>ych</w:t>
      </w:r>
      <w:r w:rsidR="003967B6" w:rsidRPr="003967B6">
        <w:rPr>
          <w:rFonts w:ascii="Arial" w:hAnsi="Arial" w:cs="Arial"/>
          <w:sz w:val="24"/>
          <w:szCs w:val="24"/>
        </w:rPr>
        <w:t xml:space="preserve"> (wyłącznie w ramach partnerstwa z jednostką samorządu terytorialnego),</w:t>
      </w:r>
      <w:r w:rsidR="003967B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3967B6" w:rsidRPr="003967B6">
        <w:rPr>
          <w:rFonts w:ascii="Arial" w:hAnsi="Arial" w:cs="Arial"/>
          <w:sz w:val="24"/>
          <w:szCs w:val="24"/>
        </w:rPr>
        <w:t>kościoł</w:t>
      </w:r>
      <w:r w:rsidR="003967B6">
        <w:rPr>
          <w:rFonts w:ascii="Arial" w:hAnsi="Arial" w:cs="Arial"/>
          <w:sz w:val="24"/>
          <w:szCs w:val="24"/>
        </w:rPr>
        <w:t>ów</w:t>
      </w:r>
      <w:r w:rsidR="003967B6" w:rsidRPr="003967B6">
        <w:rPr>
          <w:rFonts w:ascii="Arial" w:hAnsi="Arial" w:cs="Arial"/>
          <w:sz w:val="24"/>
          <w:szCs w:val="24"/>
        </w:rPr>
        <w:t xml:space="preserve"> </w:t>
      </w:r>
      <w:r w:rsidR="003967B6">
        <w:rPr>
          <w:rFonts w:ascii="Arial" w:hAnsi="Arial" w:cs="Arial"/>
          <w:sz w:val="24"/>
          <w:szCs w:val="24"/>
        </w:rPr>
        <w:br/>
      </w:r>
      <w:r w:rsidR="003967B6" w:rsidRPr="003967B6">
        <w:rPr>
          <w:rFonts w:ascii="Arial" w:hAnsi="Arial" w:cs="Arial"/>
          <w:sz w:val="24"/>
          <w:szCs w:val="24"/>
        </w:rPr>
        <w:t>i związk</w:t>
      </w:r>
      <w:r w:rsidR="003967B6">
        <w:rPr>
          <w:rFonts w:ascii="Arial" w:hAnsi="Arial" w:cs="Arial"/>
          <w:sz w:val="24"/>
          <w:szCs w:val="24"/>
        </w:rPr>
        <w:t>ów</w:t>
      </w:r>
      <w:r w:rsidR="003967B6" w:rsidRPr="003967B6">
        <w:rPr>
          <w:rFonts w:ascii="Arial" w:hAnsi="Arial" w:cs="Arial"/>
          <w:sz w:val="24"/>
          <w:szCs w:val="24"/>
        </w:rPr>
        <w:t xml:space="preserve"> wyznaniow</w:t>
      </w:r>
      <w:r w:rsidR="003967B6">
        <w:rPr>
          <w:rFonts w:ascii="Arial" w:hAnsi="Arial" w:cs="Arial"/>
          <w:sz w:val="24"/>
          <w:szCs w:val="24"/>
        </w:rPr>
        <w:t>ych</w:t>
      </w:r>
      <w:r w:rsidR="003967B6" w:rsidRPr="003967B6">
        <w:rPr>
          <w:rFonts w:ascii="Arial" w:hAnsi="Arial" w:cs="Arial"/>
          <w:sz w:val="24"/>
          <w:szCs w:val="24"/>
        </w:rPr>
        <w:t>,</w:t>
      </w:r>
      <w:r w:rsidR="003967B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3967B6" w:rsidRPr="003967B6">
        <w:rPr>
          <w:rFonts w:ascii="Arial" w:eastAsia="Times New Roman" w:hAnsi="Arial" w:cs="Arial"/>
          <w:sz w:val="24"/>
          <w:szCs w:val="24"/>
        </w:rPr>
        <w:t>spół</w:t>
      </w:r>
      <w:r w:rsidR="003967B6">
        <w:rPr>
          <w:rFonts w:ascii="Arial" w:eastAsia="Times New Roman" w:hAnsi="Arial" w:cs="Arial"/>
          <w:sz w:val="24"/>
          <w:szCs w:val="24"/>
        </w:rPr>
        <w:t xml:space="preserve">ek </w:t>
      </w:r>
      <w:r w:rsidR="003967B6" w:rsidRPr="003967B6">
        <w:rPr>
          <w:rFonts w:ascii="Arial" w:eastAsia="Times New Roman" w:hAnsi="Arial" w:cs="Arial"/>
          <w:sz w:val="24"/>
          <w:szCs w:val="24"/>
        </w:rPr>
        <w:t>wodn</w:t>
      </w:r>
      <w:r w:rsidR="003967B6">
        <w:rPr>
          <w:rFonts w:ascii="Arial" w:eastAsia="Times New Roman" w:hAnsi="Arial" w:cs="Arial"/>
          <w:sz w:val="24"/>
          <w:szCs w:val="24"/>
        </w:rPr>
        <w:t>ych</w:t>
      </w:r>
      <w:r w:rsidR="003967B6" w:rsidRPr="003967B6">
        <w:rPr>
          <w:rFonts w:ascii="Arial" w:eastAsia="Times New Roman" w:hAnsi="Arial" w:cs="Arial"/>
          <w:sz w:val="24"/>
          <w:szCs w:val="24"/>
        </w:rPr>
        <w:t>,</w:t>
      </w:r>
      <w:r w:rsidR="003967B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3967B6" w:rsidRPr="003967B6">
        <w:rPr>
          <w:rFonts w:ascii="Arial" w:hAnsi="Arial" w:cs="Arial"/>
          <w:sz w:val="24"/>
          <w:szCs w:val="24"/>
        </w:rPr>
        <w:t>partner</w:t>
      </w:r>
      <w:r w:rsidR="003967B6">
        <w:rPr>
          <w:rFonts w:ascii="Arial" w:hAnsi="Arial" w:cs="Arial"/>
          <w:sz w:val="24"/>
          <w:szCs w:val="24"/>
        </w:rPr>
        <w:t>ów</w:t>
      </w:r>
      <w:r w:rsidR="003967B6" w:rsidRPr="003967B6">
        <w:rPr>
          <w:rFonts w:ascii="Arial" w:hAnsi="Arial" w:cs="Arial"/>
          <w:sz w:val="24"/>
          <w:szCs w:val="24"/>
        </w:rPr>
        <w:t xml:space="preserve"> prywatny</w:t>
      </w:r>
      <w:r w:rsidR="003967B6">
        <w:rPr>
          <w:rFonts w:ascii="Arial" w:hAnsi="Arial" w:cs="Arial"/>
          <w:sz w:val="24"/>
          <w:szCs w:val="24"/>
        </w:rPr>
        <w:t>ch</w:t>
      </w:r>
      <w:r w:rsidR="003967B6" w:rsidRPr="003967B6">
        <w:rPr>
          <w:rFonts w:ascii="Arial" w:hAnsi="Arial" w:cs="Arial"/>
          <w:sz w:val="24"/>
          <w:szCs w:val="24"/>
        </w:rPr>
        <w:t xml:space="preserve"> we współpracy z podmiotem publicznym w przypadku projektów realizowanych w formule partnerstwa publiczno-prywatnego</w:t>
      </w:r>
      <w:r w:rsidR="003967B6" w:rsidRPr="003967B6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3967B6" w:rsidRPr="003967B6">
        <w:rPr>
          <w:rFonts w:ascii="Arial" w:hAnsi="Arial" w:cs="Arial"/>
          <w:sz w:val="24"/>
          <w:szCs w:val="24"/>
        </w:rPr>
        <w:t xml:space="preserve"> </w:t>
      </w:r>
    </w:p>
    <w:p w14:paraId="1F439C56" w14:textId="77777777" w:rsidR="007B573F" w:rsidRDefault="007B573F" w:rsidP="00DD2A8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24EE5A" w14:textId="4CC0E5FB" w:rsidR="00FA24A9" w:rsidRPr="00384712" w:rsidRDefault="00FA24A9" w:rsidP="00DD2A8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sz w:val="24"/>
          <w:szCs w:val="24"/>
        </w:rPr>
        <w:t>Zakres wsparcia to:</w:t>
      </w:r>
    </w:p>
    <w:p w14:paraId="1289BD4B" w14:textId="04316507" w:rsidR="00CD749A" w:rsidRPr="00CD749A" w:rsidRDefault="00EC1C3C" w:rsidP="00CD749A">
      <w:pPr>
        <w:pStyle w:val="Default"/>
        <w:numPr>
          <w:ilvl w:val="0"/>
          <w:numId w:val="38"/>
        </w:numPr>
        <w:ind w:left="284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</w:t>
      </w:r>
      <w:r w:rsidRPr="00EC1C3C">
        <w:rPr>
          <w:rFonts w:ascii="Arial" w:eastAsia="Times New Roman" w:hAnsi="Arial" w:cs="Arial"/>
          <w:lang w:eastAsia="pl-PL"/>
        </w:rPr>
        <w:t>ziałania w zakresie adaptacji do zmian klimatu w miastach i innych obszarach zurbanizowanych, ukierunkowane na zapobieganie i ograniczenie skutk</w:t>
      </w:r>
      <w:r w:rsidR="00E178F0">
        <w:rPr>
          <w:rFonts w:ascii="Arial" w:eastAsia="Times New Roman" w:hAnsi="Arial" w:cs="Arial"/>
          <w:lang w:eastAsia="pl-PL"/>
        </w:rPr>
        <w:t>ów</w:t>
      </w:r>
      <w:r w:rsidRPr="00EC1C3C">
        <w:rPr>
          <w:rFonts w:ascii="Arial" w:eastAsia="Times New Roman" w:hAnsi="Arial" w:cs="Arial"/>
          <w:lang w:eastAsia="pl-PL"/>
        </w:rPr>
        <w:t xml:space="preserve"> ekstremalnych zjawisk klimatycznych, </w:t>
      </w:r>
    </w:p>
    <w:p w14:paraId="3B666002" w14:textId="172F0C06" w:rsidR="00CD749A" w:rsidRDefault="004D7AF8" w:rsidP="00EC1C3C">
      <w:pPr>
        <w:pStyle w:val="Default"/>
        <w:numPr>
          <w:ilvl w:val="0"/>
          <w:numId w:val="38"/>
        </w:numPr>
        <w:ind w:left="284" w:hanging="284"/>
        <w:rPr>
          <w:rFonts w:ascii="Arial" w:eastAsia="Times New Roman" w:hAnsi="Arial" w:cs="Arial"/>
          <w:lang w:eastAsia="pl-PL"/>
        </w:rPr>
      </w:pPr>
      <w:r w:rsidRPr="004D7AF8">
        <w:rPr>
          <w:rFonts w:ascii="Arial" w:eastAsia="Times New Roman" w:hAnsi="Arial" w:cs="Arial"/>
          <w:lang w:eastAsia="pl-PL"/>
        </w:rPr>
        <w:t>działania z zakresu edukacji oraz promocji dobrych praktyk w odniesieniu do kwestii klimatycznych, ochrony zasobów wodnych oraz szeroko pojmowanego bezpieczeństwa ekologicznego</w:t>
      </w:r>
      <w:r w:rsidR="00CD749A">
        <w:rPr>
          <w:rFonts w:ascii="Arial" w:eastAsia="Times New Roman" w:hAnsi="Arial" w:cs="Arial"/>
          <w:lang w:eastAsia="pl-PL"/>
        </w:rPr>
        <w:t xml:space="preserve"> (</w:t>
      </w:r>
      <w:r w:rsidRPr="004D7AF8">
        <w:rPr>
          <w:rFonts w:ascii="Arial" w:eastAsia="Times New Roman" w:hAnsi="Arial" w:cs="Arial"/>
          <w:lang w:eastAsia="pl-PL"/>
        </w:rPr>
        <w:t xml:space="preserve">jako element projektu określonego </w:t>
      </w:r>
      <w:r>
        <w:rPr>
          <w:rFonts w:ascii="Arial" w:eastAsia="Times New Roman" w:hAnsi="Arial" w:cs="Arial"/>
          <w:lang w:eastAsia="pl-PL"/>
        </w:rPr>
        <w:t>wyżej</w:t>
      </w:r>
      <w:r w:rsidR="00CD749A">
        <w:rPr>
          <w:rFonts w:ascii="Arial" w:eastAsia="Times New Roman" w:hAnsi="Arial" w:cs="Arial"/>
          <w:lang w:eastAsia="pl-PL"/>
        </w:rPr>
        <w:t>)</w:t>
      </w:r>
      <w:r>
        <w:rPr>
          <w:rFonts w:ascii="Arial" w:eastAsia="Times New Roman" w:hAnsi="Arial" w:cs="Arial"/>
          <w:lang w:eastAsia="pl-PL"/>
        </w:rPr>
        <w:t>.</w:t>
      </w:r>
    </w:p>
    <w:p w14:paraId="6305BF8E" w14:textId="77777777" w:rsidR="005805B6" w:rsidRPr="003967B6" w:rsidRDefault="005805B6" w:rsidP="005805B6">
      <w:pPr>
        <w:pStyle w:val="Default"/>
        <w:ind w:left="284"/>
        <w:rPr>
          <w:rFonts w:ascii="Arial" w:eastAsia="Times New Roman" w:hAnsi="Arial" w:cs="Arial"/>
          <w:lang w:eastAsia="pl-PL"/>
        </w:rPr>
      </w:pPr>
    </w:p>
    <w:p w14:paraId="732127F4" w14:textId="77777777" w:rsidR="00DA3F0D" w:rsidRPr="004D7AF8" w:rsidRDefault="00EB5D94" w:rsidP="005F58C4">
      <w:pPr>
        <w:pStyle w:val="Default"/>
        <w:tabs>
          <w:tab w:val="left" w:pos="4253"/>
        </w:tabs>
        <w:jc w:val="both"/>
        <w:rPr>
          <w:rFonts w:ascii="Arial" w:hAnsi="Arial" w:cs="Arial"/>
          <w:b/>
          <w:color w:val="auto"/>
        </w:rPr>
      </w:pPr>
      <w:r w:rsidRPr="004D7AF8">
        <w:rPr>
          <w:rFonts w:ascii="Arial" w:hAnsi="Arial" w:cs="Arial"/>
          <w:b/>
          <w:color w:val="auto"/>
        </w:rPr>
        <w:t xml:space="preserve">A. </w:t>
      </w:r>
      <w:r w:rsidR="007257F1" w:rsidRPr="004D7AF8">
        <w:rPr>
          <w:rFonts w:ascii="Arial" w:hAnsi="Arial" w:cs="Arial"/>
          <w:b/>
          <w:color w:val="auto"/>
        </w:rPr>
        <w:t>KRYTERIA FORMALNE</w:t>
      </w:r>
    </w:p>
    <w:p w14:paraId="5A06A417" w14:textId="77777777" w:rsidR="005172B5" w:rsidRPr="004D7AF8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4D7AF8" w:rsidRPr="004D7AF8" w14:paraId="4E6D7530" w14:textId="77777777" w:rsidTr="003C40D0"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4D7AF8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4D7AF8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4D7AF8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4D7AF8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4D7AF8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4D7AF8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4D7AF8" w:rsidRPr="004D7AF8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4D7AF8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4D7AF8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8C5E608" w14:textId="77777777" w:rsidR="003C40D0" w:rsidRPr="004D7AF8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B16C06F" w14:textId="77777777" w:rsidR="003C40D0" w:rsidRPr="004D7AF8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2E14229" w14:textId="77777777" w:rsidR="003C40D0" w:rsidRPr="004D7AF8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6B3DE95" w14:textId="77777777" w:rsidR="003C40D0" w:rsidRPr="004D7AF8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AB59A5" w:rsidRPr="004D7AF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4D1558" w:rsidRPr="004D7AF8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AB59A5" w:rsidRPr="004D7AF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wniosku.</w:t>
            </w:r>
          </w:p>
          <w:p w14:paraId="1D6EE31B" w14:textId="77777777" w:rsidR="003C40D0" w:rsidRPr="004D7AF8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0B48A4" w14:textId="77777777" w:rsidR="003C40D0" w:rsidRPr="004D7AF8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45EEA082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906866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0214B4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E11CC7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19BA88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5F51B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968F6D4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4D7AF8">
              <w:rPr>
                <w:rFonts w:ascii="Arial" w:hAnsi="Arial" w:cs="Arial"/>
                <w:sz w:val="24"/>
                <w:szCs w:val="24"/>
              </w:rPr>
              <w:t>poprawy</w:t>
            </w:r>
            <w:r w:rsidRPr="004D7AF8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  <w:p w14:paraId="7AD2240A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7D6" w:rsidRPr="00B147D6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4D7AF8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56" w:type="dxa"/>
            <w:vAlign w:val="center"/>
          </w:tcPr>
          <w:p w14:paraId="333DFDCC" w14:textId="09F08746" w:rsidR="003C40D0" w:rsidRPr="004D7AF8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 w:rsidRPr="004D7AF8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6C3E425D" w14:textId="7F022119" w:rsidR="003C40D0" w:rsidRPr="004D7AF8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5511F8" w:rsidRPr="004D7AF8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wnioskodawców)</w:t>
            </w:r>
            <w:r w:rsidRPr="004D7AF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2B84E006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239311EF" w14:textId="77777777" w:rsidR="003C40D0" w:rsidRPr="004D7AF8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5C23C9CD" w14:textId="77777777" w:rsidR="003C40D0" w:rsidRPr="004D7AF8" w:rsidRDefault="003C40D0" w:rsidP="008938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8938F7" w:rsidRPr="004D7AF8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8938F7"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8938F7"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8938F7"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64019E5A" w14:textId="77777777" w:rsidR="003C40D0" w:rsidRPr="004D7AF8" w:rsidRDefault="003C40D0" w:rsidP="003C40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4D7AF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D7AF8">
              <w:rPr>
                <w:rFonts w:ascii="Arial" w:hAnsi="Arial" w:cs="Arial"/>
                <w:sz w:val="24"/>
                <w:szCs w:val="24"/>
              </w:rPr>
              <w:t>. zm.)</w:t>
            </w:r>
            <w:r w:rsidR="008938F7" w:rsidRPr="004D7AF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D24DD94" w14:textId="77777777" w:rsidR="003C40D0" w:rsidRPr="004D7AF8" w:rsidRDefault="003C40D0" w:rsidP="003C40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w art. 1 rozporządzenia Komisji (UE) nr 1407/2013 z dnia 18 grudnia 2013 r. w sprawie stosowania art. 107 i 108 Traktatu o funkcjonowaniu Unii Europejskiej do pomocy de </w:t>
            </w:r>
            <w:proofErr w:type="spellStart"/>
            <w:r w:rsidRPr="004D7AF8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4D7AF8">
              <w:rPr>
                <w:rFonts w:ascii="Arial" w:hAnsi="Arial" w:cs="Arial"/>
                <w:sz w:val="24"/>
                <w:szCs w:val="24"/>
              </w:rPr>
              <w:t xml:space="preserve"> (Dz. Urz. UE L 352 z 24.12.2013 r.)</w:t>
            </w:r>
            <w:r w:rsidR="008938F7" w:rsidRPr="004D7AF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A554C68" w14:textId="77777777" w:rsidR="003C40D0" w:rsidRPr="004D7AF8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8938F7" w:rsidRPr="004D7AF8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35612339" w14:textId="1F7E9117" w:rsidR="006A74D7" w:rsidRPr="004D7AF8" w:rsidRDefault="006A74D7" w:rsidP="006A74D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</w:t>
            </w:r>
            <w:r w:rsidRPr="004D7AF8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4"/>
            </w:r>
            <w:r w:rsidR="005511F8" w:rsidRPr="004D7AF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87FA4B7" w14:textId="568EF7E8" w:rsidR="005511F8" w:rsidRPr="004D7AF8" w:rsidRDefault="005511F8" w:rsidP="005511F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6A911BD8" w14:textId="77777777" w:rsidR="003C40D0" w:rsidRPr="004D7AF8" w:rsidRDefault="003C40D0" w:rsidP="003C40D0">
            <w:pPr>
              <w:spacing w:after="0" w:line="240" w:lineRule="auto"/>
              <w:ind w:left="247"/>
              <w:rPr>
                <w:rFonts w:ascii="Arial" w:hAnsi="Arial" w:cs="Arial"/>
                <w:sz w:val="24"/>
                <w:szCs w:val="24"/>
              </w:rPr>
            </w:pPr>
          </w:p>
          <w:p w14:paraId="5BE61B03" w14:textId="77777777" w:rsidR="003C40D0" w:rsidRPr="004D7AF8" w:rsidRDefault="003C40D0" w:rsidP="0040348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25A7315C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A1D6626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E47D78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AE513D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6F79AF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D9C1766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3A8251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4D7AF8">
              <w:rPr>
                <w:rFonts w:ascii="Arial" w:hAnsi="Arial" w:cs="Arial"/>
                <w:sz w:val="24"/>
                <w:szCs w:val="24"/>
              </w:rPr>
              <w:t>poprawy</w:t>
            </w:r>
            <w:r w:rsidRPr="004D7AF8">
              <w:rPr>
                <w:rFonts w:ascii="Arial" w:hAnsi="Arial" w:cs="Arial"/>
                <w:sz w:val="24"/>
                <w:szCs w:val="24"/>
              </w:rPr>
              <w:t xml:space="preserve">) oznacza, iż kryterium nie jest spełnione. </w:t>
            </w:r>
          </w:p>
        </w:tc>
      </w:tr>
      <w:tr w:rsidR="00B147D6" w:rsidRPr="00B147D6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25353C" w:rsidRPr="004D7AF8" w:rsidRDefault="0025353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A.3</w:t>
            </w:r>
          </w:p>
        </w:tc>
        <w:tc>
          <w:tcPr>
            <w:tcW w:w="2856" w:type="dxa"/>
            <w:vAlign w:val="center"/>
          </w:tcPr>
          <w:p w14:paraId="1402150A" w14:textId="77777777" w:rsidR="008938F7" w:rsidRPr="004D7AF8" w:rsidRDefault="0025353C" w:rsidP="005F3EDE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3EDE" w:rsidRPr="004D7AF8">
              <w:rPr>
                <w:rFonts w:ascii="Arial" w:hAnsi="Arial" w:cs="Arial"/>
                <w:sz w:val="24"/>
                <w:szCs w:val="24"/>
              </w:rPr>
              <w:br/>
            </w:r>
            <w:r w:rsidR="008938F7" w:rsidRPr="004D7AF8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="008938F7" w:rsidRPr="004D7AF8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8938F7" w:rsidRPr="004D7AF8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2EEDDC80" w14:textId="77777777" w:rsidR="0025353C" w:rsidRPr="004D7AF8" w:rsidRDefault="0025353C" w:rsidP="00AB4539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4A2824E3" w14:textId="77777777" w:rsidR="004D7AF8" w:rsidRPr="003C1527" w:rsidRDefault="004D7AF8" w:rsidP="004D7AF8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011BF980" w14:textId="214AD609" w:rsidR="004D7AF8" w:rsidRPr="003C1527" w:rsidRDefault="004D7AF8" w:rsidP="004D7AF8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jednostki oraz podmiotów przez nią kontrolowanych lub od niej zależnych, nie będzie udzielone.</w:t>
            </w:r>
          </w:p>
          <w:p w14:paraId="293F5F98" w14:textId="77777777" w:rsidR="004D7AF8" w:rsidRPr="003C1527" w:rsidRDefault="004D7AF8" w:rsidP="004D7AF8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przypadku, gdy JST przyjęła dyskryminujące akty prawa miejscowego, sprzeczne z zasadami, o których mowa w art. 9 ust. 3 rozporządzenia nr 2021/1060, a następnie podjęła skuteczne działania naprawcze kryterium uznaje się za 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spełnione. Podjęte działania naprawcze powinny być opisane we wniosku o dofinansowanie.</w:t>
            </w:r>
          </w:p>
          <w:p w14:paraId="59599256" w14:textId="7F43179E" w:rsidR="0025353C" w:rsidRPr="00164BC2" w:rsidRDefault="004D7AF8" w:rsidP="00164BC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Pr="00611A21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5"/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listę prowadzoną przez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3260" w:type="dxa"/>
          </w:tcPr>
          <w:p w14:paraId="5C4FE07B" w14:textId="77777777" w:rsidR="0025353C" w:rsidRPr="004D7AF8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63B675" w14:textId="77777777" w:rsidR="0025353C" w:rsidRPr="004D7AF8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B964C" w14:textId="77777777" w:rsidR="0025353C" w:rsidRPr="004D7AF8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A1BBBF" w14:textId="77777777" w:rsidR="0025353C" w:rsidRPr="004D7AF8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AC7BEF" w14:textId="77777777" w:rsidR="0025353C" w:rsidRPr="004D7AF8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E1B48BA" w14:textId="77777777" w:rsidR="0025353C" w:rsidRPr="004D7AF8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27C1FDA9" w14:textId="77777777" w:rsidR="0025353C" w:rsidRPr="00B147D6" w:rsidRDefault="0025353C" w:rsidP="0025353C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B147D6" w:rsidRPr="00B147D6" w14:paraId="1CBCF2C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3C40D0" w:rsidRPr="004D7AF8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25353C" w:rsidRPr="004D7AF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5FDC719" w14:textId="77777777" w:rsidR="003C40D0" w:rsidRPr="004D7AF8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747E5F81" w14:textId="370B29B3" w:rsidR="004045A9" w:rsidRDefault="003C40D0" w:rsidP="004045A9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kryterium sprawdzamy, czy projekt realizowany jest/będzie</w:t>
            </w:r>
            <w:r w:rsidR="001E753E">
              <w:rPr>
                <w:rFonts w:ascii="Arial" w:hAnsi="Arial" w:cs="Arial"/>
                <w:sz w:val="24"/>
                <w:szCs w:val="24"/>
              </w:rPr>
              <w:t xml:space="preserve"> na terytorium województwa kujawsko-pomorskiego.</w:t>
            </w:r>
          </w:p>
          <w:p w14:paraId="4809E01E" w14:textId="77777777" w:rsidR="001E753E" w:rsidRDefault="001E753E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0355BB" w14:textId="370EA62D" w:rsidR="003C40D0" w:rsidRPr="004D7AF8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0FCBA09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79893D" w14:textId="77777777" w:rsidR="003C40D0" w:rsidRPr="004D7AF8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392DC2E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1588D5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2F2F17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E9BD1C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08B2C4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EE0A6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4D7AF8">
              <w:rPr>
                <w:rFonts w:ascii="Arial" w:hAnsi="Arial" w:cs="Arial"/>
                <w:sz w:val="24"/>
                <w:szCs w:val="24"/>
              </w:rPr>
              <w:t>poprawy</w:t>
            </w:r>
            <w:r w:rsidRPr="004D7AF8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oznacza, iż kryterium nie jest spełnione. </w:t>
            </w:r>
          </w:p>
        </w:tc>
      </w:tr>
      <w:tr w:rsidR="004D7AF8" w:rsidRPr="004D7AF8" w14:paraId="76C7BBB3" w14:textId="77777777" w:rsidTr="00C7060F">
        <w:trPr>
          <w:trHeight w:val="850"/>
        </w:trPr>
        <w:tc>
          <w:tcPr>
            <w:tcW w:w="1110" w:type="dxa"/>
            <w:vAlign w:val="center"/>
          </w:tcPr>
          <w:p w14:paraId="17BBB303" w14:textId="77777777" w:rsidR="003C40D0" w:rsidRPr="004D7AF8" w:rsidRDefault="003C40D0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25353C" w:rsidRPr="004D7AF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16CF3C54" w14:textId="77777777" w:rsidR="003C40D0" w:rsidRPr="004D7AF8" w:rsidRDefault="003C40D0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274A2BDF" w14:textId="77777777" w:rsidR="003C40D0" w:rsidRPr="004D7AF8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633FE3" w:rsidRPr="004D7AF8">
              <w:rPr>
                <w:rFonts w:ascii="Arial" w:hAnsi="Arial" w:cs="Arial"/>
                <w:sz w:val="24"/>
                <w:szCs w:val="24"/>
              </w:rPr>
              <w:t xml:space="preserve">na moment złożenia wniosku o dofinansowanie </w:t>
            </w:r>
            <w:r w:rsidRPr="004D7AF8">
              <w:rPr>
                <w:rFonts w:ascii="Arial" w:hAnsi="Arial" w:cs="Arial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decyzje, uzgodnienia i pozwolenia administracyjne</w:t>
            </w:r>
            <w:r w:rsidRPr="004D7AF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4D7AF8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381DD2E" w14:textId="77777777" w:rsidR="003C40D0" w:rsidRPr="004D7AF8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0F1F62" w14:textId="77777777" w:rsidR="003C40D0" w:rsidRPr="004D7AF8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73394C5" w14:textId="77777777" w:rsidR="003C40D0" w:rsidRPr="004D7AF8" w:rsidRDefault="003C40D0" w:rsidP="003C40D0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0DF1CD0" w14:textId="77777777" w:rsidR="003C40D0" w:rsidRPr="004D7AF8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A6129D6" w14:textId="4327FFBB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TAK/NIE</w:t>
            </w:r>
            <w:r w:rsidR="00DB70D2" w:rsidRPr="004D7AF8" w:rsidDel="00DB70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1A21">
              <w:rPr>
                <w:rFonts w:ascii="Arial" w:hAnsi="Arial" w:cs="Arial"/>
                <w:sz w:val="24"/>
                <w:szCs w:val="24"/>
              </w:rPr>
              <w:br/>
            </w:r>
            <w:r w:rsidRPr="004D7AF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8EBB26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AE9ACA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97A956" w14:textId="77777777" w:rsidR="00C72292" w:rsidRPr="004D7AF8" w:rsidRDefault="00C72292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750622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F791C85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47EFD0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4D7AF8">
              <w:rPr>
                <w:rFonts w:ascii="Arial" w:hAnsi="Arial" w:cs="Arial"/>
                <w:sz w:val="24"/>
                <w:szCs w:val="24"/>
              </w:rPr>
              <w:t>poprawy</w:t>
            </w:r>
            <w:r w:rsidRPr="004D7AF8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</w:tbl>
    <w:p w14:paraId="7B988F05" w14:textId="77777777" w:rsidR="00C7060F" w:rsidRDefault="00C7060F">
      <w:pPr>
        <w:rPr>
          <w:rFonts w:ascii="Arial" w:hAnsi="Arial" w:cs="Arial"/>
          <w:b/>
          <w:sz w:val="24"/>
          <w:szCs w:val="24"/>
        </w:rPr>
      </w:pPr>
    </w:p>
    <w:p w14:paraId="480EE6DB" w14:textId="77777777" w:rsidR="001E753E" w:rsidRDefault="001E753E">
      <w:pPr>
        <w:rPr>
          <w:rFonts w:ascii="Arial" w:hAnsi="Arial" w:cs="Arial"/>
          <w:b/>
          <w:sz w:val="24"/>
          <w:szCs w:val="24"/>
        </w:rPr>
      </w:pPr>
    </w:p>
    <w:p w14:paraId="04FA9C46" w14:textId="77777777" w:rsidR="0004477D" w:rsidRDefault="0004477D">
      <w:pPr>
        <w:rPr>
          <w:rFonts w:ascii="Arial" w:hAnsi="Arial" w:cs="Arial"/>
          <w:b/>
          <w:sz w:val="24"/>
          <w:szCs w:val="24"/>
        </w:rPr>
      </w:pPr>
    </w:p>
    <w:p w14:paraId="3408D4D6" w14:textId="77777777" w:rsidR="0004477D" w:rsidRDefault="0004477D">
      <w:pPr>
        <w:rPr>
          <w:rFonts w:ascii="Arial" w:hAnsi="Arial" w:cs="Arial"/>
          <w:b/>
          <w:sz w:val="24"/>
          <w:szCs w:val="24"/>
        </w:rPr>
      </w:pPr>
    </w:p>
    <w:p w14:paraId="3CBC3C42" w14:textId="3FF38094" w:rsidR="002C2CE8" w:rsidRPr="004D7AF8" w:rsidRDefault="00B10B0D">
      <w:pPr>
        <w:rPr>
          <w:rFonts w:ascii="Arial" w:hAnsi="Arial" w:cs="Arial"/>
          <w:sz w:val="24"/>
          <w:szCs w:val="24"/>
        </w:rPr>
      </w:pPr>
      <w:r w:rsidRPr="004D7AF8">
        <w:rPr>
          <w:rFonts w:ascii="Arial" w:hAnsi="Arial" w:cs="Arial"/>
          <w:b/>
          <w:sz w:val="24"/>
          <w:szCs w:val="24"/>
        </w:rPr>
        <w:lastRenderedPageBreak/>
        <w:t xml:space="preserve">B. </w:t>
      </w:r>
      <w:r w:rsidR="007257F1" w:rsidRPr="004D7AF8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3418"/>
        <w:gridCol w:w="6789"/>
        <w:gridCol w:w="3123"/>
      </w:tblGrid>
      <w:tr w:rsidR="004D7AF8" w:rsidRPr="004D7AF8" w14:paraId="7EB10808" w14:textId="77777777" w:rsidTr="00984D9E">
        <w:trPr>
          <w:trHeight w:val="283"/>
        </w:trPr>
        <w:tc>
          <w:tcPr>
            <w:tcW w:w="1108" w:type="dxa"/>
            <w:shd w:val="clear" w:color="auto" w:fill="E7E6E6"/>
          </w:tcPr>
          <w:p w14:paraId="1C607CA1" w14:textId="77777777" w:rsidR="003C40D0" w:rsidRPr="004D7AF8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</w:tcPr>
          <w:p w14:paraId="3C99FF5C" w14:textId="77777777" w:rsidR="003C40D0" w:rsidRPr="004D7AF8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73" w:type="dxa"/>
            <w:shd w:val="clear" w:color="auto" w:fill="E7E6E6"/>
          </w:tcPr>
          <w:p w14:paraId="7AE64236" w14:textId="77777777" w:rsidR="003C40D0" w:rsidRPr="004D7AF8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46" w:type="dxa"/>
            <w:shd w:val="clear" w:color="auto" w:fill="E7E6E6"/>
          </w:tcPr>
          <w:p w14:paraId="6E8710FE" w14:textId="77777777" w:rsidR="003C40D0" w:rsidRPr="004D7AF8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4D7AF8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654448" w:rsidRPr="00B147D6" w14:paraId="1C87E88E" w14:textId="77777777" w:rsidTr="001D6F8F">
        <w:trPr>
          <w:trHeight w:val="5816"/>
        </w:trPr>
        <w:tc>
          <w:tcPr>
            <w:tcW w:w="1108" w:type="dxa"/>
            <w:vAlign w:val="center"/>
          </w:tcPr>
          <w:p w14:paraId="688E1257" w14:textId="77777777" w:rsidR="00654448" w:rsidRPr="004D7AF8" w:rsidRDefault="00654448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2D628220" w14:textId="77777777" w:rsidR="00654448" w:rsidRPr="004D7AF8" w:rsidRDefault="00654448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173" w:type="dxa"/>
            <w:shd w:val="clear" w:color="auto" w:fill="auto"/>
          </w:tcPr>
          <w:p w14:paraId="53B4F28A" w14:textId="77777777" w:rsidR="00654448" w:rsidRPr="004D7AF8" w:rsidRDefault="00654448" w:rsidP="00AB45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  <w:p w14:paraId="67CF3DA2" w14:textId="77777777" w:rsidR="00654448" w:rsidRPr="00B4253A" w:rsidRDefault="00654448" w:rsidP="003A18CA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jednost</w:t>
            </w:r>
            <w:r w:rsidRPr="004D7AF8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 xml:space="preserve">ki </w:t>
            </w:r>
            <w:r w:rsidRPr="004D7A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samorządu terytorialnego, </w:t>
            </w:r>
          </w:p>
          <w:p w14:paraId="118155D2" w14:textId="77777777" w:rsidR="00654448" w:rsidRPr="00AA7852" w:rsidRDefault="00654448" w:rsidP="003A18CA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spółdzielni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e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mieszkaniow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e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</w:p>
          <w:p w14:paraId="5C1A8454" w14:textId="77777777" w:rsidR="00654448" w:rsidRPr="00AA7852" w:rsidRDefault="00654448" w:rsidP="003A18CA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wspólnot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y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mieszkaniow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e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</w:p>
          <w:p w14:paraId="23DE7388" w14:textId="77777777" w:rsidR="00654448" w:rsidRPr="00AA7852" w:rsidRDefault="00654448" w:rsidP="003A18CA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towarzystw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a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budownictwa społecznego, </w:t>
            </w:r>
          </w:p>
          <w:p w14:paraId="7D3CC041" w14:textId="77777777" w:rsidR="003A18CA" w:rsidRPr="004D5638" w:rsidRDefault="00654448" w:rsidP="003A18CA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organizacj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e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pozarządow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e</w:t>
            </w:r>
            <w:r w:rsidR="003A18CA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,</w:t>
            </w:r>
          </w:p>
          <w:p w14:paraId="4BC8E05F" w14:textId="18C03FF3" w:rsidR="003A18CA" w:rsidRPr="004D5638" w:rsidRDefault="003A18CA" w:rsidP="003A18CA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uczelnie</w:t>
            </w:r>
            <w:r w:rsidR="00B26FAE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 xml:space="preserve"> wyższe,</w:t>
            </w:r>
          </w:p>
          <w:p w14:paraId="2AB5CF6E" w14:textId="77777777" w:rsidR="003A18CA" w:rsidRPr="004D5638" w:rsidRDefault="003A18CA" w:rsidP="003A18CA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przedsiębiorstwa,</w:t>
            </w:r>
          </w:p>
          <w:p w14:paraId="6780A54A" w14:textId="3DF37C77" w:rsidR="003A18CA" w:rsidRPr="00C314D9" w:rsidRDefault="003A18CA" w:rsidP="003A18CA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państwowe jednostki organizacyjne</w:t>
            </w:r>
            <w:r w:rsidR="007F5624">
              <w:rPr>
                <w:rFonts w:ascii="Arial" w:hAnsi="Arial" w:cs="Arial"/>
                <w:sz w:val="24"/>
                <w:szCs w:val="24"/>
              </w:rPr>
              <w:t xml:space="preserve"> (wyłącznie w ramach partnerstwa z jednostką samorządu terytorialnego)</w:t>
            </w:r>
            <w:r w:rsidRPr="00C314D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9D0A547" w14:textId="798F8709" w:rsidR="00E90E99" w:rsidRDefault="003A18CA" w:rsidP="003A18CA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państwowe osoby prawne</w:t>
            </w:r>
            <w:r w:rsidR="007F5624">
              <w:rPr>
                <w:rFonts w:ascii="Arial" w:hAnsi="Arial" w:cs="Arial"/>
                <w:sz w:val="24"/>
                <w:szCs w:val="24"/>
              </w:rPr>
              <w:t xml:space="preserve"> (wyłącznie w ramach partnerstwa z jednostką samorządu terytorialnego)</w:t>
            </w:r>
            <w:r w:rsidR="00E90E9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307ADF2" w14:textId="77777777" w:rsidR="00B26FAE" w:rsidRDefault="00E90E99" w:rsidP="00E90E99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kościoły i związki wyznaniowe</w:t>
            </w:r>
            <w:r w:rsidR="00B26FA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A351528" w14:textId="77777777" w:rsidR="006403FF" w:rsidRPr="004D5638" w:rsidRDefault="00B26FAE" w:rsidP="00E90E99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spółki wodne</w:t>
            </w:r>
            <w:r w:rsidR="006403FF">
              <w:rPr>
                <w:rFonts w:ascii="Arial" w:eastAsia="Times New Roman" w:hAnsi="Arial" w:cs="Arial"/>
                <w:sz w:val="24"/>
                <w:szCs w:val="24"/>
              </w:rPr>
              <w:t>,</w:t>
            </w:r>
          </w:p>
          <w:p w14:paraId="4A7DE6D8" w14:textId="7162093C" w:rsidR="00654448" w:rsidRPr="004D5638" w:rsidRDefault="006403FF" w:rsidP="004D5638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 formule partnerstwa publiczno-prywatnego</w:t>
            </w:r>
            <w:r w:rsidR="00654448" w:rsidRPr="004D563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="00654448" w:rsidRPr="004D563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C99FE0F" w14:textId="77777777" w:rsidR="00654448" w:rsidRPr="00020DDA" w:rsidRDefault="00654448" w:rsidP="00020DDA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3726DC65" w14:textId="5B0DD465" w:rsidR="00654448" w:rsidRPr="00AA7852" w:rsidDel="007968FF" w:rsidRDefault="00654448" w:rsidP="00AA785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A785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246" w:type="dxa"/>
          </w:tcPr>
          <w:p w14:paraId="68E1CF34" w14:textId="77777777" w:rsidR="00654448" w:rsidRPr="004D7AF8" w:rsidRDefault="00654448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D6E6CA" w14:textId="77777777" w:rsidR="00654448" w:rsidRPr="004D7AF8" w:rsidRDefault="00654448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60B89D" w14:textId="77777777" w:rsidR="00654448" w:rsidRPr="004D7AF8" w:rsidRDefault="00654448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9721BA" w14:textId="77777777" w:rsidR="00654448" w:rsidRPr="004D7AF8" w:rsidRDefault="00654448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F58301" w14:textId="77777777" w:rsidR="00654448" w:rsidRPr="004D7AF8" w:rsidRDefault="00654448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AFC488" w14:textId="77777777" w:rsidR="00654448" w:rsidRPr="004D7AF8" w:rsidRDefault="00654448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138953" w14:textId="77777777" w:rsidR="00654448" w:rsidRPr="00B147D6" w:rsidRDefault="00654448" w:rsidP="002844F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</w:t>
            </w:r>
            <w:r w:rsidRPr="00DB7F35">
              <w:rPr>
                <w:rFonts w:ascii="Arial" w:hAnsi="Arial" w:cs="Arial"/>
                <w:sz w:val="24"/>
                <w:szCs w:val="24"/>
              </w:rPr>
              <w:t>ne.</w:t>
            </w:r>
          </w:p>
        </w:tc>
      </w:tr>
      <w:tr w:rsidR="00713570" w:rsidRPr="00B147D6" w14:paraId="7D5FA93E" w14:textId="77777777" w:rsidTr="001D6F8F">
        <w:trPr>
          <w:trHeight w:val="5816"/>
          <w:ins w:id="1" w:author="Anna Kacprzak" w:date="2023-11-07T13:58:00Z"/>
        </w:trPr>
        <w:tc>
          <w:tcPr>
            <w:tcW w:w="1108" w:type="dxa"/>
            <w:vAlign w:val="center"/>
          </w:tcPr>
          <w:p w14:paraId="2D668F58" w14:textId="6A8C8C71" w:rsidR="00713570" w:rsidRPr="004D7AF8" w:rsidRDefault="00713570" w:rsidP="00991248">
            <w:pPr>
              <w:spacing w:after="0" w:line="240" w:lineRule="auto"/>
              <w:jc w:val="center"/>
              <w:rPr>
                <w:ins w:id="2" w:author="Anna Kacprzak" w:date="2023-11-07T13:58:00Z"/>
                <w:rFonts w:ascii="Arial" w:hAnsi="Arial" w:cs="Arial"/>
                <w:sz w:val="24"/>
                <w:szCs w:val="24"/>
              </w:rPr>
            </w:pPr>
            <w:commentRangeStart w:id="3"/>
            <w:ins w:id="4" w:author="Anna Kacprzak" w:date="2023-11-07T13:58:00Z">
              <w:r>
                <w:rPr>
                  <w:rFonts w:ascii="Arial" w:hAnsi="Arial" w:cs="Arial"/>
                  <w:sz w:val="24"/>
                  <w:szCs w:val="24"/>
                </w:rPr>
                <w:lastRenderedPageBreak/>
                <w:t>B.2</w:t>
              </w:r>
            </w:ins>
          </w:p>
        </w:tc>
        <w:tc>
          <w:tcPr>
            <w:tcW w:w="2898" w:type="dxa"/>
            <w:vAlign w:val="center"/>
          </w:tcPr>
          <w:p w14:paraId="5295E73A" w14:textId="3B473F19" w:rsidR="00713570" w:rsidRPr="004D7AF8" w:rsidRDefault="00713570" w:rsidP="008F2BEE">
            <w:pPr>
              <w:spacing w:after="0" w:line="240" w:lineRule="auto"/>
              <w:jc w:val="center"/>
              <w:rPr>
                <w:ins w:id="5" w:author="Anna Kacprzak" w:date="2023-11-07T13:58:00Z"/>
                <w:rFonts w:ascii="Arial" w:hAnsi="Arial" w:cs="Arial"/>
                <w:sz w:val="24"/>
                <w:szCs w:val="24"/>
              </w:rPr>
            </w:pPr>
            <w:bookmarkStart w:id="6" w:name="_Hlk150257590"/>
            <w:ins w:id="7" w:author="Anna Kacprzak" w:date="2023-11-07T13:58:00Z">
              <w:r>
                <w:rPr>
                  <w:rFonts w:ascii="Arial" w:hAnsi="Arial" w:cs="Arial"/>
                  <w:sz w:val="24"/>
                  <w:szCs w:val="24"/>
                </w:rPr>
                <w:t>Prawidłowość wyboru partnerów uczestniczących/realizujących projekt</w:t>
              </w:r>
              <w:bookmarkEnd w:id="6"/>
            </w:ins>
          </w:p>
        </w:tc>
        <w:tc>
          <w:tcPr>
            <w:tcW w:w="7173" w:type="dxa"/>
            <w:shd w:val="clear" w:color="auto" w:fill="auto"/>
          </w:tcPr>
          <w:p w14:paraId="04469507" w14:textId="09FA97C0" w:rsidR="00713570" w:rsidRPr="008C3417" w:rsidRDefault="009C42FE" w:rsidP="00713570">
            <w:pPr>
              <w:spacing w:after="0" w:line="240" w:lineRule="auto"/>
              <w:rPr>
                <w:ins w:id="8" w:author="Anna Kacprzak" w:date="2023-11-07T13:58:00Z"/>
                <w:rFonts w:ascii="Arial" w:hAnsi="Arial" w:cs="Arial"/>
                <w:sz w:val="24"/>
                <w:szCs w:val="24"/>
              </w:rPr>
            </w:pPr>
            <w:bookmarkStart w:id="9" w:name="_Hlk150257684"/>
            <w:ins w:id="10" w:author="Anna Kacprzak" w:date="2023-11-08T08:33:00Z">
              <w:r>
                <w:rPr>
                  <w:rFonts w:ascii="Arial" w:hAnsi="Arial" w:cs="Arial"/>
                  <w:sz w:val="24"/>
                  <w:szCs w:val="24"/>
                </w:rPr>
                <w:t>W kryterium sprawdzamy,</w:t>
              </w:r>
            </w:ins>
            <w:ins w:id="11" w:author="Anna Kacprzak" w:date="2023-11-07T13:58:00Z">
              <w:r w:rsidR="00713570" w:rsidRPr="008C3417">
                <w:rPr>
                  <w:rFonts w:ascii="Arial" w:hAnsi="Arial" w:cs="Arial"/>
                  <w:sz w:val="24"/>
                  <w:szCs w:val="24"/>
                </w:rPr>
  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  </w:r>
            </w:ins>
          </w:p>
          <w:p w14:paraId="22CFD82E" w14:textId="77777777" w:rsidR="00713570" w:rsidRDefault="00713570" w:rsidP="00713570">
            <w:pPr>
              <w:spacing w:after="0" w:line="240" w:lineRule="auto"/>
              <w:rPr>
                <w:ins w:id="12" w:author="Anna Kacprzak" w:date="2023-11-07T13:58:00Z"/>
                <w:rFonts w:ascii="Arial" w:hAnsi="Arial" w:cs="Arial"/>
                <w:sz w:val="24"/>
                <w:szCs w:val="24"/>
              </w:rPr>
            </w:pPr>
          </w:p>
          <w:p w14:paraId="1AA51DC0" w14:textId="2CF809DF" w:rsidR="00713570" w:rsidRPr="008C3417" w:rsidRDefault="00713570" w:rsidP="00713570">
            <w:pPr>
              <w:spacing w:after="0" w:line="240" w:lineRule="auto"/>
              <w:rPr>
                <w:ins w:id="13" w:author="Anna Kacprzak" w:date="2023-11-07T13:58:00Z"/>
                <w:rFonts w:ascii="Arial" w:hAnsi="Arial" w:cs="Arial"/>
                <w:sz w:val="24"/>
                <w:szCs w:val="24"/>
              </w:rPr>
            </w:pPr>
            <w:ins w:id="14" w:author="Anna Kacprzak" w:date="2023-11-07T13:58:00Z">
              <w:r w:rsidRPr="008C3417">
                <w:rPr>
                  <w:rFonts w:ascii="Arial" w:hAnsi="Arial" w:cs="Arial"/>
                  <w:sz w:val="24"/>
                  <w:szCs w:val="24"/>
                </w:rPr>
                <w:t>Kryterium jest weryfikowane w oparciu o treść oświadczenia stanowiącego</w:t>
              </w:r>
            </w:ins>
            <w:ins w:id="15" w:author="Anna Kacprzak" w:date="2023-11-08T08:34:00Z">
              <w:r w:rsidR="009C42FE">
                <w:rPr>
                  <w:rFonts w:ascii="Arial" w:hAnsi="Arial" w:cs="Arial"/>
                  <w:sz w:val="24"/>
                  <w:szCs w:val="24"/>
                </w:rPr>
                <w:t xml:space="preserve"> załącznik do </w:t>
              </w:r>
            </w:ins>
            <w:ins w:id="16" w:author="Anna Kacprzak" w:date="2023-11-07T13:58:00Z">
              <w:r w:rsidRPr="008C3417">
                <w:rPr>
                  <w:rFonts w:ascii="Arial" w:hAnsi="Arial" w:cs="Arial"/>
                  <w:sz w:val="24"/>
                  <w:szCs w:val="24"/>
                </w:rPr>
                <w:t>wniosku o dofinansowanie projektu.</w:t>
              </w:r>
            </w:ins>
          </w:p>
          <w:bookmarkEnd w:id="9"/>
          <w:p w14:paraId="5BD4881E" w14:textId="77777777" w:rsidR="00713570" w:rsidRPr="004D7AF8" w:rsidRDefault="00713570" w:rsidP="00AB4539">
            <w:pPr>
              <w:spacing w:after="0" w:line="240" w:lineRule="auto"/>
              <w:rPr>
                <w:ins w:id="17" w:author="Anna Kacprzak" w:date="2023-11-07T13:58:00Z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</w:tcPr>
          <w:p w14:paraId="431F0C05" w14:textId="77777777" w:rsidR="00713570" w:rsidRPr="00713570" w:rsidRDefault="00713570" w:rsidP="00713570">
            <w:pPr>
              <w:spacing w:after="0" w:line="240" w:lineRule="auto"/>
              <w:rPr>
                <w:ins w:id="18" w:author="Anna Kacprzak" w:date="2023-11-07T13:58:00Z"/>
                <w:rFonts w:ascii="Arial" w:hAnsi="Arial" w:cs="Arial"/>
                <w:sz w:val="24"/>
                <w:szCs w:val="24"/>
              </w:rPr>
            </w:pPr>
            <w:ins w:id="19" w:author="Anna Kacprzak" w:date="2023-11-07T13:58:00Z">
              <w:r w:rsidRPr="00713570">
                <w:rPr>
                  <w:rFonts w:ascii="Arial" w:hAnsi="Arial" w:cs="Arial"/>
                  <w:sz w:val="24"/>
                  <w:szCs w:val="24"/>
                </w:rPr>
                <w:t>TAK/NIE/NIE DOTYCZY</w:t>
              </w:r>
              <w:r w:rsidRPr="00713570">
                <w:rPr>
                  <w:rFonts w:ascii="Arial" w:hAnsi="Arial" w:cs="Arial"/>
                  <w:sz w:val="24"/>
                  <w:szCs w:val="24"/>
                </w:rPr>
                <w:br/>
                <w:t>(NIE oznacza odrzucenie wniosku)</w:t>
              </w:r>
            </w:ins>
          </w:p>
          <w:p w14:paraId="191CEC38" w14:textId="77777777" w:rsidR="00713570" w:rsidRPr="00713570" w:rsidRDefault="00713570" w:rsidP="00713570">
            <w:pPr>
              <w:spacing w:after="0" w:line="240" w:lineRule="auto"/>
              <w:rPr>
                <w:ins w:id="20" w:author="Anna Kacprzak" w:date="2023-11-07T13:58:00Z"/>
                <w:rFonts w:ascii="Arial" w:hAnsi="Arial" w:cs="Arial"/>
                <w:sz w:val="24"/>
                <w:szCs w:val="24"/>
              </w:rPr>
            </w:pPr>
          </w:p>
          <w:p w14:paraId="059ED001" w14:textId="77777777" w:rsidR="00713570" w:rsidRPr="00713570" w:rsidRDefault="00713570" w:rsidP="00713570">
            <w:pPr>
              <w:spacing w:after="0" w:line="240" w:lineRule="auto"/>
              <w:rPr>
                <w:ins w:id="21" w:author="Anna Kacprzak" w:date="2023-11-07T13:58:00Z"/>
                <w:rFonts w:ascii="Arial" w:hAnsi="Arial" w:cs="Arial"/>
                <w:sz w:val="24"/>
                <w:szCs w:val="24"/>
              </w:rPr>
            </w:pPr>
            <w:ins w:id="22" w:author="Anna Kacprzak" w:date="2023-11-07T13:58:00Z">
              <w:r w:rsidRPr="00713570">
                <w:rPr>
                  <w:rFonts w:ascii="Arial" w:hAnsi="Arial" w:cs="Arial"/>
                  <w:sz w:val="24"/>
                  <w:szCs w:val="24"/>
                </w:rPr>
                <w:t>Kryterium obligatoryjne – spełnienie kryterium jest niezbędne do przyznania dofinansowania.</w:t>
              </w:r>
            </w:ins>
          </w:p>
          <w:p w14:paraId="389E578F" w14:textId="77777777" w:rsidR="00713570" w:rsidRPr="00713570" w:rsidRDefault="00713570" w:rsidP="00713570">
            <w:pPr>
              <w:spacing w:after="0" w:line="240" w:lineRule="auto"/>
              <w:rPr>
                <w:ins w:id="23" w:author="Anna Kacprzak" w:date="2023-11-07T13:58:00Z"/>
                <w:rFonts w:ascii="Arial" w:hAnsi="Arial" w:cs="Arial"/>
                <w:sz w:val="24"/>
                <w:szCs w:val="24"/>
              </w:rPr>
            </w:pPr>
          </w:p>
          <w:p w14:paraId="2D91CE56" w14:textId="77777777" w:rsidR="00713570" w:rsidRPr="00713570" w:rsidRDefault="00713570" w:rsidP="00713570">
            <w:pPr>
              <w:spacing w:after="0" w:line="240" w:lineRule="auto"/>
              <w:rPr>
                <w:ins w:id="24" w:author="Anna Kacprzak" w:date="2023-11-07T13:58:00Z"/>
                <w:rFonts w:ascii="Arial" w:hAnsi="Arial" w:cs="Arial"/>
                <w:sz w:val="24"/>
                <w:szCs w:val="24"/>
              </w:rPr>
            </w:pPr>
            <w:ins w:id="25" w:author="Anna Kacprzak" w:date="2023-11-07T13:58:00Z">
              <w:r w:rsidRPr="00713570">
                <w:rPr>
                  <w:rFonts w:ascii="Arial" w:hAnsi="Arial" w:cs="Arial"/>
                  <w:sz w:val="24"/>
                  <w:szCs w:val="24"/>
                </w:rPr>
                <w:t xml:space="preserve">Kryterium uznaje się za spełnione, jeżeli odpowiedź będzie pozytywna (wartość logiczna: „TAK” lub „NIE DOTYCZY”). </w:t>
              </w:r>
            </w:ins>
          </w:p>
          <w:p w14:paraId="4DA5745C" w14:textId="77777777" w:rsidR="00713570" w:rsidRPr="00713570" w:rsidRDefault="00713570" w:rsidP="00713570">
            <w:pPr>
              <w:spacing w:after="0" w:line="240" w:lineRule="auto"/>
              <w:rPr>
                <w:ins w:id="26" w:author="Anna Kacprzak" w:date="2023-11-07T13:58:00Z"/>
                <w:rFonts w:ascii="Arial" w:hAnsi="Arial" w:cs="Arial"/>
                <w:sz w:val="24"/>
                <w:szCs w:val="24"/>
              </w:rPr>
            </w:pPr>
            <w:ins w:id="27" w:author="Anna Kacprzak" w:date="2023-11-07T13:58:00Z">
              <w:r w:rsidRPr="00713570">
                <w:rPr>
                  <w:rFonts w:ascii="Arial" w:hAnsi="Arial" w:cs="Arial"/>
                  <w:sz w:val="24"/>
                  <w:szCs w:val="24"/>
                </w:rPr>
                <w:t>W trakcie oceny kryterium wnioskodawca może zostać poproszony o uzupełnienie lub poprawienie wniosku.</w:t>
              </w:r>
            </w:ins>
          </w:p>
          <w:p w14:paraId="0376BDE5" w14:textId="5F6DD353" w:rsidR="00713570" w:rsidRPr="004D7AF8" w:rsidRDefault="00713570" w:rsidP="00713570">
            <w:pPr>
              <w:spacing w:after="0" w:line="240" w:lineRule="auto"/>
              <w:rPr>
                <w:ins w:id="28" w:author="Anna Kacprzak" w:date="2023-11-07T13:58:00Z"/>
                <w:rFonts w:ascii="Arial" w:hAnsi="Arial" w:cs="Arial"/>
                <w:sz w:val="24"/>
                <w:szCs w:val="24"/>
              </w:rPr>
            </w:pPr>
            <w:ins w:id="29" w:author="Anna Kacprzak" w:date="2023-11-07T13:58:00Z">
              <w:r w:rsidRPr="00713570">
                <w:rPr>
                  <w:rFonts w:ascii="Arial" w:hAnsi="Arial" w:cs="Arial"/>
                  <w:sz w:val="24"/>
                  <w:szCs w:val="24"/>
                </w:rPr>
                <w:t>Przyznanie wartości „NIE” (po jednokrotnym złożeniu uzupełnień lub poprawy) oznacza, iż kryterium nie jest spełnione.</w:t>
              </w:r>
            </w:ins>
            <w:commentRangeEnd w:id="3"/>
            <w:ins w:id="30" w:author="Anna Kacprzak" w:date="2023-11-07T14:00:00Z">
              <w:r>
                <w:rPr>
                  <w:rStyle w:val="Odwoaniedokomentarza"/>
                  <w:lang w:val="x-none" w:eastAsia="x-none"/>
                </w:rPr>
                <w:commentReference w:id="3"/>
              </w:r>
            </w:ins>
          </w:p>
        </w:tc>
      </w:tr>
      <w:tr w:rsidR="00B147D6" w:rsidRPr="00B147D6" w14:paraId="0D05DF2E" w14:textId="77777777" w:rsidTr="00984D9E">
        <w:trPr>
          <w:trHeight w:val="283"/>
        </w:trPr>
        <w:tc>
          <w:tcPr>
            <w:tcW w:w="1108" w:type="dxa"/>
            <w:vAlign w:val="center"/>
          </w:tcPr>
          <w:p w14:paraId="2F6DDE06" w14:textId="4622CD7D" w:rsidR="003C40D0" w:rsidRPr="00B77EE5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B.</w:t>
            </w:r>
            <w:ins w:id="32" w:author="Anna Kacprzak" w:date="2023-11-07T13:59:00Z">
              <w:r w:rsidR="00713570">
                <w:rPr>
                  <w:rFonts w:ascii="Arial" w:hAnsi="Arial" w:cs="Arial"/>
                  <w:sz w:val="24"/>
                  <w:szCs w:val="24"/>
                </w:rPr>
                <w:t>3</w:t>
              </w:r>
            </w:ins>
            <w:del w:id="33" w:author="Anna Kacprzak" w:date="2023-11-07T13:59:00Z">
              <w:r w:rsidRPr="00B77EE5" w:rsidDel="00713570">
                <w:rPr>
                  <w:rFonts w:ascii="Arial" w:hAnsi="Arial" w:cs="Arial"/>
                  <w:sz w:val="24"/>
                  <w:szCs w:val="24"/>
                </w:rPr>
                <w:delText>2</w:delText>
              </w:r>
            </w:del>
          </w:p>
        </w:tc>
        <w:tc>
          <w:tcPr>
            <w:tcW w:w="2898" w:type="dxa"/>
            <w:vAlign w:val="center"/>
          </w:tcPr>
          <w:p w14:paraId="24EB693E" w14:textId="77777777" w:rsidR="003C40D0" w:rsidRPr="00B77EE5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63139ED" w14:textId="77777777" w:rsidR="003C40D0" w:rsidRPr="00B77EE5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B77EE5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73" w:type="dxa"/>
          </w:tcPr>
          <w:p w14:paraId="0DEBD348" w14:textId="77777777" w:rsidR="001E753E" w:rsidRDefault="003C40D0" w:rsidP="00A2087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20870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 w:rsidR="001E753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EF34EC5" w14:textId="6B257BD7" w:rsidR="00B77EE5" w:rsidRPr="004C59C4" w:rsidRDefault="00B77EE5" w:rsidP="001E753E">
            <w:pPr>
              <w:pStyle w:val="Akapitzlist"/>
              <w:numPr>
                <w:ilvl w:val="0"/>
                <w:numId w:val="51"/>
              </w:num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C59C4">
              <w:rPr>
                <w:rFonts w:ascii="Arial" w:hAnsi="Arial" w:cs="Arial"/>
                <w:sz w:val="24"/>
                <w:szCs w:val="24"/>
              </w:rPr>
              <w:t>d</w:t>
            </w:r>
            <w:r w:rsidRPr="004C59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ziałań w zakresie adaptacji do zmian klimatu w miastach i innych obszarach zurbanizowanych, ukierunkowane na zapobieganie i ograniczenie skutk</w:t>
            </w:r>
            <w:r w:rsidR="004C59C4" w:rsidRPr="004C59C4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ów</w:t>
            </w:r>
            <w:r w:rsidRPr="004C59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ekstremalnych zjawisk klimatycznych, m.in. mała retencja wodna, gospodarowanie wodami opadowymi, przywracanie zdegradowanym terenom zieleni i zbiornikom wodnym ich pierwotnych funkcji, </w:t>
            </w:r>
            <w:r w:rsidRPr="004C59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realizacja zbiorników wodnych, wymiana szczelnych powierzchni gruntu na przepuszczalne, zwiększanie powierzchni terenów zielonych, nasadzenia drzew i krzewów, tworzenie łąk kwietnych, ogrodów deszczowych, zazielenianie elementów infrastruktury miejskiej (np. murów, dachów, torowisk), wykonywanie zabiegów pielęgnacyjnych drzew w celu przedłużenia ich żywotności</w:t>
            </w:r>
            <w:r w:rsidR="001E753E" w:rsidRPr="004C59C4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,</w:t>
            </w:r>
          </w:p>
          <w:p w14:paraId="06C827E2" w14:textId="719A7020" w:rsidR="002B643E" w:rsidRPr="004C59C4" w:rsidRDefault="001E753E" w:rsidP="005C6828">
            <w:pPr>
              <w:pStyle w:val="Akapitzlist"/>
              <w:numPr>
                <w:ilvl w:val="0"/>
                <w:numId w:val="51"/>
              </w:numPr>
              <w:spacing w:before="60" w:after="6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C59C4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 xml:space="preserve">działań </w:t>
            </w:r>
            <w:r w:rsidR="00662C9D" w:rsidRPr="004C59C4">
              <w:rPr>
                <w:rFonts w:ascii="Arial" w:hAnsi="Arial" w:cs="Arial"/>
                <w:bCs/>
                <w:sz w:val="24"/>
                <w:szCs w:val="24"/>
              </w:rPr>
              <w:t>z zakresu edukacji oraz promocji dobrych praktyk w odniesieniu do kwestii klimatycznych, ochrony zasobów wodnych oraz szeroko pojmowanego bezpieczeństwa ekologiczneg</w:t>
            </w:r>
            <w:r w:rsidR="004C59C4" w:rsidRPr="004C59C4">
              <w:rPr>
                <w:rFonts w:ascii="Arial" w:hAnsi="Arial" w:cs="Arial"/>
                <w:bCs/>
                <w:sz w:val="24"/>
                <w:szCs w:val="24"/>
                <w:lang w:val="pl-PL"/>
              </w:rPr>
              <w:t>o (</w:t>
            </w:r>
            <w:r w:rsidR="004C59C4">
              <w:rPr>
                <w:rFonts w:ascii="Arial" w:hAnsi="Arial" w:cs="Arial"/>
                <w:bCs/>
                <w:sz w:val="24"/>
                <w:szCs w:val="24"/>
                <w:lang w:val="pl-PL"/>
              </w:rPr>
              <w:t>wyłącznie jako element powyższych projektów).</w:t>
            </w:r>
          </w:p>
          <w:p w14:paraId="1AAB3CCC" w14:textId="77777777" w:rsidR="004C59C4" w:rsidRPr="004C59C4" w:rsidRDefault="004C59C4" w:rsidP="004C59C4">
            <w:pPr>
              <w:spacing w:before="60" w:after="60" w:line="240" w:lineRule="auto"/>
              <w:ind w:left="360"/>
              <w:rPr>
                <w:rFonts w:ascii="Arial" w:hAnsi="Arial" w:cs="Arial"/>
                <w:bCs/>
              </w:rPr>
            </w:pPr>
          </w:p>
          <w:p w14:paraId="452123EC" w14:textId="7C2A6063" w:rsidR="0053095D" w:rsidRPr="001E753E" w:rsidRDefault="002B643E" w:rsidP="00662C9D">
            <w:pPr>
              <w:pStyle w:val="Default"/>
              <w:rPr>
                <w:rFonts w:ascii="Arial" w:hAnsi="Arial" w:cs="Arial"/>
                <w:bCs/>
                <w:color w:val="auto"/>
              </w:rPr>
            </w:pPr>
            <w:r w:rsidRPr="001E753E">
              <w:rPr>
                <w:rFonts w:ascii="Arial" w:hAnsi="Arial" w:cs="Arial"/>
                <w:bCs/>
                <w:color w:val="auto"/>
              </w:rPr>
              <w:t xml:space="preserve">Nie będą wspierane projekty dotyczące wód opadowych, w których głównym założeniem jest ich odprowadzenie do kanalizacji ściekowej. Działania tego typu </w:t>
            </w:r>
            <w:r w:rsidR="0053095D" w:rsidRPr="001E753E">
              <w:rPr>
                <w:rFonts w:ascii="Arial" w:hAnsi="Arial" w:cs="Arial"/>
                <w:bCs/>
                <w:color w:val="auto"/>
              </w:rPr>
              <w:t xml:space="preserve">muszą uwzględniać spójność miejskich ekosystemów umożliwiających m.in. regulowanie lokalnego klimatu i obiegu wody, stwarzać siedliska życia i migracji gatunków fauny i flory (ciągłość funkcji ekologicznych) oraz możliwość rekreacji. </w:t>
            </w:r>
          </w:p>
          <w:p w14:paraId="6E81BEDF" w14:textId="77777777" w:rsidR="0056386F" w:rsidRPr="00B147D6" w:rsidRDefault="0056386F" w:rsidP="002844F4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028475B7" w14:textId="0E32ED6A" w:rsidR="003C40D0" w:rsidRPr="00B77EE5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EA494F8" w14:textId="77777777" w:rsidR="003C40D0" w:rsidRPr="00B147D6" w:rsidRDefault="003C40D0" w:rsidP="002844F4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4824F71C" w14:textId="77777777" w:rsidR="00C72292" w:rsidRPr="00B77EE5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77E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F3BD5E" w14:textId="396739E6" w:rsidR="003C40D0" w:rsidRPr="00B77EE5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3B4B6BB" w14:textId="77777777" w:rsidR="003C40D0" w:rsidRPr="00B77EE5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D3203D" w14:textId="77777777" w:rsidR="003C40D0" w:rsidRPr="00B77EE5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88AB30" w14:textId="77777777" w:rsidR="003C40D0" w:rsidRPr="00B77EE5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21C20FC" w14:textId="77777777" w:rsidR="003C40D0" w:rsidRPr="00B77EE5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C2A4780" w14:textId="77777777" w:rsidR="003C40D0" w:rsidRPr="00B147D6" w:rsidRDefault="003C40D0" w:rsidP="002844F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B77EE5">
              <w:rPr>
                <w:rFonts w:ascii="Arial" w:hAnsi="Arial" w:cs="Arial"/>
                <w:sz w:val="24"/>
                <w:szCs w:val="24"/>
              </w:rPr>
              <w:t>poprawy</w:t>
            </w:r>
            <w:r w:rsidRPr="00B77EE5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B77EE5" w:rsidRPr="00B147D6" w14:paraId="4D995E07" w14:textId="77777777" w:rsidTr="00F2024D">
        <w:trPr>
          <w:trHeight w:val="5796"/>
        </w:trPr>
        <w:tc>
          <w:tcPr>
            <w:tcW w:w="1108" w:type="dxa"/>
            <w:vAlign w:val="center"/>
          </w:tcPr>
          <w:p w14:paraId="354FADD8" w14:textId="03E5A71B" w:rsidR="00B77EE5" w:rsidRPr="00B77EE5" w:rsidRDefault="00B77EE5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ins w:id="34" w:author="Anna Kacprzak" w:date="2023-11-07T13:59:00Z">
              <w:r w:rsidR="00713570">
                <w:rPr>
                  <w:rFonts w:ascii="Arial" w:hAnsi="Arial" w:cs="Arial"/>
                  <w:sz w:val="24"/>
                  <w:szCs w:val="24"/>
                </w:rPr>
                <w:t>4</w:t>
              </w:r>
            </w:ins>
            <w:del w:id="35" w:author="Anna Kacprzak" w:date="2023-11-07T13:59:00Z">
              <w:r w:rsidRPr="00B77EE5" w:rsidDel="00713570">
                <w:rPr>
                  <w:rFonts w:ascii="Arial" w:hAnsi="Arial" w:cs="Arial"/>
                  <w:sz w:val="24"/>
                  <w:szCs w:val="24"/>
                </w:rPr>
                <w:delText>3</w:delText>
              </w:r>
            </w:del>
          </w:p>
        </w:tc>
        <w:tc>
          <w:tcPr>
            <w:tcW w:w="2898" w:type="dxa"/>
            <w:vAlign w:val="center"/>
          </w:tcPr>
          <w:p w14:paraId="4CCD11E8" w14:textId="77777777" w:rsidR="00B77EE5" w:rsidRPr="00B77EE5" w:rsidRDefault="00B77EE5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73" w:type="dxa"/>
          </w:tcPr>
          <w:p w14:paraId="7F0EBDAF" w14:textId="77777777" w:rsidR="00B77EE5" w:rsidRDefault="00B77EE5" w:rsidP="00B77EE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 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8FD24A" w14:textId="77777777" w:rsidR="00B77EE5" w:rsidRPr="002B1E8A" w:rsidRDefault="00B77EE5" w:rsidP="00B77EE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AEAFD5B" w14:textId="1FF7DD25" w:rsidR="00B77EE5" w:rsidRPr="00B147D6" w:rsidRDefault="00B77EE5" w:rsidP="008B1221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Pr="00B147D6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</w:tc>
        <w:tc>
          <w:tcPr>
            <w:tcW w:w="3246" w:type="dxa"/>
          </w:tcPr>
          <w:p w14:paraId="40F51261" w14:textId="398D8587" w:rsidR="00B77EE5" w:rsidRPr="00B77EE5" w:rsidRDefault="00B77EE5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77E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186028" w14:textId="77777777" w:rsidR="00B77EE5" w:rsidRPr="00B77EE5" w:rsidRDefault="00B77EE5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2DA44B" w14:textId="77777777" w:rsidR="00B77EE5" w:rsidRPr="00B77EE5" w:rsidRDefault="00B77EE5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EA365B" w14:textId="77777777" w:rsidR="00B77EE5" w:rsidRPr="00B77EE5" w:rsidRDefault="00B77EE5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0297C4" w14:textId="77777777" w:rsidR="00B77EE5" w:rsidRPr="00B77EE5" w:rsidRDefault="00B77EE5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385171E" w14:textId="77777777" w:rsidR="00B77EE5" w:rsidRPr="00B77EE5" w:rsidRDefault="00B77EE5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D4965E" w14:textId="77777777" w:rsidR="00B77EE5" w:rsidRPr="00B147D6" w:rsidRDefault="00B77EE5" w:rsidP="008B1221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B147D6" w:rsidRPr="00B147D6" w14:paraId="4C73A4BB" w14:textId="77777777" w:rsidTr="00984D9E">
        <w:trPr>
          <w:trHeight w:val="425"/>
        </w:trPr>
        <w:tc>
          <w:tcPr>
            <w:tcW w:w="1108" w:type="dxa"/>
            <w:vAlign w:val="center"/>
          </w:tcPr>
          <w:p w14:paraId="0FB91022" w14:textId="5B54DE30" w:rsidR="003C40D0" w:rsidRPr="00254A8A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B.</w:t>
            </w:r>
            <w:ins w:id="37" w:author="Anna Kacprzak" w:date="2023-11-07T13:59:00Z">
              <w:r w:rsidR="00713570">
                <w:rPr>
                  <w:rFonts w:ascii="Arial" w:hAnsi="Arial" w:cs="Arial"/>
                  <w:sz w:val="24"/>
                  <w:szCs w:val="24"/>
                </w:rPr>
                <w:t>5</w:t>
              </w:r>
            </w:ins>
            <w:del w:id="38" w:author="Anna Kacprzak" w:date="2023-11-07T13:59:00Z">
              <w:r w:rsidR="008B1221" w:rsidRPr="00254A8A" w:rsidDel="00713570">
                <w:rPr>
                  <w:rFonts w:ascii="Arial" w:hAnsi="Arial" w:cs="Arial"/>
                  <w:sz w:val="24"/>
                  <w:szCs w:val="24"/>
                </w:rPr>
                <w:delText>4</w:delText>
              </w:r>
            </w:del>
          </w:p>
        </w:tc>
        <w:tc>
          <w:tcPr>
            <w:tcW w:w="2898" w:type="dxa"/>
            <w:vAlign w:val="center"/>
          </w:tcPr>
          <w:p w14:paraId="49AC96CF" w14:textId="77777777" w:rsidR="003C40D0" w:rsidRPr="00254A8A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254A8A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73" w:type="dxa"/>
          </w:tcPr>
          <w:p w14:paraId="7D224E59" w14:textId="77777777" w:rsidR="003C40D0" w:rsidRPr="00254A8A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254A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4A8A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2844F4" w:rsidRPr="00254A8A">
              <w:rPr>
                <w:rFonts w:ascii="Arial" w:hAnsi="Arial" w:cs="Arial"/>
                <w:sz w:val="24"/>
                <w:szCs w:val="24"/>
              </w:rPr>
              <w:t>.</w:t>
            </w:r>
            <w:r w:rsidRPr="00254A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824B3A8" w14:textId="77777777" w:rsidR="003C40D0" w:rsidRPr="00254A8A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30CE94F" w14:textId="77777777" w:rsidR="003C40D0" w:rsidRPr="00254A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15F34CB" w14:textId="77777777" w:rsidR="003C40D0" w:rsidRPr="00254A8A" w:rsidRDefault="003C40D0" w:rsidP="002844F4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</w:tcPr>
          <w:p w14:paraId="7C793951" w14:textId="77777777" w:rsidR="003C40D0" w:rsidRPr="00254A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54A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98D601" w14:textId="77777777" w:rsidR="008F2BEE" w:rsidRPr="00254A8A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6CEAF" w14:textId="77777777" w:rsidR="003C40D0" w:rsidRPr="00254A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044061C" w14:textId="77777777" w:rsidR="008F2BEE" w:rsidRPr="00254A8A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AB47CB" w14:textId="77777777" w:rsidR="003C40D0" w:rsidRPr="00254A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EE3F0A" w14:textId="77777777" w:rsidR="003C40D0" w:rsidRPr="00254A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F54C0F" w14:textId="77777777" w:rsidR="003C40D0" w:rsidRPr="00254A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254A8A">
              <w:rPr>
                <w:rFonts w:ascii="Arial" w:hAnsi="Arial" w:cs="Arial"/>
                <w:sz w:val="24"/>
                <w:szCs w:val="24"/>
              </w:rPr>
              <w:t>poprawy</w:t>
            </w:r>
            <w:r w:rsidRPr="00254A8A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B147D6" w:rsidRPr="00B147D6" w14:paraId="6F7C1231" w14:textId="77777777" w:rsidTr="00984D9E">
        <w:trPr>
          <w:trHeight w:val="992"/>
        </w:trPr>
        <w:tc>
          <w:tcPr>
            <w:tcW w:w="1108" w:type="dxa"/>
            <w:vAlign w:val="center"/>
          </w:tcPr>
          <w:p w14:paraId="0B836624" w14:textId="549020B6" w:rsidR="003C40D0" w:rsidRPr="00254A8A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ins w:id="39" w:author="Anna Kacprzak" w:date="2023-11-07T13:59:00Z">
              <w:r w:rsidR="00713570">
                <w:rPr>
                  <w:rFonts w:ascii="Arial" w:hAnsi="Arial" w:cs="Arial"/>
                  <w:sz w:val="24"/>
                  <w:szCs w:val="24"/>
                </w:rPr>
                <w:t>6</w:t>
              </w:r>
            </w:ins>
            <w:del w:id="40" w:author="Anna Kacprzak" w:date="2023-11-07T13:59:00Z">
              <w:r w:rsidR="00D316B3" w:rsidRPr="00254A8A" w:rsidDel="00713570">
                <w:rPr>
                  <w:rFonts w:ascii="Arial" w:hAnsi="Arial" w:cs="Arial"/>
                  <w:sz w:val="24"/>
                  <w:szCs w:val="24"/>
                </w:rPr>
                <w:delText>5</w:delText>
              </w:r>
            </w:del>
          </w:p>
        </w:tc>
        <w:tc>
          <w:tcPr>
            <w:tcW w:w="2898" w:type="dxa"/>
            <w:vAlign w:val="center"/>
          </w:tcPr>
          <w:p w14:paraId="4AF21C23" w14:textId="77777777" w:rsidR="003C40D0" w:rsidRPr="00254A8A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73" w:type="dxa"/>
          </w:tcPr>
          <w:p w14:paraId="452E593C" w14:textId="77777777" w:rsidR="003C40D0" w:rsidRPr="00452FB1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1E222991" w14:textId="5590E423" w:rsidR="00833B5A" w:rsidRPr="00452FB1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5F58C4" w:rsidRPr="00452FB1">
              <w:rPr>
                <w:rFonts w:ascii="Arial" w:hAnsi="Arial" w:cs="Arial"/>
                <w:sz w:val="24"/>
                <w:szCs w:val="24"/>
              </w:rPr>
              <w:t>u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1FB972C1" w14:textId="77777777" w:rsidR="00452FB1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Weryfikacja spełnienia przez projekt zasady DNSH odbywa się na podstawie wyników oceny zawartych w dokumencie „Ocena zgodności z zasadą „nie czyń poważnych szkód” (DNSH) zakresów wsparcia zawartych w projekcie programu </w:t>
            </w: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regionalnego Fundusze Europejskie dla Kujaw i Pomorza na lata 2021-2027”</w:t>
            </w:r>
            <w:r w:rsidRPr="00452FB1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  <w:r w:rsidRPr="00452FB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ECA76BF" w14:textId="77777777" w:rsidR="00452FB1" w:rsidRPr="00452FB1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742218" w14:textId="77777777" w:rsidR="00452FB1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celu potwierdzenia spełnienia zasady DNSH w tym kryterium sprawdzamy, czy w projekcie przewidziano następujące rozwiązania wspierające zgodność z zasadą DNSH:</w:t>
            </w:r>
          </w:p>
          <w:p w14:paraId="35EE273E" w14:textId="310FF7D2" w:rsidR="00452FB1" w:rsidRPr="00B75076" w:rsidRDefault="00452FB1" w:rsidP="00B75076">
            <w:pPr>
              <w:pStyle w:val="Akapitzlist"/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75076">
              <w:rPr>
                <w:rFonts w:ascii="Arial" w:hAnsi="Arial" w:cs="Arial"/>
                <w:sz w:val="24"/>
                <w:szCs w:val="24"/>
              </w:rPr>
              <w:t>w urządzaniu terenów zieleni preferowane będzie wykorzystywanie rodzimych gatunków roślin.</w:t>
            </w:r>
          </w:p>
          <w:p w14:paraId="0CF3FA57" w14:textId="77777777" w:rsidR="00D316B3" w:rsidRPr="00B147D6" w:rsidRDefault="00D316B3" w:rsidP="002844F4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06D79A79" w14:textId="77777777" w:rsidR="003C40D0" w:rsidRPr="00452FB1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4A0806" w:rsidRPr="00452FB1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452FB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4DD6A5" w14:textId="77777777" w:rsidR="003C40D0" w:rsidRPr="00B147D6" w:rsidRDefault="003C40D0" w:rsidP="002844F4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46" w:type="dxa"/>
          </w:tcPr>
          <w:p w14:paraId="7D3044BD" w14:textId="77777777" w:rsidR="003C40D0" w:rsidRPr="00254A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D4702A" w:rsidRPr="00254A8A">
              <w:rPr>
                <w:rFonts w:ascii="Arial" w:hAnsi="Arial" w:cs="Arial"/>
                <w:sz w:val="24"/>
                <w:szCs w:val="24"/>
              </w:rPr>
              <w:t>AK</w:t>
            </w:r>
            <w:r w:rsidRPr="00254A8A">
              <w:rPr>
                <w:rFonts w:ascii="Arial" w:hAnsi="Arial" w:cs="Arial"/>
                <w:sz w:val="24"/>
                <w:szCs w:val="24"/>
              </w:rPr>
              <w:t>/</w:t>
            </w:r>
            <w:r w:rsidR="00D4702A" w:rsidRPr="00254A8A">
              <w:rPr>
                <w:rFonts w:ascii="Arial" w:hAnsi="Arial" w:cs="Arial"/>
                <w:sz w:val="24"/>
                <w:szCs w:val="24"/>
              </w:rPr>
              <w:t>NIE</w:t>
            </w:r>
            <w:r w:rsidRPr="00254A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4A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CA0DD5" w14:textId="77777777" w:rsidR="008F2BEE" w:rsidRPr="00254A8A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8171EE" w14:textId="77777777" w:rsidR="003C40D0" w:rsidRPr="00254A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FC913A" w14:textId="77777777" w:rsidR="008F2BEE" w:rsidRPr="00254A8A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5C28C7" w14:textId="77777777" w:rsidR="003C40D0" w:rsidRPr="00254A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7951170" w14:textId="77777777" w:rsidR="003C40D0" w:rsidRPr="00254A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  <w:p w14:paraId="5CCAE9E6" w14:textId="77777777" w:rsidR="003C40D0" w:rsidRPr="00B147D6" w:rsidRDefault="003C40D0" w:rsidP="002844F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254A8A">
              <w:rPr>
                <w:rFonts w:ascii="Arial" w:hAnsi="Arial" w:cs="Arial"/>
                <w:sz w:val="24"/>
                <w:szCs w:val="24"/>
              </w:rPr>
              <w:t>poprawy</w:t>
            </w:r>
            <w:r w:rsidRPr="00254A8A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B147D6" w:rsidRPr="00B147D6" w14:paraId="3A89132A" w14:textId="77777777" w:rsidTr="00984D9E">
        <w:trPr>
          <w:trHeight w:val="992"/>
        </w:trPr>
        <w:tc>
          <w:tcPr>
            <w:tcW w:w="1108" w:type="dxa"/>
            <w:vAlign w:val="center"/>
          </w:tcPr>
          <w:p w14:paraId="05D2C263" w14:textId="6B7BE760" w:rsidR="00833B5A" w:rsidRPr="00452FB1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ins w:id="41" w:author="Anna Kacprzak" w:date="2023-11-07T13:59:00Z">
              <w:r w:rsidR="00713570">
                <w:rPr>
                  <w:rFonts w:ascii="Arial" w:hAnsi="Arial" w:cs="Arial"/>
                  <w:sz w:val="24"/>
                  <w:szCs w:val="24"/>
                </w:rPr>
                <w:t>7</w:t>
              </w:r>
            </w:ins>
            <w:del w:id="42" w:author="Anna Kacprzak" w:date="2023-11-07T13:59:00Z">
              <w:r w:rsidRPr="00452FB1" w:rsidDel="00713570">
                <w:rPr>
                  <w:rFonts w:ascii="Arial" w:hAnsi="Arial" w:cs="Arial"/>
                  <w:sz w:val="24"/>
                  <w:szCs w:val="24"/>
                </w:rPr>
                <w:delText>6</w:delText>
              </w:r>
            </w:del>
          </w:p>
        </w:tc>
        <w:tc>
          <w:tcPr>
            <w:tcW w:w="2898" w:type="dxa"/>
            <w:vAlign w:val="center"/>
          </w:tcPr>
          <w:p w14:paraId="017808B1" w14:textId="77777777" w:rsidR="00833B5A" w:rsidRPr="00452FB1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73" w:type="dxa"/>
          </w:tcPr>
          <w:p w14:paraId="74F20EAB" w14:textId="77777777" w:rsidR="00833B5A" w:rsidRPr="00452FB1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0529A1F3" w14:textId="4CE9BB46" w:rsidR="00833B5A" w:rsidRPr="00452FB1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</w:t>
            </w:r>
            <w:r w:rsidR="00452FB1" w:rsidRPr="00452FB1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452FB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368E9E" w14:textId="77777777" w:rsidR="00A174B4" w:rsidRPr="00452FB1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D0A04BD" w14:textId="77777777" w:rsidR="00833B5A" w:rsidRPr="00452FB1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246" w:type="dxa"/>
          </w:tcPr>
          <w:p w14:paraId="7464891E" w14:textId="77777777" w:rsidR="00833B5A" w:rsidRPr="00452FB1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4FED4885" w14:textId="77777777" w:rsidR="00833B5A" w:rsidRPr="00452FB1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A87DAC" w14:textId="77777777" w:rsidR="00C72292" w:rsidRPr="00452FB1" w:rsidRDefault="00C72292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0403A3" w14:textId="77777777" w:rsidR="00833B5A" w:rsidRPr="00452FB1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7B57088" w14:textId="77777777" w:rsidR="00C72292" w:rsidRPr="00452FB1" w:rsidRDefault="00C72292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0C5E93" w14:textId="77777777" w:rsidR="00833B5A" w:rsidRPr="00452FB1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3B952FDA" w14:textId="77777777" w:rsidR="00833B5A" w:rsidRPr="00452FB1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559A12C" w14:textId="77777777" w:rsidR="00833B5A" w:rsidRPr="00452FB1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452FB1" w:rsidRPr="00B147D6" w14:paraId="20F44A26" w14:textId="77777777" w:rsidTr="00984D9E">
        <w:trPr>
          <w:trHeight w:val="992"/>
        </w:trPr>
        <w:tc>
          <w:tcPr>
            <w:tcW w:w="1108" w:type="dxa"/>
            <w:vAlign w:val="center"/>
          </w:tcPr>
          <w:p w14:paraId="37B1079A" w14:textId="618B364C" w:rsidR="00452FB1" w:rsidRPr="00452FB1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ins w:id="43" w:author="Anna Kacprzak" w:date="2023-11-07T13:59:00Z">
              <w:r w:rsidR="00713570">
                <w:rPr>
                  <w:rFonts w:ascii="Arial" w:hAnsi="Arial" w:cs="Arial"/>
                  <w:sz w:val="24"/>
                  <w:szCs w:val="24"/>
                </w:rPr>
                <w:t>8</w:t>
              </w:r>
            </w:ins>
            <w:del w:id="44" w:author="Anna Kacprzak" w:date="2023-11-07T13:59:00Z">
              <w:r w:rsidRPr="00452FB1" w:rsidDel="00713570">
                <w:rPr>
                  <w:rFonts w:ascii="Arial" w:hAnsi="Arial" w:cs="Arial"/>
                  <w:sz w:val="24"/>
                  <w:szCs w:val="24"/>
                </w:rPr>
                <w:delText>7</w:delText>
              </w:r>
            </w:del>
          </w:p>
        </w:tc>
        <w:tc>
          <w:tcPr>
            <w:tcW w:w="2898" w:type="dxa"/>
            <w:vAlign w:val="center"/>
          </w:tcPr>
          <w:p w14:paraId="1D7D7484" w14:textId="77777777" w:rsidR="00452FB1" w:rsidRPr="00452FB1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0EBB00F" w14:textId="77777777" w:rsidR="00452FB1" w:rsidRPr="00452FB1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73" w:type="dxa"/>
          </w:tcPr>
          <w:p w14:paraId="3341F3F1" w14:textId="77777777" w:rsidR="00452FB1" w:rsidRPr="00452FB1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4383028" w14:textId="77777777" w:rsidR="00452FB1" w:rsidRPr="00452FB1" w:rsidRDefault="00452FB1" w:rsidP="00452FB1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 U. z 2023 r. poz. 1094 z </w:t>
            </w:r>
            <w:proofErr w:type="spellStart"/>
            <w:r w:rsidRPr="00452F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52FB1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7A9C2C92" w14:textId="77777777" w:rsidR="00452FB1" w:rsidRPr="00452FB1" w:rsidRDefault="00452FB1" w:rsidP="00452FB1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środowiska (Dz. U. z 2022 r. poz. 2556 z </w:t>
            </w:r>
            <w:proofErr w:type="spellStart"/>
            <w:r w:rsidRPr="00452F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52FB1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466C62A" w14:textId="0EBCA539" w:rsidR="00452FB1" w:rsidRPr="00452FB1" w:rsidRDefault="00452FB1" w:rsidP="00452FB1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 w:rsidR="008719AC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8719A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8719AC">
              <w:rPr>
                <w:rFonts w:ascii="Arial" w:hAnsi="Arial" w:cs="Arial"/>
                <w:sz w:val="24"/>
                <w:szCs w:val="24"/>
              </w:rPr>
              <w:t>. zm.</w:t>
            </w:r>
            <w:r w:rsidRPr="00452FB1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05CD0D1B" w14:textId="77777777" w:rsidR="00452FB1" w:rsidRPr="00452FB1" w:rsidRDefault="00452FB1" w:rsidP="00452FB1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2022 r. poz. 2625 z </w:t>
            </w:r>
            <w:proofErr w:type="spellStart"/>
            <w:r w:rsidRPr="00452F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52FB1">
              <w:rPr>
                <w:rFonts w:ascii="Arial" w:hAnsi="Arial" w:cs="Arial"/>
                <w:sz w:val="24"/>
                <w:szCs w:val="24"/>
              </w:rPr>
              <w:t xml:space="preserve">. zm.) i Dyrektywą Parlamentu </w:t>
            </w: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Europejskiego i Rady 2000/60/WE z dnia 23 października 2000 r. ustanawiającą ramy wspólnotowego działania w dziedzinie polityki wodnej;</w:t>
            </w:r>
          </w:p>
          <w:p w14:paraId="267C821A" w14:textId="77777777" w:rsidR="00452FB1" w:rsidRPr="00452FB1" w:rsidRDefault="00452FB1" w:rsidP="00452FB1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1197E941" w14:textId="77777777" w:rsidR="00452FB1" w:rsidRPr="00452FB1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DC12DF" w14:textId="77777777" w:rsidR="00452FB1" w:rsidRPr="00452FB1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14CCA797" w14:textId="77777777" w:rsidR="00452FB1" w:rsidRPr="00452FB1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4616A3" w14:textId="77777777" w:rsidR="00452FB1" w:rsidRPr="00452FB1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  <w:p w14:paraId="4B072CAF" w14:textId="40EF3145" w:rsidR="00452FB1" w:rsidRPr="00452FB1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</w:tcPr>
          <w:p w14:paraId="6D4A0692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BEAF671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FD1A01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DB60BE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1B44B2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273B40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„TAK”. </w:t>
            </w:r>
          </w:p>
          <w:p w14:paraId="4318F73E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D1DC11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</w:t>
            </w: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oznacza, iż kryterium nie jest spełnione.</w:t>
            </w:r>
          </w:p>
        </w:tc>
      </w:tr>
      <w:tr w:rsidR="00452FB1" w:rsidRPr="00B147D6" w14:paraId="6A2DCAF8" w14:textId="77777777" w:rsidTr="000E6223">
        <w:trPr>
          <w:trHeight w:val="1133"/>
        </w:trPr>
        <w:tc>
          <w:tcPr>
            <w:tcW w:w="1108" w:type="dxa"/>
            <w:vAlign w:val="center"/>
          </w:tcPr>
          <w:p w14:paraId="56CD62B4" w14:textId="72FA6B7B" w:rsidR="00452FB1" w:rsidRPr="00452FB1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ins w:id="45" w:author="Anna Kacprzak" w:date="2023-11-07T13:59:00Z">
              <w:r w:rsidR="00713570">
                <w:rPr>
                  <w:rFonts w:ascii="Arial" w:hAnsi="Arial" w:cs="Arial"/>
                  <w:sz w:val="24"/>
                  <w:szCs w:val="24"/>
                </w:rPr>
                <w:t>9</w:t>
              </w:r>
            </w:ins>
            <w:del w:id="46" w:author="Anna Kacprzak" w:date="2023-11-07T13:59:00Z">
              <w:r w:rsidRPr="00452FB1" w:rsidDel="00713570">
                <w:rPr>
                  <w:rFonts w:ascii="Arial" w:hAnsi="Arial" w:cs="Arial"/>
                  <w:sz w:val="24"/>
                  <w:szCs w:val="24"/>
                </w:rPr>
                <w:delText>8</w:delText>
              </w:r>
            </w:del>
          </w:p>
        </w:tc>
        <w:tc>
          <w:tcPr>
            <w:tcW w:w="2898" w:type="dxa"/>
            <w:vAlign w:val="center"/>
          </w:tcPr>
          <w:p w14:paraId="2050777F" w14:textId="77777777" w:rsidR="00452FB1" w:rsidRPr="00452FB1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73" w:type="dxa"/>
          </w:tcPr>
          <w:p w14:paraId="4A051063" w14:textId="77777777" w:rsidR="00452FB1" w:rsidRPr="00452FB1" w:rsidRDefault="00452FB1" w:rsidP="00452FB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F528A38" w14:textId="77777777" w:rsidR="00452FB1" w:rsidRPr="00452FB1" w:rsidRDefault="00452FB1" w:rsidP="00B7507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5C8D6188" w14:textId="77777777" w:rsidR="00452FB1" w:rsidRPr="00452FB1" w:rsidRDefault="00452FB1" w:rsidP="00B7507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6E37A6B" w14:textId="77777777" w:rsidR="00452FB1" w:rsidRPr="00452FB1" w:rsidRDefault="00452FB1" w:rsidP="00B7507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E2F782B" w14:textId="77777777" w:rsidR="00452FB1" w:rsidRPr="00452FB1" w:rsidRDefault="00452FB1" w:rsidP="00452FB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Lista obowiązujących wskaźników wraz z ich definicjami zamieszczona jest w regulaminie wyboru projektów.</w:t>
            </w:r>
          </w:p>
          <w:p w14:paraId="0E21E2B7" w14:textId="77777777" w:rsidR="00452FB1" w:rsidRPr="00452FB1" w:rsidRDefault="00452FB1" w:rsidP="00452FB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0338D5" w14:textId="77777777" w:rsidR="00452FB1" w:rsidRPr="00452FB1" w:rsidRDefault="00452FB1" w:rsidP="00452FB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7A81F9E" w14:textId="77777777" w:rsidR="00452FB1" w:rsidRPr="00452FB1" w:rsidRDefault="00452FB1" w:rsidP="00452FB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</w:tcPr>
          <w:p w14:paraId="77D1BAE0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52F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FB1258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FB9443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737D18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2E8BF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7B7EF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8582FC7" w14:textId="77777777" w:rsidR="00452FB1" w:rsidRPr="00452FB1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452FB1" w:rsidRPr="00B147D6" w14:paraId="53B4CF41" w14:textId="77777777" w:rsidTr="00984D9E">
        <w:trPr>
          <w:trHeight w:val="416"/>
        </w:trPr>
        <w:tc>
          <w:tcPr>
            <w:tcW w:w="1108" w:type="dxa"/>
            <w:vAlign w:val="center"/>
          </w:tcPr>
          <w:p w14:paraId="79D078A9" w14:textId="0E4DCC4B" w:rsidR="00452FB1" w:rsidRPr="005A137E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ins w:id="47" w:author="Anna Kacprzak" w:date="2023-11-07T13:59:00Z">
              <w:r w:rsidR="00713570">
                <w:rPr>
                  <w:rFonts w:ascii="Arial" w:hAnsi="Arial" w:cs="Arial"/>
                  <w:sz w:val="24"/>
                  <w:szCs w:val="24"/>
                </w:rPr>
                <w:t>10</w:t>
              </w:r>
            </w:ins>
            <w:del w:id="48" w:author="Anna Kacprzak" w:date="2023-11-07T13:59:00Z">
              <w:r w:rsidRPr="005A137E" w:rsidDel="00713570">
                <w:rPr>
                  <w:rFonts w:ascii="Arial" w:hAnsi="Arial" w:cs="Arial"/>
                  <w:sz w:val="24"/>
                  <w:szCs w:val="24"/>
                </w:rPr>
                <w:delText>9</w:delText>
              </w:r>
            </w:del>
          </w:p>
        </w:tc>
        <w:tc>
          <w:tcPr>
            <w:tcW w:w="2898" w:type="dxa"/>
            <w:vAlign w:val="center"/>
          </w:tcPr>
          <w:p w14:paraId="4DB1F32A" w14:textId="77777777" w:rsidR="00452FB1" w:rsidRPr="005A137E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3ECA7131" w14:textId="77777777" w:rsidR="00452FB1" w:rsidRPr="005A137E" w:rsidRDefault="00452FB1" w:rsidP="00452FB1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3" w:type="dxa"/>
          </w:tcPr>
          <w:p w14:paraId="776543F5" w14:textId="77777777" w:rsidR="00452FB1" w:rsidRPr="005A137E" w:rsidRDefault="00452FB1" w:rsidP="00452FB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2ED0212" w14:textId="77777777" w:rsidR="00452FB1" w:rsidRPr="005A137E" w:rsidRDefault="00452FB1" w:rsidP="00452FB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9752DF3" w14:textId="77777777" w:rsidR="00452FB1" w:rsidRPr="005A137E" w:rsidRDefault="00452FB1" w:rsidP="00452FB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F70B312" w14:textId="77777777" w:rsidR="00452FB1" w:rsidRPr="005A137E" w:rsidRDefault="00452FB1" w:rsidP="00452FB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2192AAAF" w14:textId="77777777" w:rsidR="00452FB1" w:rsidRPr="005A137E" w:rsidRDefault="00452FB1" w:rsidP="00452FB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12AAB9D8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A844C6" w14:textId="77777777" w:rsidR="00452FB1" w:rsidRPr="005A137E" w:rsidRDefault="00452FB1" w:rsidP="00452FB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64632756" w14:textId="77777777" w:rsidR="00452FB1" w:rsidRPr="005A137E" w:rsidRDefault="00452FB1" w:rsidP="00452FB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</w:tcPr>
          <w:p w14:paraId="4AE8EC0D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A137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B49872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493290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25C6C2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46D179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DEF65B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9DF45F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  <w:tr w:rsidR="00452FB1" w:rsidRPr="00B147D6" w14:paraId="4A3BD74A" w14:textId="77777777" w:rsidTr="00984D9E">
        <w:trPr>
          <w:trHeight w:val="416"/>
        </w:trPr>
        <w:tc>
          <w:tcPr>
            <w:tcW w:w="1108" w:type="dxa"/>
            <w:vAlign w:val="center"/>
          </w:tcPr>
          <w:p w14:paraId="5A7FDC6F" w14:textId="31EDB996" w:rsidR="00452FB1" w:rsidRPr="005A137E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ins w:id="49" w:author="Anna Kacprzak" w:date="2023-11-07T13:59:00Z">
              <w:r w:rsidR="00713570">
                <w:rPr>
                  <w:rFonts w:ascii="Arial" w:hAnsi="Arial" w:cs="Arial"/>
                  <w:sz w:val="24"/>
                  <w:szCs w:val="24"/>
                </w:rPr>
                <w:t>1</w:t>
              </w:r>
            </w:ins>
            <w:del w:id="50" w:author="Anna Kacprzak" w:date="2023-11-07T13:59:00Z">
              <w:r w:rsidRPr="005A137E" w:rsidDel="00713570">
                <w:rPr>
                  <w:rFonts w:ascii="Arial" w:hAnsi="Arial" w:cs="Arial"/>
                  <w:sz w:val="24"/>
                  <w:szCs w:val="24"/>
                </w:rPr>
                <w:delText>0</w:delText>
              </w:r>
            </w:del>
          </w:p>
        </w:tc>
        <w:tc>
          <w:tcPr>
            <w:tcW w:w="2898" w:type="dxa"/>
            <w:vAlign w:val="center"/>
          </w:tcPr>
          <w:p w14:paraId="763876C5" w14:textId="77777777" w:rsidR="00452FB1" w:rsidRPr="005A137E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F316BB5" w14:textId="77777777" w:rsidR="00452FB1" w:rsidRPr="005A137E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73" w:type="dxa"/>
          </w:tcPr>
          <w:p w14:paraId="55FE009B" w14:textId="77777777" w:rsidR="00452FB1" w:rsidRPr="005A137E" w:rsidRDefault="00452FB1" w:rsidP="00452FB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0C6A0BE9" w14:textId="77777777" w:rsidR="00452FB1" w:rsidRPr="005A137E" w:rsidRDefault="00452FB1" w:rsidP="00B7507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B5795B3" w14:textId="77777777" w:rsidR="00452FB1" w:rsidRPr="005A137E" w:rsidRDefault="00452FB1" w:rsidP="00B7507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16ECBD" w14:textId="77777777" w:rsidR="00452FB1" w:rsidRPr="005A137E" w:rsidRDefault="00452FB1" w:rsidP="00B7507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C84DA09" w14:textId="77777777" w:rsidR="00452FB1" w:rsidRPr="005A137E" w:rsidRDefault="00452FB1" w:rsidP="00B7507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FAD8122" w14:textId="77777777" w:rsidR="00452FB1" w:rsidRPr="005A137E" w:rsidRDefault="00452FB1" w:rsidP="00B7507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7E3FC48C" w14:textId="77777777" w:rsidR="00452FB1" w:rsidRPr="005A137E" w:rsidRDefault="00452FB1" w:rsidP="00452FB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642ED6" w14:textId="77777777" w:rsidR="00452FB1" w:rsidRPr="005A137E" w:rsidRDefault="00452FB1" w:rsidP="00452FB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46" w:type="dxa"/>
          </w:tcPr>
          <w:p w14:paraId="7165AADF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45912D6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349640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74EE6B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EB3831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D787EB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860D39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B62F27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452FB1" w:rsidRPr="00B147D6" w14:paraId="0887F54D" w14:textId="77777777" w:rsidTr="00984D9E">
        <w:trPr>
          <w:trHeight w:val="425"/>
        </w:trPr>
        <w:tc>
          <w:tcPr>
            <w:tcW w:w="1108" w:type="dxa"/>
            <w:vAlign w:val="center"/>
          </w:tcPr>
          <w:p w14:paraId="74BF0FD7" w14:textId="0190DCD1" w:rsidR="00452FB1" w:rsidRPr="009754C2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54C2">
              <w:rPr>
                <w:rFonts w:ascii="Arial" w:hAnsi="Arial" w:cs="Arial"/>
                <w:sz w:val="24"/>
                <w:szCs w:val="24"/>
              </w:rPr>
              <w:t>B.1</w:t>
            </w:r>
            <w:ins w:id="51" w:author="Anna Kacprzak" w:date="2023-11-07T13:59:00Z">
              <w:r w:rsidR="00713570">
                <w:rPr>
                  <w:rFonts w:ascii="Arial" w:hAnsi="Arial" w:cs="Arial"/>
                  <w:sz w:val="24"/>
                  <w:szCs w:val="24"/>
                </w:rPr>
                <w:t>2</w:t>
              </w:r>
            </w:ins>
            <w:del w:id="52" w:author="Anna Kacprzak" w:date="2023-11-07T13:59:00Z">
              <w:r w:rsidRPr="009754C2" w:rsidDel="00713570">
                <w:rPr>
                  <w:rFonts w:ascii="Arial" w:hAnsi="Arial" w:cs="Arial"/>
                  <w:sz w:val="24"/>
                  <w:szCs w:val="24"/>
                </w:rPr>
                <w:delText>1</w:delText>
              </w:r>
            </w:del>
          </w:p>
        </w:tc>
        <w:tc>
          <w:tcPr>
            <w:tcW w:w="2898" w:type="dxa"/>
            <w:vAlign w:val="center"/>
          </w:tcPr>
          <w:p w14:paraId="60CFA2C4" w14:textId="77777777" w:rsidR="00452FB1" w:rsidRPr="009754C2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54C2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73" w:type="dxa"/>
          </w:tcPr>
          <w:p w14:paraId="18A41631" w14:textId="77777777" w:rsidR="00452FB1" w:rsidRPr="005A137E" w:rsidRDefault="00452FB1" w:rsidP="00452FB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9F4193C" w14:textId="77777777" w:rsidR="00452FB1" w:rsidRPr="005A137E" w:rsidRDefault="00452FB1" w:rsidP="00B7507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5A137E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5A137E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</w:t>
            </w: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mieścić się w ramach czasowych określonych  w art. 63 ust. 2 rozporządzenia nr 2021/1060,</w:t>
            </w:r>
          </w:p>
          <w:p w14:paraId="5478FEEB" w14:textId="77777777" w:rsidR="00452FB1" w:rsidRPr="005A137E" w:rsidRDefault="00452FB1" w:rsidP="00B7507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53" w:name="_Hlk126574575"/>
            <w:r w:rsidRPr="005A137E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53"/>
            <w:r w:rsidRPr="00B75076">
              <w:footnoteReference w:id="9"/>
            </w:r>
            <w:r w:rsidRPr="005A137E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40D85B55" w14:textId="77777777" w:rsidR="00452FB1" w:rsidRPr="005A137E" w:rsidRDefault="00452FB1" w:rsidP="00B7507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7349D2D" w14:textId="77777777" w:rsidR="00452FB1" w:rsidRPr="005A137E" w:rsidRDefault="00452FB1" w:rsidP="00B7507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87EA442" w14:textId="77777777" w:rsidR="00452FB1" w:rsidRPr="005A137E" w:rsidRDefault="00452FB1" w:rsidP="00B7507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3D705ACF" w14:textId="77777777" w:rsidR="00452FB1" w:rsidRPr="005A137E" w:rsidRDefault="00452FB1" w:rsidP="00B7507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1A588115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5CB9DA" w14:textId="77777777" w:rsidR="00452FB1" w:rsidRPr="005A137E" w:rsidRDefault="00452FB1" w:rsidP="00452FB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46" w:type="dxa"/>
          </w:tcPr>
          <w:p w14:paraId="1052B504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A137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F7259B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6A8C44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D93E831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F7153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2EB489C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74D38C7" w14:textId="77777777" w:rsidR="00452FB1" w:rsidRPr="005A137E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5507E8" w:rsidRPr="005507E8" w14:paraId="48B1D246" w14:textId="77777777" w:rsidTr="00984D9E">
        <w:trPr>
          <w:trHeight w:val="425"/>
        </w:trPr>
        <w:tc>
          <w:tcPr>
            <w:tcW w:w="1108" w:type="dxa"/>
            <w:vAlign w:val="center"/>
          </w:tcPr>
          <w:p w14:paraId="62DA4EA2" w14:textId="7830867A" w:rsidR="00452FB1" w:rsidRPr="005507E8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ins w:id="54" w:author="Anna Kacprzak" w:date="2023-11-07T13:59:00Z">
              <w:r w:rsidR="00713570">
                <w:rPr>
                  <w:rFonts w:ascii="Arial" w:hAnsi="Arial" w:cs="Arial"/>
                  <w:sz w:val="24"/>
                  <w:szCs w:val="24"/>
                </w:rPr>
                <w:t>3</w:t>
              </w:r>
            </w:ins>
            <w:del w:id="55" w:author="Anna Kacprzak" w:date="2023-11-07T13:59:00Z">
              <w:r w:rsidRPr="005507E8" w:rsidDel="00713570">
                <w:rPr>
                  <w:rFonts w:ascii="Arial" w:hAnsi="Arial" w:cs="Arial"/>
                  <w:sz w:val="24"/>
                  <w:szCs w:val="24"/>
                </w:rPr>
                <w:delText>2</w:delText>
              </w:r>
            </w:del>
          </w:p>
        </w:tc>
        <w:tc>
          <w:tcPr>
            <w:tcW w:w="2898" w:type="dxa"/>
            <w:vAlign w:val="center"/>
          </w:tcPr>
          <w:p w14:paraId="6C077783" w14:textId="77777777" w:rsidR="00452FB1" w:rsidRPr="005507E8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7580D48C" w14:textId="77777777" w:rsidR="00452FB1" w:rsidRPr="005507E8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73" w:type="dxa"/>
          </w:tcPr>
          <w:p w14:paraId="6A66F7B7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0B3A273D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FF705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246" w:type="dxa"/>
          </w:tcPr>
          <w:p w14:paraId="06B46CF0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2C3D8CD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61115B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E3A494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A68EBA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2D9769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54166239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9C2FEB1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452FB1" w:rsidRPr="00B147D6" w14:paraId="302FAC0D" w14:textId="77777777" w:rsidTr="00984D9E">
        <w:trPr>
          <w:trHeight w:val="425"/>
        </w:trPr>
        <w:tc>
          <w:tcPr>
            <w:tcW w:w="1108" w:type="dxa"/>
            <w:vAlign w:val="center"/>
          </w:tcPr>
          <w:p w14:paraId="68DC9893" w14:textId="367B32EA" w:rsidR="00452FB1" w:rsidRPr="005507E8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ins w:id="56" w:author="Anna Kacprzak" w:date="2023-11-07T13:59:00Z">
              <w:r w:rsidR="00713570">
                <w:rPr>
                  <w:rFonts w:ascii="Arial" w:hAnsi="Arial" w:cs="Arial"/>
                  <w:sz w:val="24"/>
                  <w:szCs w:val="24"/>
                </w:rPr>
                <w:t>4</w:t>
              </w:r>
            </w:ins>
            <w:del w:id="57" w:author="Anna Kacprzak" w:date="2023-11-07T13:59:00Z">
              <w:r w:rsidRPr="005507E8" w:rsidDel="00713570">
                <w:rPr>
                  <w:rFonts w:ascii="Arial" w:hAnsi="Arial" w:cs="Arial"/>
                  <w:sz w:val="24"/>
                  <w:szCs w:val="24"/>
                </w:rPr>
                <w:delText>3</w:delText>
              </w:r>
            </w:del>
          </w:p>
        </w:tc>
        <w:tc>
          <w:tcPr>
            <w:tcW w:w="2898" w:type="dxa"/>
            <w:vAlign w:val="center"/>
          </w:tcPr>
          <w:p w14:paraId="71D634BD" w14:textId="77777777" w:rsidR="00452FB1" w:rsidRPr="005507E8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73" w:type="dxa"/>
          </w:tcPr>
          <w:p w14:paraId="41B221BC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9C4F280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3980419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E206A1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46" w:type="dxa"/>
          </w:tcPr>
          <w:p w14:paraId="2F251645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CD42F5B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298B2E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CD245F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F94759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32FE51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535339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3AC9DD5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</w:t>
            </w: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uzupełnień lub poprawy) oznacza, iż kryterium nie jest spełnione.</w:t>
            </w:r>
          </w:p>
        </w:tc>
      </w:tr>
      <w:tr w:rsidR="00452FB1" w:rsidRPr="00B147D6" w14:paraId="47D46FA7" w14:textId="77777777" w:rsidTr="00984D9E">
        <w:trPr>
          <w:trHeight w:val="425"/>
        </w:trPr>
        <w:tc>
          <w:tcPr>
            <w:tcW w:w="1108" w:type="dxa"/>
            <w:vAlign w:val="center"/>
          </w:tcPr>
          <w:p w14:paraId="2FE846FD" w14:textId="67616E1D" w:rsidR="00452FB1" w:rsidRPr="005507E8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ins w:id="58" w:author="Anna Kacprzak" w:date="2023-11-07T13:59:00Z">
              <w:r w:rsidR="00713570">
                <w:rPr>
                  <w:rFonts w:ascii="Arial" w:hAnsi="Arial" w:cs="Arial"/>
                  <w:sz w:val="24"/>
                  <w:szCs w:val="24"/>
                </w:rPr>
                <w:t>5</w:t>
              </w:r>
            </w:ins>
            <w:del w:id="59" w:author="Anna Kacprzak" w:date="2023-11-07T13:59:00Z">
              <w:r w:rsidRPr="005507E8" w:rsidDel="00713570">
                <w:rPr>
                  <w:rFonts w:ascii="Arial" w:hAnsi="Arial" w:cs="Arial"/>
                  <w:sz w:val="24"/>
                  <w:szCs w:val="24"/>
                </w:rPr>
                <w:delText>4</w:delText>
              </w:r>
            </w:del>
          </w:p>
        </w:tc>
        <w:tc>
          <w:tcPr>
            <w:tcW w:w="2898" w:type="dxa"/>
            <w:vAlign w:val="center"/>
          </w:tcPr>
          <w:p w14:paraId="7CF830B2" w14:textId="77777777" w:rsidR="00452FB1" w:rsidRPr="005507E8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73" w:type="dxa"/>
          </w:tcPr>
          <w:p w14:paraId="5871263B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Prawach Osób Niepełnosprawnych sporządzoną w Nowym Jorku dnia 13 grudnia 2006 r. (Dz. U. z 2012 r. poz. 1169 z </w:t>
            </w:r>
            <w:proofErr w:type="spellStart"/>
            <w:r w:rsidRPr="005507E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07E8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7D49229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0F7D184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2D6548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46" w:type="dxa"/>
          </w:tcPr>
          <w:p w14:paraId="6E935B10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6196D4D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82D972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DCC648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AF5FCB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ACBF5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6F4E58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1D65BB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452FB1" w:rsidRPr="00B147D6" w14:paraId="3D088418" w14:textId="77777777" w:rsidTr="00984D9E">
        <w:trPr>
          <w:trHeight w:val="425"/>
        </w:trPr>
        <w:tc>
          <w:tcPr>
            <w:tcW w:w="1108" w:type="dxa"/>
            <w:vAlign w:val="center"/>
          </w:tcPr>
          <w:p w14:paraId="3BCC46C4" w14:textId="2D4708BE" w:rsidR="00452FB1" w:rsidRPr="005507E8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B.1</w:t>
            </w:r>
            <w:ins w:id="60" w:author="Anna Kacprzak" w:date="2023-11-07T13:59:00Z">
              <w:r w:rsidR="00713570">
                <w:rPr>
                  <w:rFonts w:ascii="Arial" w:hAnsi="Arial" w:cs="Arial"/>
                  <w:sz w:val="24"/>
                  <w:szCs w:val="24"/>
                </w:rPr>
                <w:t>6</w:t>
              </w:r>
            </w:ins>
            <w:del w:id="61" w:author="Anna Kacprzak" w:date="2023-11-07T13:59:00Z">
              <w:r w:rsidRPr="005507E8" w:rsidDel="00713570">
                <w:rPr>
                  <w:rFonts w:ascii="Arial" w:hAnsi="Arial" w:cs="Arial"/>
                  <w:sz w:val="24"/>
                  <w:szCs w:val="24"/>
                </w:rPr>
                <w:delText>5</w:delText>
              </w:r>
            </w:del>
          </w:p>
        </w:tc>
        <w:tc>
          <w:tcPr>
            <w:tcW w:w="2898" w:type="dxa"/>
            <w:vAlign w:val="center"/>
          </w:tcPr>
          <w:p w14:paraId="26C392AA" w14:textId="77777777" w:rsidR="00452FB1" w:rsidRPr="005507E8" w:rsidRDefault="00452FB1" w:rsidP="00452F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73" w:type="dxa"/>
          </w:tcPr>
          <w:p w14:paraId="1C50D9D3" w14:textId="77777777" w:rsidR="00306B10" w:rsidRPr="005526E5" w:rsidRDefault="00306B10" w:rsidP="00306B1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etapie wdrażania projektu nie dochodziło do dyskryminacji i wykluczenia ze względu na płeć.</w:t>
            </w:r>
          </w:p>
          <w:p w14:paraId="652A5140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7BDFAA" w14:textId="77777777" w:rsidR="00452FB1" w:rsidRPr="005507E8" w:rsidRDefault="00452FB1" w:rsidP="00452FB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46" w:type="dxa"/>
          </w:tcPr>
          <w:p w14:paraId="6240474F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6FC97A3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521E4F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618B39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52BD0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5F6E8D8C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391C89" w14:textId="77777777" w:rsidR="00452FB1" w:rsidRPr="005507E8" w:rsidRDefault="00452FB1" w:rsidP="00452F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</w:tbl>
    <w:p w14:paraId="2105D91D" w14:textId="77777777" w:rsidR="008719AC" w:rsidRPr="005507E8" w:rsidRDefault="008719AC">
      <w:pPr>
        <w:rPr>
          <w:rFonts w:ascii="Arial" w:hAnsi="Arial" w:cs="Arial"/>
          <w:sz w:val="24"/>
          <w:szCs w:val="24"/>
        </w:rPr>
      </w:pPr>
    </w:p>
    <w:p w14:paraId="258EE518" w14:textId="77777777" w:rsidR="007257F1" w:rsidRPr="005507E8" w:rsidRDefault="002C2CE8">
      <w:pPr>
        <w:rPr>
          <w:rFonts w:ascii="Arial" w:hAnsi="Arial" w:cs="Arial"/>
          <w:b/>
          <w:sz w:val="24"/>
          <w:szCs w:val="24"/>
        </w:rPr>
      </w:pPr>
      <w:r w:rsidRPr="005507E8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5507E8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"/>
        <w:gridCol w:w="3005"/>
        <w:gridCol w:w="7090"/>
        <w:gridCol w:w="3225"/>
      </w:tblGrid>
      <w:tr w:rsidR="00B147D6" w:rsidRPr="00B147D6" w14:paraId="0D8B62F9" w14:textId="77777777" w:rsidTr="00753133">
        <w:tc>
          <w:tcPr>
            <w:tcW w:w="1106" w:type="dxa"/>
            <w:shd w:val="clear" w:color="auto" w:fill="E7E6E6"/>
            <w:vAlign w:val="center"/>
          </w:tcPr>
          <w:p w14:paraId="75F784FC" w14:textId="77777777" w:rsidR="002844F4" w:rsidRPr="005507E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07E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3005" w:type="dxa"/>
            <w:shd w:val="clear" w:color="auto" w:fill="E7E6E6"/>
            <w:vAlign w:val="center"/>
          </w:tcPr>
          <w:p w14:paraId="33B5AB63" w14:textId="77777777" w:rsidR="002844F4" w:rsidRPr="005507E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07E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90" w:type="dxa"/>
            <w:shd w:val="clear" w:color="auto" w:fill="E7E6E6"/>
            <w:vAlign w:val="center"/>
          </w:tcPr>
          <w:p w14:paraId="5B7CC7E9" w14:textId="77777777" w:rsidR="002844F4" w:rsidRPr="005507E8" w:rsidRDefault="002844F4" w:rsidP="00173116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07E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25" w:type="dxa"/>
            <w:shd w:val="clear" w:color="auto" w:fill="E7E6E6"/>
            <w:vAlign w:val="center"/>
          </w:tcPr>
          <w:p w14:paraId="5D0E1268" w14:textId="77777777" w:rsidR="002844F4" w:rsidRPr="005507E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07E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FE4F4AC" w14:textId="77777777" w:rsidR="002844F4" w:rsidRPr="005507E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07E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1E753E" w:rsidRPr="00B147D6" w14:paraId="20B3F0F6" w14:textId="77777777" w:rsidTr="00753133">
        <w:tc>
          <w:tcPr>
            <w:tcW w:w="1106" w:type="dxa"/>
            <w:vAlign w:val="center"/>
          </w:tcPr>
          <w:p w14:paraId="01B86969" w14:textId="64895092" w:rsidR="001E753E" w:rsidRDefault="001E753E" w:rsidP="0055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3005" w:type="dxa"/>
            <w:vAlign w:val="center"/>
          </w:tcPr>
          <w:p w14:paraId="1AB08DF4" w14:textId="29935860" w:rsidR="001E753E" w:rsidRDefault="000704F2" w:rsidP="0055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Lokalizacja inwestycji</w:t>
            </w:r>
          </w:p>
        </w:tc>
        <w:tc>
          <w:tcPr>
            <w:tcW w:w="7090" w:type="dxa"/>
          </w:tcPr>
          <w:p w14:paraId="3E3DEF1C" w14:textId="3BA1F383" w:rsidR="00B75076" w:rsidRPr="00B75076" w:rsidRDefault="00B75076" w:rsidP="007B4BE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projekt jest/będzie realizowany:</w:t>
            </w:r>
          </w:p>
          <w:p w14:paraId="4098B8D3" w14:textId="4F27A050" w:rsidR="001E753E" w:rsidRPr="001E753E" w:rsidRDefault="001E753E" w:rsidP="001E753E">
            <w:pPr>
              <w:numPr>
                <w:ilvl w:val="0"/>
                <w:numId w:val="45"/>
              </w:numPr>
              <w:spacing w:after="0" w:line="240" w:lineRule="auto"/>
              <w:ind w:left="412" w:hanging="412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1E753E">
              <w:rPr>
                <w:rFonts w:ascii="Arial" w:hAnsi="Arial" w:cs="Arial"/>
                <w:sz w:val="24"/>
                <w:szCs w:val="24"/>
              </w:rPr>
              <w:t>w miastach do 20 tysięcy mieszkańców (w przypadku stolic powiatów – do 15 tysięcy mieszkańców),</w:t>
            </w:r>
          </w:p>
          <w:p w14:paraId="3DF75523" w14:textId="77777777" w:rsidR="001E753E" w:rsidRPr="001E753E" w:rsidRDefault="001E753E" w:rsidP="001E753E">
            <w:pPr>
              <w:numPr>
                <w:ilvl w:val="0"/>
                <w:numId w:val="45"/>
              </w:numPr>
              <w:spacing w:after="0" w:line="240" w:lineRule="auto"/>
              <w:ind w:left="412" w:hanging="412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1E753E">
              <w:rPr>
                <w:rFonts w:ascii="Arial" w:hAnsi="Arial" w:cs="Arial"/>
                <w:sz w:val="24"/>
                <w:szCs w:val="24"/>
              </w:rPr>
              <w:t>w pozostałych miastach, pod warunkiem że:</w:t>
            </w:r>
          </w:p>
          <w:p w14:paraId="5489FB6D" w14:textId="05F0C5D4" w:rsidR="001E753E" w:rsidRPr="001E753E" w:rsidRDefault="001E753E" w:rsidP="001E753E">
            <w:pPr>
              <w:numPr>
                <w:ilvl w:val="0"/>
                <w:numId w:val="46"/>
              </w:numPr>
              <w:spacing w:after="0" w:line="240" w:lineRule="auto"/>
              <w:ind w:left="696" w:hanging="284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1E753E">
              <w:rPr>
                <w:rFonts w:ascii="Arial" w:hAnsi="Arial" w:cs="Arial"/>
                <w:sz w:val="24"/>
                <w:szCs w:val="24"/>
              </w:rPr>
              <w:t>wsparcie programu Fundusze Europejskie na Infrastrukturę, Klimat, Środowisko 2021-2027 nie obejmie określonych typów inwestycji</w:t>
            </w:r>
            <w:r w:rsidR="00DB316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1E753E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4C7F6B06" w14:textId="77777777" w:rsidR="001E753E" w:rsidRPr="001E753E" w:rsidRDefault="001E753E" w:rsidP="001E753E">
            <w:pPr>
              <w:numPr>
                <w:ilvl w:val="0"/>
                <w:numId w:val="46"/>
              </w:numPr>
              <w:spacing w:after="0" w:line="240" w:lineRule="auto"/>
              <w:ind w:left="696" w:hanging="284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1E753E">
              <w:rPr>
                <w:rFonts w:ascii="Arial" w:hAnsi="Arial" w:cs="Arial"/>
                <w:sz w:val="24"/>
                <w:szCs w:val="24"/>
              </w:rPr>
              <w:t xml:space="preserve">projekt, zakwalifikował się w naborze wniosków do dofinansowania z programu Fundusze Europejskie na </w:t>
            </w:r>
            <w:r w:rsidRPr="001E753E">
              <w:rPr>
                <w:rFonts w:ascii="Arial" w:hAnsi="Arial" w:cs="Arial"/>
                <w:sz w:val="24"/>
                <w:szCs w:val="24"/>
              </w:rPr>
              <w:lastRenderedPageBreak/>
              <w:t>Infrastrukturę, Klimat, Środowisko 2021-2027, ale nie otrzymał wsparcia finansowego,</w:t>
            </w:r>
          </w:p>
          <w:p w14:paraId="4F39AAA2" w14:textId="77777777" w:rsidR="001E753E" w:rsidRPr="001E753E" w:rsidRDefault="001E753E" w:rsidP="001E753E">
            <w:pPr>
              <w:numPr>
                <w:ilvl w:val="0"/>
                <w:numId w:val="45"/>
              </w:numPr>
              <w:spacing w:after="0" w:line="240" w:lineRule="auto"/>
              <w:ind w:left="412" w:hanging="412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1E753E">
              <w:rPr>
                <w:rFonts w:ascii="Arial" w:hAnsi="Arial" w:cs="Arial"/>
                <w:sz w:val="24"/>
                <w:szCs w:val="24"/>
              </w:rPr>
              <w:t>na innych niż miasta obszarach zurbanizowanych</w:t>
            </w:r>
            <w:r w:rsidRPr="001E753E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1"/>
            </w:r>
            <w:r w:rsidRPr="001E753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5F44189" w14:textId="77777777" w:rsidR="00DB3162" w:rsidRDefault="00DB3162" w:rsidP="00A3679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4294F3" w14:textId="1150059E" w:rsidR="001E753E" w:rsidRDefault="00A3679D" w:rsidP="00A3679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027A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oraz </w:t>
            </w:r>
            <w:r w:rsidRPr="00CA1555">
              <w:rPr>
                <w:rFonts w:ascii="Arial" w:hAnsi="Arial" w:cs="Arial"/>
                <w:sz w:val="24"/>
                <w:szCs w:val="24"/>
              </w:rPr>
              <w:t>załączniki.</w:t>
            </w:r>
          </w:p>
        </w:tc>
        <w:tc>
          <w:tcPr>
            <w:tcW w:w="3225" w:type="dxa"/>
          </w:tcPr>
          <w:p w14:paraId="56E67704" w14:textId="77777777" w:rsidR="00B75076" w:rsidRPr="005507E8" w:rsidRDefault="00B75076" w:rsidP="00B750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270AAFE" w14:textId="77777777" w:rsidR="00B75076" w:rsidRPr="005507E8" w:rsidRDefault="00B75076" w:rsidP="00B750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5CCA9C" w14:textId="77777777" w:rsidR="00B75076" w:rsidRPr="005507E8" w:rsidRDefault="00B75076" w:rsidP="00B750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D59192" w14:textId="77777777" w:rsidR="00B75076" w:rsidRPr="005507E8" w:rsidRDefault="00B75076" w:rsidP="00B750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3E7224" w14:textId="77777777" w:rsidR="00B75076" w:rsidRPr="005507E8" w:rsidRDefault="00B75076" w:rsidP="00B750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7ADC2B2" w14:textId="77777777" w:rsidR="00B75076" w:rsidRPr="005507E8" w:rsidRDefault="00B75076" w:rsidP="00B750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F58E772" w14:textId="5012E48E" w:rsidR="001E753E" w:rsidRPr="008D4EBB" w:rsidRDefault="00B75076" w:rsidP="00B750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8E384C" w:rsidRPr="00B147D6" w14:paraId="19B15CBA" w14:textId="77777777" w:rsidTr="00753133">
        <w:tc>
          <w:tcPr>
            <w:tcW w:w="1106" w:type="dxa"/>
            <w:vAlign w:val="center"/>
          </w:tcPr>
          <w:p w14:paraId="651C2C94" w14:textId="3222D366" w:rsidR="008E384C" w:rsidRDefault="008E384C" w:rsidP="0055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3005" w:type="dxa"/>
            <w:vAlign w:val="center"/>
          </w:tcPr>
          <w:p w14:paraId="04E7063B" w14:textId="246999D1" w:rsidR="008E384C" w:rsidDel="00213F01" w:rsidRDefault="008E384C" w:rsidP="0055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 xml:space="preserve">Zgodność ze strategią ZIT </w:t>
            </w:r>
            <w:proofErr w:type="spellStart"/>
            <w:r w:rsidRPr="0082414F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</w:p>
        </w:tc>
        <w:tc>
          <w:tcPr>
            <w:tcW w:w="7090" w:type="dxa"/>
          </w:tcPr>
          <w:p w14:paraId="20F56A4C" w14:textId="77777777" w:rsidR="008E384C" w:rsidRPr="008E384C" w:rsidRDefault="008E384C" w:rsidP="008E38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E384C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1FBB749" w14:textId="77777777" w:rsidR="008E384C" w:rsidRPr="008E384C" w:rsidRDefault="008E384C" w:rsidP="008E384C">
            <w:pPr>
              <w:numPr>
                <w:ilvl w:val="0"/>
                <w:numId w:val="43"/>
              </w:numPr>
              <w:spacing w:after="0" w:line="240" w:lineRule="auto"/>
              <w:ind w:left="316" w:hanging="284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8E384C">
              <w:rPr>
                <w:rFonts w:ascii="Arial" w:hAnsi="Arial" w:cs="Arial"/>
                <w:sz w:val="24"/>
                <w:szCs w:val="24"/>
                <w:lang w:val="x-none"/>
              </w:rPr>
              <w:t xml:space="preserve">projekt został zamieszczony na liście podstawowej projektów w strategii ZIT </w:t>
            </w:r>
            <w:proofErr w:type="spellStart"/>
            <w:r w:rsidRPr="008E384C">
              <w:rPr>
                <w:rFonts w:ascii="Arial" w:hAnsi="Arial" w:cs="Arial"/>
                <w:sz w:val="24"/>
                <w:szCs w:val="24"/>
                <w:lang w:val="x-none"/>
              </w:rPr>
              <w:t>BydOF</w:t>
            </w:r>
            <w:proofErr w:type="spellEnd"/>
            <w:r w:rsidRPr="008E384C">
              <w:rPr>
                <w:rFonts w:ascii="Arial" w:hAnsi="Arial" w:cs="Arial"/>
                <w:sz w:val="24"/>
                <w:szCs w:val="24"/>
                <w:lang w:val="x-none"/>
              </w:rPr>
              <w:t>, posiadającej pozytywną opinię ministra właściwego do spraw rozwoju regionalnego oraz pozytywną opinię Instytucji Zarządzającej FEdKP;</w:t>
            </w:r>
          </w:p>
          <w:p w14:paraId="30B31E8C" w14:textId="77777777" w:rsidR="008E384C" w:rsidRPr="008E384C" w:rsidRDefault="008E384C" w:rsidP="008E384C">
            <w:pPr>
              <w:numPr>
                <w:ilvl w:val="0"/>
                <w:numId w:val="43"/>
              </w:numPr>
              <w:spacing w:after="0" w:line="240" w:lineRule="auto"/>
              <w:ind w:left="316" w:hanging="284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8E384C">
              <w:rPr>
                <w:rFonts w:ascii="Arial" w:hAnsi="Arial" w:cs="Arial"/>
                <w:sz w:val="24"/>
                <w:szCs w:val="24"/>
                <w:lang w:val="x-none"/>
              </w:rPr>
              <w:t xml:space="preserve">wartość dofinansowania UE określona we wniosku o dofinansowanie projektu nie przekracza wartości dofinansowania UE tego projektu wskazanej w fiszkach projektowych stanowiących załącznik do </w:t>
            </w:r>
            <w:r w:rsidRPr="008E384C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8E384C">
              <w:rPr>
                <w:rFonts w:ascii="Arial" w:hAnsi="Arial" w:cs="Arial"/>
                <w:sz w:val="24"/>
                <w:szCs w:val="24"/>
                <w:lang w:val="x-none"/>
              </w:rPr>
              <w:t>;</w:t>
            </w:r>
          </w:p>
          <w:p w14:paraId="62A7AF16" w14:textId="77777777" w:rsidR="008E384C" w:rsidRPr="008E384C" w:rsidRDefault="008E384C" w:rsidP="008E384C">
            <w:pPr>
              <w:numPr>
                <w:ilvl w:val="0"/>
                <w:numId w:val="43"/>
              </w:numPr>
              <w:spacing w:after="0" w:line="240" w:lineRule="auto"/>
              <w:ind w:left="316" w:hanging="284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8E384C">
              <w:rPr>
                <w:rFonts w:ascii="Arial" w:hAnsi="Arial" w:cs="Arial"/>
                <w:sz w:val="24"/>
                <w:szCs w:val="24"/>
                <w:lang w:val="x-none"/>
              </w:rPr>
              <w:t>we wniosku o dofinansowanie projektu zachowano wartości wskaźników wskazane w fiszkach projektowych stanowiących załącznik do porozumienia terytorialnego.</w:t>
            </w:r>
          </w:p>
          <w:p w14:paraId="55F4C1BF" w14:textId="77777777" w:rsidR="008E384C" w:rsidRPr="008E384C" w:rsidRDefault="008E384C" w:rsidP="008E38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E6BE75" w14:textId="29B9A5AA" w:rsidR="008E384C" w:rsidRDefault="008E384C" w:rsidP="008E384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E384C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projektu, strategię ZIT </w:t>
            </w:r>
            <w:proofErr w:type="spellStart"/>
            <w:r w:rsidRPr="008E384C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8E384C">
              <w:rPr>
                <w:rFonts w:ascii="Arial" w:hAnsi="Arial" w:cs="Arial"/>
                <w:sz w:val="24"/>
                <w:szCs w:val="24"/>
              </w:rPr>
              <w:t xml:space="preserve"> oraz porozumienie terytorialne.</w:t>
            </w:r>
          </w:p>
        </w:tc>
        <w:tc>
          <w:tcPr>
            <w:tcW w:w="3225" w:type="dxa"/>
          </w:tcPr>
          <w:p w14:paraId="77B418F7" w14:textId="77777777" w:rsidR="008E384C" w:rsidRPr="008D4EBB" w:rsidRDefault="008E384C" w:rsidP="008E38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32EB4D0" w14:textId="77777777" w:rsidR="008E384C" w:rsidRDefault="008E384C" w:rsidP="008E38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DB7DC8" w14:textId="77777777" w:rsidR="008E384C" w:rsidRPr="008D4EBB" w:rsidRDefault="008E384C" w:rsidP="008E38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7542EA" w14:textId="77777777" w:rsidR="008E384C" w:rsidRDefault="008E384C" w:rsidP="008E38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94DC01" w14:textId="77777777" w:rsidR="008E384C" w:rsidRPr="008D4EBB" w:rsidRDefault="008E384C" w:rsidP="008E38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C8F9C4" w14:textId="77777777" w:rsidR="008E384C" w:rsidRPr="008D4EBB" w:rsidRDefault="008E384C" w:rsidP="008E38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F22A128" w14:textId="77777777" w:rsidR="008E384C" w:rsidRPr="008D4EBB" w:rsidRDefault="008E384C" w:rsidP="008E38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8254AC0" w14:textId="7F108529" w:rsidR="008E384C" w:rsidRPr="008D4EBB" w:rsidRDefault="008E384C" w:rsidP="007027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  <w:tr w:rsidR="007027A9" w:rsidRPr="00B147D6" w14:paraId="23F9EA69" w14:textId="77777777" w:rsidTr="00753133">
        <w:tc>
          <w:tcPr>
            <w:tcW w:w="1106" w:type="dxa"/>
            <w:vAlign w:val="center"/>
          </w:tcPr>
          <w:p w14:paraId="73A0CE81" w14:textId="26B2405B" w:rsidR="007027A9" w:rsidRPr="005507E8" w:rsidRDefault="007027A9" w:rsidP="0055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8E384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05" w:type="dxa"/>
            <w:vAlign w:val="center"/>
          </w:tcPr>
          <w:p w14:paraId="7B1F2152" w14:textId="6022172C" w:rsidR="007027A9" w:rsidRPr="0082414F" w:rsidRDefault="00213F01" w:rsidP="0055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Zgodność z dokumentami strategicznymi</w:t>
            </w:r>
            <w:r w:rsidR="00E240A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90" w:type="dxa"/>
          </w:tcPr>
          <w:p w14:paraId="7D8546E4" w14:textId="70295C98" w:rsidR="005E5C19" w:rsidRPr="005E5C19" w:rsidRDefault="007027A9" w:rsidP="008C0D8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commentRangeStart w:id="62"/>
            <w:r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7513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7555">
              <w:rPr>
                <w:rFonts w:ascii="Arial" w:hAnsi="Arial" w:cs="Arial"/>
                <w:sz w:val="24"/>
                <w:szCs w:val="24"/>
              </w:rPr>
              <w:t xml:space="preserve">zaplanowane w projekcie </w:t>
            </w:r>
            <w:r w:rsidR="000F7555" w:rsidRPr="005E5C19">
              <w:rPr>
                <w:rFonts w:ascii="Arial" w:hAnsi="Arial" w:cs="Arial"/>
                <w:sz w:val="24"/>
                <w:szCs w:val="24"/>
              </w:rPr>
              <w:t xml:space="preserve">działania są zgodne i </w:t>
            </w:r>
            <w:r w:rsidR="007513DC" w:rsidRPr="005E5C19">
              <w:rPr>
                <w:rFonts w:ascii="Arial" w:hAnsi="Arial" w:cs="Arial"/>
                <w:sz w:val="24"/>
                <w:szCs w:val="24"/>
              </w:rPr>
              <w:t>wynika</w:t>
            </w:r>
            <w:r w:rsidR="000F7555" w:rsidRPr="005E5C19">
              <w:rPr>
                <w:rFonts w:ascii="Arial" w:hAnsi="Arial" w:cs="Arial"/>
                <w:sz w:val="24"/>
                <w:szCs w:val="24"/>
              </w:rPr>
              <w:t>ją</w:t>
            </w:r>
            <w:r w:rsidR="005E5C19" w:rsidRPr="005E5C19">
              <w:rPr>
                <w:rFonts w:ascii="Arial" w:hAnsi="Arial" w:cs="Arial"/>
                <w:sz w:val="24"/>
                <w:szCs w:val="24"/>
              </w:rPr>
              <w:t xml:space="preserve"> z</w:t>
            </w:r>
            <w:ins w:id="63" w:author="Anna Kacprzak" w:date="2023-11-07T10:46:00Z">
              <w:r w:rsidR="0030274D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bookmarkStart w:id="64" w:name="_Hlk150422370"/>
              <w:r w:rsidR="0030274D">
                <w:rPr>
                  <w:rFonts w:ascii="Arial" w:hAnsi="Arial" w:cs="Arial"/>
                  <w:sz w:val="24"/>
                  <w:szCs w:val="24"/>
                </w:rPr>
                <w:t xml:space="preserve">dokumentów </w:t>
              </w:r>
            </w:ins>
            <w:ins w:id="65" w:author="Anna Kacprzak" w:date="2023-11-07T11:09:00Z">
              <w:r w:rsidR="002D7967">
                <w:rPr>
                  <w:rFonts w:ascii="Arial" w:hAnsi="Arial" w:cs="Arial"/>
                  <w:sz w:val="24"/>
                  <w:szCs w:val="24"/>
                </w:rPr>
                <w:t>strategicznych</w:t>
              </w:r>
            </w:ins>
            <w:ins w:id="66" w:author="Anna Kacprzak" w:date="2023-11-07T10:52:00Z">
              <w:r w:rsidR="0030274D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ins w:id="67" w:author="Anna Kacprzak" w:date="2023-11-08T08:52:00Z">
              <w:r w:rsidR="00C638F2">
                <w:rPr>
                  <w:rFonts w:ascii="Arial" w:hAnsi="Arial" w:cs="Arial"/>
                  <w:sz w:val="24"/>
                  <w:szCs w:val="24"/>
                </w:rPr>
                <w:t>odnoszących się do</w:t>
              </w:r>
            </w:ins>
            <w:ins w:id="68" w:author="Anna Kacprzak" w:date="2023-11-07T10:52:00Z">
              <w:r w:rsidR="0030274D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ins w:id="69" w:author="Anna Kacprzak" w:date="2023-11-07T10:57:00Z">
              <w:r w:rsidR="003756C2">
                <w:rPr>
                  <w:rFonts w:ascii="Arial" w:hAnsi="Arial" w:cs="Arial"/>
                  <w:sz w:val="24"/>
                  <w:szCs w:val="24"/>
                </w:rPr>
                <w:t>planowani</w:t>
              </w:r>
            </w:ins>
            <w:ins w:id="70" w:author="Anna Kacprzak" w:date="2023-11-08T08:52:00Z">
              <w:r w:rsidR="00C638F2">
                <w:rPr>
                  <w:rFonts w:ascii="Arial" w:hAnsi="Arial" w:cs="Arial"/>
                  <w:sz w:val="24"/>
                  <w:szCs w:val="24"/>
                </w:rPr>
                <w:t>a</w:t>
              </w:r>
            </w:ins>
            <w:ins w:id="71" w:author="Anna Kacprzak" w:date="2023-11-07T10:53:00Z">
              <w:r w:rsidR="0030274D">
                <w:rPr>
                  <w:rFonts w:ascii="Arial" w:hAnsi="Arial" w:cs="Arial"/>
                  <w:sz w:val="24"/>
                  <w:szCs w:val="24"/>
                </w:rPr>
                <w:t xml:space="preserve"> działań </w:t>
              </w:r>
            </w:ins>
            <w:ins w:id="72" w:author="Anna Kacprzak" w:date="2023-11-08T08:54:00Z">
              <w:r w:rsidR="00C638F2">
                <w:rPr>
                  <w:rFonts w:ascii="Arial" w:hAnsi="Arial" w:cs="Arial"/>
                  <w:sz w:val="24"/>
                  <w:szCs w:val="24"/>
                </w:rPr>
                <w:t xml:space="preserve">w </w:t>
              </w:r>
            </w:ins>
            <w:ins w:id="73" w:author="Anna Kacprzak" w:date="2023-11-08T08:51:00Z">
              <w:r w:rsidR="00C638F2">
                <w:rPr>
                  <w:rFonts w:ascii="Arial" w:hAnsi="Arial" w:cs="Arial"/>
                  <w:sz w:val="24"/>
                  <w:szCs w:val="24"/>
                </w:rPr>
                <w:t>zakresie adaptacji do zmian klimatu</w:t>
              </w:r>
            </w:ins>
            <w:r w:rsidR="005E5C19" w:rsidRPr="005E5C19">
              <w:rPr>
                <w:rFonts w:ascii="Arial" w:hAnsi="Arial" w:cs="Arial"/>
                <w:sz w:val="24"/>
                <w:szCs w:val="24"/>
              </w:rPr>
              <w:t>:</w:t>
            </w:r>
            <w:commentRangeEnd w:id="62"/>
            <w:r w:rsidR="002D7967">
              <w:rPr>
                <w:rStyle w:val="Odwoaniedokomentarza"/>
                <w:lang w:val="x-none" w:eastAsia="x-none"/>
              </w:rPr>
              <w:commentReference w:id="62"/>
            </w:r>
            <w:bookmarkEnd w:id="64"/>
          </w:p>
          <w:p w14:paraId="0323A046" w14:textId="33D27E26" w:rsidR="005E5C19" w:rsidRPr="00B710EB" w:rsidRDefault="005E5C19" w:rsidP="00B710EB">
            <w:pPr>
              <w:pStyle w:val="Akapitzlist"/>
              <w:numPr>
                <w:ilvl w:val="0"/>
                <w:numId w:val="53"/>
              </w:numPr>
              <w:spacing w:after="6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710EB">
              <w:rPr>
                <w:rFonts w:ascii="Arial" w:hAnsi="Arial" w:cs="Arial"/>
                <w:sz w:val="24"/>
                <w:szCs w:val="24"/>
              </w:rPr>
              <w:t>Miejskiego Planu Adaptacji do Zmian Klimatu (MPA) – w przypadku miast posiadających Miejski Plan Adaptacji do Zmian Klimatu (zatwierdzony uchwałą Rady Miasta)</w:t>
            </w:r>
            <w:r w:rsidRPr="005E5C1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A14F3F4" w14:textId="41074207" w:rsidR="007027A9" w:rsidRPr="00B710EB" w:rsidRDefault="000F7555" w:rsidP="005E5C19">
            <w:pPr>
              <w:pStyle w:val="Akapitzlist"/>
              <w:numPr>
                <w:ilvl w:val="0"/>
                <w:numId w:val="5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E5C19">
              <w:rPr>
                <w:rFonts w:ascii="Arial" w:hAnsi="Arial" w:cs="Arial"/>
                <w:sz w:val="24"/>
                <w:szCs w:val="24"/>
                <w:lang w:val="pl-PL"/>
              </w:rPr>
              <w:t xml:space="preserve">Strategii ZIT </w:t>
            </w:r>
            <w:proofErr w:type="spellStart"/>
            <w:r w:rsidRPr="005E5C19">
              <w:rPr>
                <w:rFonts w:ascii="Arial" w:hAnsi="Arial" w:cs="Arial"/>
                <w:sz w:val="24"/>
                <w:szCs w:val="24"/>
                <w:lang w:val="pl-PL"/>
              </w:rPr>
              <w:t>BydOF</w:t>
            </w:r>
            <w:proofErr w:type="spellEnd"/>
            <w:r w:rsidRPr="005E5C19">
              <w:rPr>
                <w:rFonts w:ascii="Arial" w:hAnsi="Arial" w:cs="Arial"/>
                <w:sz w:val="24"/>
                <w:szCs w:val="24"/>
                <w:lang w:val="pl-PL"/>
              </w:rPr>
              <w:t xml:space="preserve"> – </w:t>
            </w:r>
            <w:r w:rsidR="007027A9" w:rsidRPr="005E5C19">
              <w:rPr>
                <w:rFonts w:ascii="Arial" w:hAnsi="Arial" w:cs="Arial"/>
                <w:sz w:val="24"/>
                <w:szCs w:val="24"/>
              </w:rPr>
              <w:t>w przypadku miast nie posiadających Miejskiego Planu Adaptacji do Zmian Klimatu</w:t>
            </w:r>
            <w:r w:rsidR="005E5C19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BA5687">
              <w:rPr>
                <w:rFonts w:ascii="Arial" w:hAnsi="Arial" w:cs="Arial"/>
                <w:sz w:val="24"/>
                <w:szCs w:val="24"/>
                <w:lang w:val="pl-PL"/>
              </w:rPr>
              <w:t xml:space="preserve">oraz innych obszarów zurbanizowanych </w:t>
            </w:r>
            <w:r w:rsidR="005E5C19">
              <w:rPr>
                <w:rFonts w:ascii="Arial" w:hAnsi="Arial" w:cs="Arial"/>
                <w:sz w:val="24"/>
                <w:szCs w:val="24"/>
                <w:lang w:val="pl-PL"/>
              </w:rPr>
              <w:t xml:space="preserve">– </w:t>
            </w:r>
            <w:r w:rsidR="005E5C19" w:rsidRPr="005E5C19">
              <w:rPr>
                <w:rFonts w:ascii="Arial" w:hAnsi="Arial" w:cs="Arial"/>
                <w:sz w:val="24"/>
                <w:szCs w:val="24"/>
              </w:rPr>
              <w:t>zgodność będzie weryfikowana w oparciu o kryterium C.2</w:t>
            </w:r>
            <w:r w:rsidRPr="00B710EB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35F0FF0B" w14:textId="77777777" w:rsidR="004C4650" w:rsidRPr="005E5C19" w:rsidRDefault="004C4650" w:rsidP="004C4650">
            <w:pPr>
              <w:spacing w:after="0" w:line="240" w:lineRule="auto"/>
              <w:ind w:left="32"/>
              <w:rPr>
                <w:rFonts w:ascii="Arial" w:hAnsi="Arial" w:cs="Arial"/>
                <w:sz w:val="24"/>
                <w:szCs w:val="24"/>
              </w:rPr>
            </w:pPr>
          </w:p>
          <w:p w14:paraId="744E4DBB" w14:textId="4D33D62F" w:rsidR="007027A9" w:rsidRPr="007027A9" w:rsidRDefault="007027A9" w:rsidP="007027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10E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Pr="007027A9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CA1555">
              <w:rPr>
                <w:rFonts w:ascii="Arial" w:hAnsi="Arial" w:cs="Arial"/>
                <w:sz w:val="24"/>
                <w:szCs w:val="24"/>
              </w:rPr>
              <w:t>załączniki.</w:t>
            </w:r>
          </w:p>
        </w:tc>
        <w:tc>
          <w:tcPr>
            <w:tcW w:w="3225" w:type="dxa"/>
          </w:tcPr>
          <w:p w14:paraId="71A0BC9D" w14:textId="77777777" w:rsidR="00894C0A" w:rsidRPr="008D4EBB" w:rsidRDefault="00894C0A" w:rsidP="00894C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E70BE1C" w14:textId="77777777" w:rsidR="00894C0A" w:rsidRDefault="00894C0A" w:rsidP="00894C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63A0161" w14:textId="77777777" w:rsidR="00894C0A" w:rsidRPr="008D4EBB" w:rsidRDefault="00894C0A" w:rsidP="00894C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53AB78" w14:textId="77777777" w:rsidR="00894C0A" w:rsidRDefault="00894C0A" w:rsidP="00894C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E61480" w14:textId="77777777" w:rsidR="00894C0A" w:rsidRPr="008D4EBB" w:rsidRDefault="00894C0A" w:rsidP="00894C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AD60B7" w14:textId="77777777" w:rsidR="00894C0A" w:rsidRPr="008D4EBB" w:rsidRDefault="00894C0A" w:rsidP="00894C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D64542D" w14:textId="77777777" w:rsidR="00894C0A" w:rsidRPr="008D4EBB" w:rsidRDefault="00894C0A" w:rsidP="00894C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090461" w14:textId="51304E93" w:rsidR="007027A9" w:rsidRPr="008D4EBB" w:rsidRDefault="00894C0A" w:rsidP="00DB31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020DDA" w:rsidRPr="00B147D6" w14:paraId="69E08473" w14:textId="77777777" w:rsidTr="00753133">
        <w:tc>
          <w:tcPr>
            <w:tcW w:w="1106" w:type="dxa"/>
            <w:vAlign w:val="center"/>
          </w:tcPr>
          <w:p w14:paraId="1444E2F2" w14:textId="7B7E6A05" w:rsidR="00020DDA" w:rsidRDefault="00020DDA" w:rsidP="00020D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F1293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05" w:type="dxa"/>
            <w:vAlign w:val="center"/>
          </w:tcPr>
          <w:p w14:paraId="31C329BE" w14:textId="219C30FD" w:rsidR="00020DDA" w:rsidRDefault="00020DDA" w:rsidP="00020D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0E10">
              <w:rPr>
                <w:rFonts w:ascii="Arial" w:hAnsi="Arial" w:cs="Arial"/>
                <w:sz w:val="24"/>
                <w:szCs w:val="24"/>
              </w:rPr>
              <w:t>Wpływ projektu na jednolit</w:t>
            </w:r>
            <w:r>
              <w:rPr>
                <w:rFonts w:ascii="Arial" w:hAnsi="Arial" w:cs="Arial"/>
                <w:sz w:val="24"/>
                <w:szCs w:val="24"/>
              </w:rPr>
              <w:t xml:space="preserve">e </w:t>
            </w:r>
            <w:r w:rsidRPr="00180E10">
              <w:rPr>
                <w:rFonts w:ascii="Arial" w:hAnsi="Arial" w:cs="Arial"/>
                <w:sz w:val="24"/>
                <w:szCs w:val="24"/>
              </w:rPr>
              <w:t>części wód</w:t>
            </w:r>
          </w:p>
        </w:tc>
        <w:tc>
          <w:tcPr>
            <w:tcW w:w="7090" w:type="dxa"/>
          </w:tcPr>
          <w:p w14:paraId="0437AB7D" w14:textId="16040FE8" w:rsidR="00020DDA" w:rsidRPr="00EF442B" w:rsidRDefault="00020DDA" w:rsidP="00020D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Pr="00DD4D6A">
              <w:rPr>
                <w:rFonts w:ascii="Arial" w:hAnsi="Arial" w:cs="Arial"/>
                <w:sz w:val="24"/>
                <w:szCs w:val="24"/>
              </w:rPr>
              <w:t xml:space="preserve"> projekt</w:t>
            </w:r>
            <w:r w:rsidR="00255125">
              <w:rPr>
                <w:rFonts w:ascii="Arial" w:hAnsi="Arial" w:cs="Arial"/>
                <w:sz w:val="24"/>
                <w:szCs w:val="24"/>
              </w:rPr>
              <w:t xml:space="preserve"> dotyczący niebieskiej infrastruktury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D4D6A">
              <w:rPr>
                <w:rFonts w:ascii="Arial" w:hAnsi="Arial" w:cs="Arial"/>
                <w:sz w:val="24"/>
                <w:szCs w:val="24"/>
              </w:rPr>
              <w:t>nie powoduje:</w:t>
            </w:r>
            <w:r w:rsidRPr="00EF44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6BA8844" w14:textId="77777777" w:rsidR="00020DDA" w:rsidRPr="00894C0A" w:rsidRDefault="00020DDA" w:rsidP="0049369C">
            <w:pPr>
              <w:pStyle w:val="Akapitzlist"/>
              <w:numPr>
                <w:ilvl w:val="0"/>
                <w:numId w:val="5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94C0A">
              <w:rPr>
                <w:rFonts w:ascii="Arial" w:hAnsi="Arial" w:cs="Arial"/>
                <w:sz w:val="24"/>
                <w:szCs w:val="24"/>
              </w:rPr>
              <w:t>nieosiągnięcia dobrego stanu lub potencjału jednolitych części wód,</w:t>
            </w:r>
          </w:p>
          <w:p w14:paraId="1D0A78D7" w14:textId="77777777" w:rsidR="00020DDA" w:rsidRPr="00894C0A" w:rsidRDefault="00020DDA" w:rsidP="0049369C">
            <w:pPr>
              <w:pStyle w:val="Akapitzlist"/>
              <w:numPr>
                <w:ilvl w:val="0"/>
                <w:numId w:val="5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94C0A">
              <w:rPr>
                <w:rFonts w:ascii="Arial" w:hAnsi="Arial" w:cs="Arial"/>
                <w:sz w:val="24"/>
                <w:szCs w:val="24"/>
              </w:rPr>
              <w:t>pogorszenia stanu lub potencjału jednolitych części wód,</w:t>
            </w:r>
          </w:p>
          <w:p w14:paraId="35CA854E" w14:textId="3A663304" w:rsidR="00020DDA" w:rsidRPr="00894C0A" w:rsidRDefault="00020DDA" w:rsidP="0049369C">
            <w:pPr>
              <w:pStyle w:val="Akapitzlist"/>
              <w:numPr>
                <w:ilvl w:val="0"/>
                <w:numId w:val="5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94C0A">
              <w:rPr>
                <w:rFonts w:ascii="Arial" w:hAnsi="Arial" w:cs="Arial"/>
                <w:sz w:val="24"/>
                <w:szCs w:val="24"/>
              </w:rPr>
              <w:t>zastosowania art. 4 ust. 7 Ramowej Dyrektywy Wodnej  (Dyrektyw</w:t>
            </w:r>
            <w:r w:rsidR="001F2E5E" w:rsidRPr="00894C0A">
              <w:rPr>
                <w:rFonts w:ascii="Arial" w:hAnsi="Arial" w:cs="Arial"/>
                <w:sz w:val="24"/>
                <w:szCs w:val="24"/>
              </w:rPr>
              <w:t>a</w:t>
            </w:r>
            <w:r w:rsidRPr="00894C0A">
              <w:rPr>
                <w:rFonts w:ascii="Arial" w:hAnsi="Arial" w:cs="Arial"/>
                <w:sz w:val="24"/>
                <w:szCs w:val="24"/>
              </w:rPr>
              <w:t xml:space="preserve"> Parlamentu Europejskiego i Rady </w:t>
            </w:r>
            <w:r w:rsidRPr="00894C0A">
              <w:rPr>
                <w:rFonts w:ascii="Arial" w:hAnsi="Arial" w:cs="Arial"/>
                <w:sz w:val="24"/>
                <w:szCs w:val="24"/>
              </w:rPr>
              <w:lastRenderedPageBreak/>
              <w:t>2000/60/WE z dnia 23 października 2000 r. ustanawiająca ramy wspólnotowego działania w dziedzinie polityki wodnej).</w:t>
            </w:r>
          </w:p>
          <w:p w14:paraId="02BCBC7F" w14:textId="77777777" w:rsidR="00EC1670" w:rsidRDefault="00EC1670" w:rsidP="00020DD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79615A" w14:textId="77777777" w:rsidR="00020DDA" w:rsidRPr="00EF442B" w:rsidRDefault="00020DDA" w:rsidP="00020DD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530A">
              <w:rPr>
                <w:rFonts w:ascii="Arial" w:hAnsi="Arial" w:cs="Arial"/>
                <w:sz w:val="24"/>
                <w:szCs w:val="24"/>
              </w:rPr>
              <w:t>i załączniki.</w:t>
            </w:r>
          </w:p>
          <w:p w14:paraId="272530F9" w14:textId="77777777" w:rsidR="00020DDA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5F12700A" w14:textId="77777777" w:rsidR="002B78DB" w:rsidRPr="00972281" w:rsidRDefault="002B78DB" w:rsidP="002B78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61611BC1" w14:textId="77777777" w:rsidR="002B78DB" w:rsidRPr="00972281" w:rsidRDefault="002B78DB" w:rsidP="002B78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5729912" w14:textId="77777777" w:rsidR="002B78DB" w:rsidRPr="00972281" w:rsidRDefault="002B78DB" w:rsidP="002B78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F06471" w14:textId="677955CE" w:rsidR="002B78DB" w:rsidRDefault="002B78DB" w:rsidP="002B78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5DE5AA" w14:textId="77777777" w:rsidR="002B78DB" w:rsidRPr="00972281" w:rsidRDefault="002B78DB" w:rsidP="002B78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49FF85" w14:textId="77777777" w:rsidR="002B78DB" w:rsidRPr="00972281" w:rsidRDefault="002B78DB" w:rsidP="002B78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1DC5B31" w14:textId="77777777" w:rsidR="002B78DB" w:rsidRPr="00972281" w:rsidRDefault="002B78DB" w:rsidP="002B78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8D476DB" w14:textId="08D9BDEC" w:rsidR="00020DDA" w:rsidRPr="008D4EBB" w:rsidRDefault="002B78DB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020DDA" w:rsidRPr="00B147D6" w14:paraId="186727B8" w14:textId="77777777" w:rsidTr="00753133">
        <w:tc>
          <w:tcPr>
            <w:tcW w:w="1106" w:type="dxa"/>
            <w:vAlign w:val="center"/>
          </w:tcPr>
          <w:p w14:paraId="3760A0EE" w14:textId="26FCA2E3" w:rsidR="00020DDA" w:rsidRPr="00972281" w:rsidRDefault="00020DDA" w:rsidP="00020D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F1293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05" w:type="dxa"/>
            <w:vAlign w:val="center"/>
          </w:tcPr>
          <w:p w14:paraId="110AA654" w14:textId="77777777" w:rsidR="00020DDA" w:rsidRPr="00972281" w:rsidRDefault="00020DDA" w:rsidP="00020D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972281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7090" w:type="dxa"/>
          </w:tcPr>
          <w:p w14:paraId="609B8C27" w14:textId="29E8DE86" w:rsidR="00020DDA" w:rsidRPr="00972281" w:rsidRDefault="00020DDA" w:rsidP="0045714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4A5C9161" w14:textId="77777777" w:rsidR="00020DDA" w:rsidRPr="00972281" w:rsidRDefault="00020DDA" w:rsidP="0049369C">
            <w:pPr>
              <w:pStyle w:val="Akapitzlist"/>
              <w:numPr>
                <w:ilvl w:val="0"/>
                <w:numId w:val="5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pozytywnej opinii wydanej przez Kujawsko-Pomorskie Biuro Planowania Przestrzennego i Regionalnego odnośnie zgodności ze Standardami w zakresie kształtowania ładu przestrzennego w województwie kujawsko-pomorskim.</w:t>
            </w:r>
          </w:p>
          <w:p w14:paraId="67B2DEB7" w14:textId="77777777" w:rsidR="00006837" w:rsidRDefault="00006837" w:rsidP="00020D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362386" w14:textId="594FDBDF" w:rsidR="00020DDA" w:rsidRPr="00972281" w:rsidRDefault="00020DDA" w:rsidP="00020D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zostaną wskazane w regulaminie wyboru projektów.</w:t>
            </w:r>
          </w:p>
          <w:p w14:paraId="5539EA93" w14:textId="77777777" w:rsidR="00753133" w:rsidRDefault="00753133" w:rsidP="00020D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91809C" w14:textId="77777777" w:rsidR="00006837" w:rsidRPr="00B37CE3" w:rsidRDefault="00006837" w:rsidP="0000683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37CE3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2DFF8B88" w14:textId="77777777" w:rsidR="00006837" w:rsidRPr="00B37CE3" w:rsidRDefault="00006837" w:rsidP="0049369C">
            <w:pPr>
              <w:pStyle w:val="Akapitzlist"/>
              <w:numPr>
                <w:ilvl w:val="0"/>
                <w:numId w:val="5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37CE3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3F98B659" w14:textId="77777777" w:rsidR="00006837" w:rsidRPr="00B37CE3" w:rsidRDefault="00006837" w:rsidP="0049369C">
            <w:pPr>
              <w:pStyle w:val="Akapitzlist"/>
              <w:numPr>
                <w:ilvl w:val="0"/>
                <w:numId w:val="5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37CE3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60985B48" w14:textId="77777777" w:rsidR="00006837" w:rsidRPr="00B37CE3" w:rsidRDefault="00006837" w:rsidP="0049369C">
            <w:pPr>
              <w:pStyle w:val="Akapitzlist"/>
              <w:numPr>
                <w:ilvl w:val="0"/>
                <w:numId w:val="5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37CE3">
              <w:rPr>
                <w:rFonts w:ascii="Arial" w:hAnsi="Arial" w:cs="Arial"/>
                <w:sz w:val="24"/>
                <w:szCs w:val="24"/>
              </w:rPr>
              <w:lastRenderedPageBreak/>
              <w:t>zagospodarowania terenu (z wyjątkami określonymi w standardach).</w:t>
            </w:r>
          </w:p>
          <w:p w14:paraId="06682120" w14:textId="77777777" w:rsidR="00006837" w:rsidRDefault="00006837" w:rsidP="00020D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AD8784" w14:textId="65AD7B57" w:rsidR="00020DDA" w:rsidRPr="00972281" w:rsidRDefault="00020DDA" w:rsidP="00020D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753133">
              <w:rPr>
                <w:rFonts w:ascii="Arial" w:hAnsi="Arial" w:cs="Arial"/>
                <w:sz w:val="24"/>
                <w:szCs w:val="24"/>
              </w:rPr>
              <w:br/>
            </w:r>
            <w:r w:rsidRPr="00972281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225" w:type="dxa"/>
          </w:tcPr>
          <w:p w14:paraId="1234B749" w14:textId="77777777" w:rsidR="00020DDA" w:rsidRPr="00972281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0B682764" w14:textId="77777777" w:rsidR="00020DDA" w:rsidRPr="00972281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BBDFD3" w14:textId="77777777" w:rsidR="00020DDA" w:rsidRPr="00972281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8679D9" w14:textId="77777777" w:rsidR="00020DDA" w:rsidRPr="00972281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FD254A" w14:textId="77777777" w:rsidR="00020DDA" w:rsidRPr="00972281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8C6F37" w14:textId="77777777" w:rsidR="00020DDA" w:rsidRPr="00972281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0933099" w14:textId="77777777" w:rsidR="00020DDA" w:rsidRPr="00972281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BC5074" w14:textId="77777777" w:rsidR="00020DDA" w:rsidRPr="00972281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  <w:tr w:rsidR="009578E6" w:rsidRPr="00B147D6" w14:paraId="73D6D5BC" w14:textId="77777777" w:rsidTr="00753133">
        <w:tc>
          <w:tcPr>
            <w:tcW w:w="1106" w:type="dxa"/>
            <w:vAlign w:val="center"/>
          </w:tcPr>
          <w:p w14:paraId="59BE5140" w14:textId="0BE26575" w:rsidR="009578E6" w:rsidRPr="00972281" w:rsidRDefault="009578E6" w:rsidP="00020D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F1293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05" w:type="dxa"/>
            <w:vAlign w:val="center"/>
          </w:tcPr>
          <w:p w14:paraId="753FF431" w14:textId="3FD475FE" w:rsidR="009578E6" w:rsidRPr="00972281" w:rsidRDefault="00C3726C" w:rsidP="00020D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Ekosystemowy charakter działań</w:t>
            </w:r>
          </w:p>
        </w:tc>
        <w:tc>
          <w:tcPr>
            <w:tcW w:w="7090" w:type="dxa"/>
          </w:tcPr>
          <w:p w14:paraId="01324411" w14:textId="3DB3E4CA" w:rsidR="009578E6" w:rsidRDefault="009578E6" w:rsidP="009578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0530A">
              <w:rPr>
                <w:rFonts w:ascii="Arial" w:hAnsi="Arial" w:cs="Arial"/>
                <w:sz w:val="24"/>
                <w:szCs w:val="24"/>
              </w:rPr>
              <w:t xml:space="preserve">W tym kryterium sprawdzamy, czy </w:t>
            </w:r>
            <w:r>
              <w:rPr>
                <w:rFonts w:ascii="Arial" w:hAnsi="Arial" w:cs="Arial"/>
                <w:sz w:val="24"/>
                <w:szCs w:val="24"/>
              </w:rPr>
              <w:t xml:space="preserve">podejmowane w ramach projektu działania </w:t>
            </w:r>
            <w:r w:rsidR="00D23844">
              <w:rPr>
                <w:rFonts w:ascii="Arial" w:hAnsi="Arial" w:cs="Arial"/>
                <w:sz w:val="24"/>
                <w:szCs w:val="24"/>
              </w:rPr>
              <w:t>zakładają</w:t>
            </w:r>
            <w:r w:rsidRPr="0030530A">
              <w:rPr>
                <w:rFonts w:ascii="Arial" w:hAnsi="Arial" w:cs="Arial"/>
                <w:sz w:val="24"/>
                <w:szCs w:val="24"/>
              </w:rPr>
              <w:t xml:space="preserve"> działania o charakterze ekosystemowym tj. wykorzystując</w:t>
            </w:r>
            <w:r>
              <w:rPr>
                <w:rFonts w:ascii="Arial" w:hAnsi="Arial" w:cs="Arial"/>
                <w:sz w:val="24"/>
                <w:szCs w:val="24"/>
              </w:rPr>
              <w:t>ym</w:t>
            </w:r>
            <w:r w:rsidRPr="0030530A">
              <w:rPr>
                <w:rFonts w:ascii="Arial" w:hAnsi="Arial" w:cs="Arial"/>
                <w:sz w:val="24"/>
                <w:szCs w:val="24"/>
              </w:rPr>
              <w:t xml:space="preserve"> naturalne mechanizmy ekosystemowe oraz uwzględniającym wzajemn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30530A">
              <w:rPr>
                <w:rFonts w:ascii="Arial" w:hAnsi="Arial" w:cs="Arial"/>
                <w:sz w:val="24"/>
                <w:szCs w:val="24"/>
              </w:rPr>
              <w:t>e powiązane procesy naturalne i zachowanie środowiska naturalnego w możliwie stabilnym stanie</w:t>
            </w:r>
            <w:commentRangeStart w:id="75"/>
            <w:r w:rsidR="00F644D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30530A">
              <w:rPr>
                <w:rFonts w:ascii="Arial" w:hAnsi="Arial" w:cs="Arial"/>
                <w:sz w:val="24"/>
                <w:szCs w:val="24"/>
              </w:rPr>
              <w:t>.</w:t>
            </w:r>
            <w:commentRangeEnd w:id="75"/>
            <w:r w:rsidR="005B5E3E">
              <w:rPr>
                <w:rStyle w:val="Odwoaniedokomentarza"/>
                <w:lang w:val="x-none" w:eastAsia="x-none"/>
              </w:rPr>
              <w:commentReference w:id="75"/>
            </w:r>
          </w:p>
          <w:p w14:paraId="006A0317" w14:textId="77777777" w:rsidR="009578E6" w:rsidRDefault="009578E6" w:rsidP="009578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3E976A" w14:textId="26935EC8" w:rsidR="00075742" w:rsidRDefault="00075742" w:rsidP="00F1293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73C3B">
              <w:rPr>
                <w:rFonts w:ascii="Arial" w:hAnsi="Arial" w:cs="Arial"/>
                <w:sz w:val="24"/>
                <w:szCs w:val="24"/>
              </w:rPr>
              <w:t>Jeśli zastosowanie rozwiązań</w:t>
            </w:r>
            <w:r>
              <w:rPr>
                <w:rFonts w:ascii="Arial" w:hAnsi="Arial" w:cs="Arial"/>
                <w:sz w:val="24"/>
                <w:szCs w:val="24"/>
              </w:rPr>
              <w:t xml:space="preserve"> ekosystemowych</w:t>
            </w:r>
            <w:r w:rsidRPr="00573C3B">
              <w:rPr>
                <w:rFonts w:ascii="Arial" w:hAnsi="Arial" w:cs="Arial"/>
                <w:sz w:val="24"/>
                <w:szCs w:val="24"/>
              </w:rPr>
              <w:t xml:space="preserve"> jest z przyczyn technicznych niemożliwe, Wnioskodawca zobowiązany jest do przedstawienia uzasadnienia we wniosku o dofinansowanie projektu.</w:t>
            </w:r>
          </w:p>
          <w:p w14:paraId="7BFCE64E" w14:textId="77777777" w:rsidR="00075742" w:rsidRDefault="00075742" w:rsidP="009578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87E3E1" w14:textId="2616FB1B" w:rsidR="009578E6" w:rsidRPr="00972281" w:rsidRDefault="009578E6" w:rsidP="00F1293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530A">
              <w:rPr>
                <w:rFonts w:ascii="Arial" w:hAnsi="Arial" w:cs="Arial"/>
                <w:sz w:val="24"/>
                <w:szCs w:val="24"/>
              </w:rPr>
              <w:t>i załączniki.</w:t>
            </w:r>
          </w:p>
        </w:tc>
        <w:tc>
          <w:tcPr>
            <w:tcW w:w="3225" w:type="dxa"/>
          </w:tcPr>
          <w:p w14:paraId="4013F7AA" w14:textId="77777777" w:rsidR="005B5E3E" w:rsidRPr="00972281" w:rsidRDefault="005B5E3E" w:rsidP="005B5E3E">
            <w:pPr>
              <w:spacing w:after="0" w:line="240" w:lineRule="auto"/>
              <w:rPr>
                <w:ins w:id="78" w:author="Anna Kacprzak" w:date="2023-11-06T14:56:00Z"/>
                <w:rFonts w:ascii="Arial" w:hAnsi="Arial" w:cs="Arial"/>
                <w:sz w:val="24"/>
                <w:szCs w:val="24"/>
              </w:rPr>
            </w:pPr>
            <w:commentRangeStart w:id="79"/>
            <w:ins w:id="80" w:author="Anna Kacprzak" w:date="2023-11-06T14:56:00Z">
              <w:r w:rsidRPr="00972281">
                <w:rPr>
                  <w:rFonts w:ascii="Arial" w:hAnsi="Arial" w:cs="Arial"/>
                  <w:sz w:val="24"/>
                  <w:szCs w:val="24"/>
                </w:rPr>
                <w:t xml:space="preserve">TAK/NIE/NIE DOTYCZY </w:t>
              </w:r>
            </w:ins>
          </w:p>
          <w:p w14:paraId="591110D8" w14:textId="77777777" w:rsidR="005B5E3E" w:rsidRPr="00972281" w:rsidRDefault="005B5E3E" w:rsidP="005B5E3E">
            <w:pPr>
              <w:spacing w:after="0" w:line="240" w:lineRule="auto"/>
              <w:rPr>
                <w:ins w:id="81" w:author="Anna Kacprzak" w:date="2023-11-06T14:56:00Z"/>
                <w:rFonts w:ascii="Arial" w:hAnsi="Arial" w:cs="Arial"/>
                <w:sz w:val="24"/>
                <w:szCs w:val="24"/>
              </w:rPr>
            </w:pPr>
            <w:ins w:id="82" w:author="Anna Kacprzak" w:date="2023-11-06T14:56:00Z">
              <w:r w:rsidRPr="00972281">
                <w:rPr>
                  <w:rFonts w:ascii="Arial" w:hAnsi="Arial" w:cs="Arial"/>
                  <w:sz w:val="24"/>
                  <w:szCs w:val="24"/>
                </w:rPr>
                <w:t>(NIE oznacza odrzucenie wniosku)</w:t>
              </w:r>
            </w:ins>
          </w:p>
          <w:p w14:paraId="7EC0115F" w14:textId="77777777" w:rsidR="005B5E3E" w:rsidRPr="00972281" w:rsidRDefault="005B5E3E" w:rsidP="005B5E3E">
            <w:pPr>
              <w:spacing w:after="0" w:line="240" w:lineRule="auto"/>
              <w:rPr>
                <w:ins w:id="83" w:author="Anna Kacprzak" w:date="2023-11-06T14:56:00Z"/>
                <w:rFonts w:ascii="Arial" w:hAnsi="Arial" w:cs="Arial"/>
                <w:sz w:val="24"/>
                <w:szCs w:val="24"/>
              </w:rPr>
            </w:pPr>
          </w:p>
          <w:p w14:paraId="296760B9" w14:textId="77777777" w:rsidR="005B5E3E" w:rsidRPr="00972281" w:rsidRDefault="005B5E3E" w:rsidP="005B5E3E">
            <w:pPr>
              <w:spacing w:after="0" w:line="240" w:lineRule="auto"/>
              <w:rPr>
                <w:ins w:id="84" w:author="Anna Kacprzak" w:date="2023-11-06T14:56:00Z"/>
                <w:rFonts w:ascii="Arial" w:hAnsi="Arial" w:cs="Arial"/>
                <w:sz w:val="24"/>
                <w:szCs w:val="24"/>
              </w:rPr>
            </w:pPr>
            <w:ins w:id="85" w:author="Anna Kacprzak" w:date="2023-11-06T14:56:00Z">
              <w:r w:rsidRPr="00972281">
                <w:rPr>
                  <w:rFonts w:ascii="Arial" w:hAnsi="Arial" w:cs="Arial"/>
                  <w:sz w:val="24"/>
                  <w:szCs w:val="24"/>
                </w:rPr>
                <w:t>Kryterium obligatoryjne – spełnienie kryterium jest niezbędne do przyznania dofinansowania.</w:t>
              </w:r>
            </w:ins>
          </w:p>
          <w:p w14:paraId="7DF672BE" w14:textId="77777777" w:rsidR="005B5E3E" w:rsidRPr="00972281" w:rsidRDefault="005B5E3E" w:rsidP="005B5E3E">
            <w:pPr>
              <w:spacing w:after="0" w:line="240" w:lineRule="auto"/>
              <w:rPr>
                <w:ins w:id="86" w:author="Anna Kacprzak" w:date="2023-11-06T14:56:00Z"/>
                <w:rFonts w:ascii="Arial" w:hAnsi="Arial" w:cs="Arial"/>
                <w:sz w:val="24"/>
                <w:szCs w:val="24"/>
              </w:rPr>
            </w:pPr>
          </w:p>
          <w:p w14:paraId="729CE58C" w14:textId="77777777" w:rsidR="005B5E3E" w:rsidRPr="00972281" w:rsidRDefault="005B5E3E" w:rsidP="005B5E3E">
            <w:pPr>
              <w:spacing w:after="0" w:line="240" w:lineRule="auto"/>
              <w:rPr>
                <w:ins w:id="87" w:author="Anna Kacprzak" w:date="2023-11-06T14:56:00Z"/>
                <w:rFonts w:ascii="Arial" w:hAnsi="Arial" w:cs="Arial"/>
                <w:sz w:val="24"/>
                <w:szCs w:val="24"/>
              </w:rPr>
            </w:pPr>
            <w:ins w:id="88" w:author="Anna Kacprzak" w:date="2023-11-06T14:56:00Z">
              <w:r w:rsidRPr="00972281">
                <w:rPr>
                  <w:rFonts w:ascii="Arial" w:hAnsi="Arial" w:cs="Arial"/>
                  <w:sz w:val="24"/>
                  <w:szCs w:val="24"/>
                </w:rPr>
                <w:t xml:space="preserve">Kryterium uznaje się za spełnione, jeżeli odpowiedź będzie pozytywna (wartość logiczna: „TAK” lub „NIE DOTYCZY”). </w:t>
              </w:r>
            </w:ins>
          </w:p>
          <w:p w14:paraId="081F15E3" w14:textId="77777777" w:rsidR="005B5E3E" w:rsidRPr="00972281" w:rsidRDefault="005B5E3E" w:rsidP="005B5E3E">
            <w:pPr>
              <w:spacing w:after="0" w:line="240" w:lineRule="auto"/>
              <w:rPr>
                <w:ins w:id="89" w:author="Anna Kacprzak" w:date="2023-11-06T14:56:00Z"/>
                <w:rFonts w:ascii="Arial" w:hAnsi="Arial" w:cs="Arial"/>
                <w:sz w:val="24"/>
                <w:szCs w:val="24"/>
              </w:rPr>
            </w:pPr>
            <w:ins w:id="90" w:author="Anna Kacprzak" w:date="2023-11-06T14:56:00Z">
              <w:r w:rsidRPr="00972281">
                <w:rPr>
                  <w:rFonts w:ascii="Arial" w:hAnsi="Arial" w:cs="Arial"/>
                  <w:sz w:val="24"/>
                  <w:szCs w:val="24"/>
                </w:rPr>
                <w:t>W trakcie oceny kryterium wnioskodawca może zostać poproszony o uzupełnienie lub poprawienie wniosku.</w:t>
              </w:r>
            </w:ins>
          </w:p>
          <w:p w14:paraId="270D4F1E" w14:textId="2B9759D7" w:rsidR="009578E6" w:rsidRPr="009578E6" w:rsidDel="005B5E3E" w:rsidRDefault="005B5E3E" w:rsidP="005B5E3E">
            <w:pPr>
              <w:spacing w:after="0" w:line="240" w:lineRule="auto"/>
              <w:rPr>
                <w:del w:id="91" w:author="Anna Kacprzak" w:date="2023-11-06T14:55:00Z"/>
                <w:rFonts w:ascii="Arial" w:hAnsi="Arial" w:cs="Arial"/>
                <w:sz w:val="24"/>
                <w:szCs w:val="24"/>
              </w:rPr>
            </w:pPr>
            <w:ins w:id="92" w:author="Anna Kacprzak" w:date="2023-11-06T14:56:00Z">
              <w:r w:rsidRPr="00972281">
                <w:rPr>
                  <w:rFonts w:ascii="Arial" w:hAnsi="Arial" w:cs="Arial"/>
                  <w:sz w:val="24"/>
                  <w:szCs w:val="24"/>
                </w:rPr>
                <w:t xml:space="preserve">Przyznanie wartości „NIE” (po jednokrotnym złożeniu uzupełnień lub poprawy) </w:t>
              </w:r>
              <w:r w:rsidRPr="00972281">
                <w:rPr>
                  <w:rFonts w:ascii="Arial" w:hAnsi="Arial" w:cs="Arial"/>
                  <w:sz w:val="24"/>
                  <w:szCs w:val="24"/>
                </w:rPr>
                <w:lastRenderedPageBreak/>
                <w:t>oznacza, iż kryterium nie jest spełnione.</w:t>
              </w:r>
            </w:ins>
            <w:del w:id="93" w:author="Anna Kacprzak" w:date="2023-11-06T14:55:00Z">
              <w:r w:rsidR="009578E6" w:rsidRPr="009578E6" w:rsidDel="005B5E3E">
                <w:rPr>
                  <w:rFonts w:ascii="Arial" w:hAnsi="Arial" w:cs="Arial"/>
                  <w:sz w:val="24"/>
                  <w:szCs w:val="24"/>
                </w:rPr>
                <w:delText>TAK/NIE</w:delText>
              </w:r>
            </w:del>
            <w:commentRangeEnd w:id="79"/>
            <w:r>
              <w:rPr>
                <w:rStyle w:val="Odwoaniedokomentarza"/>
                <w:lang w:val="x-none" w:eastAsia="x-none"/>
              </w:rPr>
              <w:commentReference w:id="79"/>
            </w:r>
          </w:p>
          <w:p w14:paraId="44A105BE" w14:textId="3663F69D" w:rsidR="009578E6" w:rsidRPr="009578E6" w:rsidDel="005B5E3E" w:rsidRDefault="009578E6" w:rsidP="009578E6">
            <w:pPr>
              <w:spacing w:after="0" w:line="240" w:lineRule="auto"/>
              <w:rPr>
                <w:del w:id="94" w:author="Anna Kacprzak" w:date="2023-11-06T14:55:00Z"/>
                <w:rFonts w:ascii="Arial" w:hAnsi="Arial" w:cs="Arial"/>
                <w:sz w:val="24"/>
                <w:szCs w:val="24"/>
              </w:rPr>
            </w:pPr>
            <w:del w:id="95" w:author="Anna Kacprzak" w:date="2023-11-06T14:55:00Z">
              <w:r w:rsidRPr="009578E6" w:rsidDel="005B5E3E">
                <w:rPr>
                  <w:rFonts w:ascii="Arial" w:hAnsi="Arial" w:cs="Arial"/>
                  <w:sz w:val="24"/>
                  <w:szCs w:val="24"/>
                </w:rPr>
                <w:delText>(NIE oznacza odrzucenie wniosku)</w:delText>
              </w:r>
            </w:del>
          </w:p>
          <w:p w14:paraId="70662DAD" w14:textId="33F8C279" w:rsidR="009578E6" w:rsidRPr="009578E6" w:rsidDel="005B5E3E" w:rsidRDefault="009578E6" w:rsidP="009578E6">
            <w:pPr>
              <w:spacing w:after="0" w:line="240" w:lineRule="auto"/>
              <w:rPr>
                <w:del w:id="96" w:author="Anna Kacprzak" w:date="2023-11-06T14:55:00Z"/>
                <w:rFonts w:ascii="Arial" w:hAnsi="Arial" w:cs="Arial"/>
                <w:sz w:val="24"/>
                <w:szCs w:val="24"/>
              </w:rPr>
            </w:pPr>
          </w:p>
          <w:p w14:paraId="1AF33605" w14:textId="3F61A580" w:rsidR="009578E6" w:rsidRPr="009578E6" w:rsidDel="005B5E3E" w:rsidRDefault="009578E6" w:rsidP="009578E6">
            <w:pPr>
              <w:spacing w:after="0" w:line="240" w:lineRule="auto"/>
              <w:rPr>
                <w:del w:id="97" w:author="Anna Kacprzak" w:date="2023-11-06T14:55:00Z"/>
                <w:rFonts w:ascii="Arial" w:hAnsi="Arial" w:cs="Arial"/>
                <w:sz w:val="24"/>
                <w:szCs w:val="24"/>
              </w:rPr>
            </w:pPr>
            <w:del w:id="98" w:author="Anna Kacprzak" w:date="2023-11-06T14:55:00Z">
              <w:r w:rsidRPr="009578E6" w:rsidDel="005B5E3E">
                <w:rPr>
                  <w:rFonts w:ascii="Arial" w:hAnsi="Arial" w:cs="Arial"/>
                  <w:sz w:val="24"/>
                  <w:szCs w:val="24"/>
                </w:rPr>
                <w:delText>Kryterium obligatoryjne – spełnienie kryterium jest niezbędne do przyznania dofinansowania.</w:delText>
              </w:r>
            </w:del>
          </w:p>
          <w:p w14:paraId="7F6C0E24" w14:textId="2016FFB6" w:rsidR="009578E6" w:rsidRPr="009578E6" w:rsidDel="005B5E3E" w:rsidRDefault="009578E6" w:rsidP="009578E6">
            <w:pPr>
              <w:spacing w:after="0" w:line="240" w:lineRule="auto"/>
              <w:rPr>
                <w:del w:id="99" w:author="Anna Kacprzak" w:date="2023-11-06T14:55:00Z"/>
                <w:rFonts w:ascii="Arial" w:hAnsi="Arial" w:cs="Arial"/>
                <w:sz w:val="24"/>
                <w:szCs w:val="24"/>
              </w:rPr>
            </w:pPr>
          </w:p>
          <w:p w14:paraId="6F678159" w14:textId="563DB5E3" w:rsidR="009578E6" w:rsidRPr="009578E6" w:rsidDel="005B5E3E" w:rsidRDefault="009578E6" w:rsidP="009578E6">
            <w:pPr>
              <w:spacing w:after="0" w:line="240" w:lineRule="auto"/>
              <w:rPr>
                <w:del w:id="100" w:author="Anna Kacprzak" w:date="2023-11-06T14:55:00Z"/>
                <w:rFonts w:ascii="Arial" w:hAnsi="Arial" w:cs="Arial"/>
                <w:sz w:val="24"/>
                <w:szCs w:val="24"/>
              </w:rPr>
            </w:pPr>
            <w:del w:id="101" w:author="Anna Kacprzak" w:date="2023-11-06T14:55:00Z">
              <w:r w:rsidRPr="009578E6" w:rsidDel="005B5E3E">
                <w:rPr>
                  <w:rFonts w:ascii="Arial" w:hAnsi="Arial" w:cs="Arial"/>
                  <w:sz w:val="24"/>
                  <w:szCs w:val="24"/>
                </w:rPr>
                <w:delText xml:space="preserve">Kryterium uznaje się za spełnione, jeżeli odpowiedź będzie pozytywna. </w:delText>
              </w:r>
            </w:del>
          </w:p>
          <w:p w14:paraId="70DA205A" w14:textId="432F6217" w:rsidR="009578E6" w:rsidRPr="009578E6" w:rsidDel="005B5E3E" w:rsidRDefault="009578E6" w:rsidP="009578E6">
            <w:pPr>
              <w:spacing w:after="0" w:line="240" w:lineRule="auto"/>
              <w:rPr>
                <w:del w:id="102" w:author="Anna Kacprzak" w:date="2023-11-06T14:55:00Z"/>
                <w:rFonts w:ascii="Arial" w:hAnsi="Arial" w:cs="Arial"/>
                <w:sz w:val="24"/>
                <w:szCs w:val="24"/>
              </w:rPr>
            </w:pPr>
            <w:del w:id="103" w:author="Anna Kacprzak" w:date="2023-11-06T14:55:00Z">
              <w:r w:rsidRPr="009578E6" w:rsidDel="005B5E3E">
                <w:rPr>
                  <w:rFonts w:ascii="Arial" w:hAnsi="Arial" w:cs="Arial"/>
                  <w:sz w:val="24"/>
                  <w:szCs w:val="24"/>
                </w:rPr>
                <w:delText>W trakcie oceny kryterium wnioskodawca może zostać poproszony o uzupełnienie lub poprawienie wniosku.</w:delText>
              </w:r>
            </w:del>
          </w:p>
          <w:p w14:paraId="453DEDC1" w14:textId="0BD2E599" w:rsidR="009578E6" w:rsidRPr="00972281" w:rsidRDefault="009578E6" w:rsidP="009578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del w:id="104" w:author="Anna Kacprzak" w:date="2023-11-06T14:55:00Z">
              <w:r w:rsidRPr="009578E6" w:rsidDel="005B5E3E">
                <w:rPr>
                  <w:rFonts w:ascii="Arial" w:hAnsi="Arial" w:cs="Arial"/>
                  <w:sz w:val="24"/>
                  <w:szCs w:val="24"/>
                </w:rPr>
                <w:delText>Przyznanie wartości „NIE” (po jednokrotnym złożeniu uzupełnień lub poprawy) oznacza, iż kryterium nie jest spełnione.</w:delText>
              </w:r>
            </w:del>
          </w:p>
        </w:tc>
      </w:tr>
      <w:tr w:rsidR="00020DDA" w:rsidRPr="00B147D6" w14:paraId="5480C4F0" w14:textId="77777777" w:rsidTr="00753133">
        <w:tc>
          <w:tcPr>
            <w:tcW w:w="1106" w:type="dxa"/>
            <w:vAlign w:val="center"/>
          </w:tcPr>
          <w:p w14:paraId="486B6C73" w14:textId="48E2CC98" w:rsidR="00020DDA" w:rsidRPr="00B147D6" w:rsidRDefault="00020DDA" w:rsidP="00020DD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1502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F1293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05" w:type="dxa"/>
            <w:vAlign w:val="center"/>
          </w:tcPr>
          <w:p w14:paraId="5C2C50DE" w14:textId="30950FE8" w:rsidR="00020DDA" w:rsidRPr="0011502B" w:rsidRDefault="00020DDA" w:rsidP="00020D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02B">
              <w:rPr>
                <w:rFonts w:ascii="Arial" w:hAnsi="Arial" w:cs="Arial"/>
                <w:sz w:val="24"/>
                <w:szCs w:val="24"/>
              </w:rPr>
              <w:t xml:space="preserve">Zielono-niebieska infrastruktura </w:t>
            </w:r>
          </w:p>
        </w:tc>
        <w:tc>
          <w:tcPr>
            <w:tcW w:w="7090" w:type="dxa"/>
          </w:tcPr>
          <w:p w14:paraId="5E4D2390" w14:textId="2DF3B322" w:rsidR="0011502B" w:rsidRPr="00331D89" w:rsidRDefault="00DE35FE" w:rsidP="00331D89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502B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331D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31D89">
              <w:rPr>
                <w:rFonts w:ascii="Arial" w:hAnsi="Arial" w:cs="Arial"/>
                <w:sz w:val="24"/>
                <w:szCs w:val="24"/>
              </w:rPr>
              <w:t>projekt zakłada rozwój zielono-niebieskiej</w:t>
            </w:r>
            <w:r w:rsidR="0011502B" w:rsidRPr="00331D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7DB4">
              <w:rPr>
                <w:rFonts w:ascii="Arial" w:hAnsi="Arial" w:cs="Arial"/>
                <w:sz w:val="24"/>
                <w:szCs w:val="24"/>
              </w:rPr>
              <w:t xml:space="preserve">infrastruktury </w:t>
            </w:r>
            <w:r w:rsidR="0011502B" w:rsidRPr="00331D89">
              <w:rPr>
                <w:rFonts w:ascii="Arial" w:hAnsi="Arial" w:cs="Arial"/>
                <w:sz w:val="24"/>
                <w:szCs w:val="24"/>
              </w:rPr>
              <w:t xml:space="preserve">(rozwój powierzchni pokrytych zielenią w miastach/innych obszarach zurbanizowanych </w:t>
            </w:r>
            <w:r w:rsidR="00553BD9">
              <w:rPr>
                <w:rFonts w:ascii="Arial" w:hAnsi="Arial" w:cs="Arial"/>
                <w:sz w:val="24"/>
                <w:szCs w:val="24"/>
              </w:rPr>
              <w:t>i/albo</w:t>
            </w:r>
            <w:r w:rsidR="0011502B" w:rsidRPr="00331D89">
              <w:rPr>
                <w:rFonts w:ascii="Arial" w:hAnsi="Arial" w:cs="Arial"/>
                <w:sz w:val="24"/>
                <w:szCs w:val="24"/>
              </w:rPr>
              <w:t xml:space="preserve"> rozwiąza</w:t>
            </w:r>
            <w:r w:rsidR="00847DB4">
              <w:rPr>
                <w:rFonts w:ascii="Arial" w:hAnsi="Arial" w:cs="Arial"/>
                <w:sz w:val="24"/>
                <w:szCs w:val="24"/>
              </w:rPr>
              <w:t>nia</w:t>
            </w:r>
            <w:r w:rsidR="0011502B" w:rsidRPr="00331D89">
              <w:rPr>
                <w:rFonts w:ascii="Arial" w:hAnsi="Arial" w:cs="Arial"/>
                <w:sz w:val="24"/>
                <w:szCs w:val="24"/>
              </w:rPr>
              <w:t xml:space="preserve"> z zakresu niebieskiej infrastruktury)</w:t>
            </w:r>
            <w:r w:rsidR="006733E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9855991" w14:textId="77777777" w:rsidR="00F22B86" w:rsidRPr="00F22B86" w:rsidRDefault="00F22B86" w:rsidP="00F22B86">
            <w:pPr>
              <w:pStyle w:val="Akapitzlist"/>
              <w:spacing w:before="60" w:after="0" w:line="240" w:lineRule="auto"/>
              <w:ind w:left="780"/>
              <w:rPr>
                <w:rFonts w:ascii="Arial" w:hAnsi="Arial" w:cs="Arial"/>
                <w:sz w:val="24"/>
                <w:szCs w:val="24"/>
              </w:rPr>
            </w:pPr>
          </w:p>
          <w:p w14:paraId="7D3C5C8E" w14:textId="2907A4E2" w:rsidR="0011502B" w:rsidRPr="00F1293C" w:rsidRDefault="0011502B" w:rsidP="00020D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1293C">
              <w:rPr>
                <w:rFonts w:ascii="Arial" w:hAnsi="Arial" w:cs="Arial"/>
                <w:sz w:val="24"/>
                <w:szCs w:val="24"/>
              </w:rPr>
              <w:t>Nie</w:t>
            </w:r>
            <w:r w:rsidR="00BF1DA0">
              <w:rPr>
                <w:rFonts w:ascii="Arial" w:hAnsi="Arial" w:cs="Arial"/>
                <w:sz w:val="24"/>
                <w:szCs w:val="24"/>
              </w:rPr>
              <w:t xml:space="preserve"> będą kwalifikowalne</w:t>
            </w:r>
            <w:r w:rsidRPr="00F129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06367">
              <w:rPr>
                <w:rFonts w:ascii="Arial" w:hAnsi="Arial" w:cs="Arial"/>
                <w:sz w:val="24"/>
                <w:szCs w:val="24"/>
              </w:rPr>
              <w:t>koszty związane z działaniami</w:t>
            </w:r>
            <w:r w:rsidR="00703683" w:rsidRPr="00F129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22B86" w:rsidRPr="00F1293C">
              <w:rPr>
                <w:rFonts w:ascii="Arial" w:hAnsi="Arial" w:cs="Arial"/>
                <w:sz w:val="24"/>
                <w:szCs w:val="24"/>
              </w:rPr>
              <w:t>zasklepiając</w:t>
            </w:r>
            <w:r w:rsidR="00506367">
              <w:rPr>
                <w:rFonts w:ascii="Arial" w:hAnsi="Arial" w:cs="Arial"/>
                <w:sz w:val="24"/>
                <w:szCs w:val="24"/>
              </w:rPr>
              <w:t>ymi</w:t>
            </w:r>
            <w:r w:rsidR="00F22B86" w:rsidRPr="00F129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3683" w:rsidRPr="00F1293C">
              <w:rPr>
                <w:rFonts w:ascii="Arial" w:hAnsi="Arial" w:cs="Arial"/>
                <w:sz w:val="24"/>
                <w:szCs w:val="24"/>
              </w:rPr>
              <w:t>powierzchni</w:t>
            </w:r>
            <w:r w:rsidR="00F22B86" w:rsidRPr="00F1293C">
              <w:rPr>
                <w:rFonts w:ascii="Arial" w:hAnsi="Arial" w:cs="Arial"/>
                <w:sz w:val="24"/>
                <w:szCs w:val="24"/>
              </w:rPr>
              <w:t>ę</w:t>
            </w:r>
            <w:r w:rsidR="00703683" w:rsidRPr="00F1293C">
              <w:rPr>
                <w:rFonts w:ascii="Arial" w:hAnsi="Arial" w:cs="Arial"/>
                <w:sz w:val="24"/>
                <w:szCs w:val="24"/>
              </w:rPr>
              <w:t xml:space="preserve"> czynn</w:t>
            </w:r>
            <w:r w:rsidR="00F22B86" w:rsidRPr="00F1293C">
              <w:rPr>
                <w:rFonts w:ascii="Arial" w:hAnsi="Arial" w:cs="Arial"/>
                <w:sz w:val="24"/>
                <w:szCs w:val="24"/>
              </w:rPr>
              <w:t>ą</w:t>
            </w:r>
            <w:r w:rsidR="00703683" w:rsidRPr="00F1293C">
              <w:rPr>
                <w:rFonts w:ascii="Arial" w:hAnsi="Arial" w:cs="Arial"/>
                <w:sz w:val="24"/>
                <w:szCs w:val="24"/>
              </w:rPr>
              <w:t xml:space="preserve"> biologicznie, np. budow</w:t>
            </w:r>
            <w:r w:rsidR="00BF1DA0">
              <w:rPr>
                <w:rFonts w:ascii="Arial" w:hAnsi="Arial" w:cs="Arial"/>
                <w:sz w:val="24"/>
                <w:szCs w:val="24"/>
              </w:rPr>
              <w:t>a</w:t>
            </w:r>
            <w:r w:rsidR="00703683" w:rsidRPr="00F1293C">
              <w:rPr>
                <w:rFonts w:ascii="Arial" w:hAnsi="Arial" w:cs="Arial"/>
                <w:sz w:val="24"/>
                <w:szCs w:val="24"/>
              </w:rPr>
              <w:t xml:space="preserve"> parkingów</w:t>
            </w:r>
            <w:ins w:id="105" w:author="Anna Kacprzak" w:date="2023-11-09T09:12:00Z">
              <w:r w:rsidR="00FE379D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commentRangeStart w:id="106"/>
              <w:r w:rsidR="00FE379D">
                <w:rPr>
                  <w:rFonts w:ascii="Arial" w:hAnsi="Arial" w:cs="Arial"/>
                  <w:sz w:val="24"/>
                  <w:szCs w:val="24"/>
                </w:rPr>
                <w:t>z kostki brukowej/bitumiczn</w:t>
              </w:r>
            </w:ins>
            <w:ins w:id="107" w:author="Anna Kacprzak" w:date="2023-11-09T11:42:00Z">
              <w:r w:rsidR="00287157">
                <w:rPr>
                  <w:rFonts w:ascii="Arial" w:hAnsi="Arial" w:cs="Arial"/>
                  <w:sz w:val="24"/>
                  <w:szCs w:val="24"/>
                </w:rPr>
                <w:t>ych</w:t>
              </w:r>
            </w:ins>
            <w:r w:rsidR="007C7217">
              <w:rPr>
                <w:rFonts w:ascii="Arial" w:hAnsi="Arial" w:cs="Arial"/>
                <w:sz w:val="24"/>
                <w:szCs w:val="24"/>
              </w:rPr>
              <w:t>,</w:t>
            </w:r>
            <w:r w:rsidR="00703683" w:rsidRPr="00F1293C">
              <w:rPr>
                <w:rFonts w:ascii="Arial" w:hAnsi="Arial" w:cs="Arial"/>
                <w:sz w:val="24"/>
                <w:szCs w:val="24"/>
              </w:rPr>
              <w:t xml:space="preserve"> </w:t>
            </w:r>
            <w:commentRangeEnd w:id="106"/>
            <w:r w:rsidR="00287157">
              <w:rPr>
                <w:rStyle w:val="Odwoaniedokomentarza"/>
                <w:lang w:val="x-none" w:eastAsia="x-none"/>
              </w:rPr>
              <w:commentReference w:id="106"/>
            </w:r>
            <w:r w:rsidR="00637EEB" w:rsidRPr="00F1293C">
              <w:rPr>
                <w:rFonts w:ascii="Arial" w:hAnsi="Arial" w:cs="Arial"/>
                <w:sz w:val="24"/>
                <w:szCs w:val="24"/>
              </w:rPr>
              <w:t xml:space="preserve">chodników z kostki brukowej, </w:t>
            </w:r>
            <w:r w:rsidR="00B31AE0" w:rsidRPr="00F1293C">
              <w:rPr>
                <w:rFonts w:ascii="Arial" w:hAnsi="Arial" w:cs="Arial"/>
                <w:sz w:val="24"/>
                <w:szCs w:val="24"/>
              </w:rPr>
              <w:t xml:space="preserve">ścieżek/dróg rowerowych z kostki brukowej/bitumicznych, </w:t>
            </w:r>
            <w:r w:rsidR="00170CD6" w:rsidRPr="00F1293C">
              <w:rPr>
                <w:rFonts w:ascii="Arial" w:hAnsi="Arial" w:cs="Arial"/>
                <w:sz w:val="24"/>
                <w:szCs w:val="24"/>
              </w:rPr>
              <w:t xml:space="preserve">powierzchni rekreacyjnej o zasklepionej powierzchni, </w:t>
            </w:r>
            <w:r w:rsidR="00637EEB" w:rsidRPr="00F1293C">
              <w:rPr>
                <w:rFonts w:ascii="Arial" w:hAnsi="Arial" w:cs="Arial"/>
                <w:sz w:val="24"/>
                <w:szCs w:val="24"/>
              </w:rPr>
              <w:t>itp.</w:t>
            </w:r>
          </w:p>
          <w:p w14:paraId="36B1BE42" w14:textId="77777777" w:rsidR="00F22B86" w:rsidRPr="00637EEB" w:rsidRDefault="00F22B86" w:rsidP="00020DDA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4F8B37E2" w14:textId="77777777" w:rsidR="0011502B" w:rsidRPr="0011502B" w:rsidRDefault="0011502B" w:rsidP="0011502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502B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 i załączniki.</w:t>
            </w:r>
          </w:p>
          <w:p w14:paraId="4F0D21A8" w14:textId="45AE2FB1" w:rsidR="0011502B" w:rsidRPr="0011502B" w:rsidRDefault="0011502B" w:rsidP="00020D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45D11900" w14:textId="77777777" w:rsidR="00020DDA" w:rsidRPr="00D42B12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2B1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1B8EF38" w14:textId="77777777" w:rsidR="00020DDA" w:rsidRPr="00D42B12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2B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EBDDF22" w14:textId="77777777" w:rsidR="00020DDA" w:rsidRPr="00D42B12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25E023" w14:textId="77777777" w:rsidR="00020DDA" w:rsidRPr="00D42B12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2B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1485D1" w14:textId="77777777" w:rsidR="00020DDA" w:rsidRPr="00D42B12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5E7A5F" w14:textId="77777777" w:rsidR="00020DDA" w:rsidRPr="00D42B12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2B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894103" w14:textId="77777777" w:rsidR="00020DDA" w:rsidRPr="00D42B12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2B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E8FFA43" w14:textId="77777777" w:rsidR="00020DDA" w:rsidRPr="00D42B12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2B1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020DDA" w:rsidRPr="00B147D6" w14:paraId="0FC5D045" w14:textId="77777777" w:rsidTr="00753133">
        <w:tc>
          <w:tcPr>
            <w:tcW w:w="1106" w:type="dxa"/>
            <w:vAlign w:val="center"/>
          </w:tcPr>
          <w:p w14:paraId="028CDBD1" w14:textId="7E192E40" w:rsidR="00020DDA" w:rsidRPr="00B147D6" w:rsidRDefault="00020DDA" w:rsidP="00020DD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C.</w:t>
            </w:r>
            <w:r w:rsidR="00573C3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05" w:type="dxa"/>
            <w:vAlign w:val="center"/>
          </w:tcPr>
          <w:p w14:paraId="70D98DE1" w14:textId="758BB5B4" w:rsidR="00020DDA" w:rsidRPr="00C42F5A" w:rsidRDefault="00C42F5A" w:rsidP="00020D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2F5A">
              <w:rPr>
                <w:rFonts w:ascii="Arial" w:hAnsi="Arial" w:cs="Arial"/>
                <w:sz w:val="24"/>
                <w:szCs w:val="24"/>
              </w:rPr>
              <w:t xml:space="preserve">Dodatkowe </w:t>
            </w:r>
            <w:r w:rsidR="00F04C2E">
              <w:rPr>
                <w:rFonts w:ascii="Arial" w:hAnsi="Arial" w:cs="Arial"/>
                <w:sz w:val="24"/>
                <w:szCs w:val="24"/>
              </w:rPr>
              <w:t>elementy projektu</w:t>
            </w:r>
          </w:p>
        </w:tc>
        <w:tc>
          <w:tcPr>
            <w:tcW w:w="7090" w:type="dxa"/>
          </w:tcPr>
          <w:p w14:paraId="64FBD9FD" w14:textId="16256FA3" w:rsidR="00C42F5A" w:rsidRDefault="00C42F5A" w:rsidP="00C42F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w projekcie w przypadku występowania elementów niezwiązanych bezpośrednio z adaptacją do zmian klimatu, ale spełniających aspekty estetyczne bądź społeczne niezbędne dla </w:t>
            </w:r>
            <w:r w:rsidR="007438A3">
              <w:rPr>
                <w:rFonts w:ascii="Arial" w:hAnsi="Arial" w:cs="Arial"/>
                <w:sz w:val="24"/>
                <w:szCs w:val="24"/>
              </w:rPr>
              <w:t>kompleksowej</w:t>
            </w:r>
            <w:r>
              <w:rPr>
                <w:rFonts w:ascii="Arial" w:hAnsi="Arial" w:cs="Arial"/>
                <w:sz w:val="24"/>
                <w:szCs w:val="24"/>
              </w:rPr>
              <w:t xml:space="preserve"> realizacji projektu, jak np. ław</w:t>
            </w:r>
            <w:r w:rsidR="00F04C2E">
              <w:rPr>
                <w:rFonts w:ascii="Arial" w:hAnsi="Arial" w:cs="Arial"/>
                <w:sz w:val="24"/>
                <w:szCs w:val="24"/>
              </w:rPr>
              <w:t>ki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04C2E">
              <w:rPr>
                <w:rFonts w:ascii="Arial" w:hAnsi="Arial" w:cs="Arial"/>
                <w:sz w:val="24"/>
                <w:szCs w:val="24"/>
              </w:rPr>
              <w:t>piaskownice, huśtawki, drabinki, śmietniki, wodotryski, itp.</w:t>
            </w:r>
            <w:r w:rsidR="0016650A">
              <w:rPr>
                <w:rFonts w:ascii="Arial" w:hAnsi="Arial" w:cs="Arial"/>
                <w:sz w:val="24"/>
                <w:szCs w:val="24"/>
              </w:rPr>
              <w:t>,</w:t>
            </w:r>
            <w:r w:rsidR="007438A3">
              <w:rPr>
                <w:rFonts w:ascii="Arial" w:hAnsi="Arial" w:cs="Arial"/>
                <w:sz w:val="24"/>
                <w:szCs w:val="24"/>
              </w:rPr>
              <w:t xml:space="preserve"> koszty </w:t>
            </w:r>
            <w:r w:rsidR="0016650A">
              <w:rPr>
                <w:rFonts w:ascii="Arial" w:hAnsi="Arial" w:cs="Arial"/>
                <w:sz w:val="24"/>
                <w:szCs w:val="24"/>
              </w:rPr>
              <w:t>ich realizacji</w:t>
            </w:r>
            <w:r w:rsidR="007438A3">
              <w:rPr>
                <w:rFonts w:ascii="Arial" w:hAnsi="Arial" w:cs="Arial"/>
                <w:sz w:val="24"/>
                <w:szCs w:val="24"/>
              </w:rPr>
              <w:t xml:space="preserve"> stanowią</w:t>
            </w:r>
            <w:r w:rsidR="0016650A">
              <w:rPr>
                <w:rFonts w:ascii="Arial" w:hAnsi="Arial" w:cs="Arial"/>
                <w:sz w:val="24"/>
                <w:szCs w:val="24"/>
              </w:rPr>
              <w:t xml:space="preserve"> nie</w:t>
            </w:r>
            <w:r w:rsidR="007438A3">
              <w:rPr>
                <w:rFonts w:ascii="Arial" w:hAnsi="Arial" w:cs="Arial"/>
                <w:sz w:val="24"/>
                <w:szCs w:val="24"/>
              </w:rPr>
              <w:t xml:space="preserve"> więcej niż </w:t>
            </w:r>
            <w:commentRangeStart w:id="108"/>
            <w:ins w:id="109" w:author="Anna Kacprzak" w:date="2023-11-09T08:18:00Z">
              <w:r w:rsidR="008719AC">
                <w:rPr>
                  <w:rFonts w:ascii="Arial" w:hAnsi="Arial" w:cs="Arial"/>
                  <w:sz w:val="24"/>
                  <w:szCs w:val="24"/>
                </w:rPr>
                <w:t>20</w:t>
              </w:r>
              <w:commentRangeEnd w:id="108"/>
              <w:r w:rsidR="008719AC">
                <w:rPr>
                  <w:rStyle w:val="Odwoaniedokomentarza"/>
                  <w:lang w:val="x-none" w:eastAsia="x-none"/>
                </w:rPr>
                <w:commentReference w:id="108"/>
              </w:r>
            </w:ins>
            <w:del w:id="110" w:author="Anna Kacprzak" w:date="2023-11-09T08:18:00Z">
              <w:r w:rsidR="007438A3" w:rsidRPr="00AA29DB" w:rsidDel="008719AC">
                <w:rPr>
                  <w:rFonts w:ascii="Arial" w:hAnsi="Arial" w:cs="Arial"/>
                  <w:sz w:val="24"/>
                  <w:szCs w:val="24"/>
                </w:rPr>
                <w:delText>15</w:delText>
              </w:r>
            </w:del>
            <w:r w:rsidR="007438A3" w:rsidRPr="00AA29DB">
              <w:rPr>
                <w:rFonts w:ascii="Arial" w:hAnsi="Arial" w:cs="Arial"/>
                <w:sz w:val="24"/>
                <w:szCs w:val="24"/>
              </w:rPr>
              <w:t>% wydatków kwalifikowalnych projektu</w:t>
            </w:r>
            <w:r w:rsidR="007438A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198CB4" w14:textId="77777777" w:rsidR="004F447B" w:rsidRDefault="004F447B" w:rsidP="00C42F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24F057" w14:textId="3D7CB568" w:rsidR="007F08AD" w:rsidRPr="00753133" w:rsidRDefault="00C42F5A" w:rsidP="00C42F5A">
            <w:pPr>
              <w:spacing w:before="60" w:after="0" w:line="240" w:lineRule="auto"/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25" w:type="dxa"/>
          </w:tcPr>
          <w:p w14:paraId="354A1938" w14:textId="77777777" w:rsidR="00C638F2" w:rsidRPr="00C638F2" w:rsidRDefault="00C638F2" w:rsidP="00C638F2">
            <w:pPr>
              <w:spacing w:after="0" w:line="240" w:lineRule="auto"/>
              <w:rPr>
                <w:ins w:id="111" w:author="Anna Kacprzak" w:date="2023-11-08T08:51:00Z"/>
                <w:rFonts w:ascii="Arial" w:hAnsi="Arial" w:cs="Arial"/>
                <w:sz w:val="24"/>
                <w:szCs w:val="24"/>
              </w:rPr>
            </w:pPr>
            <w:commentRangeStart w:id="112"/>
            <w:ins w:id="113" w:author="Anna Kacprzak" w:date="2023-11-08T08:51:00Z">
              <w:r w:rsidRPr="00C638F2">
                <w:rPr>
                  <w:rFonts w:ascii="Arial" w:hAnsi="Arial" w:cs="Arial"/>
                  <w:sz w:val="24"/>
                  <w:szCs w:val="24"/>
                </w:rPr>
                <w:t xml:space="preserve">TAK/NIE/NIE DOTYCZY </w:t>
              </w:r>
            </w:ins>
          </w:p>
          <w:p w14:paraId="76B64039" w14:textId="77777777" w:rsidR="00C638F2" w:rsidRPr="00C638F2" w:rsidRDefault="00C638F2" w:rsidP="00C638F2">
            <w:pPr>
              <w:spacing w:after="0" w:line="240" w:lineRule="auto"/>
              <w:rPr>
                <w:ins w:id="114" w:author="Anna Kacprzak" w:date="2023-11-08T08:51:00Z"/>
                <w:rFonts w:ascii="Arial" w:hAnsi="Arial" w:cs="Arial"/>
                <w:sz w:val="24"/>
                <w:szCs w:val="24"/>
              </w:rPr>
            </w:pPr>
            <w:ins w:id="115" w:author="Anna Kacprzak" w:date="2023-11-08T08:51:00Z">
              <w:r w:rsidRPr="00C638F2">
                <w:rPr>
                  <w:rFonts w:ascii="Arial" w:hAnsi="Arial" w:cs="Arial"/>
                  <w:sz w:val="24"/>
                  <w:szCs w:val="24"/>
                </w:rPr>
                <w:t>(NIE oznacza odrzucenie wniosku)</w:t>
              </w:r>
            </w:ins>
          </w:p>
          <w:p w14:paraId="48CAC477" w14:textId="77777777" w:rsidR="00C638F2" w:rsidRPr="00C638F2" w:rsidRDefault="00C638F2" w:rsidP="00C638F2">
            <w:pPr>
              <w:spacing w:after="0" w:line="240" w:lineRule="auto"/>
              <w:rPr>
                <w:ins w:id="116" w:author="Anna Kacprzak" w:date="2023-11-08T08:51:00Z"/>
                <w:rFonts w:ascii="Arial" w:hAnsi="Arial" w:cs="Arial"/>
                <w:sz w:val="24"/>
                <w:szCs w:val="24"/>
              </w:rPr>
            </w:pPr>
          </w:p>
          <w:p w14:paraId="25DFE984" w14:textId="77777777" w:rsidR="00C638F2" w:rsidRPr="00C638F2" w:rsidRDefault="00C638F2" w:rsidP="00C638F2">
            <w:pPr>
              <w:spacing w:after="0" w:line="240" w:lineRule="auto"/>
              <w:rPr>
                <w:ins w:id="117" w:author="Anna Kacprzak" w:date="2023-11-08T08:51:00Z"/>
                <w:rFonts w:ascii="Arial" w:hAnsi="Arial" w:cs="Arial"/>
                <w:sz w:val="24"/>
                <w:szCs w:val="24"/>
              </w:rPr>
            </w:pPr>
            <w:ins w:id="118" w:author="Anna Kacprzak" w:date="2023-11-08T08:51:00Z">
              <w:r w:rsidRPr="00C638F2">
                <w:rPr>
                  <w:rFonts w:ascii="Arial" w:hAnsi="Arial" w:cs="Arial"/>
                  <w:sz w:val="24"/>
                  <w:szCs w:val="24"/>
                </w:rPr>
                <w:t>Kryterium obligatoryjne – spełnienie kryterium jest niezbędne do przyznania dofinansowania.</w:t>
              </w:r>
            </w:ins>
          </w:p>
          <w:p w14:paraId="1A0E3017" w14:textId="77777777" w:rsidR="00C638F2" w:rsidRPr="00C638F2" w:rsidRDefault="00C638F2" w:rsidP="00C638F2">
            <w:pPr>
              <w:spacing w:after="0" w:line="240" w:lineRule="auto"/>
              <w:rPr>
                <w:ins w:id="119" w:author="Anna Kacprzak" w:date="2023-11-08T08:51:00Z"/>
                <w:rFonts w:ascii="Arial" w:hAnsi="Arial" w:cs="Arial"/>
                <w:sz w:val="24"/>
                <w:szCs w:val="24"/>
              </w:rPr>
            </w:pPr>
          </w:p>
          <w:p w14:paraId="2D57B29B" w14:textId="77777777" w:rsidR="00C638F2" w:rsidRPr="00C638F2" w:rsidRDefault="00C638F2" w:rsidP="00C638F2">
            <w:pPr>
              <w:spacing w:after="0" w:line="240" w:lineRule="auto"/>
              <w:rPr>
                <w:ins w:id="120" w:author="Anna Kacprzak" w:date="2023-11-08T08:51:00Z"/>
                <w:rFonts w:ascii="Arial" w:hAnsi="Arial" w:cs="Arial"/>
                <w:sz w:val="24"/>
                <w:szCs w:val="24"/>
              </w:rPr>
            </w:pPr>
            <w:ins w:id="121" w:author="Anna Kacprzak" w:date="2023-11-08T08:51:00Z">
              <w:r w:rsidRPr="00C638F2">
                <w:rPr>
                  <w:rFonts w:ascii="Arial" w:hAnsi="Arial" w:cs="Arial"/>
                  <w:sz w:val="24"/>
                  <w:szCs w:val="24"/>
                </w:rPr>
                <w:t xml:space="preserve">Kryterium uznaje się za spełnione, jeżeli odpowiedź </w:t>
              </w:r>
              <w:r w:rsidRPr="00C638F2">
                <w:rPr>
                  <w:rFonts w:ascii="Arial" w:hAnsi="Arial" w:cs="Arial"/>
                  <w:sz w:val="24"/>
                  <w:szCs w:val="24"/>
                </w:rPr>
                <w:lastRenderedPageBreak/>
                <w:t xml:space="preserve">będzie pozytywna (wartość logiczna: „TAK” lub „NIE DOTYCZY”). </w:t>
              </w:r>
            </w:ins>
          </w:p>
          <w:p w14:paraId="186BAC64" w14:textId="77777777" w:rsidR="00C638F2" w:rsidRPr="00C638F2" w:rsidRDefault="00C638F2" w:rsidP="00C638F2">
            <w:pPr>
              <w:spacing w:after="0" w:line="240" w:lineRule="auto"/>
              <w:rPr>
                <w:ins w:id="122" w:author="Anna Kacprzak" w:date="2023-11-08T08:51:00Z"/>
                <w:rFonts w:ascii="Arial" w:hAnsi="Arial" w:cs="Arial"/>
                <w:sz w:val="24"/>
                <w:szCs w:val="24"/>
              </w:rPr>
            </w:pPr>
            <w:ins w:id="123" w:author="Anna Kacprzak" w:date="2023-11-08T08:51:00Z">
              <w:r w:rsidRPr="00C638F2">
                <w:rPr>
                  <w:rFonts w:ascii="Arial" w:hAnsi="Arial" w:cs="Arial"/>
                  <w:sz w:val="24"/>
                  <w:szCs w:val="24"/>
                </w:rPr>
                <w:t>W trakcie oceny kryterium wnioskodawca może zostać poproszony o uzupełnienie lub poprawienie wniosku.</w:t>
              </w:r>
            </w:ins>
          </w:p>
          <w:p w14:paraId="63C73F1A" w14:textId="75C14820" w:rsidR="00C42F5A" w:rsidRPr="00D42B12" w:rsidDel="00C638F2" w:rsidRDefault="00C638F2" w:rsidP="00C638F2">
            <w:pPr>
              <w:spacing w:after="0" w:line="240" w:lineRule="auto"/>
              <w:rPr>
                <w:del w:id="124" w:author="Anna Kacprzak" w:date="2023-11-08T08:51:00Z"/>
                <w:rFonts w:ascii="Arial" w:hAnsi="Arial" w:cs="Arial"/>
                <w:sz w:val="24"/>
                <w:szCs w:val="24"/>
              </w:rPr>
            </w:pPr>
            <w:ins w:id="125" w:author="Anna Kacprzak" w:date="2023-11-08T08:51:00Z">
              <w:r w:rsidRPr="00C638F2">
                <w:rPr>
                  <w:rFonts w:ascii="Arial" w:hAnsi="Arial" w:cs="Arial"/>
                  <w:sz w:val="24"/>
                  <w:szCs w:val="24"/>
                </w:rPr>
                <w:t>Przyznanie wartości „NIE” (po jednokrotnym złożeniu uzupełnień lub poprawy) oznacza, iż kryterium nie jest spełnione.</w:t>
              </w:r>
              <w:commentRangeEnd w:id="112"/>
              <w:r w:rsidRPr="00C638F2">
                <w:rPr>
                  <w:sz w:val="16"/>
                  <w:szCs w:val="16"/>
                  <w:lang w:val="x-none" w:eastAsia="x-none"/>
                </w:rPr>
                <w:commentReference w:id="112"/>
              </w:r>
            </w:ins>
            <w:del w:id="131" w:author="Anna Kacprzak" w:date="2023-11-08T08:51:00Z">
              <w:r w:rsidR="00C42F5A" w:rsidRPr="00D42B12" w:rsidDel="00C638F2">
                <w:rPr>
                  <w:rFonts w:ascii="Arial" w:hAnsi="Arial" w:cs="Arial"/>
                  <w:sz w:val="24"/>
                  <w:szCs w:val="24"/>
                </w:rPr>
                <w:delText>TAK/NIE</w:delText>
              </w:r>
            </w:del>
          </w:p>
          <w:p w14:paraId="6DCCBF5B" w14:textId="4D260BD5" w:rsidR="00C42F5A" w:rsidRPr="00D42B12" w:rsidDel="00C638F2" w:rsidRDefault="00C42F5A" w:rsidP="00C42F5A">
            <w:pPr>
              <w:spacing w:after="0" w:line="240" w:lineRule="auto"/>
              <w:rPr>
                <w:del w:id="132" w:author="Anna Kacprzak" w:date="2023-11-08T08:51:00Z"/>
                <w:rFonts w:ascii="Arial" w:hAnsi="Arial" w:cs="Arial"/>
                <w:sz w:val="24"/>
                <w:szCs w:val="24"/>
              </w:rPr>
            </w:pPr>
            <w:del w:id="133" w:author="Anna Kacprzak" w:date="2023-11-08T08:51:00Z">
              <w:r w:rsidRPr="00D42B12" w:rsidDel="00C638F2">
                <w:rPr>
                  <w:rFonts w:ascii="Arial" w:hAnsi="Arial" w:cs="Arial"/>
                  <w:sz w:val="24"/>
                  <w:szCs w:val="24"/>
                </w:rPr>
                <w:delText>(NIE oznacza odrzucenie wniosku)</w:delText>
              </w:r>
            </w:del>
          </w:p>
          <w:p w14:paraId="62D5F57A" w14:textId="47A0CF9B" w:rsidR="00C42F5A" w:rsidRPr="00D42B12" w:rsidDel="00C638F2" w:rsidRDefault="00C42F5A" w:rsidP="00C42F5A">
            <w:pPr>
              <w:spacing w:after="0" w:line="240" w:lineRule="auto"/>
              <w:rPr>
                <w:del w:id="134" w:author="Anna Kacprzak" w:date="2023-11-08T08:51:00Z"/>
                <w:rFonts w:ascii="Arial" w:hAnsi="Arial" w:cs="Arial"/>
                <w:sz w:val="24"/>
                <w:szCs w:val="24"/>
              </w:rPr>
            </w:pPr>
          </w:p>
          <w:p w14:paraId="4537270E" w14:textId="3B82D439" w:rsidR="00C42F5A" w:rsidRPr="00D42B12" w:rsidDel="00C638F2" w:rsidRDefault="00C42F5A" w:rsidP="00C42F5A">
            <w:pPr>
              <w:spacing w:after="0" w:line="240" w:lineRule="auto"/>
              <w:rPr>
                <w:del w:id="135" w:author="Anna Kacprzak" w:date="2023-11-08T08:51:00Z"/>
                <w:rFonts w:ascii="Arial" w:hAnsi="Arial" w:cs="Arial"/>
                <w:sz w:val="24"/>
                <w:szCs w:val="24"/>
              </w:rPr>
            </w:pPr>
            <w:del w:id="136" w:author="Anna Kacprzak" w:date="2023-11-08T08:51:00Z">
              <w:r w:rsidRPr="00D42B12" w:rsidDel="00C638F2">
                <w:rPr>
                  <w:rFonts w:ascii="Arial" w:hAnsi="Arial" w:cs="Arial"/>
                  <w:sz w:val="24"/>
                  <w:szCs w:val="24"/>
                </w:rPr>
                <w:delText>Kryterium obligatoryjne – spełnienie kryterium jest niezbędne do przyznania dofinansowania.</w:delText>
              </w:r>
            </w:del>
          </w:p>
          <w:p w14:paraId="51F8EF61" w14:textId="1C09C861" w:rsidR="00C42F5A" w:rsidRPr="00D42B12" w:rsidDel="00C638F2" w:rsidRDefault="00C42F5A" w:rsidP="00C42F5A">
            <w:pPr>
              <w:spacing w:after="0" w:line="240" w:lineRule="auto"/>
              <w:rPr>
                <w:del w:id="137" w:author="Anna Kacprzak" w:date="2023-11-08T08:51:00Z"/>
                <w:rFonts w:ascii="Arial" w:hAnsi="Arial" w:cs="Arial"/>
                <w:sz w:val="24"/>
                <w:szCs w:val="24"/>
              </w:rPr>
            </w:pPr>
            <w:del w:id="138" w:author="Anna Kacprzak" w:date="2023-11-08T08:51:00Z">
              <w:r w:rsidRPr="00D42B12" w:rsidDel="00C638F2">
                <w:rPr>
                  <w:rFonts w:ascii="Arial" w:hAnsi="Arial" w:cs="Arial"/>
                  <w:sz w:val="24"/>
                  <w:szCs w:val="24"/>
                </w:rPr>
                <w:delText xml:space="preserve">Kryterium uznaje się za spełnione, jeżeli odpowiedź będzie pozytywna. </w:delText>
              </w:r>
            </w:del>
          </w:p>
          <w:p w14:paraId="56043E05" w14:textId="72AA1964" w:rsidR="00C42F5A" w:rsidRPr="00D42B12" w:rsidDel="00C638F2" w:rsidRDefault="00C42F5A" w:rsidP="00C42F5A">
            <w:pPr>
              <w:spacing w:after="0" w:line="240" w:lineRule="auto"/>
              <w:rPr>
                <w:del w:id="139" w:author="Anna Kacprzak" w:date="2023-11-08T08:51:00Z"/>
                <w:rFonts w:ascii="Arial" w:hAnsi="Arial" w:cs="Arial"/>
                <w:sz w:val="24"/>
                <w:szCs w:val="24"/>
              </w:rPr>
            </w:pPr>
            <w:del w:id="140" w:author="Anna Kacprzak" w:date="2023-11-08T08:51:00Z">
              <w:r w:rsidRPr="00D42B12" w:rsidDel="00C638F2">
                <w:rPr>
                  <w:rFonts w:ascii="Arial" w:hAnsi="Arial" w:cs="Arial"/>
                  <w:sz w:val="24"/>
                  <w:szCs w:val="24"/>
                </w:rPr>
                <w:delText>W trakcie oceny kryterium wnioskodawca może zostać poproszony o uzupełnienie lub poprawienie wniosku.</w:delText>
              </w:r>
            </w:del>
          </w:p>
          <w:p w14:paraId="55253742" w14:textId="029D11AF" w:rsidR="00020DDA" w:rsidRPr="00972281" w:rsidRDefault="00C42F5A" w:rsidP="00C42F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del w:id="141" w:author="Anna Kacprzak" w:date="2023-11-08T08:51:00Z">
              <w:r w:rsidRPr="00D42B12" w:rsidDel="00C638F2">
                <w:rPr>
                  <w:rFonts w:ascii="Arial" w:hAnsi="Arial" w:cs="Arial"/>
                  <w:sz w:val="24"/>
                  <w:szCs w:val="24"/>
                </w:rPr>
                <w:delText>Przyznanie wartości „NIE” (po jednokrotnym złożeniu uzupełnień lub poprawy) oznacza, iż kryterium</w:delText>
              </w:r>
            </w:del>
          </w:p>
        </w:tc>
      </w:tr>
    </w:tbl>
    <w:p w14:paraId="1D471060" w14:textId="77777777" w:rsidR="009F6237" w:rsidRPr="00B147D6" w:rsidRDefault="009F6237" w:rsidP="007438A3">
      <w:pPr>
        <w:tabs>
          <w:tab w:val="left" w:pos="11199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sectPr w:rsidR="009F6237" w:rsidRPr="00B147D6" w:rsidSect="0004477D">
      <w:footerReference w:type="default" r:id="rId12"/>
      <w:headerReference w:type="first" r:id="rId13"/>
      <w:footerReference w:type="first" r:id="rId14"/>
      <w:pgSz w:w="16838" w:h="11906" w:orient="landscape"/>
      <w:pgMar w:top="993" w:right="1245" w:bottom="1417" w:left="1417" w:header="142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Anna Kacprzak" w:date="2023-11-07T14:00:00Z" w:initials="AK">
    <w:p w14:paraId="4EFBB6A9" w14:textId="67E38694" w:rsidR="00713570" w:rsidRPr="00713570" w:rsidRDefault="00713570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bookmarkStart w:id="31" w:name="_Hlk150419626"/>
      <w:r w:rsidR="008719AC" w:rsidRPr="00816197">
        <w:rPr>
          <w:lang w:val="pl-PL"/>
        </w:rPr>
        <w:t xml:space="preserve">Stanowisko Grupy roboczej ds. </w:t>
      </w:r>
      <w:r w:rsidR="0004477D">
        <w:rPr>
          <w:lang w:val="pl-PL"/>
        </w:rPr>
        <w:t>PT</w:t>
      </w:r>
      <w:r w:rsidR="008719AC">
        <w:rPr>
          <w:lang w:val="pl-PL"/>
        </w:rPr>
        <w:t>.</w:t>
      </w:r>
      <w:bookmarkEnd w:id="31"/>
    </w:p>
  </w:comment>
  <w:comment w:id="62" w:author="Anna Kacprzak" w:date="2023-11-07T11:06:00Z" w:initials="AK">
    <w:p w14:paraId="3F37834C" w14:textId="77777777" w:rsidR="0004477D" w:rsidRPr="0004477D" w:rsidRDefault="002D7967" w:rsidP="0004477D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="0004477D" w:rsidRPr="0004477D">
        <w:rPr>
          <w:sz w:val="16"/>
          <w:szCs w:val="16"/>
        </w:rPr>
        <w:annotationRef/>
      </w:r>
      <w:bookmarkStart w:id="74" w:name="_Hlk150419740"/>
      <w:r w:rsidR="0004477D" w:rsidRPr="0004477D">
        <w:rPr>
          <w:lang w:val="pl-PL"/>
        </w:rPr>
        <w:t>Stanowisko Grupy roboczej ds. PT.</w:t>
      </w:r>
      <w:bookmarkEnd w:id="74"/>
    </w:p>
    <w:p w14:paraId="3FD7B393" w14:textId="4FB4D01A" w:rsidR="002D7967" w:rsidRDefault="002D7967">
      <w:pPr>
        <w:pStyle w:val="Tekstkomentarza"/>
      </w:pPr>
    </w:p>
  </w:comment>
  <w:comment w:id="75" w:author="Anna Kacprzak" w:date="2023-11-06T14:50:00Z" w:initials="AK">
    <w:p w14:paraId="5989F512" w14:textId="25C212E7" w:rsidR="005B5E3E" w:rsidRPr="005B5E3E" w:rsidRDefault="005B5E3E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>
        <w:rPr>
          <w:lang w:val="pl-PL"/>
        </w:rPr>
        <w:t xml:space="preserve"> </w:t>
      </w:r>
      <w:r w:rsidR="0004477D" w:rsidRPr="0004477D">
        <w:rPr>
          <w:lang w:val="pl-PL"/>
        </w:rPr>
        <w:t>Stanowisko Grupy roboczej ds. PT.</w:t>
      </w:r>
    </w:p>
  </w:comment>
  <w:comment w:id="79" w:author="Anna Kacprzak" w:date="2023-11-06T14:56:00Z" w:initials="AK">
    <w:p w14:paraId="46134F02" w14:textId="2F5021F2" w:rsidR="005B5E3E" w:rsidRPr="005B5E3E" w:rsidRDefault="005B5E3E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="0004477D" w:rsidRPr="0004477D">
        <w:rPr>
          <w:lang w:val="pl-PL"/>
        </w:rPr>
        <w:t>Stanowisko Grupy roboczej ds. PT.</w:t>
      </w:r>
    </w:p>
  </w:comment>
  <w:comment w:id="106" w:author="Anna Kacprzak" w:date="2023-11-09T11:42:00Z" w:initials="AK">
    <w:p w14:paraId="32558219" w14:textId="58D47582" w:rsidR="00287157" w:rsidRDefault="00287157">
      <w:pPr>
        <w:pStyle w:val="Tekstkomentarza"/>
      </w:pPr>
      <w:r>
        <w:rPr>
          <w:rStyle w:val="Odwoaniedokomentarza"/>
        </w:rPr>
        <w:annotationRef/>
      </w:r>
      <w:r w:rsidRPr="0004477D">
        <w:rPr>
          <w:lang w:val="pl-PL"/>
        </w:rPr>
        <w:t>Stanowisko Grupy roboczej ds. PT.</w:t>
      </w:r>
    </w:p>
  </w:comment>
  <w:comment w:id="108" w:author="Anna Kacprzak" w:date="2023-11-09T08:18:00Z" w:initials="AK">
    <w:p w14:paraId="39550C88" w14:textId="5A8E86F9" w:rsidR="008719AC" w:rsidRDefault="008719AC">
      <w:pPr>
        <w:pStyle w:val="Tekstkomentarza"/>
      </w:pPr>
      <w:r>
        <w:rPr>
          <w:rStyle w:val="Odwoaniedokomentarza"/>
        </w:rPr>
        <w:annotationRef/>
      </w:r>
      <w:r w:rsidR="0004477D" w:rsidRPr="0004477D">
        <w:rPr>
          <w:lang w:val="pl-PL"/>
        </w:rPr>
        <w:t>Stanowisko Grupy roboczej ds. PT.</w:t>
      </w:r>
    </w:p>
  </w:comment>
  <w:comment w:id="112" w:author="Anna Kacprzak" w:date="2023-11-06T14:56:00Z" w:initials="AK">
    <w:p w14:paraId="12F8DEA0" w14:textId="32153F99" w:rsidR="00C638F2" w:rsidRPr="005B5E3E" w:rsidRDefault="00C638F2" w:rsidP="00C638F2">
      <w:pPr>
        <w:pStyle w:val="Tekstkomentarza"/>
        <w:rPr>
          <w:lang w:val="pl-PL"/>
        </w:rPr>
      </w:pPr>
      <w:bookmarkStart w:id="126" w:name="_Hlk150413606"/>
      <w:bookmarkStart w:id="127" w:name="_Hlk150413607"/>
      <w:bookmarkStart w:id="128" w:name="_Hlk150413608"/>
      <w:bookmarkStart w:id="129" w:name="_Hlk150413609"/>
      <w:r>
        <w:rPr>
          <w:rStyle w:val="Odwoaniedokomentarza"/>
        </w:rPr>
        <w:annotationRef/>
      </w:r>
      <w:bookmarkStart w:id="130" w:name="_Hlk150422583"/>
      <w:bookmarkEnd w:id="126"/>
      <w:bookmarkEnd w:id="127"/>
      <w:bookmarkEnd w:id="128"/>
      <w:bookmarkEnd w:id="129"/>
      <w:r w:rsidR="0004477D" w:rsidRPr="0004477D">
        <w:rPr>
          <w:lang w:val="pl-PL"/>
        </w:rPr>
        <w:t>Stanowisko Grupy roboczej ds. PT.</w:t>
      </w:r>
      <w:bookmarkEnd w:id="130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FBB6A9" w15:done="0"/>
  <w15:commentEx w15:paraId="3FD7B393" w15:done="0"/>
  <w15:commentEx w15:paraId="5989F512" w15:done="0"/>
  <w15:commentEx w15:paraId="46134F02" w15:done="0"/>
  <w15:commentEx w15:paraId="32558219" w15:done="0"/>
  <w15:commentEx w15:paraId="39550C88" w15:done="0"/>
  <w15:commentEx w15:paraId="12F8DEA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BEE632D" w16cex:dateUtc="2023-11-07T13:00:00Z"/>
  <w16cex:commentExtensible w16cex:durableId="075AEEF2" w16cex:dateUtc="2023-11-07T10:06:00Z"/>
  <w16cex:commentExtensible w16cex:durableId="02B66044" w16cex:dateUtc="2023-11-06T13:50:00Z"/>
  <w16cex:commentExtensible w16cex:durableId="63DBFF27" w16cex:dateUtc="2023-11-06T13:56:00Z"/>
  <w16cex:commentExtensible w16cex:durableId="2F2A36E4" w16cex:dateUtc="2023-11-09T10:42:00Z"/>
  <w16cex:commentExtensible w16cex:durableId="4329FCCA" w16cex:dateUtc="2023-11-09T07:18:00Z"/>
  <w16cex:commentExtensible w16cex:durableId="2A5064B3" w16cex:dateUtc="2023-11-06T13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FBB6A9" w16cid:durableId="4BEE632D"/>
  <w16cid:commentId w16cid:paraId="3FD7B393" w16cid:durableId="075AEEF2"/>
  <w16cid:commentId w16cid:paraId="5989F512" w16cid:durableId="02B66044"/>
  <w16cid:commentId w16cid:paraId="46134F02" w16cid:durableId="63DBFF27"/>
  <w16cid:commentId w16cid:paraId="32558219" w16cid:durableId="2F2A36E4"/>
  <w16cid:commentId w16cid:paraId="39550C88" w16cid:durableId="4329FCCA"/>
  <w16cid:commentId w16cid:paraId="12F8DEA0" w16cid:durableId="2A5064B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E25D3" w14:textId="77777777" w:rsidR="0006348E" w:rsidRDefault="0006348E" w:rsidP="00D15E00">
      <w:pPr>
        <w:spacing w:after="0" w:line="240" w:lineRule="auto"/>
      </w:pPr>
      <w:r>
        <w:separator/>
      </w:r>
    </w:p>
  </w:endnote>
  <w:endnote w:type="continuationSeparator" w:id="0">
    <w:p w14:paraId="4FEFA52D" w14:textId="77777777" w:rsidR="0006348E" w:rsidRDefault="0006348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93F7B" w14:textId="566B6D22" w:rsidR="002D61A4" w:rsidRDefault="002D61A4" w:rsidP="0053095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F447B" w:rsidRPr="004F447B">
      <w:rPr>
        <w:noProof/>
        <w:lang w:val="pl-PL"/>
      </w:rPr>
      <w:t>23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A5BF0" w14:textId="46C8F967" w:rsidR="005F58C4" w:rsidRDefault="00287157" w:rsidP="00287157">
    <w:pPr>
      <w:pStyle w:val="Stopka"/>
      <w:tabs>
        <w:tab w:val="clear" w:pos="4536"/>
        <w:tab w:val="clear" w:pos="9072"/>
        <w:tab w:val="left" w:pos="5520"/>
        <w:tab w:val="center" w:pos="7088"/>
        <w:tab w:val="left" w:pos="7920"/>
        <w:tab w:val="right" w:pos="14176"/>
      </w:tabs>
    </w:pPr>
    <w:r>
      <w:tab/>
    </w:r>
    <w:r w:rsidR="00BB22FE">
      <w:rPr>
        <w:noProof/>
        <w:lang w:val="pl-PL" w:eastAsia="pl-PL"/>
      </w:rPr>
      <w:drawing>
        <wp:inline distT="0" distB="0" distL="0" distR="0" wp14:anchorId="2E5497C6" wp14:editId="604B0531">
          <wp:extent cx="6962775" cy="857250"/>
          <wp:effectExtent l="0" t="0" r="0" b="0"/>
          <wp:docPr id="2106487072" name="Obraz 21064870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C7716" w14:textId="77777777" w:rsidR="0006348E" w:rsidRDefault="0006348E" w:rsidP="00D15E00">
      <w:pPr>
        <w:spacing w:after="0" w:line="240" w:lineRule="auto"/>
      </w:pPr>
      <w:r>
        <w:separator/>
      </w:r>
    </w:p>
  </w:footnote>
  <w:footnote w:type="continuationSeparator" w:id="0">
    <w:p w14:paraId="58DF4B42" w14:textId="77777777" w:rsidR="0006348E" w:rsidRDefault="0006348E" w:rsidP="00D15E00">
      <w:pPr>
        <w:spacing w:after="0" w:line="240" w:lineRule="auto"/>
      </w:pPr>
      <w:r>
        <w:continuationSeparator/>
      </w:r>
    </w:p>
  </w:footnote>
  <w:footnote w:id="1">
    <w:p w14:paraId="49200617" w14:textId="77777777" w:rsidR="00AB59A5" w:rsidRPr="00384712" w:rsidRDefault="00AB59A5" w:rsidP="001E753E">
      <w:pPr>
        <w:pStyle w:val="Tekstprzypisudolnego"/>
        <w:jc w:val="both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3847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6C9679D1" w14:textId="77777777" w:rsidR="00AB59A5" w:rsidRPr="00AB4539" w:rsidRDefault="00AB59A5" w:rsidP="001E753E">
      <w:pPr>
        <w:pStyle w:val="Tekstprzypisudolnego"/>
        <w:ind w:left="142" w:hanging="142"/>
        <w:jc w:val="both"/>
        <w:rPr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</w:t>
      </w:r>
      <w:r w:rsidRPr="003847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3">
    <w:p w14:paraId="63CC427B" w14:textId="486F80BE" w:rsidR="003C40D0" w:rsidRPr="00384712" w:rsidRDefault="003C40D0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Wykluczenia podmiotowe</w:t>
      </w:r>
      <w:r w:rsidR="005511F8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="003967B6">
        <w:rPr>
          <w:rFonts w:ascii="Arial" w:hAnsi="Arial" w:cs="Arial"/>
          <w:bCs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4">
    <w:p w14:paraId="2E1F56C1" w14:textId="77777777" w:rsidR="006A74D7" w:rsidRPr="00384712" w:rsidRDefault="006A74D7" w:rsidP="00AB4539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384712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(Dz. Urz. UE L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384712">
        <w:rPr>
          <w:rFonts w:ascii="Arial" w:hAnsi="Arial" w:cs="Arial"/>
          <w:sz w:val="24"/>
          <w:szCs w:val="24"/>
        </w:rPr>
        <w:t xml:space="preserve"> z </w:t>
      </w:r>
      <w:r w:rsidRPr="00384712">
        <w:rPr>
          <w:rFonts w:ascii="Arial" w:hAnsi="Arial" w:cs="Arial"/>
          <w:sz w:val="24"/>
          <w:szCs w:val="24"/>
          <w:lang w:val="pl-PL"/>
        </w:rPr>
        <w:t>3</w:t>
      </w:r>
      <w:r w:rsidRPr="00384712">
        <w:rPr>
          <w:rFonts w:ascii="Arial" w:hAnsi="Arial" w:cs="Arial"/>
          <w:sz w:val="24"/>
          <w:szCs w:val="24"/>
        </w:rPr>
        <w:t>0.</w:t>
      </w:r>
      <w:r w:rsidRPr="00384712">
        <w:rPr>
          <w:rFonts w:ascii="Arial" w:hAnsi="Arial" w:cs="Arial"/>
          <w:sz w:val="24"/>
          <w:szCs w:val="24"/>
          <w:lang w:val="pl-PL"/>
        </w:rPr>
        <w:t>06</w:t>
      </w:r>
      <w:r w:rsidRPr="00384712">
        <w:rPr>
          <w:rFonts w:ascii="Arial" w:hAnsi="Arial" w:cs="Arial"/>
          <w:sz w:val="24"/>
          <w:szCs w:val="24"/>
        </w:rPr>
        <w:t>.20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 xml:space="preserve">1) (dalej: rozporządzenie </w:t>
      </w:r>
      <w:r w:rsidRPr="00384712">
        <w:rPr>
          <w:rFonts w:ascii="Arial" w:hAnsi="Arial" w:cs="Arial"/>
          <w:sz w:val="24"/>
          <w:szCs w:val="24"/>
          <w:lang w:val="pl-PL"/>
        </w:rPr>
        <w:t>nr 2021/1060</w:t>
      </w:r>
      <w:r w:rsidRPr="00384712">
        <w:rPr>
          <w:rFonts w:ascii="Arial" w:hAnsi="Arial" w:cs="Arial"/>
          <w:sz w:val="24"/>
          <w:szCs w:val="24"/>
        </w:rPr>
        <w:t>).</w:t>
      </w:r>
    </w:p>
  </w:footnote>
  <w:footnote w:id="5">
    <w:p w14:paraId="4BEE0617" w14:textId="77777777" w:rsidR="004D7AF8" w:rsidRDefault="004D7AF8" w:rsidP="004045A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034FFD70" w14:textId="77777777" w:rsidR="003C40D0" w:rsidRPr="00384712" w:rsidRDefault="003C40D0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="004A0806" w:rsidRPr="00384712">
        <w:rPr>
          <w:rFonts w:ascii="Arial" w:hAnsi="Arial" w:cs="Arial"/>
          <w:sz w:val="24"/>
          <w:szCs w:val="24"/>
          <w:lang w:val="pl-PL"/>
        </w:rPr>
        <w:t xml:space="preserve">Na etapie podpisania umowy o dofinansowanie projektu trzeba będzie przedłożyć 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decyzje </w:t>
      </w:r>
      <w:r w:rsidR="004A0806" w:rsidRPr="00384712">
        <w:rPr>
          <w:rFonts w:ascii="Arial" w:hAnsi="Arial" w:cs="Arial"/>
          <w:sz w:val="24"/>
          <w:szCs w:val="24"/>
          <w:lang w:val="pl-PL"/>
        </w:rPr>
        <w:t>(</w:t>
      </w:r>
      <w:r w:rsidRPr="00384712">
        <w:rPr>
          <w:rFonts w:ascii="Arial" w:hAnsi="Arial" w:cs="Arial"/>
          <w:sz w:val="24"/>
          <w:szCs w:val="24"/>
          <w:lang w:val="pl-PL"/>
        </w:rPr>
        <w:t>np. o pozwoleniu na budowę</w:t>
      </w:r>
      <w:r w:rsidR="004A0806" w:rsidRPr="00384712">
        <w:rPr>
          <w:rFonts w:ascii="Arial" w:hAnsi="Arial" w:cs="Arial"/>
          <w:sz w:val="24"/>
          <w:szCs w:val="24"/>
          <w:lang w:val="pl-PL"/>
        </w:rPr>
        <w:t>)</w:t>
      </w:r>
      <w:r w:rsidRPr="00384712">
        <w:rPr>
          <w:rFonts w:ascii="Arial" w:hAnsi="Arial" w:cs="Arial"/>
          <w:sz w:val="24"/>
          <w:szCs w:val="24"/>
          <w:lang w:val="pl-PL"/>
        </w:rPr>
        <w:t>,</w:t>
      </w:r>
      <w:r w:rsidR="004A0806" w:rsidRPr="00384712">
        <w:rPr>
          <w:rFonts w:ascii="Arial" w:hAnsi="Arial" w:cs="Arial"/>
          <w:sz w:val="24"/>
          <w:szCs w:val="24"/>
          <w:lang w:val="pl-PL"/>
        </w:rPr>
        <w:t xml:space="preserve"> opatrzone klauzulą ostateczności</w:t>
      </w:r>
      <w:r w:rsidRPr="003847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7">
    <w:p w14:paraId="6F835A7D" w14:textId="77777777" w:rsidR="00B77EE5" w:rsidRPr="00FC32E4" w:rsidRDefault="00B77EE5" w:rsidP="00B77EE5">
      <w:pPr>
        <w:pStyle w:val="Tekstprzypisudolnego"/>
      </w:pPr>
      <w:r w:rsidRPr="00265BB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65BB2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65BB2">
        <w:rPr>
          <w:rFonts w:ascii="Arial" w:hAnsi="Arial" w:cs="Arial"/>
          <w:sz w:val="24"/>
          <w:szCs w:val="24"/>
        </w:rPr>
        <w:t>SzOP</w:t>
      </w:r>
      <w:proofErr w:type="spellEnd"/>
      <w:r w:rsidRPr="00265BB2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bookmarkStart w:id="36" w:name="_Hlk145318610"/>
      <w:r>
        <w:rPr>
          <w:rFonts w:ascii="Arial" w:hAnsi="Arial" w:cs="Arial"/>
          <w:sz w:val="24"/>
          <w:szCs w:val="24"/>
          <w:lang w:val="pl-PL"/>
        </w:rPr>
        <w:t>złożony do Instytucji Pośredniczącej lub na wniosek Instytucji Pośredniczącej</w:t>
      </w:r>
      <w:r w:rsidRPr="00265BB2">
        <w:rPr>
          <w:rFonts w:ascii="Arial" w:hAnsi="Arial" w:cs="Arial"/>
          <w:sz w:val="24"/>
          <w:szCs w:val="24"/>
        </w:rPr>
        <w:t>.</w:t>
      </w:r>
      <w:r>
        <w:t xml:space="preserve">  </w:t>
      </w:r>
      <w:bookmarkEnd w:id="36"/>
    </w:p>
  </w:footnote>
  <w:footnote w:id="8">
    <w:p w14:paraId="0A4CAD3E" w14:textId="77777777" w:rsidR="00452FB1" w:rsidRPr="007E553C" w:rsidRDefault="00452FB1" w:rsidP="00452FB1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E553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E553C">
        <w:rPr>
          <w:rFonts w:ascii="Arial" w:hAnsi="Arial" w:cs="Arial"/>
          <w:sz w:val="24"/>
          <w:szCs w:val="24"/>
        </w:rPr>
        <w:t xml:space="preserve"> Zasada DNSH oznacza „Do no </w:t>
      </w:r>
      <w:proofErr w:type="spellStart"/>
      <w:r w:rsidRPr="007E553C">
        <w:rPr>
          <w:rFonts w:ascii="Arial" w:hAnsi="Arial" w:cs="Arial"/>
          <w:sz w:val="24"/>
          <w:szCs w:val="24"/>
        </w:rPr>
        <w:t>significant</w:t>
      </w:r>
      <w:proofErr w:type="spellEnd"/>
      <w:r w:rsidRPr="007E553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E553C">
        <w:rPr>
          <w:rFonts w:ascii="Arial" w:hAnsi="Arial" w:cs="Arial"/>
          <w:sz w:val="24"/>
          <w:szCs w:val="24"/>
        </w:rPr>
        <w:t>harm</w:t>
      </w:r>
      <w:proofErr w:type="spellEnd"/>
      <w:r w:rsidRPr="007E553C">
        <w:rPr>
          <w:rFonts w:ascii="Arial" w:hAnsi="Arial" w:cs="Arial"/>
          <w:sz w:val="24"/>
          <w:szCs w:val="24"/>
        </w:rPr>
        <w:t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https://mojregion.eu/rpo/wp-content/uploads/sites/3/2022/11/uz-6-22-41-1624-z.pdf.</w:t>
      </w:r>
    </w:p>
  </w:footnote>
  <w:footnote w:id="9">
    <w:p w14:paraId="2187FC19" w14:textId="77777777" w:rsidR="00452FB1" w:rsidRPr="00384712" w:rsidRDefault="00452FB1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0">
    <w:p w14:paraId="00E214CF" w14:textId="3B153D95" w:rsidR="00DB3162" w:rsidRPr="007B4BE1" w:rsidRDefault="00DB3162" w:rsidP="001800B4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B4BE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B4BE1">
        <w:rPr>
          <w:rFonts w:ascii="Arial" w:hAnsi="Arial" w:cs="Arial"/>
          <w:sz w:val="24"/>
          <w:szCs w:val="24"/>
        </w:rPr>
        <w:t xml:space="preserve"> </w:t>
      </w:r>
      <w:r w:rsidRPr="007B4BE1">
        <w:rPr>
          <w:rFonts w:ascii="Arial" w:hAnsi="Arial" w:cs="Arial"/>
          <w:sz w:val="24"/>
          <w:szCs w:val="24"/>
          <w:lang w:val="pl-PL"/>
        </w:rPr>
        <w:t>Wsparcie</w:t>
      </w:r>
      <w:r w:rsidRPr="007B4BE1">
        <w:rPr>
          <w:rFonts w:ascii="Arial" w:hAnsi="Arial" w:cs="Arial"/>
          <w:sz w:val="24"/>
          <w:szCs w:val="24"/>
        </w:rPr>
        <w:t xml:space="preserve"> </w:t>
      </w:r>
      <w:r w:rsidRPr="007B4BE1">
        <w:rPr>
          <w:rFonts w:ascii="Arial" w:hAnsi="Arial" w:cs="Arial"/>
          <w:sz w:val="24"/>
          <w:szCs w:val="24"/>
          <w:lang w:val="pl-PL"/>
        </w:rPr>
        <w:t xml:space="preserve">programu </w:t>
      </w:r>
      <w:proofErr w:type="spellStart"/>
      <w:r w:rsidRPr="007B4BE1">
        <w:rPr>
          <w:rFonts w:ascii="Arial" w:hAnsi="Arial" w:cs="Arial"/>
          <w:sz w:val="24"/>
          <w:szCs w:val="24"/>
        </w:rPr>
        <w:t>FEnIKS</w:t>
      </w:r>
      <w:proofErr w:type="spellEnd"/>
      <w:r w:rsidRPr="007B4BE1">
        <w:rPr>
          <w:rFonts w:ascii="Arial" w:hAnsi="Arial" w:cs="Arial"/>
          <w:sz w:val="24"/>
          <w:szCs w:val="24"/>
        </w:rPr>
        <w:t xml:space="preserve"> </w:t>
      </w:r>
      <w:r w:rsidRPr="007B4BE1">
        <w:rPr>
          <w:rFonts w:ascii="Arial" w:hAnsi="Arial" w:cs="Arial"/>
          <w:sz w:val="24"/>
          <w:szCs w:val="24"/>
          <w:lang w:val="pl-PL"/>
        </w:rPr>
        <w:t>n</w:t>
      </w:r>
      <w:proofErr w:type="spellStart"/>
      <w:r w:rsidRPr="007B4BE1">
        <w:rPr>
          <w:rFonts w:ascii="Arial" w:hAnsi="Arial" w:cs="Arial"/>
          <w:sz w:val="24"/>
          <w:szCs w:val="24"/>
        </w:rPr>
        <w:t>ie</w:t>
      </w:r>
      <w:proofErr w:type="spellEnd"/>
      <w:r w:rsidR="00544F41">
        <w:rPr>
          <w:rFonts w:ascii="Arial" w:hAnsi="Arial" w:cs="Arial"/>
          <w:sz w:val="24"/>
          <w:szCs w:val="24"/>
          <w:lang w:val="pl-PL"/>
        </w:rPr>
        <w:t xml:space="preserve"> </w:t>
      </w:r>
      <w:r w:rsidRPr="007B4BE1">
        <w:rPr>
          <w:rFonts w:ascii="Arial" w:hAnsi="Arial" w:cs="Arial"/>
          <w:sz w:val="24"/>
          <w:szCs w:val="24"/>
          <w:lang w:val="pl-PL"/>
        </w:rPr>
        <w:t>obejm</w:t>
      </w:r>
      <w:r w:rsidR="003217AA" w:rsidRPr="007B4BE1">
        <w:rPr>
          <w:rFonts w:ascii="Arial" w:hAnsi="Arial" w:cs="Arial"/>
          <w:sz w:val="24"/>
          <w:szCs w:val="24"/>
          <w:lang w:val="pl-PL"/>
        </w:rPr>
        <w:t>uje</w:t>
      </w:r>
      <w:r w:rsidRPr="007B4BE1">
        <w:rPr>
          <w:rFonts w:ascii="Arial" w:hAnsi="Arial" w:cs="Arial"/>
          <w:sz w:val="24"/>
          <w:szCs w:val="24"/>
          <w:lang w:val="pl-PL"/>
        </w:rPr>
        <w:t xml:space="preserve"> określonych typów inwestycji </w:t>
      </w:r>
      <w:r w:rsidR="002226EB" w:rsidRPr="007B4BE1">
        <w:rPr>
          <w:rFonts w:ascii="Arial" w:hAnsi="Arial" w:cs="Arial"/>
          <w:sz w:val="24"/>
          <w:szCs w:val="24"/>
          <w:lang w:val="pl-PL"/>
        </w:rPr>
        <w:t xml:space="preserve">co </w:t>
      </w:r>
      <w:r w:rsidRPr="007B4BE1">
        <w:rPr>
          <w:rFonts w:ascii="Arial" w:hAnsi="Arial" w:cs="Arial"/>
          <w:sz w:val="24"/>
          <w:szCs w:val="24"/>
          <w:lang w:val="pl-PL"/>
        </w:rPr>
        <w:t xml:space="preserve">oznacza, że </w:t>
      </w:r>
      <w:r w:rsidR="003217AA" w:rsidRPr="007B4BE1">
        <w:rPr>
          <w:rFonts w:ascii="Arial" w:hAnsi="Arial" w:cs="Arial"/>
          <w:sz w:val="24"/>
          <w:szCs w:val="24"/>
          <w:lang w:val="pl-PL"/>
        </w:rPr>
        <w:t xml:space="preserve">program </w:t>
      </w:r>
      <w:r w:rsidR="002226EB" w:rsidRPr="007B4BE1">
        <w:rPr>
          <w:rFonts w:ascii="Arial" w:hAnsi="Arial" w:cs="Arial"/>
          <w:sz w:val="24"/>
          <w:szCs w:val="24"/>
          <w:lang w:val="pl-PL"/>
        </w:rPr>
        <w:t xml:space="preserve">ten </w:t>
      </w:r>
      <w:r w:rsidR="003217AA" w:rsidRPr="007B4BE1">
        <w:rPr>
          <w:rFonts w:ascii="Arial" w:hAnsi="Arial" w:cs="Arial"/>
          <w:sz w:val="24"/>
          <w:szCs w:val="24"/>
          <w:lang w:val="pl-PL"/>
        </w:rPr>
        <w:t xml:space="preserve">nie </w:t>
      </w:r>
      <w:r w:rsidRPr="007B4BE1">
        <w:rPr>
          <w:rFonts w:ascii="Arial" w:hAnsi="Arial" w:cs="Arial"/>
          <w:sz w:val="24"/>
          <w:szCs w:val="24"/>
        </w:rPr>
        <w:t>przewiduje wsparcia danego typu projektu lub nakłada wymogi, które są z powodów technicznych lub ekonomicznych niemożliwe do spełnienia przez wnioskodawcę. Wnioskodawca jest zobowiązany do przedstawienia uzasadnienia tego faktu we wniosku o dofinansowanie projektu.</w:t>
      </w:r>
    </w:p>
  </w:footnote>
  <w:footnote w:id="11">
    <w:p w14:paraId="32DCCE21" w14:textId="37CC4B42" w:rsidR="001E753E" w:rsidRPr="00255125" w:rsidRDefault="001E753E" w:rsidP="009D38B1">
      <w:pPr>
        <w:pStyle w:val="Tekstprzypisudolnego"/>
        <w:rPr>
          <w:rFonts w:ascii="Arial" w:hAnsi="Arial" w:cs="Arial"/>
          <w:color w:val="FF0000"/>
          <w:shd w:val="clear" w:color="auto" w:fill="FFFFFF"/>
          <w:lang w:val="pl-PL"/>
        </w:rPr>
      </w:pPr>
      <w:r w:rsidRPr="00A3679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679D">
        <w:rPr>
          <w:rFonts w:ascii="Arial" w:hAnsi="Arial" w:cs="Arial"/>
          <w:sz w:val="24"/>
          <w:szCs w:val="24"/>
        </w:rPr>
        <w:t xml:space="preserve"> </w:t>
      </w:r>
      <w:r w:rsidRPr="00213F01">
        <w:rPr>
          <w:rFonts w:ascii="Arial" w:hAnsi="Arial" w:cs="Arial"/>
          <w:sz w:val="24"/>
          <w:szCs w:val="24"/>
          <w:lang w:val="pl-PL"/>
        </w:rPr>
        <w:t>Przez obszar zurbanizowany inny niż miasta, należy rozumieć obszar wiejski, którego zabudowa i infrastruktura posiada miejski</w:t>
      </w:r>
      <w:r w:rsidR="00096EA8" w:rsidRPr="00213F01">
        <w:rPr>
          <w:rFonts w:ascii="Arial" w:hAnsi="Arial" w:cs="Arial"/>
          <w:sz w:val="24"/>
          <w:szCs w:val="24"/>
          <w:lang w:val="pl-PL"/>
        </w:rPr>
        <w:t>,</w:t>
      </w:r>
      <w:r w:rsidRPr="00213F01">
        <w:rPr>
          <w:rFonts w:ascii="Arial" w:hAnsi="Arial" w:cs="Arial"/>
          <w:sz w:val="24"/>
          <w:szCs w:val="24"/>
          <w:lang w:val="pl-PL"/>
        </w:rPr>
        <w:t xml:space="preserve"> charakter, a </w:t>
      </w:r>
      <w:r w:rsidRPr="00213F01">
        <w:rPr>
          <w:rFonts w:ascii="Arial" w:hAnsi="Arial" w:cs="Arial"/>
          <w:sz w:val="24"/>
          <w:szCs w:val="24"/>
          <w:shd w:val="clear" w:color="auto" w:fill="FFFFFF"/>
        </w:rPr>
        <w:t>wyraźne przekształcenia zabudowy i zagospodarowania związane są z pozarolniczą działalnością gospodarczą lub wynikają z przyjęcia miejskiego stylu życia i pracy.</w:t>
      </w:r>
    </w:p>
    <w:p w14:paraId="5BDC8AF9" w14:textId="77777777" w:rsidR="001E753E" w:rsidRPr="004045A9" w:rsidRDefault="001E753E" w:rsidP="001E753E">
      <w:pPr>
        <w:pStyle w:val="Tekstprzypisudolnego"/>
        <w:rPr>
          <w:rFonts w:ascii="Arial" w:hAnsi="Arial" w:cs="Arial"/>
          <w:sz w:val="24"/>
          <w:szCs w:val="24"/>
          <w:lang w:val="pl-PL"/>
        </w:rPr>
      </w:pPr>
    </w:p>
  </w:footnote>
  <w:footnote w:id="12">
    <w:p w14:paraId="52D5B299" w14:textId="0A8FCBB2" w:rsidR="00F644D1" w:rsidRPr="00F1293C" w:rsidRDefault="00F644D1" w:rsidP="00750BBA">
      <w:pPr>
        <w:spacing w:before="60" w:after="0" w:line="240" w:lineRule="auto"/>
        <w:rPr>
          <w:rFonts w:ascii="Arial" w:hAnsi="Arial" w:cs="Arial"/>
          <w:sz w:val="24"/>
          <w:szCs w:val="24"/>
        </w:rPr>
      </w:pPr>
      <w:r w:rsidRPr="00F644D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644D1">
        <w:rPr>
          <w:rFonts w:ascii="Arial" w:hAnsi="Arial" w:cs="Arial"/>
          <w:sz w:val="24"/>
          <w:szCs w:val="24"/>
        </w:rPr>
        <w:t xml:space="preserve"> </w:t>
      </w:r>
      <w:r w:rsidR="00075742">
        <w:rPr>
          <w:rFonts w:ascii="Arial" w:hAnsi="Arial" w:cs="Arial"/>
          <w:sz w:val="24"/>
          <w:szCs w:val="24"/>
        </w:rPr>
        <w:t xml:space="preserve">Na przykład </w:t>
      </w:r>
      <w:r w:rsidR="00D22F81">
        <w:rPr>
          <w:rFonts w:ascii="Arial" w:hAnsi="Arial" w:cs="Arial"/>
          <w:sz w:val="24"/>
          <w:szCs w:val="24"/>
        </w:rPr>
        <w:t xml:space="preserve">zmniejszenie temperatury, </w:t>
      </w:r>
      <w:r w:rsidR="00075742" w:rsidRPr="00573C3B">
        <w:rPr>
          <w:rFonts w:ascii="Arial" w:hAnsi="Arial" w:cs="Arial"/>
          <w:sz w:val="24"/>
          <w:szCs w:val="24"/>
        </w:rPr>
        <w:t>retencj</w:t>
      </w:r>
      <w:r w:rsidR="00075742">
        <w:rPr>
          <w:rFonts w:ascii="Arial" w:hAnsi="Arial" w:cs="Arial"/>
          <w:sz w:val="24"/>
          <w:szCs w:val="24"/>
        </w:rPr>
        <w:t>a</w:t>
      </w:r>
      <w:r w:rsidR="00075742" w:rsidRPr="00573C3B">
        <w:rPr>
          <w:rFonts w:ascii="Arial" w:hAnsi="Arial" w:cs="Arial"/>
          <w:sz w:val="24"/>
          <w:szCs w:val="24"/>
        </w:rPr>
        <w:t xml:space="preserve"> i podczyszczanie wód opadowych</w:t>
      </w:r>
      <w:r w:rsidR="00075742">
        <w:rPr>
          <w:rFonts w:ascii="Arial" w:hAnsi="Arial" w:cs="Arial"/>
          <w:sz w:val="24"/>
          <w:szCs w:val="24"/>
        </w:rPr>
        <w:t xml:space="preserve"> czy </w:t>
      </w:r>
      <w:r w:rsidR="00075742" w:rsidRPr="00331D89">
        <w:rPr>
          <w:rFonts w:ascii="Arial" w:hAnsi="Arial" w:cs="Arial"/>
          <w:sz w:val="24"/>
          <w:szCs w:val="24"/>
        </w:rPr>
        <w:t>spowolnienie/zatrzymanie odpływu wody</w:t>
      </w:r>
      <w:r w:rsidR="00075742" w:rsidRPr="00573C3B">
        <w:rPr>
          <w:rFonts w:ascii="Arial" w:hAnsi="Arial" w:cs="Arial"/>
          <w:sz w:val="24"/>
          <w:szCs w:val="24"/>
        </w:rPr>
        <w:t xml:space="preserve"> </w:t>
      </w:r>
      <w:r w:rsidR="00075742" w:rsidRPr="00F1293C">
        <w:rPr>
          <w:rFonts w:ascii="Arial" w:hAnsi="Arial" w:cs="Arial"/>
          <w:sz w:val="24"/>
          <w:szCs w:val="24"/>
        </w:rPr>
        <w:t>poprzez wykorzystanie zielonej i niebieskiej infrastruktury oraz rozwiązań opartych na przyrodzie (</w:t>
      </w:r>
      <w:r w:rsidRPr="00F1293C">
        <w:rPr>
          <w:rFonts w:ascii="Arial" w:hAnsi="Arial" w:cs="Arial"/>
          <w:sz w:val="24"/>
          <w:szCs w:val="24"/>
        </w:rPr>
        <w:t>rozwiązania wykorzystujące naturaln</w:t>
      </w:r>
      <w:r w:rsidR="00C249FC" w:rsidRPr="00F1293C">
        <w:rPr>
          <w:rFonts w:ascii="Arial" w:hAnsi="Arial" w:cs="Arial"/>
          <w:sz w:val="24"/>
          <w:szCs w:val="24"/>
        </w:rPr>
        <w:t>ą</w:t>
      </w:r>
      <w:r w:rsidRPr="00F1293C">
        <w:rPr>
          <w:rFonts w:ascii="Arial" w:hAnsi="Arial" w:cs="Arial"/>
          <w:sz w:val="24"/>
          <w:szCs w:val="24"/>
        </w:rPr>
        <w:t xml:space="preserve"> zdolność retencji, zagospodarowania, oczyszczania oraz odprowadzania wód opadowych danego terenu</w:t>
      </w:r>
      <w:r w:rsidR="00C249FC" w:rsidRPr="00F1293C">
        <w:rPr>
          <w:rFonts w:ascii="Arial" w:hAnsi="Arial" w:cs="Arial"/>
          <w:sz w:val="24"/>
          <w:szCs w:val="24"/>
        </w:rPr>
        <w:t>,</w:t>
      </w:r>
      <w:r w:rsidRPr="00F1293C">
        <w:rPr>
          <w:rFonts w:ascii="Arial" w:hAnsi="Arial" w:cs="Arial"/>
          <w:sz w:val="24"/>
          <w:szCs w:val="24"/>
        </w:rPr>
        <w:t xml:space="preserve"> takie jak m.in. </w:t>
      </w:r>
      <w:r w:rsidR="00C249FC" w:rsidRPr="00F1293C">
        <w:rPr>
          <w:rFonts w:ascii="Arial" w:hAnsi="Arial" w:cs="Arial"/>
          <w:sz w:val="24"/>
          <w:szCs w:val="24"/>
        </w:rPr>
        <w:t xml:space="preserve">naturalne </w:t>
      </w:r>
      <w:r w:rsidR="00DB0D80" w:rsidRPr="00F1293C">
        <w:rPr>
          <w:rFonts w:ascii="Arial" w:hAnsi="Arial" w:cs="Arial"/>
          <w:sz w:val="24"/>
          <w:szCs w:val="24"/>
        </w:rPr>
        <w:t>zbiorniki retencyjne</w:t>
      </w:r>
      <w:r w:rsidR="00C249FC" w:rsidRPr="00F1293C">
        <w:rPr>
          <w:rFonts w:ascii="Arial" w:hAnsi="Arial" w:cs="Arial"/>
          <w:sz w:val="24"/>
          <w:szCs w:val="24"/>
        </w:rPr>
        <w:t xml:space="preserve">, obiekty hydrofitowe, strefy </w:t>
      </w:r>
      <w:proofErr w:type="spellStart"/>
      <w:r w:rsidR="00C249FC" w:rsidRPr="00F1293C">
        <w:rPr>
          <w:rFonts w:ascii="Arial" w:hAnsi="Arial" w:cs="Arial"/>
          <w:sz w:val="24"/>
          <w:szCs w:val="24"/>
        </w:rPr>
        <w:t>ekotonowe</w:t>
      </w:r>
      <w:proofErr w:type="spellEnd"/>
      <w:r w:rsidR="00C249FC" w:rsidRPr="00F1293C">
        <w:rPr>
          <w:rFonts w:ascii="Arial" w:hAnsi="Arial" w:cs="Arial"/>
          <w:sz w:val="24"/>
          <w:szCs w:val="24"/>
        </w:rPr>
        <w:t xml:space="preserve"> przy ciekach i zbiornikach, ogrody deszczowe,</w:t>
      </w:r>
      <w:ins w:id="76" w:author="Anna Kacprzak" w:date="2023-11-06T14:49:00Z">
        <w:r w:rsidR="005B5E3E">
          <w:rPr>
            <w:rFonts w:ascii="Arial" w:hAnsi="Arial" w:cs="Arial"/>
            <w:sz w:val="24"/>
            <w:szCs w:val="24"/>
          </w:rPr>
          <w:t xml:space="preserve"> rowy </w:t>
        </w:r>
        <w:proofErr w:type="spellStart"/>
        <w:r w:rsidR="005B5E3E">
          <w:rPr>
            <w:rFonts w:ascii="Arial" w:hAnsi="Arial" w:cs="Arial"/>
            <w:sz w:val="24"/>
            <w:szCs w:val="24"/>
          </w:rPr>
          <w:t>bioretencyjne</w:t>
        </w:r>
      </w:ins>
      <w:proofErr w:type="spellEnd"/>
      <w:r w:rsidR="00CB5CD1">
        <w:rPr>
          <w:rFonts w:ascii="Arial" w:hAnsi="Arial" w:cs="Arial"/>
          <w:sz w:val="24"/>
          <w:szCs w:val="24"/>
        </w:rPr>
        <w:t>,</w:t>
      </w:r>
      <w:r w:rsidR="00C249FC" w:rsidRPr="00F1293C">
        <w:rPr>
          <w:rFonts w:ascii="Arial" w:hAnsi="Arial" w:cs="Arial"/>
          <w:sz w:val="24"/>
          <w:szCs w:val="24"/>
        </w:rPr>
        <w:t xml:space="preserve"> </w:t>
      </w:r>
      <w:r w:rsidR="00DB0D80" w:rsidRPr="00F1293C">
        <w:rPr>
          <w:rFonts w:ascii="Arial" w:hAnsi="Arial" w:cs="Arial"/>
          <w:sz w:val="24"/>
          <w:szCs w:val="24"/>
        </w:rPr>
        <w:t xml:space="preserve">stosowanie </w:t>
      </w:r>
      <w:proofErr w:type="spellStart"/>
      <w:r w:rsidR="00DB0D80" w:rsidRPr="00F1293C">
        <w:rPr>
          <w:rFonts w:ascii="Arial" w:hAnsi="Arial" w:cs="Arial"/>
          <w:sz w:val="24"/>
          <w:szCs w:val="24"/>
        </w:rPr>
        <w:t>zadrzewień</w:t>
      </w:r>
      <w:proofErr w:type="spellEnd"/>
      <w:ins w:id="77" w:author="Anna Kacprzak" w:date="2023-11-06T14:50:00Z">
        <w:r w:rsidR="005B5E3E">
          <w:rPr>
            <w:rFonts w:ascii="Arial" w:hAnsi="Arial" w:cs="Arial"/>
            <w:sz w:val="24"/>
            <w:szCs w:val="24"/>
          </w:rPr>
          <w:t>/zieleni</w:t>
        </w:r>
      </w:ins>
      <w:r w:rsidR="00DB0D80" w:rsidRPr="00F1293C">
        <w:rPr>
          <w:rFonts w:ascii="Arial" w:hAnsi="Arial" w:cs="Arial"/>
          <w:sz w:val="24"/>
          <w:szCs w:val="24"/>
        </w:rPr>
        <w:t xml:space="preserve">, </w:t>
      </w:r>
      <w:r w:rsidR="00C249FC" w:rsidRPr="00F1293C">
        <w:rPr>
          <w:rFonts w:ascii="Arial" w:hAnsi="Arial" w:cs="Arial"/>
          <w:sz w:val="24"/>
          <w:szCs w:val="24"/>
        </w:rPr>
        <w:t>zielone dachy</w:t>
      </w:r>
      <w:r w:rsidR="00075742" w:rsidRPr="00F1293C">
        <w:rPr>
          <w:rFonts w:ascii="Arial" w:hAnsi="Arial" w:cs="Arial"/>
          <w:sz w:val="24"/>
          <w:szCs w:val="24"/>
        </w:rPr>
        <w:t>)</w:t>
      </w:r>
      <w:r w:rsidRPr="00F1293C">
        <w:rPr>
          <w:rFonts w:ascii="Arial" w:hAnsi="Arial" w:cs="Arial"/>
          <w:sz w:val="24"/>
          <w:szCs w:val="24"/>
        </w:rPr>
        <w:t>.</w:t>
      </w:r>
    </w:p>
    <w:p w14:paraId="4E0C4455" w14:textId="6B318BB8" w:rsidR="00F644D1" w:rsidRPr="00F644D1" w:rsidRDefault="00F644D1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ACAC8" w14:textId="77777777" w:rsidR="005F58C4" w:rsidRPr="00956E71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bCs/>
        <w:sz w:val="20"/>
        <w:szCs w:val="20"/>
        <w:lang w:val="x-none"/>
      </w:rPr>
    </w:pPr>
    <w:r>
      <w:tab/>
    </w:r>
  </w:p>
  <w:p w14:paraId="7D6247AC" w14:textId="77777777" w:rsidR="005F58C4" w:rsidRPr="00956E71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956E71">
      <w:rPr>
        <w:rFonts w:ascii="Arial" w:hAnsi="Arial" w:cs="Arial"/>
        <w:sz w:val="20"/>
        <w:szCs w:val="20"/>
      </w:rPr>
      <w:t>FUNDUSZE EUROPEJSKIE DLA KUJAW I POMORZA 2021-2027</w:t>
    </w:r>
  </w:p>
  <w:p w14:paraId="1A152BE3" w14:textId="554A220B" w:rsidR="008719AC" w:rsidRDefault="00734512" w:rsidP="008719AC">
    <w:pPr>
      <w:tabs>
        <w:tab w:val="left" w:pos="5103"/>
      </w:tabs>
      <w:spacing w:after="0" w:line="240" w:lineRule="auto"/>
      <w:ind w:left="9072"/>
      <w:rPr>
        <w:rFonts w:ascii="Arial" w:hAnsi="Arial" w:cs="Arial"/>
        <w:bCs/>
        <w:sz w:val="20"/>
        <w:szCs w:val="20"/>
        <w:lang w:val="x-none"/>
      </w:rPr>
    </w:pPr>
    <w:r>
      <w:rPr>
        <w:rFonts w:ascii="Arial" w:hAnsi="Arial" w:cs="Arial"/>
        <w:bCs/>
        <w:sz w:val="20"/>
        <w:szCs w:val="20"/>
        <w:lang w:val="x-none"/>
      </w:rPr>
      <w:t xml:space="preserve"> </w:t>
    </w:r>
  </w:p>
  <w:p w14:paraId="39415525" w14:textId="0295140B" w:rsidR="008719AC" w:rsidRDefault="008719AC" w:rsidP="005805B6">
    <w:pPr>
      <w:tabs>
        <w:tab w:val="left" w:pos="5103"/>
        <w:tab w:val="left" w:pos="9923"/>
      </w:tabs>
      <w:spacing w:after="0" w:line="240" w:lineRule="auto"/>
      <w:ind w:left="9498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  <w:lang w:val="x-none"/>
      </w:rPr>
      <w:t>Załącznik</w:t>
    </w:r>
    <w:r w:rsidR="00A87659">
      <w:rPr>
        <w:rFonts w:ascii="Arial" w:hAnsi="Arial" w:cs="Arial"/>
        <w:bCs/>
        <w:sz w:val="20"/>
        <w:szCs w:val="20"/>
      </w:rPr>
      <w:t xml:space="preserve"> nr 1</w:t>
    </w:r>
    <w:r>
      <w:rPr>
        <w:rFonts w:ascii="Arial" w:hAnsi="Arial" w:cs="Arial"/>
        <w:bCs/>
        <w:sz w:val="20"/>
        <w:szCs w:val="20"/>
        <w:lang w:val="x-none"/>
      </w:rPr>
      <w:t xml:space="preserve"> do</w:t>
    </w:r>
    <w:r>
      <w:rPr>
        <w:rFonts w:ascii="Arial" w:hAnsi="Arial" w:cs="Arial"/>
        <w:bCs/>
        <w:sz w:val="20"/>
        <w:szCs w:val="20"/>
      </w:rPr>
      <w:t xml:space="preserve"> Stanowiska </w:t>
    </w:r>
    <w:r w:rsidR="005805B6">
      <w:rPr>
        <w:rFonts w:ascii="Arial" w:hAnsi="Arial" w:cs="Arial"/>
        <w:bCs/>
        <w:sz w:val="20"/>
        <w:szCs w:val="20"/>
      </w:rPr>
      <w:t>nr 35/2023</w:t>
    </w:r>
    <w:r w:rsidR="005805B6">
      <w:rPr>
        <w:rFonts w:ascii="Arial" w:hAnsi="Arial" w:cs="Arial"/>
        <w:bCs/>
        <w:sz w:val="20"/>
        <w:szCs w:val="20"/>
      </w:rPr>
      <w:br/>
      <w:t>G</w:t>
    </w:r>
    <w:r>
      <w:rPr>
        <w:rFonts w:ascii="Arial" w:hAnsi="Arial" w:cs="Arial"/>
        <w:bCs/>
        <w:sz w:val="20"/>
        <w:szCs w:val="20"/>
      </w:rPr>
      <w:t xml:space="preserve">rupy roboczej ds. polityki terytorialnej </w:t>
    </w:r>
    <w:r w:rsidR="005805B6">
      <w:rPr>
        <w:rFonts w:ascii="Arial" w:hAnsi="Arial" w:cs="Arial"/>
        <w:bCs/>
        <w:sz w:val="20"/>
        <w:szCs w:val="20"/>
      </w:rPr>
      <w:br/>
    </w:r>
    <w:r>
      <w:rPr>
        <w:rFonts w:ascii="Arial" w:hAnsi="Arial" w:cs="Arial"/>
        <w:bCs/>
        <w:sz w:val="20"/>
        <w:szCs w:val="20"/>
      </w:rPr>
      <w:t>z</w:t>
    </w:r>
    <w:r w:rsidR="005805B6">
      <w:rPr>
        <w:rFonts w:ascii="Arial" w:hAnsi="Arial" w:cs="Arial"/>
        <w:bCs/>
        <w:sz w:val="20"/>
        <w:szCs w:val="20"/>
      </w:rPr>
      <w:t xml:space="preserve"> </w:t>
    </w:r>
    <w:r>
      <w:rPr>
        <w:rFonts w:ascii="Arial" w:hAnsi="Arial" w:cs="Arial"/>
        <w:bCs/>
        <w:sz w:val="20"/>
        <w:szCs w:val="20"/>
      </w:rPr>
      <w:t xml:space="preserve">dnia 8 listopada 2023 r. </w:t>
    </w:r>
  </w:p>
  <w:p w14:paraId="1D64A5E6" w14:textId="1A6C3054" w:rsidR="00734512" w:rsidRDefault="00734512" w:rsidP="008719AC">
    <w:pPr>
      <w:tabs>
        <w:tab w:val="left" w:pos="5103"/>
        <w:tab w:val="left" w:pos="9923"/>
      </w:tabs>
      <w:spacing w:after="0" w:line="240" w:lineRule="auto"/>
      <w:ind w:left="9498"/>
      <w:rPr>
        <w:rFonts w:ascii="Arial" w:hAnsi="Arial" w:cs="Arial"/>
        <w:bCs/>
        <w:sz w:val="20"/>
        <w:szCs w:val="20"/>
      </w:rPr>
    </w:pPr>
  </w:p>
  <w:p w14:paraId="511FA685" w14:textId="2AC1AA8A" w:rsidR="00D4429F" w:rsidRPr="00D4429F" w:rsidRDefault="00D4429F" w:rsidP="00734512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B428DAD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D2A4A"/>
    <w:multiLevelType w:val="hybridMultilevel"/>
    <w:tmpl w:val="44CA83D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A1223"/>
    <w:multiLevelType w:val="hybridMultilevel"/>
    <w:tmpl w:val="01FA29A2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6527E52"/>
    <w:multiLevelType w:val="hybridMultilevel"/>
    <w:tmpl w:val="A408347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23DD6"/>
    <w:multiLevelType w:val="hybridMultilevel"/>
    <w:tmpl w:val="17FED5C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1C7287"/>
    <w:multiLevelType w:val="hybridMultilevel"/>
    <w:tmpl w:val="E6C6C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219443F"/>
    <w:multiLevelType w:val="hybridMultilevel"/>
    <w:tmpl w:val="F3745E5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A44390"/>
    <w:multiLevelType w:val="hybridMultilevel"/>
    <w:tmpl w:val="38209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02518"/>
    <w:multiLevelType w:val="hybridMultilevel"/>
    <w:tmpl w:val="9EC0A7E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192384"/>
    <w:multiLevelType w:val="hybridMultilevel"/>
    <w:tmpl w:val="708AD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B09C7"/>
    <w:multiLevelType w:val="hybridMultilevel"/>
    <w:tmpl w:val="F4866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A23F82"/>
    <w:multiLevelType w:val="hybridMultilevel"/>
    <w:tmpl w:val="63BE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65169"/>
    <w:multiLevelType w:val="hybridMultilevel"/>
    <w:tmpl w:val="CC46567A"/>
    <w:lvl w:ilvl="0" w:tplc="9D22BA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271FD"/>
    <w:multiLevelType w:val="hybridMultilevel"/>
    <w:tmpl w:val="6FFA3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A14795"/>
    <w:multiLevelType w:val="hybridMultilevel"/>
    <w:tmpl w:val="B2B8CD7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877253"/>
    <w:multiLevelType w:val="hybridMultilevel"/>
    <w:tmpl w:val="6ABE7AE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0F51DB"/>
    <w:multiLevelType w:val="hybridMultilevel"/>
    <w:tmpl w:val="FDA8CCA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93443B"/>
    <w:multiLevelType w:val="hybridMultilevel"/>
    <w:tmpl w:val="AB8A5BF4"/>
    <w:lvl w:ilvl="0" w:tplc="9D22BA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7F30BCA"/>
    <w:multiLevelType w:val="hybridMultilevel"/>
    <w:tmpl w:val="7C74F4CA"/>
    <w:lvl w:ilvl="0" w:tplc="A32A19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B36684"/>
    <w:multiLevelType w:val="hybridMultilevel"/>
    <w:tmpl w:val="47A60156"/>
    <w:lvl w:ilvl="0" w:tplc="9D22BA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BC20FD6"/>
    <w:multiLevelType w:val="hybridMultilevel"/>
    <w:tmpl w:val="52C84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303468"/>
    <w:multiLevelType w:val="hybridMultilevel"/>
    <w:tmpl w:val="656447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320A73"/>
    <w:multiLevelType w:val="hybridMultilevel"/>
    <w:tmpl w:val="2544F4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EE6571"/>
    <w:multiLevelType w:val="hybridMultilevel"/>
    <w:tmpl w:val="FF20103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791C85"/>
    <w:multiLevelType w:val="hybridMultilevel"/>
    <w:tmpl w:val="4E3CB1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B700FD"/>
    <w:multiLevelType w:val="hybridMultilevel"/>
    <w:tmpl w:val="3190BDB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17659D"/>
    <w:multiLevelType w:val="hybridMultilevel"/>
    <w:tmpl w:val="3A4E476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807FE8"/>
    <w:multiLevelType w:val="hybridMultilevel"/>
    <w:tmpl w:val="66F2B6BA"/>
    <w:lvl w:ilvl="0" w:tplc="9D22BA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5F663CB"/>
    <w:multiLevelType w:val="hybridMultilevel"/>
    <w:tmpl w:val="616862E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C43E79"/>
    <w:multiLevelType w:val="hybridMultilevel"/>
    <w:tmpl w:val="D8942D9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3320CA6"/>
    <w:multiLevelType w:val="hybridMultilevel"/>
    <w:tmpl w:val="EBD8603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7F5599"/>
    <w:multiLevelType w:val="hybridMultilevel"/>
    <w:tmpl w:val="3B3260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0" w15:restartNumberingAfterBreak="0">
    <w:nsid w:val="76656000"/>
    <w:multiLevelType w:val="hybridMultilevel"/>
    <w:tmpl w:val="41DE6D6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C8520B"/>
    <w:multiLevelType w:val="hybridMultilevel"/>
    <w:tmpl w:val="5628994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7A008A"/>
    <w:multiLevelType w:val="hybridMultilevel"/>
    <w:tmpl w:val="2DA69BE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D00525"/>
    <w:multiLevelType w:val="hybridMultilevel"/>
    <w:tmpl w:val="00C28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CBF7D4E"/>
    <w:multiLevelType w:val="hybridMultilevel"/>
    <w:tmpl w:val="ED100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423676">
    <w:abstractNumId w:val="38"/>
  </w:num>
  <w:num w:numId="2" w16cid:durableId="1860239766">
    <w:abstractNumId w:val="8"/>
  </w:num>
  <w:num w:numId="3" w16cid:durableId="597710921">
    <w:abstractNumId w:val="31"/>
  </w:num>
  <w:num w:numId="4" w16cid:durableId="688995715">
    <w:abstractNumId w:val="3"/>
  </w:num>
  <w:num w:numId="5" w16cid:durableId="494227799">
    <w:abstractNumId w:val="23"/>
  </w:num>
  <w:num w:numId="6" w16cid:durableId="95754240">
    <w:abstractNumId w:val="28"/>
  </w:num>
  <w:num w:numId="7" w16cid:durableId="1329678521">
    <w:abstractNumId w:val="47"/>
  </w:num>
  <w:num w:numId="8" w16cid:durableId="330910565">
    <w:abstractNumId w:val="26"/>
  </w:num>
  <w:num w:numId="9" w16cid:durableId="1180897140">
    <w:abstractNumId w:val="41"/>
  </w:num>
  <w:num w:numId="10" w16cid:durableId="532035360">
    <w:abstractNumId w:val="2"/>
  </w:num>
  <w:num w:numId="11" w16cid:durableId="405222851">
    <w:abstractNumId w:val="36"/>
  </w:num>
  <w:num w:numId="12" w16cid:durableId="1194339998">
    <w:abstractNumId w:val="5"/>
  </w:num>
  <w:num w:numId="13" w16cid:durableId="1758986560">
    <w:abstractNumId w:val="21"/>
  </w:num>
  <w:num w:numId="14" w16cid:durableId="286400430">
    <w:abstractNumId w:val="1"/>
  </w:num>
  <w:num w:numId="15" w16cid:durableId="1132795272">
    <w:abstractNumId w:val="45"/>
  </w:num>
  <w:num w:numId="16" w16cid:durableId="1087729508">
    <w:abstractNumId w:val="52"/>
  </w:num>
  <w:num w:numId="17" w16cid:durableId="1930383793">
    <w:abstractNumId w:val="53"/>
  </w:num>
  <w:num w:numId="18" w16cid:durableId="1289429086">
    <w:abstractNumId w:val="18"/>
  </w:num>
  <w:num w:numId="19" w16cid:durableId="1661542644">
    <w:abstractNumId w:val="16"/>
  </w:num>
  <w:num w:numId="20" w16cid:durableId="1744175933">
    <w:abstractNumId w:val="24"/>
  </w:num>
  <w:num w:numId="21" w16cid:durableId="1959068778">
    <w:abstractNumId w:val="44"/>
  </w:num>
  <w:num w:numId="22" w16cid:durableId="294682144">
    <w:abstractNumId w:val="0"/>
  </w:num>
  <w:num w:numId="23" w16cid:durableId="193811996">
    <w:abstractNumId w:val="37"/>
  </w:num>
  <w:num w:numId="24" w16cid:durableId="2107770814">
    <w:abstractNumId w:val="25"/>
  </w:num>
  <w:num w:numId="25" w16cid:durableId="2118325200">
    <w:abstractNumId w:val="17"/>
  </w:num>
  <w:num w:numId="26" w16cid:durableId="1170683125">
    <w:abstractNumId w:val="13"/>
  </w:num>
  <w:num w:numId="27" w16cid:durableId="1443526820">
    <w:abstractNumId w:val="35"/>
  </w:num>
  <w:num w:numId="28" w16cid:durableId="895236244">
    <w:abstractNumId w:val="32"/>
  </w:num>
  <w:num w:numId="29" w16cid:durableId="1712653629">
    <w:abstractNumId w:val="43"/>
  </w:num>
  <w:num w:numId="30" w16cid:durableId="212275349">
    <w:abstractNumId w:val="34"/>
  </w:num>
  <w:num w:numId="31" w16cid:durableId="894049798">
    <w:abstractNumId w:val="40"/>
  </w:num>
  <w:num w:numId="32" w16cid:durableId="1588415602">
    <w:abstractNumId w:val="49"/>
  </w:num>
  <w:num w:numId="33" w16cid:durableId="122047234">
    <w:abstractNumId w:val="55"/>
  </w:num>
  <w:num w:numId="34" w16cid:durableId="124007682">
    <w:abstractNumId w:val="10"/>
  </w:num>
  <w:num w:numId="35" w16cid:durableId="1269776711">
    <w:abstractNumId w:val="19"/>
  </w:num>
  <w:num w:numId="36" w16cid:durableId="1578856200">
    <w:abstractNumId w:val="27"/>
  </w:num>
  <w:num w:numId="37" w16cid:durableId="524171297">
    <w:abstractNumId w:val="56"/>
  </w:num>
  <w:num w:numId="38" w16cid:durableId="144661281">
    <w:abstractNumId w:val="39"/>
  </w:num>
  <w:num w:numId="39" w16cid:durableId="1076242898">
    <w:abstractNumId w:val="4"/>
  </w:num>
  <w:num w:numId="40" w16cid:durableId="1980069198">
    <w:abstractNumId w:val="33"/>
  </w:num>
  <w:num w:numId="41" w16cid:durableId="1503665873">
    <w:abstractNumId w:val="7"/>
  </w:num>
  <w:num w:numId="42" w16cid:durableId="392847298">
    <w:abstractNumId w:val="11"/>
  </w:num>
  <w:num w:numId="43" w16cid:durableId="2046590779">
    <w:abstractNumId w:val="22"/>
  </w:num>
  <w:num w:numId="44" w16cid:durableId="565384046">
    <w:abstractNumId w:val="48"/>
  </w:num>
  <w:num w:numId="45" w16cid:durableId="373652438">
    <w:abstractNumId w:val="30"/>
  </w:num>
  <w:num w:numId="46" w16cid:durableId="1120687580">
    <w:abstractNumId w:val="20"/>
  </w:num>
  <w:num w:numId="47" w16cid:durableId="900404491">
    <w:abstractNumId w:val="6"/>
  </w:num>
  <w:num w:numId="48" w16cid:durableId="589893907">
    <w:abstractNumId w:val="54"/>
  </w:num>
  <w:num w:numId="49" w16cid:durableId="1228690606">
    <w:abstractNumId w:val="14"/>
  </w:num>
  <w:num w:numId="50" w16cid:durableId="980621536">
    <w:abstractNumId w:val="9"/>
  </w:num>
  <w:num w:numId="51" w16cid:durableId="285697672">
    <w:abstractNumId w:val="12"/>
  </w:num>
  <w:num w:numId="52" w16cid:durableId="883785298">
    <w:abstractNumId w:val="46"/>
  </w:num>
  <w:num w:numId="53" w16cid:durableId="1213929385">
    <w:abstractNumId w:val="50"/>
  </w:num>
  <w:num w:numId="54" w16cid:durableId="180511397">
    <w:abstractNumId w:val="51"/>
  </w:num>
  <w:num w:numId="55" w16cid:durableId="2060934532">
    <w:abstractNumId w:val="29"/>
  </w:num>
  <w:num w:numId="56" w16cid:durableId="85929525">
    <w:abstractNumId w:val="15"/>
  </w:num>
  <w:num w:numId="57" w16cid:durableId="1857229440">
    <w:abstractNumId w:val="42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Kacprzak">
    <w15:presenceInfo w15:providerId="AD" w15:userId="S-1-5-21-2619306676-2800222060-3362172700-55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837"/>
    <w:rsid w:val="00006914"/>
    <w:rsid w:val="000109D6"/>
    <w:rsid w:val="00014323"/>
    <w:rsid w:val="00014DF0"/>
    <w:rsid w:val="00016679"/>
    <w:rsid w:val="0002063F"/>
    <w:rsid w:val="00020DDA"/>
    <w:rsid w:val="00022525"/>
    <w:rsid w:val="00023781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40723"/>
    <w:rsid w:val="00041263"/>
    <w:rsid w:val="00041320"/>
    <w:rsid w:val="00041F67"/>
    <w:rsid w:val="000424AE"/>
    <w:rsid w:val="00042C53"/>
    <w:rsid w:val="00042CAB"/>
    <w:rsid w:val="0004477D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415"/>
    <w:rsid w:val="0006348E"/>
    <w:rsid w:val="00063E79"/>
    <w:rsid w:val="00063E7D"/>
    <w:rsid w:val="00064624"/>
    <w:rsid w:val="000660BE"/>
    <w:rsid w:val="000704F2"/>
    <w:rsid w:val="00070E97"/>
    <w:rsid w:val="00071696"/>
    <w:rsid w:val="000723C9"/>
    <w:rsid w:val="0007401F"/>
    <w:rsid w:val="000747B0"/>
    <w:rsid w:val="00075742"/>
    <w:rsid w:val="00075A6A"/>
    <w:rsid w:val="00076E69"/>
    <w:rsid w:val="0007701A"/>
    <w:rsid w:val="00080562"/>
    <w:rsid w:val="00081F7E"/>
    <w:rsid w:val="0008212E"/>
    <w:rsid w:val="00082337"/>
    <w:rsid w:val="00082A9B"/>
    <w:rsid w:val="000839B7"/>
    <w:rsid w:val="00083BA1"/>
    <w:rsid w:val="00085328"/>
    <w:rsid w:val="000856D3"/>
    <w:rsid w:val="00087144"/>
    <w:rsid w:val="00090485"/>
    <w:rsid w:val="00090AA5"/>
    <w:rsid w:val="00091253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6EA8"/>
    <w:rsid w:val="0009765E"/>
    <w:rsid w:val="000A0C10"/>
    <w:rsid w:val="000A0CD3"/>
    <w:rsid w:val="000A11EC"/>
    <w:rsid w:val="000A23C7"/>
    <w:rsid w:val="000A29D0"/>
    <w:rsid w:val="000A406B"/>
    <w:rsid w:val="000A5E50"/>
    <w:rsid w:val="000B0BA9"/>
    <w:rsid w:val="000B12E4"/>
    <w:rsid w:val="000B1A00"/>
    <w:rsid w:val="000B1D05"/>
    <w:rsid w:val="000B31D5"/>
    <w:rsid w:val="000B3BE5"/>
    <w:rsid w:val="000B5FC3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364"/>
    <w:rsid w:val="000C767F"/>
    <w:rsid w:val="000D0297"/>
    <w:rsid w:val="000D033A"/>
    <w:rsid w:val="000D10D1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8E8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9B4"/>
    <w:rsid w:val="000E308B"/>
    <w:rsid w:val="000E3E20"/>
    <w:rsid w:val="000E6223"/>
    <w:rsid w:val="000E6EA0"/>
    <w:rsid w:val="000E7C54"/>
    <w:rsid w:val="000F14ED"/>
    <w:rsid w:val="000F1D24"/>
    <w:rsid w:val="000F2C45"/>
    <w:rsid w:val="000F3643"/>
    <w:rsid w:val="000F5B20"/>
    <w:rsid w:val="000F71CD"/>
    <w:rsid w:val="000F7555"/>
    <w:rsid w:val="000F7BB0"/>
    <w:rsid w:val="0010120E"/>
    <w:rsid w:val="001041B4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02B"/>
    <w:rsid w:val="001153EF"/>
    <w:rsid w:val="00115881"/>
    <w:rsid w:val="00115A44"/>
    <w:rsid w:val="00115DFA"/>
    <w:rsid w:val="0011683B"/>
    <w:rsid w:val="00116908"/>
    <w:rsid w:val="00117EC0"/>
    <w:rsid w:val="00120114"/>
    <w:rsid w:val="001218F4"/>
    <w:rsid w:val="00121CE1"/>
    <w:rsid w:val="00122FAA"/>
    <w:rsid w:val="00124AA3"/>
    <w:rsid w:val="00124BF7"/>
    <w:rsid w:val="001257CF"/>
    <w:rsid w:val="0012588A"/>
    <w:rsid w:val="001265B7"/>
    <w:rsid w:val="001266A2"/>
    <w:rsid w:val="00130AD5"/>
    <w:rsid w:val="00131103"/>
    <w:rsid w:val="001313A1"/>
    <w:rsid w:val="001313FC"/>
    <w:rsid w:val="00133346"/>
    <w:rsid w:val="0013440B"/>
    <w:rsid w:val="001349DB"/>
    <w:rsid w:val="00134A02"/>
    <w:rsid w:val="001354F3"/>
    <w:rsid w:val="00135D08"/>
    <w:rsid w:val="00135DC8"/>
    <w:rsid w:val="00136096"/>
    <w:rsid w:val="0013710E"/>
    <w:rsid w:val="00140249"/>
    <w:rsid w:val="001410BD"/>
    <w:rsid w:val="00141E9C"/>
    <w:rsid w:val="001420DC"/>
    <w:rsid w:val="0014309C"/>
    <w:rsid w:val="0014395E"/>
    <w:rsid w:val="0014559E"/>
    <w:rsid w:val="0014592B"/>
    <w:rsid w:val="00145EB7"/>
    <w:rsid w:val="00146606"/>
    <w:rsid w:val="00147828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4BC2"/>
    <w:rsid w:val="00165D28"/>
    <w:rsid w:val="0016618D"/>
    <w:rsid w:val="0016650A"/>
    <w:rsid w:val="00166515"/>
    <w:rsid w:val="001666A5"/>
    <w:rsid w:val="001673C1"/>
    <w:rsid w:val="00167EE8"/>
    <w:rsid w:val="001706E8"/>
    <w:rsid w:val="00170CD6"/>
    <w:rsid w:val="00173116"/>
    <w:rsid w:val="0017558F"/>
    <w:rsid w:val="00176C74"/>
    <w:rsid w:val="0017778E"/>
    <w:rsid w:val="0017795A"/>
    <w:rsid w:val="001800B4"/>
    <w:rsid w:val="0018103D"/>
    <w:rsid w:val="0018139C"/>
    <w:rsid w:val="00183F6C"/>
    <w:rsid w:val="00184467"/>
    <w:rsid w:val="00184C79"/>
    <w:rsid w:val="00185DA0"/>
    <w:rsid w:val="00186CBC"/>
    <w:rsid w:val="00187F30"/>
    <w:rsid w:val="001908BE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84D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9EF"/>
    <w:rsid w:val="001E3D50"/>
    <w:rsid w:val="001E4A7B"/>
    <w:rsid w:val="001E6AAB"/>
    <w:rsid w:val="001E6F91"/>
    <w:rsid w:val="001E73FB"/>
    <w:rsid w:val="001E7523"/>
    <w:rsid w:val="001E753E"/>
    <w:rsid w:val="001E754A"/>
    <w:rsid w:val="001F0952"/>
    <w:rsid w:val="001F14E1"/>
    <w:rsid w:val="001F1BAD"/>
    <w:rsid w:val="001F1DAE"/>
    <w:rsid w:val="001F210A"/>
    <w:rsid w:val="001F2E5E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4DC2"/>
    <w:rsid w:val="00205D12"/>
    <w:rsid w:val="00206686"/>
    <w:rsid w:val="00211DF1"/>
    <w:rsid w:val="00212CB3"/>
    <w:rsid w:val="00213F01"/>
    <w:rsid w:val="00215738"/>
    <w:rsid w:val="002166CE"/>
    <w:rsid w:val="00216D0F"/>
    <w:rsid w:val="002203B8"/>
    <w:rsid w:val="002216C9"/>
    <w:rsid w:val="00221B88"/>
    <w:rsid w:val="002226EB"/>
    <w:rsid w:val="00222C1C"/>
    <w:rsid w:val="002248F4"/>
    <w:rsid w:val="00225188"/>
    <w:rsid w:val="00225D21"/>
    <w:rsid w:val="00226015"/>
    <w:rsid w:val="00226BFB"/>
    <w:rsid w:val="00226E0A"/>
    <w:rsid w:val="00226F0A"/>
    <w:rsid w:val="00227CD4"/>
    <w:rsid w:val="002311A2"/>
    <w:rsid w:val="00231A39"/>
    <w:rsid w:val="00231B7A"/>
    <w:rsid w:val="002320B5"/>
    <w:rsid w:val="00232159"/>
    <w:rsid w:val="0023277D"/>
    <w:rsid w:val="00232EAF"/>
    <w:rsid w:val="00233678"/>
    <w:rsid w:val="00234046"/>
    <w:rsid w:val="0023491A"/>
    <w:rsid w:val="002352F4"/>
    <w:rsid w:val="00236CEF"/>
    <w:rsid w:val="00237117"/>
    <w:rsid w:val="0024296A"/>
    <w:rsid w:val="00243C37"/>
    <w:rsid w:val="002470D0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4A8A"/>
    <w:rsid w:val="00255125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6FD5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4F4"/>
    <w:rsid w:val="00284BE9"/>
    <w:rsid w:val="00287157"/>
    <w:rsid w:val="0028733D"/>
    <w:rsid w:val="00287F62"/>
    <w:rsid w:val="0029078F"/>
    <w:rsid w:val="00292D76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3469"/>
    <w:rsid w:val="002B4A7D"/>
    <w:rsid w:val="002B5482"/>
    <w:rsid w:val="002B643E"/>
    <w:rsid w:val="002B64E1"/>
    <w:rsid w:val="002B722C"/>
    <w:rsid w:val="002B7370"/>
    <w:rsid w:val="002B768F"/>
    <w:rsid w:val="002B78DB"/>
    <w:rsid w:val="002B7D66"/>
    <w:rsid w:val="002C1078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6D6"/>
    <w:rsid w:val="002D0017"/>
    <w:rsid w:val="002D3F32"/>
    <w:rsid w:val="002D5840"/>
    <w:rsid w:val="002D5D2D"/>
    <w:rsid w:val="002D61A4"/>
    <w:rsid w:val="002D7929"/>
    <w:rsid w:val="002D7967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274D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B10"/>
    <w:rsid w:val="00306C27"/>
    <w:rsid w:val="00307B5B"/>
    <w:rsid w:val="003101B3"/>
    <w:rsid w:val="003128EE"/>
    <w:rsid w:val="0031446F"/>
    <w:rsid w:val="003146A9"/>
    <w:rsid w:val="00315CFA"/>
    <w:rsid w:val="00320007"/>
    <w:rsid w:val="003217AA"/>
    <w:rsid w:val="0032394F"/>
    <w:rsid w:val="00323F86"/>
    <w:rsid w:val="00324201"/>
    <w:rsid w:val="00324653"/>
    <w:rsid w:val="0032590D"/>
    <w:rsid w:val="0033125C"/>
    <w:rsid w:val="00331D89"/>
    <w:rsid w:val="00332FEA"/>
    <w:rsid w:val="00333970"/>
    <w:rsid w:val="00333C0A"/>
    <w:rsid w:val="00334A65"/>
    <w:rsid w:val="00335C97"/>
    <w:rsid w:val="00335EC9"/>
    <w:rsid w:val="00335F39"/>
    <w:rsid w:val="0033632E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DE3"/>
    <w:rsid w:val="00373881"/>
    <w:rsid w:val="00374692"/>
    <w:rsid w:val="00375206"/>
    <w:rsid w:val="003756C2"/>
    <w:rsid w:val="00375B35"/>
    <w:rsid w:val="0037608C"/>
    <w:rsid w:val="003774BC"/>
    <w:rsid w:val="0037779C"/>
    <w:rsid w:val="0038260A"/>
    <w:rsid w:val="00382A9E"/>
    <w:rsid w:val="00382B3A"/>
    <w:rsid w:val="00384191"/>
    <w:rsid w:val="00384712"/>
    <w:rsid w:val="003857A6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6072"/>
    <w:rsid w:val="003967B6"/>
    <w:rsid w:val="00397489"/>
    <w:rsid w:val="00397CAD"/>
    <w:rsid w:val="003A0754"/>
    <w:rsid w:val="003A0765"/>
    <w:rsid w:val="003A17CF"/>
    <w:rsid w:val="003A18CA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B44"/>
    <w:rsid w:val="003C357A"/>
    <w:rsid w:val="003C397F"/>
    <w:rsid w:val="003C40D0"/>
    <w:rsid w:val="003C49C1"/>
    <w:rsid w:val="003C6843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9B7"/>
    <w:rsid w:val="003F4AE0"/>
    <w:rsid w:val="003F5039"/>
    <w:rsid w:val="003F7897"/>
    <w:rsid w:val="00400CE7"/>
    <w:rsid w:val="00401E35"/>
    <w:rsid w:val="00401FE8"/>
    <w:rsid w:val="00402841"/>
    <w:rsid w:val="00402E7D"/>
    <w:rsid w:val="0040348D"/>
    <w:rsid w:val="004045A9"/>
    <w:rsid w:val="004052E3"/>
    <w:rsid w:val="0040586D"/>
    <w:rsid w:val="004058B8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78E4"/>
    <w:rsid w:val="004503CC"/>
    <w:rsid w:val="004528D0"/>
    <w:rsid w:val="00452919"/>
    <w:rsid w:val="00452DD4"/>
    <w:rsid w:val="00452FB1"/>
    <w:rsid w:val="00453E85"/>
    <w:rsid w:val="00454551"/>
    <w:rsid w:val="00454670"/>
    <w:rsid w:val="00455F93"/>
    <w:rsid w:val="004562B0"/>
    <w:rsid w:val="00456826"/>
    <w:rsid w:val="0045714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3088"/>
    <w:rsid w:val="004749D9"/>
    <w:rsid w:val="0047602B"/>
    <w:rsid w:val="00477E34"/>
    <w:rsid w:val="00480798"/>
    <w:rsid w:val="0048148D"/>
    <w:rsid w:val="00481EDA"/>
    <w:rsid w:val="004825E0"/>
    <w:rsid w:val="00484C93"/>
    <w:rsid w:val="0048644C"/>
    <w:rsid w:val="004865F1"/>
    <w:rsid w:val="00486D7B"/>
    <w:rsid w:val="0049024D"/>
    <w:rsid w:val="004904DD"/>
    <w:rsid w:val="00492C8C"/>
    <w:rsid w:val="0049369C"/>
    <w:rsid w:val="004948B8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3CC4"/>
    <w:rsid w:val="004C429E"/>
    <w:rsid w:val="004C4650"/>
    <w:rsid w:val="004C5093"/>
    <w:rsid w:val="004C563D"/>
    <w:rsid w:val="004C59C4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38"/>
    <w:rsid w:val="004D565A"/>
    <w:rsid w:val="004D5CA5"/>
    <w:rsid w:val="004D5E32"/>
    <w:rsid w:val="004D7602"/>
    <w:rsid w:val="004D7859"/>
    <w:rsid w:val="004D7AF8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447B"/>
    <w:rsid w:val="004F50EA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6367"/>
    <w:rsid w:val="00507B1D"/>
    <w:rsid w:val="00510313"/>
    <w:rsid w:val="005103B3"/>
    <w:rsid w:val="00511230"/>
    <w:rsid w:val="005115B8"/>
    <w:rsid w:val="00511F0A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95D"/>
    <w:rsid w:val="00530A76"/>
    <w:rsid w:val="00531BE2"/>
    <w:rsid w:val="005329A5"/>
    <w:rsid w:val="00532A8A"/>
    <w:rsid w:val="00532C11"/>
    <w:rsid w:val="00532FD6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4F41"/>
    <w:rsid w:val="00545A4C"/>
    <w:rsid w:val="00545EC7"/>
    <w:rsid w:val="0054631E"/>
    <w:rsid w:val="005477D3"/>
    <w:rsid w:val="00547F60"/>
    <w:rsid w:val="005507E8"/>
    <w:rsid w:val="005511B5"/>
    <w:rsid w:val="005511F8"/>
    <w:rsid w:val="00552265"/>
    <w:rsid w:val="00553710"/>
    <w:rsid w:val="00553BD9"/>
    <w:rsid w:val="00554A14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5F05"/>
    <w:rsid w:val="0056659A"/>
    <w:rsid w:val="0056663D"/>
    <w:rsid w:val="005670FD"/>
    <w:rsid w:val="00570026"/>
    <w:rsid w:val="00570804"/>
    <w:rsid w:val="0057112D"/>
    <w:rsid w:val="00571D43"/>
    <w:rsid w:val="005729E0"/>
    <w:rsid w:val="005738F7"/>
    <w:rsid w:val="00573C3B"/>
    <w:rsid w:val="00573F0A"/>
    <w:rsid w:val="00574726"/>
    <w:rsid w:val="00575BE7"/>
    <w:rsid w:val="005774CA"/>
    <w:rsid w:val="005776E8"/>
    <w:rsid w:val="005777D5"/>
    <w:rsid w:val="00577E56"/>
    <w:rsid w:val="005805B6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32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37E"/>
    <w:rsid w:val="005A1552"/>
    <w:rsid w:val="005A17BF"/>
    <w:rsid w:val="005A1E95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1C27"/>
    <w:rsid w:val="005B20D2"/>
    <w:rsid w:val="005B2732"/>
    <w:rsid w:val="005B2918"/>
    <w:rsid w:val="005B35A4"/>
    <w:rsid w:val="005B4031"/>
    <w:rsid w:val="005B4E9A"/>
    <w:rsid w:val="005B54B3"/>
    <w:rsid w:val="005B5E3E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43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AB9"/>
    <w:rsid w:val="005E1B55"/>
    <w:rsid w:val="005E1F86"/>
    <w:rsid w:val="005E2D87"/>
    <w:rsid w:val="005E5C19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EDE"/>
    <w:rsid w:val="005F475A"/>
    <w:rsid w:val="005F4A89"/>
    <w:rsid w:val="005F58C4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7A1"/>
    <w:rsid w:val="00607386"/>
    <w:rsid w:val="00607BF0"/>
    <w:rsid w:val="0061003F"/>
    <w:rsid w:val="00611A21"/>
    <w:rsid w:val="00612233"/>
    <w:rsid w:val="006131F4"/>
    <w:rsid w:val="006131FD"/>
    <w:rsid w:val="0061493F"/>
    <w:rsid w:val="006149DD"/>
    <w:rsid w:val="00615067"/>
    <w:rsid w:val="0061512E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6571"/>
    <w:rsid w:val="00627FD0"/>
    <w:rsid w:val="0063039B"/>
    <w:rsid w:val="00631177"/>
    <w:rsid w:val="00633FE3"/>
    <w:rsid w:val="00634297"/>
    <w:rsid w:val="00635658"/>
    <w:rsid w:val="006361C6"/>
    <w:rsid w:val="00636758"/>
    <w:rsid w:val="00637EEB"/>
    <w:rsid w:val="00640070"/>
    <w:rsid w:val="006403FF"/>
    <w:rsid w:val="0064155D"/>
    <w:rsid w:val="00641B59"/>
    <w:rsid w:val="00641C7B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A65"/>
    <w:rsid w:val="00651FFB"/>
    <w:rsid w:val="006541FE"/>
    <w:rsid w:val="00654448"/>
    <w:rsid w:val="00654A47"/>
    <w:rsid w:val="0065600D"/>
    <w:rsid w:val="00656998"/>
    <w:rsid w:val="00657CB2"/>
    <w:rsid w:val="00661597"/>
    <w:rsid w:val="00662C9D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3E8"/>
    <w:rsid w:val="00673804"/>
    <w:rsid w:val="00673BE4"/>
    <w:rsid w:val="00673ECE"/>
    <w:rsid w:val="006751B5"/>
    <w:rsid w:val="00676E7D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A0B64"/>
    <w:rsid w:val="006A0DCE"/>
    <w:rsid w:val="006A1076"/>
    <w:rsid w:val="006A1FAC"/>
    <w:rsid w:val="006A2D70"/>
    <w:rsid w:val="006A3675"/>
    <w:rsid w:val="006A36A9"/>
    <w:rsid w:val="006A476C"/>
    <w:rsid w:val="006A64AF"/>
    <w:rsid w:val="006A7054"/>
    <w:rsid w:val="006A74D7"/>
    <w:rsid w:val="006B0DC7"/>
    <w:rsid w:val="006B1661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4117"/>
    <w:rsid w:val="006C4CF1"/>
    <w:rsid w:val="006C55B4"/>
    <w:rsid w:val="006C5E80"/>
    <w:rsid w:val="006C660C"/>
    <w:rsid w:val="006C67D0"/>
    <w:rsid w:val="006C7E4E"/>
    <w:rsid w:val="006D0AE6"/>
    <w:rsid w:val="006D2375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D85"/>
    <w:rsid w:val="006E5662"/>
    <w:rsid w:val="006E6079"/>
    <w:rsid w:val="006E655E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5289"/>
    <w:rsid w:val="006F619F"/>
    <w:rsid w:val="006F6464"/>
    <w:rsid w:val="006F7150"/>
    <w:rsid w:val="006F728E"/>
    <w:rsid w:val="006F7491"/>
    <w:rsid w:val="006F7AFF"/>
    <w:rsid w:val="007027A9"/>
    <w:rsid w:val="00703683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570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1340"/>
    <w:rsid w:val="00732BD2"/>
    <w:rsid w:val="0073321D"/>
    <w:rsid w:val="00734512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4DC"/>
    <w:rsid w:val="0074151C"/>
    <w:rsid w:val="007435B1"/>
    <w:rsid w:val="007438A3"/>
    <w:rsid w:val="00743C17"/>
    <w:rsid w:val="00744419"/>
    <w:rsid w:val="00744726"/>
    <w:rsid w:val="00747708"/>
    <w:rsid w:val="00747F9B"/>
    <w:rsid w:val="00750006"/>
    <w:rsid w:val="007501B7"/>
    <w:rsid w:val="00750BBA"/>
    <w:rsid w:val="007513DC"/>
    <w:rsid w:val="00751784"/>
    <w:rsid w:val="00751FB2"/>
    <w:rsid w:val="0075219F"/>
    <w:rsid w:val="00752864"/>
    <w:rsid w:val="00753133"/>
    <w:rsid w:val="00753BB4"/>
    <w:rsid w:val="00753E9E"/>
    <w:rsid w:val="00755404"/>
    <w:rsid w:val="00756C80"/>
    <w:rsid w:val="00757170"/>
    <w:rsid w:val="00760331"/>
    <w:rsid w:val="0076166B"/>
    <w:rsid w:val="00761C21"/>
    <w:rsid w:val="00762867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D98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93E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4BE1"/>
    <w:rsid w:val="007B54BA"/>
    <w:rsid w:val="007B573F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217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F1D"/>
    <w:rsid w:val="007F034A"/>
    <w:rsid w:val="007F08AD"/>
    <w:rsid w:val="007F0D7F"/>
    <w:rsid w:val="007F196C"/>
    <w:rsid w:val="007F2190"/>
    <w:rsid w:val="007F340B"/>
    <w:rsid w:val="007F3615"/>
    <w:rsid w:val="007F43C5"/>
    <w:rsid w:val="007F4CFE"/>
    <w:rsid w:val="007F4D37"/>
    <w:rsid w:val="007F5624"/>
    <w:rsid w:val="007F5752"/>
    <w:rsid w:val="007F5B85"/>
    <w:rsid w:val="007F6704"/>
    <w:rsid w:val="007F6875"/>
    <w:rsid w:val="007F6BDC"/>
    <w:rsid w:val="007F6CB2"/>
    <w:rsid w:val="007F711A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6636"/>
    <w:rsid w:val="00806C1C"/>
    <w:rsid w:val="00810660"/>
    <w:rsid w:val="00811546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3C9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B5A"/>
    <w:rsid w:val="00833FFD"/>
    <w:rsid w:val="00834FA1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DB4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2F01"/>
    <w:rsid w:val="0086411C"/>
    <w:rsid w:val="00864888"/>
    <w:rsid w:val="00864BA9"/>
    <w:rsid w:val="00864C9E"/>
    <w:rsid w:val="008655B7"/>
    <w:rsid w:val="00865B88"/>
    <w:rsid w:val="00866FB8"/>
    <w:rsid w:val="00867DA8"/>
    <w:rsid w:val="00870E59"/>
    <w:rsid w:val="008714E9"/>
    <w:rsid w:val="00871775"/>
    <w:rsid w:val="008719AC"/>
    <w:rsid w:val="00873134"/>
    <w:rsid w:val="008731A6"/>
    <w:rsid w:val="00874858"/>
    <w:rsid w:val="00874DAC"/>
    <w:rsid w:val="00875BC2"/>
    <w:rsid w:val="00875D00"/>
    <w:rsid w:val="0087764A"/>
    <w:rsid w:val="00877A5D"/>
    <w:rsid w:val="00877AAE"/>
    <w:rsid w:val="00880B2E"/>
    <w:rsid w:val="008812FE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38F7"/>
    <w:rsid w:val="00894A2A"/>
    <w:rsid w:val="00894C0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B6A55"/>
    <w:rsid w:val="008C0D8C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553"/>
    <w:rsid w:val="008D469D"/>
    <w:rsid w:val="008D4ABD"/>
    <w:rsid w:val="008D65F0"/>
    <w:rsid w:val="008D6621"/>
    <w:rsid w:val="008D6AF1"/>
    <w:rsid w:val="008D7AD7"/>
    <w:rsid w:val="008D7EC3"/>
    <w:rsid w:val="008E02A2"/>
    <w:rsid w:val="008E26F3"/>
    <w:rsid w:val="008E2E90"/>
    <w:rsid w:val="008E384C"/>
    <w:rsid w:val="008E3F86"/>
    <w:rsid w:val="008E77DA"/>
    <w:rsid w:val="008F1233"/>
    <w:rsid w:val="008F12B7"/>
    <w:rsid w:val="008F18A9"/>
    <w:rsid w:val="008F2BEE"/>
    <w:rsid w:val="008F4DFD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76AF"/>
    <w:rsid w:val="00917E02"/>
    <w:rsid w:val="0092270E"/>
    <w:rsid w:val="00922DD3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72B"/>
    <w:rsid w:val="00955E08"/>
    <w:rsid w:val="00956616"/>
    <w:rsid w:val="00956C8B"/>
    <w:rsid w:val="009573A9"/>
    <w:rsid w:val="009578E6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2281"/>
    <w:rsid w:val="009754C2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4D9E"/>
    <w:rsid w:val="00985931"/>
    <w:rsid w:val="009860F2"/>
    <w:rsid w:val="0098715D"/>
    <w:rsid w:val="009875B2"/>
    <w:rsid w:val="00987ABF"/>
    <w:rsid w:val="00991248"/>
    <w:rsid w:val="0099141A"/>
    <w:rsid w:val="0099191A"/>
    <w:rsid w:val="00992263"/>
    <w:rsid w:val="009923AC"/>
    <w:rsid w:val="009958B7"/>
    <w:rsid w:val="009979F5"/>
    <w:rsid w:val="009A04F2"/>
    <w:rsid w:val="009A1A1F"/>
    <w:rsid w:val="009A2361"/>
    <w:rsid w:val="009A2B2D"/>
    <w:rsid w:val="009A3DC5"/>
    <w:rsid w:val="009A45DC"/>
    <w:rsid w:val="009A4DA2"/>
    <w:rsid w:val="009A501A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178C"/>
    <w:rsid w:val="009C1A33"/>
    <w:rsid w:val="009C289C"/>
    <w:rsid w:val="009C3CF4"/>
    <w:rsid w:val="009C3F25"/>
    <w:rsid w:val="009C42FE"/>
    <w:rsid w:val="009C4AF9"/>
    <w:rsid w:val="009C4FCF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8B1"/>
    <w:rsid w:val="009D3FE7"/>
    <w:rsid w:val="009D5920"/>
    <w:rsid w:val="009D5D2D"/>
    <w:rsid w:val="009D6128"/>
    <w:rsid w:val="009D6610"/>
    <w:rsid w:val="009D762B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96B"/>
    <w:rsid w:val="009F7A1E"/>
    <w:rsid w:val="009F7E40"/>
    <w:rsid w:val="00A0011C"/>
    <w:rsid w:val="00A01E97"/>
    <w:rsid w:val="00A02177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6FA6"/>
    <w:rsid w:val="00A17339"/>
    <w:rsid w:val="00A174B4"/>
    <w:rsid w:val="00A20537"/>
    <w:rsid w:val="00A20870"/>
    <w:rsid w:val="00A21186"/>
    <w:rsid w:val="00A212DD"/>
    <w:rsid w:val="00A21328"/>
    <w:rsid w:val="00A22D6B"/>
    <w:rsid w:val="00A25E48"/>
    <w:rsid w:val="00A25E7D"/>
    <w:rsid w:val="00A31105"/>
    <w:rsid w:val="00A33430"/>
    <w:rsid w:val="00A338BD"/>
    <w:rsid w:val="00A34104"/>
    <w:rsid w:val="00A344DB"/>
    <w:rsid w:val="00A35C6D"/>
    <w:rsid w:val="00A36539"/>
    <w:rsid w:val="00A3679D"/>
    <w:rsid w:val="00A36D00"/>
    <w:rsid w:val="00A37193"/>
    <w:rsid w:val="00A37630"/>
    <w:rsid w:val="00A378D1"/>
    <w:rsid w:val="00A37A30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46"/>
    <w:rsid w:val="00A514B6"/>
    <w:rsid w:val="00A52282"/>
    <w:rsid w:val="00A531EC"/>
    <w:rsid w:val="00A53363"/>
    <w:rsid w:val="00A5396B"/>
    <w:rsid w:val="00A55944"/>
    <w:rsid w:val="00A57111"/>
    <w:rsid w:val="00A57860"/>
    <w:rsid w:val="00A60673"/>
    <w:rsid w:val="00A60E19"/>
    <w:rsid w:val="00A61E8A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76F"/>
    <w:rsid w:val="00A67C37"/>
    <w:rsid w:val="00A67F6C"/>
    <w:rsid w:val="00A70A0B"/>
    <w:rsid w:val="00A73029"/>
    <w:rsid w:val="00A734FB"/>
    <w:rsid w:val="00A737B7"/>
    <w:rsid w:val="00A750E0"/>
    <w:rsid w:val="00A75A73"/>
    <w:rsid w:val="00A77F67"/>
    <w:rsid w:val="00A826AD"/>
    <w:rsid w:val="00A8359E"/>
    <w:rsid w:val="00A8451F"/>
    <w:rsid w:val="00A8471D"/>
    <w:rsid w:val="00A85448"/>
    <w:rsid w:val="00A85C56"/>
    <w:rsid w:val="00A864D1"/>
    <w:rsid w:val="00A86A19"/>
    <w:rsid w:val="00A86A89"/>
    <w:rsid w:val="00A86E85"/>
    <w:rsid w:val="00A870D3"/>
    <w:rsid w:val="00A874B8"/>
    <w:rsid w:val="00A8761F"/>
    <w:rsid w:val="00A87659"/>
    <w:rsid w:val="00A9033C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852"/>
    <w:rsid w:val="00AA7B22"/>
    <w:rsid w:val="00AA7EEF"/>
    <w:rsid w:val="00AB0F84"/>
    <w:rsid w:val="00AB4539"/>
    <w:rsid w:val="00AB59A5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2483"/>
    <w:rsid w:val="00AD312E"/>
    <w:rsid w:val="00AD44C5"/>
    <w:rsid w:val="00AD48A7"/>
    <w:rsid w:val="00AD48C0"/>
    <w:rsid w:val="00AD4975"/>
    <w:rsid w:val="00AD68AC"/>
    <w:rsid w:val="00AD7C78"/>
    <w:rsid w:val="00AD7EE0"/>
    <w:rsid w:val="00AE0128"/>
    <w:rsid w:val="00AE17E7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E8"/>
    <w:rsid w:val="00B12095"/>
    <w:rsid w:val="00B129D5"/>
    <w:rsid w:val="00B13ABC"/>
    <w:rsid w:val="00B147D6"/>
    <w:rsid w:val="00B14FD7"/>
    <w:rsid w:val="00B167BD"/>
    <w:rsid w:val="00B2055E"/>
    <w:rsid w:val="00B20A1A"/>
    <w:rsid w:val="00B21FA1"/>
    <w:rsid w:val="00B22D89"/>
    <w:rsid w:val="00B23243"/>
    <w:rsid w:val="00B25908"/>
    <w:rsid w:val="00B26FAE"/>
    <w:rsid w:val="00B3034B"/>
    <w:rsid w:val="00B30EC4"/>
    <w:rsid w:val="00B31800"/>
    <w:rsid w:val="00B31AE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253A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0EB"/>
    <w:rsid w:val="00B717E1"/>
    <w:rsid w:val="00B71B82"/>
    <w:rsid w:val="00B7236F"/>
    <w:rsid w:val="00B72539"/>
    <w:rsid w:val="00B72CA0"/>
    <w:rsid w:val="00B73D9A"/>
    <w:rsid w:val="00B7435A"/>
    <w:rsid w:val="00B748B2"/>
    <w:rsid w:val="00B74F5A"/>
    <w:rsid w:val="00B75076"/>
    <w:rsid w:val="00B759E2"/>
    <w:rsid w:val="00B76D31"/>
    <w:rsid w:val="00B77EE5"/>
    <w:rsid w:val="00B8015E"/>
    <w:rsid w:val="00B80E7B"/>
    <w:rsid w:val="00B81241"/>
    <w:rsid w:val="00B81BA5"/>
    <w:rsid w:val="00B81D07"/>
    <w:rsid w:val="00B83540"/>
    <w:rsid w:val="00B83A3E"/>
    <w:rsid w:val="00B8444F"/>
    <w:rsid w:val="00B86408"/>
    <w:rsid w:val="00B87324"/>
    <w:rsid w:val="00B87E91"/>
    <w:rsid w:val="00B910C2"/>
    <w:rsid w:val="00B91387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5687"/>
    <w:rsid w:val="00BA6395"/>
    <w:rsid w:val="00BA6E34"/>
    <w:rsid w:val="00BB09C6"/>
    <w:rsid w:val="00BB0F50"/>
    <w:rsid w:val="00BB16A4"/>
    <w:rsid w:val="00BB1C3F"/>
    <w:rsid w:val="00BB22FE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C6FDC"/>
    <w:rsid w:val="00BD0C91"/>
    <w:rsid w:val="00BD0E15"/>
    <w:rsid w:val="00BD0F81"/>
    <w:rsid w:val="00BD101D"/>
    <w:rsid w:val="00BD5EE0"/>
    <w:rsid w:val="00BD61C5"/>
    <w:rsid w:val="00BD667B"/>
    <w:rsid w:val="00BD68D0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DA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94E"/>
    <w:rsid w:val="00C07C4B"/>
    <w:rsid w:val="00C101F5"/>
    <w:rsid w:val="00C115F2"/>
    <w:rsid w:val="00C14A29"/>
    <w:rsid w:val="00C14E41"/>
    <w:rsid w:val="00C15281"/>
    <w:rsid w:val="00C15598"/>
    <w:rsid w:val="00C15AFE"/>
    <w:rsid w:val="00C15CFF"/>
    <w:rsid w:val="00C164C1"/>
    <w:rsid w:val="00C166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49FC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3726C"/>
    <w:rsid w:val="00C404A6"/>
    <w:rsid w:val="00C41B31"/>
    <w:rsid w:val="00C42F5A"/>
    <w:rsid w:val="00C43624"/>
    <w:rsid w:val="00C43EFB"/>
    <w:rsid w:val="00C44C0F"/>
    <w:rsid w:val="00C466DF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8F2"/>
    <w:rsid w:val="00C63FAA"/>
    <w:rsid w:val="00C64D51"/>
    <w:rsid w:val="00C659FC"/>
    <w:rsid w:val="00C67CDE"/>
    <w:rsid w:val="00C70004"/>
    <w:rsid w:val="00C7051D"/>
    <w:rsid w:val="00C7060F"/>
    <w:rsid w:val="00C70B36"/>
    <w:rsid w:val="00C70B38"/>
    <w:rsid w:val="00C72292"/>
    <w:rsid w:val="00C72F9D"/>
    <w:rsid w:val="00C7423E"/>
    <w:rsid w:val="00C74416"/>
    <w:rsid w:val="00C7601E"/>
    <w:rsid w:val="00C76254"/>
    <w:rsid w:val="00C7640B"/>
    <w:rsid w:val="00C7678E"/>
    <w:rsid w:val="00C76ED7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8FD"/>
    <w:rsid w:val="00CA1555"/>
    <w:rsid w:val="00CA1A54"/>
    <w:rsid w:val="00CA1F19"/>
    <w:rsid w:val="00CA279B"/>
    <w:rsid w:val="00CA2BC0"/>
    <w:rsid w:val="00CA305C"/>
    <w:rsid w:val="00CA3238"/>
    <w:rsid w:val="00CA3EC4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5CD1"/>
    <w:rsid w:val="00CB7BE8"/>
    <w:rsid w:val="00CC0736"/>
    <w:rsid w:val="00CC0B19"/>
    <w:rsid w:val="00CC0EFB"/>
    <w:rsid w:val="00CC0F5D"/>
    <w:rsid w:val="00CC1ED0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D749A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910"/>
    <w:rsid w:val="00CE5FE0"/>
    <w:rsid w:val="00CE7045"/>
    <w:rsid w:val="00CE747D"/>
    <w:rsid w:val="00CF0989"/>
    <w:rsid w:val="00CF196C"/>
    <w:rsid w:val="00CF2541"/>
    <w:rsid w:val="00CF26E8"/>
    <w:rsid w:val="00CF36C7"/>
    <w:rsid w:val="00CF5273"/>
    <w:rsid w:val="00CF53F3"/>
    <w:rsid w:val="00CF6872"/>
    <w:rsid w:val="00CF7463"/>
    <w:rsid w:val="00D01D44"/>
    <w:rsid w:val="00D034BC"/>
    <w:rsid w:val="00D04414"/>
    <w:rsid w:val="00D050F5"/>
    <w:rsid w:val="00D057F1"/>
    <w:rsid w:val="00D06192"/>
    <w:rsid w:val="00D0687F"/>
    <w:rsid w:val="00D07808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2F81"/>
    <w:rsid w:val="00D23844"/>
    <w:rsid w:val="00D243AD"/>
    <w:rsid w:val="00D24AA2"/>
    <w:rsid w:val="00D24CE0"/>
    <w:rsid w:val="00D25B4A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2B12"/>
    <w:rsid w:val="00D4362B"/>
    <w:rsid w:val="00D4429F"/>
    <w:rsid w:val="00D45DD8"/>
    <w:rsid w:val="00D4702A"/>
    <w:rsid w:val="00D5091B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2581"/>
    <w:rsid w:val="00D63504"/>
    <w:rsid w:val="00D643F9"/>
    <w:rsid w:val="00D65DC8"/>
    <w:rsid w:val="00D65E3C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387"/>
    <w:rsid w:val="00D8241E"/>
    <w:rsid w:val="00D82FF4"/>
    <w:rsid w:val="00D83760"/>
    <w:rsid w:val="00D8519A"/>
    <w:rsid w:val="00D8580C"/>
    <w:rsid w:val="00D877C6"/>
    <w:rsid w:val="00D877F9"/>
    <w:rsid w:val="00D908C9"/>
    <w:rsid w:val="00D92276"/>
    <w:rsid w:val="00D92D20"/>
    <w:rsid w:val="00D92F97"/>
    <w:rsid w:val="00D936DC"/>
    <w:rsid w:val="00D93775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D80"/>
    <w:rsid w:val="00DB1191"/>
    <w:rsid w:val="00DB20D4"/>
    <w:rsid w:val="00DB3162"/>
    <w:rsid w:val="00DB398F"/>
    <w:rsid w:val="00DB3C6D"/>
    <w:rsid w:val="00DB3EEA"/>
    <w:rsid w:val="00DB4361"/>
    <w:rsid w:val="00DB48EE"/>
    <w:rsid w:val="00DB5103"/>
    <w:rsid w:val="00DB5DA2"/>
    <w:rsid w:val="00DB6D4F"/>
    <w:rsid w:val="00DB6ECB"/>
    <w:rsid w:val="00DB70D2"/>
    <w:rsid w:val="00DB7300"/>
    <w:rsid w:val="00DB7F35"/>
    <w:rsid w:val="00DC0011"/>
    <w:rsid w:val="00DC02E0"/>
    <w:rsid w:val="00DC0726"/>
    <w:rsid w:val="00DC0FBB"/>
    <w:rsid w:val="00DC2284"/>
    <w:rsid w:val="00DC2569"/>
    <w:rsid w:val="00DC37DD"/>
    <w:rsid w:val="00DC425F"/>
    <w:rsid w:val="00DC4351"/>
    <w:rsid w:val="00DC4A5B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5FE"/>
    <w:rsid w:val="00DE3D8C"/>
    <w:rsid w:val="00DE451A"/>
    <w:rsid w:val="00DE4916"/>
    <w:rsid w:val="00DE57E9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6EE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8B5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8F0"/>
    <w:rsid w:val="00E17C3D"/>
    <w:rsid w:val="00E215A2"/>
    <w:rsid w:val="00E231FC"/>
    <w:rsid w:val="00E240A4"/>
    <w:rsid w:val="00E24703"/>
    <w:rsid w:val="00E24D54"/>
    <w:rsid w:val="00E24ED2"/>
    <w:rsid w:val="00E2687A"/>
    <w:rsid w:val="00E26E35"/>
    <w:rsid w:val="00E27BB9"/>
    <w:rsid w:val="00E3109B"/>
    <w:rsid w:val="00E31FC9"/>
    <w:rsid w:val="00E332EC"/>
    <w:rsid w:val="00E3341C"/>
    <w:rsid w:val="00E33D3B"/>
    <w:rsid w:val="00E350EA"/>
    <w:rsid w:val="00E36CCF"/>
    <w:rsid w:val="00E405B2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2BA0"/>
    <w:rsid w:val="00E830C1"/>
    <w:rsid w:val="00E8383A"/>
    <w:rsid w:val="00E83EEF"/>
    <w:rsid w:val="00E84EFB"/>
    <w:rsid w:val="00E8562F"/>
    <w:rsid w:val="00E85ACA"/>
    <w:rsid w:val="00E85BB3"/>
    <w:rsid w:val="00E85E45"/>
    <w:rsid w:val="00E8613C"/>
    <w:rsid w:val="00E865F2"/>
    <w:rsid w:val="00E86EC2"/>
    <w:rsid w:val="00E876E8"/>
    <w:rsid w:val="00E90BEC"/>
    <w:rsid w:val="00E90E99"/>
    <w:rsid w:val="00E91635"/>
    <w:rsid w:val="00E91D5D"/>
    <w:rsid w:val="00E929A8"/>
    <w:rsid w:val="00E939B0"/>
    <w:rsid w:val="00E93AA1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500F"/>
    <w:rsid w:val="00EB509F"/>
    <w:rsid w:val="00EB5171"/>
    <w:rsid w:val="00EB53F7"/>
    <w:rsid w:val="00EB5972"/>
    <w:rsid w:val="00EB5D94"/>
    <w:rsid w:val="00EC13E2"/>
    <w:rsid w:val="00EC1670"/>
    <w:rsid w:val="00EC1C3C"/>
    <w:rsid w:val="00EC5377"/>
    <w:rsid w:val="00EC7093"/>
    <w:rsid w:val="00ED1568"/>
    <w:rsid w:val="00ED177B"/>
    <w:rsid w:val="00ED1E7C"/>
    <w:rsid w:val="00ED21B0"/>
    <w:rsid w:val="00ED4798"/>
    <w:rsid w:val="00ED4B1D"/>
    <w:rsid w:val="00ED4D41"/>
    <w:rsid w:val="00ED5912"/>
    <w:rsid w:val="00ED7540"/>
    <w:rsid w:val="00ED7640"/>
    <w:rsid w:val="00ED774C"/>
    <w:rsid w:val="00ED7DAC"/>
    <w:rsid w:val="00EE1221"/>
    <w:rsid w:val="00EE1B7F"/>
    <w:rsid w:val="00EE2458"/>
    <w:rsid w:val="00EE2CC4"/>
    <w:rsid w:val="00EE2F3F"/>
    <w:rsid w:val="00EE4082"/>
    <w:rsid w:val="00EE468A"/>
    <w:rsid w:val="00EE57EB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16B"/>
    <w:rsid w:val="00EF45EA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4C2E"/>
    <w:rsid w:val="00F056CB"/>
    <w:rsid w:val="00F05F33"/>
    <w:rsid w:val="00F0602C"/>
    <w:rsid w:val="00F07688"/>
    <w:rsid w:val="00F07863"/>
    <w:rsid w:val="00F07D96"/>
    <w:rsid w:val="00F10CAA"/>
    <w:rsid w:val="00F11141"/>
    <w:rsid w:val="00F111E8"/>
    <w:rsid w:val="00F1293C"/>
    <w:rsid w:val="00F1336B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2B86"/>
    <w:rsid w:val="00F26B6B"/>
    <w:rsid w:val="00F276CF"/>
    <w:rsid w:val="00F276DE"/>
    <w:rsid w:val="00F31123"/>
    <w:rsid w:val="00F31355"/>
    <w:rsid w:val="00F31C41"/>
    <w:rsid w:val="00F3572E"/>
    <w:rsid w:val="00F359C6"/>
    <w:rsid w:val="00F36442"/>
    <w:rsid w:val="00F36846"/>
    <w:rsid w:val="00F3699A"/>
    <w:rsid w:val="00F4006A"/>
    <w:rsid w:val="00F404F7"/>
    <w:rsid w:val="00F409D7"/>
    <w:rsid w:val="00F4172E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3679"/>
    <w:rsid w:val="00F543F3"/>
    <w:rsid w:val="00F559C3"/>
    <w:rsid w:val="00F56C5B"/>
    <w:rsid w:val="00F61295"/>
    <w:rsid w:val="00F62E67"/>
    <w:rsid w:val="00F63C68"/>
    <w:rsid w:val="00F63D47"/>
    <w:rsid w:val="00F644D1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BE6"/>
    <w:rsid w:val="00F77171"/>
    <w:rsid w:val="00F7788B"/>
    <w:rsid w:val="00F81E33"/>
    <w:rsid w:val="00F84078"/>
    <w:rsid w:val="00F8760D"/>
    <w:rsid w:val="00F87818"/>
    <w:rsid w:val="00F90BAD"/>
    <w:rsid w:val="00F91131"/>
    <w:rsid w:val="00F9161B"/>
    <w:rsid w:val="00F92EEE"/>
    <w:rsid w:val="00F93D0F"/>
    <w:rsid w:val="00F93F07"/>
    <w:rsid w:val="00F94ADB"/>
    <w:rsid w:val="00F94D28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14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79D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F8"/>
    <w:rsid w:val="00FF4382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0E954B1"/>
  <w15:chartTrackingRefBased/>
  <w15:docId w15:val="{DBBD327A-4445-4FEC-B368-5A90C09F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8F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84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84C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8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6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6DAFA-5F93-4BAC-9E2B-FFF6D0BD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26</Pages>
  <Words>5445</Words>
  <Characters>32672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Przemysław Mentkowski</cp:lastModifiedBy>
  <cp:revision>171</cp:revision>
  <cp:lastPrinted>2023-10-17T06:28:00Z</cp:lastPrinted>
  <dcterms:created xsi:type="dcterms:W3CDTF">2023-05-17T07:07:00Z</dcterms:created>
  <dcterms:modified xsi:type="dcterms:W3CDTF">2023-11-10T12:17:00Z</dcterms:modified>
</cp:coreProperties>
</file>