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E978B" w14:textId="77777777" w:rsidR="00823B20" w:rsidRPr="006778F1" w:rsidRDefault="00823B20" w:rsidP="00823B20">
      <w:pPr>
        <w:spacing w:before="100" w:beforeAutospacing="1" w:after="100" w:afterAutospacing="1"/>
        <w:rPr>
          <w:rFonts w:ascii="Arial" w:hAnsi="Arial" w:cs="Arial"/>
          <w:b/>
          <w:bCs/>
          <w:sz w:val="24"/>
          <w:szCs w:val="24"/>
        </w:rPr>
      </w:pPr>
      <w:r w:rsidRPr="006778F1">
        <w:rPr>
          <w:rFonts w:ascii="Arial" w:hAnsi="Arial" w:cs="Arial"/>
          <w:b/>
          <w:bCs/>
          <w:sz w:val="24"/>
          <w:szCs w:val="24"/>
        </w:rPr>
        <w:t>Kryteria wyboru projektów</w:t>
      </w:r>
    </w:p>
    <w:p w14:paraId="3B6C5F00" w14:textId="77777777" w:rsidR="00823B20" w:rsidRPr="006778F1" w:rsidRDefault="00823B20" w:rsidP="00823B20">
      <w:pPr>
        <w:spacing w:before="100" w:beforeAutospacing="1" w:after="100" w:afterAutospacing="1"/>
        <w:rPr>
          <w:rFonts w:ascii="Arial" w:hAnsi="Arial" w:cs="Arial"/>
          <w:sz w:val="24"/>
          <w:szCs w:val="24"/>
        </w:rPr>
      </w:pPr>
      <w:r w:rsidRPr="006778F1">
        <w:rPr>
          <w:rFonts w:ascii="Arial" w:hAnsi="Arial" w:cs="Arial"/>
          <w:b/>
          <w:bCs/>
          <w:sz w:val="24"/>
          <w:szCs w:val="24"/>
        </w:rPr>
        <w:t>Priorytet</w:t>
      </w:r>
      <w:r w:rsidRPr="006778F1">
        <w:rPr>
          <w:rFonts w:ascii="Arial" w:hAnsi="Arial" w:cs="Arial"/>
          <w:sz w:val="24"/>
          <w:szCs w:val="24"/>
        </w:rPr>
        <w:t xml:space="preserve"> </w:t>
      </w:r>
      <w:r w:rsidRPr="006778F1">
        <w:rPr>
          <w:rFonts w:ascii="Arial" w:hAnsi="Arial" w:cs="Arial"/>
          <w:b/>
          <w:bCs/>
          <w:sz w:val="24"/>
          <w:szCs w:val="24"/>
        </w:rPr>
        <w:t>5.</w:t>
      </w:r>
      <w:r w:rsidRPr="006778F1">
        <w:rPr>
          <w:rFonts w:ascii="Arial" w:hAnsi="Arial" w:cs="Arial"/>
          <w:sz w:val="24"/>
          <w:szCs w:val="24"/>
        </w:rPr>
        <w:t xml:space="preserve"> Fundusze Europejskie na wzmacnianie potencjałów endogenicznych regionu</w:t>
      </w:r>
    </w:p>
    <w:p w14:paraId="6992CAB8" w14:textId="77777777" w:rsidR="00823B20" w:rsidRPr="006778F1" w:rsidRDefault="00823B20" w:rsidP="00823B20">
      <w:pPr>
        <w:spacing w:before="100" w:beforeAutospacing="1" w:after="100" w:afterAutospacing="1"/>
        <w:rPr>
          <w:rFonts w:ascii="Arial" w:hAnsi="Arial" w:cs="Arial"/>
          <w:sz w:val="24"/>
          <w:szCs w:val="24"/>
        </w:rPr>
      </w:pPr>
      <w:r w:rsidRPr="006778F1">
        <w:rPr>
          <w:rFonts w:ascii="Arial" w:hAnsi="Arial" w:cs="Arial"/>
          <w:b/>
          <w:bCs/>
          <w:sz w:val="24"/>
          <w:szCs w:val="24"/>
        </w:rPr>
        <w:t>Cel szczegółowy 5 i.</w:t>
      </w:r>
      <w:r w:rsidRPr="006778F1">
        <w:rPr>
          <w:rFonts w:ascii="Arial" w:hAnsi="Arial" w:cs="Arial"/>
          <w:sz w:val="24"/>
          <w:szCs w:val="24"/>
        </w:rPr>
        <w:t xml:space="preserve"> </w:t>
      </w:r>
      <w:r w:rsidR="00AF7304" w:rsidRPr="006778F1">
        <w:rPr>
          <w:rFonts w:ascii="Arial" w:hAnsi="Arial" w:cs="Arial"/>
          <w:sz w:val="24"/>
          <w:szCs w:val="24"/>
        </w:rPr>
        <w:t>Wspieranie zintegrowanego i sprzyjającego włączeniu społecznemu rozwoju społecznego, gospodarczego i środowiskowego, kultury, dziedzictwa naturalnego, zrównoważonej turystyki i bezpieczeństwa na obszarach miejskich</w:t>
      </w:r>
    </w:p>
    <w:p w14:paraId="47CBD402" w14:textId="77777777" w:rsidR="00823B20" w:rsidRPr="006778F1" w:rsidRDefault="00823B20" w:rsidP="00823B20">
      <w:pPr>
        <w:spacing w:before="100" w:beforeAutospacing="1" w:after="100" w:afterAutospacing="1"/>
        <w:rPr>
          <w:rFonts w:ascii="Arial" w:hAnsi="Arial" w:cs="Arial"/>
          <w:b/>
          <w:bCs/>
          <w:sz w:val="24"/>
          <w:szCs w:val="24"/>
        </w:rPr>
      </w:pPr>
      <w:r w:rsidRPr="006778F1">
        <w:rPr>
          <w:rFonts w:ascii="Arial" w:hAnsi="Arial" w:cs="Arial"/>
          <w:b/>
          <w:bCs/>
          <w:sz w:val="24"/>
          <w:szCs w:val="24"/>
        </w:rPr>
        <w:t>Działanie 5.4</w:t>
      </w:r>
      <w:r w:rsidRPr="006778F1">
        <w:rPr>
          <w:rFonts w:ascii="Arial" w:hAnsi="Arial" w:cs="Arial"/>
          <w:sz w:val="24"/>
          <w:szCs w:val="24"/>
        </w:rPr>
        <w:t xml:space="preserve"> Wsparcie rozwoju turystyki ZiTy regionalne</w:t>
      </w:r>
    </w:p>
    <w:p w14:paraId="10B5E25E" w14:textId="77777777" w:rsidR="00823B20" w:rsidRPr="006778F1" w:rsidRDefault="00823B20" w:rsidP="00823B20">
      <w:pPr>
        <w:spacing w:before="100" w:beforeAutospacing="1" w:after="100" w:afterAutospacing="1"/>
        <w:rPr>
          <w:rFonts w:ascii="Arial" w:hAnsi="Arial" w:cs="Arial"/>
          <w:sz w:val="24"/>
          <w:szCs w:val="24"/>
        </w:rPr>
      </w:pPr>
      <w:r w:rsidRPr="006778F1">
        <w:rPr>
          <w:rFonts w:ascii="Arial" w:hAnsi="Arial" w:cs="Arial"/>
          <w:b/>
          <w:bCs/>
          <w:sz w:val="24"/>
          <w:szCs w:val="24"/>
        </w:rPr>
        <w:t>Sposób wyboru projektów:</w:t>
      </w:r>
      <w:r w:rsidRPr="006778F1">
        <w:rPr>
          <w:rFonts w:ascii="Arial" w:hAnsi="Arial" w:cs="Arial"/>
          <w:sz w:val="24"/>
          <w:szCs w:val="24"/>
        </w:rPr>
        <w:t xml:space="preserve"> konkurencyjny</w:t>
      </w:r>
    </w:p>
    <w:p w14:paraId="4AA70876" w14:textId="77777777" w:rsidR="00823B20" w:rsidRPr="006778F1" w:rsidRDefault="00823B20" w:rsidP="00823B20">
      <w:pPr>
        <w:spacing w:before="100" w:beforeAutospacing="1" w:after="100" w:afterAutospacing="1"/>
        <w:rPr>
          <w:rFonts w:ascii="Arial" w:hAnsi="Arial" w:cs="Arial"/>
          <w:sz w:val="24"/>
          <w:szCs w:val="24"/>
        </w:rPr>
      </w:pPr>
      <w:r w:rsidRPr="006778F1">
        <w:rPr>
          <w:rFonts w:ascii="Arial" w:hAnsi="Arial" w:cs="Arial"/>
          <w:sz w:val="24"/>
          <w:szCs w:val="24"/>
        </w:rPr>
        <w:t>Nabór realizowany w ramach polityki terytorialnej</w:t>
      </w:r>
    </w:p>
    <w:p w14:paraId="5DAB6C7B" w14:textId="77777777" w:rsidR="00823B20" w:rsidRPr="006778F1" w:rsidRDefault="00823B20" w:rsidP="00823B20">
      <w:pPr>
        <w:spacing w:after="120" w:line="240" w:lineRule="auto"/>
        <w:rPr>
          <w:rFonts w:ascii="Arial" w:hAnsi="Arial" w:cs="Arial"/>
          <w:sz w:val="24"/>
          <w:szCs w:val="24"/>
        </w:rPr>
      </w:pPr>
    </w:p>
    <w:p w14:paraId="349A9241" w14:textId="77777777" w:rsidR="00823B20" w:rsidRPr="006778F1" w:rsidRDefault="00823B20" w:rsidP="00823B20">
      <w:pPr>
        <w:spacing w:after="0" w:line="240" w:lineRule="auto"/>
        <w:rPr>
          <w:rFonts w:ascii="Arial" w:hAnsi="Arial" w:cs="Arial"/>
          <w:sz w:val="24"/>
          <w:szCs w:val="24"/>
        </w:rPr>
      </w:pPr>
      <w:r w:rsidRPr="006778F1">
        <w:rPr>
          <w:rFonts w:ascii="Arial" w:hAnsi="Arial" w:cs="Arial"/>
          <w:sz w:val="24"/>
          <w:szCs w:val="24"/>
        </w:rPr>
        <w:t>Nabór jest skierowany do następujących podmiotów z obszaru ZIT regionalnych (z wyłączeniem ZIT BydOF): Jednostek Samorządu Terytorialnego, administracji rządowej, organizacji pozarządowych, wspólnot, spółdzielni mieszkaniowych i TBS, MŚP, instytucji kultury, niepublicznych instytucji kultury, kościołów i związków wyznaniowych, jednostek organizacyjnych działających w imieniu jednostek samorządu terytorialnego, podmiotów świadczących usługi publiczne w ramach realizacji obowiązków własnych jednostek samorządu terytorialnego, podmiotów ekonomii społecznej, pozarządowych organizacji turystycznych, Lasów Państwowych, parków narodowych i krajobrazowych, rządowych organizacji turystycznych.</w:t>
      </w:r>
    </w:p>
    <w:p w14:paraId="02EB378F" w14:textId="77777777" w:rsidR="00823B20" w:rsidRPr="006778F1" w:rsidRDefault="00823B20" w:rsidP="00823B20">
      <w:pPr>
        <w:spacing w:after="120" w:line="240" w:lineRule="auto"/>
        <w:rPr>
          <w:rFonts w:ascii="Arial" w:hAnsi="Arial" w:cs="Arial"/>
          <w:sz w:val="24"/>
          <w:szCs w:val="24"/>
        </w:rPr>
      </w:pPr>
    </w:p>
    <w:p w14:paraId="4EA63837" w14:textId="77777777" w:rsidR="00823B20" w:rsidRPr="006778F1" w:rsidRDefault="00823B20" w:rsidP="00823B20">
      <w:pPr>
        <w:spacing w:after="0" w:line="240" w:lineRule="auto"/>
        <w:rPr>
          <w:rFonts w:ascii="Arial" w:hAnsi="Arial" w:cs="Arial"/>
          <w:sz w:val="24"/>
          <w:szCs w:val="24"/>
        </w:rPr>
      </w:pPr>
      <w:r w:rsidRPr="006778F1">
        <w:rPr>
          <w:rFonts w:ascii="Arial" w:hAnsi="Arial" w:cs="Arial"/>
          <w:sz w:val="24"/>
          <w:szCs w:val="24"/>
        </w:rPr>
        <w:t>Zakres wsparcia to budowa i rozbudowa infrastruktury turystycznej wraz z zakupem wyposażenia i sprzętu, w tym budowa, przebudowa i rozbudowa infrastruktury poprawiającej dostępność obiektów i atrakcji turystycznych oraz zagospodarowanie ich bezpośredniego otoczenia, adaptacja obiektów do pełnienia funkcji turystycznych, tworzenie, rozwój, udostępnianie oraz promocja parków kulturowych i szlaków kulturowych, tworzenie lub rozszerzanie istniejących tras i szlaków turystycznych różnych rodzajów, budowanie marek lokalnych i promowanie produktów lokalnych oraz budowa i rozbudowa ścieżek rowerowych, w tym wsparcie infrastruktury towarzyszącej.</w:t>
      </w:r>
    </w:p>
    <w:p w14:paraId="72EE62DA" w14:textId="77777777" w:rsidR="00DA3F0D" w:rsidRPr="006778F1" w:rsidRDefault="003B0164" w:rsidP="00A615F7">
      <w:pPr>
        <w:rPr>
          <w:rFonts w:ascii="Arial" w:hAnsi="Arial" w:cs="Arial"/>
          <w:b/>
          <w:sz w:val="24"/>
          <w:szCs w:val="24"/>
        </w:rPr>
      </w:pPr>
      <w:r w:rsidRPr="006778F1">
        <w:rPr>
          <w:rFonts w:ascii="Arial" w:hAnsi="Arial" w:cs="Arial"/>
          <w:sz w:val="24"/>
          <w:szCs w:val="24"/>
        </w:rPr>
        <w:br w:type="page"/>
      </w:r>
      <w:r w:rsidR="00EB5D94" w:rsidRPr="006778F1">
        <w:rPr>
          <w:rFonts w:ascii="Arial" w:hAnsi="Arial" w:cs="Arial"/>
          <w:b/>
          <w:sz w:val="24"/>
          <w:szCs w:val="24"/>
        </w:rPr>
        <w:lastRenderedPageBreak/>
        <w:t xml:space="preserve">A. </w:t>
      </w:r>
      <w:r w:rsidR="007257F1" w:rsidRPr="006778F1">
        <w:rPr>
          <w:rFonts w:ascii="Arial" w:hAnsi="Arial" w:cs="Arial"/>
          <w:b/>
          <w:sz w:val="24"/>
          <w:szCs w:val="24"/>
        </w:rPr>
        <w:t>KRYTERIA FORMALNE</w:t>
      </w:r>
    </w:p>
    <w:p w14:paraId="6A05A809" w14:textId="77777777" w:rsidR="005172B5" w:rsidRPr="006778F1" w:rsidRDefault="005172B5" w:rsidP="008F4F2E">
      <w:pPr>
        <w:spacing w:after="0" w:line="240" w:lineRule="auto"/>
        <w:jc w:val="both"/>
        <w:rPr>
          <w:rFonts w:ascii="Arial" w:hAnsi="Arial" w:cs="Arial"/>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207"/>
        <w:gridCol w:w="4252"/>
      </w:tblGrid>
      <w:tr w:rsidR="007A0FB3" w:rsidRPr="006778F1" w14:paraId="5CFAE7FB" w14:textId="77777777" w:rsidTr="00F02C9E">
        <w:tc>
          <w:tcPr>
            <w:tcW w:w="1110" w:type="dxa"/>
            <w:shd w:val="clear" w:color="auto" w:fill="D9D9D9"/>
            <w:vAlign w:val="center"/>
          </w:tcPr>
          <w:p w14:paraId="3531B1DD" w14:textId="77777777" w:rsidR="007A0FB3" w:rsidRPr="006778F1" w:rsidRDefault="007A0FB3" w:rsidP="00A37D84">
            <w:pPr>
              <w:spacing w:after="0" w:line="240" w:lineRule="auto"/>
              <w:jc w:val="center"/>
              <w:rPr>
                <w:rFonts w:ascii="Arial" w:hAnsi="Arial" w:cs="Arial"/>
                <w:b/>
                <w:sz w:val="24"/>
                <w:szCs w:val="24"/>
              </w:rPr>
            </w:pPr>
            <w:bookmarkStart w:id="0" w:name="_Hlk126562839"/>
            <w:r w:rsidRPr="006778F1">
              <w:rPr>
                <w:rFonts w:ascii="Arial" w:hAnsi="Arial" w:cs="Arial"/>
                <w:b/>
                <w:sz w:val="24"/>
                <w:szCs w:val="24"/>
              </w:rPr>
              <w:t>Numer</w:t>
            </w:r>
          </w:p>
        </w:tc>
        <w:tc>
          <w:tcPr>
            <w:tcW w:w="2856" w:type="dxa"/>
            <w:shd w:val="clear" w:color="auto" w:fill="D9D9D9"/>
            <w:vAlign w:val="center"/>
          </w:tcPr>
          <w:p w14:paraId="5480EF1D" w14:textId="77777777" w:rsidR="007A0FB3" w:rsidRPr="006778F1" w:rsidRDefault="007A0FB3" w:rsidP="002F05DF">
            <w:pPr>
              <w:spacing w:after="0" w:line="240" w:lineRule="auto"/>
              <w:jc w:val="center"/>
              <w:rPr>
                <w:rFonts w:ascii="Arial" w:hAnsi="Arial" w:cs="Arial"/>
                <w:b/>
                <w:sz w:val="24"/>
                <w:szCs w:val="24"/>
              </w:rPr>
            </w:pPr>
            <w:r w:rsidRPr="006778F1">
              <w:rPr>
                <w:rFonts w:ascii="Arial" w:hAnsi="Arial" w:cs="Arial"/>
                <w:b/>
                <w:sz w:val="24"/>
                <w:szCs w:val="24"/>
              </w:rPr>
              <w:t>Nazwa</w:t>
            </w:r>
          </w:p>
        </w:tc>
        <w:tc>
          <w:tcPr>
            <w:tcW w:w="6207" w:type="dxa"/>
            <w:shd w:val="clear" w:color="auto" w:fill="D9D9D9"/>
            <w:vAlign w:val="center"/>
          </w:tcPr>
          <w:p w14:paraId="53B8C9E9" w14:textId="77777777" w:rsidR="007A0FB3" w:rsidRPr="006778F1" w:rsidRDefault="007A0FB3" w:rsidP="00B81D07">
            <w:pPr>
              <w:spacing w:after="0" w:line="240" w:lineRule="auto"/>
              <w:jc w:val="center"/>
              <w:rPr>
                <w:rFonts w:ascii="Arial" w:hAnsi="Arial" w:cs="Arial"/>
                <w:b/>
                <w:sz w:val="24"/>
                <w:szCs w:val="24"/>
              </w:rPr>
            </w:pPr>
            <w:r w:rsidRPr="006778F1">
              <w:rPr>
                <w:rFonts w:ascii="Arial" w:hAnsi="Arial" w:cs="Arial"/>
                <w:b/>
                <w:sz w:val="24"/>
                <w:szCs w:val="24"/>
              </w:rPr>
              <w:t>Definicja kryterium</w:t>
            </w:r>
          </w:p>
        </w:tc>
        <w:tc>
          <w:tcPr>
            <w:tcW w:w="4252" w:type="dxa"/>
            <w:shd w:val="clear" w:color="auto" w:fill="D9D9D9"/>
            <w:vAlign w:val="center"/>
          </w:tcPr>
          <w:p w14:paraId="3CC7DEDD"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Opis znaczenia kryterium</w:t>
            </w:r>
          </w:p>
          <w:p w14:paraId="72031F0A"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(sposób oceny)</w:t>
            </w:r>
          </w:p>
        </w:tc>
      </w:tr>
      <w:bookmarkEnd w:id="0"/>
      <w:tr w:rsidR="007A0FB3" w:rsidRPr="006778F1" w14:paraId="276E08E9" w14:textId="77777777" w:rsidTr="00F02C9E">
        <w:trPr>
          <w:trHeight w:val="708"/>
        </w:trPr>
        <w:tc>
          <w:tcPr>
            <w:tcW w:w="1110" w:type="dxa"/>
            <w:vAlign w:val="center"/>
          </w:tcPr>
          <w:p w14:paraId="65B2DA41"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t>A.1</w:t>
            </w:r>
          </w:p>
        </w:tc>
        <w:tc>
          <w:tcPr>
            <w:tcW w:w="2856" w:type="dxa"/>
            <w:vAlign w:val="center"/>
          </w:tcPr>
          <w:p w14:paraId="27675358"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t>Poprawność złożenia wniosku</w:t>
            </w:r>
          </w:p>
        </w:tc>
        <w:tc>
          <w:tcPr>
            <w:tcW w:w="6207" w:type="dxa"/>
          </w:tcPr>
          <w:p w14:paraId="5A2D40FC" w14:textId="77777777" w:rsidR="007A0FB3" w:rsidRPr="006778F1" w:rsidRDefault="007A0FB3" w:rsidP="00C2640F">
            <w:pPr>
              <w:spacing w:before="60" w:after="0" w:line="240" w:lineRule="auto"/>
              <w:rPr>
                <w:rFonts w:ascii="Arial" w:hAnsi="Arial" w:cs="Arial"/>
                <w:bCs/>
                <w:sz w:val="24"/>
                <w:szCs w:val="24"/>
              </w:rPr>
            </w:pPr>
            <w:r w:rsidRPr="006778F1">
              <w:rPr>
                <w:rFonts w:ascii="Arial" w:hAnsi="Arial" w:cs="Arial"/>
                <w:bCs/>
                <w:sz w:val="24"/>
                <w:szCs w:val="24"/>
              </w:rPr>
              <w:t>W kryterium sprawdzamy, czy:</w:t>
            </w:r>
          </w:p>
          <w:p w14:paraId="183D1A05" w14:textId="77777777" w:rsidR="007A0FB3" w:rsidRPr="006778F1" w:rsidRDefault="007A0FB3" w:rsidP="00A853BC">
            <w:pPr>
              <w:numPr>
                <w:ilvl w:val="0"/>
                <w:numId w:val="41"/>
              </w:numPr>
              <w:spacing w:before="60" w:after="0" w:line="240" w:lineRule="auto"/>
              <w:rPr>
                <w:rFonts w:ascii="Arial" w:hAnsi="Arial" w:cs="Arial"/>
                <w:bCs/>
                <w:sz w:val="24"/>
                <w:szCs w:val="24"/>
              </w:rPr>
            </w:pPr>
            <w:r w:rsidRPr="006778F1">
              <w:rPr>
                <w:rFonts w:ascii="Arial" w:hAnsi="Arial" w:cs="Arial"/>
                <w:bCs/>
                <w:sz w:val="24"/>
                <w:szCs w:val="24"/>
              </w:rPr>
              <w:t>wszystkie pola zostały wypełnione w sposób logiczny, umożliwiający ocenę treści zawartej we wniosku;</w:t>
            </w:r>
          </w:p>
          <w:p w14:paraId="4E6C9FE3" w14:textId="77777777" w:rsidR="007A0FB3" w:rsidRPr="006778F1" w:rsidRDefault="007A0FB3" w:rsidP="00A853BC">
            <w:pPr>
              <w:numPr>
                <w:ilvl w:val="0"/>
                <w:numId w:val="41"/>
              </w:numPr>
              <w:spacing w:before="60" w:after="0" w:line="240" w:lineRule="auto"/>
              <w:rPr>
                <w:rFonts w:ascii="Arial" w:hAnsi="Arial" w:cs="Arial"/>
                <w:bCs/>
                <w:sz w:val="24"/>
                <w:szCs w:val="24"/>
              </w:rPr>
            </w:pPr>
            <w:r w:rsidRPr="006778F1">
              <w:rPr>
                <w:rFonts w:ascii="Arial" w:hAnsi="Arial" w:cs="Arial"/>
                <w:bCs/>
                <w:sz w:val="24"/>
                <w:szCs w:val="24"/>
              </w:rPr>
              <w:t>wszystkie wymagane załączniki zostały dołączone do wniosku;</w:t>
            </w:r>
          </w:p>
          <w:p w14:paraId="1D39241B" w14:textId="77777777" w:rsidR="007A0FB3" w:rsidRPr="006778F1" w:rsidRDefault="007A0FB3" w:rsidP="00A853BC">
            <w:pPr>
              <w:numPr>
                <w:ilvl w:val="0"/>
                <w:numId w:val="41"/>
              </w:numPr>
              <w:spacing w:before="60" w:after="0" w:line="240" w:lineRule="auto"/>
              <w:rPr>
                <w:rFonts w:ascii="Arial" w:hAnsi="Arial" w:cs="Arial"/>
                <w:b/>
                <w:sz w:val="24"/>
                <w:szCs w:val="24"/>
                <w:u w:val="single"/>
              </w:rPr>
            </w:pPr>
            <w:r w:rsidRPr="006778F1">
              <w:rPr>
                <w:rFonts w:ascii="Arial" w:hAnsi="Arial" w:cs="Arial"/>
                <w:bCs/>
                <w:sz w:val="24"/>
                <w:szCs w:val="24"/>
              </w:rPr>
              <w:t>wnioskodawca</w:t>
            </w:r>
            <w:r w:rsidR="00DB0859" w:rsidRPr="006778F1">
              <w:rPr>
                <w:rStyle w:val="Odwoanieprzypisudolnego"/>
                <w:rFonts w:ascii="Arial" w:hAnsi="Arial" w:cs="Arial"/>
                <w:bCs/>
                <w:sz w:val="24"/>
                <w:szCs w:val="24"/>
              </w:rPr>
              <w:footnoteReference w:id="1"/>
            </w:r>
            <w:r w:rsidRPr="006778F1">
              <w:rPr>
                <w:rFonts w:ascii="Arial" w:hAnsi="Arial" w:cs="Arial"/>
                <w:bCs/>
                <w:sz w:val="24"/>
                <w:szCs w:val="24"/>
              </w:rPr>
              <w:t xml:space="preserve"> podpisał </w:t>
            </w:r>
            <w:r w:rsidR="00112C0E" w:rsidRPr="006778F1">
              <w:rPr>
                <w:rFonts w:ascii="Arial" w:hAnsi="Arial" w:cs="Arial"/>
                <w:bCs/>
                <w:sz w:val="24"/>
                <w:szCs w:val="24"/>
              </w:rPr>
              <w:t xml:space="preserve">elektronicznym </w:t>
            </w:r>
            <w:r w:rsidRPr="006778F1">
              <w:rPr>
                <w:rFonts w:ascii="Arial" w:hAnsi="Arial" w:cs="Arial"/>
                <w:bCs/>
                <w:sz w:val="24"/>
                <w:szCs w:val="24"/>
              </w:rPr>
              <w:t>podpisem kwalifikowanym</w:t>
            </w:r>
            <w:r w:rsidR="00112C0E" w:rsidRPr="006778F1">
              <w:rPr>
                <w:rStyle w:val="Odwoanieprzypisudolnego"/>
                <w:rFonts w:ascii="Arial" w:hAnsi="Arial" w:cs="Arial"/>
                <w:bCs/>
                <w:sz w:val="24"/>
                <w:szCs w:val="24"/>
              </w:rPr>
              <w:footnoteReference w:id="2"/>
            </w:r>
            <w:r w:rsidRPr="006778F1">
              <w:rPr>
                <w:rFonts w:ascii="Arial" w:hAnsi="Arial" w:cs="Arial"/>
                <w:bCs/>
                <w:sz w:val="24"/>
                <w:szCs w:val="24"/>
              </w:rPr>
              <w:t xml:space="preserve"> wszystkie niezbędne oświadczenia stanowiące załączniki do wniosku.</w:t>
            </w:r>
          </w:p>
          <w:p w14:paraId="5A39BBE3" w14:textId="77777777" w:rsidR="007A0FB3" w:rsidRPr="006778F1" w:rsidRDefault="007A0FB3" w:rsidP="00C2640F">
            <w:pPr>
              <w:spacing w:before="60" w:after="60" w:line="240" w:lineRule="auto"/>
              <w:rPr>
                <w:rFonts w:ascii="Arial" w:hAnsi="Arial" w:cs="Arial"/>
                <w:sz w:val="24"/>
                <w:szCs w:val="24"/>
              </w:rPr>
            </w:pPr>
          </w:p>
          <w:p w14:paraId="0BC8A475" w14:textId="77777777" w:rsidR="007A0FB3" w:rsidRPr="006778F1" w:rsidRDefault="007A0FB3" w:rsidP="00C2640F">
            <w:pPr>
              <w:spacing w:before="60" w:after="60" w:line="240" w:lineRule="auto"/>
              <w:rPr>
                <w:rFonts w:ascii="Arial" w:hAnsi="Arial" w:cs="Arial"/>
                <w:b/>
                <w:sz w:val="24"/>
                <w:szCs w:val="24"/>
                <w:u w:val="single"/>
              </w:rPr>
            </w:pPr>
            <w:r w:rsidRPr="006778F1">
              <w:rPr>
                <w:rFonts w:ascii="Arial" w:hAnsi="Arial" w:cs="Arial"/>
                <w:sz w:val="24"/>
                <w:szCs w:val="24"/>
              </w:rPr>
              <w:t>Kryterium jest weryfikowane w oparciu o wniosek o dofinansowanie projektu i załączniki.</w:t>
            </w:r>
          </w:p>
        </w:tc>
        <w:tc>
          <w:tcPr>
            <w:tcW w:w="4252" w:type="dxa"/>
          </w:tcPr>
          <w:p w14:paraId="65B47A9D"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TAK/NIE </w:t>
            </w:r>
            <w:r w:rsidRPr="006778F1">
              <w:rPr>
                <w:rFonts w:ascii="Arial" w:hAnsi="Arial" w:cs="Arial"/>
                <w:sz w:val="24"/>
                <w:szCs w:val="24"/>
              </w:rPr>
              <w:br/>
              <w:t>(NIE oznacza odrzucenie wniosku)</w:t>
            </w:r>
          </w:p>
          <w:p w14:paraId="41C8F396" w14:textId="77777777" w:rsidR="007A0FB3" w:rsidRPr="006778F1" w:rsidRDefault="007A0FB3" w:rsidP="00C2640F">
            <w:pPr>
              <w:spacing w:after="0" w:line="240" w:lineRule="auto"/>
              <w:rPr>
                <w:rFonts w:ascii="Arial" w:hAnsi="Arial" w:cs="Arial"/>
                <w:sz w:val="24"/>
                <w:szCs w:val="24"/>
              </w:rPr>
            </w:pPr>
          </w:p>
          <w:p w14:paraId="6F45C21B"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72A3D3EC" w14:textId="77777777" w:rsidR="007A0FB3" w:rsidRPr="006778F1" w:rsidRDefault="007A0FB3" w:rsidP="00C2640F">
            <w:pPr>
              <w:spacing w:after="0" w:line="240" w:lineRule="auto"/>
              <w:rPr>
                <w:rFonts w:ascii="Arial" w:hAnsi="Arial" w:cs="Arial"/>
                <w:sz w:val="24"/>
                <w:szCs w:val="24"/>
              </w:rPr>
            </w:pPr>
          </w:p>
          <w:p w14:paraId="28839B8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064D823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7EBC960F" w14:textId="77777777" w:rsidR="007A0FB3" w:rsidRPr="006778F1" w:rsidRDefault="007A0FB3" w:rsidP="00F02C9E">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7B0B4C92" w14:textId="77777777" w:rsidTr="00F02C9E">
        <w:trPr>
          <w:trHeight w:val="708"/>
        </w:trPr>
        <w:tc>
          <w:tcPr>
            <w:tcW w:w="1110" w:type="dxa"/>
            <w:vAlign w:val="center"/>
          </w:tcPr>
          <w:p w14:paraId="39736E21"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t>A.2</w:t>
            </w:r>
          </w:p>
        </w:tc>
        <w:tc>
          <w:tcPr>
            <w:tcW w:w="2856" w:type="dxa"/>
            <w:vAlign w:val="center"/>
          </w:tcPr>
          <w:p w14:paraId="0B6AC9B6" w14:textId="695E84CE"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t>Wykluczenia przedmiotowe</w:t>
            </w:r>
            <w:r w:rsidR="00DD273F">
              <w:rPr>
                <w:rFonts w:ascii="Arial" w:hAnsi="Arial" w:cs="Arial"/>
                <w:sz w:val="24"/>
                <w:szCs w:val="24"/>
              </w:rPr>
              <w:t xml:space="preserve"> i podmiotowe</w:t>
            </w:r>
          </w:p>
          <w:p w14:paraId="0D0B940D" w14:textId="77777777" w:rsidR="007A0FB3" w:rsidRPr="006778F1" w:rsidRDefault="007A0FB3" w:rsidP="005A6A39">
            <w:pPr>
              <w:spacing w:after="0" w:line="240" w:lineRule="auto"/>
              <w:jc w:val="center"/>
              <w:rPr>
                <w:rFonts w:ascii="Arial" w:hAnsi="Arial" w:cs="Arial"/>
                <w:sz w:val="24"/>
                <w:szCs w:val="24"/>
              </w:rPr>
            </w:pPr>
          </w:p>
          <w:p w14:paraId="0E27B00A" w14:textId="77777777" w:rsidR="007A0FB3" w:rsidRPr="006778F1" w:rsidRDefault="007A0FB3" w:rsidP="004D4A24">
            <w:pPr>
              <w:spacing w:after="0" w:line="240" w:lineRule="auto"/>
              <w:ind w:left="360"/>
              <w:rPr>
                <w:rFonts w:ascii="Arial" w:hAnsi="Arial" w:cs="Arial"/>
                <w:i/>
                <w:iCs/>
                <w:color w:val="FF0000"/>
                <w:sz w:val="24"/>
                <w:szCs w:val="24"/>
              </w:rPr>
            </w:pPr>
          </w:p>
        </w:tc>
        <w:tc>
          <w:tcPr>
            <w:tcW w:w="6207" w:type="dxa"/>
          </w:tcPr>
          <w:p w14:paraId="2D92D271" w14:textId="7FF666AF" w:rsidR="007A0FB3" w:rsidRPr="006778F1" w:rsidRDefault="007A0FB3" w:rsidP="00C2640F">
            <w:pPr>
              <w:spacing w:before="60" w:after="0" w:line="240" w:lineRule="auto"/>
              <w:rPr>
                <w:rFonts w:ascii="Arial" w:hAnsi="Arial" w:cs="Arial"/>
                <w:bCs/>
                <w:sz w:val="24"/>
                <w:szCs w:val="24"/>
              </w:rPr>
            </w:pPr>
            <w:r w:rsidRPr="006778F1">
              <w:rPr>
                <w:rFonts w:ascii="Arial" w:hAnsi="Arial" w:cs="Arial"/>
                <w:bCs/>
                <w:sz w:val="24"/>
                <w:szCs w:val="24"/>
              </w:rPr>
              <w:t>W kryterium sprawdzamy, czy występuje wykluczenie przedmiotowe (dotyczące przedmiotu projektu)</w:t>
            </w:r>
            <w:r w:rsidR="00DD273F">
              <w:rPr>
                <w:rFonts w:ascii="Arial" w:hAnsi="Arial" w:cs="Arial"/>
                <w:bCs/>
                <w:sz w:val="24"/>
                <w:szCs w:val="24"/>
              </w:rPr>
              <w:t xml:space="preserve"> i podmiotowe (dotyczące wnioskodawców)</w:t>
            </w:r>
            <w:r w:rsidRPr="006778F1">
              <w:rPr>
                <w:rStyle w:val="Odwoanieprzypisudolnego"/>
                <w:rFonts w:ascii="Arial" w:hAnsi="Arial" w:cs="Arial"/>
                <w:bCs/>
                <w:sz w:val="24"/>
                <w:szCs w:val="24"/>
              </w:rPr>
              <w:footnoteReference w:id="3"/>
            </w:r>
            <w:r w:rsidRPr="006778F1">
              <w:rPr>
                <w:rFonts w:ascii="Arial" w:hAnsi="Arial" w:cs="Arial"/>
                <w:bCs/>
                <w:sz w:val="24"/>
                <w:szCs w:val="24"/>
              </w:rPr>
              <w:t xml:space="preserve">. </w:t>
            </w:r>
          </w:p>
          <w:p w14:paraId="3A814A6B" w14:textId="77777777" w:rsidR="007A0FB3" w:rsidRPr="006778F1" w:rsidRDefault="007A0FB3" w:rsidP="00C2640F">
            <w:pPr>
              <w:spacing w:after="0" w:line="240" w:lineRule="auto"/>
              <w:rPr>
                <w:rFonts w:ascii="Arial" w:hAnsi="Arial" w:cs="Arial"/>
                <w:bCs/>
                <w:sz w:val="24"/>
                <w:szCs w:val="24"/>
              </w:rPr>
            </w:pPr>
            <w:r w:rsidRPr="006778F1">
              <w:rPr>
                <w:rFonts w:ascii="Arial" w:hAnsi="Arial" w:cs="Arial"/>
                <w:bCs/>
                <w:sz w:val="24"/>
                <w:szCs w:val="24"/>
              </w:rPr>
              <w:t>Oceniamy, czy:</w:t>
            </w:r>
          </w:p>
          <w:p w14:paraId="64711B6E" w14:textId="77777777" w:rsidR="007A0FB3" w:rsidRPr="006778F1" w:rsidRDefault="007A0FB3" w:rsidP="00C2640F">
            <w:pPr>
              <w:pStyle w:val="Akapitzlist"/>
              <w:numPr>
                <w:ilvl w:val="0"/>
                <w:numId w:val="8"/>
              </w:numPr>
              <w:autoSpaceDE w:val="0"/>
              <w:autoSpaceDN w:val="0"/>
              <w:adjustRightInd w:val="0"/>
              <w:spacing w:after="0" w:line="240" w:lineRule="auto"/>
              <w:ind w:left="279" w:hanging="284"/>
              <w:contextualSpacing w:val="0"/>
              <w:rPr>
                <w:rFonts w:ascii="Arial" w:hAnsi="Arial" w:cs="Arial"/>
                <w:sz w:val="24"/>
                <w:szCs w:val="24"/>
                <w:lang w:val="pl-PL"/>
              </w:rPr>
            </w:pPr>
            <w:r w:rsidRPr="006778F1">
              <w:rPr>
                <w:rFonts w:ascii="Arial" w:hAnsi="Arial" w:cs="Arial"/>
                <w:sz w:val="24"/>
                <w:szCs w:val="24"/>
                <w:lang w:val="pl-PL"/>
              </w:rPr>
              <w:lastRenderedPageBreak/>
              <w:t>przedmiot realizacji projektu nie dotyczy rodzajów działalności wykluczonych z możliwości uzyskania pomocy finansowej, o których mowa:</w:t>
            </w:r>
          </w:p>
          <w:p w14:paraId="7086FE52" w14:textId="77777777" w:rsidR="007A0FB3" w:rsidRPr="006778F1" w:rsidRDefault="007A0FB3" w:rsidP="00A853BC">
            <w:pPr>
              <w:numPr>
                <w:ilvl w:val="0"/>
                <w:numId w:val="42"/>
              </w:numPr>
              <w:autoSpaceDE w:val="0"/>
              <w:autoSpaceDN w:val="0"/>
              <w:adjustRightInd w:val="0"/>
              <w:spacing w:after="0" w:line="240" w:lineRule="auto"/>
              <w:rPr>
                <w:rFonts w:ascii="Arial" w:hAnsi="Arial" w:cs="Arial"/>
                <w:sz w:val="24"/>
                <w:szCs w:val="24"/>
              </w:rPr>
            </w:pPr>
            <w:r w:rsidRPr="006778F1">
              <w:rPr>
                <w:rFonts w:ascii="Arial" w:hAnsi="Arial" w:cs="Arial"/>
                <w:sz w:val="24"/>
                <w:szCs w:val="24"/>
              </w:rPr>
              <w:t>w art. 7 ust. 1 rozporządzenia nr 2021/1058</w:t>
            </w:r>
            <w:r w:rsidR="004B7EFE" w:rsidRPr="006778F1">
              <w:rPr>
                <w:rFonts w:ascii="Arial" w:hAnsi="Arial" w:cs="Arial"/>
                <w:sz w:val="24"/>
                <w:szCs w:val="24"/>
              </w:rPr>
              <w:t xml:space="preserve"> (</w:t>
            </w:r>
            <w:r w:rsidR="004B7EFE" w:rsidRPr="006778F1">
              <w:rPr>
                <w:rFonts w:ascii="Arial" w:hAnsi="Arial" w:cs="Arial"/>
                <w:sz w:val="24"/>
                <w:szCs w:val="24"/>
                <w:shd w:val="clear" w:color="auto" w:fill="FFFFFF"/>
              </w:rPr>
              <w:t>Rozporządzenie Parlamentu Europejskiego i Rady (UE) 2021/1058 z dnia 24 czerwca 2021 r. w sprawie Europejskiego Funduszu Rozwoju Regionalnego i Funduszu Spójności (Dz. U. UE. L. z 2021 r. Nr 231, str. 60 z późn. zm.)</w:t>
            </w:r>
            <w:r w:rsidR="004B7EFE" w:rsidRPr="006778F1">
              <w:rPr>
                <w:rFonts w:ascii="Arial" w:hAnsi="Arial" w:cs="Arial"/>
                <w:sz w:val="24"/>
                <w:szCs w:val="24"/>
              </w:rPr>
              <w:t>;</w:t>
            </w:r>
          </w:p>
          <w:p w14:paraId="2B75AFF2" w14:textId="0688A1D1" w:rsidR="007A0FB3" w:rsidRPr="006778F1" w:rsidRDefault="007A0FB3" w:rsidP="00A853BC">
            <w:pPr>
              <w:numPr>
                <w:ilvl w:val="0"/>
                <w:numId w:val="42"/>
              </w:numPr>
              <w:autoSpaceDE w:val="0"/>
              <w:autoSpaceDN w:val="0"/>
              <w:adjustRightInd w:val="0"/>
              <w:spacing w:after="0" w:line="240" w:lineRule="auto"/>
              <w:rPr>
                <w:rFonts w:ascii="Arial" w:hAnsi="Arial" w:cs="Arial"/>
                <w:sz w:val="24"/>
                <w:szCs w:val="24"/>
              </w:rPr>
            </w:pPr>
            <w:r w:rsidRPr="006778F1">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A85B75">
              <w:rPr>
                <w:rFonts w:ascii="Arial" w:hAnsi="Arial" w:cs="Arial"/>
                <w:sz w:val="24"/>
                <w:szCs w:val="24"/>
              </w:rPr>
              <w:t>;</w:t>
            </w:r>
          </w:p>
          <w:p w14:paraId="616FFACD" w14:textId="77777777" w:rsidR="007A0FB3" w:rsidRPr="006778F1" w:rsidRDefault="007A0FB3" w:rsidP="00A853BC">
            <w:pPr>
              <w:numPr>
                <w:ilvl w:val="0"/>
                <w:numId w:val="42"/>
              </w:numPr>
              <w:autoSpaceDE w:val="0"/>
              <w:autoSpaceDN w:val="0"/>
              <w:adjustRightInd w:val="0"/>
              <w:spacing w:after="0" w:line="240" w:lineRule="auto"/>
              <w:rPr>
                <w:rFonts w:ascii="Arial" w:hAnsi="Arial" w:cs="Arial"/>
                <w:sz w:val="24"/>
                <w:szCs w:val="24"/>
              </w:rPr>
            </w:pPr>
            <w:r w:rsidRPr="006778F1">
              <w:rPr>
                <w:rFonts w:ascii="Arial" w:hAnsi="Arial" w:cs="Arial"/>
                <w:sz w:val="24"/>
                <w:szCs w:val="24"/>
              </w:rPr>
              <w:t xml:space="preserve">w art. 1 rozporządzenia Komisji (UE) nr 1407/2013 z dnia 18 grudnia 2013 r. w sprawie stosowania art. 107 i 108 Traktatu o funkcjonowaniu Unii Europejskiej do pomocy de minimis (Dz. Urz. UE L 352 z 24.12.2013 r.), </w:t>
            </w:r>
          </w:p>
          <w:p w14:paraId="5AA989FC" w14:textId="77777777" w:rsidR="007A0FB3" w:rsidRPr="006778F1" w:rsidRDefault="007A0FB3" w:rsidP="00C2640F">
            <w:pPr>
              <w:pStyle w:val="Akapitzlist"/>
              <w:numPr>
                <w:ilvl w:val="0"/>
                <w:numId w:val="8"/>
              </w:numPr>
              <w:autoSpaceDE w:val="0"/>
              <w:autoSpaceDN w:val="0"/>
              <w:adjustRightInd w:val="0"/>
              <w:spacing w:after="0" w:line="240" w:lineRule="auto"/>
              <w:ind w:left="279" w:hanging="284"/>
              <w:contextualSpacing w:val="0"/>
              <w:rPr>
                <w:rFonts w:ascii="Arial" w:hAnsi="Arial" w:cs="Arial"/>
                <w:sz w:val="24"/>
                <w:szCs w:val="24"/>
                <w:lang w:val="pl-PL"/>
              </w:rPr>
            </w:pPr>
            <w:r w:rsidRPr="006778F1">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3EFE1E89" w14:textId="42B48074" w:rsidR="007A0FB3" w:rsidRDefault="007A0FB3" w:rsidP="00C2640F">
            <w:pPr>
              <w:pStyle w:val="Akapitzlist"/>
              <w:numPr>
                <w:ilvl w:val="0"/>
                <w:numId w:val="8"/>
              </w:numPr>
              <w:autoSpaceDE w:val="0"/>
              <w:autoSpaceDN w:val="0"/>
              <w:adjustRightInd w:val="0"/>
              <w:spacing w:after="0" w:line="240" w:lineRule="auto"/>
              <w:ind w:left="279" w:hanging="284"/>
              <w:contextualSpacing w:val="0"/>
              <w:rPr>
                <w:rFonts w:ascii="Arial" w:hAnsi="Arial" w:cs="Arial"/>
                <w:sz w:val="24"/>
                <w:szCs w:val="24"/>
                <w:lang w:val="pl-PL"/>
              </w:rPr>
            </w:pPr>
            <w:r w:rsidRPr="006778F1">
              <w:rPr>
                <w:rFonts w:ascii="Arial" w:hAnsi="Arial" w:cs="Arial"/>
                <w:sz w:val="24"/>
                <w:szCs w:val="24"/>
                <w:lang w:val="pl-PL"/>
              </w:rPr>
              <w:t xml:space="preserve">projekt nie został fizycznie ukończony lub w pełni wdrożony przed złożeniem wniosku o dofinansowanie </w:t>
            </w:r>
            <w:r w:rsidRPr="006778F1">
              <w:rPr>
                <w:rFonts w:ascii="Arial" w:hAnsi="Arial" w:cs="Arial"/>
                <w:sz w:val="24"/>
                <w:szCs w:val="24"/>
                <w:lang w:val="pl-PL"/>
              </w:rPr>
              <w:lastRenderedPageBreak/>
              <w:t>projektu zgodnie z art. 63 ust. 6 rozporządzenia nr 2021/1060</w:t>
            </w:r>
            <w:r w:rsidRPr="006778F1">
              <w:rPr>
                <w:rFonts w:ascii="Arial" w:hAnsi="Arial" w:cs="Arial"/>
                <w:sz w:val="24"/>
                <w:szCs w:val="24"/>
                <w:vertAlign w:val="superscript"/>
                <w:lang w:val="pl-PL"/>
              </w:rPr>
              <w:footnoteReference w:id="4"/>
            </w:r>
            <w:r w:rsidR="00D713E2">
              <w:rPr>
                <w:rFonts w:ascii="Arial" w:hAnsi="Arial" w:cs="Arial"/>
                <w:sz w:val="24"/>
                <w:szCs w:val="24"/>
                <w:lang w:val="pl-PL"/>
              </w:rPr>
              <w:t>,</w:t>
            </w:r>
          </w:p>
          <w:p w14:paraId="13919CD0" w14:textId="77777777" w:rsidR="00DD273F" w:rsidRPr="00790F2F" w:rsidRDefault="00DD273F" w:rsidP="00DD273F">
            <w:pPr>
              <w:pStyle w:val="Akapitzlist"/>
              <w:numPr>
                <w:ilvl w:val="0"/>
                <w:numId w:val="8"/>
              </w:numPr>
              <w:autoSpaceDE w:val="0"/>
              <w:autoSpaceDN w:val="0"/>
              <w:adjustRightInd w:val="0"/>
              <w:spacing w:after="0" w:line="240" w:lineRule="auto"/>
              <w:ind w:left="279"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3C02E538" w14:textId="77777777" w:rsidR="00DD273F" w:rsidRPr="006778F1" w:rsidRDefault="00DD273F" w:rsidP="00550ED5">
            <w:pPr>
              <w:pStyle w:val="Akapitzlist"/>
              <w:autoSpaceDE w:val="0"/>
              <w:autoSpaceDN w:val="0"/>
              <w:adjustRightInd w:val="0"/>
              <w:spacing w:after="0" w:line="240" w:lineRule="auto"/>
              <w:ind w:left="279"/>
              <w:contextualSpacing w:val="0"/>
              <w:rPr>
                <w:rFonts w:ascii="Arial" w:hAnsi="Arial" w:cs="Arial"/>
                <w:sz w:val="24"/>
                <w:szCs w:val="24"/>
                <w:lang w:val="pl-PL"/>
              </w:rPr>
            </w:pPr>
          </w:p>
          <w:p w14:paraId="4C55D7F4" w14:textId="77777777" w:rsidR="007A0FB3" w:rsidRPr="006778F1" w:rsidRDefault="007A0FB3" w:rsidP="005F3DEA">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252" w:type="dxa"/>
          </w:tcPr>
          <w:p w14:paraId="3D10710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r w:rsidRPr="006778F1">
              <w:rPr>
                <w:rFonts w:ascii="Arial" w:hAnsi="Arial" w:cs="Arial"/>
                <w:sz w:val="24"/>
                <w:szCs w:val="24"/>
              </w:rPr>
              <w:br/>
              <w:t>(NIE oznacza odrzucenie wniosku)</w:t>
            </w:r>
          </w:p>
          <w:p w14:paraId="60061E4C" w14:textId="77777777" w:rsidR="007A0FB3" w:rsidRPr="006778F1" w:rsidRDefault="007A0FB3" w:rsidP="00C2640F">
            <w:pPr>
              <w:spacing w:after="0" w:line="240" w:lineRule="auto"/>
              <w:rPr>
                <w:rFonts w:ascii="Arial" w:hAnsi="Arial" w:cs="Arial"/>
                <w:sz w:val="24"/>
                <w:szCs w:val="24"/>
              </w:rPr>
            </w:pPr>
          </w:p>
          <w:p w14:paraId="00E6DE76"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Kryterium obligatoryjne – spełnienie kryterium jest niezbędne do przyznania dofinansowania.</w:t>
            </w:r>
          </w:p>
          <w:p w14:paraId="0DCE3A9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0E632495"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74B8E739"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Przyznanie wartości „NIE” (po jednokrotnym złożeniu uzupełnień lub poprawy) oznacza, iż kryterium nie jest spełnione. </w:t>
            </w:r>
          </w:p>
        </w:tc>
      </w:tr>
      <w:tr w:rsidR="007A0FB3" w:rsidRPr="006778F1" w14:paraId="596E2CA8" w14:textId="77777777" w:rsidTr="00F02C9E">
        <w:trPr>
          <w:trHeight w:val="708"/>
        </w:trPr>
        <w:tc>
          <w:tcPr>
            <w:tcW w:w="1110" w:type="dxa"/>
            <w:vAlign w:val="center"/>
          </w:tcPr>
          <w:p w14:paraId="3F288433"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lastRenderedPageBreak/>
              <w:t>A.3</w:t>
            </w:r>
          </w:p>
        </w:tc>
        <w:tc>
          <w:tcPr>
            <w:tcW w:w="2856" w:type="dxa"/>
            <w:vAlign w:val="center"/>
          </w:tcPr>
          <w:p w14:paraId="7F8ED28A"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t>Klauzula antydyskryminacyjna</w:t>
            </w:r>
            <w:r w:rsidR="008B40D3" w:rsidRPr="006778F1">
              <w:rPr>
                <w:rFonts w:ascii="Arial" w:hAnsi="Arial" w:cs="Arial"/>
                <w:sz w:val="24"/>
                <w:szCs w:val="24"/>
              </w:rPr>
              <w:t xml:space="preserve"> (dotyczy JST)</w:t>
            </w:r>
          </w:p>
        </w:tc>
        <w:tc>
          <w:tcPr>
            <w:tcW w:w="6207" w:type="dxa"/>
          </w:tcPr>
          <w:p w14:paraId="1E52C04E" w14:textId="77777777" w:rsidR="00A34E06" w:rsidRPr="006778F1" w:rsidRDefault="00A34E06" w:rsidP="00A34E06">
            <w:pPr>
              <w:spacing w:before="60" w:after="0"/>
              <w:rPr>
                <w:rFonts w:ascii="Arial" w:hAnsi="Arial" w:cs="Arial"/>
                <w:sz w:val="24"/>
                <w:szCs w:val="24"/>
              </w:rPr>
            </w:pPr>
            <w:r w:rsidRPr="006778F1">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5EEA7DC0" w14:textId="77777777" w:rsidR="00A34E06" w:rsidRPr="006778F1" w:rsidRDefault="00A34E06" w:rsidP="00A34E06">
            <w:pPr>
              <w:spacing w:before="60" w:after="0"/>
              <w:rPr>
                <w:rFonts w:ascii="Arial" w:hAnsi="Arial" w:cs="Arial"/>
                <w:sz w:val="24"/>
                <w:szCs w:val="24"/>
              </w:rPr>
            </w:pPr>
            <w:r w:rsidRPr="006778F1">
              <w:rPr>
                <w:rFonts w:ascii="Arial" w:hAnsi="Arial" w:cs="Arial"/>
                <w:sz w:val="24"/>
                <w:szCs w:val="24"/>
              </w:rPr>
              <w:t>W razie podjęcia przez ww. podmioty jakichkolwiek działań dyskryminujących, sprzecznych z zasadami, o których mowa w art. 9 ust. 3 rozporządzenia nr 2021/1060, wsparcie nie będzie udzielone.</w:t>
            </w:r>
          </w:p>
          <w:p w14:paraId="44EAFD9C" w14:textId="77777777" w:rsidR="00A34E06" w:rsidRPr="006778F1" w:rsidRDefault="00A34E06" w:rsidP="00A34E06">
            <w:pPr>
              <w:spacing w:before="60" w:after="0"/>
              <w:rPr>
                <w:rFonts w:ascii="Arial" w:hAnsi="Arial" w:cs="Arial"/>
                <w:sz w:val="24"/>
                <w:szCs w:val="24"/>
              </w:rPr>
            </w:pPr>
          </w:p>
          <w:p w14:paraId="763F7F4C" w14:textId="77777777" w:rsidR="00A34E06" w:rsidRPr="006778F1" w:rsidRDefault="00A34E06" w:rsidP="00A34E06">
            <w:pPr>
              <w:spacing w:before="60" w:after="0" w:line="240" w:lineRule="auto"/>
              <w:rPr>
                <w:rFonts w:ascii="Arial" w:hAnsi="Arial" w:cs="Arial"/>
                <w:sz w:val="24"/>
                <w:szCs w:val="24"/>
              </w:rPr>
            </w:pPr>
            <w:r w:rsidRPr="006778F1">
              <w:rPr>
                <w:rFonts w:ascii="Arial" w:hAnsi="Arial" w:cs="Arial"/>
                <w:sz w:val="24"/>
                <w:szCs w:val="24"/>
              </w:rPr>
              <w:lastRenderedPageBreak/>
              <w:t xml:space="preserve">Kryterium weryfikowane jest w oparciu o </w:t>
            </w:r>
            <w:r w:rsidR="008B40D3" w:rsidRPr="006778F1">
              <w:rPr>
                <w:rFonts w:ascii="Arial" w:hAnsi="Arial" w:cs="Arial"/>
                <w:sz w:val="24"/>
                <w:szCs w:val="24"/>
              </w:rPr>
              <w:t xml:space="preserve">oświadczenie zawarte we </w:t>
            </w:r>
            <w:r w:rsidRPr="006778F1">
              <w:rPr>
                <w:rFonts w:ascii="Arial" w:hAnsi="Arial" w:cs="Arial"/>
                <w:sz w:val="24"/>
                <w:szCs w:val="24"/>
              </w:rPr>
              <w:t>wnios</w:t>
            </w:r>
            <w:r w:rsidR="008B40D3" w:rsidRPr="006778F1">
              <w:rPr>
                <w:rFonts w:ascii="Arial" w:hAnsi="Arial" w:cs="Arial"/>
                <w:sz w:val="24"/>
                <w:szCs w:val="24"/>
              </w:rPr>
              <w:t>ku</w:t>
            </w:r>
            <w:r w:rsidRPr="006778F1">
              <w:rPr>
                <w:rFonts w:ascii="Arial" w:hAnsi="Arial" w:cs="Arial"/>
                <w:sz w:val="24"/>
                <w:szCs w:val="24"/>
              </w:rPr>
              <w:t xml:space="preserve"> o dofinansowanie projektu oraz listę prowadzoną przez Rzecznika Praw Obywatelskich, aktualną na dzień zakończenia naboru.</w:t>
            </w:r>
          </w:p>
          <w:p w14:paraId="4B94D5A5" w14:textId="77777777" w:rsidR="007A0FB3" w:rsidRPr="006778F1" w:rsidRDefault="007A0FB3" w:rsidP="00D1375E">
            <w:pPr>
              <w:spacing w:before="60" w:after="0" w:line="240" w:lineRule="auto"/>
              <w:rPr>
                <w:rFonts w:ascii="Arial" w:hAnsi="Arial" w:cs="Arial"/>
                <w:bCs/>
                <w:sz w:val="24"/>
                <w:szCs w:val="24"/>
              </w:rPr>
            </w:pPr>
          </w:p>
        </w:tc>
        <w:tc>
          <w:tcPr>
            <w:tcW w:w="4252" w:type="dxa"/>
          </w:tcPr>
          <w:p w14:paraId="537A27A7" w14:textId="77777777" w:rsidR="00A34E06" w:rsidRPr="006778F1" w:rsidRDefault="00A34E06" w:rsidP="00A34E06">
            <w:pPr>
              <w:spacing w:after="0" w:line="240" w:lineRule="auto"/>
              <w:rPr>
                <w:rFonts w:ascii="Arial" w:hAnsi="Arial" w:cs="Arial"/>
                <w:sz w:val="24"/>
                <w:szCs w:val="24"/>
              </w:rPr>
            </w:pPr>
            <w:r w:rsidRPr="006778F1">
              <w:rPr>
                <w:rFonts w:ascii="Arial" w:hAnsi="Arial" w:cs="Arial"/>
                <w:sz w:val="24"/>
                <w:szCs w:val="24"/>
              </w:rPr>
              <w:lastRenderedPageBreak/>
              <w:t>TAK/NIE/NIE DOTYCZY</w:t>
            </w:r>
          </w:p>
          <w:p w14:paraId="62057533" w14:textId="77777777" w:rsidR="00A34E06" w:rsidRPr="006778F1" w:rsidRDefault="00A34E06" w:rsidP="00A34E06">
            <w:pPr>
              <w:spacing w:after="0" w:line="240" w:lineRule="auto"/>
              <w:rPr>
                <w:rFonts w:ascii="Arial" w:hAnsi="Arial" w:cs="Arial"/>
                <w:sz w:val="24"/>
                <w:szCs w:val="24"/>
              </w:rPr>
            </w:pPr>
            <w:r w:rsidRPr="006778F1">
              <w:rPr>
                <w:rFonts w:ascii="Arial" w:hAnsi="Arial" w:cs="Arial"/>
                <w:sz w:val="24"/>
                <w:szCs w:val="24"/>
              </w:rPr>
              <w:t>(NIE oznacza odrzucenie wniosku)</w:t>
            </w:r>
          </w:p>
          <w:p w14:paraId="3DEEC669" w14:textId="77777777" w:rsidR="00A34E06" w:rsidRPr="006778F1" w:rsidRDefault="00A34E06" w:rsidP="00A34E06">
            <w:pPr>
              <w:spacing w:after="0" w:line="240" w:lineRule="auto"/>
              <w:rPr>
                <w:rFonts w:ascii="Arial" w:hAnsi="Arial" w:cs="Arial"/>
                <w:sz w:val="24"/>
                <w:szCs w:val="24"/>
              </w:rPr>
            </w:pPr>
          </w:p>
          <w:p w14:paraId="24252E92" w14:textId="77777777" w:rsidR="00A34E06" w:rsidRPr="006778F1" w:rsidRDefault="00A34E06" w:rsidP="00A34E06">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3656B9AB" w14:textId="77777777" w:rsidR="00A34E06" w:rsidRPr="006778F1" w:rsidRDefault="00A34E06" w:rsidP="00A34E06">
            <w:pPr>
              <w:spacing w:after="0" w:line="240" w:lineRule="auto"/>
              <w:rPr>
                <w:rFonts w:ascii="Arial" w:hAnsi="Arial" w:cs="Arial"/>
                <w:sz w:val="24"/>
                <w:szCs w:val="24"/>
              </w:rPr>
            </w:pPr>
          </w:p>
          <w:p w14:paraId="57FC284A" w14:textId="77777777" w:rsidR="00A34E06" w:rsidRPr="006778F1" w:rsidRDefault="00A34E06" w:rsidP="00A34E06">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(wartość logiczna: „TAK” lub „NIE DOTYCZY”). </w:t>
            </w:r>
          </w:p>
          <w:p w14:paraId="161A797F" w14:textId="77777777" w:rsidR="00A34E06" w:rsidRPr="006778F1" w:rsidRDefault="00A34E06" w:rsidP="00A34E06">
            <w:pPr>
              <w:spacing w:after="0" w:line="240" w:lineRule="auto"/>
              <w:rPr>
                <w:rFonts w:ascii="Arial" w:hAnsi="Arial" w:cs="Arial"/>
                <w:sz w:val="24"/>
                <w:szCs w:val="24"/>
              </w:rPr>
            </w:pPr>
            <w:r w:rsidRPr="006778F1">
              <w:rPr>
                <w:rFonts w:ascii="Arial" w:hAnsi="Arial" w:cs="Arial"/>
                <w:sz w:val="24"/>
                <w:szCs w:val="24"/>
              </w:rPr>
              <w:t xml:space="preserve">W trakcie oceny kryterium wnioskodawca może zostać </w:t>
            </w:r>
            <w:r w:rsidRPr="006778F1">
              <w:rPr>
                <w:rFonts w:ascii="Arial" w:hAnsi="Arial" w:cs="Arial"/>
                <w:sz w:val="24"/>
                <w:szCs w:val="24"/>
              </w:rPr>
              <w:lastRenderedPageBreak/>
              <w:t>poproszony o uzupełnienie lub poprawienie wniosku.</w:t>
            </w:r>
          </w:p>
          <w:p w14:paraId="109C19A8" w14:textId="77777777" w:rsidR="007A0FB3" w:rsidRPr="006778F1" w:rsidRDefault="00A34E06" w:rsidP="00B407D4">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06465209" w14:textId="77777777" w:rsidTr="00F02C9E">
        <w:trPr>
          <w:trHeight w:val="1134"/>
        </w:trPr>
        <w:tc>
          <w:tcPr>
            <w:tcW w:w="1110" w:type="dxa"/>
            <w:vAlign w:val="center"/>
          </w:tcPr>
          <w:p w14:paraId="5FFB9CD1"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lastRenderedPageBreak/>
              <w:t>A.4</w:t>
            </w:r>
          </w:p>
        </w:tc>
        <w:tc>
          <w:tcPr>
            <w:tcW w:w="2856" w:type="dxa"/>
            <w:vAlign w:val="center"/>
          </w:tcPr>
          <w:p w14:paraId="4BBC85FB" w14:textId="77777777" w:rsidR="007A0FB3" w:rsidRPr="006778F1" w:rsidRDefault="007A0FB3" w:rsidP="005A6A39">
            <w:pPr>
              <w:spacing w:after="0" w:line="240" w:lineRule="auto"/>
              <w:jc w:val="center"/>
              <w:rPr>
                <w:rFonts w:ascii="Arial" w:hAnsi="Arial" w:cs="Arial"/>
                <w:sz w:val="24"/>
                <w:szCs w:val="24"/>
              </w:rPr>
            </w:pPr>
            <w:r w:rsidRPr="006778F1">
              <w:rPr>
                <w:rFonts w:ascii="Arial" w:hAnsi="Arial" w:cs="Arial"/>
                <w:sz w:val="24"/>
                <w:szCs w:val="24"/>
              </w:rPr>
              <w:t>Miejsce realizacji projektu</w:t>
            </w:r>
          </w:p>
          <w:p w14:paraId="45FB0818" w14:textId="77777777" w:rsidR="007A0FB3" w:rsidRPr="006778F1" w:rsidRDefault="007A0FB3" w:rsidP="005A6A39">
            <w:pPr>
              <w:spacing w:after="0" w:line="240" w:lineRule="auto"/>
              <w:jc w:val="center"/>
              <w:rPr>
                <w:rFonts w:ascii="Arial" w:hAnsi="Arial" w:cs="Arial"/>
                <w:sz w:val="24"/>
                <w:szCs w:val="24"/>
              </w:rPr>
            </w:pPr>
          </w:p>
          <w:p w14:paraId="049F31CB" w14:textId="77777777" w:rsidR="007A0FB3" w:rsidRPr="006778F1" w:rsidRDefault="007A0FB3" w:rsidP="00F02C9E">
            <w:pPr>
              <w:spacing w:after="0" w:line="240" w:lineRule="auto"/>
              <w:ind w:left="720"/>
              <w:rPr>
                <w:rFonts w:ascii="Arial" w:hAnsi="Arial" w:cs="Arial"/>
                <w:i/>
                <w:iCs/>
                <w:color w:val="FF0000"/>
                <w:sz w:val="24"/>
                <w:szCs w:val="24"/>
              </w:rPr>
            </w:pPr>
          </w:p>
        </w:tc>
        <w:tc>
          <w:tcPr>
            <w:tcW w:w="6207" w:type="dxa"/>
          </w:tcPr>
          <w:p w14:paraId="7213DA1D" w14:textId="77777777" w:rsidR="007A0FB3" w:rsidRPr="006778F1" w:rsidRDefault="007A0FB3" w:rsidP="00C2640F">
            <w:pPr>
              <w:spacing w:before="60" w:after="0" w:line="240" w:lineRule="auto"/>
              <w:rPr>
                <w:rFonts w:ascii="Arial" w:hAnsi="Arial" w:cs="Arial"/>
                <w:sz w:val="24"/>
                <w:szCs w:val="24"/>
              </w:rPr>
            </w:pPr>
            <w:r w:rsidRPr="006778F1">
              <w:rPr>
                <w:rFonts w:ascii="Arial" w:hAnsi="Arial" w:cs="Arial"/>
                <w:sz w:val="24"/>
                <w:szCs w:val="24"/>
              </w:rPr>
              <w:t>W kryterium sprawdzamy, czy projekt realizowany jest/będzie na terytorium województwa kujawsko-pomorskiego.</w:t>
            </w:r>
          </w:p>
          <w:p w14:paraId="53128261" w14:textId="77777777" w:rsidR="00817707" w:rsidRPr="006778F1" w:rsidRDefault="00817707" w:rsidP="00C2640F">
            <w:pPr>
              <w:spacing w:before="60" w:after="0" w:line="240" w:lineRule="auto"/>
              <w:rPr>
                <w:rFonts w:ascii="Arial" w:hAnsi="Arial" w:cs="Arial"/>
                <w:sz w:val="24"/>
                <w:szCs w:val="24"/>
              </w:rPr>
            </w:pPr>
          </w:p>
          <w:p w14:paraId="4104EE8B" w14:textId="77777777" w:rsidR="007A0FB3" w:rsidRPr="006778F1" w:rsidRDefault="007A0FB3" w:rsidP="00C2640F">
            <w:pPr>
              <w:spacing w:before="60" w:after="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p w14:paraId="62486C05" w14:textId="77777777" w:rsidR="007A0FB3" w:rsidRPr="006778F1" w:rsidRDefault="007A0FB3" w:rsidP="00C2640F">
            <w:pPr>
              <w:spacing w:after="0" w:line="240" w:lineRule="auto"/>
              <w:rPr>
                <w:rFonts w:ascii="Arial" w:hAnsi="Arial" w:cs="Arial"/>
                <w:sz w:val="24"/>
                <w:szCs w:val="24"/>
              </w:rPr>
            </w:pPr>
          </w:p>
          <w:p w14:paraId="4101652C" w14:textId="77777777" w:rsidR="007A0FB3" w:rsidRPr="006778F1" w:rsidRDefault="007A0FB3" w:rsidP="00C2640F">
            <w:pPr>
              <w:spacing w:after="60" w:line="240" w:lineRule="auto"/>
              <w:rPr>
                <w:rFonts w:ascii="Arial" w:hAnsi="Arial" w:cs="Arial"/>
                <w:sz w:val="24"/>
                <w:szCs w:val="24"/>
                <w:lang w:eastAsia="pl-PL"/>
              </w:rPr>
            </w:pPr>
          </w:p>
        </w:tc>
        <w:tc>
          <w:tcPr>
            <w:tcW w:w="4252" w:type="dxa"/>
          </w:tcPr>
          <w:p w14:paraId="26A881E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TAK/NIE </w:t>
            </w:r>
            <w:r w:rsidRPr="006778F1">
              <w:rPr>
                <w:rFonts w:ascii="Arial" w:hAnsi="Arial" w:cs="Arial"/>
                <w:sz w:val="24"/>
                <w:szCs w:val="24"/>
              </w:rPr>
              <w:br/>
              <w:t>(NIE oznacza odrzucenie wniosku)</w:t>
            </w:r>
          </w:p>
          <w:p w14:paraId="4B99056E" w14:textId="77777777" w:rsidR="007A0FB3" w:rsidRPr="006778F1" w:rsidRDefault="007A0FB3" w:rsidP="00C2640F">
            <w:pPr>
              <w:spacing w:after="0" w:line="240" w:lineRule="auto"/>
              <w:rPr>
                <w:rFonts w:ascii="Arial" w:hAnsi="Arial" w:cs="Arial"/>
                <w:sz w:val="24"/>
                <w:szCs w:val="24"/>
              </w:rPr>
            </w:pPr>
          </w:p>
          <w:p w14:paraId="489E209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1299C43A" w14:textId="77777777" w:rsidR="007A0FB3" w:rsidRPr="006778F1" w:rsidRDefault="007A0FB3" w:rsidP="00C2640F">
            <w:pPr>
              <w:spacing w:after="0" w:line="240" w:lineRule="auto"/>
              <w:rPr>
                <w:rFonts w:ascii="Arial" w:hAnsi="Arial" w:cs="Arial"/>
                <w:sz w:val="24"/>
                <w:szCs w:val="24"/>
              </w:rPr>
            </w:pPr>
          </w:p>
          <w:p w14:paraId="0C31AA6E"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4F94788E"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5156715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Przyznanie wartości „NIE” (po jednokrotnym złożeniu uzupełnień lub poprawy) oznacza, iż kryterium nie jest spełnione. </w:t>
            </w:r>
          </w:p>
        </w:tc>
      </w:tr>
      <w:tr w:rsidR="007A0FB3" w:rsidRPr="006778F1" w14:paraId="3F2DECCF" w14:textId="77777777" w:rsidTr="00F02C9E">
        <w:trPr>
          <w:trHeight w:val="1417"/>
        </w:trPr>
        <w:tc>
          <w:tcPr>
            <w:tcW w:w="1110" w:type="dxa"/>
            <w:vAlign w:val="center"/>
          </w:tcPr>
          <w:p w14:paraId="645CB15E" w14:textId="77777777" w:rsidR="007A0FB3" w:rsidRPr="006778F1" w:rsidRDefault="007A0FB3" w:rsidP="00C92101">
            <w:pPr>
              <w:spacing w:after="0" w:line="240" w:lineRule="auto"/>
              <w:jc w:val="center"/>
              <w:rPr>
                <w:rFonts w:ascii="Arial" w:hAnsi="Arial" w:cs="Arial"/>
                <w:sz w:val="24"/>
                <w:szCs w:val="24"/>
              </w:rPr>
            </w:pPr>
            <w:r w:rsidRPr="006778F1">
              <w:rPr>
                <w:rFonts w:ascii="Arial" w:hAnsi="Arial" w:cs="Arial"/>
                <w:sz w:val="24"/>
                <w:szCs w:val="24"/>
              </w:rPr>
              <w:t>A.5</w:t>
            </w:r>
          </w:p>
        </w:tc>
        <w:tc>
          <w:tcPr>
            <w:tcW w:w="2856" w:type="dxa"/>
            <w:vAlign w:val="center"/>
          </w:tcPr>
          <w:p w14:paraId="506760FD" w14:textId="77777777" w:rsidR="007A0FB3" w:rsidRPr="006778F1" w:rsidRDefault="007A0FB3" w:rsidP="00C92101">
            <w:pPr>
              <w:spacing w:after="0" w:line="240" w:lineRule="auto"/>
              <w:jc w:val="center"/>
              <w:rPr>
                <w:rFonts w:ascii="Arial" w:hAnsi="Arial" w:cs="Arial"/>
                <w:sz w:val="24"/>
                <w:szCs w:val="24"/>
              </w:rPr>
            </w:pPr>
            <w:r w:rsidRPr="006778F1">
              <w:rPr>
                <w:rFonts w:ascii="Arial" w:hAnsi="Arial" w:cs="Arial"/>
                <w:sz w:val="24"/>
                <w:szCs w:val="24"/>
              </w:rPr>
              <w:t>Gotowość techniczna projektu do realizacji</w:t>
            </w:r>
          </w:p>
        </w:tc>
        <w:tc>
          <w:tcPr>
            <w:tcW w:w="6207" w:type="dxa"/>
          </w:tcPr>
          <w:p w14:paraId="32725527" w14:textId="77777777" w:rsidR="007A0FB3" w:rsidRPr="006778F1" w:rsidRDefault="007A0FB3" w:rsidP="00C2640F">
            <w:pPr>
              <w:spacing w:before="60" w:after="60" w:line="240" w:lineRule="auto"/>
              <w:rPr>
                <w:rFonts w:ascii="Arial" w:hAnsi="Arial" w:cs="Arial"/>
                <w:color w:val="000000"/>
                <w:sz w:val="24"/>
                <w:szCs w:val="24"/>
              </w:rPr>
            </w:pPr>
            <w:r w:rsidRPr="006778F1">
              <w:rPr>
                <w:rFonts w:ascii="Arial" w:hAnsi="Arial" w:cs="Arial"/>
                <w:color w:val="000000"/>
                <w:sz w:val="24"/>
                <w:szCs w:val="24"/>
              </w:rPr>
              <w:t xml:space="preserve">W kryterium sprawdzamy, czy </w:t>
            </w:r>
            <w:r w:rsidR="0026175A" w:rsidRPr="006778F1">
              <w:rPr>
                <w:rFonts w:ascii="Arial" w:hAnsi="Arial" w:cs="Arial"/>
                <w:color w:val="000000"/>
                <w:sz w:val="24"/>
                <w:szCs w:val="24"/>
              </w:rPr>
              <w:t xml:space="preserve">na moment złożenia wniosku o dofinansowanie </w:t>
            </w:r>
            <w:r w:rsidRPr="006778F1">
              <w:rPr>
                <w:rFonts w:ascii="Arial" w:hAnsi="Arial" w:cs="Arial"/>
                <w:color w:val="000000"/>
                <w:sz w:val="24"/>
                <w:szCs w:val="24"/>
              </w:rPr>
              <w:t xml:space="preserve">wnioskodawca posiada prawo do dysponowania gruntami lub obiektami na cele inwestycji, posiada wymaganą dokumentację </w:t>
            </w:r>
            <w:r w:rsidRPr="006778F1">
              <w:rPr>
                <w:rFonts w:ascii="Arial" w:hAnsi="Arial" w:cs="Arial"/>
                <w:color w:val="000000"/>
                <w:sz w:val="24"/>
                <w:szCs w:val="24"/>
              </w:rPr>
              <w:lastRenderedPageBreak/>
              <w:t>techniczną i projektową, wymagane prawem decyzje, uzgodnienia i pozwolenia administracyjne</w:t>
            </w:r>
            <w:r w:rsidRPr="006778F1">
              <w:rPr>
                <w:rStyle w:val="Odwoanieprzypisudolnego"/>
                <w:rFonts w:ascii="Arial" w:hAnsi="Arial" w:cs="Arial"/>
                <w:color w:val="000000"/>
                <w:sz w:val="24"/>
                <w:szCs w:val="24"/>
              </w:rPr>
              <w:footnoteReference w:id="5"/>
            </w:r>
            <w:r w:rsidRPr="006778F1">
              <w:rPr>
                <w:rFonts w:ascii="Arial" w:hAnsi="Arial" w:cs="Arial"/>
                <w:color w:val="000000"/>
                <w:sz w:val="24"/>
                <w:szCs w:val="24"/>
              </w:rPr>
              <w:t xml:space="preserve">. </w:t>
            </w:r>
          </w:p>
          <w:p w14:paraId="4DDBEF00" w14:textId="77777777" w:rsidR="007A0FB3" w:rsidRPr="006778F1" w:rsidRDefault="007A0FB3" w:rsidP="00C2640F">
            <w:pPr>
              <w:spacing w:before="60" w:after="60" w:line="240" w:lineRule="auto"/>
              <w:rPr>
                <w:rFonts w:ascii="Arial" w:hAnsi="Arial" w:cs="Arial"/>
                <w:color w:val="000000"/>
                <w:sz w:val="24"/>
                <w:szCs w:val="24"/>
              </w:rPr>
            </w:pPr>
          </w:p>
          <w:p w14:paraId="3C4CA534" w14:textId="77777777" w:rsidR="007A0FB3" w:rsidRPr="006778F1" w:rsidRDefault="007A0FB3" w:rsidP="00C2640F">
            <w:pPr>
              <w:spacing w:before="60" w:after="60" w:line="240" w:lineRule="auto"/>
              <w:rPr>
                <w:rFonts w:ascii="Arial" w:hAnsi="Arial" w:cs="Arial"/>
                <w:color w:val="000000"/>
                <w:sz w:val="24"/>
                <w:szCs w:val="24"/>
              </w:rPr>
            </w:pPr>
            <w:r w:rsidRPr="006778F1">
              <w:rPr>
                <w:rFonts w:ascii="Arial" w:hAnsi="Arial" w:cs="Arial"/>
                <w:sz w:val="24"/>
                <w:szCs w:val="24"/>
              </w:rPr>
              <w:t>Kryterium jest weryfikowane w oparciu o wniosek o dofinansowanie projektu i załączniki.</w:t>
            </w:r>
          </w:p>
          <w:p w14:paraId="3461D779" w14:textId="77777777" w:rsidR="007A0FB3" w:rsidRPr="006778F1" w:rsidRDefault="007A0FB3" w:rsidP="00C2640F">
            <w:pPr>
              <w:spacing w:after="0" w:line="240" w:lineRule="auto"/>
              <w:ind w:left="720"/>
              <w:rPr>
                <w:rFonts w:ascii="Arial" w:hAnsi="Arial" w:cs="Arial"/>
                <w:sz w:val="24"/>
                <w:szCs w:val="24"/>
              </w:rPr>
            </w:pPr>
          </w:p>
          <w:p w14:paraId="3CF2D8B6" w14:textId="77777777" w:rsidR="007A0FB3" w:rsidRPr="006778F1" w:rsidRDefault="007A0FB3" w:rsidP="00C2640F">
            <w:pPr>
              <w:spacing w:after="60" w:line="240" w:lineRule="auto"/>
              <w:rPr>
                <w:rFonts w:ascii="Arial" w:hAnsi="Arial" w:cs="Arial"/>
                <w:sz w:val="24"/>
                <w:szCs w:val="24"/>
              </w:rPr>
            </w:pPr>
          </w:p>
        </w:tc>
        <w:tc>
          <w:tcPr>
            <w:tcW w:w="4252" w:type="dxa"/>
          </w:tcPr>
          <w:p w14:paraId="00D4EBA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TAK/NIE</w:t>
            </w:r>
            <w:r w:rsidRPr="006778F1">
              <w:rPr>
                <w:rFonts w:ascii="Arial" w:hAnsi="Arial" w:cs="Arial"/>
                <w:sz w:val="24"/>
                <w:szCs w:val="24"/>
              </w:rPr>
              <w:br/>
              <w:t>(NIE oznacza odrzucenie wniosku)</w:t>
            </w:r>
          </w:p>
          <w:p w14:paraId="0FB78278" w14:textId="77777777" w:rsidR="007A0FB3" w:rsidRPr="006778F1" w:rsidRDefault="007A0FB3" w:rsidP="00C2640F">
            <w:pPr>
              <w:spacing w:after="0" w:line="240" w:lineRule="auto"/>
              <w:rPr>
                <w:rFonts w:ascii="Arial" w:hAnsi="Arial" w:cs="Arial"/>
                <w:sz w:val="24"/>
                <w:szCs w:val="24"/>
              </w:rPr>
            </w:pPr>
          </w:p>
          <w:p w14:paraId="62FAC2CD"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1FC39945" w14:textId="77777777" w:rsidR="007A0FB3" w:rsidRPr="006778F1" w:rsidRDefault="007A0FB3" w:rsidP="00C2640F">
            <w:pPr>
              <w:spacing w:after="0" w:line="240" w:lineRule="auto"/>
              <w:rPr>
                <w:rFonts w:ascii="Arial" w:hAnsi="Arial" w:cs="Arial"/>
                <w:sz w:val="24"/>
                <w:szCs w:val="24"/>
              </w:rPr>
            </w:pPr>
          </w:p>
          <w:p w14:paraId="28A85483"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7918B233"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W trakcie oceny kryterium wnioskodawca może zostać poproszony o uzupełnienie lub poprawienie wniosku.</w:t>
            </w:r>
          </w:p>
          <w:p w14:paraId="6B2CFFCA"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bl>
    <w:p w14:paraId="0562CB0E" w14:textId="77777777" w:rsidR="00A37D84" w:rsidRPr="006778F1" w:rsidRDefault="00A37D84">
      <w:pPr>
        <w:rPr>
          <w:rFonts w:ascii="Arial" w:hAnsi="Arial" w:cs="Arial"/>
          <w:b/>
          <w:sz w:val="24"/>
          <w:szCs w:val="24"/>
        </w:rPr>
      </w:pPr>
    </w:p>
    <w:p w14:paraId="71AA35D3" w14:textId="77777777" w:rsidR="002C2CE8" w:rsidRPr="006778F1" w:rsidRDefault="00B10B0D">
      <w:pPr>
        <w:rPr>
          <w:rFonts w:ascii="Arial" w:hAnsi="Arial" w:cs="Arial"/>
          <w:sz w:val="24"/>
          <w:szCs w:val="24"/>
        </w:rPr>
      </w:pPr>
      <w:r w:rsidRPr="006778F1">
        <w:rPr>
          <w:rFonts w:ascii="Arial" w:hAnsi="Arial" w:cs="Arial"/>
          <w:b/>
          <w:sz w:val="24"/>
          <w:szCs w:val="24"/>
        </w:rPr>
        <w:t xml:space="preserve">B. </w:t>
      </w:r>
      <w:r w:rsidR="007257F1" w:rsidRPr="006778F1">
        <w:rPr>
          <w:rFonts w:ascii="Arial" w:hAnsi="Arial" w:cs="Arial"/>
          <w:b/>
          <w:sz w:val="24"/>
          <w:szCs w:val="24"/>
        </w:rPr>
        <w:t>KRYTERIA MERYTORYCZNE – OGÓLNE</w:t>
      </w:r>
    </w:p>
    <w:tbl>
      <w:tblPr>
        <w:tblW w:w="14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2855"/>
        <w:gridCol w:w="6338"/>
        <w:gridCol w:w="4103"/>
      </w:tblGrid>
      <w:tr w:rsidR="007A0FB3" w:rsidRPr="006778F1" w14:paraId="4FE29F91" w14:textId="77777777" w:rsidTr="00F30A2D">
        <w:trPr>
          <w:trHeight w:val="283"/>
        </w:trPr>
        <w:tc>
          <w:tcPr>
            <w:tcW w:w="959" w:type="dxa"/>
            <w:shd w:val="clear" w:color="auto" w:fill="E7E6E6"/>
            <w:vAlign w:val="center"/>
          </w:tcPr>
          <w:p w14:paraId="4FF710F2"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Numer</w:t>
            </w:r>
          </w:p>
        </w:tc>
        <w:tc>
          <w:tcPr>
            <w:tcW w:w="2856" w:type="dxa"/>
            <w:shd w:val="clear" w:color="auto" w:fill="E7E6E6"/>
            <w:vAlign w:val="center"/>
          </w:tcPr>
          <w:p w14:paraId="68DA1A52"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Nazwa</w:t>
            </w:r>
          </w:p>
        </w:tc>
        <w:tc>
          <w:tcPr>
            <w:tcW w:w="6348" w:type="dxa"/>
            <w:shd w:val="clear" w:color="auto" w:fill="E7E6E6"/>
            <w:vAlign w:val="center"/>
          </w:tcPr>
          <w:p w14:paraId="667523C6"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Definicja kryterium</w:t>
            </w:r>
          </w:p>
        </w:tc>
        <w:tc>
          <w:tcPr>
            <w:tcW w:w="4111" w:type="dxa"/>
            <w:shd w:val="clear" w:color="auto" w:fill="E7E6E6"/>
            <w:vAlign w:val="center"/>
          </w:tcPr>
          <w:p w14:paraId="76407EAA"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Opis znaczenia kryterium</w:t>
            </w:r>
          </w:p>
          <w:p w14:paraId="344D7E38" w14:textId="77777777" w:rsidR="007A0FB3" w:rsidRPr="006778F1" w:rsidRDefault="007A0FB3" w:rsidP="00A37D84">
            <w:pPr>
              <w:spacing w:after="0" w:line="240" w:lineRule="auto"/>
              <w:jc w:val="center"/>
              <w:rPr>
                <w:rFonts w:ascii="Arial" w:hAnsi="Arial" w:cs="Arial"/>
                <w:b/>
                <w:sz w:val="24"/>
                <w:szCs w:val="24"/>
              </w:rPr>
            </w:pPr>
            <w:r w:rsidRPr="006778F1">
              <w:rPr>
                <w:rFonts w:ascii="Arial" w:hAnsi="Arial" w:cs="Arial"/>
                <w:b/>
                <w:sz w:val="24"/>
                <w:szCs w:val="24"/>
              </w:rPr>
              <w:t>(sposób oceny)</w:t>
            </w:r>
          </w:p>
        </w:tc>
      </w:tr>
      <w:tr w:rsidR="007A0FB3" w:rsidRPr="006778F1" w14:paraId="018ABD7B" w14:textId="77777777" w:rsidTr="00F30A2D">
        <w:trPr>
          <w:trHeight w:val="283"/>
        </w:trPr>
        <w:tc>
          <w:tcPr>
            <w:tcW w:w="959" w:type="dxa"/>
            <w:vAlign w:val="center"/>
          </w:tcPr>
          <w:p w14:paraId="33BC7B23" w14:textId="77777777" w:rsidR="007A0FB3" w:rsidRPr="006778F1" w:rsidRDefault="007A0FB3" w:rsidP="00991248">
            <w:pPr>
              <w:spacing w:after="0" w:line="240" w:lineRule="auto"/>
              <w:jc w:val="center"/>
              <w:rPr>
                <w:rFonts w:ascii="Arial" w:hAnsi="Arial" w:cs="Arial"/>
                <w:sz w:val="24"/>
                <w:szCs w:val="24"/>
              </w:rPr>
            </w:pPr>
            <w:r w:rsidRPr="006778F1">
              <w:rPr>
                <w:rFonts w:ascii="Arial" w:hAnsi="Arial" w:cs="Arial"/>
                <w:sz w:val="24"/>
                <w:szCs w:val="24"/>
              </w:rPr>
              <w:t>B.1</w:t>
            </w:r>
          </w:p>
        </w:tc>
        <w:tc>
          <w:tcPr>
            <w:tcW w:w="2856" w:type="dxa"/>
            <w:vAlign w:val="center"/>
          </w:tcPr>
          <w:p w14:paraId="71C813B9" w14:textId="77777777" w:rsidR="007A0FB3" w:rsidRPr="006778F1" w:rsidRDefault="007A0FB3" w:rsidP="00C9217F">
            <w:pPr>
              <w:spacing w:after="0" w:line="240" w:lineRule="auto"/>
              <w:rPr>
                <w:rFonts w:ascii="Arial" w:hAnsi="Arial" w:cs="Arial"/>
                <w:sz w:val="24"/>
                <w:szCs w:val="24"/>
              </w:rPr>
            </w:pPr>
            <w:r w:rsidRPr="006778F1">
              <w:rPr>
                <w:rFonts w:ascii="Arial" w:hAnsi="Arial" w:cs="Arial"/>
                <w:sz w:val="24"/>
                <w:szCs w:val="24"/>
              </w:rPr>
              <w:t>Kwalifikowalność wnioskodawcy/ partnerów</w:t>
            </w:r>
          </w:p>
          <w:p w14:paraId="34CE0A41" w14:textId="77777777" w:rsidR="007A0FB3" w:rsidRPr="006778F1" w:rsidRDefault="007A0FB3" w:rsidP="00991248">
            <w:pPr>
              <w:spacing w:after="0" w:line="240" w:lineRule="auto"/>
              <w:jc w:val="center"/>
              <w:rPr>
                <w:rFonts w:ascii="Arial" w:hAnsi="Arial" w:cs="Arial"/>
                <w:sz w:val="24"/>
                <w:szCs w:val="24"/>
              </w:rPr>
            </w:pPr>
          </w:p>
          <w:p w14:paraId="62EBF3C5" w14:textId="77777777" w:rsidR="007A0FB3" w:rsidRPr="006778F1" w:rsidRDefault="007A0FB3" w:rsidP="00817707">
            <w:pPr>
              <w:spacing w:after="0" w:line="240" w:lineRule="auto"/>
              <w:rPr>
                <w:rFonts w:ascii="Arial" w:hAnsi="Arial" w:cs="Arial"/>
                <w:i/>
                <w:iCs/>
                <w:color w:val="FF0000"/>
                <w:sz w:val="24"/>
                <w:szCs w:val="24"/>
              </w:rPr>
            </w:pPr>
          </w:p>
        </w:tc>
        <w:tc>
          <w:tcPr>
            <w:tcW w:w="6348" w:type="dxa"/>
            <w:shd w:val="clear" w:color="auto" w:fill="auto"/>
          </w:tcPr>
          <w:p w14:paraId="09997EE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tym kryterium sprawdzamy, czy wnioskodawca oraz partnerzy są uprawnieni do ubiegania się o dofinansowanie, tj. czy należą do jednej z poniższych grup:</w:t>
            </w:r>
          </w:p>
          <w:p w14:paraId="1B3FAFB8" w14:textId="77777777" w:rsidR="007A0FB3" w:rsidRPr="006778F1" w:rsidRDefault="00112C0E" w:rsidP="00112C0E">
            <w:pPr>
              <w:spacing w:after="0" w:line="240" w:lineRule="auto"/>
              <w:rPr>
                <w:rFonts w:ascii="Arial" w:hAnsi="Arial" w:cs="Arial"/>
                <w:sz w:val="24"/>
                <w:szCs w:val="24"/>
              </w:rPr>
            </w:pPr>
            <w:bookmarkStart w:id="1" w:name="_Hlk131574005"/>
            <w:r w:rsidRPr="006778F1">
              <w:rPr>
                <w:rFonts w:ascii="Arial" w:hAnsi="Arial" w:cs="Arial"/>
                <w:sz w:val="24"/>
                <w:szCs w:val="24"/>
              </w:rPr>
              <w:t xml:space="preserve">- </w:t>
            </w:r>
            <w:r w:rsidR="007A0FB3" w:rsidRPr="006778F1">
              <w:rPr>
                <w:rFonts w:ascii="Arial" w:hAnsi="Arial" w:cs="Arial"/>
                <w:sz w:val="24"/>
                <w:szCs w:val="24"/>
              </w:rPr>
              <w:t xml:space="preserve">Jednostki Samorządu Terytorialnego, </w:t>
            </w:r>
          </w:p>
          <w:p w14:paraId="61BF17E4"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Administracja rządowa,</w:t>
            </w:r>
          </w:p>
          <w:p w14:paraId="09313125"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Organizacje pozarządowe,</w:t>
            </w:r>
          </w:p>
          <w:p w14:paraId="61A082D0"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Wspólnoty, spółdzielnie mieszkaniowe i TBS,</w:t>
            </w:r>
          </w:p>
          <w:p w14:paraId="3D1AE094"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MŚP,</w:t>
            </w:r>
          </w:p>
          <w:p w14:paraId="205B95D3"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Instytucje kultury,</w:t>
            </w:r>
          </w:p>
          <w:p w14:paraId="67FF30B4"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Niepubliczne instytucje kultury,</w:t>
            </w:r>
          </w:p>
          <w:p w14:paraId="52BC5596"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Kościoły i związki wyznaniowe,</w:t>
            </w:r>
          </w:p>
          <w:p w14:paraId="16BC0DFF"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 xml:space="preserve">Jednostki organizacyjne działające w imieniu jednostek samorządu terytorialnego, </w:t>
            </w:r>
          </w:p>
          <w:p w14:paraId="5F6A4E71"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lastRenderedPageBreak/>
              <w:t xml:space="preserve">- </w:t>
            </w:r>
            <w:r w:rsidR="007A0FB3" w:rsidRPr="006778F1">
              <w:rPr>
                <w:rFonts w:ascii="Arial" w:hAnsi="Arial" w:cs="Arial"/>
                <w:sz w:val="24"/>
                <w:szCs w:val="24"/>
              </w:rPr>
              <w:t>Podmioty świadczące usługi publiczne w ramach realizacji obowiązków własnych jednostek samorządu terytorialnego,</w:t>
            </w:r>
          </w:p>
          <w:p w14:paraId="14BFD584"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Podmioty ekonomii społecznej,</w:t>
            </w:r>
          </w:p>
          <w:p w14:paraId="63CA3767"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Pozarządowe organizacje turystyczne,</w:t>
            </w:r>
          </w:p>
          <w:p w14:paraId="3AAEB1B8"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Lasy Państwowe, parki narodowe i krajobrazowe,</w:t>
            </w:r>
          </w:p>
          <w:p w14:paraId="24EC4B44" w14:textId="77777777" w:rsidR="007A0FB3" w:rsidRPr="006778F1" w:rsidRDefault="00112C0E" w:rsidP="00112C0E">
            <w:pPr>
              <w:spacing w:after="0" w:line="240" w:lineRule="auto"/>
              <w:rPr>
                <w:rFonts w:ascii="Arial" w:hAnsi="Arial" w:cs="Arial"/>
                <w:sz w:val="24"/>
                <w:szCs w:val="24"/>
              </w:rPr>
            </w:pPr>
            <w:r w:rsidRPr="006778F1">
              <w:rPr>
                <w:rFonts w:ascii="Arial" w:hAnsi="Arial" w:cs="Arial"/>
                <w:sz w:val="24"/>
                <w:szCs w:val="24"/>
              </w:rPr>
              <w:t xml:space="preserve">- </w:t>
            </w:r>
            <w:r w:rsidR="007A0FB3" w:rsidRPr="006778F1">
              <w:rPr>
                <w:rFonts w:ascii="Arial" w:hAnsi="Arial" w:cs="Arial"/>
                <w:sz w:val="24"/>
                <w:szCs w:val="24"/>
              </w:rPr>
              <w:t>Rządowe organizacje turystyczne.</w:t>
            </w:r>
          </w:p>
          <w:bookmarkEnd w:id="1"/>
          <w:p w14:paraId="6D98A12B" w14:textId="77777777" w:rsidR="007A0FB3" w:rsidRPr="006778F1" w:rsidRDefault="007A0FB3" w:rsidP="00C2640F">
            <w:pPr>
              <w:spacing w:after="60" w:line="240" w:lineRule="auto"/>
              <w:rPr>
                <w:rFonts w:ascii="Arial" w:hAnsi="Arial" w:cs="Arial"/>
                <w:sz w:val="24"/>
                <w:szCs w:val="24"/>
              </w:rPr>
            </w:pPr>
          </w:p>
          <w:p w14:paraId="22D9AD3F" w14:textId="77777777" w:rsidR="00817707" w:rsidRPr="006778F1" w:rsidDel="007968FF" w:rsidRDefault="007A0FB3" w:rsidP="00C2640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 (porozumienie/umowa o partnerstwie).</w:t>
            </w:r>
          </w:p>
        </w:tc>
        <w:tc>
          <w:tcPr>
            <w:tcW w:w="4111" w:type="dxa"/>
          </w:tcPr>
          <w:p w14:paraId="019CD52A"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r w:rsidRPr="006778F1">
              <w:rPr>
                <w:rFonts w:ascii="Arial" w:hAnsi="Arial" w:cs="Arial"/>
                <w:sz w:val="24"/>
                <w:szCs w:val="24"/>
              </w:rPr>
              <w:br/>
              <w:t>(NIE oznacza odrzucenie wniosku)</w:t>
            </w:r>
          </w:p>
          <w:p w14:paraId="24BD45B6"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5716CA8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64530D9D"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063014E6"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7E87ECDF" w14:textId="77777777" w:rsidTr="00F30A2D">
        <w:trPr>
          <w:trHeight w:val="283"/>
        </w:trPr>
        <w:tc>
          <w:tcPr>
            <w:tcW w:w="959" w:type="dxa"/>
            <w:vAlign w:val="center"/>
          </w:tcPr>
          <w:p w14:paraId="6207D52F" w14:textId="77777777" w:rsidR="007A0FB3" w:rsidRPr="006778F1" w:rsidRDefault="007A0FB3" w:rsidP="00991248">
            <w:pPr>
              <w:spacing w:after="0" w:line="240" w:lineRule="auto"/>
              <w:jc w:val="center"/>
              <w:rPr>
                <w:rFonts w:ascii="Arial" w:hAnsi="Arial" w:cs="Arial"/>
                <w:sz w:val="24"/>
                <w:szCs w:val="24"/>
              </w:rPr>
            </w:pPr>
            <w:r w:rsidRPr="006778F1">
              <w:rPr>
                <w:rFonts w:ascii="Arial" w:hAnsi="Arial" w:cs="Arial"/>
                <w:sz w:val="24"/>
                <w:szCs w:val="24"/>
              </w:rPr>
              <w:t>B.2</w:t>
            </w:r>
          </w:p>
        </w:tc>
        <w:tc>
          <w:tcPr>
            <w:tcW w:w="2856" w:type="dxa"/>
            <w:vAlign w:val="center"/>
          </w:tcPr>
          <w:p w14:paraId="265226FA" w14:textId="77777777" w:rsidR="007A0FB3" w:rsidRPr="006778F1" w:rsidRDefault="007A0FB3" w:rsidP="00991248">
            <w:pPr>
              <w:spacing w:after="0" w:line="240" w:lineRule="auto"/>
              <w:jc w:val="center"/>
              <w:rPr>
                <w:rFonts w:ascii="Arial" w:hAnsi="Arial" w:cs="Arial"/>
                <w:sz w:val="24"/>
                <w:szCs w:val="24"/>
              </w:rPr>
            </w:pPr>
            <w:r w:rsidRPr="006778F1">
              <w:rPr>
                <w:rFonts w:ascii="Arial" w:hAnsi="Arial" w:cs="Arial"/>
                <w:sz w:val="24"/>
                <w:szCs w:val="24"/>
              </w:rPr>
              <w:t xml:space="preserve">Projekt jest zgodny z typami </w:t>
            </w:r>
          </w:p>
          <w:p w14:paraId="77981A81" w14:textId="77777777" w:rsidR="007A0FB3" w:rsidRPr="006778F1" w:rsidRDefault="007A0FB3" w:rsidP="00991248">
            <w:pPr>
              <w:spacing w:after="0" w:line="240" w:lineRule="auto"/>
              <w:jc w:val="center"/>
              <w:rPr>
                <w:rFonts w:ascii="Arial" w:hAnsi="Arial" w:cs="Arial"/>
                <w:sz w:val="24"/>
                <w:szCs w:val="24"/>
              </w:rPr>
            </w:pPr>
            <w:r w:rsidRPr="006778F1">
              <w:rPr>
                <w:rFonts w:ascii="Arial" w:hAnsi="Arial" w:cs="Arial"/>
                <w:sz w:val="24"/>
                <w:szCs w:val="24"/>
              </w:rPr>
              <w:t xml:space="preserve">projektów przewidzianymi </w:t>
            </w:r>
            <w:r w:rsidRPr="006778F1">
              <w:rPr>
                <w:rFonts w:ascii="Arial" w:hAnsi="Arial" w:cs="Arial"/>
                <w:sz w:val="24"/>
                <w:szCs w:val="24"/>
              </w:rPr>
              <w:br/>
              <w:t>do wsparcia w ramach działania</w:t>
            </w:r>
          </w:p>
          <w:p w14:paraId="2946DB82" w14:textId="77777777" w:rsidR="007A0FB3" w:rsidRPr="006778F1" w:rsidRDefault="007A0FB3" w:rsidP="00991248">
            <w:pPr>
              <w:spacing w:after="0" w:line="240" w:lineRule="auto"/>
              <w:jc w:val="center"/>
              <w:rPr>
                <w:rFonts w:ascii="Arial" w:hAnsi="Arial" w:cs="Arial"/>
                <w:sz w:val="24"/>
                <w:szCs w:val="24"/>
              </w:rPr>
            </w:pPr>
          </w:p>
          <w:p w14:paraId="5997CC1D" w14:textId="77777777" w:rsidR="007A0FB3" w:rsidRPr="006778F1" w:rsidRDefault="007A0FB3" w:rsidP="00F30A2D">
            <w:pPr>
              <w:spacing w:after="0" w:line="240" w:lineRule="auto"/>
              <w:rPr>
                <w:rFonts w:ascii="Arial" w:hAnsi="Arial" w:cs="Arial"/>
                <w:i/>
                <w:iCs/>
                <w:color w:val="FF0000"/>
                <w:sz w:val="24"/>
                <w:szCs w:val="24"/>
              </w:rPr>
            </w:pPr>
          </w:p>
        </w:tc>
        <w:tc>
          <w:tcPr>
            <w:tcW w:w="6348" w:type="dxa"/>
          </w:tcPr>
          <w:p w14:paraId="6035C487"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W tym kryterium sprawdzamy, czy projekt dotyczy przynajmniej jednego z następujących przedsięwzięć:</w:t>
            </w:r>
          </w:p>
          <w:p w14:paraId="789D621E" w14:textId="57C0F226" w:rsidR="007A0FB3" w:rsidRPr="006778F1" w:rsidRDefault="0087207F" w:rsidP="00586C01">
            <w:pPr>
              <w:numPr>
                <w:ilvl w:val="0"/>
                <w:numId w:val="43"/>
              </w:numPr>
              <w:spacing w:before="60" w:after="60" w:line="240" w:lineRule="auto"/>
              <w:rPr>
                <w:rFonts w:ascii="Arial" w:hAnsi="Arial" w:cs="Arial"/>
                <w:sz w:val="24"/>
                <w:szCs w:val="24"/>
              </w:rPr>
            </w:pPr>
            <w:bookmarkStart w:id="2" w:name="_Hlk131574492"/>
            <w:r w:rsidRPr="006778F1">
              <w:rPr>
                <w:rFonts w:ascii="Arial" w:hAnsi="Arial" w:cs="Arial"/>
                <w:sz w:val="24"/>
                <w:szCs w:val="24"/>
              </w:rPr>
              <w:t>b</w:t>
            </w:r>
            <w:r w:rsidR="007A0FB3" w:rsidRPr="006778F1">
              <w:rPr>
                <w:rFonts w:ascii="Arial" w:hAnsi="Arial" w:cs="Arial"/>
                <w:sz w:val="24"/>
                <w:szCs w:val="24"/>
              </w:rPr>
              <w:t>udowa i rozbudowa infrastruktury turystycznej wraz z zakupem wyposażenia i sprzętu (np. zagospodarowanie turystyczne otoczenia zbiorników i cieków wodnych), w tym budowa, przebudowa i rozbudowa infrastruktury poprawiającej dostępność obiektów i atrakcji turystycznych oraz zagospodarowanie ich bezpośredniego otoczenia</w:t>
            </w:r>
            <w:r w:rsidR="00DC5B4A">
              <w:rPr>
                <w:rStyle w:val="Odwoanieprzypisudolnego"/>
                <w:rFonts w:ascii="Arial" w:hAnsi="Arial" w:cs="Arial"/>
                <w:sz w:val="24"/>
                <w:szCs w:val="24"/>
              </w:rPr>
              <w:footnoteReference w:id="6"/>
            </w:r>
            <w:r w:rsidR="007A0FB3" w:rsidRPr="006778F1">
              <w:rPr>
                <w:rFonts w:ascii="Arial" w:hAnsi="Arial" w:cs="Arial"/>
                <w:sz w:val="24"/>
                <w:szCs w:val="24"/>
              </w:rPr>
              <w:t xml:space="preserve"> (m.in. parkingi, ciągi komunikacyjne, infrastruktura dla osób z niepełnosprawnościami, zielona infrastruktura)</w:t>
            </w:r>
            <w:r w:rsidRPr="006778F1">
              <w:rPr>
                <w:rFonts w:ascii="Arial" w:hAnsi="Arial" w:cs="Arial"/>
                <w:sz w:val="24"/>
                <w:szCs w:val="24"/>
              </w:rPr>
              <w:t>,</w:t>
            </w:r>
          </w:p>
          <w:p w14:paraId="29294768" w14:textId="77777777" w:rsidR="007A0FB3" w:rsidRPr="006778F1" w:rsidRDefault="0087207F" w:rsidP="00586C01">
            <w:pPr>
              <w:numPr>
                <w:ilvl w:val="0"/>
                <w:numId w:val="43"/>
              </w:numPr>
              <w:spacing w:before="60" w:after="60" w:line="240" w:lineRule="auto"/>
              <w:rPr>
                <w:rFonts w:ascii="Arial" w:hAnsi="Arial" w:cs="Arial"/>
                <w:sz w:val="24"/>
                <w:szCs w:val="24"/>
              </w:rPr>
            </w:pPr>
            <w:r w:rsidRPr="006778F1">
              <w:rPr>
                <w:rFonts w:ascii="Arial" w:hAnsi="Arial" w:cs="Arial"/>
                <w:sz w:val="24"/>
                <w:szCs w:val="24"/>
              </w:rPr>
              <w:t>a</w:t>
            </w:r>
            <w:r w:rsidR="007A0FB3" w:rsidRPr="006778F1">
              <w:rPr>
                <w:rFonts w:ascii="Arial" w:hAnsi="Arial" w:cs="Arial"/>
                <w:sz w:val="24"/>
                <w:szCs w:val="24"/>
              </w:rPr>
              <w:t>daptacja obiektów do pełnienia funkcji turystycznych,</w:t>
            </w:r>
          </w:p>
          <w:p w14:paraId="47776B6B" w14:textId="77777777" w:rsidR="007A0FB3" w:rsidRPr="006778F1" w:rsidRDefault="0087207F" w:rsidP="00586C01">
            <w:pPr>
              <w:numPr>
                <w:ilvl w:val="0"/>
                <w:numId w:val="43"/>
              </w:numPr>
              <w:spacing w:before="60" w:after="60" w:line="240" w:lineRule="auto"/>
              <w:rPr>
                <w:rFonts w:ascii="Arial" w:hAnsi="Arial" w:cs="Arial"/>
                <w:sz w:val="24"/>
                <w:szCs w:val="24"/>
              </w:rPr>
            </w:pPr>
            <w:r w:rsidRPr="006778F1">
              <w:rPr>
                <w:rFonts w:ascii="Arial" w:hAnsi="Arial" w:cs="Arial"/>
                <w:sz w:val="24"/>
                <w:szCs w:val="24"/>
              </w:rPr>
              <w:lastRenderedPageBreak/>
              <w:t>t</w:t>
            </w:r>
            <w:r w:rsidR="007A0FB3" w:rsidRPr="006778F1">
              <w:rPr>
                <w:rFonts w:ascii="Arial" w:hAnsi="Arial" w:cs="Arial"/>
                <w:sz w:val="24"/>
                <w:szCs w:val="24"/>
              </w:rPr>
              <w:t xml:space="preserve">worzenie, rozwój, udostępnianie oraz promocja parków kulturowych i szlaków kulturowych, </w:t>
            </w:r>
          </w:p>
          <w:p w14:paraId="0DEB3220" w14:textId="77777777" w:rsidR="007A0FB3" w:rsidRPr="006778F1" w:rsidRDefault="0087207F" w:rsidP="00586C01">
            <w:pPr>
              <w:numPr>
                <w:ilvl w:val="0"/>
                <w:numId w:val="43"/>
              </w:numPr>
              <w:spacing w:before="60" w:after="60" w:line="240" w:lineRule="auto"/>
              <w:rPr>
                <w:rFonts w:ascii="Arial" w:hAnsi="Arial" w:cs="Arial"/>
                <w:sz w:val="24"/>
                <w:szCs w:val="24"/>
              </w:rPr>
            </w:pPr>
            <w:r w:rsidRPr="006778F1">
              <w:rPr>
                <w:rFonts w:ascii="Arial" w:hAnsi="Arial" w:cs="Arial"/>
                <w:sz w:val="24"/>
                <w:szCs w:val="24"/>
              </w:rPr>
              <w:t>t</w:t>
            </w:r>
            <w:r w:rsidR="007A0FB3" w:rsidRPr="006778F1">
              <w:rPr>
                <w:rFonts w:ascii="Arial" w:hAnsi="Arial" w:cs="Arial"/>
                <w:sz w:val="24"/>
                <w:szCs w:val="24"/>
              </w:rPr>
              <w:t>worzenie lub rozszerzanie istniejących tras i szlaków turystycznych różnych rodzajów (np. piesze, wodne, rowerowe),</w:t>
            </w:r>
          </w:p>
          <w:p w14:paraId="18FAD765" w14:textId="77777777" w:rsidR="007A0FB3" w:rsidRPr="006778F1" w:rsidRDefault="0087207F" w:rsidP="00586C01">
            <w:pPr>
              <w:numPr>
                <w:ilvl w:val="0"/>
                <w:numId w:val="43"/>
              </w:numPr>
              <w:spacing w:before="60" w:after="60" w:line="240" w:lineRule="auto"/>
              <w:rPr>
                <w:rFonts w:ascii="Arial" w:hAnsi="Arial" w:cs="Arial"/>
                <w:sz w:val="24"/>
                <w:szCs w:val="24"/>
              </w:rPr>
            </w:pPr>
            <w:r w:rsidRPr="006778F1">
              <w:rPr>
                <w:rFonts w:ascii="Arial" w:hAnsi="Arial" w:cs="Arial"/>
                <w:sz w:val="24"/>
                <w:szCs w:val="24"/>
              </w:rPr>
              <w:t>b</w:t>
            </w:r>
            <w:r w:rsidR="007A0FB3" w:rsidRPr="006778F1">
              <w:rPr>
                <w:rFonts w:ascii="Arial" w:hAnsi="Arial" w:cs="Arial"/>
                <w:sz w:val="24"/>
                <w:szCs w:val="24"/>
              </w:rPr>
              <w:t>udowanie marek lokalnych i promowanie produktów lokalnych,</w:t>
            </w:r>
          </w:p>
          <w:p w14:paraId="2C8F0404" w14:textId="77777777" w:rsidR="007A0FB3" w:rsidRPr="006778F1" w:rsidRDefault="0087207F" w:rsidP="00586C01">
            <w:pPr>
              <w:numPr>
                <w:ilvl w:val="0"/>
                <w:numId w:val="43"/>
              </w:numPr>
              <w:spacing w:before="60" w:after="240" w:line="240" w:lineRule="auto"/>
              <w:rPr>
                <w:rFonts w:ascii="Arial" w:hAnsi="Arial" w:cs="Arial"/>
                <w:sz w:val="24"/>
                <w:szCs w:val="24"/>
              </w:rPr>
            </w:pPr>
            <w:r w:rsidRPr="006778F1">
              <w:rPr>
                <w:rFonts w:ascii="Arial" w:hAnsi="Arial" w:cs="Arial"/>
                <w:sz w:val="24"/>
                <w:szCs w:val="24"/>
              </w:rPr>
              <w:t>b</w:t>
            </w:r>
            <w:r w:rsidR="007A0FB3" w:rsidRPr="006778F1">
              <w:rPr>
                <w:rFonts w:ascii="Arial" w:hAnsi="Arial" w:cs="Arial"/>
                <w:sz w:val="24"/>
                <w:szCs w:val="24"/>
              </w:rPr>
              <w:t>udowa i rozbudowa ścieżek rowerowych, w tym wsparcie infrastruktury towarzyszącej.</w:t>
            </w:r>
          </w:p>
          <w:bookmarkEnd w:id="2"/>
          <w:p w14:paraId="273DFE41"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tc>
        <w:tc>
          <w:tcPr>
            <w:tcW w:w="4111" w:type="dxa"/>
          </w:tcPr>
          <w:p w14:paraId="2D15198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r w:rsidRPr="006778F1">
              <w:rPr>
                <w:rFonts w:ascii="Arial" w:hAnsi="Arial" w:cs="Arial"/>
                <w:sz w:val="24"/>
                <w:szCs w:val="24"/>
              </w:rPr>
              <w:br/>
              <w:t xml:space="preserve">(NIE oznacza odrzucenie wniosku) </w:t>
            </w:r>
          </w:p>
          <w:p w14:paraId="179635A1"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110FFD37" w14:textId="77777777" w:rsidR="007A0FB3" w:rsidRPr="006778F1" w:rsidRDefault="007A0FB3" w:rsidP="00C2640F">
            <w:pPr>
              <w:spacing w:after="0" w:line="240" w:lineRule="auto"/>
              <w:rPr>
                <w:rFonts w:ascii="Arial" w:hAnsi="Arial" w:cs="Arial"/>
                <w:sz w:val="24"/>
                <w:szCs w:val="24"/>
              </w:rPr>
            </w:pPr>
          </w:p>
          <w:p w14:paraId="6EE5A395"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6D3B8EAB"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1DD33DB3"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Przyznanie wartości „NIE” (po jednokrotnym złożeniu uzupełnień </w:t>
            </w:r>
            <w:r w:rsidRPr="006778F1">
              <w:rPr>
                <w:rFonts w:ascii="Arial" w:hAnsi="Arial" w:cs="Arial"/>
                <w:sz w:val="24"/>
                <w:szCs w:val="24"/>
              </w:rPr>
              <w:lastRenderedPageBreak/>
              <w:t>lub poprawy) oznacza, iż kryterium nie jest spełnione.</w:t>
            </w:r>
          </w:p>
        </w:tc>
      </w:tr>
      <w:tr w:rsidR="007A0FB3" w:rsidRPr="006778F1" w14:paraId="274F6877" w14:textId="77777777" w:rsidTr="00F30A2D">
        <w:trPr>
          <w:trHeight w:val="283"/>
        </w:trPr>
        <w:tc>
          <w:tcPr>
            <w:tcW w:w="959" w:type="dxa"/>
            <w:vAlign w:val="center"/>
          </w:tcPr>
          <w:p w14:paraId="1DBD7F88" w14:textId="77777777" w:rsidR="007A0FB3" w:rsidRPr="006778F1" w:rsidRDefault="007A0FB3" w:rsidP="00991248">
            <w:pPr>
              <w:spacing w:after="0" w:line="240" w:lineRule="auto"/>
              <w:jc w:val="center"/>
              <w:rPr>
                <w:rFonts w:ascii="Arial" w:hAnsi="Arial" w:cs="Arial"/>
                <w:sz w:val="24"/>
                <w:szCs w:val="24"/>
              </w:rPr>
            </w:pPr>
            <w:r w:rsidRPr="006778F1">
              <w:rPr>
                <w:rFonts w:ascii="Arial" w:hAnsi="Arial" w:cs="Arial"/>
                <w:sz w:val="24"/>
                <w:szCs w:val="24"/>
              </w:rPr>
              <w:lastRenderedPageBreak/>
              <w:t>B.3</w:t>
            </w:r>
          </w:p>
        </w:tc>
        <w:tc>
          <w:tcPr>
            <w:tcW w:w="2856" w:type="dxa"/>
            <w:vAlign w:val="center"/>
          </w:tcPr>
          <w:p w14:paraId="504A7C58" w14:textId="77777777" w:rsidR="007A0FB3" w:rsidRPr="006778F1" w:rsidRDefault="007A0FB3" w:rsidP="00991248">
            <w:pPr>
              <w:spacing w:after="0" w:line="240" w:lineRule="auto"/>
              <w:jc w:val="center"/>
              <w:rPr>
                <w:rFonts w:ascii="Arial" w:hAnsi="Arial" w:cs="Arial"/>
                <w:sz w:val="24"/>
                <w:szCs w:val="24"/>
              </w:rPr>
            </w:pPr>
            <w:r w:rsidRPr="006778F1">
              <w:rPr>
                <w:rFonts w:ascii="Arial" w:hAnsi="Arial" w:cs="Arial"/>
                <w:sz w:val="24"/>
                <w:szCs w:val="24"/>
              </w:rPr>
              <w:t>Prawidłowość określenia wkładu własnego</w:t>
            </w:r>
          </w:p>
        </w:tc>
        <w:tc>
          <w:tcPr>
            <w:tcW w:w="6348" w:type="dxa"/>
          </w:tcPr>
          <w:p w14:paraId="43FB6A93" w14:textId="77777777" w:rsidR="007A0FB3" w:rsidRPr="006778F1" w:rsidRDefault="007A0FB3" w:rsidP="00831727">
            <w:pPr>
              <w:spacing w:before="60" w:after="60" w:line="240" w:lineRule="auto"/>
              <w:rPr>
                <w:rFonts w:ascii="Arial" w:hAnsi="Arial" w:cs="Arial"/>
                <w:color w:val="000000"/>
                <w:sz w:val="24"/>
                <w:szCs w:val="24"/>
              </w:rPr>
            </w:pPr>
            <w:r w:rsidRPr="006778F1">
              <w:rPr>
                <w:rFonts w:ascii="Arial" w:hAnsi="Arial" w:cs="Arial"/>
                <w:color w:val="000000"/>
                <w:sz w:val="24"/>
                <w:szCs w:val="24"/>
              </w:rPr>
              <w:t>W kryterium sprawdzamy czy wkład własny wnioskodawcy jest zgodny z zapisami Szczegółowego Opisu Priorytetów</w:t>
            </w:r>
            <w:r w:rsidR="00F30A2D" w:rsidRPr="006778F1">
              <w:rPr>
                <w:rFonts w:ascii="Arial" w:hAnsi="Arial" w:cs="Arial"/>
                <w:color w:val="000000"/>
                <w:sz w:val="24"/>
                <w:szCs w:val="24"/>
              </w:rPr>
              <w:t xml:space="preserve"> dla danego działania</w:t>
            </w:r>
            <w:r w:rsidRPr="006778F1">
              <w:rPr>
                <w:rFonts w:ascii="Arial" w:hAnsi="Arial" w:cs="Arial"/>
                <w:color w:val="000000"/>
                <w:sz w:val="24"/>
                <w:szCs w:val="24"/>
              </w:rPr>
              <w:t xml:space="preserve"> w wersji aktualnej na dzień rozpoczęcia </w:t>
            </w:r>
            <w:r w:rsidR="00504C2E" w:rsidRPr="006778F1">
              <w:rPr>
                <w:rFonts w:ascii="Arial" w:hAnsi="Arial" w:cs="Arial"/>
                <w:color w:val="000000"/>
                <w:sz w:val="24"/>
                <w:szCs w:val="24"/>
              </w:rPr>
              <w:t>naboru</w:t>
            </w:r>
            <w:r w:rsidRPr="006778F1">
              <w:rPr>
                <w:rFonts w:ascii="Arial" w:hAnsi="Arial" w:cs="Arial"/>
                <w:color w:val="000000"/>
                <w:sz w:val="24"/>
                <w:szCs w:val="24"/>
              </w:rPr>
              <w:t>.</w:t>
            </w:r>
          </w:p>
          <w:p w14:paraId="6B699379" w14:textId="77777777" w:rsidR="007A0FB3" w:rsidRPr="006778F1" w:rsidRDefault="007A0FB3" w:rsidP="00831727">
            <w:pPr>
              <w:spacing w:before="60" w:after="60" w:line="240" w:lineRule="auto"/>
              <w:rPr>
                <w:rFonts w:ascii="Arial" w:hAnsi="Arial" w:cs="Arial"/>
                <w:color w:val="FF0000"/>
                <w:sz w:val="24"/>
                <w:szCs w:val="24"/>
              </w:rPr>
            </w:pPr>
          </w:p>
          <w:p w14:paraId="29E1EA49"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tc>
        <w:tc>
          <w:tcPr>
            <w:tcW w:w="4111" w:type="dxa"/>
          </w:tcPr>
          <w:p w14:paraId="73CC9AA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TAK/NIE </w:t>
            </w:r>
            <w:r w:rsidRPr="006778F1">
              <w:rPr>
                <w:rFonts w:ascii="Arial" w:hAnsi="Arial" w:cs="Arial"/>
                <w:sz w:val="24"/>
                <w:szCs w:val="24"/>
              </w:rPr>
              <w:br/>
              <w:t xml:space="preserve">(NIE oznacza odrzucenie wniosku) </w:t>
            </w:r>
          </w:p>
          <w:p w14:paraId="400E395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3FE9F23F" w14:textId="77777777" w:rsidR="007A0FB3" w:rsidRPr="006778F1" w:rsidRDefault="007A0FB3" w:rsidP="00C2640F">
            <w:pPr>
              <w:spacing w:after="0" w:line="240" w:lineRule="auto"/>
              <w:rPr>
                <w:rFonts w:ascii="Arial" w:hAnsi="Arial" w:cs="Arial"/>
                <w:sz w:val="24"/>
                <w:szCs w:val="24"/>
              </w:rPr>
            </w:pPr>
          </w:p>
          <w:p w14:paraId="6B1E4951"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5C4E3C6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52A857B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1053AAE5" w14:textId="77777777" w:rsidTr="00F30A2D">
        <w:trPr>
          <w:trHeight w:val="425"/>
        </w:trPr>
        <w:tc>
          <w:tcPr>
            <w:tcW w:w="959" w:type="dxa"/>
            <w:vAlign w:val="center"/>
          </w:tcPr>
          <w:p w14:paraId="4182A31E"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B.4</w:t>
            </w:r>
          </w:p>
        </w:tc>
        <w:tc>
          <w:tcPr>
            <w:tcW w:w="2856" w:type="dxa"/>
            <w:vAlign w:val="center"/>
          </w:tcPr>
          <w:p w14:paraId="56FE5F93"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 xml:space="preserve">Zgodność z prawem pomocy </w:t>
            </w:r>
            <w:r w:rsidRPr="006778F1">
              <w:rPr>
                <w:rFonts w:ascii="Arial" w:hAnsi="Arial" w:cs="Arial"/>
                <w:sz w:val="24"/>
                <w:szCs w:val="24"/>
              </w:rPr>
              <w:lastRenderedPageBreak/>
              <w:t>publicznej/pomocy de minimis</w:t>
            </w:r>
          </w:p>
          <w:p w14:paraId="1F72F646" w14:textId="77777777" w:rsidR="007A0FB3" w:rsidRPr="006778F1" w:rsidRDefault="007A0FB3" w:rsidP="00DE33DD">
            <w:pPr>
              <w:spacing w:after="0" w:line="240" w:lineRule="auto"/>
              <w:jc w:val="center"/>
              <w:rPr>
                <w:rFonts w:ascii="Arial" w:hAnsi="Arial" w:cs="Arial"/>
                <w:sz w:val="24"/>
                <w:szCs w:val="24"/>
              </w:rPr>
            </w:pPr>
          </w:p>
          <w:p w14:paraId="08CE6F91" w14:textId="77777777" w:rsidR="007A0FB3" w:rsidRPr="006778F1" w:rsidRDefault="007A0FB3" w:rsidP="00F30A2D">
            <w:pPr>
              <w:spacing w:after="0" w:line="240" w:lineRule="auto"/>
              <w:ind w:left="720"/>
              <w:rPr>
                <w:rFonts w:ascii="Arial" w:hAnsi="Arial" w:cs="Arial"/>
                <w:i/>
                <w:iCs/>
                <w:color w:val="FF0000"/>
                <w:sz w:val="24"/>
                <w:szCs w:val="24"/>
              </w:rPr>
            </w:pPr>
          </w:p>
        </w:tc>
        <w:tc>
          <w:tcPr>
            <w:tcW w:w="6348" w:type="dxa"/>
          </w:tcPr>
          <w:p w14:paraId="2A1E0111" w14:textId="77777777" w:rsidR="007A0FB3" w:rsidRPr="006778F1" w:rsidRDefault="007A0FB3" w:rsidP="00C2640F">
            <w:pPr>
              <w:autoSpaceDE w:val="0"/>
              <w:autoSpaceDN w:val="0"/>
              <w:adjustRightInd w:val="0"/>
              <w:spacing w:before="60" w:after="0" w:line="240" w:lineRule="auto"/>
              <w:rPr>
                <w:rFonts w:ascii="Arial" w:hAnsi="Arial" w:cs="Arial"/>
                <w:sz w:val="24"/>
                <w:szCs w:val="24"/>
              </w:rPr>
            </w:pPr>
            <w:r w:rsidRPr="006778F1">
              <w:rPr>
                <w:rFonts w:ascii="Arial" w:hAnsi="Arial" w:cs="Arial"/>
                <w:sz w:val="24"/>
                <w:szCs w:val="24"/>
              </w:rPr>
              <w:lastRenderedPageBreak/>
              <w:t>W tym kryterium sprawdzamy, czy:</w:t>
            </w:r>
          </w:p>
          <w:p w14:paraId="631BB469" w14:textId="77777777" w:rsidR="007A0FB3" w:rsidRPr="006778F1" w:rsidRDefault="007A0FB3" w:rsidP="00057B9F">
            <w:pPr>
              <w:numPr>
                <w:ilvl w:val="0"/>
                <w:numId w:val="44"/>
              </w:numPr>
              <w:autoSpaceDE w:val="0"/>
              <w:autoSpaceDN w:val="0"/>
              <w:adjustRightInd w:val="0"/>
              <w:spacing w:before="60" w:after="0" w:line="240" w:lineRule="auto"/>
              <w:rPr>
                <w:rFonts w:ascii="Arial" w:hAnsi="Arial" w:cs="Arial"/>
                <w:sz w:val="24"/>
                <w:szCs w:val="24"/>
              </w:rPr>
            </w:pPr>
            <w:r w:rsidRPr="006778F1">
              <w:rPr>
                <w:rFonts w:ascii="Arial" w:hAnsi="Arial" w:cs="Arial"/>
                <w:sz w:val="24"/>
                <w:szCs w:val="24"/>
              </w:rPr>
              <w:t>w projekcie nie występuje pomoc publiczna</w:t>
            </w:r>
            <w:r w:rsidR="00057B9F" w:rsidRPr="006778F1">
              <w:rPr>
                <w:rFonts w:ascii="Arial" w:hAnsi="Arial" w:cs="Arial"/>
                <w:sz w:val="24"/>
                <w:szCs w:val="24"/>
              </w:rPr>
              <w:t>,</w:t>
            </w:r>
            <w:r w:rsidRPr="006778F1">
              <w:rPr>
                <w:rFonts w:ascii="Arial" w:hAnsi="Arial" w:cs="Arial"/>
                <w:sz w:val="24"/>
                <w:szCs w:val="24"/>
              </w:rPr>
              <w:t xml:space="preserve"> lub</w:t>
            </w:r>
          </w:p>
          <w:p w14:paraId="3AFB81F7" w14:textId="77777777" w:rsidR="00DD65B9" w:rsidRPr="006778F1" w:rsidRDefault="00DD65B9" w:rsidP="00057B9F">
            <w:pPr>
              <w:numPr>
                <w:ilvl w:val="0"/>
                <w:numId w:val="44"/>
              </w:numPr>
              <w:autoSpaceDE w:val="0"/>
              <w:autoSpaceDN w:val="0"/>
              <w:adjustRightInd w:val="0"/>
              <w:spacing w:after="0" w:line="240" w:lineRule="auto"/>
              <w:rPr>
                <w:rFonts w:ascii="Arial" w:hAnsi="Arial" w:cs="Arial"/>
                <w:sz w:val="24"/>
                <w:szCs w:val="24"/>
              </w:rPr>
            </w:pPr>
            <w:r w:rsidRPr="006778F1">
              <w:rPr>
                <w:rFonts w:ascii="Arial" w:hAnsi="Arial" w:cs="Arial"/>
                <w:sz w:val="24"/>
                <w:szCs w:val="24"/>
              </w:rPr>
              <w:lastRenderedPageBreak/>
              <w:t>pomoc jest zgodna z art. 56</w:t>
            </w:r>
            <w:r w:rsidR="00E54C4A" w:rsidRPr="006778F1">
              <w:rPr>
                <w:rFonts w:ascii="Arial" w:hAnsi="Arial" w:cs="Arial"/>
                <w:sz w:val="24"/>
                <w:szCs w:val="24"/>
              </w:rPr>
              <w:t xml:space="preserve"> rozporządzenia KE nr 651/2014   </w:t>
            </w:r>
            <w:r w:rsidRPr="006778F1">
              <w:rPr>
                <w:rFonts w:ascii="Arial" w:hAnsi="Arial" w:cs="Arial"/>
                <w:sz w:val="24"/>
                <w:szCs w:val="24"/>
              </w:rPr>
              <w:t xml:space="preserve">Pomoc inwestycyjna na infrastrukturę lokalną oraz </w:t>
            </w:r>
            <w:r w:rsidR="00E54C4A" w:rsidRPr="006778F1">
              <w:rPr>
                <w:rFonts w:ascii="Arial" w:hAnsi="Arial" w:cs="Arial"/>
                <w:sz w:val="24"/>
                <w:szCs w:val="24"/>
              </w:rPr>
              <w:t xml:space="preserve">z </w:t>
            </w:r>
            <w:r w:rsidRPr="006778F1">
              <w:rPr>
                <w:rFonts w:ascii="Arial" w:hAnsi="Arial" w:cs="Arial"/>
                <w:sz w:val="24"/>
                <w:szCs w:val="24"/>
              </w:rPr>
              <w:t>rozporządzeniem Ministra Funduszy i Polityki Regionalnej z dnia 11 grudnia 2022 r. w sprawie udzielania pomocy inwestycyjnej na infrastrukturę lokalną w ramach regionalnych programów na lata 2021–2027 (Dz. U. z 2022 r. poz. 2686), lub</w:t>
            </w:r>
          </w:p>
          <w:p w14:paraId="40ACEC8D" w14:textId="77777777" w:rsidR="00C629F0" w:rsidRPr="006778F1" w:rsidRDefault="00C629F0" w:rsidP="00057B9F">
            <w:pPr>
              <w:numPr>
                <w:ilvl w:val="0"/>
                <w:numId w:val="44"/>
              </w:numPr>
              <w:autoSpaceDE w:val="0"/>
              <w:autoSpaceDN w:val="0"/>
              <w:adjustRightInd w:val="0"/>
              <w:spacing w:after="0" w:line="240" w:lineRule="auto"/>
              <w:rPr>
                <w:rFonts w:ascii="Arial" w:hAnsi="Arial" w:cs="Arial"/>
                <w:sz w:val="24"/>
                <w:szCs w:val="24"/>
              </w:rPr>
            </w:pPr>
            <w:r w:rsidRPr="006778F1">
              <w:rPr>
                <w:rFonts w:ascii="Arial" w:hAnsi="Arial" w:cs="Arial"/>
                <w:sz w:val="24"/>
                <w:szCs w:val="24"/>
              </w:rPr>
              <w:t>pomoc jest zgodna z art. 53 rozporządzenia KE nr 651/2014 Pomoc na kulturę i zachowanie dziedzictwa kulturowego oraz z rozporządzeniem Ministra Funduszy i Polityki Regionalnej w sprawie udzielania pomocy inwestycyjnej na kulturę i zachowanie dziedzictwa kulturowego w ramach regionalnych programów na lata 2021–2027</w:t>
            </w:r>
            <w:r w:rsidRPr="006778F1">
              <w:rPr>
                <w:rStyle w:val="Odwoanieprzypisudolnego"/>
                <w:rFonts w:ascii="Arial" w:hAnsi="Arial" w:cs="Arial"/>
                <w:sz w:val="24"/>
                <w:szCs w:val="24"/>
              </w:rPr>
              <w:footnoteReference w:id="7"/>
            </w:r>
            <w:r w:rsidR="00057B9F" w:rsidRPr="006778F1">
              <w:rPr>
                <w:rFonts w:ascii="Arial" w:hAnsi="Arial" w:cs="Arial"/>
                <w:sz w:val="24"/>
                <w:szCs w:val="24"/>
              </w:rPr>
              <w:t>,</w:t>
            </w:r>
            <w:r w:rsidRPr="006778F1">
              <w:rPr>
                <w:rFonts w:ascii="Arial" w:hAnsi="Arial" w:cs="Arial"/>
                <w:i/>
                <w:iCs/>
                <w:sz w:val="24"/>
                <w:szCs w:val="24"/>
              </w:rPr>
              <w:t xml:space="preserve"> </w:t>
            </w:r>
            <w:r w:rsidRPr="006778F1">
              <w:rPr>
                <w:rFonts w:ascii="Arial" w:hAnsi="Arial" w:cs="Arial"/>
                <w:sz w:val="24"/>
                <w:szCs w:val="24"/>
              </w:rPr>
              <w:t>lub</w:t>
            </w:r>
          </w:p>
          <w:p w14:paraId="30DE5926" w14:textId="77777777" w:rsidR="007A0FB3" w:rsidRPr="006778F1" w:rsidRDefault="007A0FB3" w:rsidP="00057B9F">
            <w:pPr>
              <w:numPr>
                <w:ilvl w:val="0"/>
                <w:numId w:val="44"/>
              </w:numPr>
              <w:autoSpaceDE w:val="0"/>
              <w:autoSpaceDN w:val="0"/>
              <w:adjustRightInd w:val="0"/>
              <w:spacing w:before="60" w:after="0" w:line="240" w:lineRule="auto"/>
              <w:rPr>
                <w:rFonts w:ascii="Arial" w:hAnsi="Arial" w:cs="Arial"/>
                <w:sz w:val="24"/>
                <w:szCs w:val="24"/>
              </w:rPr>
            </w:pPr>
            <w:r w:rsidRPr="006778F1">
              <w:rPr>
                <w:rFonts w:ascii="Arial" w:hAnsi="Arial" w:cs="Arial"/>
                <w:sz w:val="24"/>
                <w:szCs w:val="24"/>
              </w:rPr>
              <w:t xml:space="preserve">pomoc udzielana jest jako pomoc </w:t>
            </w:r>
            <w:r w:rsidRPr="006778F1">
              <w:rPr>
                <w:rFonts w:ascii="Arial" w:hAnsi="Arial" w:cs="Arial"/>
                <w:i/>
                <w:sz w:val="24"/>
                <w:szCs w:val="24"/>
              </w:rPr>
              <w:t>de minimis</w:t>
            </w:r>
            <w:r w:rsidRPr="006778F1">
              <w:rPr>
                <w:rFonts w:ascii="Arial" w:hAnsi="Arial" w:cs="Arial"/>
                <w:sz w:val="24"/>
                <w:szCs w:val="24"/>
              </w:rPr>
              <w:t xml:space="preserve"> zgodnie z rozporządzeniem Ministra Funduszy i Polityki Regionalnej z dnia 29 września 2022 r. w sprawie udzielania pomocy de minimis w ramach regionalnych programów na lata 2021-2027 (Dz. U. 2022 poz. 2062).</w:t>
            </w:r>
          </w:p>
          <w:p w14:paraId="61CDCEAD" w14:textId="77777777" w:rsidR="007A0FB3" w:rsidRPr="006778F1" w:rsidRDefault="007A0FB3" w:rsidP="00C2640F">
            <w:pPr>
              <w:autoSpaceDE w:val="0"/>
              <w:autoSpaceDN w:val="0"/>
              <w:adjustRightInd w:val="0"/>
              <w:spacing w:before="60" w:after="0" w:line="240" w:lineRule="auto"/>
              <w:ind w:left="720"/>
              <w:rPr>
                <w:rFonts w:ascii="Arial" w:hAnsi="Arial" w:cs="Arial"/>
                <w:sz w:val="24"/>
                <w:szCs w:val="24"/>
              </w:rPr>
            </w:pPr>
          </w:p>
          <w:p w14:paraId="650E2B1A" w14:textId="77777777" w:rsidR="007A0FB3" w:rsidRPr="006778F1" w:rsidRDefault="007A0FB3" w:rsidP="005F3DEA">
            <w:pPr>
              <w:spacing w:after="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111" w:type="dxa"/>
          </w:tcPr>
          <w:p w14:paraId="69F11EBA"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r w:rsidRPr="006778F1">
              <w:rPr>
                <w:rFonts w:ascii="Arial" w:hAnsi="Arial" w:cs="Arial"/>
                <w:sz w:val="24"/>
                <w:szCs w:val="24"/>
              </w:rPr>
              <w:br/>
              <w:t>(NIE oznacza odrzucenie wniosku)</w:t>
            </w:r>
          </w:p>
          <w:p w14:paraId="41CD28E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Kryterium obligatoryjne – spełnienie kryterium jest niezbędne do przyznania dofinansowania.</w:t>
            </w:r>
          </w:p>
          <w:p w14:paraId="45EF5FCB"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56FC323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563EA535"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610416CA" w14:textId="77777777" w:rsidTr="00F30A2D">
        <w:trPr>
          <w:trHeight w:val="992"/>
        </w:trPr>
        <w:tc>
          <w:tcPr>
            <w:tcW w:w="959" w:type="dxa"/>
            <w:vAlign w:val="center"/>
          </w:tcPr>
          <w:p w14:paraId="6A2CDA71"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B.5</w:t>
            </w:r>
          </w:p>
        </w:tc>
        <w:tc>
          <w:tcPr>
            <w:tcW w:w="2856" w:type="dxa"/>
            <w:vAlign w:val="center"/>
          </w:tcPr>
          <w:p w14:paraId="7CE77B88"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 xml:space="preserve">Zgodność projektu z zasadą zrównoważonego rozwoju </w:t>
            </w:r>
            <w:r w:rsidRPr="006778F1">
              <w:rPr>
                <w:rFonts w:ascii="Arial" w:hAnsi="Arial" w:cs="Arial"/>
                <w:sz w:val="24"/>
                <w:szCs w:val="24"/>
              </w:rPr>
              <w:br/>
            </w:r>
          </w:p>
          <w:p w14:paraId="6BB9E253" w14:textId="77777777" w:rsidR="007A0FB3" w:rsidRPr="006778F1" w:rsidRDefault="007A0FB3" w:rsidP="00F30A2D">
            <w:pPr>
              <w:spacing w:after="0" w:line="240" w:lineRule="auto"/>
              <w:ind w:left="720"/>
              <w:rPr>
                <w:rFonts w:ascii="Arial" w:hAnsi="Arial" w:cs="Arial"/>
                <w:i/>
                <w:iCs/>
                <w:color w:val="FF0000"/>
                <w:sz w:val="24"/>
                <w:szCs w:val="24"/>
              </w:rPr>
            </w:pPr>
          </w:p>
        </w:tc>
        <w:tc>
          <w:tcPr>
            <w:tcW w:w="6348" w:type="dxa"/>
          </w:tcPr>
          <w:p w14:paraId="3424495E"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lastRenderedPageBreak/>
              <w:t>W tym kryterium sprawdzamy czy projekt jest zgodny z zasadą zrównoważonego rozwoju, określoną w art. 9 ust. 4 Rozporządzenia 2021/1060.</w:t>
            </w:r>
          </w:p>
          <w:p w14:paraId="26647CB1" w14:textId="77777777" w:rsidR="007A0FB3" w:rsidRPr="006778F1" w:rsidRDefault="007A0FB3" w:rsidP="00791872">
            <w:pPr>
              <w:spacing w:before="60" w:after="60" w:line="240" w:lineRule="auto"/>
              <w:rPr>
                <w:rFonts w:ascii="Arial" w:hAnsi="Arial" w:cs="Arial"/>
                <w:sz w:val="24"/>
                <w:szCs w:val="24"/>
              </w:rPr>
            </w:pPr>
            <w:r w:rsidRPr="006778F1">
              <w:rPr>
                <w:rFonts w:ascii="Arial" w:hAnsi="Arial" w:cs="Arial"/>
                <w:sz w:val="24"/>
                <w:szCs w:val="24"/>
              </w:rPr>
              <w:t xml:space="preserve">Wnioskodawca wykaże, że projekt jest zgodny z celami zrównoważonego rozwoju ONZ, Porozumienia </w:t>
            </w:r>
            <w:r w:rsidRPr="006778F1">
              <w:rPr>
                <w:rFonts w:ascii="Arial" w:hAnsi="Arial" w:cs="Arial"/>
                <w:sz w:val="24"/>
                <w:szCs w:val="24"/>
              </w:rPr>
              <w:lastRenderedPageBreak/>
              <w:t xml:space="preserve">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 </w:t>
            </w:r>
          </w:p>
          <w:p w14:paraId="56AD23C3" w14:textId="77777777" w:rsidR="007A0FB3" w:rsidRPr="006778F1" w:rsidRDefault="007A0FB3" w:rsidP="00791872">
            <w:pPr>
              <w:spacing w:before="60" w:after="60" w:line="240" w:lineRule="auto"/>
              <w:rPr>
                <w:rFonts w:ascii="Arial" w:hAnsi="Arial" w:cs="Arial"/>
                <w:sz w:val="24"/>
                <w:szCs w:val="24"/>
              </w:rPr>
            </w:pPr>
            <w:r w:rsidRPr="006778F1">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23DE523C" w14:textId="77777777" w:rsidR="003A217B" w:rsidRPr="006778F1" w:rsidRDefault="003A217B" w:rsidP="00791872">
            <w:pPr>
              <w:spacing w:before="60" w:after="60" w:line="240" w:lineRule="auto"/>
              <w:rPr>
                <w:rFonts w:ascii="Arial" w:hAnsi="Arial" w:cs="Arial"/>
                <w:sz w:val="24"/>
                <w:szCs w:val="24"/>
              </w:rPr>
            </w:pPr>
          </w:p>
          <w:p w14:paraId="5FB58A8C"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111" w:type="dxa"/>
          </w:tcPr>
          <w:p w14:paraId="43B6CC50"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T</w:t>
            </w:r>
            <w:r w:rsidR="001F4406" w:rsidRPr="006778F1">
              <w:rPr>
                <w:rFonts w:ascii="Arial" w:hAnsi="Arial" w:cs="Arial"/>
                <w:sz w:val="24"/>
                <w:szCs w:val="24"/>
              </w:rPr>
              <w:t>AK</w:t>
            </w:r>
            <w:r w:rsidRPr="006778F1">
              <w:rPr>
                <w:rFonts w:ascii="Arial" w:hAnsi="Arial" w:cs="Arial"/>
                <w:sz w:val="24"/>
                <w:szCs w:val="24"/>
              </w:rPr>
              <w:t>/</w:t>
            </w:r>
            <w:r w:rsidR="001F4406" w:rsidRPr="006778F1">
              <w:rPr>
                <w:rFonts w:ascii="Arial" w:hAnsi="Arial" w:cs="Arial"/>
                <w:sz w:val="24"/>
                <w:szCs w:val="24"/>
              </w:rPr>
              <w:t>NIE</w:t>
            </w:r>
            <w:r w:rsidRPr="006778F1">
              <w:rPr>
                <w:rFonts w:ascii="Arial" w:hAnsi="Arial" w:cs="Arial"/>
                <w:sz w:val="24"/>
                <w:szCs w:val="24"/>
              </w:rPr>
              <w:t xml:space="preserve"> </w:t>
            </w:r>
            <w:r w:rsidRPr="006778F1">
              <w:rPr>
                <w:rFonts w:ascii="Arial" w:hAnsi="Arial" w:cs="Arial"/>
                <w:sz w:val="24"/>
                <w:szCs w:val="24"/>
              </w:rPr>
              <w:br/>
              <w:t>(NIE oznacza odrzucenie wniosku)</w:t>
            </w:r>
          </w:p>
          <w:p w14:paraId="02016493"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7D15ADAD"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Kryterium uznaje się za spełnione, jeżeli odpowiedź będzie pozytywna. </w:t>
            </w:r>
          </w:p>
          <w:p w14:paraId="165D6EBA"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7C217A0B"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00D82ADC" w14:textId="77777777" w:rsidTr="00F30A2D">
        <w:trPr>
          <w:trHeight w:val="992"/>
        </w:trPr>
        <w:tc>
          <w:tcPr>
            <w:tcW w:w="959" w:type="dxa"/>
            <w:vAlign w:val="center"/>
          </w:tcPr>
          <w:p w14:paraId="17562584"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B.6</w:t>
            </w:r>
          </w:p>
        </w:tc>
        <w:tc>
          <w:tcPr>
            <w:tcW w:w="2856" w:type="dxa"/>
            <w:vAlign w:val="center"/>
          </w:tcPr>
          <w:p w14:paraId="3D6F2005"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Odporność infrastruktury na zmiany klimatu</w:t>
            </w:r>
          </w:p>
        </w:tc>
        <w:tc>
          <w:tcPr>
            <w:tcW w:w="6348" w:type="dxa"/>
          </w:tcPr>
          <w:p w14:paraId="7E6A6490" w14:textId="77777777" w:rsidR="007A0FB3" w:rsidRPr="006778F1" w:rsidRDefault="007A0FB3" w:rsidP="00132BFC">
            <w:pPr>
              <w:spacing w:before="60" w:after="60" w:line="240" w:lineRule="auto"/>
              <w:rPr>
                <w:rFonts w:ascii="Arial" w:hAnsi="Arial" w:cs="Arial"/>
                <w:sz w:val="24"/>
                <w:szCs w:val="24"/>
              </w:rPr>
            </w:pPr>
            <w:r w:rsidRPr="006778F1">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3A5CB1EC" w14:textId="77777777" w:rsidR="007A0FB3" w:rsidRPr="006778F1" w:rsidRDefault="007A0FB3" w:rsidP="00132BFC">
            <w:pPr>
              <w:spacing w:before="60" w:after="60" w:line="240" w:lineRule="auto"/>
              <w:rPr>
                <w:rFonts w:ascii="Arial" w:hAnsi="Arial" w:cs="Arial"/>
                <w:sz w:val="24"/>
                <w:szCs w:val="24"/>
              </w:rPr>
            </w:pPr>
            <w:r w:rsidRPr="006778F1">
              <w:rPr>
                <w:rFonts w:ascii="Arial" w:hAnsi="Arial" w:cs="Arial"/>
                <w:sz w:val="24"/>
                <w:szCs w:val="24"/>
              </w:rPr>
              <w:t xml:space="preserve">Weryfikacja przeprowadzana jest na podstawie uzasadnienia odporności przedsięwzięcia na zmiany klimatu przedstawionego we wniosku o dofinansowanie projektu. </w:t>
            </w:r>
          </w:p>
          <w:p w14:paraId="52E56223" w14:textId="77777777" w:rsidR="007A0FB3" w:rsidRPr="006778F1" w:rsidRDefault="007A0FB3" w:rsidP="00132BFC">
            <w:pPr>
              <w:spacing w:before="60" w:after="60" w:line="240" w:lineRule="auto"/>
              <w:rPr>
                <w:rFonts w:ascii="Arial" w:hAnsi="Arial" w:cs="Arial"/>
                <w:sz w:val="24"/>
                <w:szCs w:val="24"/>
              </w:rPr>
            </w:pPr>
          </w:p>
          <w:p w14:paraId="1560D13F" w14:textId="77777777" w:rsidR="007A0FB3" w:rsidRPr="006778F1" w:rsidRDefault="007A0FB3" w:rsidP="00132BFC">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dofinasowanie projektu i załączniki.</w:t>
            </w:r>
          </w:p>
        </w:tc>
        <w:tc>
          <w:tcPr>
            <w:tcW w:w="4111" w:type="dxa"/>
          </w:tcPr>
          <w:p w14:paraId="6137969B" w14:textId="77777777" w:rsidR="007A0FB3" w:rsidRPr="006778F1" w:rsidRDefault="007A0FB3" w:rsidP="00132BFC">
            <w:pPr>
              <w:spacing w:after="0" w:line="240" w:lineRule="auto"/>
              <w:rPr>
                <w:rFonts w:ascii="Arial" w:hAnsi="Arial" w:cs="Arial"/>
                <w:sz w:val="24"/>
                <w:szCs w:val="24"/>
              </w:rPr>
            </w:pPr>
            <w:r w:rsidRPr="006778F1">
              <w:rPr>
                <w:rFonts w:ascii="Arial" w:hAnsi="Arial" w:cs="Arial"/>
                <w:sz w:val="24"/>
                <w:szCs w:val="24"/>
              </w:rPr>
              <w:t>TAK/NIE/NIE DOTYCZY</w:t>
            </w:r>
          </w:p>
          <w:p w14:paraId="6FB1D37B" w14:textId="77777777" w:rsidR="007A0FB3" w:rsidRPr="006778F1" w:rsidRDefault="007A0FB3" w:rsidP="00132BFC">
            <w:pPr>
              <w:spacing w:after="0" w:line="240" w:lineRule="auto"/>
              <w:rPr>
                <w:rFonts w:ascii="Arial" w:hAnsi="Arial" w:cs="Arial"/>
                <w:sz w:val="24"/>
                <w:szCs w:val="24"/>
              </w:rPr>
            </w:pPr>
            <w:r w:rsidRPr="006778F1">
              <w:rPr>
                <w:rFonts w:ascii="Arial" w:hAnsi="Arial" w:cs="Arial"/>
                <w:sz w:val="24"/>
                <w:szCs w:val="24"/>
              </w:rPr>
              <w:t>(NIE oznacza odrzucenie wniosku)</w:t>
            </w:r>
          </w:p>
          <w:p w14:paraId="64E8A036" w14:textId="77777777" w:rsidR="007A0FB3" w:rsidRPr="006778F1" w:rsidRDefault="007A0FB3" w:rsidP="00132BFC">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6C352D6D" w14:textId="77777777" w:rsidR="007A0FB3" w:rsidRPr="006778F1" w:rsidRDefault="007A0FB3" w:rsidP="00132BFC">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(wartość logiczna: „TAK” lub „NIE DOTYCZY”). </w:t>
            </w:r>
          </w:p>
          <w:p w14:paraId="4C8E944E" w14:textId="77777777" w:rsidR="007A0FB3" w:rsidRPr="006778F1" w:rsidRDefault="007A0FB3" w:rsidP="00132BFC">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710E3604" w14:textId="77777777" w:rsidR="007A0FB3" w:rsidRPr="006778F1" w:rsidRDefault="007A0FB3" w:rsidP="00132BFC">
            <w:pPr>
              <w:spacing w:after="0" w:line="240" w:lineRule="auto"/>
              <w:rPr>
                <w:rFonts w:ascii="Arial" w:hAnsi="Arial" w:cs="Arial"/>
                <w:sz w:val="24"/>
                <w:szCs w:val="24"/>
              </w:rPr>
            </w:pPr>
            <w:r w:rsidRPr="006778F1">
              <w:rPr>
                <w:rFonts w:ascii="Arial" w:hAnsi="Arial" w:cs="Arial"/>
                <w:sz w:val="24"/>
                <w:szCs w:val="24"/>
              </w:rPr>
              <w:t xml:space="preserve">Przyznanie wartości „NIE” (po jednokrotnym złożeniu uzupełnień </w:t>
            </w:r>
            <w:r w:rsidRPr="006778F1">
              <w:rPr>
                <w:rFonts w:ascii="Arial" w:hAnsi="Arial" w:cs="Arial"/>
                <w:sz w:val="24"/>
                <w:szCs w:val="24"/>
              </w:rPr>
              <w:lastRenderedPageBreak/>
              <w:t>lub poprawy) oznacza, iż kryterium nie jest spełnione.</w:t>
            </w:r>
          </w:p>
        </w:tc>
      </w:tr>
      <w:tr w:rsidR="007A0FB3" w:rsidRPr="006778F1" w14:paraId="33B3F435" w14:textId="77777777" w:rsidTr="00F30A2D">
        <w:trPr>
          <w:trHeight w:val="992"/>
        </w:trPr>
        <w:tc>
          <w:tcPr>
            <w:tcW w:w="959" w:type="dxa"/>
            <w:vAlign w:val="center"/>
          </w:tcPr>
          <w:p w14:paraId="234273D9"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B.7</w:t>
            </w:r>
          </w:p>
        </w:tc>
        <w:tc>
          <w:tcPr>
            <w:tcW w:w="2856" w:type="dxa"/>
            <w:vAlign w:val="center"/>
          </w:tcPr>
          <w:p w14:paraId="181CABBD" w14:textId="77777777" w:rsidR="007A0FB3" w:rsidRPr="006778F1" w:rsidRDefault="007A0FB3" w:rsidP="001F1BAD">
            <w:pPr>
              <w:spacing w:after="0" w:line="240" w:lineRule="auto"/>
              <w:jc w:val="center"/>
              <w:rPr>
                <w:rFonts w:ascii="Arial" w:hAnsi="Arial" w:cs="Arial"/>
                <w:sz w:val="24"/>
                <w:szCs w:val="24"/>
              </w:rPr>
            </w:pPr>
            <w:r w:rsidRPr="006778F1">
              <w:rPr>
                <w:rFonts w:ascii="Arial" w:hAnsi="Arial" w:cs="Arial"/>
                <w:sz w:val="24"/>
                <w:szCs w:val="24"/>
              </w:rPr>
              <w:t>Zgodność projektu z</w:t>
            </w:r>
          </w:p>
          <w:p w14:paraId="27DA55CD" w14:textId="77777777" w:rsidR="007A0FB3" w:rsidRPr="006778F1" w:rsidRDefault="007A0FB3" w:rsidP="001F1BAD">
            <w:pPr>
              <w:spacing w:after="0" w:line="240" w:lineRule="auto"/>
              <w:jc w:val="center"/>
              <w:rPr>
                <w:rFonts w:ascii="Arial" w:hAnsi="Arial" w:cs="Arial"/>
                <w:sz w:val="24"/>
                <w:szCs w:val="24"/>
              </w:rPr>
            </w:pPr>
            <w:r w:rsidRPr="006778F1">
              <w:rPr>
                <w:rFonts w:ascii="Arial" w:hAnsi="Arial" w:cs="Arial"/>
                <w:sz w:val="24"/>
                <w:szCs w:val="24"/>
              </w:rPr>
              <w:t xml:space="preserve"> wymaganiami prawa ochrony środowiska</w:t>
            </w:r>
          </w:p>
          <w:p w14:paraId="07547A01" w14:textId="77777777" w:rsidR="007A0FB3" w:rsidRPr="006778F1" w:rsidRDefault="007A0FB3" w:rsidP="001F1BAD">
            <w:pPr>
              <w:spacing w:after="0" w:line="240" w:lineRule="auto"/>
              <w:jc w:val="center"/>
              <w:rPr>
                <w:rFonts w:ascii="Arial" w:hAnsi="Arial" w:cs="Arial"/>
                <w:sz w:val="24"/>
                <w:szCs w:val="24"/>
              </w:rPr>
            </w:pPr>
          </w:p>
          <w:p w14:paraId="5043CB0F" w14:textId="77777777" w:rsidR="007A0FB3" w:rsidRPr="006778F1" w:rsidRDefault="007A0FB3" w:rsidP="005D28D4">
            <w:pPr>
              <w:spacing w:after="0" w:line="240" w:lineRule="auto"/>
              <w:ind w:left="720"/>
              <w:rPr>
                <w:rFonts w:ascii="Arial" w:hAnsi="Arial" w:cs="Arial"/>
                <w:i/>
                <w:iCs/>
                <w:color w:val="FF0000"/>
                <w:sz w:val="24"/>
                <w:szCs w:val="24"/>
              </w:rPr>
            </w:pPr>
          </w:p>
        </w:tc>
        <w:tc>
          <w:tcPr>
            <w:tcW w:w="6348" w:type="dxa"/>
          </w:tcPr>
          <w:p w14:paraId="2FFC0AF9" w14:textId="77777777" w:rsidR="007A0FB3" w:rsidRPr="006778F1" w:rsidRDefault="007A0FB3" w:rsidP="003024F2">
            <w:pPr>
              <w:spacing w:before="60" w:after="60" w:line="240" w:lineRule="auto"/>
              <w:rPr>
                <w:rFonts w:ascii="Arial" w:hAnsi="Arial" w:cs="Arial"/>
                <w:sz w:val="24"/>
                <w:szCs w:val="24"/>
              </w:rPr>
            </w:pPr>
            <w:r w:rsidRPr="006778F1">
              <w:rPr>
                <w:rFonts w:ascii="Arial" w:hAnsi="Arial" w:cs="Arial"/>
                <w:sz w:val="24"/>
                <w:szCs w:val="24"/>
              </w:rPr>
              <w:t>Projekty należy przygotować zgodnie z prawem dotyczącym ochrony środowiska, w tym:</w:t>
            </w:r>
          </w:p>
          <w:p w14:paraId="15B5E09A" w14:textId="77777777" w:rsidR="007A0FB3" w:rsidRPr="006778F1" w:rsidRDefault="007A0FB3" w:rsidP="005A7D0B">
            <w:pPr>
              <w:numPr>
                <w:ilvl w:val="0"/>
                <w:numId w:val="45"/>
              </w:numPr>
              <w:spacing w:before="60" w:after="60" w:line="240" w:lineRule="auto"/>
              <w:rPr>
                <w:rFonts w:ascii="Arial" w:hAnsi="Arial" w:cs="Arial"/>
                <w:sz w:val="24"/>
                <w:szCs w:val="24"/>
              </w:rPr>
            </w:pPr>
            <w:r w:rsidRPr="006778F1">
              <w:rPr>
                <w:rFonts w:ascii="Arial" w:hAnsi="Arial" w:cs="Arial"/>
                <w:sz w:val="24"/>
                <w:szCs w:val="24"/>
              </w:rPr>
              <w:t>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2B3F49FB" w14:textId="77777777" w:rsidR="007A0FB3" w:rsidRPr="006778F1" w:rsidRDefault="007A0FB3" w:rsidP="005A7D0B">
            <w:pPr>
              <w:numPr>
                <w:ilvl w:val="0"/>
                <w:numId w:val="45"/>
              </w:numPr>
              <w:spacing w:before="60" w:after="60" w:line="240" w:lineRule="auto"/>
              <w:rPr>
                <w:rFonts w:ascii="Arial" w:hAnsi="Arial" w:cs="Arial"/>
                <w:sz w:val="24"/>
                <w:szCs w:val="24"/>
              </w:rPr>
            </w:pPr>
            <w:r w:rsidRPr="006778F1">
              <w:rPr>
                <w:rFonts w:ascii="Arial" w:hAnsi="Arial" w:cs="Arial"/>
                <w:sz w:val="24"/>
                <w:szCs w:val="24"/>
              </w:rPr>
              <w:t>ustawą z dnia 27 kwietnia 2001 r. Prawo ochrony środowiska (Dz.U. z 2020 r. poz. 1219 z późn. zm.);</w:t>
            </w:r>
          </w:p>
          <w:p w14:paraId="6DBA3C75" w14:textId="77777777" w:rsidR="007A0FB3" w:rsidRPr="006778F1" w:rsidRDefault="007A0FB3" w:rsidP="005A7D0B">
            <w:pPr>
              <w:numPr>
                <w:ilvl w:val="0"/>
                <w:numId w:val="45"/>
              </w:numPr>
              <w:spacing w:before="60" w:after="60" w:line="240" w:lineRule="auto"/>
              <w:rPr>
                <w:rFonts w:ascii="Arial" w:hAnsi="Arial" w:cs="Arial"/>
                <w:sz w:val="24"/>
                <w:szCs w:val="24"/>
              </w:rPr>
            </w:pPr>
            <w:r w:rsidRPr="006778F1">
              <w:rPr>
                <w:rFonts w:ascii="Arial" w:hAnsi="Arial" w:cs="Arial"/>
                <w:sz w:val="24"/>
                <w:szCs w:val="24"/>
              </w:rPr>
              <w:t>ustawą z dnia 16 kwietnia 2004 r. o ochronie przyrody (Dz.U. z 2021 r. poz. 1098 z późn. zm.) i Dyrektywą Rady 92/43/EWG z dnia 21 maja 1992 r. w sprawie ochrony siedlisk przyrodniczych oraz dzikiej fauny i flory;</w:t>
            </w:r>
          </w:p>
          <w:p w14:paraId="17E40E87" w14:textId="77777777" w:rsidR="007A0FB3" w:rsidRPr="006778F1" w:rsidRDefault="007A0FB3" w:rsidP="005A7D0B">
            <w:pPr>
              <w:numPr>
                <w:ilvl w:val="0"/>
                <w:numId w:val="45"/>
              </w:numPr>
              <w:spacing w:before="60" w:after="60" w:line="240" w:lineRule="auto"/>
              <w:rPr>
                <w:rFonts w:ascii="Arial" w:hAnsi="Arial" w:cs="Arial"/>
                <w:sz w:val="24"/>
                <w:szCs w:val="24"/>
              </w:rPr>
            </w:pPr>
            <w:r w:rsidRPr="006778F1">
              <w:rPr>
                <w:rFonts w:ascii="Arial" w:hAnsi="Arial" w:cs="Arial"/>
                <w:sz w:val="24"/>
                <w:szCs w:val="24"/>
              </w:rPr>
              <w:t>ustawą z dnia 20 lipca 2017 r. Prawo wodne (Dz. U. z 2021 r., poz. 2233 z późn. zm.) i Dyrektywą Parlamentu Europejskiego i Rady 2000/60/WE z dnia 23 października 2000 r. ustanawiająca ramy wspólnotowego działania w dziedzinie polityki wodnej;</w:t>
            </w:r>
          </w:p>
          <w:p w14:paraId="51213101" w14:textId="77777777" w:rsidR="007A0FB3" w:rsidRPr="006778F1" w:rsidRDefault="007A0FB3" w:rsidP="005A7D0B">
            <w:pPr>
              <w:numPr>
                <w:ilvl w:val="0"/>
                <w:numId w:val="45"/>
              </w:numPr>
              <w:spacing w:before="60" w:after="60" w:line="240" w:lineRule="auto"/>
              <w:rPr>
                <w:rFonts w:ascii="Arial" w:hAnsi="Arial" w:cs="Arial"/>
                <w:sz w:val="24"/>
                <w:szCs w:val="24"/>
              </w:rPr>
            </w:pPr>
            <w:r w:rsidRPr="006778F1">
              <w:rPr>
                <w:rFonts w:ascii="Arial" w:hAnsi="Arial" w:cs="Arial"/>
                <w:sz w:val="24"/>
                <w:szCs w:val="24"/>
              </w:rPr>
              <w:lastRenderedPageBreak/>
              <w:t>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07459315" w14:textId="77777777" w:rsidR="007A0FB3" w:rsidRPr="006778F1" w:rsidRDefault="007A0FB3" w:rsidP="003024F2">
            <w:pPr>
              <w:spacing w:before="60" w:after="60" w:line="240" w:lineRule="auto"/>
              <w:rPr>
                <w:rFonts w:ascii="Arial" w:hAnsi="Arial" w:cs="Arial"/>
                <w:sz w:val="24"/>
                <w:szCs w:val="24"/>
              </w:rPr>
            </w:pPr>
          </w:p>
          <w:p w14:paraId="7F35A2A1"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W tym kryterium sprawdzamy, czy wnioskodawca posiada dokumentację środowiskową zgodną z regulaminem wyboru projektów, w szczególności decyzję o środowiskowych uwarunkowaniach – jeżeli jest ona wymagana. Jeśli tak</w:t>
            </w:r>
            <w:r w:rsidR="00E54C4A" w:rsidRPr="006778F1">
              <w:rPr>
                <w:rFonts w:ascii="Arial" w:hAnsi="Arial" w:cs="Arial"/>
                <w:sz w:val="24"/>
                <w:szCs w:val="24"/>
              </w:rPr>
              <w:t>,</w:t>
            </w:r>
            <w:r w:rsidRPr="006778F1">
              <w:rPr>
                <w:rFonts w:ascii="Arial" w:hAnsi="Arial" w:cs="Arial"/>
                <w:sz w:val="24"/>
                <w:szCs w:val="24"/>
              </w:rPr>
              <w:t xml:space="preserve"> to czy została załączona do wniosku oraz czy zakres projektu</w:t>
            </w:r>
            <w:r w:rsidR="00E54C4A" w:rsidRPr="006778F1">
              <w:rPr>
                <w:rFonts w:ascii="Arial" w:hAnsi="Arial" w:cs="Arial"/>
                <w:sz w:val="24"/>
                <w:szCs w:val="24"/>
              </w:rPr>
              <w:t xml:space="preserve"> jest zgodny z decyzją o środowiskowych </w:t>
            </w:r>
            <w:r w:rsidR="00CB5758" w:rsidRPr="006778F1">
              <w:rPr>
                <w:rFonts w:ascii="Arial" w:hAnsi="Arial" w:cs="Arial"/>
                <w:sz w:val="24"/>
                <w:szCs w:val="24"/>
              </w:rPr>
              <w:t>uwarunkowaniach</w:t>
            </w:r>
            <w:r w:rsidRPr="006778F1">
              <w:rPr>
                <w:rFonts w:ascii="Arial" w:hAnsi="Arial" w:cs="Arial"/>
                <w:sz w:val="24"/>
                <w:szCs w:val="24"/>
              </w:rPr>
              <w:t xml:space="preserve"> </w:t>
            </w:r>
            <w:r w:rsidR="00CB5758" w:rsidRPr="006778F1">
              <w:rPr>
                <w:rFonts w:ascii="Arial" w:hAnsi="Arial" w:cs="Arial"/>
                <w:sz w:val="24"/>
                <w:szCs w:val="24"/>
              </w:rPr>
              <w:t>oraz</w:t>
            </w:r>
            <w:r w:rsidRPr="006778F1">
              <w:rPr>
                <w:rFonts w:ascii="Arial" w:hAnsi="Arial" w:cs="Arial"/>
                <w:sz w:val="24"/>
                <w:szCs w:val="24"/>
              </w:rPr>
              <w:t xml:space="preserve"> zezwoleniem na realizację inwestycji.</w:t>
            </w:r>
          </w:p>
          <w:p w14:paraId="6537F28F" w14:textId="77777777" w:rsidR="007A0FB3" w:rsidRPr="006778F1" w:rsidRDefault="007A0FB3" w:rsidP="00C2640F">
            <w:pPr>
              <w:spacing w:before="60" w:after="60" w:line="240" w:lineRule="auto"/>
              <w:rPr>
                <w:rFonts w:ascii="Arial" w:hAnsi="Arial" w:cs="Arial"/>
                <w:sz w:val="24"/>
                <w:szCs w:val="24"/>
              </w:rPr>
            </w:pPr>
          </w:p>
          <w:p w14:paraId="718292AF"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111" w:type="dxa"/>
          </w:tcPr>
          <w:p w14:paraId="3CB0E729"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TAK/NIE</w:t>
            </w:r>
          </w:p>
          <w:p w14:paraId="5C8CBEF9"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1BE5933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16078C1C"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2E57995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3106A8D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48A67878" w14:textId="77777777" w:rsidTr="00F30A2D">
        <w:trPr>
          <w:trHeight w:val="1559"/>
        </w:trPr>
        <w:tc>
          <w:tcPr>
            <w:tcW w:w="959" w:type="dxa"/>
            <w:vAlign w:val="center"/>
          </w:tcPr>
          <w:p w14:paraId="195C1564"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B.8</w:t>
            </w:r>
          </w:p>
        </w:tc>
        <w:tc>
          <w:tcPr>
            <w:tcW w:w="2856" w:type="dxa"/>
            <w:vAlign w:val="center"/>
          </w:tcPr>
          <w:p w14:paraId="3CC9A3B0"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Wskaźniki realizacji celów projektu</w:t>
            </w:r>
          </w:p>
          <w:p w14:paraId="6DFB9E20" w14:textId="77777777" w:rsidR="007A0FB3" w:rsidRPr="006778F1" w:rsidRDefault="007A0FB3" w:rsidP="00DE33DD">
            <w:pPr>
              <w:spacing w:after="0" w:line="240" w:lineRule="auto"/>
              <w:jc w:val="center"/>
              <w:rPr>
                <w:rFonts w:ascii="Arial" w:hAnsi="Arial" w:cs="Arial"/>
                <w:sz w:val="24"/>
                <w:szCs w:val="24"/>
              </w:rPr>
            </w:pPr>
          </w:p>
          <w:p w14:paraId="70DF9E56" w14:textId="77777777" w:rsidR="007A0FB3" w:rsidRPr="006778F1" w:rsidRDefault="007A0FB3" w:rsidP="005D28D4">
            <w:pPr>
              <w:rPr>
                <w:rFonts w:ascii="Arial" w:hAnsi="Arial" w:cs="Arial"/>
                <w:color w:val="FF0000"/>
                <w:sz w:val="24"/>
                <w:szCs w:val="24"/>
              </w:rPr>
            </w:pPr>
          </w:p>
        </w:tc>
        <w:tc>
          <w:tcPr>
            <w:tcW w:w="6348" w:type="dxa"/>
          </w:tcPr>
          <w:p w14:paraId="377B0F57" w14:textId="77777777" w:rsidR="007A0FB3" w:rsidRPr="006778F1" w:rsidRDefault="007A0FB3" w:rsidP="00C2640F">
            <w:pPr>
              <w:spacing w:before="60" w:after="0" w:line="240" w:lineRule="auto"/>
              <w:rPr>
                <w:rFonts w:ascii="Arial" w:hAnsi="Arial" w:cs="Arial"/>
                <w:sz w:val="24"/>
                <w:szCs w:val="24"/>
              </w:rPr>
            </w:pPr>
            <w:r w:rsidRPr="006778F1">
              <w:rPr>
                <w:rFonts w:ascii="Arial" w:hAnsi="Arial" w:cs="Arial"/>
                <w:sz w:val="24"/>
                <w:szCs w:val="24"/>
              </w:rPr>
              <w:t>W tym kryterium sprawdzamy, czy:</w:t>
            </w:r>
          </w:p>
          <w:p w14:paraId="23DE0DF0" w14:textId="77777777" w:rsidR="007A0FB3" w:rsidRPr="006778F1" w:rsidRDefault="007A0FB3" w:rsidP="005A7D0B">
            <w:pPr>
              <w:numPr>
                <w:ilvl w:val="0"/>
                <w:numId w:val="46"/>
              </w:numPr>
              <w:spacing w:after="0" w:line="240" w:lineRule="auto"/>
              <w:rPr>
                <w:rFonts w:ascii="Arial" w:hAnsi="Arial" w:cs="Arial"/>
                <w:sz w:val="24"/>
                <w:szCs w:val="24"/>
              </w:rPr>
            </w:pPr>
            <w:r w:rsidRPr="006778F1">
              <w:rPr>
                <w:rFonts w:ascii="Arial" w:hAnsi="Arial" w:cs="Arial"/>
                <w:sz w:val="24"/>
                <w:szCs w:val="24"/>
              </w:rPr>
              <w:t>wskaźniki realizacji celów projektu (produktu, rezultatu) zostały wyrażone liczbowo oraz podano czas ich osiągnięcia,</w:t>
            </w:r>
          </w:p>
          <w:p w14:paraId="1D726CA1" w14:textId="77777777" w:rsidR="007A0FB3" w:rsidRPr="006778F1" w:rsidRDefault="007A0FB3" w:rsidP="005A7D0B">
            <w:pPr>
              <w:numPr>
                <w:ilvl w:val="0"/>
                <w:numId w:val="46"/>
              </w:numPr>
              <w:spacing w:after="0" w:line="240" w:lineRule="auto"/>
              <w:rPr>
                <w:rFonts w:ascii="Arial" w:hAnsi="Arial" w:cs="Arial"/>
                <w:sz w:val="24"/>
                <w:szCs w:val="24"/>
              </w:rPr>
            </w:pPr>
            <w:r w:rsidRPr="006778F1">
              <w:rPr>
                <w:rFonts w:ascii="Arial" w:hAnsi="Arial" w:cs="Arial"/>
                <w:sz w:val="24"/>
                <w:szCs w:val="24"/>
              </w:rPr>
              <w:t>wskaźniki zostały właściwie oszacowane w odniesieniu do zakresu projektu,</w:t>
            </w:r>
          </w:p>
          <w:p w14:paraId="3C8AC09E" w14:textId="77777777" w:rsidR="007A0FB3" w:rsidRPr="006778F1" w:rsidRDefault="007A0FB3" w:rsidP="005A7D0B">
            <w:pPr>
              <w:numPr>
                <w:ilvl w:val="0"/>
                <w:numId w:val="46"/>
              </w:numPr>
              <w:spacing w:after="60" w:line="240" w:lineRule="auto"/>
              <w:rPr>
                <w:rFonts w:ascii="Arial" w:hAnsi="Arial" w:cs="Arial"/>
                <w:sz w:val="24"/>
                <w:szCs w:val="24"/>
              </w:rPr>
            </w:pPr>
            <w:r w:rsidRPr="006778F1">
              <w:rPr>
                <w:rFonts w:ascii="Arial" w:hAnsi="Arial" w:cs="Arial"/>
                <w:sz w:val="24"/>
                <w:szCs w:val="24"/>
              </w:rPr>
              <w:t>wybrano wszystkie wskaźniki związane z realizacją projektu.</w:t>
            </w:r>
          </w:p>
          <w:p w14:paraId="7E6918A7"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lastRenderedPageBreak/>
              <w:t>Lista obowiązujących wskaźników wraz z ich definicjami zamieszczona jest w regulaminie wyboru projektów.</w:t>
            </w:r>
          </w:p>
          <w:p w14:paraId="44E871BC" w14:textId="77777777" w:rsidR="007A0FB3" w:rsidRPr="006778F1" w:rsidRDefault="007A0FB3" w:rsidP="00C2640F">
            <w:pPr>
              <w:spacing w:after="60" w:line="240" w:lineRule="auto"/>
              <w:rPr>
                <w:rFonts w:ascii="Arial" w:hAnsi="Arial" w:cs="Arial"/>
                <w:sz w:val="24"/>
                <w:szCs w:val="24"/>
              </w:rPr>
            </w:pPr>
          </w:p>
          <w:p w14:paraId="45740A8D"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p w14:paraId="144A5D23" w14:textId="77777777" w:rsidR="007A0FB3" w:rsidRPr="006778F1" w:rsidRDefault="007A0FB3" w:rsidP="00C2640F">
            <w:pPr>
              <w:spacing w:after="60" w:line="240" w:lineRule="auto"/>
              <w:rPr>
                <w:rFonts w:ascii="Arial" w:hAnsi="Arial" w:cs="Arial"/>
                <w:sz w:val="24"/>
                <w:szCs w:val="24"/>
              </w:rPr>
            </w:pPr>
          </w:p>
        </w:tc>
        <w:tc>
          <w:tcPr>
            <w:tcW w:w="4111" w:type="dxa"/>
          </w:tcPr>
          <w:p w14:paraId="5F00DCB5"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r w:rsidRPr="006778F1">
              <w:rPr>
                <w:rFonts w:ascii="Arial" w:hAnsi="Arial" w:cs="Arial"/>
                <w:sz w:val="24"/>
                <w:szCs w:val="24"/>
              </w:rPr>
              <w:br/>
              <w:t>(NIE oznacza odrzucenie wniosku)</w:t>
            </w:r>
          </w:p>
          <w:p w14:paraId="4A153A1E"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02C78C59"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738610EB" w14:textId="77777777" w:rsidR="007A0FB3" w:rsidRPr="006778F1" w:rsidRDefault="007A0FB3" w:rsidP="00C2640F">
            <w:pPr>
              <w:spacing w:after="0" w:line="240" w:lineRule="auto"/>
              <w:rPr>
                <w:rFonts w:ascii="Arial" w:hAnsi="Arial" w:cs="Arial"/>
                <w:sz w:val="24"/>
                <w:szCs w:val="24"/>
              </w:rPr>
            </w:pPr>
          </w:p>
          <w:p w14:paraId="776496D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W trakcie oceny kryterium wnioskodawca może zostać </w:t>
            </w:r>
            <w:r w:rsidRPr="006778F1">
              <w:rPr>
                <w:rFonts w:ascii="Arial" w:hAnsi="Arial" w:cs="Arial"/>
                <w:sz w:val="24"/>
                <w:szCs w:val="24"/>
              </w:rPr>
              <w:lastRenderedPageBreak/>
              <w:t>poproszony o uzupełnienie lub poprawienie wniosku.</w:t>
            </w:r>
          </w:p>
          <w:p w14:paraId="10262C0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0683B675" w14:textId="77777777" w:rsidTr="00F30A2D">
        <w:trPr>
          <w:trHeight w:val="416"/>
        </w:trPr>
        <w:tc>
          <w:tcPr>
            <w:tcW w:w="959" w:type="dxa"/>
            <w:vAlign w:val="center"/>
          </w:tcPr>
          <w:p w14:paraId="3E8E3DC6"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B.9</w:t>
            </w:r>
          </w:p>
        </w:tc>
        <w:tc>
          <w:tcPr>
            <w:tcW w:w="2856" w:type="dxa"/>
            <w:vAlign w:val="center"/>
          </w:tcPr>
          <w:p w14:paraId="7EDED548"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Wykonalność techniczna, technologiczna i instytucjonalna projektu</w:t>
            </w:r>
          </w:p>
          <w:p w14:paraId="637805D2" w14:textId="77777777" w:rsidR="007A0FB3" w:rsidRPr="006778F1" w:rsidRDefault="007A0FB3" w:rsidP="00130AD5">
            <w:pPr>
              <w:spacing w:after="0" w:line="240" w:lineRule="auto"/>
              <w:ind w:left="720"/>
              <w:rPr>
                <w:rFonts w:ascii="Arial" w:hAnsi="Arial" w:cs="Arial"/>
                <w:sz w:val="24"/>
                <w:szCs w:val="24"/>
              </w:rPr>
            </w:pPr>
          </w:p>
        </w:tc>
        <w:tc>
          <w:tcPr>
            <w:tcW w:w="6348" w:type="dxa"/>
          </w:tcPr>
          <w:p w14:paraId="6DB91545" w14:textId="77777777" w:rsidR="007A0FB3" w:rsidRPr="006778F1" w:rsidRDefault="007A0FB3" w:rsidP="00C2640F">
            <w:pPr>
              <w:spacing w:before="60" w:after="0" w:line="240" w:lineRule="auto"/>
              <w:rPr>
                <w:rFonts w:ascii="Arial" w:hAnsi="Arial" w:cs="Arial"/>
                <w:sz w:val="24"/>
                <w:szCs w:val="24"/>
              </w:rPr>
            </w:pPr>
            <w:r w:rsidRPr="006778F1">
              <w:rPr>
                <w:rFonts w:ascii="Arial" w:hAnsi="Arial" w:cs="Arial"/>
                <w:sz w:val="24"/>
                <w:szCs w:val="24"/>
              </w:rPr>
              <w:t>W tym kryterium sprawdzamy, czy:</w:t>
            </w:r>
          </w:p>
          <w:p w14:paraId="7DCDADF3" w14:textId="77777777" w:rsidR="007A0FB3" w:rsidRPr="006778F1" w:rsidRDefault="007A0FB3" w:rsidP="003F3305">
            <w:pPr>
              <w:numPr>
                <w:ilvl w:val="0"/>
                <w:numId w:val="47"/>
              </w:numPr>
              <w:spacing w:after="0" w:line="240" w:lineRule="auto"/>
              <w:rPr>
                <w:rFonts w:ascii="Arial" w:hAnsi="Arial" w:cs="Arial"/>
                <w:sz w:val="24"/>
                <w:szCs w:val="24"/>
              </w:rPr>
            </w:pPr>
            <w:r w:rsidRPr="006778F1">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55BB4A52" w14:textId="77777777" w:rsidR="007A0FB3" w:rsidRPr="006778F1" w:rsidRDefault="007A0FB3" w:rsidP="003F3305">
            <w:pPr>
              <w:numPr>
                <w:ilvl w:val="0"/>
                <w:numId w:val="47"/>
              </w:numPr>
              <w:spacing w:after="0" w:line="240" w:lineRule="auto"/>
              <w:rPr>
                <w:rFonts w:ascii="Arial" w:hAnsi="Arial" w:cs="Arial"/>
                <w:sz w:val="24"/>
                <w:szCs w:val="24"/>
              </w:rPr>
            </w:pPr>
            <w:r w:rsidRPr="006778F1">
              <w:rPr>
                <w:rFonts w:ascii="Arial" w:hAnsi="Arial" w:cs="Arial"/>
                <w:sz w:val="24"/>
                <w:szCs w:val="24"/>
              </w:rPr>
              <w:t>wnioskodawca gwarantuje techniczną wykonalność projektu,</w:t>
            </w:r>
          </w:p>
          <w:p w14:paraId="3445507D" w14:textId="77777777" w:rsidR="007A0FB3" w:rsidRPr="006778F1" w:rsidRDefault="007A0FB3" w:rsidP="003F3305">
            <w:pPr>
              <w:numPr>
                <w:ilvl w:val="0"/>
                <w:numId w:val="47"/>
              </w:numPr>
              <w:spacing w:after="0" w:line="240" w:lineRule="auto"/>
              <w:rPr>
                <w:rFonts w:ascii="Arial" w:hAnsi="Arial" w:cs="Arial"/>
                <w:sz w:val="24"/>
                <w:szCs w:val="24"/>
              </w:rPr>
            </w:pPr>
            <w:r w:rsidRPr="006778F1">
              <w:rPr>
                <w:rFonts w:ascii="Arial" w:hAnsi="Arial" w:cs="Arial"/>
                <w:sz w:val="24"/>
                <w:szCs w:val="24"/>
              </w:rPr>
              <w:t>zakres rzeczowy projektu jest technologicznie wykonalny,</w:t>
            </w:r>
          </w:p>
          <w:p w14:paraId="3674FEAB" w14:textId="77777777" w:rsidR="007A0FB3" w:rsidRPr="006778F1" w:rsidRDefault="007A0FB3" w:rsidP="003F3305">
            <w:pPr>
              <w:numPr>
                <w:ilvl w:val="0"/>
                <w:numId w:val="47"/>
              </w:numPr>
              <w:spacing w:after="0" w:line="240" w:lineRule="auto"/>
              <w:rPr>
                <w:rFonts w:ascii="Arial" w:hAnsi="Arial" w:cs="Arial"/>
                <w:sz w:val="24"/>
                <w:szCs w:val="24"/>
              </w:rPr>
            </w:pPr>
            <w:r w:rsidRPr="006778F1">
              <w:rPr>
                <w:rFonts w:ascii="Arial" w:hAnsi="Arial" w:cs="Arial"/>
                <w:sz w:val="24"/>
                <w:szCs w:val="24"/>
              </w:rPr>
              <w:t>wnioskodawca posiada potencjał do prawidłowej obsługi projektu.</w:t>
            </w:r>
          </w:p>
          <w:p w14:paraId="463F29E8" w14:textId="77777777" w:rsidR="007A0FB3" w:rsidRPr="006778F1" w:rsidRDefault="007A0FB3" w:rsidP="00C2640F">
            <w:pPr>
              <w:spacing w:after="0" w:line="240" w:lineRule="auto"/>
              <w:rPr>
                <w:rFonts w:ascii="Arial" w:hAnsi="Arial" w:cs="Arial"/>
                <w:sz w:val="24"/>
                <w:szCs w:val="24"/>
              </w:rPr>
            </w:pPr>
          </w:p>
          <w:p w14:paraId="466B9992"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p w14:paraId="3B7B4B86" w14:textId="77777777" w:rsidR="007A0FB3" w:rsidRPr="006778F1" w:rsidRDefault="007A0FB3" w:rsidP="00C2640F">
            <w:pPr>
              <w:spacing w:after="60" w:line="240" w:lineRule="auto"/>
              <w:rPr>
                <w:rFonts w:ascii="Arial" w:hAnsi="Arial" w:cs="Arial"/>
                <w:sz w:val="24"/>
                <w:szCs w:val="24"/>
              </w:rPr>
            </w:pPr>
          </w:p>
        </w:tc>
        <w:tc>
          <w:tcPr>
            <w:tcW w:w="4111" w:type="dxa"/>
          </w:tcPr>
          <w:p w14:paraId="714CE38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TAK/NIE </w:t>
            </w:r>
            <w:r w:rsidRPr="006778F1">
              <w:rPr>
                <w:rFonts w:ascii="Arial" w:hAnsi="Arial" w:cs="Arial"/>
                <w:sz w:val="24"/>
                <w:szCs w:val="24"/>
              </w:rPr>
              <w:br/>
              <w:t>(NIE oznacza odrzucenie wniosku)</w:t>
            </w:r>
          </w:p>
          <w:p w14:paraId="4AF2BE29"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2146129A"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4EB06D75"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1603F91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1E5CAC77" w14:textId="77777777" w:rsidTr="00F30A2D">
        <w:trPr>
          <w:trHeight w:val="416"/>
        </w:trPr>
        <w:tc>
          <w:tcPr>
            <w:tcW w:w="959" w:type="dxa"/>
            <w:vAlign w:val="center"/>
          </w:tcPr>
          <w:p w14:paraId="7B4194DB"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B.10</w:t>
            </w:r>
          </w:p>
        </w:tc>
        <w:tc>
          <w:tcPr>
            <w:tcW w:w="2856" w:type="dxa"/>
            <w:vAlign w:val="center"/>
          </w:tcPr>
          <w:p w14:paraId="530C2E56" w14:textId="77777777" w:rsidR="007A0FB3" w:rsidRPr="006778F1" w:rsidRDefault="007A0FB3" w:rsidP="00397489">
            <w:pPr>
              <w:spacing w:after="0" w:line="240" w:lineRule="auto"/>
              <w:jc w:val="center"/>
              <w:rPr>
                <w:rFonts w:ascii="Arial" w:hAnsi="Arial" w:cs="Arial"/>
                <w:sz w:val="24"/>
                <w:szCs w:val="24"/>
              </w:rPr>
            </w:pPr>
            <w:r w:rsidRPr="006778F1">
              <w:rPr>
                <w:rFonts w:ascii="Arial" w:hAnsi="Arial" w:cs="Arial"/>
                <w:sz w:val="24"/>
                <w:szCs w:val="24"/>
              </w:rPr>
              <w:t xml:space="preserve">Wykonalność finansowa </w:t>
            </w:r>
          </w:p>
          <w:p w14:paraId="6CFCD6B7" w14:textId="77777777" w:rsidR="007A0FB3" w:rsidRPr="006778F1" w:rsidRDefault="007A0FB3" w:rsidP="00397489">
            <w:pPr>
              <w:spacing w:after="0" w:line="240" w:lineRule="auto"/>
              <w:jc w:val="center"/>
              <w:rPr>
                <w:rFonts w:ascii="Arial" w:hAnsi="Arial" w:cs="Arial"/>
                <w:sz w:val="24"/>
                <w:szCs w:val="24"/>
              </w:rPr>
            </w:pPr>
            <w:r w:rsidRPr="006778F1">
              <w:rPr>
                <w:rFonts w:ascii="Arial" w:hAnsi="Arial" w:cs="Arial"/>
                <w:sz w:val="24"/>
                <w:szCs w:val="24"/>
              </w:rPr>
              <w:t>i ekonomiczna projektu</w:t>
            </w:r>
          </w:p>
          <w:p w14:paraId="3A0FF5F2" w14:textId="77777777" w:rsidR="007A0FB3" w:rsidRPr="006778F1" w:rsidRDefault="007A0FB3" w:rsidP="00397489">
            <w:pPr>
              <w:spacing w:after="0" w:line="240" w:lineRule="auto"/>
              <w:jc w:val="center"/>
              <w:rPr>
                <w:rFonts w:ascii="Arial" w:hAnsi="Arial" w:cs="Arial"/>
                <w:sz w:val="24"/>
                <w:szCs w:val="24"/>
              </w:rPr>
            </w:pPr>
          </w:p>
          <w:p w14:paraId="5630AD66" w14:textId="77777777" w:rsidR="007A0FB3" w:rsidRPr="006778F1" w:rsidRDefault="007A0FB3" w:rsidP="0056496E">
            <w:pPr>
              <w:spacing w:after="0" w:line="240" w:lineRule="auto"/>
              <w:rPr>
                <w:rFonts w:ascii="Arial" w:hAnsi="Arial" w:cs="Arial"/>
                <w:color w:val="FF0000"/>
                <w:sz w:val="24"/>
                <w:szCs w:val="24"/>
              </w:rPr>
            </w:pPr>
          </w:p>
        </w:tc>
        <w:tc>
          <w:tcPr>
            <w:tcW w:w="6348" w:type="dxa"/>
          </w:tcPr>
          <w:p w14:paraId="223383D6" w14:textId="77777777" w:rsidR="00534694" w:rsidRPr="006778F1" w:rsidRDefault="00534694" w:rsidP="00534694">
            <w:pPr>
              <w:spacing w:before="60" w:after="0" w:line="240" w:lineRule="auto"/>
              <w:rPr>
                <w:rFonts w:ascii="Arial" w:hAnsi="Arial" w:cs="Arial"/>
                <w:sz w:val="24"/>
                <w:szCs w:val="24"/>
              </w:rPr>
            </w:pPr>
            <w:r w:rsidRPr="006778F1">
              <w:rPr>
                <w:rFonts w:ascii="Arial" w:hAnsi="Arial" w:cs="Arial"/>
                <w:sz w:val="24"/>
                <w:szCs w:val="24"/>
              </w:rPr>
              <w:t>W tym kryterium sprawdzamy, czy projekt wykazuje pozytywne efekty ekonomiczne oraz czy analiza finansowa przedsięwzięcia została przeprowadzona poprawnie, w szczególności czy:</w:t>
            </w:r>
          </w:p>
          <w:p w14:paraId="1D70C910" w14:textId="77777777" w:rsidR="00534694" w:rsidRPr="006778F1" w:rsidRDefault="00534694" w:rsidP="003F3305">
            <w:pPr>
              <w:numPr>
                <w:ilvl w:val="0"/>
                <w:numId w:val="48"/>
              </w:numPr>
              <w:spacing w:before="60" w:after="0" w:line="240" w:lineRule="auto"/>
              <w:rPr>
                <w:rFonts w:ascii="Arial" w:hAnsi="Arial" w:cs="Arial"/>
                <w:sz w:val="24"/>
                <w:szCs w:val="24"/>
              </w:rPr>
            </w:pPr>
            <w:r w:rsidRPr="006778F1">
              <w:rPr>
                <w:rFonts w:ascii="Arial" w:hAnsi="Arial" w:cs="Arial"/>
                <w:sz w:val="24"/>
                <w:szCs w:val="24"/>
              </w:rPr>
              <w:t>wskazano źródła finansowania wkładu własnego oraz wydatków niekwalifikowalnych,</w:t>
            </w:r>
          </w:p>
          <w:p w14:paraId="03B9598A" w14:textId="77777777" w:rsidR="00534694" w:rsidRPr="006778F1" w:rsidRDefault="00534694" w:rsidP="003F3305">
            <w:pPr>
              <w:numPr>
                <w:ilvl w:val="0"/>
                <w:numId w:val="48"/>
              </w:numPr>
              <w:spacing w:before="60" w:after="0" w:line="240" w:lineRule="auto"/>
              <w:rPr>
                <w:rFonts w:ascii="Arial" w:hAnsi="Arial" w:cs="Arial"/>
                <w:sz w:val="24"/>
                <w:szCs w:val="24"/>
              </w:rPr>
            </w:pPr>
            <w:r w:rsidRPr="006778F1">
              <w:rPr>
                <w:rFonts w:ascii="Arial" w:hAnsi="Arial" w:cs="Arial"/>
                <w:sz w:val="24"/>
                <w:szCs w:val="24"/>
              </w:rPr>
              <w:t xml:space="preserve">przyjęte założenia analiz finansowych są spójne i uzasadnione, </w:t>
            </w:r>
          </w:p>
          <w:p w14:paraId="4A3DC5C9" w14:textId="77777777" w:rsidR="00534694" w:rsidRPr="006778F1" w:rsidRDefault="00534694" w:rsidP="003F3305">
            <w:pPr>
              <w:numPr>
                <w:ilvl w:val="0"/>
                <w:numId w:val="48"/>
              </w:numPr>
              <w:spacing w:before="60" w:after="0" w:line="240" w:lineRule="auto"/>
              <w:rPr>
                <w:rFonts w:ascii="Arial" w:hAnsi="Arial" w:cs="Arial"/>
                <w:sz w:val="24"/>
                <w:szCs w:val="24"/>
              </w:rPr>
            </w:pPr>
            <w:r w:rsidRPr="006778F1">
              <w:rPr>
                <w:rFonts w:ascii="Arial" w:hAnsi="Arial" w:cs="Arial"/>
                <w:sz w:val="24"/>
                <w:szCs w:val="24"/>
              </w:rPr>
              <w:lastRenderedPageBreak/>
              <w:t>w analizie finansowej nie ma istotnych błędów rachunkowych,</w:t>
            </w:r>
          </w:p>
          <w:p w14:paraId="58A95210" w14:textId="77777777" w:rsidR="00534694" w:rsidRPr="006778F1" w:rsidRDefault="00534694" w:rsidP="003F3305">
            <w:pPr>
              <w:numPr>
                <w:ilvl w:val="0"/>
                <w:numId w:val="48"/>
              </w:numPr>
              <w:spacing w:before="60" w:after="0" w:line="240" w:lineRule="auto"/>
              <w:rPr>
                <w:rFonts w:ascii="Arial" w:hAnsi="Arial" w:cs="Arial"/>
                <w:sz w:val="24"/>
                <w:szCs w:val="24"/>
              </w:rPr>
            </w:pPr>
            <w:r w:rsidRPr="006778F1">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5B366C7B" w14:textId="77777777" w:rsidR="00534694" w:rsidRPr="006778F1" w:rsidRDefault="00534694" w:rsidP="003F3305">
            <w:pPr>
              <w:numPr>
                <w:ilvl w:val="0"/>
                <w:numId w:val="48"/>
              </w:numPr>
              <w:spacing w:before="60" w:after="0" w:line="240" w:lineRule="auto"/>
              <w:rPr>
                <w:rFonts w:ascii="Arial" w:hAnsi="Arial" w:cs="Arial"/>
                <w:sz w:val="24"/>
                <w:szCs w:val="24"/>
              </w:rPr>
            </w:pPr>
            <w:r w:rsidRPr="006778F1">
              <w:rPr>
                <w:rFonts w:ascii="Arial" w:hAnsi="Arial" w:cs="Arial"/>
                <w:sz w:val="24"/>
                <w:szCs w:val="24"/>
              </w:rPr>
              <w:t>wykazana została stabilność finansowa (wymagane dla projektów obejmujących inwestycje w infrastrukturę lub inwestycje produkcyjne).</w:t>
            </w:r>
          </w:p>
          <w:p w14:paraId="61829076" w14:textId="77777777" w:rsidR="00534694" w:rsidRPr="006778F1" w:rsidRDefault="00534694" w:rsidP="00534694">
            <w:pPr>
              <w:spacing w:before="60" w:after="0" w:line="240" w:lineRule="auto"/>
              <w:rPr>
                <w:rFonts w:ascii="Arial" w:hAnsi="Arial" w:cs="Arial"/>
                <w:sz w:val="24"/>
                <w:szCs w:val="24"/>
              </w:rPr>
            </w:pPr>
          </w:p>
          <w:p w14:paraId="3E7C5139" w14:textId="77777777" w:rsidR="007A0FB3" w:rsidRPr="006778F1" w:rsidRDefault="00534694" w:rsidP="00C2640F">
            <w:pPr>
              <w:spacing w:before="60" w:after="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111" w:type="dxa"/>
          </w:tcPr>
          <w:p w14:paraId="6D7E8536"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p>
          <w:p w14:paraId="001ECD8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4E982C40"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533B989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2BA226A1" w14:textId="77777777" w:rsidR="007A0FB3" w:rsidRPr="006778F1" w:rsidRDefault="007A0FB3" w:rsidP="00C2640F">
            <w:pPr>
              <w:spacing w:after="0" w:line="240" w:lineRule="auto"/>
              <w:rPr>
                <w:rFonts w:ascii="Arial" w:hAnsi="Arial" w:cs="Arial"/>
                <w:sz w:val="24"/>
                <w:szCs w:val="24"/>
              </w:rPr>
            </w:pPr>
          </w:p>
          <w:p w14:paraId="57CD79C0"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W trakcie oceny kryterium wnioskodawca może zostać poproszony o uzupełnienie lub poprawienie wniosku.</w:t>
            </w:r>
          </w:p>
          <w:p w14:paraId="3A0EF61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735365EE" w14:textId="77777777" w:rsidTr="00F30A2D">
        <w:trPr>
          <w:trHeight w:val="425"/>
        </w:trPr>
        <w:tc>
          <w:tcPr>
            <w:tcW w:w="959" w:type="dxa"/>
            <w:vAlign w:val="center"/>
          </w:tcPr>
          <w:p w14:paraId="34F0F168"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B.11</w:t>
            </w:r>
          </w:p>
        </w:tc>
        <w:tc>
          <w:tcPr>
            <w:tcW w:w="2856" w:type="dxa"/>
            <w:vAlign w:val="center"/>
          </w:tcPr>
          <w:p w14:paraId="7125F09A"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Kwalifikowalność wydatków</w:t>
            </w:r>
          </w:p>
          <w:p w14:paraId="17AD93B2" w14:textId="77777777" w:rsidR="007A0FB3" w:rsidRPr="006778F1" w:rsidRDefault="007A0FB3" w:rsidP="00DE33DD">
            <w:pPr>
              <w:spacing w:after="0" w:line="240" w:lineRule="auto"/>
              <w:jc w:val="center"/>
              <w:rPr>
                <w:rFonts w:ascii="Arial" w:hAnsi="Arial" w:cs="Arial"/>
                <w:sz w:val="24"/>
                <w:szCs w:val="24"/>
              </w:rPr>
            </w:pPr>
          </w:p>
          <w:p w14:paraId="0DE4B5B7" w14:textId="77777777" w:rsidR="007A0FB3" w:rsidRPr="006778F1" w:rsidRDefault="007A0FB3" w:rsidP="00F85AFC">
            <w:pPr>
              <w:spacing w:after="0" w:line="240" w:lineRule="auto"/>
              <w:ind w:left="720"/>
              <w:rPr>
                <w:rFonts w:ascii="Arial" w:hAnsi="Arial" w:cs="Arial"/>
                <w:sz w:val="24"/>
                <w:szCs w:val="24"/>
              </w:rPr>
            </w:pPr>
          </w:p>
        </w:tc>
        <w:tc>
          <w:tcPr>
            <w:tcW w:w="6348" w:type="dxa"/>
          </w:tcPr>
          <w:p w14:paraId="0D56BDC9" w14:textId="77777777" w:rsidR="007A0FB3" w:rsidRPr="006778F1" w:rsidRDefault="007A0FB3" w:rsidP="00C2640F">
            <w:pPr>
              <w:spacing w:before="60" w:after="0" w:line="240" w:lineRule="auto"/>
              <w:rPr>
                <w:rFonts w:ascii="Arial" w:hAnsi="Arial" w:cs="Arial"/>
                <w:sz w:val="24"/>
                <w:szCs w:val="24"/>
              </w:rPr>
            </w:pPr>
            <w:r w:rsidRPr="006778F1">
              <w:rPr>
                <w:rFonts w:ascii="Arial" w:hAnsi="Arial" w:cs="Arial"/>
                <w:sz w:val="24"/>
                <w:szCs w:val="24"/>
              </w:rPr>
              <w:t>W tym kryterium sprawdzamy, czy wydatki wskazane w projekcie spełniają warunki kwalifikowalności, tj.:</w:t>
            </w:r>
          </w:p>
          <w:p w14:paraId="05ED9367" w14:textId="77777777" w:rsidR="007A0FB3" w:rsidRPr="006778F1" w:rsidRDefault="007A0FB3" w:rsidP="00B924C4">
            <w:pPr>
              <w:numPr>
                <w:ilvl w:val="0"/>
                <w:numId w:val="49"/>
              </w:numPr>
              <w:spacing w:after="0" w:line="240" w:lineRule="auto"/>
              <w:rPr>
                <w:rFonts w:ascii="Arial" w:hAnsi="Arial" w:cs="Arial"/>
                <w:sz w:val="24"/>
                <w:szCs w:val="24"/>
              </w:rPr>
            </w:pPr>
            <w:r w:rsidRPr="006778F1">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4EBB3DB8" w14:textId="77777777" w:rsidR="007A0FB3" w:rsidRPr="006778F1" w:rsidRDefault="007A0FB3" w:rsidP="00B924C4">
            <w:pPr>
              <w:numPr>
                <w:ilvl w:val="0"/>
                <w:numId w:val="49"/>
              </w:numPr>
              <w:spacing w:after="0" w:line="240" w:lineRule="auto"/>
              <w:rPr>
                <w:rFonts w:ascii="Arial" w:hAnsi="Arial" w:cs="Arial"/>
                <w:sz w:val="24"/>
                <w:szCs w:val="24"/>
              </w:rPr>
            </w:pPr>
            <w:r w:rsidRPr="006778F1">
              <w:rPr>
                <w:rFonts w:ascii="Arial" w:hAnsi="Arial" w:cs="Arial"/>
                <w:sz w:val="24"/>
                <w:szCs w:val="24"/>
              </w:rPr>
              <w:t xml:space="preserve">są zgodne z zasadami określonymi w Wytycznych </w:t>
            </w:r>
            <w:bookmarkStart w:id="3" w:name="_Hlk126574575"/>
            <w:r w:rsidRPr="006778F1">
              <w:rPr>
                <w:rFonts w:ascii="Arial" w:hAnsi="Arial" w:cs="Arial"/>
                <w:sz w:val="24"/>
                <w:szCs w:val="24"/>
              </w:rPr>
              <w:t>dotyczących kwalifikowalności wydatków 2021-2027</w:t>
            </w:r>
            <w:bookmarkEnd w:id="3"/>
            <w:r w:rsidRPr="006778F1">
              <w:rPr>
                <w:rStyle w:val="Odwoanieprzypisudolnego"/>
                <w:rFonts w:ascii="Arial" w:hAnsi="Arial" w:cs="Arial"/>
                <w:sz w:val="24"/>
                <w:szCs w:val="24"/>
              </w:rPr>
              <w:footnoteReference w:id="8"/>
            </w:r>
            <w:r w:rsidRPr="006778F1">
              <w:rPr>
                <w:rFonts w:ascii="Arial" w:hAnsi="Arial" w:cs="Arial"/>
                <w:sz w:val="24"/>
                <w:szCs w:val="24"/>
              </w:rPr>
              <w:t xml:space="preserve"> oraz zapisami dotyczącymi </w:t>
            </w:r>
            <w:r w:rsidRPr="006778F1">
              <w:rPr>
                <w:rFonts w:ascii="Arial" w:hAnsi="Arial" w:cs="Arial"/>
                <w:sz w:val="24"/>
                <w:szCs w:val="24"/>
              </w:rPr>
              <w:lastRenderedPageBreak/>
              <w:t>kwalifikowalności wydatków określonymi w regulaminie wyboru projektów,</w:t>
            </w:r>
          </w:p>
          <w:p w14:paraId="7946BF0A" w14:textId="77777777" w:rsidR="007A0FB3" w:rsidRPr="006778F1" w:rsidRDefault="007A0FB3" w:rsidP="00B924C4">
            <w:pPr>
              <w:numPr>
                <w:ilvl w:val="0"/>
                <w:numId w:val="49"/>
              </w:numPr>
              <w:spacing w:after="0" w:line="240" w:lineRule="auto"/>
              <w:rPr>
                <w:rFonts w:ascii="Arial" w:hAnsi="Arial" w:cs="Arial"/>
                <w:sz w:val="24"/>
                <w:szCs w:val="24"/>
              </w:rPr>
            </w:pPr>
            <w:r w:rsidRPr="006778F1">
              <w:rPr>
                <w:rFonts w:ascii="Arial" w:hAnsi="Arial" w:cs="Arial"/>
                <w:sz w:val="24"/>
                <w:szCs w:val="24"/>
              </w:rPr>
              <w:t xml:space="preserve">zostały uwzględnione w budżecie projektu, </w:t>
            </w:r>
          </w:p>
          <w:p w14:paraId="655ED86D" w14:textId="77777777" w:rsidR="007A0FB3" w:rsidRPr="006778F1" w:rsidRDefault="007A0FB3" w:rsidP="00B924C4">
            <w:pPr>
              <w:numPr>
                <w:ilvl w:val="0"/>
                <w:numId w:val="49"/>
              </w:numPr>
              <w:spacing w:after="0" w:line="240" w:lineRule="auto"/>
              <w:rPr>
                <w:rFonts w:ascii="Arial" w:hAnsi="Arial" w:cs="Arial"/>
                <w:sz w:val="24"/>
                <w:szCs w:val="24"/>
              </w:rPr>
            </w:pPr>
            <w:r w:rsidRPr="006778F1">
              <w:rPr>
                <w:rFonts w:ascii="Arial" w:hAnsi="Arial" w:cs="Arial"/>
                <w:sz w:val="24"/>
                <w:szCs w:val="24"/>
              </w:rPr>
              <w:t>są niezbędne do realizacji celów projektu i zostaną poniesione w związku z realizacją projektu,</w:t>
            </w:r>
          </w:p>
          <w:p w14:paraId="3B2F9E56" w14:textId="77777777" w:rsidR="007A0FB3" w:rsidRPr="006778F1" w:rsidRDefault="007A0FB3" w:rsidP="00B924C4">
            <w:pPr>
              <w:numPr>
                <w:ilvl w:val="0"/>
                <w:numId w:val="49"/>
              </w:numPr>
              <w:spacing w:after="0" w:line="240" w:lineRule="auto"/>
              <w:rPr>
                <w:rFonts w:ascii="Arial" w:hAnsi="Arial" w:cs="Arial"/>
                <w:sz w:val="24"/>
                <w:szCs w:val="24"/>
              </w:rPr>
            </w:pPr>
            <w:r w:rsidRPr="006778F1">
              <w:rPr>
                <w:rFonts w:ascii="Arial" w:hAnsi="Arial" w:cs="Arial"/>
                <w:sz w:val="24"/>
                <w:szCs w:val="24"/>
              </w:rPr>
              <w:t>zostaną dokonane w sposób racjonalny i efektywny z zachowaniem zasad uzyskiwania najlepszych efektów z danych nakładów,</w:t>
            </w:r>
          </w:p>
          <w:p w14:paraId="438577B5" w14:textId="77777777" w:rsidR="007A0FB3" w:rsidRPr="006778F1" w:rsidRDefault="007A0FB3" w:rsidP="00B924C4">
            <w:pPr>
              <w:numPr>
                <w:ilvl w:val="0"/>
                <w:numId w:val="49"/>
              </w:numPr>
              <w:spacing w:after="0" w:line="240" w:lineRule="auto"/>
              <w:rPr>
                <w:rFonts w:ascii="Arial" w:hAnsi="Arial" w:cs="Arial"/>
                <w:sz w:val="24"/>
                <w:szCs w:val="24"/>
              </w:rPr>
            </w:pPr>
            <w:r w:rsidRPr="006778F1">
              <w:rPr>
                <w:rFonts w:ascii="Arial" w:hAnsi="Arial" w:cs="Arial"/>
                <w:sz w:val="24"/>
                <w:szCs w:val="24"/>
              </w:rPr>
              <w:t>czy stawkę ryczałtową na koszty pośrednie ustalono prawidłowo (jeśli dotyczy).</w:t>
            </w:r>
          </w:p>
          <w:p w14:paraId="66204FF1" w14:textId="77777777" w:rsidR="007A0FB3" w:rsidRPr="006778F1" w:rsidRDefault="007A0FB3" w:rsidP="00C2640F">
            <w:pPr>
              <w:spacing w:after="0" w:line="240" w:lineRule="auto"/>
              <w:rPr>
                <w:rFonts w:ascii="Arial" w:hAnsi="Arial" w:cs="Arial"/>
                <w:sz w:val="24"/>
                <w:szCs w:val="24"/>
              </w:rPr>
            </w:pPr>
          </w:p>
          <w:p w14:paraId="2E6FBAEE"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111" w:type="dxa"/>
          </w:tcPr>
          <w:p w14:paraId="7274F11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 </w:t>
            </w:r>
            <w:r w:rsidRPr="006778F1">
              <w:rPr>
                <w:rFonts w:ascii="Arial" w:hAnsi="Arial" w:cs="Arial"/>
                <w:sz w:val="24"/>
                <w:szCs w:val="24"/>
              </w:rPr>
              <w:br/>
              <w:t>(NIE oznacza odrzucenie wniosku)</w:t>
            </w:r>
          </w:p>
          <w:p w14:paraId="75FC72D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555F4E6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2DBF0D7D" w14:textId="77777777" w:rsidR="007A0FB3" w:rsidRPr="006778F1" w:rsidRDefault="007A0FB3" w:rsidP="00C2640F">
            <w:pPr>
              <w:spacing w:after="0" w:line="240" w:lineRule="auto"/>
              <w:rPr>
                <w:rFonts w:ascii="Arial" w:hAnsi="Arial" w:cs="Arial"/>
                <w:sz w:val="24"/>
                <w:szCs w:val="24"/>
              </w:rPr>
            </w:pPr>
          </w:p>
          <w:p w14:paraId="18B25C7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W trakcie oceny kryterium wnioskodawca może zostać </w:t>
            </w:r>
            <w:r w:rsidRPr="006778F1">
              <w:rPr>
                <w:rFonts w:ascii="Arial" w:hAnsi="Arial" w:cs="Arial"/>
                <w:sz w:val="24"/>
                <w:szCs w:val="24"/>
              </w:rPr>
              <w:lastRenderedPageBreak/>
              <w:t>poproszony o uzupełnienie lub poprawienie wniosku.</w:t>
            </w:r>
          </w:p>
          <w:p w14:paraId="4B8FFD54"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684255CA" w14:textId="77777777" w:rsidTr="00F30A2D">
        <w:trPr>
          <w:trHeight w:val="425"/>
        </w:trPr>
        <w:tc>
          <w:tcPr>
            <w:tcW w:w="959" w:type="dxa"/>
            <w:vAlign w:val="center"/>
          </w:tcPr>
          <w:p w14:paraId="30E38E3B"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B.12</w:t>
            </w:r>
          </w:p>
        </w:tc>
        <w:tc>
          <w:tcPr>
            <w:tcW w:w="2856" w:type="dxa"/>
            <w:vAlign w:val="center"/>
          </w:tcPr>
          <w:p w14:paraId="5D214C41" w14:textId="77777777" w:rsidR="007A0FB3" w:rsidRPr="006778F1" w:rsidRDefault="007A0FB3" w:rsidP="00C0485B">
            <w:pPr>
              <w:spacing w:after="0" w:line="240" w:lineRule="auto"/>
              <w:jc w:val="center"/>
              <w:rPr>
                <w:rFonts w:ascii="Arial" w:hAnsi="Arial" w:cs="Arial"/>
                <w:sz w:val="24"/>
                <w:szCs w:val="24"/>
              </w:rPr>
            </w:pPr>
            <w:r w:rsidRPr="006778F1">
              <w:rPr>
                <w:rFonts w:ascii="Arial" w:hAnsi="Arial" w:cs="Arial"/>
                <w:sz w:val="24"/>
                <w:szCs w:val="24"/>
              </w:rPr>
              <w:t>Projekt jest zgodny z zasadą równości szans i</w:t>
            </w:r>
          </w:p>
          <w:p w14:paraId="02B90C9F" w14:textId="77777777" w:rsidR="007A0FB3" w:rsidRPr="006778F1" w:rsidRDefault="007A0FB3" w:rsidP="00C0485B">
            <w:pPr>
              <w:spacing w:after="0" w:line="240" w:lineRule="auto"/>
              <w:jc w:val="center"/>
              <w:rPr>
                <w:rFonts w:ascii="Arial" w:hAnsi="Arial" w:cs="Arial"/>
                <w:sz w:val="24"/>
                <w:szCs w:val="24"/>
              </w:rPr>
            </w:pPr>
            <w:r w:rsidRPr="006778F1">
              <w:rPr>
                <w:rFonts w:ascii="Arial" w:hAnsi="Arial" w:cs="Arial"/>
                <w:sz w:val="24"/>
                <w:szCs w:val="24"/>
              </w:rPr>
              <w:t>niedyskryminacji, w tym dostępności dla osób z niepełnosprawnościami</w:t>
            </w:r>
          </w:p>
        </w:tc>
        <w:tc>
          <w:tcPr>
            <w:tcW w:w="6348" w:type="dxa"/>
          </w:tcPr>
          <w:p w14:paraId="1B38B395" w14:textId="77777777" w:rsidR="007A0FB3" w:rsidRPr="006778F1" w:rsidRDefault="007A0FB3" w:rsidP="00D5421F">
            <w:pPr>
              <w:spacing w:before="60" w:after="60" w:line="240" w:lineRule="auto"/>
              <w:rPr>
                <w:rFonts w:ascii="Arial" w:hAnsi="Arial" w:cs="Arial"/>
                <w:sz w:val="24"/>
                <w:szCs w:val="24"/>
              </w:rPr>
            </w:pPr>
            <w:r w:rsidRPr="006778F1">
              <w:rPr>
                <w:rFonts w:ascii="Arial" w:hAnsi="Arial" w:cs="Arial"/>
                <w:sz w:val="24"/>
                <w:szCs w:val="24"/>
              </w:rPr>
              <w:t xml:space="preserve">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6B62F1B3" w14:textId="77777777" w:rsidR="007A0FB3" w:rsidRPr="006778F1" w:rsidRDefault="007A0FB3" w:rsidP="00C2640F">
            <w:pPr>
              <w:spacing w:before="60" w:after="60" w:line="240" w:lineRule="auto"/>
              <w:ind w:left="720"/>
              <w:rPr>
                <w:rFonts w:ascii="Arial" w:hAnsi="Arial" w:cs="Arial"/>
                <w:sz w:val="24"/>
                <w:szCs w:val="24"/>
              </w:rPr>
            </w:pPr>
          </w:p>
          <w:p w14:paraId="17BCF65E"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tc>
        <w:tc>
          <w:tcPr>
            <w:tcW w:w="4111" w:type="dxa"/>
          </w:tcPr>
          <w:p w14:paraId="3B28376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TAK/NIE </w:t>
            </w:r>
          </w:p>
          <w:p w14:paraId="1F826421"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260DCD1C"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3F3A2090"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2789A157"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2DC55DDA"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400CA199" w14:textId="77777777" w:rsidTr="00F30A2D">
        <w:trPr>
          <w:trHeight w:val="425"/>
        </w:trPr>
        <w:tc>
          <w:tcPr>
            <w:tcW w:w="959" w:type="dxa"/>
            <w:vAlign w:val="center"/>
          </w:tcPr>
          <w:p w14:paraId="7199FC69"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t>B.13</w:t>
            </w:r>
          </w:p>
        </w:tc>
        <w:tc>
          <w:tcPr>
            <w:tcW w:w="2856" w:type="dxa"/>
            <w:vAlign w:val="center"/>
          </w:tcPr>
          <w:p w14:paraId="107BE65F" w14:textId="77777777" w:rsidR="007A0FB3" w:rsidRPr="006778F1" w:rsidRDefault="007A0FB3" w:rsidP="00C0485B">
            <w:pPr>
              <w:spacing w:after="0" w:line="240" w:lineRule="auto"/>
              <w:jc w:val="center"/>
              <w:rPr>
                <w:rFonts w:ascii="Arial" w:hAnsi="Arial" w:cs="Arial"/>
                <w:sz w:val="24"/>
                <w:szCs w:val="24"/>
              </w:rPr>
            </w:pPr>
            <w:r w:rsidRPr="006778F1">
              <w:rPr>
                <w:rFonts w:ascii="Arial" w:hAnsi="Arial" w:cs="Arial"/>
                <w:sz w:val="24"/>
                <w:szCs w:val="24"/>
              </w:rPr>
              <w:t xml:space="preserve">Projekt jest zgodny z Kartą Praw </w:t>
            </w:r>
            <w:r w:rsidRPr="006778F1">
              <w:rPr>
                <w:rFonts w:ascii="Arial" w:hAnsi="Arial" w:cs="Arial"/>
                <w:sz w:val="24"/>
                <w:szCs w:val="24"/>
              </w:rPr>
              <w:lastRenderedPageBreak/>
              <w:t>Podstawowych Unii Europejskiej</w:t>
            </w:r>
          </w:p>
        </w:tc>
        <w:tc>
          <w:tcPr>
            <w:tcW w:w="6348" w:type="dxa"/>
          </w:tcPr>
          <w:p w14:paraId="6DDAB50F"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lastRenderedPageBreak/>
              <w:t xml:space="preserve">W kryterium sprawdzamy, czy projekt jest zgodny z  Kartą Praw Podstawowych Unii Europejskiej z dnia 26 października 2012 r. (Dz. Urz. UE C 326/391 z </w:t>
            </w:r>
            <w:r w:rsidRPr="006778F1">
              <w:rPr>
                <w:rFonts w:ascii="Arial" w:hAnsi="Arial" w:cs="Arial"/>
                <w:sz w:val="24"/>
                <w:szCs w:val="24"/>
              </w:rPr>
              <w:lastRenderedPageBreak/>
              <w:t>26.10.2012) w zakresie odnoszącym się do sposobu realizacji, zakresu projektu i wnioskodawcy.</w:t>
            </w:r>
          </w:p>
          <w:p w14:paraId="4B2F3ADD"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1F595DD2"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tc>
        <w:tc>
          <w:tcPr>
            <w:tcW w:w="4111" w:type="dxa"/>
          </w:tcPr>
          <w:p w14:paraId="3F04FEB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TAK/NIE</w:t>
            </w:r>
          </w:p>
          <w:p w14:paraId="490FF23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487E6206"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Kryterium obligatoryjne – spełnienie kryterium jest niezbędne do przyznania dofinansowania.</w:t>
            </w:r>
          </w:p>
          <w:p w14:paraId="15850541"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3C2FD1B9"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4F4D4723"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188FD82A" w14:textId="77777777" w:rsidTr="00F30A2D">
        <w:trPr>
          <w:trHeight w:val="425"/>
        </w:trPr>
        <w:tc>
          <w:tcPr>
            <w:tcW w:w="959" w:type="dxa"/>
            <w:vAlign w:val="center"/>
          </w:tcPr>
          <w:p w14:paraId="783B6EEA" w14:textId="77777777" w:rsidR="007A0FB3" w:rsidRPr="006778F1" w:rsidRDefault="007A0FB3" w:rsidP="00052B0B">
            <w:pPr>
              <w:spacing w:after="0" w:line="240" w:lineRule="auto"/>
              <w:jc w:val="center"/>
              <w:rPr>
                <w:rFonts w:ascii="Arial" w:hAnsi="Arial" w:cs="Arial"/>
                <w:sz w:val="24"/>
                <w:szCs w:val="24"/>
              </w:rPr>
            </w:pPr>
            <w:r w:rsidRPr="006778F1">
              <w:rPr>
                <w:rFonts w:ascii="Arial" w:hAnsi="Arial" w:cs="Arial"/>
                <w:sz w:val="24"/>
                <w:szCs w:val="24"/>
              </w:rPr>
              <w:lastRenderedPageBreak/>
              <w:t>B.14</w:t>
            </w:r>
          </w:p>
        </w:tc>
        <w:tc>
          <w:tcPr>
            <w:tcW w:w="2856" w:type="dxa"/>
            <w:vAlign w:val="center"/>
          </w:tcPr>
          <w:p w14:paraId="77B1A407" w14:textId="77777777" w:rsidR="007A0FB3" w:rsidRPr="006778F1" w:rsidRDefault="007A0FB3" w:rsidP="00C0485B">
            <w:pPr>
              <w:spacing w:after="0" w:line="240" w:lineRule="auto"/>
              <w:jc w:val="center"/>
              <w:rPr>
                <w:rFonts w:ascii="Arial" w:hAnsi="Arial" w:cs="Arial"/>
                <w:sz w:val="24"/>
                <w:szCs w:val="24"/>
              </w:rPr>
            </w:pPr>
            <w:r w:rsidRPr="006778F1">
              <w:rPr>
                <w:rFonts w:ascii="Arial" w:hAnsi="Arial" w:cs="Arial"/>
                <w:sz w:val="24"/>
                <w:szCs w:val="24"/>
              </w:rPr>
              <w:t>Projekt jest zgodny z Konwencją o Prawach Osób Niepełnosprawnych</w:t>
            </w:r>
          </w:p>
        </w:tc>
        <w:tc>
          <w:tcPr>
            <w:tcW w:w="6348" w:type="dxa"/>
          </w:tcPr>
          <w:p w14:paraId="7A41F76D"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W tym kryterium sprawdzamy, czy projekt jest zgodny z  Konwencją o Prawach Osób Niepełnosprawnych sporządzoną w Nowym Jorku dnia 13 grudnia 2006 r. (Dz. U. z 2012 r. poz. 1169 z późn. zm.) w zakresie odnoszącym się do sposobu realizacji, zakresu projektu i wnioskodawcy.</w:t>
            </w:r>
          </w:p>
          <w:p w14:paraId="634E7680"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02F2C34E" w14:textId="77777777" w:rsidR="007A0FB3" w:rsidRPr="006778F1" w:rsidRDefault="007A0FB3" w:rsidP="00C2640F">
            <w:pPr>
              <w:spacing w:before="60" w:after="60" w:line="240" w:lineRule="auto"/>
              <w:rPr>
                <w:rFonts w:ascii="Arial" w:hAnsi="Arial" w:cs="Arial"/>
                <w:sz w:val="24"/>
                <w:szCs w:val="24"/>
              </w:rPr>
            </w:pPr>
          </w:p>
          <w:p w14:paraId="594C188E"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tc>
        <w:tc>
          <w:tcPr>
            <w:tcW w:w="4111" w:type="dxa"/>
          </w:tcPr>
          <w:p w14:paraId="67430330"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TAK/NIE</w:t>
            </w:r>
          </w:p>
          <w:p w14:paraId="69135656"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717665E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4AC632C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194DF143"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402AB4D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74273AA3" w14:textId="77777777" w:rsidTr="00F30A2D">
        <w:trPr>
          <w:trHeight w:val="425"/>
        </w:trPr>
        <w:tc>
          <w:tcPr>
            <w:tcW w:w="959" w:type="dxa"/>
            <w:vAlign w:val="center"/>
          </w:tcPr>
          <w:p w14:paraId="73AFD64E" w14:textId="77777777" w:rsidR="007A0FB3" w:rsidRPr="006778F1" w:rsidRDefault="007A0FB3" w:rsidP="00DE33DD">
            <w:pPr>
              <w:spacing w:after="0" w:line="240" w:lineRule="auto"/>
              <w:jc w:val="center"/>
              <w:rPr>
                <w:rFonts w:ascii="Arial" w:hAnsi="Arial" w:cs="Arial"/>
                <w:sz w:val="24"/>
                <w:szCs w:val="24"/>
              </w:rPr>
            </w:pPr>
            <w:r w:rsidRPr="006778F1">
              <w:rPr>
                <w:rFonts w:ascii="Arial" w:hAnsi="Arial" w:cs="Arial"/>
                <w:sz w:val="24"/>
                <w:szCs w:val="24"/>
              </w:rPr>
              <w:lastRenderedPageBreak/>
              <w:t>B.15</w:t>
            </w:r>
          </w:p>
        </w:tc>
        <w:tc>
          <w:tcPr>
            <w:tcW w:w="2856" w:type="dxa"/>
            <w:vAlign w:val="center"/>
          </w:tcPr>
          <w:p w14:paraId="0CC3B238" w14:textId="77777777" w:rsidR="007A0FB3" w:rsidRPr="006778F1" w:rsidRDefault="007A0FB3" w:rsidP="00C0485B">
            <w:pPr>
              <w:spacing w:after="0" w:line="240" w:lineRule="auto"/>
              <w:jc w:val="center"/>
              <w:rPr>
                <w:rFonts w:ascii="Arial" w:hAnsi="Arial" w:cs="Arial"/>
                <w:sz w:val="24"/>
                <w:szCs w:val="24"/>
              </w:rPr>
            </w:pPr>
            <w:r w:rsidRPr="006778F1">
              <w:rPr>
                <w:rFonts w:ascii="Arial" w:hAnsi="Arial" w:cs="Arial"/>
                <w:sz w:val="24"/>
                <w:szCs w:val="24"/>
              </w:rPr>
              <w:t>Projekt jest zgodny z zasadą równości kobiet i mężczyzn</w:t>
            </w:r>
          </w:p>
        </w:tc>
        <w:tc>
          <w:tcPr>
            <w:tcW w:w="6348" w:type="dxa"/>
          </w:tcPr>
          <w:p w14:paraId="688F2E01"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680A4E5D" w14:textId="77777777" w:rsidR="007A0FB3" w:rsidRPr="006778F1" w:rsidRDefault="007A0FB3" w:rsidP="00C2640F">
            <w:pPr>
              <w:spacing w:before="60" w:after="60" w:line="240" w:lineRule="auto"/>
              <w:rPr>
                <w:rFonts w:ascii="Arial" w:hAnsi="Arial" w:cs="Arial"/>
                <w:sz w:val="24"/>
                <w:szCs w:val="24"/>
              </w:rPr>
            </w:pPr>
          </w:p>
          <w:p w14:paraId="1B06E03F" w14:textId="77777777" w:rsidR="007A0FB3" w:rsidRPr="006778F1" w:rsidRDefault="007A0FB3" w:rsidP="00C2640F">
            <w:pPr>
              <w:spacing w:before="60"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w:t>
            </w:r>
          </w:p>
        </w:tc>
        <w:tc>
          <w:tcPr>
            <w:tcW w:w="4111" w:type="dxa"/>
          </w:tcPr>
          <w:p w14:paraId="1ACEED4D"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TAK/NIE</w:t>
            </w:r>
          </w:p>
          <w:p w14:paraId="6F1972C5"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31A06FD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0B0BC85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158B9D9E"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2DE5A9E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bl>
    <w:p w14:paraId="19219836" w14:textId="77777777" w:rsidR="00351B69" w:rsidRPr="006778F1" w:rsidRDefault="00351B69">
      <w:pPr>
        <w:rPr>
          <w:rFonts w:ascii="Arial" w:hAnsi="Arial" w:cs="Arial"/>
          <w:b/>
          <w:sz w:val="24"/>
          <w:szCs w:val="24"/>
        </w:rPr>
      </w:pPr>
    </w:p>
    <w:p w14:paraId="1F7D3A97" w14:textId="77777777" w:rsidR="007257F1" w:rsidRPr="006778F1" w:rsidRDefault="002C2CE8">
      <w:pPr>
        <w:rPr>
          <w:rFonts w:ascii="Arial" w:hAnsi="Arial" w:cs="Arial"/>
          <w:b/>
          <w:sz w:val="24"/>
          <w:szCs w:val="24"/>
        </w:rPr>
      </w:pPr>
      <w:r w:rsidRPr="006778F1">
        <w:rPr>
          <w:rFonts w:ascii="Arial" w:hAnsi="Arial" w:cs="Arial"/>
          <w:b/>
          <w:sz w:val="24"/>
          <w:szCs w:val="24"/>
        </w:rPr>
        <w:t xml:space="preserve">C. </w:t>
      </w:r>
      <w:r w:rsidR="007257F1" w:rsidRPr="006778F1">
        <w:rPr>
          <w:rFonts w:ascii="Arial" w:hAnsi="Arial" w:cs="Arial"/>
          <w:b/>
          <w:sz w:val="24"/>
          <w:szCs w:val="24"/>
        </w:rPr>
        <w:t>KRYTERIA MERYTORYCZNE SZCZEGÓŁOWE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348"/>
        <w:gridCol w:w="4111"/>
      </w:tblGrid>
      <w:tr w:rsidR="007A0FB3" w:rsidRPr="006778F1" w14:paraId="5352BDA7" w14:textId="77777777" w:rsidTr="6FA55066">
        <w:tc>
          <w:tcPr>
            <w:tcW w:w="1110" w:type="dxa"/>
            <w:shd w:val="clear" w:color="auto" w:fill="E7E6E6" w:themeFill="background2"/>
            <w:vAlign w:val="center"/>
          </w:tcPr>
          <w:p w14:paraId="6F288A74" w14:textId="77777777" w:rsidR="007A0FB3" w:rsidRPr="006778F1" w:rsidRDefault="007A0FB3" w:rsidP="00CF53F3">
            <w:pPr>
              <w:spacing w:after="0" w:line="240" w:lineRule="auto"/>
              <w:jc w:val="center"/>
              <w:rPr>
                <w:rFonts w:ascii="Arial" w:hAnsi="Arial" w:cs="Arial"/>
                <w:b/>
                <w:bCs/>
                <w:sz w:val="24"/>
                <w:szCs w:val="24"/>
              </w:rPr>
            </w:pPr>
            <w:r w:rsidRPr="006778F1">
              <w:rPr>
                <w:rFonts w:ascii="Arial" w:hAnsi="Arial" w:cs="Arial"/>
                <w:b/>
                <w:bCs/>
                <w:sz w:val="24"/>
                <w:szCs w:val="24"/>
              </w:rPr>
              <w:t xml:space="preserve">Numer </w:t>
            </w:r>
          </w:p>
        </w:tc>
        <w:tc>
          <w:tcPr>
            <w:tcW w:w="2856" w:type="dxa"/>
            <w:shd w:val="clear" w:color="auto" w:fill="E7E6E6" w:themeFill="background2"/>
            <w:vAlign w:val="center"/>
          </w:tcPr>
          <w:p w14:paraId="787511D1" w14:textId="77777777" w:rsidR="007A0FB3" w:rsidRPr="006778F1" w:rsidRDefault="007A0FB3" w:rsidP="00CF53F3">
            <w:pPr>
              <w:spacing w:after="0" w:line="240" w:lineRule="auto"/>
              <w:jc w:val="center"/>
              <w:rPr>
                <w:rFonts w:ascii="Arial" w:hAnsi="Arial" w:cs="Arial"/>
                <w:b/>
                <w:bCs/>
                <w:sz w:val="24"/>
                <w:szCs w:val="24"/>
              </w:rPr>
            </w:pPr>
            <w:r w:rsidRPr="006778F1">
              <w:rPr>
                <w:rFonts w:ascii="Arial" w:hAnsi="Arial" w:cs="Arial"/>
                <w:b/>
                <w:bCs/>
                <w:sz w:val="24"/>
                <w:szCs w:val="24"/>
              </w:rPr>
              <w:t>Nazwa</w:t>
            </w:r>
          </w:p>
        </w:tc>
        <w:tc>
          <w:tcPr>
            <w:tcW w:w="6348" w:type="dxa"/>
            <w:shd w:val="clear" w:color="auto" w:fill="E7E6E6" w:themeFill="background2"/>
            <w:vAlign w:val="center"/>
          </w:tcPr>
          <w:p w14:paraId="6039EE02" w14:textId="77777777" w:rsidR="007A0FB3" w:rsidRPr="006778F1" w:rsidRDefault="007A0FB3" w:rsidP="00A37D84">
            <w:pPr>
              <w:spacing w:before="60" w:after="0" w:line="240" w:lineRule="auto"/>
              <w:jc w:val="center"/>
              <w:rPr>
                <w:rFonts w:ascii="Arial" w:hAnsi="Arial" w:cs="Arial"/>
                <w:b/>
                <w:bCs/>
                <w:sz w:val="24"/>
                <w:szCs w:val="24"/>
              </w:rPr>
            </w:pPr>
            <w:r w:rsidRPr="006778F1">
              <w:rPr>
                <w:rFonts w:ascii="Arial" w:hAnsi="Arial" w:cs="Arial"/>
                <w:b/>
                <w:bCs/>
                <w:sz w:val="24"/>
                <w:szCs w:val="24"/>
              </w:rPr>
              <w:t>Definicja kryterium</w:t>
            </w:r>
          </w:p>
        </w:tc>
        <w:tc>
          <w:tcPr>
            <w:tcW w:w="4111" w:type="dxa"/>
            <w:shd w:val="clear" w:color="auto" w:fill="E7E6E6" w:themeFill="background2"/>
            <w:vAlign w:val="center"/>
          </w:tcPr>
          <w:p w14:paraId="0270F92E" w14:textId="77777777" w:rsidR="007A0FB3" w:rsidRPr="006778F1" w:rsidRDefault="007A0FB3" w:rsidP="00CF53F3">
            <w:pPr>
              <w:spacing w:after="0" w:line="240" w:lineRule="auto"/>
              <w:jc w:val="center"/>
              <w:rPr>
                <w:rFonts w:ascii="Arial" w:hAnsi="Arial" w:cs="Arial"/>
                <w:b/>
                <w:bCs/>
                <w:sz w:val="24"/>
                <w:szCs w:val="24"/>
              </w:rPr>
            </w:pPr>
            <w:r w:rsidRPr="006778F1">
              <w:rPr>
                <w:rFonts w:ascii="Arial" w:hAnsi="Arial" w:cs="Arial"/>
                <w:b/>
                <w:bCs/>
                <w:sz w:val="24"/>
                <w:szCs w:val="24"/>
              </w:rPr>
              <w:t>Opis znaczenia kryterium</w:t>
            </w:r>
          </w:p>
          <w:p w14:paraId="4C121AB8" w14:textId="77777777" w:rsidR="007A0FB3" w:rsidRPr="006778F1" w:rsidRDefault="007A0FB3" w:rsidP="00CF53F3">
            <w:pPr>
              <w:spacing w:after="0" w:line="240" w:lineRule="auto"/>
              <w:jc w:val="center"/>
              <w:rPr>
                <w:rFonts w:ascii="Arial" w:hAnsi="Arial" w:cs="Arial"/>
                <w:b/>
                <w:bCs/>
                <w:sz w:val="24"/>
                <w:szCs w:val="24"/>
              </w:rPr>
            </w:pPr>
            <w:r w:rsidRPr="006778F1">
              <w:rPr>
                <w:rFonts w:ascii="Arial" w:hAnsi="Arial" w:cs="Arial"/>
                <w:b/>
                <w:bCs/>
                <w:sz w:val="24"/>
                <w:szCs w:val="24"/>
              </w:rPr>
              <w:t>(sposób oceny)</w:t>
            </w:r>
          </w:p>
        </w:tc>
      </w:tr>
      <w:tr w:rsidR="007A0FB3" w:rsidRPr="006778F1" w14:paraId="0C9C18DE" w14:textId="77777777" w:rsidTr="6FA55066">
        <w:tc>
          <w:tcPr>
            <w:tcW w:w="1110" w:type="dxa"/>
            <w:vAlign w:val="center"/>
          </w:tcPr>
          <w:p w14:paraId="50DED88B" w14:textId="77777777" w:rsidR="007A0FB3" w:rsidRPr="006778F1" w:rsidRDefault="007A0FB3" w:rsidP="00587919">
            <w:pPr>
              <w:spacing w:after="0" w:line="240" w:lineRule="auto"/>
              <w:jc w:val="center"/>
              <w:rPr>
                <w:rFonts w:ascii="Arial" w:hAnsi="Arial" w:cs="Arial"/>
                <w:sz w:val="24"/>
                <w:szCs w:val="24"/>
              </w:rPr>
            </w:pPr>
            <w:r w:rsidRPr="006778F1">
              <w:rPr>
                <w:rFonts w:ascii="Arial" w:hAnsi="Arial" w:cs="Arial"/>
                <w:sz w:val="24"/>
                <w:szCs w:val="24"/>
              </w:rPr>
              <w:t xml:space="preserve">C.1 </w:t>
            </w:r>
          </w:p>
        </w:tc>
        <w:tc>
          <w:tcPr>
            <w:tcW w:w="2856" w:type="dxa"/>
            <w:vAlign w:val="center"/>
          </w:tcPr>
          <w:p w14:paraId="05D07317" w14:textId="77777777" w:rsidR="007A0FB3" w:rsidRPr="006778F1" w:rsidRDefault="007A0FB3" w:rsidP="00587919">
            <w:pPr>
              <w:spacing w:after="0" w:line="240" w:lineRule="auto"/>
              <w:jc w:val="center"/>
              <w:rPr>
                <w:rFonts w:ascii="Arial" w:hAnsi="Arial" w:cs="Arial"/>
                <w:sz w:val="24"/>
                <w:szCs w:val="24"/>
              </w:rPr>
            </w:pPr>
            <w:r w:rsidRPr="006778F1">
              <w:rPr>
                <w:rFonts w:ascii="Arial" w:hAnsi="Arial" w:cs="Arial"/>
                <w:sz w:val="24"/>
                <w:szCs w:val="24"/>
              </w:rPr>
              <w:t xml:space="preserve">Zgodność ze standardami kształtowania ładu przestrzennego </w:t>
            </w:r>
            <w:r w:rsidRPr="006778F1">
              <w:rPr>
                <w:rFonts w:ascii="Arial" w:hAnsi="Arial" w:cs="Arial"/>
                <w:sz w:val="24"/>
                <w:szCs w:val="24"/>
              </w:rPr>
              <w:br/>
              <w:t>w województwie</w:t>
            </w:r>
          </w:p>
        </w:tc>
        <w:tc>
          <w:tcPr>
            <w:tcW w:w="6348" w:type="dxa"/>
          </w:tcPr>
          <w:p w14:paraId="057483DE" w14:textId="77777777" w:rsidR="007A0FB3" w:rsidRPr="006778F1" w:rsidRDefault="007A0FB3" w:rsidP="00C2640F">
            <w:pPr>
              <w:spacing w:before="60" w:after="0" w:line="240" w:lineRule="auto"/>
              <w:rPr>
                <w:rFonts w:ascii="Arial" w:hAnsi="Arial" w:cs="Arial"/>
                <w:sz w:val="24"/>
                <w:szCs w:val="24"/>
              </w:rPr>
            </w:pPr>
            <w:r w:rsidRPr="006778F1">
              <w:rPr>
                <w:rFonts w:ascii="Arial" w:hAnsi="Arial" w:cs="Arial"/>
                <w:sz w:val="24"/>
                <w:szCs w:val="24"/>
              </w:rPr>
              <w:t>W tym kryterium sprawdzamy, czy projekt jest zgodny ze standardami w zakresie kształtowania ładu przestrzennego w województwie, co będzie oceniane na podstawie:</w:t>
            </w:r>
          </w:p>
          <w:p w14:paraId="3AC6A7F8" w14:textId="77777777" w:rsidR="007A0FB3" w:rsidRPr="006778F1" w:rsidRDefault="007A0FB3" w:rsidP="00B33665">
            <w:pPr>
              <w:numPr>
                <w:ilvl w:val="0"/>
                <w:numId w:val="50"/>
              </w:numPr>
              <w:spacing w:after="0" w:line="240" w:lineRule="auto"/>
              <w:rPr>
                <w:rFonts w:ascii="Arial" w:hAnsi="Arial" w:cs="Arial"/>
                <w:sz w:val="24"/>
                <w:szCs w:val="24"/>
              </w:rPr>
            </w:pPr>
            <w:r w:rsidRPr="006778F1">
              <w:rPr>
                <w:rFonts w:ascii="Arial" w:hAnsi="Arial" w:cs="Arial"/>
                <w:sz w:val="24"/>
                <w:szCs w:val="24"/>
                <w:u w:val="single"/>
              </w:rPr>
              <w:t>pozytywnej opinii</w:t>
            </w:r>
            <w:r w:rsidRPr="006778F1">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296FEF7D" w14:textId="77777777" w:rsidR="007A0FB3" w:rsidRPr="006778F1" w:rsidRDefault="007A0FB3" w:rsidP="00C2640F">
            <w:pPr>
              <w:spacing w:after="0" w:line="240" w:lineRule="auto"/>
              <w:ind w:left="74"/>
              <w:rPr>
                <w:rFonts w:ascii="Arial" w:hAnsi="Arial" w:cs="Arial"/>
                <w:sz w:val="24"/>
                <w:szCs w:val="24"/>
              </w:rPr>
            </w:pPr>
          </w:p>
          <w:p w14:paraId="32F4CE78"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lastRenderedPageBreak/>
              <w:t>Obowiązujące standardy w zakresie kształtowania ładu przestrzennego w województwie kujawsko-pomorskim są wskazane w regulaminie wyboru projektów.</w:t>
            </w:r>
          </w:p>
          <w:p w14:paraId="7194DBDC" w14:textId="77777777" w:rsidR="009A4860" w:rsidRPr="006778F1" w:rsidRDefault="009A4860" w:rsidP="00C2640F">
            <w:pPr>
              <w:spacing w:after="60" w:line="240" w:lineRule="auto"/>
              <w:rPr>
                <w:rFonts w:ascii="Arial" w:hAnsi="Arial" w:cs="Arial"/>
                <w:sz w:val="24"/>
                <w:szCs w:val="24"/>
              </w:rPr>
            </w:pPr>
          </w:p>
          <w:p w14:paraId="4E9B61D5" w14:textId="77777777" w:rsidR="009A4860" w:rsidRPr="006778F1" w:rsidRDefault="009A4860" w:rsidP="009A4860">
            <w:pPr>
              <w:spacing w:after="60" w:line="240" w:lineRule="auto"/>
              <w:rPr>
                <w:rFonts w:ascii="Arial" w:hAnsi="Arial" w:cs="Arial"/>
                <w:sz w:val="24"/>
                <w:szCs w:val="24"/>
              </w:rPr>
            </w:pPr>
            <w:r w:rsidRPr="006778F1">
              <w:rPr>
                <w:rFonts w:ascii="Arial" w:hAnsi="Arial" w:cs="Arial"/>
                <w:sz w:val="24"/>
                <w:szCs w:val="24"/>
              </w:rPr>
              <w:t>Kryterium weryfikowane w przypadku projektów dotyczących:</w:t>
            </w:r>
          </w:p>
          <w:p w14:paraId="5CDBB005" w14:textId="77777777" w:rsidR="009A4860" w:rsidRPr="006778F1" w:rsidRDefault="009A4860" w:rsidP="00B33665">
            <w:pPr>
              <w:numPr>
                <w:ilvl w:val="0"/>
                <w:numId w:val="51"/>
              </w:numPr>
              <w:spacing w:after="60" w:line="240" w:lineRule="auto"/>
              <w:rPr>
                <w:rFonts w:ascii="Arial" w:hAnsi="Arial" w:cs="Arial"/>
                <w:sz w:val="24"/>
                <w:szCs w:val="24"/>
              </w:rPr>
            </w:pPr>
            <w:r w:rsidRPr="006778F1">
              <w:rPr>
                <w:rFonts w:ascii="Arial" w:hAnsi="Arial" w:cs="Arial"/>
                <w:sz w:val="24"/>
                <w:szCs w:val="24"/>
              </w:rPr>
              <w:t>obiektów kubaturowych;</w:t>
            </w:r>
          </w:p>
          <w:p w14:paraId="01D95598" w14:textId="77777777" w:rsidR="009A4860" w:rsidRPr="006778F1" w:rsidRDefault="009A4860" w:rsidP="00B33665">
            <w:pPr>
              <w:numPr>
                <w:ilvl w:val="0"/>
                <w:numId w:val="51"/>
              </w:numPr>
              <w:spacing w:after="60" w:line="240" w:lineRule="auto"/>
              <w:rPr>
                <w:rFonts w:ascii="Arial" w:hAnsi="Arial" w:cs="Arial"/>
                <w:sz w:val="24"/>
                <w:szCs w:val="24"/>
              </w:rPr>
            </w:pPr>
            <w:r w:rsidRPr="006778F1">
              <w:rPr>
                <w:rFonts w:ascii="Arial" w:hAnsi="Arial" w:cs="Arial"/>
                <w:sz w:val="24"/>
                <w:szCs w:val="24"/>
              </w:rPr>
              <w:t>instalacji OZE;</w:t>
            </w:r>
          </w:p>
          <w:p w14:paraId="2FB9EF82" w14:textId="77777777" w:rsidR="009A4860" w:rsidRPr="006778F1" w:rsidRDefault="009A4860" w:rsidP="00B33665">
            <w:pPr>
              <w:numPr>
                <w:ilvl w:val="0"/>
                <w:numId w:val="51"/>
              </w:numPr>
              <w:spacing w:after="60" w:line="240" w:lineRule="auto"/>
              <w:rPr>
                <w:rFonts w:ascii="Arial" w:hAnsi="Arial" w:cs="Arial"/>
                <w:sz w:val="24"/>
                <w:szCs w:val="24"/>
              </w:rPr>
            </w:pPr>
            <w:r w:rsidRPr="006778F1">
              <w:rPr>
                <w:rFonts w:ascii="Arial" w:hAnsi="Arial" w:cs="Arial"/>
                <w:sz w:val="24"/>
                <w:szCs w:val="24"/>
              </w:rPr>
              <w:t>zagospodarowania terenu (z wyjątkami określonymi w standardach).</w:t>
            </w:r>
          </w:p>
          <w:p w14:paraId="769D0D3C" w14:textId="77777777" w:rsidR="007A0FB3" w:rsidRPr="006778F1" w:rsidRDefault="007A0FB3" w:rsidP="00C2640F">
            <w:pPr>
              <w:spacing w:after="60" w:line="240" w:lineRule="auto"/>
              <w:rPr>
                <w:rFonts w:ascii="Arial" w:hAnsi="Arial" w:cs="Arial"/>
                <w:sz w:val="24"/>
                <w:szCs w:val="24"/>
              </w:rPr>
            </w:pPr>
          </w:p>
          <w:p w14:paraId="47B680F8" w14:textId="77777777" w:rsidR="007A0FB3" w:rsidRPr="006778F1" w:rsidRDefault="007A0FB3" w:rsidP="00C2640F">
            <w:pPr>
              <w:spacing w:after="60" w:line="240" w:lineRule="auto"/>
              <w:rPr>
                <w:rFonts w:ascii="Arial" w:hAnsi="Arial" w:cs="Arial"/>
                <w:sz w:val="24"/>
                <w:szCs w:val="24"/>
              </w:rPr>
            </w:pPr>
            <w:r w:rsidRPr="006778F1">
              <w:rPr>
                <w:rFonts w:ascii="Arial" w:hAnsi="Arial" w:cs="Arial"/>
                <w:sz w:val="24"/>
                <w:szCs w:val="24"/>
              </w:rPr>
              <w:t xml:space="preserve">Kryterium jest weryfikowane w oparciu o wniosek o dofinansowanie projektu i załączniki. </w:t>
            </w:r>
          </w:p>
        </w:tc>
        <w:tc>
          <w:tcPr>
            <w:tcW w:w="4111" w:type="dxa"/>
          </w:tcPr>
          <w:p w14:paraId="40AFA44E"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lastRenderedPageBreak/>
              <w:t xml:space="preserve">TAK/NIE/NIE DOTYCZY </w:t>
            </w:r>
          </w:p>
          <w:p w14:paraId="38F36D88"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(NIE oznacza odrzucenie wniosku)</w:t>
            </w:r>
          </w:p>
          <w:p w14:paraId="57FC1B7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32B3A06F"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(wartość logiczna: „TAK” lub „NIE DOTYCZY”). </w:t>
            </w:r>
          </w:p>
          <w:p w14:paraId="4CC02720"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 xml:space="preserve">W trakcie oceny kryterium wnioskodawca może zostać </w:t>
            </w:r>
            <w:r w:rsidRPr="006778F1">
              <w:rPr>
                <w:rFonts w:ascii="Arial" w:hAnsi="Arial" w:cs="Arial"/>
                <w:sz w:val="24"/>
                <w:szCs w:val="24"/>
              </w:rPr>
              <w:lastRenderedPageBreak/>
              <w:t>poproszony o uzupełnienie lub poprawienie wniosku.</w:t>
            </w:r>
          </w:p>
          <w:p w14:paraId="604991C2" w14:textId="77777777" w:rsidR="007A0FB3" w:rsidRPr="006778F1" w:rsidRDefault="007A0FB3" w:rsidP="00C2640F">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646DBF" w:rsidRPr="006778F1" w14:paraId="35999E81" w14:textId="77777777" w:rsidTr="6FA55066">
        <w:tc>
          <w:tcPr>
            <w:tcW w:w="1110" w:type="dxa"/>
            <w:vAlign w:val="center"/>
          </w:tcPr>
          <w:p w14:paraId="47A957D3" w14:textId="77777777" w:rsidR="00646DBF" w:rsidRPr="006778F1" w:rsidRDefault="00646DBF" w:rsidP="00646DBF">
            <w:pPr>
              <w:spacing w:after="0" w:line="240" w:lineRule="auto"/>
              <w:jc w:val="center"/>
              <w:rPr>
                <w:rFonts w:ascii="Arial" w:hAnsi="Arial" w:cs="Arial"/>
                <w:sz w:val="24"/>
                <w:szCs w:val="24"/>
              </w:rPr>
            </w:pPr>
            <w:r w:rsidRPr="006778F1">
              <w:rPr>
                <w:rFonts w:ascii="Arial" w:hAnsi="Arial" w:cs="Arial"/>
                <w:sz w:val="24"/>
                <w:szCs w:val="24"/>
              </w:rPr>
              <w:lastRenderedPageBreak/>
              <w:t>C.2</w:t>
            </w:r>
          </w:p>
        </w:tc>
        <w:tc>
          <w:tcPr>
            <w:tcW w:w="2856" w:type="dxa"/>
            <w:vAlign w:val="center"/>
          </w:tcPr>
          <w:p w14:paraId="2E05CDB4" w14:textId="77777777" w:rsidR="00646DBF" w:rsidRPr="006778F1" w:rsidRDefault="00646DBF" w:rsidP="00646DBF">
            <w:pPr>
              <w:spacing w:after="0" w:line="240" w:lineRule="auto"/>
              <w:jc w:val="center"/>
              <w:rPr>
                <w:rFonts w:ascii="Arial" w:hAnsi="Arial" w:cs="Arial"/>
                <w:sz w:val="24"/>
                <w:szCs w:val="24"/>
              </w:rPr>
            </w:pPr>
            <w:r w:rsidRPr="006778F1">
              <w:rPr>
                <w:rFonts w:ascii="Arial" w:hAnsi="Arial" w:cs="Arial"/>
                <w:sz w:val="24"/>
                <w:szCs w:val="24"/>
              </w:rPr>
              <w:t xml:space="preserve">Zgodność z właściwą strategią ZIT </w:t>
            </w:r>
          </w:p>
        </w:tc>
        <w:tc>
          <w:tcPr>
            <w:tcW w:w="6348" w:type="dxa"/>
          </w:tcPr>
          <w:p w14:paraId="55E6AFDF" w14:textId="77777777" w:rsidR="00646DBF" w:rsidRPr="006778F1" w:rsidRDefault="00646DBF" w:rsidP="00646DBF">
            <w:pPr>
              <w:spacing w:after="60" w:line="240" w:lineRule="auto"/>
              <w:rPr>
                <w:rFonts w:ascii="Arial" w:hAnsi="Arial" w:cs="Arial"/>
                <w:sz w:val="24"/>
                <w:szCs w:val="24"/>
              </w:rPr>
            </w:pPr>
            <w:r w:rsidRPr="006778F1">
              <w:rPr>
                <w:rFonts w:ascii="Arial" w:hAnsi="Arial" w:cs="Arial"/>
                <w:sz w:val="24"/>
                <w:szCs w:val="24"/>
              </w:rPr>
              <w:t>W kryterium sprawdzamy, czy:</w:t>
            </w:r>
          </w:p>
          <w:p w14:paraId="0CD271C9" w14:textId="77777777" w:rsidR="00646DBF" w:rsidRPr="006778F1" w:rsidRDefault="00646DBF" w:rsidP="00646DBF">
            <w:pPr>
              <w:numPr>
                <w:ilvl w:val="0"/>
                <w:numId w:val="32"/>
              </w:numPr>
              <w:spacing w:after="0" w:line="240" w:lineRule="auto"/>
              <w:rPr>
                <w:rFonts w:ascii="Arial" w:hAnsi="Arial" w:cs="Arial"/>
                <w:sz w:val="24"/>
                <w:szCs w:val="24"/>
              </w:rPr>
            </w:pPr>
            <w:r w:rsidRPr="006778F1">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6778F1">
              <w:rPr>
                <w:rFonts w:ascii="Arial" w:hAnsi="Arial" w:cs="Arial"/>
                <w:sz w:val="24"/>
                <w:szCs w:val="24"/>
              </w:rPr>
              <w:footnoteReference w:id="9"/>
            </w:r>
            <w:r w:rsidRPr="006778F1">
              <w:rPr>
                <w:rFonts w:ascii="Arial" w:hAnsi="Arial" w:cs="Arial"/>
                <w:sz w:val="24"/>
                <w:szCs w:val="24"/>
              </w:rPr>
              <w:t xml:space="preserve"> oraz pozytywną opinię Instytucji Zarządzającej FEdKP;</w:t>
            </w:r>
          </w:p>
          <w:p w14:paraId="17A5CE45" w14:textId="77777777" w:rsidR="00646DBF" w:rsidRPr="006778F1" w:rsidRDefault="00646DBF" w:rsidP="00646DBF">
            <w:pPr>
              <w:numPr>
                <w:ilvl w:val="0"/>
                <w:numId w:val="32"/>
              </w:numPr>
              <w:spacing w:after="0" w:line="240" w:lineRule="auto"/>
              <w:rPr>
                <w:rFonts w:ascii="Arial" w:hAnsi="Arial" w:cs="Arial"/>
                <w:sz w:val="24"/>
                <w:szCs w:val="24"/>
              </w:rPr>
            </w:pPr>
            <w:r w:rsidRPr="006778F1">
              <w:rPr>
                <w:rFonts w:ascii="Arial" w:hAnsi="Arial" w:cs="Arial"/>
                <w:sz w:val="24"/>
                <w:szCs w:val="24"/>
              </w:rPr>
              <w:t>wartość dofinansowania UE określona we wniosku o dofinansowanie projektu nie przekracza wartości dofinansowania UE tego projektu wskazanej na liście podstawowej projektów we właściwej strategii ZIT</w:t>
            </w:r>
            <w:r w:rsidRPr="006778F1">
              <w:rPr>
                <w:rFonts w:ascii="Arial" w:hAnsi="Arial" w:cs="Arial"/>
                <w:sz w:val="24"/>
                <w:szCs w:val="24"/>
              </w:rPr>
              <w:footnoteReference w:id="10"/>
            </w:r>
            <w:r w:rsidRPr="006778F1">
              <w:rPr>
                <w:rFonts w:ascii="Arial" w:hAnsi="Arial" w:cs="Arial"/>
                <w:sz w:val="24"/>
                <w:szCs w:val="24"/>
              </w:rPr>
              <w:t>;</w:t>
            </w:r>
          </w:p>
          <w:p w14:paraId="5A406F0D" w14:textId="77777777" w:rsidR="00646DBF" w:rsidRPr="006778F1" w:rsidRDefault="00646DBF" w:rsidP="00646DBF">
            <w:pPr>
              <w:numPr>
                <w:ilvl w:val="0"/>
                <w:numId w:val="32"/>
              </w:numPr>
              <w:spacing w:after="0" w:line="240" w:lineRule="auto"/>
              <w:rPr>
                <w:rFonts w:ascii="Arial" w:hAnsi="Arial" w:cs="Arial"/>
                <w:sz w:val="24"/>
                <w:szCs w:val="24"/>
              </w:rPr>
            </w:pPr>
            <w:r w:rsidRPr="006778F1">
              <w:rPr>
                <w:rFonts w:ascii="Arial" w:hAnsi="Arial" w:cs="Arial"/>
                <w:sz w:val="24"/>
                <w:szCs w:val="24"/>
              </w:rPr>
              <w:t xml:space="preserve">we wniosku o dofinansowanie projektu zachowano wartości wskaźników wskazane w fiszkach </w:t>
            </w:r>
            <w:r w:rsidRPr="006778F1">
              <w:rPr>
                <w:rFonts w:ascii="Arial" w:hAnsi="Arial" w:cs="Arial"/>
                <w:sz w:val="24"/>
                <w:szCs w:val="24"/>
              </w:rPr>
              <w:lastRenderedPageBreak/>
              <w:t>projektowych</w:t>
            </w:r>
            <w:r w:rsidRPr="006778F1">
              <w:rPr>
                <w:rFonts w:ascii="Arial" w:hAnsi="Arial" w:cs="Arial"/>
                <w:sz w:val="24"/>
                <w:szCs w:val="24"/>
              </w:rPr>
              <w:footnoteReference w:id="11"/>
            </w:r>
            <w:r w:rsidRPr="006778F1">
              <w:rPr>
                <w:rFonts w:ascii="Arial" w:hAnsi="Arial" w:cs="Arial"/>
                <w:sz w:val="24"/>
                <w:szCs w:val="24"/>
              </w:rPr>
              <w:t xml:space="preserve"> stanowiących załącznik do kontraktu regionalnego. </w:t>
            </w:r>
          </w:p>
          <w:p w14:paraId="54CD245A" w14:textId="77777777" w:rsidR="00646DBF" w:rsidRPr="006778F1" w:rsidRDefault="00646DBF" w:rsidP="00646DBF">
            <w:pPr>
              <w:spacing w:after="60" w:line="240" w:lineRule="auto"/>
              <w:ind w:left="720"/>
              <w:rPr>
                <w:rFonts w:ascii="Arial" w:hAnsi="Arial" w:cs="Arial"/>
                <w:sz w:val="24"/>
                <w:szCs w:val="24"/>
              </w:rPr>
            </w:pPr>
          </w:p>
          <w:p w14:paraId="41ED0AC5" w14:textId="77777777" w:rsidR="00646DBF" w:rsidRPr="006778F1" w:rsidRDefault="00646DBF" w:rsidP="00646DBF">
            <w:pPr>
              <w:spacing w:after="60" w:line="240" w:lineRule="auto"/>
              <w:rPr>
                <w:rFonts w:ascii="Arial" w:hAnsi="Arial" w:cs="Arial"/>
                <w:sz w:val="24"/>
                <w:szCs w:val="24"/>
              </w:rPr>
            </w:pPr>
            <w:r w:rsidRPr="006778F1">
              <w:rPr>
                <w:rFonts w:ascii="Arial" w:hAnsi="Arial" w:cs="Arial"/>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6778F1">
              <w:rPr>
                <w:rStyle w:val="Odwoanieprzypisudolnego"/>
                <w:rFonts w:ascii="Arial" w:hAnsi="Arial" w:cs="Arial"/>
                <w:sz w:val="24"/>
                <w:szCs w:val="24"/>
              </w:rPr>
              <w:footnoteReference w:id="12"/>
            </w:r>
            <w:r w:rsidRPr="006778F1">
              <w:rPr>
                <w:rFonts w:ascii="Arial" w:hAnsi="Arial" w:cs="Arial"/>
                <w:sz w:val="24"/>
                <w:szCs w:val="24"/>
              </w:rPr>
              <w:t>.</w:t>
            </w:r>
          </w:p>
          <w:p w14:paraId="1231BE67" w14:textId="77777777" w:rsidR="00646DBF" w:rsidRPr="006778F1" w:rsidRDefault="00646DBF" w:rsidP="00646DBF">
            <w:pPr>
              <w:spacing w:after="60" w:line="240" w:lineRule="auto"/>
              <w:rPr>
                <w:rFonts w:ascii="Arial" w:hAnsi="Arial" w:cs="Arial"/>
                <w:sz w:val="24"/>
                <w:szCs w:val="24"/>
              </w:rPr>
            </w:pPr>
          </w:p>
          <w:p w14:paraId="61303CEF" w14:textId="77777777" w:rsidR="00646DBF" w:rsidRPr="006778F1" w:rsidRDefault="00646DBF" w:rsidP="00646DBF">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strategię ZIT lub oświadczenie organu lub podmiotu odpowiedzialnego za przygotowanie, właściwej ze względu na obszar, strategii ZIT.</w:t>
            </w:r>
          </w:p>
        </w:tc>
        <w:tc>
          <w:tcPr>
            <w:tcW w:w="4111" w:type="dxa"/>
          </w:tcPr>
          <w:p w14:paraId="633DE80D" w14:textId="77777777" w:rsidR="00646DBF" w:rsidRPr="006778F1" w:rsidRDefault="00646DBF" w:rsidP="00646DBF">
            <w:pPr>
              <w:spacing w:after="0" w:line="240" w:lineRule="auto"/>
              <w:rPr>
                <w:rFonts w:ascii="Arial" w:hAnsi="Arial" w:cs="Arial"/>
                <w:sz w:val="24"/>
                <w:szCs w:val="24"/>
              </w:rPr>
            </w:pPr>
            <w:r w:rsidRPr="006778F1">
              <w:rPr>
                <w:rFonts w:ascii="Arial" w:hAnsi="Arial" w:cs="Arial"/>
                <w:sz w:val="24"/>
                <w:szCs w:val="24"/>
              </w:rPr>
              <w:lastRenderedPageBreak/>
              <w:t xml:space="preserve">TAK/NIE </w:t>
            </w:r>
          </w:p>
          <w:p w14:paraId="1EE9F678" w14:textId="77777777" w:rsidR="00646DBF" w:rsidRPr="006778F1" w:rsidRDefault="00646DBF" w:rsidP="00646DBF">
            <w:pPr>
              <w:spacing w:after="0" w:line="240" w:lineRule="auto"/>
              <w:rPr>
                <w:rFonts w:ascii="Arial" w:hAnsi="Arial" w:cs="Arial"/>
                <w:sz w:val="24"/>
                <w:szCs w:val="24"/>
              </w:rPr>
            </w:pPr>
            <w:r w:rsidRPr="006778F1">
              <w:rPr>
                <w:rFonts w:ascii="Arial" w:hAnsi="Arial" w:cs="Arial"/>
                <w:sz w:val="24"/>
                <w:szCs w:val="24"/>
              </w:rPr>
              <w:t>(NIE oznacza odrzucenie wniosku)</w:t>
            </w:r>
          </w:p>
          <w:p w14:paraId="74AB2747" w14:textId="77777777" w:rsidR="00646DBF" w:rsidRPr="006778F1" w:rsidRDefault="00646DBF" w:rsidP="00646DBF">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7B32337B" w14:textId="77777777" w:rsidR="00646DBF" w:rsidRPr="006778F1" w:rsidRDefault="00646DBF" w:rsidP="00646DBF">
            <w:pPr>
              <w:spacing w:after="0" w:line="240" w:lineRule="auto"/>
              <w:rPr>
                <w:rFonts w:ascii="Arial" w:hAnsi="Arial" w:cs="Arial"/>
                <w:sz w:val="24"/>
                <w:szCs w:val="24"/>
              </w:rPr>
            </w:pPr>
            <w:r w:rsidRPr="006778F1">
              <w:rPr>
                <w:rFonts w:ascii="Arial" w:hAnsi="Arial" w:cs="Arial"/>
                <w:sz w:val="24"/>
                <w:szCs w:val="24"/>
              </w:rPr>
              <w:t>Kryterium uznaje się za spełnione, jeżeli odpowiedź będzie pozytywna.</w:t>
            </w:r>
          </w:p>
          <w:p w14:paraId="4D41F2F3" w14:textId="77777777" w:rsidR="00646DBF" w:rsidRPr="006778F1" w:rsidRDefault="00646DBF" w:rsidP="00646DBF">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46A3659A" w14:textId="77777777" w:rsidR="00646DBF" w:rsidRPr="006778F1" w:rsidRDefault="00646DBF" w:rsidP="00646DBF">
            <w:pPr>
              <w:spacing w:after="0" w:line="240" w:lineRule="auto"/>
              <w:rPr>
                <w:rFonts w:ascii="Arial" w:hAnsi="Arial" w:cs="Arial"/>
                <w:sz w:val="24"/>
                <w:szCs w:val="24"/>
              </w:rPr>
            </w:pPr>
            <w:r w:rsidRPr="006778F1">
              <w:rPr>
                <w:rFonts w:ascii="Arial" w:hAnsi="Arial" w:cs="Arial"/>
                <w:sz w:val="24"/>
                <w:szCs w:val="24"/>
              </w:rPr>
              <w:t xml:space="preserve">Przyznanie wartości „NIE” (po jednokrotnym złożeniu uzupełnień </w:t>
            </w:r>
            <w:r w:rsidRPr="006778F1">
              <w:rPr>
                <w:rFonts w:ascii="Arial" w:hAnsi="Arial" w:cs="Arial"/>
                <w:sz w:val="24"/>
                <w:szCs w:val="24"/>
              </w:rPr>
              <w:lastRenderedPageBreak/>
              <w:t>lub poprawy) oznacza, iż kryterium nie jest spełnione.</w:t>
            </w:r>
          </w:p>
        </w:tc>
      </w:tr>
      <w:tr w:rsidR="007A0FB3" w:rsidRPr="006778F1" w14:paraId="4B0DC9D1" w14:textId="77777777" w:rsidTr="6FA55066">
        <w:tc>
          <w:tcPr>
            <w:tcW w:w="1110" w:type="dxa"/>
            <w:vAlign w:val="center"/>
          </w:tcPr>
          <w:p w14:paraId="3EF16AE7" w14:textId="77777777" w:rsidR="007A0FB3" w:rsidRPr="006778F1" w:rsidRDefault="007A0FB3" w:rsidP="00587919">
            <w:pPr>
              <w:spacing w:after="0" w:line="240" w:lineRule="auto"/>
              <w:jc w:val="center"/>
              <w:rPr>
                <w:rFonts w:ascii="Arial" w:hAnsi="Arial" w:cs="Arial"/>
                <w:sz w:val="24"/>
                <w:szCs w:val="24"/>
              </w:rPr>
            </w:pPr>
            <w:r w:rsidRPr="006778F1">
              <w:rPr>
                <w:rFonts w:ascii="Arial" w:hAnsi="Arial" w:cs="Arial"/>
                <w:sz w:val="24"/>
                <w:szCs w:val="24"/>
              </w:rPr>
              <w:lastRenderedPageBreak/>
              <w:t>C.3</w:t>
            </w:r>
          </w:p>
        </w:tc>
        <w:tc>
          <w:tcPr>
            <w:tcW w:w="2856" w:type="dxa"/>
            <w:vAlign w:val="center"/>
          </w:tcPr>
          <w:p w14:paraId="3A93FCA3" w14:textId="77777777" w:rsidR="007A0FB3" w:rsidRPr="006778F1" w:rsidRDefault="007A0FB3" w:rsidP="00587919">
            <w:pPr>
              <w:spacing w:after="0" w:line="240" w:lineRule="auto"/>
              <w:jc w:val="center"/>
              <w:rPr>
                <w:rFonts w:ascii="Arial" w:hAnsi="Arial" w:cs="Arial"/>
                <w:sz w:val="24"/>
                <w:szCs w:val="24"/>
              </w:rPr>
            </w:pPr>
            <w:r w:rsidRPr="006778F1">
              <w:rPr>
                <w:rFonts w:ascii="Arial" w:hAnsi="Arial" w:cs="Arial"/>
                <w:sz w:val="24"/>
                <w:szCs w:val="24"/>
              </w:rPr>
              <w:t>Ograniczenie dotyczące infrastruktury drogowej</w:t>
            </w:r>
          </w:p>
        </w:tc>
        <w:tc>
          <w:tcPr>
            <w:tcW w:w="6348" w:type="dxa"/>
          </w:tcPr>
          <w:p w14:paraId="2C71CF5F" w14:textId="77777777" w:rsidR="007A0FB3" w:rsidRPr="006778F1" w:rsidRDefault="007A0FB3" w:rsidP="00156216">
            <w:pPr>
              <w:spacing w:after="60" w:line="240" w:lineRule="auto"/>
              <w:rPr>
                <w:rFonts w:ascii="Arial" w:hAnsi="Arial" w:cs="Arial"/>
                <w:sz w:val="24"/>
                <w:szCs w:val="24"/>
              </w:rPr>
            </w:pPr>
            <w:r w:rsidRPr="006778F1">
              <w:rPr>
                <w:rFonts w:ascii="Arial" w:hAnsi="Arial" w:cs="Arial"/>
                <w:sz w:val="24"/>
                <w:szCs w:val="24"/>
              </w:rPr>
              <w:t xml:space="preserve">W kryterium sprawdzamy, czy </w:t>
            </w:r>
            <w:r w:rsidR="00DF1753" w:rsidRPr="006778F1">
              <w:rPr>
                <w:rFonts w:ascii="Arial" w:hAnsi="Arial" w:cs="Arial"/>
                <w:sz w:val="24"/>
                <w:szCs w:val="24"/>
              </w:rPr>
              <w:t>w</w:t>
            </w:r>
            <w:r w:rsidR="00A71165" w:rsidRPr="006778F1">
              <w:rPr>
                <w:rFonts w:ascii="Arial" w:hAnsi="Arial" w:cs="Arial"/>
                <w:sz w:val="24"/>
                <w:szCs w:val="24"/>
              </w:rPr>
              <w:t xml:space="preserve"> projekt</w:t>
            </w:r>
            <w:r w:rsidR="00DF1753" w:rsidRPr="006778F1">
              <w:rPr>
                <w:rFonts w:ascii="Arial" w:hAnsi="Arial" w:cs="Arial"/>
                <w:sz w:val="24"/>
                <w:szCs w:val="24"/>
              </w:rPr>
              <w:t>ach</w:t>
            </w:r>
            <w:r w:rsidR="00A71165" w:rsidRPr="006778F1">
              <w:rPr>
                <w:rFonts w:ascii="Arial" w:hAnsi="Arial" w:cs="Arial"/>
                <w:sz w:val="24"/>
                <w:szCs w:val="24"/>
              </w:rPr>
              <w:t xml:space="preserve"> </w:t>
            </w:r>
            <w:r w:rsidRPr="006778F1">
              <w:rPr>
                <w:rFonts w:ascii="Arial" w:hAnsi="Arial" w:cs="Arial"/>
                <w:sz w:val="24"/>
                <w:szCs w:val="24"/>
              </w:rPr>
              <w:t>zakłada</w:t>
            </w:r>
            <w:r w:rsidR="00A71165" w:rsidRPr="006778F1">
              <w:rPr>
                <w:rFonts w:ascii="Arial" w:hAnsi="Arial" w:cs="Arial"/>
                <w:sz w:val="24"/>
                <w:szCs w:val="24"/>
              </w:rPr>
              <w:t>jących</w:t>
            </w:r>
            <w:r w:rsidRPr="006778F1">
              <w:rPr>
                <w:rFonts w:ascii="Arial" w:hAnsi="Arial" w:cs="Arial"/>
                <w:sz w:val="24"/>
                <w:szCs w:val="24"/>
              </w:rPr>
              <w:t xml:space="preserve"> inwestycj</w:t>
            </w:r>
            <w:r w:rsidR="00A71165" w:rsidRPr="006778F1">
              <w:rPr>
                <w:rFonts w:ascii="Arial" w:hAnsi="Arial" w:cs="Arial"/>
                <w:sz w:val="24"/>
                <w:szCs w:val="24"/>
              </w:rPr>
              <w:t>e</w:t>
            </w:r>
            <w:r w:rsidRPr="006778F1">
              <w:rPr>
                <w:rFonts w:ascii="Arial" w:hAnsi="Arial" w:cs="Arial"/>
                <w:sz w:val="24"/>
                <w:szCs w:val="24"/>
              </w:rPr>
              <w:t xml:space="preserve"> w elementy infrastruktury drogowej (w tym parkingi),</w:t>
            </w:r>
            <w:r w:rsidR="00A71165" w:rsidRPr="006778F1">
              <w:rPr>
                <w:rFonts w:ascii="Arial" w:hAnsi="Arial" w:cs="Arial"/>
                <w:sz w:val="24"/>
                <w:szCs w:val="24"/>
              </w:rPr>
              <w:t xml:space="preserve"> </w:t>
            </w:r>
            <w:r w:rsidR="00DF1753" w:rsidRPr="006778F1">
              <w:rPr>
                <w:rFonts w:ascii="Arial" w:hAnsi="Arial" w:cs="Arial"/>
                <w:sz w:val="24"/>
                <w:szCs w:val="24"/>
              </w:rPr>
              <w:t>planowana inwestycja spełnia następujące warunki</w:t>
            </w:r>
            <w:r w:rsidRPr="006778F1">
              <w:rPr>
                <w:rFonts w:ascii="Arial" w:hAnsi="Arial" w:cs="Arial"/>
                <w:sz w:val="24"/>
                <w:szCs w:val="24"/>
              </w:rPr>
              <w:t>:</w:t>
            </w:r>
          </w:p>
          <w:p w14:paraId="4DB5997F" w14:textId="77777777" w:rsidR="007A0FB3" w:rsidRPr="006778F1" w:rsidRDefault="007A0FB3" w:rsidP="00B33665">
            <w:pPr>
              <w:numPr>
                <w:ilvl w:val="0"/>
                <w:numId w:val="52"/>
              </w:numPr>
              <w:spacing w:after="60" w:line="240" w:lineRule="auto"/>
              <w:rPr>
                <w:rFonts w:ascii="Arial" w:hAnsi="Arial" w:cs="Arial"/>
                <w:sz w:val="24"/>
                <w:szCs w:val="24"/>
              </w:rPr>
            </w:pPr>
            <w:r w:rsidRPr="006778F1">
              <w:rPr>
                <w:rFonts w:ascii="Arial" w:hAnsi="Arial" w:cs="Arial"/>
                <w:sz w:val="24"/>
                <w:szCs w:val="24"/>
              </w:rPr>
              <w:lastRenderedPageBreak/>
              <w:t xml:space="preserve">stanowi integralną część większego projektu; </w:t>
            </w:r>
          </w:p>
          <w:p w14:paraId="6E00609C" w14:textId="77777777" w:rsidR="007A0FB3" w:rsidRPr="006778F1" w:rsidRDefault="007A0FB3" w:rsidP="00B33665">
            <w:pPr>
              <w:numPr>
                <w:ilvl w:val="0"/>
                <w:numId w:val="52"/>
              </w:numPr>
              <w:spacing w:after="0" w:line="240" w:lineRule="auto"/>
              <w:rPr>
                <w:rFonts w:ascii="Arial" w:hAnsi="Arial" w:cs="Arial"/>
                <w:sz w:val="24"/>
                <w:szCs w:val="24"/>
              </w:rPr>
            </w:pPr>
            <w:r w:rsidRPr="006778F1">
              <w:rPr>
                <w:rFonts w:ascii="Arial" w:hAnsi="Arial" w:cs="Arial"/>
                <w:sz w:val="24"/>
                <w:szCs w:val="24"/>
              </w:rPr>
              <w:t>jej koszt nie przekracza 15% kosztów kwalifikowalnych operacji</w:t>
            </w:r>
            <w:r w:rsidR="00D07FDA" w:rsidRPr="006778F1">
              <w:rPr>
                <w:rStyle w:val="Odwoanieprzypisudolnego"/>
                <w:rFonts w:ascii="Arial" w:hAnsi="Arial" w:cs="Arial"/>
                <w:sz w:val="24"/>
                <w:szCs w:val="24"/>
              </w:rPr>
              <w:footnoteReference w:id="13"/>
            </w:r>
            <w:r w:rsidRPr="006778F1">
              <w:rPr>
                <w:rFonts w:ascii="Arial" w:hAnsi="Arial" w:cs="Arial"/>
                <w:sz w:val="24"/>
                <w:szCs w:val="24"/>
              </w:rPr>
              <w:t>.</w:t>
            </w:r>
          </w:p>
          <w:p w14:paraId="147D11F3"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t>W miastach projekt polegający na inwestycji w elementy infrastruktury drogowej nie może obejmować budowy nowych dróg lub parkingów, ani w przypadku istniejących – zwiększania przepustowości</w:t>
            </w:r>
            <w:r w:rsidR="00AF7304" w:rsidRPr="006778F1">
              <w:rPr>
                <w:rFonts w:ascii="Arial" w:hAnsi="Arial" w:cs="Arial"/>
                <w:sz w:val="24"/>
                <w:szCs w:val="24"/>
              </w:rPr>
              <w:t xml:space="preserve"> dróg i pojemności parkingów</w:t>
            </w:r>
            <w:r w:rsidRPr="006778F1">
              <w:rPr>
                <w:rFonts w:ascii="Arial" w:hAnsi="Arial" w:cs="Arial"/>
                <w:sz w:val="24"/>
                <w:szCs w:val="24"/>
              </w:rPr>
              <w:t>, ani też przyczyniać się do zwiększenia natężenia ruchu drogowego w jakikolwiek inny sposób.</w:t>
            </w:r>
          </w:p>
          <w:p w14:paraId="36FEB5B0" w14:textId="77777777" w:rsidR="007A0FB3" w:rsidRPr="006778F1" w:rsidRDefault="007A0FB3" w:rsidP="00156216">
            <w:pPr>
              <w:spacing w:after="0" w:line="240" w:lineRule="auto"/>
              <w:rPr>
                <w:rFonts w:ascii="Arial" w:hAnsi="Arial" w:cs="Arial"/>
                <w:sz w:val="24"/>
                <w:szCs w:val="24"/>
              </w:rPr>
            </w:pPr>
          </w:p>
          <w:p w14:paraId="6E341A64" w14:textId="77777777" w:rsidR="007A0FB3" w:rsidRPr="006778F1" w:rsidRDefault="007A0FB3" w:rsidP="00156216">
            <w:pPr>
              <w:spacing w:after="60" w:line="240" w:lineRule="auto"/>
              <w:rPr>
                <w:rFonts w:ascii="Arial" w:hAnsi="Arial" w:cs="Arial"/>
                <w:sz w:val="24"/>
                <w:szCs w:val="24"/>
              </w:rPr>
            </w:pPr>
            <w:r w:rsidRPr="006778F1">
              <w:rPr>
                <w:rFonts w:ascii="Arial" w:hAnsi="Arial" w:cs="Arial"/>
                <w:sz w:val="24"/>
                <w:szCs w:val="24"/>
              </w:rPr>
              <w:t>Kryterium jest weryfikowane w oparciu o wniosek o dofinansowanie projektu i załączniki.</w:t>
            </w:r>
          </w:p>
        </w:tc>
        <w:tc>
          <w:tcPr>
            <w:tcW w:w="4111" w:type="dxa"/>
          </w:tcPr>
          <w:p w14:paraId="52B7F166"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lastRenderedPageBreak/>
              <w:t xml:space="preserve">TAK/NIE/NIE DOTYCZY </w:t>
            </w:r>
          </w:p>
          <w:p w14:paraId="13A132CD"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t>(NIE oznacza odrzucenie wniosku)</w:t>
            </w:r>
          </w:p>
          <w:p w14:paraId="378A481B"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08A2B106"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lastRenderedPageBreak/>
              <w:t xml:space="preserve">Kryterium uznaje się za spełnione, jeżeli odpowiedź będzie pozytywna (wartość logiczna: „TAK” lub „NIE DOTYCZY”). </w:t>
            </w:r>
          </w:p>
          <w:p w14:paraId="54399C1C"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50E82935" w14:textId="77777777" w:rsidR="007A0FB3" w:rsidRPr="006778F1" w:rsidRDefault="007A0FB3" w:rsidP="00156216">
            <w:pPr>
              <w:spacing w:after="0" w:line="240" w:lineRule="auto"/>
              <w:rPr>
                <w:rFonts w:ascii="Arial" w:hAnsi="Arial" w:cs="Arial"/>
                <w:sz w:val="24"/>
                <w:szCs w:val="24"/>
              </w:rPr>
            </w:pPr>
            <w:r w:rsidRPr="006778F1">
              <w:rPr>
                <w:rFonts w:ascii="Arial" w:hAnsi="Arial" w:cs="Arial"/>
                <w:sz w:val="24"/>
                <w:szCs w:val="24"/>
              </w:rPr>
              <w:t>Przyznanie wartości „NIE” (po jednokrotnym złożeniu uzupełnień lub poprawy) oznacza, iż kryterium nie jest spełnione.</w:t>
            </w:r>
          </w:p>
        </w:tc>
      </w:tr>
      <w:tr w:rsidR="007A0FB3" w:rsidRPr="006778F1" w14:paraId="4F1D4541" w14:textId="77777777" w:rsidTr="6FA55066">
        <w:tc>
          <w:tcPr>
            <w:tcW w:w="1110" w:type="dxa"/>
            <w:vAlign w:val="center"/>
          </w:tcPr>
          <w:p w14:paraId="582572F7" w14:textId="77777777" w:rsidR="007A0FB3" w:rsidRPr="006778F1" w:rsidRDefault="007A0FB3" w:rsidP="00E575A1">
            <w:pPr>
              <w:spacing w:after="0" w:line="240" w:lineRule="auto"/>
              <w:jc w:val="center"/>
              <w:rPr>
                <w:rFonts w:ascii="Arial" w:hAnsi="Arial" w:cs="Arial"/>
                <w:sz w:val="24"/>
                <w:szCs w:val="24"/>
              </w:rPr>
            </w:pPr>
            <w:r w:rsidRPr="006778F1">
              <w:rPr>
                <w:rFonts w:ascii="Arial" w:hAnsi="Arial" w:cs="Arial"/>
                <w:sz w:val="24"/>
                <w:szCs w:val="24"/>
              </w:rPr>
              <w:lastRenderedPageBreak/>
              <w:t>C.4</w:t>
            </w:r>
          </w:p>
        </w:tc>
        <w:tc>
          <w:tcPr>
            <w:tcW w:w="2856" w:type="dxa"/>
            <w:vAlign w:val="center"/>
          </w:tcPr>
          <w:p w14:paraId="5B06DCF2" w14:textId="77777777" w:rsidR="007A0FB3" w:rsidRPr="006778F1" w:rsidRDefault="007A0FB3" w:rsidP="00E575A1">
            <w:pPr>
              <w:spacing w:after="0" w:line="240" w:lineRule="auto"/>
              <w:jc w:val="center"/>
              <w:rPr>
                <w:rFonts w:ascii="Arial" w:hAnsi="Arial" w:cs="Arial"/>
                <w:sz w:val="24"/>
                <w:szCs w:val="24"/>
              </w:rPr>
            </w:pPr>
            <w:r w:rsidRPr="006778F1">
              <w:rPr>
                <w:rFonts w:ascii="Arial" w:hAnsi="Arial" w:cs="Arial"/>
                <w:sz w:val="24"/>
                <w:szCs w:val="24"/>
              </w:rPr>
              <w:t>Powiązanie z atrakcją turystyczną</w:t>
            </w:r>
            <w:r w:rsidR="00305E2E" w:rsidRPr="006778F1">
              <w:rPr>
                <w:rStyle w:val="Odwoanieprzypisudolnego"/>
                <w:rFonts w:ascii="Arial" w:hAnsi="Arial" w:cs="Arial"/>
                <w:sz w:val="24"/>
                <w:szCs w:val="24"/>
              </w:rPr>
              <w:footnoteReference w:id="14"/>
            </w:r>
          </w:p>
        </w:tc>
        <w:tc>
          <w:tcPr>
            <w:tcW w:w="6348" w:type="dxa"/>
          </w:tcPr>
          <w:p w14:paraId="287CCF0A" w14:textId="77777777" w:rsidR="0059151D" w:rsidRPr="006778F1" w:rsidRDefault="0059151D" w:rsidP="0059151D">
            <w:pPr>
              <w:spacing w:after="60" w:line="240" w:lineRule="auto"/>
              <w:rPr>
                <w:rFonts w:ascii="Arial" w:hAnsi="Arial" w:cs="Arial"/>
                <w:sz w:val="24"/>
                <w:szCs w:val="24"/>
              </w:rPr>
            </w:pPr>
            <w:r w:rsidRPr="006778F1">
              <w:rPr>
                <w:rFonts w:ascii="Arial" w:hAnsi="Arial" w:cs="Arial"/>
                <w:sz w:val="24"/>
                <w:szCs w:val="24"/>
              </w:rPr>
              <w:t>W kryterium sprawdzamy, czy projekty zakładające inwestycje związane z tworzeniem szlaków/ścieżek rowerowych, spełniają warunek, iż utworzony/a w ramach projektu szlak rowerowy/ścieżka rowerowa prowadzi do/jest powiązany/a z atrakcją turystyczną regionu.</w:t>
            </w:r>
          </w:p>
          <w:p w14:paraId="30D7AA69" w14:textId="77777777" w:rsidR="007A0FB3" w:rsidRPr="006778F1" w:rsidRDefault="007A0FB3" w:rsidP="00E575A1">
            <w:pPr>
              <w:spacing w:after="60" w:line="240" w:lineRule="auto"/>
              <w:rPr>
                <w:rFonts w:ascii="Arial" w:hAnsi="Arial" w:cs="Arial"/>
                <w:sz w:val="24"/>
                <w:szCs w:val="24"/>
              </w:rPr>
            </w:pPr>
          </w:p>
          <w:p w14:paraId="5A8E9D34" w14:textId="77777777" w:rsidR="002F6F1E" w:rsidRPr="006778F1" w:rsidRDefault="002F6F1E" w:rsidP="00E575A1">
            <w:pPr>
              <w:spacing w:after="60" w:line="240" w:lineRule="auto"/>
              <w:rPr>
                <w:rFonts w:ascii="Arial" w:hAnsi="Arial" w:cs="Arial"/>
                <w:sz w:val="24"/>
                <w:szCs w:val="24"/>
              </w:rPr>
            </w:pPr>
            <w:r w:rsidRPr="006778F1">
              <w:rPr>
                <w:rFonts w:ascii="Arial" w:hAnsi="Arial" w:cs="Arial"/>
                <w:sz w:val="24"/>
                <w:szCs w:val="24"/>
              </w:rPr>
              <w:t>Kryterium nie dotyczy projektów, które nie zawierają inwestycji związanych z tworzeniem szlaków/ścieżek rowerowych.</w:t>
            </w:r>
          </w:p>
          <w:p w14:paraId="7196D064" w14:textId="77777777" w:rsidR="002F6F1E" w:rsidRPr="006778F1" w:rsidRDefault="002F6F1E" w:rsidP="00E575A1">
            <w:pPr>
              <w:spacing w:after="60" w:line="240" w:lineRule="auto"/>
              <w:rPr>
                <w:rFonts w:ascii="Arial" w:hAnsi="Arial" w:cs="Arial"/>
                <w:sz w:val="24"/>
                <w:szCs w:val="24"/>
              </w:rPr>
            </w:pPr>
          </w:p>
          <w:p w14:paraId="5931B659" w14:textId="77777777" w:rsidR="007A0FB3" w:rsidRPr="006778F1" w:rsidRDefault="007A0FB3" w:rsidP="00E575A1">
            <w:pPr>
              <w:spacing w:after="60" w:line="240" w:lineRule="auto"/>
              <w:rPr>
                <w:rFonts w:ascii="Arial" w:hAnsi="Arial" w:cs="Arial"/>
                <w:sz w:val="24"/>
                <w:szCs w:val="24"/>
              </w:rPr>
            </w:pPr>
            <w:r w:rsidRPr="006778F1">
              <w:rPr>
                <w:rFonts w:ascii="Arial" w:hAnsi="Arial" w:cs="Arial"/>
                <w:sz w:val="24"/>
                <w:szCs w:val="24"/>
              </w:rPr>
              <w:t>Kryterium weryfikowane w oparciu o wniosek o dofinansowanie projektu.</w:t>
            </w:r>
          </w:p>
        </w:tc>
        <w:tc>
          <w:tcPr>
            <w:tcW w:w="4111" w:type="dxa"/>
          </w:tcPr>
          <w:p w14:paraId="6DC70A7E"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lastRenderedPageBreak/>
              <w:t>TAK/NIE/NIE DOTYCZY</w:t>
            </w:r>
          </w:p>
          <w:p w14:paraId="5620D24A"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(NIE oznacza odrzucenie wniosku)</w:t>
            </w:r>
          </w:p>
          <w:p w14:paraId="57D9D6FA"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5653DC25" w14:textId="77777777" w:rsidR="00A90BF1" w:rsidRPr="006778F1" w:rsidRDefault="00A90BF1" w:rsidP="00A90BF1">
            <w:pPr>
              <w:spacing w:after="0" w:line="240" w:lineRule="auto"/>
              <w:rPr>
                <w:rFonts w:ascii="Arial" w:hAnsi="Arial" w:cs="Arial"/>
                <w:sz w:val="24"/>
                <w:szCs w:val="24"/>
              </w:rPr>
            </w:pPr>
            <w:r w:rsidRPr="006778F1">
              <w:rPr>
                <w:rFonts w:ascii="Arial" w:hAnsi="Arial" w:cs="Arial"/>
                <w:sz w:val="24"/>
                <w:szCs w:val="24"/>
              </w:rPr>
              <w:lastRenderedPageBreak/>
              <w:t xml:space="preserve">Kryterium uznaje się za spełnione, jeżeli odpowiedź będzie pozytywna (wartość logiczna: „TAK” lub „NIE DOTYCZY”). </w:t>
            </w:r>
          </w:p>
          <w:p w14:paraId="5468B7A4"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1819AC50"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Przyznanie wartości „NIE” (po złożeniu uzupełnień lub poprawy) oznacza, iż kryterium nie jest spełnione.</w:t>
            </w:r>
          </w:p>
        </w:tc>
      </w:tr>
      <w:tr w:rsidR="007A0FB3" w:rsidRPr="006778F1" w14:paraId="7EFFE536" w14:textId="77777777" w:rsidTr="6FA55066">
        <w:tc>
          <w:tcPr>
            <w:tcW w:w="1110" w:type="dxa"/>
            <w:vAlign w:val="center"/>
          </w:tcPr>
          <w:p w14:paraId="57A942FD" w14:textId="77777777" w:rsidR="007A0FB3" w:rsidRPr="006778F1" w:rsidRDefault="007A0FB3" w:rsidP="00E575A1">
            <w:pPr>
              <w:spacing w:after="0" w:line="240" w:lineRule="auto"/>
              <w:jc w:val="center"/>
              <w:rPr>
                <w:rFonts w:ascii="Arial" w:hAnsi="Arial" w:cs="Arial"/>
                <w:sz w:val="24"/>
                <w:szCs w:val="24"/>
              </w:rPr>
            </w:pPr>
            <w:r w:rsidRPr="006778F1">
              <w:rPr>
                <w:rFonts w:ascii="Arial" w:hAnsi="Arial" w:cs="Arial"/>
                <w:sz w:val="24"/>
                <w:szCs w:val="24"/>
              </w:rPr>
              <w:lastRenderedPageBreak/>
              <w:t>C.5</w:t>
            </w:r>
          </w:p>
        </w:tc>
        <w:tc>
          <w:tcPr>
            <w:tcW w:w="2856" w:type="dxa"/>
            <w:vAlign w:val="center"/>
          </w:tcPr>
          <w:p w14:paraId="5CA12D09" w14:textId="77777777" w:rsidR="007A0FB3" w:rsidRPr="006778F1" w:rsidRDefault="007A0FB3" w:rsidP="00E575A1">
            <w:pPr>
              <w:spacing w:after="0" w:line="240" w:lineRule="auto"/>
              <w:jc w:val="center"/>
              <w:rPr>
                <w:rFonts w:ascii="Arial" w:hAnsi="Arial" w:cs="Arial"/>
                <w:sz w:val="24"/>
                <w:szCs w:val="24"/>
              </w:rPr>
            </w:pPr>
            <w:r w:rsidRPr="006778F1">
              <w:rPr>
                <w:rFonts w:ascii="Arial" w:hAnsi="Arial" w:cs="Arial"/>
                <w:sz w:val="24"/>
                <w:szCs w:val="24"/>
              </w:rPr>
              <w:t>Zgodność projektu z zaleceniami ETO</w:t>
            </w:r>
            <w:r w:rsidR="00991ABF" w:rsidRPr="006778F1">
              <w:rPr>
                <w:rStyle w:val="Odwoanieprzypisudolnego"/>
                <w:rFonts w:ascii="Arial" w:hAnsi="Arial" w:cs="Arial"/>
                <w:sz w:val="24"/>
                <w:szCs w:val="24"/>
              </w:rPr>
              <w:footnoteReference w:id="15"/>
            </w:r>
          </w:p>
        </w:tc>
        <w:tc>
          <w:tcPr>
            <w:tcW w:w="6348" w:type="dxa"/>
          </w:tcPr>
          <w:p w14:paraId="5CF1D01F" w14:textId="77777777" w:rsidR="007A0FB3" w:rsidRPr="006778F1" w:rsidRDefault="007A0FB3" w:rsidP="00E575A1">
            <w:pPr>
              <w:spacing w:after="60" w:line="240" w:lineRule="auto"/>
              <w:rPr>
                <w:rFonts w:ascii="Arial" w:hAnsi="Arial" w:cs="Arial"/>
                <w:sz w:val="24"/>
                <w:szCs w:val="24"/>
              </w:rPr>
            </w:pPr>
            <w:r w:rsidRPr="006778F1">
              <w:rPr>
                <w:rFonts w:ascii="Arial" w:hAnsi="Arial" w:cs="Arial"/>
                <w:sz w:val="24"/>
                <w:szCs w:val="24"/>
              </w:rPr>
              <w:t xml:space="preserve">W kryterium sprawdzamy, czy </w:t>
            </w:r>
            <w:r w:rsidR="00846EA5" w:rsidRPr="006778F1">
              <w:rPr>
                <w:rFonts w:ascii="Arial" w:hAnsi="Arial" w:cs="Arial"/>
                <w:sz w:val="24"/>
                <w:szCs w:val="24"/>
              </w:rPr>
              <w:t xml:space="preserve">założenia </w:t>
            </w:r>
            <w:r w:rsidRPr="006778F1">
              <w:rPr>
                <w:rFonts w:ascii="Arial" w:hAnsi="Arial" w:cs="Arial"/>
                <w:sz w:val="24"/>
                <w:szCs w:val="24"/>
              </w:rPr>
              <w:t>projek</w:t>
            </w:r>
            <w:r w:rsidR="00E43D0B" w:rsidRPr="006778F1">
              <w:rPr>
                <w:rFonts w:ascii="Arial" w:hAnsi="Arial" w:cs="Arial"/>
                <w:sz w:val="24"/>
                <w:szCs w:val="24"/>
              </w:rPr>
              <w:t>t</w:t>
            </w:r>
            <w:r w:rsidR="00846EA5" w:rsidRPr="006778F1">
              <w:rPr>
                <w:rFonts w:ascii="Arial" w:hAnsi="Arial" w:cs="Arial"/>
                <w:sz w:val="24"/>
                <w:szCs w:val="24"/>
              </w:rPr>
              <w:t>u</w:t>
            </w:r>
            <w:r w:rsidR="00E43D0B" w:rsidRPr="006778F1">
              <w:rPr>
                <w:rFonts w:ascii="Arial" w:hAnsi="Arial" w:cs="Arial"/>
                <w:sz w:val="24"/>
                <w:szCs w:val="24"/>
              </w:rPr>
              <w:t xml:space="preserve"> </w:t>
            </w:r>
            <w:r w:rsidR="0098771A" w:rsidRPr="006778F1">
              <w:rPr>
                <w:rFonts w:ascii="Arial" w:hAnsi="Arial" w:cs="Arial"/>
                <w:sz w:val="24"/>
                <w:szCs w:val="24"/>
              </w:rPr>
              <w:t>turystyczne</w:t>
            </w:r>
            <w:r w:rsidR="00846EA5" w:rsidRPr="006778F1">
              <w:rPr>
                <w:rFonts w:ascii="Arial" w:hAnsi="Arial" w:cs="Arial"/>
                <w:sz w:val="24"/>
                <w:szCs w:val="24"/>
              </w:rPr>
              <w:t>go</w:t>
            </w:r>
            <w:r w:rsidR="0098771A" w:rsidRPr="006778F1">
              <w:rPr>
                <w:rFonts w:ascii="Arial" w:hAnsi="Arial" w:cs="Arial"/>
                <w:sz w:val="24"/>
                <w:szCs w:val="24"/>
              </w:rPr>
              <w:t xml:space="preserve"> </w:t>
            </w:r>
            <w:r w:rsidR="00E43D0B" w:rsidRPr="006778F1">
              <w:rPr>
                <w:rFonts w:ascii="Arial" w:hAnsi="Arial" w:cs="Arial"/>
                <w:sz w:val="24"/>
                <w:szCs w:val="24"/>
              </w:rPr>
              <w:t>są</w:t>
            </w:r>
            <w:r w:rsidRPr="006778F1">
              <w:rPr>
                <w:rFonts w:ascii="Arial" w:hAnsi="Arial" w:cs="Arial"/>
                <w:sz w:val="24"/>
                <w:szCs w:val="24"/>
              </w:rPr>
              <w:t xml:space="preserve">  zgodn</w:t>
            </w:r>
            <w:r w:rsidR="00E43D0B" w:rsidRPr="006778F1">
              <w:rPr>
                <w:rFonts w:ascii="Arial" w:hAnsi="Arial" w:cs="Arial"/>
                <w:sz w:val="24"/>
                <w:szCs w:val="24"/>
              </w:rPr>
              <w:t>e</w:t>
            </w:r>
            <w:r w:rsidRPr="006778F1">
              <w:rPr>
                <w:rFonts w:ascii="Arial" w:hAnsi="Arial" w:cs="Arial"/>
                <w:sz w:val="24"/>
                <w:szCs w:val="24"/>
              </w:rPr>
              <w:t xml:space="preserve"> z zaleceniami wskazanymi przez Europejski Trybunał Obrachunkowy w Sprawozdaniu specjalnym</w:t>
            </w:r>
            <w:r w:rsidRPr="006778F1">
              <w:rPr>
                <w:rFonts w:ascii="Arial" w:hAnsi="Arial" w:cs="Arial"/>
                <w:i/>
                <w:iCs/>
                <w:sz w:val="24"/>
                <w:szCs w:val="24"/>
              </w:rPr>
              <w:t xml:space="preserve"> Wsparcie UE na rzecz turystyki – potrzeba nowej orientacji strategicznej i lepszego podejścia do finansowania</w:t>
            </w:r>
            <w:r w:rsidR="00E43D0B" w:rsidRPr="006778F1">
              <w:rPr>
                <w:rFonts w:ascii="Arial" w:hAnsi="Arial" w:cs="Arial"/>
                <w:sz w:val="24"/>
                <w:szCs w:val="24"/>
              </w:rPr>
              <w:t>, a mianowicie, czy:</w:t>
            </w:r>
          </w:p>
          <w:p w14:paraId="2229419E" w14:textId="77777777" w:rsidR="007A0FB3" w:rsidRPr="006778F1" w:rsidRDefault="0098771A" w:rsidP="00B33665">
            <w:pPr>
              <w:numPr>
                <w:ilvl w:val="0"/>
                <w:numId w:val="53"/>
              </w:numPr>
              <w:spacing w:after="60" w:line="240" w:lineRule="auto"/>
              <w:ind w:left="421"/>
              <w:rPr>
                <w:rFonts w:ascii="Arial" w:hAnsi="Arial" w:cs="Arial"/>
                <w:sz w:val="24"/>
                <w:szCs w:val="24"/>
              </w:rPr>
            </w:pPr>
            <w:r w:rsidRPr="006778F1">
              <w:rPr>
                <w:rFonts w:ascii="Arial" w:hAnsi="Arial" w:cs="Arial"/>
                <w:sz w:val="24"/>
                <w:szCs w:val="24"/>
              </w:rPr>
              <w:t xml:space="preserve">realizacja projektu </w:t>
            </w:r>
            <w:r w:rsidR="007A0FB3" w:rsidRPr="006778F1">
              <w:rPr>
                <w:rFonts w:ascii="Arial" w:hAnsi="Arial" w:cs="Arial"/>
                <w:sz w:val="24"/>
                <w:szCs w:val="24"/>
              </w:rPr>
              <w:t>popart</w:t>
            </w:r>
            <w:r w:rsidRPr="006778F1">
              <w:rPr>
                <w:rFonts w:ascii="Arial" w:hAnsi="Arial" w:cs="Arial"/>
                <w:sz w:val="24"/>
                <w:szCs w:val="24"/>
              </w:rPr>
              <w:t>a</w:t>
            </w:r>
            <w:r w:rsidR="007A0FB3" w:rsidRPr="006778F1">
              <w:rPr>
                <w:rFonts w:ascii="Arial" w:hAnsi="Arial" w:cs="Arial"/>
                <w:sz w:val="24"/>
                <w:szCs w:val="24"/>
              </w:rPr>
              <w:t xml:space="preserve"> </w:t>
            </w:r>
            <w:r w:rsidRPr="006778F1">
              <w:rPr>
                <w:rFonts w:ascii="Arial" w:hAnsi="Arial" w:cs="Arial"/>
                <w:sz w:val="24"/>
                <w:szCs w:val="24"/>
              </w:rPr>
              <w:t>została</w:t>
            </w:r>
            <w:r w:rsidR="007A0FB3" w:rsidRPr="006778F1">
              <w:rPr>
                <w:rFonts w:ascii="Arial" w:hAnsi="Arial" w:cs="Arial"/>
                <w:sz w:val="24"/>
                <w:szCs w:val="24"/>
              </w:rPr>
              <w:t xml:space="preserve"> analizą popytu </w:t>
            </w:r>
            <w:r w:rsidR="00C67A4D" w:rsidRPr="006778F1">
              <w:rPr>
                <w:rFonts w:ascii="Arial" w:hAnsi="Arial" w:cs="Arial"/>
                <w:sz w:val="24"/>
                <w:szCs w:val="24"/>
              </w:rPr>
              <w:br/>
            </w:r>
            <w:r w:rsidR="007A0FB3" w:rsidRPr="006778F1">
              <w:rPr>
                <w:rFonts w:ascii="Arial" w:hAnsi="Arial" w:cs="Arial"/>
                <w:sz w:val="24"/>
                <w:szCs w:val="24"/>
              </w:rPr>
              <w:t>i oceną potrzeb</w:t>
            </w:r>
            <w:r w:rsidR="0091339F" w:rsidRPr="006778F1">
              <w:rPr>
                <w:rFonts w:ascii="Arial" w:hAnsi="Arial" w:cs="Arial"/>
                <w:sz w:val="24"/>
                <w:szCs w:val="24"/>
              </w:rPr>
              <w:t>, aby ograniczyć ryzyko nieskuteczności</w:t>
            </w:r>
            <w:r w:rsidR="00B33665" w:rsidRPr="006778F1">
              <w:rPr>
                <w:rFonts w:ascii="Arial" w:hAnsi="Arial" w:cs="Arial"/>
                <w:sz w:val="24"/>
                <w:szCs w:val="24"/>
              </w:rPr>
              <w:t>,</w:t>
            </w:r>
            <w:r w:rsidR="0059151D" w:rsidRPr="006778F1">
              <w:rPr>
                <w:rFonts w:ascii="Arial" w:hAnsi="Arial" w:cs="Arial"/>
                <w:sz w:val="24"/>
                <w:szCs w:val="24"/>
              </w:rPr>
              <w:t xml:space="preserve"> oraz</w:t>
            </w:r>
            <w:r w:rsidR="007A0FB3" w:rsidRPr="006778F1">
              <w:rPr>
                <w:rFonts w:ascii="Arial" w:hAnsi="Arial" w:cs="Arial"/>
                <w:sz w:val="24"/>
                <w:szCs w:val="24"/>
              </w:rPr>
              <w:t xml:space="preserve"> </w:t>
            </w:r>
          </w:p>
          <w:p w14:paraId="47BB2911" w14:textId="77777777" w:rsidR="007A0FB3" w:rsidRPr="006778F1" w:rsidRDefault="0098771A" w:rsidP="00B33665">
            <w:pPr>
              <w:numPr>
                <w:ilvl w:val="0"/>
                <w:numId w:val="53"/>
              </w:numPr>
              <w:spacing w:after="60" w:line="240" w:lineRule="auto"/>
              <w:ind w:left="421"/>
              <w:rPr>
                <w:rFonts w:ascii="Arial" w:hAnsi="Arial" w:cs="Arial"/>
                <w:sz w:val="24"/>
                <w:szCs w:val="24"/>
              </w:rPr>
            </w:pPr>
            <w:r w:rsidRPr="006778F1">
              <w:rPr>
                <w:rFonts w:ascii="Arial" w:hAnsi="Arial" w:cs="Arial"/>
                <w:sz w:val="24"/>
                <w:szCs w:val="24"/>
              </w:rPr>
              <w:t xml:space="preserve">projekt został </w:t>
            </w:r>
            <w:r w:rsidR="007A0FB3" w:rsidRPr="006778F1">
              <w:rPr>
                <w:rFonts w:ascii="Arial" w:hAnsi="Arial" w:cs="Arial"/>
                <w:sz w:val="24"/>
                <w:szCs w:val="24"/>
              </w:rPr>
              <w:t>skoordynowan</w:t>
            </w:r>
            <w:r w:rsidRPr="006778F1">
              <w:rPr>
                <w:rFonts w:ascii="Arial" w:hAnsi="Arial" w:cs="Arial"/>
                <w:sz w:val="24"/>
                <w:szCs w:val="24"/>
              </w:rPr>
              <w:t>y</w:t>
            </w:r>
            <w:r w:rsidR="007A0FB3" w:rsidRPr="006778F1">
              <w:rPr>
                <w:rFonts w:ascii="Arial" w:hAnsi="Arial" w:cs="Arial"/>
                <w:sz w:val="24"/>
                <w:szCs w:val="24"/>
              </w:rPr>
              <w:t xml:space="preserve"> z projektami w sąsiednich obszarach, aby uniknąć powielania i konkurencji</w:t>
            </w:r>
            <w:r w:rsidR="00B33665" w:rsidRPr="006778F1">
              <w:rPr>
                <w:rFonts w:ascii="Arial" w:hAnsi="Arial" w:cs="Arial"/>
                <w:sz w:val="24"/>
                <w:szCs w:val="24"/>
              </w:rPr>
              <w:t>,</w:t>
            </w:r>
            <w:r w:rsidR="0059151D" w:rsidRPr="006778F1">
              <w:rPr>
                <w:rFonts w:ascii="Arial" w:hAnsi="Arial" w:cs="Arial"/>
                <w:sz w:val="24"/>
                <w:szCs w:val="24"/>
              </w:rPr>
              <w:t xml:space="preserve"> oraz</w:t>
            </w:r>
            <w:r w:rsidR="007A0FB3" w:rsidRPr="006778F1">
              <w:rPr>
                <w:rFonts w:ascii="Arial" w:hAnsi="Arial" w:cs="Arial"/>
                <w:sz w:val="24"/>
                <w:szCs w:val="24"/>
              </w:rPr>
              <w:t xml:space="preserve"> </w:t>
            </w:r>
          </w:p>
          <w:p w14:paraId="0C5D3067" w14:textId="77777777" w:rsidR="007A0FB3" w:rsidRPr="006778F1" w:rsidRDefault="0098771A" w:rsidP="00B33665">
            <w:pPr>
              <w:numPr>
                <w:ilvl w:val="0"/>
                <w:numId w:val="53"/>
              </w:numPr>
              <w:spacing w:after="60" w:line="240" w:lineRule="auto"/>
              <w:ind w:left="421"/>
              <w:rPr>
                <w:rFonts w:ascii="Arial" w:hAnsi="Arial" w:cs="Arial"/>
                <w:sz w:val="24"/>
                <w:szCs w:val="24"/>
              </w:rPr>
            </w:pPr>
            <w:r w:rsidRPr="006778F1">
              <w:rPr>
                <w:rFonts w:ascii="Arial" w:hAnsi="Arial" w:cs="Arial"/>
                <w:sz w:val="24"/>
                <w:szCs w:val="24"/>
              </w:rPr>
              <w:t xml:space="preserve">projekt </w:t>
            </w:r>
            <w:r w:rsidR="00846EA5" w:rsidRPr="006778F1">
              <w:rPr>
                <w:rFonts w:ascii="Arial" w:hAnsi="Arial" w:cs="Arial"/>
                <w:sz w:val="24"/>
                <w:szCs w:val="24"/>
              </w:rPr>
              <w:t xml:space="preserve">przyczyni się do </w:t>
            </w:r>
            <w:r w:rsidR="007A0FB3" w:rsidRPr="006778F1">
              <w:rPr>
                <w:rFonts w:ascii="Arial" w:hAnsi="Arial" w:cs="Arial"/>
                <w:sz w:val="24"/>
                <w:szCs w:val="24"/>
              </w:rPr>
              <w:t>stymulowani</w:t>
            </w:r>
            <w:r w:rsidR="00233FC2" w:rsidRPr="006778F1">
              <w:rPr>
                <w:rFonts w:ascii="Arial" w:hAnsi="Arial" w:cs="Arial"/>
                <w:sz w:val="24"/>
                <w:szCs w:val="24"/>
              </w:rPr>
              <w:t>a</w:t>
            </w:r>
            <w:r w:rsidR="007A0FB3" w:rsidRPr="006778F1">
              <w:rPr>
                <w:rFonts w:ascii="Arial" w:hAnsi="Arial" w:cs="Arial"/>
                <w:sz w:val="24"/>
                <w:szCs w:val="24"/>
              </w:rPr>
              <w:t xml:space="preserve"> działalności turystycznej w regionie</w:t>
            </w:r>
            <w:r w:rsidR="00B33665" w:rsidRPr="006778F1">
              <w:rPr>
                <w:rFonts w:ascii="Arial" w:hAnsi="Arial" w:cs="Arial"/>
                <w:sz w:val="24"/>
                <w:szCs w:val="24"/>
              </w:rPr>
              <w:t>,</w:t>
            </w:r>
            <w:r w:rsidR="0059151D" w:rsidRPr="006778F1">
              <w:rPr>
                <w:rFonts w:ascii="Arial" w:hAnsi="Arial" w:cs="Arial"/>
                <w:sz w:val="24"/>
                <w:szCs w:val="24"/>
              </w:rPr>
              <w:t xml:space="preserve"> oraz</w:t>
            </w:r>
            <w:r w:rsidR="007A0FB3" w:rsidRPr="006778F1">
              <w:rPr>
                <w:rFonts w:ascii="Arial" w:hAnsi="Arial" w:cs="Arial"/>
                <w:sz w:val="24"/>
                <w:szCs w:val="24"/>
              </w:rPr>
              <w:t xml:space="preserve"> </w:t>
            </w:r>
          </w:p>
          <w:p w14:paraId="2B8EA025" w14:textId="77777777" w:rsidR="007A0FB3" w:rsidRPr="006778F1" w:rsidRDefault="00233FC2" w:rsidP="00B33665">
            <w:pPr>
              <w:numPr>
                <w:ilvl w:val="0"/>
                <w:numId w:val="54"/>
              </w:numPr>
              <w:spacing w:after="60" w:line="240" w:lineRule="auto"/>
              <w:ind w:left="421"/>
              <w:rPr>
                <w:rFonts w:ascii="Arial" w:hAnsi="Arial" w:cs="Arial"/>
                <w:sz w:val="24"/>
                <w:szCs w:val="24"/>
              </w:rPr>
            </w:pPr>
            <w:r w:rsidRPr="006778F1">
              <w:rPr>
                <w:rFonts w:ascii="Arial" w:hAnsi="Arial" w:cs="Arial"/>
                <w:sz w:val="24"/>
                <w:szCs w:val="24"/>
              </w:rPr>
              <w:lastRenderedPageBreak/>
              <w:t>projekt będzie</w:t>
            </w:r>
            <w:r w:rsidR="0098771A" w:rsidRPr="006778F1">
              <w:rPr>
                <w:rFonts w:ascii="Arial" w:hAnsi="Arial" w:cs="Arial"/>
                <w:sz w:val="24"/>
                <w:szCs w:val="24"/>
              </w:rPr>
              <w:t xml:space="preserve"> </w:t>
            </w:r>
            <w:r w:rsidR="007A0FB3" w:rsidRPr="006778F1">
              <w:rPr>
                <w:rFonts w:ascii="Arial" w:hAnsi="Arial" w:cs="Arial"/>
                <w:sz w:val="24"/>
                <w:szCs w:val="24"/>
              </w:rPr>
              <w:t>trwał</w:t>
            </w:r>
            <w:r w:rsidR="00846EA5" w:rsidRPr="006778F1">
              <w:rPr>
                <w:rFonts w:ascii="Arial" w:hAnsi="Arial" w:cs="Arial"/>
                <w:sz w:val="24"/>
                <w:szCs w:val="24"/>
              </w:rPr>
              <w:t>y</w:t>
            </w:r>
            <w:r w:rsidR="007A0FB3" w:rsidRPr="006778F1">
              <w:rPr>
                <w:rFonts w:ascii="Arial" w:hAnsi="Arial" w:cs="Arial"/>
                <w:sz w:val="24"/>
                <w:szCs w:val="24"/>
              </w:rPr>
              <w:t xml:space="preserve"> i</w:t>
            </w:r>
            <w:r w:rsidR="00846EA5" w:rsidRPr="006778F1">
              <w:rPr>
                <w:rFonts w:ascii="Arial" w:hAnsi="Arial" w:cs="Arial"/>
                <w:sz w:val="24"/>
                <w:szCs w:val="24"/>
              </w:rPr>
              <w:t xml:space="preserve"> </w:t>
            </w:r>
            <w:r w:rsidR="007A0FB3" w:rsidRPr="006778F1">
              <w:rPr>
                <w:rFonts w:ascii="Arial" w:hAnsi="Arial" w:cs="Arial"/>
                <w:sz w:val="24"/>
                <w:szCs w:val="24"/>
              </w:rPr>
              <w:t>odpowiednio utrzymywan</w:t>
            </w:r>
            <w:r w:rsidR="00846EA5" w:rsidRPr="006778F1">
              <w:rPr>
                <w:rFonts w:ascii="Arial" w:hAnsi="Arial" w:cs="Arial"/>
                <w:sz w:val="24"/>
                <w:szCs w:val="24"/>
              </w:rPr>
              <w:t>y</w:t>
            </w:r>
            <w:r w:rsidR="007A0FB3" w:rsidRPr="006778F1">
              <w:rPr>
                <w:rFonts w:ascii="Arial" w:hAnsi="Arial" w:cs="Arial"/>
                <w:sz w:val="24"/>
                <w:szCs w:val="24"/>
              </w:rPr>
              <w:t xml:space="preserve"> </w:t>
            </w:r>
            <w:r w:rsidR="00D13176" w:rsidRPr="006778F1">
              <w:rPr>
                <w:rFonts w:ascii="Arial" w:hAnsi="Arial" w:cs="Arial"/>
                <w:sz w:val="24"/>
                <w:szCs w:val="24"/>
              </w:rPr>
              <w:br/>
            </w:r>
            <w:r w:rsidR="007A0FB3" w:rsidRPr="006778F1">
              <w:rPr>
                <w:rFonts w:ascii="Arial" w:hAnsi="Arial" w:cs="Arial"/>
                <w:sz w:val="24"/>
                <w:szCs w:val="24"/>
              </w:rPr>
              <w:t>w kolejnych latach po zakończeniu</w:t>
            </w:r>
            <w:r w:rsidR="00846EA5" w:rsidRPr="006778F1">
              <w:rPr>
                <w:rFonts w:ascii="Arial" w:hAnsi="Arial" w:cs="Arial"/>
                <w:sz w:val="24"/>
                <w:szCs w:val="24"/>
              </w:rPr>
              <w:t xml:space="preserve"> realizacji</w:t>
            </w:r>
            <w:r w:rsidR="007A0FB3" w:rsidRPr="006778F1">
              <w:rPr>
                <w:rFonts w:ascii="Arial" w:hAnsi="Arial" w:cs="Arial"/>
                <w:sz w:val="24"/>
                <w:szCs w:val="24"/>
              </w:rPr>
              <w:t>.</w:t>
            </w:r>
          </w:p>
          <w:p w14:paraId="34FF1C98" w14:textId="77777777" w:rsidR="007A0FB3" w:rsidRPr="006778F1" w:rsidRDefault="007A0FB3" w:rsidP="00E575A1">
            <w:pPr>
              <w:spacing w:after="60" w:line="240" w:lineRule="auto"/>
              <w:rPr>
                <w:rFonts w:ascii="Arial" w:hAnsi="Arial" w:cs="Arial"/>
                <w:sz w:val="24"/>
                <w:szCs w:val="24"/>
              </w:rPr>
            </w:pPr>
          </w:p>
          <w:p w14:paraId="14A89346" w14:textId="77777777" w:rsidR="007A0FB3" w:rsidRPr="006778F1" w:rsidRDefault="007A0FB3" w:rsidP="00E575A1">
            <w:pPr>
              <w:spacing w:after="60" w:line="240" w:lineRule="auto"/>
              <w:rPr>
                <w:rFonts w:ascii="Arial" w:hAnsi="Arial" w:cs="Arial"/>
                <w:sz w:val="24"/>
                <w:szCs w:val="24"/>
              </w:rPr>
            </w:pPr>
            <w:r w:rsidRPr="006778F1">
              <w:rPr>
                <w:rFonts w:ascii="Arial" w:hAnsi="Arial" w:cs="Arial"/>
                <w:sz w:val="24"/>
                <w:szCs w:val="24"/>
              </w:rPr>
              <w:t>Kryterium weryfikowane w oparciu o wniosek o dofinansowanie projektu.</w:t>
            </w:r>
          </w:p>
        </w:tc>
        <w:tc>
          <w:tcPr>
            <w:tcW w:w="4111" w:type="dxa"/>
          </w:tcPr>
          <w:p w14:paraId="721FCEA5"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lastRenderedPageBreak/>
              <w:t>TAK/NIE</w:t>
            </w:r>
          </w:p>
          <w:p w14:paraId="406EAD0B"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(NIE oznacza odrzucenie wniosku)</w:t>
            </w:r>
          </w:p>
          <w:p w14:paraId="35C3ACCA"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40400935"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4C3F2624"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38AE08ED" w14:textId="77777777" w:rsidR="007A0FB3" w:rsidRPr="006778F1" w:rsidRDefault="007A0FB3" w:rsidP="00E575A1">
            <w:pPr>
              <w:spacing w:after="0" w:line="240" w:lineRule="auto"/>
              <w:rPr>
                <w:rFonts w:ascii="Arial" w:hAnsi="Arial" w:cs="Arial"/>
                <w:sz w:val="24"/>
                <w:szCs w:val="24"/>
              </w:rPr>
            </w:pPr>
            <w:r w:rsidRPr="006778F1">
              <w:rPr>
                <w:rFonts w:ascii="Arial" w:hAnsi="Arial" w:cs="Arial"/>
                <w:sz w:val="24"/>
                <w:szCs w:val="24"/>
              </w:rPr>
              <w:t>Przyznanie wartości „NIE” (po złożeniu uzupełnień lub poprawy) oznacza, iż kryterium nie jest spełnione.</w:t>
            </w:r>
          </w:p>
        </w:tc>
      </w:tr>
      <w:tr w:rsidR="00782FF1" w:rsidRPr="006778F1" w14:paraId="777DB0C9" w14:textId="77777777" w:rsidTr="6FA55066">
        <w:tc>
          <w:tcPr>
            <w:tcW w:w="1110" w:type="dxa"/>
            <w:vAlign w:val="center"/>
          </w:tcPr>
          <w:p w14:paraId="67BB5FDF" w14:textId="77777777" w:rsidR="00782FF1" w:rsidRPr="006778F1" w:rsidRDefault="00C93D0B" w:rsidP="000E0A5C">
            <w:pPr>
              <w:spacing w:after="0" w:line="240" w:lineRule="auto"/>
              <w:jc w:val="center"/>
              <w:rPr>
                <w:rFonts w:ascii="Arial" w:hAnsi="Arial" w:cs="Arial"/>
                <w:sz w:val="24"/>
                <w:szCs w:val="24"/>
              </w:rPr>
            </w:pPr>
            <w:r w:rsidRPr="006778F1">
              <w:rPr>
                <w:rFonts w:ascii="Arial" w:hAnsi="Arial" w:cs="Arial"/>
                <w:sz w:val="24"/>
                <w:szCs w:val="24"/>
              </w:rPr>
              <w:t>C.6</w:t>
            </w:r>
          </w:p>
        </w:tc>
        <w:tc>
          <w:tcPr>
            <w:tcW w:w="2856" w:type="dxa"/>
            <w:vAlign w:val="center"/>
          </w:tcPr>
          <w:p w14:paraId="1810F9BE" w14:textId="77777777" w:rsidR="00782FF1" w:rsidRPr="006778F1" w:rsidRDefault="00172708" w:rsidP="000E0A5C">
            <w:pPr>
              <w:spacing w:after="0" w:line="240" w:lineRule="auto"/>
              <w:jc w:val="center"/>
              <w:rPr>
                <w:rFonts w:ascii="Arial" w:hAnsi="Arial" w:cs="Arial"/>
                <w:sz w:val="24"/>
                <w:szCs w:val="24"/>
              </w:rPr>
            </w:pPr>
            <w:r w:rsidRPr="006778F1">
              <w:rPr>
                <w:rFonts w:ascii="Arial" w:hAnsi="Arial" w:cs="Arial"/>
                <w:sz w:val="24"/>
                <w:szCs w:val="24"/>
              </w:rPr>
              <w:t>Efekty społeczno-gospodarcze i ekologiczne</w:t>
            </w:r>
          </w:p>
        </w:tc>
        <w:tc>
          <w:tcPr>
            <w:tcW w:w="6348" w:type="dxa"/>
          </w:tcPr>
          <w:p w14:paraId="646663D1" w14:textId="77777777" w:rsidR="00782FF1" w:rsidRPr="006778F1" w:rsidRDefault="00782FF1" w:rsidP="00172708">
            <w:pPr>
              <w:spacing w:after="60" w:line="240" w:lineRule="auto"/>
              <w:rPr>
                <w:rFonts w:ascii="Arial" w:hAnsi="Arial" w:cs="Arial"/>
                <w:sz w:val="24"/>
                <w:szCs w:val="24"/>
              </w:rPr>
            </w:pPr>
            <w:r w:rsidRPr="006778F1">
              <w:rPr>
                <w:rFonts w:ascii="Arial" w:hAnsi="Arial" w:cs="Arial"/>
                <w:sz w:val="24"/>
                <w:szCs w:val="24"/>
              </w:rPr>
              <w:t xml:space="preserve">W kryterium sprawdzamy, czy </w:t>
            </w:r>
            <w:r w:rsidR="006A7AD5" w:rsidRPr="006778F1">
              <w:rPr>
                <w:rFonts w:ascii="Arial" w:hAnsi="Arial" w:cs="Arial"/>
                <w:sz w:val="24"/>
                <w:szCs w:val="24"/>
              </w:rPr>
              <w:t xml:space="preserve">w przypadku projektów </w:t>
            </w:r>
            <w:r w:rsidR="00172708" w:rsidRPr="006778F1">
              <w:rPr>
                <w:rFonts w:ascii="Arial" w:hAnsi="Arial" w:cs="Arial"/>
                <w:sz w:val="24"/>
                <w:szCs w:val="24"/>
              </w:rPr>
              <w:t>zakłada</w:t>
            </w:r>
            <w:r w:rsidR="006A7AD5" w:rsidRPr="006778F1">
              <w:rPr>
                <w:rFonts w:ascii="Arial" w:hAnsi="Arial" w:cs="Arial"/>
                <w:sz w:val="24"/>
                <w:szCs w:val="24"/>
              </w:rPr>
              <w:t>jących</w:t>
            </w:r>
            <w:r w:rsidR="00172708" w:rsidRPr="006778F1">
              <w:rPr>
                <w:rFonts w:ascii="Arial" w:hAnsi="Arial" w:cs="Arial"/>
                <w:sz w:val="24"/>
                <w:szCs w:val="24"/>
              </w:rPr>
              <w:t xml:space="preserve"> działania związane z rozwojem infrastruktury turystycznej wraz z zakupem wyposażenia i sprzętu</w:t>
            </w:r>
            <w:r w:rsidR="008E261C" w:rsidRPr="006778F1">
              <w:rPr>
                <w:rFonts w:ascii="Arial" w:hAnsi="Arial" w:cs="Arial"/>
                <w:sz w:val="24"/>
                <w:szCs w:val="24"/>
              </w:rPr>
              <w:t>,</w:t>
            </w:r>
            <w:r w:rsidR="00172708" w:rsidRPr="006778F1">
              <w:rPr>
                <w:rFonts w:ascii="Arial" w:hAnsi="Arial" w:cs="Arial"/>
                <w:sz w:val="24"/>
                <w:szCs w:val="24"/>
              </w:rPr>
              <w:t xml:space="preserve"> oraz adaptacją obiektów do pełnienia funkcji turystycznych,  </w:t>
            </w:r>
            <w:r w:rsidRPr="006778F1">
              <w:rPr>
                <w:rFonts w:ascii="Arial" w:hAnsi="Arial" w:cs="Arial"/>
                <w:sz w:val="24"/>
                <w:szCs w:val="24"/>
              </w:rPr>
              <w:t>przyczynia</w:t>
            </w:r>
            <w:r w:rsidR="006A7AD5" w:rsidRPr="006778F1">
              <w:rPr>
                <w:rFonts w:ascii="Arial" w:hAnsi="Arial" w:cs="Arial"/>
                <w:sz w:val="24"/>
                <w:szCs w:val="24"/>
              </w:rPr>
              <w:t>ją</w:t>
            </w:r>
            <w:r w:rsidRPr="006778F1">
              <w:rPr>
                <w:rFonts w:ascii="Arial" w:hAnsi="Arial" w:cs="Arial"/>
                <w:sz w:val="24"/>
                <w:szCs w:val="24"/>
              </w:rPr>
              <w:t xml:space="preserve"> się</w:t>
            </w:r>
            <w:r w:rsidR="006A7AD5" w:rsidRPr="006778F1">
              <w:rPr>
                <w:rFonts w:ascii="Arial" w:hAnsi="Arial" w:cs="Arial"/>
                <w:sz w:val="24"/>
                <w:szCs w:val="24"/>
              </w:rPr>
              <w:t xml:space="preserve"> one</w:t>
            </w:r>
            <w:r w:rsidRPr="006778F1">
              <w:rPr>
                <w:rFonts w:ascii="Arial" w:hAnsi="Arial" w:cs="Arial"/>
                <w:sz w:val="24"/>
                <w:szCs w:val="24"/>
              </w:rPr>
              <w:t xml:space="preserve"> do</w:t>
            </w:r>
            <w:r w:rsidR="00172708" w:rsidRPr="006778F1">
              <w:rPr>
                <w:rFonts w:ascii="Arial" w:hAnsi="Arial" w:cs="Arial"/>
                <w:sz w:val="24"/>
                <w:szCs w:val="24"/>
              </w:rPr>
              <w:t xml:space="preserve"> </w:t>
            </w:r>
            <w:r w:rsidRPr="006778F1">
              <w:rPr>
                <w:rFonts w:ascii="Arial" w:hAnsi="Arial" w:cs="Arial"/>
                <w:sz w:val="24"/>
                <w:szCs w:val="24"/>
              </w:rPr>
              <w:t>rozwijania/osiągania efektów społeczno-gospodarczych</w:t>
            </w:r>
            <w:r w:rsidR="00172708" w:rsidRPr="006778F1">
              <w:rPr>
                <w:rFonts w:ascii="Arial" w:hAnsi="Arial" w:cs="Arial"/>
                <w:sz w:val="24"/>
                <w:szCs w:val="24"/>
              </w:rPr>
              <w:t xml:space="preserve"> i ekologicznych</w:t>
            </w:r>
            <w:r w:rsidRPr="006778F1">
              <w:rPr>
                <w:rFonts w:ascii="Arial" w:hAnsi="Arial" w:cs="Arial"/>
                <w:sz w:val="24"/>
                <w:szCs w:val="24"/>
              </w:rPr>
              <w:t>.</w:t>
            </w:r>
          </w:p>
          <w:p w14:paraId="352ECE74" w14:textId="77777777" w:rsidR="00172708" w:rsidRPr="006778F1" w:rsidRDefault="00782FF1" w:rsidP="00172708">
            <w:pPr>
              <w:spacing w:after="60" w:line="240" w:lineRule="auto"/>
              <w:rPr>
                <w:rFonts w:ascii="Arial" w:hAnsi="Arial" w:cs="Arial"/>
                <w:sz w:val="24"/>
                <w:szCs w:val="24"/>
              </w:rPr>
            </w:pPr>
            <w:r w:rsidRPr="006778F1">
              <w:rPr>
                <w:rFonts w:ascii="Arial" w:hAnsi="Arial" w:cs="Arial"/>
                <w:sz w:val="24"/>
                <w:szCs w:val="24"/>
              </w:rPr>
              <w:t>Efekty społeczno-gospodarcze rozumiane</w:t>
            </w:r>
            <w:r w:rsidR="00B83A95" w:rsidRPr="006778F1">
              <w:rPr>
                <w:rFonts w:ascii="Arial" w:hAnsi="Arial" w:cs="Arial"/>
                <w:sz w:val="24"/>
                <w:szCs w:val="24"/>
              </w:rPr>
              <w:t xml:space="preserve"> są</w:t>
            </w:r>
            <w:r w:rsidRPr="006778F1">
              <w:rPr>
                <w:rFonts w:ascii="Arial" w:hAnsi="Arial" w:cs="Arial"/>
                <w:sz w:val="24"/>
                <w:szCs w:val="24"/>
              </w:rPr>
              <w:t xml:space="preserve"> m.in. jako zwiększanie dostępności do zasobów przyrodniczych w wyniku pełnienia przez nie funkcji rekreacyjnych, poprawę jakości i komfortu życia mieszkańców, poprzez zwiększenie możliwości kontaktu z naturą, zwiększanie atrakcyjności turystycznej miejsc o dużym potencjale zasobów przyrodniczych, wzrost oczekiwanej liczby odwiedzin w </w:t>
            </w:r>
            <w:r w:rsidR="00B83A95" w:rsidRPr="006778F1">
              <w:rPr>
                <w:rFonts w:ascii="Arial" w:hAnsi="Arial" w:cs="Arial"/>
                <w:sz w:val="24"/>
                <w:szCs w:val="24"/>
              </w:rPr>
              <w:t xml:space="preserve">miejscach </w:t>
            </w:r>
            <w:r w:rsidRPr="006778F1">
              <w:rPr>
                <w:rFonts w:ascii="Arial" w:hAnsi="Arial" w:cs="Arial"/>
                <w:sz w:val="24"/>
                <w:szCs w:val="24"/>
              </w:rPr>
              <w:t>objętych wsparciem</w:t>
            </w:r>
            <w:r w:rsidR="006A7AD5" w:rsidRPr="006778F1">
              <w:rPr>
                <w:rFonts w:ascii="Arial" w:hAnsi="Arial" w:cs="Arial"/>
                <w:sz w:val="24"/>
                <w:szCs w:val="24"/>
              </w:rPr>
              <w:t>, zwiększenie lokalnych przychodów z działalności turystycznej, tworzenie nowych miejsc pracy np. w obsłudze ruchu turystycznego,</w:t>
            </w:r>
            <w:r w:rsidRPr="006778F1">
              <w:rPr>
                <w:rFonts w:ascii="Arial" w:hAnsi="Arial" w:cs="Arial"/>
                <w:sz w:val="24"/>
                <w:szCs w:val="24"/>
              </w:rPr>
              <w:t xml:space="preserve"> wzrost aktywności społecznej</w:t>
            </w:r>
            <w:r w:rsidR="006A7AD5" w:rsidRPr="006778F1">
              <w:rPr>
                <w:rFonts w:ascii="Arial" w:hAnsi="Arial" w:cs="Arial"/>
                <w:sz w:val="24"/>
                <w:szCs w:val="24"/>
              </w:rPr>
              <w:t>; e</w:t>
            </w:r>
            <w:r w:rsidR="00172708" w:rsidRPr="006778F1">
              <w:rPr>
                <w:rFonts w:ascii="Arial" w:hAnsi="Arial" w:cs="Arial"/>
                <w:sz w:val="24"/>
                <w:szCs w:val="24"/>
              </w:rPr>
              <w:t>fekty ekologiczne</w:t>
            </w:r>
            <w:r w:rsidR="000B7F94" w:rsidRPr="006778F1">
              <w:rPr>
                <w:rFonts w:ascii="Arial" w:hAnsi="Arial" w:cs="Arial"/>
                <w:sz w:val="24"/>
                <w:szCs w:val="24"/>
              </w:rPr>
              <w:t xml:space="preserve"> rozumiane są</w:t>
            </w:r>
            <w:r w:rsidR="00111297" w:rsidRPr="006778F1">
              <w:rPr>
                <w:rFonts w:ascii="Arial" w:hAnsi="Arial" w:cs="Arial"/>
                <w:sz w:val="24"/>
                <w:szCs w:val="24"/>
              </w:rPr>
              <w:t xml:space="preserve"> m.in.</w:t>
            </w:r>
            <w:r w:rsidR="000B7F94" w:rsidRPr="006778F1">
              <w:rPr>
                <w:rFonts w:ascii="Arial" w:hAnsi="Arial" w:cs="Arial"/>
                <w:sz w:val="24"/>
                <w:szCs w:val="24"/>
              </w:rPr>
              <w:t xml:space="preserve"> jako działania przyczyniające się do zmniejszania ilości zanieczyszczeń wprowadzanych do środowiska poprzez np. eliminację źródła emisji zanieczyszczeń,</w:t>
            </w:r>
            <w:r w:rsidR="00197CC4" w:rsidRPr="006778F1">
              <w:rPr>
                <w:rFonts w:ascii="Arial" w:hAnsi="Arial" w:cs="Arial"/>
                <w:sz w:val="24"/>
                <w:szCs w:val="24"/>
              </w:rPr>
              <w:t xml:space="preserve"> recykling,</w:t>
            </w:r>
            <w:r w:rsidR="000B7F94" w:rsidRPr="006778F1">
              <w:rPr>
                <w:rFonts w:ascii="Arial" w:hAnsi="Arial" w:cs="Arial"/>
                <w:sz w:val="24"/>
                <w:szCs w:val="24"/>
              </w:rPr>
              <w:t xml:space="preserve"> termomodernizację</w:t>
            </w:r>
            <w:r w:rsidR="00A90BF1" w:rsidRPr="006778F1">
              <w:rPr>
                <w:rFonts w:ascii="Arial" w:hAnsi="Arial" w:cs="Arial"/>
                <w:sz w:val="24"/>
                <w:szCs w:val="24"/>
              </w:rPr>
              <w:t xml:space="preserve">, </w:t>
            </w:r>
            <w:r w:rsidR="00111297" w:rsidRPr="006778F1">
              <w:rPr>
                <w:rFonts w:ascii="Arial" w:hAnsi="Arial" w:cs="Arial"/>
                <w:sz w:val="24"/>
                <w:szCs w:val="24"/>
              </w:rPr>
              <w:t xml:space="preserve">stosowanie energooszczędnych </w:t>
            </w:r>
            <w:r w:rsidR="00B03AEA" w:rsidRPr="006778F1">
              <w:rPr>
                <w:rFonts w:ascii="Arial" w:hAnsi="Arial" w:cs="Arial"/>
                <w:sz w:val="24"/>
                <w:szCs w:val="24"/>
              </w:rPr>
              <w:t>rozwiązań</w:t>
            </w:r>
            <w:r w:rsidR="006A7AD5" w:rsidRPr="006778F1">
              <w:rPr>
                <w:rFonts w:ascii="Arial" w:hAnsi="Arial" w:cs="Arial"/>
                <w:sz w:val="24"/>
                <w:szCs w:val="24"/>
              </w:rPr>
              <w:t xml:space="preserve">, </w:t>
            </w:r>
            <w:r w:rsidR="00EB1EAB" w:rsidRPr="006778F1">
              <w:rPr>
                <w:rFonts w:ascii="Arial" w:hAnsi="Arial" w:cs="Arial"/>
                <w:sz w:val="24"/>
                <w:szCs w:val="24"/>
              </w:rPr>
              <w:t>wykorzystanie energii odnawialnej, ochrony krajobrazu przyrodniczego, kontrolo</w:t>
            </w:r>
            <w:r w:rsidR="006743A6" w:rsidRPr="006778F1">
              <w:rPr>
                <w:rFonts w:ascii="Arial" w:hAnsi="Arial" w:cs="Arial"/>
                <w:sz w:val="24"/>
                <w:szCs w:val="24"/>
              </w:rPr>
              <w:t>wanie strumieni ruchu turystycznego</w:t>
            </w:r>
            <w:r w:rsidR="00A90BF1" w:rsidRPr="006778F1">
              <w:rPr>
                <w:rFonts w:ascii="Arial" w:hAnsi="Arial" w:cs="Arial"/>
                <w:sz w:val="24"/>
                <w:szCs w:val="24"/>
              </w:rPr>
              <w:t>.</w:t>
            </w:r>
          </w:p>
          <w:p w14:paraId="6D072C0D" w14:textId="77777777" w:rsidR="00782FF1" w:rsidRPr="006778F1" w:rsidRDefault="00782FF1" w:rsidP="00782FF1">
            <w:pPr>
              <w:spacing w:after="60" w:line="240" w:lineRule="auto"/>
              <w:rPr>
                <w:rFonts w:ascii="Arial" w:hAnsi="Arial" w:cs="Arial"/>
                <w:sz w:val="24"/>
                <w:szCs w:val="24"/>
              </w:rPr>
            </w:pPr>
          </w:p>
          <w:p w14:paraId="058A1376" w14:textId="77777777" w:rsidR="00782FF1" w:rsidRPr="006778F1" w:rsidRDefault="00782FF1" w:rsidP="00782FF1">
            <w:pPr>
              <w:spacing w:after="60" w:line="240" w:lineRule="auto"/>
              <w:rPr>
                <w:rFonts w:ascii="Arial" w:hAnsi="Arial" w:cs="Arial"/>
                <w:sz w:val="24"/>
                <w:szCs w:val="24"/>
              </w:rPr>
            </w:pPr>
            <w:r w:rsidRPr="006778F1">
              <w:rPr>
                <w:rFonts w:ascii="Arial" w:hAnsi="Arial" w:cs="Arial"/>
                <w:sz w:val="24"/>
                <w:szCs w:val="24"/>
              </w:rPr>
              <w:t>Kryterium weryfikowane w oparciu o wniosek o dofinansowanie projektu.</w:t>
            </w:r>
          </w:p>
        </w:tc>
        <w:tc>
          <w:tcPr>
            <w:tcW w:w="4111" w:type="dxa"/>
          </w:tcPr>
          <w:p w14:paraId="70F58DE0"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lastRenderedPageBreak/>
              <w:t>TAK/NIE</w:t>
            </w:r>
            <w:r w:rsidR="00B03AEA" w:rsidRPr="006778F1">
              <w:rPr>
                <w:rFonts w:ascii="Arial" w:hAnsi="Arial" w:cs="Arial"/>
                <w:sz w:val="24"/>
                <w:szCs w:val="24"/>
              </w:rPr>
              <w:t>/NIE DOTYCZY</w:t>
            </w:r>
          </w:p>
          <w:p w14:paraId="79187626"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(NIE oznacza odrzucenie wniosku)</w:t>
            </w:r>
          </w:p>
          <w:p w14:paraId="311570CC"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1240811A" w14:textId="77777777" w:rsidR="00A90BF1" w:rsidRPr="006778F1" w:rsidRDefault="00A90BF1" w:rsidP="00A90BF1">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(wartość logiczna: „TAK” lub „NIE DOTYCZY”). </w:t>
            </w:r>
          </w:p>
          <w:p w14:paraId="0003F936"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7DA101AE" w14:textId="77777777" w:rsidR="00782FF1" w:rsidRPr="006778F1" w:rsidRDefault="00C93D0B" w:rsidP="00C93D0B">
            <w:pPr>
              <w:spacing w:after="0" w:line="240" w:lineRule="auto"/>
              <w:rPr>
                <w:rFonts w:ascii="Arial" w:hAnsi="Arial" w:cs="Arial"/>
                <w:sz w:val="24"/>
                <w:szCs w:val="24"/>
              </w:rPr>
            </w:pPr>
            <w:r w:rsidRPr="006778F1">
              <w:rPr>
                <w:rFonts w:ascii="Arial" w:hAnsi="Arial" w:cs="Arial"/>
                <w:sz w:val="24"/>
                <w:szCs w:val="24"/>
              </w:rPr>
              <w:t>Przyznanie wartości „NIE” (po złożeniu uzupełnień lub poprawy) oznacza, iż kryterium nie jest spełnione.</w:t>
            </w:r>
          </w:p>
        </w:tc>
      </w:tr>
      <w:tr w:rsidR="00B83A95" w:rsidRPr="006778F1" w14:paraId="62660BB5" w14:textId="77777777" w:rsidTr="6FA55066">
        <w:tc>
          <w:tcPr>
            <w:tcW w:w="1110" w:type="dxa"/>
            <w:vAlign w:val="center"/>
          </w:tcPr>
          <w:p w14:paraId="30B5A44C" w14:textId="77777777" w:rsidR="00B83A95" w:rsidRPr="006778F1" w:rsidRDefault="00C93D0B" w:rsidP="000E0A5C">
            <w:pPr>
              <w:spacing w:after="0" w:line="240" w:lineRule="auto"/>
              <w:jc w:val="center"/>
              <w:rPr>
                <w:rFonts w:ascii="Arial" w:hAnsi="Arial" w:cs="Arial"/>
                <w:sz w:val="24"/>
                <w:szCs w:val="24"/>
              </w:rPr>
            </w:pPr>
            <w:r w:rsidRPr="006778F1">
              <w:rPr>
                <w:rFonts w:ascii="Arial" w:hAnsi="Arial" w:cs="Arial"/>
                <w:sz w:val="24"/>
                <w:szCs w:val="24"/>
              </w:rPr>
              <w:t>C.</w:t>
            </w:r>
            <w:r w:rsidR="00172708" w:rsidRPr="006778F1">
              <w:rPr>
                <w:rFonts w:ascii="Arial" w:hAnsi="Arial" w:cs="Arial"/>
                <w:sz w:val="24"/>
                <w:szCs w:val="24"/>
              </w:rPr>
              <w:t>7</w:t>
            </w:r>
          </w:p>
        </w:tc>
        <w:tc>
          <w:tcPr>
            <w:tcW w:w="2856" w:type="dxa"/>
            <w:vAlign w:val="center"/>
          </w:tcPr>
          <w:p w14:paraId="616004E0" w14:textId="77777777" w:rsidR="00B83A95" w:rsidRPr="006778F1" w:rsidRDefault="00B83A95" w:rsidP="000E0A5C">
            <w:pPr>
              <w:spacing w:after="0" w:line="240" w:lineRule="auto"/>
              <w:jc w:val="center"/>
              <w:rPr>
                <w:rFonts w:ascii="Arial" w:hAnsi="Arial" w:cs="Arial"/>
                <w:sz w:val="24"/>
                <w:szCs w:val="24"/>
              </w:rPr>
            </w:pPr>
            <w:r w:rsidRPr="006778F1">
              <w:rPr>
                <w:rFonts w:ascii="Arial" w:hAnsi="Arial" w:cs="Arial"/>
                <w:sz w:val="24"/>
                <w:szCs w:val="24"/>
              </w:rPr>
              <w:t>Wzrost atrakcyjności turystycznej</w:t>
            </w:r>
          </w:p>
        </w:tc>
        <w:tc>
          <w:tcPr>
            <w:tcW w:w="6348" w:type="dxa"/>
          </w:tcPr>
          <w:p w14:paraId="60A9CB7A" w14:textId="77777777" w:rsidR="00B83A95" w:rsidRPr="006778F1" w:rsidRDefault="00B83A95" w:rsidP="00B83A95">
            <w:pPr>
              <w:spacing w:after="60" w:line="240" w:lineRule="auto"/>
              <w:rPr>
                <w:rFonts w:ascii="Arial" w:hAnsi="Arial" w:cs="Arial"/>
                <w:sz w:val="24"/>
                <w:szCs w:val="24"/>
              </w:rPr>
            </w:pPr>
            <w:r w:rsidRPr="006778F1">
              <w:rPr>
                <w:rFonts w:ascii="Arial" w:hAnsi="Arial" w:cs="Arial"/>
                <w:sz w:val="24"/>
                <w:szCs w:val="24"/>
              </w:rPr>
              <w:t>W kryterium sprawdzamy, czy projekt przyczynia się do rozwoju atrakcyjności turystycznej regionu</w:t>
            </w:r>
            <w:r w:rsidR="00F80984" w:rsidRPr="006778F1">
              <w:rPr>
                <w:rFonts w:ascii="Arial" w:hAnsi="Arial" w:cs="Arial"/>
                <w:sz w:val="24"/>
                <w:szCs w:val="24"/>
              </w:rPr>
              <w:t>/</w:t>
            </w:r>
            <w:r w:rsidRPr="006778F1">
              <w:rPr>
                <w:rFonts w:ascii="Arial" w:hAnsi="Arial" w:cs="Arial"/>
                <w:sz w:val="24"/>
                <w:szCs w:val="24"/>
              </w:rPr>
              <w:t>promowania lokalnych produktów, przy jednoczesnym poszanowaniu zasobów przyrody i lokalnej kultury.</w:t>
            </w:r>
          </w:p>
          <w:p w14:paraId="48A21919" w14:textId="77777777" w:rsidR="00B83A95" w:rsidRPr="006778F1" w:rsidRDefault="00B83A95" w:rsidP="000E0A5C">
            <w:pPr>
              <w:spacing w:after="60" w:line="240" w:lineRule="auto"/>
              <w:rPr>
                <w:rFonts w:ascii="Arial" w:hAnsi="Arial" w:cs="Arial"/>
                <w:sz w:val="24"/>
                <w:szCs w:val="24"/>
              </w:rPr>
            </w:pPr>
          </w:p>
          <w:p w14:paraId="53E0C8C2" w14:textId="77777777" w:rsidR="00B83A95" w:rsidRPr="006778F1" w:rsidRDefault="00B83A95" w:rsidP="000E0A5C">
            <w:pPr>
              <w:spacing w:after="60" w:line="240" w:lineRule="auto"/>
              <w:rPr>
                <w:rFonts w:ascii="Arial" w:hAnsi="Arial" w:cs="Arial"/>
                <w:sz w:val="24"/>
                <w:szCs w:val="24"/>
              </w:rPr>
            </w:pPr>
            <w:r w:rsidRPr="006778F1">
              <w:rPr>
                <w:rFonts w:ascii="Arial" w:hAnsi="Arial" w:cs="Arial"/>
                <w:sz w:val="24"/>
                <w:szCs w:val="24"/>
              </w:rPr>
              <w:t>Kryterium weryfikowane w oparciu o wniosek o dofinansowanie projektu.</w:t>
            </w:r>
          </w:p>
        </w:tc>
        <w:tc>
          <w:tcPr>
            <w:tcW w:w="4111" w:type="dxa"/>
          </w:tcPr>
          <w:p w14:paraId="148B768B"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TAK/NIE</w:t>
            </w:r>
          </w:p>
          <w:p w14:paraId="7B55FC77"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(NIE oznacza odrzucenie wniosku)</w:t>
            </w:r>
          </w:p>
          <w:p w14:paraId="469362E8"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46F9816A"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 xml:space="preserve">Kryterium uznaje się za spełnione, jeżeli odpowiedź będzie pozytywna. </w:t>
            </w:r>
          </w:p>
          <w:p w14:paraId="0CD1B180" w14:textId="77777777" w:rsidR="00C93D0B" w:rsidRPr="006778F1" w:rsidRDefault="00C93D0B" w:rsidP="00C93D0B">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0DC0E804" w14:textId="77777777" w:rsidR="00B83A95" w:rsidRPr="006778F1" w:rsidRDefault="00C93D0B" w:rsidP="00C93D0B">
            <w:pPr>
              <w:spacing w:after="0" w:line="240" w:lineRule="auto"/>
              <w:rPr>
                <w:rFonts w:ascii="Arial" w:hAnsi="Arial" w:cs="Arial"/>
                <w:sz w:val="24"/>
                <w:szCs w:val="24"/>
              </w:rPr>
            </w:pPr>
            <w:r w:rsidRPr="006778F1">
              <w:rPr>
                <w:rFonts w:ascii="Arial" w:hAnsi="Arial" w:cs="Arial"/>
                <w:sz w:val="24"/>
                <w:szCs w:val="24"/>
              </w:rPr>
              <w:t>Przyznanie wartości „NIE” (po złożeniu uzupełnień lub poprawy) oznacza, iż kryterium nie jest spełnione.</w:t>
            </w:r>
          </w:p>
        </w:tc>
      </w:tr>
      <w:tr w:rsidR="007A0FB3" w:rsidRPr="006778F1" w14:paraId="027A82D5" w14:textId="77777777" w:rsidTr="6FA55066">
        <w:tc>
          <w:tcPr>
            <w:tcW w:w="1110" w:type="dxa"/>
            <w:vAlign w:val="center"/>
          </w:tcPr>
          <w:p w14:paraId="62ABACAD" w14:textId="77777777" w:rsidR="007A0FB3" w:rsidRPr="006778F1" w:rsidRDefault="007A0FB3" w:rsidP="000E0A5C">
            <w:pPr>
              <w:spacing w:after="0" w:line="240" w:lineRule="auto"/>
              <w:jc w:val="center"/>
              <w:rPr>
                <w:rFonts w:ascii="Arial" w:hAnsi="Arial" w:cs="Arial"/>
                <w:sz w:val="24"/>
                <w:szCs w:val="24"/>
              </w:rPr>
            </w:pPr>
            <w:r w:rsidRPr="006778F1">
              <w:rPr>
                <w:rFonts w:ascii="Arial" w:hAnsi="Arial" w:cs="Arial"/>
                <w:sz w:val="24"/>
                <w:szCs w:val="24"/>
              </w:rPr>
              <w:t>C.</w:t>
            </w:r>
            <w:r w:rsidR="00172708" w:rsidRPr="006778F1">
              <w:rPr>
                <w:rFonts w:ascii="Arial" w:hAnsi="Arial" w:cs="Arial"/>
                <w:sz w:val="24"/>
                <w:szCs w:val="24"/>
              </w:rPr>
              <w:t>8</w:t>
            </w:r>
          </w:p>
        </w:tc>
        <w:tc>
          <w:tcPr>
            <w:tcW w:w="2856" w:type="dxa"/>
            <w:vAlign w:val="center"/>
          </w:tcPr>
          <w:p w14:paraId="2A9D6351" w14:textId="77777777" w:rsidR="007A0FB3" w:rsidRPr="006778F1" w:rsidRDefault="007A0FB3" w:rsidP="000E0A5C">
            <w:pPr>
              <w:spacing w:after="0" w:line="240" w:lineRule="auto"/>
              <w:jc w:val="center"/>
              <w:rPr>
                <w:rFonts w:ascii="Arial" w:hAnsi="Arial" w:cs="Arial"/>
                <w:sz w:val="24"/>
                <w:szCs w:val="24"/>
              </w:rPr>
            </w:pPr>
            <w:r w:rsidRPr="006778F1">
              <w:rPr>
                <w:rFonts w:ascii="Arial" w:hAnsi="Arial" w:cs="Arial"/>
                <w:sz w:val="24"/>
                <w:szCs w:val="24"/>
              </w:rPr>
              <w:t>Tworzenie bazy noclegowej</w:t>
            </w:r>
          </w:p>
        </w:tc>
        <w:tc>
          <w:tcPr>
            <w:tcW w:w="6348" w:type="dxa"/>
          </w:tcPr>
          <w:p w14:paraId="47C26295" w14:textId="43001094" w:rsidR="00BC7769" w:rsidRPr="006778F1" w:rsidRDefault="007A0FB3" w:rsidP="000E0A5C">
            <w:pPr>
              <w:spacing w:after="60" w:line="240" w:lineRule="auto"/>
              <w:rPr>
                <w:rFonts w:ascii="Arial" w:hAnsi="Arial" w:cs="Arial"/>
                <w:sz w:val="24"/>
                <w:szCs w:val="24"/>
              </w:rPr>
            </w:pPr>
            <w:r w:rsidRPr="006778F1">
              <w:rPr>
                <w:rFonts w:ascii="Arial" w:hAnsi="Arial" w:cs="Arial"/>
                <w:sz w:val="24"/>
                <w:szCs w:val="24"/>
              </w:rPr>
              <w:t xml:space="preserve">W kryterium sprawdzamy, czy </w:t>
            </w:r>
            <w:r w:rsidR="00BC7769" w:rsidRPr="006778F1">
              <w:rPr>
                <w:rFonts w:ascii="Arial" w:hAnsi="Arial" w:cs="Arial"/>
                <w:sz w:val="24"/>
                <w:szCs w:val="24"/>
              </w:rPr>
              <w:t xml:space="preserve">w przypadku </w:t>
            </w:r>
            <w:r w:rsidRPr="006778F1">
              <w:rPr>
                <w:rFonts w:ascii="Arial" w:hAnsi="Arial" w:cs="Arial"/>
                <w:sz w:val="24"/>
                <w:szCs w:val="24"/>
              </w:rPr>
              <w:t>projekt</w:t>
            </w:r>
            <w:r w:rsidR="00BC7769" w:rsidRPr="006778F1">
              <w:rPr>
                <w:rFonts w:ascii="Arial" w:hAnsi="Arial" w:cs="Arial"/>
                <w:sz w:val="24"/>
                <w:szCs w:val="24"/>
              </w:rPr>
              <w:t>ów</w:t>
            </w:r>
            <w:r w:rsidR="00B21BD0" w:rsidRPr="006778F1">
              <w:rPr>
                <w:rFonts w:ascii="Arial" w:hAnsi="Arial" w:cs="Arial"/>
                <w:sz w:val="24"/>
                <w:szCs w:val="24"/>
              </w:rPr>
              <w:t xml:space="preserve"> </w:t>
            </w:r>
            <w:r w:rsidR="00F05EA5" w:rsidRPr="006778F1">
              <w:rPr>
                <w:rFonts w:ascii="Arial" w:hAnsi="Arial" w:cs="Arial"/>
                <w:sz w:val="24"/>
                <w:szCs w:val="24"/>
              </w:rPr>
              <w:t>zakłada</w:t>
            </w:r>
            <w:r w:rsidR="00BC7769" w:rsidRPr="006778F1">
              <w:rPr>
                <w:rFonts w:ascii="Arial" w:hAnsi="Arial" w:cs="Arial"/>
                <w:sz w:val="24"/>
                <w:szCs w:val="24"/>
              </w:rPr>
              <w:t>jących</w:t>
            </w:r>
            <w:r w:rsidRPr="006778F1">
              <w:rPr>
                <w:rFonts w:ascii="Arial" w:hAnsi="Arial" w:cs="Arial"/>
                <w:sz w:val="24"/>
                <w:szCs w:val="24"/>
              </w:rPr>
              <w:t xml:space="preserve"> inwestycj</w:t>
            </w:r>
            <w:r w:rsidR="00BC7769" w:rsidRPr="006778F1">
              <w:rPr>
                <w:rFonts w:ascii="Arial" w:hAnsi="Arial" w:cs="Arial"/>
                <w:sz w:val="24"/>
                <w:szCs w:val="24"/>
              </w:rPr>
              <w:t>e</w:t>
            </w:r>
            <w:r w:rsidRPr="006778F1">
              <w:rPr>
                <w:rFonts w:ascii="Arial" w:hAnsi="Arial" w:cs="Arial"/>
                <w:sz w:val="24"/>
                <w:szCs w:val="24"/>
              </w:rPr>
              <w:t xml:space="preserve"> związan</w:t>
            </w:r>
            <w:r w:rsidR="00BC7769" w:rsidRPr="006778F1">
              <w:rPr>
                <w:rFonts w:ascii="Arial" w:hAnsi="Arial" w:cs="Arial"/>
                <w:sz w:val="24"/>
                <w:szCs w:val="24"/>
              </w:rPr>
              <w:t>e</w:t>
            </w:r>
            <w:r w:rsidRPr="006778F1">
              <w:rPr>
                <w:rFonts w:ascii="Arial" w:hAnsi="Arial" w:cs="Arial"/>
                <w:sz w:val="24"/>
                <w:szCs w:val="24"/>
              </w:rPr>
              <w:t xml:space="preserve"> z tworzeniem </w:t>
            </w:r>
            <w:r w:rsidR="00852458" w:rsidRPr="006778F1">
              <w:rPr>
                <w:rFonts w:ascii="Arial" w:hAnsi="Arial" w:cs="Arial"/>
                <w:sz w:val="24"/>
                <w:szCs w:val="24"/>
              </w:rPr>
              <w:t xml:space="preserve">turystycznych obiektów </w:t>
            </w:r>
            <w:r w:rsidRPr="006778F1">
              <w:rPr>
                <w:rFonts w:ascii="Arial" w:hAnsi="Arial" w:cs="Arial"/>
                <w:sz w:val="24"/>
                <w:szCs w:val="24"/>
              </w:rPr>
              <w:t>noclegow</w:t>
            </w:r>
            <w:r w:rsidR="00852458" w:rsidRPr="006778F1">
              <w:rPr>
                <w:rFonts w:ascii="Arial" w:hAnsi="Arial" w:cs="Arial"/>
                <w:sz w:val="24"/>
                <w:szCs w:val="24"/>
              </w:rPr>
              <w:t>ych</w:t>
            </w:r>
            <w:r w:rsidR="00852458" w:rsidRPr="006778F1">
              <w:rPr>
                <w:rStyle w:val="Odwoanieprzypisudolnego"/>
                <w:rFonts w:ascii="Arial" w:hAnsi="Arial" w:cs="Arial"/>
                <w:sz w:val="24"/>
                <w:szCs w:val="24"/>
              </w:rPr>
              <w:footnoteReference w:id="16"/>
            </w:r>
            <w:r w:rsidRPr="006778F1">
              <w:rPr>
                <w:rFonts w:ascii="Arial" w:hAnsi="Arial" w:cs="Arial"/>
                <w:sz w:val="24"/>
                <w:szCs w:val="24"/>
              </w:rPr>
              <w:t xml:space="preserve">, utworzone w ramach projektu miejsca </w:t>
            </w:r>
            <w:r w:rsidR="00852458" w:rsidRPr="006778F1">
              <w:rPr>
                <w:rFonts w:ascii="Arial" w:hAnsi="Arial" w:cs="Arial"/>
                <w:sz w:val="24"/>
                <w:szCs w:val="24"/>
              </w:rPr>
              <w:t xml:space="preserve">w turystycznych obiektach </w:t>
            </w:r>
            <w:r w:rsidRPr="006778F1">
              <w:rPr>
                <w:rFonts w:ascii="Arial" w:hAnsi="Arial" w:cs="Arial"/>
                <w:sz w:val="24"/>
                <w:szCs w:val="24"/>
              </w:rPr>
              <w:t>noclegow</w:t>
            </w:r>
            <w:r w:rsidR="00852458" w:rsidRPr="006778F1">
              <w:rPr>
                <w:rFonts w:ascii="Arial" w:hAnsi="Arial" w:cs="Arial"/>
                <w:sz w:val="24"/>
                <w:szCs w:val="24"/>
              </w:rPr>
              <w:t>ych</w:t>
            </w:r>
            <w:r w:rsidRPr="006778F1">
              <w:rPr>
                <w:rFonts w:ascii="Arial" w:hAnsi="Arial" w:cs="Arial"/>
                <w:sz w:val="24"/>
                <w:szCs w:val="24"/>
              </w:rPr>
              <w:t xml:space="preserve"> udostępniane będą </w:t>
            </w:r>
            <w:commentRangeStart w:id="4"/>
            <w:r w:rsidRPr="006778F1">
              <w:rPr>
                <w:rFonts w:ascii="Arial" w:hAnsi="Arial" w:cs="Arial"/>
                <w:sz w:val="24"/>
                <w:szCs w:val="24"/>
              </w:rPr>
              <w:t>nieodpłatnie</w:t>
            </w:r>
            <w:commentRangeEnd w:id="4"/>
            <w:r w:rsidR="005A7FE0">
              <w:rPr>
                <w:rStyle w:val="Odwoaniedokomentarza"/>
                <w:lang w:val="x-none" w:eastAsia="x-none"/>
              </w:rPr>
              <w:commentReference w:id="4"/>
            </w:r>
            <w:ins w:id="5" w:author="Joanna Zakrzewska" w:date="2023-05-24T12:48:00Z">
              <w:r w:rsidR="005A7FE0">
                <w:rPr>
                  <w:rStyle w:val="Odwoanieprzypisudolnego"/>
                  <w:rFonts w:ascii="Arial" w:hAnsi="Arial" w:cs="Arial"/>
                  <w:sz w:val="24"/>
                  <w:szCs w:val="24"/>
                </w:rPr>
                <w:footnoteReference w:id="17"/>
              </w:r>
            </w:ins>
            <w:r w:rsidRPr="006778F1">
              <w:rPr>
                <w:rFonts w:ascii="Arial" w:hAnsi="Arial" w:cs="Arial"/>
                <w:sz w:val="24"/>
                <w:szCs w:val="24"/>
              </w:rPr>
              <w:t>.</w:t>
            </w:r>
            <w:r w:rsidR="00BC7769" w:rsidRPr="006778F1">
              <w:rPr>
                <w:rFonts w:ascii="Arial" w:hAnsi="Arial" w:cs="Arial"/>
                <w:sz w:val="24"/>
                <w:szCs w:val="24"/>
              </w:rPr>
              <w:t xml:space="preserve"> </w:t>
            </w:r>
          </w:p>
          <w:p w14:paraId="6BD18F9B" w14:textId="77777777" w:rsidR="00BC7769" w:rsidRPr="006778F1" w:rsidRDefault="00BC7769" w:rsidP="000E0A5C">
            <w:pPr>
              <w:spacing w:after="60" w:line="240" w:lineRule="auto"/>
              <w:rPr>
                <w:rFonts w:ascii="Arial" w:hAnsi="Arial" w:cs="Arial"/>
                <w:sz w:val="24"/>
                <w:szCs w:val="24"/>
              </w:rPr>
            </w:pPr>
          </w:p>
          <w:p w14:paraId="4D47FAB1" w14:textId="3A25D70C" w:rsidR="00F05EA5" w:rsidRPr="006778F1" w:rsidRDefault="00BC7769" w:rsidP="000E0A5C">
            <w:pPr>
              <w:spacing w:after="60" w:line="240" w:lineRule="auto"/>
              <w:rPr>
                <w:rFonts w:ascii="Arial" w:hAnsi="Arial" w:cs="Arial"/>
                <w:sz w:val="24"/>
                <w:szCs w:val="24"/>
              </w:rPr>
            </w:pPr>
            <w:r w:rsidRPr="006778F1">
              <w:rPr>
                <w:rFonts w:ascii="Arial" w:hAnsi="Arial" w:cs="Arial"/>
                <w:sz w:val="24"/>
                <w:szCs w:val="24"/>
              </w:rPr>
              <w:t xml:space="preserve">W ramach FEdKP nie będą wspierane projekty zakładające tworzenie </w:t>
            </w:r>
            <w:r w:rsidR="00171325" w:rsidRPr="006778F1">
              <w:rPr>
                <w:rFonts w:ascii="Arial" w:hAnsi="Arial" w:cs="Arial"/>
                <w:sz w:val="24"/>
                <w:szCs w:val="24"/>
              </w:rPr>
              <w:t xml:space="preserve">jedynie </w:t>
            </w:r>
            <w:r w:rsidRPr="006778F1">
              <w:rPr>
                <w:rFonts w:ascii="Arial" w:hAnsi="Arial" w:cs="Arial"/>
                <w:sz w:val="24"/>
                <w:szCs w:val="24"/>
              </w:rPr>
              <w:t xml:space="preserve">miejsc noclegowych. </w:t>
            </w:r>
            <w:r w:rsidRPr="006778F1">
              <w:rPr>
                <w:rFonts w:ascii="Arial" w:hAnsi="Arial" w:cs="Arial"/>
                <w:sz w:val="24"/>
                <w:szCs w:val="24"/>
              </w:rPr>
              <w:lastRenderedPageBreak/>
              <w:t>Tworzona baza noclegowa musi być częścią kompleksowego projektu</w:t>
            </w:r>
            <w:ins w:id="8" w:author="Joanna Zakrzewska" w:date="2023-05-24T12:51:00Z">
              <w:r w:rsidR="005A7FE0">
                <w:rPr>
                  <w:rFonts w:ascii="Arial" w:hAnsi="Arial" w:cs="Arial"/>
                  <w:sz w:val="24"/>
                  <w:szCs w:val="24"/>
                </w:rPr>
                <w:t xml:space="preserve"> </w:t>
              </w:r>
              <w:commentRangeStart w:id="9"/>
              <w:r w:rsidR="005A7FE0">
                <w:rPr>
                  <w:rFonts w:ascii="Arial" w:hAnsi="Arial" w:cs="Arial"/>
                  <w:sz w:val="24"/>
                  <w:szCs w:val="24"/>
                </w:rPr>
                <w:t>(nie może stanowić większej części projektu)</w:t>
              </w:r>
              <w:r w:rsidR="005A7FE0" w:rsidRPr="00BF5145">
                <w:rPr>
                  <w:rFonts w:ascii="Arial" w:hAnsi="Arial" w:cs="Arial"/>
                  <w:sz w:val="24"/>
                  <w:szCs w:val="24"/>
                </w:rPr>
                <w:t xml:space="preserve"> </w:t>
              </w:r>
              <w:commentRangeEnd w:id="9"/>
              <w:r w:rsidR="005A7FE0">
                <w:rPr>
                  <w:rStyle w:val="Odwoaniedokomentarza"/>
                  <w:lang w:val="x-none" w:eastAsia="x-none"/>
                </w:rPr>
                <w:commentReference w:id="9"/>
              </w:r>
            </w:ins>
            <w:r w:rsidRPr="006778F1">
              <w:rPr>
                <w:rFonts w:ascii="Arial" w:hAnsi="Arial" w:cs="Arial"/>
                <w:sz w:val="24"/>
                <w:szCs w:val="24"/>
              </w:rPr>
              <w:t xml:space="preserve"> powiązanego z </w:t>
            </w:r>
            <w:r w:rsidR="00171325" w:rsidRPr="006778F1">
              <w:rPr>
                <w:rFonts w:ascii="Arial" w:hAnsi="Arial" w:cs="Arial"/>
                <w:sz w:val="24"/>
                <w:szCs w:val="24"/>
              </w:rPr>
              <w:t>budową i rozbudową infrastruktury turystycznej wraz z zakupem wyposażenia i sprzętu lub adaptacją obiektów do pełnienia funkcji turystycznych.</w:t>
            </w:r>
          </w:p>
          <w:p w14:paraId="238601FE" w14:textId="77777777" w:rsidR="007A0FB3" w:rsidRPr="006778F1" w:rsidRDefault="007A0FB3" w:rsidP="000E0A5C">
            <w:pPr>
              <w:spacing w:after="60" w:line="240" w:lineRule="auto"/>
              <w:rPr>
                <w:rFonts w:ascii="Arial" w:hAnsi="Arial" w:cs="Arial"/>
                <w:sz w:val="24"/>
                <w:szCs w:val="24"/>
              </w:rPr>
            </w:pPr>
          </w:p>
          <w:p w14:paraId="1AEF31B9" w14:textId="77777777" w:rsidR="007A0FB3" w:rsidRPr="006778F1" w:rsidRDefault="007A0FB3" w:rsidP="000E0A5C">
            <w:pPr>
              <w:spacing w:after="60" w:line="240" w:lineRule="auto"/>
              <w:rPr>
                <w:rFonts w:ascii="Arial" w:hAnsi="Arial" w:cs="Arial"/>
                <w:sz w:val="24"/>
                <w:szCs w:val="24"/>
              </w:rPr>
            </w:pPr>
            <w:r w:rsidRPr="006778F1">
              <w:rPr>
                <w:rFonts w:ascii="Arial" w:hAnsi="Arial" w:cs="Arial"/>
                <w:sz w:val="24"/>
                <w:szCs w:val="24"/>
              </w:rPr>
              <w:t>Kryterium weryfikowane w oparciu o wniosek o dofinansowanie projektu.</w:t>
            </w:r>
          </w:p>
        </w:tc>
        <w:tc>
          <w:tcPr>
            <w:tcW w:w="4111" w:type="dxa"/>
          </w:tcPr>
          <w:p w14:paraId="53D3EC7C" w14:textId="77777777" w:rsidR="007A0FB3" w:rsidRPr="006778F1" w:rsidRDefault="007A0FB3" w:rsidP="000E0A5C">
            <w:pPr>
              <w:spacing w:after="0" w:line="240" w:lineRule="auto"/>
              <w:rPr>
                <w:rFonts w:ascii="Arial" w:hAnsi="Arial" w:cs="Arial"/>
                <w:sz w:val="24"/>
                <w:szCs w:val="24"/>
              </w:rPr>
            </w:pPr>
            <w:r w:rsidRPr="006778F1">
              <w:rPr>
                <w:rFonts w:ascii="Arial" w:hAnsi="Arial" w:cs="Arial"/>
                <w:sz w:val="24"/>
                <w:szCs w:val="24"/>
              </w:rPr>
              <w:lastRenderedPageBreak/>
              <w:t>TAK/NIE/NIE DOTYCZY</w:t>
            </w:r>
          </w:p>
          <w:p w14:paraId="01E2191B" w14:textId="77777777" w:rsidR="007A0FB3" w:rsidRPr="006778F1" w:rsidRDefault="007A0FB3" w:rsidP="000E0A5C">
            <w:pPr>
              <w:spacing w:after="0" w:line="240" w:lineRule="auto"/>
              <w:rPr>
                <w:rFonts w:ascii="Arial" w:hAnsi="Arial" w:cs="Arial"/>
                <w:sz w:val="24"/>
                <w:szCs w:val="24"/>
              </w:rPr>
            </w:pPr>
            <w:r w:rsidRPr="006778F1">
              <w:rPr>
                <w:rFonts w:ascii="Arial" w:hAnsi="Arial" w:cs="Arial"/>
                <w:sz w:val="24"/>
                <w:szCs w:val="24"/>
              </w:rPr>
              <w:t>(NIE oznacza odrzucenie wniosku)</w:t>
            </w:r>
          </w:p>
          <w:p w14:paraId="625C1CBE" w14:textId="77777777" w:rsidR="007A0FB3" w:rsidRPr="006778F1" w:rsidRDefault="007A0FB3" w:rsidP="000E0A5C">
            <w:pPr>
              <w:spacing w:after="0" w:line="240" w:lineRule="auto"/>
              <w:rPr>
                <w:rFonts w:ascii="Arial" w:hAnsi="Arial" w:cs="Arial"/>
                <w:sz w:val="24"/>
                <w:szCs w:val="24"/>
              </w:rPr>
            </w:pPr>
            <w:r w:rsidRPr="006778F1">
              <w:rPr>
                <w:rFonts w:ascii="Arial" w:hAnsi="Arial" w:cs="Arial"/>
                <w:sz w:val="24"/>
                <w:szCs w:val="24"/>
              </w:rPr>
              <w:t>Kryterium obligatoryjne – spełnienie kryterium jest niezbędne do przyznania dofinansowania.</w:t>
            </w:r>
          </w:p>
          <w:p w14:paraId="16839B3B" w14:textId="77777777" w:rsidR="007A0FB3" w:rsidRPr="006778F1" w:rsidRDefault="007A0FB3" w:rsidP="000E0A5C">
            <w:pPr>
              <w:spacing w:after="0" w:line="240" w:lineRule="auto"/>
              <w:rPr>
                <w:rFonts w:ascii="Arial" w:hAnsi="Arial" w:cs="Arial"/>
                <w:sz w:val="24"/>
                <w:szCs w:val="24"/>
              </w:rPr>
            </w:pPr>
            <w:r w:rsidRPr="006778F1">
              <w:rPr>
                <w:rFonts w:ascii="Arial" w:hAnsi="Arial" w:cs="Arial"/>
                <w:sz w:val="24"/>
                <w:szCs w:val="24"/>
              </w:rPr>
              <w:t>Kryterium uznaje się za spełnione, jeżeli odpowiedź będzie pozytywna</w:t>
            </w:r>
            <w:r w:rsidR="00AB05CF" w:rsidRPr="006778F1">
              <w:rPr>
                <w:rFonts w:ascii="Arial" w:hAnsi="Arial" w:cs="Arial"/>
                <w:sz w:val="24"/>
                <w:szCs w:val="24"/>
              </w:rPr>
              <w:t xml:space="preserve"> </w:t>
            </w:r>
            <w:r w:rsidR="00AB05CF" w:rsidRPr="006778F1">
              <w:rPr>
                <w:rFonts w:ascii="Arial" w:hAnsi="Arial" w:cs="Arial"/>
                <w:sz w:val="24"/>
                <w:szCs w:val="24"/>
              </w:rPr>
              <w:lastRenderedPageBreak/>
              <w:t>(wartość logiczna: „TAK” lub „NIE DOTYCZY”)</w:t>
            </w:r>
          </w:p>
          <w:p w14:paraId="03CEDA6B" w14:textId="77777777" w:rsidR="007A0FB3" w:rsidRPr="006778F1" w:rsidRDefault="007A0FB3" w:rsidP="000E0A5C">
            <w:pPr>
              <w:spacing w:after="0" w:line="240" w:lineRule="auto"/>
              <w:rPr>
                <w:rFonts w:ascii="Arial" w:hAnsi="Arial" w:cs="Arial"/>
                <w:sz w:val="24"/>
                <w:szCs w:val="24"/>
              </w:rPr>
            </w:pPr>
            <w:r w:rsidRPr="006778F1">
              <w:rPr>
                <w:rFonts w:ascii="Arial" w:hAnsi="Arial" w:cs="Arial"/>
                <w:sz w:val="24"/>
                <w:szCs w:val="24"/>
              </w:rPr>
              <w:t>W trakcie oceny kryterium wnioskodawca może zostać poproszony o uzupełnienie lub poprawienie wniosku.</w:t>
            </w:r>
          </w:p>
          <w:p w14:paraId="3D108FA0" w14:textId="77777777" w:rsidR="007A0FB3" w:rsidRPr="006778F1" w:rsidRDefault="007A0FB3" w:rsidP="000E0A5C">
            <w:pPr>
              <w:spacing w:after="0" w:line="240" w:lineRule="auto"/>
              <w:rPr>
                <w:rFonts w:ascii="Arial" w:hAnsi="Arial" w:cs="Arial"/>
                <w:sz w:val="24"/>
                <w:szCs w:val="24"/>
              </w:rPr>
            </w:pPr>
            <w:r w:rsidRPr="006778F1">
              <w:rPr>
                <w:rFonts w:ascii="Arial" w:hAnsi="Arial" w:cs="Arial"/>
                <w:sz w:val="24"/>
                <w:szCs w:val="24"/>
              </w:rPr>
              <w:t>Przyznanie wartości „NIE” (po złożeniu uzupełnień lub poprawy) oznacza, iż kryterium nie jest spełnione.</w:t>
            </w:r>
          </w:p>
        </w:tc>
      </w:tr>
    </w:tbl>
    <w:p w14:paraId="0F3CABC7" w14:textId="3B90CEE2" w:rsidR="00AF62A4" w:rsidRPr="0046555F" w:rsidRDefault="00AF62A4" w:rsidP="1C8E746B">
      <w:pPr>
        <w:tabs>
          <w:tab w:val="left" w:pos="11199"/>
        </w:tabs>
        <w:jc w:val="both"/>
        <w:rPr>
          <w:rFonts w:cs="Calibri"/>
          <w:color w:val="FF0000"/>
          <w:sz w:val="24"/>
          <w:szCs w:val="24"/>
          <w:lang w:eastAsia="pl-PL"/>
        </w:rPr>
      </w:pPr>
    </w:p>
    <w:sectPr w:rsidR="00AF62A4" w:rsidRPr="0046555F" w:rsidSect="00F02C9E">
      <w:headerReference w:type="even" r:id="rId14"/>
      <w:headerReference w:type="default" r:id="rId15"/>
      <w:footerReference w:type="even" r:id="rId16"/>
      <w:footerReference w:type="default" r:id="rId17"/>
      <w:headerReference w:type="first" r:id="rId18"/>
      <w:footerReference w:type="first" r:id="rId19"/>
      <w:type w:val="continuous"/>
      <w:pgSz w:w="16838" w:h="11906" w:orient="landscape"/>
      <w:pgMar w:top="1276" w:right="1245"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Joanna Zakrzewska" w:date="2023-05-24T12:50:00Z" w:initials="JZ">
    <w:p w14:paraId="44B4455F" w14:textId="06A4DD75" w:rsidR="005A7FE0" w:rsidRDefault="005A7FE0">
      <w:pPr>
        <w:pStyle w:val="Tekstkomentarza"/>
      </w:pPr>
      <w:r>
        <w:rPr>
          <w:rStyle w:val="Odwoaniedokomentarza"/>
        </w:rPr>
        <w:annotationRef/>
      </w:r>
      <w:r>
        <w:rPr>
          <w:lang w:val="pl-PL"/>
        </w:rPr>
        <w:t>Przypis dodany po uwagach w zakresie udostępniania bezpłatnie bazy noclegowej zgłoszonych przez Stowarzyszenie MOF Torunia i Gminę Miasta Toruń</w:t>
      </w:r>
    </w:p>
  </w:comment>
  <w:comment w:id="9" w:author="Joanna Zakrzewska" w:date="2023-05-24T12:39:00Z" w:initials="JZ">
    <w:p w14:paraId="41856F2C" w14:textId="77777777" w:rsidR="005A7FE0" w:rsidRPr="0053328C" w:rsidRDefault="005A7FE0" w:rsidP="005A7FE0">
      <w:pPr>
        <w:pStyle w:val="Tekstkomentarza"/>
        <w:rPr>
          <w:lang w:val="pl-PL"/>
        </w:rPr>
      </w:pPr>
      <w:r>
        <w:rPr>
          <w:rStyle w:val="Odwoaniedokomentarza"/>
        </w:rPr>
        <w:annotationRef/>
      </w:r>
      <w:r>
        <w:rPr>
          <w:lang w:val="pl-PL"/>
        </w:rPr>
        <w:t xml:space="preserve">Zgodnie z uwagą Stowarzyszenia MOF Torunia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B4455F" w15:done="0"/>
  <w15:commentEx w15:paraId="41856F2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18869C" w16cex:dateUtc="2023-05-24T10:50:00Z"/>
  <w16cex:commentExtensible w16cex:durableId="28188405" w16cex:dateUtc="2023-05-24T10: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B4455F" w16cid:durableId="2818869C"/>
  <w16cid:commentId w16cid:paraId="41856F2C" w16cid:durableId="2818840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B8188" w14:textId="77777777" w:rsidR="008F6245" w:rsidRDefault="008F6245" w:rsidP="00D15E00">
      <w:pPr>
        <w:spacing w:after="0" w:line="240" w:lineRule="auto"/>
      </w:pPr>
      <w:r>
        <w:separator/>
      </w:r>
    </w:p>
  </w:endnote>
  <w:endnote w:type="continuationSeparator" w:id="0">
    <w:p w14:paraId="49426434" w14:textId="77777777" w:rsidR="008F6245" w:rsidRDefault="008F6245"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10B2" w14:textId="77777777" w:rsidR="00021131" w:rsidRDefault="000211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613B9" w14:textId="77777777" w:rsidR="002D61A4" w:rsidRDefault="002D61A4">
    <w:pPr>
      <w:pStyle w:val="Stopka"/>
      <w:jc w:val="right"/>
    </w:pPr>
    <w:r>
      <w:fldChar w:fldCharType="begin"/>
    </w:r>
    <w:r>
      <w:instrText>PAGE   \* MERGEFORMAT</w:instrText>
    </w:r>
    <w:r>
      <w:fldChar w:fldCharType="separate"/>
    </w:r>
    <w:r w:rsidR="002D7929" w:rsidRPr="002D7929">
      <w:rPr>
        <w:noProof/>
        <w:lang w:val="pl-PL"/>
      </w:rPr>
      <w:t>18</w:t>
    </w:r>
    <w:r>
      <w:fldChar w:fldCharType="end"/>
    </w:r>
  </w:p>
  <w:p w14:paraId="0AD9C6F4" w14:textId="77777777" w:rsidR="002D61A4" w:rsidRDefault="002D61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453FB" w14:textId="0D8CE84C" w:rsidR="00021131" w:rsidRDefault="00021131" w:rsidP="00021131">
    <w:pPr>
      <w:pStyle w:val="Stopka"/>
      <w:jc w:val="center"/>
    </w:pPr>
    <w:r>
      <w:rPr>
        <w:noProof/>
      </w:rPr>
      <w:drawing>
        <wp:inline distT="0" distB="0" distL="0" distR="0" wp14:anchorId="71B858DE" wp14:editId="6A0CCCE0">
          <wp:extent cx="6964680" cy="854710"/>
          <wp:effectExtent l="0" t="0" r="7620" b="2540"/>
          <wp:docPr id="1071151716" name="Obraz 1071151716"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151716" name="Obraz 1071151716"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4680" cy="85471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FBC8B" w14:textId="77777777" w:rsidR="008F6245" w:rsidRDefault="008F6245" w:rsidP="00D15E00">
      <w:pPr>
        <w:spacing w:after="0" w:line="240" w:lineRule="auto"/>
      </w:pPr>
      <w:r>
        <w:separator/>
      </w:r>
    </w:p>
  </w:footnote>
  <w:footnote w:type="continuationSeparator" w:id="0">
    <w:p w14:paraId="48533B46" w14:textId="77777777" w:rsidR="008F6245" w:rsidRDefault="008F6245" w:rsidP="00D15E00">
      <w:pPr>
        <w:spacing w:after="0" w:line="240" w:lineRule="auto"/>
      </w:pPr>
      <w:r>
        <w:continuationSeparator/>
      </w:r>
    </w:p>
  </w:footnote>
  <w:footnote w:id="1">
    <w:p w14:paraId="4BBBBC6C" w14:textId="77777777" w:rsidR="00DB0859" w:rsidRPr="006778F1" w:rsidRDefault="00DB0859">
      <w:pPr>
        <w:pStyle w:val="Tekstprzypisudolnego"/>
        <w:rPr>
          <w:rFonts w:ascii="Arial" w:hAnsi="Arial" w:cs="Arial"/>
          <w:sz w:val="24"/>
          <w:szCs w:val="24"/>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bCs/>
          <w:sz w:val="24"/>
          <w:szCs w:val="24"/>
        </w:rPr>
        <w:t>W każdym kryterium przez „wnioskodawcę” rozumiemy też partnera/partnerów, chyba że kryterium stanowi inaczej.</w:t>
      </w:r>
    </w:p>
  </w:footnote>
  <w:footnote w:id="2">
    <w:p w14:paraId="28C4365F" w14:textId="77777777" w:rsidR="00112C0E" w:rsidRPr="006778F1" w:rsidRDefault="00112C0E">
      <w:pPr>
        <w:pStyle w:val="Tekstprzypisudolnego"/>
        <w:rPr>
          <w:rFonts w:ascii="Arial" w:hAnsi="Arial" w:cs="Arial"/>
          <w:sz w:val="24"/>
          <w:szCs w:val="24"/>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bCs/>
          <w:sz w:val="24"/>
          <w:szCs w:val="24"/>
        </w:rPr>
        <w:t>Składany za pomocą kwalifikowanego urządzenia i poświadczony specjalnym certyfikatem (dostarczanym przez niezależne centrum certyfikacji), co pozwala na weryfikację autora podpisu.</w:t>
      </w:r>
    </w:p>
  </w:footnote>
  <w:footnote w:id="3">
    <w:p w14:paraId="256BDC84" w14:textId="21B0BE74" w:rsidR="007A0FB3" w:rsidRPr="0046555F" w:rsidRDefault="007A0FB3">
      <w:pPr>
        <w:pStyle w:val="Tekstprzypisudolnego"/>
        <w:rPr>
          <w:rFonts w:cs="Calibri"/>
          <w:sz w:val="18"/>
          <w:szCs w:val="18"/>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bCs/>
          <w:sz w:val="24"/>
          <w:szCs w:val="24"/>
        </w:rPr>
        <w:t>Wykluczenia podmiotowe</w:t>
      </w:r>
      <w:r w:rsidR="00DD273F">
        <w:rPr>
          <w:rFonts w:ascii="Arial" w:hAnsi="Arial" w:cs="Arial"/>
          <w:bCs/>
          <w:sz w:val="24"/>
          <w:szCs w:val="24"/>
          <w:lang w:val="pl-PL"/>
        </w:rPr>
        <w:t>, określone w regulaminie wyboru projektów</w:t>
      </w:r>
      <w:r w:rsidRPr="006778F1">
        <w:rPr>
          <w:rFonts w:ascii="Arial" w:hAnsi="Arial" w:cs="Arial"/>
          <w:bCs/>
          <w:sz w:val="24"/>
          <w:szCs w:val="24"/>
        </w:rPr>
        <w:t xml:space="preserve"> weryfikowane będą przed podpisaniem umowy.</w:t>
      </w:r>
    </w:p>
  </w:footnote>
  <w:footnote w:id="4">
    <w:p w14:paraId="1626EAB6" w14:textId="77777777" w:rsidR="007A0FB3" w:rsidRPr="006778F1" w:rsidRDefault="007A0FB3" w:rsidP="008847DC">
      <w:pPr>
        <w:pStyle w:val="Tekstprzypisudolnego"/>
        <w:jc w:val="both"/>
        <w:rPr>
          <w:rFonts w:ascii="Arial" w:hAnsi="Arial" w:cs="Arial"/>
          <w:sz w:val="24"/>
          <w:szCs w:val="24"/>
        </w:rPr>
      </w:pPr>
      <w:r w:rsidRPr="006778F1">
        <w:rPr>
          <w:rStyle w:val="Odwoanieprzypisudolnego"/>
          <w:rFonts w:ascii="Arial" w:hAnsi="Arial" w:cs="Arial"/>
          <w:sz w:val="24"/>
          <w:szCs w:val="24"/>
        </w:rPr>
        <w:footnoteRef/>
      </w:r>
      <w:r w:rsidRPr="006778F1">
        <w:rPr>
          <w:rFonts w:ascii="Arial" w:hAnsi="Arial" w:cs="Arial"/>
          <w:sz w:val="24"/>
          <w:szCs w:val="24"/>
        </w:rPr>
        <w:t xml:space="preserve"> Rozporządzenie Parlamentu Europejskiego i Rady (UE) nr </w:t>
      </w:r>
      <w:r w:rsidRPr="006778F1">
        <w:rPr>
          <w:rFonts w:ascii="Arial" w:hAnsi="Arial" w:cs="Arial"/>
          <w:sz w:val="24"/>
          <w:szCs w:val="24"/>
          <w:lang w:val="pl-PL"/>
        </w:rPr>
        <w:t>2021</w:t>
      </w:r>
      <w:r w:rsidRPr="006778F1">
        <w:rPr>
          <w:rFonts w:ascii="Arial" w:hAnsi="Arial" w:cs="Arial"/>
          <w:sz w:val="24"/>
          <w:szCs w:val="24"/>
        </w:rPr>
        <w:t>/</w:t>
      </w:r>
      <w:r w:rsidRPr="006778F1">
        <w:rPr>
          <w:rFonts w:ascii="Arial" w:hAnsi="Arial" w:cs="Arial"/>
          <w:sz w:val="24"/>
          <w:szCs w:val="24"/>
          <w:lang w:val="pl-PL"/>
        </w:rPr>
        <w:t>1060</w:t>
      </w:r>
      <w:r w:rsidRPr="006778F1">
        <w:rPr>
          <w:rFonts w:ascii="Arial" w:hAnsi="Arial" w:cs="Arial"/>
          <w:sz w:val="24"/>
          <w:szCs w:val="24"/>
        </w:rPr>
        <w:t xml:space="preserve"> z dnia </w:t>
      </w:r>
      <w:r w:rsidRPr="006778F1">
        <w:rPr>
          <w:rFonts w:ascii="Arial" w:hAnsi="Arial" w:cs="Arial"/>
          <w:sz w:val="24"/>
          <w:szCs w:val="24"/>
          <w:lang w:val="pl-PL"/>
        </w:rPr>
        <w:t>24</w:t>
      </w:r>
      <w:r w:rsidRPr="006778F1">
        <w:rPr>
          <w:rFonts w:ascii="Arial" w:hAnsi="Arial" w:cs="Arial"/>
          <w:sz w:val="24"/>
          <w:szCs w:val="24"/>
        </w:rPr>
        <w:t xml:space="preserve"> </w:t>
      </w:r>
      <w:r w:rsidRPr="006778F1">
        <w:rPr>
          <w:rFonts w:ascii="Arial" w:hAnsi="Arial" w:cs="Arial"/>
          <w:sz w:val="24"/>
          <w:szCs w:val="24"/>
          <w:lang w:val="pl-PL"/>
        </w:rPr>
        <w:t>czerwca</w:t>
      </w:r>
      <w:r w:rsidRPr="006778F1">
        <w:rPr>
          <w:rFonts w:ascii="Arial" w:hAnsi="Arial" w:cs="Arial"/>
          <w:sz w:val="24"/>
          <w:szCs w:val="24"/>
        </w:rPr>
        <w:t xml:space="preserve"> 20</w:t>
      </w:r>
      <w:r w:rsidRPr="006778F1">
        <w:rPr>
          <w:rFonts w:ascii="Arial" w:hAnsi="Arial" w:cs="Arial"/>
          <w:sz w:val="24"/>
          <w:szCs w:val="24"/>
          <w:lang w:val="pl-PL"/>
        </w:rPr>
        <w:t>2</w:t>
      </w:r>
      <w:r w:rsidRPr="006778F1">
        <w:rPr>
          <w:rFonts w:ascii="Arial" w:hAnsi="Arial" w:cs="Arial"/>
          <w:sz w:val="24"/>
          <w:szCs w:val="24"/>
        </w:rPr>
        <w:t>1 r. ustanawiające wspólne przepisy dotyczące Europejskiego Funduszu Rozwoju Regionalnego, Europejskiego Funduszu Społecznego</w:t>
      </w:r>
      <w:r w:rsidRPr="006778F1">
        <w:rPr>
          <w:rFonts w:ascii="Arial" w:hAnsi="Arial" w:cs="Arial"/>
          <w:sz w:val="24"/>
          <w:szCs w:val="24"/>
          <w:lang w:val="pl-PL"/>
        </w:rPr>
        <w:t xml:space="preserve"> Plus</w:t>
      </w:r>
      <w:r w:rsidRPr="006778F1">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6778F1">
        <w:rPr>
          <w:rFonts w:ascii="Arial" w:hAnsi="Arial" w:cs="Arial"/>
          <w:sz w:val="24"/>
          <w:szCs w:val="24"/>
          <w:lang w:val="pl-PL"/>
        </w:rPr>
        <w:t xml:space="preserve"> </w:t>
      </w:r>
      <w:r w:rsidRPr="006778F1">
        <w:rPr>
          <w:rFonts w:ascii="Arial" w:hAnsi="Arial" w:cs="Arial"/>
          <w:sz w:val="24"/>
          <w:szCs w:val="24"/>
        </w:rPr>
        <w:t>(Dz. Urz. UE L</w:t>
      </w:r>
      <w:r w:rsidRPr="006778F1">
        <w:rPr>
          <w:rFonts w:ascii="Arial" w:hAnsi="Arial" w:cs="Arial"/>
          <w:sz w:val="24"/>
          <w:szCs w:val="24"/>
          <w:lang w:val="pl-PL"/>
        </w:rPr>
        <w:t xml:space="preserve"> 231/159</w:t>
      </w:r>
      <w:r w:rsidRPr="006778F1">
        <w:rPr>
          <w:rFonts w:ascii="Arial" w:hAnsi="Arial" w:cs="Arial"/>
          <w:sz w:val="24"/>
          <w:szCs w:val="24"/>
        </w:rPr>
        <w:t xml:space="preserve"> z </w:t>
      </w:r>
      <w:r w:rsidRPr="006778F1">
        <w:rPr>
          <w:rFonts w:ascii="Arial" w:hAnsi="Arial" w:cs="Arial"/>
          <w:sz w:val="24"/>
          <w:szCs w:val="24"/>
          <w:lang w:val="pl-PL"/>
        </w:rPr>
        <w:t>3</w:t>
      </w:r>
      <w:r w:rsidRPr="006778F1">
        <w:rPr>
          <w:rFonts w:ascii="Arial" w:hAnsi="Arial" w:cs="Arial"/>
          <w:sz w:val="24"/>
          <w:szCs w:val="24"/>
        </w:rPr>
        <w:t>0.</w:t>
      </w:r>
      <w:r w:rsidRPr="006778F1">
        <w:rPr>
          <w:rFonts w:ascii="Arial" w:hAnsi="Arial" w:cs="Arial"/>
          <w:sz w:val="24"/>
          <w:szCs w:val="24"/>
          <w:lang w:val="pl-PL"/>
        </w:rPr>
        <w:t>06</w:t>
      </w:r>
      <w:r w:rsidRPr="006778F1">
        <w:rPr>
          <w:rFonts w:ascii="Arial" w:hAnsi="Arial" w:cs="Arial"/>
          <w:sz w:val="24"/>
          <w:szCs w:val="24"/>
        </w:rPr>
        <w:t>.20</w:t>
      </w:r>
      <w:r w:rsidRPr="006778F1">
        <w:rPr>
          <w:rFonts w:ascii="Arial" w:hAnsi="Arial" w:cs="Arial"/>
          <w:sz w:val="24"/>
          <w:szCs w:val="24"/>
          <w:lang w:val="pl-PL"/>
        </w:rPr>
        <w:t>2</w:t>
      </w:r>
      <w:r w:rsidRPr="006778F1">
        <w:rPr>
          <w:rFonts w:ascii="Arial" w:hAnsi="Arial" w:cs="Arial"/>
          <w:sz w:val="24"/>
          <w:szCs w:val="24"/>
        </w:rPr>
        <w:t xml:space="preserve">1) (dalej: rozporządzenie </w:t>
      </w:r>
      <w:r w:rsidRPr="006778F1">
        <w:rPr>
          <w:rFonts w:ascii="Arial" w:hAnsi="Arial" w:cs="Arial"/>
          <w:sz w:val="24"/>
          <w:szCs w:val="24"/>
          <w:lang w:val="pl-PL"/>
        </w:rPr>
        <w:t>nr 2021/1060</w:t>
      </w:r>
      <w:r w:rsidRPr="006778F1">
        <w:rPr>
          <w:rFonts w:ascii="Arial" w:hAnsi="Arial" w:cs="Arial"/>
          <w:sz w:val="24"/>
          <w:szCs w:val="24"/>
        </w:rPr>
        <w:t>).</w:t>
      </w:r>
    </w:p>
  </w:footnote>
  <w:footnote w:id="5">
    <w:p w14:paraId="227851D6" w14:textId="77777777" w:rsidR="007A0FB3" w:rsidRPr="006778F1" w:rsidRDefault="007A0FB3">
      <w:pPr>
        <w:pStyle w:val="Tekstprzypisudolnego"/>
        <w:rPr>
          <w:rFonts w:ascii="Arial" w:hAnsi="Arial" w:cs="Arial"/>
          <w:sz w:val="24"/>
          <w:szCs w:val="24"/>
          <w:lang w:val="pl-PL"/>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sz w:val="24"/>
          <w:szCs w:val="24"/>
          <w:lang w:val="pl-PL"/>
        </w:rPr>
        <w:t>Na etapie podpisania umowy o dofinansowanie projektu</w:t>
      </w:r>
      <w:r w:rsidRPr="006778F1" w:rsidDel="00C50F0D">
        <w:rPr>
          <w:rFonts w:ascii="Arial" w:hAnsi="Arial" w:cs="Arial"/>
          <w:sz w:val="24"/>
          <w:szCs w:val="24"/>
          <w:lang w:val="pl-PL"/>
        </w:rPr>
        <w:t xml:space="preserve"> </w:t>
      </w:r>
      <w:r w:rsidRPr="006778F1">
        <w:rPr>
          <w:rFonts w:ascii="Arial" w:hAnsi="Arial" w:cs="Arial"/>
          <w:sz w:val="24"/>
          <w:szCs w:val="24"/>
          <w:lang w:val="pl-PL"/>
        </w:rPr>
        <w:t>trzeba będzie przedłożyć</w:t>
      </w:r>
      <w:r w:rsidRPr="006778F1" w:rsidDel="00C50F0D">
        <w:rPr>
          <w:rFonts w:ascii="Arial" w:hAnsi="Arial" w:cs="Arial"/>
          <w:sz w:val="24"/>
          <w:szCs w:val="24"/>
          <w:lang w:val="pl-PL"/>
        </w:rPr>
        <w:t xml:space="preserve"> </w:t>
      </w:r>
      <w:r w:rsidRPr="006778F1">
        <w:rPr>
          <w:rFonts w:ascii="Arial" w:hAnsi="Arial" w:cs="Arial"/>
          <w:sz w:val="24"/>
          <w:szCs w:val="24"/>
          <w:lang w:val="pl-PL"/>
        </w:rPr>
        <w:t xml:space="preserve">decyzje (np. o pozwoleniu na budowę), opatrzone klauzulą ostateczności. </w:t>
      </w:r>
    </w:p>
  </w:footnote>
  <w:footnote w:id="6">
    <w:p w14:paraId="2016909F" w14:textId="5CEC3303" w:rsidR="00DC5B4A" w:rsidRPr="00DC5B4A" w:rsidRDefault="00DC5B4A">
      <w:pPr>
        <w:pStyle w:val="Tekstprzypisudolnego"/>
      </w:pPr>
      <w:r w:rsidRPr="003158A2">
        <w:rPr>
          <w:rStyle w:val="Odwoanieprzypisudolnego"/>
          <w:rFonts w:ascii="Arial" w:hAnsi="Arial" w:cs="Arial"/>
          <w:sz w:val="24"/>
          <w:szCs w:val="24"/>
        </w:rPr>
        <w:footnoteRef/>
      </w:r>
      <w:r>
        <w:t xml:space="preserve"> </w:t>
      </w:r>
      <w:r>
        <w:rPr>
          <w:rFonts w:ascii="Arial" w:hAnsi="Arial" w:cs="Arial"/>
          <w:sz w:val="24"/>
          <w:szCs w:val="24"/>
        </w:rPr>
        <w:t>Zgodnie z definicją wskazaną w Szczegółowym Opisie Priorytetów Programu Fundusze Europejskie dla Kujaw i Pomorza 2021-2027 bezpośrednie otoczenie oznacza obiekty znajdujące się w bliskiej odległości od infrastruktury objętej wsparciem, obiekty te muszą ściśle otaczać wspieraną infrastrukturę, być z nią powiązane oraz nie mogą być niczym oddzielone od wspieranej infrastruktury np. droga/budynek itp.</w:t>
      </w:r>
    </w:p>
  </w:footnote>
  <w:footnote w:id="7">
    <w:p w14:paraId="1C141148" w14:textId="232F0D3F" w:rsidR="00C629F0" w:rsidRPr="006778F1" w:rsidRDefault="00C629F0" w:rsidP="00C629F0">
      <w:pPr>
        <w:pStyle w:val="Tekstprzypisudolnego"/>
        <w:rPr>
          <w:rFonts w:ascii="Arial" w:hAnsi="Arial" w:cs="Arial"/>
          <w:sz w:val="24"/>
          <w:szCs w:val="24"/>
          <w:lang w:val="pl-PL"/>
        </w:rPr>
      </w:pPr>
      <w:r w:rsidRPr="006778F1">
        <w:rPr>
          <w:rStyle w:val="Odwoanieprzypisudolnego"/>
          <w:rFonts w:ascii="Arial" w:hAnsi="Arial" w:cs="Arial"/>
          <w:sz w:val="24"/>
          <w:szCs w:val="24"/>
        </w:rPr>
        <w:footnoteRef/>
      </w:r>
      <w:r w:rsidR="006778F1">
        <w:rPr>
          <w:rFonts w:ascii="Arial" w:hAnsi="Arial" w:cs="Arial"/>
          <w:sz w:val="24"/>
          <w:szCs w:val="24"/>
          <w:lang w:val="pl-PL"/>
        </w:rPr>
        <w:t xml:space="preserve"> </w:t>
      </w:r>
      <w:r w:rsidR="00896EC1" w:rsidRPr="006778F1">
        <w:rPr>
          <w:rFonts w:ascii="Arial" w:hAnsi="Arial" w:cs="Arial"/>
          <w:sz w:val="24"/>
          <w:szCs w:val="24"/>
          <w:lang w:val="pl-PL"/>
        </w:rPr>
        <w:t>P</w:t>
      </w:r>
      <w:r w:rsidRPr="006778F1">
        <w:rPr>
          <w:rFonts w:ascii="Arial" w:hAnsi="Arial" w:cs="Arial"/>
          <w:sz w:val="24"/>
          <w:szCs w:val="24"/>
        </w:rPr>
        <w:t>o przyjęciu podstawy krajowej</w:t>
      </w:r>
      <w:r w:rsidRPr="006778F1">
        <w:rPr>
          <w:rFonts w:ascii="Arial" w:hAnsi="Arial" w:cs="Arial"/>
          <w:sz w:val="24"/>
          <w:szCs w:val="24"/>
          <w:lang w:val="pl-PL"/>
        </w:rPr>
        <w:t xml:space="preserve"> (obecnie rozporządzenie jest na etapie projektu)</w:t>
      </w:r>
      <w:r w:rsidR="00896EC1" w:rsidRPr="006778F1">
        <w:rPr>
          <w:rFonts w:ascii="Arial" w:hAnsi="Arial" w:cs="Arial"/>
          <w:sz w:val="24"/>
          <w:szCs w:val="24"/>
          <w:lang w:val="pl-PL"/>
        </w:rPr>
        <w:t>.</w:t>
      </w:r>
      <w:r w:rsidRPr="006778F1">
        <w:rPr>
          <w:rFonts w:ascii="Arial" w:hAnsi="Arial" w:cs="Arial"/>
          <w:sz w:val="24"/>
          <w:szCs w:val="24"/>
          <w:lang w:val="pl-PL"/>
        </w:rPr>
        <w:t xml:space="preserve"> </w:t>
      </w:r>
    </w:p>
  </w:footnote>
  <w:footnote w:id="8">
    <w:p w14:paraId="1E305074" w14:textId="77777777" w:rsidR="007A0FB3" w:rsidRPr="006778F1" w:rsidRDefault="007A0FB3">
      <w:pPr>
        <w:pStyle w:val="Tekstprzypisudolnego"/>
        <w:rPr>
          <w:rFonts w:ascii="Arial" w:hAnsi="Arial" w:cs="Arial"/>
          <w:sz w:val="24"/>
          <w:szCs w:val="24"/>
          <w:lang w:val="pl-PL"/>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9">
    <w:p w14:paraId="1A03D7E9" w14:textId="77777777" w:rsidR="00646DBF" w:rsidRPr="006778F1" w:rsidRDefault="00646DBF" w:rsidP="008A0138">
      <w:pPr>
        <w:pStyle w:val="Tekstprzypisudolnego"/>
        <w:rPr>
          <w:rFonts w:ascii="Arial" w:hAnsi="Arial" w:cs="Arial"/>
          <w:sz w:val="24"/>
          <w:szCs w:val="24"/>
          <w:lang w:val="pl-PL"/>
        </w:rPr>
      </w:pPr>
      <w:r w:rsidRPr="006778F1">
        <w:rPr>
          <w:rStyle w:val="Odwoanieprzypisudolnego"/>
          <w:rFonts w:ascii="Arial" w:hAnsi="Arial" w:cs="Arial"/>
          <w:sz w:val="24"/>
          <w:szCs w:val="24"/>
        </w:rPr>
        <w:footnoteRef/>
      </w:r>
      <w:r w:rsidRPr="006778F1">
        <w:rPr>
          <w:rFonts w:ascii="Arial" w:hAnsi="Arial" w:cs="Arial"/>
          <w:sz w:val="24"/>
          <w:szCs w:val="24"/>
        </w:rPr>
        <w:t xml:space="preserve"> Jeżeli w strategii ZIT założono realizację projektów finansowanych z poziomu krajowego</w:t>
      </w:r>
      <w:r w:rsidRPr="006778F1">
        <w:rPr>
          <w:rFonts w:ascii="Arial" w:hAnsi="Arial" w:cs="Arial"/>
          <w:sz w:val="24"/>
          <w:szCs w:val="24"/>
          <w:lang w:val="pl-PL"/>
        </w:rPr>
        <w:t>.</w:t>
      </w:r>
    </w:p>
  </w:footnote>
  <w:footnote w:id="10">
    <w:p w14:paraId="6EB1708F" w14:textId="77777777" w:rsidR="00646DBF" w:rsidRPr="006778F1" w:rsidRDefault="00646DBF" w:rsidP="008A0138">
      <w:pPr>
        <w:pStyle w:val="Tekstprzypisudolnego"/>
        <w:rPr>
          <w:rFonts w:ascii="Arial" w:hAnsi="Arial" w:cs="Arial"/>
          <w:sz w:val="24"/>
          <w:szCs w:val="24"/>
        </w:rPr>
      </w:pPr>
      <w:r w:rsidRPr="006778F1">
        <w:rPr>
          <w:rStyle w:val="Odwoanieprzypisudolnego"/>
          <w:rFonts w:ascii="Arial" w:hAnsi="Arial" w:cs="Arial"/>
          <w:sz w:val="24"/>
          <w:szCs w:val="24"/>
        </w:rPr>
        <w:footnoteRef/>
      </w:r>
      <w:r w:rsidRPr="006778F1">
        <w:rPr>
          <w:rFonts w:ascii="Arial" w:hAnsi="Arial" w:cs="Arial"/>
          <w:sz w:val="24"/>
          <w:szCs w:val="24"/>
        </w:rPr>
        <w:t xml:space="preserve"> Przeliczenie dofinansowania UE wg. średniorocznego kursu euro z roku poprzedzającego rok ogłoszenia naboru.</w:t>
      </w:r>
    </w:p>
  </w:footnote>
  <w:footnote w:id="11">
    <w:p w14:paraId="7D4AA829" w14:textId="77777777" w:rsidR="00646DBF" w:rsidRPr="006E0AA4" w:rsidRDefault="00646DBF" w:rsidP="008A0138">
      <w:pPr>
        <w:pStyle w:val="Tekstprzypisudolnego"/>
        <w:rPr>
          <w:rFonts w:ascii="Lato" w:hAnsi="Lato"/>
          <w:sz w:val="18"/>
          <w:szCs w:val="18"/>
        </w:rPr>
      </w:pPr>
      <w:r w:rsidRPr="006778F1">
        <w:rPr>
          <w:rStyle w:val="Odwoanieprzypisudolnego"/>
          <w:rFonts w:ascii="Arial" w:hAnsi="Arial" w:cs="Arial"/>
          <w:sz w:val="24"/>
          <w:szCs w:val="24"/>
        </w:rPr>
        <w:footnoteRef/>
      </w:r>
      <w:r w:rsidRPr="006778F1">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Pr="006778F1">
        <w:rPr>
          <w:rFonts w:ascii="Arial" w:hAnsi="Arial" w:cs="Arial"/>
          <w:sz w:val="24"/>
          <w:szCs w:val="24"/>
          <w:lang w:val="pl-PL"/>
        </w:rPr>
        <w:t xml:space="preserve"> są mniejsze</w:t>
      </w:r>
      <w:r w:rsidRPr="006778F1">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2">
    <w:p w14:paraId="657C51D1" w14:textId="77777777" w:rsidR="00646DBF" w:rsidRPr="006778F1" w:rsidRDefault="00646DBF">
      <w:pPr>
        <w:pStyle w:val="Tekstprzypisudolnego"/>
        <w:rPr>
          <w:rFonts w:ascii="Arial" w:hAnsi="Arial" w:cs="Arial"/>
          <w:sz w:val="24"/>
          <w:szCs w:val="24"/>
        </w:rPr>
      </w:pPr>
      <w:r w:rsidRPr="006778F1">
        <w:rPr>
          <w:rStyle w:val="Odwoanieprzypisudolnego"/>
          <w:rFonts w:ascii="Arial" w:hAnsi="Arial" w:cs="Arial"/>
          <w:sz w:val="24"/>
          <w:szCs w:val="24"/>
        </w:rPr>
        <w:footnoteRef/>
      </w:r>
      <w:r w:rsidRPr="006778F1">
        <w:rPr>
          <w:rFonts w:ascii="Arial" w:hAnsi="Arial" w:cs="Arial"/>
          <w:sz w:val="24"/>
          <w:szCs w:val="24"/>
        </w:rPr>
        <w:t xml:space="preserve"> Przed podpisaniem umowy o dofinansowanie projektu Instytucja Zarządzająca zweryfikuje czy strategia ZIT została pozytywnie zaopiniowana  przez ministra właściwego do spraw rozwoju regionalnego (jeśli dotyczy) i Instytucję Zarządzającą.</w:t>
      </w:r>
    </w:p>
  </w:footnote>
  <w:footnote w:id="13">
    <w:p w14:paraId="61790F3D" w14:textId="70525E24" w:rsidR="00D07FDA" w:rsidRPr="006778F1" w:rsidRDefault="00D07FDA">
      <w:pPr>
        <w:pStyle w:val="Tekstprzypisudolnego"/>
        <w:rPr>
          <w:lang w:val="pl-PL"/>
        </w:rPr>
      </w:pPr>
      <w:r w:rsidRPr="006778F1">
        <w:rPr>
          <w:rStyle w:val="Odwoanieprzypisudolnego"/>
          <w:rFonts w:ascii="Arial" w:hAnsi="Arial" w:cs="Arial"/>
          <w:sz w:val="24"/>
          <w:szCs w:val="24"/>
        </w:rPr>
        <w:footnoteRef/>
      </w:r>
      <w:r w:rsidRPr="006778F1">
        <w:rPr>
          <w:rFonts w:ascii="Arial" w:hAnsi="Arial" w:cs="Arial"/>
          <w:sz w:val="24"/>
          <w:szCs w:val="24"/>
        </w:rPr>
        <w:t xml:space="preserve"> Zgodnie z art. 2, pkt. 4) Rozporządzenia Parlamentu Europejskiego i Rady (UE) 2021/1060 z dnia 24 czerwca 2021 r   - „operacja” oznacza projekt, umowę, działanie lub grupę projektów wybranych w ramach danych programów. W tym przypadku „operację” stanowić będzie suma kosztów kwalifikowalnych projektów dopuszczających możliwość realizacji przedsięwzięć dotyczących infrastruktury drogowej (w tym parkingów), zaplanowanych do realizacji w</w:t>
      </w:r>
      <w:r w:rsidR="00E31C5C" w:rsidRPr="006778F1">
        <w:rPr>
          <w:rFonts w:ascii="Arial" w:hAnsi="Arial" w:cs="Arial"/>
          <w:sz w:val="24"/>
          <w:szCs w:val="24"/>
        </w:rPr>
        <w:t>e właściwej s</w:t>
      </w:r>
      <w:r w:rsidRPr="006778F1">
        <w:rPr>
          <w:rFonts w:ascii="Arial" w:hAnsi="Arial" w:cs="Arial"/>
          <w:sz w:val="24"/>
          <w:szCs w:val="24"/>
        </w:rPr>
        <w:t>trategii ZIT</w:t>
      </w:r>
      <w:r w:rsidR="00AF7304" w:rsidRPr="006778F1">
        <w:rPr>
          <w:rFonts w:ascii="Arial" w:hAnsi="Arial" w:cs="Arial"/>
          <w:sz w:val="24"/>
          <w:szCs w:val="24"/>
        </w:rPr>
        <w:t xml:space="preserve"> (z wyłączeniem ZIT BydOF)</w:t>
      </w:r>
      <w:r w:rsidRPr="006778F1">
        <w:rPr>
          <w:rFonts w:ascii="Arial" w:hAnsi="Arial" w:cs="Arial"/>
          <w:sz w:val="24"/>
          <w:szCs w:val="24"/>
        </w:rPr>
        <w:t xml:space="preserve"> w ramach Priorytetu 5 (tj. w ramach obszarów - kultury, turystyki, odnowy przestrzeni publicznych i terenów inwestycyjnych). Wnioskodawca zobowiązany jest do przedstawienia na etapie składania wniosku o dofinansowanie dokumentu (np. opinii, zaświadczenia, uchwały) podpisanego przez lidera porozumienia, który będzie wyraźnie potwierdzał, że kwota przewidziana w projekcie na inwestycje drogowe (w tym parkingi) nie przekracza 15% kosztów kwalifikowalnych operacji</w:t>
      </w:r>
      <w:r w:rsidR="006778F1" w:rsidRPr="006778F1">
        <w:rPr>
          <w:rFonts w:ascii="Arial" w:hAnsi="Arial" w:cs="Arial"/>
          <w:sz w:val="24"/>
          <w:szCs w:val="24"/>
          <w:lang w:val="pl-PL"/>
        </w:rPr>
        <w:t>.</w:t>
      </w:r>
    </w:p>
  </w:footnote>
  <w:footnote w:id="14">
    <w:p w14:paraId="5A737A79" w14:textId="77777777" w:rsidR="00305E2E" w:rsidRPr="006778F1" w:rsidRDefault="00305E2E">
      <w:pPr>
        <w:pStyle w:val="Tekstprzypisudolnego"/>
        <w:rPr>
          <w:rFonts w:ascii="Arial" w:hAnsi="Arial" w:cs="Arial"/>
          <w:sz w:val="24"/>
          <w:szCs w:val="24"/>
          <w:lang w:val="pl-PL"/>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sz w:val="24"/>
          <w:szCs w:val="24"/>
          <w:lang w:val="pl-PL"/>
        </w:rPr>
        <w:t>Zgodnie z definicją wskazaną w S</w:t>
      </w:r>
      <w:r w:rsidR="000E2EDE" w:rsidRPr="006778F1">
        <w:rPr>
          <w:rFonts w:ascii="Arial" w:hAnsi="Arial" w:cs="Arial"/>
          <w:sz w:val="24"/>
          <w:szCs w:val="24"/>
          <w:lang w:val="pl-PL"/>
        </w:rPr>
        <w:t xml:space="preserve">zczegółowym </w:t>
      </w:r>
      <w:r w:rsidRPr="006778F1">
        <w:rPr>
          <w:rFonts w:ascii="Arial" w:hAnsi="Arial" w:cs="Arial"/>
          <w:sz w:val="24"/>
          <w:szCs w:val="24"/>
          <w:lang w:val="pl-PL"/>
        </w:rPr>
        <w:t>O</w:t>
      </w:r>
      <w:r w:rsidR="000E2EDE" w:rsidRPr="006778F1">
        <w:rPr>
          <w:rFonts w:ascii="Arial" w:hAnsi="Arial" w:cs="Arial"/>
          <w:sz w:val="24"/>
          <w:szCs w:val="24"/>
          <w:lang w:val="pl-PL"/>
        </w:rPr>
        <w:t xml:space="preserve">pisie </w:t>
      </w:r>
      <w:r w:rsidRPr="006778F1">
        <w:rPr>
          <w:rFonts w:ascii="Arial" w:hAnsi="Arial" w:cs="Arial"/>
          <w:sz w:val="24"/>
          <w:szCs w:val="24"/>
          <w:lang w:val="pl-PL"/>
        </w:rPr>
        <w:t>P</w:t>
      </w:r>
      <w:r w:rsidR="000E2EDE" w:rsidRPr="006778F1">
        <w:rPr>
          <w:rFonts w:ascii="Arial" w:hAnsi="Arial" w:cs="Arial"/>
          <w:sz w:val="24"/>
          <w:szCs w:val="24"/>
          <w:lang w:val="pl-PL"/>
        </w:rPr>
        <w:t>riorytetów</w:t>
      </w:r>
      <w:r w:rsidRPr="006778F1">
        <w:rPr>
          <w:rFonts w:ascii="Arial" w:hAnsi="Arial" w:cs="Arial"/>
          <w:sz w:val="24"/>
          <w:szCs w:val="24"/>
          <w:lang w:val="pl-PL"/>
        </w:rPr>
        <w:t xml:space="preserve"> </w:t>
      </w:r>
      <w:r w:rsidR="003A6535" w:rsidRPr="006778F1">
        <w:rPr>
          <w:rFonts w:ascii="Arial" w:hAnsi="Arial" w:cs="Arial"/>
          <w:sz w:val="24"/>
          <w:szCs w:val="24"/>
          <w:lang w:val="pl-PL"/>
        </w:rPr>
        <w:t xml:space="preserve">Programu Fundusze Europejskie dla Kujaw i Pomorza 2021-2027 </w:t>
      </w:r>
      <w:r w:rsidRPr="006778F1">
        <w:rPr>
          <w:rFonts w:ascii="Arial" w:hAnsi="Arial" w:cs="Arial"/>
          <w:sz w:val="24"/>
          <w:szCs w:val="24"/>
        </w:rPr>
        <w:t>atrakcja turystyczna oznacza obiekt (miejsce, widok) stanowiący przedmiot zainteresowania turystów i przyciągający ruch turystyczny. Obiekt będący atrakcją turystyczną musi charakteryzować się jedną z następujących cech: przyciągać turystów</w:t>
      </w:r>
      <w:r w:rsidR="000E2EDE" w:rsidRPr="006778F1">
        <w:rPr>
          <w:rFonts w:ascii="Arial" w:hAnsi="Arial" w:cs="Arial"/>
          <w:sz w:val="24"/>
          <w:szCs w:val="24"/>
          <w:lang w:val="pl-PL"/>
        </w:rPr>
        <w:t>,</w:t>
      </w:r>
      <w:r w:rsidRPr="006778F1">
        <w:rPr>
          <w:rFonts w:ascii="Arial" w:hAnsi="Arial" w:cs="Arial"/>
          <w:sz w:val="24"/>
          <w:szCs w:val="24"/>
        </w:rPr>
        <w:t xml:space="preserve"> posiadać właściwość wyróżniającą spośród innych obiektów</w:t>
      </w:r>
      <w:r w:rsidR="000E2EDE" w:rsidRPr="006778F1">
        <w:rPr>
          <w:rFonts w:ascii="Arial" w:hAnsi="Arial" w:cs="Arial"/>
          <w:sz w:val="24"/>
          <w:szCs w:val="24"/>
          <w:lang w:val="pl-PL"/>
        </w:rPr>
        <w:t>,</w:t>
      </w:r>
      <w:r w:rsidRPr="006778F1">
        <w:rPr>
          <w:rFonts w:ascii="Arial" w:hAnsi="Arial" w:cs="Arial"/>
          <w:sz w:val="24"/>
          <w:szCs w:val="24"/>
        </w:rPr>
        <w:t xml:space="preserve"> posiadać oznacznik, który informuje o danym miejscu np. tablice informacyjne, opis w przewodniku.</w:t>
      </w:r>
    </w:p>
  </w:footnote>
  <w:footnote w:id="15">
    <w:p w14:paraId="1027387A" w14:textId="77777777" w:rsidR="00991ABF" w:rsidRPr="0048365B" w:rsidRDefault="00991ABF">
      <w:pPr>
        <w:pStyle w:val="Tekstprzypisudolnego"/>
        <w:rPr>
          <w:rFonts w:ascii="Arial" w:hAnsi="Arial" w:cs="Arial"/>
          <w:sz w:val="24"/>
          <w:szCs w:val="24"/>
        </w:rPr>
      </w:pPr>
      <w:r w:rsidRPr="0048365B">
        <w:rPr>
          <w:rStyle w:val="Odwoanieprzypisudolnego"/>
          <w:rFonts w:ascii="Arial" w:hAnsi="Arial" w:cs="Arial"/>
          <w:sz w:val="24"/>
          <w:szCs w:val="24"/>
        </w:rPr>
        <w:footnoteRef/>
      </w:r>
      <w:r w:rsidRPr="0048365B">
        <w:rPr>
          <w:rFonts w:ascii="Arial" w:hAnsi="Arial" w:cs="Arial"/>
          <w:sz w:val="24"/>
          <w:szCs w:val="24"/>
        </w:rPr>
        <w:t xml:space="preserve"> </w:t>
      </w:r>
      <w:r w:rsidRPr="0048365B">
        <w:rPr>
          <w:rFonts w:ascii="Arial" w:hAnsi="Arial" w:cs="Arial"/>
          <w:sz w:val="24"/>
          <w:szCs w:val="24"/>
          <w:lang w:val="pl-PL"/>
        </w:rPr>
        <w:t>Dokument Europejskiego Trybunału Obrachunkowego, Sprawozdanie specjalne 27/2021 pn.:</w:t>
      </w:r>
      <w:r w:rsidRPr="0048365B">
        <w:rPr>
          <w:rFonts w:ascii="Arial" w:hAnsi="Arial" w:cs="Arial"/>
          <w:sz w:val="24"/>
          <w:szCs w:val="24"/>
        </w:rPr>
        <w:t xml:space="preserve"> Wsparcie UE na rzecz turystyki – potrzeba nowej orientacji strategicznej i lepszego podejścia do finansowania</w:t>
      </w:r>
      <w:r w:rsidRPr="0048365B">
        <w:rPr>
          <w:rFonts w:ascii="Arial" w:hAnsi="Arial" w:cs="Arial"/>
          <w:sz w:val="24"/>
          <w:szCs w:val="24"/>
          <w:lang w:val="pl-PL"/>
        </w:rPr>
        <w:t xml:space="preserve"> dostępny jest na stronie</w:t>
      </w:r>
      <w:r w:rsidRPr="0048365B">
        <w:rPr>
          <w:rFonts w:ascii="Arial" w:hAnsi="Arial" w:cs="Arial"/>
          <w:sz w:val="24"/>
          <w:szCs w:val="24"/>
        </w:rPr>
        <w:t xml:space="preserve"> https://www.eca.europa.eu/Lists/ECADocuments/SR21_27/SR_EU-invest-tourism_PL.pdf</w:t>
      </w:r>
    </w:p>
  </w:footnote>
  <w:footnote w:id="16">
    <w:p w14:paraId="1D8CCDA1" w14:textId="77777777" w:rsidR="00852458" w:rsidRPr="006778F1" w:rsidRDefault="00852458">
      <w:pPr>
        <w:pStyle w:val="Tekstprzypisudolnego"/>
        <w:rPr>
          <w:rFonts w:ascii="Arial" w:hAnsi="Arial" w:cs="Arial"/>
          <w:sz w:val="24"/>
          <w:szCs w:val="24"/>
          <w:lang w:val="pl-PL"/>
        </w:rPr>
      </w:pPr>
      <w:r w:rsidRPr="006778F1">
        <w:rPr>
          <w:rStyle w:val="Odwoanieprzypisudolnego"/>
          <w:rFonts w:ascii="Arial" w:hAnsi="Arial" w:cs="Arial"/>
          <w:sz w:val="24"/>
          <w:szCs w:val="24"/>
        </w:rPr>
        <w:footnoteRef/>
      </w:r>
      <w:r w:rsidRPr="006778F1">
        <w:rPr>
          <w:rFonts w:ascii="Arial" w:hAnsi="Arial" w:cs="Arial"/>
          <w:sz w:val="24"/>
          <w:szCs w:val="24"/>
        </w:rPr>
        <w:t xml:space="preserve"> </w:t>
      </w:r>
      <w:r w:rsidRPr="006778F1">
        <w:rPr>
          <w:rFonts w:ascii="Arial" w:hAnsi="Arial" w:cs="Arial"/>
          <w:sz w:val="24"/>
          <w:szCs w:val="24"/>
          <w:lang w:val="pl-PL"/>
        </w:rPr>
        <w:t>Zgodnie z definicją wskazaną przez Główny Urząd Statystyczny, turystyczny obiekt noclegowy to każde miejsce zakwaterowania, w którym regularnie bądź sporadycznie nocują turyści.</w:t>
      </w:r>
    </w:p>
  </w:footnote>
  <w:footnote w:id="17">
    <w:p w14:paraId="7488E7C9" w14:textId="5E4B909C" w:rsidR="005A7FE0" w:rsidRPr="005A7FE0" w:rsidRDefault="005A7FE0">
      <w:pPr>
        <w:pStyle w:val="Tekstprzypisudolnego"/>
        <w:rPr>
          <w:lang w:val="pl-PL"/>
        </w:rPr>
      </w:pPr>
      <w:ins w:id="6" w:author="Joanna Zakrzewska" w:date="2023-05-24T12:48:00Z">
        <w:r w:rsidRPr="005A7FE0">
          <w:rPr>
            <w:rStyle w:val="Odwoanieprzypisudolnego"/>
            <w:rFonts w:ascii="Arial" w:hAnsi="Arial" w:cs="Arial"/>
            <w:sz w:val="24"/>
            <w:szCs w:val="24"/>
          </w:rPr>
          <w:footnoteRef/>
        </w:r>
        <w:r w:rsidRPr="005A7FE0">
          <w:rPr>
            <w:rFonts w:ascii="Arial" w:hAnsi="Arial" w:cs="Arial"/>
            <w:sz w:val="24"/>
            <w:szCs w:val="24"/>
          </w:rPr>
          <w:t xml:space="preserve"> </w:t>
        </w:r>
      </w:ins>
      <w:ins w:id="7" w:author="Joanna Zakrzewska" w:date="2023-05-25T08:09:00Z">
        <w:r w:rsidR="00233C00">
          <w:rPr>
            <w:rFonts w:ascii="Arial" w:hAnsi="Arial" w:cs="Arial"/>
            <w:sz w:val="24"/>
            <w:szCs w:val="24"/>
            <w:lang w:val="pl-PL"/>
          </w:rPr>
          <w:t>W ramach tworzenia miejsc noclegowych dopuszcza się możliwość pobierania opłat jedynie z tytułu kosztów poniesionych w związku z noclegiem turysty (m.in. za sprzątanie, pranie, wywóz nieczystości, zużyte media).</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557F1" w14:textId="77777777" w:rsidR="00021131" w:rsidRDefault="000211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047F6" w14:textId="77777777" w:rsidR="00021131" w:rsidRDefault="0002113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236A" w14:textId="64553F56" w:rsidR="003B0164" w:rsidRPr="000F7AC0" w:rsidRDefault="00021131" w:rsidP="00021131">
    <w:pPr>
      <w:tabs>
        <w:tab w:val="left" w:pos="9923"/>
      </w:tabs>
      <w:spacing w:after="0" w:line="240" w:lineRule="auto"/>
      <w:rPr>
        <w:rFonts w:ascii="Lato" w:hAnsi="Lato" w:cs="Calibri"/>
        <w:bCs/>
        <w:sz w:val="20"/>
        <w:szCs w:val="20"/>
      </w:rPr>
    </w:pPr>
    <w:r w:rsidRPr="00FF28AB">
      <w:t>FUNDUSZE EUROPEJSKIE DLA KUJAW I POMORZA 2021-2027</w:t>
    </w:r>
    <w:r>
      <w:t xml:space="preserve">                                                                                         </w:t>
    </w:r>
    <w:r w:rsidR="003B0164" w:rsidRPr="000F7AC0">
      <w:rPr>
        <w:rFonts w:ascii="Lato" w:hAnsi="Lato" w:cs="Calibri"/>
        <w:bCs/>
        <w:sz w:val="20"/>
        <w:szCs w:val="20"/>
        <w:lang w:val="x-none"/>
      </w:rPr>
      <w:t xml:space="preserve">Załącznik </w:t>
    </w:r>
    <w:r w:rsidR="004C5637">
      <w:rPr>
        <w:rFonts w:ascii="Lato" w:hAnsi="Lato" w:cs="Calibri"/>
        <w:bCs/>
        <w:sz w:val="20"/>
        <w:szCs w:val="20"/>
      </w:rPr>
      <w:t xml:space="preserve">Nr 1 </w:t>
    </w:r>
    <w:r w:rsidR="003B0164" w:rsidRPr="000F7AC0">
      <w:rPr>
        <w:rFonts w:ascii="Lato" w:hAnsi="Lato" w:cs="Calibri"/>
        <w:bCs/>
        <w:sz w:val="20"/>
        <w:szCs w:val="20"/>
        <w:lang w:val="x-none"/>
      </w:rPr>
      <w:t xml:space="preserve">do </w:t>
    </w:r>
    <w:r w:rsidR="004C5637">
      <w:rPr>
        <w:rFonts w:ascii="Lato" w:hAnsi="Lato" w:cs="Calibri"/>
        <w:bCs/>
        <w:sz w:val="20"/>
        <w:szCs w:val="20"/>
      </w:rPr>
      <w:t xml:space="preserve">Stanowiska </w:t>
    </w:r>
    <w:r w:rsidR="003B0164" w:rsidRPr="000F7AC0">
      <w:rPr>
        <w:rFonts w:ascii="Lato" w:hAnsi="Lato" w:cs="Calibri"/>
        <w:bCs/>
        <w:sz w:val="20"/>
        <w:szCs w:val="20"/>
        <w:lang w:val="x-none"/>
      </w:rPr>
      <w:t xml:space="preserve">Nr </w:t>
    </w:r>
    <w:r w:rsidR="00351B69">
      <w:rPr>
        <w:rFonts w:ascii="Lato" w:hAnsi="Lato" w:cs="Calibri"/>
        <w:bCs/>
        <w:sz w:val="20"/>
        <w:szCs w:val="20"/>
      </w:rPr>
      <w:t>16/</w:t>
    </w:r>
    <w:r w:rsidR="004C5637">
      <w:rPr>
        <w:rFonts w:ascii="Lato" w:hAnsi="Lato" w:cs="Calibri"/>
        <w:bCs/>
        <w:sz w:val="20"/>
        <w:szCs w:val="20"/>
      </w:rPr>
      <w:t>20</w:t>
    </w:r>
    <w:r w:rsidR="00351B69">
      <w:rPr>
        <w:rFonts w:ascii="Lato" w:hAnsi="Lato" w:cs="Calibri"/>
        <w:bCs/>
        <w:sz w:val="20"/>
        <w:szCs w:val="20"/>
      </w:rPr>
      <w:t>23</w:t>
    </w:r>
  </w:p>
  <w:p w14:paraId="43DECE31" w14:textId="07BB5AD2" w:rsidR="003B0164" w:rsidRPr="000F7AC0" w:rsidRDefault="004C5637" w:rsidP="00351B69">
    <w:pPr>
      <w:tabs>
        <w:tab w:val="left" w:pos="9923"/>
      </w:tabs>
      <w:spacing w:after="0" w:line="240" w:lineRule="auto"/>
      <w:jc w:val="right"/>
      <w:rPr>
        <w:rFonts w:ascii="Lato" w:hAnsi="Lato" w:cs="Calibri"/>
        <w:sz w:val="20"/>
        <w:szCs w:val="20"/>
      </w:rPr>
    </w:pPr>
    <w:r>
      <w:rPr>
        <w:rFonts w:ascii="Lato" w:hAnsi="Lato" w:cs="Calibri"/>
        <w:bCs/>
        <w:sz w:val="20"/>
        <w:szCs w:val="20"/>
      </w:rPr>
      <w:t>Grupy roboczej ds. Polityki Terytorialnej</w:t>
    </w:r>
    <w:r w:rsidR="003B0164" w:rsidRPr="000F7AC0">
      <w:rPr>
        <w:rFonts w:ascii="Lato" w:hAnsi="Lato" w:cs="Calibri"/>
        <w:bCs/>
        <w:sz w:val="20"/>
        <w:szCs w:val="20"/>
      </w:rPr>
      <w:t xml:space="preserve"> z dnia </w:t>
    </w:r>
    <w:r>
      <w:rPr>
        <w:rFonts w:ascii="Lato" w:hAnsi="Lato" w:cs="Calibri"/>
        <w:bCs/>
        <w:sz w:val="20"/>
        <w:szCs w:val="20"/>
      </w:rPr>
      <w:t>24 maja</w:t>
    </w:r>
    <w:r w:rsidR="00351B69">
      <w:rPr>
        <w:rFonts w:ascii="Lato" w:hAnsi="Lato" w:cs="Calibri"/>
        <w:bCs/>
        <w:sz w:val="20"/>
        <w:szCs w:val="20"/>
      </w:rPr>
      <w:t xml:space="preserve"> 2023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241A"/>
    <w:multiLevelType w:val="hybridMultilevel"/>
    <w:tmpl w:val="BAF272BE"/>
    <w:lvl w:ilvl="0" w:tplc="80D25806">
      <w:start w:val="1"/>
      <w:numFmt w:val="bullet"/>
      <w:lvlText w:val="-"/>
      <w:lvlJc w:val="left"/>
      <w:pPr>
        <w:ind w:left="720" w:hanging="360"/>
      </w:pPr>
      <w:rPr>
        <w:rFonts w:ascii="Calibri" w:hAnsi="Calibri" w:hint="default"/>
      </w:rPr>
    </w:lvl>
    <w:lvl w:ilvl="1" w:tplc="6418783A">
      <w:start w:val="1"/>
      <w:numFmt w:val="bullet"/>
      <w:lvlText w:val="o"/>
      <w:lvlJc w:val="left"/>
      <w:pPr>
        <w:ind w:left="1440" w:hanging="360"/>
      </w:pPr>
      <w:rPr>
        <w:rFonts w:ascii="Courier New" w:hAnsi="Courier New" w:hint="default"/>
      </w:rPr>
    </w:lvl>
    <w:lvl w:ilvl="2" w:tplc="D9308034">
      <w:start w:val="1"/>
      <w:numFmt w:val="bullet"/>
      <w:lvlText w:val=""/>
      <w:lvlJc w:val="left"/>
      <w:pPr>
        <w:ind w:left="2160" w:hanging="360"/>
      </w:pPr>
      <w:rPr>
        <w:rFonts w:ascii="Wingdings" w:hAnsi="Wingdings" w:hint="default"/>
      </w:rPr>
    </w:lvl>
    <w:lvl w:ilvl="3" w:tplc="DAF21512">
      <w:start w:val="1"/>
      <w:numFmt w:val="bullet"/>
      <w:lvlText w:val=""/>
      <w:lvlJc w:val="left"/>
      <w:pPr>
        <w:ind w:left="2880" w:hanging="360"/>
      </w:pPr>
      <w:rPr>
        <w:rFonts w:ascii="Symbol" w:hAnsi="Symbol" w:hint="default"/>
      </w:rPr>
    </w:lvl>
    <w:lvl w:ilvl="4" w:tplc="BAB2CEF8">
      <w:start w:val="1"/>
      <w:numFmt w:val="bullet"/>
      <w:lvlText w:val="o"/>
      <w:lvlJc w:val="left"/>
      <w:pPr>
        <w:ind w:left="3600" w:hanging="360"/>
      </w:pPr>
      <w:rPr>
        <w:rFonts w:ascii="Courier New" w:hAnsi="Courier New" w:hint="default"/>
      </w:rPr>
    </w:lvl>
    <w:lvl w:ilvl="5" w:tplc="87705BBE">
      <w:start w:val="1"/>
      <w:numFmt w:val="bullet"/>
      <w:lvlText w:val=""/>
      <w:lvlJc w:val="left"/>
      <w:pPr>
        <w:ind w:left="4320" w:hanging="360"/>
      </w:pPr>
      <w:rPr>
        <w:rFonts w:ascii="Wingdings" w:hAnsi="Wingdings" w:hint="default"/>
      </w:rPr>
    </w:lvl>
    <w:lvl w:ilvl="6" w:tplc="02B4235A">
      <w:start w:val="1"/>
      <w:numFmt w:val="bullet"/>
      <w:lvlText w:val=""/>
      <w:lvlJc w:val="left"/>
      <w:pPr>
        <w:ind w:left="5040" w:hanging="360"/>
      </w:pPr>
      <w:rPr>
        <w:rFonts w:ascii="Symbol" w:hAnsi="Symbol" w:hint="default"/>
      </w:rPr>
    </w:lvl>
    <w:lvl w:ilvl="7" w:tplc="B860D0C6">
      <w:start w:val="1"/>
      <w:numFmt w:val="bullet"/>
      <w:lvlText w:val="o"/>
      <w:lvlJc w:val="left"/>
      <w:pPr>
        <w:ind w:left="5760" w:hanging="360"/>
      </w:pPr>
      <w:rPr>
        <w:rFonts w:ascii="Courier New" w:hAnsi="Courier New" w:hint="default"/>
      </w:rPr>
    </w:lvl>
    <w:lvl w:ilvl="8" w:tplc="F3D02D14">
      <w:start w:val="1"/>
      <w:numFmt w:val="bullet"/>
      <w:lvlText w:val=""/>
      <w:lvlJc w:val="left"/>
      <w:pPr>
        <w:ind w:left="6480" w:hanging="360"/>
      </w:pPr>
      <w:rPr>
        <w:rFonts w:ascii="Wingdings" w:hAnsi="Wingdings" w:hint="default"/>
      </w:rPr>
    </w:lvl>
  </w:abstractNum>
  <w:abstractNum w:abstractNumId="1" w15:restartNumberingAfterBreak="0">
    <w:nsid w:val="05006E67"/>
    <w:multiLevelType w:val="hybridMultilevel"/>
    <w:tmpl w:val="D810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760FCC"/>
    <w:multiLevelType w:val="hybridMultilevel"/>
    <w:tmpl w:val="FED016C6"/>
    <w:lvl w:ilvl="0" w:tplc="EA849196">
      <w:start w:val="1"/>
      <w:numFmt w:val="bullet"/>
      <w:lvlText w:val="-"/>
      <w:lvlJc w:val="left"/>
      <w:pPr>
        <w:ind w:left="720" w:hanging="360"/>
      </w:pPr>
      <w:rPr>
        <w:rFonts w:ascii="Calibri" w:hAnsi="Calibri" w:hint="default"/>
      </w:rPr>
    </w:lvl>
    <w:lvl w:ilvl="1" w:tplc="D4C05D3A">
      <w:start w:val="1"/>
      <w:numFmt w:val="bullet"/>
      <w:lvlText w:val="o"/>
      <w:lvlJc w:val="left"/>
      <w:pPr>
        <w:ind w:left="1440" w:hanging="360"/>
      </w:pPr>
      <w:rPr>
        <w:rFonts w:ascii="Courier New" w:hAnsi="Courier New" w:hint="default"/>
      </w:rPr>
    </w:lvl>
    <w:lvl w:ilvl="2" w:tplc="E0A22DA2">
      <w:start w:val="1"/>
      <w:numFmt w:val="bullet"/>
      <w:lvlText w:val=""/>
      <w:lvlJc w:val="left"/>
      <w:pPr>
        <w:ind w:left="2160" w:hanging="360"/>
      </w:pPr>
      <w:rPr>
        <w:rFonts w:ascii="Wingdings" w:hAnsi="Wingdings" w:hint="default"/>
      </w:rPr>
    </w:lvl>
    <w:lvl w:ilvl="3" w:tplc="E536E1C0">
      <w:start w:val="1"/>
      <w:numFmt w:val="bullet"/>
      <w:lvlText w:val=""/>
      <w:lvlJc w:val="left"/>
      <w:pPr>
        <w:ind w:left="2880" w:hanging="360"/>
      </w:pPr>
      <w:rPr>
        <w:rFonts w:ascii="Symbol" w:hAnsi="Symbol" w:hint="default"/>
      </w:rPr>
    </w:lvl>
    <w:lvl w:ilvl="4" w:tplc="06D0A438">
      <w:start w:val="1"/>
      <w:numFmt w:val="bullet"/>
      <w:lvlText w:val="o"/>
      <w:lvlJc w:val="left"/>
      <w:pPr>
        <w:ind w:left="3600" w:hanging="360"/>
      </w:pPr>
      <w:rPr>
        <w:rFonts w:ascii="Courier New" w:hAnsi="Courier New" w:hint="default"/>
      </w:rPr>
    </w:lvl>
    <w:lvl w:ilvl="5" w:tplc="9D2C4C54">
      <w:start w:val="1"/>
      <w:numFmt w:val="bullet"/>
      <w:lvlText w:val=""/>
      <w:lvlJc w:val="left"/>
      <w:pPr>
        <w:ind w:left="4320" w:hanging="360"/>
      </w:pPr>
      <w:rPr>
        <w:rFonts w:ascii="Wingdings" w:hAnsi="Wingdings" w:hint="default"/>
      </w:rPr>
    </w:lvl>
    <w:lvl w:ilvl="6" w:tplc="9440D40E">
      <w:start w:val="1"/>
      <w:numFmt w:val="bullet"/>
      <w:lvlText w:val=""/>
      <w:lvlJc w:val="left"/>
      <w:pPr>
        <w:ind w:left="5040" w:hanging="360"/>
      </w:pPr>
      <w:rPr>
        <w:rFonts w:ascii="Symbol" w:hAnsi="Symbol" w:hint="default"/>
      </w:rPr>
    </w:lvl>
    <w:lvl w:ilvl="7" w:tplc="B72ED45C">
      <w:start w:val="1"/>
      <w:numFmt w:val="bullet"/>
      <w:lvlText w:val="o"/>
      <w:lvlJc w:val="left"/>
      <w:pPr>
        <w:ind w:left="5760" w:hanging="360"/>
      </w:pPr>
      <w:rPr>
        <w:rFonts w:ascii="Courier New" w:hAnsi="Courier New" w:hint="default"/>
      </w:rPr>
    </w:lvl>
    <w:lvl w:ilvl="8" w:tplc="8EE43CAE">
      <w:start w:val="1"/>
      <w:numFmt w:val="bullet"/>
      <w:lvlText w:val=""/>
      <w:lvlJc w:val="left"/>
      <w:pPr>
        <w:ind w:left="6480" w:hanging="360"/>
      </w:pPr>
      <w:rPr>
        <w:rFonts w:ascii="Wingdings" w:hAnsi="Wingdings" w:hint="default"/>
      </w:rPr>
    </w:lvl>
  </w:abstractNum>
  <w:abstractNum w:abstractNumId="5" w15:restartNumberingAfterBreak="0">
    <w:nsid w:val="1337E38C"/>
    <w:multiLevelType w:val="hybridMultilevel"/>
    <w:tmpl w:val="4EA20312"/>
    <w:lvl w:ilvl="0" w:tplc="1EE0E764">
      <w:start w:val="1"/>
      <w:numFmt w:val="bullet"/>
      <w:lvlText w:val="-"/>
      <w:lvlJc w:val="left"/>
      <w:pPr>
        <w:ind w:left="720" w:hanging="360"/>
      </w:pPr>
      <w:rPr>
        <w:rFonts w:ascii="Calibri" w:hAnsi="Calibri" w:hint="default"/>
      </w:rPr>
    </w:lvl>
    <w:lvl w:ilvl="1" w:tplc="9C724404">
      <w:start w:val="1"/>
      <w:numFmt w:val="bullet"/>
      <w:lvlText w:val="o"/>
      <w:lvlJc w:val="left"/>
      <w:pPr>
        <w:ind w:left="1440" w:hanging="360"/>
      </w:pPr>
      <w:rPr>
        <w:rFonts w:ascii="Courier New" w:hAnsi="Courier New" w:hint="default"/>
      </w:rPr>
    </w:lvl>
    <w:lvl w:ilvl="2" w:tplc="B1685CCA">
      <w:start w:val="1"/>
      <w:numFmt w:val="bullet"/>
      <w:lvlText w:val=""/>
      <w:lvlJc w:val="left"/>
      <w:pPr>
        <w:ind w:left="2160" w:hanging="360"/>
      </w:pPr>
      <w:rPr>
        <w:rFonts w:ascii="Wingdings" w:hAnsi="Wingdings" w:hint="default"/>
      </w:rPr>
    </w:lvl>
    <w:lvl w:ilvl="3" w:tplc="3B64BE1E">
      <w:start w:val="1"/>
      <w:numFmt w:val="bullet"/>
      <w:lvlText w:val=""/>
      <w:lvlJc w:val="left"/>
      <w:pPr>
        <w:ind w:left="2880" w:hanging="360"/>
      </w:pPr>
      <w:rPr>
        <w:rFonts w:ascii="Symbol" w:hAnsi="Symbol" w:hint="default"/>
      </w:rPr>
    </w:lvl>
    <w:lvl w:ilvl="4" w:tplc="269CB82E">
      <w:start w:val="1"/>
      <w:numFmt w:val="bullet"/>
      <w:lvlText w:val="o"/>
      <w:lvlJc w:val="left"/>
      <w:pPr>
        <w:ind w:left="3600" w:hanging="360"/>
      </w:pPr>
      <w:rPr>
        <w:rFonts w:ascii="Courier New" w:hAnsi="Courier New" w:hint="default"/>
      </w:rPr>
    </w:lvl>
    <w:lvl w:ilvl="5" w:tplc="52DC5616">
      <w:start w:val="1"/>
      <w:numFmt w:val="bullet"/>
      <w:lvlText w:val=""/>
      <w:lvlJc w:val="left"/>
      <w:pPr>
        <w:ind w:left="4320" w:hanging="360"/>
      </w:pPr>
      <w:rPr>
        <w:rFonts w:ascii="Wingdings" w:hAnsi="Wingdings" w:hint="default"/>
      </w:rPr>
    </w:lvl>
    <w:lvl w:ilvl="6" w:tplc="1EDE9A12">
      <w:start w:val="1"/>
      <w:numFmt w:val="bullet"/>
      <w:lvlText w:val=""/>
      <w:lvlJc w:val="left"/>
      <w:pPr>
        <w:ind w:left="5040" w:hanging="360"/>
      </w:pPr>
      <w:rPr>
        <w:rFonts w:ascii="Symbol" w:hAnsi="Symbol" w:hint="default"/>
      </w:rPr>
    </w:lvl>
    <w:lvl w:ilvl="7" w:tplc="32CC3F16">
      <w:start w:val="1"/>
      <w:numFmt w:val="bullet"/>
      <w:lvlText w:val="o"/>
      <w:lvlJc w:val="left"/>
      <w:pPr>
        <w:ind w:left="5760" w:hanging="360"/>
      </w:pPr>
      <w:rPr>
        <w:rFonts w:ascii="Courier New" w:hAnsi="Courier New" w:hint="default"/>
      </w:rPr>
    </w:lvl>
    <w:lvl w:ilvl="8" w:tplc="820A3624">
      <w:start w:val="1"/>
      <w:numFmt w:val="bullet"/>
      <w:lvlText w:val=""/>
      <w:lvlJc w:val="left"/>
      <w:pPr>
        <w:ind w:left="6480" w:hanging="360"/>
      </w:pPr>
      <w:rPr>
        <w:rFonts w:ascii="Wingdings" w:hAnsi="Wingdings" w:hint="default"/>
      </w:rPr>
    </w:lvl>
  </w:abstractNum>
  <w:abstractNum w:abstractNumId="6" w15:restartNumberingAfterBreak="0">
    <w:nsid w:val="13461C20"/>
    <w:multiLevelType w:val="hybridMultilevel"/>
    <w:tmpl w:val="A32EA3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A2E2BA"/>
    <w:multiLevelType w:val="hybridMultilevel"/>
    <w:tmpl w:val="27C87BB8"/>
    <w:lvl w:ilvl="0" w:tplc="B1163C78">
      <w:start w:val="1"/>
      <w:numFmt w:val="bullet"/>
      <w:lvlText w:val="-"/>
      <w:lvlJc w:val="left"/>
      <w:pPr>
        <w:ind w:left="720" w:hanging="360"/>
      </w:pPr>
      <w:rPr>
        <w:rFonts w:ascii="Calibri" w:hAnsi="Calibri" w:hint="default"/>
      </w:rPr>
    </w:lvl>
    <w:lvl w:ilvl="1" w:tplc="3EB89906">
      <w:start w:val="1"/>
      <w:numFmt w:val="bullet"/>
      <w:lvlText w:val="o"/>
      <w:lvlJc w:val="left"/>
      <w:pPr>
        <w:ind w:left="1440" w:hanging="360"/>
      </w:pPr>
      <w:rPr>
        <w:rFonts w:ascii="Courier New" w:hAnsi="Courier New" w:hint="default"/>
      </w:rPr>
    </w:lvl>
    <w:lvl w:ilvl="2" w:tplc="F36E7E54">
      <w:start w:val="1"/>
      <w:numFmt w:val="bullet"/>
      <w:lvlText w:val=""/>
      <w:lvlJc w:val="left"/>
      <w:pPr>
        <w:ind w:left="2160" w:hanging="360"/>
      </w:pPr>
      <w:rPr>
        <w:rFonts w:ascii="Wingdings" w:hAnsi="Wingdings" w:hint="default"/>
      </w:rPr>
    </w:lvl>
    <w:lvl w:ilvl="3" w:tplc="CB32EB1C">
      <w:start w:val="1"/>
      <w:numFmt w:val="bullet"/>
      <w:lvlText w:val=""/>
      <w:lvlJc w:val="left"/>
      <w:pPr>
        <w:ind w:left="2880" w:hanging="360"/>
      </w:pPr>
      <w:rPr>
        <w:rFonts w:ascii="Symbol" w:hAnsi="Symbol" w:hint="default"/>
      </w:rPr>
    </w:lvl>
    <w:lvl w:ilvl="4" w:tplc="14AA1896">
      <w:start w:val="1"/>
      <w:numFmt w:val="bullet"/>
      <w:lvlText w:val="o"/>
      <w:lvlJc w:val="left"/>
      <w:pPr>
        <w:ind w:left="3600" w:hanging="360"/>
      </w:pPr>
      <w:rPr>
        <w:rFonts w:ascii="Courier New" w:hAnsi="Courier New" w:hint="default"/>
      </w:rPr>
    </w:lvl>
    <w:lvl w:ilvl="5" w:tplc="94E20EDE">
      <w:start w:val="1"/>
      <w:numFmt w:val="bullet"/>
      <w:lvlText w:val=""/>
      <w:lvlJc w:val="left"/>
      <w:pPr>
        <w:ind w:left="4320" w:hanging="360"/>
      </w:pPr>
      <w:rPr>
        <w:rFonts w:ascii="Wingdings" w:hAnsi="Wingdings" w:hint="default"/>
      </w:rPr>
    </w:lvl>
    <w:lvl w:ilvl="6" w:tplc="AAE221D2">
      <w:start w:val="1"/>
      <w:numFmt w:val="bullet"/>
      <w:lvlText w:val=""/>
      <w:lvlJc w:val="left"/>
      <w:pPr>
        <w:ind w:left="5040" w:hanging="360"/>
      </w:pPr>
      <w:rPr>
        <w:rFonts w:ascii="Symbol" w:hAnsi="Symbol" w:hint="default"/>
      </w:rPr>
    </w:lvl>
    <w:lvl w:ilvl="7" w:tplc="EB3E673C">
      <w:start w:val="1"/>
      <w:numFmt w:val="bullet"/>
      <w:lvlText w:val="o"/>
      <w:lvlJc w:val="left"/>
      <w:pPr>
        <w:ind w:left="5760" w:hanging="360"/>
      </w:pPr>
      <w:rPr>
        <w:rFonts w:ascii="Courier New" w:hAnsi="Courier New" w:hint="default"/>
      </w:rPr>
    </w:lvl>
    <w:lvl w:ilvl="8" w:tplc="F564871A">
      <w:start w:val="1"/>
      <w:numFmt w:val="bullet"/>
      <w:lvlText w:val=""/>
      <w:lvlJc w:val="left"/>
      <w:pPr>
        <w:ind w:left="6480" w:hanging="360"/>
      </w:pPr>
      <w:rPr>
        <w:rFonts w:ascii="Wingdings" w:hAnsi="Wingdings" w:hint="default"/>
      </w:rPr>
    </w:lvl>
  </w:abstractNum>
  <w:abstractNum w:abstractNumId="8"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64225E"/>
    <w:multiLevelType w:val="hybridMultilevel"/>
    <w:tmpl w:val="76309516"/>
    <w:lvl w:ilvl="0" w:tplc="DA5A2AA4">
      <w:start w:val="1"/>
      <w:numFmt w:val="bullet"/>
      <w:lvlText w:val="-"/>
      <w:lvlJc w:val="left"/>
      <w:pPr>
        <w:ind w:left="720" w:hanging="360"/>
      </w:pPr>
      <w:rPr>
        <w:rFonts w:ascii="Calibri" w:hAnsi="Calibri" w:hint="default"/>
      </w:rPr>
    </w:lvl>
    <w:lvl w:ilvl="1" w:tplc="4B1AB3C2">
      <w:start w:val="1"/>
      <w:numFmt w:val="bullet"/>
      <w:lvlText w:val="o"/>
      <w:lvlJc w:val="left"/>
      <w:pPr>
        <w:ind w:left="1440" w:hanging="360"/>
      </w:pPr>
      <w:rPr>
        <w:rFonts w:ascii="Courier New" w:hAnsi="Courier New" w:hint="default"/>
      </w:rPr>
    </w:lvl>
    <w:lvl w:ilvl="2" w:tplc="C0CE2582">
      <w:start w:val="1"/>
      <w:numFmt w:val="bullet"/>
      <w:lvlText w:val=""/>
      <w:lvlJc w:val="left"/>
      <w:pPr>
        <w:ind w:left="2160" w:hanging="360"/>
      </w:pPr>
      <w:rPr>
        <w:rFonts w:ascii="Wingdings" w:hAnsi="Wingdings" w:hint="default"/>
      </w:rPr>
    </w:lvl>
    <w:lvl w:ilvl="3" w:tplc="31B0AC1C">
      <w:start w:val="1"/>
      <w:numFmt w:val="bullet"/>
      <w:lvlText w:val=""/>
      <w:lvlJc w:val="left"/>
      <w:pPr>
        <w:ind w:left="2880" w:hanging="360"/>
      </w:pPr>
      <w:rPr>
        <w:rFonts w:ascii="Symbol" w:hAnsi="Symbol" w:hint="default"/>
      </w:rPr>
    </w:lvl>
    <w:lvl w:ilvl="4" w:tplc="63CAC98E">
      <w:start w:val="1"/>
      <w:numFmt w:val="bullet"/>
      <w:lvlText w:val="o"/>
      <w:lvlJc w:val="left"/>
      <w:pPr>
        <w:ind w:left="3600" w:hanging="360"/>
      </w:pPr>
      <w:rPr>
        <w:rFonts w:ascii="Courier New" w:hAnsi="Courier New" w:hint="default"/>
      </w:rPr>
    </w:lvl>
    <w:lvl w:ilvl="5" w:tplc="05C2589A">
      <w:start w:val="1"/>
      <w:numFmt w:val="bullet"/>
      <w:lvlText w:val=""/>
      <w:lvlJc w:val="left"/>
      <w:pPr>
        <w:ind w:left="4320" w:hanging="360"/>
      </w:pPr>
      <w:rPr>
        <w:rFonts w:ascii="Wingdings" w:hAnsi="Wingdings" w:hint="default"/>
      </w:rPr>
    </w:lvl>
    <w:lvl w:ilvl="6" w:tplc="7592E2E6">
      <w:start w:val="1"/>
      <w:numFmt w:val="bullet"/>
      <w:lvlText w:val=""/>
      <w:lvlJc w:val="left"/>
      <w:pPr>
        <w:ind w:left="5040" w:hanging="360"/>
      </w:pPr>
      <w:rPr>
        <w:rFonts w:ascii="Symbol" w:hAnsi="Symbol" w:hint="default"/>
      </w:rPr>
    </w:lvl>
    <w:lvl w:ilvl="7" w:tplc="2DD48ED2">
      <w:start w:val="1"/>
      <w:numFmt w:val="bullet"/>
      <w:lvlText w:val="o"/>
      <w:lvlJc w:val="left"/>
      <w:pPr>
        <w:ind w:left="5760" w:hanging="360"/>
      </w:pPr>
      <w:rPr>
        <w:rFonts w:ascii="Courier New" w:hAnsi="Courier New" w:hint="default"/>
      </w:rPr>
    </w:lvl>
    <w:lvl w:ilvl="8" w:tplc="85AEE832">
      <w:start w:val="1"/>
      <w:numFmt w:val="bullet"/>
      <w:lvlText w:val=""/>
      <w:lvlJc w:val="left"/>
      <w:pPr>
        <w:ind w:left="6480" w:hanging="360"/>
      </w:pPr>
      <w:rPr>
        <w:rFonts w:ascii="Wingdings" w:hAnsi="Wingdings" w:hint="default"/>
      </w:rPr>
    </w:lvl>
  </w:abstractNum>
  <w:abstractNum w:abstractNumId="10"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017EFC"/>
    <w:multiLevelType w:val="hybridMultilevel"/>
    <w:tmpl w:val="E104028A"/>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D53EA8"/>
    <w:multiLevelType w:val="hybridMultilevel"/>
    <w:tmpl w:val="57BC490E"/>
    <w:lvl w:ilvl="0" w:tplc="6FD0F3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00629C"/>
    <w:multiLevelType w:val="hybridMultilevel"/>
    <w:tmpl w:val="9078B902"/>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B43ECD"/>
    <w:multiLevelType w:val="hybridMultilevel"/>
    <w:tmpl w:val="2B4A1F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C7215F"/>
    <w:multiLevelType w:val="hybridMultilevel"/>
    <w:tmpl w:val="C6E8672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6413E2"/>
    <w:multiLevelType w:val="hybridMultilevel"/>
    <w:tmpl w:val="0164C1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8804A6B"/>
    <w:multiLevelType w:val="hybridMultilevel"/>
    <w:tmpl w:val="4FDAC160"/>
    <w:lvl w:ilvl="0" w:tplc="06623EBE">
      <w:numFmt w:val="bullet"/>
      <w:lvlText w:val="•"/>
      <w:lvlJc w:val="left"/>
      <w:rPr>
        <w:rFonts w:ascii="Calibri" w:eastAsia="Calibri" w:hAnsi="Calibri" w:cs="Calibri" w:hint="default"/>
        <w:color w:val="00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F91115"/>
    <w:multiLevelType w:val="hybridMultilevel"/>
    <w:tmpl w:val="26EEC436"/>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C3875FD"/>
    <w:multiLevelType w:val="hybridMultilevel"/>
    <w:tmpl w:val="0BE84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AF4F28"/>
    <w:multiLevelType w:val="hybridMultilevel"/>
    <w:tmpl w:val="2A185202"/>
    <w:lvl w:ilvl="0" w:tplc="A516B044">
      <w:start w:val="1"/>
      <w:numFmt w:val="bullet"/>
      <w:lvlText w:val="-"/>
      <w:lvlJc w:val="left"/>
      <w:pPr>
        <w:ind w:left="720" w:hanging="360"/>
      </w:pPr>
      <w:rPr>
        <w:rFonts w:ascii="Calibri" w:hAnsi="Calibri" w:hint="default"/>
      </w:rPr>
    </w:lvl>
    <w:lvl w:ilvl="1" w:tplc="D6BA5F0C">
      <w:start w:val="1"/>
      <w:numFmt w:val="bullet"/>
      <w:lvlText w:val="o"/>
      <w:lvlJc w:val="left"/>
      <w:pPr>
        <w:ind w:left="1440" w:hanging="360"/>
      </w:pPr>
      <w:rPr>
        <w:rFonts w:ascii="Courier New" w:hAnsi="Courier New" w:hint="default"/>
      </w:rPr>
    </w:lvl>
    <w:lvl w:ilvl="2" w:tplc="C150940E">
      <w:start w:val="1"/>
      <w:numFmt w:val="bullet"/>
      <w:lvlText w:val=""/>
      <w:lvlJc w:val="left"/>
      <w:pPr>
        <w:ind w:left="2160" w:hanging="360"/>
      </w:pPr>
      <w:rPr>
        <w:rFonts w:ascii="Wingdings" w:hAnsi="Wingdings" w:hint="default"/>
      </w:rPr>
    </w:lvl>
    <w:lvl w:ilvl="3" w:tplc="4B9C0172">
      <w:start w:val="1"/>
      <w:numFmt w:val="bullet"/>
      <w:lvlText w:val=""/>
      <w:lvlJc w:val="left"/>
      <w:pPr>
        <w:ind w:left="2880" w:hanging="360"/>
      </w:pPr>
      <w:rPr>
        <w:rFonts w:ascii="Symbol" w:hAnsi="Symbol" w:hint="default"/>
      </w:rPr>
    </w:lvl>
    <w:lvl w:ilvl="4" w:tplc="E17499C2">
      <w:start w:val="1"/>
      <w:numFmt w:val="bullet"/>
      <w:lvlText w:val="o"/>
      <w:lvlJc w:val="left"/>
      <w:pPr>
        <w:ind w:left="3600" w:hanging="360"/>
      </w:pPr>
      <w:rPr>
        <w:rFonts w:ascii="Courier New" w:hAnsi="Courier New" w:hint="default"/>
      </w:rPr>
    </w:lvl>
    <w:lvl w:ilvl="5" w:tplc="2BA6DF6C">
      <w:start w:val="1"/>
      <w:numFmt w:val="bullet"/>
      <w:lvlText w:val=""/>
      <w:lvlJc w:val="left"/>
      <w:pPr>
        <w:ind w:left="4320" w:hanging="360"/>
      </w:pPr>
      <w:rPr>
        <w:rFonts w:ascii="Wingdings" w:hAnsi="Wingdings" w:hint="default"/>
      </w:rPr>
    </w:lvl>
    <w:lvl w:ilvl="6" w:tplc="CBCA8EB2">
      <w:start w:val="1"/>
      <w:numFmt w:val="bullet"/>
      <w:lvlText w:val=""/>
      <w:lvlJc w:val="left"/>
      <w:pPr>
        <w:ind w:left="5040" w:hanging="360"/>
      </w:pPr>
      <w:rPr>
        <w:rFonts w:ascii="Symbol" w:hAnsi="Symbol" w:hint="default"/>
      </w:rPr>
    </w:lvl>
    <w:lvl w:ilvl="7" w:tplc="C930BD1A">
      <w:start w:val="1"/>
      <w:numFmt w:val="bullet"/>
      <w:lvlText w:val="o"/>
      <w:lvlJc w:val="left"/>
      <w:pPr>
        <w:ind w:left="5760" w:hanging="360"/>
      </w:pPr>
      <w:rPr>
        <w:rFonts w:ascii="Courier New" w:hAnsi="Courier New" w:hint="default"/>
      </w:rPr>
    </w:lvl>
    <w:lvl w:ilvl="8" w:tplc="005E6386">
      <w:start w:val="1"/>
      <w:numFmt w:val="bullet"/>
      <w:lvlText w:val=""/>
      <w:lvlJc w:val="left"/>
      <w:pPr>
        <w:ind w:left="6480" w:hanging="360"/>
      </w:pPr>
      <w:rPr>
        <w:rFonts w:ascii="Wingdings" w:hAnsi="Wingdings" w:hint="default"/>
      </w:rPr>
    </w:lvl>
  </w:abstractNum>
  <w:abstractNum w:abstractNumId="25" w15:restartNumberingAfterBreak="0">
    <w:nsid w:val="3CD62BBC"/>
    <w:multiLevelType w:val="hybridMultilevel"/>
    <w:tmpl w:val="CEAC43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F835633"/>
    <w:multiLevelType w:val="hybridMultilevel"/>
    <w:tmpl w:val="4E64B9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5AB62EE"/>
    <w:multiLevelType w:val="hybridMultilevel"/>
    <w:tmpl w:val="1324CAD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1F2F71"/>
    <w:multiLevelType w:val="hybridMultilevel"/>
    <w:tmpl w:val="63344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79F6ED5"/>
    <w:multiLevelType w:val="hybridMultilevel"/>
    <w:tmpl w:val="72EEA544"/>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7F30BCA"/>
    <w:multiLevelType w:val="hybridMultilevel"/>
    <w:tmpl w:val="FF169D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9877412"/>
    <w:multiLevelType w:val="hybridMultilevel"/>
    <w:tmpl w:val="3DC88942"/>
    <w:lvl w:ilvl="0" w:tplc="6FD0F3D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D70771D"/>
    <w:multiLevelType w:val="hybridMultilevel"/>
    <w:tmpl w:val="B1E887A4"/>
    <w:lvl w:ilvl="0" w:tplc="04150009">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2A96089"/>
    <w:multiLevelType w:val="hybridMultilevel"/>
    <w:tmpl w:val="51EE747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7342FF6"/>
    <w:multiLevelType w:val="hybridMultilevel"/>
    <w:tmpl w:val="7A2A0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B936FCA"/>
    <w:multiLevelType w:val="hybridMultilevel"/>
    <w:tmpl w:val="C35E6DF2"/>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D239DBE"/>
    <w:multiLevelType w:val="hybridMultilevel"/>
    <w:tmpl w:val="ACDCFCB2"/>
    <w:lvl w:ilvl="0" w:tplc="C3983214">
      <w:start w:val="1"/>
      <w:numFmt w:val="bullet"/>
      <w:lvlText w:val="-"/>
      <w:lvlJc w:val="left"/>
      <w:pPr>
        <w:ind w:left="720" w:hanging="360"/>
      </w:pPr>
      <w:rPr>
        <w:rFonts w:ascii="Calibri" w:hAnsi="Calibri" w:hint="default"/>
      </w:rPr>
    </w:lvl>
    <w:lvl w:ilvl="1" w:tplc="743EEF4C">
      <w:start w:val="1"/>
      <w:numFmt w:val="bullet"/>
      <w:lvlText w:val="o"/>
      <w:lvlJc w:val="left"/>
      <w:pPr>
        <w:ind w:left="1440" w:hanging="360"/>
      </w:pPr>
      <w:rPr>
        <w:rFonts w:ascii="Courier New" w:hAnsi="Courier New" w:hint="default"/>
      </w:rPr>
    </w:lvl>
    <w:lvl w:ilvl="2" w:tplc="C8A6433A">
      <w:start w:val="1"/>
      <w:numFmt w:val="bullet"/>
      <w:lvlText w:val=""/>
      <w:lvlJc w:val="left"/>
      <w:pPr>
        <w:ind w:left="2160" w:hanging="360"/>
      </w:pPr>
      <w:rPr>
        <w:rFonts w:ascii="Wingdings" w:hAnsi="Wingdings" w:hint="default"/>
      </w:rPr>
    </w:lvl>
    <w:lvl w:ilvl="3" w:tplc="89E486D4">
      <w:start w:val="1"/>
      <w:numFmt w:val="bullet"/>
      <w:lvlText w:val=""/>
      <w:lvlJc w:val="left"/>
      <w:pPr>
        <w:ind w:left="2880" w:hanging="360"/>
      </w:pPr>
      <w:rPr>
        <w:rFonts w:ascii="Symbol" w:hAnsi="Symbol" w:hint="default"/>
      </w:rPr>
    </w:lvl>
    <w:lvl w:ilvl="4" w:tplc="DFB014F6">
      <w:start w:val="1"/>
      <w:numFmt w:val="bullet"/>
      <w:lvlText w:val="o"/>
      <w:lvlJc w:val="left"/>
      <w:pPr>
        <w:ind w:left="3600" w:hanging="360"/>
      </w:pPr>
      <w:rPr>
        <w:rFonts w:ascii="Courier New" w:hAnsi="Courier New" w:hint="default"/>
      </w:rPr>
    </w:lvl>
    <w:lvl w:ilvl="5" w:tplc="60E49A2E">
      <w:start w:val="1"/>
      <w:numFmt w:val="bullet"/>
      <w:lvlText w:val=""/>
      <w:lvlJc w:val="left"/>
      <w:pPr>
        <w:ind w:left="4320" w:hanging="360"/>
      </w:pPr>
      <w:rPr>
        <w:rFonts w:ascii="Wingdings" w:hAnsi="Wingdings" w:hint="default"/>
      </w:rPr>
    </w:lvl>
    <w:lvl w:ilvl="6" w:tplc="5DBA1052">
      <w:start w:val="1"/>
      <w:numFmt w:val="bullet"/>
      <w:lvlText w:val=""/>
      <w:lvlJc w:val="left"/>
      <w:pPr>
        <w:ind w:left="5040" w:hanging="360"/>
      </w:pPr>
      <w:rPr>
        <w:rFonts w:ascii="Symbol" w:hAnsi="Symbol" w:hint="default"/>
      </w:rPr>
    </w:lvl>
    <w:lvl w:ilvl="7" w:tplc="588449F2">
      <w:start w:val="1"/>
      <w:numFmt w:val="bullet"/>
      <w:lvlText w:val="o"/>
      <w:lvlJc w:val="left"/>
      <w:pPr>
        <w:ind w:left="5760" w:hanging="360"/>
      </w:pPr>
      <w:rPr>
        <w:rFonts w:ascii="Courier New" w:hAnsi="Courier New" w:hint="default"/>
      </w:rPr>
    </w:lvl>
    <w:lvl w:ilvl="8" w:tplc="36C6B93E">
      <w:start w:val="1"/>
      <w:numFmt w:val="bullet"/>
      <w:lvlText w:val=""/>
      <w:lvlJc w:val="left"/>
      <w:pPr>
        <w:ind w:left="6480" w:hanging="360"/>
      </w:pPr>
      <w:rPr>
        <w:rFonts w:ascii="Wingdings" w:hAnsi="Wingdings" w:hint="default"/>
      </w:rPr>
    </w:lvl>
  </w:abstractNum>
  <w:abstractNum w:abstractNumId="39"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6686CA3"/>
    <w:multiLevelType w:val="hybridMultilevel"/>
    <w:tmpl w:val="BAA292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6A92E98"/>
    <w:multiLevelType w:val="hybridMultilevel"/>
    <w:tmpl w:val="8EF862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8792EF9"/>
    <w:multiLevelType w:val="hybridMultilevel"/>
    <w:tmpl w:val="83F0ED4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202177F"/>
    <w:multiLevelType w:val="hybridMultilevel"/>
    <w:tmpl w:val="437671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463A26"/>
    <w:multiLevelType w:val="hybridMultilevel"/>
    <w:tmpl w:val="EEA28120"/>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2723DA3"/>
    <w:multiLevelType w:val="hybridMultilevel"/>
    <w:tmpl w:val="89ACF134"/>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2B847D3"/>
    <w:multiLevelType w:val="hybridMultilevel"/>
    <w:tmpl w:val="5874BC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33210FC"/>
    <w:multiLevelType w:val="hybridMultilevel"/>
    <w:tmpl w:val="6A78E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79900E0"/>
    <w:multiLevelType w:val="hybridMultilevel"/>
    <w:tmpl w:val="23A0085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0"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9C960B6"/>
    <w:multiLevelType w:val="hybridMultilevel"/>
    <w:tmpl w:val="FF561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ADC184D"/>
    <w:multiLevelType w:val="hybridMultilevel"/>
    <w:tmpl w:val="124C743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D6E2F67"/>
    <w:multiLevelType w:val="hybridMultilevel"/>
    <w:tmpl w:val="6E808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8202689">
    <w:abstractNumId w:val="4"/>
  </w:num>
  <w:num w:numId="2" w16cid:durableId="734932979">
    <w:abstractNumId w:val="38"/>
  </w:num>
  <w:num w:numId="3" w16cid:durableId="2043900023">
    <w:abstractNumId w:val="0"/>
  </w:num>
  <w:num w:numId="4" w16cid:durableId="1332293462">
    <w:abstractNumId w:val="9"/>
  </w:num>
  <w:num w:numId="5" w16cid:durableId="1782333354">
    <w:abstractNumId w:val="5"/>
  </w:num>
  <w:num w:numId="6" w16cid:durableId="1179614209">
    <w:abstractNumId w:val="7"/>
  </w:num>
  <w:num w:numId="7" w16cid:durableId="1109660890">
    <w:abstractNumId w:val="24"/>
  </w:num>
  <w:num w:numId="8" w16cid:durableId="171382238">
    <w:abstractNumId w:val="39"/>
  </w:num>
  <w:num w:numId="9" w16cid:durableId="471950786">
    <w:abstractNumId w:val="8"/>
  </w:num>
  <w:num w:numId="10" w16cid:durableId="186065168">
    <w:abstractNumId w:val="34"/>
  </w:num>
  <w:num w:numId="11" w16cid:durableId="465397287">
    <w:abstractNumId w:val="3"/>
  </w:num>
  <w:num w:numId="12" w16cid:durableId="880286505">
    <w:abstractNumId w:val="21"/>
  </w:num>
  <w:num w:numId="13" w16cid:durableId="792141786">
    <w:abstractNumId w:val="32"/>
  </w:num>
  <w:num w:numId="14" w16cid:durableId="370082555">
    <w:abstractNumId w:val="47"/>
  </w:num>
  <w:num w:numId="15" w16cid:durableId="211187071">
    <w:abstractNumId w:val="27"/>
  </w:num>
  <w:num w:numId="16" w16cid:durableId="1810825289">
    <w:abstractNumId w:val="40"/>
  </w:num>
  <w:num w:numId="17" w16cid:durableId="753942828">
    <w:abstractNumId w:val="2"/>
  </w:num>
  <w:num w:numId="18" w16cid:durableId="2063017199">
    <w:abstractNumId w:val="36"/>
  </w:num>
  <w:num w:numId="19" w16cid:durableId="369840477">
    <w:abstractNumId w:val="6"/>
  </w:num>
  <w:num w:numId="20" w16cid:durableId="677342579">
    <w:abstractNumId w:val="19"/>
  </w:num>
  <w:num w:numId="21" w16cid:durableId="852451268">
    <w:abstractNumId w:val="1"/>
  </w:num>
  <w:num w:numId="22" w16cid:durableId="599679500">
    <w:abstractNumId w:val="42"/>
  </w:num>
  <w:num w:numId="23" w16cid:durableId="971206919">
    <w:abstractNumId w:val="50"/>
  </w:num>
  <w:num w:numId="24" w16cid:durableId="2017998798">
    <w:abstractNumId w:val="51"/>
  </w:num>
  <w:num w:numId="25" w16cid:durableId="170875717">
    <w:abstractNumId w:val="18"/>
  </w:num>
  <w:num w:numId="26" w16cid:durableId="1064453760">
    <w:abstractNumId w:val="15"/>
  </w:num>
  <w:num w:numId="27" w16cid:durableId="1630472433">
    <w:abstractNumId w:val="25"/>
  </w:num>
  <w:num w:numId="28" w16cid:durableId="1031763328">
    <w:abstractNumId w:val="41"/>
  </w:num>
  <w:num w:numId="29" w16cid:durableId="381054464">
    <w:abstractNumId w:val="23"/>
  </w:num>
  <w:num w:numId="30" w16cid:durableId="1295212786">
    <w:abstractNumId w:val="26"/>
  </w:num>
  <w:num w:numId="31" w16cid:durableId="1890221078">
    <w:abstractNumId w:val="17"/>
  </w:num>
  <w:num w:numId="32" w16cid:durableId="691537308">
    <w:abstractNumId w:val="10"/>
  </w:num>
  <w:num w:numId="33" w16cid:durableId="1956279983">
    <w:abstractNumId w:val="44"/>
  </w:num>
  <w:num w:numId="34" w16cid:durableId="1619020385">
    <w:abstractNumId w:val="28"/>
  </w:num>
  <w:num w:numId="35" w16cid:durableId="1101142251">
    <w:abstractNumId w:val="53"/>
  </w:num>
  <w:num w:numId="36" w16cid:durableId="655229802">
    <w:abstractNumId w:val="20"/>
  </w:num>
  <w:num w:numId="37" w16cid:durableId="866144702">
    <w:abstractNumId w:val="48"/>
  </w:num>
  <w:num w:numId="38" w16cid:durableId="974987599">
    <w:abstractNumId w:val="30"/>
  </w:num>
  <w:num w:numId="39" w16cid:durableId="519440099">
    <w:abstractNumId w:val="49"/>
  </w:num>
  <w:num w:numId="40" w16cid:durableId="1418206381">
    <w:abstractNumId w:val="14"/>
  </w:num>
  <w:num w:numId="41" w16cid:durableId="1405255246">
    <w:abstractNumId w:val="46"/>
  </w:num>
  <w:num w:numId="42" w16cid:durableId="1347294564">
    <w:abstractNumId w:val="35"/>
  </w:num>
  <w:num w:numId="43" w16cid:durableId="1120683870">
    <w:abstractNumId w:val="52"/>
  </w:num>
  <w:num w:numId="44" w16cid:durableId="296182896">
    <w:abstractNumId w:val="31"/>
  </w:num>
  <w:num w:numId="45" w16cid:durableId="1478494644">
    <w:abstractNumId w:val="29"/>
  </w:num>
  <w:num w:numId="46" w16cid:durableId="1870483728">
    <w:abstractNumId w:val="45"/>
  </w:num>
  <w:num w:numId="47" w16cid:durableId="460610651">
    <w:abstractNumId w:val="16"/>
  </w:num>
  <w:num w:numId="48" w16cid:durableId="1539318538">
    <w:abstractNumId w:val="22"/>
  </w:num>
  <w:num w:numId="49" w16cid:durableId="1762337214">
    <w:abstractNumId w:val="11"/>
  </w:num>
  <w:num w:numId="50" w16cid:durableId="592204471">
    <w:abstractNumId w:val="12"/>
  </w:num>
  <w:num w:numId="51" w16cid:durableId="48891197">
    <w:abstractNumId w:val="33"/>
  </w:num>
  <w:num w:numId="52" w16cid:durableId="707799132">
    <w:abstractNumId w:val="13"/>
  </w:num>
  <w:num w:numId="53" w16cid:durableId="264314023">
    <w:abstractNumId w:val="37"/>
  </w:num>
  <w:num w:numId="54" w16cid:durableId="1904874638">
    <w:abstractNumId w:val="43"/>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anna Zakrzewska">
    <w15:presenceInfo w15:providerId="None" w15:userId="Joanna Zakrze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5BA"/>
    <w:rsid w:val="000060A9"/>
    <w:rsid w:val="000065B3"/>
    <w:rsid w:val="00006914"/>
    <w:rsid w:val="000109D6"/>
    <w:rsid w:val="00014DF0"/>
    <w:rsid w:val="00016679"/>
    <w:rsid w:val="0002063F"/>
    <w:rsid w:val="00021131"/>
    <w:rsid w:val="00022525"/>
    <w:rsid w:val="00023781"/>
    <w:rsid w:val="0002428B"/>
    <w:rsid w:val="00025A17"/>
    <w:rsid w:val="000276C4"/>
    <w:rsid w:val="000304F1"/>
    <w:rsid w:val="00030D91"/>
    <w:rsid w:val="00030E41"/>
    <w:rsid w:val="00031AB9"/>
    <w:rsid w:val="00032389"/>
    <w:rsid w:val="00032AF9"/>
    <w:rsid w:val="0003381B"/>
    <w:rsid w:val="00033A49"/>
    <w:rsid w:val="00034282"/>
    <w:rsid w:val="00034341"/>
    <w:rsid w:val="000346A2"/>
    <w:rsid w:val="00034C80"/>
    <w:rsid w:val="00036281"/>
    <w:rsid w:val="0003636A"/>
    <w:rsid w:val="0003678F"/>
    <w:rsid w:val="00036E89"/>
    <w:rsid w:val="00037155"/>
    <w:rsid w:val="00040723"/>
    <w:rsid w:val="00041263"/>
    <w:rsid w:val="00041F67"/>
    <w:rsid w:val="000424AE"/>
    <w:rsid w:val="00042C53"/>
    <w:rsid w:val="00042CAB"/>
    <w:rsid w:val="000433FE"/>
    <w:rsid w:val="000464CC"/>
    <w:rsid w:val="00046E00"/>
    <w:rsid w:val="00046EB9"/>
    <w:rsid w:val="0004762F"/>
    <w:rsid w:val="000479E3"/>
    <w:rsid w:val="00050CA8"/>
    <w:rsid w:val="00050D1E"/>
    <w:rsid w:val="0005274F"/>
    <w:rsid w:val="00052B0B"/>
    <w:rsid w:val="00052C04"/>
    <w:rsid w:val="00053558"/>
    <w:rsid w:val="00053EB7"/>
    <w:rsid w:val="0005661B"/>
    <w:rsid w:val="00056F33"/>
    <w:rsid w:val="00057B9F"/>
    <w:rsid w:val="0006031F"/>
    <w:rsid w:val="00061620"/>
    <w:rsid w:val="00061813"/>
    <w:rsid w:val="00061A47"/>
    <w:rsid w:val="000628BA"/>
    <w:rsid w:val="00063415"/>
    <w:rsid w:val="00063E79"/>
    <w:rsid w:val="00063E7D"/>
    <w:rsid w:val="00064624"/>
    <w:rsid w:val="00064D7A"/>
    <w:rsid w:val="00064E79"/>
    <w:rsid w:val="00070058"/>
    <w:rsid w:val="00070E97"/>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958"/>
    <w:rsid w:val="00092099"/>
    <w:rsid w:val="000926D1"/>
    <w:rsid w:val="00092E90"/>
    <w:rsid w:val="00094415"/>
    <w:rsid w:val="00094D65"/>
    <w:rsid w:val="00094F61"/>
    <w:rsid w:val="0009576A"/>
    <w:rsid w:val="00095BAC"/>
    <w:rsid w:val="00096994"/>
    <w:rsid w:val="000969B1"/>
    <w:rsid w:val="000A0C10"/>
    <w:rsid w:val="000A0CD3"/>
    <w:rsid w:val="000A11EC"/>
    <w:rsid w:val="000A23C7"/>
    <w:rsid w:val="000A29D0"/>
    <w:rsid w:val="000A406B"/>
    <w:rsid w:val="000A6C73"/>
    <w:rsid w:val="000B0BA9"/>
    <w:rsid w:val="000B12E4"/>
    <w:rsid w:val="000B1D05"/>
    <w:rsid w:val="000B31D5"/>
    <w:rsid w:val="000B3BE5"/>
    <w:rsid w:val="000B6B8E"/>
    <w:rsid w:val="000B786A"/>
    <w:rsid w:val="000B79E6"/>
    <w:rsid w:val="000B7F94"/>
    <w:rsid w:val="000C356A"/>
    <w:rsid w:val="000C3776"/>
    <w:rsid w:val="000C3D91"/>
    <w:rsid w:val="000C4789"/>
    <w:rsid w:val="000C57A6"/>
    <w:rsid w:val="000C5823"/>
    <w:rsid w:val="000C5C11"/>
    <w:rsid w:val="000C699A"/>
    <w:rsid w:val="000C6CE7"/>
    <w:rsid w:val="000C767F"/>
    <w:rsid w:val="000D0297"/>
    <w:rsid w:val="000D033A"/>
    <w:rsid w:val="000D10D1"/>
    <w:rsid w:val="000D26C8"/>
    <w:rsid w:val="000D32CF"/>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0A5C"/>
    <w:rsid w:val="000E14E8"/>
    <w:rsid w:val="000E2130"/>
    <w:rsid w:val="000E24DF"/>
    <w:rsid w:val="000E29B4"/>
    <w:rsid w:val="000E2EDE"/>
    <w:rsid w:val="000E308B"/>
    <w:rsid w:val="000E3E20"/>
    <w:rsid w:val="000E55CC"/>
    <w:rsid w:val="000E6EA0"/>
    <w:rsid w:val="000E7C54"/>
    <w:rsid w:val="000F051A"/>
    <w:rsid w:val="000F14ED"/>
    <w:rsid w:val="000F1D24"/>
    <w:rsid w:val="000F2C45"/>
    <w:rsid w:val="000F5B20"/>
    <w:rsid w:val="000F5F39"/>
    <w:rsid w:val="000F7AC0"/>
    <w:rsid w:val="000F7BB0"/>
    <w:rsid w:val="0010120E"/>
    <w:rsid w:val="001041B4"/>
    <w:rsid w:val="00106B5D"/>
    <w:rsid w:val="00106B71"/>
    <w:rsid w:val="001070AB"/>
    <w:rsid w:val="00111297"/>
    <w:rsid w:val="00111B37"/>
    <w:rsid w:val="00112544"/>
    <w:rsid w:val="00112638"/>
    <w:rsid w:val="00112C0E"/>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0D2F"/>
    <w:rsid w:val="001313A1"/>
    <w:rsid w:val="001313FC"/>
    <w:rsid w:val="00131E6B"/>
    <w:rsid w:val="00132BFC"/>
    <w:rsid w:val="00133346"/>
    <w:rsid w:val="001349DB"/>
    <w:rsid w:val="00134A02"/>
    <w:rsid w:val="001354F3"/>
    <w:rsid w:val="00135D08"/>
    <w:rsid w:val="00135DC8"/>
    <w:rsid w:val="00136096"/>
    <w:rsid w:val="0013710E"/>
    <w:rsid w:val="00140249"/>
    <w:rsid w:val="00141E9C"/>
    <w:rsid w:val="0014395E"/>
    <w:rsid w:val="001448C6"/>
    <w:rsid w:val="0014592B"/>
    <w:rsid w:val="00145EB7"/>
    <w:rsid w:val="00146606"/>
    <w:rsid w:val="001470D6"/>
    <w:rsid w:val="00147828"/>
    <w:rsid w:val="00150DA3"/>
    <w:rsid w:val="00152458"/>
    <w:rsid w:val="00153C0A"/>
    <w:rsid w:val="00155285"/>
    <w:rsid w:val="00155A42"/>
    <w:rsid w:val="00156216"/>
    <w:rsid w:val="001573FB"/>
    <w:rsid w:val="00160766"/>
    <w:rsid w:val="0016162D"/>
    <w:rsid w:val="00161724"/>
    <w:rsid w:val="0016180A"/>
    <w:rsid w:val="00161E42"/>
    <w:rsid w:val="00162792"/>
    <w:rsid w:val="0016356D"/>
    <w:rsid w:val="00164289"/>
    <w:rsid w:val="00165D28"/>
    <w:rsid w:val="00166515"/>
    <w:rsid w:val="001666A5"/>
    <w:rsid w:val="001673C1"/>
    <w:rsid w:val="00167EE8"/>
    <w:rsid w:val="001706E8"/>
    <w:rsid w:val="00171325"/>
    <w:rsid w:val="001717FE"/>
    <w:rsid w:val="00171E37"/>
    <w:rsid w:val="00172708"/>
    <w:rsid w:val="00174218"/>
    <w:rsid w:val="00174645"/>
    <w:rsid w:val="0017558F"/>
    <w:rsid w:val="00176C74"/>
    <w:rsid w:val="0017778E"/>
    <w:rsid w:val="0017795A"/>
    <w:rsid w:val="0018103D"/>
    <w:rsid w:val="00183F6C"/>
    <w:rsid w:val="00184467"/>
    <w:rsid w:val="00184C79"/>
    <w:rsid w:val="00185DA0"/>
    <w:rsid w:val="00186CBC"/>
    <w:rsid w:val="00187F30"/>
    <w:rsid w:val="00190A09"/>
    <w:rsid w:val="00190AC4"/>
    <w:rsid w:val="0019164F"/>
    <w:rsid w:val="00191786"/>
    <w:rsid w:val="00196B0B"/>
    <w:rsid w:val="0019798A"/>
    <w:rsid w:val="00197A69"/>
    <w:rsid w:val="00197CC4"/>
    <w:rsid w:val="001A00D9"/>
    <w:rsid w:val="001A0506"/>
    <w:rsid w:val="001A0E91"/>
    <w:rsid w:val="001A10C3"/>
    <w:rsid w:val="001A1603"/>
    <w:rsid w:val="001A2717"/>
    <w:rsid w:val="001A4FA0"/>
    <w:rsid w:val="001A62D2"/>
    <w:rsid w:val="001A7C70"/>
    <w:rsid w:val="001B107C"/>
    <w:rsid w:val="001B2E8D"/>
    <w:rsid w:val="001B38D6"/>
    <w:rsid w:val="001B3C79"/>
    <w:rsid w:val="001B5028"/>
    <w:rsid w:val="001B6062"/>
    <w:rsid w:val="001B66FC"/>
    <w:rsid w:val="001B6BB3"/>
    <w:rsid w:val="001B7756"/>
    <w:rsid w:val="001B7EFF"/>
    <w:rsid w:val="001C0732"/>
    <w:rsid w:val="001C15E7"/>
    <w:rsid w:val="001C17D7"/>
    <w:rsid w:val="001C1D3C"/>
    <w:rsid w:val="001C27B3"/>
    <w:rsid w:val="001C2DD2"/>
    <w:rsid w:val="001C35CD"/>
    <w:rsid w:val="001C6A54"/>
    <w:rsid w:val="001C6B99"/>
    <w:rsid w:val="001C778C"/>
    <w:rsid w:val="001C7CBD"/>
    <w:rsid w:val="001D03FB"/>
    <w:rsid w:val="001D2BA8"/>
    <w:rsid w:val="001D3AF0"/>
    <w:rsid w:val="001D46CD"/>
    <w:rsid w:val="001D4CD9"/>
    <w:rsid w:val="001D4D27"/>
    <w:rsid w:val="001D4EFF"/>
    <w:rsid w:val="001D5770"/>
    <w:rsid w:val="001D73F9"/>
    <w:rsid w:val="001E2370"/>
    <w:rsid w:val="001E23BF"/>
    <w:rsid w:val="001E35D8"/>
    <w:rsid w:val="001E38E4"/>
    <w:rsid w:val="001E3D50"/>
    <w:rsid w:val="001E4A7B"/>
    <w:rsid w:val="001E6AAB"/>
    <w:rsid w:val="001E6F91"/>
    <w:rsid w:val="001E73FB"/>
    <w:rsid w:val="001E7523"/>
    <w:rsid w:val="001F0952"/>
    <w:rsid w:val="001F14E1"/>
    <w:rsid w:val="001F1541"/>
    <w:rsid w:val="001F1BAD"/>
    <w:rsid w:val="001F210A"/>
    <w:rsid w:val="001F2F40"/>
    <w:rsid w:val="001F318B"/>
    <w:rsid w:val="001F31DD"/>
    <w:rsid w:val="001F35FB"/>
    <w:rsid w:val="001F381B"/>
    <w:rsid w:val="001F3B11"/>
    <w:rsid w:val="001F4406"/>
    <w:rsid w:val="001F4479"/>
    <w:rsid w:val="001F452B"/>
    <w:rsid w:val="001F47B3"/>
    <w:rsid w:val="001F763D"/>
    <w:rsid w:val="001F7EFA"/>
    <w:rsid w:val="00200E12"/>
    <w:rsid w:val="00200ED8"/>
    <w:rsid w:val="002017C5"/>
    <w:rsid w:val="00204DC2"/>
    <w:rsid w:val="00206686"/>
    <w:rsid w:val="00211DF1"/>
    <w:rsid w:val="00212CB3"/>
    <w:rsid w:val="00215738"/>
    <w:rsid w:val="002166CE"/>
    <w:rsid w:val="00216D0F"/>
    <w:rsid w:val="002216C9"/>
    <w:rsid w:val="00222C1C"/>
    <w:rsid w:val="0022391E"/>
    <w:rsid w:val="00225188"/>
    <w:rsid w:val="00225D21"/>
    <w:rsid w:val="00226015"/>
    <w:rsid w:val="00226BFB"/>
    <w:rsid w:val="00226E0A"/>
    <w:rsid w:val="00226F0A"/>
    <w:rsid w:val="002311A2"/>
    <w:rsid w:val="002311AF"/>
    <w:rsid w:val="00231A39"/>
    <w:rsid w:val="00231C8D"/>
    <w:rsid w:val="002320B5"/>
    <w:rsid w:val="00232EAF"/>
    <w:rsid w:val="002332A9"/>
    <w:rsid w:val="00233678"/>
    <w:rsid w:val="00233C00"/>
    <w:rsid w:val="00233FC2"/>
    <w:rsid w:val="00234046"/>
    <w:rsid w:val="0023491A"/>
    <w:rsid w:val="002352F4"/>
    <w:rsid w:val="00236CEF"/>
    <w:rsid w:val="00237117"/>
    <w:rsid w:val="002425A6"/>
    <w:rsid w:val="0024296A"/>
    <w:rsid w:val="00243C37"/>
    <w:rsid w:val="0024746D"/>
    <w:rsid w:val="00247510"/>
    <w:rsid w:val="00250E8E"/>
    <w:rsid w:val="002522DD"/>
    <w:rsid w:val="002524FD"/>
    <w:rsid w:val="002526D4"/>
    <w:rsid w:val="00252A8B"/>
    <w:rsid w:val="00252B05"/>
    <w:rsid w:val="002533D6"/>
    <w:rsid w:val="00253892"/>
    <w:rsid w:val="00253A63"/>
    <w:rsid w:val="002558DA"/>
    <w:rsid w:val="00255C87"/>
    <w:rsid w:val="002566AC"/>
    <w:rsid w:val="002567CE"/>
    <w:rsid w:val="00256F05"/>
    <w:rsid w:val="00257037"/>
    <w:rsid w:val="0025728F"/>
    <w:rsid w:val="002572DF"/>
    <w:rsid w:val="002575FF"/>
    <w:rsid w:val="002576B9"/>
    <w:rsid w:val="002604B8"/>
    <w:rsid w:val="002606BF"/>
    <w:rsid w:val="00260CFE"/>
    <w:rsid w:val="0026175A"/>
    <w:rsid w:val="0026200B"/>
    <w:rsid w:val="0026248A"/>
    <w:rsid w:val="0026369F"/>
    <w:rsid w:val="002646C9"/>
    <w:rsid w:val="00265574"/>
    <w:rsid w:val="002671DC"/>
    <w:rsid w:val="002676BE"/>
    <w:rsid w:val="00267783"/>
    <w:rsid w:val="00270591"/>
    <w:rsid w:val="0027104C"/>
    <w:rsid w:val="00272413"/>
    <w:rsid w:val="002739CC"/>
    <w:rsid w:val="00273C8B"/>
    <w:rsid w:val="00274803"/>
    <w:rsid w:val="00274908"/>
    <w:rsid w:val="00274DCD"/>
    <w:rsid w:val="00275159"/>
    <w:rsid w:val="0027568B"/>
    <w:rsid w:val="002763E6"/>
    <w:rsid w:val="00277537"/>
    <w:rsid w:val="002776F0"/>
    <w:rsid w:val="00277861"/>
    <w:rsid w:val="00277A94"/>
    <w:rsid w:val="002801C0"/>
    <w:rsid w:val="00281361"/>
    <w:rsid w:val="0028168B"/>
    <w:rsid w:val="00281A2E"/>
    <w:rsid w:val="00281B9C"/>
    <w:rsid w:val="002830DD"/>
    <w:rsid w:val="00284BE9"/>
    <w:rsid w:val="00285777"/>
    <w:rsid w:val="0028733D"/>
    <w:rsid w:val="00287F62"/>
    <w:rsid w:val="0029078F"/>
    <w:rsid w:val="002920E0"/>
    <w:rsid w:val="00292A8E"/>
    <w:rsid w:val="0029409B"/>
    <w:rsid w:val="00294A58"/>
    <w:rsid w:val="0029514F"/>
    <w:rsid w:val="00295693"/>
    <w:rsid w:val="002957E7"/>
    <w:rsid w:val="00295DC8"/>
    <w:rsid w:val="00295F87"/>
    <w:rsid w:val="00295FC1"/>
    <w:rsid w:val="0029663B"/>
    <w:rsid w:val="0029726F"/>
    <w:rsid w:val="00297DF7"/>
    <w:rsid w:val="002A0B8A"/>
    <w:rsid w:val="002A1BEA"/>
    <w:rsid w:val="002A2577"/>
    <w:rsid w:val="002A2941"/>
    <w:rsid w:val="002A35A8"/>
    <w:rsid w:val="002A3E1B"/>
    <w:rsid w:val="002A407E"/>
    <w:rsid w:val="002A51B0"/>
    <w:rsid w:val="002A5CD7"/>
    <w:rsid w:val="002A68A7"/>
    <w:rsid w:val="002A68DC"/>
    <w:rsid w:val="002A6FD7"/>
    <w:rsid w:val="002B0DF5"/>
    <w:rsid w:val="002B1EEE"/>
    <w:rsid w:val="002B2C68"/>
    <w:rsid w:val="002B4A7D"/>
    <w:rsid w:val="002B5482"/>
    <w:rsid w:val="002B722C"/>
    <w:rsid w:val="002B7370"/>
    <w:rsid w:val="002B7402"/>
    <w:rsid w:val="002B768F"/>
    <w:rsid w:val="002B7D66"/>
    <w:rsid w:val="002C1078"/>
    <w:rsid w:val="002C19DB"/>
    <w:rsid w:val="002C2048"/>
    <w:rsid w:val="002C2309"/>
    <w:rsid w:val="002C2CE8"/>
    <w:rsid w:val="002C3BB2"/>
    <w:rsid w:val="002C50E4"/>
    <w:rsid w:val="002C5DB6"/>
    <w:rsid w:val="002C66D6"/>
    <w:rsid w:val="002D0017"/>
    <w:rsid w:val="002D15E1"/>
    <w:rsid w:val="002D3F32"/>
    <w:rsid w:val="002D5840"/>
    <w:rsid w:val="002D5D2D"/>
    <w:rsid w:val="002D61A4"/>
    <w:rsid w:val="002D63A5"/>
    <w:rsid w:val="002D73F4"/>
    <w:rsid w:val="002D7929"/>
    <w:rsid w:val="002E06F2"/>
    <w:rsid w:val="002E21B2"/>
    <w:rsid w:val="002E2A24"/>
    <w:rsid w:val="002E3FFF"/>
    <w:rsid w:val="002E5356"/>
    <w:rsid w:val="002E5720"/>
    <w:rsid w:val="002E5C53"/>
    <w:rsid w:val="002E668B"/>
    <w:rsid w:val="002E7B8C"/>
    <w:rsid w:val="002F05DF"/>
    <w:rsid w:val="002F10D2"/>
    <w:rsid w:val="002F14BA"/>
    <w:rsid w:val="002F1668"/>
    <w:rsid w:val="002F1CF1"/>
    <w:rsid w:val="002F31EB"/>
    <w:rsid w:val="002F3283"/>
    <w:rsid w:val="002F45A7"/>
    <w:rsid w:val="002F5711"/>
    <w:rsid w:val="002F64F4"/>
    <w:rsid w:val="002F6998"/>
    <w:rsid w:val="002F6F1E"/>
    <w:rsid w:val="002F7290"/>
    <w:rsid w:val="00300526"/>
    <w:rsid w:val="00300914"/>
    <w:rsid w:val="003022A0"/>
    <w:rsid w:val="003024F2"/>
    <w:rsid w:val="003025D8"/>
    <w:rsid w:val="00303BF5"/>
    <w:rsid w:val="00303CA3"/>
    <w:rsid w:val="00303EAF"/>
    <w:rsid w:val="00304440"/>
    <w:rsid w:val="00304532"/>
    <w:rsid w:val="00304B1A"/>
    <w:rsid w:val="00305E2E"/>
    <w:rsid w:val="003060A0"/>
    <w:rsid w:val="00306857"/>
    <w:rsid w:val="003068DF"/>
    <w:rsid w:val="00306C27"/>
    <w:rsid w:val="00307003"/>
    <w:rsid w:val="00307B5B"/>
    <w:rsid w:val="003101B3"/>
    <w:rsid w:val="003128EE"/>
    <w:rsid w:val="00312F01"/>
    <w:rsid w:val="0031446F"/>
    <w:rsid w:val="003146A9"/>
    <w:rsid w:val="003152BF"/>
    <w:rsid w:val="003158A2"/>
    <w:rsid w:val="00315CFA"/>
    <w:rsid w:val="00320007"/>
    <w:rsid w:val="003224F5"/>
    <w:rsid w:val="0032394F"/>
    <w:rsid w:val="00323F86"/>
    <w:rsid w:val="00324201"/>
    <w:rsid w:val="00324653"/>
    <w:rsid w:val="0032590D"/>
    <w:rsid w:val="003309A8"/>
    <w:rsid w:val="0033125C"/>
    <w:rsid w:val="00332FEA"/>
    <w:rsid w:val="00333970"/>
    <w:rsid w:val="00333C0A"/>
    <w:rsid w:val="00334A65"/>
    <w:rsid w:val="00335C97"/>
    <w:rsid w:val="00335EC9"/>
    <w:rsid w:val="00335F39"/>
    <w:rsid w:val="0033632E"/>
    <w:rsid w:val="003419CE"/>
    <w:rsid w:val="00342DB1"/>
    <w:rsid w:val="00343082"/>
    <w:rsid w:val="0034337D"/>
    <w:rsid w:val="00343BEA"/>
    <w:rsid w:val="00345B0E"/>
    <w:rsid w:val="00345DDF"/>
    <w:rsid w:val="00346152"/>
    <w:rsid w:val="00346879"/>
    <w:rsid w:val="003475A3"/>
    <w:rsid w:val="00347BEC"/>
    <w:rsid w:val="00347DB2"/>
    <w:rsid w:val="00347EA3"/>
    <w:rsid w:val="00350347"/>
    <w:rsid w:val="003509E9"/>
    <w:rsid w:val="00351B69"/>
    <w:rsid w:val="00355661"/>
    <w:rsid w:val="0035648F"/>
    <w:rsid w:val="00356D81"/>
    <w:rsid w:val="00357B85"/>
    <w:rsid w:val="003604E5"/>
    <w:rsid w:val="00360FA9"/>
    <w:rsid w:val="0036333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512B"/>
    <w:rsid w:val="00396072"/>
    <w:rsid w:val="00397489"/>
    <w:rsid w:val="00397CAD"/>
    <w:rsid w:val="003A0754"/>
    <w:rsid w:val="003A0BA8"/>
    <w:rsid w:val="003A17CF"/>
    <w:rsid w:val="003A1F38"/>
    <w:rsid w:val="003A217B"/>
    <w:rsid w:val="003A32E8"/>
    <w:rsid w:val="003A3E90"/>
    <w:rsid w:val="003A4AC4"/>
    <w:rsid w:val="003A60A9"/>
    <w:rsid w:val="003A6535"/>
    <w:rsid w:val="003A6E3C"/>
    <w:rsid w:val="003A7F16"/>
    <w:rsid w:val="003B0164"/>
    <w:rsid w:val="003B14A2"/>
    <w:rsid w:val="003B1898"/>
    <w:rsid w:val="003B35AA"/>
    <w:rsid w:val="003B38AC"/>
    <w:rsid w:val="003B3BCF"/>
    <w:rsid w:val="003B3DD0"/>
    <w:rsid w:val="003B4DEB"/>
    <w:rsid w:val="003B521A"/>
    <w:rsid w:val="003B5420"/>
    <w:rsid w:val="003B7EC2"/>
    <w:rsid w:val="003C0D46"/>
    <w:rsid w:val="003C0E21"/>
    <w:rsid w:val="003C0E62"/>
    <w:rsid w:val="003C2B44"/>
    <w:rsid w:val="003C357A"/>
    <w:rsid w:val="003C3639"/>
    <w:rsid w:val="003C397F"/>
    <w:rsid w:val="003C44F8"/>
    <w:rsid w:val="003C49C1"/>
    <w:rsid w:val="003C70B7"/>
    <w:rsid w:val="003C7627"/>
    <w:rsid w:val="003D0797"/>
    <w:rsid w:val="003D0A63"/>
    <w:rsid w:val="003D1A14"/>
    <w:rsid w:val="003D1B9C"/>
    <w:rsid w:val="003D256D"/>
    <w:rsid w:val="003D3209"/>
    <w:rsid w:val="003D3312"/>
    <w:rsid w:val="003D34B8"/>
    <w:rsid w:val="003D3D8E"/>
    <w:rsid w:val="003D4E7D"/>
    <w:rsid w:val="003D6454"/>
    <w:rsid w:val="003D645C"/>
    <w:rsid w:val="003D679A"/>
    <w:rsid w:val="003D6993"/>
    <w:rsid w:val="003D703E"/>
    <w:rsid w:val="003D77BA"/>
    <w:rsid w:val="003E039B"/>
    <w:rsid w:val="003E0D1F"/>
    <w:rsid w:val="003E1574"/>
    <w:rsid w:val="003E1D1F"/>
    <w:rsid w:val="003E24EA"/>
    <w:rsid w:val="003E2E11"/>
    <w:rsid w:val="003E3F6B"/>
    <w:rsid w:val="003E4557"/>
    <w:rsid w:val="003E46A9"/>
    <w:rsid w:val="003E4803"/>
    <w:rsid w:val="003E4AB3"/>
    <w:rsid w:val="003E5650"/>
    <w:rsid w:val="003E5790"/>
    <w:rsid w:val="003E5B82"/>
    <w:rsid w:val="003F2419"/>
    <w:rsid w:val="003F3305"/>
    <w:rsid w:val="003F39B7"/>
    <w:rsid w:val="003F4AE0"/>
    <w:rsid w:val="003F4CF7"/>
    <w:rsid w:val="003F5039"/>
    <w:rsid w:val="003F7897"/>
    <w:rsid w:val="00400CE7"/>
    <w:rsid w:val="004017E0"/>
    <w:rsid w:val="00401E35"/>
    <w:rsid w:val="00401FE8"/>
    <w:rsid w:val="00402E7D"/>
    <w:rsid w:val="004052E3"/>
    <w:rsid w:val="0040586D"/>
    <w:rsid w:val="004058B8"/>
    <w:rsid w:val="00410CB9"/>
    <w:rsid w:val="00410E88"/>
    <w:rsid w:val="00410E8F"/>
    <w:rsid w:val="00411B3C"/>
    <w:rsid w:val="0041313D"/>
    <w:rsid w:val="00413DAC"/>
    <w:rsid w:val="00414AAD"/>
    <w:rsid w:val="00415BA1"/>
    <w:rsid w:val="004176BE"/>
    <w:rsid w:val="0041783F"/>
    <w:rsid w:val="004202FD"/>
    <w:rsid w:val="004207A5"/>
    <w:rsid w:val="00421022"/>
    <w:rsid w:val="0042249E"/>
    <w:rsid w:val="0042253A"/>
    <w:rsid w:val="00422FBA"/>
    <w:rsid w:val="0042380A"/>
    <w:rsid w:val="00424B68"/>
    <w:rsid w:val="00425BD2"/>
    <w:rsid w:val="00425C12"/>
    <w:rsid w:val="00425C4E"/>
    <w:rsid w:val="004266F2"/>
    <w:rsid w:val="00427516"/>
    <w:rsid w:val="00427B9E"/>
    <w:rsid w:val="00427BA0"/>
    <w:rsid w:val="00430718"/>
    <w:rsid w:val="004313D2"/>
    <w:rsid w:val="0043151E"/>
    <w:rsid w:val="00431C9C"/>
    <w:rsid w:val="004328BD"/>
    <w:rsid w:val="00434209"/>
    <w:rsid w:val="00434B65"/>
    <w:rsid w:val="00434E72"/>
    <w:rsid w:val="0043559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40F7"/>
    <w:rsid w:val="004645A4"/>
    <w:rsid w:val="00464988"/>
    <w:rsid w:val="00464AB6"/>
    <w:rsid w:val="0046555F"/>
    <w:rsid w:val="004656C7"/>
    <w:rsid w:val="00466DAD"/>
    <w:rsid w:val="0046777A"/>
    <w:rsid w:val="00470710"/>
    <w:rsid w:val="00470A44"/>
    <w:rsid w:val="00473088"/>
    <w:rsid w:val="004749D9"/>
    <w:rsid w:val="0047602B"/>
    <w:rsid w:val="004777F6"/>
    <w:rsid w:val="00477E34"/>
    <w:rsid w:val="00480798"/>
    <w:rsid w:val="0048148D"/>
    <w:rsid w:val="004825E0"/>
    <w:rsid w:val="0048365B"/>
    <w:rsid w:val="00484C93"/>
    <w:rsid w:val="004857F0"/>
    <w:rsid w:val="0048644C"/>
    <w:rsid w:val="004865F1"/>
    <w:rsid w:val="00486D7B"/>
    <w:rsid w:val="0049024D"/>
    <w:rsid w:val="004904DD"/>
    <w:rsid w:val="004948B8"/>
    <w:rsid w:val="0049599F"/>
    <w:rsid w:val="00495EFA"/>
    <w:rsid w:val="004973B5"/>
    <w:rsid w:val="004976B6"/>
    <w:rsid w:val="004A0F68"/>
    <w:rsid w:val="004A1062"/>
    <w:rsid w:val="004A2D6C"/>
    <w:rsid w:val="004A3230"/>
    <w:rsid w:val="004A4431"/>
    <w:rsid w:val="004A5171"/>
    <w:rsid w:val="004A6AD6"/>
    <w:rsid w:val="004A709F"/>
    <w:rsid w:val="004A774E"/>
    <w:rsid w:val="004B196C"/>
    <w:rsid w:val="004B273F"/>
    <w:rsid w:val="004B2781"/>
    <w:rsid w:val="004B27F0"/>
    <w:rsid w:val="004B321E"/>
    <w:rsid w:val="004B3421"/>
    <w:rsid w:val="004B4105"/>
    <w:rsid w:val="004B435A"/>
    <w:rsid w:val="004B4E2A"/>
    <w:rsid w:val="004B6930"/>
    <w:rsid w:val="004B6A5D"/>
    <w:rsid w:val="004B7EFE"/>
    <w:rsid w:val="004C0702"/>
    <w:rsid w:val="004C0C2B"/>
    <w:rsid w:val="004C2006"/>
    <w:rsid w:val="004C205D"/>
    <w:rsid w:val="004C429E"/>
    <w:rsid w:val="004C5093"/>
    <w:rsid w:val="004C5637"/>
    <w:rsid w:val="004C563D"/>
    <w:rsid w:val="004C7A15"/>
    <w:rsid w:val="004D17F4"/>
    <w:rsid w:val="004D1F28"/>
    <w:rsid w:val="004D24AB"/>
    <w:rsid w:val="004D25F9"/>
    <w:rsid w:val="004D28B0"/>
    <w:rsid w:val="004D2AD2"/>
    <w:rsid w:val="004D2E6D"/>
    <w:rsid w:val="004D3378"/>
    <w:rsid w:val="004D4572"/>
    <w:rsid w:val="004D46F7"/>
    <w:rsid w:val="004D4A24"/>
    <w:rsid w:val="004D54AB"/>
    <w:rsid w:val="004D565A"/>
    <w:rsid w:val="004D5CA5"/>
    <w:rsid w:val="004D5E32"/>
    <w:rsid w:val="004D7602"/>
    <w:rsid w:val="004D7859"/>
    <w:rsid w:val="004D7E27"/>
    <w:rsid w:val="004E0C62"/>
    <w:rsid w:val="004E1DFA"/>
    <w:rsid w:val="004E3A6D"/>
    <w:rsid w:val="004E3FAD"/>
    <w:rsid w:val="004E45FE"/>
    <w:rsid w:val="004E495D"/>
    <w:rsid w:val="004E4B6C"/>
    <w:rsid w:val="004E509D"/>
    <w:rsid w:val="004F01D6"/>
    <w:rsid w:val="004F0E3F"/>
    <w:rsid w:val="004F1CD9"/>
    <w:rsid w:val="004F3F95"/>
    <w:rsid w:val="004F50EA"/>
    <w:rsid w:val="004F6AE9"/>
    <w:rsid w:val="004F6D9D"/>
    <w:rsid w:val="004F79EE"/>
    <w:rsid w:val="00500076"/>
    <w:rsid w:val="00500FB0"/>
    <w:rsid w:val="005013B3"/>
    <w:rsid w:val="005018EC"/>
    <w:rsid w:val="00503168"/>
    <w:rsid w:val="00504C2E"/>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6A7"/>
    <w:rsid w:val="00532C11"/>
    <w:rsid w:val="005345CD"/>
    <w:rsid w:val="00534694"/>
    <w:rsid w:val="00534C64"/>
    <w:rsid w:val="00534F65"/>
    <w:rsid w:val="00536720"/>
    <w:rsid w:val="00537AC9"/>
    <w:rsid w:val="0054004A"/>
    <w:rsid w:val="005400F7"/>
    <w:rsid w:val="0054014E"/>
    <w:rsid w:val="00540ADD"/>
    <w:rsid w:val="00541118"/>
    <w:rsid w:val="0054325D"/>
    <w:rsid w:val="00545A4C"/>
    <w:rsid w:val="0054631E"/>
    <w:rsid w:val="005477D3"/>
    <w:rsid w:val="00547F60"/>
    <w:rsid w:val="00550ED5"/>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3C25"/>
    <w:rsid w:val="0056496E"/>
    <w:rsid w:val="0056659A"/>
    <w:rsid w:val="0056663D"/>
    <w:rsid w:val="005670FD"/>
    <w:rsid w:val="0057112D"/>
    <w:rsid w:val="00571D43"/>
    <w:rsid w:val="005729E0"/>
    <w:rsid w:val="005738F7"/>
    <w:rsid w:val="00574726"/>
    <w:rsid w:val="00575BE7"/>
    <w:rsid w:val="00577083"/>
    <w:rsid w:val="005774CA"/>
    <w:rsid w:val="005776E8"/>
    <w:rsid w:val="005777D5"/>
    <w:rsid w:val="00577E56"/>
    <w:rsid w:val="00580902"/>
    <w:rsid w:val="005817E3"/>
    <w:rsid w:val="00581F36"/>
    <w:rsid w:val="00583109"/>
    <w:rsid w:val="00583EA1"/>
    <w:rsid w:val="00584957"/>
    <w:rsid w:val="00585318"/>
    <w:rsid w:val="00586AF4"/>
    <w:rsid w:val="00586C01"/>
    <w:rsid w:val="00587219"/>
    <w:rsid w:val="005874D7"/>
    <w:rsid w:val="00587919"/>
    <w:rsid w:val="00590541"/>
    <w:rsid w:val="00590D8F"/>
    <w:rsid w:val="0059151D"/>
    <w:rsid w:val="00591B15"/>
    <w:rsid w:val="00591DFA"/>
    <w:rsid w:val="00591E6A"/>
    <w:rsid w:val="005932A0"/>
    <w:rsid w:val="00595C8F"/>
    <w:rsid w:val="00596AD0"/>
    <w:rsid w:val="00596C15"/>
    <w:rsid w:val="00597380"/>
    <w:rsid w:val="005A17BF"/>
    <w:rsid w:val="005A21E8"/>
    <w:rsid w:val="005A24E7"/>
    <w:rsid w:val="005A33B1"/>
    <w:rsid w:val="005A379B"/>
    <w:rsid w:val="005A478B"/>
    <w:rsid w:val="005A484E"/>
    <w:rsid w:val="005A53F9"/>
    <w:rsid w:val="005A6A39"/>
    <w:rsid w:val="005A74D8"/>
    <w:rsid w:val="005A7D0B"/>
    <w:rsid w:val="005A7FE0"/>
    <w:rsid w:val="005B07D5"/>
    <w:rsid w:val="005B0B7A"/>
    <w:rsid w:val="005B1122"/>
    <w:rsid w:val="005B1181"/>
    <w:rsid w:val="005B1A3F"/>
    <w:rsid w:val="005B2732"/>
    <w:rsid w:val="005B2918"/>
    <w:rsid w:val="005B35A4"/>
    <w:rsid w:val="005B4031"/>
    <w:rsid w:val="005B4E9A"/>
    <w:rsid w:val="005B54B3"/>
    <w:rsid w:val="005B6C4B"/>
    <w:rsid w:val="005B741A"/>
    <w:rsid w:val="005B76EE"/>
    <w:rsid w:val="005C025F"/>
    <w:rsid w:val="005C0DB7"/>
    <w:rsid w:val="005C1839"/>
    <w:rsid w:val="005C2574"/>
    <w:rsid w:val="005C469E"/>
    <w:rsid w:val="005C47D0"/>
    <w:rsid w:val="005C4B5E"/>
    <w:rsid w:val="005C607E"/>
    <w:rsid w:val="005C7643"/>
    <w:rsid w:val="005C76CE"/>
    <w:rsid w:val="005D0597"/>
    <w:rsid w:val="005D0AB5"/>
    <w:rsid w:val="005D133A"/>
    <w:rsid w:val="005D2671"/>
    <w:rsid w:val="005D28D4"/>
    <w:rsid w:val="005D38B5"/>
    <w:rsid w:val="005D4CBA"/>
    <w:rsid w:val="005D4EF0"/>
    <w:rsid w:val="005D5E65"/>
    <w:rsid w:val="005D6B8D"/>
    <w:rsid w:val="005D6D4F"/>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387A"/>
    <w:rsid w:val="005F3DEA"/>
    <w:rsid w:val="005F475A"/>
    <w:rsid w:val="005F4A89"/>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67A1"/>
    <w:rsid w:val="00607386"/>
    <w:rsid w:val="00607BF0"/>
    <w:rsid w:val="0061003F"/>
    <w:rsid w:val="00612233"/>
    <w:rsid w:val="006131FD"/>
    <w:rsid w:val="0061493F"/>
    <w:rsid w:val="006149DD"/>
    <w:rsid w:val="0061512E"/>
    <w:rsid w:val="0061601C"/>
    <w:rsid w:val="006169FD"/>
    <w:rsid w:val="00617276"/>
    <w:rsid w:val="00620242"/>
    <w:rsid w:val="00620555"/>
    <w:rsid w:val="00621836"/>
    <w:rsid w:val="006228F4"/>
    <w:rsid w:val="00622D71"/>
    <w:rsid w:val="0062353A"/>
    <w:rsid w:val="00626571"/>
    <w:rsid w:val="00627FD0"/>
    <w:rsid w:val="00631177"/>
    <w:rsid w:val="00634297"/>
    <w:rsid w:val="00635658"/>
    <w:rsid w:val="006361C6"/>
    <w:rsid w:val="00636758"/>
    <w:rsid w:val="006376C3"/>
    <w:rsid w:val="00640070"/>
    <w:rsid w:val="0064155D"/>
    <w:rsid w:val="00641B59"/>
    <w:rsid w:val="00641C7B"/>
    <w:rsid w:val="006424F2"/>
    <w:rsid w:val="0064451B"/>
    <w:rsid w:val="0064651E"/>
    <w:rsid w:val="00646DBF"/>
    <w:rsid w:val="00646F63"/>
    <w:rsid w:val="00647170"/>
    <w:rsid w:val="00647B05"/>
    <w:rsid w:val="00650907"/>
    <w:rsid w:val="00650DDA"/>
    <w:rsid w:val="0065116B"/>
    <w:rsid w:val="0065122E"/>
    <w:rsid w:val="006514B6"/>
    <w:rsid w:val="00651FFB"/>
    <w:rsid w:val="00652AA3"/>
    <w:rsid w:val="006541FE"/>
    <w:rsid w:val="00654A47"/>
    <w:rsid w:val="0065551D"/>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3804"/>
    <w:rsid w:val="00673BE4"/>
    <w:rsid w:val="00673ECE"/>
    <w:rsid w:val="006743A6"/>
    <w:rsid w:val="006751B5"/>
    <w:rsid w:val="00676F7A"/>
    <w:rsid w:val="006778F1"/>
    <w:rsid w:val="00680D8F"/>
    <w:rsid w:val="0068173C"/>
    <w:rsid w:val="006820CA"/>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EBA"/>
    <w:rsid w:val="00694505"/>
    <w:rsid w:val="006945EA"/>
    <w:rsid w:val="00694BF9"/>
    <w:rsid w:val="006950DE"/>
    <w:rsid w:val="0069518C"/>
    <w:rsid w:val="00696085"/>
    <w:rsid w:val="00697ADA"/>
    <w:rsid w:val="006A0B64"/>
    <w:rsid w:val="006A0DCE"/>
    <w:rsid w:val="006A1076"/>
    <w:rsid w:val="006A1CBB"/>
    <w:rsid w:val="006A1FAC"/>
    <w:rsid w:val="006A2D70"/>
    <w:rsid w:val="006A36A9"/>
    <w:rsid w:val="006A3FD4"/>
    <w:rsid w:val="006A64AF"/>
    <w:rsid w:val="006A7054"/>
    <w:rsid w:val="006A7AD5"/>
    <w:rsid w:val="006B0DC7"/>
    <w:rsid w:val="006B1661"/>
    <w:rsid w:val="006B31BE"/>
    <w:rsid w:val="006B40D1"/>
    <w:rsid w:val="006B4251"/>
    <w:rsid w:val="006B4931"/>
    <w:rsid w:val="006B6173"/>
    <w:rsid w:val="006B667C"/>
    <w:rsid w:val="006B74F1"/>
    <w:rsid w:val="006B7B8C"/>
    <w:rsid w:val="006C1C0B"/>
    <w:rsid w:val="006C23D1"/>
    <w:rsid w:val="006C4CF1"/>
    <w:rsid w:val="006C55B4"/>
    <w:rsid w:val="006C5E80"/>
    <w:rsid w:val="006C660C"/>
    <w:rsid w:val="006C7E4E"/>
    <w:rsid w:val="006D0AE6"/>
    <w:rsid w:val="006D2375"/>
    <w:rsid w:val="006D5858"/>
    <w:rsid w:val="006D611E"/>
    <w:rsid w:val="006D7EF9"/>
    <w:rsid w:val="006D7FC7"/>
    <w:rsid w:val="006E016D"/>
    <w:rsid w:val="006E0941"/>
    <w:rsid w:val="006E0AA4"/>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5333"/>
    <w:rsid w:val="00717D79"/>
    <w:rsid w:val="00720A65"/>
    <w:rsid w:val="00722167"/>
    <w:rsid w:val="00724C81"/>
    <w:rsid w:val="007257F1"/>
    <w:rsid w:val="00726006"/>
    <w:rsid w:val="0072736E"/>
    <w:rsid w:val="007275B5"/>
    <w:rsid w:val="00730535"/>
    <w:rsid w:val="00730D01"/>
    <w:rsid w:val="00732BD2"/>
    <w:rsid w:val="0073321D"/>
    <w:rsid w:val="00734D71"/>
    <w:rsid w:val="00734F2B"/>
    <w:rsid w:val="00735083"/>
    <w:rsid w:val="00735103"/>
    <w:rsid w:val="00735965"/>
    <w:rsid w:val="00735A62"/>
    <w:rsid w:val="00735CD9"/>
    <w:rsid w:val="00736A32"/>
    <w:rsid w:val="00740077"/>
    <w:rsid w:val="007410E3"/>
    <w:rsid w:val="0074151C"/>
    <w:rsid w:val="007435B1"/>
    <w:rsid w:val="00744419"/>
    <w:rsid w:val="00744726"/>
    <w:rsid w:val="00747708"/>
    <w:rsid w:val="00747F9B"/>
    <w:rsid w:val="00750006"/>
    <w:rsid w:val="007501B7"/>
    <w:rsid w:val="00751784"/>
    <w:rsid w:val="00751FB2"/>
    <w:rsid w:val="0075219F"/>
    <w:rsid w:val="00752864"/>
    <w:rsid w:val="00753BB4"/>
    <w:rsid w:val="00753E9E"/>
    <w:rsid w:val="00756C80"/>
    <w:rsid w:val="00757170"/>
    <w:rsid w:val="007601D7"/>
    <w:rsid w:val="00760331"/>
    <w:rsid w:val="0076166B"/>
    <w:rsid w:val="00761C21"/>
    <w:rsid w:val="00762BCF"/>
    <w:rsid w:val="00763B8A"/>
    <w:rsid w:val="007650B9"/>
    <w:rsid w:val="00766A95"/>
    <w:rsid w:val="00766AB7"/>
    <w:rsid w:val="00766E09"/>
    <w:rsid w:val="007677C9"/>
    <w:rsid w:val="00767D68"/>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2FF1"/>
    <w:rsid w:val="007835F1"/>
    <w:rsid w:val="00783B0C"/>
    <w:rsid w:val="00783DFE"/>
    <w:rsid w:val="00784073"/>
    <w:rsid w:val="00784623"/>
    <w:rsid w:val="0078496A"/>
    <w:rsid w:val="00785797"/>
    <w:rsid w:val="00787DA2"/>
    <w:rsid w:val="00791872"/>
    <w:rsid w:val="00792AB7"/>
    <w:rsid w:val="00792ED9"/>
    <w:rsid w:val="0079358B"/>
    <w:rsid w:val="00793F90"/>
    <w:rsid w:val="00794A9D"/>
    <w:rsid w:val="0079615C"/>
    <w:rsid w:val="007968FF"/>
    <w:rsid w:val="00796A46"/>
    <w:rsid w:val="00797539"/>
    <w:rsid w:val="00797ADA"/>
    <w:rsid w:val="007A075E"/>
    <w:rsid w:val="007A0FB3"/>
    <w:rsid w:val="007A13F6"/>
    <w:rsid w:val="007A14CE"/>
    <w:rsid w:val="007A17C0"/>
    <w:rsid w:val="007A20BD"/>
    <w:rsid w:val="007A243E"/>
    <w:rsid w:val="007A3680"/>
    <w:rsid w:val="007A4228"/>
    <w:rsid w:val="007A49F7"/>
    <w:rsid w:val="007A6203"/>
    <w:rsid w:val="007A6EE0"/>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1692"/>
    <w:rsid w:val="007C293F"/>
    <w:rsid w:val="007C2A16"/>
    <w:rsid w:val="007C2F6D"/>
    <w:rsid w:val="007C347F"/>
    <w:rsid w:val="007C3D2D"/>
    <w:rsid w:val="007C492A"/>
    <w:rsid w:val="007C57D4"/>
    <w:rsid w:val="007C7799"/>
    <w:rsid w:val="007D0F90"/>
    <w:rsid w:val="007D394F"/>
    <w:rsid w:val="007D3A25"/>
    <w:rsid w:val="007D3DAF"/>
    <w:rsid w:val="007D4D18"/>
    <w:rsid w:val="007D66E4"/>
    <w:rsid w:val="007E008A"/>
    <w:rsid w:val="007E0407"/>
    <w:rsid w:val="007E0BF4"/>
    <w:rsid w:val="007E1633"/>
    <w:rsid w:val="007E4915"/>
    <w:rsid w:val="007E5098"/>
    <w:rsid w:val="007E5137"/>
    <w:rsid w:val="007E53FC"/>
    <w:rsid w:val="007E57ED"/>
    <w:rsid w:val="007E593D"/>
    <w:rsid w:val="007E653E"/>
    <w:rsid w:val="007E6C0B"/>
    <w:rsid w:val="007E6EF3"/>
    <w:rsid w:val="007E6F2E"/>
    <w:rsid w:val="007E71F5"/>
    <w:rsid w:val="007E75FC"/>
    <w:rsid w:val="007F0D7F"/>
    <w:rsid w:val="007F196C"/>
    <w:rsid w:val="007F2190"/>
    <w:rsid w:val="007F340B"/>
    <w:rsid w:val="007F3615"/>
    <w:rsid w:val="007F43C5"/>
    <w:rsid w:val="007F4CFE"/>
    <w:rsid w:val="007F4D37"/>
    <w:rsid w:val="007F5752"/>
    <w:rsid w:val="007F5B85"/>
    <w:rsid w:val="007F6704"/>
    <w:rsid w:val="007F6875"/>
    <w:rsid w:val="007F6BDC"/>
    <w:rsid w:val="007F6CB2"/>
    <w:rsid w:val="007F7F19"/>
    <w:rsid w:val="00800E7A"/>
    <w:rsid w:val="00800F05"/>
    <w:rsid w:val="00801048"/>
    <w:rsid w:val="008018EB"/>
    <w:rsid w:val="008019DB"/>
    <w:rsid w:val="008025EC"/>
    <w:rsid w:val="0080406E"/>
    <w:rsid w:val="0080598F"/>
    <w:rsid w:val="00806636"/>
    <w:rsid w:val="00806C1C"/>
    <w:rsid w:val="00810660"/>
    <w:rsid w:val="00811546"/>
    <w:rsid w:val="00813792"/>
    <w:rsid w:val="00814235"/>
    <w:rsid w:val="00814909"/>
    <w:rsid w:val="008160B4"/>
    <w:rsid w:val="0081622D"/>
    <w:rsid w:val="008162E2"/>
    <w:rsid w:val="00817117"/>
    <w:rsid w:val="00817707"/>
    <w:rsid w:val="00817AC1"/>
    <w:rsid w:val="00820D14"/>
    <w:rsid w:val="00822018"/>
    <w:rsid w:val="00822A71"/>
    <w:rsid w:val="00823137"/>
    <w:rsid w:val="008234CA"/>
    <w:rsid w:val="00823B20"/>
    <w:rsid w:val="00826486"/>
    <w:rsid w:val="00826B8A"/>
    <w:rsid w:val="00826CE7"/>
    <w:rsid w:val="00831400"/>
    <w:rsid w:val="00831727"/>
    <w:rsid w:val="00832FA8"/>
    <w:rsid w:val="008339B6"/>
    <w:rsid w:val="00833FFD"/>
    <w:rsid w:val="0083488A"/>
    <w:rsid w:val="00834FA1"/>
    <w:rsid w:val="008354B7"/>
    <w:rsid w:val="008369D0"/>
    <w:rsid w:val="00836E6A"/>
    <w:rsid w:val="00837567"/>
    <w:rsid w:val="00837619"/>
    <w:rsid w:val="00837C11"/>
    <w:rsid w:val="00837C71"/>
    <w:rsid w:val="00840694"/>
    <w:rsid w:val="0084080E"/>
    <w:rsid w:val="00840FF4"/>
    <w:rsid w:val="00841F89"/>
    <w:rsid w:val="00842195"/>
    <w:rsid w:val="00843063"/>
    <w:rsid w:val="00844514"/>
    <w:rsid w:val="008450AA"/>
    <w:rsid w:val="00846EA5"/>
    <w:rsid w:val="00847798"/>
    <w:rsid w:val="00847A25"/>
    <w:rsid w:val="00847EF2"/>
    <w:rsid w:val="008504F6"/>
    <w:rsid w:val="0085088C"/>
    <w:rsid w:val="00852168"/>
    <w:rsid w:val="00852458"/>
    <w:rsid w:val="0085271A"/>
    <w:rsid w:val="008530F3"/>
    <w:rsid w:val="00853432"/>
    <w:rsid w:val="00854616"/>
    <w:rsid w:val="008554F3"/>
    <w:rsid w:val="00856889"/>
    <w:rsid w:val="00856C01"/>
    <w:rsid w:val="0085726A"/>
    <w:rsid w:val="00857458"/>
    <w:rsid w:val="00857D4B"/>
    <w:rsid w:val="008613F8"/>
    <w:rsid w:val="00862640"/>
    <w:rsid w:val="008628DC"/>
    <w:rsid w:val="00862AEF"/>
    <w:rsid w:val="0086411C"/>
    <w:rsid w:val="00864888"/>
    <w:rsid w:val="00864C9E"/>
    <w:rsid w:val="00865B88"/>
    <w:rsid w:val="00866FB8"/>
    <w:rsid w:val="00867DA8"/>
    <w:rsid w:val="00871775"/>
    <w:rsid w:val="0087207F"/>
    <w:rsid w:val="00873134"/>
    <w:rsid w:val="008731A6"/>
    <w:rsid w:val="00874858"/>
    <w:rsid w:val="00874DAC"/>
    <w:rsid w:val="00875BC2"/>
    <w:rsid w:val="00875D00"/>
    <w:rsid w:val="008761A6"/>
    <w:rsid w:val="00876447"/>
    <w:rsid w:val="00877A5D"/>
    <w:rsid w:val="00877AAE"/>
    <w:rsid w:val="008812FE"/>
    <w:rsid w:val="00883456"/>
    <w:rsid w:val="0088392D"/>
    <w:rsid w:val="00883F10"/>
    <w:rsid w:val="008847DC"/>
    <w:rsid w:val="0088690D"/>
    <w:rsid w:val="00886F5A"/>
    <w:rsid w:val="00887289"/>
    <w:rsid w:val="00890329"/>
    <w:rsid w:val="0089051F"/>
    <w:rsid w:val="008915B8"/>
    <w:rsid w:val="008926E9"/>
    <w:rsid w:val="00892CF4"/>
    <w:rsid w:val="008935A4"/>
    <w:rsid w:val="00894A2A"/>
    <w:rsid w:val="008956F3"/>
    <w:rsid w:val="00896E33"/>
    <w:rsid w:val="00896EC1"/>
    <w:rsid w:val="008A0138"/>
    <w:rsid w:val="008A0C63"/>
    <w:rsid w:val="008A1B54"/>
    <w:rsid w:val="008A23CA"/>
    <w:rsid w:val="008A2524"/>
    <w:rsid w:val="008A2914"/>
    <w:rsid w:val="008A2C22"/>
    <w:rsid w:val="008A3A26"/>
    <w:rsid w:val="008A547D"/>
    <w:rsid w:val="008A77FC"/>
    <w:rsid w:val="008A7DB8"/>
    <w:rsid w:val="008B0171"/>
    <w:rsid w:val="008B132F"/>
    <w:rsid w:val="008B1725"/>
    <w:rsid w:val="008B1AA7"/>
    <w:rsid w:val="008B2A6A"/>
    <w:rsid w:val="008B2E67"/>
    <w:rsid w:val="008B36FC"/>
    <w:rsid w:val="008B40D3"/>
    <w:rsid w:val="008B4BCB"/>
    <w:rsid w:val="008B5FB6"/>
    <w:rsid w:val="008C3652"/>
    <w:rsid w:val="008C3C41"/>
    <w:rsid w:val="008C3EA4"/>
    <w:rsid w:val="008C4C3D"/>
    <w:rsid w:val="008C514F"/>
    <w:rsid w:val="008C5E9C"/>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261C"/>
    <w:rsid w:val="008E2E90"/>
    <w:rsid w:val="008E3F86"/>
    <w:rsid w:val="008E77DA"/>
    <w:rsid w:val="008F1233"/>
    <w:rsid w:val="008F12B7"/>
    <w:rsid w:val="008F18A9"/>
    <w:rsid w:val="008F2F3A"/>
    <w:rsid w:val="008F4F2E"/>
    <w:rsid w:val="008F5127"/>
    <w:rsid w:val="008F5431"/>
    <w:rsid w:val="008F54E0"/>
    <w:rsid w:val="008F6178"/>
    <w:rsid w:val="008F6245"/>
    <w:rsid w:val="008F6288"/>
    <w:rsid w:val="008F7257"/>
    <w:rsid w:val="00901366"/>
    <w:rsid w:val="0090140A"/>
    <w:rsid w:val="00901587"/>
    <w:rsid w:val="009015ED"/>
    <w:rsid w:val="00903398"/>
    <w:rsid w:val="00904F79"/>
    <w:rsid w:val="009050F5"/>
    <w:rsid w:val="009066FD"/>
    <w:rsid w:val="00907670"/>
    <w:rsid w:val="009102FB"/>
    <w:rsid w:val="009104AB"/>
    <w:rsid w:val="00911666"/>
    <w:rsid w:val="009117C4"/>
    <w:rsid w:val="00911E61"/>
    <w:rsid w:val="00912C34"/>
    <w:rsid w:val="0091339F"/>
    <w:rsid w:val="00913BEA"/>
    <w:rsid w:val="009145EC"/>
    <w:rsid w:val="00915ACA"/>
    <w:rsid w:val="00916558"/>
    <w:rsid w:val="009166FA"/>
    <w:rsid w:val="00920836"/>
    <w:rsid w:val="00920BF1"/>
    <w:rsid w:val="0092270E"/>
    <w:rsid w:val="00922DD3"/>
    <w:rsid w:val="0092360E"/>
    <w:rsid w:val="00926892"/>
    <w:rsid w:val="00926FB9"/>
    <w:rsid w:val="0093160E"/>
    <w:rsid w:val="009317F3"/>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38C9"/>
    <w:rsid w:val="00985931"/>
    <w:rsid w:val="009860F2"/>
    <w:rsid w:val="009875B2"/>
    <w:rsid w:val="0098771A"/>
    <w:rsid w:val="00987ABF"/>
    <w:rsid w:val="00991248"/>
    <w:rsid w:val="0099141A"/>
    <w:rsid w:val="0099191A"/>
    <w:rsid w:val="00991ABF"/>
    <w:rsid w:val="009923AC"/>
    <w:rsid w:val="009926C8"/>
    <w:rsid w:val="009958B7"/>
    <w:rsid w:val="009962B4"/>
    <w:rsid w:val="009A04F2"/>
    <w:rsid w:val="009A1A1F"/>
    <w:rsid w:val="009A2361"/>
    <w:rsid w:val="009A2B2D"/>
    <w:rsid w:val="009A3DC5"/>
    <w:rsid w:val="009A45DC"/>
    <w:rsid w:val="009A4860"/>
    <w:rsid w:val="009A4DA2"/>
    <w:rsid w:val="009A6055"/>
    <w:rsid w:val="009B10CE"/>
    <w:rsid w:val="009B120E"/>
    <w:rsid w:val="009B1A55"/>
    <w:rsid w:val="009B2E78"/>
    <w:rsid w:val="009B377D"/>
    <w:rsid w:val="009B3B61"/>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F014C"/>
    <w:rsid w:val="009F1EA6"/>
    <w:rsid w:val="009F1FC4"/>
    <w:rsid w:val="009F234D"/>
    <w:rsid w:val="009F25DB"/>
    <w:rsid w:val="009F4714"/>
    <w:rsid w:val="009F4949"/>
    <w:rsid w:val="009F4BA0"/>
    <w:rsid w:val="009F50A3"/>
    <w:rsid w:val="009F5366"/>
    <w:rsid w:val="009F5825"/>
    <w:rsid w:val="009F5DE7"/>
    <w:rsid w:val="009F7281"/>
    <w:rsid w:val="009F7A1E"/>
    <w:rsid w:val="00A0011C"/>
    <w:rsid w:val="00A0779B"/>
    <w:rsid w:val="00A1038D"/>
    <w:rsid w:val="00A10939"/>
    <w:rsid w:val="00A1204D"/>
    <w:rsid w:val="00A127F3"/>
    <w:rsid w:val="00A13081"/>
    <w:rsid w:val="00A13487"/>
    <w:rsid w:val="00A135C6"/>
    <w:rsid w:val="00A13B5C"/>
    <w:rsid w:val="00A1501D"/>
    <w:rsid w:val="00A15C74"/>
    <w:rsid w:val="00A17339"/>
    <w:rsid w:val="00A20537"/>
    <w:rsid w:val="00A21186"/>
    <w:rsid w:val="00A212DD"/>
    <w:rsid w:val="00A21328"/>
    <w:rsid w:val="00A22D6B"/>
    <w:rsid w:val="00A2537A"/>
    <w:rsid w:val="00A25E48"/>
    <w:rsid w:val="00A25E7D"/>
    <w:rsid w:val="00A27311"/>
    <w:rsid w:val="00A31105"/>
    <w:rsid w:val="00A33430"/>
    <w:rsid w:val="00A338BD"/>
    <w:rsid w:val="00A34104"/>
    <w:rsid w:val="00A344DB"/>
    <w:rsid w:val="00A34906"/>
    <w:rsid w:val="00A34E06"/>
    <w:rsid w:val="00A35C6D"/>
    <w:rsid w:val="00A36539"/>
    <w:rsid w:val="00A36D00"/>
    <w:rsid w:val="00A37193"/>
    <w:rsid w:val="00A37D84"/>
    <w:rsid w:val="00A40A3E"/>
    <w:rsid w:val="00A41CDF"/>
    <w:rsid w:val="00A42C6E"/>
    <w:rsid w:val="00A439AC"/>
    <w:rsid w:val="00A43F8D"/>
    <w:rsid w:val="00A46058"/>
    <w:rsid w:val="00A46261"/>
    <w:rsid w:val="00A46326"/>
    <w:rsid w:val="00A46933"/>
    <w:rsid w:val="00A46A91"/>
    <w:rsid w:val="00A471B3"/>
    <w:rsid w:val="00A50757"/>
    <w:rsid w:val="00A5076A"/>
    <w:rsid w:val="00A514B6"/>
    <w:rsid w:val="00A51BDD"/>
    <w:rsid w:val="00A52282"/>
    <w:rsid w:val="00A5396B"/>
    <w:rsid w:val="00A55944"/>
    <w:rsid w:val="00A57111"/>
    <w:rsid w:val="00A60673"/>
    <w:rsid w:val="00A615F7"/>
    <w:rsid w:val="00A61E8A"/>
    <w:rsid w:val="00A62014"/>
    <w:rsid w:val="00A623D7"/>
    <w:rsid w:val="00A62ECC"/>
    <w:rsid w:val="00A62F71"/>
    <w:rsid w:val="00A65294"/>
    <w:rsid w:val="00A65386"/>
    <w:rsid w:val="00A6569A"/>
    <w:rsid w:val="00A65A82"/>
    <w:rsid w:val="00A65AFB"/>
    <w:rsid w:val="00A66AA1"/>
    <w:rsid w:val="00A66BDC"/>
    <w:rsid w:val="00A67C37"/>
    <w:rsid w:val="00A67F6C"/>
    <w:rsid w:val="00A71165"/>
    <w:rsid w:val="00A726F5"/>
    <w:rsid w:val="00A73029"/>
    <w:rsid w:val="00A734FB"/>
    <w:rsid w:val="00A737B7"/>
    <w:rsid w:val="00A77F67"/>
    <w:rsid w:val="00A826AD"/>
    <w:rsid w:val="00A8451F"/>
    <w:rsid w:val="00A8471D"/>
    <w:rsid w:val="00A853BC"/>
    <w:rsid w:val="00A85B75"/>
    <w:rsid w:val="00A864D1"/>
    <w:rsid w:val="00A86A19"/>
    <w:rsid w:val="00A86A89"/>
    <w:rsid w:val="00A86CBD"/>
    <w:rsid w:val="00A86E85"/>
    <w:rsid w:val="00A870D3"/>
    <w:rsid w:val="00A874B8"/>
    <w:rsid w:val="00A8761F"/>
    <w:rsid w:val="00A9033C"/>
    <w:rsid w:val="00A90BF1"/>
    <w:rsid w:val="00A92337"/>
    <w:rsid w:val="00A940BE"/>
    <w:rsid w:val="00A95A01"/>
    <w:rsid w:val="00A96041"/>
    <w:rsid w:val="00A97224"/>
    <w:rsid w:val="00A9753C"/>
    <w:rsid w:val="00A97617"/>
    <w:rsid w:val="00A97723"/>
    <w:rsid w:val="00A977F5"/>
    <w:rsid w:val="00AA11CA"/>
    <w:rsid w:val="00AA237B"/>
    <w:rsid w:val="00AA483F"/>
    <w:rsid w:val="00AA4C21"/>
    <w:rsid w:val="00AA4E09"/>
    <w:rsid w:val="00AA5BF2"/>
    <w:rsid w:val="00AA6966"/>
    <w:rsid w:val="00AA77DC"/>
    <w:rsid w:val="00AA7B22"/>
    <w:rsid w:val="00AA7EEF"/>
    <w:rsid w:val="00AB05CF"/>
    <w:rsid w:val="00AB0F84"/>
    <w:rsid w:val="00AB2FD5"/>
    <w:rsid w:val="00AB57B4"/>
    <w:rsid w:val="00AB7CCB"/>
    <w:rsid w:val="00AC03EE"/>
    <w:rsid w:val="00AC0CC1"/>
    <w:rsid w:val="00AC11AB"/>
    <w:rsid w:val="00AC1D0A"/>
    <w:rsid w:val="00AC2967"/>
    <w:rsid w:val="00AC3F9A"/>
    <w:rsid w:val="00AC4EF6"/>
    <w:rsid w:val="00AC5333"/>
    <w:rsid w:val="00AC56D9"/>
    <w:rsid w:val="00AC5F0C"/>
    <w:rsid w:val="00AC60F0"/>
    <w:rsid w:val="00AC65E1"/>
    <w:rsid w:val="00AC76D2"/>
    <w:rsid w:val="00AD0E48"/>
    <w:rsid w:val="00AD0E75"/>
    <w:rsid w:val="00AD312E"/>
    <w:rsid w:val="00AD44C5"/>
    <w:rsid w:val="00AD48A7"/>
    <w:rsid w:val="00AD4975"/>
    <w:rsid w:val="00AD503A"/>
    <w:rsid w:val="00AD5467"/>
    <w:rsid w:val="00AD68AC"/>
    <w:rsid w:val="00AD7C78"/>
    <w:rsid w:val="00AD7EE0"/>
    <w:rsid w:val="00AE0128"/>
    <w:rsid w:val="00AE3EC9"/>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304"/>
    <w:rsid w:val="00AF755B"/>
    <w:rsid w:val="00B00362"/>
    <w:rsid w:val="00B009D8"/>
    <w:rsid w:val="00B01A85"/>
    <w:rsid w:val="00B01E91"/>
    <w:rsid w:val="00B03AEA"/>
    <w:rsid w:val="00B046FE"/>
    <w:rsid w:val="00B0486B"/>
    <w:rsid w:val="00B060A7"/>
    <w:rsid w:val="00B0660F"/>
    <w:rsid w:val="00B073DD"/>
    <w:rsid w:val="00B10B0D"/>
    <w:rsid w:val="00B12095"/>
    <w:rsid w:val="00B129D5"/>
    <w:rsid w:val="00B12A46"/>
    <w:rsid w:val="00B137CF"/>
    <w:rsid w:val="00B13ABC"/>
    <w:rsid w:val="00B14FD7"/>
    <w:rsid w:val="00B167BD"/>
    <w:rsid w:val="00B17917"/>
    <w:rsid w:val="00B2055E"/>
    <w:rsid w:val="00B20A1A"/>
    <w:rsid w:val="00B21BD0"/>
    <w:rsid w:val="00B21FA1"/>
    <w:rsid w:val="00B23243"/>
    <w:rsid w:val="00B25908"/>
    <w:rsid w:val="00B3034B"/>
    <w:rsid w:val="00B30EC4"/>
    <w:rsid w:val="00B31800"/>
    <w:rsid w:val="00B31CD5"/>
    <w:rsid w:val="00B32925"/>
    <w:rsid w:val="00B32B41"/>
    <w:rsid w:val="00B33665"/>
    <w:rsid w:val="00B33723"/>
    <w:rsid w:val="00B354FC"/>
    <w:rsid w:val="00B356E5"/>
    <w:rsid w:val="00B35864"/>
    <w:rsid w:val="00B36C08"/>
    <w:rsid w:val="00B37A7E"/>
    <w:rsid w:val="00B401E3"/>
    <w:rsid w:val="00B4078F"/>
    <w:rsid w:val="00B407D4"/>
    <w:rsid w:val="00B40E34"/>
    <w:rsid w:val="00B41081"/>
    <w:rsid w:val="00B417FD"/>
    <w:rsid w:val="00B423B8"/>
    <w:rsid w:val="00B439D7"/>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A9F"/>
    <w:rsid w:val="00B55D73"/>
    <w:rsid w:val="00B567C8"/>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65FF"/>
    <w:rsid w:val="00B67197"/>
    <w:rsid w:val="00B677A8"/>
    <w:rsid w:val="00B70729"/>
    <w:rsid w:val="00B70748"/>
    <w:rsid w:val="00B717E1"/>
    <w:rsid w:val="00B71B82"/>
    <w:rsid w:val="00B7236F"/>
    <w:rsid w:val="00B7250D"/>
    <w:rsid w:val="00B72CA0"/>
    <w:rsid w:val="00B73D9A"/>
    <w:rsid w:val="00B7435A"/>
    <w:rsid w:val="00B748B2"/>
    <w:rsid w:val="00B74F5A"/>
    <w:rsid w:val="00B759E2"/>
    <w:rsid w:val="00B76D31"/>
    <w:rsid w:val="00B80E7B"/>
    <w:rsid w:val="00B81241"/>
    <w:rsid w:val="00B81D07"/>
    <w:rsid w:val="00B83A3E"/>
    <w:rsid w:val="00B83A95"/>
    <w:rsid w:val="00B8444F"/>
    <w:rsid w:val="00B87324"/>
    <w:rsid w:val="00B87E91"/>
    <w:rsid w:val="00B910C2"/>
    <w:rsid w:val="00B924C4"/>
    <w:rsid w:val="00B92652"/>
    <w:rsid w:val="00B92845"/>
    <w:rsid w:val="00B94BC5"/>
    <w:rsid w:val="00B950EA"/>
    <w:rsid w:val="00B951FA"/>
    <w:rsid w:val="00B9638A"/>
    <w:rsid w:val="00B96705"/>
    <w:rsid w:val="00BA0402"/>
    <w:rsid w:val="00BA2971"/>
    <w:rsid w:val="00BA3F36"/>
    <w:rsid w:val="00BA4074"/>
    <w:rsid w:val="00BA4300"/>
    <w:rsid w:val="00BA444E"/>
    <w:rsid w:val="00BA4FFC"/>
    <w:rsid w:val="00BA6395"/>
    <w:rsid w:val="00BA6E34"/>
    <w:rsid w:val="00BA7061"/>
    <w:rsid w:val="00BB09C6"/>
    <w:rsid w:val="00BB16A4"/>
    <w:rsid w:val="00BB1C3F"/>
    <w:rsid w:val="00BB3160"/>
    <w:rsid w:val="00BB3336"/>
    <w:rsid w:val="00BB3F42"/>
    <w:rsid w:val="00BB4346"/>
    <w:rsid w:val="00BB497E"/>
    <w:rsid w:val="00BB61FF"/>
    <w:rsid w:val="00BB6400"/>
    <w:rsid w:val="00BB7489"/>
    <w:rsid w:val="00BC00FA"/>
    <w:rsid w:val="00BC1FF5"/>
    <w:rsid w:val="00BC239E"/>
    <w:rsid w:val="00BC3097"/>
    <w:rsid w:val="00BC3E68"/>
    <w:rsid w:val="00BC4851"/>
    <w:rsid w:val="00BC6544"/>
    <w:rsid w:val="00BC7769"/>
    <w:rsid w:val="00BD0C91"/>
    <w:rsid w:val="00BD0E15"/>
    <w:rsid w:val="00BD0F81"/>
    <w:rsid w:val="00BD101D"/>
    <w:rsid w:val="00BD5EE0"/>
    <w:rsid w:val="00BD667B"/>
    <w:rsid w:val="00BD68D0"/>
    <w:rsid w:val="00BD6AF3"/>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7FE"/>
    <w:rsid w:val="00C20CC8"/>
    <w:rsid w:val="00C211C9"/>
    <w:rsid w:val="00C212AB"/>
    <w:rsid w:val="00C21931"/>
    <w:rsid w:val="00C21E44"/>
    <w:rsid w:val="00C21F43"/>
    <w:rsid w:val="00C22214"/>
    <w:rsid w:val="00C22A6A"/>
    <w:rsid w:val="00C2412F"/>
    <w:rsid w:val="00C242AA"/>
    <w:rsid w:val="00C259A0"/>
    <w:rsid w:val="00C2640F"/>
    <w:rsid w:val="00C27A9B"/>
    <w:rsid w:val="00C30140"/>
    <w:rsid w:val="00C30498"/>
    <w:rsid w:val="00C3266D"/>
    <w:rsid w:val="00C32B75"/>
    <w:rsid w:val="00C334B1"/>
    <w:rsid w:val="00C3374F"/>
    <w:rsid w:val="00C3461E"/>
    <w:rsid w:val="00C34EEA"/>
    <w:rsid w:val="00C356BA"/>
    <w:rsid w:val="00C36C4F"/>
    <w:rsid w:val="00C404A6"/>
    <w:rsid w:val="00C41B31"/>
    <w:rsid w:val="00C43624"/>
    <w:rsid w:val="00C43891"/>
    <w:rsid w:val="00C43EFB"/>
    <w:rsid w:val="00C44C0F"/>
    <w:rsid w:val="00C50F0D"/>
    <w:rsid w:val="00C5271E"/>
    <w:rsid w:val="00C52D21"/>
    <w:rsid w:val="00C52F78"/>
    <w:rsid w:val="00C531B0"/>
    <w:rsid w:val="00C5390C"/>
    <w:rsid w:val="00C56A47"/>
    <w:rsid w:val="00C609FB"/>
    <w:rsid w:val="00C60F71"/>
    <w:rsid w:val="00C61086"/>
    <w:rsid w:val="00C61ACF"/>
    <w:rsid w:val="00C6279E"/>
    <w:rsid w:val="00C629F0"/>
    <w:rsid w:val="00C62BAF"/>
    <w:rsid w:val="00C63FAA"/>
    <w:rsid w:val="00C64281"/>
    <w:rsid w:val="00C64D51"/>
    <w:rsid w:val="00C659FC"/>
    <w:rsid w:val="00C67A4D"/>
    <w:rsid w:val="00C67CDE"/>
    <w:rsid w:val="00C70004"/>
    <w:rsid w:val="00C70496"/>
    <w:rsid w:val="00C7051D"/>
    <w:rsid w:val="00C70B36"/>
    <w:rsid w:val="00C70B38"/>
    <w:rsid w:val="00C72F9D"/>
    <w:rsid w:val="00C73E3B"/>
    <w:rsid w:val="00C7423E"/>
    <w:rsid w:val="00C75209"/>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1078"/>
    <w:rsid w:val="00C92101"/>
    <w:rsid w:val="00C9217F"/>
    <w:rsid w:val="00C93D0B"/>
    <w:rsid w:val="00C94991"/>
    <w:rsid w:val="00C9552A"/>
    <w:rsid w:val="00C9619A"/>
    <w:rsid w:val="00C96AC0"/>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D69"/>
    <w:rsid w:val="00CB4DEB"/>
    <w:rsid w:val="00CB5348"/>
    <w:rsid w:val="00CB5758"/>
    <w:rsid w:val="00CB7BE8"/>
    <w:rsid w:val="00CC0736"/>
    <w:rsid w:val="00CC0B19"/>
    <w:rsid w:val="00CC0EFB"/>
    <w:rsid w:val="00CC0F5D"/>
    <w:rsid w:val="00CC282C"/>
    <w:rsid w:val="00CC392D"/>
    <w:rsid w:val="00CC3C4D"/>
    <w:rsid w:val="00CC4BCE"/>
    <w:rsid w:val="00CC520D"/>
    <w:rsid w:val="00CC53C3"/>
    <w:rsid w:val="00CC5FFC"/>
    <w:rsid w:val="00CC70FC"/>
    <w:rsid w:val="00CC7972"/>
    <w:rsid w:val="00CD0D10"/>
    <w:rsid w:val="00CD0DF1"/>
    <w:rsid w:val="00CD13F0"/>
    <w:rsid w:val="00CD16F5"/>
    <w:rsid w:val="00CD2046"/>
    <w:rsid w:val="00CD3B75"/>
    <w:rsid w:val="00CD3C25"/>
    <w:rsid w:val="00CD3D2B"/>
    <w:rsid w:val="00CD442F"/>
    <w:rsid w:val="00CD4FC5"/>
    <w:rsid w:val="00CD57D2"/>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7045"/>
    <w:rsid w:val="00CE747D"/>
    <w:rsid w:val="00CF0989"/>
    <w:rsid w:val="00CF26E8"/>
    <w:rsid w:val="00CF36C7"/>
    <w:rsid w:val="00CF53F3"/>
    <w:rsid w:val="00CF6872"/>
    <w:rsid w:val="00D01D44"/>
    <w:rsid w:val="00D034BC"/>
    <w:rsid w:val="00D036F2"/>
    <w:rsid w:val="00D04414"/>
    <w:rsid w:val="00D050F5"/>
    <w:rsid w:val="00D057F1"/>
    <w:rsid w:val="00D06192"/>
    <w:rsid w:val="00D0687F"/>
    <w:rsid w:val="00D07FA9"/>
    <w:rsid w:val="00D07FDA"/>
    <w:rsid w:val="00D12E66"/>
    <w:rsid w:val="00D12F6C"/>
    <w:rsid w:val="00D1313A"/>
    <w:rsid w:val="00D13176"/>
    <w:rsid w:val="00D1375E"/>
    <w:rsid w:val="00D147F9"/>
    <w:rsid w:val="00D14A34"/>
    <w:rsid w:val="00D14AD6"/>
    <w:rsid w:val="00D14BD5"/>
    <w:rsid w:val="00D15417"/>
    <w:rsid w:val="00D15E00"/>
    <w:rsid w:val="00D15E94"/>
    <w:rsid w:val="00D1622B"/>
    <w:rsid w:val="00D16C5C"/>
    <w:rsid w:val="00D21341"/>
    <w:rsid w:val="00D22524"/>
    <w:rsid w:val="00D243AD"/>
    <w:rsid w:val="00D24CE0"/>
    <w:rsid w:val="00D26418"/>
    <w:rsid w:val="00D27AF8"/>
    <w:rsid w:val="00D30561"/>
    <w:rsid w:val="00D3060C"/>
    <w:rsid w:val="00D31F36"/>
    <w:rsid w:val="00D31F65"/>
    <w:rsid w:val="00D32513"/>
    <w:rsid w:val="00D3302B"/>
    <w:rsid w:val="00D33C49"/>
    <w:rsid w:val="00D34A48"/>
    <w:rsid w:val="00D34B18"/>
    <w:rsid w:val="00D34ED0"/>
    <w:rsid w:val="00D34FC7"/>
    <w:rsid w:val="00D35185"/>
    <w:rsid w:val="00D371F3"/>
    <w:rsid w:val="00D407C9"/>
    <w:rsid w:val="00D40E5C"/>
    <w:rsid w:val="00D4190A"/>
    <w:rsid w:val="00D42AC1"/>
    <w:rsid w:val="00D45DD8"/>
    <w:rsid w:val="00D476B6"/>
    <w:rsid w:val="00D50C77"/>
    <w:rsid w:val="00D50E7E"/>
    <w:rsid w:val="00D515CA"/>
    <w:rsid w:val="00D53630"/>
    <w:rsid w:val="00D5421F"/>
    <w:rsid w:val="00D549FA"/>
    <w:rsid w:val="00D55123"/>
    <w:rsid w:val="00D56BBE"/>
    <w:rsid w:val="00D57797"/>
    <w:rsid w:val="00D603EE"/>
    <w:rsid w:val="00D60CA4"/>
    <w:rsid w:val="00D61BBA"/>
    <w:rsid w:val="00D63504"/>
    <w:rsid w:val="00D643F9"/>
    <w:rsid w:val="00D65DC8"/>
    <w:rsid w:val="00D6679D"/>
    <w:rsid w:val="00D67517"/>
    <w:rsid w:val="00D67598"/>
    <w:rsid w:val="00D67E6C"/>
    <w:rsid w:val="00D702C3"/>
    <w:rsid w:val="00D7052A"/>
    <w:rsid w:val="00D70BB7"/>
    <w:rsid w:val="00D713E2"/>
    <w:rsid w:val="00D72348"/>
    <w:rsid w:val="00D7247B"/>
    <w:rsid w:val="00D72599"/>
    <w:rsid w:val="00D72965"/>
    <w:rsid w:val="00D72D89"/>
    <w:rsid w:val="00D72EBE"/>
    <w:rsid w:val="00D743D6"/>
    <w:rsid w:val="00D75338"/>
    <w:rsid w:val="00D76431"/>
    <w:rsid w:val="00D766A8"/>
    <w:rsid w:val="00D76B23"/>
    <w:rsid w:val="00D76DBA"/>
    <w:rsid w:val="00D808A6"/>
    <w:rsid w:val="00D81095"/>
    <w:rsid w:val="00D817D4"/>
    <w:rsid w:val="00D821FE"/>
    <w:rsid w:val="00D8241E"/>
    <w:rsid w:val="00D82D58"/>
    <w:rsid w:val="00D82FF4"/>
    <w:rsid w:val="00D83760"/>
    <w:rsid w:val="00D8519A"/>
    <w:rsid w:val="00D8580C"/>
    <w:rsid w:val="00D877C6"/>
    <w:rsid w:val="00D877F9"/>
    <w:rsid w:val="00D90825"/>
    <w:rsid w:val="00D908C9"/>
    <w:rsid w:val="00D92276"/>
    <w:rsid w:val="00D92F97"/>
    <w:rsid w:val="00D936D6"/>
    <w:rsid w:val="00D936DC"/>
    <w:rsid w:val="00D93775"/>
    <w:rsid w:val="00D94653"/>
    <w:rsid w:val="00D953C0"/>
    <w:rsid w:val="00D967E4"/>
    <w:rsid w:val="00D97854"/>
    <w:rsid w:val="00DA1D24"/>
    <w:rsid w:val="00DA1F42"/>
    <w:rsid w:val="00DA378F"/>
    <w:rsid w:val="00DA3F0D"/>
    <w:rsid w:val="00DA43CA"/>
    <w:rsid w:val="00DA52D4"/>
    <w:rsid w:val="00DA635C"/>
    <w:rsid w:val="00DA64B7"/>
    <w:rsid w:val="00DA75B7"/>
    <w:rsid w:val="00DA7A05"/>
    <w:rsid w:val="00DB0859"/>
    <w:rsid w:val="00DB1191"/>
    <w:rsid w:val="00DB2CF6"/>
    <w:rsid w:val="00DB398F"/>
    <w:rsid w:val="00DB3C6D"/>
    <w:rsid w:val="00DB3EEA"/>
    <w:rsid w:val="00DB48EE"/>
    <w:rsid w:val="00DB5103"/>
    <w:rsid w:val="00DB5DA2"/>
    <w:rsid w:val="00DB6C75"/>
    <w:rsid w:val="00DB6D4F"/>
    <w:rsid w:val="00DB7300"/>
    <w:rsid w:val="00DC0011"/>
    <w:rsid w:val="00DC02E0"/>
    <w:rsid w:val="00DC0726"/>
    <w:rsid w:val="00DC0FBB"/>
    <w:rsid w:val="00DC137C"/>
    <w:rsid w:val="00DC2284"/>
    <w:rsid w:val="00DC37DD"/>
    <w:rsid w:val="00DC425F"/>
    <w:rsid w:val="00DC4351"/>
    <w:rsid w:val="00DC4A5B"/>
    <w:rsid w:val="00DC5B4A"/>
    <w:rsid w:val="00DC6CE1"/>
    <w:rsid w:val="00DC7487"/>
    <w:rsid w:val="00DD26D1"/>
    <w:rsid w:val="00DD273F"/>
    <w:rsid w:val="00DD3FB9"/>
    <w:rsid w:val="00DD3FE9"/>
    <w:rsid w:val="00DD4BA5"/>
    <w:rsid w:val="00DD520C"/>
    <w:rsid w:val="00DD5754"/>
    <w:rsid w:val="00DD5803"/>
    <w:rsid w:val="00DD5B57"/>
    <w:rsid w:val="00DD5F35"/>
    <w:rsid w:val="00DD5F47"/>
    <w:rsid w:val="00DD6117"/>
    <w:rsid w:val="00DD65B9"/>
    <w:rsid w:val="00DD6EF7"/>
    <w:rsid w:val="00DE0158"/>
    <w:rsid w:val="00DE09CD"/>
    <w:rsid w:val="00DE1F8A"/>
    <w:rsid w:val="00DE33DD"/>
    <w:rsid w:val="00DE358E"/>
    <w:rsid w:val="00DE3D8C"/>
    <w:rsid w:val="00DE451A"/>
    <w:rsid w:val="00DE4865"/>
    <w:rsid w:val="00DE4916"/>
    <w:rsid w:val="00DE576E"/>
    <w:rsid w:val="00DE5C1C"/>
    <w:rsid w:val="00DE5C55"/>
    <w:rsid w:val="00DF07BD"/>
    <w:rsid w:val="00DF160A"/>
    <w:rsid w:val="00DF16DA"/>
    <w:rsid w:val="00DF1753"/>
    <w:rsid w:val="00DF19AC"/>
    <w:rsid w:val="00DF2462"/>
    <w:rsid w:val="00DF2FC8"/>
    <w:rsid w:val="00DF2FDC"/>
    <w:rsid w:val="00DF3DF4"/>
    <w:rsid w:val="00DF59AC"/>
    <w:rsid w:val="00DF6356"/>
    <w:rsid w:val="00E00B16"/>
    <w:rsid w:val="00E00B55"/>
    <w:rsid w:val="00E010AB"/>
    <w:rsid w:val="00E01DE6"/>
    <w:rsid w:val="00E0278F"/>
    <w:rsid w:val="00E031A2"/>
    <w:rsid w:val="00E04712"/>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4E9D"/>
    <w:rsid w:val="00E156AF"/>
    <w:rsid w:val="00E15C7C"/>
    <w:rsid w:val="00E15EB8"/>
    <w:rsid w:val="00E16400"/>
    <w:rsid w:val="00E16407"/>
    <w:rsid w:val="00E1678E"/>
    <w:rsid w:val="00E17312"/>
    <w:rsid w:val="00E17C3D"/>
    <w:rsid w:val="00E215A2"/>
    <w:rsid w:val="00E21D78"/>
    <w:rsid w:val="00E231FC"/>
    <w:rsid w:val="00E24703"/>
    <w:rsid w:val="00E24D54"/>
    <w:rsid w:val="00E24ED2"/>
    <w:rsid w:val="00E26325"/>
    <w:rsid w:val="00E2687A"/>
    <w:rsid w:val="00E26E35"/>
    <w:rsid w:val="00E3109B"/>
    <w:rsid w:val="00E31237"/>
    <w:rsid w:val="00E31C5C"/>
    <w:rsid w:val="00E31FC9"/>
    <w:rsid w:val="00E332EC"/>
    <w:rsid w:val="00E3341C"/>
    <w:rsid w:val="00E33D3B"/>
    <w:rsid w:val="00E350EA"/>
    <w:rsid w:val="00E3681B"/>
    <w:rsid w:val="00E36CCF"/>
    <w:rsid w:val="00E405B2"/>
    <w:rsid w:val="00E41751"/>
    <w:rsid w:val="00E4370B"/>
    <w:rsid w:val="00E43D0B"/>
    <w:rsid w:val="00E44B6B"/>
    <w:rsid w:val="00E44B76"/>
    <w:rsid w:val="00E45C43"/>
    <w:rsid w:val="00E45CB9"/>
    <w:rsid w:val="00E4668C"/>
    <w:rsid w:val="00E4719C"/>
    <w:rsid w:val="00E47EF8"/>
    <w:rsid w:val="00E50724"/>
    <w:rsid w:val="00E508F2"/>
    <w:rsid w:val="00E50B2B"/>
    <w:rsid w:val="00E51060"/>
    <w:rsid w:val="00E51DE7"/>
    <w:rsid w:val="00E54A6C"/>
    <w:rsid w:val="00E54C4A"/>
    <w:rsid w:val="00E54E79"/>
    <w:rsid w:val="00E5505D"/>
    <w:rsid w:val="00E553C1"/>
    <w:rsid w:val="00E571AB"/>
    <w:rsid w:val="00E575A1"/>
    <w:rsid w:val="00E57E52"/>
    <w:rsid w:val="00E57F5C"/>
    <w:rsid w:val="00E601B2"/>
    <w:rsid w:val="00E6056C"/>
    <w:rsid w:val="00E612B4"/>
    <w:rsid w:val="00E62675"/>
    <w:rsid w:val="00E643FE"/>
    <w:rsid w:val="00E6458D"/>
    <w:rsid w:val="00E64F61"/>
    <w:rsid w:val="00E665CA"/>
    <w:rsid w:val="00E700B5"/>
    <w:rsid w:val="00E70C82"/>
    <w:rsid w:val="00E7103D"/>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0CB8"/>
    <w:rsid w:val="00E91635"/>
    <w:rsid w:val="00E91D5D"/>
    <w:rsid w:val="00E929A8"/>
    <w:rsid w:val="00E939B0"/>
    <w:rsid w:val="00E94AF3"/>
    <w:rsid w:val="00E9573A"/>
    <w:rsid w:val="00E9631E"/>
    <w:rsid w:val="00E96341"/>
    <w:rsid w:val="00E96BB8"/>
    <w:rsid w:val="00E97001"/>
    <w:rsid w:val="00E9796E"/>
    <w:rsid w:val="00E97D8F"/>
    <w:rsid w:val="00EA014A"/>
    <w:rsid w:val="00EA04C7"/>
    <w:rsid w:val="00EA25EA"/>
    <w:rsid w:val="00EA3E22"/>
    <w:rsid w:val="00EA6AA9"/>
    <w:rsid w:val="00EA7B77"/>
    <w:rsid w:val="00EA7F73"/>
    <w:rsid w:val="00EA7FBA"/>
    <w:rsid w:val="00EB00AA"/>
    <w:rsid w:val="00EB022B"/>
    <w:rsid w:val="00EB1EAB"/>
    <w:rsid w:val="00EB2924"/>
    <w:rsid w:val="00EB500F"/>
    <w:rsid w:val="00EB5171"/>
    <w:rsid w:val="00EB53F7"/>
    <w:rsid w:val="00EB5972"/>
    <w:rsid w:val="00EB5D94"/>
    <w:rsid w:val="00EC0CD2"/>
    <w:rsid w:val="00EC5377"/>
    <w:rsid w:val="00EC7093"/>
    <w:rsid w:val="00ED1568"/>
    <w:rsid w:val="00ED177B"/>
    <w:rsid w:val="00ED1E7C"/>
    <w:rsid w:val="00ED21B0"/>
    <w:rsid w:val="00ED4798"/>
    <w:rsid w:val="00ED4D41"/>
    <w:rsid w:val="00ED5912"/>
    <w:rsid w:val="00ED7540"/>
    <w:rsid w:val="00ED774C"/>
    <w:rsid w:val="00ED7DAC"/>
    <w:rsid w:val="00EE1B7F"/>
    <w:rsid w:val="00EE23A2"/>
    <w:rsid w:val="00EE2458"/>
    <w:rsid w:val="00EE2CC4"/>
    <w:rsid w:val="00EE2F3F"/>
    <w:rsid w:val="00EE4082"/>
    <w:rsid w:val="00EE5CB0"/>
    <w:rsid w:val="00EE6A69"/>
    <w:rsid w:val="00EE6F1F"/>
    <w:rsid w:val="00EF0A27"/>
    <w:rsid w:val="00EF1115"/>
    <w:rsid w:val="00EF1235"/>
    <w:rsid w:val="00EF202A"/>
    <w:rsid w:val="00EF2039"/>
    <w:rsid w:val="00EF2628"/>
    <w:rsid w:val="00EF53EA"/>
    <w:rsid w:val="00EF60BB"/>
    <w:rsid w:val="00EF6910"/>
    <w:rsid w:val="00F00062"/>
    <w:rsid w:val="00F001AB"/>
    <w:rsid w:val="00F02C9E"/>
    <w:rsid w:val="00F03147"/>
    <w:rsid w:val="00F040CD"/>
    <w:rsid w:val="00F041DD"/>
    <w:rsid w:val="00F04577"/>
    <w:rsid w:val="00F056CB"/>
    <w:rsid w:val="00F05EA5"/>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1CF3"/>
    <w:rsid w:val="00F22149"/>
    <w:rsid w:val="00F26057"/>
    <w:rsid w:val="00F26B6B"/>
    <w:rsid w:val="00F276CF"/>
    <w:rsid w:val="00F276DE"/>
    <w:rsid w:val="00F30A2D"/>
    <w:rsid w:val="00F31355"/>
    <w:rsid w:val="00F31C41"/>
    <w:rsid w:val="00F3572E"/>
    <w:rsid w:val="00F359C6"/>
    <w:rsid w:val="00F36442"/>
    <w:rsid w:val="00F36846"/>
    <w:rsid w:val="00F3699A"/>
    <w:rsid w:val="00F371B8"/>
    <w:rsid w:val="00F40399"/>
    <w:rsid w:val="00F404F7"/>
    <w:rsid w:val="00F409D7"/>
    <w:rsid w:val="00F4172E"/>
    <w:rsid w:val="00F42E48"/>
    <w:rsid w:val="00F43E8D"/>
    <w:rsid w:val="00F45413"/>
    <w:rsid w:val="00F45AC2"/>
    <w:rsid w:val="00F46260"/>
    <w:rsid w:val="00F4646B"/>
    <w:rsid w:val="00F464D4"/>
    <w:rsid w:val="00F46D0B"/>
    <w:rsid w:val="00F51395"/>
    <w:rsid w:val="00F559C3"/>
    <w:rsid w:val="00F56C5B"/>
    <w:rsid w:val="00F61295"/>
    <w:rsid w:val="00F62E67"/>
    <w:rsid w:val="00F63C68"/>
    <w:rsid w:val="00F64A42"/>
    <w:rsid w:val="00F659D3"/>
    <w:rsid w:val="00F65C36"/>
    <w:rsid w:val="00F667FB"/>
    <w:rsid w:val="00F66BBD"/>
    <w:rsid w:val="00F70412"/>
    <w:rsid w:val="00F7041D"/>
    <w:rsid w:val="00F720A7"/>
    <w:rsid w:val="00F72E72"/>
    <w:rsid w:val="00F737F2"/>
    <w:rsid w:val="00F75072"/>
    <w:rsid w:val="00F757B4"/>
    <w:rsid w:val="00F759E2"/>
    <w:rsid w:val="00F7664F"/>
    <w:rsid w:val="00F77171"/>
    <w:rsid w:val="00F7788B"/>
    <w:rsid w:val="00F80555"/>
    <w:rsid w:val="00F80984"/>
    <w:rsid w:val="00F81E33"/>
    <w:rsid w:val="00F84078"/>
    <w:rsid w:val="00F85AFC"/>
    <w:rsid w:val="00F8760D"/>
    <w:rsid w:val="00F90BAD"/>
    <w:rsid w:val="00F91131"/>
    <w:rsid w:val="00F9161B"/>
    <w:rsid w:val="00F932C6"/>
    <w:rsid w:val="00F93D0F"/>
    <w:rsid w:val="00F94ADB"/>
    <w:rsid w:val="00F95463"/>
    <w:rsid w:val="00F95954"/>
    <w:rsid w:val="00F962E1"/>
    <w:rsid w:val="00F966AE"/>
    <w:rsid w:val="00F96934"/>
    <w:rsid w:val="00F97059"/>
    <w:rsid w:val="00F971AB"/>
    <w:rsid w:val="00F97460"/>
    <w:rsid w:val="00FA0B41"/>
    <w:rsid w:val="00FA2B0D"/>
    <w:rsid w:val="00FA2B62"/>
    <w:rsid w:val="00FA2CE7"/>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6A1D"/>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30EA"/>
    <w:rsid w:val="00FF39F8"/>
    <w:rsid w:val="00FF5547"/>
    <w:rsid w:val="00FF56EB"/>
    <w:rsid w:val="00FF7880"/>
    <w:rsid w:val="00FF78FA"/>
    <w:rsid w:val="1C8E746B"/>
    <w:rsid w:val="27F844FF"/>
    <w:rsid w:val="6FA550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71472A"/>
  <w15:chartTrackingRefBased/>
  <w15:docId w15:val="{A4C2523D-FED9-4FE7-9EE6-C9611FCDB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comments" Target="comments.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ée un document." ma:contentTypeScope="" ma:versionID="05155010413e264bbe24243c6f9b9113">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6214597c6c2d736b071a209aff097cb"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7F6DD-F50E-45CB-949E-2130DF5EF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C617FD-343E-46E9-81EE-790CBEA43BEB}">
  <ds:schemaRefs>
    <ds:schemaRef ds:uri="http://schemas.microsoft.com/sharepoint/v3/contenttype/forms"/>
  </ds:schemaRefs>
</ds:datastoreItem>
</file>

<file path=customXml/itemProps3.xml><?xml version="1.0" encoding="utf-8"?>
<ds:datastoreItem xmlns:ds="http://schemas.openxmlformats.org/officeDocument/2006/customXml" ds:itemID="{72E5DE98-064D-4966-9CBE-4EE1D9120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5357</Words>
  <Characters>32145</Characters>
  <Application>Microsoft Office Word</Application>
  <DocSecurity>0</DocSecurity>
  <Lines>267</Lines>
  <Paragraphs>74</Paragraphs>
  <ScaleCrop>false</ScaleCrop>
  <Company>umwkp</Company>
  <LinksUpToDate>false</LinksUpToDate>
  <CharactersWithSpaces>37428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Karolina Słomska</cp:lastModifiedBy>
  <cp:revision>91</cp:revision>
  <cp:lastPrinted>2023-03-23T22:51:00Z</cp:lastPrinted>
  <dcterms:created xsi:type="dcterms:W3CDTF">2023-05-02T14:51:00Z</dcterms:created>
  <dcterms:modified xsi:type="dcterms:W3CDTF">2023-06-05T08:57:00Z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2023-05-02T14:51:36Z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1abfbfcc-6f5f-4f09-b352-f4bf200bcb8f</vt:lpwstr>
  </property>
  <property fmtid="{D5CDD505-2E9C-101B-9397-08002B2CF9AE}" pid="8" name="MSIP_Label_6bd9ddd1-4d20-43f6-abfa-fc3c07406f94_ContentBits">
    <vt:lpwstr>0</vt:lpwstr>
  </property>
</Properties>
</file>