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0431B" w14:textId="2C4268C7" w:rsidR="00372FF9" w:rsidRPr="003F0DF6" w:rsidRDefault="00372FF9" w:rsidP="003F0DF6">
      <w:pPr>
        <w:pStyle w:val="Tytu"/>
        <w:rPr>
          <w:rFonts w:ascii="Arial" w:hAnsi="Arial" w:cs="Arial"/>
          <w:spacing w:val="0"/>
          <w:sz w:val="28"/>
          <w:szCs w:val="28"/>
        </w:rPr>
      </w:pPr>
      <w:r w:rsidRPr="003F0DF6">
        <w:rPr>
          <w:rFonts w:ascii="Arial" w:hAnsi="Arial" w:cs="Arial"/>
          <w:spacing w:val="0"/>
          <w:sz w:val="28"/>
          <w:szCs w:val="28"/>
        </w:rPr>
        <w:t>Kryteria wyboru projektów</w:t>
      </w:r>
    </w:p>
    <w:p w14:paraId="6E28E407" w14:textId="0ABA5A36" w:rsidR="002F5432" w:rsidRPr="00237D23" w:rsidRDefault="00902479" w:rsidP="0072625E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37D23">
        <w:rPr>
          <w:rFonts w:ascii="Arial" w:hAnsi="Arial" w:cs="Arial"/>
          <w:b/>
          <w:bCs/>
          <w:sz w:val="24"/>
          <w:szCs w:val="24"/>
        </w:rPr>
        <w:t>Priorytet:</w:t>
      </w:r>
      <w:r w:rsidRPr="00237D23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30C8A05D" w14:textId="2A237AC6" w:rsidR="002F5432" w:rsidRPr="0072625E" w:rsidRDefault="00902479" w:rsidP="0072625E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37D23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Pr="00237D23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="00703B93" w:rsidRPr="00237D23">
        <w:rPr>
          <w:rFonts w:ascii="Arial" w:hAnsi="Arial" w:cs="Arial"/>
          <w:sz w:val="24"/>
          <w:szCs w:val="24"/>
        </w:rPr>
        <w:br/>
      </w:r>
      <w:r w:rsidRPr="00237D23">
        <w:rPr>
          <w:rFonts w:ascii="Arial" w:hAnsi="Arial" w:cs="Arial"/>
          <w:sz w:val="24"/>
          <w:szCs w:val="24"/>
        </w:rPr>
        <w:t>w tym ułatwianie mobilności edukacyjnej dla wszystkich i dostępności dla osób z niepełnosprawnościami</w:t>
      </w:r>
    </w:p>
    <w:p w14:paraId="74AB63E4" w14:textId="67007E16" w:rsidR="008272D0" w:rsidRDefault="00372FF9" w:rsidP="0072625E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37D23">
        <w:rPr>
          <w:rFonts w:ascii="Arial" w:hAnsi="Arial" w:cs="Arial"/>
          <w:b/>
          <w:bCs/>
          <w:sz w:val="24"/>
          <w:szCs w:val="24"/>
        </w:rPr>
        <w:t>Działanie:</w:t>
      </w:r>
      <w:r w:rsidR="00822EE3" w:rsidRPr="00237D23">
        <w:rPr>
          <w:rFonts w:ascii="Arial" w:hAnsi="Arial" w:cs="Arial"/>
          <w:b/>
          <w:bCs/>
          <w:sz w:val="24"/>
          <w:szCs w:val="24"/>
        </w:rPr>
        <w:t xml:space="preserve"> </w:t>
      </w:r>
      <w:r w:rsidR="006D3819" w:rsidRPr="00237D23">
        <w:rPr>
          <w:rFonts w:ascii="Arial" w:hAnsi="Arial" w:cs="Arial"/>
          <w:sz w:val="24"/>
          <w:szCs w:val="24"/>
        </w:rPr>
        <w:t>FEKP.0</w:t>
      </w:r>
      <w:r w:rsidR="00822EE3" w:rsidRPr="00237D23">
        <w:rPr>
          <w:rFonts w:ascii="Arial" w:hAnsi="Arial" w:cs="Arial"/>
          <w:sz w:val="24"/>
          <w:szCs w:val="24"/>
        </w:rPr>
        <w:t>8.1</w:t>
      </w:r>
      <w:r w:rsidR="00CC1981">
        <w:rPr>
          <w:rFonts w:ascii="Arial" w:hAnsi="Arial" w:cs="Arial"/>
          <w:sz w:val="24"/>
          <w:szCs w:val="24"/>
        </w:rPr>
        <w:t>1</w:t>
      </w:r>
      <w:r w:rsidR="00822EE3" w:rsidRPr="00237D23">
        <w:rPr>
          <w:rFonts w:ascii="Arial" w:hAnsi="Arial" w:cs="Arial"/>
          <w:sz w:val="24"/>
          <w:szCs w:val="24"/>
        </w:rPr>
        <w:t xml:space="preserve"> </w:t>
      </w:r>
      <w:r w:rsidR="00CC1981">
        <w:rPr>
          <w:rFonts w:ascii="Arial" w:hAnsi="Arial" w:cs="Arial"/>
          <w:sz w:val="24"/>
          <w:szCs w:val="24"/>
        </w:rPr>
        <w:t>Wychowanie przedszkolne</w:t>
      </w:r>
    </w:p>
    <w:p w14:paraId="3FF403D1" w14:textId="336C30B4" w:rsidR="00301DFF" w:rsidRPr="00237D23" w:rsidRDefault="008272D0" w:rsidP="0072625E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9C2D95">
        <w:rPr>
          <w:rFonts w:ascii="Arial" w:hAnsi="Arial" w:cs="Arial"/>
          <w:b/>
          <w:bCs/>
          <w:sz w:val="24"/>
          <w:szCs w:val="24"/>
        </w:rPr>
        <w:t>Sposób wyboru projektów</w:t>
      </w:r>
      <w:r>
        <w:rPr>
          <w:rFonts w:ascii="Arial" w:hAnsi="Arial" w:cs="Arial"/>
          <w:sz w:val="24"/>
          <w:szCs w:val="24"/>
        </w:rPr>
        <w:t>: konkurencyjny</w:t>
      </w:r>
    </w:p>
    <w:p w14:paraId="78C5E83A" w14:textId="253EDC58" w:rsidR="00CC1981" w:rsidRPr="00A71CA2" w:rsidRDefault="00CC1981" w:rsidP="0072625E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71CA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jest skierowany </w:t>
      </w:r>
      <w:r w:rsidR="00C31C2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organów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A71CA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prowadzących </w:t>
      </w:r>
      <w:r w:rsidR="00C31C2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przedszkole lub inne formy wychowania przedszkolnego </w:t>
      </w:r>
      <w:bookmarkStart w:id="0" w:name="_Hlk142387167"/>
      <w:r w:rsidR="00EE658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(innych niż jednostki samorządu terytorialnego</w:t>
      </w:r>
      <w:bookmarkEnd w:id="0"/>
      <w:r w:rsidR="00EE658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14:paraId="5B6AF659" w14:textId="7797D6EF" w:rsidR="00CC1981" w:rsidRPr="00A71CA2" w:rsidRDefault="00CC1981" w:rsidP="0072625E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>Zakres wsparcia:</w:t>
      </w:r>
    </w:p>
    <w:p w14:paraId="3179A925" w14:textId="77777777" w:rsidR="00CC1981" w:rsidRPr="00A71CA2" w:rsidRDefault="00CC1981" w:rsidP="0072625E">
      <w:pPr>
        <w:pStyle w:val="Akapitzlist"/>
        <w:numPr>
          <w:ilvl w:val="0"/>
          <w:numId w:val="21"/>
        </w:numPr>
        <w:spacing w:before="100" w:beforeAutospacing="1" w:after="100" w:afterAutospacing="1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>tworzenie nowych miejsc przedszkolnych</w:t>
      </w:r>
      <w:r>
        <w:rPr>
          <w:rFonts w:ascii="Arial" w:hAnsi="Arial" w:cs="Arial"/>
          <w:sz w:val="24"/>
          <w:szCs w:val="24"/>
        </w:rPr>
        <w:t xml:space="preserve"> i ich bieżące funkcjonowanie</w:t>
      </w:r>
      <w:r w:rsidRPr="00A71CA2">
        <w:rPr>
          <w:rFonts w:ascii="Arial" w:hAnsi="Arial" w:cs="Arial"/>
          <w:sz w:val="24"/>
          <w:szCs w:val="24"/>
        </w:rPr>
        <w:t>,</w:t>
      </w:r>
    </w:p>
    <w:p w14:paraId="235AD11A" w14:textId="77777777" w:rsidR="00CC1981" w:rsidRPr="00A71CA2" w:rsidRDefault="00CC1981" w:rsidP="0072625E">
      <w:pPr>
        <w:pStyle w:val="Akapitzlist"/>
        <w:numPr>
          <w:ilvl w:val="0"/>
          <w:numId w:val="21"/>
        </w:numPr>
        <w:spacing w:before="100" w:beforeAutospacing="1" w:after="100" w:afterAutospacing="1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>realizacja dodatkowej oferty edukacyjnej, specjalistycznej lub eduk</w:t>
      </w:r>
      <w:r>
        <w:rPr>
          <w:rFonts w:ascii="Arial" w:hAnsi="Arial" w:cs="Arial"/>
          <w:sz w:val="24"/>
          <w:szCs w:val="24"/>
        </w:rPr>
        <w:t>a</w:t>
      </w:r>
      <w:r w:rsidRPr="00A71CA2">
        <w:rPr>
          <w:rFonts w:ascii="Arial" w:hAnsi="Arial" w:cs="Arial"/>
          <w:sz w:val="24"/>
          <w:szCs w:val="24"/>
        </w:rPr>
        <w:t>cji włączającej,</w:t>
      </w:r>
    </w:p>
    <w:p w14:paraId="6E14920F" w14:textId="5895294E" w:rsidR="00CC1981" w:rsidRPr="00A71CA2" w:rsidRDefault="00CC1981" w:rsidP="0072625E">
      <w:pPr>
        <w:pStyle w:val="Akapitzlist"/>
        <w:numPr>
          <w:ilvl w:val="0"/>
          <w:numId w:val="21"/>
        </w:numPr>
        <w:spacing w:before="100" w:beforeAutospacing="1" w:after="100" w:afterAutospacing="1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>dostosowanie miejsc wychowania przedszkolnego do potrzeb dzieci z niepełnosprawnościami,</w:t>
      </w:r>
    </w:p>
    <w:p w14:paraId="26342B75" w14:textId="77777777" w:rsidR="00CC1981" w:rsidRDefault="00CC1981" w:rsidP="0072625E">
      <w:pPr>
        <w:pStyle w:val="Akapitzlist"/>
        <w:numPr>
          <w:ilvl w:val="0"/>
          <w:numId w:val="21"/>
        </w:numPr>
        <w:spacing w:before="100" w:beforeAutospacing="1" w:after="100" w:afterAutospacing="1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>podnoszenie kompetencji oraz nabywanie kwalifikacji przedstawicieli kadry ośrodków wychowania przedszkolnego</w:t>
      </w:r>
    </w:p>
    <w:p w14:paraId="1E90D73A" w14:textId="6F79EC53" w:rsidR="006F1849" w:rsidRDefault="00CC1981" w:rsidP="0072625E">
      <w:pPr>
        <w:pStyle w:val="Akapitzlist"/>
        <w:numPr>
          <w:ilvl w:val="0"/>
          <w:numId w:val="21"/>
        </w:numPr>
        <w:spacing w:before="100" w:beforeAutospacing="1" w:after="100" w:afterAutospacing="1" w:line="276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działania wynikające z wychowawczej lub wspierającej funkcji </w:t>
      </w:r>
      <w:r w:rsidR="000976C3">
        <w:rPr>
          <w:rFonts w:ascii="Arial" w:hAnsi="Arial" w:cs="Arial"/>
          <w:sz w:val="24"/>
          <w:szCs w:val="24"/>
        </w:rPr>
        <w:t>ośrodków wychowania przedszkolnego</w:t>
      </w:r>
      <w:r>
        <w:rPr>
          <w:rFonts w:ascii="Arial" w:hAnsi="Arial" w:cs="Arial"/>
          <w:sz w:val="24"/>
          <w:szCs w:val="24"/>
        </w:rPr>
        <w:t>.</w:t>
      </w:r>
    </w:p>
    <w:p w14:paraId="2C91C687" w14:textId="77777777" w:rsidR="006F1849" w:rsidRDefault="006F18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br w:type="page"/>
      </w:r>
    </w:p>
    <w:p w14:paraId="4EF5B526" w14:textId="7067B8B5" w:rsidR="00372FF9" w:rsidRPr="00872FC5" w:rsidRDefault="008272D0" w:rsidP="0072625E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872FC5">
        <w:rPr>
          <w:rFonts w:ascii="Arial" w:hAnsi="Arial" w:cs="Arial"/>
          <w:b/>
          <w:bCs/>
          <w:sz w:val="24"/>
          <w:szCs w:val="24"/>
        </w:rPr>
        <w:lastRenderedPageBreak/>
        <w:t>Kryteria</w:t>
      </w:r>
      <w:r w:rsidR="00372FF9" w:rsidRPr="00872FC5">
        <w:rPr>
          <w:rFonts w:ascii="Arial" w:hAnsi="Arial" w:cs="Arial"/>
          <w:b/>
          <w:bCs/>
          <w:sz w:val="24"/>
          <w:szCs w:val="24"/>
        </w:rPr>
        <w:t xml:space="preserve"> horyzontalne</w:t>
      </w:r>
    </w:p>
    <w:tbl>
      <w:tblPr>
        <w:tblStyle w:val="Tabela-Siatka"/>
        <w:tblW w:w="5114" w:type="pct"/>
        <w:tblLayout w:type="fixed"/>
        <w:tblLook w:val="0620" w:firstRow="1" w:lastRow="0" w:firstColumn="0" w:lastColumn="0" w:noHBand="1" w:noVBand="1"/>
      </w:tblPr>
      <w:tblGrid>
        <w:gridCol w:w="636"/>
        <w:gridCol w:w="3046"/>
        <w:gridCol w:w="6804"/>
        <w:gridCol w:w="3827"/>
      </w:tblGrid>
      <w:tr w:rsidR="000E4428" w:rsidRPr="00237D23" w14:paraId="74C58DAC" w14:textId="77777777" w:rsidTr="00373AC9">
        <w:trPr>
          <w:tblHeader/>
        </w:trPr>
        <w:tc>
          <w:tcPr>
            <w:tcW w:w="222" w:type="pct"/>
            <w:shd w:val="clear" w:color="auto" w:fill="D9D9D9" w:themeFill="background1" w:themeFillShade="D9"/>
          </w:tcPr>
          <w:p w14:paraId="3E8644D6" w14:textId="1F5744B3" w:rsidR="00372FF9" w:rsidRPr="00237D23" w:rsidRDefault="00372FF9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64" w:type="pct"/>
            <w:shd w:val="clear" w:color="auto" w:fill="D9D9D9" w:themeFill="background1" w:themeFillShade="D9"/>
          </w:tcPr>
          <w:p w14:paraId="400BA414" w14:textId="785C75F7" w:rsidR="00372FF9" w:rsidRPr="00237D23" w:rsidRDefault="00372FF9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377" w:type="pct"/>
            <w:shd w:val="clear" w:color="auto" w:fill="D9D9D9" w:themeFill="background1" w:themeFillShade="D9"/>
          </w:tcPr>
          <w:p w14:paraId="19A2610B" w14:textId="62D3EEB7" w:rsidR="00372FF9" w:rsidRPr="00237D23" w:rsidRDefault="00372FF9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="0073785A" w:rsidRPr="00237D23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337" w:type="pct"/>
            <w:shd w:val="clear" w:color="auto" w:fill="D9D9D9" w:themeFill="background1" w:themeFillShade="D9"/>
          </w:tcPr>
          <w:p w14:paraId="0571AB4E" w14:textId="5ED34D75" w:rsidR="00372FF9" w:rsidRPr="00237D23" w:rsidRDefault="00372FF9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131B84" w:rsidRPr="00237D23" w14:paraId="42E4C4F2" w14:textId="77777777" w:rsidTr="00373AC9">
        <w:tc>
          <w:tcPr>
            <w:tcW w:w="222" w:type="pct"/>
          </w:tcPr>
          <w:p w14:paraId="59D9047B" w14:textId="3338EEA3" w:rsidR="00131B84" w:rsidRPr="00237D23" w:rsidRDefault="00131B84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64" w:type="pct"/>
          </w:tcPr>
          <w:p w14:paraId="758DCC68" w14:textId="039D1FEB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377" w:type="pct"/>
          </w:tcPr>
          <w:p w14:paraId="3DDE2B00" w14:textId="77777777" w:rsidR="00131B84" w:rsidRPr="00BB233C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0F24746C" w14:textId="77777777" w:rsidR="00131B84" w:rsidRPr="00BB233C" w:rsidRDefault="00131B84" w:rsidP="0072625E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BB233C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BB233C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7DCC123" w14:textId="1A48F26B" w:rsidR="00131B84" w:rsidRPr="0072625E" w:rsidRDefault="00131B84" w:rsidP="0072625E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wnioskodawca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</w:t>
            </w:r>
            <w:r w:rsidRPr="00BB233C">
              <w:rPr>
                <w:rFonts w:ascii="Arial" w:hAnsi="Arial" w:cs="Arial"/>
                <w:sz w:val="24"/>
                <w:szCs w:val="24"/>
              </w:rPr>
              <w:lastRenderedPageBreak/>
              <w:t>projektu, zgodnie z art. 73 ust. 2 lit. f) rozporządzenia nr 2021/1060.</w:t>
            </w:r>
          </w:p>
          <w:p w14:paraId="5BE796EF" w14:textId="0AEA13D7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25528995"/>
            <w:r w:rsidRPr="00BB233C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</w:t>
            </w:r>
            <w:bookmarkEnd w:id="1"/>
            <w:r w:rsidRPr="00BB233C">
              <w:rPr>
                <w:rFonts w:ascii="Arial" w:hAnsi="Arial" w:cs="Arial"/>
                <w:sz w:val="24"/>
                <w:szCs w:val="24"/>
              </w:rPr>
              <w:t>i ewentualnie w zakresie pkt 2 w oparciu o oświadczenie wnioskodawcy (jeśli dotyczy) stanowiące załącznik do wniosku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dofinansowanie projektu opatrzony </w:t>
            </w:r>
            <w:r>
              <w:rPr>
                <w:rFonts w:ascii="Arial" w:hAnsi="Arial" w:cs="Arial"/>
                <w:sz w:val="24"/>
                <w:szCs w:val="24"/>
              </w:rPr>
              <w:t>elektronicznym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33C">
              <w:rPr>
                <w:rFonts w:ascii="Arial" w:hAnsi="Arial" w:cs="Arial"/>
                <w:sz w:val="24"/>
                <w:szCs w:val="24"/>
              </w:rPr>
              <w:t>podpisem kwalifikowanym.</w:t>
            </w:r>
          </w:p>
        </w:tc>
        <w:tc>
          <w:tcPr>
            <w:tcW w:w="1337" w:type="pct"/>
          </w:tcPr>
          <w:p w14:paraId="54B8A79A" w14:textId="7BB2CB4E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C4431B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E96310E" w14:textId="0AAA0181" w:rsidR="00131B84" w:rsidRPr="00237D23" w:rsidRDefault="00C4431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A6B19">
              <w:rPr>
                <w:rFonts w:ascii="Arial" w:hAnsi="Arial" w:cs="Arial"/>
                <w:sz w:val="24"/>
                <w:szCs w:val="24"/>
              </w:rPr>
              <w:t>Dopuszcza się możliwość skierowania kryterium do negocjacji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A6B19">
              <w:rPr>
                <w:rFonts w:ascii="Arial" w:hAnsi="Arial" w:cs="Arial"/>
                <w:sz w:val="24"/>
                <w:szCs w:val="24"/>
              </w:rPr>
              <w:t>w zakresie wskazanym w Regulaminie wyboru projektów.</w:t>
            </w:r>
          </w:p>
        </w:tc>
      </w:tr>
      <w:tr w:rsidR="00131B84" w:rsidRPr="00237D23" w14:paraId="78B47CD0" w14:textId="77777777" w:rsidTr="00373AC9">
        <w:tc>
          <w:tcPr>
            <w:tcW w:w="222" w:type="pct"/>
          </w:tcPr>
          <w:p w14:paraId="4F24C58D" w14:textId="51B5C198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A.2 </w:t>
            </w:r>
          </w:p>
        </w:tc>
        <w:tc>
          <w:tcPr>
            <w:tcW w:w="1064" w:type="pct"/>
          </w:tcPr>
          <w:p w14:paraId="50BB99B3" w14:textId="000B74B3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4D9E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 (dotyczy JST)</w:t>
            </w:r>
          </w:p>
        </w:tc>
        <w:tc>
          <w:tcPr>
            <w:tcW w:w="2377" w:type="pct"/>
          </w:tcPr>
          <w:p w14:paraId="3E379151" w14:textId="77777777" w:rsidR="008C537D" w:rsidRPr="008C537D" w:rsidRDefault="008C537D" w:rsidP="008C537D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8C537D">
              <w:rPr>
                <w:rFonts w:ascii="Arial" w:eastAsia="Calibri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74CE9B6D" w14:textId="77777777" w:rsidR="008C537D" w:rsidRPr="008C537D" w:rsidRDefault="008C537D" w:rsidP="008C537D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8C537D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52D9DFC" w14:textId="77777777" w:rsidR="008C537D" w:rsidRPr="008C537D" w:rsidRDefault="008C537D" w:rsidP="00F72F25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8C537D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dyskryminujące akty prawa miejscowego, sprzeczne z zasadami, o których mowa w art. 9 ust. 3 rozporządzenia nr 2021/1060, a następnie podjęła </w:t>
            </w:r>
            <w:r w:rsidRPr="008C537D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lastRenderedPageBreak/>
              <w:t>skuteczne działania naprawcze kryterium uznaje się za spełnione. Podjęte działania naprawcze powinny być opisane we wniosku o dofinansowanie.</w:t>
            </w:r>
          </w:p>
          <w:p w14:paraId="48043BF2" w14:textId="42108209" w:rsidR="00131B84" w:rsidRPr="00F72F25" w:rsidRDefault="008C537D" w:rsidP="00F72F25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8C537D">
              <w:rPr>
                <w:rFonts w:ascii="Arial" w:eastAsia="Calibri" w:hAnsi="Arial" w:cs="Arial"/>
                <w:sz w:val="24"/>
                <w:szCs w:val="24"/>
              </w:rPr>
              <w:t>Kryterium weryfikowane jest m.in. w oparciu o oświadczenie wnioskodawcy</w:t>
            </w:r>
            <w:r w:rsidR="00F72F2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8C537D">
              <w:rPr>
                <w:rFonts w:ascii="Arial" w:eastAsia="Calibri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listę prowadzoną przez Rzecznika Praw Obywatelskich (RPO) obejmującą JST, które ustanowiły obowiązujące i uznane przez RPO za dyskryminujące akty prawa miejscowego (aktualną na dzień zakończenia naboru).</w:t>
            </w:r>
          </w:p>
        </w:tc>
        <w:tc>
          <w:tcPr>
            <w:tcW w:w="1337" w:type="pct"/>
          </w:tcPr>
          <w:p w14:paraId="49EF30B3" w14:textId="77777777" w:rsidR="00131B84" w:rsidRPr="000B0BD7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57C9D89" w14:textId="782C0DA7" w:rsidR="00131B84" w:rsidRPr="002E6041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0BD7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131B84" w:rsidRPr="00237D23" w14:paraId="5AF01204" w14:textId="77777777" w:rsidTr="00373AC9">
        <w:tc>
          <w:tcPr>
            <w:tcW w:w="222" w:type="pct"/>
          </w:tcPr>
          <w:p w14:paraId="5D64501A" w14:textId="0ABC31CB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64" w:type="pct"/>
          </w:tcPr>
          <w:p w14:paraId="6C61EDA1" w14:textId="737DE214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jest zgodny z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zasad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ą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równości szans</w:t>
            </w:r>
            <w:r w:rsidR="0072625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i niedyskryminacji, w tym dostępności dla</w:t>
            </w:r>
            <w:r w:rsidR="0072625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osób z niepełnosprawnościami</w:t>
            </w:r>
          </w:p>
        </w:tc>
        <w:tc>
          <w:tcPr>
            <w:tcW w:w="2377" w:type="pct"/>
          </w:tcPr>
          <w:p w14:paraId="45BF7446" w14:textId="45C6E5F8" w:rsidR="00131B84" w:rsidRPr="00BB233C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92755E">
              <w:rPr>
                <w:rFonts w:ascii="Arial" w:hAnsi="Arial" w:cs="Arial"/>
                <w:sz w:val="24"/>
                <w:szCs w:val="24"/>
              </w:rPr>
              <w:t xml:space="preserve">W kryterium sprawdzimy, czy nie występują niezgodności zapisów wniosku o dofinansowanie projektu z zasadą równości szans i niedyskryminacji, określoną w art. 9 Rozporządzenia 2021/1060 oraz </w:t>
            </w:r>
            <w:r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92755E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03E620D2" w14:textId="5CDC7892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0370D3EE" w14:textId="77777777" w:rsidR="00131B84" w:rsidRPr="000B0BD7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E85B7FC" w14:textId="1A7EF8BA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131B84" w:rsidRPr="00237D23" w14:paraId="0BE11C9E" w14:textId="77777777" w:rsidTr="00373AC9">
        <w:tc>
          <w:tcPr>
            <w:tcW w:w="222" w:type="pct"/>
          </w:tcPr>
          <w:p w14:paraId="46F00AA1" w14:textId="70CEDD9C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64" w:type="pct"/>
          </w:tcPr>
          <w:p w14:paraId="01D4A0E7" w14:textId="4B59FBDC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377" w:type="pct"/>
          </w:tcPr>
          <w:p w14:paraId="156946DC" w14:textId="3F56FD25" w:rsidR="00131B84" w:rsidRPr="00BB233C" w:rsidRDefault="00131B84" w:rsidP="0072625E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 Wytycznych dotyczących realizacji zasad równościowych w ramach funduszy unijnych na lata 2021-2027</w:t>
            </w:r>
            <w:r w:rsidRPr="00BB233C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552D6C4C" w14:textId="02D022C5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1A37C9E8" w14:textId="77777777" w:rsidR="00131B84" w:rsidRPr="000B0BD7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AA08A29" w14:textId="6949939C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0BD7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131B84" w:rsidRPr="00237D23" w14:paraId="7B3075AF" w14:textId="77777777" w:rsidTr="00373AC9">
        <w:tc>
          <w:tcPr>
            <w:tcW w:w="222" w:type="pct"/>
          </w:tcPr>
          <w:p w14:paraId="33E1D354" w14:textId="4B189199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64" w:type="pct"/>
          </w:tcPr>
          <w:p w14:paraId="7975049F" w14:textId="23C83479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377" w:type="pct"/>
          </w:tcPr>
          <w:p w14:paraId="3F15BFDF" w14:textId="073A533B" w:rsidR="00131B84" w:rsidRPr="0092755E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BB233C">
              <w:rPr>
                <w:rFonts w:ascii="Arial" w:hAnsi="Arial" w:cs="Arial"/>
                <w:sz w:val="24"/>
                <w:szCs w:val="24"/>
              </w:rPr>
              <w:t>jest zgodny z Kart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Praw Podstawowych Unii Europejskiej z dnia 26 października 2012 r. (Dz. Urz. UE C 326/</w:t>
            </w:r>
            <w:r w:rsidRPr="0092755E">
              <w:rPr>
                <w:rFonts w:ascii="Arial" w:hAnsi="Arial" w:cs="Arial"/>
                <w:sz w:val="24"/>
                <w:szCs w:val="24"/>
              </w:rPr>
              <w:t>391 z 26.10.2012) w zakresie odnoszącym się do sposobu realizacji, zakresu projektu i wnioskodawcy.</w:t>
            </w:r>
          </w:p>
          <w:p w14:paraId="6F2D333F" w14:textId="6397A94A" w:rsidR="00131B84" w:rsidRPr="0092755E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92755E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193F3011" w14:textId="3413E2A9" w:rsidR="00131B84" w:rsidRPr="00237D23" w:rsidRDefault="00131B84" w:rsidP="0072625E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39D02110" w14:textId="77777777" w:rsidR="00131B84" w:rsidRPr="000B0BD7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823A9A9" w14:textId="0091451F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131B84" w:rsidRPr="00237D23" w14:paraId="211B9925" w14:textId="77777777" w:rsidTr="00373AC9">
        <w:tc>
          <w:tcPr>
            <w:tcW w:w="222" w:type="pct"/>
          </w:tcPr>
          <w:p w14:paraId="31604B7A" w14:textId="08967207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64" w:type="pct"/>
          </w:tcPr>
          <w:p w14:paraId="563C4F53" w14:textId="5EE4B5D5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377" w:type="pct"/>
          </w:tcPr>
          <w:p w14:paraId="280195A0" w14:textId="4C467830" w:rsidR="00131B84" w:rsidRPr="00BB233C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BB233C">
              <w:rPr>
                <w:rFonts w:ascii="Arial" w:hAnsi="Arial" w:cs="Arial"/>
                <w:sz w:val="24"/>
                <w:szCs w:val="24"/>
              </w:rPr>
              <w:t>jest zgodny z Konwencj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2B4F19FE" w14:textId="07208D7D" w:rsidR="00131B84" w:rsidRPr="00BB233C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92755E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62BC1258" w14:textId="14A5015D" w:rsidR="00131B84" w:rsidRPr="00237D23" w:rsidRDefault="00131B84" w:rsidP="0072625E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4D89A7DC" w14:textId="77777777" w:rsidR="00131B84" w:rsidRPr="000B0BD7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418A916" w14:textId="34F97F4F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131B84" w:rsidRPr="00237D23" w14:paraId="1EA0F333" w14:textId="77777777" w:rsidTr="00373AC9">
        <w:tc>
          <w:tcPr>
            <w:tcW w:w="222" w:type="pct"/>
          </w:tcPr>
          <w:p w14:paraId="56138515" w14:textId="0EA1290C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64" w:type="pct"/>
          </w:tcPr>
          <w:p w14:paraId="45E54C7F" w14:textId="4153BD8F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377" w:type="pct"/>
          </w:tcPr>
          <w:p w14:paraId="73F0DE17" w14:textId="06E0B77A" w:rsidR="00131B84" w:rsidRPr="00BB233C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08B48420" w14:textId="7A8520B9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3AB2A34B" w14:textId="77777777" w:rsidR="00131B84" w:rsidRPr="000B0BD7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103D66E4" w14:textId="722F4A56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0BD7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A2717B" w:rsidRPr="00237D23" w14:paraId="4B97BC92" w14:textId="77777777" w:rsidTr="00373AC9">
        <w:trPr>
          <w:trHeight w:val="940"/>
        </w:trPr>
        <w:tc>
          <w:tcPr>
            <w:tcW w:w="222" w:type="pct"/>
          </w:tcPr>
          <w:p w14:paraId="6A8B5186" w14:textId="57B0752B" w:rsidR="00A2717B" w:rsidRPr="00237D23" w:rsidRDefault="00A271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64" w:type="pct"/>
          </w:tcPr>
          <w:p w14:paraId="7DC36CD3" w14:textId="3326DEF7" w:rsidR="00A2717B" w:rsidRPr="00237D23" w:rsidRDefault="00A271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ekonomiczny</w:t>
            </w:r>
          </w:p>
        </w:tc>
        <w:tc>
          <w:tcPr>
            <w:tcW w:w="2377" w:type="pct"/>
          </w:tcPr>
          <w:p w14:paraId="0A941067" w14:textId="38AADE18" w:rsidR="00A2717B" w:rsidRPr="000B0BD7" w:rsidRDefault="00A271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t>roczny obrót</w:t>
            </w:r>
            <w:r w:rsidRPr="000B0BD7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6"/>
            </w: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t xml:space="preserve"> wnioskodawcy jest równy lub wyższy od 25% średnich rocznych wydatków</w:t>
            </w:r>
            <w:r w:rsidRPr="000B0BD7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7"/>
            </w: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t xml:space="preserve"> w projekcie</w:t>
            </w:r>
            <w:r w:rsidR="00C4431B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8"/>
            </w: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D460300" w14:textId="77777777" w:rsidR="00A2717B" w:rsidRPr="000B0BD7" w:rsidRDefault="00A2717B" w:rsidP="0072625E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 przypadku projektów partnerskich wnioskodawcą w rozumieniu niniejszego kryterium jest wyłącznie partner wiodący inicjujący partnerstwo. Obroty pozostałych partnerów nie będą traktowane jako potencjał ekonomiczny wnioskodawcy.</w:t>
            </w:r>
          </w:p>
          <w:p w14:paraId="31EE110F" w14:textId="56DFBAE4" w:rsidR="00A2717B" w:rsidRPr="000B0BD7" w:rsidRDefault="00A2717B" w:rsidP="0072625E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 celu spełnienia kryterium wnioskodawca musi wskazać obrót za zamknięty i zatwierdzony rok obrotowy lub za zamknięty i zatwierdzony rok kalendarzowy.</w:t>
            </w:r>
          </w:p>
          <w:p w14:paraId="1511423F" w14:textId="60119B89" w:rsidR="00A2717B" w:rsidRPr="000B0BD7" w:rsidRDefault="00A2717B" w:rsidP="0072625E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t>Wskazany obrót musi dotyczyć jednego z pięciu ostatnich lat i być równy lub wyższy od wartości stanowiącej 25% średnich rocznych wydatków w projekcie</w:t>
            </w:r>
            <w:r w:rsidRPr="000B0BD7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9"/>
            </w: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2271D8A" w14:textId="72E373F6" w:rsidR="00A2717B" w:rsidRPr="000B0BD7" w:rsidRDefault="00A2717B" w:rsidP="0072625E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t>W przypadku, gdy projekt trwa dłużej niż jeden rok (12 miesięcy) należy wartość obrotów odnieść do średnich rocznych wydatków w projekcie.</w:t>
            </w:r>
          </w:p>
          <w:p w14:paraId="41A508E1" w14:textId="77777777" w:rsidR="00A2717B" w:rsidRPr="000B0BD7" w:rsidRDefault="00A2717B" w:rsidP="0072625E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t>W przypadku wnioskodawcy, który realizuje projekt w okresie nieprzekraczającym 12 miesięcy, wskazane przez niego obroty należy odnieść do 25% całkowitej wartości projektu. Weryfikacja spełnienia kryterium będzie odbywała się w analogiczny sposób również wtedy, gdy projekt trwający nie dłużej niż rok będzie realizowany na przełomie lat.</w:t>
            </w:r>
          </w:p>
          <w:p w14:paraId="73528018" w14:textId="77777777" w:rsidR="00A2717B" w:rsidRPr="000B0BD7" w:rsidRDefault="00A2717B" w:rsidP="0072625E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t xml:space="preserve">W sytuacji, gdy wnioskodawca funkcjonuje krócej niż rok, jako obrót powinien on wskazać wartość właściwą dla typu podmiotu odnoszącą się do okresu liczonego od rozpoczęcia przez niego działalności do momentu zamknięcia roku </w:t>
            </w: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obrotowego lub roku kalendarzowego, w którym tę działalność rozpoczął.</w:t>
            </w:r>
          </w:p>
          <w:p w14:paraId="3F090930" w14:textId="77777777" w:rsidR="00A2717B" w:rsidRPr="000B0BD7" w:rsidRDefault="00A2717B" w:rsidP="0072625E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t>Podczas określania potencjału finansowego nie jest możliwe stosowanie proporcji – tzn. w przypadku, gdy wnioskodawca wykazuje obrót za okres krótszy niż rok, należy go odnieść zawsze do 25% średnich rocznych wydatków w projekcie.</w:t>
            </w:r>
          </w:p>
          <w:p w14:paraId="58B242A3" w14:textId="77777777" w:rsidR="00A2717B" w:rsidRPr="000B0BD7" w:rsidRDefault="00A271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t>Kryterium nie dotyczy sytuacji, kiedy wnioskodawcą jest jednostka sektora finansów publicznych.</w:t>
            </w:r>
          </w:p>
          <w:p w14:paraId="4D32D11D" w14:textId="49B35D00" w:rsidR="00A2717B" w:rsidRPr="00237D23" w:rsidRDefault="00A271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 dofinansowanie projektu.</w:t>
            </w:r>
          </w:p>
        </w:tc>
        <w:tc>
          <w:tcPr>
            <w:tcW w:w="1337" w:type="pct"/>
          </w:tcPr>
          <w:p w14:paraId="2B272E5D" w14:textId="2399E945" w:rsidR="00A2717B" w:rsidRPr="00237D23" w:rsidRDefault="00A271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</w:p>
          <w:p w14:paraId="0BABCE9D" w14:textId="1E88C764" w:rsidR="00A2717B" w:rsidRPr="00237D23" w:rsidRDefault="00A271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ocenę).</w:t>
            </w:r>
          </w:p>
          <w:p w14:paraId="318D261E" w14:textId="4A30600C" w:rsidR="00A2717B" w:rsidRPr="00237D23" w:rsidRDefault="00A271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237D23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131B84" w:rsidRPr="00237D23" w14:paraId="5795B9F8" w14:textId="77777777" w:rsidTr="00373AC9">
        <w:tc>
          <w:tcPr>
            <w:tcW w:w="222" w:type="pct"/>
          </w:tcPr>
          <w:p w14:paraId="4032FCBD" w14:textId="3B65E310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64" w:type="pct"/>
          </w:tcPr>
          <w:p w14:paraId="7F16A83C" w14:textId="515FA30B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377" w:type="pct"/>
          </w:tcPr>
          <w:p w14:paraId="5CFEB6FC" w14:textId="6C4650E9" w:rsidR="00131B84" w:rsidRPr="003B1556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 projekt jest zgodny z wymogami dla projektu partnerskiego wskazanymi w art. 39 ust. 1 w związku z ust. 13 Ustawy z dnia 28 kwietnia 2022 r. o zasadach realizacji zadań finansowanych ze środków europejskich w perspektywie finansowej 2021-2027 (Dz. U. poz. 1079</w:t>
            </w:r>
            <w:r>
              <w:rPr>
                <w:rFonts w:ascii="Arial" w:hAnsi="Arial" w:cs="Arial"/>
                <w:sz w:val="24"/>
                <w:szCs w:val="24"/>
              </w:rPr>
              <w:t>; dalej: ustawa wdrożeniowa</w:t>
            </w:r>
            <w:r w:rsidRPr="003B1556">
              <w:rPr>
                <w:rFonts w:ascii="Arial" w:hAnsi="Arial" w:cs="Arial"/>
                <w:sz w:val="24"/>
                <w:szCs w:val="24"/>
              </w:rPr>
              <w:t>), tj.:</w:t>
            </w:r>
          </w:p>
          <w:p w14:paraId="32BEC128" w14:textId="77777777" w:rsidR="00131B84" w:rsidRPr="003B1556" w:rsidRDefault="00131B84" w:rsidP="0072625E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66F89E2F" w14:textId="01434DBF" w:rsidR="00131B84" w:rsidRPr="0072625E" w:rsidRDefault="00131B84" w:rsidP="0072625E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2FB0E6F0" w14:textId="0E0A5768" w:rsidR="00131B84" w:rsidRPr="003B1556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Powyższe wymogi muszą być spełnione łącznie. Udział partnerów w projekcie partnerskim nie może polegać wyłącznie na wniesieniu do jego realizacji ww. zasobów.</w:t>
            </w:r>
          </w:p>
          <w:p w14:paraId="2341143D" w14:textId="0055FB08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7FA01C9A" w14:textId="416E0568" w:rsidR="00131B84" w:rsidRPr="00BB233C" w:rsidRDefault="00131B84" w:rsidP="0072625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5F3DE7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/nie dotyczy</w:t>
            </w:r>
          </w:p>
          <w:p w14:paraId="5FB1BECC" w14:textId="7D8C221E" w:rsidR="005F3DE7" w:rsidRPr="00BB233C" w:rsidRDefault="005F3DE7" w:rsidP="0072625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</w:t>
            </w:r>
            <w:r>
              <w:rPr>
                <w:rFonts w:ascii="Arial" w:hAnsi="Arial" w:cs="Arial"/>
                <w:bCs/>
                <w:sz w:val="24"/>
                <w:szCs w:val="24"/>
              </w:rPr>
              <w:t>oznacza negatywną ocenę</w:t>
            </w:r>
            <w:r w:rsidRPr="00BB233C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12B2272E" w14:textId="6BF965ED" w:rsidR="00131B84" w:rsidRPr="00237D23" w:rsidRDefault="005F3DE7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2A04A1FA" w14:textId="0B637FA4" w:rsidR="003830BC" w:rsidRPr="00872FC5" w:rsidRDefault="003830BC" w:rsidP="0072625E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872FC5">
        <w:rPr>
          <w:rFonts w:ascii="Arial" w:hAnsi="Arial" w:cs="Arial"/>
          <w:b/>
          <w:bCs/>
          <w:sz w:val="24"/>
          <w:szCs w:val="24"/>
        </w:rPr>
        <w:t>Kryteria merytoryczne</w:t>
      </w:r>
    </w:p>
    <w:tbl>
      <w:tblPr>
        <w:tblStyle w:val="Tabela-Siatka"/>
        <w:tblW w:w="5114" w:type="pct"/>
        <w:tblLook w:val="0620" w:firstRow="1" w:lastRow="0" w:firstColumn="0" w:lastColumn="0" w:noHBand="1" w:noVBand="1"/>
      </w:tblPr>
      <w:tblGrid>
        <w:gridCol w:w="590"/>
        <w:gridCol w:w="2808"/>
        <w:gridCol w:w="7088"/>
        <w:gridCol w:w="3827"/>
      </w:tblGrid>
      <w:tr w:rsidR="003830BC" w:rsidRPr="00237D23" w14:paraId="4F188539" w14:textId="77777777" w:rsidTr="00373AC9">
        <w:trPr>
          <w:tblHeader/>
        </w:trPr>
        <w:tc>
          <w:tcPr>
            <w:tcW w:w="206" w:type="pct"/>
            <w:shd w:val="clear" w:color="auto" w:fill="D9D9D9" w:themeFill="background1" w:themeFillShade="D9"/>
          </w:tcPr>
          <w:p w14:paraId="0EC6B8AF" w14:textId="77777777" w:rsidR="003830BC" w:rsidRPr="00237D23" w:rsidRDefault="003830BC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81" w:type="pct"/>
            <w:shd w:val="clear" w:color="auto" w:fill="D9D9D9" w:themeFill="background1" w:themeFillShade="D9"/>
          </w:tcPr>
          <w:p w14:paraId="78A7C246" w14:textId="77777777" w:rsidR="003830BC" w:rsidRPr="00237D23" w:rsidRDefault="003830BC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476" w:type="pct"/>
            <w:shd w:val="clear" w:color="auto" w:fill="D9D9D9" w:themeFill="background1" w:themeFillShade="D9"/>
          </w:tcPr>
          <w:p w14:paraId="56D4FA2E" w14:textId="77777777" w:rsidR="003830BC" w:rsidRPr="00237D23" w:rsidRDefault="003830BC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337" w:type="pct"/>
            <w:shd w:val="clear" w:color="auto" w:fill="D9D9D9" w:themeFill="background1" w:themeFillShade="D9"/>
          </w:tcPr>
          <w:p w14:paraId="438E8F34" w14:textId="77777777" w:rsidR="003830BC" w:rsidRPr="00237D23" w:rsidRDefault="003830BC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5697B" w:rsidRPr="00237D23" w14:paraId="56346190" w14:textId="77777777" w:rsidTr="00373AC9">
        <w:tc>
          <w:tcPr>
            <w:tcW w:w="206" w:type="pct"/>
          </w:tcPr>
          <w:p w14:paraId="7ABBB28C" w14:textId="22BD65EC" w:rsidR="0075697B" w:rsidRPr="00237D23" w:rsidRDefault="0075697B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981" w:type="pct"/>
          </w:tcPr>
          <w:p w14:paraId="0DBD92B5" w14:textId="128B9465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Potrzeba realizacji </w:t>
            </w:r>
            <w:r w:rsidRPr="00237D23">
              <w:rPr>
                <w:rFonts w:ascii="Arial" w:hAnsi="Arial" w:cs="Arial"/>
                <w:b/>
                <w:color w:val="000000"/>
                <w:sz w:val="24"/>
                <w:szCs w:val="24"/>
              </w:rPr>
              <w:br/>
              <w:t>i grupa docelowa projektu</w:t>
            </w:r>
          </w:p>
        </w:tc>
        <w:tc>
          <w:tcPr>
            <w:tcW w:w="2476" w:type="pct"/>
          </w:tcPr>
          <w:p w14:paraId="3CB1E852" w14:textId="77777777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448A0704" w14:textId="1D003DA9" w:rsidR="0075697B" w:rsidRPr="00237D23" w:rsidRDefault="0075697B" w:rsidP="0072625E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6C4E863C" w14:textId="0405CC4B" w:rsidR="0075697B" w:rsidRPr="0072625E" w:rsidRDefault="0075697B" w:rsidP="0072625E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dobór i opis grupy docelowej oraz sposób rekrutacji (w tym weryfikacja kwalifikowalności grupy docelowej) jest adekwatny do założeń projektu i Regulaminu wyboru projektów.</w:t>
            </w:r>
          </w:p>
          <w:p w14:paraId="30376B53" w14:textId="6D7B109E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3ECE7037" w14:textId="0E1704EE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337" w:type="pct"/>
          </w:tcPr>
          <w:p w14:paraId="30E2F6B2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0E1ED0F3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Projekt może uzyskać maksymalnie 15 pkt. w ramach oceny kryterium.</w:t>
            </w:r>
          </w:p>
          <w:p w14:paraId="4F42BC4A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w Regulaminie wyboru projektów, 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jeśli</w:t>
            </w:r>
            <w:r w:rsidRPr="00D85B37">
              <w:rPr>
                <w:rFonts w:ascii="Arial" w:hAnsi="Arial" w:cs="Arial"/>
                <w:sz w:val="24"/>
                <w:szCs w:val="24"/>
              </w:rPr>
              <w:t xml:space="preserve"> oceniający przyzna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 xml:space="preserve"> co najmniej 9 punktów w ramach oceny kryterium.</w:t>
            </w:r>
          </w:p>
          <w:p w14:paraId="4E3E3DB2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8 lub mniej punktów 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51521D21" w14:textId="44D1B533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lastRenderedPageBreak/>
              <w:t>Kryterium będzie miało charakter rozstrzygający 4 stopnia o ostatecznej kolejności na liście projektów skierowanych do etapu negocjacji, gdy więcej niż jeden projekt uzyska taką samą liczbę punktów.</w:t>
            </w:r>
          </w:p>
        </w:tc>
      </w:tr>
      <w:tr w:rsidR="0075697B" w:rsidRPr="00237D23" w14:paraId="67509BD2" w14:textId="77777777" w:rsidTr="00373AC9">
        <w:tc>
          <w:tcPr>
            <w:tcW w:w="206" w:type="pct"/>
          </w:tcPr>
          <w:p w14:paraId="328FC4B4" w14:textId="2635BE84" w:rsidR="0075697B" w:rsidRPr="00237D23" w:rsidRDefault="0075697B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981" w:type="pct"/>
          </w:tcPr>
          <w:p w14:paraId="5079FCBD" w14:textId="0FC8B286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476" w:type="pct"/>
          </w:tcPr>
          <w:p w14:paraId="2A1A9B71" w14:textId="4459A311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59CA0B13" w14:textId="77777777" w:rsidR="0075697B" w:rsidRPr="00237D23" w:rsidRDefault="0075697B" w:rsidP="0072625E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3717CD9E" w14:textId="77777777" w:rsidR="0075697B" w:rsidRPr="00237D23" w:rsidRDefault="0075697B" w:rsidP="0072625E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26BC4062" w14:textId="712EBDE1" w:rsidR="0075697B" w:rsidRPr="0072625E" w:rsidRDefault="0075697B" w:rsidP="0072625E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398E575D" w14:textId="25396028" w:rsidR="00793857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676AFD42" w14:textId="252AA198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3D69C49D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DA884EB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może uzyskać maksymalnie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0 pkt. w ramach oceny kryterium.</w:t>
            </w:r>
          </w:p>
          <w:p w14:paraId="64FFE297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D85B37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 xml:space="preserve">, jeśli oceniający przyzna co najmniej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 xml:space="preserve"> punktów w ramach oceny kryterium.</w:t>
            </w:r>
          </w:p>
          <w:p w14:paraId="47A4B60A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</w:t>
            </w: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D85B37">
              <w:rPr>
                <w:rFonts w:ascii="Arial" w:hAnsi="Arial" w:cs="Arial"/>
                <w:sz w:val="24"/>
                <w:szCs w:val="24"/>
              </w:rPr>
              <w:t xml:space="preserve"> lub mniej punktów 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1777BB14" w14:textId="14E868CA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będzie miało charakter rozstrzygający 1 stopnia o ostatecznej kolejności na liście projektów skierowanych do etapu negocjacji, gdy więcej niż jeden projekt uzyska taką samą liczbę punktów.</w:t>
            </w:r>
          </w:p>
        </w:tc>
      </w:tr>
      <w:tr w:rsidR="0075697B" w:rsidRPr="00237D23" w14:paraId="0536766E" w14:textId="77777777" w:rsidTr="00373AC9">
        <w:tc>
          <w:tcPr>
            <w:tcW w:w="206" w:type="pct"/>
          </w:tcPr>
          <w:p w14:paraId="1A76B1EA" w14:textId="11104457" w:rsidR="0075697B" w:rsidRPr="00237D23" w:rsidRDefault="0075697B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B.3</w:t>
            </w:r>
          </w:p>
        </w:tc>
        <w:tc>
          <w:tcPr>
            <w:tcW w:w="981" w:type="pct"/>
          </w:tcPr>
          <w:p w14:paraId="569423B1" w14:textId="21756B44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476" w:type="pct"/>
          </w:tcPr>
          <w:p w14:paraId="081E0AC4" w14:textId="77777777" w:rsidR="0075697B" w:rsidRPr="00237D23" w:rsidRDefault="0075697B" w:rsidP="0072625E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038FC40B" w14:textId="166D693A" w:rsidR="0075697B" w:rsidRPr="00237D23" w:rsidRDefault="0075697B" w:rsidP="0072625E">
            <w:pPr>
              <w:pStyle w:val="xmsolistparagraph"/>
              <w:numPr>
                <w:ilvl w:val="0"/>
                <w:numId w:val="14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zdiagnozowanego/ych problemu/ów oraz założonych celów/wskaźników;</w:t>
            </w:r>
          </w:p>
          <w:p w14:paraId="3D608E5F" w14:textId="551402E9" w:rsidR="0075697B" w:rsidRPr="00237D23" w:rsidRDefault="0075697B" w:rsidP="0072625E">
            <w:pPr>
              <w:pStyle w:val="xmsolistparagraph"/>
              <w:numPr>
                <w:ilvl w:val="0"/>
                <w:numId w:val="14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3C42AB14" w14:textId="7BC0958F" w:rsidR="0075697B" w:rsidRPr="00237D23" w:rsidRDefault="0075697B" w:rsidP="0072625E">
            <w:pPr>
              <w:pStyle w:val="xmsolistparagraph"/>
              <w:numPr>
                <w:ilvl w:val="0"/>
                <w:numId w:val="14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</w:p>
          <w:p w14:paraId="64A9EC90" w14:textId="263684E3" w:rsidR="0075697B" w:rsidRPr="00237D23" w:rsidRDefault="0075697B" w:rsidP="0072625E">
            <w:pPr>
              <w:pStyle w:val="xmsolistparagraph"/>
              <w:numPr>
                <w:ilvl w:val="0"/>
                <w:numId w:val="14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65E54965" w14:textId="1494CEB6" w:rsidR="0075697B" w:rsidRPr="00237D23" w:rsidRDefault="0075697B" w:rsidP="0072625E">
            <w:pPr>
              <w:pStyle w:val="xmsolistparagraph"/>
              <w:numPr>
                <w:ilvl w:val="0"/>
                <w:numId w:val="14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237D23">
              <w:rPr>
                <w:rFonts w:ascii="Arial" w:hAnsi="Arial" w:cs="Arial"/>
                <w:sz w:val="24"/>
                <w:szCs w:val="24"/>
              </w:rPr>
              <w:t>cross-financing</w:t>
            </w: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237D23">
              <w:rPr>
                <w:rFonts w:ascii="Arial" w:hAnsi="Arial" w:cs="Arial"/>
                <w:sz w:val="24"/>
                <w:szCs w:val="24"/>
              </w:rPr>
              <w:t>lub w sytuacji, gdy projekt podlega obowiązkowi utrzymania inwestycji zgodnie z obowiązującymi zasadami pomocy publicznej</w:t>
            </w: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5DACECE6" w14:textId="0AE8099B" w:rsidR="0075697B" w:rsidRPr="0072625E" w:rsidRDefault="0075697B" w:rsidP="0072625E">
            <w:pPr>
              <w:pStyle w:val="xmsolistparagraph"/>
              <w:numPr>
                <w:ilvl w:val="0"/>
                <w:numId w:val="14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1D34A57D" w14:textId="04C0B3B5" w:rsidR="00793857" w:rsidRPr="00237D23" w:rsidRDefault="0075697B" w:rsidP="0072625E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mowa w ustawie wdrożeniowej oraz przepisami prawa krajowego.</w:t>
            </w:r>
          </w:p>
          <w:p w14:paraId="50F3708D" w14:textId="02C5290C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7C933102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35CC2625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Projekt może uzyskać maksymalnie 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 xml:space="preserve"> pkt. w ramach oceny kryterium.</w:t>
            </w:r>
          </w:p>
          <w:p w14:paraId="73E01C33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D85B37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, jeśli oceniający przyzna co najmniej 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 xml:space="preserve"> punktów w ramach oceny kryterium.</w:t>
            </w:r>
          </w:p>
          <w:p w14:paraId="77A6CAA8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>Kryterium nie jest spełnione, jeśli oceniający przyzna 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D85B37">
              <w:rPr>
                <w:rFonts w:ascii="Arial" w:hAnsi="Arial" w:cs="Arial"/>
                <w:sz w:val="24"/>
                <w:szCs w:val="24"/>
              </w:rPr>
              <w:t xml:space="preserve"> lub mniej punktów 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51C81E12" w14:textId="54B9923B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będzie miało charakter rozstrzygający 3 stopnia o ostatecznej kolejności na liście projektów skierowanych do etapu negocjacji, gdy więcej niż jeden projekt uzyska taką samą liczbę punktów.</w:t>
            </w:r>
          </w:p>
        </w:tc>
      </w:tr>
      <w:tr w:rsidR="0075697B" w:rsidRPr="00237D23" w14:paraId="45E4EDCF" w14:textId="77777777" w:rsidTr="00373AC9">
        <w:tc>
          <w:tcPr>
            <w:tcW w:w="206" w:type="pct"/>
          </w:tcPr>
          <w:p w14:paraId="1569FDEE" w14:textId="4918850D" w:rsidR="0075697B" w:rsidRPr="00237D23" w:rsidRDefault="0075697B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981" w:type="pct"/>
          </w:tcPr>
          <w:p w14:paraId="1E3F4E22" w14:textId="30A0C61A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476" w:type="pct"/>
          </w:tcPr>
          <w:p w14:paraId="7DA52A71" w14:textId="77777777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45A24D1" w14:textId="77777777" w:rsidR="0075697B" w:rsidRPr="00237D23" w:rsidRDefault="0075697B" w:rsidP="0072625E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docelową,</w:t>
            </w:r>
          </w:p>
          <w:p w14:paraId="19DB6BEF" w14:textId="518DD448" w:rsidR="0075697B" w:rsidRPr="00237D23" w:rsidRDefault="0075697B" w:rsidP="0072625E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11C8621B" w14:textId="49159EA1" w:rsidR="0075697B" w:rsidRPr="00237D23" w:rsidRDefault="0075697B" w:rsidP="0072625E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projektów,</w:t>
            </w:r>
          </w:p>
          <w:p w14:paraId="7086BF14" w14:textId="6FBACFE3" w:rsidR="0075697B" w:rsidRPr="0072625E" w:rsidRDefault="0075697B" w:rsidP="0072625E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sposób zarządzania projektem.</w:t>
            </w:r>
          </w:p>
          <w:p w14:paraId="06EDA1A9" w14:textId="2424D982" w:rsidR="00C84D9E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01BE40DE" w14:textId="34B908CC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0C296383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2ADB3F41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Projekt może uzyskać maksymalnie 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 xml:space="preserve"> pkt. w ramach oceny kryterium.</w:t>
            </w:r>
          </w:p>
          <w:p w14:paraId="38166FF7" w14:textId="77777777" w:rsidR="0075697B" w:rsidRDefault="0075697B" w:rsidP="0072625E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D85B37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, jeśli oceniający przyzna co najmniej 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 xml:space="preserve"> punktów w ramach oceny kryterium.</w:t>
            </w:r>
          </w:p>
          <w:p w14:paraId="4FD217EB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>Kryterium nie jest spełnione, jeśli oceniający przyzna 1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D85B37">
              <w:rPr>
                <w:rFonts w:ascii="Arial" w:hAnsi="Arial" w:cs="Arial"/>
                <w:sz w:val="24"/>
                <w:szCs w:val="24"/>
              </w:rPr>
              <w:t xml:space="preserve"> lub mniej punktów 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726FCBA8" w14:textId="49EC6D42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lastRenderedPageBreak/>
              <w:t>Kryterium będzie miało charakter rozstrzygający 5 stopnia o ostatecznej kolejności na liście projektów skierowanych do etapu negocjacji, gdy więcej niż jeden projekt uzyska taką samą liczbę punktów.</w:t>
            </w:r>
          </w:p>
        </w:tc>
      </w:tr>
      <w:tr w:rsidR="0075697B" w:rsidRPr="00237D23" w14:paraId="5D274F0E" w14:textId="77777777" w:rsidTr="00373AC9">
        <w:tc>
          <w:tcPr>
            <w:tcW w:w="206" w:type="pct"/>
          </w:tcPr>
          <w:p w14:paraId="7A83E8C0" w14:textId="6CD32948" w:rsidR="0075697B" w:rsidRPr="00237D23" w:rsidRDefault="0075697B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B.5</w:t>
            </w:r>
          </w:p>
        </w:tc>
        <w:tc>
          <w:tcPr>
            <w:tcW w:w="981" w:type="pct"/>
          </w:tcPr>
          <w:p w14:paraId="318503B0" w14:textId="22DCA857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476" w:type="pct"/>
          </w:tcPr>
          <w:p w14:paraId="56EB4D2E" w14:textId="77777777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1BFCBA2D" w14:textId="77777777" w:rsidR="0075697B" w:rsidRPr="00237D23" w:rsidRDefault="0075697B" w:rsidP="0072625E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497F095E" w14:textId="77777777" w:rsidR="0075697B" w:rsidRPr="00237D23" w:rsidRDefault="0075697B" w:rsidP="0072625E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9973DC1" w14:textId="6B38B95B" w:rsidR="0075697B" w:rsidRPr="00237D23" w:rsidRDefault="0075697B" w:rsidP="0072625E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 xml:space="preserve">czy wydatki wynikają bezpośrednio z opisanych działań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i przyczyniają się do osiągnięcia produktów projektu;</w:t>
            </w:r>
          </w:p>
          <w:p w14:paraId="2A28F074" w14:textId="77777777" w:rsidR="0075697B" w:rsidRPr="00237D23" w:rsidRDefault="0075697B" w:rsidP="0072625E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7F9D55B9" w14:textId="77777777" w:rsidR="0075697B" w:rsidRPr="00237D23" w:rsidRDefault="0075697B" w:rsidP="0072625E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51EE9444" w14:textId="77777777" w:rsidR="0075697B" w:rsidRPr="00237D23" w:rsidRDefault="0075697B" w:rsidP="0072625E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48BACA7F" w14:textId="77777777" w:rsidR="0075697B" w:rsidRPr="00237D23" w:rsidRDefault="0075697B" w:rsidP="0072625E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40F74327" w14:textId="77777777" w:rsidR="0075697B" w:rsidRPr="00237D23" w:rsidRDefault="0075697B" w:rsidP="0072625E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68D800EA" w14:textId="77777777" w:rsidR="0075697B" w:rsidRPr="00237D23" w:rsidRDefault="0075697B" w:rsidP="0072625E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cross-financing, wkład własny, jednostki miar, błędne wyliczenia itp.).</w:t>
            </w:r>
          </w:p>
          <w:p w14:paraId="62E36D40" w14:textId="6E8A639F" w:rsidR="0075697B" w:rsidRPr="0072625E" w:rsidRDefault="0075697B" w:rsidP="0072625E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budżet projektu jest adekwatny do założeń projektu i Regulaminu wyboru projektów.</w:t>
            </w:r>
          </w:p>
          <w:p w14:paraId="2C26604E" w14:textId="39935945" w:rsidR="00C84D9E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2A3189F6" w14:textId="3E4A9E04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26785969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720ADBFF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Projekt może uzyskać maksymalnie 20 pkt. w ramach oceny kryterium.</w:t>
            </w:r>
          </w:p>
          <w:p w14:paraId="25A6B116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D85B37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, jeśli oceniający przyzna co najmniej 12 punktów w ramach oceny kryterium.</w:t>
            </w:r>
          </w:p>
          <w:p w14:paraId="06E45EC1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11 lub mniej punktów 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7CFBA64A" w14:textId="0213C9B7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będzie miało charakter rozstrzygający 2 stopnia o ostatecznej kolejności na liście projektów skierowanych do etapu negocjacji, gdy więcej niż jeden projekt uzyska taką samą liczbę punktów.</w:t>
            </w:r>
          </w:p>
        </w:tc>
      </w:tr>
    </w:tbl>
    <w:p w14:paraId="6A0852B7" w14:textId="0D6E39B9" w:rsidR="00CC1981" w:rsidRPr="0072625E" w:rsidRDefault="009807D0" w:rsidP="0072625E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237D23">
        <w:rPr>
          <w:rFonts w:ascii="Arial" w:hAnsi="Arial" w:cs="Arial"/>
          <w:b/>
          <w:bCs/>
          <w:sz w:val="24"/>
          <w:szCs w:val="24"/>
        </w:rPr>
        <w:lastRenderedPageBreak/>
        <w:t>Kryteria dostępu</w:t>
      </w:r>
    </w:p>
    <w:tbl>
      <w:tblPr>
        <w:tblStyle w:val="Tabela-Siatka"/>
        <w:tblW w:w="5063" w:type="pct"/>
        <w:tblLook w:val="0620" w:firstRow="1" w:lastRow="0" w:firstColumn="0" w:lastColumn="0" w:noHBand="1" w:noVBand="1"/>
      </w:tblPr>
      <w:tblGrid>
        <w:gridCol w:w="745"/>
        <w:gridCol w:w="2996"/>
        <w:gridCol w:w="6612"/>
        <w:gridCol w:w="3817"/>
      </w:tblGrid>
      <w:tr w:rsidR="00CC1981" w:rsidRPr="00FE095A" w14:paraId="104ED5F9" w14:textId="77777777" w:rsidTr="006E74A1">
        <w:trPr>
          <w:tblHeader/>
        </w:trPr>
        <w:tc>
          <w:tcPr>
            <w:tcW w:w="263" w:type="pct"/>
            <w:shd w:val="clear" w:color="auto" w:fill="D9D9D9" w:themeFill="background1" w:themeFillShade="D9"/>
          </w:tcPr>
          <w:p w14:paraId="5C5A2D04" w14:textId="77777777" w:rsidR="00CC1981" w:rsidRPr="00FE095A" w:rsidRDefault="00CC1981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57" w:type="pct"/>
            <w:shd w:val="clear" w:color="auto" w:fill="D9D9D9" w:themeFill="background1" w:themeFillShade="D9"/>
          </w:tcPr>
          <w:p w14:paraId="0A7DD9EF" w14:textId="77777777" w:rsidR="00CC1981" w:rsidRPr="00FE095A" w:rsidRDefault="00CC1981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333" w:type="pct"/>
            <w:shd w:val="clear" w:color="auto" w:fill="D9D9D9" w:themeFill="background1" w:themeFillShade="D9"/>
          </w:tcPr>
          <w:p w14:paraId="191E5362" w14:textId="77777777" w:rsidR="00CC1981" w:rsidRPr="00FE095A" w:rsidRDefault="00CC1981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347" w:type="pct"/>
            <w:shd w:val="clear" w:color="auto" w:fill="D9D9D9" w:themeFill="background1" w:themeFillShade="D9"/>
          </w:tcPr>
          <w:p w14:paraId="3B719ADD" w14:textId="77777777" w:rsidR="00CC1981" w:rsidRPr="00FE095A" w:rsidRDefault="00CC1981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CC1981" w:rsidRPr="00FE095A" w14:paraId="3D123780" w14:textId="77777777" w:rsidTr="006E74A1">
        <w:tc>
          <w:tcPr>
            <w:tcW w:w="263" w:type="pct"/>
          </w:tcPr>
          <w:p w14:paraId="3B736216" w14:textId="77777777" w:rsidR="00CC1981" w:rsidRPr="00FE095A" w:rsidRDefault="00CC1981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</w:p>
        </w:tc>
        <w:tc>
          <w:tcPr>
            <w:tcW w:w="1057" w:type="pct"/>
          </w:tcPr>
          <w:p w14:paraId="5486BB69" w14:textId="77777777" w:rsidR="00CC1981" w:rsidRPr="00FE095A" w:rsidRDefault="00CC1981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color w:val="000000"/>
                <w:sz w:val="24"/>
                <w:szCs w:val="24"/>
              </w:rPr>
              <w:t>Rzetelność wnioskodawcy</w:t>
            </w:r>
          </w:p>
        </w:tc>
        <w:tc>
          <w:tcPr>
            <w:tcW w:w="2333" w:type="pct"/>
          </w:tcPr>
          <w:p w14:paraId="0DF20491" w14:textId="365ED139" w:rsidR="00CC1981" w:rsidRPr="00FE095A" w:rsidRDefault="00CC1981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czy w okresie trzech lat poprzedzających datę złożenia wniosku o dofinansowanie projektu Instytucja Zarządzająca/Instytucja Pośrednicząca</w:t>
            </w:r>
            <w:r w:rsidR="00C4431B">
              <w:rPr>
                <w:rFonts w:ascii="Arial" w:hAnsi="Arial" w:cs="Arial"/>
                <w:color w:val="000000"/>
                <w:sz w:val="24"/>
                <w:szCs w:val="24"/>
              </w:rPr>
              <w:t xml:space="preserve"> programami (RPO WKP, FEdKP)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, z własnej inicjatywy, nie rozwiązała z wnioskodawcą umowy o dofinansowanie projektu realizowanego ze środków unijnych </w:t>
            </w:r>
            <w:r w:rsidR="00C4431B">
              <w:rPr>
                <w:rFonts w:ascii="Arial" w:hAnsi="Arial" w:cs="Arial"/>
                <w:color w:val="000000"/>
                <w:sz w:val="24"/>
                <w:szCs w:val="24"/>
              </w:rPr>
              <w:t xml:space="preserve">(RPO WKP, FEdKP) 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z przyczyn leżących po jego stronie w trybie natychmiastowym/bez wypowiedzenia.</w:t>
            </w:r>
          </w:p>
          <w:p w14:paraId="2F93FBD3" w14:textId="257D259F" w:rsidR="00CC1981" w:rsidRPr="0072625E" w:rsidRDefault="00CC1981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Kryterium jest weryfikowane w oparciu o </w:t>
            </w:r>
            <w:r w:rsidRPr="00FE095A">
              <w:rPr>
                <w:rFonts w:ascii="Arial" w:hAnsi="Arial" w:cs="Arial"/>
                <w:sz w:val="24"/>
                <w:szCs w:val="24"/>
              </w:rPr>
              <w:t>rejestr rozwiązanych umów o dofinansowanie projektów prowadzony przez Instytucję Zarządzającą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47" w:type="pct"/>
          </w:tcPr>
          <w:p w14:paraId="5B308DB7" w14:textId="5766E3AC" w:rsidR="00CC1981" w:rsidRDefault="00CC1981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1913CA6B" w14:textId="2139123B" w:rsidR="00CC1981" w:rsidRPr="00FE095A" w:rsidRDefault="00CC1981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27492B63" w14:textId="77777777" w:rsidR="00CC1981" w:rsidRPr="00FE095A" w:rsidRDefault="00CC1981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0121D6" w:rsidRPr="00FE095A" w14:paraId="21B1F523" w14:textId="77777777" w:rsidTr="006E74A1">
        <w:tc>
          <w:tcPr>
            <w:tcW w:w="263" w:type="pct"/>
          </w:tcPr>
          <w:p w14:paraId="14AD6E0F" w14:textId="3327411E" w:rsidR="000121D6" w:rsidRPr="00FE095A" w:rsidRDefault="000121D6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57" w:type="pct"/>
          </w:tcPr>
          <w:p w14:paraId="5C63F68F" w14:textId="09AEA914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84D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C84D9E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zapisami Szczegółowego Opisu Priorytetów</w:t>
            </w:r>
            <w:r w:rsidR="00D6340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(SzOP)</w:t>
            </w:r>
          </w:p>
        </w:tc>
        <w:tc>
          <w:tcPr>
            <w:tcW w:w="2333" w:type="pct"/>
          </w:tcPr>
          <w:p w14:paraId="458C54E2" w14:textId="46F09A7D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kryterium sprawdzimy, czy projekt jest zgodny z zapisami dla działania 8.1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Szczegółowego Opisu Priorytetów w wersji aktualnej na dzień rozpoczęcia</w:t>
            </w:r>
            <w:r>
              <w:rPr>
                <w:rFonts w:ascii="Arial" w:hAnsi="Arial" w:cs="Arial"/>
                <w:sz w:val="24"/>
                <w:szCs w:val="24"/>
              </w:rPr>
              <w:t xml:space="preserve"> naboru</w:t>
            </w:r>
            <w:r w:rsidR="00D6340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FE095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3A14203" w14:textId="4384B05B" w:rsidR="000121D6" w:rsidRPr="00FE095A" w:rsidRDefault="000121D6" w:rsidP="0072625E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zakresie informacji wskazanych w polu Opis działań dotyczących typów projektów 1-5 oraz zasad realizacji wsparcia (z wyłączeniem pkt. 2, 3, 4, 5, 6,</w:t>
            </w:r>
            <w:r>
              <w:rPr>
                <w:rFonts w:ascii="Arial" w:hAnsi="Arial" w:cs="Arial"/>
                <w:sz w:val="24"/>
                <w:szCs w:val="24"/>
              </w:rPr>
              <w:t>7a,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Pr="00FE095A">
              <w:rPr>
                <w:rFonts w:ascii="Arial" w:hAnsi="Arial" w:cs="Arial"/>
                <w:sz w:val="24"/>
                <w:szCs w:val="24"/>
              </w:rPr>
              <w:t>, 9);</w:t>
            </w:r>
          </w:p>
          <w:p w14:paraId="4C6E33BF" w14:textId="77777777" w:rsidR="000121D6" w:rsidRPr="00FE095A" w:rsidRDefault="000121D6" w:rsidP="0072625E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zakresie informacji wskazanych w polu „Maksymalny % poziom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dofinansowania </w:t>
            </w:r>
            <w:r>
              <w:rPr>
                <w:rFonts w:ascii="Arial" w:hAnsi="Arial" w:cs="Arial"/>
                <w:sz w:val="24"/>
                <w:szCs w:val="24"/>
              </w:rPr>
              <w:t>całkowitego wydatków kwalifikowalnych na poziomie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projek</w:t>
            </w:r>
            <w:r>
              <w:rPr>
                <w:rFonts w:ascii="Arial" w:hAnsi="Arial" w:cs="Arial"/>
                <w:sz w:val="24"/>
                <w:szCs w:val="24"/>
              </w:rPr>
              <w:t>tu</w:t>
            </w:r>
            <w:r w:rsidRPr="00FE095A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3AC40B3E" w14:textId="77777777" w:rsidR="000121D6" w:rsidRPr="00FE095A" w:rsidRDefault="000121D6" w:rsidP="0072625E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4D985A57" w14:textId="46503BE7" w:rsidR="000121D6" w:rsidRPr="0072625E" w:rsidRDefault="000121D6" w:rsidP="0072625E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projektu”</w:t>
            </w:r>
            <w:r w:rsidR="003F0DF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90B7F4A" w14:textId="09B75F4A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01F6C63C" w14:textId="0547449D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47" w:type="pct"/>
          </w:tcPr>
          <w:p w14:paraId="291663DD" w14:textId="53A73A6F" w:rsidR="000121D6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</w:p>
          <w:p w14:paraId="1E2A8C88" w14:textId="5FDCFCD0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731FB00E" w14:textId="615DFB5F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0121D6" w:rsidRPr="00FE095A" w14:paraId="51C73B01" w14:textId="77777777" w:rsidTr="006E74A1">
        <w:tc>
          <w:tcPr>
            <w:tcW w:w="263" w:type="pct"/>
            <w:shd w:val="clear" w:color="auto" w:fill="auto"/>
          </w:tcPr>
          <w:p w14:paraId="47D42BC1" w14:textId="59C83633" w:rsidR="000121D6" w:rsidRPr="00FE095A" w:rsidRDefault="000121D6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57" w:type="pct"/>
            <w:shd w:val="clear" w:color="auto" w:fill="auto"/>
          </w:tcPr>
          <w:p w14:paraId="42D4D2B7" w14:textId="4E49E93A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jest podmiotem uprawnionym do złożenia wniosku </w:t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o dofinansowanie projektu</w:t>
            </w:r>
          </w:p>
        </w:tc>
        <w:tc>
          <w:tcPr>
            <w:tcW w:w="2333" w:type="pct"/>
            <w:shd w:val="clear" w:color="auto" w:fill="auto"/>
          </w:tcPr>
          <w:p w14:paraId="242ED7B9" w14:textId="6020C78F" w:rsidR="000121D6" w:rsidRDefault="000121D6" w:rsidP="0072625E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wnioskodawca jest:</w:t>
            </w:r>
          </w:p>
          <w:p w14:paraId="005F358C" w14:textId="77777777" w:rsidR="00651F33" w:rsidRDefault="000121D6" w:rsidP="0072625E">
            <w:pPr>
              <w:pStyle w:val="Default"/>
              <w:numPr>
                <w:ilvl w:val="0"/>
                <w:numId w:val="26"/>
              </w:numPr>
              <w:spacing w:before="100" w:beforeAutospacing="1" w:after="100" w:afterAutospacing="1"/>
              <w:ind w:left="414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93857">
              <w:rPr>
                <w:rFonts w:ascii="Arial" w:hAnsi="Arial" w:cs="Arial"/>
                <w:sz w:val="24"/>
                <w:szCs w:val="24"/>
              </w:rPr>
              <w:t>organem prowadzącym przedszkole lub inne formy wychowania przedszkolnego</w:t>
            </w:r>
            <w:r w:rsidRPr="00FE095A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1"/>
            </w:r>
            <w:r w:rsidRPr="00793857">
              <w:rPr>
                <w:rFonts w:ascii="Arial" w:hAnsi="Arial" w:cs="Arial"/>
                <w:sz w:val="24"/>
                <w:szCs w:val="24"/>
              </w:rPr>
              <w:t xml:space="preserve">, które są objęte wsparciem w ramach projektu </w:t>
            </w:r>
          </w:p>
          <w:p w14:paraId="79A49C74" w14:textId="0773CBD4" w:rsidR="000121D6" w:rsidRDefault="000121D6" w:rsidP="00651F33">
            <w:pPr>
              <w:pStyle w:val="Default"/>
              <w:spacing w:before="100" w:beforeAutospacing="1" w:after="100" w:afterAutospacing="1"/>
              <w:ind w:left="41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oraz</w:t>
            </w:r>
          </w:p>
          <w:p w14:paraId="6142C46A" w14:textId="7388640C" w:rsidR="000121D6" w:rsidRDefault="000121D6" w:rsidP="0072625E">
            <w:pPr>
              <w:pStyle w:val="Default"/>
              <w:spacing w:before="100" w:beforeAutospacing="1" w:after="100" w:afterAutospacing="1"/>
              <w:ind w:left="41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podmiotem innym niż jednostka samorządu terytorialnego.</w:t>
            </w:r>
          </w:p>
          <w:p w14:paraId="471C3388" w14:textId="77777777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Ośrodki wychowania przedszkolnego lub inne podmioty funkcjonujące w systemie oświaty objęte projektem na potrzeby kryterium to placówki:</w:t>
            </w:r>
          </w:p>
          <w:p w14:paraId="1FF1C206" w14:textId="32EDAF54" w:rsidR="000121D6" w:rsidRDefault="000121D6" w:rsidP="0072625E">
            <w:pPr>
              <w:pStyle w:val="Default"/>
              <w:numPr>
                <w:ilvl w:val="0"/>
                <w:numId w:val="28"/>
              </w:numPr>
              <w:spacing w:before="100" w:beforeAutospacing="1" w:after="100" w:afterAutospacing="1"/>
              <w:ind w:left="414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które są obejmowane wsparciem w projekcie (np. w postaci poprawy jakości warunków kształcenia) lub</w:t>
            </w:r>
          </w:p>
          <w:p w14:paraId="3B131683" w14:textId="2149EF19" w:rsidR="000121D6" w:rsidRPr="0072625E" w:rsidRDefault="000121D6" w:rsidP="0072625E">
            <w:pPr>
              <w:pStyle w:val="Default"/>
              <w:numPr>
                <w:ilvl w:val="0"/>
                <w:numId w:val="28"/>
              </w:numPr>
              <w:spacing w:before="100" w:beforeAutospacing="1" w:after="100" w:afterAutospacing="1"/>
              <w:ind w:left="414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7488">
              <w:rPr>
                <w:rFonts w:ascii="Arial" w:hAnsi="Arial" w:cs="Arial"/>
                <w:sz w:val="24"/>
                <w:szCs w:val="24"/>
              </w:rPr>
              <w:t>w których dzieci w wieku przedszkolnym są obejmowan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0D7488">
              <w:rPr>
                <w:rFonts w:ascii="Arial" w:hAnsi="Arial" w:cs="Arial"/>
                <w:sz w:val="24"/>
                <w:szCs w:val="24"/>
              </w:rPr>
              <w:t xml:space="preserve"> wsparciem w projekcie (np. w postaci udziału w zajęciach).</w:t>
            </w:r>
          </w:p>
          <w:p w14:paraId="2904DE0D" w14:textId="500782A4" w:rsidR="000121D6" w:rsidRPr="00FE095A" w:rsidRDefault="004836E4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Partnerem może być każdy podmiot z katalogu określonego w polu „Typ beneficjenta – ogólny” Szczegółowego Opisu Priorytetów w wersji aktualnej na dzień rozpoczęcia naboru z wyłączeniem osób fizycznych (nie dotyczy osób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prowadzących działalność gospodarczą lub oświatową na podstawie przepisów odrębnych)</w:t>
            </w:r>
            <w:ins w:id="2" w:author="Lucyna Tkaczyk" w:date="2023-09-13T15:00:00Z">
              <w:r w:rsidR="00B92F37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commentRangeStart w:id="3"/>
              <w:r w:rsidR="00B92F37">
                <w:rPr>
                  <w:rFonts w:ascii="Arial" w:hAnsi="Arial" w:cs="Arial"/>
                  <w:sz w:val="24"/>
                  <w:szCs w:val="24"/>
                </w:rPr>
                <w:t xml:space="preserve">W przypadku partnera – jednostki samorządu terytorialnego – w projekcie nie może być objęta wsparciem </w:t>
              </w:r>
            </w:ins>
            <w:ins w:id="4" w:author="Lucyna Tkaczyk" w:date="2023-09-13T15:28:00Z">
              <w:r w:rsidR="00CE0B87">
                <w:rPr>
                  <w:rFonts w:ascii="Arial" w:hAnsi="Arial" w:cs="Arial"/>
                  <w:sz w:val="24"/>
                  <w:szCs w:val="24"/>
                </w:rPr>
                <w:t>OWP</w:t>
              </w:r>
            </w:ins>
            <w:ins w:id="5" w:author="Lucyna Tkaczyk" w:date="2023-09-13T15:00:00Z">
              <w:r w:rsidR="00B92F37">
                <w:rPr>
                  <w:rFonts w:ascii="Arial" w:hAnsi="Arial" w:cs="Arial"/>
                  <w:sz w:val="24"/>
                  <w:szCs w:val="24"/>
                </w:rPr>
                <w:t>, dla której jednostka samorządu terytorialnego jest organem prowadzącym</w:t>
              </w:r>
              <w:commentRangeEnd w:id="3"/>
              <w:r w:rsidR="00B92F37">
                <w:rPr>
                  <w:rStyle w:val="Odwoaniedokomentarza"/>
                  <w:rFonts w:ascii="Calibri" w:eastAsia="Calibri" w:hAnsi="Calibri" w:cs="Times New Roman"/>
                  <w:lang w:eastAsia="en-US"/>
                </w:rPr>
                <w:commentReference w:id="3"/>
              </w:r>
            </w:ins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F241FC4" w14:textId="2C66578B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47" w:type="pct"/>
            <w:shd w:val="clear" w:color="auto" w:fill="auto"/>
          </w:tcPr>
          <w:p w14:paraId="77E35946" w14:textId="7EDE5848" w:rsidR="000121D6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4D9A2364" w14:textId="70633294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(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niespełnienie kryterium oznacza negatywną ocenę)</w:t>
            </w:r>
          </w:p>
          <w:p w14:paraId="6FDB793E" w14:textId="6D393195" w:rsidR="000121D6" w:rsidRPr="00FE095A" w:rsidRDefault="000121D6" w:rsidP="002F3AEC">
            <w:pPr>
              <w:pStyle w:val="Default"/>
              <w:spacing w:before="100" w:beforeAutospacing="1" w:after="100" w:afterAutospacing="1"/>
              <w:jc w:val="left"/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Nie dopuszcza się możliwości skierowania kryterium do negocjacji. </w:t>
            </w:r>
          </w:p>
        </w:tc>
      </w:tr>
      <w:tr w:rsidR="000121D6" w:rsidRPr="00FE095A" w14:paraId="06956373" w14:textId="77777777" w:rsidTr="006E74A1">
        <w:tc>
          <w:tcPr>
            <w:tcW w:w="263" w:type="pct"/>
            <w:shd w:val="clear" w:color="auto" w:fill="auto"/>
          </w:tcPr>
          <w:p w14:paraId="632F7C63" w14:textId="0861D9B2" w:rsidR="000121D6" w:rsidRPr="00FE095A" w:rsidRDefault="000121D6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57" w:type="pct"/>
            <w:shd w:val="clear" w:color="auto" w:fill="auto"/>
          </w:tcPr>
          <w:p w14:paraId="2FC3D8CD" w14:textId="77777777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333" w:type="pct"/>
            <w:shd w:val="clear" w:color="auto" w:fill="auto"/>
          </w:tcPr>
          <w:p w14:paraId="07610D76" w14:textId="1DFC69E0" w:rsidR="000121D6" w:rsidRPr="00FE095A" w:rsidRDefault="000121D6" w:rsidP="0072625E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kryterium sprawdzimy, czy projekt jest skierowany</w:t>
            </w:r>
            <w:r>
              <w:rPr>
                <w:rFonts w:ascii="Arial" w:hAnsi="Arial" w:cs="Arial"/>
                <w:sz w:val="24"/>
                <w:szCs w:val="24"/>
              </w:rPr>
              <w:t xml:space="preserve"> do</w:t>
            </w:r>
            <w:r w:rsidRPr="00FE095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14E2B4E" w14:textId="77777777" w:rsidR="000121D6" w:rsidRPr="00FE095A" w:rsidRDefault="000121D6" w:rsidP="0072625E">
            <w:pPr>
              <w:pStyle w:val="Default"/>
              <w:numPr>
                <w:ilvl w:val="0"/>
                <w:numId w:val="11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os</w:t>
            </w:r>
            <w:r>
              <w:rPr>
                <w:rFonts w:ascii="Arial" w:hAnsi="Arial" w:cs="Arial"/>
                <w:sz w:val="24"/>
                <w:szCs w:val="24"/>
              </w:rPr>
              <w:t>ób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mieszkając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w rozumieniu Kodeksu cywilnego</w:t>
            </w:r>
            <w:r w:rsidRPr="00FE095A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2"/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lub pracując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lub ucząc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się na terenie województwa kujawsko-pomorskiego lub</w:t>
            </w:r>
          </w:p>
          <w:p w14:paraId="159617AF" w14:textId="777681D3" w:rsidR="000121D6" w:rsidRPr="008729A8" w:rsidRDefault="000121D6" w:rsidP="002F3AEC">
            <w:pPr>
              <w:pStyle w:val="Default"/>
              <w:numPr>
                <w:ilvl w:val="0"/>
                <w:numId w:val="11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podmiot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posiadając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jednostkę organizacyjną na obszarze województwa kujawsko-pomorskiego.</w:t>
            </w:r>
          </w:p>
          <w:p w14:paraId="3A173F82" w14:textId="185F787C" w:rsidR="000121D6" w:rsidRDefault="000121D6" w:rsidP="003F0DF6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sprawdzimy, czy projekt jest skierowany obligatoryjnie do:</w:t>
            </w:r>
          </w:p>
          <w:p w14:paraId="28EC3B24" w14:textId="77777777" w:rsidR="000121D6" w:rsidRPr="00FE095A" w:rsidRDefault="000121D6" w:rsidP="0072625E">
            <w:pPr>
              <w:pStyle w:val="Default"/>
              <w:numPr>
                <w:ilvl w:val="0"/>
                <w:numId w:val="22"/>
              </w:numPr>
              <w:spacing w:before="100" w:beforeAutospacing="1" w:after="100" w:afterAutospacing="1"/>
              <w:ind w:left="414" w:hanging="414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dzieci w wieku przedszkolnym</w:t>
            </w:r>
            <w:r w:rsidRPr="00FE09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FA714BD" w14:textId="3A508188" w:rsidR="000121D6" w:rsidRPr="0072625E" w:rsidRDefault="000121D6" w:rsidP="0072625E">
            <w:pPr>
              <w:pStyle w:val="Default"/>
              <w:numPr>
                <w:ilvl w:val="0"/>
                <w:numId w:val="22"/>
              </w:numPr>
              <w:spacing w:before="100" w:beforeAutospacing="1" w:after="100" w:afterAutospacing="1"/>
              <w:ind w:left="414" w:hanging="414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przedstawiciel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kadr OWP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7D3743F" w14:textId="77777777" w:rsidR="000121D6" w:rsidRPr="008C199E" w:rsidRDefault="000121D6" w:rsidP="0072625E">
            <w:pPr>
              <w:pStyle w:val="Default"/>
              <w:spacing w:before="100" w:beforeAutospacing="1" w:after="100" w:afterAutospacing="1"/>
              <w:ind w:left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Ponadto projekt może być skierowany do:</w:t>
            </w:r>
          </w:p>
          <w:p w14:paraId="461F69B5" w14:textId="219DF834" w:rsidR="000121D6" w:rsidRPr="00FE095A" w:rsidRDefault="000121D6" w:rsidP="0072625E">
            <w:pPr>
              <w:pStyle w:val="Default"/>
              <w:numPr>
                <w:ilvl w:val="0"/>
                <w:numId w:val="24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ośrodk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wychowania przedszkolnego (dalej: OWP)</w:t>
            </w:r>
            <w:r w:rsidRPr="00FE09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>
              <w:rPr>
                <w:rFonts w:ascii="Arial" w:hAnsi="Arial" w:cs="Arial"/>
                <w:sz w:val="24"/>
                <w:szCs w:val="24"/>
              </w:rPr>
              <w:t xml:space="preserve">  lub</w:t>
            </w:r>
          </w:p>
          <w:p w14:paraId="3E270FE8" w14:textId="65AB6106" w:rsidR="000121D6" w:rsidRDefault="000121D6" w:rsidP="0072625E">
            <w:pPr>
              <w:pStyle w:val="Default"/>
              <w:numPr>
                <w:ilvl w:val="0"/>
                <w:numId w:val="24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inn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podmiot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funkcjonując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w systemie oświaty</w:t>
            </w:r>
            <w:r w:rsidRPr="00FE09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oraz ich uczestni</w:t>
            </w:r>
            <w:r>
              <w:rPr>
                <w:rFonts w:ascii="Arial" w:hAnsi="Arial" w:cs="Arial"/>
                <w:sz w:val="24"/>
                <w:szCs w:val="24"/>
              </w:rPr>
              <w:t>ków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lub przedstawiciel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kad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FE095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7716C56" w14:textId="31A8221A" w:rsidR="000121D6" w:rsidRPr="0072625E" w:rsidRDefault="000121D6" w:rsidP="0072625E">
            <w:pPr>
              <w:pStyle w:val="Default"/>
              <w:numPr>
                <w:ilvl w:val="0"/>
                <w:numId w:val="24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opiekunów dzieci w wieku przedszkolnym.</w:t>
            </w:r>
          </w:p>
          <w:p w14:paraId="2330ACE4" w14:textId="1546A9CE" w:rsidR="007B4F9E" w:rsidRDefault="007B4F9E" w:rsidP="0072625E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53428E">
              <w:rPr>
                <w:rFonts w:ascii="Arial" w:hAnsi="Arial" w:cs="Arial"/>
                <w:sz w:val="24"/>
                <w:szCs w:val="24"/>
              </w:rPr>
              <w:t>k</w:t>
            </w:r>
            <w:r>
              <w:rPr>
                <w:rFonts w:ascii="Arial" w:hAnsi="Arial" w:cs="Arial"/>
                <w:sz w:val="24"/>
                <w:szCs w:val="24"/>
              </w:rPr>
              <w:t>ryterium sprawdzimy, czy ze wsparcia wyłączone są przedszkola specjalne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="0053428E">
              <w:rPr>
                <w:rFonts w:ascii="Arial" w:hAnsi="Arial" w:cs="Arial"/>
                <w:sz w:val="24"/>
                <w:szCs w:val="24"/>
              </w:rPr>
              <w:t xml:space="preserve"> (wyłączenie nie dotyczy dzieci w wieku przedszkolnym i ich opiekunów oraz przedstawicieli kadr OWP)</w:t>
            </w:r>
            <w:r w:rsidR="008729A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2E1B705" w14:textId="6FFB9FDC" w:rsidR="000121D6" w:rsidRPr="00FE095A" w:rsidRDefault="000121D6" w:rsidP="0072625E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1347" w:type="pct"/>
            <w:shd w:val="clear" w:color="auto" w:fill="auto"/>
          </w:tcPr>
          <w:p w14:paraId="38370A51" w14:textId="0EB66336" w:rsidR="000121D6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62B6B7DE" w14:textId="0608D414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44E7AAEF" w14:textId="0A71798A" w:rsidR="000121D6" w:rsidRPr="00FE095A" w:rsidRDefault="000121D6" w:rsidP="002F3AEC">
            <w:pPr>
              <w:pStyle w:val="Default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0121D6" w:rsidRPr="00FE095A" w14:paraId="3D325318" w14:textId="77777777" w:rsidTr="006E74A1">
        <w:tc>
          <w:tcPr>
            <w:tcW w:w="263" w:type="pct"/>
            <w:shd w:val="clear" w:color="auto" w:fill="auto"/>
          </w:tcPr>
          <w:p w14:paraId="42318CBC" w14:textId="5EA8FD5F" w:rsidR="000121D6" w:rsidRPr="00FE095A" w:rsidRDefault="000121D6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57" w:type="pct"/>
            <w:shd w:val="clear" w:color="auto" w:fill="auto"/>
          </w:tcPr>
          <w:p w14:paraId="0FC739E9" w14:textId="3F0CBDC9" w:rsidR="000121D6" w:rsidRPr="00FE095A" w:rsidRDefault="00946BEC" w:rsidP="00C4431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Wydatki ponoszone jako cross-financing nie przekraczają odpowiedniego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poziomu wartości projektu</w:t>
            </w:r>
          </w:p>
        </w:tc>
        <w:tc>
          <w:tcPr>
            <w:tcW w:w="2333" w:type="pct"/>
            <w:shd w:val="clear" w:color="auto" w:fill="auto"/>
          </w:tcPr>
          <w:p w14:paraId="0BA07CF5" w14:textId="0B912AAB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wartość wydatków w ramach cross-financingu nie przekracza odpowiedniego poziomu wartości projektu:</w:t>
            </w:r>
          </w:p>
          <w:p w14:paraId="26E6864B" w14:textId="5B1EA45B" w:rsidR="000121D6" w:rsidRPr="00FE095A" w:rsidRDefault="000121D6" w:rsidP="0072625E">
            <w:pPr>
              <w:pStyle w:val="Default"/>
              <w:numPr>
                <w:ilvl w:val="0"/>
                <w:numId w:val="23"/>
              </w:numPr>
              <w:spacing w:before="100" w:beforeAutospacing="1" w:after="100" w:afterAutospacing="1"/>
              <w:ind w:left="414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W projektach obejmujących realizację typu 1 – tworzenie nowych miejsc wychowania przedszkolnego i ich bieżące funkcjonowanie lub</w:t>
            </w:r>
          </w:p>
          <w:p w14:paraId="74BAA311" w14:textId="77777777" w:rsidR="000121D6" w:rsidRPr="00FE095A" w:rsidRDefault="000121D6" w:rsidP="0072625E">
            <w:pPr>
              <w:pStyle w:val="Default"/>
              <w:spacing w:before="100" w:beforeAutospacing="1" w:after="100" w:afterAutospacing="1"/>
              <w:ind w:left="414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    typu 3 – dostosowanie istniejących miejsc wychowania przedszkolnego do potrzeb dzieci z niepełnosprawnościami – 20%;</w:t>
            </w:r>
          </w:p>
          <w:p w14:paraId="4884BEC9" w14:textId="6BA07376" w:rsidR="000121D6" w:rsidRPr="0072625E" w:rsidRDefault="000121D6" w:rsidP="0072625E">
            <w:pPr>
              <w:pStyle w:val="Default"/>
              <w:numPr>
                <w:ilvl w:val="0"/>
                <w:numId w:val="23"/>
              </w:numPr>
              <w:spacing w:before="100" w:beforeAutospacing="1" w:after="100" w:afterAutospacing="1"/>
              <w:ind w:left="414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pozostałych typach projektu – 10%</w:t>
            </w:r>
            <w:r w:rsidR="00CE208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E9D1E23" w14:textId="57790C16" w:rsidR="000121D6" w:rsidRPr="00FE095A" w:rsidRDefault="00946BEC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0121D6" w:rsidRPr="00FE095A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 w:rsidR="009269A7">
              <w:rPr>
                <w:rFonts w:ascii="Arial" w:hAnsi="Arial" w:cs="Arial"/>
                <w:sz w:val="24"/>
                <w:szCs w:val="24"/>
              </w:rPr>
              <w:t xml:space="preserve">wydatków ponoszonych jako </w:t>
            </w:r>
            <w:r w:rsidR="000121D6" w:rsidRPr="00FE095A">
              <w:rPr>
                <w:rFonts w:ascii="Arial" w:hAnsi="Arial" w:cs="Arial"/>
                <w:sz w:val="24"/>
                <w:szCs w:val="24"/>
              </w:rPr>
              <w:t xml:space="preserve">cross-financing </w:t>
            </w:r>
            <w:r>
              <w:rPr>
                <w:rFonts w:ascii="Arial" w:hAnsi="Arial" w:cs="Arial"/>
                <w:sz w:val="24"/>
                <w:szCs w:val="24"/>
              </w:rPr>
              <w:t xml:space="preserve">należy </w:t>
            </w:r>
            <w:r w:rsidR="000121D6" w:rsidRPr="00FE095A">
              <w:rPr>
                <w:rFonts w:ascii="Arial" w:hAnsi="Arial" w:cs="Arial"/>
                <w:sz w:val="24"/>
                <w:szCs w:val="24"/>
              </w:rPr>
              <w:t>zapewni</w:t>
            </w:r>
            <w:r>
              <w:rPr>
                <w:rFonts w:ascii="Arial" w:hAnsi="Arial" w:cs="Arial"/>
                <w:sz w:val="24"/>
                <w:szCs w:val="24"/>
              </w:rPr>
              <w:t>ć</w:t>
            </w:r>
            <w:r w:rsidR="000121D6" w:rsidRPr="00FE095A">
              <w:rPr>
                <w:rFonts w:ascii="Arial" w:hAnsi="Arial" w:cs="Arial"/>
                <w:sz w:val="24"/>
                <w:szCs w:val="24"/>
              </w:rPr>
              <w:t xml:space="preserve">  trwałość projektu.</w:t>
            </w:r>
          </w:p>
          <w:p w14:paraId="77D36144" w14:textId="294760EA" w:rsidR="000121D6" w:rsidRPr="00FE095A" w:rsidRDefault="000121D6" w:rsidP="0072625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Wydatki w ramach cross-financingu </w:t>
            </w:r>
            <w:r>
              <w:rPr>
                <w:rFonts w:ascii="Arial" w:hAnsi="Arial" w:cs="Arial"/>
                <w:sz w:val="24"/>
                <w:szCs w:val="24"/>
              </w:rPr>
              <w:t xml:space="preserve">oraz obowiązek zachowania trwałości 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w projektach </w:t>
            </w: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spółfinansowanych z EFS+ należy rozumieć w sposób wskazany w </w:t>
            </w:r>
            <w:r w:rsidRPr="00FE095A">
              <w:rPr>
                <w:rFonts w:ascii="Arial" w:hAnsi="Arial" w:cs="Arial"/>
                <w:i/>
                <w:iCs/>
                <w:sz w:val="24"/>
                <w:szCs w:val="24"/>
              </w:rPr>
              <w:t>Wytycznych dotyczących kwalifikowalności wydatków na lata 2021-2027.</w:t>
            </w:r>
          </w:p>
          <w:p w14:paraId="1CDF14DC" w14:textId="59D17F0F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0BB7E574" w14:textId="0DD14356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47" w:type="pct"/>
            <w:shd w:val="clear" w:color="auto" w:fill="auto"/>
          </w:tcPr>
          <w:p w14:paraId="28EA4AF7" w14:textId="7324DEE5" w:rsidR="000121D6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</w:p>
          <w:p w14:paraId="2DBEA297" w14:textId="64AA44F9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</w:t>
            </w:r>
          </w:p>
          <w:p w14:paraId="05703873" w14:textId="77777777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0121D6" w:rsidRPr="00FE095A" w14:paraId="609D7FE3" w14:textId="77777777" w:rsidTr="006E74A1">
        <w:tc>
          <w:tcPr>
            <w:tcW w:w="263" w:type="pct"/>
            <w:shd w:val="clear" w:color="auto" w:fill="auto"/>
          </w:tcPr>
          <w:p w14:paraId="4EAA85DA" w14:textId="53776CC7" w:rsidR="000121D6" w:rsidRPr="00FE095A" w:rsidRDefault="000121D6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57" w:type="pct"/>
            <w:shd w:val="clear" w:color="auto" w:fill="auto"/>
          </w:tcPr>
          <w:p w14:paraId="1F7FE7E9" w14:textId="55043ED6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Finansowanie działalności bieżącej nowo utworzonych lub dostosowanych do potrzeb dzieci z niepełnosprawnościami miejsc wychowania przedszkolnego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oraz</w:t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zachowanie trwałości</w:t>
            </w:r>
          </w:p>
        </w:tc>
        <w:tc>
          <w:tcPr>
            <w:tcW w:w="2333" w:type="pct"/>
            <w:shd w:val="clear" w:color="auto" w:fill="auto"/>
          </w:tcPr>
          <w:p w14:paraId="0F8CB325" w14:textId="51392FA7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Jeżeli w projekcie zaplanowano utworzenie nowych miejsc przedszkolnych, to 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kryterium sprawdzimy:</w:t>
            </w:r>
          </w:p>
          <w:p w14:paraId="46D26EFE" w14:textId="1EEB7029" w:rsidR="000121D6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FE095A">
              <w:rPr>
                <w:rFonts w:ascii="Arial" w:hAnsi="Arial" w:cs="Arial"/>
                <w:sz w:val="24"/>
                <w:szCs w:val="24"/>
              </w:rPr>
              <w:t>realizacja wsparcia uwzględniającego finansowanie działalności bieżącej nowo utworzonych lub dostosowanych do potrzeb dzieci z niepełnosprawnościami miejsc wychowania przedszkolnego nie przekracza 12 miesięcy</w:t>
            </w:r>
          </w:p>
          <w:p w14:paraId="11F8EF1A" w14:textId="493A9542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oraz</w:t>
            </w:r>
          </w:p>
          <w:p w14:paraId="1D57A6C7" w14:textId="677CDFF0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we wniosku o dofinansowanie </w:t>
            </w: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FE095A">
              <w:rPr>
                <w:rFonts w:ascii="Arial" w:hAnsi="Arial" w:cs="Arial"/>
                <w:sz w:val="24"/>
                <w:szCs w:val="24"/>
              </w:rPr>
              <w:t>nioskodawca zaplanował zachowanie odpowiedniego okresu trwałości nowo utworzonych lub dostosowanych do potrzeb dzieci z niepełnosprawnościami miejsc wychowania przedszkolnego przez okres co najmniej równy okresowi realizacji projektu.</w:t>
            </w:r>
          </w:p>
          <w:p w14:paraId="6677332C" w14:textId="0B06CBDE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Trwałość powinna być rozumiana jako instytucjonalna gotowość placówki do świadczenia usług przedszkolnych w ramach utworzonych w projekcie miejsc wychowania przedszkolnego finansowanych ze środków innych niż europejskie. Liczba zadeklarowanych w arkuszu organizacyjnym placówki</w:t>
            </w:r>
            <w:r>
              <w:rPr>
                <w:rFonts w:ascii="Arial" w:hAnsi="Arial" w:cs="Arial"/>
                <w:sz w:val="24"/>
                <w:szCs w:val="24"/>
              </w:rPr>
              <w:t xml:space="preserve"> (lub innym równoważnym dokumencie w przypadku placówek niepublicznych)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miejsc wychowania przedszkolnego uwzględnia dokładną liczbę utworzonych w projekcie.</w:t>
            </w:r>
          </w:p>
          <w:p w14:paraId="567F99F8" w14:textId="1EC7BED8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1347" w:type="pct"/>
            <w:shd w:val="clear" w:color="auto" w:fill="auto"/>
          </w:tcPr>
          <w:p w14:paraId="78429B67" w14:textId="19E5FBD4" w:rsidR="000121D6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Tak/do negocjacji/nie/nie dotyczy</w:t>
            </w:r>
          </w:p>
          <w:p w14:paraId="696BB9FE" w14:textId="26FAA58C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64CB26D4" w14:textId="77777777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0121D6" w:rsidRPr="00FE095A" w14:paraId="3BDC1311" w14:textId="77777777" w:rsidTr="006E74A1">
        <w:tc>
          <w:tcPr>
            <w:tcW w:w="263" w:type="pct"/>
            <w:shd w:val="clear" w:color="auto" w:fill="auto"/>
          </w:tcPr>
          <w:p w14:paraId="153FFE62" w14:textId="1649B5A6" w:rsidR="000121D6" w:rsidRPr="00FE095A" w:rsidRDefault="000121D6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57" w:type="pct"/>
            <w:shd w:val="clear" w:color="auto" w:fill="auto"/>
          </w:tcPr>
          <w:p w14:paraId="78840761" w14:textId="3CA7E7A9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dla przedstawicieli kadry OWP</w:t>
            </w:r>
          </w:p>
        </w:tc>
        <w:tc>
          <w:tcPr>
            <w:tcW w:w="2333" w:type="pct"/>
            <w:shd w:val="clear" w:color="auto" w:fill="auto"/>
          </w:tcPr>
          <w:p w14:paraId="54799DE0" w14:textId="12ADB4D6" w:rsidR="000121D6" w:rsidRPr="00FE095A" w:rsidRDefault="000121D6" w:rsidP="001F774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sprawdzimy, czy w projekcie zaplanowano realizację wsparcia dla co najmniej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FE095A">
              <w:rPr>
                <w:rFonts w:ascii="Arial" w:hAnsi="Arial" w:cs="Arial"/>
                <w:sz w:val="24"/>
                <w:szCs w:val="24"/>
              </w:rPr>
              <w:t>% przedstawicieli kadry</w:t>
            </w:r>
            <w:r>
              <w:rPr>
                <w:rFonts w:ascii="Arial" w:hAnsi="Arial" w:cs="Arial"/>
                <w:sz w:val="24"/>
                <w:szCs w:val="24"/>
              </w:rPr>
              <w:t xml:space="preserve"> merytorycznej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OWP objętych wsparciem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wg stanu raportowanego do Systemu Informacji Oświatowej na dzień </w:t>
            </w:r>
            <w:r>
              <w:rPr>
                <w:rFonts w:ascii="Arial" w:hAnsi="Arial" w:cs="Arial"/>
                <w:sz w:val="24"/>
                <w:szCs w:val="24"/>
              </w:rPr>
              <w:t>30 września 2023 r</w:t>
            </w:r>
            <w:r w:rsidR="001F774E">
              <w:rPr>
                <w:rFonts w:ascii="Arial" w:hAnsi="Arial" w:cs="Arial"/>
                <w:sz w:val="24"/>
                <w:szCs w:val="24"/>
              </w:rPr>
              <w:t>.)</w:t>
            </w:r>
            <w:r w:rsidR="00CE208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F4741E2" w14:textId="77777777" w:rsidR="001F774E" w:rsidRPr="00FE095A" w:rsidRDefault="001F774E" w:rsidP="001F774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Ośrodki wychowania przedszkolnego lub inne podmioty funkcjonujące w systemie oświaty objęte projektem na potrzeby kryterium to placówki:</w:t>
            </w:r>
          </w:p>
          <w:p w14:paraId="5BB74714" w14:textId="77777777" w:rsidR="001F774E" w:rsidRDefault="001F774E" w:rsidP="001F774E">
            <w:pPr>
              <w:pStyle w:val="Default"/>
              <w:numPr>
                <w:ilvl w:val="0"/>
                <w:numId w:val="30"/>
              </w:numPr>
              <w:spacing w:before="100" w:beforeAutospacing="1" w:after="100" w:afterAutospacing="1"/>
              <w:ind w:left="839" w:hanging="42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które są obejmowane wsparciem w projekcie (np. w postaci poprawy jakości warunków kształcenia) lub </w:t>
            </w:r>
          </w:p>
          <w:p w14:paraId="212EAB26" w14:textId="2CFF33DC" w:rsidR="001F774E" w:rsidRPr="0072625E" w:rsidRDefault="001F774E" w:rsidP="001F774E">
            <w:pPr>
              <w:pStyle w:val="Default"/>
              <w:numPr>
                <w:ilvl w:val="0"/>
                <w:numId w:val="30"/>
              </w:numPr>
              <w:spacing w:before="100" w:beforeAutospacing="1" w:after="100" w:afterAutospacing="1"/>
              <w:ind w:left="839" w:hanging="42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7488">
              <w:rPr>
                <w:rFonts w:ascii="Arial" w:hAnsi="Arial" w:cs="Arial"/>
                <w:sz w:val="24"/>
                <w:szCs w:val="24"/>
              </w:rPr>
              <w:t>w których dzieci w wieku przedszkolnym są obejmowan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0D7488">
              <w:rPr>
                <w:rFonts w:ascii="Arial" w:hAnsi="Arial" w:cs="Arial"/>
                <w:sz w:val="24"/>
                <w:szCs w:val="24"/>
              </w:rPr>
              <w:t xml:space="preserve"> wsparciem w projekcie (np. w postaci udziału w zajęciach).</w:t>
            </w:r>
          </w:p>
          <w:p w14:paraId="208F18C1" w14:textId="557548A6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celu spełnienia kryterium wnioskodawca jest zobowiązany wskazać liczbę przedstawicieli kadry OWP zatrudnionych w ww. OWP/innych podmiotach funkcjonujących w systemie oświaty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wg stanu </w:t>
            </w:r>
            <w:r>
              <w:rPr>
                <w:rFonts w:ascii="Arial" w:hAnsi="Arial" w:cs="Arial"/>
                <w:sz w:val="24"/>
                <w:szCs w:val="24"/>
              </w:rPr>
              <w:t xml:space="preserve">na dzień 30 września 2023 r.) </w:t>
            </w:r>
            <w:r w:rsidRPr="00FE095A">
              <w:rPr>
                <w:rFonts w:ascii="Arial" w:hAnsi="Arial" w:cs="Arial"/>
                <w:sz w:val="24"/>
                <w:szCs w:val="24"/>
              </w:rPr>
              <w:t>oraz liczbę przedstawicieli kadry OWP obejmowanych wsparciem w projekcie lub w inny sposób przedstawić metodologię wyliczenia powyższego odsetka.</w:t>
            </w:r>
          </w:p>
          <w:p w14:paraId="5EE5F8F6" w14:textId="70099697" w:rsidR="000121D6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szczególnie uzasadnionych przypadkach Instytucja Zarządzająca może wyrazić zgodę, w trakcie realizacji </w:t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projektu na wniosek beneficjenta, na zmianę zakładanej do osiągnięcia wartości </w:t>
            </w:r>
            <w:r>
              <w:rPr>
                <w:rFonts w:ascii="Arial" w:hAnsi="Arial" w:cs="Arial"/>
                <w:sz w:val="24"/>
                <w:szCs w:val="24"/>
              </w:rPr>
              <w:t>ww. odsetka.</w:t>
            </w:r>
          </w:p>
          <w:p w14:paraId="05C1791C" w14:textId="77777777" w:rsidR="001F774E" w:rsidRDefault="001F774E" w:rsidP="001F774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9F15EEB" w14:textId="378CDE6B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47" w:type="pct"/>
            <w:shd w:val="clear" w:color="auto" w:fill="auto"/>
          </w:tcPr>
          <w:p w14:paraId="4F47D7D1" w14:textId="6FF12AF9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egocjacji/nie/</w:t>
            </w:r>
            <w:r w:rsidRPr="00FE095A" w:rsidDel="00A4452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3BEE310A" w14:textId="77777777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0121D6" w:rsidRPr="00FE095A" w14:paraId="3ED9A5C6" w14:textId="77777777" w:rsidTr="006E74A1">
        <w:tc>
          <w:tcPr>
            <w:tcW w:w="263" w:type="pct"/>
            <w:shd w:val="clear" w:color="auto" w:fill="auto"/>
          </w:tcPr>
          <w:p w14:paraId="04D44321" w14:textId="011D8E97" w:rsidR="000121D6" w:rsidRPr="00FE095A" w:rsidRDefault="000121D6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57" w:type="pct"/>
            <w:shd w:val="clear" w:color="auto" w:fill="auto"/>
          </w:tcPr>
          <w:p w14:paraId="0B0E5F73" w14:textId="7CD9467C" w:rsidR="000121D6" w:rsidRPr="00FE095A" w:rsidRDefault="000121D6" w:rsidP="002F3AEC">
            <w:pPr>
              <w:pStyle w:val="Default"/>
              <w:spacing w:before="100" w:beforeAutospacing="1" w:after="100" w:afterAutospacing="1"/>
              <w:jc w:val="left"/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kadry OWP prowadzącego do nabycia kompetencji lub uzyskania kwalifikacji</w:t>
            </w:r>
          </w:p>
        </w:tc>
        <w:tc>
          <w:tcPr>
            <w:tcW w:w="2333" w:type="pct"/>
            <w:shd w:val="clear" w:color="auto" w:fill="auto"/>
          </w:tcPr>
          <w:p w14:paraId="1434BE42" w14:textId="3AE322A8" w:rsidR="000121D6" w:rsidRPr="0072625E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kryterium sprawdzimy, czy projekt zakłada realizację wsparcia prowadzącego do nabycia kompetencji lub uzyskania kwalifikacji, realizacja wsparcia została zaplanowana zgodnie z wymaganiami  wskazanymi w załączniku nr 2 do Wytycznych dotyczących monitorowania postępu rzeczowego realizacji programów na lata 2021-2027.</w:t>
            </w:r>
          </w:p>
          <w:p w14:paraId="2A2C34FA" w14:textId="3671F3D1" w:rsidR="000121D6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W ramach projektu mogą wystąpić formy wsparcia, które nie będą oceniane zgodnie z przedmiotowym kryterium ze względu na specyfikę zaplanowanej formy, w tym np. wizyta studyjna, wyjazd edukacyjny, wykład itp.</w:t>
            </w:r>
          </w:p>
          <w:p w14:paraId="5F82B93F" w14:textId="46D30284" w:rsidR="000121D6" w:rsidRPr="0072625E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których mowa w ustawie wdrożeniowej oraz przepisami prawa krajowego.</w:t>
            </w:r>
          </w:p>
          <w:p w14:paraId="4B0816A0" w14:textId="281464DC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47" w:type="pct"/>
            <w:shd w:val="clear" w:color="auto" w:fill="auto"/>
          </w:tcPr>
          <w:p w14:paraId="56883E47" w14:textId="36B54DFD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719A130C" w14:textId="77777777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0121D6" w:rsidRPr="00FE095A" w14:paraId="3EFA2EEF" w14:textId="77777777" w:rsidTr="006E74A1">
        <w:tc>
          <w:tcPr>
            <w:tcW w:w="263" w:type="pct"/>
            <w:shd w:val="clear" w:color="auto" w:fill="auto"/>
          </w:tcPr>
          <w:p w14:paraId="3EB984DB" w14:textId="5A9C831A" w:rsidR="000121D6" w:rsidRPr="00FE095A" w:rsidRDefault="000121D6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57" w:type="pct"/>
            <w:shd w:val="clear" w:color="auto" w:fill="auto"/>
          </w:tcPr>
          <w:p w14:paraId="6E2A9CEC" w14:textId="77777777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Wnioskodawca zaplanował realizację dodatkowej oferty edukacyjnej w OWP, której finansowanie  w ramach projektu nie przekracza 12 miesięcy</w:t>
            </w:r>
          </w:p>
        </w:tc>
        <w:tc>
          <w:tcPr>
            <w:tcW w:w="2333" w:type="pct"/>
            <w:shd w:val="clear" w:color="auto" w:fill="auto"/>
          </w:tcPr>
          <w:p w14:paraId="73D301FE" w14:textId="77777777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Jeżeli wnioskodawca zaplanował w projekcie realizację dodatkowej oferty edukacyjnej, w kryterium sprawdzimy czy:</w:t>
            </w:r>
          </w:p>
          <w:p w14:paraId="01005BA6" w14:textId="46915EE7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- zaplanowane w projekcie działania będą realizowane jako uzupełnienie działań realizowanych w ramach podstawy programowej OWP lub rozszerzenie oferty edukacyjnej</w:t>
            </w:r>
          </w:p>
          <w:p w14:paraId="05C891DA" w14:textId="77777777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oraz </w:t>
            </w:r>
          </w:p>
          <w:p w14:paraId="5576E9EF" w14:textId="12C7B814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- finansowanie zaplanowanych w projekcie dodatkowych zajęć nie przekracza 12 miesięcy.</w:t>
            </w:r>
          </w:p>
          <w:p w14:paraId="74183FDC" w14:textId="12EDA39F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1347" w:type="pct"/>
            <w:shd w:val="clear" w:color="auto" w:fill="auto"/>
          </w:tcPr>
          <w:p w14:paraId="6B1578DA" w14:textId="77777777" w:rsidR="006E74A1" w:rsidRPr="00FE095A" w:rsidRDefault="006E74A1" w:rsidP="006E74A1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41719F54" w14:textId="76A432A6" w:rsidR="000121D6" w:rsidRPr="00FE095A" w:rsidRDefault="006E74A1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6E74A1" w:rsidRPr="00FE095A" w14:paraId="51953796" w14:textId="77777777" w:rsidTr="006E74A1">
        <w:tc>
          <w:tcPr>
            <w:tcW w:w="263" w:type="pct"/>
            <w:shd w:val="clear" w:color="auto" w:fill="auto"/>
          </w:tcPr>
          <w:p w14:paraId="31C4AA5F" w14:textId="5A84FC71" w:rsidR="006E74A1" w:rsidRPr="006E74A1" w:rsidRDefault="006E74A1" w:rsidP="006E74A1">
            <w:pPr>
              <w:pStyle w:val="Akapitzlist"/>
              <w:spacing w:before="100" w:beforeAutospacing="1" w:after="100" w:afterAutospacing="1" w:line="276" w:lineRule="auto"/>
              <w:ind w:hanging="698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C.10</w:t>
            </w:r>
          </w:p>
        </w:tc>
        <w:tc>
          <w:tcPr>
            <w:tcW w:w="1057" w:type="pct"/>
            <w:shd w:val="clear" w:color="auto" w:fill="auto"/>
          </w:tcPr>
          <w:p w14:paraId="60C8D92C" w14:textId="51F2B0A3" w:rsidR="006E74A1" w:rsidRPr="00FE095A" w:rsidRDefault="006E74A1" w:rsidP="006E74A1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 projekcie zostały zaplanowane zajęcia dodatkowe dla dzieci w ramach podniesienia jakości edukacji przedszkolnej</w:t>
            </w:r>
          </w:p>
        </w:tc>
        <w:tc>
          <w:tcPr>
            <w:tcW w:w="2333" w:type="pct"/>
            <w:shd w:val="clear" w:color="auto" w:fill="auto"/>
          </w:tcPr>
          <w:p w14:paraId="7BB4C870" w14:textId="1437F588" w:rsidR="006E74A1" w:rsidRDefault="006E74A1" w:rsidP="006E74A1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sprawdzimy, czy w projekcie zostały zaplanowane zajęcia dodatkowe dla dzieci w ramach podniesienia jakości edukacji przedszkolnej w co najmniej dwóch ze wskazanych obszarów:</w:t>
            </w:r>
          </w:p>
          <w:p w14:paraId="617A7336" w14:textId="77777777" w:rsidR="006E74A1" w:rsidRDefault="006E74A1" w:rsidP="006E74A1">
            <w:pPr>
              <w:pStyle w:val="Default"/>
              <w:numPr>
                <w:ilvl w:val="0"/>
                <w:numId w:val="25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Edukacja finansowa;</w:t>
            </w:r>
          </w:p>
          <w:p w14:paraId="31A2C8A4" w14:textId="77777777" w:rsidR="006E74A1" w:rsidRPr="007C4AF5" w:rsidRDefault="006E74A1" w:rsidP="006E74A1">
            <w:pPr>
              <w:pStyle w:val="Default"/>
              <w:numPr>
                <w:ilvl w:val="0"/>
                <w:numId w:val="25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Edukacja medialna i korzystanie z technologii informacyjno-komunikacyjnych;</w:t>
            </w:r>
          </w:p>
          <w:p w14:paraId="4CF8163E" w14:textId="77777777" w:rsidR="006E74A1" w:rsidRDefault="006E74A1" w:rsidP="006E74A1">
            <w:pPr>
              <w:pStyle w:val="Default"/>
              <w:numPr>
                <w:ilvl w:val="0"/>
                <w:numId w:val="25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Kreatywne i twórcze myślenie;</w:t>
            </w:r>
          </w:p>
          <w:p w14:paraId="647A1A1E" w14:textId="77777777" w:rsidR="006E74A1" w:rsidRDefault="006E74A1" w:rsidP="006E74A1">
            <w:pPr>
              <w:pStyle w:val="Default"/>
              <w:numPr>
                <w:ilvl w:val="0"/>
                <w:numId w:val="25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Preorientacja zawodowa – zajęcia o charakterze wychowawczym, zbliżające dzieci do środowiska pracy;</w:t>
            </w:r>
          </w:p>
          <w:p w14:paraId="3B48E9AF" w14:textId="77777777" w:rsidR="006E74A1" w:rsidRDefault="006E74A1" w:rsidP="006E74A1">
            <w:pPr>
              <w:pStyle w:val="Default"/>
              <w:numPr>
                <w:ilvl w:val="0"/>
                <w:numId w:val="25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Rozwój emocjonalny dziecka;</w:t>
            </w:r>
          </w:p>
          <w:p w14:paraId="7739B0EB" w14:textId="77777777" w:rsidR="006E74A1" w:rsidRDefault="006E74A1" w:rsidP="006E74A1">
            <w:pPr>
              <w:pStyle w:val="Default"/>
              <w:numPr>
                <w:ilvl w:val="0"/>
                <w:numId w:val="25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Rozwój umiejętności matematycznych;</w:t>
            </w:r>
          </w:p>
          <w:p w14:paraId="7B45191C" w14:textId="77777777" w:rsidR="006E74A1" w:rsidRDefault="006E74A1" w:rsidP="006E74A1">
            <w:pPr>
              <w:pStyle w:val="Default"/>
              <w:numPr>
                <w:ilvl w:val="0"/>
                <w:numId w:val="25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Wiedza o klimacie – indywidulane zachowania w celu ochrony środowiska;</w:t>
            </w:r>
          </w:p>
          <w:p w14:paraId="24E13D30" w14:textId="77777777" w:rsidR="006E74A1" w:rsidRPr="0072625E" w:rsidRDefault="006E74A1" w:rsidP="006E74A1">
            <w:pPr>
              <w:pStyle w:val="Default"/>
              <w:numPr>
                <w:ilvl w:val="0"/>
                <w:numId w:val="25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Zajęcia kształtujące postawy prozdrowotne.</w:t>
            </w:r>
          </w:p>
          <w:p w14:paraId="6FF51135" w14:textId="41D3132F" w:rsidR="006E74A1" w:rsidRDefault="006E74A1" w:rsidP="006E74A1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nie określa minimalnych wymagań co do form wsparcia czy liczby dzieci objętych wsparciem.</w:t>
            </w:r>
          </w:p>
          <w:p w14:paraId="144064F3" w14:textId="27A215FE" w:rsidR="006E74A1" w:rsidRPr="00FE095A" w:rsidRDefault="006E74A1" w:rsidP="006E74A1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7712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47" w:type="pct"/>
            <w:shd w:val="clear" w:color="auto" w:fill="auto"/>
          </w:tcPr>
          <w:p w14:paraId="1D487246" w14:textId="77777777" w:rsidR="006E74A1" w:rsidRPr="00FE095A" w:rsidRDefault="006E74A1" w:rsidP="006E74A1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056D6A57" w14:textId="7F549954" w:rsidR="006E74A1" w:rsidRPr="00FE095A" w:rsidRDefault="006E74A1" w:rsidP="006E74A1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</w:tbl>
    <w:p w14:paraId="2FB22586" w14:textId="138A69FF" w:rsidR="001941D5" w:rsidRPr="0072625E" w:rsidRDefault="001941D5" w:rsidP="0072625E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Kryteria premiujące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625"/>
        <w:gridCol w:w="3245"/>
        <w:gridCol w:w="6474"/>
        <w:gridCol w:w="3650"/>
      </w:tblGrid>
      <w:tr w:rsidR="001941D5" w:rsidRPr="003B1556" w14:paraId="6CE01613" w14:textId="77777777" w:rsidTr="00ED018C">
        <w:trPr>
          <w:tblHeader/>
        </w:trPr>
        <w:tc>
          <w:tcPr>
            <w:tcW w:w="223" w:type="pct"/>
            <w:shd w:val="clear" w:color="auto" w:fill="D9D9D9" w:themeFill="background1" w:themeFillShade="D9"/>
          </w:tcPr>
          <w:p w14:paraId="468C97EF" w14:textId="77777777" w:rsidR="001941D5" w:rsidRPr="003B1556" w:rsidRDefault="001941D5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159" w:type="pct"/>
            <w:shd w:val="clear" w:color="auto" w:fill="D9D9D9" w:themeFill="background1" w:themeFillShade="D9"/>
          </w:tcPr>
          <w:p w14:paraId="1AAD7F12" w14:textId="77777777" w:rsidR="001941D5" w:rsidRPr="003B1556" w:rsidRDefault="001941D5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313" w:type="pct"/>
            <w:shd w:val="clear" w:color="auto" w:fill="D9D9D9" w:themeFill="background1" w:themeFillShade="D9"/>
          </w:tcPr>
          <w:p w14:paraId="0CF0A7D0" w14:textId="77777777" w:rsidR="001941D5" w:rsidRPr="003B1556" w:rsidRDefault="001941D5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304" w:type="pct"/>
            <w:shd w:val="clear" w:color="auto" w:fill="D9D9D9" w:themeFill="background1" w:themeFillShade="D9"/>
          </w:tcPr>
          <w:p w14:paraId="07629AFA" w14:textId="77777777" w:rsidR="001941D5" w:rsidRPr="003B1556" w:rsidRDefault="001941D5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1941D5" w:rsidRPr="00D85B37" w14:paraId="32E35DC8" w14:textId="77777777" w:rsidTr="00ED018C">
        <w:tc>
          <w:tcPr>
            <w:tcW w:w="223" w:type="pct"/>
          </w:tcPr>
          <w:p w14:paraId="6BBBCC03" w14:textId="77777777" w:rsidR="001941D5" w:rsidRDefault="001941D5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D.1</w:t>
            </w:r>
          </w:p>
        </w:tc>
        <w:tc>
          <w:tcPr>
            <w:tcW w:w="1159" w:type="pct"/>
          </w:tcPr>
          <w:p w14:paraId="1E8E8BB3" w14:textId="4599A1E4" w:rsidR="001941D5" w:rsidRDefault="001941D5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</w:t>
            </w: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zakłada </w:t>
            </w:r>
            <w:r w:rsidR="00F0706F">
              <w:rPr>
                <w:rFonts w:ascii="Arial" w:hAnsi="Arial" w:cs="Arial"/>
                <w:b/>
                <w:bCs/>
                <w:sz w:val="24"/>
                <w:szCs w:val="24"/>
              </w:rPr>
              <w:t>tworzenie nowych miejsc przedszkolnych na obszarach</w:t>
            </w:r>
            <w:r w:rsidR="00CC198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, na których poziom upowszechniania </w:t>
            </w:r>
            <w:r w:rsidR="00CC1981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wychowania przedszkolnego kształtuje się poniżej </w:t>
            </w:r>
            <w:r w:rsidR="00CC1981" w:rsidRPr="009D3242">
              <w:rPr>
                <w:rFonts w:ascii="Arial" w:hAnsi="Arial" w:cs="Arial"/>
                <w:b/>
                <w:bCs/>
                <w:sz w:val="24"/>
                <w:szCs w:val="24"/>
              </w:rPr>
              <w:t>średniej wojewódzkiej</w:t>
            </w:r>
          </w:p>
        </w:tc>
        <w:tc>
          <w:tcPr>
            <w:tcW w:w="2313" w:type="pct"/>
          </w:tcPr>
          <w:p w14:paraId="465172E1" w14:textId="666F4C8E" w:rsidR="001941D5" w:rsidRDefault="001941D5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projekt </w:t>
            </w:r>
            <w:r w:rsidR="001D5D93">
              <w:rPr>
                <w:rFonts w:ascii="Arial" w:hAnsi="Arial" w:cs="Arial"/>
                <w:sz w:val="24"/>
                <w:szCs w:val="24"/>
              </w:rPr>
              <w:t xml:space="preserve">zakłada </w:t>
            </w:r>
            <w:r w:rsidR="00F0706F">
              <w:rPr>
                <w:rFonts w:ascii="Arial" w:hAnsi="Arial" w:cs="Arial"/>
                <w:sz w:val="24"/>
                <w:szCs w:val="24"/>
              </w:rPr>
              <w:t xml:space="preserve">tworzenie nowych miejsc przedszkolnych na </w:t>
            </w:r>
            <w:r w:rsidR="001D5D93">
              <w:rPr>
                <w:rFonts w:ascii="Arial" w:hAnsi="Arial" w:cs="Arial"/>
                <w:sz w:val="24"/>
                <w:szCs w:val="24"/>
              </w:rPr>
              <w:t>obszar</w:t>
            </w:r>
            <w:r w:rsidR="00F0706F">
              <w:rPr>
                <w:rFonts w:ascii="Arial" w:hAnsi="Arial" w:cs="Arial"/>
                <w:sz w:val="24"/>
                <w:szCs w:val="24"/>
              </w:rPr>
              <w:t>ach</w:t>
            </w:r>
            <w:r w:rsidR="001D5D93">
              <w:rPr>
                <w:rFonts w:ascii="Arial" w:hAnsi="Arial" w:cs="Arial"/>
                <w:sz w:val="24"/>
                <w:szCs w:val="24"/>
              </w:rPr>
              <w:t>, na których poziom upowszechniania wychowania przedszkolnego kształtuje się poniżej</w:t>
            </w:r>
            <w:r w:rsidR="00FB0EBC">
              <w:rPr>
                <w:rFonts w:ascii="Arial" w:hAnsi="Arial" w:cs="Arial"/>
                <w:sz w:val="24"/>
                <w:szCs w:val="24"/>
              </w:rPr>
              <w:t xml:space="preserve"> średniej wojewódzkiej, tj. poniżej</w:t>
            </w:r>
            <w:r w:rsidR="001D5D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B0EBC">
              <w:rPr>
                <w:rFonts w:ascii="Arial" w:hAnsi="Arial" w:cs="Arial"/>
                <w:sz w:val="24"/>
                <w:szCs w:val="24"/>
              </w:rPr>
              <w:t>80,1% - wg danych</w:t>
            </w:r>
            <w:r w:rsidR="00F070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2E3B">
              <w:rPr>
                <w:rFonts w:ascii="Arial" w:hAnsi="Arial" w:cs="Arial"/>
                <w:sz w:val="24"/>
                <w:szCs w:val="24"/>
              </w:rPr>
              <w:t>za 2020 r.</w:t>
            </w:r>
            <w:r w:rsidR="00992E3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="00FB0EB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A62666B" w14:textId="4A331149" w:rsidR="001941D5" w:rsidRDefault="00750E93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Punkty przyznawane są w zależności od lokalizacji projektu w gminie o następującym odsetku dzieci  w wieku 3-5 lat objętych wychowaniem przedszkolnym na podstawie analizy</w:t>
            </w:r>
            <w:r w:rsidR="00FB0EB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>
              <w:rPr>
                <w:rFonts w:ascii="Arial" w:hAnsi="Arial" w:cs="Arial"/>
                <w:sz w:val="24"/>
                <w:szCs w:val="24"/>
              </w:rPr>
              <w:t xml:space="preserve"> stanowiącej załącznik do Regulaminu </w:t>
            </w:r>
            <w:r w:rsidR="00815AA1">
              <w:rPr>
                <w:rFonts w:ascii="Arial" w:hAnsi="Arial" w:cs="Arial"/>
                <w:sz w:val="24"/>
                <w:szCs w:val="24"/>
              </w:rPr>
              <w:t>wyboru projektów</w:t>
            </w:r>
            <w:r w:rsidR="00982BB1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57DB251" w14:textId="77777777" w:rsidR="00595AF7" w:rsidRDefault="00595AF7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powyżej 80,1% - 0 pkt.;</w:t>
            </w:r>
          </w:p>
          <w:p w14:paraId="022EAF10" w14:textId="77777777" w:rsidR="00595AF7" w:rsidRDefault="00595AF7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68,1% - 80,1% - 5 pkt.;</w:t>
            </w:r>
          </w:p>
          <w:p w14:paraId="3D3D8EC4" w14:textId="56D8E0A4" w:rsidR="00FB0EBC" w:rsidRDefault="00595AF7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poniżej 68,09% - 10 pkt.</w:t>
            </w:r>
          </w:p>
          <w:p w14:paraId="3BFFFD4C" w14:textId="64CE59B9" w:rsidR="009D3242" w:rsidRDefault="001941D5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Kryterium jest weryfikowane w oparciu o wniosek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E449FA">
              <w:rPr>
                <w:rFonts w:ascii="Arial" w:hAnsi="Arial" w:cs="Arial"/>
                <w:sz w:val="24"/>
                <w:szCs w:val="24"/>
              </w:rPr>
              <w:t xml:space="preserve"> oraz i</w:t>
            </w:r>
            <w:r w:rsidR="00E449FA" w:rsidRPr="00992E3B">
              <w:rPr>
                <w:rFonts w:ascii="Arial" w:hAnsi="Arial" w:cs="Arial"/>
                <w:sz w:val="24"/>
                <w:szCs w:val="24"/>
              </w:rPr>
              <w:t>nformacj</w:t>
            </w:r>
            <w:r w:rsidR="00E449FA">
              <w:rPr>
                <w:rFonts w:ascii="Arial" w:hAnsi="Arial" w:cs="Arial"/>
                <w:sz w:val="24"/>
                <w:szCs w:val="24"/>
              </w:rPr>
              <w:t>ę</w:t>
            </w:r>
            <w:r w:rsidR="00E449FA" w:rsidRPr="00992E3B">
              <w:rPr>
                <w:rFonts w:ascii="Arial" w:hAnsi="Arial" w:cs="Arial"/>
                <w:sz w:val="24"/>
                <w:szCs w:val="24"/>
              </w:rPr>
              <w:t xml:space="preserve"> o odsetku dzieci w wieku 3-5 lat objętych wychowaniem przedszkolnym w gminach województwa kujawsko-pomorskiego w 2020 r.</w:t>
            </w:r>
            <w:r w:rsidR="00E449FA">
              <w:rPr>
                <w:rFonts w:ascii="Arial" w:hAnsi="Arial" w:cs="Arial"/>
                <w:sz w:val="24"/>
                <w:szCs w:val="24"/>
              </w:rPr>
              <w:t xml:space="preserve"> stanowiącą załącznik do Regulaminu wyboru projektów</w:t>
            </w:r>
            <w:r w:rsidR="00992E3B">
              <w:rPr>
                <w:rFonts w:ascii="Arial" w:hAnsi="Arial" w:cs="Arial"/>
                <w:sz w:val="24"/>
                <w:szCs w:val="24"/>
              </w:rPr>
              <w:t>.</w:t>
            </w:r>
            <w:r w:rsidR="001D7AB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304" w:type="pct"/>
          </w:tcPr>
          <w:p w14:paraId="6A7E6767" w14:textId="5993D56E" w:rsidR="001941D5" w:rsidRPr="00D85B37" w:rsidRDefault="00C4431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001A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lastRenderedPageBreak/>
              <w:t>Projekt, który spełnił kryteria horyzontalne, dostępu i merytoryczne oraz kryterium premiujące, uzyskuje premię punktową</w:t>
            </w:r>
            <w:r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:</w:t>
            </w:r>
          </w:p>
          <w:p w14:paraId="4BA1815C" w14:textId="1FE49026" w:rsidR="00820BEC" w:rsidRPr="00D85B37" w:rsidRDefault="001941D5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lastRenderedPageBreak/>
              <w:t xml:space="preserve">Tak – </w:t>
            </w:r>
            <w:r w:rsidR="007C4AF5">
              <w:rPr>
                <w:rFonts w:ascii="Arial" w:hAnsi="Arial" w:cs="Arial"/>
                <w:sz w:val="24"/>
                <w:szCs w:val="24"/>
              </w:rPr>
              <w:t>5</w:t>
            </w:r>
            <w:r w:rsidR="00820BEC">
              <w:rPr>
                <w:rFonts w:ascii="Arial" w:hAnsi="Arial" w:cs="Arial"/>
                <w:sz w:val="24"/>
                <w:szCs w:val="24"/>
              </w:rPr>
              <w:t xml:space="preserve"> pkt lub </w:t>
            </w:r>
            <w:r w:rsidR="007C4AF5">
              <w:rPr>
                <w:rFonts w:ascii="Arial" w:hAnsi="Arial" w:cs="Arial"/>
                <w:sz w:val="24"/>
                <w:szCs w:val="24"/>
              </w:rPr>
              <w:t>10</w:t>
            </w:r>
            <w:r w:rsidR="00820BE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85B37">
              <w:rPr>
                <w:rFonts w:ascii="Arial" w:hAnsi="Arial" w:cs="Arial"/>
                <w:sz w:val="24"/>
                <w:szCs w:val="24"/>
              </w:rPr>
              <w:t>pkt.</w:t>
            </w:r>
            <w:r w:rsidR="00820BEC">
              <w:rPr>
                <w:rFonts w:ascii="Arial" w:hAnsi="Arial" w:cs="Arial"/>
                <w:sz w:val="24"/>
                <w:szCs w:val="24"/>
              </w:rPr>
              <w:t xml:space="preserve"> zgodnie z punktacją podaną w definicji kryterium.</w:t>
            </w:r>
          </w:p>
          <w:p w14:paraId="716E6346" w14:textId="77777777" w:rsidR="001941D5" w:rsidRPr="00D85B37" w:rsidRDefault="001941D5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>Nie – 0 pkt.</w:t>
            </w:r>
          </w:p>
        </w:tc>
      </w:tr>
      <w:tr w:rsidR="00A35ADB" w:rsidRPr="003B1556" w14:paraId="09F4BB31" w14:textId="77777777" w:rsidTr="00ED018C">
        <w:tc>
          <w:tcPr>
            <w:tcW w:w="223" w:type="pct"/>
          </w:tcPr>
          <w:p w14:paraId="2C3B964C" w14:textId="48962CD6" w:rsidR="00A35ADB" w:rsidRDefault="00A35ADB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D.2</w:t>
            </w:r>
          </w:p>
        </w:tc>
        <w:tc>
          <w:tcPr>
            <w:tcW w:w="1159" w:type="pct"/>
          </w:tcPr>
          <w:p w14:paraId="0501AF04" w14:textId="419C95BE" w:rsidR="00A35ADB" w:rsidRDefault="00A35AD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</w:t>
            </w: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zakłada realizację wsparcia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na obszarach zmarginalizowanych</w:t>
            </w:r>
          </w:p>
        </w:tc>
        <w:tc>
          <w:tcPr>
            <w:tcW w:w="2313" w:type="pct"/>
          </w:tcPr>
          <w:p w14:paraId="64A7D2F2" w14:textId="5B54F7C8" w:rsidR="00A35ADB" w:rsidRDefault="00A35ADB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sprawdzimy, czy projekt jest realizowany na obszarze zmarginalizowanym.</w:t>
            </w:r>
          </w:p>
          <w:p w14:paraId="15548102" w14:textId="77777777" w:rsidR="00A35ADB" w:rsidRDefault="00A35ADB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Dla spełnienia kryterium wystarczająca jest realizacja projektu na obszarze przynajmniej jednego obszaru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zmarginalizowanego, a projekt nie musi być realizowany wyłącznie na obszarze zmarginalizowanym.</w:t>
            </w:r>
          </w:p>
          <w:p w14:paraId="45FEA4A6" w14:textId="176FB142" w:rsidR="000D7488" w:rsidRDefault="000D7488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 realizacji projektu na obszarze zmarginalizowanym decyduje lokalizacja ośrodka wychowania przedszkolnego lub innego podmiotu funkcjonującego w systemie oświaty objętych projektem.</w:t>
            </w:r>
          </w:p>
          <w:p w14:paraId="3558B707" w14:textId="593EDEEB" w:rsidR="000D7488" w:rsidRPr="00FE095A" w:rsidRDefault="000D7488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Ośrodki wychowania przedszkolnego lub inne podmioty funkcjonujące w systemie oświaty objęte projektem na potrzeby kryterium to placówki:</w:t>
            </w:r>
          </w:p>
          <w:p w14:paraId="2772449D" w14:textId="74742911" w:rsidR="000D7488" w:rsidRDefault="000D7488" w:rsidP="0072625E">
            <w:pPr>
              <w:pStyle w:val="Default"/>
              <w:numPr>
                <w:ilvl w:val="0"/>
                <w:numId w:val="29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które są obejmowane wsparciem w projekcie (np. </w:t>
            </w:r>
            <w:r w:rsidR="009842ED">
              <w:rPr>
                <w:rFonts w:ascii="Arial" w:hAnsi="Arial" w:cs="Arial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sz w:val="24"/>
                <w:szCs w:val="24"/>
              </w:rPr>
              <w:t>w postaci poprawy jakości warunków kształcenia) lub</w:t>
            </w:r>
          </w:p>
          <w:p w14:paraId="65E5DD33" w14:textId="32EFF1B7" w:rsidR="00A35ADB" w:rsidRPr="0072625E" w:rsidRDefault="000D7488" w:rsidP="0072625E">
            <w:pPr>
              <w:pStyle w:val="Default"/>
              <w:numPr>
                <w:ilvl w:val="0"/>
                <w:numId w:val="29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7488">
              <w:rPr>
                <w:rFonts w:ascii="Arial" w:hAnsi="Arial" w:cs="Arial"/>
                <w:sz w:val="24"/>
                <w:szCs w:val="24"/>
              </w:rPr>
              <w:t>w których dzieci w wieku przedszkolnym są obejmowani wsparciem w projekcie (np. w postaci udziału w zajęciach).</w:t>
            </w:r>
          </w:p>
          <w:p w14:paraId="2CA3D1EB" w14:textId="227F9597" w:rsidR="00C34448" w:rsidRDefault="00A35ADB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Kryterium jest weryfikowane w oparciu o wniosek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7C4AF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5AA1">
              <w:rPr>
                <w:rFonts w:ascii="Arial" w:hAnsi="Arial" w:cs="Arial"/>
                <w:sz w:val="24"/>
                <w:szCs w:val="24"/>
              </w:rPr>
              <w:t xml:space="preserve">i listę obszarów </w:t>
            </w:r>
            <w:r w:rsidR="000D7488">
              <w:rPr>
                <w:rFonts w:ascii="Arial" w:hAnsi="Arial" w:cs="Arial"/>
                <w:sz w:val="24"/>
                <w:szCs w:val="24"/>
              </w:rPr>
              <w:t>z</w:t>
            </w:r>
            <w:r w:rsidR="00815AA1">
              <w:rPr>
                <w:rFonts w:ascii="Arial" w:hAnsi="Arial" w:cs="Arial"/>
                <w:sz w:val="24"/>
                <w:szCs w:val="24"/>
              </w:rPr>
              <w:t>marginalizowanych</w:t>
            </w:r>
            <w:r w:rsidR="00ED018C">
              <w:rPr>
                <w:rFonts w:ascii="Arial" w:hAnsi="Arial" w:cs="Arial"/>
                <w:sz w:val="24"/>
                <w:szCs w:val="24"/>
              </w:rPr>
              <w:t xml:space="preserve"> stanowiącą załącznik do </w:t>
            </w:r>
            <w:r w:rsidR="00815AA1">
              <w:rPr>
                <w:rFonts w:ascii="Arial" w:hAnsi="Arial" w:cs="Arial"/>
                <w:sz w:val="24"/>
                <w:szCs w:val="24"/>
              </w:rPr>
              <w:t>R</w:t>
            </w:r>
            <w:r w:rsidR="00ED018C">
              <w:rPr>
                <w:rFonts w:ascii="Arial" w:hAnsi="Arial" w:cs="Arial"/>
                <w:sz w:val="24"/>
                <w:szCs w:val="24"/>
              </w:rPr>
              <w:t xml:space="preserve">egulaminu </w:t>
            </w:r>
            <w:r w:rsidR="00815AA1">
              <w:rPr>
                <w:rFonts w:ascii="Arial" w:hAnsi="Arial" w:cs="Arial"/>
                <w:sz w:val="24"/>
                <w:szCs w:val="24"/>
              </w:rPr>
              <w:t>wyboru projektów</w:t>
            </w:r>
            <w:r w:rsidRPr="0078726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04" w:type="pct"/>
          </w:tcPr>
          <w:p w14:paraId="2A572D9E" w14:textId="592ED37C" w:rsidR="00A35ADB" w:rsidRPr="00D85B37" w:rsidRDefault="00C4431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001A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lastRenderedPageBreak/>
              <w:t xml:space="preserve">Projekt, który spełnił kryteria horyzontalne, dostępu i merytoryczne oraz kryterium </w:t>
            </w:r>
            <w:r w:rsidRPr="005001A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lastRenderedPageBreak/>
              <w:t>premiujące, uzyskuje premię punktową</w:t>
            </w:r>
            <w:r w:rsidR="003F0DF6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:</w:t>
            </w:r>
          </w:p>
          <w:p w14:paraId="6D7DD226" w14:textId="2C99EEAC" w:rsidR="00A35ADB" w:rsidRPr="00D85B37" w:rsidRDefault="00A35AD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 xml:space="preserve">Tak – </w:t>
            </w:r>
            <w:r w:rsidR="007C4AF5">
              <w:rPr>
                <w:rFonts w:ascii="Arial" w:hAnsi="Arial" w:cs="Arial"/>
                <w:sz w:val="24"/>
                <w:szCs w:val="24"/>
              </w:rPr>
              <w:t>10</w:t>
            </w:r>
            <w:r w:rsidRPr="00D85B37">
              <w:rPr>
                <w:rFonts w:ascii="Arial" w:hAnsi="Arial" w:cs="Arial"/>
                <w:sz w:val="24"/>
                <w:szCs w:val="24"/>
              </w:rPr>
              <w:t xml:space="preserve"> pkt.</w:t>
            </w:r>
          </w:p>
          <w:p w14:paraId="23B8F752" w14:textId="0EF3EE26" w:rsidR="00A35ADB" w:rsidRPr="00D85B37" w:rsidRDefault="00A35AD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>Nie – 0 pkt.</w:t>
            </w:r>
          </w:p>
        </w:tc>
      </w:tr>
      <w:tr w:rsidR="00A35ADB" w:rsidRPr="00D85B37" w14:paraId="3B9EE42A" w14:textId="77777777" w:rsidTr="00ED018C">
        <w:tc>
          <w:tcPr>
            <w:tcW w:w="223" w:type="pct"/>
          </w:tcPr>
          <w:p w14:paraId="3EC8CDA3" w14:textId="77777777" w:rsidR="00A35ADB" w:rsidRDefault="00A35ADB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D.3</w:t>
            </w:r>
          </w:p>
        </w:tc>
        <w:tc>
          <w:tcPr>
            <w:tcW w:w="1159" w:type="pct"/>
          </w:tcPr>
          <w:p w14:paraId="3885B138" w14:textId="77777777" w:rsidR="00A35ADB" w:rsidRDefault="00A35AD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 wykorzystanie zasobów dostępnych na Zintegrowanej Platformie Edukacyjnej</w:t>
            </w:r>
          </w:p>
        </w:tc>
        <w:tc>
          <w:tcPr>
            <w:tcW w:w="2313" w:type="pct"/>
          </w:tcPr>
          <w:p w14:paraId="3B9EC784" w14:textId="139A7389" w:rsidR="00A35ADB" w:rsidRDefault="00A35ADB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czy wnioskodawca planuje wykorzystanie w projekcie zasobów (np. e-materiałów, scenariuszy lekcji czy narzędzi edukacyjnych) </w:t>
            </w:r>
            <w:r w:rsidRPr="009403BF">
              <w:rPr>
                <w:rFonts w:ascii="Arial" w:hAnsi="Arial" w:cs="Arial"/>
                <w:sz w:val="24"/>
                <w:szCs w:val="24"/>
              </w:rPr>
              <w:t xml:space="preserve">dostępnych </w:t>
            </w:r>
            <w:r w:rsidRPr="009403BF">
              <w:rPr>
                <w:rFonts w:ascii="Arial" w:hAnsi="Arial" w:cs="Arial"/>
                <w:sz w:val="24"/>
                <w:szCs w:val="24"/>
              </w:rPr>
              <w:lastRenderedPageBreak/>
              <w:t>na Zintegrowanej Platformie Edukacyjnej</w:t>
            </w:r>
            <w:r>
              <w:rPr>
                <w:rFonts w:ascii="Arial" w:hAnsi="Arial" w:cs="Arial"/>
                <w:sz w:val="24"/>
                <w:szCs w:val="24"/>
              </w:rPr>
              <w:t xml:space="preserve"> w realizacji wsparcia</w:t>
            </w:r>
            <w:r w:rsidR="00E449FA">
              <w:rPr>
                <w:rFonts w:ascii="Arial" w:hAnsi="Arial" w:cs="Arial"/>
                <w:sz w:val="24"/>
                <w:szCs w:val="24"/>
              </w:rPr>
              <w:t xml:space="preserve"> w ramach projektu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3442C40" w14:textId="329C2282" w:rsidR="006E74A1" w:rsidRDefault="006E74A1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Wnioskodawca jest zobowiązany wskazać konkretne zasoby dostępne na Zintegrowanej Platformie Edukacyjnej, z których zamierza korzystać w projekcie.</w:t>
            </w:r>
          </w:p>
          <w:p w14:paraId="5558E3CD" w14:textId="17D436BA" w:rsidR="00A35ADB" w:rsidRDefault="00A35ADB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E449FA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="00FE1B08">
              <w:rPr>
                <w:rFonts w:ascii="Arial" w:hAnsi="Arial" w:cs="Arial"/>
                <w:sz w:val="24"/>
                <w:szCs w:val="24"/>
              </w:rPr>
              <w:t xml:space="preserve">zasoby dostępne na </w:t>
            </w:r>
            <w:r w:rsidR="00E449FA">
              <w:rPr>
                <w:rFonts w:ascii="Arial" w:hAnsi="Arial" w:cs="Arial"/>
                <w:sz w:val="24"/>
                <w:szCs w:val="24"/>
              </w:rPr>
              <w:t>Zintegrowan</w:t>
            </w:r>
            <w:r w:rsidR="00FE1B08">
              <w:rPr>
                <w:rFonts w:ascii="Arial" w:hAnsi="Arial" w:cs="Arial"/>
                <w:sz w:val="24"/>
                <w:szCs w:val="24"/>
              </w:rPr>
              <w:t>ej</w:t>
            </w:r>
            <w:r w:rsidR="00E449FA">
              <w:rPr>
                <w:rFonts w:ascii="Arial" w:hAnsi="Arial" w:cs="Arial"/>
                <w:sz w:val="24"/>
                <w:szCs w:val="24"/>
              </w:rPr>
              <w:t xml:space="preserve"> Platform</w:t>
            </w:r>
            <w:r w:rsidR="00FE1B08">
              <w:rPr>
                <w:rFonts w:ascii="Arial" w:hAnsi="Arial" w:cs="Arial"/>
                <w:sz w:val="24"/>
                <w:szCs w:val="24"/>
              </w:rPr>
              <w:t>ie</w:t>
            </w:r>
            <w:r w:rsidR="00E449FA">
              <w:rPr>
                <w:rFonts w:ascii="Arial" w:hAnsi="Arial" w:cs="Arial"/>
                <w:sz w:val="24"/>
                <w:szCs w:val="24"/>
              </w:rPr>
              <w:t xml:space="preserve"> Edukacyjn</w:t>
            </w:r>
            <w:r w:rsidR="00FE1B08">
              <w:rPr>
                <w:rFonts w:ascii="Arial" w:hAnsi="Arial" w:cs="Arial"/>
                <w:sz w:val="24"/>
                <w:szCs w:val="24"/>
              </w:rPr>
              <w:t>ej</w:t>
            </w:r>
            <w:r w:rsidR="00DB104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04" w:type="pct"/>
          </w:tcPr>
          <w:p w14:paraId="70EBB461" w14:textId="78CD65B6" w:rsidR="00A35ADB" w:rsidRPr="00D85B37" w:rsidRDefault="00C4431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001A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lastRenderedPageBreak/>
              <w:t xml:space="preserve">Projekt, który spełnił kryteria horyzontalne, dostępu i merytoryczne oraz kryterium </w:t>
            </w:r>
            <w:r w:rsidRPr="005001A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lastRenderedPageBreak/>
              <w:t>premiujące, uzyskuje premię punktową</w:t>
            </w:r>
            <w:r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:</w:t>
            </w:r>
          </w:p>
          <w:p w14:paraId="1D73DB3C" w14:textId="7AC3E6D5" w:rsidR="00A35ADB" w:rsidRPr="00D85B37" w:rsidRDefault="00A35ADB" w:rsidP="005008A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 xml:space="preserve">Tak – </w:t>
            </w:r>
            <w:r w:rsidR="000D4966">
              <w:rPr>
                <w:rFonts w:ascii="Arial" w:hAnsi="Arial" w:cs="Arial"/>
                <w:sz w:val="24"/>
                <w:szCs w:val="24"/>
              </w:rPr>
              <w:t>2</w:t>
            </w:r>
            <w:r w:rsidR="006E74A1" w:rsidRPr="00D85B3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85B37">
              <w:rPr>
                <w:rFonts w:ascii="Arial" w:hAnsi="Arial" w:cs="Arial"/>
                <w:sz w:val="24"/>
                <w:szCs w:val="24"/>
              </w:rPr>
              <w:t>pkt.</w:t>
            </w:r>
          </w:p>
          <w:p w14:paraId="00AE5927" w14:textId="77777777" w:rsidR="00A35ADB" w:rsidRPr="00D85B37" w:rsidRDefault="00A35ADB" w:rsidP="005008A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>Nie – 0 pkt.</w:t>
            </w:r>
          </w:p>
        </w:tc>
      </w:tr>
      <w:tr w:rsidR="00A35ADB" w:rsidRPr="00D85B37" w14:paraId="2EB1EAC3" w14:textId="77777777" w:rsidTr="00ED018C">
        <w:tc>
          <w:tcPr>
            <w:tcW w:w="223" w:type="pct"/>
          </w:tcPr>
          <w:p w14:paraId="59A40589" w14:textId="77777777" w:rsidR="00A35ADB" w:rsidRDefault="00A35ADB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D.4</w:t>
            </w:r>
          </w:p>
        </w:tc>
        <w:tc>
          <w:tcPr>
            <w:tcW w:w="1159" w:type="pct"/>
          </w:tcPr>
          <w:p w14:paraId="04753BC1" w14:textId="77777777" w:rsidR="00A35ADB" w:rsidRDefault="00A35AD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 wdrożenie modeli lub rozwiązań wypracowanych w ramach programu operacyjnego Wiedza Edukacja Rozwój</w:t>
            </w:r>
          </w:p>
        </w:tc>
        <w:tc>
          <w:tcPr>
            <w:tcW w:w="2313" w:type="pct"/>
          </w:tcPr>
          <w:p w14:paraId="20820C91" w14:textId="7EE3F726" w:rsidR="00A35ADB" w:rsidRDefault="00A35ADB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czy wnioskodawca planuje w projekcie </w:t>
            </w:r>
            <w:r w:rsidRPr="009403BF">
              <w:rPr>
                <w:rFonts w:ascii="Arial" w:hAnsi="Arial" w:cs="Arial"/>
                <w:sz w:val="24"/>
                <w:szCs w:val="24"/>
              </w:rPr>
              <w:t xml:space="preserve">wdrożenie modeli </w:t>
            </w:r>
            <w:r>
              <w:rPr>
                <w:rFonts w:ascii="Arial" w:hAnsi="Arial" w:cs="Arial"/>
                <w:sz w:val="24"/>
                <w:szCs w:val="24"/>
              </w:rPr>
              <w:t xml:space="preserve">lub rozwiązań </w:t>
            </w:r>
            <w:r w:rsidRPr="009403BF">
              <w:rPr>
                <w:rFonts w:ascii="Arial" w:hAnsi="Arial" w:cs="Arial"/>
                <w:sz w:val="24"/>
                <w:szCs w:val="24"/>
              </w:rPr>
              <w:t>wypracowanych w ramach programu operacyjnego Wiedza Edukacja Rozwój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828EC05" w14:textId="2C58C4FB" w:rsidR="00A35ADB" w:rsidRPr="00C84D9E" w:rsidRDefault="00A35ADB" w:rsidP="0072625E">
            <w:pPr>
              <w:pStyle w:val="Default"/>
              <w:numPr>
                <w:ilvl w:val="0"/>
                <w:numId w:val="18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4D9E">
              <w:rPr>
                <w:rFonts w:ascii="Arial" w:hAnsi="Arial" w:cs="Arial"/>
                <w:sz w:val="24"/>
                <w:szCs w:val="24"/>
              </w:rPr>
              <w:t>rozwiązań wypracowanych w ramach projektu „Asystent ucznia o specjalnych potrzebach edukacyjnych”</w:t>
            </w:r>
            <w:r w:rsidRPr="00C84D9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 w:rsidRPr="00C84D9E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5860713" w14:textId="4B38996C" w:rsidR="00A35ADB" w:rsidRDefault="00A35ADB" w:rsidP="0072625E">
            <w:pPr>
              <w:pStyle w:val="Default"/>
              <w:numPr>
                <w:ilvl w:val="0"/>
                <w:numId w:val="18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rozwiązań w zakresie doradztwa zawodowego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1"/>
            </w:r>
            <w:r w:rsidR="000A32E1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681C58D" w14:textId="02E93745" w:rsidR="000A32E1" w:rsidRDefault="00C32558" w:rsidP="0072625E">
            <w:pPr>
              <w:pStyle w:val="Default"/>
              <w:numPr>
                <w:ilvl w:val="0"/>
                <w:numId w:val="18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rozwiązań w zakresie wspomagania </w:t>
            </w:r>
            <w:r w:rsidR="00FC399D">
              <w:rPr>
                <w:rFonts w:ascii="Arial" w:hAnsi="Arial" w:cs="Arial"/>
                <w:sz w:val="24"/>
                <w:szCs w:val="24"/>
              </w:rPr>
              <w:t>przedszkoli</w:t>
            </w:r>
            <w:r>
              <w:rPr>
                <w:rFonts w:ascii="Arial" w:hAnsi="Arial" w:cs="Arial"/>
                <w:sz w:val="24"/>
                <w:szCs w:val="24"/>
              </w:rPr>
              <w:t xml:space="preserve"> w rozwoju kompetencji kluczowych u</w:t>
            </w:r>
            <w:r w:rsidR="00FC399D">
              <w:rPr>
                <w:rFonts w:ascii="Arial" w:hAnsi="Arial" w:cs="Arial"/>
                <w:sz w:val="24"/>
                <w:szCs w:val="24"/>
              </w:rPr>
              <w:t xml:space="preserve"> dzieci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2"/>
            </w:r>
            <w:r w:rsidR="003F0DF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1A3E0D2" w14:textId="487B72FD" w:rsidR="00A35ADB" w:rsidRDefault="00A35ADB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Dla spełnienia kryterium wystarczające jest wdrożenie w projekcie </w:t>
            </w:r>
            <w:r w:rsidR="00AF5D62">
              <w:rPr>
                <w:rFonts w:ascii="Arial" w:hAnsi="Arial" w:cs="Arial"/>
                <w:sz w:val="24"/>
                <w:szCs w:val="24"/>
              </w:rPr>
              <w:t xml:space="preserve">co najmniej </w:t>
            </w:r>
            <w:r w:rsidR="00C84D9E">
              <w:rPr>
                <w:rFonts w:ascii="Arial" w:hAnsi="Arial" w:cs="Arial"/>
                <w:sz w:val="24"/>
                <w:szCs w:val="24"/>
              </w:rPr>
              <w:t>dwóch modeli</w:t>
            </w:r>
            <w:r>
              <w:rPr>
                <w:rFonts w:ascii="Arial" w:hAnsi="Arial" w:cs="Arial"/>
                <w:sz w:val="24"/>
                <w:szCs w:val="24"/>
              </w:rPr>
              <w:t xml:space="preserve"> lub rozwiąza</w:t>
            </w:r>
            <w:r w:rsidR="00C47B4B">
              <w:rPr>
                <w:rFonts w:ascii="Arial" w:hAnsi="Arial" w:cs="Arial"/>
                <w:sz w:val="24"/>
                <w:szCs w:val="24"/>
              </w:rPr>
              <w:t>ń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403BF">
              <w:rPr>
                <w:rFonts w:ascii="Arial" w:hAnsi="Arial" w:cs="Arial"/>
                <w:sz w:val="24"/>
                <w:szCs w:val="24"/>
              </w:rPr>
              <w:t>wypracowan</w:t>
            </w:r>
            <w:r w:rsidR="00C47B4B">
              <w:rPr>
                <w:rFonts w:ascii="Arial" w:hAnsi="Arial" w:cs="Arial"/>
                <w:sz w:val="24"/>
                <w:szCs w:val="24"/>
              </w:rPr>
              <w:t>ych</w:t>
            </w:r>
            <w:r w:rsidRPr="009403BF">
              <w:rPr>
                <w:rFonts w:ascii="Arial" w:hAnsi="Arial" w:cs="Arial"/>
                <w:sz w:val="24"/>
                <w:szCs w:val="24"/>
              </w:rPr>
              <w:t xml:space="preserve"> w ramach programu operacyjnego Wiedza Edukacja Rozwój</w:t>
            </w:r>
            <w:r w:rsidR="00AF5D6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6F4BBDF" w14:textId="228F32FF" w:rsidR="00A35ADB" w:rsidRDefault="00A35ADB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E2624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04" w:type="pct"/>
          </w:tcPr>
          <w:p w14:paraId="2EDA6B71" w14:textId="1E837D5B" w:rsidR="00A35ADB" w:rsidRDefault="00C4431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001A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lastRenderedPageBreak/>
              <w:t>Projekt, który spełnił kryteria horyzontalne, dostępu i merytoryczne oraz kryterium premiujące, uzyskuje premię punktową</w:t>
            </w:r>
            <w:r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:</w:t>
            </w:r>
          </w:p>
          <w:p w14:paraId="784A5983" w14:textId="64ADD65B" w:rsidR="005008AB" w:rsidRPr="005008AB" w:rsidRDefault="004565DB" w:rsidP="005008AB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 w:line="276" w:lineRule="auto"/>
              <w:ind w:left="392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</w:t>
            </w:r>
            <w:r w:rsidR="00C47B4B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7C4AF5">
              <w:rPr>
                <w:rFonts w:ascii="Arial" w:hAnsi="Arial" w:cs="Arial"/>
                <w:sz w:val="24"/>
                <w:szCs w:val="24"/>
              </w:rPr>
              <w:t>5</w:t>
            </w:r>
            <w:r w:rsidR="00C47B4B">
              <w:rPr>
                <w:rFonts w:ascii="Arial" w:hAnsi="Arial" w:cs="Arial"/>
                <w:sz w:val="24"/>
                <w:szCs w:val="24"/>
              </w:rPr>
              <w:t xml:space="preserve"> pkt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F5EB0D0" w14:textId="006C93D9" w:rsidR="00A35ADB" w:rsidRPr="00356E13" w:rsidRDefault="00A35ADB" w:rsidP="005008AB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 w:line="276" w:lineRule="auto"/>
              <w:ind w:left="392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356E13">
              <w:rPr>
                <w:rFonts w:ascii="Arial" w:hAnsi="Arial" w:cs="Arial"/>
                <w:sz w:val="24"/>
                <w:szCs w:val="24"/>
              </w:rPr>
              <w:t>Nie – 0 pkt.</w:t>
            </w:r>
          </w:p>
        </w:tc>
      </w:tr>
      <w:tr w:rsidR="00A35ADB" w:rsidRPr="00D85B37" w14:paraId="5168B343" w14:textId="77777777" w:rsidTr="00ED018C">
        <w:tc>
          <w:tcPr>
            <w:tcW w:w="223" w:type="pct"/>
          </w:tcPr>
          <w:p w14:paraId="47EB9064" w14:textId="117A7EDF" w:rsidR="00A35ADB" w:rsidRDefault="00A35ADB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D.</w:t>
            </w:r>
            <w:r w:rsidR="00B5098F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59" w:type="pct"/>
          </w:tcPr>
          <w:p w14:paraId="330F3993" w14:textId="51AD16EC" w:rsidR="00A35ADB" w:rsidRDefault="00A35AD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Wnioskodawca zakłada realizację projektu partnerskiego</w:t>
            </w:r>
            <w:r w:rsidR="007C4AF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 co najmniej jedną organizacją pozarządową</w:t>
            </w:r>
          </w:p>
        </w:tc>
        <w:tc>
          <w:tcPr>
            <w:tcW w:w="2313" w:type="pct"/>
          </w:tcPr>
          <w:p w14:paraId="7FA7A972" w14:textId="74AF1B3C" w:rsidR="00A35ADB" w:rsidRDefault="00A35ADB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sprawdzimy, czy wnioskodawca planuje realizację</w:t>
            </w:r>
            <w:r w:rsidR="009D324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projektu partnerskiego</w:t>
            </w:r>
            <w:r w:rsidR="007C4AF5">
              <w:rPr>
                <w:rFonts w:ascii="Arial" w:hAnsi="Arial" w:cs="Arial"/>
                <w:sz w:val="24"/>
                <w:szCs w:val="24"/>
              </w:rPr>
              <w:t xml:space="preserve"> z co najmniej jedną organizacją pozarządową</w:t>
            </w:r>
            <w:r w:rsidRPr="00744DD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3EF644A" w14:textId="7CB4BAF0" w:rsidR="00A35ADB" w:rsidRDefault="00A35ADB" w:rsidP="0072625E">
            <w:pPr>
              <w:pStyle w:val="Nagwek2"/>
              <w:spacing w:before="100" w:beforeAutospacing="1" w:after="100" w:afterAutospacing="1"/>
            </w:pPr>
            <w:r w:rsidRPr="00744DD0">
              <w:t>Organizacja pozarządowa jest rozumiana jak w art. 3 Ustawy z dnia 24 kwietnia 2003 r. o działalności pożytku publicznego i o wolontariacie</w:t>
            </w:r>
            <w:r>
              <w:t xml:space="preserve"> (Dz. U. z 2023 r. poz. 571).</w:t>
            </w:r>
          </w:p>
          <w:p w14:paraId="6AE91C91" w14:textId="356CDB8F" w:rsidR="00A35ADB" w:rsidRDefault="00A35ADB" w:rsidP="002F3AEC">
            <w:pPr>
              <w:spacing w:before="100" w:beforeAutospacing="1" w:after="100" w:afterAutospacing="1"/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04" w:type="pct"/>
          </w:tcPr>
          <w:p w14:paraId="08ABAA7F" w14:textId="2C2FCC13" w:rsidR="00A35ADB" w:rsidRPr="00D85B37" w:rsidRDefault="00C4431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001A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Projekt, który spełnił kryteria horyzontalne, dostępu i merytoryczne oraz kryterium premiujące, uzyskuje premię punktową</w:t>
            </w:r>
            <w:r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:</w:t>
            </w:r>
          </w:p>
          <w:p w14:paraId="0F21C5E8" w14:textId="33C9A0A7" w:rsidR="00A35ADB" w:rsidRPr="00D85B37" w:rsidRDefault="00A35AD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</w:t>
            </w:r>
            <w:r w:rsidR="009D324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85B37">
              <w:rPr>
                <w:rFonts w:ascii="Arial" w:hAnsi="Arial" w:cs="Arial"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D85B37">
              <w:rPr>
                <w:rFonts w:ascii="Arial" w:hAnsi="Arial" w:cs="Arial"/>
                <w:sz w:val="24"/>
                <w:szCs w:val="24"/>
              </w:rPr>
              <w:t xml:space="preserve"> pkt.</w:t>
            </w:r>
          </w:p>
          <w:p w14:paraId="1DB204A3" w14:textId="77777777" w:rsidR="00A35ADB" w:rsidRPr="00D85B37" w:rsidRDefault="00A35AD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>Nie – 0 pkt.</w:t>
            </w:r>
          </w:p>
        </w:tc>
      </w:tr>
      <w:tr w:rsidR="00B5098F" w:rsidRPr="00D85B37" w14:paraId="2D9AEB93" w14:textId="77777777" w:rsidTr="00ED018C">
        <w:tc>
          <w:tcPr>
            <w:tcW w:w="223" w:type="pct"/>
          </w:tcPr>
          <w:p w14:paraId="45E4DE63" w14:textId="371607C7" w:rsidR="00B5098F" w:rsidRPr="00B5098F" w:rsidRDefault="00B5098F" w:rsidP="0072625E">
            <w:pPr>
              <w:pStyle w:val="Akapitzlist"/>
              <w:spacing w:before="100" w:beforeAutospacing="1" w:after="100" w:afterAutospacing="1" w:line="276" w:lineRule="auto"/>
              <w:ind w:hanging="687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D.</w:t>
            </w:r>
            <w:r w:rsidR="00144BA6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59" w:type="pct"/>
          </w:tcPr>
          <w:p w14:paraId="783462C3" w14:textId="6E15CB7C" w:rsidR="00B5098F" w:rsidRPr="00237D23" w:rsidRDefault="00B5098F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wsparcie edukacji włączającej, w tym działania poprawiające dostępność dla </w:t>
            </w:r>
            <w:r w:rsidR="00494C3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wszystkich </w:t>
            </w:r>
            <w:r w:rsidR="002F5273">
              <w:rPr>
                <w:rFonts w:ascii="Arial" w:hAnsi="Arial" w:cs="Arial"/>
                <w:b/>
                <w:bCs/>
                <w:sz w:val="24"/>
                <w:szCs w:val="24"/>
              </w:rPr>
              <w:t>dzieci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494C3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 </w:t>
            </w:r>
            <w:r w:rsidR="00494C3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uwzględnieniem zróżnicowania ich potrzeb edukacyjnych i rozwojowych</w:t>
            </w:r>
          </w:p>
        </w:tc>
        <w:tc>
          <w:tcPr>
            <w:tcW w:w="2313" w:type="pct"/>
          </w:tcPr>
          <w:p w14:paraId="6A9B14EC" w14:textId="40B4C78C" w:rsidR="00B5098F" w:rsidRDefault="00B5098F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Edukacja włączająca zapewnia każdemu </w:t>
            </w:r>
            <w:r w:rsidR="00494C36">
              <w:rPr>
                <w:rFonts w:ascii="Arial" w:hAnsi="Arial" w:cs="Arial"/>
                <w:sz w:val="24"/>
                <w:szCs w:val="24"/>
              </w:rPr>
              <w:t>dziecku</w:t>
            </w:r>
            <w:r>
              <w:rPr>
                <w:rFonts w:ascii="Arial" w:hAnsi="Arial" w:cs="Arial"/>
                <w:sz w:val="24"/>
                <w:szCs w:val="24"/>
              </w:rPr>
              <w:t xml:space="preserve"> odpowiednie warunki do rozwoju oraz pełne włączenie w życie społeczne. W kryterium sprawdzimy, czy Wnioskodawca zakłada wsparcie edukacji włączającej, w szczególności:</w:t>
            </w:r>
          </w:p>
          <w:p w14:paraId="517E8E54" w14:textId="27819F52" w:rsidR="00B5098F" w:rsidRDefault="00B5098F" w:rsidP="0072625E">
            <w:pPr>
              <w:pStyle w:val="Default"/>
              <w:numPr>
                <w:ilvl w:val="0"/>
                <w:numId w:val="19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Działania indywidualizujące proces kształcenia;</w:t>
            </w:r>
          </w:p>
          <w:p w14:paraId="768DA222" w14:textId="72582D1C" w:rsidR="00991620" w:rsidRDefault="00B5098F" w:rsidP="0072625E">
            <w:pPr>
              <w:pStyle w:val="Default"/>
              <w:numPr>
                <w:ilvl w:val="0"/>
                <w:numId w:val="19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Wsparcie dzieci ze specjalnymi potrzebami edukacyjnymi, m.in. </w:t>
            </w:r>
            <w:r w:rsidRPr="009D3242">
              <w:rPr>
                <w:rFonts w:ascii="Arial" w:hAnsi="Arial" w:cs="Arial"/>
                <w:sz w:val="24"/>
                <w:szCs w:val="24"/>
              </w:rPr>
              <w:t>usługi asystenckie dla uczniów z niepełnosprawnościami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991620">
              <w:rPr>
                <w:rFonts w:ascii="Arial" w:hAnsi="Arial" w:cs="Arial"/>
                <w:sz w:val="24"/>
                <w:szCs w:val="24"/>
              </w:rPr>
              <w:t xml:space="preserve"> diagnozowanie indywidulanych potrzeb,</w:t>
            </w:r>
            <w:r>
              <w:rPr>
                <w:rFonts w:ascii="Arial" w:hAnsi="Arial" w:cs="Arial"/>
                <w:sz w:val="24"/>
                <w:szCs w:val="24"/>
              </w:rPr>
              <w:t xml:space="preserve"> pomoc psycholo</w:t>
            </w:r>
            <w:r w:rsidR="004530AC">
              <w:rPr>
                <w:rFonts w:ascii="Arial" w:hAnsi="Arial" w:cs="Arial"/>
                <w:sz w:val="24"/>
                <w:szCs w:val="24"/>
              </w:rPr>
              <w:t>giczno-pedagogiczna</w:t>
            </w:r>
            <w:r>
              <w:rPr>
                <w:rFonts w:ascii="Arial" w:hAnsi="Arial" w:cs="Arial"/>
                <w:sz w:val="24"/>
                <w:szCs w:val="24"/>
              </w:rPr>
              <w:t xml:space="preserve"> oraz wsparcie rodziców dzieci;</w:t>
            </w:r>
          </w:p>
          <w:p w14:paraId="35173D28" w14:textId="3F318048" w:rsidR="00991620" w:rsidRPr="00991620" w:rsidRDefault="00991620" w:rsidP="0072625E">
            <w:pPr>
              <w:pStyle w:val="Default"/>
              <w:numPr>
                <w:ilvl w:val="0"/>
                <w:numId w:val="19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Wsparcie rodziców oraz współpraca ze specjalistami (psychologowie, pedagodzy, terapeuci)  w celu wspierania rodziców/opiekunów i kadry;</w:t>
            </w:r>
          </w:p>
          <w:p w14:paraId="481B71C7" w14:textId="7022423A" w:rsidR="00B5098F" w:rsidRDefault="00B5098F" w:rsidP="0072625E">
            <w:pPr>
              <w:pStyle w:val="Default"/>
              <w:numPr>
                <w:ilvl w:val="0"/>
                <w:numId w:val="19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Podnoszenie kompetencji i kwalifikacji kadry w obszarze edukacji włączającej</w:t>
            </w:r>
            <w:r w:rsidR="00C47B4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98E3D6F" w14:textId="18A03E99" w:rsidR="00B5098F" w:rsidRDefault="00B5098F" w:rsidP="0072625E">
            <w:pPr>
              <w:pStyle w:val="Default"/>
              <w:numPr>
                <w:ilvl w:val="0"/>
                <w:numId w:val="19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Integrację </w:t>
            </w:r>
            <w:r w:rsidR="002F5273">
              <w:rPr>
                <w:rFonts w:ascii="Arial" w:hAnsi="Arial" w:cs="Arial"/>
                <w:sz w:val="24"/>
                <w:szCs w:val="24"/>
              </w:rPr>
              <w:t>dzieci</w:t>
            </w:r>
            <w:r>
              <w:rPr>
                <w:rFonts w:ascii="Arial" w:hAnsi="Arial" w:cs="Arial"/>
                <w:sz w:val="24"/>
                <w:szCs w:val="24"/>
              </w:rPr>
              <w:t xml:space="preserve"> z różnych środowisk, prowadzoną we współpracy z rodzicami/opiekunami,  m.in. </w:t>
            </w:r>
            <w:r w:rsidRPr="00664C24">
              <w:rPr>
                <w:rFonts w:ascii="Arial" w:hAnsi="Arial" w:cs="Arial"/>
                <w:sz w:val="24"/>
                <w:szCs w:val="24"/>
              </w:rPr>
              <w:t>integracj</w:t>
            </w:r>
            <w:r>
              <w:rPr>
                <w:rFonts w:ascii="Arial" w:hAnsi="Arial" w:cs="Arial"/>
                <w:sz w:val="24"/>
                <w:szCs w:val="24"/>
              </w:rPr>
              <w:t>ę</w:t>
            </w:r>
            <w:r w:rsidRPr="00664C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F5273">
              <w:rPr>
                <w:rFonts w:ascii="Arial" w:hAnsi="Arial" w:cs="Arial"/>
                <w:sz w:val="24"/>
                <w:szCs w:val="24"/>
              </w:rPr>
              <w:t>dzieci</w:t>
            </w:r>
            <w:r w:rsidRPr="00664C24">
              <w:rPr>
                <w:rFonts w:ascii="Arial" w:hAnsi="Arial" w:cs="Arial"/>
                <w:sz w:val="24"/>
                <w:szCs w:val="24"/>
              </w:rPr>
              <w:t xml:space="preserve"> (w tym ich umiejętności językow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664C24">
              <w:rPr>
                <w:rFonts w:ascii="Arial" w:hAnsi="Arial" w:cs="Arial"/>
                <w:sz w:val="24"/>
                <w:szCs w:val="24"/>
              </w:rPr>
              <w:t xml:space="preserve"> i adaptacj</w:t>
            </w:r>
            <w:r>
              <w:rPr>
                <w:rFonts w:ascii="Arial" w:hAnsi="Arial" w:cs="Arial"/>
                <w:sz w:val="24"/>
                <w:szCs w:val="24"/>
              </w:rPr>
              <w:t>ę</w:t>
            </w:r>
            <w:r w:rsidRPr="00664C24">
              <w:rPr>
                <w:rFonts w:ascii="Arial" w:hAnsi="Arial" w:cs="Arial"/>
                <w:sz w:val="24"/>
                <w:szCs w:val="24"/>
              </w:rPr>
              <w:t xml:space="preserve"> kulturow</w:t>
            </w:r>
            <w:r w:rsidR="00991620">
              <w:rPr>
                <w:rFonts w:ascii="Arial" w:hAnsi="Arial" w:cs="Arial"/>
                <w:sz w:val="24"/>
                <w:szCs w:val="24"/>
              </w:rPr>
              <w:t>ą</w:t>
            </w:r>
            <w:r w:rsidRPr="00664C24">
              <w:rPr>
                <w:rFonts w:ascii="Arial" w:hAnsi="Arial" w:cs="Arial"/>
                <w:sz w:val="24"/>
                <w:szCs w:val="24"/>
              </w:rPr>
              <w:t>), których opiekunowie są migrantami lub powracają z zagranicy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7B4AEED" w14:textId="4930B335" w:rsidR="00B5098F" w:rsidRDefault="00B5098F" w:rsidP="0072625E">
            <w:pPr>
              <w:pStyle w:val="Default"/>
              <w:numPr>
                <w:ilvl w:val="0"/>
                <w:numId w:val="19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Wdrożenie rozwiązań mających na celu zapobieganie dyskryminacji i przemocy, w szczególności na płeć, niepełnosprawność, orientację seksualną, pochodzenie etniczne</w:t>
            </w:r>
            <w:r w:rsidR="00C47B4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A145907" w14:textId="4F77764C" w:rsidR="00B5098F" w:rsidRPr="0072625E" w:rsidRDefault="00C47B4B" w:rsidP="0072625E">
            <w:pPr>
              <w:pStyle w:val="Default"/>
              <w:numPr>
                <w:ilvl w:val="0"/>
                <w:numId w:val="19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Inne działanie z zakresu edukacji włączającej.</w:t>
            </w:r>
          </w:p>
          <w:p w14:paraId="4739C44F" w14:textId="3BC7708D" w:rsidR="00B5098F" w:rsidRDefault="00B5098F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Dla spełnienia kryterium wystarczające jest wdrożenie w projekcie co najmniej </w:t>
            </w:r>
            <w:r w:rsidR="00C47B4B">
              <w:rPr>
                <w:rFonts w:ascii="Arial" w:hAnsi="Arial" w:cs="Arial"/>
                <w:sz w:val="24"/>
                <w:szCs w:val="24"/>
              </w:rPr>
              <w:t>trzech</w:t>
            </w:r>
            <w:r w:rsidR="005B7E3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z ww. działań.</w:t>
            </w:r>
          </w:p>
          <w:p w14:paraId="0CBDDB23" w14:textId="2EAFC7C2" w:rsidR="00B5098F" w:rsidRPr="0072625E" w:rsidRDefault="00B5098F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lang w:eastAsia="pl-PL"/>
              </w:rPr>
            </w:pPr>
            <w:r w:rsidRPr="00377123">
              <w:rPr>
                <w:rFonts w:ascii="Arial" w:hAnsi="Arial" w:cs="Arial"/>
                <w:sz w:val="24"/>
                <w:szCs w:val="24"/>
                <w:lang w:eastAsia="pl-PL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4" w:type="pct"/>
          </w:tcPr>
          <w:p w14:paraId="387A51E2" w14:textId="3D91A643" w:rsidR="00B5098F" w:rsidRDefault="00C4431B" w:rsidP="00CE208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001A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lastRenderedPageBreak/>
              <w:t>Projekt, który spełnił kryteria horyzontalne, dostępu i merytoryczne oraz kryterium premiujące, uzyskuje premię punktową</w:t>
            </w:r>
            <w:r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:</w:t>
            </w:r>
          </w:p>
          <w:p w14:paraId="7F0A64A4" w14:textId="17A435C7" w:rsidR="00B5098F" w:rsidRPr="00356E13" w:rsidRDefault="00B5098F" w:rsidP="00CE208E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 w:line="276" w:lineRule="auto"/>
              <w:ind w:left="340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Tak</w:t>
            </w:r>
            <w:r w:rsidR="00C47B4B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9D3242">
              <w:rPr>
                <w:rFonts w:ascii="Arial" w:hAnsi="Arial" w:cs="Arial"/>
                <w:sz w:val="24"/>
                <w:szCs w:val="24"/>
              </w:rPr>
              <w:t>5</w:t>
            </w:r>
            <w:r w:rsidR="00C47B4B">
              <w:rPr>
                <w:rFonts w:ascii="Arial" w:hAnsi="Arial" w:cs="Arial"/>
                <w:sz w:val="24"/>
                <w:szCs w:val="24"/>
              </w:rPr>
              <w:t xml:space="preserve"> pkt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A8C90C6" w14:textId="56D2AFAA" w:rsidR="00B5098F" w:rsidRPr="00B5098F" w:rsidRDefault="00B5098F" w:rsidP="00CE208E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 w:line="276" w:lineRule="auto"/>
              <w:ind w:left="340" w:hanging="284"/>
              <w:rPr>
                <w:rFonts w:ascii="Arial" w:hAnsi="Arial" w:cs="Arial"/>
                <w:sz w:val="24"/>
                <w:szCs w:val="24"/>
              </w:rPr>
            </w:pPr>
            <w:r w:rsidRPr="00B5098F">
              <w:rPr>
                <w:rFonts w:ascii="Arial" w:hAnsi="Arial" w:cs="Arial"/>
                <w:sz w:val="24"/>
                <w:szCs w:val="24"/>
              </w:rPr>
              <w:t>Nie – 0 pkt.</w:t>
            </w:r>
          </w:p>
        </w:tc>
      </w:tr>
      <w:tr w:rsidR="00430669" w:rsidRPr="00D85B37" w14:paraId="188CD7C2" w14:textId="77777777" w:rsidTr="00ED018C">
        <w:tc>
          <w:tcPr>
            <w:tcW w:w="223" w:type="pct"/>
          </w:tcPr>
          <w:p w14:paraId="1C7C3E16" w14:textId="0310B7AF" w:rsidR="00430669" w:rsidRDefault="00430669" w:rsidP="0072625E">
            <w:pPr>
              <w:pStyle w:val="Akapitzlist"/>
              <w:spacing w:before="100" w:beforeAutospacing="1" w:after="100" w:afterAutospacing="1" w:line="276" w:lineRule="auto"/>
              <w:ind w:hanging="687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D.7</w:t>
            </w:r>
          </w:p>
        </w:tc>
        <w:tc>
          <w:tcPr>
            <w:tcW w:w="1159" w:type="pct"/>
          </w:tcPr>
          <w:p w14:paraId="656685C4" w14:textId="682793E3" w:rsidR="00430669" w:rsidRDefault="00541F7F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</w:t>
            </w:r>
            <w:r w:rsidR="000D4966">
              <w:rPr>
                <w:rFonts w:ascii="Arial" w:hAnsi="Arial" w:cs="Arial"/>
                <w:b/>
                <w:bCs/>
                <w:sz w:val="24"/>
                <w:szCs w:val="24"/>
              </w:rPr>
              <w:t>kształcenie kadr OWP do pracy z dziećmi o specjalnych potrzebach edukacyjnych lub w zakresie związanym z zieloną lub cyfrową transformacją</w:t>
            </w:r>
            <w:r w:rsidR="00BB31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13" w:type="pct"/>
          </w:tcPr>
          <w:p w14:paraId="0EF2B790" w14:textId="4910502F" w:rsidR="00430669" w:rsidRDefault="00E129C7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czy wnioskodawca </w:t>
            </w:r>
            <w:r w:rsidR="00223EF6">
              <w:rPr>
                <w:rFonts w:ascii="Arial" w:hAnsi="Arial" w:cs="Arial"/>
                <w:sz w:val="24"/>
                <w:szCs w:val="24"/>
              </w:rPr>
              <w:t>planuje wsparcie kadr w zakresie doskonalenia/nabywania kompetencji lub kwalifikacji:</w:t>
            </w:r>
          </w:p>
          <w:p w14:paraId="40216E37" w14:textId="03847505" w:rsidR="00223EF6" w:rsidRDefault="00223EF6" w:rsidP="00223EF6">
            <w:pPr>
              <w:pStyle w:val="Default"/>
              <w:numPr>
                <w:ilvl w:val="0"/>
                <w:numId w:val="32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niezbędnych do pracy z dziećmi w wieku przedszkolnym o specjalnych potrzebach edukacyjnych (w tym z dziećmi z niepełnosprawnościami)</w:t>
            </w:r>
            <w:r w:rsidR="00B0239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D54DCBA" w14:textId="77777777" w:rsidR="00223EF6" w:rsidRDefault="00223EF6" w:rsidP="00223EF6">
            <w:pPr>
              <w:pStyle w:val="Default"/>
              <w:numPr>
                <w:ilvl w:val="0"/>
                <w:numId w:val="32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związanych z zieloną lub cyfrową transformacją. </w:t>
            </w:r>
          </w:p>
          <w:p w14:paraId="47A7156C" w14:textId="11AFDA2E" w:rsidR="00BB3185" w:rsidRDefault="00BB3185" w:rsidP="00BB31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Dla spełnienia kryterium wystarczające jest wdrożenie w projekcie co najmniej jednego z ww. działań.</w:t>
            </w:r>
          </w:p>
          <w:p w14:paraId="29269DC0" w14:textId="6FEDA1AE" w:rsidR="00BB3185" w:rsidRDefault="00BB3185" w:rsidP="00BB31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7712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04" w:type="pct"/>
          </w:tcPr>
          <w:p w14:paraId="56368684" w14:textId="77777777" w:rsidR="00223EF6" w:rsidRPr="00E40456" w:rsidRDefault="00223EF6" w:rsidP="00223EF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001A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Projekt, który spełnił kryteria horyzontalne, dostępu i merytoryczne oraz kryterium premiujące, uzyskuje premię punktową</w:t>
            </w:r>
            <w:r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:</w:t>
            </w:r>
          </w:p>
          <w:p w14:paraId="2F0C44BE" w14:textId="2251C3BF" w:rsidR="00223EF6" w:rsidRDefault="00223EF6" w:rsidP="00223EF6">
            <w:pPr>
              <w:pStyle w:val="Akapitzlist"/>
              <w:numPr>
                <w:ilvl w:val="0"/>
                <w:numId w:val="33"/>
              </w:numPr>
              <w:spacing w:before="100" w:beforeAutospacing="1" w:after="100" w:afterAutospacing="1" w:line="276" w:lineRule="auto"/>
              <w:ind w:left="289" w:right="1835" w:hanging="2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Tak – </w:t>
            </w:r>
            <w:r w:rsidR="000D4966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pkt;</w:t>
            </w:r>
          </w:p>
          <w:p w14:paraId="497E97A8" w14:textId="45CB9B29" w:rsidR="00430669" w:rsidRPr="00223EF6" w:rsidRDefault="00223EF6" w:rsidP="00223EF6">
            <w:pPr>
              <w:pStyle w:val="Akapitzlist"/>
              <w:numPr>
                <w:ilvl w:val="0"/>
                <w:numId w:val="33"/>
              </w:numPr>
              <w:spacing w:before="100" w:beforeAutospacing="1" w:after="100" w:afterAutospacing="1" w:line="276" w:lineRule="auto"/>
              <w:ind w:left="289" w:right="1835" w:hanging="283"/>
              <w:rPr>
                <w:rFonts w:ascii="Arial" w:hAnsi="Arial" w:cs="Arial"/>
                <w:sz w:val="24"/>
                <w:szCs w:val="24"/>
              </w:rPr>
            </w:pPr>
            <w:r w:rsidRPr="00223EF6">
              <w:rPr>
                <w:rFonts w:ascii="Arial" w:hAnsi="Arial" w:cs="Arial"/>
                <w:sz w:val="24"/>
                <w:szCs w:val="24"/>
              </w:rPr>
              <w:t>Nie – 0 pkt.</w:t>
            </w:r>
          </w:p>
        </w:tc>
      </w:tr>
      <w:tr w:rsidR="00A63BA2" w:rsidRPr="00D85B37" w14:paraId="04B61C37" w14:textId="77777777" w:rsidTr="00ED018C">
        <w:tc>
          <w:tcPr>
            <w:tcW w:w="223" w:type="pct"/>
          </w:tcPr>
          <w:p w14:paraId="67D49628" w14:textId="3B8E8ED0" w:rsidR="00A63BA2" w:rsidRDefault="00A63BA2" w:rsidP="00A63BA2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commentRangeStart w:id="6"/>
            <w:del w:id="7" w:author="Lucyna Tkaczyk" w:date="2023-09-11T12:00:00Z">
              <w:r w:rsidDel="00340D10">
                <w:rPr>
                  <w:rFonts w:ascii="Arial" w:hAnsi="Arial" w:cs="Arial"/>
                  <w:b/>
                  <w:bCs/>
                  <w:sz w:val="24"/>
                  <w:szCs w:val="24"/>
                </w:rPr>
                <w:delText>D.</w:delText>
              </w:r>
              <w:r w:rsidR="00223EF6" w:rsidDel="00340D10">
                <w:rPr>
                  <w:rFonts w:ascii="Arial" w:hAnsi="Arial" w:cs="Arial"/>
                  <w:b/>
                  <w:bCs/>
                  <w:sz w:val="24"/>
                  <w:szCs w:val="24"/>
                </w:rPr>
                <w:delText>8</w:delText>
              </w:r>
            </w:del>
          </w:p>
        </w:tc>
        <w:tc>
          <w:tcPr>
            <w:tcW w:w="1159" w:type="pct"/>
          </w:tcPr>
          <w:p w14:paraId="6191656E" w14:textId="62BF1069" w:rsidR="00A63BA2" w:rsidRPr="00237D23" w:rsidRDefault="00A63BA2" w:rsidP="00A63BA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del w:id="8" w:author="Lucyna Tkaczyk" w:date="2023-09-11T12:00:00Z">
              <w:r w:rsidRPr="00E40456" w:rsidDel="00340D10">
                <w:rPr>
                  <w:rFonts w:ascii="Arial" w:hAnsi="Arial" w:cs="Arial"/>
                  <w:b/>
                  <w:bCs/>
                  <w:color w:val="000000"/>
                  <w:sz w:val="24"/>
                  <w:szCs w:val="24"/>
                </w:rPr>
                <w:delText>Wnioskodawca lub co najmniej jeden partner (jeżeli dotyczy) posiada/posiadają</w:delText>
              </w:r>
              <w:r w:rsidRPr="00E40456" w:rsidDel="00340D10">
                <w:rPr>
                  <w:rFonts w:ascii="Arial" w:hAnsi="Arial" w:cs="Arial"/>
                  <w:b/>
                  <w:bCs/>
                  <w:sz w:val="24"/>
                  <w:szCs w:val="24"/>
                </w:rPr>
                <w:delText xml:space="preserve"> certyfikat dostępności</w:delText>
              </w:r>
              <w:r w:rsidDel="00340D10">
                <w:rPr>
                  <w:rFonts w:ascii="Arial" w:hAnsi="Arial" w:cs="Arial"/>
                  <w:b/>
                  <w:bCs/>
                  <w:sz w:val="24"/>
                  <w:szCs w:val="24"/>
                </w:rPr>
                <w:delText xml:space="preserve"> </w:delText>
              </w:r>
            </w:del>
            <w:commentRangeEnd w:id="6"/>
            <w:r w:rsidR="00697F16">
              <w:rPr>
                <w:rStyle w:val="Odwoaniedokomentarza"/>
                <w:rFonts w:ascii="Calibri" w:eastAsia="Calibri" w:hAnsi="Calibri" w:cs="Times New Roman"/>
              </w:rPr>
              <w:commentReference w:id="6"/>
            </w:r>
          </w:p>
        </w:tc>
        <w:tc>
          <w:tcPr>
            <w:tcW w:w="2313" w:type="pct"/>
          </w:tcPr>
          <w:p w14:paraId="175CCE2C" w14:textId="067DF4D1" w:rsidR="00A63BA2" w:rsidRPr="00E40456" w:rsidDel="00340D10" w:rsidRDefault="00A63BA2" w:rsidP="00A63BA2">
            <w:pPr>
              <w:spacing w:before="100" w:beforeAutospacing="1" w:after="100" w:afterAutospacing="1" w:line="276" w:lineRule="auto"/>
              <w:rPr>
                <w:del w:id="9" w:author="Lucyna Tkaczyk" w:date="2023-09-11T12:00:00Z"/>
                <w:rFonts w:ascii="Arial" w:hAnsi="Arial" w:cs="Arial"/>
                <w:sz w:val="24"/>
                <w:szCs w:val="24"/>
              </w:rPr>
            </w:pPr>
            <w:del w:id="10" w:author="Lucyna Tkaczyk" w:date="2023-09-11T12:00:00Z">
              <w:r w:rsidRPr="00E40456" w:rsidDel="00340D10">
                <w:rPr>
                  <w:rFonts w:ascii="Arial" w:hAnsi="Arial" w:cs="Arial"/>
                  <w:sz w:val="24"/>
                  <w:szCs w:val="24"/>
                </w:rPr>
                <w:delText>W kryterium sprawdzimy, czy wnioskodawca lub co najmniej jeden partner (jeżeli dotyczy) posiada/posiadają certyfikat dostępności wydany na podstawie art. 19 ustawy z dnia 19 lipca 2019 r. o zapewnianiu dostępności osobom ze szczególnymi potrzebami (Dz. U. z 2022 r. poz.</w:delText>
              </w:r>
              <w:r w:rsidDel="00340D10">
                <w:rPr>
                  <w:rFonts w:ascii="Arial" w:hAnsi="Arial" w:cs="Arial"/>
                  <w:sz w:val="24"/>
                  <w:szCs w:val="24"/>
                </w:rPr>
                <w:delText xml:space="preserve"> </w:delText>
              </w:r>
              <w:r w:rsidRPr="00E40456" w:rsidDel="00340D10">
                <w:rPr>
                  <w:rFonts w:ascii="Arial" w:hAnsi="Arial" w:cs="Arial"/>
                  <w:sz w:val="24"/>
                  <w:szCs w:val="24"/>
                </w:rPr>
                <w:delText>2240).</w:delText>
              </w:r>
            </w:del>
          </w:p>
          <w:p w14:paraId="5E5E2DF9" w14:textId="70FD1642" w:rsidR="00A63BA2" w:rsidRPr="00E40456" w:rsidDel="00340D10" w:rsidRDefault="00A63BA2" w:rsidP="00A63BA2">
            <w:pPr>
              <w:spacing w:before="100" w:beforeAutospacing="1" w:after="100" w:afterAutospacing="1" w:line="276" w:lineRule="auto"/>
              <w:rPr>
                <w:del w:id="11" w:author="Lucyna Tkaczyk" w:date="2023-09-11T12:00:00Z"/>
                <w:rFonts w:ascii="Arial" w:hAnsi="Arial" w:cs="Arial"/>
                <w:b/>
                <w:bCs/>
                <w:sz w:val="24"/>
                <w:szCs w:val="24"/>
              </w:rPr>
            </w:pPr>
            <w:del w:id="12" w:author="Lucyna Tkaczyk" w:date="2023-09-11T12:00:00Z">
              <w:r w:rsidRPr="00E40456" w:rsidDel="00340D10">
                <w:rPr>
                  <w:rFonts w:ascii="Arial" w:hAnsi="Arial" w:cs="Arial"/>
                  <w:sz w:val="24"/>
                  <w:szCs w:val="24"/>
                </w:rPr>
                <w:delText xml:space="preserve">W związku z tym, że zestawienie zawierające informację o podmiotach, którym wydano ww. certyfikat podlega aktualizacji na podstawie informacji otrzymanych przez Ministerstwo Funduszy i Polityki Regionalnej od podmiotów dokonujących certyfikacji, ocena opiera się na danych zawartych w „Informacji o podmiotach którym wydano certyfikat o którym mowa w art. 19 ustawy z dnia </w:delText>
              </w:r>
              <w:r w:rsidRPr="00E40456" w:rsidDel="00340D10">
                <w:rPr>
                  <w:rFonts w:ascii="Arial" w:hAnsi="Arial" w:cs="Arial"/>
                  <w:sz w:val="24"/>
                  <w:szCs w:val="24"/>
                </w:rPr>
                <w:lastRenderedPageBreak/>
                <w:delText>19 lipca 2019 r. o zapewnianiu dostępności osobom ze szczególnymi potrzebami (Dz. U. z 2022 r. poz.2240) potwierdzający spełnianie minimalnych wymagań, o których mowa w art. 6 ww. ustawy” aktualnej na dzień zakończenia naboru.</w:delText>
              </w:r>
            </w:del>
          </w:p>
          <w:p w14:paraId="21ED1231" w14:textId="28824C19" w:rsidR="00A63BA2" w:rsidRPr="0072625E" w:rsidRDefault="00A63BA2" w:rsidP="002F3AEC">
            <w:pPr>
              <w:pStyle w:val="Default"/>
              <w:spacing w:before="100" w:beforeAutospacing="1" w:after="100" w:afterAutospacing="1"/>
              <w:jc w:val="left"/>
            </w:pPr>
            <w:del w:id="13" w:author="Lucyna Tkaczyk" w:date="2023-09-11T12:00:00Z">
              <w:r w:rsidRPr="00E40456" w:rsidDel="00340D10">
                <w:rPr>
                  <w:rFonts w:ascii="Arial" w:hAnsi="Arial" w:cs="Arial"/>
                  <w:sz w:val="24"/>
                  <w:szCs w:val="24"/>
                </w:rPr>
                <w:delText xml:space="preserve">Kryterium weryfikowane w oparciu o </w:delText>
              </w:r>
              <w:r w:rsidR="00340D10" w:rsidDel="00340D10">
                <w:fldChar w:fldCharType="begin"/>
              </w:r>
              <w:r w:rsidR="00340D10" w:rsidDel="00340D10">
                <w:delInstrText>HYPERLINK "https://www.funduszeeuropejskie.gov.pl/strony/o-funduszach/fundusze-europejskie-bez-barier/dostepnosc-plus/certyfikacja-dostepnosci/wykaz-podmiotow-z-certyfikatem/"</w:delInstrText>
              </w:r>
              <w:r w:rsidR="00340D10" w:rsidDel="00340D10">
                <w:fldChar w:fldCharType="separate"/>
              </w:r>
              <w:r w:rsidRPr="00E40456" w:rsidDel="00340D10">
                <w:rPr>
                  <w:rStyle w:val="Hipercze"/>
                  <w:rFonts w:ascii="Arial" w:hAnsi="Arial" w:cs="Arial"/>
                  <w:sz w:val="24"/>
                  <w:szCs w:val="24"/>
                </w:rPr>
                <w:delText>Informację o podmiotach którym wydano certyfikat</w:delText>
              </w:r>
              <w:r w:rsidR="00340D10" w:rsidDel="00340D10">
                <w:rPr>
                  <w:rStyle w:val="Hipercze"/>
                  <w:rFonts w:ascii="Arial" w:hAnsi="Arial" w:cs="Arial"/>
                  <w:sz w:val="24"/>
                  <w:szCs w:val="24"/>
                </w:rPr>
                <w:fldChar w:fldCharType="end"/>
              </w:r>
              <w:r w:rsidRPr="00E40456" w:rsidDel="00340D10">
                <w:rPr>
                  <w:rFonts w:ascii="Arial" w:hAnsi="Arial" w:cs="Arial"/>
                  <w:sz w:val="24"/>
                  <w:szCs w:val="24"/>
                </w:rPr>
                <w:delText>.</w:delText>
              </w:r>
            </w:del>
          </w:p>
        </w:tc>
        <w:tc>
          <w:tcPr>
            <w:tcW w:w="1304" w:type="pct"/>
          </w:tcPr>
          <w:p w14:paraId="216A0444" w14:textId="59B2259B" w:rsidR="00A63BA2" w:rsidRPr="00E40456" w:rsidDel="00340D10" w:rsidRDefault="00A63BA2" w:rsidP="00A63BA2">
            <w:pPr>
              <w:spacing w:before="100" w:beforeAutospacing="1" w:after="100" w:afterAutospacing="1" w:line="276" w:lineRule="auto"/>
              <w:rPr>
                <w:del w:id="14" w:author="Lucyna Tkaczyk" w:date="2023-09-11T12:00:00Z"/>
                <w:rFonts w:ascii="Arial" w:hAnsi="Arial" w:cs="Arial"/>
                <w:sz w:val="24"/>
                <w:szCs w:val="24"/>
              </w:rPr>
            </w:pPr>
            <w:del w:id="15" w:author="Lucyna Tkaczyk" w:date="2023-09-11T12:00:00Z">
              <w:r w:rsidRPr="005001AB" w:rsidDel="00340D10">
                <w:rPr>
                  <w:rFonts w:ascii="Arial" w:hAnsi="Arial" w:cs="Arial"/>
                  <w:color w:val="212121"/>
                  <w:sz w:val="24"/>
                  <w:szCs w:val="24"/>
                  <w:shd w:val="clear" w:color="auto" w:fill="FFFFFF"/>
                </w:rPr>
                <w:lastRenderedPageBreak/>
                <w:delText>Projekt, który spełnił kryteria horyzontalne, dostępu i merytoryczne oraz kryterium premiujące, uzyskuje premię punktową</w:delText>
              </w:r>
              <w:r w:rsidDel="00340D10">
                <w:rPr>
                  <w:rFonts w:ascii="Arial" w:hAnsi="Arial" w:cs="Arial"/>
                  <w:color w:val="212121"/>
                  <w:sz w:val="24"/>
                  <w:szCs w:val="24"/>
                  <w:shd w:val="clear" w:color="auto" w:fill="FFFFFF"/>
                </w:rPr>
                <w:delText>:</w:delText>
              </w:r>
            </w:del>
          </w:p>
          <w:p w14:paraId="7B3264C3" w14:textId="2FFF6777" w:rsidR="00A63BA2" w:rsidRPr="00E40456" w:rsidDel="00340D10" w:rsidRDefault="00A63BA2" w:rsidP="00A63BA2">
            <w:pPr>
              <w:spacing w:before="100" w:beforeAutospacing="1" w:after="100" w:afterAutospacing="1" w:line="276" w:lineRule="auto"/>
              <w:rPr>
                <w:del w:id="16" w:author="Lucyna Tkaczyk" w:date="2023-09-11T12:00:00Z"/>
                <w:rFonts w:ascii="Arial" w:hAnsi="Arial" w:cs="Arial"/>
                <w:sz w:val="24"/>
                <w:szCs w:val="24"/>
              </w:rPr>
            </w:pPr>
            <w:del w:id="17" w:author="Lucyna Tkaczyk" w:date="2023-09-11T12:00:00Z">
              <w:r w:rsidRPr="00E40456" w:rsidDel="00340D10">
                <w:rPr>
                  <w:rFonts w:ascii="Arial" w:hAnsi="Arial" w:cs="Arial"/>
                  <w:sz w:val="24"/>
                  <w:szCs w:val="24"/>
                </w:rPr>
                <w:delText xml:space="preserve">Tak – </w:delText>
              </w:r>
              <w:r w:rsidDel="00340D10">
                <w:rPr>
                  <w:rFonts w:ascii="Arial" w:hAnsi="Arial" w:cs="Arial"/>
                  <w:sz w:val="24"/>
                  <w:szCs w:val="24"/>
                </w:rPr>
                <w:delText>2</w:delText>
              </w:r>
              <w:r w:rsidRPr="00E40456" w:rsidDel="00340D10">
                <w:rPr>
                  <w:rFonts w:ascii="Arial" w:hAnsi="Arial" w:cs="Arial"/>
                  <w:sz w:val="24"/>
                  <w:szCs w:val="24"/>
                </w:rPr>
                <w:delText xml:space="preserve"> pkt.</w:delText>
              </w:r>
            </w:del>
          </w:p>
          <w:p w14:paraId="1EDFA47D" w14:textId="7431053D" w:rsidR="00A63BA2" w:rsidRPr="00D85B37" w:rsidRDefault="00A63BA2" w:rsidP="00A63BA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del w:id="18" w:author="Lucyna Tkaczyk" w:date="2023-09-11T12:00:00Z">
              <w:r w:rsidRPr="00E40456" w:rsidDel="00340D10">
                <w:rPr>
                  <w:rFonts w:ascii="Arial" w:hAnsi="Arial" w:cs="Arial"/>
                  <w:sz w:val="24"/>
                  <w:szCs w:val="24"/>
                </w:rPr>
                <w:delText>Nie – 0 pkt.</w:delText>
              </w:r>
            </w:del>
          </w:p>
        </w:tc>
      </w:tr>
    </w:tbl>
    <w:p w14:paraId="0C4170B0" w14:textId="218BF6BD" w:rsidR="0078551B" w:rsidRPr="00237D23" w:rsidRDefault="00182748" w:rsidP="0072625E">
      <w:pPr>
        <w:spacing w:before="100" w:beforeAutospacing="1" w:after="100" w:afterAutospacing="1" w:line="276" w:lineRule="auto"/>
        <w:ind w:left="7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E. </w:t>
      </w:r>
      <w:r w:rsidR="0078551B" w:rsidRPr="00182748">
        <w:rPr>
          <w:rFonts w:ascii="Arial" w:hAnsi="Arial" w:cs="Arial"/>
          <w:b/>
          <w:bCs/>
          <w:sz w:val="24"/>
          <w:szCs w:val="24"/>
        </w:rPr>
        <w:t>Kryterium negocjacyjne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3233"/>
        <w:gridCol w:w="6521"/>
        <w:gridCol w:w="3650"/>
      </w:tblGrid>
      <w:tr w:rsidR="0078551B" w:rsidRPr="00237D23" w14:paraId="4746A4F2" w14:textId="77777777" w:rsidTr="00373AC9">
        <w:trPr>
          <w:tblHeader/>
        </w:trPr>
        <w:tc>
          <w:tcPr>
            <w:tcW w:w="211" w:type="pct"/>
            <w:shd w:val="clear" w:color="auto" w:fill="D9D9D9" w:themeFill="background1" w:themeFillShade="D9"/>
          </w:tcPr>
          <w:p w14:paraId="38FB2B1C" w14:textId="77777777" w:rsidR="0078551B" w:rsidRPr="00237D23" w:rsidRDefault="0078551B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155" w:type="pct"/>
            <w:shd w:val="clear" w:color="auto" w:fill="D9D9D9" w:themeFill="background1" w:themeFillShade="D9"/>
          </w:tcPr>
          <w:p w14:paraId="16B19D14" w14:textId="77777777" w:rsidR="0078551B" w:rsidRPr="00237D23" w:rsidRDefault="0078551B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330" w:type="pct"/>
            <w:shd w:val="clear" w:color="auto" w:fill="D9D9D9" w:themeFill="background1" w:themeFillShade="D9"/>
          </w:tcPr>
          <w:p w14:paraId="36E3BBD1" w14:textId="77777777" w:rsidR="0078551B" w:rsidRPr="00237D23" w:rsidRDefault="0078551B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304" w:type="pct"/>
            <w:shd w:val="clear" w:color="auto" w:fill="D9D9D9" w:themeFill="background1" w:themeFillShade="D9"/>
          </w:tcPr>
          <w:p w14:paraId="59A91991" w14:textId="77777777" w:rsidR="0078551B" w:rsidRPr="00237D23" w:rsidRDefault="0078551B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8551B" w:rsidRPr="00237D23" w14:paraId="79170CC9" w14:textId="77777777" w:rsidTr="00373AC9">
        <w:tc>
          <w:tcPr>
            <w:tcW w:w="211" w:type="pct"/>
          </w:tcPr>
          <w:p w14:paraId="7C32A683" w14:textId="5CFAF47E" w:rsidR="0078551B" w:rsidRPr="00237D23" w:rsidRDefault="00182748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  <w:r w:rsidR="0078551B"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1155" w:type="pct"/>
          </w:tcPr>
          <w:p w14:paraId="3E2ADE2F" w14:textId="78F50042" w:rsidR="0078551B" w:rsidRPr="00237D23" w:rsidRDefault="0078551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2330" w:type="pct"/>
          </w:tcPr>
          <w:p w14:paraId="2B1AB414" w14:textId="644E32AA" w:rsidR="006F15C5" w:rsidRPr="00237D23" w:rsidRDefault="006F15C5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237D2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3"/>
            </w:r>
            <w:r w:rsidRPr="00237D23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2B6CC8A2" w14:textId="77777777" w:rsidR="006F15C5" w:rsidRPr="00237D23" w:rsidRDefault="006F15C5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025BDCC2" w14:textId="53780C01" w:rsidR="006F15C5" w:rsidRPr="00237D23" w:rsidRDefault="00976E4B" w:rsidP="0072625E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sz w:val="24"/>
                <w:szCs w:val="24"/>
              </w:rPr>
              <w:t xml:space="preserve">wnioskodawca wprowadził </w:t>
            </w:r>
            <w:r w:rsidR="006F15C5" w:rsidRPr="00237D23">
              <w:rPr>
                <w:rFonts w:ascii="Arial" w:hAnsi="Arial" w:cs="Arial"/>
                <w:sz w:val="24"/>
                <w:szCs w:val="24"/>
              </w:rPr>
              <w:t xml:space="preserve">do wniosku o dofinansowanie projektu </w:t>
            </w:r>
            <w:r w:rsidRPr="00237D23">
              <w:rPr>
                <w:rFonts w:ascii="Arial" w:hAnsi="Arial" w:cs="Arial"/>
                <w:sz w:val="24"/>
                <w:szCs w:val="24"/>
              </w:rPr>
              <w:t>uzupełnienia lub poprawki wynikające z warunków negocjacyjnych</w:t>
            </w:r>
            <w:r w:rsidR="006F15C5" w:rsidRPr="00237D23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29068FD6" w14:textId="025E1ECA" w:rsidR="006F15C5" w:rsidRPr="00237D23" w:rsidRDefault="006F15C5" w:rsidP="0072625E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sz w:val="24"/>
                <w:szCs w:val="24"/>
              </w:rPr>
              <w:lastRenderedPageBreak/>
              <w:t>wnioskodawc</w:t>
            </w:r>
            <w:r w:rsidR="00976E4B" w:rsidRPr="00237D23">
              <w:rPr>
                <w:rFonts w:ascii="Arial" w:hAnsi="Arial" w:cs="Arial"/>
                <w:sz w:val="24"/>
                <w:szCs w:val="24"/>
              </w:rPr>
              <w:t>a przedstawił</w:t>
            </w:r>
            <w:r w:rsidRPr="00237D23">
              <w:rPr>
                <w:rFonts w:ascii="Arial" w:hAnsi="Arial" w:cs="Arial"/>
                <w:sz w:val="24"/>
                <w:szCs w:val="24"/>
              </w:rPr>
              <w:t xml:space="preserve"> informacje i wyjaśnienia </w:t>
            </w:r>
            <w:r w:rsidR="00976E4B" w:rsidRPr="00237D23">
              <w:rPr>
                <w:rFonts w:ascii="Arial" w:hAnsi="Arial" w:cs="Arial"/>
                <w:sz w:val="24"/>
                <w:szCs w:val="24"/>
              </w:rPr>
              <w:t>wynikające z warunków negocjacyjnych</w:t>
            </w:r>
            <w:r w:rsidRPr="00237D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76E4B" w:rsidRPr="00237D23">
              <w:rPr>
                <w:rFonts w:ascii="Arial" w:hAnsi="Arial" w:cs="Arial"/>
                <w:sz w:val="24"/>
                <w:szCs w:val="24"/>
              </w:rPr>
              <w:t>lub</w:t>
            </w:r>
            <w:r w:rsidRPr="00237D23">
              <w:rPr>
                <w:rFonts w:ascii="Arial" w:hAnsi="Arial" w:cs="Arial"/>
                <w:sz w:val="24"/>
                <w:szCs w:val="24"/>
              </w:rPr>
              <w:t xml:space="preserve"> przekazane informacje</w:t>
            </w:r>
            <w:r w:rsidR="00976E4B" w:rsidRPr="00237D23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237D23">
              <w:rPr>
                <w:rFonts w:ascii="Arial" w:hAnsi="Arial" w:cs="Arial"/>
                <w:sz w:val="24"/>
                <w:szCs w:val="24"/>
              </w:rPr>
              <w:t>wyjaśnienia zosta</w:t>
            </w:r>
            <w:r w:rsidR="00976E4B" w:rsidRPr="00237D23">
              <w:rPr>
                <w:rFonts w:ascii="Arial" w:hAnsi="Arial" w:cs="Arial"/>
                <w:sz w:val="24"/>
                <w:szCs w:val="24"/>
              </w:rPr>
              <w:t>ły</w:t>
            </w:r>
            <w:r w:rsidRPr="00237D23">
              <w:rPr>
                <w:rFonts w:ascii="Arial" w:hAnsi="Arial" w:cs="Arial"/>
                <w:sz w:val="24"/>
                <w:szCs w:val="24"/>
              </w:rPr>
              <w:t xml:space="preserve"> zaakceptowane przez KOP lub</w:t>
            </w:r>
          </w:p>
          <w:p w14:paraId="6FCFEE24" w14:textId="61BC3135" w:rsidR="00976E4B" w:rsidRPr="00237D23" w:rsidRDefault="00976E4B" w:rsidP="0072625E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 lub</w:t>
            </w:r>
          </w:p>
          <w:p w14:paraId="4B39E167" w14:textId="356C1FC8" w:rsidR="009E290E" w:rsidRPr="00237D23" w:rsidRDefault="005567DA" w:rsidP="0072625E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="006F15C5" w:rsidRPr="00237D2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4"/>
            </w:r>
            <w:r w:rsidRPr="00237D23">
              <w:rPr>
                <w:rFonts w:ascii="Arial" w:hAnsi="Arial" w:cs="Arial"/>
                <w:sz w:val="24"/>
                <w:szCs w:val="24"/>
              </w:rPr>
              <w:t xml:space="preserve"> negocjacje</w:t>
            </w:r>
            <w:r w:rsidR="006F15C5" w:rsidRPr="00237D23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5712D2" w:rsidRPr="00237D23">
              <w:rPr>
                <w:rFonts w:ascii="Arial" w:hAnsi="Arial" w:cs="Arial"/>
                <w:sz w:val="24"/>
                <w:szCs w:val="24"/>
              </w:rPr>
              <w:t>I</w:t>
            </w:r>
            <w:r w:rsidR="00186363" w:rsidRPr="00237D23">
              <w:rPr>
                <w:rFonts w:ascii="Arial" w:hAnsi="Arial" w:cs="Arial"/>
                <w:sz w:val="24"/>
                <w:szCs w:val="24"/>
              </w:rPr>
              <w:t>nstytucj</w:t>
            </w:r>
            <w:r w:rsidR="009D3A04" w:rsidRPr="00237D23">
              <w:rPr>
                <w:rFonts w:ascii="Arial" w:hAnsi="Arial" w:cs="Arial"/>
                <w:sz w:val="24"/>
                <w:szCs w:val="24"/>
              </w:rPr>
              <w:t>ę</w:t>
            </w:r>
            <w:r w:rsidR="00186363" w:rsidRPr="00237D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D43C5" w:rsidRPr="00237D23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7B4F1B" w:rsidRPr="00237D23">
              <w:rPr>
                <w:rFonts w:ascii="Arial" w:hAnsi="Arial" w:cs="Arial"/>
                <w:sz w:val="24"/>
                <w:szCs w:val="24"/>
              </w:rPr>
              <w:t>/ Instytucję Pośredniczącą</w:t>
            </w:r>
            <w:r w:rsidR="00D17077" w:rsidRPr="00237D2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8DBDAFE" w14:textId="1A564598" w:rsidR="00D17077" w:rsidRPr="0072625E" w:rsidRDefault="009E290E" w:rsidP="0072625E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sz w:val="24"/>
                <w:szCs w:val="24"/>
              </w:rPr>
              <w:t xml:space="preserve">wnioskodawca złożył poprawiony w wyniku negocjacji wniosek </w:t>
            </w:r>
            <w:r w:rsidR="001D43C5" w:rsidRPr="00237D23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237D23">
              <w:rPr>
                <w:rFonts w:ascii="Arial" w:hAnsi="Arial" w:cs="Arial"/>
                <w:sz w:val="24"/>
                <w:szCs w:val="24"/>
              </w:rPr>
              <w:t>w terminie wyznaczonym przez I</w:t>
            </w:r>
            <w:r w:rsidR="00186363" w:rsidRPr="00237D23">
              <w:rPr>
                <w:rFonts w:ascii="Arial" w:hAnsi="Arial" w:cs="Arial"/>
                <w:sz w:val="24"/>
                <w:szCs w:val="24"/>
              </w:rPr>
              <w:t xml:space="preserve">nstytucję </w:t>
            </w:r>
            <w:r w:rsidR="001D43C5" w:rsidRPr="00237D23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7B4F1B" w:rsidRPr="00237D23">
              <w:rPr>
                <w:rFonts w:ascii="Arial" w:hAnsi="Arial" w:cs="Arial"/>
                <w:sz w:val="24"/>
                <w:szCs w:val="24"/>
              </w:rPr>
              <w:t>/ Instytucję Pośredniczącą</w:t>
            </w:r>
            <w:r w:rsidRPr="00237D2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E8005CD" w14:textId="35DE2498" w:rsidR="00976E4B" w:rsidRPr="00237D23" w:rsidRDefault="00976E4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342AEE7C" w14:textId="0E6A0943" w:rsidR="006F15C5" w:rsidRPr="00237D23" w:rsidRDefault="00976E4B" w:rsidP="0072625E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sz w:val="24"/>
                <w:szCs w:val="24"/>
              </w:rPr>
              <w:t xml:space="preserve">wnioskodawca nie wprowadził do wniosku o dofinansowanie projektu uzupełnień lub poprawek wynikających z warunków negocjacyjnych </w:t>
            </w:r>
            <w:r w:rsidR="006F15C5" w:rsidRPr="00237D23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2DF60D13" w14:textId="4702DF18" w:rsidR="006F15C5" w:rsidRPr="00237D23" w:rsidRDefault="00976E4B" w:rsidP="0072625E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sz w:val="24"/>
                <w:szCs w:val="24"/>
              </w:rPr>
              <w:t xml:space="preserve">wnioskodawca nie przedstawił informacji i wyjaśnień wynikających z warunków negocjacyjnych lub </w:t>
            </w:r>
            <w:r w:rsidRPr="00237D23">
              <w:rPr>
                <w:rFonts w:ascii="Arial" w:hAnsi="Arial" w:cs="Arial"/>
                <w:sz w:val="24"/>
                <w:szCs w:val="24"/>
              </w:rPr>
              <w:lastRenderedPageBreak/>
              <w:t xml:space="preserve">przekazane informacje i wyjaśnienia </w:t>
            </w:r>
            <w:r w:rsidR="005567DA" w:rsidRPr="00237D23"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Pr="00237D23">
              <w:rPr>
                <w:rFonts w:ascii="Arial" w:hAnsi="Arial" w:cs="Arial"/>
                <w:sz w:val="24"/>
                <w:szCs w:val="24"/>
              </w:rPr>
              <w:t xml:space="preserve">zostały zaakceptowane przez KOP </w:t>
            </w:r>
            <w:r w:rsidR="006F15C5" w:rsidRPr="00237D23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577EFDEA" w14:textId="4400433D" w:rsidR="00976E4B" w:rsidRPr="00237D23" w:rsidRDefault="005567DA" w:rsidP="0072625E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sz w:val="24"/>
                <w:szCs w:val="24"/>
              </w:rPr>
              <w:t xml:space="preserve">wnioskodawca wprowadził we wniosku o dofinansowanie projektu zmiany inne niż wynikające z warunków negocjacyjnych </w:t>
            </w:r>
            <w:r w:rsidR="006F15C5" w:rsidRPr="00237D23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6755B2AE" w14:textId="65F83E8F" w:rsidR="009E290E" w:rsidRPr="00237D23" w:rsidRDefault="005567DA" w:rsidP="0072625E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sz w:val="24"/>
                <w:szCs w:val="24"/>
              </w:rPr>
              <w:t>wnioskodawca</w:t>
            </w:r>
            <w:r w:rsidR="006F15C5" w:rsidRPr="00237D23">
              <w:rPr>
                <w:rFonts w:ascii="Arial" w:hAnsi="Arial" w:cs="Arial"/>
                <w:sz w:val="24"/>
                <w:szCs w:val="24"/>
              </w:rPr>
              <w:t xml:space="preserve"> nie podj</w:t>
            </w:r>
            <w:r w:rsidRPr="00237D23">
              <w:rPr>
                <w:rFonts w:ascii="Arial" w:hAnsi="Arial" w:cs="Arial"/>
                <w:sz w:val="24"/>
                <w:szCs w:val="24"/>
              </w:rPr>
              <w:t>ął</w:t>
            </w:r>
            <w:r w:rsidR="006F15C5" w:rsidRPr="00237D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7D23">
              <w:rPr>
                <w:rFonts w:ascii="Arial" w:hAnsi="Arial" w:cs="Arial"/>
                <w:sz w:val="24"/>
                <w:szCs w:val="24"/>
              </w:rPr>
              <w:t>negocjacji</w:t>
            </w:r>
            <w:r w:rsidR="006F15C5" w:rsidRPr="00237D23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5712D2" w:rsidRPr="00237D23">
              <w:rPr>
                <w:rFonts w:ascii="Arial" w:hAnsi="Arial" w:cs="Arial"/>
                <w:sz w:val="24"/>
                <w:szCs w:val="24"/>
              </w:rPr>
              <w:t>I</w:t>
            </w:r>
            <w:r w:rsidR="00186363" w:rsidRPr="00237D23">
              <w:rPr>
                <w:rFonts w:ascii="Arial" w:hAnsi="Arial" w:cs="Arial"/>
                <w:sz w:val="24"/>
                <w:szCs w:val="24"/>
              </w:rPr>
              <w:t xml:space="preserve">nstytucję </w:t>
            </w:r>
            <w:r w:rsidR="001D43C5" w:rsidRPr="00237D23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7B4F1B" w:rsidRPr="00237D23">
              <w:rPr>
                <w:rFonts w:ascii="Arial" w:hAnsi="Arial" w:cs="Arial"/>
                <w:sz w:val="24"/>
                <w:szCs w:val="24"/>
              </w:rPr>
              <w:t>/ Instytucję Pośredniczącą</w:t>
            </w:r>
            <w:r w:rsidR="00D17077" w:rsidRPr="00237D2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0F86E47" w14:textId="120ABFC1" w:rsidR="007D18F4" w:rsidRPr="0072625E" w:rsidRDefault="009E290E" w:rsidP="0072625E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sz w:val="24"/>
                <w:szCs w:val="24"/>
              </w:rPr>
              <w:t>wnioskodawca nie złożył poprawion</w:t>
            </w:r>
            <w:r w:rsidR="00D17077" w:rsidRPr="00237D23">
              <w:rPr>
                <w:rFonts w:ascii="Arial" w:hAnsi="Arial" w:cs="Arial"/>
                <w:sz w:val="24"/>
                <w:szCs w:val="24"/>
              </w:rPr>
              <w:t>ego</w:t>
            </w:r>
            <w:r w:rsidRPr="00237D23">
              <w:rPr>
                <w:rFonts w:ascii="Arial" w:hAnsi="Arial" w:cs="Arial"/>
                <w:sz w:val="24"/>
                <w:szCs w:val="24"/>
              </w:rPr>
              <w:t xml:space="preserve"> w wyniku negocjacji wnios</w:t>
            </w:r>
            <w:r w:rsidR="009657E6" w:rsidRPr="00237D23">
              <w:rPr>
                <w:rFonts w:ascii="Arial" w:hAnsi="Arial" w:cs="Arial"/>
                <w:sz w:val="24"/>
                <w:szCs w:val="24"/>
              </w:rPr>
              <w:t>ku</w:t>
            </w:r>
            <w:r w:rsidRPr="00237D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59C0" w:rsidRPr="00237D23">
              <w:rPr>
                <w:rFonts w:ascii="Arial" w:hAnsi="Arial" w:cs="Arial"/>
                <w:sz w:val="24"/>
                <w:szCs w:val="24"/>
              </w:rPr>
              <w:br/>
            </w:r>
            <w:r w:rsidR="001D43C5" w:rsidRPr="00237D23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237D23">
              <w:rPr>
                <w:rFonts w:ascii="Arial" w:hAnsi="Arial" w:cs="Arial"/>
                <w:sz w:val="24"/>
                <w:szCs w:val="24"/>
              </w:rPr>
              <w:t>w terminie wyznaczonym przez I</w:t>
            </w:r>
            <w:r w:rsidR="00186363" w:rsidRPr="00237D23">
              <w:rPr>
                <w:rFonts w:ascii="Arial" w:hAnsi="Arial" w:cs="Arial"/>
                <w:sz w:val="24"/>
                <w:szCs w:val="24"/>
              </w:rPr>
              <w:t xml:space="preserve">nstytucję </w:t>
            </w:r>
            <w:r w:rsidR="001D43C5" w:rsidRPr="00237D23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82197F" w:rsidRPr="00237D23">
              <w:rPr>
                <w:rFonts w:ascii="Arial" w:hAnsi="Arial" w:cs="Arial"/>
                <w:sz w:val="24"/>
                <w:szCs w:val="24"/>
              </w:rPr>
              <w:t>/ Instytucję Pośredniczącą</w:t>
            </w:r>
            <w:r w:rsidRPr="00237D2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43C214" w14:textId="416B012A" w:rsidR="009657E6" w:rsidRPr="00237D23" w:rsidRDefault="003054C8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sz w:val="24"/>
                <w:szCs w:val="24"/>
              </w:rPr>
              <w:t xml:space="preserve">Warunki negocjacyjne, o których mowa w kryterium, mogą objąć dodatkowe ustalenia podjęte już w toku negocjacji. Dodatkowe ustalenia nie mogą dotyczyć istotnej modyfikacji projektu i zmiany jego podstawowych założeń (w szczególności </w:t>
            </w:r>
            <w:r w:rsidR="002B59C0" w:rsidRPr="00237D23">
              <w:rPr>
                <w:rFonts w:ascii="Arial" w:hAnsi="Arial" w:cs="Arial"/>
                <w:sz w:val="24"/>
                <w:szCs w:val="24"/>
              </w:rPr>
              <w:br/>
            </w:r>
            <w:r w:rsidRPr="00237D23">
              <w:rPr>
                <w:rFonts w:ascii="Arial" w:hAnsi="Arial" w:cs="Arial"/>
                <w:sz w:val="24"/>
                <w:szCs w:val="24"/>
              </w:rPr>
              <w:t>w zakresie partnerstwa, obszaru realizacji i kluczowych działań).</w:t>
            </w:r>
          </w:p>
          <w:p w14:paraId="7D657DF4" w14:textId="41ABAB1E" w:rsidR="00703B93" w:rsidRPr="00237D23" w:rsidRDefault="006F15C5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sz w:val="24"/>
                <w:szCs w:val="24"/>
              </w:rPr>
              <w:t>Kryterium weryfikowane po przeprowadzeniu procesu negocjacji w oparciu o wniosek o dofinansowanie projektu i ustalenia dokonane podczas negocjacji.</w:t>
            </w:r>
          </w:p>
        </w:tc>
        <w:tc>
          <w:tcPr>
            <w:tcW w:w="1304" w:type="pct"/>
          </w:tcPr>
          <w:p w14:paraId="17A31CA7" w14:textId="44A655F8" w:rsidR="006F15C5" w:rsidRPr="00237D23" w:rsidRDefault="006F15C5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99DE2EA" w14:textId="3C3CD247" w:rsidR="0078551B" w:rsidRPr="00237D23" w:rsidRDefault="006F15C5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 xml:space="preserve">(niespełnienie kryterium oznacza </w:t>
            </w:r>
            <w:r w:rsidR="00382DE2" w:rsidRPr="00237D23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</w:tr>
    </w:tbl>
    <w:p w14:paraId="28473941" w14:textId="77777777" w:rsidR="0078551B" w:rsidRPr="00237D23" w:rsidRDefault="0078551B" w:rsidP="0072625E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237D23" w:rsidSect="006F18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Lucyna Tkaczyk" w:date="2023-09-13T15:00:00Z" w:initials="LT">
    <w:p w14:paraId="56D8643E" w14:textId="0C1D4D25" w:rsidR="00B92F37" w:rsidRDefault="00B92F37">
      <w:pPr>
        <w:pStyle w:val="Tekstkomentarza"/>
      </w:pPr>
      <w:r>
        <w:rPr>
          <w:rStyle w:val="Odwoaniedokomentarza"/>
        </w:rPr>
        <w:annotationRef/>
      </w:r>
      <w:r>
        <w:t>Stanowisko Grupy ds. EFS plus</w:t>
      </w:r>
    </w:p>
  </w:comment>
  <w:comment w:id="6" w:author="Lucyna Tkaczyk" w:date="2023-09-12T12:24:00Z" w:initials="LT">
    <w:p w14:paraId="2C20F05F" w14:textId="77777777" w:rsidR="00697F16" w:rsidRDefault="00697F16" w:rsidP="00697F16">
      <w:pPr>
        <w:pStyle w:val="Tekstkomentarza"/>
      </w:pPr>
      <w:r>
        <w:rPr>
          <w:rStyle w:val="Odwoaniedokomentarza"/>
        </w:rPr>
        <w:annotationRef/>
      </w:r>
      <w:r>
        <w:t>Stanowisko Grupy ds. EFS plus</w:t>
      </w:r>
    </w:p>
    <w:p w14:paraId="2C4AA691" w14:textId="06B23246" w:rsidR="00697F16" w:rsidRDefault="00697F16">
      <w:pPr>
        <w:pStyle w:val="Tekstkomentarz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6D8643E" w15:done="0"/>
  <w15:commentEx w15:paraId="2C4AA69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AC4D13" w16cex:dateUtc="2023-09-13T13:00:00Z"/>
  <w16cex:commentExtensible w16cex:durableId="28AAD6E9" w16cex:dateUtc="2023-09-12T10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D8643E" w16cid:durableId="28AC4D13"/>
  <w16cid:commentId w16cid:paraId="2C4AA691" w16cid:durableId="28AAD6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F4C58" w14:textId="77777777" w:rsidR="006255FF" w:rsidRDefault="006255FF" w:rsidP="00590C41">
      <w:pPr>
        <w:spacing w:after="0" w:line="240" w:lineRule="auto"/>
      </w:pPr>
      <w:r>
        <w:separator/>
      </w:r>
    </w:p>
  </w:endnote>
  <w:endnote w:type="continuationSeparator" w:id="0">
    <w:p w14:paraId="4FFBB31F" w14:textId="77777777" w:rsidR="006255FF" w:rsidRDefault="006255FF" w:rsidP="0059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41EB7" w14:textId="77777777" w:rsidR="00CE53E8" w:rsidRDefault="00CE53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2054162"/>
      <w:docPartObj>
        <w:docPartGallery w:val="Page Numbers (Bottom of Page)"/>
        <w:docPartUnique/>
      </w:docPartObj>
    </w:sdtPr>
    <w:sdtContent>
      <w:p w14:paraId="79DA8E6B" w14:textId="6C28C525" w:rsidR="00F60B4B" w:rsidRDefault="00F60B4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297DE4" w14:textId="0B1DDD21" w:rsidR="003E381C" w:rsidRDefault="003E381C" w:rsidP="00F60B4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B107B" w14:textId="72D378E6" w:rsidR="006F1849" w:rsidRDefault="006F1849" w:rsidP="006F1849">
    <w:pPr>
      <w:pStyle w:val="Stopka"/>
      <w:jc w:val="center"/>
    </w:pPr>
    <w:r>
      <w:rPr>
        <w:noProof/>
      </w:rPr>
      <w:drawing>
        <wp:inline distT="0" distB="0" distL="0" distR="0" wp14:anchorId="35D211C8" wp14:editId="5700F3CE">
          <wp:extent cx="6962775" cy="857250"/>
          <wp:effectExtent l="0" t="0" r="9525" b="0"/>
          <wp:docPr id="108143059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43059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C641F" w14:textId="77777777" w:rsidR="006255FF" w:rsidRDefault="006255FF" w:rsidP="00590C41">
      <w:pPr>
        <w:spacing w:after="0" w:line="240" w:lineRule="auto"/>
      </w:pPr>
      <w:r>
        <w:separator/>
      </w:r>
    </w:p>
  </w:footnote>
  <w:footnote w:type="continuationSeparator" w:id="0">
    <w:p w14:paraId="11C8B321" w14:textId="77777777" w:rsidR="006255FF" w:rsidRDefault="006255FF" w:rsidP="00590C41">
      <w:pPr>
        <w:spacing w:after="0" w:line="240" w:lineRule="auto"/>
      </w:pPr>
      <w:r>
        <w:continuationSeparator/>
      </w:r>
    </w:p>
  </w:footnote>
  <w:footnote w:id="1">
    <w:p w14:paraId="7779D425" w14:textId="7241196B" w:rsidR="0073785A" w:rsidRPr="003F0DF6" w:rsidRDefault="0073785A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2">
    <w:p w14:paraId="5107D474" w14:textId="77777777" w:rsidR="00131B84" w:rsidRPr="003F0DF6" w:rsidRDefault="00131B84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Fonts w:ascii="Arial" w:hAnsi="Arial" w:cs="Arial"/>
          <w:sz w:val="24"/>
          <w:szCs w:val="24"/>
          <w:vertAlign w:val="superscript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3">
    <w:p w14:paraId="346E4C92" w14:textId="77777777" w:rsidR="00131B84" w:rsidRPr="003F0DF6" w:rsidRDefault="00131B84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</w:t>
      </w:r>
      <w:r w:rsidRPr="003F0DF6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4">
    <w:p w14:paraId="067C3C22" w14:textId="77777777" w:rsidR="00131B84" w:rsidRPr="003F0DF6" w:rsidRDefault="00131B84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Składany za pomocą kwalifikowanego urządzenia i poświadczony specjalnym certyfikatem (dostarczanym przez niezależne centrum certyfikacji), co pozwala na weryfikację autora podpisu.</w:t>
      </w:r>
    </w:p>
  </w:footnote>
  <w:footnote w:id="5">
    <w:p w14:paraId="381D4514" w14:textId="0C27DB6C" w:rsidR="00F72F25" w:rsidRDefault="00F72F25" w:rsidP="00F72F2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0103B786" w14:textId="79C81EBA" w:rsidR="00A2717B" w:rsidRPr="003F0DF6" w:rsidRDefault="00A2717B" w:rsidP="003F0DF6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Za obrót należy przyjąć sumę przychodów uzyskanych przez podmiot na poziomie ustalania wyniku na działalności gospodarczej – tzn. jest to suma przychodów ze sprzedaży netto, pozostałych przychodów operacyjnych oraz przychodów finansowych (w tym przychody osiągnięte z tytułu otrzymanego dofinansowania na realizację projektów).</w:t>
      </w:r>
    </w:p>
    <w:p w14:paraId="06A44016" w14:textId="0D4FBF68" w:rsidR="00A2717B" w:rsidRPr="003F0DF6" w:rsidRDefault="00A2717B" w:rsidP="003F0DF6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3F0DF6">
        <w:rPr>
          <w:rFonts w:ascii="Arial" w:hAnsi="Arial" w:cs="Arial"/>
          <w:sz w:val="24"/>
          <w:szCs w:val="24"/>
        </w:rPr>
        <w:t>W przypadku podmiotów nieprowadzących działalności gospodarczej i jednocześnie niebędących jednostkami sektora finansów publicznych jako obroty należy rozumieć wartość przychodów (w tym przychodów osiągniętych z tytułu otrzymanego dofinansowania na realizację projektów) osiągniętych w poprzednim roku przez danego wnioskodawcę.</w:t>
      </w:r>
    </w:p>
    <w:p w14:paraId="663B4C81" w14:textId="77777777" w:rsidR="00A2717B" w:rsidRPr="003F0DF6" w:rsidRDefault="00A2717B" w:rsidP="003F0DF6">
      <w:pPr>
        <w:pStyle w:val="Tekstprzypisudolnego"/>
        <w:spacing w:before="100" w:beforeAutospacing="1" w:after="100" w:afterAutospacing="1"/>
        <w:rPr>
          <w:rFonts w:ascii="Arial" w:eastAsiaTheme="minorHAnsi" w:hAnsi="Arial" w:cs="Arial"/>
          <w:sz w:val="24"/>
          <w:szCs w:val="24"/>
        </w:rPr>
      </w:pPr>
      <w:r w:rsidRPr="003F0DF6">
        <w:rPr>
          <w:rFonts w:ascii="Arial" w:hAnsi="Arial" w:cs="Arial"/>
          <w:sz w:val="24"/>
          <w:szCs w:val="24"/>
        </w:rPr>
        <w:t xml:space="preserve">W przypadku projektów, w </w:t>
      </w:r>
      <w:r w:rsidRPr="003F0DF6">
        <w:rPr>
          <w:rFonts w:ascii="Arial" w:eastAsiaTheme="minorHAnsi" w:hAnsi="Arial" w:cs="Arial"/>
          <w:sz w:val="24"/>
          <w:szCs w:val="24"/>
        </w:rPr>
        <w:t>których udzielane jest wsparcie zwrotne w postaci pożyczek lub poręczeń jako obrót należy rozumieć kwotę kapitału pożyczkowego i poręczeniowego, jakim dysponował wnioskodawca w poprzednim zamkniętym i zatwierdzonym roku obrotowym.</w:t>
      </w:r>
    </w:p>
  </w:footnote>
  <w:footnote w:id="7">
    <w:p w14:paraId="0BF2E543" w14:textId="77777777" w:rsidR="00A2717B" w:rsidRPr="003F0DF6" w:rsidRDefault="00A2717B" w:rsidP="003F0DF6">
      <w:pPr>
        <w:pStyle w:val="Tekstprzypisudolnego"/>
        <w:spacing w:before="100" w:beforeAutospacing="1" w:after="100" w:afterAutospacing="1"/>
        <w:rPr>
          <w:rFonts w:ascii="Arial" w:eastAsiaTheme="minorHAnsi" w:hAnsi="Arial" w:cs="Arial"/>
          <w:sz w:val="24"/>
          <w:szCs w:val="24"/>
        </w:rPr>
      </w:pPr>
      <w:r w:rsidRPr="003F0DF6">
        <w:rPr>
          <w:rFonts w:ascii="Arial" w:eastAsiaTheme="minorHAnsi" w:hAnsi="Arial" w:cs="Arial"/>
          <w:sz w:val="24"/>
          <w:szCs w:val="24"/>
          <w:vertAlign w:val="superscript"/>
        </w:rPr>
        <w:footnoteRef/>
      </w:r>
      <w:r w:rsidRPr="003F0DF6">
        <w:rPr>
          <w:rFonts w:ascii="Arial" w:eastAsiaTheme="minorHAnsi" w:hAnsi="Arial" w:cs="Arial"/>
          <w:sz w:val="24"/>
          <w:szCs w:val="24"/>
        </w:rPr>
        <w:t xml:space="preserve"> Na potrzeby spełnienia kryterium jako wydatek należy rozumieć też wkład własny. Jako wydatki należy rozumieć zarówno wydatki partnera wiodącego (lidera), jak i wydatki partnerów.</w:t>
      </w:r>
    </w:p>
  </w:footnote>
  <w:footnote w:id="8">
    <w:p w14:paraId="718C1C47" w14:textId="77777777" w:rsidR="00C4431B" w:rsidRPr="003F0DF6" w:rsidRDefault="00C4431B" w:rsidP="003F0DF6">
      <w:pPr>
        <w:pStyle w:val="xmsonormal"/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212121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W</w:t>
      </w:r>
      <w:r w:rsidRPr="003F0DF6">
        <w:rPr>
          <w:rFonts w:ascii="Arial" w:eastAsia="Times New Roman" w:hAnsi="Arial" w:cs="Arial"/>
          <w:color w:val="212121"/>
          <w:sz w:val="24"/>
          <w:szCs w:val="24"/>
        </w:rPr>
        <w:t xml:space="preserve"> zależności od długości trwania projektu należy przyjąć odpowiedni sposobów weryfikacji spełnienia kryterium:</w:t>
      </w:r>
    </w:p>
    <w:p w14:paraId="2725BA0B" w14:textId="77777777" w:rsidR="00C4431B" w:rsidRPr="003F0DF6" w:rsidRDefault="00C4431B" w:rsidP="003F0DF6">
      <w:pPr>
        <w:pStyle w:val="Akapitzlist"/>
        <w:numPr>
          <w:ilvl w:val="0"/>
          <w:numId w:val="31"/>
        </w:num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212121"/>
          <w:sz w:val="24"/>
          <w:szCs w:val="24"/>
          <w:lang w:eastAsia="pl-PL"/>
        </w:rPr>
      </w:pPr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w przypadku</w:t>
      </w:r>
      <w:r w:rsidRPr="003F0DF6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 </w:t>
      </w:r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gdy projekt </w:t>
      </w:r>
      <w:r w:rsidRPr="003F0DF6">
        <w:rPr>
          <w:rFonts w:ascii="Arial" w:eastAsia="Times New Roman" w:hAnsi="Arial" w:cs="Arial"/>
          <w:color w:val="212121"/>
          <w:sz w:val="24"/>
          <w:szCs w:val="24"/>
          <w:u w:val="single"/>
          <w:lang w:eastAsia="pl-PL"/>
        </w:rPr>
        <w:t>nie przekracza 12 miesięcy</w:t>
      </w:r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 obrót wnioskodawcy [ObrW] odnoszony jest do 25% </w:t>
      </w:r>
      <w:r w:rsidRPr="003F0DF6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całkowitej wartości projektu</w:t>
      </w:r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 [CWP], tj.:</w:t>
      </w:r>
    </w:p>
    <w:p w14:paraId="6D5F0159" w14:textId="77777777" w:rsidR="00C4431B" w:rsidRPr="003F0DF6" w:rsidRDefault="00C4431B" w:rsidP="003F0DF6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212121"/>
          <w:sz w:val="24"/>
          <w:szCs w:val="24"/>
          <w:lang w:eastAsia="pl-PL"/>
        </w:rPr>
      </w:pPr>
      <w:r w:rsidRPr="003F0DF6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ObrW  ≥  25% * CWP</w:t>
      </w:r>
    </w:p>
    <w:p w14:paraId="70C3ACDD" w14:textId="77777777" w:rsidR="00C4431B" w:rsidRPr="003F0DF6" w:rsidRDefault="00C4431B" w:rsidP="003F0DF6">
      <w:pPr>
        <w:pStyle w:val="Akapitzlist"/>
        <w:numPr>
          <w:ilvl w:val="0"/>
          <w:numId w:val="31"/>
        </w:num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212121"/>
          <w:sz w:val="24"/>
          <w:szCs w:val="24"/>
          <w:lang w:eastAsia="pl-PL"/>
        </w:rPr>
      </w:pPr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natomiast w sytuacji, w której projekt trwa </w:t>
      </w:r>
      <w:r w:rsidRPr="003F0DF6">
        <w:rPr>
          <w:rFonts w:ascii="Arial" w:eastAsia="Times New Roman" w:hAnsi="Arial" w:cs="Arial"/>
          <w:color w:val="212121"/>
          <w:sz w:val="24"/>
          <w:szCs w:val="24"/>
          <w:u w:val="single"/>
          <w:lang w:eastAsia="pl-PL"/>
        </w:rPr>
        <w:t>dłużej niż 12 miesięcy</w:t>
      </w:r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 obrót wnioskodawcy [ObrW] należy odnieść do 25% </w:t>
      </w:r>
      <w:r w:rsidRPr="003F0DF6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średnich rocznych wydatków</w:t>
      </w:r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 w projekcie [ŚRW].</w:t>
      </w:r>
    </w:p>
    <w:p w14:paraId="1DCB8C1B" w14:textId="77777777" w:rsidR="00C4431B" w:rsidRPr="003F0DF6" w:rsidRDefault="00C4431B" w:rsidP="003F0DF6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212121"/>
          <w:sz w:val="24"/>
          <w:szCs w:val="24"/>
          <w:lang w:eastAsia="pl-PL"/>
        </w:rPr>
      </w:pPr>
      <w:r w:rsidRPr="003F0DF6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ObrW  ≥  25% * ŚRW</w:t>
      </w:r>
    </w:p>
    <w:p w14:paraId="24CA97FD" w14:textId="77777777" w:rsidR="00C4431B" w:rsidRPr="003F0DF6" w:rsidRDefault="00C4431B" w:rsidP="003F0DF6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212121"/>
          <w:sz w:val="24"/>
          <w:szCs w:val="24"/>
          <w:lang w:eastAsia="pl-PL"/>
        </w:rPr>
      </w:pPr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Ponieważ zawarty we wniosku o dofinansowanie budżet projektu nie uwzględnia podziału na lata, w tym przypadku do oceny kryterium w zakresie </w:t>
      </w:r>
      <w:r w:rsidRPr="003F0DF6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średnich rocznych wydatków</w:t>
      </w:r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 należy przyjąć odniesienie do okresu realizacji projektu w ujęciu miesięcznym, a mianowicie całkowitą wartość projektu podzielić przez liczbę miesięcy okresu realizacji projektu i następnie otrzymaną wartość pomnożyć przez okres roku (12 miesięcy). Sposób wyliczenia </w:t>
      </w:r>
      <w:r w:rsidRPr="003F0DF6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średnich rocznych wydatków</w:t>
      </w:r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 w projekcie obrazuje poniższy wzór:</w:t>
      </w:r>
    </w:p>
    <w:p w14:paraId="0B3596E3" w14:textId="77777777" w:rsidR="00C4431B" w:rsidRPr="003F0DF6" w:rsidRDefault="00C4431B" w:rsidP="003F0DF6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212121"/>
          <w:sz w:val="24"/>
          <w:szCs w:val="24"/>
          <w:lang w:eastAsia="pl-PL"/>
        </w:rPr>
      </w:pPr>
      <w:r w:rsidRPr="003F0DF6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ŚRW = (CWP / Lmp) * 12</w:t>
      </w:r>
    </w:p>
    <w:p w14:paraId="21EA2B01" w14:textId="77777777" w:rsidR="00C4431B" w:rsidRPr="003F0DF6" w:rsidRDefault="00C4431B" w:rsidP="003F0DF6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212121"/>
          <w:sz w:val="24"/>
          <w:szCs w:val="24"/>
          <w:lang w:eastAsia="pl-PL"/>
        </w:rPr>
      </w:pPr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gdzie:</w:t>
      </w:r>
    </w:p>
    <w:p w14:paraId="2F80831B" w14:textId="77777777" w:rsidR="00C4431B" w:rsidRPr="003F0DF6" w:rsidRDefault="00C4431B" w:rsidP="003F0DF6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212121"/>
          <w:sz w:val="24"/>
          <w:szCs w:val="24"/>
          <w:lang w:eastAsia="pl-PL"/>
        </w:rPr>
      </w:pPr>
      <w:r w:rsidRPr="003F0DF6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ŚRW</w:t>
      </w:r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 – Średnie roczne wydatki w projekcie</w:t>
      </w:r>
    </w:p>
    <w:p w14:paraId="7032700F" w14:textId="77777777" w:rsidR="00C4431B" w:rsidRPr="003F0DF6" w:rsidRDefault="00C4431B" w:rsidP="003F0DF6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212121"/>
          <w:sz w:val="24"/>
          <w:szCs w:val="24"/>
          <w:lang w:eastAsia="pl-PL"/>
        </w:rPr>
      </w:pPr>
      <w:r w:rsidRPr="003F0DF6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CWP</w:t>
      </w:r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 – Całkowita wartość projektu</w:t>
      </w:r>
    </w:p>
    <w:p w14:paraId="6E448813" w14:textId="5A01D3B4" w:rsidR="00C4431B" w:rsidRPr="003F0DF6" w:rsidRDefault="00C4431B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Lmp</w:t>
      </w:r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 – Liczba miesięcy projektu (zaokrąglamy w górę do pełnych kalendarzowych miesięcy).</w:t>
      </w:r>
    </w:p>
  </w:footnote>
  <w:footnote w:id="9">
    <w:p w14:paraId="00520141" w14:textId="77777777" w:rsidR="00A2717B" w:rsidRPr="003F0DF6" w:rsidRDefault="00A2717B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Fonts w:ascii="Arial" w:eastAsiaTheme="minorHAnsi" w:hAnsi="Arial" w:cs="Arial"/>
          <w:sz w:val="24"/>
          <w:szCs w:val="24"/>
          <w:vertAlign w:val="superscript"/>
        </w:rPr>
        <w:footnoteRef/>
      </w:r>
      <w:r w:rsidRPr="003F0DF6">
        <w:rPr>
          <w:rFonts w:ascii="Arial" w:eastAsiaTheme="minorHAnsi" w:hAnsi="Arial" w:cs="Arial"/>
          <w:sz w:val="24"/>
          <w:szCs w:val="24"/>
        </w:rPr>
        <w:t xml:space="preserve"> We wniosku o dofinansowanie projektu należy</w:t>
      </w:r>
      <w:r w:rsidRPr="003F0DF6">
        <w:rPr>
          <w:rFonts w:ascii="Arial" w:hAnsi="Arial" w:cs="Arial"/>
          <w:sz w:val="24"/>
          <w:szCs w:val="24"/>
        </w:rPr>
        <w:t xml:space="preserve"> wskazać rok, za jaki podawane są dane dotyczące rocznego obrotu wnioskodawcy.</w:t>
      </w:r>
    </w:p>
  </w:footnote>
  <w:footnote w:id="10">
    <w:p w14:paraId="176388FA" w14:textId="277AADF3" w:rsidR="00D6340A" w:rsidRPr="003F0DF6" w:rsidRDefault="00D6340A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wdrożeniowej mogą mieć zastosowanie zapisy korzystniejsze dla wnioskodawcy. Decyzja w tym zakresie podejmowana będzie przez Instytucję Zarządzającą na wniosek beneficjenta.</w:t>
      </w:r>
    </w:p>
  </w:footnote>
  <w:footnote w:id="11">
    <w:p w14:paraId="707AB304" w14:textId="476EB9BE" w:rsidR="000121D6" w:rsidRPr="003F0DF6" w:rsidRDefault="000121D6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Przedszkole i inne formy wychowania przedszkolnego w rozumieniu art. 13 Ustawy z dnia 14 grudnia 2016 r. - Prawo oświatowe (Dz. U. z 2023 r. poz. 900 z późn. zm.).</w:t>
      </w:r>
    </w:p>
  </w:footnote>
  <w:footnote w:id="12">
    <w:p w14:paraId="66F3E2A8" w14:textId="3FC9E2C0" w:rsidR="000121D6" w:rsidRPr="003F0DF6" w:rsidRDefault="000121D6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Ustawa z dnia 23 kwietnia 1964 r. - Kodeks cywilny (Dz. U. z 2022 r. poz. 1360 z późn. zm.).</w:t>
      </w:r>
    </w:p>
  </w:footnote>
  <w:footnote w:id="13">
    <w:p w14:paraId="354B2FEF" w14:textId="5CFBDBE5" w:rsidR="000121D6" w:rsidRPr="003F0DF6" w:rsidRDefault="000121D6" w:rsidP="003F0DF6">
      <w:pPr>
        <w:spacing w:before="100" w:beforeAutospacing="1" w:after="100" w:afterAutospacing="1" w:line="276" w:lineRule="auto"/>
        <w:outlineLvl w:val="2"/>
        <w:rPr>
          <w:rFonts w:ascii="Arial" w:eastAsia="Times New Roman" w:hAnsi="Arial" w:cs="Arial"/>
          <w:sz w:val="24"/>
          <w:szCs w:val="24"/>
          <w:lang w:eastAsia="pl-PL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Dzieci w wieku przedszkolnym zgodnie z art. 31 ust. 1-3 ustawą Prawo Oświatowe (</w:t>
      </w:r>
      <w:r w:rsidRPr="003F0DF6">
        <w:rPr>
          <w:rFonts w:ascii="Arial" w:eastAsia="Times New Roman" w:hAnsi="Arial" w:cs="Arial"/>
          <w:sz w:val="24"/>
          <w:szCs w:val="24"/>
          <w:lang w:eastAsia="pl-PL"/>
        </w:rPr>
        <w:t>Dz.U z 2023 r. poz. 900 z późn. zm.).</w:t>
      </w:r>
    </w:p>
  </w:footnote>
  <w:footnote w:id="14">
    <w:p w14:paraId="207AA2B1" w14:textId="63D0B215" w:rsidR="000121D6" w:rsidRPr="003F0DF6" w:rsidRDefault="000121D6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 Ośrodki wychowania przedszkolnego (przedszkola, inne formy wychowania przedszkolnego oraz oddziały przedszkolne przy szkołach podstawowych) w rozumieniu art. 2 pkt. 1 i 2 i art. 31 i 32 ustawy Prawo oświatowe (Dz. U. z 2023 r. poz. 900 z późn. zm.</w:t>
      </w:r>
      <w:r w:rsidR="00F41E3D" w:rsidRPr="003F0DF6">
        <w:rPr>
          <w:rFonts w:ascii="Arial" w:hAnsi="Arial" w:cs="Arial"/>
          <w:sz w:val="24"/>
          <w:szCs w:val="24"/>
        </w:rPr>
        <w:t>).</w:t>
      </w:r>
    </w:p>
  </w:footnote>
  <w:footnote w:id="15">
    <w:p w14:paraId="0C84F4C3" w14:textId="526B6E30" w:rsidR="00CE0B87" w:rsidRPr="003F0DF6" w:rsidRDefault="000121D6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Patrz przypis nr 1</w:t>
      </w:r>
      <w:r w:rsidR="00B255EB">
        <w:rPr>
          <w:rFonts w:ascii="Arial" w:hAnsi="Arial" w:cs="Arial"/>
          <w:sz w:val="24"/>
          <w:szCs w:val="24"/>
        </w:rPr>
        <w:t>4</w:t>
      </w:r>
      <w:r w:rsidRPr="003F0DF6">
        <w:rPr>
          <w:rFonts w:ascii="Arial" w:hAnsi="Arial" w:cs="Arial"/>
          <w:sz w:val="24"/>
          <w:szCs w:val="24"/>
        </w:rPr>
        <w:t>.</w:t>
      </w:r>
    </w:p>
  </w:footnote>
  <w:footnote w:id="16">
    <w:p w14:paraId="35D37E37" w14:textId="45E6E94F" w:rsidR="007B4F9E" w:rsidRPr="003F0DF6" w:rsidRDefault="007B4F9E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Przedszkole specjalne w rozumieniu art. 4 pkt 2 ustawy z dnia 14 grudnia 2016 r. – Prawo oświatowe (Dz. U. z 2023 r. poz. 900 </w:t>
      </w:r>
      <w:r w:rsidRPr="003F0DF6">
        <w:rPr>
          <w:rFonts w:ascii="Arial" w:hAnsi="Arial" w:cs="Arial"/>
          <w:sz w:val="24"/>
          <w:szCs w:val="24"/>
        </w:rPr>
        <w:br/>
        <w:t>z późn. zm.).</w:t>
      </w:r>
    </w:p>
  </w:footnote>
  <w:footnote w:id="17">
    <w:p w14:paraId="315B3104" w14:textId="3290EFBA" w:rsidR="00992E3B" w:rsidRPr="00B255EB" w:rsidRDefault="00992E3B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Informacja o odsetku dzieci w wieku 3-5 lat objętych wychowaniem przedszkolnym w gminach województwa kujawsko-pomorskiego w 2020 r. stanowi załącznik do regulaminu</w:t>
      </w:r>
      <w:r w:rsidR="00E449FA" w:rsidRPr="003F0DF6">
        <w:rPr>
          <w:rFonts w:ascii="Arial" w:hAnsi="Arial" w:cs="Arial"/>
          <w:sz w:val="24"/>
          <w:szCs w:val="24"/>
        </w:rPr>
        <w:t xml:space="preserve"> wyboru projektów</w:t>
      </w:r>
      <w:r w:rsidRPr="003F0DF6">
        <w:rPr>
          <w:rFonts w:ascii="Arial" w:hAnsi="Arial" w:cs="Arial"/>
          <w:sz w:val="24"/>
          <w:szCs w:val="24"/>
        </w:rPr>
        <w:t xml:space="preserve">, przygotowany w oparciu o dane zawarte w analizie pn.: </w:t>
      </w:r>
      <w:r w:rsidRPr="00B255EB">
        <w:rPr>
          <w:rFonts w:ascii="Arial" w:hAnsi="Arial" w:cs="Arial"/>
          <w:sz w:val="24"/>
          <w:szCs w:val="24"/>
        </w:rPr>
        <w:t>„Wychowanie przedszkolne w województwie kujawsko-pomorskim w roku 2020 z uwzględnieniem wykorzystania środków UE (stan na 01.12.2021 r.)”, Aneks 4</w:t>
      </w:r>
      <w:r w:rsidR="00E449FA" w:rsidRPr="00B255EB">
        <w:rPr>
          <w:rFonts w:ascii="Arial" w:hAnsi="Arial" w:cs="Arial"/>
          <w:sz w:val="24"/>
          <w:szCs w:val="24"/>
        </w:rPr>
        <w:t>.</w:t>
      </w:r>
    </w:p>
  </w:footnote>
  <w:footnote w:id="18">
    <w:p w14:paraId="1AE584F0" w14:textId="7EC85E97" w:rsidR="00FB0EBC" w:rsidRPr="003F0DF6" w:rsidRDefault="00FB0EBC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Patrz przypis nr 1</w:t>
      </w:r>
      <w:r w:rsidR="00B255EB">
        <w:rPr>
          <w:rFonts w:ascii="Arial" w:hAnsi="Arial" w:cs="Arial"/>
          <w:sz w:val="24"/>
          <w:szCs w:val="24"/>
        </w:rPr>
        <w:t>7</w:t>
      </w:r>
      <w:r w:rsidRPr="003F0DF6">
        <w:rPr>
          <w:rFonts w:ascii="Arial" w:hAnsi="Arial" w:cs="Arial"/>
          <w:sz w:val="24"/>
          <w:szCs w:val="24"/>
        </w:rPr>
        <w:t xml:space="preserve">. </w:t>
      </w:r>
      <w:r w:rsidR="00820BEC" w:rsidRPr="003F0DF6">
        <w:rPr>
          <w:rFonts w:ascii="Arial" w:hAnsi="Arial" w:cs="Arial"/>
          <w:sz w:val="24"/>
          <w:szCs w:val="24"/>
        </w:rPr>
        <w:t>Wyznaczony próg 68,09% stanowi 85% średniej wojewódzkiej z 2020 r.</w:t>
      </w:r>
    </w:p>
  </w:footnote>
  <w:footnote w:id="19">
    <w:p w14:paraId="56BB50F3" w14:textId="03A13B2B" w:rsidR="00DB104A" w:rsidRPr="003F0DF6" w:rsidRDefault="00DB104A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https://zpe.gov.pl/</w:t>
      </w:r>
    </w:p>
  </w:footnote>
  <w:footnote w:id="20">
    <w:p w14:paraId="0CE09C8D" w14:textId="77777777" w:rsidR="00A35ADB" w:rsidRPr="003F0DF6" w:rsidRDefault="00A35ADB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</w:t>
      </w:r>
      <w:hyperlink r:id="rId1" w:history="1">
        <w:r w:rsidRPr="003F0DF6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https://asystentspe.pl</w:t>
        </w:r>
      </w:hyperlink>
    </w:p>
  </w:footnote>
  <w:footnote w:id="21">
    <w:p w14:paraId="52DFBD20" w14:textId="55236BD0" w:rsidR="00A35ADB" w:rsidRPr="003F0DF6" w:rsidRDefault="00A35ADB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</w:t>
      </w:r>
      <w:r w:rsidR="00FC399D" w:rsidRPr="003F0DF6">
        <w:rPr>
          <w:rFonts w:ascii="Arial" w:hAnsi="Arial" w:cs="Arial"/>
          <w:sz w:val="24"/>
          <w:szCs w:val="24"/>
        </w:rPr>
        <w:t>https://zpe.gov.pl/a/preorientacja-i-orientacja-zawodowa/DpQ1p1wjh</w:t>
      </w:r>
    </w:p>
  </w:footnote>
  <w:footnote w:id="22">
    <w:p w14:paraId="35407BA0" w14:textId="67B045DA" w:rsidR="00C32558" w:rsidRPr="003F0DF6" w:rsidRDefault="00C32558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https://www.ore.edu.pl/2017/07/wspomaganie-szkol-w-rozwoju-kompetencji-kluczowych-uczniow-materialy-pomocnicze/</w:t>
      </w:r>
    </w:p>
  </w:footnote>
  <w:footnote w:id="23">
    <w:p w14:paraId="0599613B" w14:textId="32A2C63E" w:rsidR="006F15C5" w:rsidRPr="003F0DF6" w:rsidRDefault="006F15C5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Ustawy wdrożeniowej, zakończony oceną spełnienia zero-jedynkowego kryterium wyboru projektów dotyczącego spełnienia warunków postawionych wnioskodawcy przez oceniających, przewodniczącego KOP lub wynikających z ustaleń podjętych w toku negocjacji.</w:t>
      </w:r>
    </w:p>
  </w:footnote>
  <w:footnote w:id="24">
    <w:p w14:paraId="7ABA6CA5" w14:textId="32691DC2" w:rsidR="006F15C5" w:rsidRPr="003F0DF6" w:rsidRDefault="006F15C5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</w:t>
      </w:r>
      <w:r w:rsidR="007B4F1B" w:rsidRPr="003F0DF6">
        <w:rPr>
          <w:rFonts w:ascii="Arial" w:hAnsi="Arial" w:cs="Arial"/>
          <w:sz w:val="24"/>
          <w:szCs w:val="24"/>
        </w:rPr>
        <w:t>Przez podjęcie negocjacji należy rozumieć przesłanie w wyznaczonym przez IZ/IP terminie odpowiedzi na stanowisko negocjacyjne.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B744B" w14:textId="77777777" w:rsidR="00CE53E8" w:rsidRDefault="00CE53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777" w14:textId="5A5F7B3C" w:rsidR="00BD4B28" w:rsidRDefault="00BD4B28" w:rsidP="002F3AEC">
    <w:pPr>
      <w:tabs>
        <w:tab w:val="left" w:pos="6300"/>
      </w:tabs>
      <w:spacing w:after="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B4088" w14:textId="77777777" w:rsidR="006F1849" w:rsidRPr="000B0BD7" w:rsidRDefault="006F1849" w:rsidP="006F1849">
    <w:pPr>
      <w:spacing w:after="0" w:line="240" w:lineRule="auto"/>
      <w:rPr>
        <w:rFonts w:ascii="Arial" w:hAnsi="Arial" w:cs="Arial"/>
        <w:bCs/>
        <w:sz w:val="24"/>
        <w:szCs w:val="24"/>
      </w:rPr>
    </w:pPr>
    <w:r w:rsidRPr="000B0BD7">
      <w:rPr>
        <w:rFonts w:ascii="Arial" w:hAnsi="Arial" w:cs="Arial"/>
        <w:bCs/>
        <w:sz w:val="24"/>
        <w:szCs w:val="24"/>
      </w:rPr>
      <w:t>FUNDUSZE EUROPEJSKIE DLA KUJAW I POMORZA 2021-2027</w:t>
    </w:r>
  </w:p>
  <w:p w14:paraId="1FC1954D" w14:textId="21419CD0" w:rsidR="00CE53E8" w:rsidRDefault="0023279B" w:rsidP="00CE53E8">
    <w:pPr>
      <w:spacing w:after="0" w:line="276" w:lineRule="auto"/>
      <w:ind w:left="9923"/>
      <w:jc w:val="right"/>
      <w:rPr>
        <w:ins w:id="19" w:author="Karolina Słomska" w:date="2023-09-15T11:59:00Z"/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Załącznik nr 1 do Stanowiska</w:t>
    </w:r>
    <w:r w:rsidR="00CE53E8">
      <w:rPr>
        <w:rFonts w:ascii="Arial" w:hAnsi="Arial" w:cs="Arial"/>
        <w:bCs/>
        <w:sz w:val="24"/>
        <w:szCs w:val="24"/>
      </w:rPr>
      <w:br/>
      <w:t xml:space="preserve"> Nr 26/2023</w:t>
    </w:r>
    <w:r>
      <w:rPr>
        <w:rFonts w:ascii="Arial" w:hAnsi="Arial" w:cs="Arial"/>
        <w:bCs/>
        <w:sz w:val="24"/>
        <w:szCs w:val="24"/>
      </w:rPr>
      <w:t xml:space="preserve"> </w:t>
    </w:r>
  </w:p>
  <w:p w14:paraId="0DA42C7B" w14:textId="0610FBAB" w:rsidR="0023279B" w:rsidRDefault="0023279B" w:rsidP="00CE53E8">
    <w:pPr>
      <w:spacing w:after="0" w:line="276" w:lineRule="auto"/>
      <w:ind w:left="9923"/>
      <w:jc w:val="right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 xml:space="preserve">Grupy roboczej do spraw EFS+ </w:t>
    </w:r>
    <w:ins w:id="20" w:author="Karolina Słomska" w:date="2023-09-15T12:00:00Z">
      <w:r w:rsidR="00CE53E8">
        <w:rPr>
          <w:rFonts w:ascii="Arial" w:hAnsi="Arial" w:cs="Arial"/>
          <w:bCs/>
          <w:sz w:val="24"/>
          <w:szCs w:val="24"/>
        </w:rPr>
        <w:br/>
      </w:r>
    </w:ins>
    <w:r>
      <w:rPr>
        <w:rFonts w:ascii="Arial" w:hAnsi="Arial" w:cs="Arial"/>
        <w:bCs/>
        <w:sz w:val="24"/>
        <w:szCs w:val="24"/>
      </w:rPr>
      <w:t>z dnia 11 września 2023 r.</w:t>
    </w:r>
  </w:p>
  <w:p w14:paraId="7C6280CF" w14:textId="451960A3" w:rsidR="006F1849" w:rsidRPr="001917BC" w:rsidRDefault="006F1849" w:rsidP="0023279B">
    <w:pPr>
      <w:spacing w:after="0" w:line="276" w:lineRule="auto"/>
      <w:ind w:left="9923"/>
      <w:rPr>
        <w:rFonts w:ascii="Arial" w:hAnsi="Arial" w:cs="Arial"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32831"/>
    <w:multiLevelType w:val="hybridMultilevel"/>
    <w:tmpl w:val="A69666F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4B5E46"/>
    <w:multiLevelType w:val="hybridMultilevel"/>
    <w:tmpl w:val="A4AE566C"/>
    <w:lvl w:ilvl="0" w:tplc="066A6D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66952"/>
    <w:multiLevelType w:val="hybridMultilevel"/>
    <w:tmpl w:val="11BEE53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E354B"/>
    <w:multiLevelType w:val="hybridMultilevel"/>
    <w:tmpl w:val="466040C8"/>
    <w:lvl w:ilvl="0" w:tplc="FFFFFFF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8040B2E"/>
    <w:multiLevelType w:val="hybridMultilevel"/>
    <w:tmpl w:val="FF2010A0"/>
    <w:lvl w:ilvl="0" w:tplc="E61427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76BF5"/>
    <w:multiLevelType w:val="hybridMultilevel"/>
    <w:tmpl w:val="7A860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6F16">
      <w:start w:val="1"/>
      <w:numFmt w:val="lowerLetter"/>
      <w:lvlText w:val="%2)"/>
      <w:lvlJc w:val="left"/>
      <w:pPr>
        <w:ind w:left="154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00FA9"/>
    <w:multiLevelType w:val="hybridMultilevel"/>
    <w:tmpl w:val="D102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000AF"/>
    <w:multiLevelType w:val="hybridMultilevel"/>
    <w:tmpl w:val="77A21322"/>
    <w:lvl w:ilvl="0" w:tplc="19A897FE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01182D"/>
    <w:multiLevelType w:val="hybridMultilevel"/>
    <w:tmpl w:val="12165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510A8"/>
    <w:multiLevelType w:val="hybridMultilevel"/>
    <w:tmpl w:val="CC8236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2B1560"/>
    <w:multiLevelType w:val="hybridMultilevel"/>
    <w:tmpl w:val="306863E2"/>
    <w:lvl w:ilvl="0" w:tplc="FFFFFFF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2" w:hanging="360"/>
      </w:pPr>
    </w:lvl>
    <w:lvl w:ilvl="2" w:tplc="FFFFFFFF" w:tentative="1">
      <w:start w:val="1"/>
      <w:numFmt w:val="lowerRoman"/>
      <w:lvlText w:val="%3."/>
      <w:lvlJc w:val="right"/>
      <w:pPr>
        <w:ind w:left="2192" w:hanging="180"/>
      </w:pPr>
    </w:lvl>
    <w:lvl w:ilvl="3" w:tplc="FFFFFFFF" w:tentative="1">
      <w:start w:val="1"/>
      <w:numFmt w:val="decimal"/>
      <w:lvlText w:val="%4."/>
      <w:lvlJc w:val="left"/>
      <w:pPr>
        <w:ind w:left="2912" w:hanging="360"/>
      </w:pPr>
    </w:lvl>
    <w:lvl w:ilvl="4" w:tplc="FFFFFFFF" w:tentative="1">
      <w:start w:val="1"/>
      <w:numFmt w:val="lowerLetter"/>
      <w:lvlText w:val="%5."/>
      <w:lvlJc w:val="left"/>
      <w:pPr>
        <w:ind w:left="3632" w:hanging="360"/>
      </w:pPr>
    </w:lvl>
    <w:lvl w:ilvl="5" w:tplc="FFFFFFFF" w:tentative="1">
      <w:start w:val="1"/>
      <w:numFmt w:val="lowerRoman"/>
      <w:lvlText w:val="%6."/>
      <w:lvlJc w:val="right"/>
      <w:pPr>
        <w:ind w:left="4352" w:hanging="180"/>
      </w:pPr>
    </w:lvl>
    <w:lvl w:ilvl="6" w:tplc="FFFFFFFF" w:tentative="1">
      <w:start w:val="1"/>
      <w:numFmt w:val="decimal"/>
      <w:lvlText w:val="%7."/>
      <w:lvlJc w:val="left"/>
      <w:pPr>
        <w:ind w:left="5072" w:hanging="360"/>
      </w:pPr>
    </w:lvl>
    <w:lvl w:ilvl="7" w:tplc="FFFFFFFF" w:tentative="1">
      <w:start w:val="1"/>
      <w:numFmt w:val="lowerLetter"/>
      <w:lvlText w:val="%8."/>
      <w:lvlJc w:val="left"/>
      <w:pPr>
        <w:ind w:left="5792" w:hanging="360"/>
      </w:pPr>
    </w:lvl>
    <w:lvl w:ilvl="8" w:tplc="FFFFFFFF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5" w15:restartNumberingAfterBreak="0">
    <w:nsid w:val="31B93256"/>
    <w:multiLevelType w:val="hybridMultilevel"/>
    <w:tmpl w:val="64AEE8B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94549"/>
    <w:multiLevelType w:val="hybridMultilevel"/>
    <w:tmpl w:val="EFD6A00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D6DAE"/>
    <w:multiLevelType w:val="hybridMultilevel"/>
    <w:tmpl w:val="D0780BB4"/>
    <w:lvl w:ilvl="0" w:tplc="4E627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3177F"/>
    <w:multiLevelType w:val="hybridMultilevel"/>
    <w:tmpl w:val="AD7AB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D454E"/>
    <w:multiLevelType w:val="hybridMultilevel"/>
    <w:tmpl w:val="306863E2"/>
    <w:lvl w:ilvl="0" w:tplc="9F18DA5A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2" w15:restartNumberingAfterBreak="0">
    <w:nsid w:val="501F7585"/>
    <w:multiLevelType w:val="hybridMultilevel"/>
    <w:tmpl w:val="2E5E59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E20BD7"/>
    <w:multiLevelType w:val="hybridMultilevel"/>
    <w:tmpl w:val="D3B2C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2F1650"/>
    <w:multiLevelType w:val="hybridMultilevel"/>
    <w:tmpl w:val="466040C8"/>
    <w:lvl w:ilvl="0" w:tplc="1A1C2EA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71E93FAA"/>
    <w:multiLevelType w:val="hybridMultilevel"/>
    <w:tmpl w:val="356001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1D3044"/>
    <w:multiLevelType w:val="hybridMultilevel"/>
    <w:tmpl w:val="DDF23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745157">
    <w:abstractNumId w:val="27"/>
  </w:num>
  <w:num w:numId="2" w16cid:durableId="930773857">
    <w:abstractNumId w:val="1"/>
  </w:num>
  <w:num w:numId="3" w16cid:durableId="1668629013">
    <w:abstractNumId w:val="2"/>
  </w:num>
  <w:num w:numId="4" w16cid:durableId="1841386806">
    <w:abstractNumId w:val="4"/>
  </w:num>
  <w:num w:numId="5" w16cid:durableId="717893909">
    <w:abstractNumId w:val="7"/>
  </w:num>
  <w:num w:numId="6" w16cid:durableId="1165779774">
    <w:abstractNumId w:val="23"/>
  </w:num>
  <w:num w:numId="7" w16cid:durableId="435293345">
    <w:abstractNumId w:val="11"/>
  </w:num>
  <w:num w:numId="8" w16cid:durableId="484010075">
    <w:abstractNumId w:val="26"/>
  </w:num>
  <w:num w:numId="9" w16cid:durableId="426662290">
    <w:abstractNumId w:val="28"/>
  </w:num>
  <w:num w:numId="10" w16cid:durableId="1705445052">
    <w:abstractNumId w:val="18"/>
  </w:num>
  <w:num w:numId="11" w16cid:durableId="231358743">
    <w:abstractNumId w:val="8"/>
  </w:num>
  <w:num w:numId="12" w16cid:durableId="1782411456">
    <w:abstractNumId w:val="19"/>
  </w:num>
  <w:num w:numId="13" w16cid:durableId="680280389">
    <w:abstractNumId w:val="25"/>
  </w:num>
  <w:num w:numId="14" w16cid:durableId="1529180820">
    <w:abstractNumId w:val="24"/>
  </w:num>
  <w:num w:numId="15" w16cid:durableId="1748530575">
    <w:abstractNumId w:val="13"/>
  </w:num>
  <w:num w:numId="16" w16cid:durableId="1461067306">
    <w:abstractNumId w:val="6"/>
  </w:num>
  <w:num w:numId="17" w16cid:durableId="1848254519">
    <w:abstractNumId w:val="17"/>
  </w:num>
  <w:num w:numId="18" w16cid:durableId="959456516">
    <w:abstractNumId w:val="15"/>
  </w:num>
  <w:num w:numId="19" w16cid:durableId="300158402">
    <w:abstractNumId w:val="3"/>
  </w:num>
  <w:num w:numId="20" w16cid:durableId="2029484378">
    <w:abstractNumId w:val="21"/>
  </w:num>
  <w:num w:numId="21" w16cid:durableId="1711611383">
    <w:abstractNumId w:val="30"/>
  </w:num>
  <w:num w:numId="22" w16cid:durableId="1838619331">
    <w:abstractNumId w:val="12"/>
  </w:num>
  <w:num w:numId="23" w16cid:durableId="1502312593">
    <w:abstractNumId w:val="20"/>
  </w:num>
  <w:num w:numId="24" w16cid:durableId="308825680">
    <w:abstractNumId w:val="9"/>
  </w:num>
  <w:num w:numId="25" w16cid:durableId="1906255249">
    <w:abstractNumId w:val="16"/>
  </w:num>
  <w:num w:numId="26" w16cid:durableId="897057474">
    <w:abstractNumId w:val="31"/>
  </w:num>
  <w:num w:numId="27" w16cid:durableId="6805936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43098199">
    <w:abstractNumId w:val="29"/>
  </w:num>
  <w:num w:numId="29" w16cid:durableId="910581818">
    <w:abstractNumId w:val="5"/>
  </w:num>
  <w:num w:numId="30" w16cid:durableId="556861923">
    <w:abstractNumId w:val="10"/>
  </w:num>
  <w:num w:numId="31" w16cid:durableId="438960913">
    <w:abstractNumId w:val="0"/>
  </w:num>
  <w:num w:numId="32" w16cid:durableId="11304853">
    <w:abstractNumId w:val="22"/>
  </w:num>
  <w:num w:numId="33" w16cid:durableId="718551292">
    <w:abstractNumId w:val="14"/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ucyna Tkaczyk">
    <w15:presenceInfo w15:providerId="AD" w15:userId="S-1-5-21-2619306676-2800222060-3362172700-14224"/>
  </w15:person>
  <w15:person w15:author="Karolina Słomska">
    <w15:presenceInfo w15:providerId="AD" w15:userId="S-1-5-21-2619306676-2800222060-3362172700-120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1214D"/>
    <w:rsid w:val="000121D6"/>
    <w:rsid w:val="000133E2"/>
    <w:rsid w:val="000202F5"/>
    <w:rsid w:val="00025B3D"/>
    <w:rsid w:val="000376C1"/>
    <w:rsid w:val="000662BA"/>
    <w:rsid w:val="00090269"/>
    <w:rsid w:val="000902C1"/>
    <w:rsid w:val="000915D9"/>
    <w:rsid w:val="000976C3"/>
    <w:rsid w:val="000A32E1"/>
    <w:rsid w:val="000B042B"/>
    <w:rsid w:val="000B1605"/>
    <w:rsid w:val="000B32B7"/>
    <w:rsid w:val="000C1676"/>
    <w:rsid w:val="000C6D96"/>
    <w:rsid w:val="000D41C9"/>
    <w:rsid w:val="000D4966"/>
    <w:rsid w:val="000D4BAD"/>
    <w:rsid w:val="000D7488"/>
    <w:rsid w:val="000E4428"/>
    <w:rsid w:val="000E5639"/>
    <w:rsid w:val="000E70D0"/>
    <w:rsid w:val="000F2383"/>
    <w:rsid w:val="000F2432"/>
    <w:rsid w:val="000F4FC2"/>
    <w:rsid w:val="00125970"/>
    <w:rsid w:val="00131B84"/>
    <w:rsid w:val="00133A79"/>
    <w:rsid w:val="00134FC4"/>
    <w:rsid w:val="00137BF8"/>
    <w:rsid w:val="00140ADB"/>
    <w:rsid w:val="00144BA6"/>
    <w:rsid w:val="00145F2B"/>
    <w:rsid w:val="00145FA5"/>
    <w:rsid w:val="00156FDF"/>
    <w:rsid w:val="00182748"/>
    <w:rsid w:val="00185BB6"/>
    <w:rsid w:val="00186363"/>
    <w:rsid w:val="001917BC"/>
    <w:rsid w:val="001941D5"/>
    <w:rsid w:val="001A2E92"/>
    <w:rsid w:val="001A39FA"/>
    <w:rsid w:val="001A43C4"/>
    <w:rsid w:val="001B3034"/>
    <w:rsid w:val="001B668B"/>
    <w:rsid w:val="001C129A"/>
    <w:rsid w:val="001D43C5"/>
    <w:rsid w:val="001D5D93"/>
    <w:rsid w:val="001D5EA3"/>
    <w:rsid w:val="001D7ABD"/>
    <w:rsid w:val="001F2CA5"/>
    <w:rsid w:val="001F6122"/>
    <w:rsid w:val="001F6757"/>
    <w:rsid w:val="001F774E"/>
    <w:rsid w:val="0021581F"/>
    <w:rsid w:val="00223EF6"/>
    <w:rsid w:val="002270AE"/>
    <w:rsid w:val="00227A47"/>
    <w:rsid w:val="0023279B"/>
    <w:rsid w:val="00235970"/>
    <w:rsid w:val="00237D23"/>
    <w:rsid w:val="002442A2"/>
    <w:rsid w:val="002473B7"/>
    <w:rsid w:val="00250798"/>
    <w:rsid w:val="00251E8C"/>
    <w:rsid w:val="00252438"/>
    <w:rsid w:val="00252FD5"/>
    <w:rsid w:val="00254B00"/>
    <w:rsid w:val="00257D59"/>
    <w:rsid w:val="00267A78"/>
    <w:rsid w:val="0028113F"/>
    <w:rsid w:val="00284903"/>
    <w:rsid w:val="00286456"/>
    <w:rsid w:val="0028703E"/>
    <w:rsid w:val="00290E36"/>
    <w:rsid w:val="00292A1B"/>
    <w:rsid w:val="002A1117"/>
    <w:rsid w:val="002A1AE2"/>
    <w:rsid w:val="002B209D"/>
    <w:rsid w:val="002B254C"/>
    <w:rsid w:val="002B319C"/>
    <w:rsid w:val="002B59C0"/>
    <w:rsid w:val="002C7376"/>
    <w:rsid w:val="002D0010"/>
    <w:rsid w:val="002D32CF"/>
    <w:rsid w:val="002D5396"/>
    <w:rsid w:val="002D66B7"/>
    <w:rsid w:val="002D74BF"/>
    <w:rsid w:val="002E6041"/>
    <w:rsid w:val="002F3AEC"/>
    <w:rsid w:val="002F5273"/>
    <w:rsid w:val="002F5432"/>
    <w:rsid w:val="00301159"/>
    <w:rsid w:val="00301DFF"/>
    <w:rsid w:val="003054C8"/>
    <w:rsid w:val="003062F0"/>
    <w:rsid w:val="00310288"/>
    <w:rsid w:val="00311261"/>
    <w:rsid w:val="00311C90"/>
    <w:rsid w:val="00315A53"/>
    <w:rsid w:val="00323C80"/>
    <w:rsid w:val="0033344D"/>
    <w:rsid w:val="00340D10"/>
    <w:rsid w:val="00343A09"/>
    <w:rsid w:val="00344E0D"/>
    <w:rsid w:val="003471D6"/>
    <w:rsid w:val="00354384"/>
    <w:rsid w:val="00356E13"/>
    <w:rsid w:val="00372FF9"/>
    <w:rsid w:val="00373AC9"/>
    <w:rsid w:val="0037555F"/>
    <w:rsid w:val="003757A9"/>
    <w:rsid w:val="00377123"/>
    <w:rsid w:val="00382DE2"/>
    <w:rsid w:val="003830BC"/>
    <w:rsid w:val="00386434"/>
    <w:rsid w:val="003966BA"/>
    <w:rsid w:val="00396C2D"/>
    <w:rsid w:val="003A11E8"/>
    <w:rsid w:val="003A1631"/>
    <w:rsid w:val="003A4C02"/>
    <w:rsid w:val="003A4E87"/>
    <w:rsid w:val="003A5F68"/>
    <w:rsid w:val="003B1556"/>
    <w:rsid w:val="003B3306"/>
    <w:rsid w:val="003B5D73"/>
    <w:rsid w:val="003B7DFB"/>
    <w:rsid w:val="003C1482"/>
    <w:rsid w:val="003C482F"/>
    <w:rsid w:val="003C57F0"/>
    <w:rsid w:val="003D0766"/>
    <w:rsid w:val="003E381C"/>
    <w:rsid w:val="003E40EE"/>
    <w:rsid w:val="003F0DF6"/>
    <w:rsid w:val="003F10FD"/>
    <w:rsid w:val="0040315E"/>
    <w:rsid w:val="004214F4"/>
    <w:rsid w:val="00425654"/>
    <w:rsid w:val="00425757"/>
    <w:rsid w:val="00430669"/>
    <w:rsid w:val="004313E7"/>
    <w:rsid w:val="004416F3"/>
    <w:rsid w:val="004530AC"/>
    <w:rsid w:val="0045644E"/>
    <w:rsid w:val="004565DB"/>
    <w:rsid w:val="00463F3D"/>
    <w:rsid w:val="00464948"/>
    <w:rsid w:val="0048059A"/>
    <w:rsid w:val="004836E4"/>
    <w:rsid w:val="004848C5"/>
    <w:rsid w:val="0048535F"/>
    <w:rsid w:val="004923D1"/>
    <w:rsid w:val="00494C36"/>
    <w:rsid w:val="00496A32"/>
    <w:rsid w:val="004A0ACD"/>
    <w:rsid w:val="004A6EDF"/>
    <w:rsid w:val="004C59CB"/>
    <w:rsid w:val="004D3752"/>
    <w:rsid w:val="004E37B1"/>
    <w:rsid w:val="004F478B"/>
    <w:rsid w:val="004F5DA6"/>
    <w:rsid w:val="004F66EE"/>
    <w:rsid w:val="005008AB"/>
    <w:rsid w:val="00501DA0"/>
    <w:rsid w:val="00507E54"/>
    <w:rsid w:val="00512A0A"/>
    <w:rsid w:val="00513B1A"/>
    <w:rsid w:val="00516B6C"/>
    <w:rsid w:val="005202EB"/>
    <w:rsid w:val="00522C06"/>
    <w:rsid w:val="00522CB7"/>
    <w:rsid w:val="0053428E"/>
    <w:rsid w:val="00535F49"/>
    <w:rsid w:val="00536862"/>
    <w:rsid w:val="00541F7F"/>
    <w:rsid w:val="00543980"/>
    <w:rsid w:val="005458EA"/>
    <w:rsid w:val="005475E3"/>
    <w:rsid w:val="005567DA"/>
    <w:rsid w:val="00560873"/>
    <w:rsid w:val="0056171D"/>
    <w:rsid w:val="005712D2"/>
    <w:rsid w:val="00582FB3"/>
    <w:rsid w:val="00590C41"/>
    <w:rsid w:val="00591AC4"/>
    <w:rsid w:val="00595AF7"/>
    <w:rsid w:val="005B07C0"/>
    <w:rsid w:val="005B3A6A"/>
    <w:rsid w:val="005B7E38"/>
    <w:rsid w:val="005F3DE7"/>
    <w:rsid w:val="005F7E0C"/>
    <w:rsid w:val="006046D4"/>
    <w:rsid w:val="00610DD1"/>
    <w:rsid w:val="00616505"/>
    <w:rsid w:val="006255FF"/>
    <w:rsid w:val="00643354"/>
    <w:rsid w:val="0064642D"/>
    <w:rsid w:val="00651F33"/>
    <w:rsid w:val="006536D7"/>
    <w:rsid w:val="00662A04"/>
    <w:rsid w:val="0067554A"/>
    <w:rsid w:val="00675FF9"/>
    <w:rsid w:val="00686896"/>
    <w:rsid w:val="00694B16"/>
    <w:rsid w:val="00697F16"/>
    <w:rsid w:val="006A11E3"/>
    <w:rsid w:val="006A1D29"/>
    <w:rsid w:val="006A2A97"/>
    <w:rsid w:val="006A50A6"/>
    <w:rsid w:val="006A580A"/>
    <w:rsid w:val="006A7FE7"/>
    <w:rsid w:val="006B06A7"/>
    <w:rsid w:val="006B0F2A"/>
    <w:rsid w:val="006B2E63"/>
    <w:rsid w:val="006B777A"/>
    <w:rsid w:val="006D1C45"/>
    <w:rsid w:val="006D3819"/>
    <w:rsid w:val="006D5927"/>
    <w:rsid w:val="006E0B2C"/>
    <w:rsid w:val="006E0C2F"/>
    <w:rsid w:val="006E74A1"/>
    <w:rsid w:val="006F02D7"/>
    <w:rsid w:val="006F15C5"/>
    <w:rsid w:val="006F1849"/>
    <w:rsid w:val="0070202B"/>
    <w:rsid w:val="00703B93"/>
    <w:rsid w:val="00711281"/>
    <w:rsid w:val="0071225D"/>
    <w:rsid w:val="00714869"/>
    <w:rsid w:val="00714C9D"/>
    <w:rsid w:val="00714FF2"/>
    <w:rsid w:val="007167BA"/>
    <w:rsid w:val="007209DE"/>
    <w:rsid w:val="0072625E"/>
    <w:rsid w:val="00727158"/>
    <w:rsid w:val="00735934"/>
    <w:rsid w:val="0073785A"/>
    <w:rsid w:val="00744AAE"/>
    <w:rsid w:val="00750C3C"/>
    <w:rsid w:val="00750E93"/>
    <w:rsid w:val="00754620"/>
    <w:rsid w:val="0075697B"/>
    <w:rsid w:val="00766CC8"/>
    <w:rsid w:val="00770134"/>
    <w:rsid w:val="00775B50"/>
    <w:rsid w:val="00781D9D"/>
    <w:rsid w:val="00782F3A"/>
    <w:rsid w:val="00784BCD"/>
    <w:rsid w:val="0078551B"/>
    <w:rsid w:val="00793857"/>
    <w:rsid w:val="007A0923"/>
    <w:rsid w:val="007A45DF"/>
    <w:rsid w:val="007B27BF"/>
    <w:rsid w:val="007B3345"/>
    <w:rsid w:val="007B367C"/>
    <w:rsid w:val="007B4F1B"/>
    <w:rsid w:val="007B4F9E"/>
    <w:rsid w:val="007C4AF5"/>
    <w:rsid w:val="007C6BB0"/>
    <w:rsid w:val="007D18F4"/>
    <w:rsid w:val="007D64D4"/>
    <w:rsid w:val="007E000A"/>
    <w:rsid w:val="007E2BE0"/>
    <w:rsid w:val="007F0AA9"/>
    <w:rsid w:val="007F46FA"/>
    <w:rsid w:val="007F7251"/>
    <w:rsid w:val="00815AA1"/>
    <w:rsid w:val="00820BEC"/>
    <w:rsid w:val="0082197F"/>
    <w:rsid w:val="00822EE3"/>
    <w:rsid w:val="008272D0"/>
    <w:rsid w:val="0085707A"/>
    <w:rsid w:val="008658DB"/>
    <w:rsid w:val="00870300"/>
    <w:rsid w:val="008729A8"/>
    <w:rsid w:val="00872FC5"/>
    <w:rsid w:val="00876FA5"/>
    <w:rsid w:val="008844FC"/>
    <w:rsid w:val="00893B99"/>
    <w:rsid w:val="008A30AC"/>
    <w:rsid w:val="008B39AE"/>
    <w:rsid w:val="008B442E"/>
    <w:rsid w:val="008C2F1C"/>
    <w:rsid w:val="008C537D"/>
    <w:rsid w:val="008C6531"/>
    <w:rsid w:val="008E4DC9"/>
    <w:rsid w:val="00901CE7"/>
    <w:rsid w:val="00902479"/>
    <w:rsid w:val="00917C4E"/>
    <w:rsid w:val="0092537D"/>
    <w:rsid w:val="009269A7"/>
    <w:rsid w:val="00930B10"/>
    <w:rsid w:val="009409DE"/>
    <w:rsid w:val="00944630"/>
    <w:rsid w:val="00946BEC"/>
    <w:rsid w:val="00952D0A"/>
    <w:rsid w:val="009657E6"/>
    <w:rsid w:val="00975F35"/>
    <w:rsid w:val="00976E4B"/>
    <w:rsid w:val="009807D0"/>
    <w:rsid w:val="00982BB1"/>
    <w:rsid w:val="009830DE"/>
    <w:rsid w:val="009842ED"/>
    <w:rsid w:val="00985F4F"/>
    <w:rsid w:val="009904BB"/>
    <w:rsid w:val="00991620"/>
    <w:rsid w:val="00992E3B"/>
    <w:rsid w:val="009A2896"/>
    <w:rsid w:val="009C1F57"/>
    <w:rsid w:val="009C22E9"/>
    <w:rsid w:val="009C2D95"/>
    <w:rsid w:val="009C3488"/>
    <w:rsid w:val="009C7475"/>
    <w:rsid w:val="009D3242"/>
    <w:rsid w:val="009D3A04"/>
    <w:rsid w:val="009E290E"/>
    <w:rsid w:val="009E3F0E"/>
    <w:rsid w:val="009F2EB8"/>
    <w:rsid w:val="009F494B"/>
    <w:rsid w:val="009F72FC"/>
    <w:rsid w:val="00A00DFA"/>
    <w:rsid w:val="00A0101C"/>
    <w:rsid w:val="00A14000"/>
    <w:rsid w:val="00A2717B"/>
    <w:rsid w:val="00A32EB4"/>
    <w:rsid w:val="00A35ADB"/>
    <w:rsid w:val="00A40B3F"/>
    <w:rsid w:val="00A44521"/>
    <w:rsid w:val="00A50423"/>
    <w:rsid w:val="00A574E8"/>
    <w:rsid w:val="00A63BA2"/>
    <w:rsid w:val="00A8194E"/>
    <w:rsid w:val="00A82389"/>
    <w:rsid w:val="00A91155"/>
    <w:rsid w:val="00A97BE5"/>
    <w:rsid w:val="00AA62C3"/>
    <w:rsid w:val="00AB57FE"/>
    <w:rsid w:val="00AC293F"/>
    <w:rsid w:val="00AC6CB7"/>
    <w:rsid w:val="00AC7CA2"/>
    <w:rsid w:val="00AD7BA9"/>
    <w:rsid w:val="00AE1040"/>
    <w:rsid w:val="00AE1D5A"/>
    <w:rsid w:val="00AE5A62"/>
    <w:rsid w:val="00AF5D62"/>
    <w:rsid w:val="00B0239D"/>
    <w:rsid w:val="00B04CA8"/>
    <w:rsid w:val="00B117D9"/>
    <w:rsid w:val="00B14E48"/>
    <w:rsid w:val="00B15797"/>
    <w:rsid w:val="00B24816"/>
    <w:rsid w:val="00B255EB"/>
    <w:rsid w:val="00B35DA4"/>
    <w:rsid w:val="00B3780B"/>
    <w:rsid w:val="00B45308"/>
    <w:rsid w:val="00B5057C"/>
    <w:rsid w:val="00B50815"/>
    <w:rsid w:val="00B5098F"/>
    <w:rsid w:val="00B54A99"/>
    <w:rsid w:val="00B92F37"/>
    <w:rsid w:val="00B96BBC"/>
    <w:rsid w:val="00BA49B0"/>
    <w:rsid w:val="00BB3185"/>
    <w:rsid w:val="00BB70D7"/>
    <w:rsid w:val="00BC6B49"/>
    <w:rsid w:val="00BD1961"/>
    <w:rsid w:val="00BD4B28"/>
    <w:rsid w:val="00BE2773"/>
    <w:rsid w:val="00BE6066"/>
    <w:rsid w:val="00BE6974"/>
    <w:rsid w:val="00BE70F4"/>
    <w:rsid w:val="00BE7D1A"/>
    <w:rsid w:val="00BF3E8D"/>
    <w:rsid w:val="00C03439"/>
    <w:rsid w:val="00C106F4"/>
    <w:rsid w:val="00C319AD"/>
    <w:rsid w:val="00C31C29"/>
    <w:rsid w:val="00C32558"/>
    <w:rsid w:val="00C34448"/>
    <w:rsid w:val="00C4431B"/>
    <w:rsid w:val="00C47B4B"/>
    <w:rsid w:val="00C51A2A"/>
    <w:rsid w:val="00C619FD"/>
    <w:rsid w:val="00C6595A"/>
    <w:rsid w:val="00C67AD8"/>
    <w:rsid w:val="00C812D8"/>
    <w:rsid w:val="00C84D9E"/>
    <w:rsid w:val="00C934F3"/>
    <w:rsid w:val="00C93665"/>
    <w:rsid w:val="00C94501"/>
    <w:rsid w:val="00C96431"/>
    <w:rsid w:val="00CA1D30"/>
    <w:rsid w:val="00CC1981"/>
    <w:rsid w:val="00CC41F3"/>
    <w:rsid w:val="00CE0B87"/>
    <w:rsid w:val="00CE208E"/>
    <w:rsid w:val="00CE53E8"/>
    <w:rsid w:val="00CE7DAD"/>
    <w:rsid w:val="00CF26A2"/>
    <w:rsid w:val="00CF3AF9"/>
    <w:rsid w:val="00D06925"/>
    <w:rsid w:val="00D075FF"/>
    <w:rsid w:val="00D17077"/>
    <w:rsid w:val="00D17C20"/>
    <w:rsid w:val="00D3031E"/>
    <w:rsid w:val="00D33558"/>
    <w:rsid w:val="00D44899"/>
    <w:rsid w:val="00D562A9"/>
    <w:rsid w:val="00D57077"/>
    <w:rsid w:val="00D571D5"/>
    <w:rsid w:val="00D6340A"/>
    <w:rsid w:val="00D63F6A"/>
    <w:rsid w:val="00D66ED8"/>
    <w:rsid w:val="00D72E95"/>
    <w:rsid w:val="00D83610"/>
    <w:rsid w:val="00D8547D"/>
    <w:rsid w:val="00D86136"/>
    <w:rsid w:val="00D8743C"/>
    <w:rsid w:val="00D962B1"/>
    <w:rsid w:val="00DA0899"/>
    <w:rsid w:val="00DB104A"/>
    <w:rsid w:val="00DB2C46"/>
    <w:rsid w:val="00DB4FFE"/>
    <w:rsid w:val="00DD2A4F"/>
    <w:rsid w:val="00DE5B14"/>
    <w:rsid w:val="00DF2FC7"/>
    <w:rsid w:val="00DF4537"/>
    <w:rsid w:val="00E01588"/>
    <w:rsid w:val="00E126E6"/>
    <w:rsid w:val="00E129C7"/>
    <w:rsid w:val="00E16D8D"/>
    <w:rsid w:val="00E24EF2"/>
    <w:rsid w:val="00E26241"/>
    <w:rsid w:val="00E2698E"/>
    <w:rsid w:val="00E26F4D"/>
    <w:rsid w:val="00E27CB4"/>
    <w:rsid w:val="00E3076B"/>
    <w:rsid w:val="00E44856"/>
    <w:rsid w:val="00E449FA"/>
    <w:rsid w:val="00E53698"/>
    <w:rsid w:val="00E63A3B"/>
    <w:rsid w:val="00E659B3"/>
    <w:rsid w:val="00E66BD6"/>
    <w:rsid w:val="00E67949"/>
    <w:rsid w:val="00E81DDC"/>
    <w:rsid w:val="00E90188"/>
    <w:rsid w:val="00E90380"/>
    <w:rsid w:val="00EA45A1"/>
    <w:rsid w:val="00EA4676"/>
    <w:rsid w:val="00EB083D"/>
    <w:rsid w:val="00EB114E"/>
    <w:rsid w:val="00EB3011"/>
    <w:rsid w:val="00ED018C"/>
    <w:rsid w:val="00EE658D"/>
    <w:rsid w:val="00EF6066"/>
    <w:rsid w:val="00EF75DE"/>
    <w:rsid w:val="00F0706F"/>
    <w:rsid w:val="00F25116"/>
    <w:rsid w:val="00F347F1"/>
    <w:rsid w:val="00F34A6B"/>
    <w:rsid w:val="00F41E3D"/>
    <w:rsid w:val="00F463E4"/>
    <w:rsid w:val="00F52AD4"/>
    <w:rsid w:val="00F60B4B"/>
    <w:rsid w:val="00F60C79"/>
    <w:rsid w:val="00F62B65"/>
    <w:rsid w:val="00F639A7"/>
    <w:rsid w:val="00F65CA3"/>
    <w:rsid w:val="00F66DFC"/>
    <w:rsid w:val="00F670CB"/>
    <w:rsid w:val="00F72F25"/>
    <w:rsid w:val="00F7721D"/>
    <w:rsid w:val="00F8103F"/>
    <w:rsid w:val="00F972F6"/>
    <w:rsid w:val="00FB011E"/>
    <w:rsid w:val="00FB0EBC"/>
    <w:rsid w:val="00FB4521"/>
    <w:rsid w:val="00FB5F51"/>
    <w:rsid w:val="00FB797A"/>
    <w:rsid w:val="00FC399D"/>
    <w:rsid w:val="00FC6017"/>
    <w:rsid w:val="00FC79C2"/>
    <w:rsid w:val="00FD48CD"/>
    <w:rsid w:val="00FE1B08"/>
    <w:rsid w:val="00FE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1941D5"/>
    <w:pPr>
      <w:keepNext/>
      <w:keepLines/>
      <w:shd w:val="clear" w:color="auto" w:fill="FFFFFF"/>
      <w:spacing w:after="0" w:line="276" w:lineRule="auto"/>
      <w:outlineLvl w:val="1"/>
    </w:pPr>
    <w:rPr>
      <w:rFonts w:ascii="Arial" w:eastAsia="Times New Roman" w:hAnsi="Arial" w:cstheme="majorBidi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B39AE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1941D5"/>
    <w:rPr>
      <w:rFonts w:ascii="Arial" w:eastAsia="Times New Roman" w:hAnsi="Arial" w:cstheme="majorBidi"/>
      <w:bCs/>
      <w:sz w:val="24"/>
      <w:szCs w:val="24"/>
      <w:shd w:val="clear" w:color="auto" w:fill="FFFFF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A32E1"/>
    <w:rPr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3F0DF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0DF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systentsp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36</Pages>
  <Words>5915</Words>
  <Characters>35494</Characters>
  <Application>Microsoft Office Word</Application>
  <DocSecurity>0</DocSecurity>
  <Lines>295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Karolina Słomska</cp:lastModifiedBy>
  <cp:revision>10</cp:revision>
  <cp:lastPrinted>2023-08-18T10:59:00Z</cp:lastPrinted>
  <dcterms:created xsi:type="dcterms:W3CDTF">2023-09-11T10:02:00Z</dcterms:created>
  <dcterms:modified xsi:type="dcterms:W3CDTF">2023-09-15T10:00:00Z</dcterms:modified>
</cp:coreProperties>
</file>