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70A720CF" w:rsidR="007E2BE0" w:rsidRPr="00522B24" w:rsidRDefault="00372FF9" w:rsidP="00522B24">
      <w:pPr>
        <w:spacing w:before="100" w:beforeAutospacing="1" w:after="100" w:afterAutospacing="1" w:line="276" w:lineRule="auto"/>
        <w:rPr>
          <w:rFonts w:ascii="Arial" w:hAnsi="Arial" w:cs="Arial"/>
          <w:b/>
          <w:bCs/>
          <w:sz w:val="24"/>
          <w:szCs w:val="24"/>
        </w:rPr>
      </w:pPr>
      <w:r w:rsidRPr="003B1556">
        <w:rPr>
          <w:rFonts w:ascii="Arial" w:hAnsi="Arial" w:cs="Arial"/>
          <w:b/>
          <w:bCs/>
          <w:sz w:val="24"/>
          <w:szCs w:val="24"/>
        </w:rPr>
        <w:t>Kryteria wyboru projektów</w:t>
      </w:r>
    </w:p>
    <w:p w14:paraId="2CDFE462" w14:textId="56A292F8" w:rsidR="007F1A6C" w:rsidRPr="003B1556" w:rsidRDefault="00902479" w:rsidP="00522B24">
      <w:pPr>
        <w:spacing w:before="100" w:beforeAutospacing="1" w:after="100" w:afterAutospacing="1" w:line="276" w:lineRule="auto"/>
        <w:rPr>
          <w:rFonts w:ascii="Arial" w:hAnsi="Arial" w:cs="Arial"/>
          <w:sz w:val="24"/>
          <w:szCs w:val="24"/>
        </w:rPr>
      </w:pPr>
      <w:r w:rsidRPr="003B1556">
        <w:rPr>
          <w:rFonts w:ascii="Arial" w:hAnsi="Arial" w:cs="Arial"/>
          <w:b/>
          <w:bCs/>
          <w:sz w:val="24"/>
          <w:szCs w:val="24"/>
        </w:rPr>
        <w:t>Priorytet:</w:t>
      </w:r>
      <w:r w:rsidRPr="003B1556">
        <w:rPr>
          <w:rFonts w:ascii="Arial" w:hAnsi="Arial" w:cs="Arial"/>
          <w:sz w:val="24"/>
          <w:szCs w:val="24"/>
        </w:rPr>
        <w:t xml:space="preserve"> 8. Fundusze Europejskie na wsparcie w obszarze rynku pracy, edukacji i włączenia społecznego</w:t>
      </w:r>
    </w:p>
    <w:p w14:paraId="2C4DB857" w14:textId="35ED11FB" w:rsidR="007F1A6C" w:rsidRPr="00522B24" w:rsidRDefault="00902479" w:rsidP="00522B24">
      <w:pPr>
        <w:spacing w:before="100" w:beforeAutospacing="1" w:after="100" w:afterAutospacing="1" w:line="276" w:lineRule="auto"/>
        <w:rPr>
          <w:rFonts w:ascii="Arial" w:hAnsi="Arial" w:cs="Arial"/>
          <w:sz w:val="24"/>
          <w:szCs w:val="24"/>
        </w:rPr>
      </w:pPr>
      <w:r w:rsidRPr="003B1556">
        <w:rPr>
          <w:rFonts w:ascii="Arial" w:hAnsi="Arial" w:cs="Arial"/>
          <w:b/>
          <w:bCs/>
          <w:sz w:val="24"/>
          <w:szCs w:val="24"/>
        </w:rPr>
        <w:t xml:space="preserve">Cel szczegółowy: </w:t>
      </w:r>
      <w:r w:rsidRPr="003B1556">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03B93">
        <w:rPr>
          <w:rFonts w:ascii="Arial" w:hAnsi="Arial" w:cs="Arial"/>
          <w:sz w:val="24"/>
          <w:szCs w:val="24"/>
        </w:rPr>
        <w:br/>
      </w:r>
      <w:r w:rsidRPr="003B1556">
        <w:rPr>
          <w:rFonts w:ascii="Arial" w:hAnsi="Arial" w:cs="Arial"/>
          <w:sz w:val="24"/>
          <w:szCs w:val="24"/>
        </w:rPr>
        <w:t>w tym ułatwianie mobilności edukacyjnej dla wszystkich i dostępności dla osób z niepełnosprawnościami</w:t>
      </w:r>
    </w:p>
    <w:p w14:paraId="1490EA31" w14:textId="62D79483" w:rsidR="007F1A6C" w:rsidRDefault="00372FF9" w:rsidP="00522B24">
      <w:pPr>
        <w:spacing w:before="100" w:beforeAutospacing="1" w:after="100" w:afterAutospacing="1" w:line="276" w:lineRule="auto"/>
        <w:rPr>
          <w:rFonts w:ascii="Arial" w:hAnsi="Arial" w:cs="Arial"/>
          <w:sz w:val="24"/>
          <w:szCs w:val="24"/>
        </w:rPr>
      </w:pPr>
      <w:r w:rsidRPr="003B1556">
        <w:rPr>
          <w:rFonts w:ascii="Arial" w:hAnsi="Arial" w:cs="Arial"/>
          <w:b/>
          <w:bCs/>
          <w:sz w:val="24"/>
          <w:szCs w:val="24"/>
        </w:rPr>
        <w:t>Działanie:</w:t>
      </w:r>
      <w:r w:rsidR="00822EE3" w:rsidRPr="003B1556">
        <w:rPr>
          <w:rFonts w:ascii="Arial" w:hAnsi="Arial" w:cs="Arial"/>
          <w:b/>
          <w:bCs/>
          <w:sz w:val="24"/>
          <w:szCs w:val="24"/>
        </w:rPr>
        <w:t xml:space="preserve"> </w:t>
      </w:r>
      <w:r w:rsidR="006D3819" w:rsidRPr="003B1556">
        <w:rPr>
          <w:rFonts w:ascii="Arial" w:hAnsi="Arial" w:cs="Arial"/>
          <w:sz w:val="24"/>
          <w:szCs w:val="24"/>
        </w:rPr>
        <w:t>FEKP.0</w:t>
      </w:r>
      <w:r w:rsidR="00822EE3" w:rsidRPr="003B1556">
        <w:rPr>
          <w:rFonts w:ascii="Arial" w:hAnsi="Arial" w:cs="Arial"/>
          <w:sz w:val="24"/>
          <w:szCs w:val="24"/>
        </w:rPr>
        <w:t>8.1</w:t>
      </w:r>
      <w:r w:rsidR="008741CC">
        <w:rPr>
          <w:rFonts w:ascii="Arial" w:hAnsi="Arial" w:cs="Arial"/>
          <w:sz w:val="24"/>
          <w:szCs w:val="24"/>
        </w:rPr>
        <w:t>6</w:t>
      </w:r>
      <w:r w:rsidR="00822EE3" w:rsidRPr="003B1556">
        <w:rPr>
          <w:rFonts w:ascii="Arial" w:hAnsi="Arial" w:cs="Arial"/>
          <w:sz w:val="24"/>
          <w:szCs w:val="24"/>
        </w:rPr>
        <w:t xml:space="preserve"> Kształcenie </w:t>
      </w:r>
      <w:r w:rsidR="0017774A">
        <w:rPr>
          <w:rFonts w:ascii="Arial" w:hAnsi="Arial" w:cs="Arial"/>
          <w:sz w:val="24"/>
          <w:szCs w:val="24"/>
        </w:rPr>
        <w:t>zawodowe</w:t>
      </w:r>
      <w:r w:rsidR="00822EE3" w:rsidRPr="003B1556">
        <w:rPr>
          <w:rFonts w:ascii="Arial" w:hAnsi="Arial" w:cs="Arial"/>
          <w:sz w:val="24"/>
          <w:szCs w:val="24"/>
        </w:rPr>
        <w:t xml:space="preserve"> </w:t>
      </w:r>
      <w:r w:rsidR="008741CC">
        <w:rPr>
          <w:rFonts w:ascii="Arial" w:hAnsi="Arial" w:cs="Arial"/>
          <w:sz w:val="24"/>
          <w:szCs w:val="24"/>
        </w:rPr>
        <w:t>ZITy regionalne</w:t>
      </w:r>
    </w:p>
    <w:p w14:paraId="0663C88C" w14:textId="036946A0" w:rsidR="00F9186E" w:rsidRPr="00522B24" w:rsidRDefault="00BC5B14" w:rsidP="00522B24">
      <w:pPr>
        <w:spacing w:before="100" w:beforeAutospacing="1" w:after="100" w:afterAutospacing="1" w:line="276" w:lineRule="auto"/>
        <w:rPr>
          <w:rFonts w:ascii="Arial" w:hAnsi="Arial" w:cs="Arial"/>
          <w:sz w:val="24"/>
          <w:szCs w:val="24"/>
        </w:rPr>
      </w:pPr>
      <w:r w:rsidRPr="00B62971">
        <w:rPr>
          <w:rFonts w:ascii="Arial" w:hAnsi="Arial" w:cs="Arial"/>
          <w:b/>
          <w:bCs/>
          <w:sz w:val="24"/>
          <w:szCs w:val="24"/>
        </w:rPr>
        <w:t>Sposób wyboru projektów:</w:t>
      </w:r>
      <w:r>
        <w:rPr>
          <w:rFonts w:ascii="Arial" w:hAnsi="Arial" w:cs="Arial"/>
          <w:sz w:val="24"/>
          <w:szCs w:val="24"/>
        </w:rPr>
        <w:t xml:space="preserve"> konkurencyjny</w:t>
      </w:r>
    </w:p>
    <w:p w14:paraId="51E42949" w14:textId="76D77FB8" w:rsidR="00F9186E" w:rsidRPr="00B35DA4" w:rsidRDefault="00F9186E" w:rsidP="00522B24">
      <w:pPr>
        <w:spacing w:before="100" w:beforeAutospacing="1" w:after="100" w:afterAutospacing="1" w:line="276" w:lineRule="auto"/>
        <w:rPr>
          <w:rFonts w:ascii="Arial" w:eastAsia="Times New Roman" w:hAnsi="Arial" w:cs="Arial"/>
          <w:color w:val="000000"/>
          <w:sz w:val="24"/>
          <w:szCs w:val="24"/>
          <w:lang w:eastAsia="pl-PL"/>
        </w:rPr>
      </w:pPr>
      <w:bookmarkStart w:id="0" w:name="_Hlk131594002"/>
      <w:r w:rsidRPr="00B35DA4">
        <w:rPr>
          <w:rFonts w:ascii="Arial" w:eastAsia="Times New Roman" w:hAnsi="Arial" w:cs="Arial"/>
          <w:color w:val="000000"/>
          <w:sz w:val="24"/>
          <w:szCs w:val="24"/>
          <w:lang w:eastAsia="pl-PL"/>
        </w:rPr>
        <w:t xml:space="preserve">Nabór jest skierowany do </w:t>
      </w:r>
      <w:r w:rsidR="005400C3">
        <w:rPr>
          <w:rFonts w:ascii="Arial" w:eastAsia="Times New Roman" w:hAnsi="Arial" w:cs="Arial"/>
          <w:color w:val="000000"/>
          <w:sz w:val="24"/>
          <w:szCs w:val="24"/>
          <w:lang w:eastAsia="pl-PL"/>
        </w:rPr>
        <w:t>jednostek samorządu terytorialnego</w:t>
      </w:r>
      <w:r w:rsidR="005400C3"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 xml:space="preserve">prowadzących szkoły i placówki realizujące kształcenie </w:t>
      </w:r>
      <w:r>
        <w:rPr>
          <w:rFonts w:ascii="Arial" w:eastAsia="Times New Roman" w:hAnsi="Arial" w:cs="Arial"/>
          <w:color w:val="000000"/>
          <w:sz w:val="24"/>
          <w:szCs w:val="24"/>
          <w:lang w:eastAsia="pl-PL"/>
        </w:rPr>
        <w:t>zawodow</w:t>
      </w:r>
      <w:r w:rsidRPr="00B35DA4">
        <w:rPr>
          <w:rFonts w:ascii="Arial" w:eastAsia="Times New Roman" w:hAnsi="Arial" w:cs="Arial"/>
          <w:color w:val="000000"/>
          <w:sz w:val="24"/>
          <w:szCs w:val="24"/>
          <w:lang w:eastAsia="pl-PL"/>
        </w:rPr>
        <w:t>e.</w:t>
      </w:r>
    </w:p>
    <w:bookmarkEnd w:id="0"/>
    <w:p w14:paraId="3910AF96" w14:textId="77777777" w:rsidR="00F9186E" w:rsidRPr="00B35DA4" w:rsidRDefault="00F9186E" w:rsidP="00522B24">
      <w:p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Zakres wsparcia:</w:t>
      </w:r>
    </w:p>
    <w:p w14:paraId="502CCDB4" w14:textId="77777777" w:rsidR="00F9186E" w:rsidRPr="00B35DA4" w:rsidRDefault="00F9186E" w:rsidP="00522B24">
      <w:pPr>
        <w:pStyle w:val="Akapitzlist"/>
        <w:numPr>
          <w:ilvl w:val="0"/>
          <w:numId w:val="30"/>
        </w:num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uczniów: podnoszenie kompetencji/ staże/ edukacja włączająca/ doradztwo edukacyjno-zawodowe;</w:t>
      </w:r>
    </w:p>
    <w:p w14:paraId="61DC65C7" w14:textId="77777777" w:rsidR="00F9186E" w:rsidRPr="00B35DA4" w:rsidRDefault="00F9186E" w:rsidP="00522B24">
      <w:pPr>
        <w:pStyle w:val="Akapitzlist"/>
        <w:numPr>
          <w:ilvl w:val="0"/>
          <w:numId w:val="31"/>
        </w:num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4E7C1925" w14:textId="77777777" w:rsidR="00C02FF5" w:rsidRDefault="00F9186E" w:rsidP="00522B24">
      <w:pPr>
        <w:pStyle w:val="Akapitzlist"/>
        <w:numPr>
          <w:ilvl w:val="0"/>
          <w:numId w:val="32"/>
        </w:num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r w:rsidR="00C02FF5">
        <w:rPr>
          <w:rFonts w:ascii="Arial" w:eastAsia="Times New Roman" w:hAnsi="Arial" w:cs="Arial"/>
          <w:color w:val="000000"/>
          <w:sz w:val="24"/>
          <w:szCs w:val="24"/>
          <w:lang w:eastAsia="pl-PL"/>
        </w:rPr>
        <w:t>;</w:t>
      </w:r>
    </w:p>
    <w:p w14:paraId="5734465C" w14:textId="4BDDF905" w:rsidR="00982440" w:rsidRPr="00522B24" w:rsidRDefault="00C02FF5" w:rsidP="00522B24">
      <w:pPr>
        <w:pStyle w:val="Akapitzlist"/>
        <w:numPr>
          <w:ilvl w:val="0"/>
          <w:numId w:val="32"/>
        </w:numPr>
        <w:spacing w:after="0" w:line="276"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dla otoczenia społeczno-gospodarczego: </w:t>
      </w:r>
      <w:r w:rsidRPr="004051D3">
        <w:rPr>
          <w:rFonts w:ascii="Arial" w:eastAsia="Times New Roman" w:hAnsi="Arial" w:cs="Arial"/>
          <w:color w:val="000000"/>
          <w:sz w:val="24"/>
          <w:szCs w:val="24"/>
          <w:lang w:eastAsia="pl-PL"/>
        </w:rPr>
        <w:t>podnoszenie kompetencji pedagogicznych opiekunów stażystów</w:t>
      </w:r>
      <w:r w:rsidR="00F9186E" w:rsidRPr="00B35DA4">
        <w:rPr>
          <w:rFonts w:ascii="Arial" w:eastAsia="Times New Roman" w:hAnsi="Arial" w:cs="Arial"/>
          <w:color w:val="000000"/>
          <w:sz w:val="24"/>
          <w:szCs w:val="24"/>
          <w:lang w:eastAsia="pl-PL"/>
        </w:rPr>
        <w:t>.</w:t>
      </w:r>
    </w:p>
    <w:p w14:paraId="6B1045D2" w14:textId="6C77B950" w:rsidR="00B814B4" w:rsidRPr="00B814B4" w:rsidRDefault="00982440" w:rsidP="00522B24">
      <w:pPr>
        <w:spacing w:before="100" w:beforeAutospacing="1" w:after="100" w:afterAutospacing="1" w:line="276" w:lineRule="auto"/>
        <w:rPr>
          <w:rFonts w:ascii="Arial" w:hAnsi="Arial" w:cs="Arial"/>
          <w:b/>
          <w:bCs/>
          <w:sz w:val="24"/>
          <w:szCs w:val="24"/>
        </w:rPr>
      </w:pPr>
      <w:r w:rsidRPr="00F240B9">
        <w:rPr>
          <w:rFonts w:ascii="Arial" w:hAnsi="Arial" w:cs="Arial"/>
          <w:b/>
          <w:bCs/>
          <w:sz w:val="24"/>
          <w:szCs w:val="24"/>
        </w:rPr>
        <w:t>Nabór realizowany w ramach polityki terytorialnej</w:t>
      </w:r>
    </w:p>
    <w:p w14:paraId="2EC80D24" w14:textId="3EA56B40" w:rsidR="00C44D84" w:rsidRPr="002329BA" w:rsidRDefault="00C44D84" w:rsidP="00C44D84">
      <w:pPr>
        <w:pStyle w:val="Akapitzlist"/>
        <w:numPr>
          <w:ilvl w:val="0"/>
          <w:numId w:val="9"/>
        </w:numPr>
        <w:spacing w:after="0" w:line="276" w:lineRule="auto"/>
        <w:ind w:left="357" w:hanging="357"/>
        <w:rPr>
          <w:rFonts w:ascii="Arial" w:hAnsi="Arial" w:cs="Arial"/>
          <w:b/>
          <w:bCs/>
          <w:sz w:val="24"/>
          <w:szCs w:val="24"/>
        </w:rPr>
      </w:pPr>
      <w:r w:rsidRPr="00BB233C">
        <w:rPr>
          <w:rFonts w:ascii="Arial" w:hAnsi="Arial" w:cs="Arial"/>
          <w:b/>
          <w:bCs/>
          <w:sz w:val="24"/>
          <w:szCs w:val="24"/>
        </w:rPr>
        <w:lastRenderedPageBreak/>
        <w:t>Kryteria horyzontalne</w:t>
      </w:r>
    </w:p>
    <w:p w14:paraId="4BACEB1B" w14:textId="77777777" w:rsidR="00C44D84" w:rsidRDefault="00C44D84" w:rsidP="00C44D84">
      <w:pPr>
        <w:pStyle w:val="Akapitzlist"/>
        <w:spacing w:after="0" w:line="276" w:lineRule="auto"/>
        <w:ind w:left="357"/>
        <w:rPr>
          <w:rFonts w:ascii="Arial" w:hAnsi="Arial" w:cs="Arial"/>
          <w:b/>
          <w:bCs/>
          <w:sz w:val="24"/>
          <w:szCs w:val="24"/>
        </w:rPr>
      </w:pPr>
    </w:p>
    <w:tbl>
      <w:tblPr>
        <w:tblStyle w:val="Tabela-Siatka"/>
        <w:tblW w:w="5040" w:type="pct"/>
        <w:tblLayout w:type="fixed"/>
        <w:tblLook w:val="0620" w:firstRow="1" w:lastRow="0" w:firstColumn="0" w:lastColumn="0" w:noHBand="1" w:noVBand="1"/>
      </w:tblPr>
      <w:tblGrid>
        <w:gridCol w:w="709"/>
        <w:gridCol w:w="2254"/>
        <w:gridCol w:w="8181"/>
        <w:gridCol w:w="2962"/>
      </w:tblGrid>
      <w:tr w:rsidR="00C44D84" w:rsidRPr="00BB233C" w14:paraId="42F95C90" w14:textId="77777777" w:rsidTr="006769AD">
        <w:trPr>
          <w:tblHeader/>
        </w:trPr>
        <w:tc>
          <w:tcPr>
            <w:tcW w:w="251" w:type="pct"/>
            <w:shd w:val="clear" w:color="auto" w:fill="D9D9D9" w:themeFill="background1" w:themeFillShade="D9"/>
          </w:tcPr>
          <w:p w14:paraId="43C43A28"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Nr</w:t>
            </w:r>
          </w:p>
        </w:tc>
        <w:tc>
          <w:tcPr>
            <w:tcW w:w="799" w:type="pct"/>
            <w:shd w:val="clear" w:color="auto" w:fill="D9D9D9" w:themeFill="background1" w:themeFillShade="D9"/>
          </w:tcPr>
          <w:p w14:paraId="59F7F815"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Nazwa</w:t>
            </w:r>
          </w:p>
        </w:tc>
        <w:tc>
          <w:tcPr>
            <w:tcW w:w="2900" w:type="pct"/>
            <w:shd w:val="clear" w:color="auto" w:fill="D9D9D9" w:themeFill="background1" w:themeFillShade="D9"/>
          </w:tcPr>
          <w:p w14:paraId="18F51885"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Definicja</w:t>
            </w:r>
            <w:r>
              <w:rPr>
                <w:rStyle w:val="Odwoanieprzypisudolnego"/>
                <w:rFonts w:ascii="Arial" w:hAnsi="Arial" w:cs="Arial"/>
                <w:b/>
                <w:bCs/>
                <w:sz w:val="24"/>
                <w:szCs w:val="24"/>
              </w:rPr>
              <w:footnoteReference w:id="1"/>
            </w:r>
          </w:p>
        </w:tc>
        <w:tc>
          <w:tcPr>
            <w:tcW w:w="1050" w:type="pct"/>
            <w:shd w:val="clear" w:color="auto" w:fill="D9D9D9" w:themeFill="background1" w:themeFillShade="D9"/>
          </w:tcPr>
          <w:p w14:paraId="0DBA6675"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Opis znaczenia</w:t>
            </w:r>
          </w:p>
        </w:tc>
      </w:tr>
      <w:tr w:rsidR="00C44D84" w:rsidRPr="00BB233C" w14:paraId="03383420" w14:textId="77777777" w:rsidTr="006769AD">
        <w:tc>
          <w:tcPr>
            <w:tcW w:w="251" w:type="pct"/>
          </w:tcPr>
          <w:p w14:paraId="7360D3C8" w14:textId="77777777" w:rsidR="00C44D84" w:rsidRPr="00BB233C" w:rsidRDefault="00C44D84" w:rsidP="006769AD">
            <w:pPr>
              <w:spacing w:line="276" w:lineRule="auto"/>
              <w:jc w:val="center"/>
              <w:rPr>
                <w:rFonts w:ascii="Arial" w:hAnsi="Arial" w:cs="Arial"/>
                <w:b/>
                <w:bCs/>
                <w:sz w:val="24"/>
                <w:szCs w:val="24"/>
              </w:rPr>
            </w:pPr>
            <w:bookmarkStart w:id="1" w:name="_Hlk129181517"/>
            <w:r w:rsidRPr="00BB233C">
              <w:rPr>
                <w:rFonts w:ascii="Arial" w:hAnsi="Arial" w:cs="Arial"/>
                <w:b/>
                <w:bCs/>
                <w:sz w:val="24"/>
                <w:szCs w:val="24"/>
              </w:rPr>
              <w:t>A.1</w:t>
            </w:r>
          </w:p>
        </w:tc>
        <w:tc>
          <w:tcPr>
            <w:tcW w:w="799" w:type="pct"/>
          </w:tcPr>
          <w:p w14:paraId="64A986D5" w14:textId="77777777" w:rsidR="00C44D84" w:rsidRPr="00BB233C" w:rsidRDefault="00C44D84" w:rsidP="006769AD">
            <w:pPr>
              <w:spacing w:line="276" w:lineRule="auto"/>
              <w:rPr>
                <w:rFonts w:ascii="Arial" w:hAnsi="Arial" w:cs="Arial"/>
                <w:b/>
                <w:bCs/>
                <w:sz w:val="24"/>
                <w:szCs w:val="24"/>
              </w:rPr>
            </w:pPr>
            <w:r w:rsidRPr="00BB233C">
              <w:rPr>
                <w:rFonts w:ascii="Arial" w:hAnsi="Arial" w:cs="Arial"/>
                <w:b/>
                <w:bCs/>
                <w:sz w:val="24"/>
                <w:szCs w:val="24"/>
              </w:rPr>
              <w:t>Projekt jest zgodny z właściwymi przepisami prawa unijnego</w:t>
            </w:r>
          </w:p>
        </w:tc>
        <w:tc>
          <w:tcPr>
            <w:tcW w:w="2900" w:type="pct"/>
          </w:tcPr>
          <w:p w14:paraId="56A677DD" w14:textId="77777777" w:rsidR="00C44D84" w:rsidRPr="00BB233C" w:rsidRDefault="00C44D84" w:rsidP="006769AD">
            <w:pPr>
              <w:spacing w:line="276" w:lineRule="auto"/>
              <w:rPr>
                <w:rFonts w:ascii="Arial" w:hAnsi="Arial" w:cs="Arial"/>
                <w:sz w:val="24"/>
                <w:szCs w:val="24"/>
              </w:rPr>
            </w:pPr>
            <w:r w:rsidRPr="00BB233C">
              <w:rPr>
                <w:rFonts w:ascii="Arial" w:hAnsi="Arial" w:cs="Arial"/>
                <w:sz w:val="24"/>
                <w:szCs w:val="24"/>
              </w:rPr>
              <w:t>W kryterium sprawdzimy, czy projekt jest zgodny z właściwymi przepisami prawa unijnego, tj. czy:</w:t>
            </w:r>
          </w:p>
          <w:p w14:paraId="4B5134FF" w14:textId="77777777" w:rsidR="00C44D84" w:rsidRPr="00BB233C" w:rsidRDefault="00C44D84" w:rsidP="00C44D84">
            <w:pPr>
              <w:pStyle w:val="Akapitzlist"/>
              <w:numPr>
                <w:ilvl w:val="0"/>
                <w:numId w:val="17"/>
              </w:numPr>
              <w:spacing w:line="276" w:lineRule="auto"/>
              <w:ind w:left="357" w:hanging="357"/>
              <w:rPr>
                <w:rFonts w:ascii="Arial" w:hAnsi="Arial" w:cs="Arial"/>
                <w:sz w:val="24"/>
                <w:szCs w:val="24"/>
              </w:rPr>
            </w:pPr>
            <w:r w:rsidRPr="00BB233C">
              <w:rPr>
                <w:rFonts w:ascii="Arial" w:hAnsi="Arial" w:cs="Arial"/>
                <w:sz w:val="24"/>
                <w:szCs w:val="24"/>
              </w:rPr>
              <w:t>projekt nie został fizycznie ukończony lub w pełni wdrożony przed złożeniem wniosku o dofinansowanie projektu w rozumieniu art. 63 ust. 6 rozporządzenia nr 2021/1060</w:t>
            </w:r>
            <w:r w:rsidRPr="00BB233C">
              <w:rPr>
                <w:rFonts w:ascii="Arial" w:hAnsi="Arial" w:cs="Arial"/>
                <w:sz w:val="24"/>
                <w:szCs w:val="24"/>
                <w:vertAlign w:val="superscript"/>
              </w:rPr>
              <w:footnoteReference w:id="2"/>
            </w:r>
            <w:r w:rsidRPr="00BB233C">
              <w:rPr>
                <w:rFonts w:ascii="Arial" w:hAnsi="Arial" w:cs="Arial"/>
                <w:sz w:val="24"/>
                <w:szCs w:val="24"/>
              </w:rPr>
              <w:t>;</w:t>
            </w:r>
          </w:p>
          <w:p w14:paraId="056B0111" w14:textId="77777777" w:rsidR="00C44D84" w:rsidRPr="00BB233C" w:rsidRDefault="00C44D84" w:rsidP="00C44D84">
            <w:pPr>
              <w:pStyle w:val="Akapitzlist"/>
              <w:numPr>
                <w:ilvl w:val="0"/>
                <w:numId w:val="17"/>
              </w:numPr>
              <w:spacing w:line="276" w:lineRule="auto"/>
              <w:ind w:left="370"/>
              <w:rPr>
                <w:rFonts w:ascii="Arial" w:hAnsi="Arial" w:cs="Arial"/>
                <w:sz w:val="24"/>
                <w:szCs w:val="24"/>
              </w:rPr>
            </w:pPr>
            <w:r w:rsidRPr="00BB233C">
              <w:rPr>
                <w:rFonts w:ascii="Arial" w:hAnsi="Arial" w:cs="Arial"/>
                <w:sz w:val="24"/>
                <w:szCs w:val="24"/>
              </w:rPr>
              <w:t>wnioskodawca</w:t>
            </w:r>
            <w:r>
              <w:rPr>
                <w:rStyle w:val="Odwoanieprzypisudolnego"/>
                <w:rFonts w:ascii="Arial" w:hAnsi="Arial" w:cs="Arial"/>
                <w:sz w:val="24"/>
                <w:szCs w:val="24"/>
              </w:rPr>
              <w:footnoteReference w:id="3"/>
            </w:r>
            <w:r w:rsidRPr="00BB233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7514A843" w14:textId="77777777" w:rsidR="00C44D84" w:rsidRPr="00BB233C" w:rsidRDefault="00C44D84" w:rsidP="006769AD">
            <w:pPr>
              <w:spacing w:line="276" w:lineRule="auto"/>
              <w:ind w:left="10"/>
              <w:rPr>
                <w:rFonts w:ascii="Arial" w:hAnsi="Arial" w:cs="Arial"/>
                <w:sz w:val="24"/>
                <w:szCs w:val="24"/>
              </w:rPr>
            </w:pPr>
          </w:p>
          <w:p w14:paraId="3488104C" w14:textId="04AC2E1D" w:rsidR="00C44D84" w:rsidRPr="00BB233C" w:rsidRDefault="00C44D84" w:rsidP="006769AD">
            <w:pPr>
              <w:spacing w:line="276" w:lineRule="auto"/>
              <w:rPr>
                <w:rFonts w:ascii="Arial" w:hAnsi="Arial" w:cs="Arial"/>
                <w:sz w:val="24"/>
                <w:szCs w:val="24"/>
              </w:rPr>
            </w:pPr>
            <w:bookmarkStart w:id="2" w:name="_Hlk125528995"/>
            <w:r w:rsidRPr="00BB233C">
              <w:rPr>
                <w:rFonts w:ascii="Arial" w:hAnsi="Arial" w:cs="Arial"/>
                <w:sz w:val="24"/>
                <w:szCs w:val="24"/>
              </w:rPr>
              <w:t xml:space="preserve">Kryterium jest weryfikowane w oparciu o wniosek o dofinansowanie projektu </w:t>
            </w:r>
            <w:bookmarkEnd w:id="2"/>
            <w:r w:rsidRPr="00BB233C">
              <w:rPr>
                <w:rFonts w:ascii="Arial" w:hAnsi="Arial" w:cs="Arial"/>
                <w:sz w:val="24"/>
                <w:szCs w:val="24"/>
              </w:rPr>
              <w:t xml:space="preserve">i ewentualnie w zakresie pkt 2 w oparciu o oświadczenie wnioskodawcy (jeśli dotyczy) stanowiące załącznik do wniosku </w:t>
            </w:r>
            <w:r w:rsidRPr="00BB233C">
              <w:rPr>
                <w:rFonts w:ascii="Arial" w:hAnsi="Arial" w:cs="Arial"/>
                <w:sz w:val="24"/>
                <w:szCs w:val="24"/>
              </w:rPr>
              <w:lastRenderedPageBreak/>
              <w:t>o</w:t>
            </w:r>
            <w:r>
              <w:rPr>
                <w:rFonts w:ascii="Arial" w:hAnsi="Arial" w:cs="Arial"/>
                <w:sz w:val="24"/>
                <w:szCs w:val="24"/>
              </w:rPr>
              <w:t> </w:t>
            </w:r>
            <w:r w:rsidRPr="00BB233C">
              <w:rPr>
                <w:rFonts w:ascii="Arial" w:hAnsi="Arial" w:cs="Arial"/>
                <w:sz w:val="24"/>
                <w:szCs w:val="24"/>
              </w:rPr>
              <w:t xml:space="preserve">dofinansowanie projektu opatrzony </w:t>
            </w:r>
            <w:r w:rsidR="00003266">
              <w:rPr>
                <w:rFonts w:ascii="Arial" w:hAnsi="Arial" w:cs="Arial"/>
                <w:sz w:val="24"/>
                <w:szCs w:val="24"/>
              </w:rPr>
              <w:t>elektronicznym</w:t>
            </w:r>
            <w:r w:rsidR="00003266">
              <w:rPr>
                <w:rStyle w:val="Odwoanieprzypisudolnego"/>
                <w:rFonts w:ascii="Arial" w:hAnsi="Arial" w:cs="Arial"/>
                <w:sz w:val="24"/>
                <w:szCs w:val="24"/>
              </w:rPr>
              <w:footnoteReference w:id="4"/>
            </w:r>
            <w:r w:rsidR="00003266">
              <w:rPr>
                <w:rFonts w:ascii="Arial" w:hAnsi="Arial" w:cs="Arial"/>
                <w:sz w:val="24"/>
                <w:szCs w:val="24"/>
              </w:rPr>
              <w:t xml:space="preserve"> </w:t>
            </w:r>
            <w:r w:rsidRPr="00BB233C">
              <w:rPr>
                <w:rFonts w:ascii="Arial" w:hAnsi="Arial" w:cs="Arial"/>
                <w:sz w:val="24"/>
                <w:szCs w:val="24"/>
              </w:rPr>
              <w:t>podpisem kwalifikowanym.</w:t>
            </w:r>
          </w:p>
        </w:tc>
        <w:tc>
          <w:tcPr>
            <w:tcW w:w="1050" w:type="pct"/>
          </w:tcPr>
          <w:p w14:paraId="62E5F41F" w14:textId="77777777" w:rsidR="00C44D84" w:rsidRPr="00945AEE" w:rsidRDefault="00C44D84" w:rsidP="006769A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lastRenderedPageBreak/>
              <w:t>Tak/nie</w:t>
            </w:r>
            <w:r w:rsidRPr="00945AEE">
              <w:rPr>
                <w:rFonts w:ascii="Arial" w:hAnsi="Arial" w:cs="Arial"/>
                <w:color w:val="000000"/>
                <w:sz w:val="24"/>
                <w:szCs w:val="24"/>
              </w:rPr>
              <w:br/>
              <w:t>(niespełnienie kryterium oznacza negatywną ocenę).</w:t>
            </w:r>
          </w:p>
          <w:p w14:paraId="2AD3322A" w14:textId="77777777" w:rsidR="00C44D84" w:rsidRPr="00BB233C" w:rsidRDefault="00C44D84" w:rsidP="006769AD">
            <w:pPr>
              <w:spacing w:line="276" w:lineRule="auto"/>
              <w:rPr>
                <w:rFonts w:ascii="Arial" w:hAnsi="Arial" w:cs="Arial"/>
                <w:b/>
                <w:bCs/>
                <w:sz w:val="24"/>
                <w:szCs w:val="24"/>
              </w:rPr>
            </w:pPr>
            <w:r w:rsidRPr="00945AEE">
              <w:rPr>
                <w:rFonts w:ascii="Arial" w:hAnsi="Arial" w:cs="Arial"/>
                <w:sz w:val="24"/>
                <w:szCs w:val="24"/>
              </w:rPr>
              <w:t>Nie dopuszcza się możliwości skierowania kryterium do negocjacji.</w:t>
            </w:r>
          </w:p>
        </w:tc>
      </w:tr>
      <w:bookmarkEnd w:id="1"/>
      <w:tr w:rsidR="00F12B1C" w:rsidRPr="00BB233C" w14:paraId="2C41B028" w14:textId="77777777" w:rsidTr="006769AD">
        <w:tc>
          <w:tcPr>
            <w:tcW w:w="251" w:type="pct"/>
          </w:tcPr>
          <w:p w14:paraId="0BE37A10" w14:textId="21B43FF8" w:rsidR="00F12B1C" w:rsidRPr="00BB233C" w:rsidRDefault="00F12B1C" w:rsidP="00F12B1C">
            <w:pPr>
              <w:spacing w:line="276" w:lineRule="auto"/>
              <w:rPr>
                <w:rFonts w:ascii="Arial" w:hAnsi="Arial" w:cs="Arial"/>
                <w:b/>
                <w:bCs/>
                <w:sz w:val="24"/>
                <w:szCs w:val="24"/>
              </w:rPr>
            </w:pPr>
            <w:r>
              <w:rPr>
                <w:rFonts w:ascii="Arial" w:hAnsi="Arial" w:cs="Arial"/>
                <w:b/>
                <w:bCs/>
                <w:sz w:val="24"/>
                <w:szCs w:val="24"/>
              </w:rPr>
              <w:t>A.2</w:t>
            </w:r>
          </w:p>
        </w:tc>
        <w:tc>
          <w:tcPr>
            <w:tcW w:w="799" w:type="pct"/>
          </w:tcPr>
          <w:p w14:paraId="30CE5E07" w14:textId="3C931641" w:rsidR="00F12B1C" w:rsidRPr="00BB233C" w:rsidRDefault="00F12B1C" w:rsidP="00F12B1C">
            <w:pPr>
              <w:spacing w:line="276" w:lineRule="auto"/>
              <w:rPr>
                <w:rFonts w:ascii="Arial" w:hAnsi="Arial" w:cs="Arial"/>
                <w:b/>
                <w:bCs/>
                <w:sz w:val="24"/>
                <w:szCs w:val="24"/>
              </w:rPr>
            </w:pPr>
            <w:r>
              <w:rPr>
                <w:rFonts w:ascii="Arial" w:hAnsi="Arial" w:cs="Arial"/>
                <w:b/>
                <w:bCs/>
                <w:sz w:val="24"/>
                <w:szCs w:val="24"/>
              </w:rPr>
              <w:t>Klauzula antydyskryminacyjna</w:t>
            </w:r>
            <w:r w:rsidR="00BC163A">
              <w:rPr>
                <w:rFonts w:ascii="Arial" w:hAnsi="Arial" w:cs="Arial"/>
                <w:b/>
                <w:bCs/>
                <w:sz w:val="24"/>
                <w:szCs w:val="24"/>
              </w:rPr>
              <w:t xml:space="preserve"> (dotyczy JST)</w:t>
            </w:r>
          </w:p>
        </w:tc>
        <w:tc>
          <w:tcPr>
            <w:tcW w:w="2900" w:type="pct"/>
          </w:tcPr>
          <w:p w14:paraId="59F20157" w14:textId="3B2634E5" w:rsidR="002B5B14" w:rsidRDefault="00144148" w:rsidP="002B5B14">
            <w:pPr>
              <w:spacing w:line="276" w:lineRule="auto"/>
              <w:rPr>
                <w:rFonts w:ascii="Arial" w:hAnsi="Arial" w:cs="Arial"/>
                <w:sz w:val="24"/>
                <w:szCs w:val="24"/>
              </w:rPr>
            </w:pPr>
            <w:r w:rsidRPr="0032303E">
              <w:rPr>
                <w:rFonts w:ascii="Arial" w:hAnsi="Arial" w:cs="Arial"/>
                <w:sz w:val="24"/>
                <w:szCs w:val="24"/>
              </w:rPr>
              <w:t xml:space="preserve">W przypadku, gdy wnioskodawcą jest jednostka samorządu terytorialnego (lub podmiot przez nią kontrolowany lub od niej zależny) </w:t>
            </w:r>
            <w:r>
              <w:rPr>
                <w:rFonts w:ascii="Arial" w:hAnsi="Arial" w:cs="Arial"/>
                <w:sz w:val="24"/>
                <w:szCs w:val="24"/>
              </w:rPr>
              <w:t>w</w:t>
            </w:r>
            <w:r w:rsidR="002B5B14" w:rsidRPr="00D515CC">
              <w:rPr>
                <w:rFonts w:ascii="Arial" w:hAnsi="Arial" w:cs="Arial"/>
                <w:sz w:val="24"/>
                <w:szCs w:val="24"/>
              </w:rPr>
              <w:t xml:space="preserve"> kryterium sprawdzimy</w:t>
            </w:r>
            <w:r w:rsidR="002B5B14">
              <w:rPr>
                <w:rFonts w:ascii="Arial" w:hAnsi="Arial" w:cs="Arial"/>
                <w:sz w:val="24"/>
                <w:szCs w:val="24"/>
              </w:rPr>
              <w:t>,</w:t>
            </w:r>
            <w:r w:rsidR="002B5B14" w:rsidRPr="00D515CC">
              <w:rPr>
                <w:rFonts w:ascii="Arial" w:hAnsi="Arial" w:cs="Arial"/>
                <w:sz w:val="24"/>
                <w:szCs w:val="24"/>
              </w:rPr>
              <w:t xml:space="preserve"> czy </w:t>
            </w:r>
            <w:r w:rsidR="002B5B14">
              <w:rPr>
                <w:rFonts w:ascii="Arial" w:hAnsi="Arial" w:cs="Arial"/>
                <w:sz w:val="24"/>
                <w:szCs w:val="24"/>
              </w:rPr>
              <w:t>przestrzega</w:t>
            </w:r>
            <w:r>
              <w:rPr>
                <w:rFonts w:ascii="Arial" w:hAnsi="Arial" w:cs="Arial"/>
                <w:sz w:val="24"/>
                <w:szCs w:val="24"/>
              </w:rPr>
              <w:t xml:space="preserve"> ona</w:t>
            </w:r>
            <w:r w:rsidR="002B5B14">
              <w:rPr>
                <w:rFonts w:ascii="Arial" w:hAnsi="Arial" w:cs="Arial"/>
                <w:sz w:val="24"/>
                <w:szCs w:val="24"/>
              </w:rPr>
              <w:t xml:space="preserve"> przepisów antydyskryminacyjnych, o których mowa w art. 9 ust. 3 rozporządzenia nr 2021/1060. </w:t>
            </w:r>
            <w:r w:rsidRPr="0032303E">
              <w:rPr>
                <w:rFonts w:ascii="Arial" w:hAnsi="Arial" w:cs="Arial"/>
                <w:sz w:val="24"/>
                <w:szCs w:val="24"/>
              </w:rPr>
              <w:t xml:space="preserve">W razie podjęcia przez ww. podmioty jakichkolwiek działań dyskryminujących, </w:t>
            </w:r>
            <w:r w:rsidR="002B5B14">
              <w:rPr>
                <w:rFonts w:ascii="Arial" w:hAnsi="Arial" w:cs="Arial"/>
                <w:sz w:val="24"/>
                <w:szCs w:val="24"/>
              </w:rPr>
              <w:t>sprzeczn</w:t>
            </w:r>
            <w:r>
              <w:rPr>
                <w:rFonts w:ascii="Arial" w:hAnsi="Arial" w:cs="Arial"/>
                <w:sz w:val="24"/>
                <w:szCs w:val="24"/>
              </w:rPr>
              <w:t>ych</w:t>
            </w:r>
            <w:r w:rsidR="002B5B14">
              <w:rPr>
                <w:rFonts w:ascii="Arial" w:hAnsi="Arial" w:cs="Arial"/>
                <w:sz w:val="24"/>
                <w:szCs w:val="24"/>
              </w:rPr>
              <w:t xml:space="preserve"> z zasadami, o których mowa w art. 9 ust. 3 rozporządzenia nr 2021/1060, wsparcie nie będzie udzielone.</w:t>
            </w:r>
          </w:p>
          <w:p w14:paraId="342A4E15" w14:textId="77777777" w:rsidR="002B5B14" w:rsidRDefault="002B5B14" w:rsidP="002B5B14">
            <w:pPr>
              <w:spacing w:line="276" w:lineRule="auto"/>
              <w:rPr>
                <w:rFonts w:ascii="Arial" w:hAnsi="Arial" w:cs="Arial"/>
                <w:sz w:val="24"/>
                <w:szCs w:val="24"/>
              </w:rPr>
            </w:pPr>
          </w:p>
          <w:p w14:paraId="77F9FE71" w14:textId="43C8177F" w:rsidR="00F12B1C" w:rsidRPr="0092755E" w:rsidRDefault="002B5B14" w:rsidP="002B5B14">
            <w:pPr>
              <w:spacing w:line="276" w:lineRule="auto"/>
              <w:rPr>
                <w:rFonts w:ascii="Arial" w:hAnsi="Arial" w:cs="Arial"/>
                <w:sz w:val="24"/>
                <w:szCs w:val="24"/>
              </w:rPr>
            </w:pPr>
            <w:r>
              <w:rPr>
                <w:rFonts w:ascii="Arial" w:hAnsi="Arial" w:cs="Arial"/>
                <w:sz w:val="24"/>
                <w:szCs w:val="24"/>
              </w:rPr>
              <w:t xml:space="preserve">Kryterium weryfikowane jest w oparciu o </w:t>
            </w:r>
            <w:r w:rsidR="000531DE">
              <w:rPr>
                <w:rFonts w:ascii="Arial" w:hAnsi="Arial" w:cs="Arial"/>
                <w:sz w:val="24"/>
                <w:szCs w:val="24"/>
              </w:rPr>
              <w:t>oświadczenie zawarte we wniosku o dofinansowanie projektu</w:t>
            </w:r>
            <w:r w:rsidR="00144148">
              <w:rPr>
                <w:rFonts w:ascii="Arial" w:hAnsi="Arial" w:cs="Arial"/>
                <w:sz w:val="24"/>
                <w:szCs w:val="24"/>
              </w:rPr>
              <w:t xml:space="preserve"> </w:t>
            </w:r>
            <w:r>
              <w:rPr>
                <w:rFonts w:ascii="Arial" w:hAnsi="Arial" w:cs="Arial"/>
                <w:sz w:val="24"/>
                <w:szCs w:val="24"/>
              </w:rPr>
              <w:t>oraz listę prowadzoną przez Rzecznika Praw Obywatelskich, aktualną na dzień zakończenia naboru.</w:t>
            </w:r>
          </w:p>
        </w:tc>
        <w:tc>
          <w:tcPr>
            <w:tcW w:w="1050" w:type="pct"/>
          </w:tcPr>
          <w:p w14:paraId="3B8BEEAB" w14:textId="6E3A48F6" w:rsidR="00F12B1C" w:rsidRPr="00945AEE" w:rsidRDefault="00A83BAB" w:rsidP="00F12B1C">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Tak/do negocjacji/nie</w:t>
            </w:r>
            <w:r w:rsidR="003335EF">
              <w:rPr>
                <w:rFonts w:ascii="Arial" w:hAnsi="Arial" w:cs="Arial"/>
                <w:color w:val="000000"/>
                <w:sz w:val="24"/>
                <w:szCs w:val="24"/>
              </w:rPr>
              <w:t xml:space="preserve"> </w:t>
            </w:r>
            <w:r w:rsidR="00F12B1C" w:rsidRPr="00945AEE">
              <w:rPr>
                <w:rFonts w:ascii="Arial" w:hAnsi="Arial" w:cs="Arial"/>
                <w:color w:val="000000"/>
                <w:sz w:val="24"/>
                <w:szCs w:val="24"/>
              </w:rPr>
              <w:br/>
              <w:t>(niespełnienie kryterium oznacza negatywną ocenę).</w:t>
            </w:r>
          </w:p>
          <w:p w14:paraId="4CA33554" w14:textId="4D0DFFCD" w:rsidR="00F12B1C" w:rsidRPr="00945AEE" w:rsidRDefault="005A18DC" w:rsidP="00F12B1C">
            <w:pPr>
              <w:spacing w:before="100" w:beforeAutospacing="1" w:after="100" w:afterAutospacing="1" w:line="276" w:lineRule="auto"/>
              <w:rPr>
                <w:rFonts w:ascii="Arial" w:hAnsi="Arial" w:cs="Arial"/>
                <w:color w:val="000000"/>
                <w:sz w:val="24"/>
                <w:szCs w:val="24"/>
              </w:rPr>
            </w:pPr>
            <w:r>
              <w:rPr>
                <w:rFonts w:ascii="Arial" w:hAnsi="Arial" w:cs="Arial"/>
                <w:sz w:val="24"/>
                <w:szCs w:val="24"/>
              </w:rPr>
              <w:t>Dopuszcza się możliwość skierowania kryterium do negocjacji w zakresie wskazanym w Regulaminie wyboru projektów.</w:t>
            </w:r>
          </w:p>
        </w:tc>
      </w:tr>
      <w:tr w:rsidR="00F12B1C" w:rsidRPr="00BB233C" w14:paraId="0DE1B036" w14:textId="77777777" w:rsidTr="006769AD">
        <w:tc>
          <w:tcPr>
            <w:tcW w:w="251" w:type="pct"/>
          </w:tcPr>
          <w:p w14:paraId="1E347250" w14:textId="0CFD30DD"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3</w:t>
            </w:r>
          </w:p>
        </w:tc>
        <w:tc>
          <w:tcPr>
            <w:tcW w:w="799" w:type="pct"/>
          </w:tcPr>
          <w:p w14:paraId="5D1233DD"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 xml:space="preserve">Projekt </w:t>
            </w:r>
            <w:r>
              <w:rPr>
                <w:rFonts w:ascii="Arial" w:hAnsi="Arial" w:cs="Arial"/>
                <w:b/>
                <w:bCs/>
                <w:sz w:val="24"/>
                <w:szCs w:val="24"/>
              </w:rPr>
              <w:t>jest zgodny z</w:t>
            </w:r>
            <w:r w:rsidRPr="00BB233C">
              <w:rPr>
                <w:rFonts w:ascii="Arial" w:hAnsi="Arial" w:cs="Arial"/>
                <w:b/>
                <w:bCs/>
                <w:sz w:val="24"/>
                <w:szCs w:val="24"/>
              </w:rPr>
              <w:t xml:space="preserve"> zasad</w:t>
            </w:r>
            <w:r>
              <w:rPr>
                <w:rFonts w:ascii="Arial" w:hAnsi="Arial" w:cs="Arial"/>
                <w:b/>
                <w:bCs/>
                <w:sz w:val="24"/>
                <w:szCs w:val="24"/>
              </w:rPr>
              <w:t>ą</w:t>
            </w:r>
            <w:r w:rsidRPr="00BB233C">
              <w:rPr>
                <w:rFonts w:ascii="Arial" w:hAnsi="Arial" w:cs="Arial"/>
                <w:b/>
                <w:bCs/>
                <w:sz w:val="24"/>
                <w:szCs w:val="24"/>
              </w:rPr>
              <w:t xml:space="preserve"> równości szans i niedyskryminacji</w:t>
            </w:r>
            <w:r>
              <w:rPr>
                <w:rFonts w:ascii="Arial" w:hAnsi="Arial" w:cs="Arial"/>
                <w:b/>
                <w:bCs/>
                <w:sz w:val="24"/>
                <w:szCs w:val="24"/>
              </w:rPr>
              <w:t>,</w:t>
            </w:r>
            <w:r w:rsidRPr="00BB233C">
              <w:rPr>
                <w:rFonts w:ascii="Arial" w:hAnsi="Arial" w:cs="Arial"/>
                <w:b/>
                <w:bCs/>
                <w:sz w:val="24"/>
                <w:szCs w:val="24"/>
              </w:rPr>
              <w:t xml:space="preserve"> w tym dostępności dla osób z niepełnosprawnościami</w:t>
            </w:r>
          </w:p>
        </w:tc>
        <w:tc>
          <w:tcPr>
            <w:tcW w:w="2900" w:type="pct"/>
          </w:tcPr>
          <w:p w14:paraId="1E5C9D19" w14:textId="49837189" w:rsidR="00F12B1C" w:rsidRPr="0092755E" w:rsidRDefault="00F12B1C" w:rsidP="00F12B1C">
            <w:pPr>
              <w:spacing w:line="276" w:lineRule="auto"/>
              <w:rPr>
                <w:rFonts w:ascii="Arial" w:hAnsi="Arial" w:cs="Arial"/>
                <w:sz w:val="24"/>
                <w:szCs w:val="24"/>
              </w:rPr>
            </w:pPr>
            <w:r w:rsidRPr="0092755E">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B97BCD">
              <w:rPr>
                <w:rFonts w:ascii="Arial" w:hAnsi="Arial" w:cs="Arial"/>
                <w:sz w:val="24"/>
                <w:szCs w:val="24"/>
              </w:rPr>
              <w:t xml:space="preserve">czy </w:t>
            </w:r>
            <w:r w:rsidRPr="0092755E">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62038C91" w14:textId="77777777" w:rsidR="00F12B1C" w:rsidRPr="00BB233C" w:rsidRDefault="00F12B1C" w:rsidP="00F12B1C">
            <w:pPr>
              <w:spacing w:line="276" w:lineRule="auto"/>
              <w:rPr>
                <w:rFonts w:ascii="Arial" w:hAnsi="Arial" w:cs="Arial"/>
                <w:sz w:val="24"/>
                <w:szCs w:val="24"/>
              </w:rPr>
            </w:pPr>
          </w:p>
          <w:p w14:paraId="3D347144"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1FEA0856" w14:textId="77777777" w:rsidR="00F12B1C" w:rsidRPr="00945AEE" w:rsidRDefault="00F12B1C" w:rsidP="00F12B1C">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704E7B6B" w14:textId="77777777" w:rsidR="00F12B1C" w:rsidRPr="00BB233C" w:rsidRDefault="00F12B1C" w:rsidP="00F12B1C">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F12B1C" w:rsidRPr="00BB233C" w14:paraId="7FEFA972" w14:textId="77777777" w:rsidTr="006769AD">
        <w:tc>
          <w:tcPr>
            <w:tcW w:w="251" w:type="pct"/>
          </w:tcPr>
          <w:p w14:paraId="2631B04E" w14:textId="68483A7E"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lastRenderedPageBreak/>
              <w:t>A.</w:t>
            </w:r>
            <w:r>
              <w:rPr>
                <w:rFonts w:ascii="Arial" w:hAnsi="Arial" w:cs="Arial"/>
                <w:b/>
                <w:bCs/>
                <w:sz w:val="24"/>
                <w:szCs w:val="24"/>
              </w:rPr>
              <w:t>4</w:t>
            </w:r>
          </w:p>
        </w:tc>
        <w:tc>
          <w:tcPr>
            <w:tcW w:w="799" w:type="pct"/>
          </w:tcPr>
          <w:p w14:paraId="5B456C03"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Projekt jest zgodny ze standardem minimum realizacji zasady równości kobiet i mężczyzn</w:t>
            </w:r>
          </w:p>
        </w:tc>
        <w:tc>
          <w:tcPr>
            <w:tcW w:w="2900" w:type="pct"/>
          </w:tcPr>
          <w:p w14:paraId="114D9A77" w14:textId="77777777" w:rsidR="00F12B1C" w:rsidRPr="00BB233C" w:rsidRDefault="00F12B1C" w:rsidP="00F12B1C">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W kryterium sprawdzimy, czy projekt jest zgodny ze standardem minimum realizacji zasady równości kobiet i mężczyzn (</w:t>
            </w:r>
            <w:r w:rsidRPr="00BB233C">
              <w:rPr>
                <w:rFonts w:ascii="Arial" w:hAnsi="Arial" w:cs="Arial"/>
                <w:sz w:val="24"/>
                <w:szCs w:val="24"/>
                <w:lang w:val="x-none"/>
              </w:rPr>
              <w:t xml:space="preserve">na podstawie </w:t>
            </w:r>
            <w:r w:rsidRPr="00BB233C">
              <w:rPr>
                <w:rFonts w:ascii="Arial" w:hAnsi="Arial" w:cs="Arial"/>
                <w:sz w:val="24"/>
                <w:szCs w:val="24"/>
              </w:rPr>
              <w:t xml:space="preserve">5 </w:t>
            </w:r>
            <w:r w:rsidRPr="00BB233C">
              <w:rPr>
                <w:rFonts w:ascii="Arial" w:hAnsi="Arial" w:cs="Arial"/>
                <w:sz w:val="24"/>
                <w:szCs w:val="24"/>
                <w:lang w:val="x-none"/>
              </w:rPr>
              <w:t>kryteriów oceny określonych w</w:t>
            </w:r>
            <w:r w:rsidRPr="00BB233C">
              <w:rPr>
                <w:rFonts w:ascii="Arial" w:hAnsi="Arial" w:cs="Arial"/>
                <w:sz w:val="24"/>
                <w:szCs w:val="24"/>
              </w:rPr>
              <w:t xml:space="preserve"> załączniku nr 1 do</w:t>
            </w:r>
            <w:r w:rsidRPr="00BB233C">
              <w:rPr>
                <w:rFonts w:ascii="Arial" w:hAnsi="Arial" w:cs="Arial"/>
                <w:sz w:val="24"/>
                <w:szCs w:val="24"/>
                <w:lang w:val="x-none"/>
              </w:rPr>
              <w:t xml:space="preserve"> Wytycznych dotyczących realizacji zasad równościowych w ramach funduszy unijnych na lata 2021-2027</w:t>
            </w:r>
            <w:r w:rsidRPr="00BB233C">
              <w:rPr>
                <w:rFonts w:ascii="Arial" w:hAnsi="Arial" w:cs="Arial"/>
                <w:sz w:val="24"/>
                <w:szCs w:val="24"/>
              </w:rPr>
              <w:t>).</w:t>
            </w:r>
          </w:p>
          <w:p w14:paraId="692B85DE" w14:textId="77777777" w:rsidR="00F12B1C" w:rsidRPr="00BB233C" w:rsidRDefault="00F12B1C" w:rsidP="00F12B1C">
            <w:pPr>
              <w:pStyle w:val="Akapitzlist"/>
              <w:autoSpaceDE w:val="0"/>
              <w:autoSpaceDN w:val="0"/>
              <w:adjustRightInd w:val="0"/>
              <w:spacing w:line="276" w:lineRule="auto"/>
              <w:ind w:left="0"/>
              <w:contextualSpacing w:val="0"/>
              <w:rPr>
                <w:rFonts w:ascii="Arial" w:hAnsi="Arial" w:cs="Arial"/>
                <w:sz w:val="24"/>
                <w:szCs w:val="24"/>
              </w:rPr>
            </w:pPr>
          </w:p>
          <w:p w14:paraId="45BB9028"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479627B2" w14:textId="77777777" w:rsidR="00F12B1C" w:rsidRPr="00945AEE" w:rsidRDefault="00F12B1C" w:rsidP="00F12B1C">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667DB758" w14:textId="77777777" w:rsidR="00F12B1C" w:rsidRPr="00BB233C" w:rsidRDefault="00F12B1C" w:rsidP="00F12B1C">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F12B1C" w:rsidRPr="00BB233C" w14:paraId="4D5244D1" w14:textId="77777777" w:rsidTr="006769AD">
        <w:tc>
          <w:tcPr>
            <w:tcW w:w="251" w:type="pct"/>
          </w:tcPr>
          <w:p w14:paraId="28446BA2" w14:textId="35F8D40F"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5</w:t>
            </w:r>
          </w:p>
        </w:tc>
        <w:tc>
          <w:tcPr>
            <w:tcW w:w="799" w:type="pct"/>
          </w:tcPr>
          <w:p w14:paraId="63E1EB02"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Projekt jest zgodny z Kartą Praw Podstawowych Unii Europejskiej</w:t>
            </w:r>
          </w:p>
        </w:tc>
        <w:tc>
          <w:tcPr>
            <w:tcW w:w="2900" w:type="pct"/>
          </w:tcPr>
          <w:p w14:paraId="6D019EAA" w14:textId="77777777" w:rsidR="00F12B1C" w:rsidRPr="0092755E" w:rsidRDefault="00F12B1C" w:rsidP="00F12B1C">
            <w:pPr>
              <w:spacing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Kart</w:t>
            </w:r>
            <w:r>
              <w:rPr>
                <w:rFonts w:ascii="Arial" w:hAnsi="Arial" w:cs="Arial"/>
                <w:sz w:val="24"/>
                <w:szCs w:val="24"/>
              </w:rPr>
              <w:t>ą</w:t>
            </w:r>
            <w:r w:rsidRPr="00BB233C">
              <w:rPr>
                <w:rFonts w:ascii="Arial" w:hAnsi="Arial" w:cs="Arial"/>
                <w:sz w:val="24"/>
                <w:szCs w:val="24"/>
              </w:rPr>
              <w:t xml:space="preserve"> Praw Podstawowych Unii Europejskiej z dnia 26 października 2012 r. (Dz. Urz. UE C 326/</w:t>
            </w:r>
            <w:r w:rsidRPr="0092755E">
              <w:rPr>
                <w:rFonts w:ascii="Arial" w:hAnsi="Arial" w:cs="Arial"/>
                <w:sz w:val="24"/>
                <w:szCs w:val="24"/>
              </w:rPr>
              <w:t>391 z 26.10.2012) w zakresie odnoszącym się do sposobu realizacji, zakresu projektu i wnioskodawcy.</w:t>
            </w:r>
          </w:p>
          <w:p w14:paraId="7230D205" w14:textId="77777777" w:rsidR="00F12B1C" w:rsidRPr="0092755E" w:rsidRDefault="00F12B1C" w:rsidP="00F12B1C">
            <w:pPr>
              <w:spacing w:line="276" w:lineRule="auto"/>
              <w:rPr>
                <w:rFonts w:ascii="Arial" w:hAnsi="Arial" w:cs="Arial"/>
                <w:sz w:val="24"/>
                <w:szCs w:val="24"/>
              </w:rPr>
            </w:pPr>
          </w:p>
          <w:p w14:paraId="55F60A2B" w14:textId="2D1B2DD2" w:rsidR="00F12B1C" w:rsidRPr="0092755E" w:rsidRDefault="00F12B1C" w:rsidP="00F12B1C">
            <w:pPr>
              <w:spacing w:line="276" w:lineRule="auto"/>
              <w:rPr>
                <w:rFonts w:ascii="Arial" w:hAnsi="Arial" w:cs="Arial"/>
                <w:sz w:val="24"/>
                <w:szCs w:val="24"/>
              </w:rPr>
            </w:pPr>
            <w:r w:rsidRPr="0092755E">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AF0F34E" w14:textId="77777777" w:rsidR="00F12B1C" w:rsidRPr="0092755E" w:rsidRDefault="00F12B1C" w:rsidP="00F12B1C">
            <w:pPr>
              <w:spacing w:line="276" w:lineRule="auto"/>
              <w:rPr>
                <w:rFonts w:ascii="Arial" w:hAnsi="Arial" w:cs="Arial"/>
                <w:sz w:val="24"/>
                <w:szCs w:val="24"/>
              </w:rPr>
            </w:pPr>
          </w:p>
          <w:p w14:paraId="68B2CF73" w14:textId="77777777" w:rsidR="00F12B1C" w:rsidRPr="00BB233C" w:rsidRDefault="00F12B1C" w:rsidP="00F12B1C">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050" w:type="pct"/>
          </w:tcPr>
          <w:p w14:paraId="2ECD5FFF" w14:textId="77777777" w:rsidR="00F12B1C" w:rsidRPr="00945AEE" w:rsidRDefault="00F12B1C" w:rsidP="00F12B1C">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17E87EB9" w14:textId="77777777" w:rsidR="00F12B1C" w:rsidRPr="00BB233C" w:rsidRDefault="00F12B1C" w:rsidP="00F12B1C">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F12B1C" w:rsidRPr="00BB233C" w14:paraId="58E85519" w14:textId="77777777" w:rsidTr="006769AD">
        <w:tc>
          <w:tcPr>
            <w:tcW w:w="251" w:type="pct"/>
          </w:tcPr>
          <w:p w14:paraId="6826D5F2" w14:textId="6AC578BD"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lastRenderedPageBreak/>
              <w:t>A.</w:t>
            </w:r>
            <w:r>
              <w:rPr>
                <w:rFonts w:ascii="Arial" w:hAnsi="Arial" w:cs="Arial"/>
                <w:b/>
                <w:bCs/>
                <w:sz w:val="24"/>
                <w:szCs w:val="24"/>
              </w:rPr>
              <w:t>6</w:t>
            </w:r>
          </w:p>
        </w:tc>
        <w:tc>
          <w:tcPr>
            <w:tcW w:w="799" w:type="pct"/>
          </w:tcPr>
          <w:p w14:paraId="34EAA4D1"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Projekt jest zgodny z Konwencją o Prawach Osób Niepełnosprawnych</w:t>
            </w:r>
          </w:p>
        </w:tc>
        <w:tc>
          <w:tcPr>
            <w:tcW w:w="2900" w:type="pct"/>
          </w:tcPr>
          <w:p w14:paraId="28C1C217" w14:textId="77777777" w:rsidR="00F12B1C" w:rsidRPr="00BB233C" w:rsidRDefault="00F12B1C" w:rsidP="00F12B1C">
            <w:pPr>
              <w:spacing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Konwencj</w:t>
            </w:r>
            <w:r>
              <w:rPr>
                <w:rFonts w:ascii="Arial" w:hAnsi="Arial" w:cs="Arial"/>
                <w:sz w:val="24"/>
                <w:szCs w:val="24"/>
              </w:rPr>
              <w:t>ą</w:t>
            </w:r>
            <w:r w:rsidRPr="00BB233C">
              <w:rPr>
                <w:rFonts w:ascii="Arial" w:hAnsi="Arial" w:cs="Arial"/>
                <w:sz w:val="24"/>
                <w:szCs w:val="24"/>
              </w:rPr>
              <w:t xml:space="preserve"> o Prawach Osób Niepełnosprawnych sporządzoną w Nowym Jorku dnia 13 grudnia 2006 r. (Dz. U. z 2012 r. poz. 1169 z późn. zm.) w zakresie odnoszącym się do sposobu realizacji, zakresu projektu i wnioskodawcy.</w:t>
            </w:r>
          </w:p>
          <w:p w14:paraId="2C3FAFDE" w14:textId="77777777" w:rsidR="00F12B1C" w:rsidRPr="00BB233C" w:rsidRDefault="00F12B1C" w:rsidP="00F12B1C">
            <w:pPr>
              <w:spacing w:line="276" w:lineRule="auto"/>
              <w:rPr>
                <w:rFonts w:ascii="Arial" w:hAnsi="Arial" w:cs="Arial"/>
                <w:sz w:val="24"/>
                <w:szCs w:val="24"/>
              </w:rPr>
            </w:pPr>
          </w:p>
          <w:p w14:paraId="224AA461" w14:textId="34B5D91B" w:rsidR="00F12B1C" w:rsidRPr="0092755E" w:rsidRDefault="00F12B1C" w:rsidP="00F12B1C">
            <w:pPr>
              <w:spacing w:line="276" w:lineRule="auto"/>
              <w:rPr>
                <w:rFonts w:ascii="Arial" w:hAnsi="Arial" w:cs="Arial"/>
                <w:sz w:val="24"/>
                <w:szCs w:val="24"/>
              </w:rPr>
            </w:pPr>
            <w:r w:rsidRPr="0092755E">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2490D0B7" w14:textId="77777777" w:rsidR="00F12B1C" w:rsidRPr="00BB233C" w:rsidRDefault="00F12B1C" w:rsidP="00F12B1C">
            <w:pPr>
              <w:spacing w:line="276" w:lineRule="auto"/>
              <w:rPr>
                <w:rFonts w:ascii="Arial" w:hAnsi="Arial" w:cs="Arial"/>
                <w:sz w:val="24"/>
                <w:szCs w:val="24"/>
              </w:rPr>
            </w:pPr>
          </w:p>
          <w:p w14:paraId="62A3CE27" w14:textId="77777777" w:rsidR="00F12B1C" w:rsidRPr="00BB233C" w:rsidRDefault="00F12B1C" w:rsidP="00F12B1C">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050" w:type="pct"/>
          </w:tcPr>
          <w:p w14:paraId="4128878F" w14:textId="77777777" w:rsidR="00F12B1C" w:rsidRPr="00945AEE" w:rsidRDefault="00F12B1C" w:rsidP="00F12B1C">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4AE5472D" w14:textId="77777777" w:rsidR="00F12B1C" w:rsidRPr="00BB233C" w:rsidRDefault="00F12B1C" w:rsidP="00F12B1C">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F12B1C" w:rsidRPr="00BB233C" w14:paraId="5358E39F" w14:textId="77777777" w:rsidTr="006769AD">
        <w:tc>
          <w:tcPr>
            <w:tcW w:w="251" w:type="pct"/>
          </w:tcPr>
          <w:p w14:paraId="6415926C" w14:textId="3F56B0C2"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7</w:t>
            </w:r>
          </w:p>
        </w:tc>
        <w:tc>
          <w:tcPr>
            <w:tcW w:w="799" w:type="pct"/>
          </w:tcPr>
          <w:p w14:paraId="2A9F1A1E"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b/>
                <w:bCs/>
                <w:sz w:val="24"/>
                <w:szCs w:val="24"/>
              </w:rPr>
              <w:t>Projekt jest zgodny z zasadą zrównoważonego rozwoju</w:t>
            </w:r>
          </w:p>
        </w:tc>
        <w:tc>
          <w:tcPr>
            <w:tcW w:w="2900" w:type="pct"/>
          </w:tcPr>
          <w:p w14:paraId="34B9C56B" w14:textId="77777777" w:rsidR="00F12B1C" w:rsidRPr="00BB233C" w:rsidRDefault="00F12B1C" w:rsidP="00F12B1C">
            <w:pPr>
              <w:spacing w:line="276" w:lineRule="auto"/>
              <w:rPr>
                <w:rFonts w:ascii="Arial" w:hAnsi="Arial" w:cs="Arial"/>
                <w:sz w:val="24"/>
                <w:szCs w:val="24"/>
              </w:rPr>
            </w:pPr>
            <w:r w:rsidRPr="00BB233C">
              <w:rPr>
                <w:rFonts w:ascii="Arial" w:hAnsi="Arial" w:cs="Arial"/>
                <w:sz w:val="24"/>
                <w:szCs w:val="24"/>
              </w:rPr>
              <w:t>W kryterium sprawdzimy, czy projekt jest zgodny z zasadą zrównoważonego rozwoju określoną w art. 9 ust. 4 Rozporządzenia 2021/1060.</w:t>
            </w:r>
          </w:p>
          <w:p w14:paraId="55D76F83" w14:textId="77777777" w:rsidR="00F12B1C" w:rsidRPr="00BB233C" w:rsidRDefault="00F12B1C" w:rsidP="00F12B1C">
            <w:pPr>
              <w:spacing w:line="276" w:lineRule="auto"/>
              <w:rPr>
                <w:rFonts w:ascii="Arial" w:hAnsi="Arial" w:cs="Arial"/>
                <w:sz w:val="24"/>
                <w:szCs w:val="24"/>
              </w:rPr>
            </w:pPr>
          </w:p>
          <w:p w14:paraId="44DDE608" w14:textId="77777777" w:rsidR="00F12B1C" w:rsidRPr="00BB233C" w:rsidRDefault="00F12B1C" w:rsidP="00F12B1C">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0FCE9AE6" w14:textId="77777777" w:rsidR="00F12B1C" w:rsidRPr="00945AEE" w:rsidRDefault="00F12B1C" w:rsidP="00F12B1C">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041922CE" w14:textId="77777777" w:rsidR="00F12B1C" w:rsidRPr="00BB233C" w:rsidRDefault="00F12B1C" w:rsidP="00F12B1C">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F12B1C" w:rsidRPr="00BB233C" w14:paraId="13623514" w14:textId="77777777" w:rsidTr="006769AD">
        <w:tc>
          <w:tcPr>
            <w:tcW w:w="251" w:type="pct"/>
          </w:tcPr>
          <w:p w14:paraId="731C74C1" w14:textId="06B99CAC" w:rsidR="00F12B1C" w:rsidRDefault="00F12B1C" w:rsidP="00F12B1C">
            <w:pPr>
              <w:spacing w:line="276" w:lineRule="auto"/>
              <w:rPr>
                <w:rFonts w:ascii="Arial" w:hAnsi="Arial" w:cs="Arial"/>
                <w:b/>
                <w:bCs/>
                <w:sz w:val="24"/>
                <w:szCs w:val="24"/>
              </w:rPr>
            </w:pPr>
            <w:r w:rsidRPr="003B1556">
              <w:rPr>
                <w:rFonts w:ascii="Arial" w:hAnsi="Arial" w:cs="Arial"/>
                <w:b/>
                <w:bCs/>
                <w:sz w:val="24"/>
                <w:szCs w:val="24"/>
              </w:rPr>
              <w:t>A.</w:t>
            </w:r>
            <w:r w:rsidR="003F3C3C">
              <w:rPr>
                <w:rFonts w:ascii="Arial" w:hAnsi="Arial" w:cs="Arial"/>
                <w:b/>
                <w:bCs/>
                <w:sz w:val="24"/>
                <w:szCs w:val="24"/>
              </w:rPr>
              <w:t>8</w:t>
            </w:r>
          </w:p>
        </w:tc>
        <w:tc>
          <w:tcPr>
            <w:tcW w:w="799" w:type="pct"/>
          </w:tcPr>
          <w:p w14:paraId="25B7F711" w14:textId="77777777" w:rsidR="00F12B1C" w:rsidRPr="00E56ED0" w:rsidRDefault="00F12B1C" w:rsidP="00F12B1C">
            <w:pPr>
              <w:spacing w:line="276" w:lineRule="auto"/>
              <w:rPr>
                <w:rFonts w:ascii="Arial" w:hAnsi="Arial" w:cs="Arial"/>
                <w:b/>
                <w:color w:val="000000"/>
                <w:sz w:val="24"/>
                <w:szCs w:val="24"/>
              </w:rPr>
            </w:pPr>
            <w:r w:rsidRPr="003B1556">
              <w:rPr>
                <w:rFonts w:ascii="Arial" w:hAnsi="Arial" w:cs="Arial"/>
                <w:b/>
                <w:bCs/>
                <w:sz w:val="24"/>
                <w:szCs w:val="24"/>
              </w:rPr>
              <w:t>Partnerstwo projektowe</w:t>
            </w:r>
          </w:p>
        </w:tc>
        <w:tc>
          <w:tcPr>
            <w:tcW w:w="2900" w:type="pct"/>
          </w:tcPr>
          <w:p w14:paraId="1D8E10D5" w14:textId="47E78413" w:rsidR="00F12B1C" w:rsidRPr="003B1556" w:rsidRDefault="00F12B1C" w:rsidP="00F12B1C">
            <w:pPr>
              <w:spacing w:line="276" w:lineRule="auto"/>
              <w:rPr>
                <w:rFonts w:ascii="Arial" w:hAnsi="Arial" w:cs="Arial"/>
                <w:sz w:val="24"/>
                <w:szCs w:val="24"/>
              </w:rPr>
            </w:pPr>
            <w:r w:rsidRPr="003B1556">
              <w:rPr>
                <w:rFonts w:ascii="Arial" w:hAnsi="Arial" w:cs="Arial"/>
                <w:sz w:val="24"/>
                <w:szCs w:val="24"/>
              </w:rPr>
              <w:t xml:space="preserve">W kryterium sprawdzimy, czy projekt jest zgodny z wymogami dla projektu partnerskiego wskazanymi w art. 39 ust. 1 w związku z ust. 13 Ustawy </w:t>
            </w:r>
            <w:r>
              <w:rPr>
                <w:rFonts w:ascii="Arial" w:hAnsi="Arial" w:cs="Arial"/>
                <w:sz w:val="24"/>
                <w:szCs w:val="24"/>
              </w:rPr>
              <w:br/>
            </w:r>
            <w:r w:rsidRPr="003B1556">
              <w:rPr>
                <w:rFonts w:ascii="Arial" w:hAnsi="Arial" w:cs="Arial"/>
                <w:sz w:val="24"/>
                <w:szCs w:val="24"/>
              </w:rPr>
              <w:t>z dnia 28 kwietnia 2022 r. o zasadach realizacji zadań finansowanych ze środków europejskich w perspektywie finansowej 2021-2027 (Dz. U. poz. 1079</w:t>
            </w:r>
            <w:r w:rsidR="00423E3A">
              <w:rPr>
                <w:rFonts w:ascii="Arial" w:hAnsi="Arial" w:cs="Arial"/>
                <w:sz w:val="24"/>
                <w:szCs w:val="24"/>
              </w:rPr>
              <w:t>; dalej: ustawa wdrożeniowa</w:t>
            </w:r>
            <w:r w:rsidRPr="003B1556">
              <w:rPr>
                <w:rFonts w:ascii="Arial" w:hAnsi="Arial" w:cs="Arial"/>
                <w:sz w:val="24"/>
                <w:szCs w:val="24"/>
              </w:rPr>
              <w:t>), tj.:</w:t>
            </w:r>
          </w:p>
          <w:p w14:paraId="6E28840F" w14:textId="77777777" w:rsidR="00F12B1C" w:rsidRPr="003B1556" w:rsidRDefault="00F12B1C" w:rsidP="00F12B1C">
            <w:pPr>
              <w:pStyle w:val="Akapitzlist"/>
              <w:numPr>
                <w:ilvl w:val="0"/>
                <w:numId w:val="18"/>
              </w:numPr>
              <w:spacing w:line="276" w:lineRule="auto"/>
              <w:ind w:left="357" w:hanging="357"/>
              <w:rPr>
                <w:rFonts w:ascii="Arial" w:hAnsi="Arial" w:cs="Arial"/>
                <w:sz w:val="24"/>
                <w:szCs w:val="24"/>
              </w:rPr>
            </w:pPr>
            <w:r w:rsidRPr="003B1556">
              <w:rPr>
                <w:rFonts w:ascii="Arial" w:hAnsi="Arial" w:cs="Arial"/>
                <w:sz w:val="24"/>
                <w:szCs w:val="24"/>
              </w:rPr>
              <w:lastRenderedPageBreak/>
              <w:t>czy partner wnosi do projektu zasoby: ludzkie, organizacyjne, techniczne lub finansowe oraz</w:t>
            </w:r>
          </w:p>
          <w:p w14:paraId="235F14A2" w14:textId="77777777" w:rsidR="00F12B1C" w:rsidRPr="003B1556" w:rsidRDefault="00F12B1C" w:rsidP="00F12B1C">
            <w:pPr>
              <w:pStyle w:val="Akapitzlist"/>
              <w:numPr>
                <w:ilvl w:val="0"/>
                <w:numId w:val="18"/>
              </w:numPr>
              <w:spacing w:line="276" w:lineRule="auto"/>
              <w:ind w:left="357" w:hanging="357"/>
              <w:rPr>
                <w:rFonts w:ascii="Arial" w:hAnsi="Arial" w:cs="Arial"/>
                <w:sz w:val="24"/>
                <w:szCs w:val="24"/>
              </w:rPr>
            </w:pPr>
            <w:r w:rsidRPr="003B1556">
              <w:rPr>
                <w:rFonts w:ascii="Arial" w:hAnsi="Arial" w:cs="Arial"/>
                <w:sz w:val="24"/>
                <w:szCs w:val="24"/>
              </w:rPr>
              <w:t>czy partner realizuje zadanie/a merytoryczne w projekcie.</w:t>
            </w:r>
          </w:p>
          <w:p w14:paraId="11A754F5" w14:textId="77777777" w:rsidR="00F12B1C" w:rsidRPr="003B1556" w:rsidRDefault="00F12B1C" w:rsidP="00F12B1C">
            <w:pPr>
              <w:spacing w:line="276" w:lineRule="auto"/>
              <w:rPr>
                <w:rFonts w:ascii="Arial" w:hAnsi="Arial" w:cs="Arial"/>
                <w:sz w:val="24"/>
                <w:szCs w:val="24"/>
              </w:rPr>
            </w:pPr>
          </w:p>
          <w:p w14:paraId="5B730721" w14:textId="77777777" w:rsidR="00F12B1C" w:rsidRPr="003B1556" w:rsidRDefault="00F12B1C" w:rsidP="00F12B1C">
            <w:pPr>
              <w:spacing w:line="276" w:lineRule="auto"/>
              <w:rPr>
                <w:rFonts w:ascii="Arial" w:hAnsi="Arial" w:cs="Arial"/>
                <w:sz w:val="24"/>
                <w:szCs w:val="24"/>
              </w:rPr>
            </w:pPr>
            <w:r w:rsidRPr="003B1556">
              <w:rPr>
                <w:rFonts w:ascii="Arial" w:hAnsi="Arial" w:cs="Arial"/>
                <w:sz w:val="24"/>
                <w:szCs w:val="24"/>
              </w:rPr>
              <w:t xml:space="preserve">Powyższe wymogi muszą być spełnione łącznie. Udział partnerów </w:t>
            </w:r>
            <w:r>
              <w:rPr>
                <w:rFonts w:ascii="Arial" w:hAnsi="Arial" w:cs="Arial"/>
                <w:sz w:val="24"/>
                <w:szCs w:val="24"/>
              </w:rPr>
              <w:br/>
            </w:r>
            <w:r w:rsidRPr="003B1556">
              <w:rPr>
                <w:rFonts w:ascii="Arial" w:hAnsi="Arial" w:cs="Arial"/>
                <w:sz w:val="24"/>
                <w:szCs w:val="24"/>
              </w:rPr>
              <w:t>w projekcie partnerskim nie może polegać wyłącznie na wniesieniu do jego realizacji ww. zasobów.</w:t>
            </w:r>
          </w:p>
          <w:p w14:paraId="66E56BCE" w14:textId="77777777" w:rsidR="00F12B1C" w:rsidRPr="003B1556" w:rsidRDefault="00F12B1C" w:rsidP="00F12B1C">
            <w:pPr>
              <w:spacing w:line="276" w:lineRule="auto"/>
              <w:rPr>
                <w:rFonts w:ascii="Arial" w:hAnsi="Arial" w:cs="Arial"/>
                <w:sz w:val="24"/>
                <w:szCs w:val="24"/>
              </w:rPr>
            </w:pPr>
          </w:p>
          <w:p w14:paraId="7A300EB6" w14:textId="6B2A3440" w:rsidR="00F12B1C" w:rsidRPr="00E56ED0" w:rsidRDefault="00F12B1C" w:rsidP="00F12B1C">
            <w:pPr>
              <w:spacing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050" w:type="pct"/>
          </w:tcPr>
          <w:p w14:paraId="20B14685" w14:textId="77777777" w:rsidR="00F12B1C" w:rsidRPr="00945AEE" w:rsidRDefault="00F12B1C" w:rsidP="00F12B1C">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lastRenderedPageBreak/>
              <w:t>Tak/do negocjacji/nie/nie dotyczy</w:t>
            </w:r>
            <w:r w:rsidRPr="00945AEE">
              <w:rPr>
                <w:rFonts w:ascii="Arial" w:hAnsi="Arial" w:cs="Arial"/>
                <w:color w:val="000000"/>
                <w:sz w:val="24"/>
                <w:szCs w:val="24"/>
              </w:rPr>
              <w:br/>
              <w:t xml:space="preserve">(niespełnienie kryterium </w:t>
            </w:r>
            <w:r w:rsidRPr="00945AEE">
              <w:rPr>
                <w:rFonts w:ascii="Arial" w:hAnsi="Arial" w:cs="Arial"/>
                <w:color w:val="000000"/>
                <w:sz w:val="24"/>
                <w:szCs w:val="24"/>
              </w:rPr>
              <w:lastRenderedPageBreak/>
              <w:t>oznacza negatywną ocenę).</w:t>
            </w:r>
          </w:p>
          <w:p w14:paraId="4BEB0D18" w14:textId="77777777" w:rsidR="00F12B1C" w:rsidRPr="00BB233C" w:rsidRDefault="00F12B1C" w:rsidP="00F12B1C">
            <w:pPr>
              <w:autoSpaceDE w:val="0"/>
              <w:autoSpaceDN w:val="0"/>
              <w:adjustRightInd w:val="0"/>
              <w:spacing w:before="100" w:beforeAutospacing="1" w:after="100" w:afterAutospacing="1" w:line="276" w:lineRule="auto"/>
              <w:rPr>
                <w:rFonts w:ascii="Arial" w:hAnsi="Arial" w:cs="Arial"/>
                <w:color w:val="000000"/>
                <w:sz w:val="24"/>
                <w:szCs w:val="24"/>
              </w:rPr>
            </w:pPr>
            <w:r w:rsidRPr="00945AEE">
              <w:rPr>
                <w:rFonts w:ascii="Arial" w:hAnsi="Arial" w:cs="Arial"/>
                <w:sz w:val="24"/>
                <w:szCs w:val="24"/>
              </w:rPr>
              <w:t>Dopuszcza się możliwość skierowania kryterium do negocjacji w zakresie wskazanym w Regulaminie wyboru projektów.</w:t>
            </w:r>
          </w:p>
        </w:tc>
      </w:tr>
    </w:tbl>
    <w:p w14:paraId="07B0DB45" w14:textId="77777777" w:rsidR="00C44D84" w:rsidRPr="00F240B9" w:rsidRDefault="00C44D84" w:rsidP="00F240B9">
      <w:pPr>
        <w:spacing w:after="0" w:line="276" w:lineRule="auto"/>
        <w:rPr>
          <w:rFonts w:ascii="Arial" w:hAnsi="Arial" w:cs="Arial"/>
          <w:b/>
          <w:bCs/>
          <w:sz w:val="24"/>
          <w:szCs w:val="24"/>
        </w:rPr>
      </w:pPr>
    </w:p>
    <w:p w14:paraId="26D89725" w14:textId="77777777" w:rsidR="00C44D84" w:rsidRPr="002329BA" w:rsidRDefault="00C44D84" w:rsidP="00C44D84">
      <w:pPr>
        <w:pStyle w:val="Akapitzlist"/>
        <w:numPr>
          <w:ilvl w:val="0"/>
          <w:numId w:val="9"/>
        </w:numPr>
        <w:spacing w:after="0" w:line="276" w:lineRule="auto"/>
        <w:ind w:left="357" w:hanging="357"/>
        <w:rPr>
          <w:rFonts w:ascii="Arial" w:hAnsi="Arial" w:cs="Arial"/>
          <w:b/>
          <w:bCs/>
          <w:sz w:val="24"/>
          <w:szCs w:val="24"/>
        </w:rPr>
      </w:pPr>
      <w:r w:rsidRPr="00BB233C">
        <w:rPr>
          <w:rFonts w:ascii="Arial" w:hAnsi="Arial" w:cs="Arial"/>
          <w:b/>
          <w:bCs/>
          <w:sz w:val="24"/>
          <w:szCs w:val="24"/>
        </w:rPr>
        <w:t>Kryteria merytoryczne</w:t>
      </w:r>
    </w:p>
    <w:p w14:paraId="5E2B3F4E" w14:textId="77777777" w:rsidR="00C44D84" w:rsidRDefault="00C44D84" w:rsidP="00C44D84">
      <w:pPr>
        <w:spacing w:after="0" w:line="276" w:lineRule="auto"/>
        <w:rPr>
          <w:rFonts w:ascii="Arial" w:hAnsi="Arial" w:cs="Arial"/>
          <w:b/>
          <w:bCs/>
          <w:sz w:val="24"/>
          <w:szCs w:val="24"/>
        </w:rPr>
      </w:pPr>
    </w:p>
    <w:tbl>
      <w:tblPr>
        <w:tblStyle w:val="Tabela-Siatka"/>
        <w:tblW w:w="5040" w:type="pct"/>
        <w:tblLook w:val="0620" w:firstRow="1" w:lastRow="0" w:firstColumn="0" w:lastColumn="0" w:noHBand="1" w:noVBand="1"/>
      </w:tblPr>
      <w:tblGrid>
        <w:gridCol w:w="703"/>
        <w:gridCol w:w="1698"/>
        <w:gridCol w:w="8097"/>
        <w:gridCol w:w="3608"/>
      </w:tblGrid>
      <w:tr w:rsidR="00C44D84" w:rsidRPr="00BB233C" w14:paraId="1A5CD1C0" w14:textId="77777777" w:rsidTr="006769AD">
        <w:trPr>
          <w:tblHeader/>
        </w:trPr>
        <w:tc>
          <w:tcPr>
            <w:tcW w:w="249" w:type="pct"/>
            <w:shd w:val="clear" w:color="auto" w:fill="D9D9D9" w:themeFill="background1" w:themeFillShade="D9"/>
          </w:tcPr>
          <w:p w14:paraId="3C287D83"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Nr</w:t>
            </w:r>
          </w:p>
        </w:tc>
        <w:tc>
          <w:tcPr>
            <w:tcW w:w="602" w:type="pct"/>
            <w:shd w:val="clear" w:color="auto" w:fill="D9D9D9" w:themeFill="background1" w:themeFillShade="D9"/>
          </w:tcPr>
          <w:p w14:paraId="7863CCD3"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Nazwa</w:t>
            </w:r>
          </w:p>
        </w:tc>
        <w:tc>
          <w:tcPr>
            <w:tcW w:w="2870" w:type="pct"/>
            <w:shd w:val="clear" w:color="auto" w:fill="D9D9D9" w:themeFill="background1" w:themeFillShade="D9"/>
          </w:tcPr>
          <w:p w14:paraId="27B5AA5F"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Definicja</w:t>
            </w:r>
          </w:p>
        </w:tc>
        <w:tc>
          <w:tcPr>
            <w:tcW w:w="1279" w:type="pct"/>
            <w:shd w:val="clear" w:color="auto" w:fill="D9D9D9" w:themeFill="background1" w:themeFillShade="D9"/>
          </w:tcPr>
          <w:p w14:paraId="7F55D1C1"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Opis znaczenia</w:t>
            </w:r>
          </w:p>
        </w:tc>
      </w:tr>
      <w:tr w:rsidR="00C44D84" w:rsidRPr="00BB233C" w14:paraId="03EE5285" w14:textId="77777777" w:rsidTr="006769AD">
        <w:tc>
          <w:tcPr>
            <w:tcW w:w="249" w:type="pct"/>
          </w:tcPr>
          <w:p w14:paraId="75E7774E" w14:textId="77777777" w:rsidR="00C44D84" w:rsidRPr="00BB233C" w:rsidRDefault="00C44D84" w:rsidP="006769AD">
            <w:pPr>
              <w:spacing w:line="276" w:lineRule="auto"/>
              <w:jc w:val="center"/>
              <w:rPr>
                <w:rFonts w:ascii="Arial" w:hAnsi="Arial" w:cs="Arial"/>
                <w:b/>
                <w:bCs/>
                <w:sz w:val="24"/>
                <w:szCs w:val="24"/>
              </w:rPr>
            </w:pPr>
            <w:bookmarkStart w:id="3" w:name="_Hlk129348990"/>
            <w:r w:rsidRPr="00BB233C">
              <w:rPr>
                <w:rFonts w:ascii="Arial" w:hAnsi="Arial" w:cs="Arial"/>
                <w:b/>
                <w:bCs/>
                <w:sz w:val="24"/>
                <w:szCs w:val="24"/>
              </w:rPr>
              <w:t>B.1</w:t>
            </w:r>
          </w:p>
        </w:tc>
        <w:tc>
          <w:tcPr>
            <w:tcW w:w="602" w:type="pct"/>
          </w:tcPr>
          <w:p w14:paraId="4BD8F341" w14:textId="77777777" w:rsidR="00C44D84" w:rsidRPr="00BB233C" w:rsidRDefault="00C44D84" w:rsidP="006769AD">
            <w:pPr>
              <w:spacing w:line="276" w:lineRule="auto"/>
              <w:rPr>
                <w:rFonts w:ascii="Arial" w:hAnsi="Arial" w:cs="Arial"/>
                <w:b/>
                <w:bCs/>
                <w:sz w:val="24"/>
                <w:szCs w:val="24"/>
              </w:rPr>
            </w:pPr>
            <w:r w:rsidRPr="00BB233C">
              <w:rPr>
                <w:rFonts w:ascii="Arial" w:hAnsi="Arial" w:cs="Arial"/>
                <w:b/>
                <w:color w:val="000000"/>
                <w:sz w:val="24"/>
                <w:szCs w:val="24"/>
              </w:rPr>
              <w:t>Potrzeba realizacji i grupa docelowa projektu</w:t>
            </w:r>
          </w:p>
        </w:tc>
        <w:tc>
          <w:tcPr>
            <w:tcW w:w="2870" w:type="pct"/>
          </w:tcPr>
          <w:p w14:paraId="5CF8F1A2"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W kryterium sprawdzimy, czy:</w:t>
            </w:r>
          </w:p>
          <w:p w14:paraId="555AB8B4" w14:textId="77777777" w:rsidR="00C44D84" w:rsidRPr="00BB233C" w:rsidRDefault="00C44D84" w:rsidP="00C44D84">
            <w:pPr>
              <w:pStyle w:val="Akapitzlist"/>
              <w:numPr>
                <w:ilvl w:val="0"/>
                <w:numId w:val="19"/>
              </w:numPr>
              <w:spacing w:line="276" w:lineRule="auto"/>
              <w:ind w:left="357" w:hanging="357"/>
              <w:rPr>
                <w:rFonts w:ascii="Arial" w:hAnsi="Arial" w:cs="Arial"/>
                <w:color w:val="000000"/>
                <w:sz w:val="24"/>
                <w:szCs w:val="24"/>
              </w:rPr>
            </w:pPr>
            <w:r w:rsidRPr="00BB233C">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146CBDF7" w14:textId="77777777" w:rsidR="00C44D84" w:rsidRPr="00BB233C" w:rsidRDefault="00C44D84" w:rsidP="00C44D84">
            <w:pPr>
              <w:pStyle w:val="Akapitzlist"/>
              <w:numPr>
                <w:ilvl w:val="0"/>
                <w:numId w:val="19"/>
              </w:numPr>
              <w:spacing w:line="276" w:lineRule="auto"/>
              <w:ind w:left="357" w:hanging="357"/>
              <w:rPr>
                <w:rFonts w:ascii="Arial" w:hAnsi="Arial" w:cs="Arial"/>
                <w:color w:val="000000"/>
                <w:sz w:val="24"/>
                <w:szCs w:val="24"/>
              </w:rPr>
            </w:pPr>
            <w:r w:rsidRPr="00BB233C">
              <w:rPr>
                <w:rFonts w:ascii="Arial" w:hAnsi="Arial" w:cs="Arial"/>
                <w:color w:val="000000"/>
                <w:sz w:val="24"/>
                <w:szCs w:val="24"/>
              </w:rPr>
              <w:t xml:space="preserve">dobór i opis grupy docelowej oraz sposób rekrutacji </w:t>
            </w:r>
            <w:bookmarkStart w:id="4" w:name="_Hlk126914034"/>
            <w:r>
              <w:rPr>
                <w:rFonts w:ascii="Arial" w:hAnsi="Arial" w:cs="Arial"/>
                <w:color w:val="000000"/>
                <w:sz w:val="24"/>
                <w:szCs w:val="24"/>
              </w:rPr>
              <w:t>(w tym weryfikacja kwalifikowalności grupy docelowej)</w:t>
            </w:r>
            <w:bookmarkEnd w:id="4"/>
            <w:r>
              <w:rPr>
                <w:rFonts w:ascii="Arial" w:hAnsi="Arial" w:cs="Arial"/>
                <w:color w:val="000000"/>
                <w:sz w:val="24"/>
                <w:szCs w:val="24"/>
              </w:rPr>
              <w:t xml:space="preserve"> </w:t>
            </w:r>
            <w:r w:rsidRPr="00BB233C">
              <w:rPr>
                <w:rFonts w:ascii="Arial" w:hAnsi="Arial" w:cs="Arial"/>
                <w:color w:val="000000"/>
                <w:sz w:val="24"/>
                <w:szCs w:val="24"/>
              </w:rPr>
              <w:t>jest adekwatny do założeń projektu i Regulaminu wyboru projektów.</w:t>
            </w:r>
            <w:r w:rsidRPr="00BB233C">
              <w:rPr>
                <w:rFonts w:ascii="Arial" w:hAnsi="Arial" w:cs="Arial"/>
                <w:sz w:val="24"/>
                <w:szCs w:val="24"/>
              </w:rPr>
              <w:t xml:space="preserve"> </w:t>
            </w:r>
          </w:p>
          <w:p w14:paraId="2AC067C7" w14:textId="77777777" w:rsidR="00C44D84" w:rsidRPr="00BB233C" w:rsidRDefault="00C44D84" w:rsidP="006769AD">
            <w:pPr>
              <w:pStyle w:val="Akapitzlist"/>
              <w:spacing w:line="276" w:lineRule="auto"/>
              <w:ind w:left="357"/>
              <w:rPr>
                <w:rFonts w:ascii="Arial" w:hAnsi="Arial" w:cs="Arial"/>
                <w:color w:val="000000"/>
                <w:sz w:val="24"/>
                <w:szCs w:val="24"/>
              </w:rPr>
            </w:pPr>
          </w:p>
          <w:p w14:paraId="3259F5DD" w14:textId="4E1892ED"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8B737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4039FE72" w14:textId="77777777" w:rsidR="00C44D84" w:rsidRPr="00BB233C" w:rsidRDefault="00C44D84" w:rsidP="006769AD">
            <w:pPr>
              <w:spacing w:line="276" w:lineRule="auto"/>
              <w:rPr>
                <w:rFonts w:ascii="Arial" w:hAnsi="Arial" w:cs="Arial"/>
                <w:color w:val="000000"/>
                <w:sz w:val="24"/>
                <w:szCs w:val="24"/>
              </w:rPr>
            </w:pPr>
          </w:p>
          <w:p w14:paraId="0BE3291E"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7E4E4FD8" w14:textId="234ED25F" w:rsidR="002C794C" w:rsidRPr="002C794C" w:rsidRDefault="002C794C" w:rsidP="002C794C">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4718E6F3" w14:textId="77777777" w:rsidR="002C794C" w:rsidRDefault="002C794C" w:rsidP="002C794C">
            <w:pPr>
              <w:spacing w:line="276" w:lineRule="auto"/>
              <w:rPr>
                <w:rFonts w:ascii="Arial" w:hAnsi="Arial" w:cs="Arial"/>
                <w:sz w:val="24"/>
                <w:szCs w:val="24"/>
              </w:rPr>
            </w:pPr>
          </w:p>
          <w:p w14:paraId="1C47A76A" w14:textId="11FDA359" w:rsidR="00C44D84" w:rsidRPr="00BB233C" w:rsidRDefault="002C794C" w:rsidP="006769AD">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bookmarkEnd w:id="3"/>
      <w:tr w:rsidR="00C44D84" w:rsidRPr="00BB233C" w14:paraId="24C0CB28" w14:textId="77777777" w:rsidTr="006769AD">
        <w:tc>
          <w:tcPr>
            <w:tcW w:w="249" w:type="pct"/>
          </w:tcPr>
          <w:p w14:paraId="68E076F4"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B.2</w:t>
            </w:r>
          </w:p>
        </w:tc>
        <w:tc>
          <w:tcPr>
            <w:tcW w:w="602" w:type="pct"/>
          </w:tcPr>
          <w:p w14:paraId="06406927" w14:textId="77777777" w:rsidR="00C44D84" w:rsidRPr="00BB233C" w:rsidRDefault="00C44D84" w:rsidP="006769AD">
            <w:pPr>
              <w:spacing w:line="276" w:lineRule="auto"/>
              <w:rPr>
                <w:rFonts w:ascii="Arial" w:hAnsi="Arial" w:cs="Arial"/>
                <w:b/>
                <w:color w:val="000000"/>
                <w:sz w:val="24"/>
                <w:szCs w:val="24"/>
              </w:rPr>
            </w:pPr>
            <w:r w:rsidRPr="00BB233C">
              <w:rPr>
                <w:rFonts w:ascii="Arial" w:hAnsi="Arial" w:cs="Arial"/>
                <w:b/>
                <w:color w:val="000000"/>
                <w:sz w:val="24"/>
                <w:szCs w:val="24"/>
              </w:rPr>
              <w:t>Wskaźniki projektu</w:t>
            </w:r>
          </w:p>
        </w:tc>
        <w:tc>
          <w:tcPr>
            <w:tcW w:w="2870" w:type="pct"/>
          </w:tcPr>
          <w:p w14:paraId="700EAFF7"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W kryterium sprawdzimy prawidłowość opisu i doboru wskaźników do założeń projektu i Regulaminu wyboru projektów, w tym:</w:t>
            </w:r>
          </w:p>
          <w:p w14:paraId="7E819CC6" w14:textId="77777777" w:rsidR="00C44D84" w:rsidRDefault="00C44D84" w:rsidP="00C44D84">
            <w:pPr>
              <w:pStyle w:val="Akapitzlist"/>
              <w:numPr>
                <w:ilvl w:val="0"/>
                <w:numId w:val="20"/>
              </w:numPr>
              <w:spacing w:line="276" w:lineRule="auto"/>
              <w:ind w:left="357" w:hanging="357"/>
              <w:rPr>
                <w:rFonts w:ascii="Arial" w:hAnsi="Arial" w:cs="Arial"/>
                <w:color w:val="000000"/>
                <w:sz w:val="24"/>
                <w:szCs w:val="24"/>
              </w:rPr>
            </w:pPr>
            <w:r w:rsidRPr="00BB233C">
              <w:rPr>
                <w:rFonts w:ascii="Arial" w:hAnsi="Arial" w:cs="Arial"/>
                <w:color w:val="000000"/>
                <w:sz w:val="24"/>
                <w:szCs w:val="24"/>
              </w:rPr>
              <w:t>możliwość osiągnięcia w ramach projektu skwantyfikowanych wskaźników produktów i rezultatów;</w:t>
            </w:r>
          </w:p>
          <w:p w14:paraId="4D68567C" w14:textId="77777777" w:rsidR="00C44D84" w:rsidRDefault="00C44D84" w:rsidP="00C44D84">
            <w:pPr>
              <w:pStyle w:val="Akapitzlist"/>
              <w:numPr>
                <w:ilvl w:val="0"/>
                <w:numId w:val="20"/>
              </w:numPr>
              <w:spacing w:line="276" w:lineRule="auto"/>
              <w:ind w:left="357" w:hanging="357"/>
              <w:rPr>
                <w:rFonts w:ascii="Arial" w:hAnsi="Arial" w:cs="Arial"/>
                <w:color w:val="000000"/>
                <w:sz w:val="24"/>
                <w:szCs w:val="24"/>
              </w:rPr>
            </w:pPr>
            <w:r w:rsidRPr="00F47307">
              <w:rPr>
                <w:rFonts w:ascii="Arial" w:hAnsi="Arial" w:cs="Arial"/>
                <w:color w:val="000000"/>
                <w:sz w:val="24"/>
                <w:szCs w:val="24"/>
              </w:rPr>
              <w:t>adekwatność i poprawność sformułowania wskaźników;</w:t>
            </w:r>
          </w:p>
          <w:p w14:paraId="36CAA4F2" w14:textId="77777777" w:rsidR="00C44D84" w:rsidRPr="00F47307" w:rsidRDefault="00C44D84" w:rsidP="00C44D84">
            <w:pPr>
              <w:pStyle w:val="Akapitzlist"/>
              <w:numPr>
                <w:ilvl w:val="0"/>
                <w:numId w:val="20"/>
              </w:numPr>
              <w:spacing w:line="276" w:lineRule="auto"/>
              <w:ind w:left="357" w:hanging="357"/>
              <w:rPr>
                <w:rFonts w:ascii="Arial" w:hAnsi="Arial" w:cs="Arial"/>
                <w:color w:val="000000"/>
                <w:sz w:val="24"/>
                <w:szCs w:val="24"/>
              </w:rPr>
            </w:pPr>
            <w:r w:rsidRPr="00F47307">
              <w:rPr>
                <w:rFonts w:ascii="Arial" w:hAnsi="Arial" w:cs="Arial"/>
                <w:color w:val="000000"/>
                <w:sz w:val="24"/>
                <w:szCs w:val="24"/>
              </w:rPr>
              <w:t>sposób mierzenia wskaźników ze wskazaniem źródła pomiaru.</w:t>
            </w:r>
          </w:p>
          <w:p w14:paraId="17269FD9" w14:textId="77777777" w:rsidR="00C44D84" w:rsidRPr="00BB233C" w:rsidRDefault="00C44D84" w:rsidP="006769AD">
            <w:pPr>
              <w:spacing w:line="276" w:lineRule="auto"/>
              <w:rPr>
                <w:rFonts w:ascii="Arial" w:hAnsi="Arial" w:cs="Arial"/>
                <w:color w:val="000000"/>
                <w:sz w:val="24"/>
                <w:szCs w:val="24"/>
              </w:rPr>
            </w:pPr>
          </w:p>
          <w:p w14:paraId="3FCF09B2" w14:textId="3A95E42A"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8B737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04B3BE8B" w14:textId="77777777" w:rsidR="00C44D84" w:rsidRPr="00BB233C" w:rsidRDefault="00C44D84" w:rsidP="006769AD">
            <w:pPr>
              <w:spacing w:line="276" w:lineRule="auto"/>
              <w:rPr>
                <w:rFonts w:ascii="Arial" w:hAnsi="Arial" w:cs="Arial"/>
                <w:color w:val="000000"/>
                <w:sz w:val="24"/>
                <w:szCs w:val="24"/>
              </w:rPr>
            </w:pPr>
          </w:p>
          <w:p w14:paraId="7EA19BE8"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p w14:paraId="18E70314" w14:textId="77777777" w:rsidR="00C44D84" w:rsidRPr="00BB233C" w:rsidRDefault="00C44D84" w:rsidP="006769AD">
            <w:pPr>
              <w:spacing w:line="276" w:lineRule="auto"/>
              <w:rPr>
                <w:rFonts w:ascii="Arial" w:hAnsi="Arial" w:cs="Arial"/>
                <w:color w:val="000000"/>
                <w:sz w:val="24"/>
                <w:szCs w:val="24"/>
              </w:rPr>
            </w:pPr>
          </w:p>
        </w:tc>
        <w:tc>
          <w:tcPr>
            <w:tcW w:w="1279" w:type="pct"/>
          </w:tcPr>
          <w:p w14:paraId="33E18495" w14:textId="57B32997" w:rsidR="002C794C" w:rsidRPr="002C794C" w:rsidRDefault="002C794C" w:rsidP="002C794C">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164A1753" w14:textId="77777777" w:rsidR="002C794C" w:rsidRDefault="002C794C" w:rsidP="002C794C">
            <w:pPr>
              <w:spacing w:line="276" w:lineRule="auto"/>
              <w:rPr>
                <w:rFonts w:ascii="Arial" w:hAnsi="Arial" w:cs="Arial"/>
                <w:sz w:val="24"/>
                <w:szCs w:val="24"/>
              </w:rPr>
            </w:pPr>
          </w:p>
          <w:p w14:paraId="057CEDF0" w14:textId="30D18316" w:rsidR="00C44D84" w:rsidRPr="00BB233C" w:rsidRDefault="002C794C" w:rsidP="006769AD">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C44D84" w:rsidRPr="00BB233C" w14:paraId="1FE36B15" w14:textId="77777777" w:rsidTr="006769AD">
        <w:tc>
          <w:tcPr>
            <w:tcW w:w="249" w:type="pct"/>
          </w:tcPr>
          <w:p w14:paraId="133E9580"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B.3</w:t>
            </w:r>
          </w:p>
        </w:tc>
        <w:tc>
          <w:tcPr>
            <w:tcW w:w="602" w:type="pct"/>
          </w:tcPr>
          <w:p w14:paraId="62FA0C6A" w14:textId="77777777" w:rsidR="00C44D84" w:rsidRPr="00BB233C" w:rsidRDefault="00C44D84" w:rsidP="006769AD">
            <w:pPr>
              <w:spacing w:line="276" w:lineRule="auto"/>
              <w:rPr>
                <w:rFonts w:ascii="Arial" w:hAnsi="Arial" w:cs="Arial"/>
                <w:b/>
                <w:color w:val="000000"/>
                <w:sz w:val="24"/>
                <w:szCs w:val="24"/>
              </w:rPr>
            </w:pPr>
            <w:r w:rsidRPr="00BB233C">
              <w:rPr>
                <w:rFonts w:ascii="Arial" w:hAnsi="Arial" w:cs="Arial"/>
                <w:b/>
                <w:color w:val="000000"/>
                <w:sz w:val="24"/>
                <w:szCs w:val="24"/>
              </w:rPr>
              <w:t>Zadania projektu</w:t>
            </w:r>
          </w:p>
        </w:tc>
        <w:tc>
          <w:tcPr>
            <w:tcW w:w="2870" w:type="pct"/>
          </w:tcPr>
          <w:p w14:paraId="2DBB3233"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01819364" w14:textId="77777777" w:rsidR="00C44D84" w:rsidRPr="00BB233C" w:rsidRDefault="00C44D84" w:rsidP="00C44D84">
            <w:pPr>
              <w:pStyle w:val="Akapitzlist"/>
              <w:numPr>
                <w:ilvl w:val="0"/>
                <w:numId w:val="21"/>
              </w:numPr>
              <w:spacing w:line="276" w:lineRule="auto"/>
              <w:ind w:left="357" w:hanging="357"/>
              <w:rPr>
                <w:rFonts w:ascii="Arial" w:hAnsi="Arial" w:cs="Arial"/>
                <w:color w:val="000000"/>
                <w:sz w:val="24"/>
                <w:szCs w:val="24"/>
              </w:rPr>
            </w:pPr>
            <w:r w:rsidRPr="00BB233C">
              <w:rPr>
                <w:rFonts w:ascii="Arial" w:hAnsi="Arial" w:cs="Arial"/>
                <w:color w:val="000000"/>
                <w:sz w:val="24"/>
                <w:szCs w:val="24"/>
              </w:rPr>
              <w:t>trafność doboru zadań i ich merytoryczną zawartość w świetle zdiagnozowanego/ych problemu/ów oraz założonych celów/wskaźników;</w:t>
            </w:r>
          </w:p>
          <w:p w14:paraId="63001408" w14:textId="77777777" w:rsidR="00C44D84" w:rsidRPr="00BB233C" w:rsidRDefault="00C44D84" w:rsidP="00C44D84">
            <w:pPr>
              <w:pStyle w:val="Akapitzlist"/>
              <w:numPr>
                <w:ilvl w:val="0"/>
                <w:numId w:val="21"/>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opis zadań jest adekwatny do założeń projektu;</w:t>
            </w:r>
          </w:p>
          <w:p w14:paraId="150D534C" w14:textId="77777777" w:rsidR="00C44D84" w:rsidRPr="00BB233C" w:rsidRDefault="00C44D84" w:rsidP="00C44D84">
            <w:pPr>
              <w:pStyle w:val="Akapitzlist"/>
              <w:numPr>
                <w:ilvl w:val="0"/>
                <w:numId w:val="21"/>
              </w:numPr>
              <w:spacing w:line="276" w:lineRule="auto"/>
              <w:ind w:left="357" w:hanging="357"/>
              <w:rPr>
                <w:rFonts w:ascii="Arial" w:hAnsi="Arial" w:cs="Arial"/>
                <w:color w:val="000000"/>
                <w:sz w:val="24"/>
                <w:szCs w:val="24"/>
              </w:rPr>
            </w:pPr>
            <w:r w:rsidRPr="00BB233C">
              <w:rPr>
                <w:rFonts w:ascii="Arial" w:hAnsi="Arial" w:cs="Arial"/>
                <w:color w:val="000000"/>
                <w:sz w:val="24"/>
                <w:szCs w:val="24"/>
              </w:rPr>
              <w:t>zgodność planowanych działań z przepisami właściwymi dla obszaru merytorycznego i warunkami wsparcia określonymi w Regulaminie wyboru projektów;</w:t>
            </w:r>
          </w:p>
          <w:p w14:paraId="3B414820" w14:textId="77777777" w:rsidR="00C44D84" w:rsidRPr="00BB233C" w:rsidRDefault="00C44D84" w:rsidP="00C44D84">
            <w:pPr>
              <w:pStyle w:val="Akapitzlist"/>
              <w:numPr>
                <w:ilvl w:val="0"/>
                <w:numId w:val="21"/>
              </w:numPr>
              <w:spacing w:line="276" w:lineRule="auto"/>
              <w:ind w:left="357" w:hanging="357"/>
              <w:rPr>
                <w:rFonts w:ascii="Arial" w:hAnsi="Arial" w:cs="Arial"/>
                <w:color w:val="000000"/>
                <w:sz w:val="24"/>
                <w:szCs w:val="24"/>
              </w:rPr>
            </w:pPr>
            <w:r w:rsidRPr="00BB233C">
              <w:rPr>
                <w:rFonts w:ascii="Arial" w:hAnsi="Arial" w:cs="Arial"/>
                <w:color w:val="000000"/>
                <w:sz w:val="24"/>
                <w:szCs w:val="24"/>
              </w:rPr>
              <w:lastRenderedPageBreak/>
              <w:t>podział zadań (wnioskodawca/partner) – dotyczy projektów partnerskich;</w:t>
            </w:r>
          </w:p>
          <w:p w14:paraId="5278D255" w14:textId="77777777" w:rsidR="00C44D84" w:rsidRPr="00BB233C" w:rsidRDefault="00C44D84" w:rsidP="00C44D84">
            <w:pPr>
              <w:pStyle w:val="Akapitzlist"/>
              <w:numPr>
                <w:ilvl w:val="0"/>
                <w:numId w:val="21"/>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0029F780" w14:textId="77777777" w:rsidR="00C44D84" w:rsidRPr="00BB233C" w:rsidRDefault="00C44D84" w:rsidP="00C44D84">
            <w:pPr>
              <w:pStyle w:val="Akapitzlist"/>
              <w:numPr>
                <w:ilvl w:val="0"/>
                <w:numId w:val="21"/>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projekt zakłada racjonalny harmonogram zadań.</w:t>
            </w:r>
          </w:p>
          <w:p w14:paraId="65089D33" w14:textId="77777777" w:rsidR="00C44D84" w:rsidRPr="00BB233C" w:rsidRDefault="00C44D84" w:rsidP="006769AD">
            <w:pPr>
              <w:spacing w:line="276" w:lineRule="auto"/>
              <w:rPr>
                <w:rFonts w:ascii="Arial" w:hAnsi="Arial" w:cs="Arial"/>
                <w:color w:val="000000"/>
                <w:sz w:val="24"/>
                <w:szCs w:val="24"/>
              </w:rPr>
            </w:pPr>
          </w:p>
          <w:p w14:paraId="1683941C" w14:textId="0CE60D00"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8B737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50D5AB38" w14:textId="77777777" w:rsidR="00C44D84" w:rsidRPr="00BB233C" w:rsidRDefault="00C44D84" w:rsidP="006769AD">
            <w:pPr>
              <w:spacing w:line="276" w:lineRule="auto"/>
              <w:rPr>
                <w:rFonts w:ascii="Arial" w:hAnsi="Arial" w:cs="Arial"/>
                <w:color w:val="000000"/>
                <w:sz w:val="24"/>
                <w:szCs w:val="24"/>
              </w:rPr>
            </w:pPr>
          </w:p>
          <w:p w14:paraId="30167443"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08E08A7E" w14:textId="0CB4A66D" w:rsidR="002C794C" w:rsidRPr="002C794C" w:rsidRDefault="002C794C" w:rsidP="002C794C">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15043041" w14:textId="77777777" w:rsidR="002C794C" w:rsidRDefault="002C794C" w:rsidP="002C794C">
            <w:pPr>
              <w:spacing w:line="276" w:lineRule="auto"/>
              <w:rPr>
                <w:rFonts w:ascii="Arial" w:hAnsi="Arial" w:cs="Arial"/>
                <w:sz w:val="24"/>
                <w:szCs w:val="24"/>
              </w:rPr>
            </w:pPr>
          </w:p>
          <w:p w14:paraId="7C1A8168" w14:textId="17ACCD75" w:rsidR="00C44D84" w:rsidRPr="00BB233C" w:rsidRDefault="002C794C" w:rsidP="006769AD">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lastRenderedPageBreak/>
              <w:t>w Regulaminie wyboru projektów.</w:t>
            </w:r>
          </w:p>
        </w:tc>
      </w:tr>
      <w:tr w:rsidR="00C44D84" w:rsidRPr="00BB233C" w14:paraId="6ECCAAB7" w14:textId="77777777" w:rsidTr="006769AD">
        <w:tc>
          <w:tcPr>
            <w:tcW w:w="249" w:type="pct"/>
          </w:tcPr>
          <w:p w14:paraId="728FBCE6"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lastRenderedPageBreak/>
              <w:t>B.4</w:t>
            </w:r>
          </w:p>
        </w:tc>
        <w:tc>
          <w:tcPr>
            <w:tcW w:w="602" w:type="pct"/>
          </w:tcPr>
          <w:p w14:paraId="0F4EAD35" w14:textId="77777777" w:rsidR="00C44D84" w:rsidRPr="00BB233C" w:rsidRDefault="00C44D84" w:rsidP="006769AD">
            <w:pPr>
              <w:spacing w:line="276" w:lineRule="auto"/>
              <w:rPr>
                <w:rFonts w:ascii="Arial" w:hAnsi="Arial" w:cs="Arial"/>
                <w:b/>
                <w:color w:val="000000"/>
                <w:sz w:val="24"/>
                <w:szCs w:val="24"/>
              </w:rPr>
            </w:pPr>
            <w:r w:rsidRPr="00BB233C">
              <w:rPr>
                <w:rFonts w:ascii="Arial" w:hAnsi="Arial" w:cs="Arial"/>
                <w:b/>
                <w:color w:val="000000"/>
                <w:sz w:val="24"/>
                <w:szCs w:val="24"/>
              </w:rPr>
              <w:t>Potencjał do realizacji projektu</w:t>
            </w:r>
          </w:p>
        </w:tc>
        <w:tc>
          <w:tcPr>
            <w:tcW w:w="2870" w:type="pct"/>
          </w:tcPr>
          <w:p w14:paraId="58578239"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302BB8D9" w14:textId="77777777" w:rsidR="00C44D84" w:rsidRPr="00BB233C" w:rsidRDefault="00C44D84" w:rsidP="00C44D84">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doświadczenie wnioskodawcy w obszarze tematycznym, którego dotyczy realizowany projekt, na danym terytorium i w pracy z daną grupą docelową;</w:t>
            </w:r>
          </w:p>
          <w:p w14:paraId="185F2524" w14:textId="77777777" w:rsidR="00C44D84" w:rsidRPr="00BB233C" w:rsidRDefault="00C44D84" w:rsidP="00C44D84">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potencjał kadrowy i techniczny planowany do zaangażowania w ramach projektu,</w:t>
            </w:r>
          </w:p>
          <w:p w14:paraId="1520946C" w14:textId="77777777" w:rsidR="00C44D84" w:rsidRPr="00BB233C" w:rsidRDefault="00C44D84" w:rsidP="00C44D84">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opis potencjału i doświadczenia wnioskodawcy jest adekwatny do założeń projektu i Regulaminu wyboru projektów;</w:t>
            </w:r>
          </w:p>
          <w:p w14:paraId="1DEAAB82" w14:textId="77777777" w:rsidR="00C44D84" w:rsidRPr="00BB233C" w:rsidRDefault="00C44D84" w:rsidP="00C44D84">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 xml:space="preserve">sposób zarządzania projektem. </w:t>
            </w:r>
          </w:p>
          <w:p w14:paraId="4EC25D83" w14:textId="77777777" w:rsidR="00C44D84" w:rsidRPr="00BB233C" w:rsidRDefault="00C44D84" w:rsidP="006769AD">
            <w:pPr>
              <w:spacing w:line="276" w:lineRule="auto"/>
              <w:rPr>
                <w:rFonts w:ascii="Arial" w:hAnsi="Arial" w:cs="Arial"/>
                <w:color w:val="000000"/>
                <w:sz w:val="24"/>
                <w:szCs w:val="24"/>
              </w:rPr>
            </w:pPr>
          </w:p>
          <w:p w14:paraId="118A48C7" w14:textId="708D6C9F"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8B7374">
              <w:rPr>
                <w:rFonts w:ascii="Arial" w:hAnsi="Arial" w:cs="Arial"/>
                <w:color w:val="000000"/>
                <w:sz w:val="24"/>
                <w:szCs w:val="24"/>
              </w:rPr>
              <w:t xml:space="preserve">, w </w:t>
            </w:r>
            <w:r w:rsidR="008B7374">
              <w:rPr>
                <w:rFonts w:ascii="Arial" w:hAnsi="Arial" w:cs="Arial"/>
                <w:color w:val="000000"/>
                <w:sz w:val="24"/>
                <w:szCs w:val="24"/>
              </w:rPr>
              <w:lastRenderedPageBreak/>
              <w:t>zakresie zgodności z wytycznymi, o których mowa w ustawie wdrożeniowej, oraz przepisami prawa krajowego</w:t>
            </w:r>
            <w:r w:rsidRPr="00BB233C">
              <w:rPr>
                <w:rFonts w:ascii="Arial" w:hAnsi="Arial" w:cs="Arial"/>
                <w:color w:val="000000"/>
                <w:sz w:val="24"/>
                <w:szCs w:val="24"/>
              </w:rPr>
              <w:t>.</w:t>
            </w:r>
          </w:p>
          <w:p w14:paraId="0116BA23" w14:textId="77777777" w:rsidR="00C44D84" w:rsidRPr="00BB233C" w:rsidRDefault="00C44D84" w:rsidP="006769AD">
            <w:pPr>
              <w:spacing w:line="276" w:lineRule="auto"/>
              <w:rPr>
                <w:rFonts w:ascii="Arial" w:hAnsi="Arial" w:cs="Arial"/>
                <w:color w:val="000000"/>
                <w:sz w:val="24"/>
                <w:szCs w:val="24"/>
              </w:rPr>
            </w:pPr>
          </w:p>
          <w:p w14:paraId="5FEF7AE6"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64EF59F6" w14:textId="0F26AD1D" w:rsidR="002C794C" w:rsidRPr="002C794C" w:rsidRDefault="002C794C" w:rsidP="002C794C">
            <w:pPr>
              <w:spacing w:line="276" w:lineRule="auto"/>
              <w:rPr>
                <w:rFonts w:ascii="Arial" w:hAnsi="Arial" w:cs="Arial"/>
                <w:color w:val="000000"/>
                <w:sz w:val="24"/>
                <w:szCs w:val="24"/>
              </w:rPr>
            </w:pPr>
            <w:r w:rsidRPr="003B1556">
              <w:rPr>
                <w:rFonts w:ascii="Arial" w:hAnsi="Arial" w:cs="Arial"/>
                <w:color w:val="000000"/>
                <w:sz w:val="24"/>
                <w:szCs w:val="24"/>
              </w:rPr>
              <w:lastRenderedPageBreak/>
              <w:t>Tak/nie</w:t>
            </w:r>
            <w:r w:rsidRPr="003B1556">
              <w:rPr>
                <w:rFonts w:ascii="Arial" w:hAnsi="Arial" w:cs="Arial"/>
                <w:color w:val="000000"/>
                <w:sz w:val="24"/>
                <w:szCs w:val="24"/>
              </w:rPr>
              <w:br/>
              <w:t>(niespełnienie kryterium oznacza negatywną ocenę).</w:t>
            </w:r>
          </w:p>
          <w:p w14:paraId="3D125347" w14:textId="77777777" w:rsidR="002C794C" w:rsidRDefault="002C794C" w:rsidP="002C794C">
            <w:pPr>
              <w:spacing w:line="276" w:lineRule="auto"/>
              <w:rPr>
                <w:rFonts w:ascii="Arial" w:hAnsi="Arial" w:cs="Arial"/>
                <w:sz w:val="24"/>
                <w:szCs w:val="24"/>
              </w:rPr>
            </w:pPr>
          </w:p>
          <w:p w14:paraId="5661537C" w14:textId="7711144D" w:rsidR="00C44D84" w:rsidRPr="00BB233C" w:rsidRDefault="003E49CB" w:rsidP="006769AD">
            <w:pPr>
              <w:spacing w:line="276" w:lineRule="auto"/>
              <w:rPr>
                <w:rFonts w:ascii="Arial" w:hAnsi="Arial" w:cs="Arial"/>
                <w:b/>
                <w:bCs/>
                <w:sz w:val="24"/>
                <w:szCs w:val="24"/>
              </w:rPr>
            </w:pPr>
            <w:r w:rsidRPr="00945AEE">
              <w:rPr>
                <w:rFonts w:ascii="Arial" w:hAnsi="Arial" w:cs="Arial"/>
                <w:color w:val="000000"/>
                <w:sz w:val="24"/>
                <w:szCs w:val="24"/>
              </w:rPr>
              <w:t>Nie dopuszcza się możliwości skierowania kryterium do negocjacji.</w:t>
            </w:r>
          </w:p>
        </w:tc>
      </w:tr>
      <w:tr w:rsidR="00C44D84" w:rsidRPr="00BB233C" w14:paraId="7936DE5F" w14:textId="77777777" w:rsidTr="006769AD">
        <w:tc>
          <w:tcPr>
            <w:tcW w:w="249" w:type="pct"/>
          </w:tcPr>
          <w:p w14:paraId="3CBE132F" w14:textId="77777777" w:rsidR="00C44D84" w:rsidRPr="00BB233C" w:rsidRDefault="00C44D84" w:rsidP="006769AD">
            <w:pPr>
              <w:spacing w:line="276" w:lineRule="auto"/>
              <w:jc w:val="center"/>
              <w:rPr>
                <w:rFonts w:ascii="Arial" w:hAnsi="Arial" w:cs="Arial"/>
                <w:b/>
                <w:bCs/>
                <w:sz w:val="24"/>
                <w:szCs w:val="24"/>
              </w:rPr>
            </w:pPr>
            <w:r w:rsidRPr="00BB233C">
              <w:rPr>
                <w:rFonts w:ascii="Arial" w:hAnsi="Arial" w:cs="Arial"/>
                <w:b/>
                <w:bCs/>
                <w:sz w:val="24"/>
                <w:szCs w:val="24"/>
              </w:rPr>
              <w:t>B.5</w:t>
            </w:r>
          </w:p>
        </w:tc>
        <w:tc>
          <w:tcPr>
            <w:tcW w:w="602" w:type="pct"/>
          </w:tcPr>
          <w:p w14:paraId="62F2D0B5" w14:textId="77777777" w:rsidR="00C44D84" w:rsidRPr="00BB233C" w:rsidRDefault="00C44D84" w:rsidP="006769AD">
            <w:pPr>
              <w:spacing w:line="276" w:lineRule="auto"/>
              <w:rPr>
                <w:rFonts w:ascii="Arial" w:hAnsi="Arial" w:cs="Arial"/>
                <w:b/>
                <w:color w:val="000000"/>
                <w:sz w:val="24"/>
                <w:szCs w:val="24"/>
              </w:rPr>
            </w:pPr>
            <w:r w:rsidRPr="00BB233C">
              <w:rPr>
                <w:rFonts w:ascii="Arial" w:hAnsi="Arial" w:cs="Arial"/>
                <w:b/>
                <w:color w:val="000000"/>
                <w:sz w:val="24"/>
                <w:szCs w:val="24"/>
              </w:rPr>
              <w:t>Budżet projektu</w:t>
            </w:r>
          </w:p>
        </w:tc>
        <w:tc>
          <w:tcPr>
            <w:tcW w:w="2870" w:type="pct"/>
          </w:tcPr>
          <w:p w14:paraId="183D9968"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0E32E29B" w14:textId="77777777" w:rsidR="00C44D84" w:rsidRPr="00BB233C" w:rsidRDefault="00C44D84" w:rsidP="00C44D84">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zgodność budżetu projektu z Wytycznymi dotyczącymi kwalifikowalności wydatków na lata 2021-2027;</w:t>
            </w:r>
          </w:p>
          <w:p w14:paraId="512C1426" w14:textId="77777777" w:rsidR="00C44D84" w:rsidRPr="00BB233C" w:rsidRDefault="00C44D84" w:rsidP="00C44D84">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niezbędność planowanych wydatków w budżecie projektu, w tym:</w:t>
            </w:r>
          </w:p>
          <w:p w14:paraId="230DC65B" w14:textId="77777777" w:rsidR="00C44D84" w:rsidRPr="00BB233C" w:rsidRDefault="00C44D84" w:rsidP="00C44D84">
            <w:pPr>
              <w:pStyle w:val="Akapitzlist"/>
              <w:numPr>
                <w:ilvl w:val="0"/>
                <w:numId w:val="24"/>
              </w:numPr>
              <w:spacing w:line="276" w:lineRule="auto"/>
              <w:rPr>
                <w:rFonts w:ascii="Arial" w:hAnsi="Arial" w:cs="Arial"/>
                <w:color w:val="000000"/>
                <w:sz w:val="24"/>
                <w:szCs w:val="24"/>
              </w:rPr>
            </w:pPr>
            <w:r w:rsidRPr="00BB233C">
              <w:rPr>
                <w:rFonts w:ascii="Arial" w:hAnsi="Arial" w:cs="Arial"/>
                <w:color w:val="000000"/>
                <w:sz w:val="24"/>
                <w:szCs w:val="24"/>
              </w:rPr>
              <w:t>czy wydatki wynikają bezpośrednio z opisanych działań i przyczyniają się do osiągnięcia produktów projektu;</w:t>
            </w:r>
          </w:p>
          <w:p w14:paraId="627F4EA6" w14:textId="77777777" w:rsidR="00C44D84" w:rsidRPr="00BB233C" w:rsidRDefault="00C44D84" w:rsidP="00C44D84">
            <w:pPr>
              <w:pStyle w:val="Akapitzlist"/>
              <w:numPr>
                <w:ilvl w:val="0"/>
                <w:numId w:val="24"/>
              </w:numPr>
              <w:spacing w:line="276" w:lineRule="auto"/>
              <w:rPr>
                <w:rFonts w:ascii="Arial" w:hAnsi="Arial" w:cs="Arial"/>
                <w:color w:val="000000"/>
                <w:sz w:val="24"/>
                <w:szCs w:val="24"/>
              </w:rPr>
            </w:pPr>
            <w:r w:rsidRPr="00BB233C">
              <w:rPr>
                <w:rFonts w:ascii="Arial" w:hAnsi="Arial" w:cs="Arial"/>
                <w:color w:val="000000"/>
                <w:sz w:val="24"/>
                <w:szCs w:val="24"/>
              </w:rPr>
              <w:t>czy nie ujęto wydatków, które wykazano jako potencjał wnioskodawcy (chyba, że stanowią wkład własny);</w:t>
            </w:r>
          </w:p>
          <w:p w14:paraId="48F91BFB" w14:textId="77777777" w:rsidR="00C44D84" w:rsidRPr="00BB233C" w:rsidRDefault="00C44D84" w:rsidP="00C44D84">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racjonalność i efektywność planowanych wydatków, w tym:</w:t>
            </w:r>
          </w:p>
          <w:p w14:paraId="17B358AF" w14:textId="77777777" w:rsidR="00C44D84" w:rsidRPr="00BB233C" w:rsidRDefault="00C44D84" w:rsidP="00C44D84">
            <w:pPr>
              <w:pStyle w:val="Akapitzlist"/>
              <w:numPr>
                <w:ilvl w:val="0"/>
                <w:numId w:val="25"/>
              </w:numPr>
              <w:spacing w:line="276" w:lineRule="auto"/>
              <w:rPr>
                <w:rFonts w:ascii="Arial" w:hAnsi="Arial" w:cs="Arial"/>
                <w:color w:val="000000"/>
                <w:sz w:val="24"/>
                <w:szCs w:val="24"/>
              </w:rPr>
            </w:pPr>
            <w:r w:rsidRPr="00BB233C">
              <w:rPr>
                <w:rFonts w:ascii="Arial" w:hAnsi="Arial" w:cs="Arial"/>
                <w:color w:val="000000"/>
                <w:sz w:val="24"/>
                <w:szCs w:val="24"/>
              </w:rPr>
              <w:t>czy są adekwatne do zakresu i specyfiki projektu, czasu jego realizacji oraz planowanych produktów projektu;</w:t>
            </w:r>
          </w:p>
          <w:p w14:paraId="565DE5A6" w14:textId="77777777" w:rsidR="00C44D84" w:rsidRPr="00BB233C" w:rsidRDefault="00C44D84" w:rsidP="00C44D84">
            <w:pPr>
              <w:pStyle w:val="Akapitzlist"/>
              <w:numPr>
                <w:ilvl w:val="0"/>
                <w:numId w:val="25"/>
              </w:numPr>
              <w:spacing w:line="276" w:lineRule="auto"/>
              <w:rPr>
                <w:rFonts w:ascii="Arial" w:hAnsi="Arial" w:cs="Arial"/>
                <w:color w:val="000000"/>
                <w:sz w:val="24"/>
                <w:szCs w:val="24"/>
              </w:rPr>
            </w:pPr>
            <w:r w:rsidRPr="00BB233C">
              <w:rPr>
                <w:rFonts w:ascii="Arial" w:hAnsi="Arial" w:cs="Arial"/>
                <w:color w:val="000000"/>
                <w:sz w:val="24"/>
                <w:szCs w:val="24"/>
              </w:rPr>
              <w:t>czy są zgodne ze standardami lub cenami rynkowymi towarów lub usług,</w:t>
            </w:r>
          </w:p>
          <w:p w14:paraId="6B3FF45C" w14:textId="77777777" w:rsidR="00C44D84" w:rsidRPr="00BB233C" w:rsidRDefault="00C44D84" w:rsidP="00C44D84">
            <w:pPr>
              <w:pStyle w:val="Akapitzlist"/>
              <w:numPr>
                <w:ilvl w:val="0"/>
                <w:numId w:val="25"/>
              </w:numPr>
              <w:spacing w:line="276" w:lineRule="auto"/>
              <w:rPr>
                <w:rFonts w:ascii="Arial" w:hAnsi="Arial" w:cs="Arial"/>
                <w:color w:val="000000"/>
                <w:sz w:val="24"/>
                <w:szCs w:val="24"/>
              </w:rPr>
            </w:pPr>
            <w:r w:rsidRPr="00BB233C">
              <w:rPr>
                <w:rFonts w:ascii="Arial" w:hAnsi="Arial" w:cs="Arial"/>
                <w:color w:val="000000"/>
                <w:sz w:val="24"/>
                <w:szCs w:val="24"/>
              </w:rPr>
              <w:t>czy określone w projekcie nakłady finansowe służą osiągnięciu możliwie najkorzystniejszych efektów realizacji zadań.</w:t>
            </w:r>
          </w:p>
          <w:p w14:paraId="0F8E4C36" w14:textId="77777777" w:rsidR="00C44D84" w:rsidRPr="00BB233C" w:rsidRDefault="00C44D84" w:rsidP="00C44D84">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poprawność sporządzenia budżetu (m.in. koszty pośrednie, cross-financing, wkład własny, jednostki miar, błędne wyliczenia itp.).</w:t>
            </w:r>
          </w:p>
          <w:p w14:paraId="610E5E8D" w14:textId="77777777" w:rsidR="00C44D84" w:rsidRPr="00BB233C" w:rsidRDefault="00C44D84" w:rsidP="00C44D84">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budżet projektu jest adekwatny do założeń projektu i Regulaminu wyboru projektów.</w:t>
            </w:r>
          </w:p>
          <w:p w14:paraId="7F4E2421" w14:textId="77777777" w:rsidR="00C44D84" w:rsidRPr="00BB233C" w:rsidRDefault="00C44D84" w:rsidP="006769AD">
            <w:pPr>
              <w:spacing w:line="276" w:lineRule="auto"/>
              <w:rPr>
                <w:rFonts w:ascii="Arial" w:hAnsi="Arial" w:cs="Arial"/>
                <w:color w:val="000000"/>
                <w:sz w:val="24"/>
                <w:szCs w:val="24"/>
              </w:rPr>
            </w:pPr>
          </w:p>
          <w:p w14:paraId="73CD0F2E" w14:textId="7C8D15BB"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8B7374">
              <w:rPr>
                <w:rFonts w:ascii="Arial" w:hAnsi="Arial" w:cs="Arial"/>
                <w:color w:val="000000"/>
                <w:sz w:val="24"/>
                <w:szCs w:val="24"/>
              </w:rPr>
              <w:t xml:space="preserve">, w </w:t>
            </w:r>
            <w:r w:rsidR="008B7374">
              <w:rPr>
                <w:rFonts w:ascii="Arial" w:hAnsi="Arial" w:cs="Arial"/>
                <w:color w:val="000000"/>
                <w:sz w:val="24"/>
                <w:szCs w:val="24"/>
              </w:rPr>
              <w:lastRenderedPageBreak/>
              <w:t>zakresie zgodności z wytycznymi, o których mowa w ustawie wdrożeniowej, oraz przepisami prawa krajowego</w:t>
            </w:r>
            <w:r w:rsidRPr="00BB233C">
              <w:rPr>
                <w:rFonts w:ascii="Arial" w:hAnsi="Arial" w:cs="Arial"/>
                <w:color w:val="000000"/>
                <w:sz w:val="24"/>
                <w:szCs w:val="24"/>
              </w:rPr>
              <w:t>.</w:t>
            </w:r>
          </w:p>
          <w:p w14:paraId="1CCC4808" w14:textId="77777777" w:rsidR="00C44D84" w:rsidRPr="00BB233C" w:rsidRDefault="00C44D84" w:rsidP="006769AD">
            <w:pPr>
              <w:spacing w:line="276" w:lineRule="auto"/>
              <w:rPr>
                <w:rFonts w:ascii="Arial" w:hAnsi="Arial" w:cs="Arial"/>
                <w:color w:val="000000"/>
                <w:sz w:val="24"/>
                <w:szCs w:val="24"/>
              </w:rPr>
            </w:pPr>
          </w:p>
          <w:p w14:paraId="63F4192B" w14:textId="77777777" w:rsidR="00C44D84" w:rsidRPr="00BB233C" w:rsidRDefault="00C44D84" w:rsidP="006769AD">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23C72270" w14:textId="1CE62E73" w:rsidR="002C794C" w:rsidRPr="002C794C" w:rsidRDefault="002C794C" w:rsidP="002C794C">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7B9EEC89" w14:textId="77777777" w:rsidR="002C794C" w:rsidRDefault="002C794C" w:rsidP="002C794C">
            <w:pPr>
              <w:spacing w:line="276" w:lineRule="auto"/>
              <w:rPr>
                <w:rFonts w:ascii="Arial" w:hAnsi="Arial" w:cs="Arial"/>
                <w:sz w:val="24"/>
                <w:szCs w:val="24"/>
              </w:rPr>
            </w:pPr>
          </w:p>
          <w:p w14:paraId="06EE2610" w14:textId="647C690D" w:rsidR="00C44D84" w:rsidRPr="00BB233C" w:rsidRDefault="002C794C" w:rsidP="006769AD">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bl>
    <w:p w14:paraId="0E3865F2" w14:textId="77777777" w:rsidR="00F42310" w:rsidRPr="00F240B9" w:rsidRDefault="00F42310" w:rsidP="00F240B9">
      <w:pPr>
        <w:spacing w:after="0" w:line="276" w:lineRule="auto"/>
        <w:rPr>
          <w:rFonts w:ascii="Arial" w:hAnsi="Arial" w:cs="Arial"/>
          <w:b/>
          <w:bCs/>
          <w:sz w:val="24"/>
          <w:szCs w:val="24"/>
        </w:rPr>
      </w:pPr>
    </w:p>
    <w:p w14:paraId="629F2E15" w14:textId="1CF0BE33" w:rsidR="009807D0" w:rsidRDefault="009807D0">
      <w:pPr>
        <w:pStyle w:val="Akapitzlist"/>
        <w:numPr>
          <w:ilvl w:val="0"/>
          <w:numId w:val="9"/>
        </w:numPr>
        <w:spacing w:after="0" w:line="276" w:lineRule="auto"/>
        <w:ind w:left="357" w:hanging="357"/>
        <w:rPr>
          <w:rFonts w:ascii="Arial" w:hAnsi="Arial" w:cs="Arial"/>
          <w:b/>
          <w:bCs/>
          <w:sz w:val="24"/>
          <w:szCs w:val="24"/>
        </w:rPr>
      </w:pPr>
      <w:r w:rsidRPr="000A1712">
        <w:rPr>
          <w:rFonts w:ascii="Arial" w:hAnsi="Arial" w:cs="Arial"/>
          <w:b/>
          <w:bCs/>
          <w:sz w:val="24"/>
          <w:szCs w:val="24"/>
        </w:rPr>
        <w:t>Kryteria dostępu</w:t>
      </w:r>
    </w:p>
    <w:p w14:paraId="5AD7C564" w14:textId="77777777" w:rsidR="00F775F8" w:rsidRPr="00F775F8" w:rsidRDefault="00F775F8" w:rsidP="00F775F8">
      <w:pPr>
        <w:spacing w:after="0" w:line="276" w:lineRule="auto"/>
        <w:rPr>
          <w:rFonts w:ascii="Arial" w:hAnsi="Arial" w:cs="Arial"/>
          <w:b/>
          <w:bCs/>
          <w:sz w:val="24"/>
          <w:szCs w:val="24"/>
        </w:rPr>
      </w:pPr>
    </w:p>
    <w:tbl>
      <w:tblPr>
        <w:tblStyle w:val="Tabela-Siatka"/>
        <w:tblW w:w="5114" w:type="pct"/>
        <w:tblLook w:val="0620" w:firstRow="1" w:lastRow="0" w:firstColumn="0" w:lastColumn="0" w:noHBand="1" w:noVBand="1"/>
      </w:tblPr>
      <w:tblGrid>
        <w:gridCol w:w="739"/>
        <w:gridCol w:w="2519"/>
        <w:gridCol w:w="8221"/>
        <w:gridCol w:w="2834"/>
      </w:tblGrid>
      <w:tr w:rsidR="00D17077" w:rsidRPr="003B1556" w14:paraId="0272BCD8" w14:textId="77777777" w:rsidTr="00DA0899">
        <w:trPr>
          <w:tblHeader/>
        </w:trPr>
        <w:tc>
          <w:tcPr>
            <w:tcW w:w="258" w:type="pct"/>
            <w:shd w:val="clear" w:color="auto" w:fill="D9D9D9" w:themeFill="background1" w:themeFillShade="D9"/>
          </w:tcPr>
          <w:p w14:paraId="1446A57B"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Nr</w:t>
            </w:r>
          </w:p>
        </w:tc>
        <w:tc>
          <w:tcPr>
            <w:tcW w:w="880" w:type="pct"/>
            <w:shd w:val="clear" w:color="auto" w:fill="D9D9D9" w:themeFill="background1" w:themeFillShade="D9"/>
          </w:tcPr>
          <w:p w14:paraId="75472284"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2872" w:type="pct"/>
            <w:shd w:val="clear" w:color="auto" w:fill="D9D9D9" w:themeFill="background1" w:themeFillShade="D9"/>
          </w:tcPr>
          <w:p w14:paraId="4504230E"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990" w:type="pct"/>
            <w:shd w:val="clear" w:color="auto" w:fill="D9D9D9" w:themeFill="background1" w:themeFillShade="D9"/>
          </w:tcPr>
          <w:p w14:paraId="4AC1A8BA"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4214F4" w:rsidRPr="003B1556" w14:paraId="58E84E26" w14:textId="77777777" w:rsidTr="00DA0899">
        <w:tc>
          <w:tcPr>
            <w:tcW w:w="258" w:type="pct"/>
          </w:tcPr>
          <w:p w14:paraId="363168E5" w14:textId="2EBC02C2" w:rsidR="004214F4" w:rsidRPr="003B1556" w:rsidRDefault="003830BC" w:rsidP="00FB4521">
            <w:pPr>
              <w:spacing w:line="276" w:lineRule="auto"/>
              <w:jc w:val="center"/>
              <w:rPr>
                <w:rFonts w:ascii="Arial" w:hAnsi="Arial" w:cs="Arial"/>
                <w:b/>
                <w:bCs/>
                <w:sz w:val="24"/>
                <w:szCs w:val="24"/>
              </w:rPr>
            </w:pPr>
            <w:r w:rsidRPr="003B1556">
              <w:rPr>
                <w:rFonts w:ascii="Arial" w:hAnsi="Arial" w:cs="Arial"/>
                <w:b/>
                <w:bCs/>
                <w:sz w:val="24"/>
                <w:szCs w:val="24"/>
              </w:rPr>
              <w:t>C</w:t>
            </w:r>
            <w:r w:rsidR="004214F4" w:rsidRPr="003B1556">
              <w:rPr>
                <w:rFonts w:ascii="Arial" w:hAnsi="Arial" w:cs="Arial"/>
                <w:b/>
                <w:bCs/>
                <w:sz w:val="24"/>
                <w:szCs w:val="24"/>
              </w:rPr>
              <w:t>.</w:t>
            </w:r>
            <w:r w:rsidR="00BE2773" w:rsidRPr="003B1556">
              <w:rPr>
                <w:rFonts w:ascii="Arial" w:hAnsi="Arial" w:cs="Arial"/>
                <w:b/>
                <w:bCs/>
                <w:sz w:val="24"/>
                <w:szCs w:val="24"/>
              </w:rPr>
              <w:t>1</w:t>
            </w:r>
          </w:p>
        </w:tc>
        <w:tc>
          <w:tcPr>
            <w:tcW w:w="880" w:type="pct"/>
          </w:tcPr>
          <w:p w14:paraId="2091E28C" w14:textId="38B32390" w:rsidR="004214F4" w:rsidRPr="003B1556" w:rsidRDefault="00BF513D" w:rsidP="00FB4521">
            <w:pPr>
              <w:spacing w:line="276" w:lineRule="auto"/>
              <w:rPr>
                <w:rFonts w:ascii="Arial" w:hAnsi="Arial" w:cs="Arial"/>
                <w:b/>
                <w:color w:val="000000"/>
                <w:sz w:val="24"/>
                <w:szCs w:val="24"/>
              </w:rPr>
            </w:pPr>
            <w:r>
              <w:rPr>
                <w:rFonts w:ascii="Arial" w:hAnsi="Arial" w:cs="Arial"/>
                <w:b/>
                <w:color w:val="000000"/>
                <w:sz w:val="24"/>
                <w:szCs w:val="24"/>
              </w:rPr>
              <w:t>Rzetelność wnioskodawcy</w:t>
            </w:r>
          </w:p>
        </w:tc>
        <w:tc>
          <w:tcPr>
            <w:tcW w:w="2872" w:type="pct"/>
          </w:tcPr>
          <w:p w14:paraId="3ED43ACE" w14:textId="29F07C0D" w:rsidR="00513B1A" w:rsidRPr="003B1556" w:rsidRDefault="004214F4" w:rsidP="00FB4521">
            <w:pPr>
              <w:spacing w:line="276" w:lineRule="auto"/>
              <w:rPr>
                <w:rFonts w:ascii="Arial" w:hAnsi="Arial" w:cs="Arial"/>
                <w:color w:val="000000"/>
                <w:sz w:val="24"/>
                <w:szCs w:val="24"/>
              </w:rPr>
            </w:pPr>
            <w:r w:rsidRPr="003B1556">
              <w:rPr>
                <w:rFonts w:ascii="Arial" w:hAnsi="Arial" w:cs="Arial"/>
                <w:sz w:val="24"/>
                <w:szCs w:val="24"/>
              </w:rPr>
              <w:t xml:space="preserve">W kryterium sprawdzimy, </w:t>
            </w:r>
            <w:r w:rsidRPr="003B1556">
              <w:rPr>
                <w:rFonts w:ascii="Arial" w:hAnsi="Arial" w:cs="Arial"/>
                <w:color w:val="000000"/>
                <w:sz w:val="24"/>
                <w:szCs w:val="24"/>
              </w:rPr>
              <w:t xml:space="preserve">czy </w:t>
            </w:r>
            <w:r w:rsidR="00944DC0">
              <w:rPr>
                <w:rFonts w:ascii="Arial" w:hAnsi="Arial" w:cs="Arial"/>
                <w:color w:val="000000"/>
                <w:sz w:val="24"/>
                <w:szCs w:val="24"/>
              </w:rPr>
              <w:t xml:space="preserve">wnioskodawca jest rzetelny, tj. </w:t>
            </w:r>
            <w:r w:rsidRPr="003B1556">
              <w:rPr>
                <w:rFonts w:ascii="Arial" w:hAnsi="Arial" w:cs="Arial"/>
                <w:color w:val="000000"/>
                <w:sz w:val="24"/>
                <w:szCs w:val="24"/>
              </w:rPr>
              <w:t xml:space="preserve">w okresie trzech lat poprzedzających datę złożenia wniosku o dofinansowanie projektu </w:t>
            </w:r>
            <w:r w:rsidR="00535F49" w:rsidRPr="003B1556">
              <w:rPr>
                <w:rFonts w:ascii="Arial" w:hAnsi="Arial" w:cs="Arial"/>
                <w:color w:val="000000"/>
                <w:sz w:val="24"/>
                <w:szCs w:val="24"/>
              </w:rPr>
              <w:t>I</w:t>
            </w:r>
            <w:r w:rsidRPr="003B1556">
              <w:rPr>
                <w:rFonts w:ascii="Arial" w:hAnsi="Arial" w:cs="Arial"/>
                <w:color w:val="000000"/>
                <w:sz w:val="24"/>
                <w:szCs w:val="24"/>
              </w:rPr>
              <w:t xml:space="preserve">nstytucja </w:t>
            </w:r>
            <w:r w:rsidR="00535F49" w:rsidRPr="003B1556">
              <w:rPr>
                <w:rFonts w:ascii="Arial" w:hAnsi="Arial" w:cs="Arial"/>
                <w:color w:val="000000"/>
                <w:sz w:val="24"/>
                <w:szCs w:val="24"/>
              </w:rPr>
              <w:t>Z</w:t>
            </w:r>
            <w:r w:rsidR="00513B1A" w:rsidRPr="003B1556">
              <w:rPr>
                <w:rFonts w:ascii="Arial" w:hAnsi="Arial" w:cs="Arial"/>
                <w:color w:val="000000"/>
                <w:sz w:val="24"/>
                <w:szCs w:val="24"/>
              </w:rPr>
              <w:t>arządzająca</w:t>
            </w:r>
            <w:r w:rsidR="00CD18D9">
              <w:rPr>
                <w:rFonts w:ascii="Arial" w:hAnsi="Arial" w:cs="Arial"/>
                <w:color w:val="000000"/>
                <w:sz w:val="24"/>
                <w:szCs w:val="24"/>
              </w:rPr>
              <w:t xml:space="preserve"> lub </w:t>
            </w:r>
            <w:r w:rsidR="00323C80" w:rsidRPr="003B1556">
              <w:rPr>
                <w:rFonts w:ascii="Arial" w:hAnsi="Arial" w:cs="Arial"/>
                <w:color w:val="000000"/>
                <w:sz w:val="24"/>
                <w:szCs w:val="24"/>
              </w:rPr>
              <w:t>Instytucja Pośrednicząca</w:t>
            </w:r>
            <w:r w:rsidR="00D8743C" w:rsidRPr="003B1556">
              <w:rPr>
                <w:rFonts w:ascii="Arial" w:hAnsi="Arial" w:cs="Arial"/>
                <w:color w:val="000000"/>
                <w:sz w:val="24"/>
                <w:szCs w:val="24"/>
              </w:rPr>
              <w:t xml:space="preserve">, z własnej inicjatywy, </w:t>
            </w:r>
            <w:r w:rsidRPr="003B1556">
              <w:rPr>
                <w:rFonts w:ascii="Arial" w:hAnsi="Arial" w:cs="Arial"/>
                <w:color w:val="000000"/>
                <w:sz w:val="24"/>
                <w:szCs w:val="24"/>
              </w:rPr>
              <w:t>nie rozwiązała</w:t>
            </w:r>
            <w:r w:rsidR="00513B1A" w:rsidRPr="003B1556">
              <w:rPr>
                <w:rFonts w:ascii="Arial" w:hAnsi="Arial" w:cs="Arial"/>
                <w:color w:val="000000"/>
                <w:sz w:val="24"/>
                <w:szCs w:val="24"/>
              </w:rPr>
              <w:t xml:space="preserve"> z wnioskodawcą</w:t>
            </w:r>
            <w:r w:rsidR="00D8743C" w:rsidRPr="003B1556">
              <w:rPr>
                <w:rFonts w:ascii="Arial" w:hAnsi="Arial" w:cs="Arial"/>
                <w:color w:val="000000"/>
                <w:sz w:val="24"/>
                <w:szCs w:val="24"/>
              </w:rPr>
              <w:t xml:space="preserve"> </w:t>
            </w:r>
            <w:r w:rsidRPr="003B1556">
              <w:rPr>
                <w:rFonts w:ascii="Arial" w:hAnsi="Arial" w:cs="Arial"/>
                <w:color w:val="000000"/>
                <w:sz w:val="24"/>
                <w:szCs w:val="24"/>
              </w:rPr>
              <w:t>umowy o dofinansowanie projektu realizowanego ze środków unijnych z przyczyn leżących po jego stronie w trybie natychmiastowym/bez wypowiedzenia.</w:t>
            </w:r>
          </w:p>
          <w:p w14:paraId="5E2D2ACC" w14:textId="5FC25F70" w:rsidR="004214F4" w:rsidRPr="003B1556" w:rsidRDefault="004214F4" w:rsidP="00FB4521">
            <w:pPr>
              <w:spacing w:line="276" w:lineRule="auto"/>
              <w:rPr>
                <w:rFonts w:ascii="Arial" w:hAnsi="Arial" w:cs="Arial"/>
                <w:color w:val="000000"/>
                <w:sz w:val="24"/>
                <w:szCs w:val="24"/>
              </w:rPr>
            </w:pPr>
            <w:r w:rsidRPr="003B1556">
              <w:rPr>
                <w:rFonts w:ascii="Arial" w:hAnsi="Arial" w:cs="Arial"/>
                <w:color w:val="000000"/>
                <w:sz w:val="24"/>
                <w:szCs w:val="24"/>
              </w:rPr>
              <w:t xml:space="preserve"> </w:t>
            </w:r>
          </w:p>
          <w:p w14:paraId="17ACE808" w14:textId="318D8E2C" w:rsidR="004214F4" w:rsidRPr="003B1556" w:rsidRDefault="004214F4" w:rsidP="00FB4521">
            <w:pPr>
              <w:spacing w:line="276" w:lineRule="auto"/>
              <w:rPr>
                <w:rFonts w:ascii="Arial" w:hAnsi="Arial" w:cs="Arial"/>
                <w:sz w:val="24"/>
                <w:szCs w:val="24"/>
              </w:rPr>
            </w:pPr>
            <w:r w:rsidRPr="003B1556">
              <w:rPr>
                <w:rFonts w:ascii="Arial" w:hAnsi="Arial" w:cs="Arial"/>
                <w:color w:val="000000"/>
                <w:sz w:val="24"/>
                <w:szCs w:val="24"/>
              </w:rPr>
              <w:t xml:space="preserve">Kryterium </w:t>
            </w:r>
            <w:r w:rsidR="008E4DC9" w:rsidRPr="003B1556">
              <w:rPr>
                <w:rFonts w:ascii="Arial" w:hAnsi="Arial" w:cs="Arial"/>
                <w:color w:val="000000"/>
                <w:sz w:val="24"/>
                <w:szCs w:val="24"/>
              </w:rPr>
              <w:t xml:space="preserve">jest </w:t>
            </w:r>
            <w:r w:rsidRPr="003B1556">
              <w:rPr>
                <w:rFonts w:ascii="Arial" w:hAnsi="Arial" w:cs="Arial"/>
                <w:color w:val="000000"/>
                <w:sz w:val="24"/>
                <w:szCs w:val="24"/>
              </w:rPr>
              <w:t xml:space="preserve">weryfikowane w oparciu </w:t>
            </w:r>
            <w:r w:rsidR="00513B1A" w:rsidRPr="003B1556">
              <w:rPr>
                <w:rFonts w:ascii="Arial" w:hAnsi="Arial" w:cs="Arial"/>
                <w:color w:val="000000"/>
                <w:sz w:val="24"/>
                <w:szCs w:val="24"/>
              </w:rPr>
              <w:t xml:space="preserve">o </w:t>
            </w:r>
            <w:r w:rsidRPr="003B1556">
              <w:rPr>
                <w:rFonts w:ascii="Arial" w:hAnsi="Arial" w:cs="Arial"/>
                <w:sz w:val="24"/>
                <w:szCs w:val="24"/>
              </w:rPr>
              <w:t xml:space="preserve">rejestr rozwiązanych umów o dofinansowanie projektów prowadzony przez </w:t>
            </w:r>
            <w:r w:rsidR="00535F49" w:rsidRPr="003B1556">
              <w:rPr>
                <w:rFonts w:ascii="Arial" w:hAnsi="Arial" w:cs="Arial"/>
                <w:sz w:val="24"/>
                <w:szCs w:val="24"/>
              </w:rPr>
              <w:t>I</w:t>
            </w:r>
            <w:r w:rsidRPr="003B1556">
              <w:rPr>
                <w:rFonts w:ascii="Arial" w:hAnsi="Arial" w:cs="Arial"/>
                <w:sz w:val="24"/>
                <w:szCs w:val="24"/>
              </w:rPr>
              <w:t xml:space="preserve">nstytucję </w:t>
            </w:r>
            <w:r w:rsidR="00535F49" w:rsidRPr="003B1556">
              <w:rPr>
                <w:rFonts w:ascii="Arial" w:hAnsi="Arial" w:cs="Arial"/>
                <w:sz w:val="24"/>
                <w:szCs w:val="24"/>
              </w:rPr>
              <w:t>Z</w:t>
            </w:r>
            <w:r w:rsidR="00513B1A" w:rsidRPr="003B1556">
              <w:rPr>
                <w:rFonts w:ascii="Arial" w:hAnsi="Arial" w:cs="Arial"/>
                <w:sz w:val="24"/>
                <w:szCs w:val="24"/>
              </w:rPr>
              <w:t>arządzającą</w:t>
            </w:r>
            <w:r w:rsidRPr="003B1556">
              <w:rPr>
                <w:rFonts w:ascii="Arial" w:hAnsi="Arial" w:cs="Arial"/>
                <w:color w:val="000000"/>
                <w:sz w:val="24"/>
                <w:szCs w:val="24"/>
              </w:rPr>
              <w:t>.</w:t>
            </w:r>
          </w:p>
        </w:tc>
        <w:tc>
          <w:tcPr>
            <w:tcW w:w="990" w:type="pct"/>
          </w:tcPr>
          <w:p w14:paraId="379DC0A8" w14:textId="28A18632" w:rsidR="004214F4" w:rsidRPr="003B1556" w:rsidRDefault="004214F4" w:rsidP="00FB4521">
            <w:pPr>
              <w:spacing w:line="276" w:lineRule="auto"/>
              <w:rPr>
                <w:rFonts w:ascii="Arial" w:hAnsi="Arial" w:cs="Arial"/>
                <w:color w:val="000000"/>
                <w:sz w:val="24"/>
                <w:szCs w:val="24"/>
              </w:rPr>
            </w:pPr>
            <w:r w:rsidRPr="003B1556">
              <w:rPr>
                <w:rFonts w:ascii="Arial" w:hAnsi="Arial" w:cs="Arial"/>
                <w:color w:val="000000"/>
                <w:sz w:val="24"/>
                <w:szCs w:val="24"/>
              </w:rPr>
              <w:t>Tak/nie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18203142" w14:textId="77777777" w:rsidR="00513B1A" w:rsidRPr="003B1556" w:rsidRDefault="00513B1A" w:rsidP="00FB4521">
            <w:pPr>
              <w:spacing w:line="276" w:lineRule="auto"/>
              <w:rPr>
                <w:rFonts w:ascii="Arial" w:hAnsi="Arial" w:cs="Arial"/>
                <w:color w:val="000000"/>
                <w:sz w:val="24"/>
                <w:szCs w:val="24"/>
              </w:rPr>
            </w:pPr>
          </w:p>
          <w:p w14:paraId="5F4E4635" w14:textId="39F4C705" w:rsidR="004214F4" w:rsidRPr="003B1556" w:rsidRDefault="004214F4" w:rsidP="00FB4521">
            <w:pPr>
              <w:spacing w:line="276" w:lineRule="auto"/>
              <w:rPr>
                <w:rFonts w:ascii="Arial" w:hAnsi="Arial" w:cs="Arial"/>
                <w:color w:val="000000"/>
                <w:sz w:val="24"/>
                <w:szCs w:val="24"/>
              </w:rPr>
            </w:pPr>
            <w:r w:rsidRPr="003B1556">
              <w:rPr>
                <w:rFonts w:ascii="Arial" w:hAnsi="Arial" w:cs="Arial"/>
                <w:sz w:val="24"/>
                <w:szCs w:val="24"/>
              </w:rPr>
              <w:t>Nie dopuszcza się możliwości skierowania kryterium do negocjacji.</w:t>
            </w:r>
          </w:p>
        </w:tc>
      </w:tr>
      <w:tr w:rsidR="00D17077" w:rsidRPr="003B1556" w14:paraId="4369628E" w14:textId="77777777" w:rsidTr="00CD18D9">
        <w:trPr>
          <w:trHeight w:val="657"/>
        </w:trPr>
        <w:tc>
          <w:tcPr>
            <w:tcW w:w="258" w:type="pct"/>
            <w:shd w:val="clear" w:color="auto" w:fill="auto"/>
          </w:tcPr>
          <w:p w14:paraId="534D7789" w14:textId="435D5052" w:rsidR="00134FC4" w:rsidRPr="003B1556" w:rsidRDefault="003830BC" w:rsidP="00FB4521">
            <w:pPr>
              <w:spacing w:line="276" w:lineRule="auto"/>
              <w:jc w:val="center"/>
              <w:rPr>
                <w:rFonts w:ascii="Arial" w:hAnsi="Arial" w:cs="Arial"/>
                <w:b/>
                <w:bCs/>
                <w:sz w:val="24"/>
                <w:szCs w:val="24"/>
              </w:rPr>
            </w:pPr>
            <w:bookmarkStart w:id="5" w:name="_Hlk125721533"/>
            <w:r w:rsidRPr="003B1556">
              <w:rPr>
                <w:rFonts w:ascii="Arial" w:hAnsi="Arial" w:cs="Arial"/>
                <w:b/>
                <w:bCs/>
                <w:sz w:val="24"/>
                <w:szCs w:val="24"/>
              </w:rPr>
              <w:t>C</w:t>
            </w:r>
            <w:r w:rsidR="00535F49" w:rsidRPr="003B1556">
              <w:rPr>
                <w:rFonts w:ascii="Arial" w:hAnsi="Arial" w:cs="Arial"/>
                <w:b/>
                <w:bCs/>
                <w:sz w:val="24"/>
                <w:szCs w:val="24"/>
              </w:rPr>
              <w:t>.</w:t>
            </w:r>
            <w:r w:rsidR="000B042B" w:rsidRPr="003B1556">
              <w:rPr>
                <w:rFonts w:ascii="Arial" w:hAnsi="Arial" w:cs="Arial"/>
                <w:b/>
                <w:bCs/>
                <w:sz w:val="24"/>
                <w:szCs w:val="24"/>
              </w:rPr>
              <w:t>2</w:t>
            </w:r>
          </w:p>
        </w:tc>
        <w:tc>
          <w:tcPr>
            <w:tcW w:w="880" w:type="pct"/>
            <w:shd w:val="clear" w:color="auto" w:fill="auto"/>
          </w:tcPr>
          <w:p w14:paraId="5DEF9F87" w14:textId="1E9D90AC" w:rsidR="00134FC4" w:rsidRPr="003B1556" w:rsidRDefault="001C424F" w:rsidP="00FB4521">
            <w:pPr>
              <w:pStyle w:val="Default"/>
              <w:jc w:val="left"/>
              <w:rPr>
                <w:rFonts w:ascii="Arial" w:eastAsiaTheme="minorHAnsi" w:hAnsi="Arial" w:cs="Arial"/>
                <w:b/>
                <w:bCs/>
                <w:color w:val="000000"/>
                <w:sz w:val="24"/>
                <w:szCs w:val="24"/>
                <w:lang w:eastAsia="en-US"/>
              </w:rPr>
            </w:pPr>
            <w:r w:rsidRPr="007C146C">
              <w:rPr>
                <w:rFonts w:ascii="Arial" w:eastAsia="Calibri" w:hAnsi="Arial" w:cs="Arial"/>
                <w:b/>
                <w:bCs/>
                <w:sz w:val="24"/>
                <w:szCs w:val="24"/>
              </w:rPr>
              <w:t xml:space="preserve">Zgodność </w:t>
            </w:r>
            <w:r>
              <w:rPr>
                <w:rFonts w:ascii="Arial" w:eastAsia="Calibri" w:hAnsi="Arial" w:cs="Arial"/>
                <w:b/>
                <w:bCs/>
                <w:sz w:val="24"/>
                <w:szCs w:val="24"/>
              </w:rPr>
              <w:br/>
            </w:r>
            <w:r w:rsidRPr="007C146C">
              <w:rPr>
                <w:rFonts w:ascii="Arial" w:eastAsia="Calibri" w:hAnsi="Arial" w:cs="Arial"/>
                <w:b/>
                <w:bCs/>
                <w:sz w:val="24"/>
                <w:szCs w:val="24"/>
              </w:rPr>
              <w:t>z właściwą strategią ZIT</w:t>
            </w:r>
          </w:p>
        </w:tc>
        <w:tc>
          <w:tcPr>
            <w:tcW w:w="2872" w:type="pct"/>
            <w:shd w:val="clear" w:color="auto" w:fill="auto"/>
          </w:tcPr>
          <w:p w14:paraId="22C817F8" w14:textId="77777777" w:rsidR="00535F49" w:rsidRPr="003B1556" w:rsidRDefault="00535F49" w:rsidP="00FB4521">
            <w:pPr>
              <w:spacing w:line="276" w:lineRule="auto"/>
              <w:rPr>
                <w:rFonts w:ascii="Arial" w:hAnsi="Arial" w:cs="Arial"/>
                <w:color w:val="000000"/>
                <w:sz w:val="24"/>
                <w:szCs w:val="24"/>
              </w:rPr>
            </w:pPr>
            <w:r w:rsidRPr="003B1556">
              <w:rPr>
                <w:rFonts w:ascii="Arial" w:hAnsi="Arial" w:cs="Arial"/>
                <w:color w:val="000000"/>
                <w:sz w:val="24"/>
                <w:szCs w:val="24"/>
              </w:rPr>
              <w:t>W kryterium sprawdzimy, czy:</w:t>
            </w:r>
          </w:p>
          <w:p w14:paraId="1BC0E809" w14:textId="252597DB" w:rsidR="001A43C4" w:rsidRPr="003B1556"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projekt został zamieszczony na liście podstawowej projektów</w:t>
            </w:r>
            <w:r w:rsidR="00757232">
              <w:rPr>
                <w:rFonts w:ascii="Arial" w:hAnsi="Arial" w:cs="Arial"/>
                <w:sz w:val="24"/>
                <w:szCs w:val="24"/>
              </w:rPr>
              <w:t>,</w:t>
            </w:r>
            <w:r w:rsidRPr="003B1556">
              <w:rPr>
                <w:rFonts w:ascii="Arial" w:hAnsi="Arial" w:cs="Arial"/>
                <w:sz w:val="24"/>
                <w:szCs w:val="24"/>
              </w:rPr>
              <w:t xml:space="preserve"> </w:t>
            </w:r>
            <w:r w:rsidRPr="00C65EDA">
              <w:rPr>
                <w:rFonts w:ascii="Arial" w:hAnsi="Arial" w:cs="Arial"/>
                <w:sz w:val="24"/>
                <w:szCs w:val="24"/>
              </w:rPr>
              <w:t>w</w:t>
            </w:r>
            <w:r w:rsidR="00757232" w:rsidRPr="00C65EDA">
              <w:rPr>
                <w:rFonts w:ascii="Arial" w:hAnsi="Arial" w:cs="Arial"/>
                <w:sz w:val="24"/>
                <w:szCs w:val="24"/>
              </w:rPr>
              <w:t>e właściwej ze względu na obszar,</w:t>
            </w:r>
            <w:r w:rsidRPr="00C65EDA">
              <w:rPr>
                <w:rFonts w:ascii="Arial" w:hAnsi="Arial" w:cs="Arial"/>
                <w:sz w:val="24"/>
                <w:szCs w:val="24"/>
              </w:rPr>
              <w:t xml:space="preserve"> strategii ZIT</w:t>
            </w:r>
            <w:r w:rsidR="00C65EDA" w:rsidRPr="00C65EDA">
              <w:rPr>
                <w:rFonts w:ascii="Arial" w:hAnsi="Arial" w:cs="Arial"/>
                <w:sz w:val="24"/>
                <w:szCs w:val="24"/>
              </w:rPr>
              <w:t xml:space="preserve"> posiadającej pozytywną opinię ministra właściwego do spraw rozwoju regionalnego (jeśli dotyczy)</w:t>
            </w:r>
            <w:r w:rsidR="00C65EDA">
              <w:rPr>
                <w:rStyle w:val="Odwoanieprzypisudolnego"/>
                <w:rFonts w:ascii="Arial" w:hAnsi="Arial" w:cs="Arial"/>
                <w:sz w:val="24"/>
                <w:szCs w:val="24"/>
              </w:rPr>
              <w:footnoteReference w:id="5"/>
            </w:r>
            <w:r w:rsidR="00F214DD" w:rsidRPr="00F214DD">
              <w:rPr>
                <w:rFonts w:ascii="Arial" w:hAnsi="Arial" w:cs="Arial"/>
                <w:sz w:val="24"/>
                <w:szCs w:val="24"/>
              </w:rPr>
              <w:t xml:space="preserve"> oraz pozytywną opinię Instytucji Zarządzającej</w:t>
            </w:r>
            <w:r w:rsidRPr="00C65EDA">
              <w:rPr>
                <w:rFonts w:ascii="Arial" w:hAnsi="Arial" w:cs="Arial"/>
                <w:sz w:val="24"/>
                <w:szCs w:val="24"/>
              </w:rPr>
              <w:t>;</w:t>
            </w:r>
          </w:p>
          <w:p w14:paraId="52926BD3" w14:textId="73F0AFF2" w:rsidR="001A43C4" w:rsidRPr="003B1556"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 xml:space="preserve">wartość dofinansowania UE określona we wniosku o dofinansowanie projektu nie przekracza wartości dofinansowania UE tego projektu </w:t>
            </w:r>
            <w:r w:rsidRPr="003B1556">
              <w:rPr>
                <w:rFonts w:ascii="Arial" w:hAnsi="Arial" w:cs="Arial"/>
                <w:sz w:val="24"/>
                <w:szCs w:val="24"/>
              </w:rPr>
              <w:lastRenderedPageBreak/>
              <w:t xml:space="preserve">wskazanej </w:t>
            </w:r>
            <w:r w:rsidR="002D5823">
              <w:rPr>
                <w:rFonts w:ascii="Arial" w:hAnsi="Arial" w:cs="Arial"/>
                <w:sz w:val="24"/>
                <w:szCs w:val="24"/>
              </w:rPr>
              <w:t>w fiszkach projektowych stanowiących załącznik do porozumienia terytorialnego</w:t>
            </w:r>
            <w:r w:rsidR="00A62E3B">
              <w:rPr>
                <w:rStyle w:val="Odwoanieprzypisudolnego"/>
                <w:rFonts w:ascii="Arial" w:eastAsia="Calibri" w:hAnsi="Arial" w:cs="Arial"/>
                <w:sz w:val="24"/>
                <w:szCs w:val="24"/>
              </w:rPr>
              <w:footnoteReference w:id="6"/>
            </w:r>
            <w:r w:rsidRPr="003B1556">
              <w:rPr>
                <w:rFonts w:ascii="Arial" w:eastAsia="Calibri" w:hAnsi="Arial" w:cs="Arial"/>
                <w:sz w:val="24"/>
                <w:szCs w:val="24"/>
              </w:rPr>
              <w:t>;</w:t>
            </w:r>
          </w:p>
          <w:p w14:paraId="12A8D023" w14:textId="739ADF0E" w:rsidR="003B1C4A" w:rsidRPr="00F42310" w:rsidRDefault="001A43C4" w:rsidP="003B1C4A">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we wniosku o dofinansowanie projektu zachowano wartości wskaźników wskazane w fiszkach projektowych</w:t>
            </w:r>
            <w:r w:rsidRPr="003B1556">
              <w:rPr>
                <w:rStyle w:val="Odwoanieprzypisudolnego"/>
                <w:rFonts w:ascii="Arial" w:hAnsi="Arial" w:cs="Arial"/>
                <w:sz w:val="24"/>
                <w:szCs w:val="24"/>
              </w:rPr>
              <w:footnoteReference w:id="7"/>
            </w:r>
            <w:r w:rsidRPr="003B1556">
              <w:rPr>
                <w:rFonts w:ascii="Arial" w:hAnsi="Arial" w:cs="Arial"/>
                <w:sz w:val="24"/>
                <w:szCs w:val="24"/>
              </w:rPr>
              <w:t xml:space="preserve"> stanowiących załącznik do </w:t>
            </w:r>
            <w:r w:rsidR="002D5823">
              <w:rPr>
                <w:rFonts w:ascii="Arial" w:eastAsia="Calibri" w:hAnsi="Arial" w:cs="Arial"/>
                <w:sz w:val="24"/>
                <w:szCs w:val="24"/>
              </w:rPr>
              <w:t>porozumienia terytorialnego</w:t>
            </w:r>
            <w:r w:rsidRPr="003B1556">
              <w:rPr>
                <w:rFonts w:ascii="Arial" w:hAnsi="Arial" w:cs="Arial"/>
                <w:sz w:val="24"/>
                <w:szCs w:val="24"/>
              </w:rPr>
              <w:t>.</w:t>
            </w:r>
          </w:p>
          <w:p w14:paraId="155DC3EC" w14:textId="77777777" w:rsidR="003B1C4A" w:rsidRDefault="003B1C4A" w:rsidP="003B1C4A">
            <w:pPr>
              <w:spacing w:line="276" w:lineRule="auto"/>
              <w:rPr>
                <w:rFonts w:ascii="Arial" w:hAnsi="Arial" w:cs="Arial"/>
                <w:sz w:val="24"/>
                <w:szCs w:val="24"/>
              </w:rPr>
            </w:pPr>
          </w:p>
          <w:p w14:paraId="657E558C" w14:textId="7C64A97D" w:rsidR="0018524B" w:rsidRPr="00B40B93" w:rsidRDefault="00957788" w:rsidP="002171C0">
            <w:pPr>
              <w:spacing w:after="60" w:line="276" w:lineRule="auto"/>
              <w:rPr>
                <w:rFonts w:ascii="Arial" w:hAnsi="Arial" w:cs="Arial"/>
                <w:sz w:val="24"/>
                <w:szCs w:val="24"/>
              </w:rPr>
            </w:pPr>
            <w:ins w:id="6" w:author="Michał Banasiak" w:date="2023-11-08T14:41:00Z">
              <w:r w:rsidRPr="006778F1">
                <w:rPr>
                  <w:rFonts w:ascii="Arial" w:hAnsi="Arial" w:cs="Arial"/>
                  <w:sz w:val="24"/>
                  <w:szCs w:val="24"/>
                </w:rPr>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6778F1">
                <w:rPr>
                  <w:rStyle w:val="Odwoanieprzypisudolnego"/>
                  <w:rFonts w:ascii="Arial" w:hAnsi="Arial" w:cs="Arial"/>
                  <w:sz w:val="24"/>
                  <w:szCs w:val="24"/>
                </w:rPr>
                <w:footnoteReference w:id="8"/>
              </w:r>
              <w:r w:rsidRPr="006778F1">
                <w:rPr>
                  <w:rFonts w:ascii="Arial" w:hAnsi="Arial" w:cs="Arial"/>
                  <w:sz w:val="24"/>
                  <w:szCs w:val="24"/>
                </w:rPr>
                <w:t>.</w:t>
              </w:r>
            </w:ins>
          </w:p>
          <w:p w14:paraId="44FD2050" w14:textId="77777777" w:rsidR="0018524B" w:rsidRPr="003B1C4A" w:rsidRDefault="0018524B" w:rsidP="003B1C4A">
            <w:pPr>
              <w:spacing w:line="276" w:lineRule="auto"/>
              <w:rPr>
                <w:rFonts w:ascii="Arial" w:hAnsi="Arial" w:cs="Arial"/>
                <w:sz w:val="24"/>
                <w:szCs w:val="24"/>
              </w:rPr>
            </w:pPr>
          </w:p>
          <w:p w14:paraId="4CC7F94D" w14:textId="4AECB29D" w:rsidR="00535F49" w:rsidRPr="00CD18D9" w:rsidRDefault="003B1C4A" w:rsidP="003B1C4A">
            <w:pPr>
              <w:spacing w:line="276" w:lineRule="auto"/>
              <w:rPr>
                <w:rFonts w:ascii="Arial" w:hAnsi="Arial" w:cs="Arial"/>
                <w:sz w:val="24"/>
                <w:szCs w:val="24"/>
              </w:rPr>
            </w:pPr>
            <w:r w:rsidRPr="003B1C4A">
              <w:rPr>
                <w:rFonts w:ascii="Arial" w:hAnsi="Arial" w:cs="Arial"/>
                <w:sz w:val="24"/>
                <w:szCs w:val="24"/>
              </w:rPr>
              <w:t>Kryterium jest weryfikowane w oparciu o wniosek o dofinansowanie projektu</w:t>
            </w:r>
            <w:r w:rsidR="006C54BA">
              <w:rPr>
                <w:rFonts w:ascii="Arial" w:hAnsi="Arial" w:cs="Arial"/>
                <w:sz w:val="24"/>
                <w:szCs w:val="24"/>
              </w:rPr>
              <w:t xml:space="preserve">, </w:t>
            </w:r>
            <w:r w:rsidRPr="003B1C4A">
              <w:rPr>
                <w:rFonts w:ascii="Arial" w:hAnsi="Arial" w:cs="Arial"/>
                <w:sz w:val="24"/>
                <w:szCs w:val="24"/>
              </w:rPr>
              <w:t>strategię ZIT</w:t>
            </w:r>
            <w:r w:rsidR="006C54BA">
              <w:rPr>
                <w:rFonts w:ascii="Arial" w:hAnsi="Arial" w:cs="Arial"/>
                <w:sz w:val="24"/>
                <w:szCs w:val="24"/>
              </w:rPr>
              <w:t xml:space="preserve"> </w:t>
            </w:r>
            <w:ins w:id="9" w:author="Michał Banasiak" w:date="2023-11-08T14:46:00Z">
              <w:r w:rsidR="000976DE">
                <w:rPr>
                  <w:rFonts w:ascii="Arial" w:hAnsi="Arial" w:cs="Arial"/>
                  <w:sz w:val="24"/>
                  <w:szCs w:val="24"/>
                </w:rPr>
                <w:t xml:space="preserve">lub oświadczenie organu lub podmiotu </w:t>
              </w:r>
              <w:r w:rsidR="000976DE">
                <w:rPr>
                  <w:rFonts w:ascii="Arial" w:hAnsi="Arial" w:cs="Arial"/>
                  <w:sz w:val="24"/>
                  <w:szCs w:val="24"/>
                </w:rPr>
                <w:lastRenderedPageBreak/>
                <w:t xml:space="preserve">odpowiedzialnego za przygotowanie, właściwej ze względu na obszar, strategii ZIT </w:t>
              </w:r>
            </w:ins>
            <w:r w:rsidR="006C54BA">
              <w:rPr>
                <w:rFonts w:ascii="Arial" w:hAnsi="Arial" w:cs="Arial"/>
                <w:sz w:val="24"/>
                <w:szCs w:val="24"/>
              </w:rPr>
              <w:t>oraz porozumienie terytorialne</w:t>
            </w:r>
            <w:r w:rsidRPr="003B1C4A">
              <w:rPr>
                <w:rFonts w:ascii="Arial" w:hAnsi="Arial" w:cs="Arial"/>
                <w:sz w:val="24"/>
                <w:szCs w:val="24"/>
              </w:rPr>
              <w:t>.</w:t>
            </w:r>
          </w:p>
        </w:tc>
        <w:tc>
          <w:tcPr>
            <w:tcW w:w="990" w:type="pct"/>
            <w:shd w:val="clear" w:color="auto" w:fill="auto"/>
          </w:tcPr>
          <w:p w14:paraId="211C688C" w14:textId="57A5F18C" w:rsidR="00535F49" w:rsidRPr="003B1556" w:rsidRDefault="00535F49"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w:t>
            </w:r>
            <w:r w:rsidR="00876FA5" w:rsidRPr="003B1556">
              <w:rPr>
                <w:rFonts w:ascii="Arial" w:hAnsi="Arial" w:cs="Arial"/>
                <w:color w:val="000000"/>
                <w:sz w:val="24"/>
                <w:szCs w:val="24"/>
              </w:rPr>
              <w:t>do negocjacji/</w:t>
            </w:r>
            <w:r w:rsidRPr="003B1556">
              <w:rPr>
                <w:rFonts w:ascii="Arial" w:hAnsi="Arial" w:cs="Arial"/>
                <w:color w:val="000000"/>
                <w:sz w:val="24"/>
                <w:szCs w:val="24"/>
              </w:rPr>
              <w:t>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59E375E2" w14:textId="77777777" w:rsidR="00535F49" w:rsidRPr="003B1556" w:rsidRDefault="00535F49" w:rsidP="00FB4521">
            <w:pPr>
              <w:spacing w:line="276" w:lineRule="auto"/>
              <w:rPr>
                <w:rFonts w:ascii="Arial" w:hAnsi="Arial" w:cs="Arial"/>
                <w:color w:val="000000"/>
                <w:sz w:val="24"/>
                <w:szCs w:val="24"/>
              </w:rPr>
            </w:pPr>
          </w:p>
          <w:p w14:paraId="2EB3D118" w14:textId="151F88EE" w:rsidR="00703B93" w:rsidRPr="00CD18D9" w:rsidRDefault="00876FA5" w:rsidP="00FB4521">
            <w:pPr>
              <w:spacing w:line="276" w:lineRule="auto"/>
              <w:rPr>
                <w:rFonts w:ascii="Arial" w:hAnsi="Arial" w:cs="Arial"/>
                <w:sz w:val="24"/>
                <w:szCs w:val="24"/>
              </w:rPr>
            </w:pPr>
            <w:r w:rsidRPr="003B1556">
              <w:rPr>
                <w:rFonts w:ascii="Arial" w:hAnsi="Arial" w:cs="Arial"/>
                <w:sz w:val="24"/>
                <w:szCs w:val="24"/>
              </w:rPr>
              <w:t>D</w:t>
            </w:r>
            <w:r w:rsidR="00535F49" w:rsidRPr="003B1556">
              <w:rPr>
                <w:rFonts w:ascii="Arial" w:hAnsi="Arial" w:cs="Arial"/>
                <w:sz w:val="24"/>
                <w:szCs w:val="24"/>
              </w:rPr>
              <w:t xml:space="preserve">opuszcza się </w:t>
            </w:r>
            <w:r w:rsidR="001A43C4" w:rsidRPr="003B1556">
              <w:rPr>
                <w:rFonts w:ascii="Arial" w:hAnsi="Arial" w:cs="Arial"/>
                <w:sz w:val="24"/>
                <w:szCs w:val="24"/>
              </w:rPr>
              <w:t xml:space="preserve">możliwość </w:t>
            </w:r>
            <w:r w:rsidR="00535F49" w:rsidRPr="003B1556">
              <w:rPr>
                <w:rFonts w:ascii="Arial" w:hAnsi="Arial" w:cs="Arial"/>
                <w:sz w:val="24"/>
                <w:szCs w:val="24"/>
              </w:rPr>
              <w:t>skierowania kryterium do negocjacji</w:t>
            </w:r>
            <w:r w:rsidR="00382DE2" w:rsidRPr="003B1556">
              <w:rPr>
                <w:rFonts w:ascii="Arial" w:hAnsi="Arial" w:cs="Arial"/>
                <w:sz w:val="24"/>
                <w:szCs w:val="24"/>
              </w:rPr>
              <w:t xml:space="preserve"> </w:t>
            </w:r>
            <w:r w:rsidR="00382DE2" w:rsidRPr="003B1556">
              <w:rPr>
                <w:rFonts w:ascii="Arial" w:hAnsi="Arial" w:cs="Arial"/>
                <w:sz w:val="24"/>
                <w:szCs w:val="24"/>
              </w:rPr>
              <w:lastRenderedPageBreak/>
              <w:t xml:space="preserve">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00535F49" w:rsidRPr="003B1556">
              <w:rPr>
                <w:rFonts w:ascii="Arial" w:hAnsi="Arial" w:cs="Arial"/>
                <w:sz w:val="24"/>
                <w:szCs w:val="24"/>
              </w:rPr>
              <w:t>.</w:t>
            </w:r>
          </w:p>
        </w:tc>
      </w:tr>
      <w:bookmarkEnd w:id="5"/>
      <w:tr w:rsidR="00D17077" w:rsidRPr="003B1556" w14:paraId="5E045169" w14:textId="77777777" w:rsidTr="00DA0899">
        <w:tc>
          <w:tcPr>
            <w:tcW w:w="258" w:type="pct"/>
            <w:shd w:val="clear" w:color="auto" w:fill="auto"/>
          </w:tcPr>
          <w:p w14:paraId="1A6C8A76" w14:textId="27E90C5C" w:rsidR="00893B99" w:rsidRPr="003B1556" w:rsidRDefault="00893B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0B042B" w:rsidRPr="003B1556">
              <w:rPr>
                <w:rFonts w:ascii="Arial" w:hAnsi="Arial" w:cs="Arial"/>
                <w:b/>
                <w:bCs/>
                <w:sz w:val="24"/>
                <w:szCs w:val="24"/>
              </w:rPr>
              <w:t>3</w:t>
            </w:r>
          </w:p>
        </w:tc>
        <w:tc>
          <w:tcPr>
            <w:tcW w:w="880" w:type="pct"/>
            <w:shd w:val="clear" w:color="auto" w:fill="auto"/>
          </w:tcPr>
          <w:p w14:paraId="5108A1F0" w14:textId="06611FD3" w:rsidR="00893B99" w:rsidRPr="003B1556" w:rsidRDefault="00893B99" w:rsidP="00FB4521">
            <w:pPr>
              <w:pStyle w:val="Default"/>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00AB57FE" w:rsidRPr="00781D9D">
              <w:rPr>
                <w:rFonts w:ascii="Arial" w:hAnsi="Arial" w:cs="Arial"/>
                <w:b/>
                <w:bCs/>
                <w:sz w:val="24"/>
                <w:szCs w:val="24"/>
              </w:rPr>
              <w:br/>
            </w:r>
            <w:r w:rsidRPr="00781D9D">
              <w:rPr>
                <w:rFonts w:ascii="Arial" w:hAnsi="Arial" w:cs="Arial"/>
                <w:b/>
                <w:bCs/>
                <w:sz w:val="24"/>
                <w:szCs w:val="24"/>
              </w:rPr>
              <w:t>z zapisami Szczegółowego Opisu Priorytetów</w:t>
            </w:r>
          </w:p>
        </w:tc>
        <w:tc>
          <w:tcPr>
            <w:tcW w:w="2872" w:type="pct"/>
            <w:shd w:val="clear" w:color="auto" w:fill="auto"/>
          </w:tcPr>
          <w:p w14:paraId="1054099C" w14:textId="0CEA8579" w:rsidR="00893B99" w:rsidRPr="003B1556" w:rsidRDefault="00893B99" w:rsidP="00FB4521">
            <w:pPr>
              <w:spacing w:line="276" w:lineRule="auto"/>
              <w:rPr>
                <w:rFonts w:ascii="Arial" w:hAnsi="Arial" w:cs="Arial"/>
                <w:sz w:val="24"/>
                <w:szCs w:val="24"/>
              </w:rPr>
            </w:pPr>
            <w:r w:rsidRPr="003B1556">
              <w:rPr>
                <w:rFonts w:ascii="Arial" w:hAnsi="Arial" w:cs="Arial"/>
                <w:sz w:val="24"/>
                <w:szCs w:val="24"/>
              </w:rPr>
              <w:t>W kryterium sprawdzimy, czy projekt jest zgodny z zapisami Szczegółowego Opisu Priorytetów</w:t>
            </w:r>
            <w:r w:rsidR="00C03439" w:rsidRPr="003B1556">
              <w:rPr>
                <w:rFonts w:ascii="Arial" w:hAnsi="Arial" w:cs="Arial"/>
                <w:sz w:val="24"/>
                <w:szCs w:val="24"/>
              </w:rPr>
              <w:t xml:space="preserve"> w wersji aktualnej na dzień rozpoczęcia</w:t>
            </w:r>
            <w:r w:rsidR="00003266">
              <w:rPr>
                <w:rFonts w:ascii="Arial" w:hAnsi="Arial" w:cs="Arial"/>
                <w:sz w:val="24"/>
                <w:szCs w:val="24"/>
              </w:rPr>
              <w:t xml:space="preserve"> naboru</w:t>
            </w:r>
            <w:r w:rsidR="00C03439" w:rsidRPr="003B1556">
              <w:rPr>
                <w:rFonts w:ascii="Arial" w:hAnsi="Arial" w:cs="Arial"/>
                <w:sz w:val="24"/>
                <w:szCs w:val="24"/>
              </w:rPr>
              <w:t>:</w:t>
            </w:r>
          </w:p>
          <w:p w14:paraId="0301630B" w14:textId="55F9AFF7" w:rsidR="00893B99" w:rsidRPr="003B1556" w:rsidRDefault="00893B99">
            <w:pPr>
              <w:pStyle w:val="Akapitzlist"/>
              <w:numPr>
                <w:ilvl w:val="0"/>
                <w:numId w:val="1"/>
              </w:numPr>
              <w:spacing w:line="276" w:lineRule="auto"/>
              <w:rPr>
                <w:rFonts w:ascii="Arial" w:hAnsi="Arial" w:cs="Arial"/>
                <w:sz w:val="24"/>
                <w:szCs w:val="24"/>
              </w:rPr>
            </w:pPr>
            <w:r w:rsidRPr="003B1556">
              <w:rPr>
                <w:rFonts w:ascii="Arial" w:hAnsi="Arial" w:cs="Arial"/>
                <w:sz w:val="24"/>
                <w:szCs w:val="24"/>
              </w:rPr>
              <w:t xml:space="preserve">w zakresie informacji wskazanych w polu </w:t>
            </w:r>
            <w:r w:rsidR="00F62091">
              <w:rPr>
                <w:rFonts w:ascii="Arial" w:hAnsi="Arial" w:cs="Arial"/>
                <w:sz w:val="24"/>
                <w:szCs w:val="24"/>
              </w:rPr>
              <w:t>„</w:t>
            </w:r>
            <w:r w:rsidRPr="003B1556">
              <w:rPr>
                <w:rFonts w:ascii="Arial" w:hAnsi="Arial" w:cs="Arial"/>
                <w:sz w:val="24"/>
                <w:szCs w:val="24"/>
              </w:rPr>
              <w:t>Opis działań</w:t>
            </w:r>
            <w:r w:rsidR="00F62091">
              <w:rPr>
                <w:rFonts w:ascii="Arial" w:hAnsi="Arial" w:cs="Arial"/>
                <w:sz w:val="24"/>
                <w:szCs w:val="24"/>
              </w:rPr>
              <w:t>”</w:t>
            </w:r>
            <w:r w:rsidRPr="003B1556">
              <w:rPr>
                <w:rFonts w:ascii="Arial" w:hAnsi="Arial" w:cs="Arial"/>
                <w:sz w:val="24"/>
                <w:szCs w:val="24"/>
              </w:rPr>
              <w:t xml:space="preserve"> dotyczących </w:t>
            </w:r>
            <w:r w:rsidR="008E4DC9" w:rsidRPr="003B1556">
              <w:rPr>
                <w:rFonts w:ascii="Arial" w:hAnsi="Arial" w:cs="Arial"/>
                <w:sz w:val="24"/>
                <w:szCs w:val="24"/>
              </w:rPr>
              <w:t xml:space="preserve">typów </w:t>
            </w:r>
            <w:r w:rsidR="00C03439" w:rsidRPr="003B1556">
              <w:rPr>
                <w:rFonts w:ascii="Arial" w:hAnsi="Arial" w:cs="Arial"/>
                <w:sz w:val="24"/>
                <w:szCs w:val="24"/>
              </w:rPr>
              <w:t>projektów 1-</w:t>
            </w:r>
            <w:r w:rsidR="00F62091">
              <w:rPr>
                <w:rFonts w:ascii="Arial" w:hAnsi="Arial" w:cs="Arial"/>
                <w:sz w:val="24"/>
                <w:szCs w:val="24"/>
              </w:rPr>
              <w:t>4</w:t>
            </w:r>
            <w:r w:rsidR="00C03439" w:rsidRPr="003B1556">
              <w:rPr>
                <w:rFonts w:ascii="Arial" w:hAnsi="Arial" w:cs="Arial"/>
                <w:sz w:val="24"/>
                <w:szCs w:val="24"/>
              </w:rPr>
              <w:t xml:space="preserve"> oraz </w:t>
            </w:r>
            <w:r w:rsidRPr="003B1556">
              <w:rPr>
                <w:rFonts w:ascii="Arial" w:hAnsi="Arial" w:cs="Arial"/>
                <w:sz w:val="24"/>
                <w:szCs w:val="24"/>
              </w:rPr>
              <w:t>zasad realizacji wsparcia</w:t>
            </w:r>
            <w:r w:rsidR="00396C2D" w:rsidRPr="003B1556">
              <w:rPr>
                <w:rFonts w:ascii="Arial" w:hAnsi="Arial" w:cs="Arial"/>
                <w:sz w:val="24"/>
                <w:szCs w:val="24"/>
              </w:rPr>
              <w:t xml:space="preserve"> </w:t>
            </w:r>
            <w:r w:rsidR="00C03439" w:rsidRPr="003B1556">
              <w:rPr>
                <w:rFonts w:ascii="Arial" w:hAnsi="Arial" w:cs="Arial"/>
                <w:sz w:val="24"/>
                <w:szCs w:val="24"/>
              </w:rPr>
              <w:t xml:space="preserve">(z wyłączeniem pkt. </w:t>
            </w:r>
            <w:r w:rsidR="00F64EC6">
              <w:rPr>
                <w:rFonts w:ascii="Arial" w:hAnsi="Arial" w:cs="Arial"/>
                <w:sz w:val="24"/>
                <w:szCs w:val="24"/>
              </w:rPr>
              <w:t>1, 4, 6, 7, 9, 10</w:t>
            </w:r>
            <w:r w:rsidR="00C03439" w:rsidRPr="003B1556">
              <w:rPr>
                <w:rFonts w:ascii="Arial" w:hAnsi="Arial" w:cs="Arial"/>
                <w:sz w:val="24"/>
                <w:szCs w:val="24"/>
              </w:rPr>
              <w:t>)</w:t>
            </w:r>
            <w:r w:rsidRPr="003B1556">
              <w:rPr>
                <w:rFonts w:ascii="Arial" w:hAnsi="Arial" w:cs="Arial"/>
                <w:sz w:val="24"/>
                <w:szCs w:val="24"/>
              </w:rPr>
              <w:t>;</w:t>
            </w:r>
          </w:p>
          <w:p w14:paraId="6559E97F" w14:textId="6B2D6C29" w:rsidR="00C0343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w:t>
            </w:r>
            <w:r w:rsidR="00F6711F" w:rsidRPr="00B52F45">
              <w:rPr>
                <w:rFonts w:ascii="Arial" w:hAnsi="Arial" w:cs="Arial"/>
                <w:sz w:val="24"/>
                <w:szCs w:val="24"/>
              </w:rPr>
              <w:t>Maksymalny % poziom dofinansowania UE w projekcie</w:t>
            </w:r>
            <w:r w:rsidRPr="003B1556">
              <w:rPr>
                <w:rFonts w:ascii="Arial" w:hAnsi="Arial" w:cs="Arial"/>
                <w:sz w:val="24"/>
                <w:szCs w:val="24"/>
              </w:rPr>
              <w:t>”;</w:t>
            </w:r>
          </w:p>
          <w:p w14:paraId="455F9895" w14:textId="77777777" w:rsidR="00C0343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„Minimalny wkład własny beneficjenta”;</w:t>
            </w:r>
          </w:p>
          <w:p w14:paraId="5BB4F54C" w14:textId="21DD474E" w:rsidR="008E4DC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„Minimalna wartość projektu”</w:t>
            </w:r>
            <w:r w:rsidR="008E4DC9" w:rsidRPr="003B1556">
              <w:rPr>
                <w:rFonts w:ascii="Arial" w:hAnsi="Arial" w:cs="Arial"/>
                <w:sz w:val="24"/>
                <w:szCs w:val="24"/>
              </w:rPr>
              <w:t>;</w:t>
            </w:r>
          </w:p>
          <w:p w14:paraId="7F6D7819" w14:textId="7B128C9D" w:rsidR="00C03439" w:rsidRPr="003B1556" w:rsidRDefault="008E4DC9">
            <w:pPr>
              <w:pStyle w:val="Akapitzlist"/>
              <w:numPr>
                <w:ilvl w:val="0"/>
                <w:numId w:val="1"/>
              </w:numPr>
              <w:spacing w:line="276" w:lineRule="auto"/>
              <w:rPr>
                <w:rFonts w:ascii="Arial" w:hAnsi="Arial" w:cs="Arial"/>
                <w:sz w:val="24"/>
                <w:szCs w:val="24"/>
              </w:rPr>
            </w:pPr>
            <w:r w:rsidRPr="003B1556">
              <w:rPr>
                <w:rFonts w:ascii="Arial" w:hAnsi="Arial" w:cs="Arial"/>
                <w:sz w:val="24"/>
                <w:szCs w:val="24"/>
              </w:rPr>
              <w:t xml:space="preserve">w zakresie informacji wskazanych w polu „Dopuszczalny cross-financing </w:t>
            </w:r>
            <w:r w:rsidR="00F6711F">
              <w:rPr>
                <w:rFonts w:ascii="Arial" w:hAnsi="Arial" w:cs="Arial"/>
                <w:sz w:val="24"/>
                <w:szCs w:val="24"/>
              </w:rPr>
              <w:t>(</w:t>
            </w:r>
            <w:r w:rsidRPr="003B1556">
              <w:rPr>
                <w:rFonts w:ascii="Arial" w:hAnsi="Arial" w:cs="Arial"/>
                <w:sz w:val="24"/>
                <w:szCs w:val="24"/>
              </w:rPr>
              <w:t>%</w:t>
            </w:r>
            <w:r w:rsidR="00F6711F">
              <w:rPr>
                <w:rFonts w:ascii="Arial" w:hAnsi="Arial" w:cs="Arial"/>
                <w:sz w:val="24"/>
                <w:szCs w:val="24"/>
              </w:rPr>
              <w:t>)</w:t>
            </w:r>
            <w:r w:rsidRPr="003B1556">
              <w:rPr>
                <w:rFonts w:ascii="Arial" w:hAnsi="Arial" w:cs="Arial"/>
                <w:sz w:val="24"/>
                <w:szCs w:val="24"/>
              </w:rPr>
              <w:t>”.</w:t>
            </w:r>
          </w:p>
          <w:p w14:paraId="639EFDD5" w14:textId="77777777" w:rsidR="00C15EB0" w:rsidRPr="003B1556" w:rsidRDefault="00C15EB0" w:rsidP="00FB4521">
            <w:pPr>
              <w:spacing w:line="276" w:lineRule="auto"/>
              <w:rPr>
                <w:rFonts w:ascii="Arial" w:hAnsi="Arial" w:cs="Arial"/>
                <w:sz w:val="24"/>
                <w:szCs w:val="24"/>
              </w:rPr>
            </w:pPr>
          </w:p>
          <w:p w14:paraId="5339628E" w14:textId="657CD075" w:rsidR="00703B93" w:rsidRPr="00C15EB0" w:rsidRDefault="00893B99" w:rsidP="00FB4521">
            <w:pPr>
              <w:spacing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7412E144" w14:textId="34D87A9C" w:rsidR="00893B99" w:rsidRPr="003B1556" w:rsidRDefault="00893B99" w:rsidP="00FB4521">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p>
          <w:p w14:paraId="353C0DAE" w14:textId="77777777" w:rsidR="00616505" w:rsidRPr="003B1556" w:rsidRDefault="00616505" w:rsidP="00FB4521">
            <w:pPr>
              <w:spacing w:line="276" w:lineRule="auto"/>
              <w:rPr>
                <w:rFonts w:ascii="Arial" w:hAnsi="Arial" w:cs="Arial"/>
                <w:color w:val="000000"/>
                <w:sz w:val="24"/>
                <w:szCs w:val="24"/>
              </w:rPr>
            </w:pPr>
          </w:p>
          <w:p w14:paraId="5B86D0C7" w14:textId="0164C23F" w:rsidR="00893B99" w:rsidRPr="003B1556" w:rsidRDefault="00616505" w:rsidP="00FB4521">
            <w:pPr>
              <w:spacing w:line="276" w:lineRule="auto"/>
              <w:rPr>
                <w:rFonts w:ascii="Arial" w:hAnsi="Arial" w:cs="Arial"/>
                <w:color w:val="000000"/>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EB083D" w:rsidRPr="003B1556" w14:paraId="30D8DEAC" w14:textId="77777777" w:rsidTr="00DA0899">
        <w:tc>
          <w:tcPr>
            <w:tcW w:w="258" w:type="pct"/>
            <w:shd w:val="clear" w:color="auto" w:fill="auto"/>
          </w:tcPr>
          <w:p w14:paraId="3956F64E" w14:textId="3C17E9B1"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0B042B" w:rsidRPr="003B1556">
              <w:rPr>
                <w:rFonts w:ascii="Arial" w:hAnsi="Arial" w:cs="Arial"/>
                <w:b/>
                <w:bCs/>
                <w:sz w:val="24"/>
                <w:szCs w:val="24"/>
              </w:rPr>
              <w:t>4</w:t>
            </w:r>
          </w:p>
        </w:tc>
        <w:tc>
          <w:tcPr>
            <w:tcW w:w="880" w:type="pct"/>
            <w:shd w:val="clear" w:color="auto" w:fill="auto"/>
          </w:tcPr>
          <w:p w14:paraId="3E794CF6" w14:textId="570E9068" w:rsidR="00EB083D" w:rsidRPr="003B1556" w:rsidRDefault="00EB083D" w:rsidP="00FB4521">
            <w:pPr>
              <w:pStyle w:val="Default"/>
              <w:jc w:val="left"/>
              <w:rPr>
                <w:rFonts w:ascii="Arial" w:hAnsi="Arial" w:cs="Arial"/>
                <w:sz w:val="24"/>
                <w:szCs w:val="24"/>
              </w:rPr>
            </w:pPr>
            <w:r w:rsidRPr="003B1556">
              <w:rPr>
                <w:rFonts w:ascii="Arial" w:hAnsi="Arial" w:cs="Arial"/>
                <w:b/>
                <w:bCs/>
                <w:sz w:val="24"/>
                <w:szCs w:val="24"/>
              </w:rPr>
              <w:t xml:space="preserve">Wnioskodawca jest podmiotem uprawnionym do złożenia wniosku </w:t>
            </w:r>
            <w:r w:rsidR="00AB57FE" w:rsidRPr="003B1556">
              <w:rPr>
                <w:rFonts w:ascii="Arial" w:hAnsi="Arial" w:cs="Arial"/>
                <w:b/>
                <w:bCs/>
                <w:sz w:val="24"/>
                <w:szCs w:val="24"/>
              </w:rPr>
              <w:br/>
            </w:r>
            <w:r w:rsidRPr="003B1556">
              <w:rPr>
                <w:rFonts w:ascii="Arial" w:hAnsi="Arial" w:cs="Arial"/>
                <w:b/>
                <w:bCs/>
                <w:sz w:val="24"/>
                <w:szCs w:val="24"/>
              </w:rPr>
              <w:t>o dofinansowanie projektu</w:t>
            </w:r>
          </w:p>
          <w:p w14:paraId="4E8A4A70" w14:textId="77777777" w:rsidR="00EB083D" w:rsidRPr="003B1556" w:rsidRDefault="00EB083D" w:rsidP="00FB4521">
            <w:pPr>
              <w:pStyle w:val="Default"/>
              <w:jc w:val="left"/>
              <w:rPr>
                <w:rFonts w:ascii="Arial" w:hAnsi="Arial" w:cs="Arial"/>
                <w:sz w:val="24"/>
                <w:szCs w:val="24"/>
              </w:rPr>
            </w:pPr>
            <w:r w:rsidRPr="003B1556">
              <w:rPr>
                <w:rFonts w:ascii="Arial" w:hAnsi="Arial" w:cs="Arial"/>
                <w:b/>
                <w:bCs/>
                <w:sz w:val="24"/>
                <w:szCs w:val="24"/>
              </w:rPr>
              <w:t xml:space="preserve"> </w:t>
            </w:r>
          </w:p>
          <w:p w14:paraId="5833DD29" w14:textId="77777777" w:rsidR="00EB083D" w:rsidRPr="003B1556" w:rsidRDefault="00EB083D" w:rsidP="00FB4521">
            <w:pPr>
              <w:pStyle w:val="Default"/>
              <w:jc w:val="left"/>
              <w:rPr>
                <w:rFonts w:ascii="Arial" w:hAnsi="Arial" w:cs="Arial"/>
                <w:b/>
                <w:bCs/>
                <w:sz w:val="24"/>
                <w:szCs w:val="24"/>
              </w:rPr>
            </w:pPr>
          </w:p>
        </w:tc>
        <w:tc>
          <w:tcPr>
            <w:tcW w:w="2872" w:type="pct"/>
            <w:shd w:val="clear" w:color="auto" w:fill="auto"/>
          </w:tcPr>
          <w:p w14:paraId="6A7BEA8B" w14:textId="6AD953CD" w:rsidR="00A95A99" w:rsidRDefault="006F02D7" w:rsidP="00934E00">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w:t>
            </w:r>
            <w:r w:rsidR="00E00029">
              <w:rPr>
                <w:rFonts w:ascii="Arial" w:hAnsi="Arial" w:cs="Arial"/>
                <w:sz w:val="24"/>
                <w:szCs w:val="24"/>
              </w:rPr>
              <w:t xml:space="preserve">wnioskodawca jest podmiotem uprawnionym do złożenia wniosku o dofinansowanie projektu, czyli </w:t>
            </w:r>
            <w:r w:rsidR="00EB083D" w:rsidRPr="003B1556">
              <w:rPr>
                <w:rFonts w:ascii="Arial" w:hAnsi="Arial" w:cs="Arial"/>
                <w:sz w:val="24"/>
                <w:szCs w:val="24"/>
              </w:rPr>
              <w:t>jednostk</w:t>
            </w:r>
            <w:r w:rsidR="00E00029">
              <w:rPr>
                <w:rFonts w:ascii="Arial" w:hAnsi="Arial" w:cs="Arial"/>
                <w:sz w:val="24"/>
                <w:szCs w:val="24"/>
              </w:rPr>
              <w:t>ą</w:t>
            </w:r>
            <w:r w:rsidR="00EB083D" w:rsidRPr="003B1556">
              <w:rPr>
                <w:rFonts w:ascii="Arial" w:hAnsi="Arial" w:cs="Arial"/>
                <w:sz w:val="24"/>
                <w:szCs w:val="24"/>
              </w:rPr>
              <w:t xml:space="preserve"> samorządu terytorialnego</w:t>
            </w:r>
            <w:r w:rsidR="00594FA0">
              <w:rPr>
                <w:rFonts w:ascii="Arial" w:hAnsi="Arial" w:cs="Arial"/>
                <w:sz w:val="24"/>
                <w:szCs w:val="24"/>
              </w:rPr>
              <w:t>, która jest</w:t>
            </w:r>
            <w:r w:rsidR="009B5A22">
              <w:rPr>
                <w:rFonts w:ascii="Arial" w:hAnsi="Arial" w:cs="Arial"/>
                <w:sz w:val="24"/>
                <w:szCs w:val="24"/>
              </w:rPr>
              <w:t xml:space="preserve"> </w:t>
            </w:r>
            <w:r w:rsidR="00EB083D" w:rsidRPr="003B1556">
              <w:rPr>
                <w:rFonts w:ascii="Arial" w:hAnsi="Arial" w:cs="Arial"/>
                <w:sz w:val="24"/>
                <w:szCs w:val="24"/>
              </w:rPr>
              <w:t xml:space="preserve">organem prowadzącym szkołę lub placówkę systemu oświaty prowadzącą kształcenie </w:t>
            </w:r>
            <w:r w:rsidR="00C15EB0">
              <w:rPr>
                <w:rFonts w:ascii="Arial" w:hAnsi="Arial" w:cs="Arial"/>
                <w:sz w:val="24"/>
                <w:szCs w:val="24"/>
              </w:rPr>
              <w:t>zawodowe</w:t>
            </w:r>
            <w:r w:rsidR="00A95A99">
              <w:rPr>
                <w:rFonts w:ascii="Arial" w:hAnsi="Arial" w:cs="Arial"/>
                <w:sz w:val="24"/>
                <w:szCs w:val="24"/>
              </w:rPr>
              <w:t xml:space="preserve"> objętą projektem.</w:t>
            </w:r>
          </w:p>
          <w:p w14:paraId="2EE1D2CE" w14:textId="77777777" w:rsidR="00A95A99" w:rsidRDefault="00A95A99" w:rsidP="00934E00">
            <w:pPr>
              <w:pStyle w:val="Default"/>
              <w:jc w:val="left"/>
              <w:rPr>
                <w:rFonts w:ascii="Arial" w:hAnsi="Arial" w:cs="Arial"/>
                <w:sz w:val="24"/>
                <w:szCs w:val="24"/>
              </w:rPr>
            </w:pPr>
          </w:p>
          <w:p w14:paraId="2860E96D" w14:textId="77777777" w:rsidR="00A95A99" w:rsidRDefault="00A95A99" w:rsidP="00934E00">
            <w:pPr>
              <w:pStyle w:val="Default"/>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35CB51E6" w14:textId="77777777" w:rsidR="00A95A99" w:rsidRDefault="00A95A99" w:rsidP="00934E00">
            <w:pPr>
              <w:pStyle w:val="Default"/>
              <w:numPr>
                <w:ilvl w:val="0"/>
                <w:numId w:val="26"/>
              </w:numPr>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1AF8C731" w14:textId="68612636" w:rsidR="00E00029" w:rsidRPr="00A95A99" w:rsidRDefault="00A95A99" w:rsidP="00934E00">
            <w:pPr>
              <w:pStyle w:val="Default"/>
              <w:numPr>
                <w:ilvl w:val="0"/>
                <w:numId w:val="26"/>
              </w:numPr>
              <w:ind w:left="357" w:hanging="357"/>
              <w:jc w:val="left"/>
              <w:rPr>
                <w:rFonts w:ascii="Arial" w:hAnsi="Arial" w:cs="Arial"/>
                <w:sz w:val="24"/>
                <w:szCs w:val="24"/>
              </w:rPr>
            </w:pPr>
            <w:r w:rsidRPr="00A95A99">
              <w:rPr>
                <w:rFonts w:ascii="Arial" w:hAnsi="Arial" w:cs="Arial"/>
                <w:sz w:val="24"/>
                <w:szCs w:val="24"/>
              </w:rPr>
              <w:lastRenderedPageBreak/>
              <w:t>których uczniowie lub słuchacze lub przedstawiciele kadry są obejmowani wsparciem w projekcie (np. w postaci udziału w zajęciach).</w:t>
            </w:r>
          </w:p>
          <w:p w14:paraId="3BAB3A31" w14:textId="77777777" w:rsidR="00E00029" w:rsidRDefault="00E00029" w:rsidP="00934E00">
            <w:pPr>
              <w:pStyle w:val="Default"/>
              <w:jc w:val="left"/>
              <w:rPr>
                <w:rFonts w:ascii="Arial" w:hAnsi="Arial" w:cs="Arial"/>
                <w:sz w:val="24"/>
                <w:szCs w:val="24"/>
              </w:rPr>
            </w:pPr>
          </w:p>
          <w:p w14:paraId="28011CFA" w14:textId="1C0F3293" w:rsidR="00AE4DF1" w:rsidRDefault="00AE4DF1" w:rsidP="00934E00">
            <w:pPr>
              <w:pStyle w:val="Default"/>
              <w:jc w:val="left"/>
              <w:rPr>
                <w:rFonts w:ascii="Arial" w:hAnsi="Arial" w:cs="Arial"/>
                <w:sz w:val="24"/>
                <w:szCs w:val="24"/>
              </w:rPr>
            </w:pPr>
            <w:r>
              <w:rPr>
                <w:rFonts w:ascii="Arial" w:hAnsi="Arial" w:cs="Arial"/>
                <w:sz w:val="24"/>
                <w:szCs w:val="24"/>
              </w:rPr>
              <w:t>Partnerem może być każdy podmiot z katalogu określonego w polu „Typ beneficjenta – ogólny” Szczegółowego Opisu Priorytetów w wersji aktualnej na dzień rozpoczęcia</w:t>
            </w:r>
            <w:r w:rsidR="00003266">
              <w:rPr>
                <w:rFonts w:ascii="Arial" w:hAnsi="Arial" w:cs="Arial"/>
                <w:sz w:val="24"/>
                <w:szCs w:val="24"/>
              </w:rPr>
              <w:t xml:space="preserve"> naboru</w:t>
            </w:r>
            <w:r>
              <w:rPr>
                <w:rFonts w:ascii="Arial" w:hAnsi="Arial" w:cs="Arial"/>
                <w:sz w:val="24"/>
                <w:szCs w:val="24"/>
              </w:rPr>
              <w:t xml:space="preserve"> z wyłączeniem osób fizycznych (nie dotyczy osób prowadzących działalność gospodarczą lub oświatową na podstawie przepisów odrębnych).</w:t>
            </w:r>
          </w:p>
          <w:p w14:paraId="4FA53C27" w14:textId="77777777" w:rsidR="006F02D7" w:rsidRPr="003B1556" w:rsidRDefault="006F02D7" w:rsidP="00934E00">
            <w:pPr>
              <w:pStyle w:val="Default"/>
              <w:jc w:val="left"/>
              <w:rPr>
                <w:rFonts w:ascii="Arial" w:hAnsi="Arial" w:cs="Arial"/>
                <w:sz w:val="24"/>
                <w:szCs w:val="24"/>
              </w:rPr>
            </w:pPr>
          </w:p>
          <w:p w14:paraId="58B84B07" w14:textId="1CA43F8D" w:rsidR="00EB083D" w:rsidRPr="003B1556" w:rsidRDefault="00EB083D" w:rsidP="00934E00">
            <w:pPr>
              <w:pStyle w:val="Default"/>
              <w:jc w:val="left"/>
              <w:rPr>
                <w:rFonts w:ascii="Arial" w:hAnsi="Arial" w:cs="Arial"/>
                <w:sz w:val="24"/>
                <w:szCs w:val="24"/>
              </w:rPr>
            </w:pPr>
            <w:r w:rsidRPr="003B1556">
              <w:rPr>
                <w:rFonts w:ascii="Arial" w:hAnsi="Arial" w:cs="Arial"/>
                <w:sz w:val="24"/>
                <w:szCs w:val="24"/>
              </w:rPr>
              <w:t xml:space="preserve">Kryterium </w:t>
            </w:r>
            <w:r w:rsidR="006F02D7"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1755A757" w14:textId="4263F0C7" w:rsidR="00616505" w:rsidRPr="003B1556" w:rsidRDefault="00616505" w:rsidP="00FB4521">
            <w:pPr>
              <w:pStyle w:val="Default"/>
              <w:jc w:val="left"/>
              <w:rPr>
                <w:rFonts w:ascii="Arial" w:hAnsi="Arial" w:cs="Arial"/>
                <w:sz w:val="24"/>
                <w:szCs w:val="24"/>
              </w:rPr>
            </w:pPr>
            <w:r w:rsidRPr="003B1556">
              <w:rPr>
                <w:rFonts w:ascii="Arial" w:hAnsi="Arial" w:cs="Arial"/>
                <w:color w:val="000000"/>
                <w:sz w:val="24"/>
                <w:szCs w:val="24"/>
              </w:rPr>
              <w:lastRenderedPageBreak/>
              <w:t>Tak/nie</w:t>
            </w:r>
            <w:r w:rsidRPr="003B1556">
              <w:rPr>
                <w:rFonts w:ascii="Arial" w:hAnsi="Arial" w:cs="Arial"/>
                <w:sz w:val="24"/>
                <w:szCs w:val="24"/>
              </w:rPr>
              <w:t xml:space="preserve"> </w:t>
            </w:r>
            <w:r w:rsidRPr="003B1556">
              <w:rPr>
                <w:rFonts w:ascii="Arial" w:hAnsi="Arial" w:cs="Arial"/>
                <w:sz w:val="24"/>
                <w:szCs w:val="24"/>
              </w:rPr>
              <w:br/>
              <w:t>(</w:t>
            </w: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3C916A55" w14:textId="77777777" w:rsidR="00616505" w:rsidRPr="003B1556" w:rsidRDefault="00616505" w:rsidP="00FB4521">
            <w:pPr>
              <w:pStyle w:val="Default"/>
              <w:jc w:val="left"/>
              <w:rPr>
                <w:rFonts w:ascii="Arial" w:hAnsi="Arial" w:cs="Arial"/>
                <w:sz w:val="24"/>
                <w:szCs w:val="24"/>
              </w:rPr>
            </w:pPr>
          </w:p>
          <w:p w14:paraId="134D4A03" w14:textId="1C59D01B" w:rsidR="00EB083D" w:rsidRPr="003B1556" w:rsidRDefault="00EB083D" w:rsidP="00FB4521">
            <w:pPr>
              <w:pStyle w:val="Default"/>
              <w:jc w:val="left"/>
              <w:rPr>
                <w:rFonts w:ascii="Arial" w:hAnsi="Arial" w:cs="Arial"/>
                <w:sz w:val="24"/>
                <w:szCs w:val="24"/>
              </w:rPr>
            </w:pPr>
            <w:r w:rsidRPr="003B1556">
              <w:rPr>
                <w:rFonts w:ascii="Arial" w:hAnsi="Arial" w:cs="Arial"/>
                <w:sz w:val="24"/>
                <w:szCs w:val="24"/>
              </w:rPr>
              <w:t xml:space="preserve">Nie dopuszcza się możliwości skierowania kryterium do negocjacji. </w:t>
            </w:r>
          </w:p>
          <w:p w14:paraId="31234348" w14:textId="77777777" w:rsidR="00EB083D" w:rsidRPr="003B1556" w:rsidRDefault="00EB083D" w:rsidP="00FB4521">
            <w:pPr>
              <w:spacing w:line="276" w:lineRule="auto"/>
              <w:rPr>
                <w:rFonts w:ascii="Arial" w:hAnsi="Arial" w:cs="Arial"/>
                <w:color w:val="000000"/>
                <w:sz w:val="24"/>
                <w:szCs w:val="24"/>
              </w:rPr>
            </w:pPr>
          </w:p>
        </w:tc>
      </w:tr>
      <w:tr w:rsidR="00EB083D" w:rsidRPr="003B1556" w14:paraId="39C15F7C" w14:textId="77777777" w:rsidTr="00DA0899">
        <w:tc>
          <w:tcPr>
            <w:tcW w:w="258" w:type="pct"/>
            <w:shd w:val="clear" w:color="auto" w:fill="auto"/>
          </w:tcPr>
          <w:p w14:paraId="5FE2CC71" w14:textId="7A2F2CFE"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0B042B" w:rsidRPr="003B1556">
              <w:rPr>
                <w:rFonts w:ascii="Arial" w:hAnsi="Arial" w:cs="Arial"/>
                <w:b/>
                <w:bCs/>
                <w:sz w:val="24"/>
                <w:szCs w:val="24"/>
              </w:rPr>
              <w:t>5</w:t>
            </w:r>
          </w:p>
        </w:tc>
        <w:tc>
          <w:tcPr>
            <w:tcW w:w="880" w:type="pct"/>
            <w:shd w:val="clear" w:color="auto" w:fill="auto"/>
          </w:tcPr>
          <w:p w14:paraId="1ACA00C4" w14:textId="64C6CCCE" w:rsidR="00EB083D" w:rsidRPr="003B1556" w:rsidRDefault="00EB083D" w:rsidP="00FB4521">
            <w:pPr>
              <w:pStyle w:val="Default"/>
              <w:jc w:val="left"/>
              <w:rPr>
                <w:rFonts w:ascii="Arial" w:hAnsi="Arial" w:cs="Arial"/>
                <w:b/>
                <w:bCs/>
                <w:sz w:val="24"/>
                <w:szCs w:val="24"/>
              </w:rPr>
            </w:pPr>
            <w:r w:rsidRPr="003B1556">
              <w:rPr>
                <w:rFonts w:ascii="Arial" w:hAnsi="Arial" w:cs="Arial"/>
                <w:b/>
                <w:bCs/>
                <w:sz w:val="24"/>
                <w:szCs w:val="24"/>
              </w:rPr>
              <w:t>Projekt jest skierowany do właściwej grupy docelowej</w:t>
            </w:r>
          </w:p>
        </w:tc>
        <w:tc>
          <w:tcPr>
            <w:tcW w:w="2872" w:type="pct"/>
            <w:shd w:val="clear" w:color="auto" w:fill="auto"/>
          </w:tcPr>
          <w:p w14:paraId="200EF13C" w14:textId="28DCB03B" w:rsidR="006F02D7" w:rsidRPr="003B1556" w:rsidRDefault="006F02D7" w:rsidP="00934E00">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czy projekt</w:t>
            </w:r>
            <w:r w:rsidRPr="003B1556">
              <w:rPr>
                <w:rFonts w:ascii="Arial" w:hAnsi="Arial" w:cs="Arial"/>
                <w:sz w:val="24"/>
                <w:szCs w:val="24"/>
              </w:rPr>
              <w:t xml:space="preserve"> </w:t>
            </w:r>
            <w:r w:rsidR="00E00029">
              <w:rPr>
                <w:rFonts w:ascii="Arial" w:hAnsi="Arial" w:cs="Arial"/>
                <w:sz w:val="24"/>
                <w:szCs w:val="24"/>
              </w:rPr>
              <w:t>jest skierowany do</w:t>
            </w:r>
            <w:r w:rsidRPr="003B1556">
              <w:rPr>
                <w:rFonts w:ascii="Arial" w:hAnsi="Arial" w:cs="Arial"/>
                <w:sz w:val="24"/>
                <w:szCs w:val="24"/>
              </w:rPr>
              <w:t>:</w:t>
            </w:r>
          </w:p>
          <w:p w14:paraId="0F10978D" w14:textId="14A95341" w:rsidR="006F02D7" w:rsidRPr="003B1556" w:rsidRDefault="00EB083D" w:rsidP="00934E00">
            <w:pPr>
              <w:pStyle w:val="Default"/>
              <w:numPr>
                <w:ilvl w:val="0"/>
                <w:numId w:val="4"/>
              </w:numPr>
              <w:ind w:left="357" w:hanging="357"/>
              <w:jc w:val="left"/>
              <w:rPr>
                <w:rFonts w:ascii="Arial" w:hAnsi="Arial" w:cs="Arial"/>
                <w:sz w:val="24"/>
                <w:szCs w:val="24"/>
              </w:rPr>
            </w:pPr>
            <w:r w:rsidRPr="003B1556">
              <w:rPr>
                <w:rFonts w:ascii="Arial" w:hAnsi="Arial" w:cs="Arial"/>
                <w:sz w:val="24"/>
                <w:szCs w:val="24"/>
              </w:rPr>
              <w:t>os</w:t>
            </w:r>
            <w:r w:rsidR="00E00029">
              <w:rPr>
                <w:rFonts w:ascii="Arial" w:hAnsi="Arial" w:cs="Arial"/>
                <w:sz w:val="24"/>
                <w:szCs w:val="24"/>
              </w:rPr>
              <w:t>ób</w:t>
            </w:r>
            <w:r w:rsidRPr="003B1556">
              <w:rPr>
                <w:rFonts w:ascii="Arial" w:hAnsi="Arial" w:cs="Arial"/>
                <w:sz w:val="24"/>
                <w:szCs w:val="24"/>
              </w:rPr>
              <w:t xml:space="preserve"> mieszkając</w:t>
            </w:r>
            <w:r w:rsidR="00E00029">
              <w:rPr>
                <w:rFonts w:ascii="Arial" w:hAnsi="Arial" w:cs="Arial"/>
                <w:sz w:val="24"/>
                <w:szCs w:val="24"/>
              </w:rPr>
              <w:t>ych</w:t>
            </w:r>
            <w:r w:rsidRPr="003B1556">
              <w:rPr>
                <w:rFonts w:ascii="Arial" w:hAnsi="Arial" w:cs="Arial"/>
                <w:sz w:val="24"/>
                <w:szCs w:val="24"/>
              </w:rPr>
              <w:t xml:space="preserve"> w rozumieniu </w:t>
            </w:r>
            <w:r w:rsidR="00E00029">
              <w:rPr>
                <w:rFonts w:ascii="Arial" w:hAnsi="Arial" w:cs="Arial"/>
                <w:sz w:val="24"/>
                <w:szCs w:val="24"/>
              </w:rPr>
              <w:t xml:space="preserve">Ustawy – </w:t>
            </w:r>
            <w:r w:rsidRPr="003B1556">
              <w:rPr>
                <w:rFonts w:ascii="Arial" w:hAnsi="Arial" w:cs="Arial"/>
                <w:sz w:val="24"/>
                <w:szCs w:val="24"/>
              </w:rPr>
              <w:t>Kodeks cywiln</w:t>
            </w:r>
            <w:r w:rsidR="00E00029">
              <w:rPr>
                <w:rFonts w:ascii="Arial" w:hAnsi="Arial" w:cs="Arial"/>
                <w:sz w:val="24"/>
                <w:szCs w:val="24"/>
              </w:rPr>
              <w:t>y</w:t>
            </w:r>
            <w:r w:rsidRPr="003B1556">
              <w:rPr>
                <w:rStyle w:val="Odwoanieprzypisudolnego"/>
                <w:rFonts w:ascii="Arial" w:eastAsia="Calibri" w:hAnsi="Arial" w:cs="Arial"/>
                <w:sz w:val="24"/>
                <w:szCs w:val="24"/>
              </w:rPr>
              <w:footnoteReference w:id="9"/>
            </w:r>
            <w:r w:rsidRPr="003B1556">
              <w:rPr>
                <w:rFonts w:ascii="Arial" w:hAnsi="Arial" w:cs="Arial"/>
                <w:sz w:val="24"/>
                <w:szCs w:val="24"/>
              </w:rPr>
              <w:t xml:space="preserve"> lub pracując</w:t>
            </w:r>
            <w:r w:rsidR="00E00029">
              <w:rPr>
                <w:rFonts w:ascii="Arial" w:hAnsi="Arial" w:cs="Arial"/>
                <w:sz w:val="24"/>
                <w:szCs w:val="24"/>
              </w:rPr>
              <w:t>ych</w:t>
            </w:r>
            <w:r w:rsidRPr="003B1556">
              <w:rPr>
                <w:rFonts w:ascii="Arial" w:hAnsi="Arial" w:cs="Arial"/>
                <w:sz w:val="24"/>
                <w:szCs w:val="24"/>
              </w:rPr>
              <w:t xml:space="preserve"> lub ucząc</w:t>
            </w:r>
            <w:r w:rsidR="00E00029">
              <w:rPr>
                <w:rFonts w:ascii="Arial" w:hAnsi="Arial" w:cs="Arial"/>
                <w:sz w:val="24"/>
                <w:szCs w:val="24"/>
              </w:rPr>
              <w:t>ych</w:t>
            </w:r>
            <w:r w:rsidRPr="003B1556">
              <w:rPr>
                <w:rFonts w:ascii="Arial" w:hAnsi="Arial" w:cs="Arial"/>
                <w:sz w:val="24"/>
                <w:szCs w:val="24"/>
              </w:rPr>
              <w:t xml:space="preserve"> się na </w:t>
            </w:r>
            <w:r w:rsidR="00E00029">
              <w:rPr>
                <w:rFonts w:ascii="Arial" w:hAnsi="Arial" w:cs="Arial"/>
                <w:sz w:val="24"/>
                <w:szCs w:val="24"/>
              </w:rPr>
              <w:t>obszarze</w:t>
            </w:r>
            <w:r w:rsidRPr="003B1556">
              <w:rPr>
                <w:rFonts w:ascii="Arial" w:hAnsi="Arial" w:cs="Arial"/>
                <w:sz w:val="24"/>
                <w:szCs w:val="24"/>
              </w:rPr>
              <w:t xml:space="preserve"> województwa kujawsko-pomorskiego</w:t>
            </w:r>
            <w:r w:rsidR="006F02D7" w:rsidRPr="003B1556">
              <w:rPr>
                <w:rFonts w:ascii="Arial" w:hAnsi="Arial" w:cs="Arial"/>
                <w:sz w:val="24"/>
                <w:szCs w:val="24"/>
              </w:rPr>
              <w:t xml:space="preserve"> lub</w:t>
            </w:r>
          </w:p>
          <w:p w14:paraId="17FE4CB3" w14:textId="04837778" w:rsidR="00EB083D" w:rsidRPr="003B1556" w:rsidRDefault="00EB083D" w:rsidP="00934E00">
            <w:pPr>
              <w:pStyle w:val="Default"/>
              <w:numPr>
                <w:ilvl w:val="0"/>
                <w:numId w:val="4"/>
              </w:numPr>
              <w:ind w:left="357" w:hanging="357"/>
              <w:jc w:val="left"/>
              <w:rPr>
                <w:rFonts w:ascii="Arial" w:hAnsi="Arial" w:cs="Arial"/>
                <w:sz w:val="24"/>
                <w:szCs w:val="24"/>
              </w:rPr>
            </w:pPr>
            <w:r w:rsidRPr="003B1556">
              <w:rPr>
                <w:rFonts w:ascii="Arial" w:hAnsi="Arial" w:cs="Arial"/>
                <w:sz w:val="24"/>
                <w:szCs w:val="24"/>
              </w:rPr>
              <w:t>podmiot</w:t>
            </w:r>
            <w:r w:rsidR="00E00029">
              <w:rPr>
                <w:rFonts w:ascii="Arial" w:hAnsi="Arial" w:cs="Arial"/>
                <w:sz w:val="24"/>
                <w:szCs w:val="24"/>
              </w:rPr>
              <w:t>ów</w:t>
            </w:r>
            <w:r w:rsidRPr="003B1556">
              <w:rPr>
                <w:rFonts w:ascii="Arial" w:hAnsi="Arial" w:cs="Arial"/>
                <w:sz w:val="24"/>
                <w:szCs w:val="24"/>
              </w:rPr>
              <w:t xml:space="preserve"> posiadają</w:t>
            </w:r>
            <w:r w:rsidR="006F02D7" w:rsidRPr="003B1556">
              <w:rPr>
                <w:rFonts w:ascii="Arial" w:hAnsi="Arial" w:cs="Arial"/>
                <w:sz w:val="24"/>
                <w:szCs w:val="24"/>
              </w:rPr>
              <w:t>c</w:t>
            </w:r>
            <w:r w:rsidR="00E00029">
              <w:rPr>
                <w:rFonts w:ascii="Arial" w:hAnsi="Arial" w:cs="Arial"/>
                <w:sz w:val="24"/>
                <w:szCs w:val="24"/>
              </w:rPr>
              <w:t>ych</w:t>
            </w:r>
            <w:r w:rsidRPr="003B1556">
              <w:rPr>
                <w:rFonts w:ascii="Arial" w:hAnsi="Arial" w:cs="Arial"/>
                <w:sz w:val="24"/>
                <w:szCs w:val="24"/>
              </w:rPr>
              <w:t xml:space="preserve"> jednostkę organizacyjną na obszarze województwa kujawsko-pomorskiego</w:t>
            </w:r>
            <w:r w:rsidR="006F02D7" w:rsidRPr="003B1556">
              <w:rPr>
                <w:rFonts w:ascii="Arial" w:hAnsi="Arial" w:cs="Arial"/>
                <w:sz w:val="24"/>
                <w:szCs w:val="24"/>
              </w:rPr>
              <w:t>.</w:t>
            </w:r>
          </w:p>
          <w:p w14:paraId="6C4EDBA9" w14:textId="77777777" w:rsidR="006F02D7" w:rsidRPr="003B1556" w:rsidRDefault="006F02D7" w:rsidP="00934E00">
            <w:pPr>
              <w:pStyle w:val="Default"/>
              <w:jc w:val="left"/>
              <w:rPr>
                <w:rFonts w:ascii="Arial" w:hAnsi="Arial" w:cs="Arial"/>
                <w:sz w:val="24"/>
                <w:szCs w:val="24"/>
              </w:rPr>
            </w:pPr>
          </w:p>
          <w:p w14:paraId="55620320" w14:textId="77777777" w:rsidR="003245D7" w:rsidRDefault="003245D7" w:rsidP="00934E00">
            <w:pPr>
              <w:pStyle w:val="Default"/>
              <w:jc w:val="left"/>
              <w:rPr>
                <w:rFonts w:ascii="Arial" w:hAnsi="Arial" w:cs="Arial"/>
                <w:sz w:val="24"/>
                <w:szCs w:val="24"/>
              </w:rPr>
            </w:pPr>
            <w:r>
              <w:rPr>
                <w:rFonts w:ascii="Arial" w:hAnsi="Arial" w:cs="Arial"/>
                <w:sz w:val="24"/>
                <w:szCs w:val="24"/>
              </w:rPr>
              <w:t xml:space="preserve">W kryterium sprawdzimy, czy projekt jest skierowany obligatoryjnie do: </w:t>
            </w:r>
          </w:p>
          <w:p w14:paraId="2C1ED4E4" w14:textId="77777777" w:rsidR="003245D7" w:rsidRDefault="003245D7" w:rsidP="00934E00">
            <w:pPr>
              <w:pStyle w:val="Default"/>
              <w:numPr>
                <w:ilvl w:val="0"/>
                <w:numId w:val="27"/>
              </w:numPr>
              <w:ind w:left="312" w:hanging="284"/>
              <w:jc w:val="left"/>
              <w:rPr>
                <w:rFonts w:ascii="Arial" w:hAnsi="Arial" w:cs="Arial"/>
                <w:sz w:val="24"/>
                <w:szCs w:val="24"/>
              </w:rPr>
            </w:pPr>
            <w:r>
              <w:rPr>
                <w:rFonts w:ascii="Arial" w:hAnsi="Arial" w:cs="Arial"/>
                <w:sz w:val="24"/>
                <w:szCs w:val="24"/>
              </w:rPr>
              <w:t xml:space="preserve">uczniów lub słuchaczy szkół lub placówek kształcenia zawodowego i </w:t>
            </w:r>
          </w:p>
          <w:p w14:paraId="35DA08BE" w14:textId="77777777" w:rsidR="003245D7" w:rsidRDefault="003245D7" w:rsidP="00934E00">
            <w:pPr>
              <w:pStyle w:val="Default"/>
              <w:numPr>
                <w:ilvl w:val="0"/>
                <w:numId w:val="27"/>
              </w:numPr>
              <w:ind w:left="312" w:hanging="284"/>
              <w:jc w:val="left"/>
              <w:rPr>
                <w:rFonts w:ascii="Arial" w:hAnsi="Arial" w:cs="Arial"/>
                <w:sz w:val="24"/>
                <w:szCs w:val="24"/>
              </w:rPr>
            </w:pPr>
            <w:r>
              <w:rPr>
                <w:rFonts w:ascii="Arial" w:hAnsi="Arial" w:cs="Arial"/>
                <w:sz w:val="24"/>
                <w:szCs w:val="24"/>
              </w:rPr>
              <w:t>przedstawicieli kadry szkół lub placówek kształcenia zawodowego.</w:t>
            </w:r>
          </w:p>
          <w:p w14:paraId="088E39AB" w14:textId="77777777" w:rsidR="003245D7" w:rsidRDefault="003245D7" w:rsidP="00934E00">
            <w:pPr>
              <w:pStyle w:val="Default"/>
              <w:jc w:val="left"/>
              <w:rPr>
                <w:rFonts w:ascii="Arial" w:hAnsi="Arial" w:cs="Arial"/>
                <w:sz w:val="24"/>
                <w:szCs w:val="24"/>
              </w:rPr>
            </w:pPr>
          </w:p>
          <w:p w14:paraId="53470406" w14:textId="77777777" w:rsidR="003245D7" w:rsidRDefault="003245D7" w:rsidP="00934E00">
            <w:pPr>
              <w:pStyle w:val="Default"/>
              <w:jc w:val="left"/>
              <w:rPr>
                <w:rFonts w:ascii="Arial" w:hAnsi="Arial" w:cs="Arial"/>
                <w:sz w:val="24"/>
                <w:szCs w:val="24"/>
              </w:rPr>
            </w:pPr>
            <w:r>
              <w:rPr>
                <w:rFonts w:ascii="Arial" w:hAnsi="Arial" w:cs="Arial"/>
                <w:sz w:val="24"/>
                <w:szCs w:val="24"/>
              </w:rPr>
              <w:t xml:space="preserve">Ponadto projekt może być skierowany do: </w:t>
            </w:r>
          </w:p>
          <w:p w14:paraId="66724F24" w14:textId="77777777" w:rsidR="003245D7" w:rsidRDefault="003245D7" w:rsidP="00934E00">
            <w:pPr>
              <w:pStyle w:val="Default"/>
              <w:numPr>
                <w:ilvl w:val="0"/>
                <w:numId w:val="28"/>
              </w:numPr>
              <w:ind w:left="357" w:hanging="357"/>
              <w:jc w:val="left"/>
              <w:rPr>
                <w:rFonts w:ascii="Arial" w:hAnsi="Arial" w:cs="Arial"/>
                <w:sz w:val="24"/>
                <w:szCs w:val="24"/>
              </w:rPr>
            </w:pPr>
            <w:r>
              <w:rPr>
                <w:rFonts w:ascii="Arial" w:hAnsi="Arial" w:cs="Arial"/>
                <w:sz w:val="24"/>
                <w:szCs w:val="24"/>
              </w:rPr>
              <w:t xml:space="preserve">szkół lub placówek kształcenia zawodowego (z wyłączeniem specjalnych) lub </w:t>
            </w:r>
          </w:p>
          <w:p w14:paraId="4A5306AC" w14:textId="77777777" w:rsidR="003245D7" w:rsidRDefault="003245D7" w:rsidP="00934E00">
            <w:pPr>
              <w:pStyle w:val="Default"/>
              <w:numPr>
                <w:ilvl w:val="0"/>
                <w:numId w:val="28"/>
              </w:numPr>
              <w:ind w:left="312" w:hanging="284"/>
              <w:jc w:val="left"/>
              <w:rPr>
                <w:rFonts w:ascii="Arial" w:hAnsi="Arial" w:cs="Arial"/>
                <w:sz w:val="24"/>
                <w:szCs w:val="24"/>
              </w:rPr>
            </w:pPr>
            <w:r>
              <w:rPr>
                <w:rFonts w:ascii="Arial" w:hAnsi="Arial" w:cs="Arial"/>
                <w:sz w:val="24"/>
                <w:szCs w:val="24"/>
              </w:rPr>
              <w:lastRenderedPageBreak/>
              <w:t>opiekunów stażystów lub praktykantów lub instruktorów praktycznej nauki zawodu u podmiotów przyjmujących na staż lub</w:t>
            </w:r>
          </w:p>
          <w:p w14:paraId="6E33D238" w14:textId="00F76F83" w:rsidR="003245D7" w:rsidRDefault="003245D7" w:rsidP="00934E00">
            <w:pPr>
              <w:pStyle w:val="Default"/>
              <w:numPr>
                <w:ilvl w:val="0"/>
                <w:numId w:val="28"/>
              </w:numPr>
              <w:ind w:left="312" w:hanging="284"/>
              <w:jc w:val="left"/>
              <w:rPr>
                <w:rFonts w:ascii="Arial" w:hAnsi="Arial" w:cs="Arial"/>
                <w:sz w:val="24"/>
                <w:szCs w:val="24"/>
              </w:rPr>
            </w:pPr>
            <w:r>
              <w:rPr>
                <w:rFonts w:ascii="Arial" w:hAnsi="Arial" w:cs="Arial"/>
                <w:sz w:val="24"/>
                <w:szCs w:val="24"/>
              </w:rPr>
              <w:t>opiekunów uczniów lub słuchaczy lub</w:t>
            </w:r>
          </w:p>
          <w:p w14:paraId="2F7DAEE3" w14:textId="2F6B517B" w:rsidR="00144217" w:rsidRDefault="00144217" w:rsidP="00934E00">
            <w:pPr>
              <w:pStyle w:val="Default"/>
              <w:numPr>
                <w:ilvl w:val="0"/>
                <w:numId w:val="28"/>
              </w:numPr>
              <w:ind w:left="312" w:hanging="284"/>
              <w:jc w:val="left"/>
              <w:rPr>
                <w:rFonts w:ascii="Arial" w:hAnsi="Arial" w:cs="Arial"/>
                <w:sz w:val="24"/>
                <w:szCs w:val="24"/>
              </w:rPr>
            </w:pPr>
            <w:r w:rsidRPr="0052092A">
              <w:rPr>
                <w:rFonts w:ascii="Arial" w:hAnsi="Arial" w:cs="Arial"/>
                <w:sz w:val="24"/>
                <w:szCs w:val="24"/>
              </w:rPr>
              <w:t>otoczeni</w:t>
            </w:r>
            <w:r>
              <w:rPr>
                <w:rFonts w:ascii="Arial" w:hAnsi="Arial" w:cs="Arial"/>
                <w:sz w:val="24"/>
                <w:szCs w:val="24"/>
              </w:rPr>
              <w:t>a</w:t>
            </w:r>
            <w:r w:rsidRPr="0052092A">
              <w:rPr>
                <w:rFonts w:ascii="Arial" w:hAnsi="Arial" w:cs="Arial"/>
                <w:sz w:val="24"/>
                <w:szCs w:val="24"/>
              </w:rPr>
              <w:t xml:space="preserve"> społeczno-gospodarcze</w:t>
            </w:r>
            <w:r>
              <w:rPr>
                <w:rFonts w:ascii="Arial" w:hAnsi="Arial" w:cs="Arial"/>
                <w:sz w:val="24"/>
                <w:szCs w:val="24"/>
              </w:rPr>
              <w:t>go</w:t>
            </w:r>
            <w:r w:rsidRPr="0052092A">
              <w:rPr>
                <w:rFonts w:ascii="Arial" w:hAnsi="Arial" w:cs="Arial"/>
                <w:sz w:val="24"/>
                <w:szCs w:val="24"/>
              </w:rPr>
              <w:t xml:space="preserve"> współpracujące</w:t>
            </w:r>
            <w:r>
              <w:rPr>
                <w:rFonts w:ascii="Arial" w:hAnsi="Arial" w:cs="Arial"/>
                <w:sz w:val="24"/>
                <w:szCs w:val="24"/>
              </w:rPr>
              <w:t>go</w:t>
            </w:r>
            <w:r w:rsidRPr="0052092A">
              <w:rPr>
                <w:rFonts w:ascii="Arial" w:hAnsi="Arial" w:cs="Arial"/>
                <w:sz w:val="24"/>
                <w:szCs w:val="24"/>
              </w:rPr>
              <w:t xml:space="preserve"> ze szkołami lub placówkami kształcenia zawodowego</w:t>
            </w:r>
            <w:r>
              <w:rPr>
                <w:rFonts w:ascii="Arial" w:hAnsi="Arial" w:cs="Arial"/>
                <w:sz w:val="24"/>
                <w:szCs w:val="24"/>
              </w:rPr>
              <w:t xml:space="preserve"> lub</w:t>
            </w:r>
          </w:p>
          <w:p w14:paraId="16080017" w14:textId="0376CF65" w:rsidR="00EB083D" w:rsidRPr="003245D7" w:rsidRDefault="003245D7" w:rsidP="00934E00">
            <w:pPr>
              <w:pStyle w:val="Default"/>
              <w:numPr>
                <w:ilvl w:val="0"/>
                <w:numId w:val="28"/>
              </w:numPr>
              <w:ind w:left="312" w:hanging="284"/>
              <w:jc w:val="left"/>
              <w:rPr>
                <w:rFonts w:ascii="Arial" w:hAnsi="Arial" w:cs="Arial"/>
                <w:sz w:val="24"/>
                <w:szCs w:val="24"/>
              </w:rPr>
            </w:pPr>
            <w:r>
              <w:rPr>
                <w:rFonts w:ascii="Arial" w:hAnsi="Arial" w:cs="Arial"/>
                <w:sz w:val="24"/>
                <w:szCs w:val="24"/>
              </w:rPr>
              <w:t>innych podmiotów funkcjonujących w systemie oświaty, ich uczestników lub przedstawicieli kadry.</w:t>
            </w:r>
            <w:r w:rsidR="00EB083D" w:rsidRPr="003245D7">
              <w:rPr>
                <w:rFonts w:ascii="Arial" w:hAnsi="Arial" w:cs="Arial"/>
                <w:sz w:val="24"/>
                <w:szCs w:val="24"/>
              </w:rPr>
              <w:t xml:space="preserve"> </w:t>
            </w:r>
          </w:p>
          <w:p w14:paraId="5C7C97A5" w14:textId="32D2718E" w:rsidR="003F10FD" w:rsidRPr="003B1556" w:rsidRDefault="003F10FD" w:rsidP="00934E00">
            <w:pPr>
              <w:pStyle w:val="Default"/>
              <w:jc w:val="left"/>
              <w:rPr>
                <w:rFonts w:ascii="Arial" w:hAnsi="Arial" w:cs="Arial"/>
                <w:b/>
                <w:bCs/>
                <w:sz w:val="24"/>
                <w:szCs w:val="24"/>
              </w:rPr>
            </w:pPr>
          </w:p>
          <w:p w14:paraId="528C2064" w14:textId="03C3A7F2" w:rsidR="00EB083D" w:rsidRPr="003B1556" w:rsidRDefault="003F10FD" w:rsidP="00934E00">
            <w:pPr>
              <w:pStyle w:val="Default"/>
              <w:jc w:val="left"/>
              <w:rPr>
                <w:rFonts w:ascii="Arial" w:hAnsi="Arial" w:cs="Arial"/>
                <w:sz w:val="24"/>
                <w:szCs w:val="24"/>
              </w:rPr>
            </w:pPr>
            <w:r w:rsidRPr="003B1556">
              <w:rPr>
                <w:rFonts w:ascii="Arial" w:hAnsi="Arial" w:cs="Arial"/>
                <w:sz w:val="24"/>
                <w:szCs w:val="24"/>
              </w:rPr>
              <w:t xml:space="preserve">Kryterium </w:t>
            </w:r>
            <w:r w:rsidR="006A7FE7" w:rsidRPr="003B1556">
              <w:rPr>
                <w:rFonts w:ascii="Arial" w:hAnsi="Arial" w:cs="Arial"/>
                <w:sz w:val="24"/>
                <w:szCs w:val="24"/>
              </w:rPr>
              <w:t xml:space="preserve">jest </w:t>
            </w:r>
            <w:r w:rsidRPr="003B1556">
              <w:rPr>
                <w:rFonts w:ascii="Arial" w:hAnsi="Arial" w:cs="Arial"/>
                <w:sz w:val="24"/>
                <w:szCs w:val="24"/>
              </w:rPr>
              <w:t>weryfikowane w oparciu o wniosek o dofinansowanie projektu.</w:t>
            </w:r>
          </w:p>
        </w:tc>
        <w:tc>
          <w:tcPr>
            <w:tcW w:w="990" w:type="pct"/>
            <w:shd w:val="clear" w:color="auto" w:fill="auto"/>
          </w:tcPr>
          <w:p w14:paraId="79C7B0C9" w14:textId="0F18E67A"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7CD607E0" w14:textId="77777777" w:rsidR="00616505" w:rsidRPr="003B1556" w:rsidRDefault="00616505" w:rsidP="00FB4521">
            <w:pPr>
              <w:spacing w:line="276" w:lineRule="auto"/>
              <w:rPr>
                <w:rFonts w:ascii="Arial" w:hAnsi="Arial" w:cs="Arial"/>
                <w:color w:val="000000"/>
                <w:sz w:val="24"/>
                <w:szCs w:val="24"/>
              </w:rPr>
            </w:pPr>
          </w:p>
          <w:p w14:paraId="0B2A6B68" w14:textId="117C8C15" w:rsidR="00616505" w:rsidRPr="003B1556" w:rsidRDefault="00EB083D" w:rsidP="00FB4521">
            <w:pPr>
              <w:pStyle w:val="Default"/>
              <w:jc w:val="left"/>
              <w:rPr>
                <w:rFonts w:ascii="Arial" w:hAnsi="Arial" w:cs="Arial"/>
                <w:sz w:val="24"/>
                <w:szCs w:val="24"/>
              </w:rPr>
            </w:pPr>
            <w:r w:rsidRPr="003B1556">
              <w:rPr>
                <w:rFonts w:ascii="Arial" w:hAnsi="Arial" w:cs="Arial"/>
                <w:sz w:val="24"/>
                <w:szCs w:val="24"/>
              </w:rPr>
              <w:t xml:space="preserve">Dopuszcza się możliwość skierowania kryterium do negocjacji w zakresie </w:t>
            </w:r>
            <w:r w:rsidR="00382DE2" w:rsidRPr="003B1556">
              <w:rPr>
                <w:rFonts w:ascii="Arial" w:hAnsi="Arial" w:cs="Arial"/>
                <w:sz w:val="24"/>
                <w:szCs w:val="24"/>
              </w:rPr>
              <w:t xml:space="preserve">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00616505" w:rsidRPr="003B1556">
              <w:rPr>
                <w:rFonts w:ascii="Arial" w:hAnsi="Arial" w:cs="Arial"/>
                <w:sz w:val="24"/>
                <w:szCs w:val="24"/>
              </w:rPr>
              <w:t>.</w:t>
            </w:r>
          </w:p>
          <w:p w14:paraId="64C37737" w14:textId="1631725C" w:rsidR="00EB083D" w:rsidRPr="003B1556" w:rsidRDefault="00EB083D" w:rsidP="00FB4521">
            <w:pPr>
              <w:spacing w:line="276" w:lineRule="auto"/>
              <w:rPr>
                <w:rFonts w:ascii="Arial" w:hAnsi="Arial" w:cs="Arial"/>
                <w:color w:val="000000"/>
                <w:sz w:val="24"/>
                <w:szCs w:val="24"/>
              </w:rPr>
            </w:pPr>
            <w:r w:rsidRPr="003B1556">
              <w:rPr>
                <w:rFonts w:ascii="Arial" w:hAnsi="Arial" w:cs="Arial"/>
                <w:sz w:val="24"/>
                <w:szCs w:val="24"/>
              </w:rPr>
              <w:t xml:space="preserve"> </w:t>
            </w:r>
          </w:p>
        </w:tc>
      </w:tr>
      <w:tr w:rsidR="00F775F8" w:rsidRPr="003B1556" w14:paraId="42D7EF47" w14:textId="77777777" w:rsidTr="00DA0899">
        <w:tc>
          <w:tcPr>
            <w:tcW w:w="258" w:type="pct"/>
            <w:shd w:val="clear" w:color="auto" w:fill="auto"/>
          </w:tcPr>
          <w:p w14:paraId="2932F0D1" w14:textId="7A2A8CBE" w:rsidR="00F775F8" w:rsidRPr="003B1556" w:rsidRDefault="00F775F8" w:rsidP="00FB4521">
            <w:pPr>
              <w:spacing w:line="276" w:lineRule="auto"/>
              <w:jc w:val="center"/>
              <w:rPr>
                <w:rFonts w:ascii="Arial" w:hAnsi="Arial" w:cs="Arial"/>
                <w:b/>
                <w:bCs/>
                <w:sz w:val="24"/>
                <w:szCs w:val="24"/>
              </w:rPr>
            </w:pPr>
            <w:r>
              <w:rPr>
                <w:rFonts w:ascii="Arial" w:hAnsi="Arial" w:cs="Arial"/>
                <w:b/>
                <w:bCs/>
                <w:sz w:val="24"/>
                <w:szCs w:val="24"/>
              </w:rPr>
              <w:t>C.6</w:t>
            </w:r>
          </w:p>
        </w:tc>
        <w:tc>
          <w:tcPr>
            <w:tcW w:w="880" w:type="pct"/>
            <w:shd w:val="clear" w:color="auto" w:fill="auto"/>
          </w:tcPr>
          <w:p w14:paraId="224D4763" w14:textId="39ABF1AC" w:rsidR="00F775F8" w:rsidRPr="003B1556" w:rsidRDefault="00F775F8" w:rsidP="00FB4521">
            <w:pPr>
              <w:pStyle w:val="Default"/>
              <w:jc w:val="left"/>
              <w:rPr>
                <w:rFonts w:ascii="Arial" w:hAnsi="Arial" w:cs="Arial"/>
                <w:b/>
                <w:bCs/>
                <w:sz w:val="24"/>
                <w:szCs w:val="24"/>
              </w:rPr>
            </w:pPr>
            <w:r>
              <w:rPr>
                <w:rFonts w:ascii="Arial" w:hAnsi="Arial" w:cs="Arial"/>
                <w:b/>
                <w:bCs/>
                <w:sz w:val="24"/>
                <w:szCs w:val="24"/>
              </w:rPr>
              <w:t xml:space="preserve">Projekt jest zgodny z </w:t>
            </w:r>
            <w:r w:rsidR="00502C57">
              <w:rPr>
                <w:rFonts w:ascii="Arial" w:hAnsi="Arial" w:cs="Arial"/>
                <w:b/>
                <w:bCs/>
                <w:sz w:val="24"/>
                <w:szCs w:val="24"/>
              </w:rPr>
              <w:t xml:space="preserve">dodatkowymi </w:t>
            </w:r>
            <w:r>
              <w:rPr>
                <w:rFonts w:ascii="Arial" w:hAnsi="Arial" w:cs="Arial"/>
                <w:b/>
                <w:bCs/>
                <w:sz w:val="24"/>
                <w:szCs w:val="24"/>
              </w:rPr>
              <w:t>zasadami realizacji wsparcia</w:t>
            </w:r>
          </w:p>
        </w:tc>
        <w:tc>
          <w:tcPr>
            <w:tcW w:w="2872" w:type="pct"/>
            <w:shd w:val="clear" w:color="auto" w:fill="auto"/>
          </w:tcPr>
          <w:p w14:paraId="7C759961" w14:textId="01747949" w:rsidR="00F775F8" w:rsidRDefault="00F775F8" w:rsidP="00934E00">
            <w:pPr>
              <w:pStyle w:val="Default"/>
              <w:jc w:val="left"/>
              <w:rPr>
                <w:rFonts w:ascii="Arial" w:hAnsi="Arial" w:cs="Arial"/>
                <w:sz w:val="24"/>
                <w:szCs w:val="24"/>
              </w:rPr>
            </w:pPr>
            <w:r w:rsidRPr="003B1556">
              <w:rPr>
                <w:rFonts w:ascii="Arial" w:hAnsi="Arial" w:cs="Arial"/>
                <w:sz w:val="24"/>
                <w:szCs w:val="24"/>
              </w:rPr>
              <w:t>W kryterium sprawdzimy, czy projekt</w:t>
            </w:r>
            <w:r>
              <w:rPr>
                <w:rFonts w:ascii="Arial" w:hAnsi="Arial" w:cs="Arial"/>
                <w:sz w:val="24"/>
                <w:szCs w:val="24"/>
              </w:rPr>
              <w:t xml:space="preserve"> jest zgodny z </w:t>
            </w:r>
            <w:r w:rsidR="00897633">
              <w:rPr>
                <w:rFonts w:ascii="Arial" w:hAnsi="Arial" w:cs="Arial"/>
                <w:sz w:val="24"/>
                <w:szCs w:val="24"/>
              </w:rPr>
              <w:t xml:space="preserve">dodatkowymi </w:t>
            </w:r>
            <w:r>
              <w:rPr>
                <w:rFonts w:ascii="Arial" w:hAnsi="Arial" w:cs="Arial"/>
                <w:sz w:val="24"/>
                <w:szCs w:val="24"/>
              </w:rPr>
              <w:t>zasadami realizacji wsparcia:</w:t>
            </w:r>
          </w:p>
          <w:p w14:paraId="2D00B412" w14:textId="09C52E79" w:rsidR="00DC189E" w:rsidRDefault="00DC189E" w:rsidP="00934E00">
            <w:pPr>
              <w:pStyle w:val="Akapitzlist"/>
              <w:numPr>
                <w:ilvl w:val="0"/>
                <w:numId w:val="10"/>
              </w:numPr>
              <w:spacing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Staż zawodowy nauczyciela kształcenia zawodowego w podmiocie otoczenia społeczno-gospodarczego </w:t>
            </w:r>
            <w:r w:rsidR="00410DE8">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najmniej 40 godzin (dot</w:t>
            </w:r>
            <w:r w:rsidR="001F41F5">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sidR="001F41F5">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2b)</w:t>
            </w:r>
            <w:r>
              <w:rPr>
                <w:rFonts w:ascii="Arial" w:eastAsia="Times New Roman" w:hAnsi="Arial" w:cs="Arial"/>
                <w:sz w:val="24"/>
                <w:szCs w:val="24"/>
                <w:lang w:eastAsia="pl-PL"/>
              </w:rPr>
              <w:t>.</w:t>
            </w:r>
          </w:p>
          <w:p w14:paraId="5D7B1185" w14:textId="6ED5C4CF" w:rsidR="00DC189E" w:rsidRPr="00DC189E" w:rsidRDefault="00DC189E" w:rsidP="00934E00">
            <w:pPr>
              <w:pStyle w:val="Akapitzlist"/>
              <w:numPr>
                <w:ilvl w:val="0"/>
                <w:numId w:val="10"/>
              </w:numPr>
              <w:spacing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Warunki realizacji stażu zawodowego (</w:t>
            </w:r>
            <w:r w:rsidR="001F41F5" w:rsidRPr="00DC189E">
              <w:rPr>
                <w:rFonts w:ascii="Arial" w:eastAsia="Times New Roman" w:hAnsi="Arial" w:cs="Arial"/>
                <w:sz w:val="24"/>
                <w:szCs w:val="24"/>
                <w:lang w:eastAsia="pl-PL"/>
              </w:rPr>
              <w:t>dot</w:t>
            </w:r>
            <w:r w:rsidR="001F41F5">
              <w:rPr>
                <w:rFonts w:ascii="Arial" w:eastAsia="Times New Roman" w:hAnsi="Arial" w:cs="Arial"/>
                <w:sz w:val="24"/>
                <w:szCs w:val="24"/>
                <w:lang w:eastAsia="pl-PL"/>
              </w:rPr>
              <w:t>yczy</w:t>
            </w:r>
            <w:r w:rsidR="001F41F5" w:rsidRPr="00DC189E">
              <w:rPr>
                <w:rFonts w:ascii="Arial" w:eastAsia="Times New Roman" w:hAnsi="Arial" w:cs="Arial"/>
                <w:sz w:val="24"/>
                <w:szCs w:val="24"/>
                <w:lang w:eastAsia="pl-PL"/>
              </w:rPr>
              <w:t xml:space="preserve"> typ</w:t>
            </w:r>
            <w:r w:rsidR="001F41F5">
              <w:rPr>
                <w:rFonts w:ascii="Arial" w:eastAsia="Times New Roman" w:hAnsi="Arial" w:cs="Arial"/>
                <w:sz w:val="24"/>
                <w:szCs w:val="24"/>
                <w:lang w:eastAsia="pl-PL"/>
              </w:rPr>
              <w:t>u projektu</w:t>
            </w:r>
            <w:r w:rsidR="001F41F5" w:rsidRPr="00DC189E">
              <w:rPr>
                <w:rFonts w:ascii="Arial" w:eastAsia="Times New Roman" w:hAnsi="Arial" w:cs="Arial"/>
                <w:sz w:val="24"/>
                <w:szCs w:val="24"/>
                <w:lang w:eastAsia="pl-PL"/>
              </w:rPr>
              <w:t xml:space="preserve"> </w:t>
            </w:r>
            <w:r w:rsidRPr="00DC189E">
              <w:rPr>
                <w:rFonts w:ascii="Arial" w:eastAsia="Times New Roman" w:hAnsi="Arial" w:cs="Arial"/>
                <w:sz w:val="24"/>
                <w:szCs w:val="24"/>
                <w:lang w:eastAsia="pl-PL"/>
              </w:rPr>
              <w:t>1b):</w:t>
            </w:r>
          </w:p>
          <w:p w14:paraId="327F7EE8" w14:textId="607C71E2" w:rsidR="00DC189E" w:rsidRDefault="00DC189E" w:rsidP="00934E00">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jest realizowany dla </w:t>
            </w:r>
            <w:r w:rsidR="00AA036D">
              <w:rPr>
                <w:rFonts w:ascii="Arial" w:eastAsia="Times New Roman" w:hAnsi="Arial" w:cs="Arial"/>
                <w:sz w:val="24"/>
                <w:szCs w:val="24"/>
                <w:lang w:eastAsia="pl-PL"/>
              </w:rPr>
              <w:t>słuchaczy</w:t>
            </w:r>
            <w:r w:rsidR="00AA036D" w:rsidRPr="00DC189E">
              <w:rPr>
                <w:rFonts w:ascii="Arial" w:eastAsia="Times New Roman" w:hAnsi="Arial" w:cs="Arial"/>
                <w:sz w:val="24"/>
                <w:szCs w:val="24"/>
                <w:lang w:eastAsia="pl-PL"/>
              </w:rPr>
              <w:t xml:space="preserve"> </w:t>
            </w:r>
            <w:r w:rsidRPr="00DC189E">
              <w:rPr>
                <w:rFonts w:ascii="Arial" w:eastAsia="Times New Roman" w:hAnsi="Arial" w:cs="Arial"/>
                <w:sz w:val="24"/>
                <w:szCs w:val="24"/>
                <w:lang w:eastAsia="pl-PL"/>
              </w:rPr>
              <w:t>branżowych szkół II stopnia lub szkół policealnych</w:t>
            </w:r>
            <w:r w:rsidR="006646AA">
              <w:rPr>
                <w:rFonts w:ascii="Arial" w:eastAsia="Times New Roman" w:hAnsi="Arial" w:cs="Arial"/>
                <w:sz w:val="24"/>
                <w:szCs w:val="24"/>
                <w:lang w:eastAsia="pl-PL"/>
              </w:rPr>
              <w:t xml:space="preserve"> z zachowaniem standardów jakości zdefiniowanych w </w:t>
            </w:r>
            <w:r w:rsidR="00423400">
              <w:rPr>
                <w:rFonts w:ascii="Arial" w:eastAsia="Times New Roman" w:hAnsi="Arial" w:cs="Arial"/>
                <w:sz w:val="24"/>
                <w:szCs w:val="24"/>
                <w:lang w:eastAsia="pl-PL"/>
              </w:rPr>
              <w:t xml:space="preserve">części „Kryteria dotyczące warunków uczenia się i warunków pracy” </w:t>
            </w:r>
            <w:r w:rsidR="006646AA">
              <w:rPr>
                <w:rFonts w:ascii="Arial" w:eastAsia="Times New Roman" w:hAnsi="Arial" w:cs="Arial"/>
                <w:sz w:val="24"/>
                <w:szCs w:val="24"/>
                <w:lang w:eastAsia="pl-PL"/>
              </w:rPr>
              <w:t>Zaleceni</w:t>
            </w:r>
            <w:r w:rsidR="00423400">
              <w:rPr>
                <w:rFonts w:ascii="Arial" w:eastAsia="Times New Roman" w:hAnsi="Arial" w:cs="Arial"/>
                <w:sz w:val="24"/>
                <w:szCs w:val="24"/>
                <w:lang w:eastAsia="pl-PL"/>
              </w:rPr>
              <w:t>a</w:t>
            </w:r>
            <w:r w:rsidR="006646AA">
              <w:rPr>
                <w:rFonts w:ascii="Arial" w:eastAsia="Times New Roman" w:hAnsi="Arial" w:cs="Arial"/>
                <w:sz w:val="24"/>
                <w:szCs w:val="24"/>
                <w:lang w:eastAsia="pl-PL"/>
              </w:rPr>
              <w:t xml:space="preserve"> Rady z dnia 15 marca 2018 r. w sprawie europejskich ram jakości i skuteczności przygotowania zawodowego (Dz. Urz. UE C 153/1 z 2 maja 2018 r.)</w:t>
            </w:r>
            <w:r w:rsidRPr="00DC189E">
              <w:rPr>
                <w:rFonts w:ascii="Arial" w:eastAsia="Times New Roman" w:hAnsi="Arial" w:cs="Arial"/>
                <w:sz w:val="24"/>
                <w:szCs w:val="24"/>
                <w:lang w:eastAsia="pl-PL"/>
              </w:rPr>
              <w:t>;</w:t>
            </w:r>
          </w:p>
          <w:p w14:paraId="163F7A5F" w14:textId="77777777" w:rsidR="00DC189E" w:rsidRDefault="00DC189E" w:rsidP="00934E00">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odbywa się u pracodawców lub w indywidualnych gospodarstwach rolnych, których działalność jest związana z zawodem, w którym kształcą się uczniowie;</w:t>
            </w:r>
          </w:p>
          <w:p w14:paraId="6118128F" w14:textId="69A86C8C" w:rsidR="00DC189E" w:rsidRDefault="00410DE8" w:rsidP="00934E00">
            <w:pPr>
              <w:pStyle w:val="Akapitzlist"/>
              <w:numPr>
                <w:ilvl w:val="0"/>
                <w:numId w:val="11"/>
              </w:numPr>
              <w:spacing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trwa</w:t>
            </w:r>
            <w:r w:rsidR="00DC189E" w:rsidRPr="00DC189E">
              <w:rPr>
                <w:rFonts w:ascii="Arial" w:eastAsia="Times New Roman" w:hAnsi="Arial" w:cs="Arial"/>
                <w:sz w:val="24"/>
                <w:szCs w:val="24"/>
                <w:lang w:eastAsia="pl-PL"/>
              </w:rPr>
              <w:t xml:space="preserve"> co najwyżej 160 godzin</w:t>
            </w:r>
            <w:r w:rsidR="00DC189E">
              <w:rPr>
                <w:rFonts w:ascii="Arial" w:eastAsia="Times New Roman" w:hAnsi="Arial" w:cs="Arial"/>
                <w:sz w:val="24"/>
                <w:szCs w:val="24"/>
                <w:lang w:eastAsia="pl-PL"/>
              </w:rPr>
              <w:t>;</w:t>
            </w:r>
          </w:p>
          <w:p w14:paraId="4C44B630" w14:textId="510136B4" w:rsidR="00DC189E" w:rsidRDefault="00DC189E" w:rsidP="00934E00">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lastRenderedPageBreak/>
              <w:t>przy realizacji</w:t>
            </w:r>
            <w:r w:rsidR="00410DE8">
              <w:rPr>
                <w:rFonts w:ascii="Arial" w:eastAsia="Times New Roman" w:hAnsi="Arial" w:cs="Arial"/>
                <w:sz w:val="24"/>
                <w:szCs w:val="24"/>
                <w:lang w:eastAsia="pl-PL"/>
              </w:rPr>
              <w:t xml:space="preserve"> stażu zawodowego</w:t>
            </w:r>
            <w:r w:rsidRPr="00DC189E">
              <w:rPr>
                <w:rFonts w:ascii="Arial" w:eastAsia="Times New Roman" w:hAnsi="Arial" w:cs="Arial"/>
                <w:sz w:val="24"/>
                <w:szCs w:val="24"/>
                <w:lang w:eastAsia="pl-PL"/>
              </w:rPr>
              <w:t xml:space="preserve"> odpowiednie zastosowanie mają przepisy art. 121a Ustawy – Prawo oświatowe</w:t>
            </w:r>
            <w:r w:rsidR="008351CF">
              <w:rPr>
                <w:rFonts w:ascii="Arial" w:eastAsia="Times New Roman" w:hAnsi="Arial" w:cs="Arial"/>
                <w:sz w:val="24"/>
                <w:szCs w:val="24"/>
                <w:lang w:eastAsia="pl-PL"/>
              </w:rPr>
              <w:t xml:space="preserve"> (Dz. U. z 2021 r. poza. 1082 z późn. zm.)</w:t>
            </w:r>
            <w:r w:rsidRPr="00DC189E">
              <w:rPr>
                <w:rFonts w:ascii="Arial" w:eastAsia="Times New Roman" w:hAnsi="Arial" w:cs="Arial"/>
                <w:sz w:val="24"/>
                <w:szCs w:val="24"/>
                <w:lang w:eastAsia="pl-PL"/>
              </w:rPr>
              <w:t>, z wyjątkiem ust. 1, 4, 6, 7, 25 i 26.</w:t>
            </w:r>
          </w:p>
          <w:p w14:paraId="618FD0B0" w14:textId="77777777" w:rsidR="00DC189E" w:rsidRDefault="00DC189E" w:rsidP="00934E00">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wysokość świadczenia pieniężnego wynosi 80% minimalnej stawki godzinowej ustalonej na podstawie ustawy z dnia 10 października 2002 r. o minimalnym wynagrodzeniu za pracę (Dz. U. z 2020 r. poz. 2207);</w:t>
            </w:r>
          </w:p>
          <w:p w14:paraId="331327ED" w14:textId="30D3E0EA" w:rsidR="00DC189E" w:rsidRPr="00DC189E" w:rsidRDefault="00DC189E" w:rsidP="00934E00">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program</w:t>
            </w:r>
            <w:r w:rsidR="00410DE8">
              <w:rPr>
                <w:rFonts w:ascii="Arial" w:eastAsia="Times New Roman" w:hAnsi="Arial" w:cs="Arial"/>
                <w:sz w:val="24"/>
                <w:szCs w:val="24"/>
                <w:lang w:eastAsia="pl-PL"/>
              </w:rPr>
              <w:t xml:space="preserve"> stażu zawodowego</w:t>
            </w:r>
            <w:r w:rsidRPr="00DC189E">
              <w:rPr>
                <w:rFonts w:ascii="Arial" w:eastAsia="Times New Roman" w:hAnsi="Arial" w:cs="Arial"/>
                <w:sz w:val="24"/>
                <w:szCs w:val="24"/>
                <w:lang w:eastAsia="pl-PL"/>
              </w:rPr>
              <w:t>:</w:t>
            </w:r>
          </w:p>
          <w:p w14:paraId="47A9C371" w14:textId="77777777" w:rsidR="00DC189E" w:rsidRDefault="00DC189E" w:rsidP="00934E00">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uwzględnia m. in. treści nauczania, zakres zadań stażysty i harmonogram stażu;</w:t>
            </w:r>
          </w:p>
          <w:p w14:paraId="201EB35C" w14:textId="77777777" w:rsidR="00DC189E" w:rsidRDefault="00DC189E" w:rsidP="00934E00">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jest przygotowywany w formie pisemnej;</w:t>
            </w:r>
          </w:p>
          <w:p w14:paraId="05A0459A" w14:textId="77777777" w:rsidR="00DC189E" w:rsidRDefault="00DC189E" w:rsidP="00934E00">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stanowi załącznik do umowy o staż zawodowy;</w:t>
            </w:r>
          </w:p>
          <w:p w14:paraId="5FDED31D" w14:textId="77777777" w:rsidR="00410DE8" w:rsidRDefault="00DC189E" w:rsidP="00934E00">
            <w:pPr>
              <w:pStyle w:val="Akapitzlist"/>
              <w:numPr>
                <w:ilvl w:val="0"/>
                <w:numId w:val="11"/>
              </w:numPr>
              <w:spacing w:line="276" w:lineRule="auto"/>
              <w:rPr>
                <w:rFonts w:ascii="Arial" w:eastAsia="Times New Roman" w:hAnsi="Arial" w:cs="Arial"/>
                <w:sz w:val="24"/>
                <w:szCs w:val="24"/>
                <w:lang w:eastAsia="pl-PL"/>
              </w:rPr>
            </w:pPr>
            <w:r w:rsidRPr="00410DE8">
              <w:rPr>
                <w:rFonts w:ascii="Arial" w:eastAsia="Times New Roman" w:hAnsi="Arial" w:cs="Arial"/>
                <w:sz w:val="24"/>
                <w:szCs w:val="24"/>
                <w:lang w:eastAsia="pl-PL"/>
              </w:rPr>
              <w:t>stanowisko pracy stażysty powinno być przygotowane w momencie rozpoczęcia stażu zawodowego; nie jest możliwe wyposażanie stanowiska pracy, poza zakupem niezbędnych materiałów i narzędzi zużywalnych niezbędnych do odbycia stażu zawodowego;</w:t>
            </w:r>
          </w:p>
          <w:p w14:paraId="3DFAAAD2" w14:textId="77777777" w:rsidR="00410DE8" w:rsidRDefault="00DC189E" w:rsidP="00934E00">
            <w:pPr>
              <w:pStyle w:val="Akapitzlist"/>
              <w:numPr>
                <w:ilvl w:val="0"/>
                <w:numId w:val="11"/>
              </w:numPr>
              <w:spacing w:line="276" w:lineRule="auto"/>
              <w:rPr>
                <w:rFonts w:ascii="Arial" w:eastAsia="Times New Roman" w:hAnsi="Arial" w:cs="Arial"/>
                <w:sz w:val="24"/>
                <w:szCs w:val="24"/>
                <w:lang w:eastAsia="pl-PL"/>
              </w:rPr>
            </w:pPr>
            <w:r w:rsidRPr="00410DE8">
              <w:rPr>
                <w:rFonts w:ascii="Arial" w:eastAsia="Times New Roman" w:hAnsi="Arial" w:cs="Arial"/>
                <w:sz w:val="24"/>
                <w:szCs w:val="24"/>
                <w:lang w:eastAsia="pl-PL"/>
              </w:rPr>
              <w:t>opiekun stażysty jest odpowiedzialny za prawidłową realizację stażu, w szczególności udziela stażyście instrukcji i wskazówek przy wykonywaniu zadań oraz czuwa nad realizacją harmonogramu;</w:t>
            </w:r>
          </w:p>
          <w:p w14:paraId="25DE124D" w14:textId="60A8921F" w:rsidR="00DC189E" w:rsidRPr="00410DE8" w:rsidRDefault="00DC189E" w:rsidP="00934E00">
            <w:pPr>
              <w:pStyle w:val="Akapitzlist"/>
              <w:numPr>
                <w:ilvl w:val="0"/>
                <w:numId w:val="11"/>
              </w:numPr>
              <w:spacing w:line="276" w:lineRule="auto"/>
              <w:rPr>
                <w:rFonts w:ascii="Arial" w:eastAsia="Times New Roman" w:hAnsi="Arial" w:cs="Arial"/>
                <w:sz w:val="24"/>
                <w:szCs w:val="24"/>
                <w:lang w:eastAsia="pl-PL"/>
              </w:rPr>
            </w:pPr>
            <w:r w:rsidRPr="00410DE8">
              <w:rPr>
                <w:rFonts w:ascii="Arial" w:eastAsia="Times New Roman" w:hAnsi="Arial" w:cs="Arial"/>
                <w:sz w:val="24"/>
                <w:szCs w:val="24"/>
                <w:lang w:eastAsia="pl-PL"/>
              </w:rPr>
              <w:t>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wymiaru zaangażowania w staż zawodowy (m. in. od liczby uczniów, wobec których świadczy opiekę; od liczby godzin zwolnienia od świadczenia pracy na rzecz realizacji zadań związanych z opieką nad stażystą).</w:t>
            </w:r>
          </w:p>
          <w:p w14:paraId="3C8ABDB1" w14:textId="4808D4BA" w:rsidR="00F775F8" w:rsidRDefault="00DC189E" w:rsidP="00934E00">
            <w:pPr>
              <w:pStyle w:val="Default"/>
              <w:numPr>
                <w:ilvl w:val="0"/>
                <w:numId w:val="10"/>
              </w:numPr>
              <w:ind w:left="357" w:hanging="357"/>
              <w:jc w:val="left"/>
              <w:rPr>
                <w:rFonts w:ascii="Arial" w:hAnsi="Arial" w:cs="Arial"/>
                <w:sz w:val="24"/>
                <w:szCs w:val="24"/>
              </w:rPr>
            </w:pPr>
            <w:r w:rsidRPr="00DC189E">
              <w:rPr>
                <w:rFonts w:ascii="Arial" w:hAnsi="Arial" w:cs="Arial"/>
                <w:sz w:val="24"/>
                <w:szCs w:val="24"/>
              </w:rPr>
              <w:lastRenderedPageBreak/>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sidR="001F41F5">
              <w:rPr>
                <w:rFonts w:ascii="Arial" w:hAnsi="Arial" w:cs="Arial"/>
                <w:sz w:val="24"/>
                <w:szCs w:val="24"/>
              </w:rPr>
              <w:t>ów</w:t>
            </w:r>
            <w:r w:rsidRPr="00DC189E">
              <w:rPr>
                <w:rFonts w:ascii="Arial" w:hAnsi="Arial" w:cs="Arial"/>
                <w:sz w:val="24"/>
                <w:szCs w:val="24"/>
              </w:rPr>
              <w:t xml:space="preserve"> pracy, festiwal</w:t>
            </w:r>
            <w:r w:rsidR="001F41F5">
              <w:rPr>
                <w:rFonts w:ascii="Arial" w:hAnsi="Arial" w:cs="Arial"/>
                <w:sz w:val="24"/>
                <w:szCs w:val="24"/>
              </w:rPr>
              <w:t>i</w:t>
            </w:r>
            <w:r w:rsidRPr="00DC189E">
              <w:rPr>
                <w:rFonts w:ascii="Arial" w:hAnsi="Arial" w:cs="Arial"/>
                <w:sz w:val="24"/>
                <w:szCs w:val="24"/>
              </w:rPr>
              <w:t xml:space="preserve"> zawodów, działalnoś</w:t>
            </w:r>
            <w:r w:rsidR="001F41F5">
              <w:rPr>
                <w:rFonts w:ascii="Arial" w:hAnsi="Arial" w:cs="Arial"/>
                <w:sz w:val="24"/>
                <w:szCs w:val="24"/>
              </w:rPr>
              <w:t>ci</w:t>
            </w:r>
            <w:r w:rsidRPr="00DC189E">
              <w:rPr>
                <w:rFonts w:ascii="Arial" w:hAnsi="Arial" w:cs="Arial"/>
                <w:sz w:val="24"/>
                <w:szCs w:val="24"/>
              </w:rPr>
              <w:t xml:space="preserve"> sieci szkolnych doradców zawodowych, targ</w:t>
            </w:r>
            <w:r w:rsidR="001F41F5">
              <w:rPr>
                <w:rFonts w:ascii="Arial" w:hAnsi="Arial" w:cs="Arial"/>
                <w:sz w:val="24"/>
                <w:szCs w:val="24"/>
              </w:rPr>
              <w:t>ów</w:t>
            </w:r>
            <w:r w:rsidRPr="00DC189E">
              <w:rPr>
                <w:rFonts w:ascii="Arial" w:hAnsi="Arial" w:cs="Arial"/>
                <w:sz w:val="24"/>
                <w:szCs w:val="24"/>
              </w:rPr>
              <w:t xml:space="preserve"> edukacyjn</w:t>
            </w:r>
            <w:r w:rsidR="001F41F5">
              <w:rPr>
                <w:rFonts w:ascii="Arial" w:hAnsi="Arial" w:cs="Arial"/>
                <w:sz w:val="24"/>
                <w:szCs w:val="24"/>
              </w:rPr>
              <w:t>ych</w:t>
            </w:r>
            <w:r w:rsidRPr="00DC189E">
              <w:rPr>
                <w:rFonts w:ascii="Arial" w:hAnsi="Arial" w:cs="Arial"/>
                <w:sz w:val="24"/>
                <w:szCs w:val="24"/>
              </w:rPr>
              <w:t>, konkurs</w:t>
            </w:r>
            <w:r w:rsidR="001F41F5">
              <w:rPr>
                <w:rFonts w:ascii="Arial" w:hAnsi="Arial" w:cs="Arial"/>
                <w:sz w:val="24"/>
                <w:szCs w:val="24"/>
              </w:rPr>
              <w:t>ów</w:t>
            </w:r>
            <w:r w:rsidRPr="00DC189E">
              <w:rPr>
                <w:rFonts w:ascii="Arial" w:hAnsi="Arial" w:cs="Arial"/>
                <w:sz w:val="24"/>
                <w:szCs w:val="24"/>
              </w:rPr>
              <w:t xml:space="preserve"> itp. Realizacja zewnętrznego wsparcia wymaga zaangażowania kadry zatrudnionej w poradni psychologiczno-pedagogicznej, placówce doskonalenia nauczycieli, bibliotece pedagogicznej, centrum kształcenia zawodowego lub centrum kształcenia ustawicznego (</w:t>
            </w:r>
            <w:r w:rsidR="001F41F5" w:rsidRPr="00DC189E">
              <w:rPr>
                <w:rFonts w:ascii="Arial" w:hAnsi="Arial" w:cs="Arial"/>
                <w:sz w:val="24"/>
                <w:szCs w:val="24"/>
              </w:rPr>
              <w:t>dot</w:t>
            </w:r>
            <w:r w:rsidR="001F41F5">
              <w:rPr>
                <w:rFonts w:ascii="Arial" w:hAnsi="Arial" w:cs="Arial"/>
                <w:sz w:val="24"/>
                <w:szCs w:val="24"/>
              </w:rPr>
              <w:t>yczy</w:t>
            </w:r>
            <w:r w:rsidR="001F41F5" w:rsidRPr="00DC189E">
              <w:rPr>
                <w:rFonts w:ascii="Arial" w:hAnsi="Arial" w:cs="Arial"/>
                <w:sz w:val="24"/>
                <w:szCs w:val="24"/>
              </w:rPr>
              <w:t xml:space="preserve"> typ</w:t>
            </w:r>
            <w:r w:rsidR="001F41F5">
              <w:rPr>
                <w:rFonts w:ascii="Arial" w:hAnsi="Arial" w:cs="Arial"/>
                <w:sz w:val="24"/>
                <w:szCs w:val="24"/>
              </w:rPr>
              <w:t>u projektu</w:t>
            </w:r>
            <w:r w:rsidR="001F41F5" w:rsidRPr="00DC189E">
              <w:rPr>
                <w:rFonts w:ascii="Arial" w:hAnsi="Arial" w:cs="Arial"/>
                <w:sz w:val="24"/>
                <w:szCs w:val="24"/>
              </w:rPr>
              <w:t xml:space="preserve"> </w:t>
            </w:r>
            <w:r w:rsidRPr="00DC189E">
              <w:rPr>
                <w:rFonts w:ascii="Arial" w:hAnsi="Arial" w:cs="Arial"/>
                <w:sz w:val="24"/>
                <w:szCs w:val="24"/>
              </w:rPr>
              <w:t>3c).</w:t>
            </w:r>
          </w:p>
          <w:p w14:paraId="15D5B6E5" w14:textId="134CAA9B" w:rsidR="00CD0452" w:rsidRDefault="00CD0452" w:rsidP="00934E00">
            <w:pPr>
              <w:pStyle w:val="Default"/>
              <w:numPr>
                <w:ilvl w:val="0"/>
                <w:numId w:val="10"/>
              </w:numPr>
              <w:ind w:left="357" w:hanging="357"/>
              <w:jc w:val="left"/>
              <w:rPr>
                <w:rFonts w:ascii="Arial" w:hAnsi="Arial" w:cs="Arial"/>
                <w:sz w:val="24"/>
                <w:szCs w:val="24"/>
              </w:rPr>
            </w:pPr>
            <w:r>
              <w:rPr>
                <w:rFonts w:ascii="Arial" w:hAnsi="Arial" w:cs="Arial"/>
                <w:sz w:val="24"/>
                <w:szCs w:val="24"/>
              </w:rPr>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w:t>
            </w:r>
            <w:r w:rsidR="00D239F0">
              <w:rPr>
                <w:rFonts w:ascii="Arial" w:hAnsi="Arial" w:cs="Arial"/>
                <w:sz w:val="24"/>
                <w:szCs w:val="24"/>
              </w:rPr>
              <w:t xml:space="preserve"> techniczne</w:t>
            </w:r>
            <w:r>
              <w:rPr>
                <w:rFonts w:ascii="Arial" w:hAnsi="Arial" w:cs="Arial"/>
                <w:sz w:val="24"/>
                <w:szCs w:val="24"/>
              </w:rPr>
              <w:t xml:space="preserve"> Zintegrowanej Platformy Edukacyjnej</w:t>
            </w:r>
            <w:r w:rsidR="00D239F0">
              <w:rPr>
                <w:rStyle w:val="Odwoanieprzypisudolnego"/>
                <w:rFonts w:ascii="Arial" w:hAnsi="Arial" w:cs="Arial"/>
                <w:sz w:val="24"/>
                <w:szCs w:val="24"/>
              </w:rPr>
              <w:footnoteReference w:id="10"/>
            </w:r>
            <w:r>
              <w:rPr>
                <w:rFonts w:ascii="Arial" w:hAnsi="Arial" w:cs="Arial"/>
                <w:sz w:val="24"/>
                <w:szCs w:val="24"/>
              </w:rPr>
              <w:t>, aby były możliwe do opublikowania na tej platformie (dotyczy typ</w:t>
            </w:r>
            <w:r w:rsidR="008614BC">
              <w:rPr>
                <w:rFonts w:ascii="Arial" w:hAnsi="Arial" w:cs="Arial"/>
                <w:sz w:val="24"/>
                <w:szCs w:val="24"/>
              </w:rPr>
              <w:t>ów</w:t>
            </w:r>
            <w:r>
              <w:rPr>
                <w:rFonts w:ascii="Arial" w:hAnsi="Arial" w:cs="Arial"/>
                <w:sz w:val="24"/>
                <w:szCs w:val="24"/>
              </w:rPr>
              <w:t xml:space="preserve"> projekt</w:t>
            </w:r>
            <w:r w:rsidR="008614BC">
              <w:rPr>
                <w:rFonts w:ascii="Arial" w:hAnsi="Arial" w:cs="Arial"/>
                <w:sz w:val="24"/>
                <w:szCs w:val="24"/>
              </w:rPr>
              <w:t>ów</w:t>
            </w:r>
            <w:r>
              <w:rPr>
                <w:rFonts w:ascii="Arial" w:hAnsi="Arial" w:cs="Arial"/>
                <w:sz w:val="24"/>
                <w:szCs w:val="24"/>
              </w:rPr>
              <w:t xml:space="preserve"> 1-4)</w:t>
            </w:r>
            <w:r w:rsidR="00B70BD5">
              <w:rPr>
                <w:rFonts w:ascii="Arial" w:hAnsi="Arial" w:cs="Arial"/>
                <w:sz w:val="24"/>
                <w:szCs w:val="24"/>
              </w:rPr>
              <w:t>.</w:t>
            </w:r>
          </w:p>
          <w:p w14:paraId="7DBADA78" w14:textId="06327E8D" w:rsidR="00CD0452" w:rsidRDefault="00CD0452" w:rsidP="00934E00">
            <w:pPr>
              <w:pStyle w:val="Default"/>
              <w:numPr>
                <w:ilvl w:val="0"/>
                <w:numId w:val="10"/>
              </w:numPr>
              <w:ind w:left="357" w:hanging="357"/>
              <w:jc w:val="left"/>
              <w:rPr>
                <w:rFonts w:ascii="Arial" w:hAnsi="Arial" w:cs="Arial"/>
                <w:sz w:val="24"/>
                <w:szCs w:val="24"/>
              </w:rPr>
            </w:pPr>
            <w:r w:rsidRPr="00CD0452">
              <w:rPr>
                <w:rFonts w:ascii="Arial" w:hAnsi="Arial" w:cs="Arial"/>
                <w:sz w:val="24"/>
                <w:szCs w:val="24"/>
              </w:rPr>
              <w:t xml:space="preserve">Wsparcie kompetencji cyfrowych wymaga stosowania standardu kompetencji cyfrowych na podstawie aktualnej na dzień ogłoszenia </w:t>
            </w:r>
            <w:r w:rsidRPr="00CD0452">
              <w:rPr>
                <w:rFonts w:ascii="Arial" w:hAnsi="Arial" w:cs="Arial"/>
                <w:sz w:val="24"/>
                <w:szCs w:val="24"/>
              </w:rPr>
              <w:lastRenderedPageBreak/>
              <w:t>naboru wersji Europejskich Ram Kompetencji Cyfrowych (DigComp)</w:t>
            </w:r>
            <w:r w:rsidR="001522C0">
              <w:rPr>
                <w:rStyle w:val="Odwoanieprzypisudolnego"/>
                <w:rFonts w:ascii="Arial" w:hAnsi="Arial" w:cs="Arial"/>
                <w:sz w:val="24"/>
                <w:szCs w:val="24"/>
              </w:rPr>
              <w:footnoteReference w:id="11"/>
            </w:r>
            <w:r w:rsidR="008614BC">
              <w:rPr>
                <w:rFonts w:ascii="Arial" w:hAnsi="Arial" w:cs="Arial"/>
                <w:sz w:val="24"/>
                <w:szCs w:val="24"/>
              </w:rPr>
              <w:t xml:space="preserve"> (dotyczy typów projektów 1c, 2c)</w:t>
            </w:r>
            <w:r w:rsidR="00B70BD5">
              <w:rPr>
                <w:rFonts w:ascii="Arial" w:hAnsi="Arial" w:cs="Arial"/>
                <w:sz w:val="24"/>
                <w:szCs w:val="24"/>
              </w:rPr>
              <w:t>.</w:t>
            </w:r>
          </w:p>
          <w:p w14:paraId="42457124" w14:textId="77777777" w:rsidR="00447632" w:rsidRDefault="008614BC" w:rsidP="00934E00">
            <w:pPr>
              <w:pStyle w:val="Default"/>
              <w:numPr>
                <w:ilvl w:val="0"/>
                <w:numId w:val="10"/>
              </w:numPr>
              <w:ind w:left="357" w:hanging="357"/>
              <w:jc w:val="left"/>
              <w:rPr>
                <w:rFonts w:ascii="Arial" w:hAnsi="Arial" w:cs="Arial"/>
                <w:sz w:val="24"/>
                <w:szCs w:val="24"/>
              </w:rPr>
            </w:pPr>
            <w:r>
              <w:rPr>
                <w:rFonts w:ascii="Arial" w:hAnsi="Arial" w:cs="Arial"/>
                <w:sz w:val="24"/>
                <w:szCs w:val="24"/>
              </w:rPr>
              <w:t>Wsparcie w zakresie cyfryzacji szkoły lub placówki prowadzącej kształcenie zawodowe jest poprzedzone samooceną wykonaną przez tę szkołę lub placówkę, jej kadrę i uczniów lub słuchaczy przy wykorzystaniu narzędzia SELFI</w:t>
            </w:r>
            <w:r w:rsidR="00683B25">
              <w:rPr>
                <w:rFonts w:ascii="Arial" w:hAnsi="Arial" w:cs="Arial"/>
                <w:sz w:val="24"/>
                <w:szCs w:val="24"/>
              </w:rPr>
              <w:t>E</w:t>
            </w:r>
            <w:r>
              <w:rPr>
                <w:rStyle w:val="Odwoanieprzypisudolnego"/>
                <w:rFonts w:ascii="Arial" w:hAnsi="Arial" w:cs="Arial"/>
                <w:sz w:val="24"/>
                <w:szCs w:val="24"/>
              </w:rPr>
              <w:footnoteReference w:id="12"/>
            </w:r>
            <w:r>
              <w:rPr>
                <w:rFonts w:ascii="Arial" w:hAnsi="Arial" w:cs="Arial"/>
                <w:sz w:val="24"/>
                <w:szCs w:val="24"/>
              </w:rPr>
              <w:t xml:space="preserve"> (dotyczy typu projektu 3a)</w:t>
            </w:r>
            <w:r w:rsidR="00447632">
              <w:rPr>
                <w:rFonts w:ascii="Arial" w:hAnsi="Arial" w:cs="Arial"/>
                <w:sz w:val="24"/>
                <w:szCs w:val="24"/>
              </w:rPr>
              <w:t>;</w:t>
            </w:r>
          </w:p>
          <w:p w14:paraId="3E140232" w14:textId="45425499" w:rsidR="00B70BD5" w:rsidRDefault="00447632" w:rsidP="00934E00">
            <w:pPr>
              <w:pStyle w:val="Default"/>
              <w:numPr>
                <w:ilvl w:val="0"/>
                <w:numId w:val="10"/>
              </w:numPr>
              <w:ind w:left="357" w:hanging="357"/>
              <w:jc w:val="left"/>
              <w:rPr>
                <w:rFonts w:ascii="Arial" w:hAnsi="Arial" w:cs="Arial"/>
                <w:sz w:val="24"/>
                <w:szCs w:val="24"/>
              </w:rPr>
            </w:pPr>
            <w:r>
              <w:rPr>
                <w:rFonts w:ascii="Arial" w:hAnsi="Arial" w:cs="Arial"/>
                <w:sz w:val="24"/>
                <w:szCs w:val="24"/>
              </w:rPr>
              <w:t>Zakup sprzętu nie stanowi jedynego lub głównego celu projektu, wynika bezpośrednio ze zdiagnozowanych potrzeb i jest niezbędny do osiągnięcia celu projektu (dotyczy typów projektów 1-4)</w:t>
            </w:r>
            <w:r w:rsidR="008614BC">
              <w:rPr>
                <w:rFonts w:ascii="Arial" w:hAnsi="Arial" w:cs="Arial"/>
                <w:sz w:val="24"/>
                <w:szCs w:val="24"/>
              </w:rPr>
              <w:t>.</w:t>
            </w:r>
          </w:p>
          <w:p w14:paraId="48D755FE" w14:textId="60380645" w:rsidR="008614BC" w:rsidRDefault="008614BC" w:rsidP="00934E00">
            <w:pPr>
              <w:pStyle w:val="Default"/>
              <w:numPr>
                <w:ilvl w:val="0"/>
                <w:numId w:val="10"/>
              </w:numPr>
              <w:ind w:left="357" w:hanging="357"/>
              <w:jc w:val="left"/>
              <w:rPr>
                <w:rFonts w:ascii="Arial" w:hAnsi="Arial" w:cs="Arial"/>
                <w:sz w:val="24"/>
                <w:szCs w:val="24"/>
              </w:rPr>
            </w:pPr>
            <w:r>
              <w:rPr>
                <w:rFonts w:ascii="Arial" w:hAnsi="Arial" w:cs="Arial"/>
                <w:sz w:val="24"/>
                <w:szCs w:val="24"/>
              </w:rPr>
              <w:t xml:space="preserve">Wsparcie </w:t>
            </w:r>
            <w:r w:rsidR="00D976AC">
              <w:rPr>
                <w:rFonts w:ascii="Arial" w:hAnsi="Arial" w:cs="Arial"/>
                <w:sz w:val="24"/>
                <w:szCs w:val="24"/>
              </w:rPr>
              <w:t xml:space="preserve">ogólnodostępnych szkół lub placówek </w:t>
            </w:r>
            <w:r>
              <w:rPr>
                <w:rFonts w:ascii="Arial" w:hAnsi="Arial" w:cs="Arial"/>
                <w:sz w:val="24"/>
                <w:szCs w:val="24"/>
              </w:rPr>
              <w:t>w zakresie edukacji włączającej koncentruje się na uczniach lub słuchaczach z niepełnosprawnościami</w:t>
            </w:r>
            <w:r w:rsidR="00D976AC">
              <w:rPr>
                <w:rFonts w:ascii="Arial" w:hAnsi="Arial" w:cs="Arial"/>
                <w:sz w:val="24"/>
                <w:szCs w:val="24"/>
              </w:rPr>
              <w:t xml:space="preserve"> lub niedostosowanych społecznie (potwierdzone odpowiednim orzeczeniem)</w:t>
            </w:r>
            <w:r>
              <w:rPr>
                <w:rFonts w:ascii="Arial" w:hAnsi="Arial" w:cs="Arial"/>
                <w:sz w:val="24"/>
                <w:szCs w:val="24"/>
              </w:rPr>
              <w:t xml:space="preserve"> i zapewnieniu im pełnego dostępu do edukacji ogólnodostępnej, z właściwym wsparciem </w:t>
            </w:r>
            <w:r w:rsidR="00D976AC">
              <w:rPr>
                <w:rFonts w:ascii="Arial" w:hAnsi="Arial" w:cs="Arial"/>
                <w:sz w:val="24"/>
                <w:szCs w:val="24"/>
              </w:rPr>
              <w:t xml:space="preserve">w ogólnodostępnej szkole lub placówce </w:t>
            </w:r>
            <w:r>
              <w:rPr>
                <w:rFonts w:ascii="Arial" w:hAnsi="Arial" w:cs="Arial"/>
                <w:sz w:val="24"/>
                <w:szCs w:val="24"/>
              </w:rPr>
              <w:t>w zakresie specjalnych potrzeb</w:t>
            </w:r>
            <w:r w:rsidR="00D976AC">
              <w:rPr>
                <w:rFonts w:ascii="Arial" w:hAnsi="Arial" w:cs="Arial"/>
                <w:sz w:val="24"/>
                <w:szCs w:val="24"/>
              </w:rPr>
              <w:t xml:space="preserve"> psychofizycznych</w:t>
            </w:r>
            <w:r>
              <w:rPr>
                <w:rFonts w:ascii="Arial" w:hAnsi="Arial" w:cs="Arial"/>
                <w:sz w:val="24"/>
                <w:szCs w:val="24"/>
              </w:rPr>
              <w:t>, a przedsięwzięcia stosują zasady projektowania uniwersalnego w nauczaniu (dotyczy typów projektów 1d, 2f).</w:t>
            </w:r>
          </w:p>
          <w:p w14:paraId="042AB5FB" w14:textId="77777777" w:rsidR="001F41F5" w:rsidRDefault="001F41F5" w:rsidP="00934E00">
            <w:pPr>
              <w:spacing w:line="276" w:lineRule="auto"/>
              <w:rPr>
                <w:rFonts w:ascii="Arial" w:eastAsia="Times New Roman" w:hAnsi="Arial" w:cs="Arial"/>
                <w:sz w:val="24"/>
                <w:szCs w:val="24"/>
                <w:lang w:eastAsia="pl-PL"/>
              </w:rPr>
            </w:pPr>
          </w:p>
          <w:p w14:paraId="319BFE93" w14:textId="613E149C" w:rsidR="00F775F8" w:rsidRPr="00DC189E" w:rsidRDefault="00F775F8" w:rsidP="00934E00">
            <w:pPr>
              <w:spacing w:line="276" w:lineRule="auto"/>
              <w:rPr>
                <w:rFonts w:ascii="Arial" w:eastAsia="Times New Roman" w:hAnsi="Arial" w:cs="Arial"/>
                <w:sz w:val="24"/>
                <w:szCs w:val="24"/>
                <w:lang w:eastAsia="pl-PL"/>
              </w:rPr>
            </w:pPr>
            <w:r w:rsidRPr="00DC189E">
              <w:rPr>
                <w:rFonts w:ascii="Arial" w:eastAsia="Times New Roman" w:hAnsi="Arial" w:cs="Arial"/>
                <w:sz w:val="24"/>
                <w:szCs w:val="24"/>
                <w:lang w:eastAsia="pl-PL"/>
              </w:rPr>
              <w:t>Komitet Monitorujący dopuszcza doprecyzowanie zakresu kryterium na potrzeby danego postępowania w Regulaminie wyboru projektów</w:t>
            </w:r>
            <w:r w:rsidR="00306EC5">
              <w:rPr>
                <w:rFonts w:ascii="Arial" w:hAnsi="Arial" w:cs="Arial"/>
                <w:color w:val="000000"/>
                <w:sz w:val="24"/>
                <w:szCs w:val="24"/>
              </w:rPr>
              <w:t>, w zakresie zgodności z wytycznymi, o których mowa w ustawie wdrożeniowej, oraz przepisami prawa krajowego</w:t>
            </w:r>
            <w:r w:rsidRPr="00DC189E">
              <w:rPr>
                <w:rFonts w:ascii="Arial" w:eastAsia="Times New Roman" w:hAnsi="Arial" w:cs="Arial"/>
                <w:sz w:val="24"/>
                <w:szCs w:val="24"/>
                <w:lang w:eastAsia="pl-PL"/>
              </w:rPr>
              <w:t>.</w:t>
            </w:r>
          </w:p>
          <w:p w14:paraId="48822DFC" w14:textId="77777777" w:rsidR="00F775F8" w:rsidRPr="003B1556" w:rsidRDefault="00F775F8" w:rsidP="00934E00">
            <w:pPr>
              <w:pStyle w:val="Default"/>
              <w:jc w:val="left"/>
              <w:rPr>
                <w:rFonts w:ascii="Arial" w:hAnsi="Arial" w:cs="Arial"/>
                <w:sz w:val="24"/>
                <w:szCs w:val="24"/>
              </w:rPr>
            </w:pPr>
          </w:p>
          <w:p w14:paraId="09B8630E" w14:textId="452AFB8E" w:rsidR="00F775F8" w:rsidRPr="003B1556" w:rsidRDefault="00F775F8" w:rsidP="00934E00">
            <w:pPr>
              <w:pStyle w:val="Default"/>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396B0890" w14:textId="09075F95" w:rsidR="00CD18D9" w:rsidRDefault="00CD18D9" w:rsidP="00CD18D9">
            <w:pPr>
              <w:spacing w:line="276" w:lineRule="auto"/>
              <w:rPr>
                <w:rFonts w:ascii="Arial" w:hAnsi="Arial" w:cs="Arial"/>
                <w:color w:val="000000"/>
                <w:sz w:val="24"/>
                <w:szCs w:val="24"/>
              </w:rPr>
            </w:pPr>
            <w:r w:rsidRPr="003B1556">
              <w:rPr>
                <w:rFonts w:ascii="Arial" w:hAnsi="Arial" w:cs="Arial"/>
                <w:color w:val="000000"/>
                <w:sz w:val="24"/>
                <w:szCs w:val="24"/>
              </w:rPr>
              <w:lastRenderedPageBreak/>
              <w:t>Tak/do</w:t>
            </w:r>
            <w:r w:rsidR="008F52CB">
              <w:rPr>
                <w:rFonts w:ascii="Arial" w:hAnsi="Arial" w:cs="Arial"/>
                <w:color w:val="000000"/>
                <w:sz w:val="24"/>
                <w:szCs w:val="24"/>
              </w:rPr>
              <w:t xml:space="preserve"> </w:t>
            </w:r>
            <w:r w:rsidRPr="003B1556">
              <w:rPr>
                <w:rFonts w:ascii="Arial" w:hAnsi="Arial" w:cs="Arial"/>
                <w:color w:val="000000"/>
                <w:sz w:val="24"/>
                <w:szCs w:val="24"/>
              </w:rPr>
              <w:t>negocjacji/nie</w:t>
            </w:r>
            <w:r w:rsidR="008F52CB">
              <w:rPr>
                <w:rFonts w:ascii="Arial" w:hAnsi="Arial" w:cs="Arial"/>
                <w:color w:val="000000"/>
                <w:sz w:val="24"/>
                <w:szCs w:val="24"/>
              </w:rPr>
              <w:t>/ nie dotyczy</w:t>
            </w:r>
            <w:r w:rsidRPr="003B1556">
              <w:rPr>
                <w:rFonts w:ascii="Arial" w:hAnsi="Arial" w:cs="Arial"/>
                <w:color w:val="000000"/>
                <w:sz w:val="24"/>
                <w:szCs w:val="24"/>
              </w:rPr>
              <w:t xml:space="preserv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5A343ED9" w14:textId="77777777" w:rsidR="00CD18D9" w:rsidRPr="003B1556" w:rsidRDefault="00CD18D9" w:rsidP="00CD18D9">
            <w:pPr>
              <w:spacing w:line="276" w:lineRule="auto"/>
              <w:rPr>
                <w:rFonts w:ascii="Arial" w:hAnsi="Arial" w:cs="Arial"/>
                <w:color w:val="000000"/>
                <w:sz w:val="24"/>
                <w:szCs w:val="24"/>
              </w:rPr>
            </w:pPr>
          </w:p>
          <w:p w14:paraId="01BCCB82" w14:textId="215BF010" w:rsidR="00F775F8" w:rsidRPr="003B1556" w:rsidRDefault="00CD18D9" w:rsidP="00CD18D9">
            <w:pPr>
              <w:spacing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EB083D" w:rsidRPr="003B1556" w14:paraId="29CCD19B" w14:textId="77777777" w:rsidTr="00DA0899">
        <w:tc>
          <w:tcPr>
            <w:tcW w:w="258" w:type="pct"/>
            <w:shd w:val="clear" w:color="auto" w:fill="auto"/>
          </w:tcPr>
          <w:p w14:paraId="79BC860C" w14:textId="695949D1"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F775F8">
              <w:rPr>
                <w:rFonts w:ascii="Arial" w:hAnsi="Arial" w:cs="Arial"/>
                <w:b/>
                <w:bCs/>
                <w:sz w:val="24"/>
                <w:szCs w:val="24"/>
              </w:rPr>
              <w:t>7</w:t>
            </w:r>
          </w:p>
        </w:tc>
        <w:tc>
          <w:tcPr>
            <w:tcW w:w="880" w:type="pct"/>
            <w:shd w:val="clear" w:color="auto" w:fill="auto"/>
          </w:tcPr>
          <w:p w14:paraId="0A832554" w14:textId="3C475565" w:rsidR="003F10FD" w:rsidRPr="003B1556" w:rsidRDefault="003F10FD" w:rsidP="00FB4521">
            <w:pPr>
              <w:pStyle w:val="Default"/>
              <w:jc w:val="left"/>
              <w:rPr>
                <w:rFonts w:ascii="Arial" w:hAnsi="Arial" w:cs="Arial"/>
                <w:sz w:val="24"/>
                <w:szCs w:val="24"/>
              </w:rPr>
            </w:pPr>
            <w:r w:rsidRPr="003B1556">
              <w:rPr>
                <w:rFonts w:ascii="Arial" w:hAnsi="Arial" w:cs="Arial"/>
                <w:b/>
                <w:bCs/>
                <w:sz w:val="24"/>
                <w:szCs w:val="24"/>
              </w:rPr>
              <w:t>Projekt zakłada realizację wsparcia prowadzącego do nabycia kompetencji lub uzyskania kwalifikacji</w:t>
            </w:r>
          </w:p>
          <w:p w14:paraId="506F7D42" w14:textId="77777777" w:rsidR="00EB083D" w:rsidRPr="003B1556" w:rsidRDefault="00EB083D" w:rsidP="003B1556">
            <w:pPr>
              <w:spacing w:line="276" w:lineRule="auto"/>
              <w:rPr>
                <w:rFonts w:ascii="Arial" w:hAnsi="Arial" w:cs="Arial"/>
                <w:b/>
                <w:bCs/>
                <w:sz w:val="24"/>
                <w:szCs w:val="24"/>
              </w:rPr>
            </w:pPr>
          </w:p>
        </w:tc>
        <w:tc>
          <w:tcPr>
            <w:tcW w:w="2872" w:type="pct"/>
            <w:shd w:val="clear" w:color="auto" w:fill="auto"/>
          </w:tcPr>
          <w:p w14:paraId="46615995" w14:textId="42C4D009" w:rsidR="00EC2AAF" w:rsidRDefault="006F02D7" w:rsidP="00EC2AAF">
            <w:pPr>
              <w:pStyle w:val="Default"/>
              <w:jc w:val="left"/>
              <w:rPr>
                <w:rFonts w:ascii="Arial" w:hAnsi="Arial" w:cs="Arial"/>
                <w:sz w:val="24"/>
                <w:szCs w:val="24"/>
              </w:rPr>
            </w:pPr>
            <w:r w:rsidRPr="003B1556">
              <w:rPr>
                <w:rFonts w:ascii="Arial" w:hAnsi="Arial" w:cs="Arial"/>
                <w:sz w:val="24"/>
                <w:szCs w:val="24"/>
              </w:rPr>
              <w:t xml:space="preserve">W kryterium sprawdzimy, </w:t>
            </w:r>
            <w:r w:rsidR="003F10FD" w:rsidRPr="003B1556">
              <w:rPr>
                <w:rFonts w:ascii="Arial" w:hAnsi="Arial" w:cs="Arial"/>
                <w:sz w:val="24"/>
                <w:szCs w:val="24"/>
              </w:rPr>
              <w:t>czy projekt zakłada realizację wsparcia prowadzącego do nabycia kompetencji lub uzyskania kwalifikacji</w:t>
            </w:r>
            <w:r w:rsidR="00EC2AAF">
              <w:rPr>
                <w:rFonts w:ascii="Arial" w:hAnsi="Arial" w:cs="Arial"/>
                <w:sz w:val="24"/>
                <w:szCs w:val="24"/>
              </w:rPr>
              <w:t>. Realizacja wsparcia musi być zgodna z załącznikiem nr 2 do Wytycznych dotyczących monitorowania postępu rzeczowego realizacji programów na lata 2021-2027.</w:t>
            </w:r>
          </w:p>
          <w:p w14:paraId="1FB68717" w14:textId="77777777" w:rsidR="00EC2AAF" w:rsidRDefault="00EC2AAF" w:rsidP="00EC2AAF">
            <w:pPr>
              <w:pStyle w:val="Default"/>
              <w:jc w:val="left"/>
              <w:rPr>
                <w:rFonts w:ascii="Arial" w:hAnsi="Arial" w:cs="Arial"/>
                <w:sz w:val="24"/>
                <w:szCs w:val="24"/>
              </w:rPr>
            </w:pPr>
          </w:p>
          <w:p w14:paraId="38694EA7" w14:textId="77777777" w:rsidR="00EC2AAF" w:rsidRDefault="00EC2AAF" w:rsidP="00EC2AAF">
            <w:pPr>
              <w:pStyle w:val="Default"/>
              <w:jc w:val="left"/>
              <w:rPr>
                <w:rFonts w:ascii="Arial" w:hAnsi="Arial" w:cs="Arial"/>
                <w:sz w:val="24"/>
                <w:szCs w:val="24"/>
              </w:rPr>
            </w:pPr>
            <w:r>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7F88DDBB" w14:textId="77777777" w:rsidR="003F10FD" w:rsidRPr="003B1556" w:rsidRDefault="003F10FD" w:rsidP="001F41F5">
            <w:pPr>
              <w:pStyle w:val="Default"/>
              <w:jc w:val="left"/>
              <w:rPr>
                <w:rFonts w:ascii="Arial" w:hAnsi="Arial" w:cs="Arial"/>
                <w:sz w:val="24"/>
                <w:szCs w:val="24"/>
              </w:rPr>
            </w:pPr>
          </w:p>
          <w:p w14:paraId="50D70612" w14:textId="25A97DEA" w:rsidR="00E67949" w:rsidRPr="003B1556" w:rsidRDefault="00E67949" w:rsidP="001F41F5">
            <w:pPr>
              <w:spacing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sidR="00306EC5">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692BC249" w14:textId="63B53D02" w:rsidR="00EB083D" w:rsidRPr="003B1556" w:rsidRDefault="00EB083D" w:rsidP="001F41F5">
            <w:pPr>
              <w:pStyle w:val="Default"/>
              <w:jc w:val="left"/>
              <w:rPr>
                <w:rFonts w:ascii="Arial" w:hAnsi="Arial" w:cs="Arial"/>
                <w:sz w:val="24"/>
                <w:szCs w:val="24"/>
              </w:rPr>
            </w:pPr>
          </w:p>
          <w:p w14:paraId="60253367" w14:textId="1EE36D69" w:rsidR="00EB083D" w:rsidRPr="003B1556" w:rsidRDefault="003F10FD" w:rsidP="001F41F5">
            <w:pPr>
              <w:pStyle w:val="Default"/>
              <w:jc w:val="left"/>
              <w:rPr>
                <w:rFonts w:ascii="Arial" w:hAnsi="Arial" w:cs="Arial"/>
                <w:sz w:val="24"/>
                <w:szCs w:val="24"/>
              </w:rPr>
            </w:pPr>
            <w:r w:rsidRPr="003B1556">
              <w:rPr>
                <w:rFonts w:ascii="Arial" w:hAnsi="Arial" w:cs="Arial"/>
                <w:sz w:val="24"/>
                <w:szCs w:val="24"/>
              </w:rPr>
              <w:t xml:space="preserve">Kryterium </w:t>
            </w:r>
            <w:r w:rsidR="003054C8"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0065636A" w14:textId="494E842D" w:rsidR="00616505"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00E731D2" w:rsidRPr="003B1556">
              <w:rPr>
                <w:rFonts w:ascii="Arial" w:hAnsi="Arial" w:cs="Arial"/>
                <w:color w:val="000000"/>
                <w:sz w:val="24"/>
                <w:szCs w:val="24"/>
              </w:rPr>
              <w:t xml:space="preserve"> </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3E2B6283" w14:textId="77777777" w:rsidR="00E731D2" w:rsidRPr="003B1556" w:rsidRDefault="00E731D2" w:rsidP="00FB4521">
            <w:pPr>
              <w:spacing w:line="276" w:lineRule="auto"/>
              <w:rPr>
                <w:rFonts w:ascii="Arial" w:hAnsi="Arial" w:cs="Arial"/>
                <w:color w:val="000000"/>
                <w:sz w:val="24"/>
                <w:szCs w:val="24"/>
              </w:rPr>
            </w:pPr>
          </w:p>
          <w:p w14:paraId="0E31DBE0" w14:textId="7410D081"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EB083D" w:rsidRPr="003B1556" w14:paraId="07137210" w14:textId="77777777" w:rsidTr="00DA0899">
        <w:tc>
          <w:tcPr>
            <w:tcW w:w="258" w:type="pct"/>
            <w:shd w:val="clear" w:color="auto" w:fill="auto"/>
          </w:tcPr>
          <w:p w14:paraId="0797F3A5" w14:textId="278D7C34"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F775F8">
              <w:rPr>
                <w:rFonts w:ascii="Arial" w:hAnsi="Arial" w:cs="Arial"/>
                <w:b/>
                <w:bCs/>
                <w:sz w:val="24"/>
                <w:szCs w:val="24"/>
              </w:rPr>
              <w:t>8</w:t>
            </w:r>
          </w:p>
        </w:tc>
        <w:tc>
          <w:tcPr>
            <w:tcW w:w="880" w:type="pct"/>
            <w:shd w:val="clear" w:color="auto" w:fill="auto"/>
          </w:tcPr>
          <w:p w14:paraId="100B8EE8" w14:textId="17A3C974" w:rsidR="00EB083D" w:rsidRPr="003B1556" w:rsidRDefault="00944DC0" w:rsidP="00FB4521">
            <w:pPr>
              <w:pStyle w:val="Default"/>
              <w:jc w:val="left"/>
              <w:rPr>
                <w:rFonts w:ascii="Arial" w:hAnsi="Arial" w:cs="Arial"/>
                <w:sz w:val="24"/>
                <w:szCs w:val="24"/>
              </w:rPr>
            </w:pPr>
            <w:r>
              <w:rPr>
                <w:rFonts w:ascii="Arial" w:hAnsi="Arial" w:cs="Arial"/>
                <w:b/>
                <w:bCs/>
                <w:sz w:val="24"/>
                <w:szCs w:val="24"/>
              </w:rPr>
              <w:t>Projekt zakłada</w:t>
            </w:r>
            <w:r w:rsidR="00DB4FFE" w:rsidRPr="003B1556">
              <w:rPr>
                <w:rFonts w:ascii="Arial" w:hAnsi="Arial" w:cs="Arial"/>
                <w:b/>
                <w:bCs/>
                <w:sz w:val="24"/>
                <w:szCs w:val="24"/>
              </w:rPr>
              <w:t xml:space="preserve"> realizację wsparcia</w:t>
            </w:r>
            <w:r w:rsidR="00EB083D" w:rsidRPr="003B1556">
              <w:rPr>
                <w:rFonts w:ascii="Arial" w:hAnsi="Arial" w:cs="Arial"/>
                <w:b/>
                <w:bCs/>
                <w:sz w:val="24"/>
                <w:szCs w:val="24"/>
              </w:rPr>
              <w:t xml:space="preserve"> dla przedstawicieli kadry</w:t>
            </w:r>
          </w:p>
          <w:p w14:paraId="6B6AB191" w14:textId="77777777" w:rsidR="00EB083D" w:rsidRPr="003B1556" w:rsidRDefault="00EB083D" w:rsidP="003B1556">
            <w:pPr>
              <w:spacing w:line="276" w:lineRule="auto"/>
              <w:rPr>
                <w:rFonts w:ascii="Arial" w:hAnsi="Arial" w:cs="Arial"/>
                <w:b/>
                <w:bCs/>
                <w:sz w:val="24"/>
                <w:szCs w:val="24"/>
              </w:rPr>
            </w:pPr>
          </w:p>
        </w:tc>
        <w:tc>
          <w:tcPr>
            <w:tcW w:w="2872" w:type="pct"/>
            <w:shd w:val="clear" w:color="auto" w:fill="auto"/>
          </w:tcPr>
          <w:p w14:paraId="4BBA7E58" w14:textId="2129E41D" w:rsidR="00A81C40" w:rsidRDefault="00A81C40" w:rsidP="00934E00">
            <w:pPr>
              <w:pStyle w:val="Default"/>
              <w:jc w:val="left"/>
              <w:rPr>
                <w:rFonts w:ascii="Arial" w:hAnsi="Arial" w:cs="Arial"/>
                <w:sz w:val="24"/>
                <w:szCs w:val="24"/>
              </w:rPr>
            </w:pPr>
            <w:r>
              <w:rPr>
                <w:rFonts w:ascii="Arial" w:hAnsi="Arial" w:cs="Arial"/>
                <w:sz w:val="24"/>
                <w:szCs w:val="24"/>
              </w:rPr>
              <w:t xml:space="preserve">W kryterium sprawdzimy, czy wnioskodawca planuje realizację wsparcia dla co najmniej </w:t>
            </w:r>
            <w:r w:rsidR="005162B3">
              <w:rPr>
                <w:rFonts w:ascii="Arial" w:hAnsi="Arial" w:cs="Arial"/>
                <w:sz w:val="24"/>
                <w:szCs w:val="24"/>
              </w:rPr>
              <w:t>2</w:t>
            </w:r>
            <w:r>
              <w:rPr>
                <w:rFonts w:ascii="Arial" w:hAnsi="Arial" w:cs="Arial"/>
                <w:sz w:val="24"/>
                <w:szCs w:val="24"/>
              </w:rPr>
              <w:t>0% przedstawicieli kadry</w:t>
            </w:r>
            <w:r w:rsidR="009B47B6">
              <w:rPr>
                <w:rFonts w:ascii="Arial" w:hAnsi="Arial" w:cs="Arial"/>
                <w:sz w:val="24"/>
                <w:szCs w:val="24"/>
              </w:rPr>
              <w:t xml:space="preserve"> merytorycznej</w:t>
            </w:r>
            <w:r>
              <w:rPr>
                <w:rFonts w:ascii="Arial" w:hAnsi="Arial" w:cs="Arial"/>
                <w:sz w:val="24"/>
                <w:szCs w:val="24"/>
              </w:rPr>
              <w:t xml:space="preserve"> ze szkół lub placówek prowadzących kształcenie zawodowe objętych projektem (wg stanu raportowanego do Systemu Informacji Oświatowej na dzień 30 września 2022 r.</w:t>
            </w:r>
            <w:r w:rsidR="005162B3">
              <w:rPr>
                <w:rFonts w:ascii="Arial" w:hAnsi="Arial" w:cs="Arial"/>
                <w:sz w:val="24"/>
                <w:szCs w:val="24"/>
              </w:rPr>
              <w:t xml:space="preserve"> lub na dzień 30 września 2023 r. – w przypadku wniosków o dofinansowanie projektów składanych po 30 września 2023 r.</w:t>
            </w:r>
            <w:r>
              <w:rPr>
                <w:rFonts w:ascii="Arial" w:hAnsi="Arial" w:cs="Arial"/>
                <w:sz w:val="24"/>
                <w:szCs w:val="24"/>
              </w:rPr>
              <w:t xml:space="preserve">). </w:t>
            </w:r>
          </w:p>
          <w:p w14:paraId="758C5523" w14:textId="77777777" w:rsidR="00C57988" w:rsidRDefault="00C57988" w:rsidP="00934E00">
            <w:pPr>
              <w:pStyle w:val="Default"/>
              <w:jc w:val="left"/>
              <w:rPr>
                <w:rFonts w:ascii="Arial" w:hAnsi="Arial" w:cs="Arial"/>
                <w:sz w:val="24"/>
                <w:szCs w:val="24"/>
              </w:rPr>
            </w:pPr>
          </w:p>
          <w:p w14:paraId="4C8DD700" w14:textId="0B988754" w:rsidR="00A81C40" w:rsidRDefault="00A81C40" w:rsidP="00934E00">
            <w:pPr>
              <w:pStyle w:val="Default"/>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787DFD74" w14:textId="77777777" w:rsidR="00A81C40" w:rsidRDefault="00A81C40" w:rsidP="00934E00">
            <w:pPr>
              <w:pStyle w:val="Default"/>
              <w:numPr>
                <w:ilvl w:val="0"/>
                <w:numId w:val="29"/>
              </w:numPr>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14713EE8" w14:textId="77777777" w:rsidR="00A81C40" w:rsidRDefault="00A81C40" w:rsidP="00934E00">
            <w:pPr>
              <w:pStyle w:val="Default"/>
              <w:numPr>
                <w:ilvl w:val="0"/>
                <w:numId w:val="29"/>
              </w:numPr>
              <w:ind w:left="357" w:hanging="357"/>
              <w:jc w:val="left"/>
              <w:rPr>
                <w:rFonts w:ascii="Arial" w:hAnsi="Arial" w:cs="Arial"/>
                <w:sz w:val="24"/>
                <w:szCs w:val="24"/>
              </w:rPr>
            </w:pPr>
            <w:r>
              <w:rPr>
                <w:rFonts w:ascii="Arial" w:hAnsi="Arial" w:cs="Arial"/>
                <w:sz w:val="24"/>
                <w:szCs w:val="24"/>
              </w:rPr>
              <w:t xml:space="preserve">których uczniowie lub słuchacze są obejmowani wsparciem </w:t>
            </w:r>
            <w:r>
              <w:rPr>
                <w:rFonts w:ascii="Arial" w:hAnsi="Arial" w:cs="Arial"/>
                <w:sz w:val="24"/>
                <w:szCs w:val="24"/>
              </w:rPr>
              <w:br/>
              <w:t xml:space="preserve">w projekcie (np. w postaci udziału w zajęciach). </w:t>
            </w:r>
          </w:p>
          <w:p w14:paraId="5787162F" w14:textId="77777777" w:rsidR="00A81C40" w:rsidRDefault="00A81C40" w:rsidP="00934E00">
            <w:pPr>
              <w:pStyle w:val="Default"/>
              <w:ind w:left="357"/>
              <w:jc w:val="left"/>
              <w:rPr>
                <w:rFonts w:ascii="Arial" w:hAnsi="Arial" w:cs="Arial"/>
                <w:sz w:val="24"/>
                <w:szCs w:val="24"/>
              </w:rPr>
            </w:pPr>
          </w:p>
          <w:p w14:paraId="746AE2FC" w14:textId="5E5E6AFD" w:rsidR="00A81C40" w:rsidRDefault="00A81C40" w:rsidP="00934E00">
            <w:pPr>
              <w:pStyle w:val="Default"/>
              <w:jc w:val="left"/>
              <w:rPr>
                <w:rFonts w:ascii="Arial" w:hAnsi="Arial" w:cs="Arial"/>
                <w:sz w:val="24"/>
                <w:szCs w:val="24"/>
              </w:rPr>
            </w:pPr>
            <w:r>
              <w:rPr>
                <w:rFonts w:ascii="Arial" w:hAnsi="Arial" w:cs="Arial"/>
                <w:sz w:val="24"/>
                <w:szCs w:val="24"/>
              </w:rPr>
              <w:t xml:space="preserve">Wnioskodawca jest zobowiązany wskazać liczbę przedstawicieli kadry </w:t>
            </w:r>
            <w:r w:rsidR="009B47B6">
              <w:rPr>
                <w:rFonts w:ascii="Arial" w:hAnsi="Arial" w:cs="Arial"/>
                <w:sz w:val="24"/>
                <w:szCs w:val="24"/>
              </w:rPr>
              <w:t xml:space="preserve">merytorycznej </w:t>
            </w:r>
            <w:r>
              <w:rPr>
                <w:rFonts w:ascii="Arial" w:hAnsi="Arial" w:cs="Arial"/>
                <w:sz w:val="24"/>
                <w:szCs w:val="24"/>
              </w:rPr>
              <w:t>zatrudnionych w ww. szkołach lub placówkach (wg stanu na dzień 30 września 2022 r.</w:t>
            </w:r>
            <w:r w:rsidR="005162B3">
              <w:rPr>
                <w:rFonts w:ascii="Arial" w:hAnsi="Arial" w:cs="Arial"/>
                <w:sz w:val="24"/>
                <w:szCs w:val="24"/>
              </w:rPr>
              <w:t xml:space="preserve"> lub na dzień 30 września 2023 r. – w przypadku wniosków o dofinansowanie projektów składanych po 30 września 2023 r.</w:t>
            </w:r>
            <w:r>
              <w:rPr>
                <w:rFonts w:ascii="Arial" w:hAnsi="Arial" w:cs="Arial"/>
                <w:sz w:val="24"/>
                <w:szCs w:val="24"/>
              </w:rPr>
              <w:t>) oraz liczbę przedstawicieli kadry</w:t>
            </w:r>
            <w:r w:rsidR="009B47B6">
              <w:rPr>
                <w:rFonts w:ascii="Arial" w:hAnsi="Arial" w:cs="Arial"/>
                <w:sz w:val="24"/>
                <w:szCs w:val="24"/>
              </w:rPr>
              <w:t xml:space="preserve"> merytorycznej</w:t>
            </w:r>
            <w:r>
              <w:rPr>
                <w:rFonts w:ascii="Arial" w:hAnsi="Arial" w:cs="Arial"/>
                <w:sz w:val="24"/>
                <w:szCs w:val="24"/>
              </w:rPr>
              <w:t xml:space="preserve"> obejmowanych wsparciem w projekcie lub w inny sposób przedstawić metodologię wyliczenia powyższego odsetka.</w:t>
            </w:r>
          </w:p>
          <w:p w14:paraId="3F947766" w14:textId="77777777" w:rsidR="00A427B5" w:rsidRDefault="00A427B5" w:rsidP="00934E00">
            <w:pPr>
              <w:pStyle w:val="Default"/>
              <w:jc w:val="left"/>
              <w:rPr>
                <w:rFonts w:ascii="Arial" w:hAnsi="Arial" w:cs="Arial"/>
                <w:sz w:val="24"/>
                <w:szCs w:val="24"/>
              </w:rPr>
            </w:pPr>
          </w:p>
          <w:p w14:paraId="2F63AD25" w14:textId="522175BC" w:rsidR="00A427B5" w:rsidRDefault="00A427B5" w:rsidP="00934E00">
            <w:pPr>
              <w:pStyle w:val="Default"/>
              <w:jc w:val="left"/>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zmianę zakładanej do osiągnięcia wartości ww. odsetka.</w:t>
            </w:r>
          </w:p>
          <w:p w14:paraId="4392DC8D" w14:textId="77777777" w:rsidR="00A81C40" w:rsidRDefault="00A81C40" w:rsidP="00934E00">
            <w:pPr>
              <w:pStyle w:val="Default"/>
              <w:jc w:val="left"/>
              <w:rPr>
                <w:rFonts w:ascii="Arial" w:hAnsi="Arial" w:cs="Arial"/>
                <w:sz w:val="24"/>
                <w:szCs w:val="24"/>
              </w:rPr>
            </w:pPr>
          </w:p>
          <w:p w14:paraId="7423E290" w14:textId="72503A4B" w:rsidR="00A81C40" w:rsidRDefault="00A81C40" w:rsidP="00934E00">
            <w:pPr>
              <w:spacing w:line="276" w:lineRule="auto"/>
              <w:rPr>
                <w:rFonts w:ascii="Arial" w:hAnsi="Arial" w:cs="Arial"/>
                <w:sz w:val="24"/>
                <w:szCs w:val="24"/>
              </w:rPr>
            </w:pPr>
            <w:r>
              <w:rPr>
                <w:rFonts w:ascii="Arial" w:hAnsi="Arial" w:cs="Arial"/>
                <w:sz w:val="24"/>
                <w:szCs w:val="24"/>
              </w:rPr>
              <w:t>Komitet Monitorujący dopuszcza doprecyzowanie zakresu kryterium na potrzeby danego postępowania w Regulaminie wyboru projektów</w:t>
            </w:r>
            <w:r w:rsidR="00306EC5">
              <w:rPr>
                <w:rFonts w:ascii="Arial" w:hAnsi="Arial" w:cs="Arial"/>
                <w:color w:val="000000"/>
                <w:sz w:val="24"/>
                <w:szCs w:val="24"/>
              </w:rPr>
              <w:t>, w zakresie zgodności z wytycznymi, o których mowa w ustawie wdrożeniowej, oraz przepisami prawa krajowego</w:t>
            </w:r>
            <w:r>
              <w:rPr>
                <w:rFonts w:ascii="Arial" w:hAnsi="Arial" w:cs="Arial"/>
                <w:sz w:val="24"/>
                <w:szCs w:val="24"/>
              </w:rPr>
              <w:t>.</w:t>
            </w:r>
          </w:p>
          <w:p w14:paraId="1FB7AA3F" w14:textId="77777777" w:rsidR="00A81C40" w:rsidRDefault="00A81C40" w:rsidP="00934E00">
            <w:pPr>
              <w:pStyle w:val="Default"/>
              <w:jc w:val="left"/>
              <w:rPr>
                <w:rFonts w:ascii="Arial" w:hAnsi="Arial" w:cs="Arial"/>
                <w:sz w:val="24"/>
                <w:szCs w:val="24"/>
              </w:rPr>
            </w:pPr>
            <w:r>
              <w:rPr>
                <w:rFonts w:ascii="Arial" w:hAnsi="Arial" w:cs="Arial"/>
                <w:sz w:val="24"/>
                <w:szCs w:val="24"/>
              </w:rPr>
              <w:t xml:space="preserve"> </w:t>
            </w:r>
          </w:p>
          <w:p w14:paraId="772B0374" w14:textId="640AF725" w:rsidR="003F10FD" w:rsidRPr="003B1556" w:rsidRDefault="00A81C40" w:rsidP="00934E00">
            <w:pPr>
              <w:pStyle w:val="Default"/>
              <w:jc w:val="left"/>
              <w:rPr>
                <w:rFonts w:ascii="Arial" w:hAnsi="Arial" w:cs="Arial"/>
                <w:sz w:val="24"/>
                <w:szCs w:val="24"/>
              </w:rPr>
            </w:pPr>
            <w:r>
              <w:rPr>
                <w:rFonts w:ascii="Arial" w:hAnsi="Arial" w:cs="Arial"/>
                <w:sz w:val="24"/>
                <w:szCs w:val="24"/>
              </w:rPr>
              <w:t>Kryterium jest weryfikowane w oparciu o wniosek o dofinansowanie projektu.</w:t>
            </w:r>
          </w:p>
        </w:tc>
        <w:tc>
          <w:tcPr>
            <w:tcW w:w="990" w:type="pct"/>
            <w:shd w:val="clear" w:color="auto" w:fill="auto"/>
          </w:tcPr>
          <w:p w14:paraId="456B5B13" w14:textId="6431927B"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w:t>
            </w:r>
            <w:r w:rsidR="00703B93">
              <w:rPr>
                <w:rFonts w:ascii="Arial" w:hAnsi="Arial" w:cs="Arial"/>
                <w:color w:val="000000"/>
                <w:sz w:val="24"/>
                <w:szCs w:val="24"/>
              </w:rPr>
              <w:br/>
            </w:r>
            <w:r w:rsidRPr="003B1556">
              <w:rPr>
                <w:rFonts w:ascii="Arial" w:hAnsi="Arial" w:cs="Arial"/>
                <w:color w:val="000000"/>
                <w:sz w:val="24"/>
                <w:szCs w:val="24"/>
              </w:rPr>
              <w:t>nie</w:t>
            </w:r>
            <w:r w:rsidR="000A1712">
              <w:rPr>
                <w:rFonts w:ascii="Arial" w:hAnsi="Arial" w:cs="Arial"/>
                <w:color w:val="000000"/>
                <w:sz w:val="24"/>
                <w:szCs w:val="24"/>
              </w:rPr>
              <w:t xml:space="preserve"> </w:t>
            </w: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4291B587" w14:textId="77777777" w:rsidR="00616505" w:rsidRPr="003B1556" w:rsidRDefault="00616505" w:rsidP="00FB4521">
            <w:pPr>
              <w:spacing w:line="276" w:lineRule="auto"/>
              <w:rPr>
                <w:rFonts w:ascii="Arial" w:hAnsi="Arial" w:cs="Arial"/>
                <w:color w:val="000000"/>
                <w:sz w:val="24"/>
                <w:szCs w:val="24"/>
              </w:rPr>
            </w:pPr>
          </w:p>
          <w:p w14:paraId="48307C0A" w14:textId="54430ADA"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lastRenderedPageBreak/>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F56506" w:rsidRPr="003B1556" w14:paraId="1B3FCEC5" w14:textId="77777777" w:rsidTr="00DA0899">
        <w:tc>
          <w:tcPr>
            <w:tcW w:w="258" w:type="pct"/>
            <w:shd w:val="clear" w:color="auto" w:fill="auto"/>
          </w:tcPr>
          <w:p w14:paraId="254BA9D6" w14:textId="1F80D8AD" w:rsidR="00F56506" w:rsidRPr="003B1556" w:rsidRDefault="00F56506" w:rsidP="00FB4521">
            <w:pPr>
              <w:spacing w:line="276" w:lineRule="auto"/>
              <w:jc w:val="center"/>
              <w:rPr>
                <w:rFonts w:ascii="Arial" w:hAnsi="Arial" w:cs="Arial"/>
                <w:b/>
                <w:bCs/>
                <w:sz w:val="24"/>
                <w:szCs w:val="24"/>
              </w:rPr>
            </w:pPr>
            <w:r>
              <w:rPr>
                <w:rFonts w:ascii="Arial" w:hAnsi="Arial" w:cs="Arial"/>
                <w:b/>
                <w:bCs/>
                <w:sz w:val="24"/>
                <w:szCs w:val="24"/>
              </w:rPr>
              <w:lastRenderedPageBreak/>
              <w:t>C.9</w:t>
            </w:r>
          </w:p>
        </w:tc>
        <w:tc>
          <w:tcPr>
            <w:tcW w:w="880" w:type="pct"/>
            <w:shd w:val="clear" w:color="auto" w:fill="auto"/>
          </w:tcPr>
          <w:p w14:paraId="62BF41E5" w14:textId="01741EBE" w:rsidR="00F56506" w:rsidRDefault="006646AA" w:rsidP="00FB4521">
            <w:pPr>
              <w:pStyle w:val="Default"/>
              <w:jc w:val="left"/>
              <w:rPr>
                <w:rFonts w:ascii="Arial" w:hAnsi="Arial" w:cs="Arial"/>
                <w:b/>
                <w:bCs/>
                <w:sz w:val="24"/>
                <w:szCs w:val="24"/>
              </w:rPr>
            </w:pPr>
            <w:r>
              <w:rPr>
                <w:rFonts w:ascii="Arial" w:hAnsi="Arial" w:cs="Arial"/>
                <w:b/>
                <w:bCs/>
                <w:sz w:val="24"/>
                <w:szCs w:val="24"/>
              </w:rPr>
              <w:t xml:space="preserve">Projekt zakłada </w:t>
            </w:r>
            <w:r w:rsidR="00EB2FC0">
              <w:rPr>
                <w:rFonts w:ascii="Arial" w:hAnsi="Arial" w:cs="Arial"/>
                <w:b/>
                <w:bCs/>
                <w:sz w:val="24"/>
                <w:szCs w:val="24"/>
              </w:rPr>
              <w:t xml:space="preserve">obligatoryjną </w:t>
            </w:r>
            <w:r>
              <w:rPr>
                <w:rFonts w:ascii="Arial" w:hAnsi="Arial" w:cs="Arial"/>
                <w:b/>
                <w:bCs/>
                <w:sz w:val="24"/>
                <w:szCs w:val="24"/>
              </w:rPr>
              <w:t>realizację staży uczniowskich i ich rozliczenie wyłącznie w oparciu o stawkę jednostkową</w:t>
            </w:r>
          </w:p>
        </w:tc>
        <w:tc>
          <w:tcPr>
            <w:tcW w:w="2872" w:type="pct"/>
            <w:shd w:val="clear" w:color="auto" w:fill="auto"/>
          </w:tcPr>
          <w:p w14:paraId="6BED30C6" w14:textId="37A1032C" w:rsidR="006646AA" w:rsidRDefault="006646AA" w:rsidP="007B4786">
            <w:pPr>
              <w:spacing w:line="276" w:lineRule="auto"/>
              <w:rPr>
                <w:rFonts w:ascii="Arial" w:hAnsi="Arial" w:cs="Arial"/>
                <w:sz w:val="24"/>
                <w:szCs w:val="24"/>
              </w:rPr>
            </w:pPr>
            <w:r w:rsidRPr="003B1556">
              <w:rPr>
                <w:rFonts w:ascii="Arial" w:hAnsi="Arial" w:cs="Arial"/>
                <w:sz w:val="24"/>
                <w:szCs w:val="24"/>
              </w:rPr>
              <w:t>W kryterium sprawdzimy, czy</w:t>
            </w:r>
            <w:r w:rsidR="00536488" w:rsidRPr="00EB2FC0">
              <w:rPr>
                <w:rFonts w:ascii="Arial" w:eastAsia="Times New Roman" w:hAnsi="Arial" w:cs="Arial"/>
                <w:sz w:val="24"/>
                <w:szCs w:val="24"/>
                <w:lang w:eastAsia="pl-PL"/>
              </w:rPr>
              <w:t xml:space="preserve"> wnioskodawca zaplanował w projekcie</w:t>
            </w:r>
            <w:r w:rsidR="00536488">
              <w:rPr>
                <w:rFonts w:ascii="Arial" w:eastAsia="Times New Roman" w:hAnsi="Arial" w:cs="Arial"/>
                <w:sz w:val="24"/>
                <w:szCs w:val="24"/>
                <w:lang w:eastAsia="pl-PL"/>
              </w:rPr>
              <w:t>, że</w:t>
            </w:r>
            <w:r>
              <w:rPr>
                <w:rFonts w:ascii="Arial" w:hAnsi="Arial" w:cs="Arial"/>
                <w:sz w:val="24"/>
                <w:szCs w:val="24"/>
              </w:rPr>
              <w:t>:</w:t>
            </w:r>
          </w:p>
          <w:p w14:paraId="4D86C051" w14:textId="2D4EAE96" w:rsidR="00C02FF5" w:rsidRDefault="00C02FF5"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staże uczniowskie są</w:t>
            </w:r>
            <w:r w:rsidRPr="00DC189E">
              <w:rPr>
                <w:rFonts w:ascii="Arial" w:eastAsia="Times New Roman" w:hAnsi="Arial" w:cs="Arial"/>
                <w:sz w:val="24"/>
                <w:szCs w:val="24"/>
                <w:lang w:eastAsia="pl-PL"/>
              </w:rPr>
              <w:t xml:space="preserve"> realizowan</w:t>
            </w:r>
            <w:r>
              <w:rPr>
                <w:rFonts w:ascii="Arial" w:eastAsia="Times New Roman" w:hAnsi="Arial" w:cs="Arial"/>
                <w:sz w:val="24"/>
                <w:szCs w:val="24"/>
                <w:lang w:eastAsia="pl-PL"/>
              </w:rPr>
              <w:t>e</w:t>
            </w:r>
            <w:r w:rsidRPr="00DC189E">
              <w:rPr>
                <w:rFonts w:ascii="Arial" w:eastAsia="Times New Roman" w:hAnsi="Arial" w:cs="Arial"/>
                <w:sz w:val="24"/>
                <w:szCs w:val="24"/>
                <w:lang w:eastAsia="pl-PL"/>
              </w:rPr>
              <w:t xml:space="preserve"> dla </w:t>
            </w:r>
            <w:r>
              <w:rPr>
                <w:rFonts w:ascii="Arial" w:eastAsia="Times New Roman" w:hAnsi="Arial" w:cs="Arial"/>
                <w:sz w:val="24"/>
                <w:szCs w:val="24"/>
                <w:lang w:eastAsia="pl-PL"/>
              </w:rPr>
              <w:t xml:space="preserve">uczniów </w:t>
            </w:r>
            <w:r w:rsidRPr="00DC189E">
              <w:rPr>
                <w:rFonts w:ascii="Arial" w:eastAsia="Times New Roman" w:hAnsi="Arial" w:cs="Arial"/>
                <w:sz w:val="24"/>
                <w:szCs w:val="24"/>
                <w:lang w:eastAsia="pl-PL"/>
              </w:rPr>
              <w:t xml:space="preserve">branżowych szkół I stopnia </w:t>
            </w:r>
            <w:r>
              <w:rPr>
                <w:rFonts w:ascii="Arial" w:eastAsia="Times New Roman" w:hAnsi="Arial" w:cs="Arial"/>
                <w:sz w:val="24"/>
                <w:szCs w:val="24"/>
                <w:lang w:eastAsia="pl-PL"/>
              </w:rPr>
              <w:t xml:space="preserve">niebędących młodocianymi pracownikami </w:t>
            </w:r>
            <w:r w:rsidRPr="00DC189E">
              <w:rPr>
                <w:rFonts w:ascii="Arial" w:eastAsia="Times New Roman" w:hAnsi="Arial" w:cs="Arial"/>
                <w:sz w:val="24"/>
                <w:szCs w:val="24"/>
                <w:lang w:eastAsia="pl-PL"/>
              </w:rPr>
              <w:t xml:space="preserve">lub </w:t>
            </w:r>
            <w:r>
              <w:rPr>
                <w:rFonts w:ascii="Arial" w:eastAsia="Times New Roman" w:hAnsi="Arial" w:cs="Arial"/>
                <w:sz w:val="24"/>
                <w:szCs w:val="24"/>
                <w:lang w:eastAsia="pl-PL"/>
              </w:rPr>
              <w:t>uczniów techników;</w:t>
            </w:r>
          </w:p>
          <w:p w14:paraId="73D380B0" w14:textId="0F47B8BC" w:rsidR="006646AA" w:rsidRPr="00EB2FC0" w:rsidRDefault="006646AA" w:rsidP="007B4786">
            <w:pPr>
              <w:pStyle w:val="Akapitzlist"/>
              <w:numPr>
                <w:ilvl w:val="0"/>
                <w:numId w:val="14"/>
              </w:numPr>
              <w:spacing w:line="276" w:lineRule="auto"/>
              <w:ind w:left="357" w:hanging="357"/>
              <w:rPr>
                <w:rFonts w:ascii="Arial" w:eastAsia="Times New Roman" w:hAnsi="Arial" w:cs="Arial"/>
                <w:sz w:val="24"/>
                <w:szCs w:val="24"/>
                <w:lang w:eastAsia="pl-PL"/>
              </w:rPr>
            </w:pPr>
            <w:r w:rsidRPr="00EB2FC0">
              <w:rPr>
                <w:rFonts w:ascii="Arial" w:eastAsia="Times New Roman" w:hAnsi="Arial" w:cs="Arial"/>
                <w:sz w:val="24"/>
                <w:szCs w:val="24"/>
                <w:lang w:eastAsia="pl-PL"/>
              </w:rPr>
              <w:t>staż</w:t>
            </w:r>
            <w:r w:rsidR="00536488">
              <w:rPr>
                <w:rFonts w:ascii="Arial" w:eastAsia="Times New Roman" w:hAnsi="Arial" w:cs="Arial"/>
                <w:sz w:val="24"/>
                <w:szCs w:val="24"/>
                <w:lang w:eastAsia="pl-PL"/>
              </w:rPr>
              <w:t>e</w:t>
            </w:r>
            <w:r w:rsidRPr="00EB2FC0">
              <w:rPr>
                <w:rFonts w:ascii="Arial" w:eastAsia="Times New Roman" w:hAnsi="Arial" w:cs="Arial"/>
                <w:sz w:val="24"/>
                <w:szCs w:val="24"/>
                <w:lang w:eastAsia="pl-PL"/>
              </w:rPr>
              <w:t xml:space="preserve"> uczniowsk</w:t>
            </w:r>
            <w:r w:rsidR="00536488">
              <w:rPr>
                <w:rFonts w:ascii="Arial" w:eastAsia="Times New Roman" w:hAnsi="Arial" w:cs="Arial"/>
                <w:sz w:val="24"/>
                <w:szCs w:val="24"/>
                <w:lang w:eastAsia="pl-PL"/>
              </w:rPr>
              <w:t>ie są realizowane</w:t>
            </w:r>
            <w:r w:rsidR="00EB2FC0" w:rsidRPr="00EB2FC0">
              <w:rPr>
                <w:rFonts w:ascii="Arial" w:eastAsia="Times New Roman" w:hAnsi="Arial" w:cs="Arial"/>
                <w:sz w:val="24"/>
                <w:szCs w:val="24"/>
                <w:lang w:eastAsia="pl-PL"/>
              </w:rPr>
              <w:t xml:space="preserve"> dla co najmniej 25% uczniów biorących udział w projekcie</w:t>
            </w:r>
            <w:r w:rsidR="00A427B5">
              <w:rPr>
                <w:rFonts w:ascii="Arial" w:eastAsia="Times New Roman" w:hAnsi="Arial" w:cs="Arial"/>
                <w:sz w:val="24"/>
                <w:szCs w:val="24"/>
                <w:lang w:eastAsia="pl-PL"/>
              </w:rPr>
              <w:t xml:space="preserve"> (w</w:t>
            </w:r>
            <w:r w:rsidR="00A427B5">
              <w:rPr>
                <w:rFonts w:ascii="Arial" w:hAnsi="Arial" w:cs="Arial"/>
                <w:sz w:val="24"/>
                <w:szCs w:val="24"/>
              </w:rPr>
              <w:t xml:space="preserve"> szczególnie uzasadnionych przypadkach Instytucja Zarządzająca może wyrazić zgodę, w trakcie realizacji projektu na wniosek beneficjenta, na zmianę zakładanej do osiągnięcia wartości ww. odsetka)</w:t>
            </w:r>
            <w:r w:rsidRPr="00EB2FC0">
              <w:rPr>
                <w:rFonts w:ascii="Arial" w:eastAsia="Times New Roman" w:hAnsi="Arial" w:cs="Arial"/>
                <w:sz w:val="24"/>
                <w:szCs w:val="24"/>
                <w:lang w:eastAsia="pl-PL"/>
              </w:rPr>
              <w:t>;</w:t>
            </w:r>
          </w:p>
          <w:p w14:paraId="111EA28C" w14:textId="3AD3AC1F" w:rsidR="00F56506" w:rsidRDefault="006646AA" w:rsidP="007B4786">
            <w:pPr>
              <w:pStyle w:val="Akapitzlist"/>
              <w:numPr>
                <w:ilvl w:val="0"/>
                <w:numId w:val="14"/>
              </w:numPr>
              <w:spacing w:line="276" w:lineRule="auto"/>
              <w:ind w:left="357" w:hanging="357"/>
              <w:rPr>
                <w:rFonts w:ascii="Arial" w:eastAsia="Times New Roman" w:hAnsi="Arial" w:cs="Arial"/>
                <w:sz w:val="24"/>
                <w:szCs w:val="24"/>
                <w:lang w:eastAsia="pl-PL"/>
              </w:rPr>
            </w:pPr>
            <w:r w:rsidRPr="006646AA">
              <w:rPr>
                <w:rFonts w:ascii="Arial" w:hAnsi="Arial" w:cs="Arial"/>
                <w:sz w:val="24"/>
                <w:szCs w:val="24"/>
              </w:rPr>
              <w:t>s</w:t>
            </w:r>
            <w:r w:rsidR="00F56506" w:rsidRPr="006646AA">
              <w:rPr>
                <w:rFonts w:ascii="Arial" w:eastAsia="Times New Roman" w:hAnsi="Arial" w:cs="Arial"/>
                <w:sz w:val="24"/>
                <w:szCs w:val="24"/>
                <w:lang w:eastAsia="pl-PL"/>
              </w:rPr>
              <w:t xml:space="preserve">taż uczniowski </w:t>
            </w:r>
            <w:r w:rsidR="00F632B2">
              <w:rPr>
                <w:rFonts w:ascii="Arial" w:eastAsia="Times New Roman" w:hAnsi="Arial" w:cs="Arial"/>
                <w:sz w:val="24"/>
                <w:szCs w:val="24"/>
                <w:lang w:eastAsia="pl-PL"/>
              </w:rPr>
              <w:t>jest</w:t>
            </w:r>
            <w:r w:rsidR="00F56506" w:rsidRPr="006646AA">
              <w:rPr>
                <w:rFonts w:ascii="Arial" w:eastAsia="Times New Roman" w:hAnsi="Arial" w:cs="Arial"/>
                <w:sz w:val="24"/>
                <w:szCs w:val="24"/>
                <w:lang w:eastAsia="pl-PL"/>
              </w:rPr>
              <w:t xml:space="preserve"> rozliczany wyłącznie w oparciu o stawkę jednostkową i </w:t>
            </w:r>
            <w:r w:rsidR="00034227">
              <w:rPr>
                <w:rFonts w:ascii="Arial" w:eastAsia="Times New Roman" w:hAnsi="Arial" w:cs="Arial"/>
                <w:sz w:val="24"/>
                <w:szCs w:val="24"/>
                <w:lang w:eastAsia="pl-PL"/>
              </w:rPr>
              <w:t>trwa</w:t>
            </w:r>
            <w:r w:rsidR="00F56506" w:rsidRPr="006646AA">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40EC2004" w14:textId="4F858A0A" w:rsidR="00EB2FC0" w:rsidRDefault="00EB2FC0"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stawka jednostkowa dotyczy prowadzenia jednej godziny stażu dla jednego ucznia i wynosi </w:t>
            </w:r>
            <w:r w:rsidR="007B75ED">
              <w:rPr>
                <w:rFonts w:ascii="Arial" w:eastAsia="Times New Roman" w:hAnsi="Arial" w:cs="Arial"/>
                <w:sz w:val="24"/>
                <w:szCs w:val="24"/>
                <w:lang w:eastAsia="pl-PL"/>
              </w:rPr>
              <w:t>24,84</w:t>
            </w:r>
            <w:r>
              <w:rPr>
                <w:rFonts w:ascii="Arial" w:eastAsia="Times New Roman" w:hAnsi="Arial" w:cs="Arial"/>
                <w:sz w:val="24"/>
                <w:szCs w:val="24"/>
                <w:lang w:eastAsia="pl-PL"/>
              </w:rPr>
              <w:t xml:space="preserve"> zł </w:t>
            </w:r>
            <w:r w:rsidR="007B75ED">
              <w:rPr>
                <w:rFonts w:ascii="Arial" w:eastAsia="Times New Roman" w:hAnsi="Arial" w:cs="Arial"/>
                <w:sz w:val="24"/>
                <w:szCs w:val="24"/>
                <w:lang w:eastAsia="pl-PL"/>
              </w:rPr>
              <w:t xml:space="preserve">(do 30 czerwca 2023 r.) lub 25,61 zł (od 1 lipca 2023 r.) </w:t>
            </w:r>
            <w:r w:rsidR="00536488">
              <w:rPr>
                <w:rFonts w:ascii="Arial" w:eastAsia="Times New Roman" w:hAnsi="Arial" w:cs="Arial"/>
                <w:sz w:val="24"/>
                <w:szCs w:val="24"/>
                <w:lang w:eastAsia="pl-PL"/>
              </w:rPr>
              <w:t>(</w:t>
            </w:r>
            <w:r>
              <w:rPr>
                <w:rFonts w:ascii="Arial" w:eastAsia="Times New Roman" w:hAnsi="Arial" w:cs="Arial"/>
                <w:sz w:val="24"/>
                <w:szCs w:val="24"/>
                <w:lang w:eastAsia="pl-PL"/>
              </w:rPr>
              <w:t xml:space="preserve">stawka może podlegać indeksacji </w:t>
            </w:r>
            <w:r w:rsidR="008351CF">
              <w:rPr>
                <w:rFonts w:ascii="Arial" w:eastAsia="Times New Roman" w:hAnsi="Arial" w:cs="Arial"/>
                <w:sz w:val="24"/>
                <w:szCs w:val="24"/>
                <w:lang w:eastAsia="pl-PL"/>
              </w:rPr>
              <w:t xml:space="preserve">w projekcie </w:t>
            </w:r>
            <w:r>
              <w:rPr>
                <w:rFonts w:ascii="Arial" w:eastAsia="Times New Roman" w:hAnsi="Arial" w:cs="Arial"/>
                <w:sz w:val="24"/>
                <w:szCs w:val="24"/>
                <w:lang w:eastAsia="pl-PL"/>
              </w:rPr>
              <w:t>na zasadach określonych w umowie o dofinansowanie projektu</w:t>
            </w:r>
            <w:r w:rsidR="00536488">
              <w:rPr>
                <w:rFonts w:ascii="Arial" w:eastAsia="Times New Roman" w:hAnsi="Arial" w:cs="Arial"/>
                <w:sz w:val="24"/>
                <w:szCs w:val="24"/>
                <w:lang w:eastAsia="pl-PL"/>
              </w:rPr>
              <w:t>)</w:t>
            </w:r>
            <w:r>
              <w:rPr>
                <w:rFonts w:ascii="Arial" w:eastAsia="Times New Roman" w:hAnsi="Arial" w:cs="Arial"/>
                <w:sz w:val="24"/>
                <w:szCs w:val="24"/>
                <w:lang w:eastAsia="pl-PL"/>
              </w:rPr>
              <w:t>;</w:t>
            </w:r>
          </w:p>
          <w:p w14:paraId="00971CD9" w14:textId="405B33EA" w:rsidR="00F632B2" w:rsidRPr="00E375AE" w:rsidRDefault="00C77291"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podmiot przyjmujący na staż uczniowski zapewnia uczniowi stanowisko pracy</w:t>
            </w:r>
            <w:r w:rsidR="008351CF">
              <w:rPr>
                <w:rFonts w:ascii="Arial" w:eastAsia="Times New Roman" w:hAnsi="Arial" w:cs="Arial"/>
                <w:sz w:val="24"/>
                <w:szCs w:val="24"/>
                <w:lang w:eastAsia="pl-PL"/>
              </w:rPr>
              <w:t xml:space="preserve">, które </w:t>
            </w:r>
            <w:r w:rsidRPr="00E375AE">
              <w:rPr>
                <w:rFonts w:ascii="Arial" w:eastAsia="Times New Roman" w:hAnsi="Arial" w:cs="Arial"/>
                <w:sz w:val="24"/>
                <w:szCs w:val="24"/>
                <w:lang w:eastAsia="pl-PL"/>
              </w:rPr>
              <w:t>powinno być przygotowane w momencie rozpoczęcia stażu;</w:t>
            </w:r>
            <w:r w:rsidR="00DF69A5">
              <w:rPr>
                <w:rFonts w:ascii="Arial" w:eastAsia="Times New Roman" w:hAnsi="Arial" w:cs="Arial"/>
                <w:sz w:val="24"/>
                <w:szCs w:val="24"/>
                <w:lang w:eastAsia="pl-PL"/>
              </w:rPr>
              <w:t xml:space="preserve"> przed rozpoczęciem stażu uczniowskiego, z wykorzystaniem urządzeń, sprzętu i narzędzi, uczniów zaznajamia się z zasadami i metodami pracy zapewniającymi bezpieczeństwo i higienę pracy przy wykonywaniu czynności na danym stanowisku;</w:t>
            </w:r>
          </w:p>
          <w:p w14:paraId="7739D6F2" w14:textId="3D7027B7" w:rsidR="00E375AE" w:rsidRPr="00E375AE" w:rsidRDefault="00536488"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w:t>
            </w:r>
            <w:r w:rsidR="00E375AE" w:rsidRPr="00E375AE">
              <w:rPr>
                <w:rFonts w:ascii="Arial" w:eastAsia="Times New Roman" w:hAnsi="Arial" w:cs="Arial"/>
                <w:sz w:val="24"/>
                <w:szCs w:val="24"/>
                <w:lang w:eastAsia="pl-PL"/>
              </w:rPr>
              <w:t>tawka jednostkowa obejmuje wszystkie niezbędne koszty związane z organizacją i prowadzeniem stażu uczniowskiego</w:t>
            </w:r>
            <w:r w:rsidR="00E375AE">
              <w:rPr>
                <w:rFonts w:ascii="Arial" w:eastAsia="Times New Roman" w:hAnsi="Arial" w:cs="Arial"/>
                <w:sz w:val="24"/>
                <w:szCs w:val="24"/>
                <w:lang w:eastAsia="pl-PL"/>
              </w:rPr>
              <w:t>, tj. koszty</w:t>
            </w:r>
            <w:r w:rsidR="00E375AE" w:rsidRPr="00E375AE">
              <w:rPr>
                <w:rFonts w:ascii="Arial" w:eastAsia="Times New Roman" w:hAnsi="Arial" w:cs="Arial"/>
                <w:sz w:val="24"/>
                <w:szCs w:val="24"/>
                <w:lang w:eastAsia="pl-PL"/>
              </w:rPr>
              <w:t>:</w:t>
            </w:r>
          </w:p>
          <w:p w14:paraId="36FA7BC2"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 xml:space="preserve">świadczenia pieniężnego (wraz z należnymi pochodnymi – o ile są wymagane zgodnie z przepisami krajowymi) dla ucznia odbywającego staż uczniowski (stypendium) w wysokości 80% minimalnej stawki godzinowej za pracę; </w:t>
            </w:r>
          </w:p>
          <w:p w14:paraId="4446D8D3"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lastRenderedPageBreak/>
              <w:t>zakupu niezbędnych materiałów i narzędzi zużywalnych niezbędnych uczniowi do odbycia stażu uczniowskiego;</w:t>
            </w:r>
          </w:p>
          <w:p w14:paraId="0DA13858" w14:textId="348DF472"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szkolenia BHP przed rozpoczęciem stażu uczniowskiego;</w:t>
            </w:r>
          </w:p>
          <w:p w14:paraId="3D86D2CD"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badań lekarskich przed rozpoczęciem stażu uczniowskiego (o ile są wymagane);</w:t>
            </w:r>
          </w:p>
          <w:p w14:paraId="3FE654DF"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wynagrodzenia opiekuna stażysty podczas odbywania stażu uczniowskiego;</w:t>
            </w:r>
          </w:p>
          <w:p w14:paraId="7463C91B"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wyżywienia podczas stażu uczniowskiego (o ile zasadne);</w:t>
            </w:r>
          </w:p>
          <w:p w14:paraId="38ED43EC"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noclegów i opieki nad stażystami w bursie itp. (o ile zasadne);</w:t>
            </w:r>
          </w:p>
          <w:p w14:paraId="7AD67E3C"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dojazdów do/z miejsca odbywania stażu uczniowskiego;</w:t>
            </w:r>
          </w:p>
          <w:p w14:paraId="39BFDC76" w14:textId="415998EA" w:rsid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dzienniczków i innych materiałów niezbędnych do przeprowadzenia stażu uczniowskiego</w:t>
            </w:r>
            <w:r w:rsidR="00536488">
              <w:rPr>
                <w:rFonts w:ascii="Arial" w:eastAsia="Times New Roman" w:hAnsi="Arial" w:cs="Arial"/>
                <w:sz w:val="24"/>
                <w:szCs w:val="24"/>
                <w:lang w:eastAsia="pl-PL"/>
              </w:rPr>
              <w:t>;</w:t>
            </w:r>
          </w:p>
          <w:p w14:paraId="1E01FA6C" w14:textId="17F918ED" w:rsidR="00E375AE" w:rsidRDefault="00536488"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rozliczeniu stawki jednostkowej służy wskaźnik „liczba zrealizowanych godzin stażu uczniowskiego” (jednostka miary: osobogodziny)</w:t>
            </w:r>
            <w:r w:rsidR="00F1641E">
              <w:rPr>
                <w:rFonts w:ascii="Arial" w:eastAsia="Times New Roman" w:hAnsi="Arial" w:cs="Arial"/>
                <w:sz w:val="24"/>
                <w:szCs w:val="24"/>
                <w:lang w:eastAsia="pl-PL"/>
              </w:rPr>
              <w:t>; wskaźnik mierzony jest na koniec każdego miesiąca na podstawie list obecności lub wydruków z systemu elektronicznego zawierających informację nt. liczby godzin stażu w każdym dniu odbywania stażu uczniowskiego</w:t>
            </w:r>
            <w:r w:rsidR="007B4786">
              <w:rPr>
                <w:rFonts w:ascii="Arial" w:eastAsia="Times New Roman" w:hAnsi="Arial" w:cs="Arial"/>
                <w:sz w:val="24"/>
                <w:szCs w:val="24"/>
                <w:lang w:eastAsia="pl-PL"/>
              </w:rPr>
              <w:t xml:space="preserve"> i</w:t>
            </w:r>
            <w:r w:rsidR="00F1641E">
              <w:rPr>
                <w:rFonts w:ascii="Arial" w:eastAsia="Times New Roman" w:hAnsi="Arial" w:cs="Arial"/>
                <w:sz w:val="24"/>
                <w:szCs w:val="24"/>
                <w:lang w:eastAsia="pl-PL"/>
              </w:rPr>
              <w:t xml:space="preserve"> potwierdzających obecność stażysty na stażu uczniowskim u pracodawcy w danym miesiącu</w:t>
            </w:r>
            <w:r w:rsidR="007B4786">
              <w:rPr>
                <w:rFonts w:ascii="Arial" w:eastAsia="Times New Roman" w:hAnsi="Arial" w:cs="Arial"/>
                <w:sz w:val="24"/>
                <w:szCs w:val="24"/>
                <w:lang w:eastAsia="pl-PL"/>
              </w:rPr>
              <w:t>.</w:t>
            </w:r>
          </w:p>
          <w:p w14:paraId="4A3DF8DD" w14:textId="77777777" w:rsidR="007B4786" w:rsidRPr="007B4786" w:rsidRDefault="007B4786" w:rsidP="007B4786">
            <w:pPr>
              <w:spacing w:line="276" w:lineRule="auto"/>
              <w:rPr>
                <w:rFonts w:ascii="Arial" w:eastAsia="Times New Roman" w:hAnsi="Arial" w:cs="Arial"/>
                <w:sz w:val="24"/>
                <w:szCs w:val="24"/>
                <w:lang w:eastAsia="pl-PL"/>
              </w:rPr>
            </w:pPr>
          </w:p>
          <w:p w14:paraId="32F8FE01" w14:textId="0AD9499C" w:rsidR="007B4786" w:rsidRDefault="007B4786" w:rsidP="007B4786">
            <w:pPr>
              <w:spacing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sidR="00306EC5">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1535350C" w14:textId="77777777" w:rsidR="007B4786" w:rsidRPr="003B1556" w:rsidRDefault="007B4786" w:rsidP="007B4786">
            <w:pPr>
              <w:pStyle w:val="Default"/>
              <w:rPr>
                <w:rFonts w:ascii="Arial" w:hAnsi="Arial" w:cs="Arial"/>
                <w:sz w:val="24"/>
                <w:szCs w:val="24"/>
              </w:rPr>
            </w:pPr>
            <w:r w:rsidRPr="003B1556">
              <w:rPr>
                <w:rFonts w:ascii="Arial" w:hAnsi="Arial" w:cs="Arial"/>
                <w:sz w:val="24"/>
                <w:szCs w:val="24"/>
              </w:rPr>
              <w:t xml:space="preserve"> </w:t>
            </w:r>
          </w:p>
          <w:p w14:paraId="5E4FCF26" w14:textId="3540C82E" w:rsidR="00F56506" w:rsidRPr="003B1556" w:rsidRDefault="007B4786" w:rsidP="007B4786">
            <w:pPr>
              <w:pStyle w:val="Defaul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3D76BF79" w14:textId="1AE281A9" w:rsidR="006646AA" w:rsidRPr="003B1556" w:rsidRDefault="006646AA" w:rsidP="006646AA">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0F9C68D7" w14:textId="77777777" w:rsidR="006646AA" w:rsidRPr="003B1556" w:rsidRDefault="006646AA" w:rsidP="006646AA">
            <w:pPr>
              <w:spacing w:line="276" w:lineRule="auto"/>
              <w:rPr>
                <w:rFonts w:ascii="Arial" w:hAnsi="Arial" w:cs="Arial"/>
                <w:color w:val="000000"/>
                <w:sz w:val="24"/>
                <w:szCs w:val="24"/>
              </w:rPr>
            </w:pPr>
          </w:p>
          <w:p w14:paraId="36CAC04B" w14:textId="7E6EB873" w:rsidR="00F56506" w:rsidRPr="003B1556" w:rsidRDefault="006646AA" w:rsidP="006646AA">
            <w:pPr>
              <w:spacing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EB083D" w:rsidRPr="003B1556" w14:paraId="3DCBDA3A" w14:textId="77777777" w:rsidTr="00DA0899">
        <w:tc>
          <w:tcPr>
            <w:tcW w:w="258" w:type="pct"/>
            <w:shd w:val="clear" w:color="auto" w:fill="auto"/>
          </w:tcPr>
          <w:p w14:paraId="65A93A5E" w14:textId="37102D86"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F56506">
              <w:rPr>
                <w:rFonts w:ascii="Arial" w:hAnsi="Arial" w:cs="Arial"/>
                <w:b/>
                <w:bCs/>
                <w:sz w:val="24"/>
                <w:szCs w:val="24"/>
              </w:rPr>
              <w:t>10</w:t>
            </w:r>
          </w:p>
        </w:tc>
        <w:tc>
          <w:tcPr>
            <w:tcW w:w="880" w:type="pct"/>
            <w:shd w:val="clear" w:color="auto" w:fill="auto"/>
          </w:tcPr>
          <w:p w14:paraId="28311279" w14:textId="5ECC09F5" w:rsidR="00EB083D" w:rsidRPr="003B1556" w:rsidRDefault="00F775F8" w:rsidP="00FB4521">
            <w:pPr>
              <w:spacing w:line="276" w:lineRule="auto"/>
              <w:rPr>
                <w:rFonts w:ascii="Arial" w:hAnsi="Arial" w:cs="Arial"/>
                <w:b/>
                <w:bCs/>
                <w:sz w:val="24"/>
                <w:szCs w:val="24"/>
              </w:rPr>
            </w:pPr>
            <w:r>
              <w:rPr>
                <w:rFonts w:ascii="Arial" w:hAnsi="Arial" w:cs="Arial"/>
                <w:b/>
                <w:bCs/>
                <w:sz w:val="24"/>
                <w:szCs w:val="24"/>
              </w:rPr>
              <w:t>Projekt zakłada</w:t>
            </w:r>
            <w:r w:rsidR="006A1D29" w:rsidRPr="003B1556">
              <w:rPr>
                <w:rFonts w:ascii="Arial" w:hAnsi="Arial" w:cs="Arial"/>
                <w:b/>
                <w:bCs/>
                <w:sz w:val="24"/>
                <w:szCs w:val="24"/>
              </w:rPr>
              <w:t xml:space="preserve"> realizację wsparcia</w:t>
            </w:r>
            <w:r w:rsidR="00FD7A8A">
              <w:rPr>
                <w:rFonts w:ascii="Arial" w:hAnsi="Arial" w:cs="Arial"/>
                <w:b/>
                <w:bCs/>
                <w:sz w:val="24"/>
                <w:szCs w:val="24"/>
              </w:rPr>
              <w:t xml:space="preserve"> dla uczniów</w:t>
            </w:r>
            <w:r w:rsidR="00522CB7" w:rsidRPr="003B1556">
              <w:rPr>
                <w:rFonts w:ascii="Arial" w:hAnsi="Arial" w:cs="Arial"/>
                <w:b/>
                <w:bCs/>
                <w:sz w:val="24"/>
                <w:szCs w:val="24"/>
              </w:rPr>
              <w:t xml:space="preserve"> </w:t>
            </w:r>
            <w:r w:rsidR="008351CF">
              <w:rPr>
                <w:rFonts w:ascii="Arial" w:hAnsi="Arial" w:cs="Arial"/>
                <w:b/>
                <w:bCs/>
                <w:sz w:val="24"/>
                <w:szCs w:val="24"/>
              </w:rPr>
              <w:t xml:space="preserve">lub słuchaczy </w:t>
            </w:r>
            <w:r w:rsidR="00522CB7" w:rsidRPr="003B1556">
              <w:rPr>
                <w:rFonts w:ascii="Arial" w:hAnsi="Arial" w:cs="Arial"/>
                <w:b/>
                <w:bCs/>
                <w:sz w:val="24"/>
                <w:szCs w:val="24"/>
              </w:rPr>
              <w:t>uwzględniającego</w:t>
            </w:r>
            <w:r w:rsidR="00FD7A8A">
              <w:rPr>
                <w:rFonts w:ascii="Arial" w:hAnsi="Arial" w:cs="Arial"/>
                <w:b/>
                <w:bCs/>
                <w:sz w:val="24"/>
                <w:szCs w:val="24"/>
              </w:rPr>
              <w:t xml:space="preserve"> tematykę związaną ze współczesnymi wyzwaniami</w:t>
            </w:r>
            <w:r w:rsidR="00153C19">
              <w:rPr>
                <w:rFonts w:ascii="Arial" w:hAnsi="Arial" w:cs="Arial"/>
                <w:b/>
                <w:bCs/>
                <w:sz w:val="24"/>
                <w:szCs w:val="24"/>
              </w:rPr>
              <w:t xml:space="preserve"> edukacyjnymi</w:t>
            </w:r>
          </w:p>
        </w:tc>
        <w:tc>
          <w:tcPr>
            <w:tcW w:w="2872" w:type="pct"/>
            <w:shd w:val="clear" w:color="auto" w:fill="auto"/>
          </w:tcPr>
          <w:p w14:paraId="4C53E63A" w14:textId="458F6E60" w:rsidR="0001214D" w:rsidRDefault="006F02D7" w:rsidP="00934E00">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w:t>
            </w:r>
            <w:r w:rsidR="00FD7A8A">
              <w:rPr>
                <w:rFonts w:ascii="Arial" w:hAnsi="Arial" w:cs="Arial"/>
                <w:sz w:val="24"/>
                <w:szCs w:val="24"/>
              </w:rPr>
              <w:t xml:space="preserve">wnioskodawca planuje realizację wsparcia dla uczniów </w:t>
            </w:r>
            <w:r w:rsidR="008351CF">
              <w:rPr>
                <w:rFonts w:ascii="Arial" w:hAnsi="Arial" w:cs="Arial"/>
                <w:sz w:val="24"/>
                <w:szCs w:val="24"/>
              </w:rPr>
              <w:t xml:space="preserve">lub słuchaczy </w:t>
            </w:r>
            <w:r w:rsidR="00034227">
              <w:rPr>
                <w:rFonts w:ascii="Arial" w:hAnsi="Arial" w:cs="Arial"/>
                <w:sz w:val="24"/>
                <w:szCs w:val="24"/>
              </w:rPr>
              <w:t xml:space="preserve">szkół lub placówek prowadzących kształcenie zawodowe </w:t>
            </w:r>
            <w:r w:rsidR="00FD7A8A">
              <w:rPr>
                <w:rFonts w:ascii="Arial" w:hAnsi="Arial" w:cs="Arial"/>
                <w:sz w:val="24"/>
                <w:szCs w:val="24"/>
              </w:rPr>
              <w:t>w</w:t>
            </w:r>
            <w:r w:rsidR="00153C19">
              <w:rPr>
                <w:rFonts w:ascii="Arial" w:hAnsi="Arial" w:cs="Arial"/>
                <w:sz w:val="24"/>
                <w:szCs w:val="24"/>
              </w:rPr>
              <w:t xml:space="preserve"> co najmniej </w:t>
            </w:r>
            <w:r w:rsidR="00B20C54">
              <w:rPr>
                <w:rFonts w:ascii="Arial" w:hAnsi="Arial" w:cs="Arial"/>
                <w:sz w:val="24"/>
                <w:szCs w:val="24"/>
              </w:rPr>
              <w:t>trzech</w:t>
            </w:r>
            <w:r w:rsidR="00153C19">
              <w:rPr>
                <w:rFonts w:ascii="Arial" w:hAnsi="Arial" w:cs="Arial"/>
                <w:sz w:val="24"/>
                <w:szCs w:val="24"/>
              </w:rPr>
              <w:t xml:space="preserve"> ze</w:t>
            </w:r>
            <w:r w:rsidR="00FD7A8A">
              <w:rPr>
                <w:rFonts w:ascii="Arial" w:hAnsi="Arial" w:cs="Arial"/>
                <w:sz w:val="24"/>
                <w:szCs w:val="24"/>
              </w:rPr>
              <w:t xml:space="preserve"> wskazanych obszar</w:t>
            </w:r>
            <w:r w:rsidR="00B20C54">
              <w:rPr>
                <w:rFonts w:ascii="Arial" w:hAnsi="Arial" w:cs="Arial"/>
                <w:sz w:val="24"/>
                <w:szCs w:val="24"/>
              </w:rPr>
              <w:t>ów</w:t>
            </w:r>
            <w:r w:rsidR="00FD7A8A">
              <w:rPr>
                <w:rFonts w:ascii="Arial" w:hAnsi="Arial" w:cs="Arial"/>
                <w:sz w:val="24"/>
                <w:szCs w:val="24"/>
              </w:rPr>
              <w:t xml:space="preserve"> tematycznych:</w:t>
            </w:r>
          </w:p>
          <w:p w14:paraId="7107895B" w14:textId="6C51BB99" w:rsidR="00FD7A8A" w:rsidRDefault="00FD7A8A" w:rsidP="00934E00">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edukacja medialna, w tym </w:t>
            </w:r>
            <w:r w:rsidR="008351CF">
              <w:rPr>
                <w:rFonts w:ascii="Arial" w:hAnsi="Arial" w:cs="Arial"/>
                <w:sz w:val="24"/>
                <w:szCs w:val="24"/>
              </w:rPr>
              <w:t xml:space="preserve">selekcja i </w:t>
            </w:r>
            <w:r>
              <w:rPr>
                <w:rFonts w:ascii="Arial" w:hAnsi="Arial" w:cs="Arial"/>
                <w:sz w:val="24"/>
                <w:szCs w:val="24"/>
              </w:rPr>
              <w:t>weryfikacja źródeł informacji</w:t>
            </w:r>
            <w:r w:rsidR="00F15FAB">
              <w:rPr>
                <w:rFonts w:ascii="Arial" w:hAnsi="Arial" w:cs="Arial"/>
                <w:sz w:val="24"/>
                <w:szCs w:val="24"/>
              </w:rPr>
              <w:t xml:space="preserve"> </w:t>
            </w:r>
            <w:r w:rsidR="008351CF">
              <w:rPr>
                <w:rFonts w:ascii="Arial" w:hAnsi="Arial" w:cs="Arial"/>
                <w:sz w:val="24"/>
                <w:szCs w:val="24"/>
              </w:rPr>
              <w:t>oraz</w:t>
            </w:r>
            <w:r>
              <w:rPr>
                <w:rFonts w:ascii="Arial" w:hAnsi="Arial" w:cs="Arial"/>
                <w:sz w:val="24"/>
                <w:szCs w:val="24"/>
              </w:rPr>
              <w:t xml:space="preserve"> identyfikacja tzw. fake news;</w:t>
            </w:r>
          </w:p>
          <w:p w14:paraId="0311EE7D" w14:textId="6B49FCAD" w:rsidR="00FD7A8A" w:rsidRDefault="00FD7A8A" w:rsidP="00934E00">
            <w:pPr>
              <w:pStyle w:val="Default"/>
              <w:numPr>
                <w:ilvl w:val="0"/>
                <w:numId w:val="13"/>
              </w:numPr>
              <w:ind w:left="357" w:hanging="357"/>
              <w:jc w:val="left"/>
              <w:rPr>
                <w:rFonts w:ascii="Arial" w:hAnsi="Arial" w:cs="Arial"/>
                <w:sz w:val="24"/>
                <w:szCs w:val="24"/>
              </w:rPr>
            </w:pPr>
            <w:r>
              <w:rPr>
                <w:rFonts w:ascii="Arial" w:hAnsi="Arial" w:cs="Arial"/>
                <w:sz w:val="24"/>
                <w:szCs w:val="24"/>
              </w:rPr>
              <w:t>higiena cyfrowa, w tym w kontekście użytkowania smartfonów;</w:t>
            </w:r>
          </w:p>
          <w:p w14:paraId="07516636" w14:textId="31AEBFC4" w:rsidR="00FD7A8A" w:rsidRDefault="00B70BD5" w:rsidP="00934E00">
            <w:pPr>
              <w:pStyle w:val="Default"/>
              <w:numPr>
                <w:ilvl w:val="0"/>
                <w:numId w:val="13"/>
              </w:numPr>
              <w:ind w:left="357" w:hanging="357"/>
              <w:jc w:val="left"/>
              <w:rPr>
                <w:rFonts w:ascii="Arial" w:hAnsi="Arial" w:cs="Arial"/>
                <w:sz w:val="24"/>
                <w:szCs w:val="24"/>
              </w:rPr>
            </w:pPr>
            <w:r>
              <w:rPr>
                <w:rFonts w:ascii="Arial" w:hAnsi="Arial" w:cs="Arial"/>
                <w:sz w:val="24"/>
                <w:szCs w:val="24"/>
              </w:rPr>
              <w:t>wiedza o klimacie</w:t>
            </w:r>
            <w:r w:rsidR="00FD7A8A">
              <w:rPr>
                <w:rFonts w:ascii="Arial" w:hAnsi="Arial" w:cs="Arial"/>
                <w:sz w:val="24"/>
                <w:szCs w:val="24"/>
              </w:rPr>
              <w:t xml:space="preserve">, w tym </w:t>
            </w:r>
            <w:r w:rsidR="00B06F71">
              <w:rPr>
                <w:rFonts w:ascii="Arial" w:hAnsi="Arial" w:cs="Arial"/>
                <w:sz w:val="24"/>
                <w:szCs w:val="24"/>
              </w:rPr>
              <w:t xml:space="preserve">możliwości zmiany indywidualnych zachowań </w:t>
            </w:r>
            <w:r w:rsidR="00B20C54">
              <w:rPr>
                <w:rFonts w:ascii="Arial" w:hAnsi="Arial" w:cs="Arial"/>
                <w:sz w:val="24"/>
                <w:szCs w:val="24"/>
              </w:rPr>
              <w:t>w celu</w:t>
            </w:r>
            <w:r w:rsidR="00B06F71">
              <w:rPr>
                <w:rFonts w:ascii="Arial" w:hAnsi="Arial" w:cs="Arial"/>
                <w:sz w:val="24"/>
                <w:szCs w:val="24"/>
              </w:rPr>
              <w:t xml:space="preserve"> ochrony środowiska;</w:t>
            </w:r>
          </w:p>
          <w:p w14:paraId="1225E2D3" w14:textId="65928562" w:rsidR="00B06F71" w:rsidRDefault="00B06F71" w:rsidP="00934E00">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działania prozdrowotne, w tym </w:t>
            </w:r>
            <w:r w:rsidR="008351CF">
              <w:rPr>
                <w:rFonts w:ascii="Arial" w:hAnsi="Arial" w:cs="Arial"/>
                <w:sz w:val="24"/>
                <w:szCs w:val="24"/>
              </w:rPr>
              <w:t>układanie</w:t>
            </w:r>
            <w:r>
              <w:rPr>
                <w:rFonts w:ascii="Arial" w:hAnsi="Arial" w:cs="Arial"/>
                <w:sz w:val="24"/>
                <w:szCs w:val="24"/>
              </w:rPr>
              <w:t xml:space="preserve"> zbilansowanej diety, zdrowe nawyki i podwyższanie sprawności fizycznej;</w:t>
            </w:r>
          </w:p>
          <w:p w14:paraId="55AF9622" w14:textId="3D0FEC00" w:rsidR="00B06F71" w:rsidRDefault="00B06F71" w:rsidP="00934E00">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przemoc rówieśnicza, w tym </w:t>
            </w:r>
            <w:r w:rsidR="00F15FAB">
              <w:rPr>
                <w:rFonts w:ascii="Arial" w:hAnsi="Arial" w:cs="Arial"/>
                <w:sz w:val="24"/>
                <w:szCs w:val="24"/>
              </w:rPr>
              <w:t xml:space="preserve">radzenie sobie z </w:t>
            </w:r>
            <w:r>
              <w:rPr>
                <w:rFonts w:ascii="Arial" w:hAnsi="Arial" w:cs="Arial"/>
                <w:sz w:val="24"/>
                <w:szCs w:val="24"/>
              </w:rPr>
              <w:t>cyberprzemoc</w:t>
            </w:r>
            <w:r w:rsidR="00F15FAB">
              <w:rPr>
                <w:rFonts w:ascii="Arial" w:hAnsi="Arial" w:cs="Arial"/>
                <w:sz w:val="24"/>
                <w:szCs w:val="24"/>
              </w:rPr>
              <w:t>ą</w:t>
            </w:r>
            <w:r>
              <w:rPr>
                <w:rFonts w:ascii="Arial" w:hAnsi="Arial" w:cs="Arial"/>
                <w:sz w:val="24"/>
                <w:szCs w:val="24"/>
              </w:rPr>
              <w:t>;</w:t>
            </w:r>
          </w:p>
          <w:p w14:paraId="15DEDA74" w14:textId="32E3B82A" w:rsidR="00B06F71" w:rsidRDefault="00153C19" w:rsidP="00934E00">
            <w:pPr>
              <w:pStyle w:val="Default"/>
              <w:numPr>
                <w:ilvl w:val="0"/>
                <w:numId w:val="13"/>
              </w:numPr>
              <w:ind w:left="357" w:hanging="357"/>
              <w:jc w:val="left"/>
              <w:rPr>
                <w:rFonts w:ascii="Arial" w:hAnsi="Arial" w:cs="Arial"/>
                <w:sz w:val="24"/>
                <w:szCs w:val="24"/>
              </w:rPr>
            </w:pPr>
            <w:r>
              <w:rPr>
                <w:rFonts w:ascii="Arial" w:hAnsi="Arial" w:cs="Arial"/>
                <w:sz w:val="24"/>
                <w:szCs w:val="24"/>
              </w:rPr>
              <w:t>kompetencje przekrojowe, w tym praca w zespole (wielokulturowym, wirtualnym), umiejętność dzielenia się wiedzą, myślenie</w:t>
            </w:r>
            <w:r w:rsidR="00B20C54">
              <w:rPr>
                <w:rFonts w:ascii="Arial" w:hAnsi="Arial" w:cs="Arial"/>
                <w:sz w:val="24"/>
                <w:szCs w:val="24"/>
              </w:rPr>
              <w:t xml:space="preserve"> abstrakcyjne</w:t>
            </w:r>
            <w:r>
              <w:rPr>
                <w:rFonts w:ascii="Arial" w:hAnsi="Arial" w:cs="Arial"/>
                <w:sz w:val="24"/>
                <w:szCs w:val="24"/>
              </w:rPr>
              <w:t xml:space="preserve">, krytyczne </w:t>
            </w:r>
            <w:r w:rsidR="00B20C54">
              <w:rPr>
                <w:rFonts w:ascii="Arial" w:hAnsi="Arial" w:cs="Arial"/>
                <w:sz w:val="24"/>
                <w:szCs w:val="24"/>
              </w:rPr>
              <w:t>czy</w:t>
            </w:r>
            <w:r>
              <w:rPr>
                <w:rFonts w:ascii="Arial" w:hAnsi="Arial" w:cs="Arial"/>
                <w:sz w:val="24"/>
                <w:szCs w:val="24"/>
              </w:rPr>
              <w:t xml:space="preserve"> </w:t>
            </w:r>
            <w:r w:rsidR="00B20C54">
              <w:rPr>
                <w:rFonts w:ascii="Arial" w:hAnsi="Arial" w:cs="Arial"/>
                <w:sz w:val="24"/>
                <w:szCs w:val="24"/>
              </w:rPr>
              <w:t>k</w:t>
            </w:r>
            <w:r>
              <w:rPr>
                <w:rFonts w:ascii="Arial" w:hAnsi="Arial" w:cs="Arial"/>
                <w:sz w:val="24"/>
                <w:szCs w:val="24"/>
              </w:rPr>
              <w:t>omputacyjne.</w:t>
            </w:r>
          </w:p>
          <w:p w14:paraId="5FB531FC" w14:textId="454B6D29" w:rsidR="00153C19" w:rsidRDefault="00153C19" w:rsidP="00934E00">
            <w:pPr>
              <w:pStyle w:val="Default"/>
              <w:jc w:val="left"/>
              <w:rPr>
                <w:rFonts w:ascii="Arial" w:hAnsi="Arial" w:cs="Arial"/>
                <w:sz w:val="24"/>
                <w:szCs w:val="24"/>
              </w:rPr>
            </w:pPr>
          </w:p>
          <w:p w14:paraId="79A784D9" w14:textId="01291FF0" w:rsidR="00153C19" w:rsidRPr="003B1556" w:rsidRDefault="00153C19" w:rsidP="00934E00">
            <w:pPr>
              <w:pStyle w:val="Default"/>
              <w:jc w:val="left"/>
              <w:rPr>
                <w:rFonts w:ascii="Arial" w:hAnsi="Arial" w:cs="Arial"/>
                <w:sz w:val="24"/>
                <w:szCs w:val="24"/>
              </w:rPr>
            </w:pPr>
            <w:r>
              <w:rPr>
                <w:rFonts w:ascii="Arial" w:hAnsi="Arial" w:cs="Arial"/>
                <w:sz w:val="24"/>
                <w:szCs w:val="24"/>
              </w:rPr>
              <w:t xml:space="preserve">Kryterium nie określa minimalnych wymagań co do form wsparcia czy </w:t>
            </w:r>
            <w:r w:rsidR="00073FE9">
              <w:rPr>
                <w:rFonts w:ascii="Arial" w:hAnsi="Arial" w:cs="Arial"/>
                <w:sz w:val="24"/>
                <w:szCs w:val="24"/>
              </w:rPr>
              <w:t xml:space="preserve">liczby </w:t>
            </w:r>
            <w:r>
              <w:rPr>
                <w:rFonts w:ascii="Arial" w:hAnsi="Arial" w:cs="Arial"/>
                <w:sz w:val="24"/>
                <w:szCs w:val="24"/>
              </w:rPr>
              <w:t xml:space="preserve">uczniów </w:t>
            </w:r>
            <w:r w:rsidR="00073FE9">
              <w:rPr>
                <w:rFonts w:ascii="Arial" w:hAnsi="Arial" w:cs="Arial"/>
                <w:sz w:val="24"/>
                <w:szCs w:val="24"/>
              </w:rPr>
              <w:t xml:space="preserve">lub słuchaczy </w:t>
            </w:r>
            <w:r>
              <w:rPr>
                <w:rFonts w:ascii="Arial" w:hAnsi="Arial" w:cs="Arial"/>
                <w:sz w:val="24"/>
                <w:szCs w:val="24"/>
              </w:rPr>
              <w:t>objętych wsparciem.</w:t>
            </w:r>
          </w:p>
          <w:p w14:paraId="0F4D1797" w14:textId="77777777" w:rsidR="0001214D" w:rsidRPr="003B1556" w:rsidRDefault="0001214D" w:rsidP="00934E00">
            <w:pPr>
              <w:pStyle w:val="Default"/>
              <w:jc w:val="left"/>
              <w:rPr>
                <w:rFonts w:ascii="Arial" w:hAnsi="Arial" w:cs="Arial"/>
                <w:sz w:val="24"/>
                <w:szCs w:val="24"/>
              </w:rPr>
            </w:pPr>
          </w:p>
          <w:p w14:paraId="7D9E7C20" w14:textId="21BAF5C2" w:rsidR="00EB083D" w:rsidRPr="003B1556" w:rsidRDefault="00EB083D" w:rsidP="00934E00">
            <w:pPr>
              <w:pStyle w:val="Default"/>
              <w:jc w:val="left"/>
              <w:rPr>
                <w:rFonts w:ascii="Arial" w:hAnsi="Arial" w:cs="Arial"/>
                <w:sz w:val="24"/>
                <w:szCs w:val="24"/>
              </w:rPr>
            </w:pPr>
            <w:r w:rsidRPr="003B1556">
              <w:rPr>
                <w:rFonts w:ascii="Arial" w:hAnsi="Arial" w:cs="Arial"/>
                <w:sz w:val="24"/>
                <w:szCs w:val="24"/>
              </w:rPr>
              <w:t xml:space="preserve">Kryterium </w:t>
            </w:r>
            <w:r w:rsidR="00A44521"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526E808A" w14:textId="5CCD543F"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000A1712" w:rsidRPr="003B1556">
              <w:rPr>
                <w:rFonts w:ascii="Arial" w:hAnsi="Arial" w:cs="Arial"/>
                <w:color w:val="000000"/>
                <w:sz w:val="24"/>
                <w:szCs w:val="24"/>
              </w:rPr>
              <w:t xml:space="preserve"> </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74461D79" w14:textId="77777777" w:rsidR="00616505" w:rsidRPr="003B1556" w:rsidRDefault="00616505" w:rsidP="00FB4521">
            <w:pPr>
              <w:spacing w:line="276" w:lineRule="auto"/>
              <w:rPr>
                <w:rFonts w:ascii="Arial" w:hAnsi="Arial" w:cs="Arial"/>
                <w:color w:val="000000"/>
                <w:sz w:val="24"/>
                <w:szCs w:val="24"/>
              </w:rPr>
            </w:pPr>
          </w:p>
          <w:p w14:paraId="440CE577" w14:textId="4EA827B2"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bl>
    <w:p w14:paraId="067B6C85" w14:textId="77777777" w:rsidR="00F240B9" w:rsidRPr="003B1556" w:rsidRDefault="00F240B9" w:rsidP="00FB4521">
      <w:pPr>
        <w:spacing w:after="0" w:line="276" w:lineRule="auto"/>
        <w:rPr>
          <w:rFonts w:ascii="Arial" w:hAnsi="Arial" w:cs="Arial"/>
          <w:b/>
          <w:bCs/>
          <w:sz w:val="24"/>
          <w:szCs w:val="24"/>
        </w:rPr>
      </w:pPr>
    </w:p>
    <w:p w14:paraId="6283E50A" w14:textId="0B9AD4C4" w:rsidR="0078551B" w:rsidRPr="00F775F8" w:rsidRDefault="0078551B">
      <w:pPr>
        <w:pStyle w:val="Akapitzlist"/>
        <w:numPr>
          <w:ilvl w:val="0"/>
          <w:numId w:val="9"/>
        </w:numPr>
        <w:spacing w:after="0" w:line="276" w:lineRule="auto"/>
        <w:ind w:left="357" w:hanging="357"/>
        <w:rPr>
          <w:rFonts w:ascii="Arial" w:hAnsi="Arial" w:cs="Arial"/>
          <w:b/>
          <w:bCs/>
          <w:sz w:val="24"/>
          <w:szCs w:val="24"/>
        </w:rPr>
      </w:pPr>
      <w:r w:rsidRPr="00F775F8">
        <w:rPr>
          <w:rFonts w:ascii="Arial" w:hAnsi="Arial" w:cs="Arial"/>
          <w:b/>
          <w:bCs/>
          <w:sz w:val="24"/>
          <w:szCs w:val="24"/>
        </w:rPr>
        <w:t>Kryterium negocjacyjne</w:t>
      </w:r>
    </w:p>
    <w:p w14:paraId="0C4170B0" w14:textId="1D177744" w:rsidR="0078551B" w:rsidRPr="003B1556" w:rsidRDefault="0078551B" w:rsidP="00FB4521">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90"/>
        <w:gridCol w:w="1657"/>
        <w:gridCol w:w="9355"/>
        <w:gridCol w:w="2392"/>
      </w:tblGrid>
      <w:tr w:rsidR="0078551B" w:rsidRPr="003B1556" w14:paraId="4746A4F2" w14:textId="77777777" w:rsidTr="007E2BE0">
        <w:trPr>
          <w:tblHeader/>
        </w:trPr>
        <w:tc>
          <w:tcPr>
            <w:tcW w:w="201" w:type="pct"/>
            <w:shd w:val="clear" w:color="auto" w:fill="D9D9D9" w:themeFill="background1" w:themeFillShade="D9"/>
          </w:tcPr>
          <w:p w14:paraId="38FB2B1C"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Nr</w:t>
            </w:r>
          </w:p>
        </w:tc>
        <w:tc>
          <w:tcPr>
            <w:tcW w:w="557" w:type="pct"/>
            <w:shd w:val="clear" w:color="auto" w:fill="D9D9D9" w:themeFill="background1" w:themeFillShade="D9"/>
          </w:tcPr>
          <w:p w14:paraId="16B19D14"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36E3BBD1"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59A91991"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78551B" w:rsidRPr="003B1556" w14:paraId="79170CC9" w14:textId="77777777" w:rsidTr="007E2BE0">
        <w:tc>
          <w:tcPr>
            <w:tcW w:w="201" w:type="pct"/>
          </w:tcPr>
          <w:p w14:paraId="7C32A683" w14:textId="579B85B1" w:rsidR="0078551B" w:rsidRPr="003B1556" w:rsidRDefault="001F41F5" w:rsidP="00FB4521">
            <w:pPr>
              <w:spacing w:line="276" w:lineRule="auto"/>
              <w:jc w:val="center"/>
              <w:rPr>
                <w:rFonts w:ascii="Arial" w:hAnsi="Arial" w:cs="Arial"/>
                <w:b/>
                <w:bCs/>
                <w:sz w:val="24"/>
                <w:szCs w:val="24"/>
              </w:rPr>
            </w:pPr>
            <w:r>
              <w:rPr>
                <w:rFonts w:ascii="Arial" w:hAnsi="Arial" w:cs="Arial"/>
                <w:b/>
                <w:bCs/>
                <w:sz w:val="24"/>
                <w:szCs w:val="24"/>
              </w:rPr>
              <w:t>D</w:t>
            </w:r>
            <w:r w:rsidR="0078551B" w:rsidRPr="003B1556">
              <w:rPr>
                <w:rFonts w:ascii="Arial" w:hAnsi="Arial" w:cs="Arial"/>
                <w:b/>
                <w:bCs/>
                <w:sz w:val="24"/>
                <w:szCs w:val="24"/>
              </w:rPr>
              <w:t>.1</w:t>
            </w:r>
          </w:p>
        </w:tc>
        <w:tc>
          <w:tcPr>
            <w:tcW w:w="557" w:type="pct"/>
          </w:tcPr>
          <w:p w14:paraId="3E2ADE2F" w14:textId="54A6D8EA" w:rsidR="0078551B" w:rsidRPr="003B1556" w:rsidRDefault="0078551B" w:rsidP="00FB4521">
            <w:pPr>
              <w:spacing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67F48A5C" w14:textId="266ED977" w:rsidR="006F15C5" w:rsidRPr="003B1556" w:rsidRDefault="006F15C5" w:rsidP="00FB4521">
            <w:pPr>
              <w:spacing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13"/>
            </w:r>
            <w:r w:rsidRPr="003B1556">
              <w:rPr>
                <w:rFonts w:ascii="Arial" w:hAnsi="Arial" w:cs="Arial"/>
                <w:sz w:val="24"/>
                <w:szCs w:val="24"/>
              </w:rPr>
              <w:t xml:space="preserve"> zakończyły się wynikiem pozytywnym.</w:t>
            </w:r>
          </w:p>
          <w:p w14:paraId="2B1AB414" w14:textId="77777777" w:rsidR="006F15C5" w:rsidRPr="003B1556" w:rsidRDefault="006F15C5" w:rsidP="00FB4521">
            <w:pPr>
              <w:spacing w:line="276" w:lineRule="auto"/>
              <w:rPr>
                <w:rFonts w:ascii="Arial" w:hAnsi="Arial" w:cs="Arial"/>
                <w:sz w:val="24"/>
                <w:szCs w:val="24"/>
              </w:rPr>
            </w:pPr>
          </w:p>
          <w:p w14:paraId="2B6CC8A2" w14:textId="77777777" w:rsidR="006F15C5" w:rsidRPr="003B1556" w:rsidRDefault="006F15C5" w:rsidP="00FB4521">
            <w:pPr>
              <w:spacing w:line="276" w:lineRule="auto"/>
              <w:rPr>
                <w:rFonts w:ascii="Arial" w:hAnsi="Arial" w:cs="Arial"/>
                <w:sz w:val="24"/>
                <w:szCs w:val="24"/>
              </w:rPr>
            </w:pPr>
            <w:r w:rsidRPr="003B1556">
              <w:rPr>
                <w:rFonts w:ascii="Arial" w:hAnsi="Arial" w:cs="Arial"/>
                <w:sz w:val="24"/>
                <w:szCs w:val="24"/>
              </w:rPr>
              <w:t>Zakończenie negocjacji z wynikiem pozytywnym oznacza, że:</w:t>
            </w:r>
          </w:p>
          <w:p w14:paraId="025BDCC2" w14:textId="53780C01" w:rsidR="006F15C5" w:rsidRPr="003B1556" w:rsidRDefault="00976E4B">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 xml:space="preserve">wnioskodawca wprowadził </w:t>
            </w:r>
            <w:r w:rsidR="006F15C5" w:rsidRPr="003B1556">
              <w:rPr>
                <w:rFonts w:ascii="Arial" w:hAnsi="Arial" w:cs="Arial"/>
                <w:sz w:val="24"/>
                <w:szCs w:val="24"/>
              </w:rPr>
              <w:t xml:space="preserve">do wniosku o dofinansowanie projektu </w:t>
            </w:r>
            <w:r w:rsidRPr="003B1556">
              <w:rPr>
                <w:rFonts w:ascii="Arial" w:hAnsi="Arial" w:cs="Arial"/>
                <w:sz w:val="24"/>
                <w:szCs w:val="24"/>
              </w:rPr>
              <w:t>uzupełnienia lub poprawki wynikające z warunków negocjacyjnych</w:t>
            </w:r>
            <w:r w:rsidR="006F15C5" w:rsidRPr="003B1556">
              <w:rPr>
                <w:rFonts w:ascii="Arial" w:hAnsi="Arial" w:cs="Arial"/>
                <w:sz w:val="24"/>
                <w:szCs w:val="24"/>
              </w:rPr>
              <w:t xml:space="preserve"> lub</w:t>
            </w:r>
          </w:p>
          <w:p w14:paraId="29068FD6" w14:textId="4E03EEE7" w:rsidR="006F15C5" w:rsidRPr="003B1556" w:rsidRDefault="006F15C5">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wnioskodawc</w:t>
            </w:r>
            <w:r w:rsidR="00976E4B" w:rsidRPr="003B1556">
              <w:rPr>
                <w:rFonts w:ascii="Arial" w:hAnsi="Arial" w:cs="Arial"/>
                <w:sz w:val="24"/>
                <w:szCs w:val="24"/>
              </w:rPr>
              <w:t>a przedstawił</w:t>
            </w:r>
            <w:r w:rsidRPr="003B1556">
              <w:rPr>
                <w:rFonts w:ascii="Arial" w:hAnsi="Arial" w:cs="Arial"/>
                <w:sz w:val="24"/>
                <w:szCs w:val="24"/>
              </w:rPr>
              <w:t xml:space="preserve"> informacje i wyjaśnienia </w:t>
            </w:r>
            <w:r w:rsidR="00976E4B" w:rsidRPr="003B1556">
              <w:rPr>
                <w:rFonts w:ascii="Arial" w:hAnsi="Arial" w:cs="Arial"/>
                <w:sz w:val="24"/>
                <w:szCs w:val="24"/>
              </w:rPr>
              <w:t>wynikające z warunków negocjacyjnych</w:t>
            </w:r>
            <w:r w:rsidRPr="003B1556">
              <w:rPr>
                <w:rFonts w:ascii="Arial" w:hAnsi="Arial" w:cs="Arial"/>
                <w:sz w:val="24"/>
                <w:szCs w:val="24"/>
              </w:rPr>
              <w:t xml:space="preserve"> </w:t>
            </w:r>
            <w:r w:rsidR="00976E4B" w:rsidRPr="003B1556">
              <w:rPr>
                <w:rFonts w:ascii="Arial" w:hAnsi="Arial" w:cs="Arial"/>
                <w:sz w:val="24"/>
                <w:szCs w:val="24"/>
              </w:rPr>
              <w:t>lub</w:t>
            </w:r>
            <w:r w:rsidRPr="003B1556">
              <w:rPr>
                <w:rFonts w:ascii="Arial" w:hAnsi="Arial" w:cs="Arial"/>
                <w:sz w:val="24"/>
                <w:szCs w:val="24"/>
              </w:rPr>
              <w:t xml:space="preserve"> przekazane informacje</w:t>
            </w:r>
            <w:r w:rsidR="00976E4B" w:rsidRPr="003B1556">
              <w:rPr>
                <w:rFonts w:ascii="Arial" w:hAnsi="Arial" w:cs="Arial"/>
                <w:sz w:val="24"/>
                <w:szCs w:val="24"/>
              </w:rPr>
              <w:t xml:space="preserve"> i </w:t>
            </w:r>
            <w:r w:rsidRPr="003B1556">
              <w:rPr>
                <w:rFonts w:ascii="Arial" w:hAnsi="Arial" w:cs="Arial"/>
                <w:sz w:val="24"/>
                <w:szCs w:val="24"/>
              </w:rPr>
              <w:t>wyjaśnienia zosta</w:t>
            </w:r>
            <w:r w:rsidR="00976E4B" w:rsidRPr="003B1556">
              <w:rPr>
                <w:rFonts w:ascii="Arial" w:hAnsi="Arial" w:cs="Arial"/>
                <w:sz w:val="24"/>
                <w:szCs w:val="24"/>
              </w:rPr>
              <w:t>ły</w:t>
            </w:r>
            <w:r w:rsidRPr="003B1556">
              <w:rPr>
                <w:rFonts w:ascii="Arial" w:hAnsi="Arial" w:cs="Arial"/>
                <w:sz w:val="24"/>
                <w:szCs w:val="24"/>
              </w:rPr>
              <w:t xml:space="preserve"> zaakceptowane przez K</w:t>
            </w:r>
            <w:r w:rsidR="00DC189E">
              <w:rPr>
                <w:rFonts w:ascii="Arial" w:hAnsi="Arial" w:cs="Arial"/>
                <w:sz w:val="24"/>
                <w:szCs w:val="24"/>
              </w:rPr>
              <w:t>omisję Oceny Projektów</w:t>
            </w:r>
            <w:r w:rsidRPr="003B1556">
              <w:rPr>
                <w:rFonts w:ascii="Arial" w:hAnsi="Arial" w:cs="Arial"/>
                <w:sz w:val="24"/>
                <w:szCs w:val="24"/>
              </w:rPr>
              <w:t xml:space="preserve"> lub</w:t>
            </w:r>
          </w:p>
          <w:p w14:paraId="6FCFEE24" w14:textId="61BC3135" w:rsidR="00976E4B" w:rsidRPr="003B1556" w:rsidRDefault="00976E4B">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 lub</w:t>
            </w:r>
          </w:p>
          <w:p w14:paraId="4B39E167" w14:textId="1F4F6B4E" w:rsidR="009E290E" w:rsidRPr="003B1556" w:rsidRDefault="005567DA">
            <w:pPr>
              <w:pStyle w:val="Akapitzlist"/>
              <w:numPr>
                <w:ilvl w:val="0"/>
                <w:numId w:val="2"/>
              </w:numPr>
              <w:spacing w:line="276" w:lineRule="auto"/>
              <w:ind w:left="318" w:hanging="284"/>
              <w:rPr>
                <w:rFonts w:ascii="Arial" w:hAnsi="Arial" w:cs="Arial"/>
                <w:sz w:val="24"/>
                <w:szCs w:val="24"/>
              </w:rPr>
            </w:pPr>
            <w:r w:rsidRPr="003B1556">
              <w:rPr>
                <w:rFonts w:ascii="Arial" w:hAnsi="Arial" w:cs="Arial"/>
                <w:sz w:val="24"/>
                <w:szCs w:val="24"/>
              </w:rPr>
              <w:t>wnioskodawca podjął</w:t>
            </w:r>
            <w:r w:rsidR="006F15C5" w:rsidRPr="003B1556">
              <w:rPr>
                <w:rStyle w:val="Odwoanieprzypisudolnego"/>
                <w:rFonts w:ascii="Arial" w:hAnsi="Arial" w:cs="Arial"/>
                <w:sz w:val="24"/>
                <w:szCs w:val="24"/>
              </w:rPr>
              <w:footnoteReference w:id="14"/>
            </w:r>
            <w:r w:rsidRPr="003B1556">
              <w:rPr>
                <w:rFonts w:ascii="Arial" w:hAnsi="Arial" w:cs="Arial"/>
                <w:sz w:val="24"/>
                <w:szCs w:val="24"/>
              </w:rPr>
              <w:t xml:space="preserve"> negocjacje</w:t>
            </w:r>
            <w:r w:rsidR="006F15C5" w:rsidRPr="003B1556">
              <w:rPr>
                <w:rFonts w:ascii="Arial" w:hAnsi="Arial" w:cs="Arial"/>
                <w:sz w:val="24"/>
                <w:szCs w:val="24"/>
              </w:rPr>
              <w:t xml:space="preserve"> 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00D17077" w:rsidRPr="003B1556">
              <w:rPr>
                <w:rFonts w:ascii="Arial" w:hAnsi="Arial" w:cs="Arial"/>
                <w:sz w:val="24"/>
                <w:szCs w:val="24"/>
              </w:rPr>
              <w:t>;</w:t>
            </w:r>
          </w:p>
          <w:p w14:paraId="0183B286" w14:textId="5E7A322D" w:rsidR="006F15C5" w:rsidRPr="003B1556" w:rsidRDefault="009E290E">
            <w:pPr>
              <w:pStyle w:val="Akapitzlist"/>
              <w:numPr>
                <w:ilvl w:val="0"/>
                <w:numId w:val="2"/>
              </w:numPr>
              <w:spacing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w:t>
            </w:r>
            <w:r w:rsidR="001D43C5" w:rsidRPr="003B1556">
              <w:rPr>
                <w:rFonts w:ascii="Arial" w:hAnsi="Arial" w:cs="Arial"/>
                <w:sz w:val="24"/>
                <w:szCs w:val="24"/>
              </w:rPr>
              <w:t xml:space="preserve">o dofinansowanie projektu </w:t>
            </w:r>
            <w:r w:rsidRPr="003B1556">
              <w:rPr>
                <w:rFonts w:ascii="Arial" w:hAnsi="Arial" w:cs="Arial"/>
                <w:sz w:val="24"/>
                <w:szCs w:val="24"/>
              </w:rPr>
              <w:t xml:space="preserve">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Pr="003B1556">
              <w:rPr>
                <w:rFonts w:ascii="Arial" w:hAnsi="Arial" w:cs="Arial"/>
                <w:sz w:val="24"/>
                <w:szCs w:val="24"/>
              </w:rPr>
              <w:t xml:space="preserve">. </w:t>
            </w:r>
          </w:p>
          <w:p w14:paraId="68DBDAFE" w14:textId="77777777" w:rsidR="00D17077" w:rsidRPr="003B1556" w:rsidRDefault="00D17077" w:rsidP="003B1556">
            <w:pPr>
              <w:spacing w:line="276" w:lineRule="auto"/>
              <w:rPr>
                <w:rFonts w:ascii="Arial" w:hAnsi="Arial" w:cs="Arial"/>
                <w:sz w:val="24"/>
                <w:szCs w:val="24"/>
              </w:rPr>
            </w:pPr>
          </w:p>
          <w:p w14:paraId="4E8005CD" w14:textId="35DE2498" w:rsidR="00976E4B" w:rsidRPr="003B1556" w:rsidRDefault="00976E4B" w:rsidP="00FB4521">
            <w:pPr>
              <w:spacing w:line="276" w:lineRule="auto"/>
              <w:rPr>
                <w:rFonts w:ascii="Arial" w:hAnsi="Arial" w:cs="Arial"/>
                <w:sz w:val="24"/>
                <w:szCs w:val="24"/>
              </w:rPr>
            </w:pPr>
            <w:r w:rsidRPr="003B1556">
              <w:rPr>
                <w:rFonts w:ascii="Arial" w:hAnsi="Arial" w:cs="Arial"/>
                <w:sz w:val="24"/>
                <w:szCs w:val="24"/>
              </w:rPr>
              <w:t>Zakończenie negocjacji z wynikiem negatywnym oznacza, że:</w:t>
            </w:r>
          </w:p>
          <w:p w14:paraId="342AEE7C" w14:textId="0E6A0943" w:rsidR="006F15C5" w:rsidRPr="003B1556" w:rsidRDefault="00976E4B">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 xml:space="preserve">wnioskodawca nie wprowadził do wniosku o dofinansowanie projektu uzupełnień lub poprawek wynikających z warunków negocjacyjnych </w:t>
            </w:r>
            <w:r w:rsidR="006F15C5" w:rsidRPr="003B1556">
              <w:rPr>
                <w:rFonts w:ascii="Arial" w:hAnsi="Arial" w:cs="Arial"/>
                <w:sz w:val="24"/>
                <w:szCs w:val="24"/>
              </w:rPr>
              <w:t>lub</w:t>
            </w:r>
          </w:p>
          <w:p w14:paraId="2DF60D13" w14:textId="3CA0139D" w:rsidR="006F15C5" w:rsidRPr="003B1556" w:rsidRDefault="00976E4B">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lastRenderedPageBreak/>
              <w:t xml:space="preserve">wnioskodawca nie przedstawił informacji i wyjaśnień wynikających z warunków negocjacyjnych lub przekazane informacje i wyjaśnienia </w:t>
            </w:r>
            <w:r w:rsidR="005567DA" w:rsidRPr="003B1556">
              <w:rPr>
                <w:rFonts w:ascii="Arial" w:hAnsi="Arial" w:cs="Arial"/>
                <w:sz w:val="24"/>
                <w:szCs w:val="24"/>
              </w:rPr>
              <w:t xml:space="preserve">nie </w:t>
            </w:r>
            <w:r w:rsidRPr="003B1556">
              <w:rPr>
                <w:rFonts w:ascii="Arial" w:hAnsi="Arial" w:cs="Arial"/>
                <w:sz w:val="24"/>
                <w:szCs w:val="24"/>
              </w:rPr>
              <w:t xml:space="preserve">zostały zaakceptowane przez </w:t>
            </w:r>
            <w:r w:rsidR="00DC189E" w:rsidRPr="003B1556">
              <w:rPr>
                <w:rFonts w:ascii="Arial" w:hAnsi="Arial" w:cs="Arial"/>
                <w:sz w:val="24"/>
                <w:szCs w:val="24"/>
              </w:rPr>
              <w:t>K</w:t>
            </w:r>
            <w:r w:rsidR="00DC189E">
              <w:rPr>
                <w:rFonts w:ascii="Arial" w:hAnsi="Arial" w:cs="Arial"/>
                <w:sz w:val="24"/>
                <w:szCs w:val="24"/>
              </w:rPr>
              <w:t>omisję Oceny Projektów</w:t>
            </w:r>
            <w:r w:rsidRPr="003B1556">
              <w:rPr>
                <w:rFonts w:ascii="Arial" w:hAnsi="Arial" w:cs="Arial"/>
                <w:sz w:val="24"/>
                <w:szCs w:val="24"/>
              </w:rPr>
              <w:t xml:space="preserve"> </w:t>
            </w:r>
            <w:r w:rsidR="006F15C5" w:rsidRPr="003B1556">
              <w:rPr>
                <w:rFonts w:ascii="Arial" w:hAnsi="Arial" w:cs="Arial"/>
                <w:sz w:val="24"/>
                <w:szCs w:val="24"/>
              </w:rPr>
              <w:t>lub</w:t>
            </w:r>
          </w:p>
          <w:p w14:paraId="577EFDEA" w14:textId="4400433D" w:rsidR="00976E4B" w:rsidRPr="003B1556" w:rsidRDefault="005567DA">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 xml:space="preserve">wnioskodawca wprowadził we wniosku o dofinansowanie projektu zmiany inne niż wynikające z warunków negocjacyjnych </w:t>
            </w:r>
            <w:r w:rsidR="006F15C5" w:rsidRPr="003B1556">
              <w:rPr>
                <w:rFonts w:ascii="Arial" w:hAnsi="Arial" w:cs="Arial"/>
                <w:sz w:val="24"/>
                <w:szCs w:val="24"/>
              </w:rPr>
              <w:t>lub</w:t>
            </w:r>
          </w:p>
          <w:p w14:paraId="6755B2AE" w14:textId="111589A4" w:rsidR="009E290E" w:rsidRPr="003B1556" w:rsidRDefault="005567DA">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wnioskodawca</w:t>
            </w:r>
            <w:r w:rsidR="006F15C5" w:rsidRPr="003B1556">
              <w:rPr>
                <w:rFonts w:ascii="Arial" w:hAnsi="Arial" w:cs="Arial"/>
                <w:sz w:val="24"/>
                <w:szCs w:val="24"/>
              </w:rPr>
              <w:t xml:space="preserve"> nie podj</w:t>
            </w:r>
            <w:r w:rsidRPr="003B1556">
              <w:rPr>
                <w:rFonts w:ascii="Arial" w:hAnsi="Arial" w:cs="Arial"/>
                <w:sz w:val="24"/>
                <w:szCs w:val="24"/>
              </w:rPr>
              <w:t>ął</w:t>
            </w:r>
            <w:r w:rsidR="006F15C5" w:rsidRPr="003B1556">
              <w:rPr>
                <w:rFonts w:ascii="Arial" w:hAnsi="Arial" w:cs="Arial"/>
                <w:sz w:val="24"/>
                <w:szCs w:val="24"/>
              </w:rPr>
              <w:t xml:space="preserve"> </w:t>
            </w:r>
            <w:r w:rsidRPr="003B1556">
              <w:rPr>
                <w:rFonts w:ascii="Arial" w:hAnsi="Arial" w:cs="Arial"/>
                <w:sz w:val="24"/>
                <w:szCs w:val="24"/>
              </w:rPr>
              <w:t>negocjacji</w:t>
            </w:r>
            <w:r w:rsidR="006F15C5" w:rsidRPr="003B1556">
              <w:rPr>
                <w:rFonts w:ascii="Arial" w:hAnsi="Arial" w:cs="Arial"/>
                <w:sz w:val="24"/>
                <w:szCs w:val="24"/>
              </w:rPr>
              <w:t xml:space="preserve"> 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00D17077" w:rsidRPr="003B1556">
              <w:rPr>
                <w:rFonts w:ascii="Arial" w:hAnsi="Arial" w:cs="Arial"/>
                <w:sz w:val="24"/>
                <w:szCs w:val="24"/>
              </w:rPr>
              <w:t>;</w:t>
            </w:r>
          </w:p>
          <w:p w14:paraId="3E3A0938" w14:textId="088A373E" w:rsidR="006F15C5" w:rsidRDefault="009E290E">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wnioskodawca nie złożył poprawion</w:t>
            </w:r>
            <w:r w:rsidR="00D17077" w:rsidRPr="003B1556">
              <w:rPr>
                <w:rFonts w:ascii="Arial" w:hAnsi="Arial" w:cs="Arial"/>
                <w:sz w:val="24"/>
                <w:szCs w:val="24"/>
              </w:rPr>
              <w:t>ego</w:t>
            </w:r>
            <w:r w:rsidRPr="003B1556">
              <w:rPr>
                <w:rFonts w:ascii="Arial" w:hAnsi="Arial" w:cs="Arial"/>
                <w:sz w:val="24"/>
                <w:szCs w:val="24"/>
              </w:rPr>
              <w:t xml:space="preserve"> w wyniku negocjacji wnios</w:t>
            </w:r>
            <w:r w:rsidR="009657E6" w:rsidRPr="003B1556">
              <w:rPr>
                <w:rFonts w:ascii="Arial" w:hAnsi="Arial" w:cs="Arial"/>
                <w:sz w:val="24"/>
                <w:szCs w:val="24"/>
              </w:rPr>
              <w:t>ku</w:t>
            </w:r>
            <w:r w:rsidRPr="003B1556">
              <w:rPr>
                <w:rFonts w:ascii="Arial" w:hAnsi="Arial" w:cs="Arial"/>
                <w:sz w:val="24"/>
                <w:szCs w:val="24"/>
              </w:rPr>
              <w:t xml:space="preserve"> </w:t>
            </w:r>
            <w:r w:rsidR="002B59C0">
              <w:rPr>
                <w:rFonts w:ascii="Arial" w:hAnsi="Arial" w:cs="Arial"/>
                <w:sz w:val="24"/>
                <w:szCs w:val="24"/>
              </w:rPr>
              <w:br/>
            </w:r>
            <w:r w:rsidR="001D43C5" w:rsidRPr="003B1556">
              <w:rPr>
                <w:rFonts w:ascii="Arial" w:hAnsi="Arial" w:cs="Arial"/>
                <w:sz w:val="24"/>
                <w:szCs w:val="24"/>
              </w:rPr>
              <w:t xml:space="preserve">o dofinansowanie projektu </w:t>
            </w:r>
            <w:r w:rsidRPr="003B1556">
              <w:rPr>
                <w:rFonts w:ascii="Arial" w:hAnsi="Arial" w:cs="Arial"/>
                <w:sz w:val="24"/>
                <w:szCs w:val="24"/>
              </w:rPr>
              <w:t xml:space="preserve">w terminie wyznaczonym przez </w:t>
            </w:r>
            <w:r w:rsidR="0082197F">
              <w:rPr>
                <w:rFonts w:ascii="Arial" w:hAnsi="Arial" w:cs="Arial"/>
                <w:sz w:val="24"/>
                <w:szCs w:val="24"/>
              </w:rPr>
              <w:t xml:space="preserve">Instytucję </w:t>
            </w:r>
            <w:r w:rsidR="00925B28">
              <w:rPr>
                <w:rFonts w:ascii="Arial" w:hAnsi="Arial" w:cs="Arial"/>
                <w:sz w:val="24"/>
                <w:szCs w:val="24"/>
              </w:rPr>
              <w:t>Zarządzającą</w:t>
            </w:r>
            <w:r w:rsidRPr="003B1556">
              <w:rPr>
                <w:rFonts w:ascii="Arial" w:hAnsi="Arial" w:cs="Arial"/>
                <w:sz w:val="24"/>
                <w:szCs w:val="24"/>
              </w:rPr>
              <w:t>.</w:t>
            </w:r>
          </w:p>
          <w:p w14:paraId="16DC2639" w14:textId="77777777" w:rsidR="00DC189E" w:rsidRPr="00DC189E" w:rsidRDefault="00DC189E" w:rsidP="00DC189E">
            <w:pPr>
              <w:spacing w:line="276" w:lineRule="auto"/>
              <w:rPr>
                <w:rFonts w:ascii="Arial" w:hAnsi="Arial" w:cs="Arial"/>
                <w:sz w:val="24"/>
                <w:szCs w:val="24"/>
              </w:rPr>
            </w:pPr>
          </w:p>
          <w:p w14:paraId="2748E002" w14:textId="56BE270D" w:rsidR="003054C8" w:rsidRPr="003B1556" w:rsidRDefault="003054C8" w:rsidP="00FB4521">
            <w:pPr>
              <w:spacing w:line="276" w:lineRule="auto"/>
              <w:rPr>
                <w:rFonts w:ascii="Arial" w:hAnsi="Arial" w:cs="Arial"/>
                <w:sz w:val="24"/>
                <w:szCs w:val="24"/>
              </w:rPr>
            </w:pPr>
            <w:r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2B59C0">
              <w:rPr>
                <w:rFonts w:ascii="Arial" w:hAnsi="Arial" w:cs="Arial"/>
                <w:sz w:val="24"/>
                <w:szCs w:val="24"/>
              </w:rPr>
              <w:br/>
            </w:r>
            <w:r w:rsidRPr="003B1556">
              <w:rPr>
                <w:rFonts w:ascii="Arial" w:hAnsi="Arial" w:cs="Arial"/>
                <w:sz w:val="24"/>
                <w:szCs w:val="24"/>
              </w:rPr>
              <w:t>w zakresie partnerstwa, obszaru realizacji i kluczowych działań).</w:t>
            </w:r>
          </w:p>
          <w:p w14:paraId="1643C214" w14:textId="77777777" w:rsidR="009657E6" w:rsidRPr="003B1556" w:rsidRDefault="009657E6" w:rsidP="00FB4521">
            <w:pPr>
              <w:spacing w:line="276" w:lineRule="auto"/>
              <w:rPr>
                <w:rFonts w:ascii="Arial" w:hAnsi="Arial" w:cs="Arial"/>
                <w:sz w:val="24"/>
                <w:szCs w:val="24"/>
              </w:rPr>
            </w:pPr>
          </w:p>
          <w:p w14:paraId="7D657DF4" w14:textId="47BC9BB5" w:rsidR="00703B93" w:rsidRPr="003B1556" w:rsidRDefault="006F15C5" w:rsidP="00FB4521">
            <w:pPr>
              <w:spacing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17A31CA7" w14:textId="44A655F8" w:rsidR="006F15C5" w:rsidRPr="003B1556" w:rsidRDefault="006F15C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Tak/nie</w:t>
            </w:r>
          </w:p>
          <w:p w14:paraId="399DE2EA" w14:textId="4C25CD60" w:rsidR="0078551B" w:rsidRPr="003B1556" w:rsidRDefault="006F15C5" w:rsidP="00FB4521">
            <w:pPr>
              <w:spacing w:line="276" w:lineRule="auto"/>
              <w:rPr>
                <w:rFonts w:ascii="Arial" w:hAnsi="Arial" w:cs="Arial"/>
                <w:color w:val="000000"/>
                <w:sz w:val="24"/>
                <w:szCs w:val="24"/>
              </w:rPr>
            </w:pP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tc>
      </w:tr>
    </w:tbl>
    <w:p w14:paraId="28473941" w14:textId="77777777" w:rsidR="0078551B" w:rsidRPr="003B1556" w:rsidRDefault="0078551B" w:rsidP="00FB4521">
      <w:pPr>
        <w:spacing w:after="0" w:line="276" w:lineRule="auto"/>
        <w:rPr>
          <w:rFonts w:ascii="Arial" w:hAnsi="Arial" w:cs="Arial"/>
          <w:b/>
          <w:bCs/>
          <w:sz w:val="24"/>
          <w:szCs w:val="24"/>
        </w:rPr>
      </w:pPr>
    </w:p>
    <w:sectPr w:rsidR="0078551B" w:rsidRPr="003B1556" w:rsidSect="00E323BB">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54E24" w14:textId="77777777" w:rsidR="0080077C" w:rsidRDefault="0080077C" w:rsidP="00590C41">
      <w:pPr>
        <w:spacing w:after="0" w:line="240" w:lineRule="auto"/>
      </w:pPr>
      <w:r>
        <w:separator/>
      </w:r>
    </w:p>
  </w:endnote>
  <w:endnote w:type="continuationSeparator" w:id="0">
    <w:p w14:paraId="2E90C2C1" w14:textId="77777777" w:rsidR="0080077C" w:rsidRDefault="0080077C"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E3802" w14:textId="77777777" w:rsidR="00766E44" w:rsidRDefault="00766E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2696" w14:textId="32BED234" w:rsidR="00522B24" w:rsidRDefault="00522B24" w:rsidP="00522B24">
    <w:pPr>
      <w:pStyle w:val="Stopka"/>
      <w:jc w:val="center"/>
    </w:pPr>
    <w:r>
      <w:rPr>
        <w:noProof/>
      </w:rPr>
      <w:drawing>
        <wp:inline distT="0" distB="0" distL="0" distR="0" wp14:anchorId="5D92D806" wp14:editId="657654CA">
          <wp:extent cx="6962140" cy="859790"/>
          <wp:effectExtent l="0" t="0" r="0" b="0"/>
          <wp:doc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F6D2" w14:textId="77777777" w:rsidR="0080077C" w:rsidRDefault="0080077C" w:rsidP="00590C41">
      <w:pPr>
        <w:spacing w:after="0" w:line="240" w:lineRule="auto"/>
      </w:pPr>
      <w:r>
        <w:separator/>
      </w:r>
    </w:p>
  </w:footnote>
  <w:footnote w:type="continuationSeparator" w:id="0">
    <w:p w14:paraId="15AE61C2" w14:textId="77777777" w:rsidR="0080077C" w:rsidRDefault="0080077C" w:rsidP="00590C41">
      <w:pPr>
        <w:spacing w:after="0" w:line="240" w:lineRule="auto"/>
      </w:pPr>
      <w:r>
        <w:continuationSeparator/>
      </w:r>
    </w:p>
  </w:footnote>
  <w:footnote w:id="1">
    <w:p w14:paraId="4D9EAB6C" w14:textId="77777777" w:rsidR="00C44D84" w:rsidRPr="002329BA" w:rsidRDefault="00C44D84" w:rsidP="00C44D84">
      <w:pPr>
        <w:pStyle w:val="Tekstprzypisudolnego"/>
        <w:spacing w:after="0"/>
        <w:rPr>
          <w:rFonts w:ascii="Arial" w:hAnsi="Arial" w:cs="Arial"/>
          <w:sz w:val="24"/>
          <w:szCs w:val="24"/>
        </w:rPr>
      </w:pPr>
      <w:r w:rsidRPr="006821FD">
        <w:rPr>
          <w:rFonts w:ascii="Arial" w:hAnsi="Arial" w:cs="Arial"/>
          <w:sz w:val="24"/>
          <w:szCs w:val="24"/>
          <w:vertAlign w:val="superscript"/>
        </w:rPr>
        <w:footnoteRef/>
      </w:r>
      <w:r w:rsidRPr="006821FD">
        <w:rPr>
          <w:rFonts w:ascii="Arial" w:hAnsi="Arial" w:cs="Arial"/>
          <w:sz w:val="24"/>
          <w:szCs w:val="24"/>
        </w:rPr>
        <w:t xml:space="preserve"> W </w:t>
      </w:r>
      <w:r w:rsidRPr="002329BA">
        <w:rPr>
          <w:rFonts w:ascii="Arial" w:hAnsi="Arial" w:cs="Arial"/>
          <w:sz w:val="24"/>
          <w:szCs w:val="24"/>
        </w:rPr>
        <w:t>każdym kryterium nie wyklucza się wykorzystania w ocenie spełniania kryterium informacji dotyczących wnioskodawcy lub projektu pozyskanych w inny sposób.</w:t>
      </w:r>
    </w:p>
  </w:footnote>
  <w:footnote w:id="2">
    <w:p w14:paraId="5B2322E7" w14:textId="77777777" w:rsidR="00C44D84" w:rsidRPr="002329BA" w:rsidRDefault="00C44D84" w:rsidP="00C44D84">
      <w:pPr>
        <w:pStyle w:val="Tekstprzypisudolnego"/>
        <w:spacing w:after="0"/>
        <w:rPr>
          <w:rFonts w:ascii="Arial" w:hAnsi="Arial" w:cs="Arial"/>
        </w:rPr>
      </w:pPr>
      <w:r w:rsidRPr="002329BA">
        <w:rPr>
          <w:rFonts w:ascii="Arial" w:hAnsi="Arial" w:cs="Arial"/>
          <w:sz w:val="24"/>
          <w:szCs w:val="24"/>
          <w:vertAlign w:val="superscript"/>
        </w:rPr>
        <w:footnoteRef/>
      </w:r>
      <w:r w:rsidRPr="002329BA">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DFEDB7F" w14:textId="77777777" w:rsidR="00C44D84" w:rsidRDefault="00C44D84" w:rsidP="00C44D84">
      <w:pPr>
        <w:pStyle w:val="Tekstprzypisudolnego"/>
        <w:spacing w:after="0"/>
      </w:pPr>
      <w:r w:rsidRPr="002329BA">
        <w:rPr>
          <w:rStyle w:val="Odwoanieprzypisudolnego"/>
          <w:rFonts w:ascii="Arial" w:hAnsi="Arial" w:cs="Arial"/>
          <w:sz w:val="24"/>
          <w:szCs w:val="24"/>
        </w:rPr>
        <w:footnoteRef/>
      </w:r>
      <w:r w:rsidRPr="002329BA">
        <w:rPr>
          <w:rFonts w:ascii="Arial" w:hAnsi="Arial" w:cs="Arial"/>
        </w:rPr>
        <w:t xml:space="preserve"> </w:t>
      </w:r>
      <w:r w:rsidRPr="002329BA">
        <w:rPr>
          <w:rFonts w:ascii="Arial" w:hAnsi="Arial" w:cs="Arial"/>
          <w:color w:val="000000"/>
          <w:sz w:val="24"/>
          <w:szCs w:val="24"/>
        </w:rPr>
        <w:t>W każdym kryterium przez „wnioskodawcę” rozumiemy też partnera/partnerów, chyba że kryterium stanowi inaczej.</w:t>
      </w:r>
    </w:p>
  </w:footnote>
  <w:footnote w:id="4">
    <w:p w14:paraId="5C71BE90" w14:textId="7FD4AAFD" w:rsidR="00003266" w:rsidRPr="00003266" w:rsidRDefault="00003266">
      <w:pPr>
        <w:pStyle w:val="Tekstprzypisudolnego"/>
        <w:rPr>
          <w:rFonts w:ascii="Arial" w:hAnsi="Arial" w:cs="Arial"/>
          <w:sz w:val="24"/>
          <w:szCs w:val="24"/>
        </w:rPr>
      </w:pPr>
      <w:r w:rsidRPr="00003266">
        <w:rPr>
          <w:rStyle w:val="Odwoanieprzypisudolnego"/>
          <w:rFonts w:ascii="Arial" w:hAnsi="Arial" w:cs="Arial"/>
          <w:sz w:val="24"/>
          <w:szCs w:val="24"/>
        </w:rPr>
        <w:footnoteRef/>
      </w:r>
      <w:r w:rsidRPr="00003266">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5">
    <w:p w14:paraId="786C3248" w14:textId="0EA490C0" w:rsidR="00C65EDA" w:rsidRPr="00F240B9" w:rsidRDefault="00C65EDA" w:rsidP="00C65EDA">
      <w:pPr>
        <w:pStyle w:val="Tekstprzypisudolnego"/>
        <w:spacing w:after="0"/>
        <w:rPr>
          <w:rFonts w:ascii="Arial" w:hAnsi="Arial" w:cs="Arial"/>
        </w:rPr>
      </w:pPr>
      <w:r w:rsidRPr="00C65EDA">
        <w:rPr>
          <w:rStyle w:val="Odwoanieprzypisudolnego"/>
          <w:rFonts w:ascii="Arial" w:hAnsi="Arial" w:cs="Arial"/>
          <w:sz w:val="24"/>
          <w:szCs w:val="24"/>
        </w:rPr>
        <w:footnoteRef/>
      </w:r>
      <w:r w:rsidRPr="00C65EDA">
        <w:rPr>
          <w:rFonts w:ascii="Arial" w:hAnsi="Arial" w:cs="Arial"/>
          <w:sz w:val="24"/>
          <w:szCs w:val="24"/>
        </w:rPr>
        <w:t xml:space="preserve"> Jeżeli w strategii ZIT założono realizację projektów finansowanych z poziomu </w:t>
      </w:r>
      <w:r w:rsidRPr="00F240B9">
        <w:rPr>
          <w:rFonts w:ascii="Arial" w:hAnsi="Arial" w:cs="Arial"/>
          <w:sz w:val="24"/>
          <w:szCs w:val="24"/>
        </w:rPr>
        <w:t>krajowego.</w:t>
      </w:r>
    </w:p>
  </w:footnote>
  <w:footnote w:id="6">
    <w:p w14:paraId="5CE0A1C9" w14:textId="369D0010" w:rsidR="00A62E3B" w:rsidRPr="00F240B9" w:rsidRDefault="00A62E3B" w:rsidP="00F240B9">
      <w:pPr>
        <w:pStyle w:val="Tekstprzypisudolnego"/>
        <w:spacing w:after="0"/>
        <w:rPr>
          <w:rFonts w:ascii="Arial" w:hAnsi="Arial" w:cs="Arial"/>
          <w:sz w:val="24"/>
          <w:szCs w:val="24"/>
        </w:rPr>
      </w:pPr>
      <w:r w:rsidRPr="00F240B9">
        <w:rPr>
          <w:rStyle w:val="Odwoanieprzypisudolnego"/>
          <w:rFonts w:ascii="Arial" w:hAnsi="Arial" w:cs="Arial"/>
          <w:sz w:val="24"/>
          <w:szCs w:val="24"/>
        </w:rPr>
        <w:footnoteRef/>
      </w:r>
      <w:r w:rsidRPr="00F240B9">
        <w:rPr>
          <w:rFonts w:ascii="Arial" w:hAnsi="Arial" w:cs="Arial"/>
          <w:sz w:val="24"/>
          <w:szCs w:val="24"/>
        </w:rPr>
        <w:t xml:space="preserve"> Przeliczenie dofinansowania UE wg średniorocznego kursu euro z roku poprzedzającego rok ogłoszenia naboru.</w:t>
      </w:r>
    </w:p>
  </w:footnote>
  <w:footnote w:id="7">
    <w:p w14:paraId="77FF0EF7" w14:textId="7F5D0092" w:rsidR="001A43C4" w:rsidRPr="003B1556" w:rsidRDefault="001A43C4" w:rsidP="00294165">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I</w:t>
      </w:r>
      <w:r w:rsidR="0079375E">
        <w:rPr>
          <w:rFonts w:ascii="Arial" w:hAnsi="Arial" w:cs="Arial"/>
          <w:sz w:val="24"/>
          <w:szCs w:val="24"/>
        </w:rPr>
        <w:t xml:space="preserve">nstytucja </w:t>
      </w:r>
      <w:r w:rsidR="00757232">
        <w:rPr>
          <w:rFonts w:ascii="Arial" w:hAnsi="Arial" w:cs="Arial"/>
          <w:sz w:val="24"/>
          <w:szCs w:val="24"/>
        </w:rPr>
        <w:t xml:space="preserve">Zarządzająca </w:t>
      </w:r>
      <w:r w:rsidRPr="003B1556">
        <w:rPr>
          <w:rFonts w:ascii="Arial" w:hAnsi="Arial" w:cs="Arial"/>
          <w:sz w:val="24"/>
          <w:szCs w:val="24"/>
        </w:rPr>
        <w:t>dopuszcza możliwość zaakceptowania innych niż przyjęte w fiszkach projektowych wartości wskaźników w przypadku wyjaśnienia przez wnioskodawcę obiektywnych przyczyn powstałych rozbieżności oraz po konsultacji z I</w:t>
      </w:r>
      <w:r w:rsidR="0079375E">
        <w:rPr>
          <w:rFonts w:ascii="Arial" w:hAnsi="Arial" w:cs="Arial"/>
          <w:sz w:val="24"/>
          <w:szCs w:val="24"/>
        </w:rPr>
        <w:t>nstytucją Zarządzającą</w:t>
      </w:r>
      <w:r w:rsidRPr="003B1556">
        <w:rPr>
          <w:rFonts w:ascii="Arial" w:hAnsi="Arial" w:cs="Arial"/>
          <w:sz w:val="24"/>
          <w:szCs w:val="24"/>
        </w:rPr>
        <w:t xml:space="preserve">. Jeżeli wartości wskaźników podane we wniosku o dofinansowanie projektu </w:t>
      </w:r>
      <w:r w:rsidR="00A62E3B">
        <w:rPr>
          <w:rFonts w:ascii="Arial" w:hAnsi="Arial" w:cs="Arial"/>
          <w:sz w:val="24"/>
          <w:szCs w:val="24"/>
        </w:rPr>
        <w:t>są mniejsze</w:t>
      </w:r>
      <w:r w:rsidRPr="003B1556">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8">
    <w:p w14:paraId="3CC72269" w14:textId="77777777" w:rsidR="00957788" w:rsidRPr="006778F1" w:rsidRDefault="00957788" w:rsidP="00957788">
      <w:pPr>
        <w:pStyle w:val="Tekstprzypisudolnego"/>
        <w:rPr>
          <w:ins w:id="7" w:author="Michał Banasiak" w:date="2023-11-08T14:41:00Z"/>
          <w:rFonts w:ascii="Arial" w:hAnsi="Arial" w:cs="Arial"/>
          <w:sz w:val="24"/>
          <w:szCs w:val="24"/>
        </w:rPr>
      </w:pPr>
      <w:ins w:id="8" w:author="Michał Banasiak" w:date="2023-11-08T14:41:00Z">
        <w:r w:rsidRPr="006778F1">
          <w:rPr>
            <w:rStyle w:val="Odwoanieprzypisudolnego"/>
            <w:rFonts w:ascii="Arial" w:hAnsi="Arial" w:cs="Arial"/>
            <w:sz w:val="24"/>
            <w:szCs w:val="24"/>
          </w:rPr>
          <w:footnoteRef/>
        </w:r>
        <w:r w:rsidRPr="006778F1">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ins>
    </w:p>
  </w:footnote>
  <w:footnote w:id="9">
    <w:p w14:paraId="5D54286D" w14:textId="1F832300" w:rsidR="00EB083D" w:rsidRPr="003B1556" w:rsidRDefault="00EB083D" w:rsidP="005431EC">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Ustawa z dnia 23 kwietnia 1964 r. </w:t>
      </w:r>
      <w:r w:rsidR="006F02D7" w:rsidRPr="003B1556">
        <w:rPr>
          <w:rFonts w:ascii="Arial" w:hAnsi="Arial" w:cs="Arial"/>
          <w:sz w:val="24"/>
          <w:szCs w:val="24"/>
        </w:rPr>
        <w:t xml:space="preserve">- </w:t>
      </w:r>
      <w:r w:rsidRPr="003B1556">
        <w:rPr>
          <w:rFonts w:ascii="Arial" w:hAnsi="Arial" w:cs="Arial"/>
          <w:sz w:val="24"/>
          <w:szCs w:val="24"/>
        </w:rPr>
        <w:t>Kodeks cywilny (Dz. U. z 202</w:t>
      </w:r>
      <w:r w:rsidR="00C93665" w:rsidRPr="003B1556">
        <w:rPr>
          <w:rFonts w:ascii="Arial" w:hAnsi="Arial" w:cs="Arial"/>
          <w:sz w:val="24"/>
          <w:szCs w:val="24"/>
        </w:rPr>
        <w:t>2</w:t>
      </w:r>
      <w:r w:rsidRPr="003B1556">
        <w:rPr>
          <w:rFonts w:ascii="Arial" w:hAnsi="Arial" w:cs="Arial"/>
          <w:sz w:val="24"/>
          <w:szCs w:val="24"/>
        </w:rPr>
        <w:t xml:space="preserve"> r. poz. 1</w:t>
      </w:r>
      <w:r w:rsidR="006F02D7" w:rsidRPr="003B1556">
        <w:rPr>
          <w:rFonts w:ascii="Arial" w:hAnsi="Arial" w:cs="Arial"/>
          <w:sz w:val="24"/>
          <w:szCs w:val="24"/>
        </w:rPr>
        <w:t>36</w:t>
      </w:r>
      <w:r w:rsidRPr="003B1556">
        <w:rPr>
          <w:rFonts w:ascii="Arial" w:hAnsi="Arial" w:cs="Arial"/>
          <w:sz w:val="24"/>
          <w:szCs w:val="24"/>
        </w:rPr>
        <w:t xml:space="preserve">0 z późn. zm.).  </w:t>
      </w:r>
    </w:p>
  </w:footnote>
  <w:footnote w:id="10">
    <w:p w14:paraId="7F39B95F" w14:textId="6FEAEAF0" w:rsidR="00D239F0" w:rsidRPr="001522C0" w:rsidRDefault="00D239F0" w:rsidP="001522C0">
      <w:pPr>
        <w:pStyle w:val="Tekstprzypisudolnego"/>
        <w:spacing w:after="0"/>
        <w:rPr>
          <w:rFonts w:ascii="Arial" w:hAnsi="Arial" w:cs="Arial"/>
          <w:sz w:val="24"/>
          <w:szCs w:val="24"/>
        </w:rPr>
      </w:pPr>
      <w:r w:rsidRPr="001522C0">
        <w:rPr>
          <w:rStyle w:val="Odwoanieprzypisudolnego"/>
          <w:rFonts w:ascii="Arial" w:hAnsi="Arial" w:cs="Arial"/>
          <w:sz w:val="24"/>
          <w:szCs w:val="24"/>
        </w:rPr>
        <w:footnoteRef/>
      </w:r>
      <w:r w:rsidRPr="001522C0">
        <w:rPr>
          <w:rFonts w:ascii="Arial" w:hAnsi="Arial" w:cs="Arial"/>
          <w:sz w:val="24"/>
          <w:szCs w:val="24"/>
        </w:rPr>
        <w:t xml:space="preserve"> </w:t>
      </w:r>
      <w:hyperlink r:id="rId1" w:history="1">
        <w:r w:rsidRPr="0027437C">
          <w:rPr>
            <w:rStyle w:val="Hipercze"/>
            <w:rFonts w:ascii="Arial" w:hAnsi="Arial" w:cs="Arial"/>
            <w:sz w:val="24"/>
            <w:szCs w:val="24"/>
          </w:rPr>
          <w:t>https://zpe.gov.pl/a/standardy-techniczne/DpbQtmDTi</w:t>
        </w:r>
      </w:hyperlink>
      <w:r w:rsidRPr="001522C0">
        <w:rPr>
          <w:rFonts w:ascii="Arial" w:hAnsi="Arial" w:cs="Arial"/>
          <w:sz w:val="24"/>
          <w:szCs w:val="24"/>
        </w:rPr>
        <w:t>.</w:t>
      </w:r>
    </w:p>
  </w:footnote>
  <w:footnote w:id="11">
    <w:p w14:paraId="5A2D94B4" w14:textId="370036C8" w:rsidR="001522C0" w:rsidRDefault="001522C0" w:rsidP="001522C0">
      <w:pPr>
        <w:pStyle w:val="Tekstprzypisudolnego"/>
        <w:spacing w:after="0"/>
      </w:pPr>
      <w:r w:rsidRPr="001522C0">
        <w:rPr>
          <w:rStyle w:val="Odwoanieprzypisudolnego"/>
          <w:rFonts w:ascii="Arial" w:hAnsi="Arial" w:cs="Arial"/>
          <w:sz w:val="24"/>
          <w:szCs w:val="24"/>
        </w:rPr>
        <w:footnoteRef/>
      </w:r>
      <w:r w:rsidRPr="001522C0">
        <w:rPr>
          <w:rFonts w:ascii="Arial" w:hAnsi="Arial" w:cs="Arial"/>
          <w:sz w:val="24"/>
          <w:szCs w:val="24"/>
        </w:rPr>
        <w:t xml:space="preserve"> </w:t>
      </w:r>
      <w:hyperlink r:id="rId2" w:history="1">
        <w:r w:rsidRPr="001522C0">
          <w:rPr>
            <w:rStyle w:val="Hipercze"/>
            <w:rFonts w:ascii="Arial" w:hAnsi="Arial" w:cs="Arial"/>
            <w:sz w:val="24"/>
            <w:szCs w:val="24"/>
          </w:rPr>
          <w:t>https://joint-research-centre.ec.europa.eu/digcomp_en</w:t>
        </w:r>
      </w:hyperlink>
      <w:r w:rsidRPr="001522C0">
        <w:rPr>
          <w:rFonts w:ascii="Arial" w:hAnsi="Arial" w:cs="Arial"/>
          <w:sz w:val="24"/>
          <w:szCs w:val="24"/>
        </w:rPr>
        <w:t>. W przypadku, gdy na dzień ogłoszenia naboru aktualna wersja ramy nie jest przetłumaczona na język polski, zastosowanie w naborze ma najaktualniejsza przetłumaczona wersja ramy (http://www.digcomp.pl/).</w:t>
      </w:r>
    </w:p>
  </w:footnote>
  <w:footnote w:id="12">
    <w:p w14:paraId="5BAA049B" w14:textId="61BACAF0" w:rsidR="008614BC" w:rsidRPr="008614BC" w:rsidRDefault="008614BC">
      <w:pPr>
        <w:pStyle w:val="Tekstprzypisudolnego"/>
        <w:rPr>
          <w:rFonts w:ascii="Arial" w:hAnsi="Arial" w:cs="Arial"/>
        </w:rPr>
      </w:pPr>
      <w:r w:rsidRPr="008614BC">
        <w:rPr>
          <w:rStyle w:val="Odwoanieprzypisudolnego"/>
          <w:rFonts w:ascii="Arial" w:hAnsi="Arial" w:cs="Arial"/>
          <w:sz w:val="24"/>
          <w:szCs w:val="24"/>
        </w:rPr>
        <w:footnoteRef/>
      </w:r>
      <w:r w:rsidRPr="008614BC">
        <w:rPr>
          <w:rFonts w:ascii="Arial" w:hAnsi="Arial" w:cs="Arial"/>
          <w:sz w:val="24"/>
          <w:szCs w:val="24"/>
        </w:rPr>
        <w:t xml:space="preserve"> </w:t>
      </w:r>
      <w:hyperlink r:id="rId3" w:history="1">
        <w:r w:rsidRPr="008614BC">
          <w:rPr>
            <w:rStyle w:val="Hipercze"/>
            <w:rFonts w:ascii="Arial" w:hAnsi="Arial" w:cs="Arial"/>
            <w:sz w:val="24"/>
            <w:szCs w:val="24"/>
          </w:rPr>
          <w:t>https://education.ec.europa.eu/pl/selfie</w:t>
        </w:r>
      </w:hyperlink>
      <w:r>
        <w:rPr>
          <w:rFonts w:ascii="Arial" w:hAnsi="Arial" w:cs="Arial"/>
          <w:sz w:val="24"/>
          <w:szCs w:val="24"/>
        </w:rPr>
        <w:t>.</w:t>
      </w:r>
    </w:p>
  </w:footnote>
  <w:footnote w:id="13">
    <w:p w14:paraId="0599613B" w14:textId="197F5A5C" w:rsidR="006F15C5" w:rsidRPr="003B1556" w:rsidRDefault="006F15C5" w:rsidP="006F15C5">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sidR="00925B28">
        <w:rPr>
          <w:rFonts w:ascii="Arial" w:hAnsi="Arial" w:cs="Arial"/>
          <w:sz w:val="24"/>
          <w:szCs w:val="24"/>
        </w:rPr>
        <w:t xml:space="preserve">omisji </w:t>
      </w:r>
      <w:r w:rsidRPr="003B1556">
        <w:rPr>
          <w:rFonts w:ascii="Arial" w:hAnsi="Arial" w:cs="Arial"/>
          <w:sz w:val="24"/>
          <w:szCs w:val="24"/>
        </w:rPr>
        <w:t>O</w:t>
      </w:r>
      <w:r w:rsidR="00925B28">
        <w:rPr>
          <w:rFonts w:ascii="Arial" w:hAnsi="Arial" w:cs="Arial"/>
          <w:sz w:val="24"/>
          <w:szCs w:val="24"/>
        </w:rPr>
        <w:t xml:space="preserve">ceny </w:t>
      </w:r>
      <w:r w:rsidRPr="003B1556">
        <w:rPr>
          <w:rFonts w:ascii="Arial" w:hAnsi="Arial" w:cs="Arial"/>
          <w:sz w:val="24"/>
          <w:szCs w:val="24"/>
        </w:rPr>
        <w:t>P</w:t>
      </w:r>
      <w:r w:rsidR="00925B28">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14">
    <w:p w14:paraId="7ABA6CA5" w14:textId="5FFFEF21" w:rsidR="006F15C5" w:rsidRPr="003B1556" w:rsidRDefault="006F15C5" w:rsidP="00976E4B">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w:t>
      </w:r>
      <w:r w:rsidR="007B4F1B" w:rsidRPr="003B1556">
        <w:rPr>
          <w:rFonts w:ascii="Arial" w:hAnsi="Arial" w:cs="Arial"/>
          <w:sz w:val="24"/>
          <w:szCs w:val="24"/>
        </w:rPr>
        <w:t xml:space="preserve">Przez podjęcie negocjacji należy rozumieć przesłanie w wyznaczonym przez </w:t>
      </w:r>
      <w:r w:rsidR="00DC189E">
        <w:rPr>
          <w:rFonts w:ascii="Arial" w:hAnsi="Arial" w:cs="Arial"/>
          <w:sz w:val="24"/>
          <w:szCs w:val="24"/>
        </w:rPr>
        <w:t xml:space="preserve">Instytucję </w:t>
      </w:r>
      <w:r w:rsidR="003B0759">
        <w:rPr>
          <w:rFonts w:ascii="Arial" w:hAnsi="Arial" w:cs="Arial"/>
          <w:sz w:val="24"/>
          <w:szCs w:val="24"/>
        </w:rPr>
        <w:t>Zarządzającą</w:t>
      </w:r>
      <w:r w:rsidR="007B4F1B" w:rsidRPr="003B1556">
        <w:rPr>
          <w:rFonts w:ascii="Arial" w:hAnsi="Arial" w:cs="Arial"/>
          <w:sz w:val="24"/>
          <w:szCs w:val="24"/>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F063" w14:textId="77777777" w:rsidR="00766E44" w:rsidRDefault="00766E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AF9" w14:textId="77777777" w:rsidR="00766E44" w:rsidRDefault="00766E4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6C3D" w14:textId="77777777" w:rsidR="00E323BB" w:rsidRPr="00522B24" w:rsidRDefault="00E323BB" w:rsidP="00522B24">
    <w:pPr>
      <w:spacing w:after="0" w:line="276" w:lineRule="auto"/>
      <w:rPr>
        <w:rFonts w:ascii="Arial" w:hAnsi="Arial" w:cs="Arial"/>
        <w:bCs/>
        <w:sz w:val="24"/>
        <w:szCs w:val="24"/>
      </w:rPr>
    </w:pPr>
    <w:r w:rsidRPr="00522B24">
      <w:rPr>
        <w:rFonts w:ascii="Arial" w:hAnsi="Arial" w:cs="Arial"/>
        <w:bCs/>
        <w:sz w:val="24"/>
        <w:szCs w:val="24"/>
      </w:rPr>
      <w:t>FUNDUSZE EUROPEJSKIE DLA KUJAW I POMORZA 2021-2027</w:t>
    </w:r>
  </w:p>
  <w:p w14:paraId="7B1BB04F" w14:textId="2D35F853" w:rsidR="0018524B" w:rsidRPr="00522B24" w:rsidRDefault="0018524B" w:rsidP="00522B24">
    <w:pPr>
      <w:tabs>
        <w:tab w:val="left" w:pos="6300"/>
      </w:tabs>
      <w:spacing w:after="0" w:line="276" w:lineRule="auto"/>
      <w:ind w:left="9072"/>
      <w:rPr>
        <w:rFonts w:ascii="Arial" w:hAnsi="Arial" w:cs="Arial"/>
        <w:bCs/>
        <w:sz w:val="24"/>
        <w:szCs w:val="24"/>
      </w:rPr>
    </w:pPr>
    <w:r w:rsidRPr="00522B24">
      <w:rPr>
        <w:rFonts w:ascii="Arial" w:hAnsi="Arial" w:cs="Arial"/>
        <w:bCs/>
        <w:sz w:val="24"/>
        <w:szCs w:val="24"/>
      </w:rPr>
      <w:t xml:space="preserve">Załącznik </w:t>
    </w:r>
    <w:r w:rsidR="002171C0" w:rsidRPr="00522B24">
      <w:rPr>
        <w:rFonts w:ascii="Arial" w:hAnsi="Arial" w:cs="Arial"/>
        <w:bCs/>
        <w:sz w:val="24"/>
        <w:szCs w:val="24"/>
      </w:rPr>
      <w:t xml:space="preserve">nr 1 </w:t>
    </w:r>
    <w:r w:rsidRPr="00522B24">
      <w:rPr>
        <w:rFonts w:ascii="Arial" w:hAnsi="Arial" w:cs="Arial"/>
        <w:bCs/>
        <w:sz w:val="24"/>
        <w:szCs w:val="24"/>
      </w:rPr>
      <w:t xml:space="preserve">do </w:t>
    </w:r>
    <w:r w:rsidR="002171C0" w:rsidRPr="00522B24">
      <w:rPr>
        <w:rFonts w:ascii="Arial" w:hAnsi="Arial" w:cs="Arial"/>
        <w:bCs/>
        <w:sz w:val="24"/>
        <w:szCs w:val="24"/>
      </w:rPr>
      <w:t xml:space="preserve">Stanowiska </w:t>
    </w:r>
    <w:r w:rsidR="00766E44">
      <w:rPr>
        <w:rFonts w:ascii="Arial" w:hAnsi="Arial" w:cs="Arial"/>
        <w:bCs/>
        <w:sz w:val="24"/>
        <w:szCs w:val="24"/>
      </w:rPr>
      <w:t xml:space="preserve">Nr 40/2023 </w:t>
    </w:r>
    <w:r w:rsidR="002171C0" w:rsidRPr="00522B24">
      <w:rPr>
        <w:rFonts w:ascii="Arial" w:hAnsi="Arial" w:cs="Arial"/>
        <w:bCs/>
        <w:sz w:val="24"/>
        <w:szCs w:val="24"/>
      </w:rPr>
      <w:t>Grupy roboczej do spraw EFS+</w:t>
    </w:r>
  </w:p>
  <w:p w14:paraId="61408235" w14:textId="16730D11" w:rsidR="00E323BB" w:rsidRPr="00522B24" w:rsidRDefault="0018524B" w:rsidP="00522B24">
    <w:pPr>
      <w:spacing w:after="0" w:line="276" w:lineRule="auto"/>
      <w:ind w:left="9072" w:right="-108"/>
      <w:rPr>
        <w:rFonts w:ascii="Arial" w:hAnsi="Arial" w:cs="Arial"/>
        <w:bCs/>
        <w:sz w:val="24"/>
        <w:szCs w:val="24"/>
      </w:rPr>
    </w:pPr>
    <w:r w:rsidRPr="00522B24">
      <w:rPr>
        <w:rFonts w:ascii="Arial" w:hAnsi="Arial" w:cs="Arial"/>
        <w:bCs/>
        <w:sz w:val="24"/>
        <w:szCs w:val="24"/>
      </w:rPr>
      <w:t xml:space="preserve">z dnia </w:t>
    </w:r>
    <w:r w:rsidR="002171C0" w:rsidRPr="00522B24">
      <w:rPr>
        <w:rFonts w:ascii="Arial" w:hAnsi="Arial" w:cs="Arial"/>
        <w:bCs/>
        <w:sz w:val="24"/>
        <w:szCs w:val="24"/>
      </w:rPr>
      <w:t>6 listopada</w:t>
    </w:r>
    <w:r w:rsidRPr="00522B24">
      <w:rPr>
        <w:rFonts w:ascii="Arial" w:hAnsi="Arial" w:cs="Arial"/>
        <w:bCs/>
        <w:sz w:val="24"/>
        <w:szCs w:val="24"/>
      </w:rPr>
      <w:t xml:space="preserve">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2426F1"/>
    <w:multiLevelType w:val="hybridMultilevel"/>
    <w:tmpl w:val="D670090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2B0F5A"/>
    <w:multiLevelType w:val="hybridMultilevel"/>
    <w:tmpl w:val="FB6E3D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9F15A7"/>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4"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A9027A"/>
    <w:multiLevelType w:val="hybridMultilevel"/>
    <w:tmpl w:val="BD5E4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8"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0"/>
  </w:num>
  <w:num w:numId="2" w16cid:durableId="426662290">
    <w:abstractNumId w:val="26"/>
  </w:num>
  <w:num w:numId="3" w16cid:durableId="1705445052">
    <w:abstractNumId w:val="18"/>
  </w:num>
  <w:num w:numId="4" w16cid:durableId="231358743">
    <w:abstractNumId w:val="7"/>
  </w:num>
  <w:num w:numId="5" w16cid:durableId="1782411456">
    <w:abstractNumId w:val="19"/>
  </w:num>
  <w:num w:numId="6" w16cid:durableId="172570997">
    <w:abstractNumId w:val="17"/>
  </w:num>
  <w:num w:numId="7" w16cid:durableId="1170870186">
    <w:abstractNumId w:val="15"/>
  </w:num>
  <w:num w:numId="8" w16cid:durableId="434400523">
    <w:abstractNumId w:val="2"/>
  </w:num>
  <w:num w:numId="9" w16cid:durableId="295533029">
    <w:abstractNumId w:val="1"/>
  </w:num>
  <w:num w:numId="10" w16cid:durableId="509174144">
    <w:abstractNumId w:val="12"/>
  </w:num>
  <w:num w:numId="11" w16cid:durableId="391319345">
    <w:abstractNumId w:val="29"/>
  </w:num>
  <w:num w:numId="12" w16cid:durableId="1622034756">
    <w:abstractNumId w:val="28"/>
  </w:num>
  <w:num w:numId="13" w16cid:durableId="1043753011">
    <w:abstractNumId w:val="14"/>
  </w:num>
  <w:num w:numId="14" w16cid:durableId="928850420">
    <w:abstractNumId w:val="20"/>
  </w:num>
  <w:num w:numId="15" w16cid:durableId="1505975789">
    <w:abstractNumId w:val="9"/>
  </w:num>
  <w:num w:numId="16" w16cid:durableId="1604997824">
    <w:abstractNumId w:val="16"/>
  </w:num>
  <w:num w:numId="17" w16cid:durableId="1873036990">
    <w:abstractNumId w:val="24"/>
  </w:num>
  <w:num w:numId="18" w16cid:durableId="491019660">
    <w:abstractNumId w:val="22"/>
  </w:num>
  <w:num w:numId="19" w16cid:durableId="451242663">
    <w:abstractNumId w:val="3"/>
  </w:num>
  <w:num w:numId="20" w16cid:durableId="1513298390">
    <w:abstractNumId w:val="5"/>
  </w:num>
  <w:num w:numId="21" w16cid:durableId="1647511177">
    <w:abstractNumId w:val="10"/>
  </w:num>
  <w:num w:numId="22" w16cid:durableId="1988509704">
    <w:abstractNumId w:val="6"/>
  </w:num>
  <w:num w:numId="23" w16cid:durableId="905336828">
    <w:abstractNumId w:val="21"/>
  </w:num>
  <w:num w:numId="24" w16cid:durableId="420026637">
    <w:abstractNumId w:val="8"/>
  </w:num>
  <w:num w:numId="25" w16cid:durableId="805246701">
    <w:abstractNumId w:val="23"/>
  </w:num>
  <w:num w:numId="26" w16cid:durableId="16004122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34841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75317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3517611">
    <w:abstractNumId w:val="11"/>
  </w:num>
  <w:num w:numId="30" w16cid:durableId="1403521832">
    <w:abstractNumId w:val="27"/>
  </w:num>
  <w:num w:numId="31" w16cid:durableId="1041396518">
    <w:abstractNumId w:val="13"/>
  </w:num>
  <w:num w:numId="32" w16cid:durableId="1340811931">
    <w:abstractNumId w:val="2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ł Banasiak">
    <w15:presenceInfo w15:providerId="None" w15:userId="Michał Banasi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3266"/>
    <w:rsid w:val="0001214D"/>
    <w:rsid w:val="000133E2"/>
    <w:rsid w:val="00034227"/>
    <w:rsid w:val="000376C1"/>
    <w:rsid w:val="000531DE"/>
    <w:rsid w:val="00063F2E"/>
    <w:rsid w:val="000662BA"/>
    <w:rsid w:val="00073FE9"/>
    <w:rsid w:val="00075BF0"/>
    <w:rsid w:val="00084E1D"/>
    <w:rsid w:val="00090269"/>
    <w:rsid w:val="000902C1"/>
    <w:rsid w:val="000915D9"/>
    <w:rsid w:val="000976DE"/>
    <w:rsid w:val="000A1712"/>
    <w:rsid w:val="000B042B"/>
    <w:rsid w:val="000C1676"/>
    <w:rsid w:val="000C3B04"/>
    <w:rsid w:val="000C6D96"/>
    <w:rsid w:val="000D41C9"/>
    <w:rsid w:val="000D4BAD"/>
    <w:rsid w:val="000D6214"/>
    <w:rsid w:val="000E4428"/>
    <w:rsid w:val="000E5639"/>
    <w:rsid w:val="00125970"/>
    <w:rsid w:val="00134FC4"/>
    <w:rsid w:val="00137BF8"/>
    <w:rsid w:val="00144148"/>
    <w:rsid w:val="00144217"/>
    <w:rsid w:val="00145FA5"/>
    <w:rsid w:val="001522C0"/>
    <w:rsid w:val="00153C19"/>
    <w:rsid w:val="00155161"/>
    <w:rsid w:val="00156FDF"/>
    <w:rsid w:val="0017774A"/>
    <w:rsid w:val="001820E6"/>
    <w:rsid w:val="0018524B"/>
    <w:rsid w:val="00185BB6"/>
    <w:rsid w:val="00186363"/>
    <w:rsid w:val="001A43C4"/>
    <w:rsid w:val="001B3034"/>
    <w:rsid w:val="001B668B"/>
    <w:rsid w:val="001C424F"/>
    <w:rsid w:val="001D43C5"/>
    <w:rsid w:val="001D5EA3"/>
    <w:rsid w:val="001F41F5"/>
    <w:rsid w:val="001F6757"/>
    <w:rsid w:val="001F7A0A"/>
    <w:rsid w:val="00213F32"/>
    <w:rsid w:val="002143DC"/>
    <w:rsid w:val="002171C0"/>
    <w:rsid w:val="00227A47"/>
    <w:rsid w:val="002442A2"/>
    <w:rsid w:val="002473B7"/>
    <w:rsid w:val="00250798"/>
    <w:rsid w:val="00251E8C"/>
    <w:rsid w:val="00252438"/>
    <w:rsid w:val="00252FD5"/>
    <w:rsid w:val="0027437C"/>
    <w:rsid w:val="0028113F"/>
    <w:rsid w:val="00284903"/>
    <w:rsid w:val="00294165"/>
    <w:rsid w:val="002A0BB0"/>
    <w:rsid w:val="002A1117"/>
    <w:rsid w:val="002A1AE2"/>
    <w:rsid w:val="002B254C"/>
    <w:rsid w:val="002B319C"/>
    <w:rsid w:val="002B59C0"/>
    <w:rsid w:val="002B5B14"/>
    <w:rsid w:val="002C7376"/>
    <w:rsid w:val="002C794C"/>
    <w:rsid w:val="002D5823"/>
    <w:rsid w:val="002D66B7"/>
    <w:rsid w:val="00301DFF"/>
    <w:rsid w:val="003023E4"/>
    <w:rsid w:val="003054C8"/>
    <w:rsid w:val="003062F0"/>
    <w:rsid w:val="00306EC5"/>
    <w:rsid w:val="00323C80"/>
    <w:rsid w:val="003245D7"/>
    <w:rsid w:val="003335EF"/>
    <w:rsid w:val="00343A09"/>
    <w:rsid w:val="00344E0D"/>
    <w:rsid w:val="00346648"/>
    <w:rsid w:val="003471D6"/>
    <w:rsid w:val="00354384"/>
    <w:rsid w:val="00360896"/>
    <w:rsid w:val="0036383B"/>
    <w:rsid w:val="00365C78"/>
    <w:rsid w:val="00372FF9"/>
    <w:rsid w:val="0037555F"/>
    <w:rsid w:val="003757A9"/>
    <w:rsid w:val="00382DE2"/>
    <w:rsid w:val="003830BC"/>
    <w:rsid w:val="003863C5"/>
    <w:rsid w:val="00396C2D"/>
    <w:rsid w:val="003A4C02"/>
    <w:rsid w:val="003A5F68"/>
    <w:rsid w:val="003B0759"/>
    <w:rsid w:val="003B1556"/>
    <w:rsid w:val="003B1C4A"/>
    <w:rsid w:val="003B3306"/>
    <w:rsid w:val="003B7DFB"/>
    <w:rsid w:val="003C1482"/>
    <w:rsid w:val="003C482F"/>
    <w:rsid w:val="003C57F0"/>
    <w:rsid w:val="003D5B28"/>
    <w:rsid w:val="003E381C"/>
    <w:rsid w:val="003E40EE"/>
    <w:rsid w:val="003E49CB"/>
    <w:rsid w:val="003F10FD"/>
    <w:rsid w:val="003F3C3C"/>
    <w:rsid w:val="003F5BA3"/>
    <w:rsid w:val="003F6416"/>
    <w:rsid w:val="00410DE8"/>
    <w:rsid w:val="00411F75"/>
    <w:rsid w:val="004214F4"/>
    <w:rsid w:val="00423400"/>
    <w:rsid w:val="00423E3A"/>
    <w:rsid w:val="004416F3"/>
    <w:rsid w:val="00447632"/>
    <w:rsid w:val="00450846"/>
    <w:rsid w:val="00460A05"/>
    <w:rsid w:val="00463F3D"/>
    <w:rsid w:val="00464948"/>
    <w:rsid w:val="00467D7D"/>
    <w:rsid w:val="00474397"/>
    <w:rsid w:val="004776FD"/>
    <w:rsid w:val="004844D4"/>
    <w:rsid w:val="00490247"/>
    <w:rsid w:val="004C59CB"/>
    <w:rsid w:val="004D5DA8"/>
    <w:rsid w:val="004E24AE"/>
    <w:rsid w:val="004F5DA6"/>
    <w:rsid w:val="004F66EE"/>
    <w:rsid w:val="00502C57"/>
    <w:rsid w:val="00512A0A"/>
    <w:rsid w:val="00513B1A"/>
    <w:rsid w:val="005162B3"/>
    <w:rsid w:val="00516B6C"/>
    <w:rsid w:val="005202EB"/>
    <w:rsid w:val="00522B24"/>
    <w:rsid w:val="00522C06"/>
    <w:rsid w:val="00522CB7"/>
    <w:rsid w:val="00535F49"/>
    <w:rsid w:val="00536488"/>
    <w:rsid w:val="00536862"/>
    <w:rsid w:val="005400C3"/>
    <w:rsid w:val="005475E3"/>
    <w:rsid w:val="005567DA"/>
    <w:rsid w:val="00560873"/>
    <w:rsid w:val="0056171D"/>
    <w:rsid w:val="005712D2"/>
    <w:rsid w:val="005724E4"/>
    <w:rsid w:val="0057551E"/>
    <w:rsid w:val="0057555F"/>
    <w:rsid w:val="00582FB3"/>
    <w:rsid w:val="00590C41"/>
    <w:rsid w:val="00594FA0"/>
    <w:rsid w:val="005A18DC"/>
    <w:rsid w:val="005A6E39"/>
    <w:rsid w:val="005B3A6A"/>
    <w:rsid w:val="00610DD1"/>
    <w:rsid w:val="00616505"/>
    <w:rsid w:val="00622DB0"/>
    <w:rsid w:val="00625B9E"/>
    <w:rsid w:val="00634D15"/>
    <w:rsid w:val="00662A04"/>
    <w:rsid w:val="006646AA"/>
    <w:rsid w:val="00670AF5"/>
    <w:rsid w:val="006832B4"/>
    <w:rsid w:val="00683B25"/>
    <w:rsid w:val="00685EAA"/>
    <w:rsid w:val="00686896"/>
    <w:rsid w:val="006955D6"/>
    <w:rsid w:val="006A1D29"/>
    <w:rsid w:val="006A50A6"/>
    <w:rsid w:val="006A7FE7"/>
    <w:rsid w:val="006B06A7"/>
    <w:rsid w:val="006B0F2A"/>
    <w:rsid w:val="006B2E63"/>
    <w:rsid w:val="006B777A"/>
    <w:rsid w:val="006C54BA"/>
    <w:rsid w:val="006C733D"/>
    <w:rsid w:val="006C76BE"/>
    <w:rsid w:val="006D3819"/>
    <w:rsid w:val="006D5756"/>
    <w:rsid w:val="006E0B2C"/>
    <w:rsid w:val="006F02D7"/>
    <w:rsid w:val="006F15C5"/>
    <w:rsid w:val="006F7DDD"/>
    <w:rsid w:val="0070202B"/>
    <w:rsid w:val="00703B93"/>
    <w:rsid w:val="00711281"/>
    <w:rsid w:val="007167BA"/>
    <w:rsid w:val="00727158"/>
    <w:rsid w:val="00735934"/>
    <w:rsid w:val="0073785A"/>
    <w:rsid w:val="00742629"/>
    <w:rsid w:val="00744AAE"/>
    <w:rsid w:val="00745288"/>
    <w:rsid w:val="00754620"/>
    <w:rsid w:val="00757232"/>
    <w:rsid w:val="00766E44"/>
    <w:rsid w:val="00770134"/>
    <w:rsid w:val="00781D9D"/>
    <w:rsid w:val="00782F3A"/>
    <w:rsid w:val="00784BCD"/>
    <w:rsid w:val="0078551B"/>
    <w:rsid w:val="00786FB0"/>
    <w:rsid w:val="0079375E"/>
    <w:rsid w:val="007A31E7"/>
    <w:rsid w:val="007B27BF"/>
    <w:rsid w:val="007B3345"/>
    <w:rsid w:val="007B367C"/>
    <w:rsid w:val="007B4786"/>
    <w:rsid w:val="007B4F1B"/>
    <w:rsid w:val="007B75ED"/>
    <w:rsid w:val="007E2BE0"/>
    <w:rsid w:val="007E4AB1"/>
    <w:rsid w:val="007E7967"/>
    <w:rsid w:val="007F0AA9"/>
    <w:rsid w:val="007F1A6C"/>
    <w:rsid w:val="0080077C"/>
    <w:rsid w:val="0082197F"/>
    <w:rsid w:val="00822EE3"/>
    <w:rsid w:val="008351CF"/>
    <w:rsid w:val="008614BC"/>
    <w:rsid w:val="0086616B"/>
    <w:rsid w:val="008676E1"/>
    <w:rsid w:val="008741CC"/>
    <w:rsid w:val="00876FA5"/>
    <w:rsid w:val="008844FC"/>
    <w:rsid w:val="00890159"/>
    <w:rsid w:val="00893B99"/>
    <w:rsid w:val="008968AC"/>
    <w:rsid w:val="00897633"/>
    <w:rsid w:val="008A30AC"/>
    <w:rsid w:val="008B0724"/>
    <w:rsid w:val="008B2CD1"/>
    <w:rsid w:val="008B442E"/>
    <w:rsid w:val="008B7374"/>
    <w:rsid w:val="008C2F1C"/>
    <w:rsid w:val="008D2B26"/>
    <w:rsid w:val="008D7F37"/>
    <w:rsid w:val="008E0A2E"/>
    <w:rsid w:val="008E4DC9"/>
    <w:rsid w:val="008F4028"/>
    <w:rsid w:val="008F52CB"/>
    <w:rsid w:val="00901CE7"/>
    <w:rsid w:val="00902479"/>
    <w:rsid w:val="00914C3F"/>
    <w:rsid w:val="009160A6"/>
    <w:rsid w:val="00925B28"/>
    <w:rsid w:val="00927FFD"/>
    <w:rsid w:val="00934E00"/>
    <w:rsid w:val="009409DE"/>
    <w:rsid w:val="00944630"/>
    <w:rsid w:val="00944DC0"/>
    <w:rsid w:val="00957788"/>
    <w:rsid w:val="009657E6"/>
    <w:rsid w:val="00971117"/>
    <w:rsid w:val="00975F35"/>
    <w:rsid w:val="00976E4B"/>
    <w:rsid w:val="009807D0"/>
    <w:rsid w:val="00982440"/>
    <w:rsid w:val="00984E5C"/>
    <w:rsid w:val="00985F4F"/>
    <w:rsid w:val="009A6751"/>
    <w:rsid w:val="009B47B6"/>
    <w:rsid w:val="009B5A22"/>
    <w:rsid w:val="009C1F57"/>
    <w:rsid w:val="009C22E9"/>
    <w:rsid w:val="009C7475"/>
    <w:rsid w:val="009D3A04"/>
    <w:rsid w:val="009E290E"/>
    <w:rsid w:val="009E3F0E"/>
    <w:rsid w:val="009F2EB8"/>
    <w:rsid w:val="009F2FB2"/>
    <w:rsid w:val="009F494B"/>
    <w:rsid w:val="00A0101C"/>
    <w:rsid w:val="00A24A6A"/>
    <w:rsid w:val="00A427B5"/>
    <w:rsid w:val="00A44521"/>
    <w:rsid w:val="00A50423"/>
    <w:rsid w:val="00A62E3B"/>
    <w:rsid w:val="00A81C40"/>
    <w:rsid w:val="00A82389"/>
    <w:rsid w:val="00A83BAB"/>
    <w:rsid w:val="00A91155"/>
    <w:rsid w:val="00A946D3"/>
    <w:rsid w:val="00A95A99"/>
    <w:rsid w:val="00AA036D"/>
    <w:rsid w:val="00AB1DE9"/>
    <w:rsid w:val="00AB57FE"/>
    <w:rsid w:val="00AC7CA2"/>
    <w:rsid w:val="00AD7BA9"/>
    <w:rsid w:val="00AE4DF1"/>
    <w:rsid w:val="00AF42C9"/>
    <w:rsid w:val="00AF7829"/>
    <w:rsid w:val="00B021C5"/>
    <w:rsid w:val="00B04CA8"/>
    <w:rsid w:val="00B06F71"/>
    <w:rsid w:val="00B117D9"/>
    <w:rsid w:val="00B15797"/>
    <w:rsid w:val="00B20C54"/>
    <w:rsid w:val="00B24816"/>
    <w:rsid w:val="00B3780B"/>
    <w:rsid w:val="00B5057C"/>
    <w:rsid w:val="00B50815"/>
    <w:rsid w:val="00B54A99"/>
    <w:rsid w:val="00B55B37"/>
    <w:rsid w:val="00B65362"/>
    <w:rsid w:val="00B70BD5"/>
    <w:rsid w:val="00B814B4"/>
    <w:rsid w:val="00B97BCD"/>
    <w:rsid w:val="00BA0E7B"/>
    <w:rsid w:val="00BA49B0"/>
    <w:rsid w:val="00BA5724"/>
    <w:rsid w:val="00BA669B"/>
    <w:rsid w:val="00BC163A"/>
    <w:rsid w:val="00BC5B14"/>
    <w:rsid w:val="00BC6B49"/>
    <w:rsid w:val="00BD6FF7"/>
    <w:rsid w:val="00BD7A52"/>
    <w:rsid w:val="00BE2773"/>
    <w:rsid w:val="00BE281A"/>
    <w:rsid w:val="00BE3C0C"/>
    <w:rsid w:val="00BE416D"/>
    <w:rsid w:val="00BE70F4"/>
    <w:rsid w:val="00BE715A"/>
    <w:rsid w:val="00BE7D1A"/>
    <w:rsid w:val="00BF3E8D"/>
    <w:rsid w:val="00BF513D"/>
    <w:rsid w:val="00C02FF5"/>
    <w:rsid w:val="00C03439"/>
    <w:rsid w:val="00C04093"/>
    <w:rsid w:val="00C05A93"/>
    <w:rsid w:val="00C15EB0"/>
    <w:rsid w:val="00C20DB5"/>
    <w:rsid w:val="00C21B0A"/>
    <w:rsid w:val="00C319AD"/>
    <w:rsid w:val="00C43D85"/>
    <w:rsid w:val="00C44D84"/>
    <w:rsid w:val="00C51A2A"/>
    <w:rsid w:val="00C543F8"/>
    <w:rsid w:val="00C57988"/>
    <w:rsid w:val="00C619FD"/>
    <w:rsid w:val="00C6595A"/>
    <w:rsid w:val="00C65EDA"/>
    <w:rsid w:val="00C67AD8"/>
    <w:rsid w:val="00C704B3"/>
    <w:rsid w:val="00C77291"/>
    <w:rsid w:val="00C812D8"/>
    <w:rsid w:val="00C93665"/>
    <w:rsid w:val="00C96431"/>
    <w:rsid w:val="00CD0452"/>
    <w:rsid w:val="00CD18D9"/>
    <w:rsid w:val="00CF3AF9"/>
    <w:rsid w:val="00D075FF"/>
    <w:rsid w:val="00D17077"/>
    <w:rsid w:val="00D17C20"/>
    <w:rsid w:val="00D239F0"/>
    <w:rsid w:val="00D27A18"/>
    <w:rsid w:val="00D3031E"/>
    <w:rsid w:val="00D33558"/>
    <w:rsid w:val="00D46DBE"/>
    <w:rsid w:val="00D52BB1"/>
    <w:rsid w:val="00D6380A"/>
    <w:rsid w:val="00D63F6A"/>
    <w:rsid w:val="00D66ED8"/>
    <w:rsid w:val="00D67E77"/>
    <w:rsid w:val="00D72E95"/>
    <w:rsid w:val="00D8547D"/>
    <w:rsid w:val="00D8743C"/>
    <w:rsid w:val="00D976AC"/>
    <w:rsid w:val="00DA0418"/>
    <w:rsid w:val="00DA0899"/>
    <w:rsid w:val="00DB4FFE"/>
    <w:rsid w:val="00DC189E"/>
    <w:rsid w:val="00DD0C08"/>
    <w:rsid w:val="00DE29EC"/>
    <w:rsid w:val="00DE5B14"/>
    <w:rsid w:val="00DF2FC7"/>
    <w:rsid w:val="00DF4537"/>
    <w:rsid w:val="00DF5C01"/>
    <w:rsid w:val="00DF69A5"/>
    <w:rsid w:val="00DF7DCB"/>
    <w:rsid w:val="00E00029"/>
    <w:rsid w:val="00E27CB4"/>
    <w:rsid w:val="00E323BB"/>
    <w:rsid w:val="00E375AE"/>
    <w:rsid w:val="00E44856"/>
    <w:rsid w:val="00E63A3B"/>
    <w:rsid w:val="00E64629"/>
    <w:rsid w:val="00E659B3"/>
    <w:rsid w:val="00E66BD6"/>
    <w:rsid w:val="00E67949"/>
    <w:rsid w:val="00E7122D"/>
    <w:rsid w:val="00E728C8"/>
    <w:rsid w:val="00E731D2"/>
    <w:rsid w:val="00E81DDC"/>
    <w:rsid w:val="00E90380"/>
    <w:rsid w:val="00EA4676"/>
    <w:rsid w:val="00EB083D"/>
    <w:rsid w:val="00EB0B00"/>
    <w:rsid w:val="00EB2FC0"/>
    <w:rsid w:val="00EB3011"/>
    <w:rsid w:val="00EC2AAF"/>
    <w:rsid w:val="00EF6066"/>
    <w:rsid w:val="00EF75DE"/>
    <w:rsid w:val="00F12B1C"/>
    <w:rsid w:val="00F15FAB"/>
    <w:rsid w:val="00F1641E"/>
    <w:rsid w:val="00F214DD"/>
    <w:rsid w:val="00F240B9"/>
    <w:rsid w:val="00F347F1"/>
    <w:rsid w:val="00F40206"/>
    <w:rsid w:val="00F42310"/>
    <w:rsid w:val="00F463E4"/>
    <w:rsid w:val="00F56506"/>
    <w:rsid w:val="00F62091"/>
    <w:rsid w:val="00F62B65"/>
    <w:rsid w:val="00F632B2"/>
    <w:rsid w:val="00F639A7"/>
    <w:rsid w:val="00F64EC6"/>
    <w:rsid w:val="00F65CA3"/>
    <w:rsid w:val="00F670CB"/>
    <w:rsid w:val="00F6711F"/>
    <w:rsid w:val="00F747DF"/>
    <w:rsid w:val="00F7721D"/>
    <w:rsid w:val="00F775F8"/>
    <w:rsid w:val="00F8103F"/>
    <w:rsid w:val="00F9186E"/>
    <w:rsid w:val="00F972F6"/>
    <w:rsid w:val="00FA6A3A"/>
    <w:rsid w:val="00FB4521"/>
    <w:rsid w:val="00FB797A"/>
    <w:rsid w:val="00FC074A"/>
    <w:rsid w:val="00FC4B64"/>
    <w:rsid w:val="00FD7A8A"/>
    <w:rsid w:val="00FE50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autoRedefine/>
    <w:unhideWhenUsed/>
    <w:qFormat/>
    <w:rsid w:val="00E375AE"/>
    <w:pPr>
      <w:keepNext/>
      <w:keepLines/>
      <w:spacing w:before="120" w:after="120" w:line="360" w:lineRule="auto"/>
      <w:outlineLvl w:val="1"/>
    </w:pPr>
    <w:rPr>
      <w:rFonts w:ascii="Arial" w:eastAsiaTheme="majorEastAsia" w:hAnsi="Arial" w:cstheme="majorBidi"/>
      <w:b/>
      <w:sz w:val="28"/>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E375AE"/>
    <w:rPr>
      <w:rFonts w:ascii="Arial" w:eastAsiaTheme="majorEastAsia" w:hAnsi="Arial" w:cstheme="majorBidi"/>
      <w:b/>
      <w:sz w:val="28"/>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435638003">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03210512">
      <w:bodyDiv w:val="1"/>
      <w:marLeft w:val="0"/>
      <w:marRight w:val="0"/>
      <w:marTop w:val="0"/>
      <w:marBottom w:val="0"/>
      <w:divBdr>
        <w:top w:val="none" w:sz="0" w:space="0" w:color="auto"/>
        <w:left w:val="none" w:sz="0" w:space="0" w:color="auto"/>
        <w:bottom w:val="none" w:sz="0" w:space="0" w:color="auto"/>
        <w:right w:val="none" w:sz="0" w:space="0" w:color="auto"/>
      </w:divBdr>
    </w:div>
    <w:div w:id="783430024">
      <w:bodyDiv w:val="1"/>
      <w:marLeft w:val="0"/>
      <w:marRight w:val="0"/>
      <w:marTop w:val="0"/>
      <w:marBottom w:val="0"/>
      <w:divBdr>
        <w:top w:val="none" w:sz="0" w:space="0" w:color="auto"/>
        <w:left w:val="none" w:sz="0" w:space="0" w:color="auto"/>
        <w:bottom w:val="none" w:sz="0" w:space="0" w:color="auto"/>
        <w:right w:val="none" w:sz="0" w:space="0" w:color="auto"/>
      </w:divBdr>
    </w:div>
    <w:div w:id="938568280">
      <w:bodyDiv w:val="1"/>
      <w:marLeft w:val="0"/>
      <w:marRight w:val="0"/>
      <w:marTop w:val="0"/>
      <w:marBottom w:val="0"/>
      <w:divBdr>
        <w:top w:val="none" w:sz="0" w:space="0" w:color="auto"/>
        <w:left w:val="none" w:sz="0" w:space="0" w:color="auto"/>
        <w:bottom w:val="none" w:sz="0" w:space="0" w:color="auto"/>
        <w:right w:val="none" w:sz="0" w:space="0" w:color="auto"/>
      </w:divBdr>
    </w:div>
    <w:div w:id="950161822">
      <w:bodyDiv w:val="1"/>
      <w:marLeft w:val="0"/>
      <w:marRight w:val="0"/>
      <w:marTop w:val="0"/>
      <w:marBottom w:val="0"/>
      <w:divBdr>
        <w:top w:val="none" w:sz="0" w:space="0" w:color="auto"/>
        <w:left w:val="none" w:sz="0" w:space="0" w:color="auto"/>
        <w:bottom w:val="none" w:sz="0" w:space="0" w:color="auto"/>
        <w:right w:val="none" w:sz="0" w:space="0" w:color="auto"/>
      </w:divBdr>
    </w:div>
    <w:div w:id="970211056">
      <w:bodyDiv w:val="1"/>
      <w:marLeft w:val="0"/>
      <w:marRight w:val="0"/>
      <w:marTop w:val="0"/>
      <w:marBottom w:val="0"/>
      <w:divBdr>
        <w:top w:val="none" w:sz="0" w:space="0" w:color="auto"/>
        <w:left w:val="none" w:sz="0" w:space="0" w:color="auto"/>
        <w:bottom w:val="none" w:sz="0" w:space="0" w:color="auto"/>
        <w:right w:val="none" w:sz="0" w:space="0" w:color="auto"/>
      </w:divBdr>
    </w:div>
    <w:div w:id="980236381">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860508819">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24</Pages>
  <Words>4979</Words>
  <Characters>29880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Karolina Słomska</cp:lastModifiedBy>
  <cp:revision>130</cp:revision>
  <cp:lastPrinted>2023-03-01T07:02:00Z</cp:lastPrinted>
  <dcterms:created xsi:type="dcterms:W3CDTF">2023-02-14T11:01:00Z</dcterms:created>
  <dcterms:modified xsi:type="dcterms:W3CDTF">2023-11-14T08:32:00Z</dcterms:modified>
</cp:coreProperties>
</file>