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8EDB9" w14:textId="77777777" w:rsidR="0011051B" w:rsidRPr="00EB559C" w:rsidRDefault="0011051B" w:rsidP="00EB559C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30D34A9F" w14:textId="77777777" w:rsidR="00E8661C" w:rsidRDefault="00E8661C" w:rsidP="00EB559C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6FBABA7F" w14:textId="77777777" w:rsidR="00E8661C" w:rsidRDefault="00E8661C" w:rsidP="00EB559C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129E4490" w14:textId="77777777" w:rsidR="00E8661C" w:rsidRDefault="00E8661C" w:rsidP="00EB559C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017D06EB" w14:textId="0F30E810" w:rsidR="007E2BE0" w:rsidRDefault="00372FF9" w:rsidP="00EB559C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EB559C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62437478" w14:textId="77777777" w:rsidR="00EC6DA1" w:rsidRPr="00EB559C" w:rsidRDefault="00EC6DA1" w:rsidP="00EB559C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49E5E060" w14:textId="50D80472" w:rsidR="00372FF9" w:rsidRDefault="00372FF9" w:rsidP="00EB559C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EB559C">
        <w:rPr>
          <w:rFonts w:ascii="Arial" w:hAnsi="Arial" w:cs="Arial"/>
          <w:b/>
          <w:bCs/>
          <w:sz w:val="24"/>
          <w:szCs w:val="24"/>
        </w:rPr>
        <w:t>Priorytet:</w:t>
      </w:r>
      <w:r w:rsidRPr="00EB559C">
        <w:rPr>
          <w:rFonts w:ascii="Arial" w:hAnsi="Arial" w:cs="Arial"/>
          <w:sz w:val="24"/>
          <w:szCs w:val="24"/>
        </w:rPr>
        <w:t xml:space="preserve"> 8. Fundusze Europejskie na wsparcie w obszarze rynku pracy, edukacji i włączenia społecznego</w:t>
      </w:r>
    </w:p>
    <w:p w14:paraId="0A2F75FD" w14:textId="77777777" w:rsidR="00EC6DA1" w:rsidRPr="00EB559C" w:rsidRDefault="00EC6DA1" w:rsidP="00EB559C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492E093" w14:textId="7D99D9ED" w:rsidR="00EC6DA1" w:rsidRPr="00EB559C" w:rsidRDefault="00372FF9" w:rsidP="00EB559C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EB559C">
        <w:rPr>
          <w:rFonts w:ascii="Arial" w:hAnsi="Arial" w:cs="Arial"/>
          <w:b/>
          <w:bCs/>
          <w:sz w:val="24"/>
          <w:szCs w:val="24"/>
        </w:rPr>
        <w:t>Cel szczegółowy:</w:t>
      </w:r>
      <w:r w:rsidR="00536FA8" w:rsidRPr="00EB559C">
        <w:rPr>
          <w:rFonts w:ascii="Arial" w:hAnsi="Arial" w:cs="Arial"/>
          <w:b/>
          <w:bCs/>
          <w:sz w:val="24"/>
          <w:szCs w:val="24"/>
        </w:rPr>
        <w:t xml:space="preserve"> </w:t>
      </w:r>
      <w:r w:rsidR="002342D9" w:rsidRPr="002342D9">
        <w:rPr>
          <w:rFonts w:ascii="Arial" w:hAnsi="Arial" w:cs="Arial"/>
          <w:sz w:val="24"/>
          <w:szCs w:val="24"/>
        </w:rPr>
        <w:t>EFS+.CP4.I WSPIERANIE INTEGRACJI SPOŁECZNO-GOSPODARCZEJ OBYWATELI PAŃSTW TRZECICH, W TYM MIGRANTÓW</w:t>
      </w:r>
    </w:p>
    <w:p w14:paraId="3FF403D1" w14:textId="21BE4690" w:rsidR="00301DFF" w:rsidRDefault="00372FF9" w:rsidP="00EB559C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EB559C">
        <w:rPr>
          <w:rFonts w:ascii="Arial" w:hAnsi="Arial" w:cs="Arial"/>
          <w:b/>
          <w:bCs/>
          <w:sz w:val="24"/>
          <w:szCs w:val="24"/>
        </w:rPr>
        <w:t>Działanie:</w:t>
      </w:r>
      <w:r w:rsidR="00536FA8" w:rsidRPr="00EB559C">
        <w:rPr>
          <w:rFonts w:ascii="Arial" w:hAnsi="Arial" w:cs="Arial"/>
          <w:b/>
          <w:bCs/>
          <w:sz w:val="24"/>
          <w:szCs w:val="24"/>
        </w:rPr>
        <w:t xml:space="preserve"> </w:t>
      </w:r>
      <w:r w:rsidR="0003791B" w:rsidRPr="0003791B">
        <w:rPr>
          <w:rFonts w:ascii="Arial" w:hAnsi="Arial" w:cs="Arial"/>
          <w:sz w:val="24"/>
          <w:szCs w:val="24"/>
        </w:rPr>
        <w:t>FEKP.08.2</w:t>
      </w:r>
      <w:r w:rsidR="00F94BB0">
        <w:rPr>
          <w:rFonts w:ascii="Arial" w:hAnsi="Arial" w:cs="Arial"/>
          <w:sz w:val="24"/>
          <w:szCs w:val="24"/>
        </w:rPr>
        <w:t>3</w:t>
      </w:r>
      <w:r w:rsidR="0003791B" w:rsidRPr="0003791B">
        <w:rPr>
          <w:rFonts w:ascii="Arial" w:hAnsi="Arial" w:cs="Arial"/>
          <w:sz w:val="24"/>
          <w:szCs w:val="24"/>
        </w:rPr>
        <w:t xml:space="preserve"> </w:t>
      </w:r>
      <w:r w:rsidR="00F94BB0" w:rsidRPr="00F94BB0">
        <w:rPr>
          <w:rFonts w:ascii="Arial" w:hAnsi="Arial" w:cs="Arial"/>
          <w:sz w:val="24"/>
          <w:szCs w:val="24"/>
        </w:rPr>
        <w:t>Wspieranie integracji obywateli państw trzecich</w:t>
      </w:r>
    </w:p>
    <w:p w14:paraId="1BA5D004" w14:textId="77777777" w:rsidR="00EC6DA1" w:rsidRPr="00EB559C" w:rsidRDefault="00EC6DA1" w:rsidP="00EB559C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04D44BCA" w14:textId="7A7DC4C9" w:rsidR="008C47F8" w:rsidRPr="0003791B" w:rsidRDefault="00372FF9" w:rsidP="00EB559C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EB559C">
        <w:rPr>
          <w:rFonts w:ascii="Arial" w:hAnsi="Arial" w:cs="Arial"/>
          <w:b/>
          <w:bCs/>
          <w:sz w:val="24"/>
          <w:szCs w:val="24"/>
        </w:rPr>
        <w:t>Schemat:</w:t>
      </w:r>
      <w:r w:rsidR="00536FA8" w:rsidRPr="00EB559C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0" w:name="_Hlk131748340"/>
      <w:r w:rsidR="00F94BB0" w:rsidRPr="00F94BB0">
        <w:rPr>
          <w:rFonts w:ascii="Arial" w:hAnsi="Arial" w:cs="Arial"/>
          <w:sz w:val="24"/>
          <w:szCs w:val="24"/>
        </w:rPr>
        <w:t xml:space="preserve">Wspieranie integracji </w:t>
      </w:r>
      <w:r w:rsidR="00416221">
        <w:rPr>
          <w:rFonts w:ascii="Arial" w:hAnsi="Arial" w:cs="Arial"/>
          <w:sz w:val="24"/>
          <w:szCs w:val="24"/>
        </w:rPr>
        <w:t xml:space="preserve">zawodowej </w:t>
      </w:r>
      <w:r w:rsidR="00F94BB0" w:rsidRPr="00F94BB0">
        <w:rPr>
          <w:rFonts w:ascii="Arial" w:hAnsi="Arial" w:cs="Arial"/>
          <w:sz w:val="24"/>
          <w:szCs w:val="24"/>
        </w:rPr>
        <w:t>obywateli państw trzecich</w:t>
      </w:r>
      <w:r w:rsidR="00F94BB0">
        <w:rPr>
          <w:rFonts w:ascii="Arial" w:hAnsi="Arial" w:cs="Arial"/>
          <w:sz w:val="24"/>
          <w:szCs w:val="24"/>
        </w:rPr>
        <w:t xml:space="preserve"> </w:t>
      </w:r>
      <w:r w:rsidR="00970992">
        <w:rPr>
          <w:rFonts w:ascii="Arial" w:hAnsi="Arial" w:cs="Arial"/>
          <w:sz w:val="24"/>
          <w:szCs w:val="24"/>
        </w:rPr>
        <w:t>przez Wojewódzki Urząd Pracy w Toruniu</w:t>
      </w:r>
      <w:bookmarkEnd w:id="0"/>
    </w:p>
    <w:p w14:paraId="0ED4A23D" w14:textId="77777777" w:rsidR="00431EE3" w:rsidRDefault="00431EE3" w:rsidP="00EB559C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0E60B2FD" w14:textId="5B0A6755" w:rsidR="00431EE3" w:rsidRPr="00431EE3" w:rsidRDefault="00431EE3" w:rsidP="00431EE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A112D5">
        <w:rPr>
          <w:rFonts w:ascii="Arial" w:hAnsi="Arial" w:cs="Arial"/>
          <w:b/>
          <w:bCs/>
          <w:sz w:val="24"/>
          <w:szCs w:val="24"/>
        </w:rPr>
        <w:t xml:space="preserve">Sposób wyboru projektów: </w:t>
      </w:r>
      <w:r w:rsidRPr="00431EE3">
        <w:rPr>
          <w:rFonts w:ascii="Arial" w:hAnsi="Arial" w:cs="Arial"/>
          <w:sz w:val="24"/>
          <w:szCs w:val="24"/>
        </w:rPr>
        <w:t>niekonkurencyjny</w:t>
      </w:r>
    </w:p>
    <w:p w14:paraId="2EBF498F" w14:textId="77777777" w:rsidR="00431EE3" w:rsidRPr="00A112D5" w:rsidRDefault="00431EE3" w:rsidP="00431EE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718EAF6E" w14:textId="267E5712" w:rsidR="00431EE3" w:rsidRPr="00E9378F" w:rsidRDefault="00431EE3" w:rsidP="00431EE3">
      <w:pPr>
        <w:spacing w:after="0" w:line="23" w:lineRule="atLeast"/>
        <w:rPr>
          <w:rFonts w:ascii="Arial" w:hAnsi="Arial" w:cs="Arial"/>
          <w:sz w:val="24"/>
          <w:szCs w:val="24"/>
        </w:rPr>
      </w:pPr>
      <w:r w:rsidRPr="00E9378F">
        <w:rPr>
          <w:rFonts w:ascii="Arial" w:hAnsi="Arial" w:cs="Arial"/>
          <w:sz w:val="24"/>
          <w:szCs w:val="24"/>
        </w:rPr>
        <w:t xml:space="preserve">Nabór jest skierowany do </w:t>
      </w:r>
      <w:r w:rsidR="00970992">
        <w:rPr>
          <w:rFonts w:ascii="Arial" w:hAnsi="Arial" w:cs="Arial"/>
          <w:sz w:val="24"/>
          <w:szCs w:val="24"/>
        </w:rPr>
        <w:t>S</w:t>
      </w:r>
      <w:r w:rsidR="00970992" w:rsidRPr="00970992">
        <w:rPr>
          <w:rFonts w:ascii="Arial" w:hAnsi="Arial" w:cs="Arial"/>
          <w:sz w:val="24"/>
          <w:szCs w:val="24"/>
        </w:rPr>
        <w:t>amorząd</w:t>
      </w:r>
      <w:r w:rsidR="00970992">
        <w:rPr>
          <w:rFonts w:ascii="Arial" w:hAnsi="Arial" w:cs="Arial"/>
          <w:sz w:val="24"/>
          <w:szCs w:val="24"/>
        </w:rPr>
        <w:t>u</w:t>
      </w:r>
      <w:r w:rsidR="00970992" w:rsidRPr="00970992">
        <w:rPr>
          <w:rFonts w:ascii="Arial" w:hAnsi="Arial" w:cs="Arial"/>
          <w:sz w:val="24"/>
          <w:szCs w:val="24"/>
        </w:rPr>
        <w:t xml:space="preserve"> Województwa Kujawsko-Pomorskiego</w:t>
      </w:r>
      <w:r w:rsidR="00970992">
        <w:rPr>
          <w:rFonts w:ascii="Arial" w:hAnsi="Arial" w:cs="Arial"/>
          <w:sz w:val="24"/>
          <w:szCs w:val="24"/>
        </w:rPr>
        <w:t xml:space="preserve">, gdzie realizatorem projektu </w:t>
      </w:r>
      <w:r w:rsidR="004739AF">
        <w:rPr>
          <w:rFonts w:ascii="Arial" w:hAnsi="Arial" w:cs="Arial"/>
          <w:sz w:val="24"/>
          <w:szCs w:val="24"/>
        </w:rPr>
        <w:t>będzie</w:t>
      </w:r>
      <w:r w:rsidR="00970992">
        <w:rPr>
          <w:rFonts w:ascii="Arial" w:hAnsi="Arial" w:cs="Arial"/>
          <w:sz w:val="24"/>
          <w:szCs w:val="24"/>
        </w:rPr>
        <w:t xml:space="preserve"> </w:t>
      </w:r>
      <w:r w:rsidR="00970992" w:rsidRPr="00970992">
        <w:rPr>
          <w:rFonts w:ascii="Arial" w:hAnsi="Arial" w:cs="Arial"/>
          <w:sz w:val="24"/>
          <w:szCs w:val="24"/>
        </w:rPr>
        <w:t>Wojewódzki Urząd Pracy w Toruniu</w:t>
      </w:r>
      <w:r w:rsidR="0097099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udzielający</w:t>
      </w:r>
      <w:r w:rsidR="0097099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wsparcia obywatelom państw trzecich </w:t>
      </w:r>
      <w:r w:rsidRPr="00E9378F">
        <w:rPr>
          <w:rFonts w:ascii="Arial" w:hAnsi="Arial" w:cs="Arial"/>
          <w:sz w:val="24"/>
          <w:szCs w:val="24"/>
        </w:rPr>
        <w:t>na obszarze województwa kujawsko-pomorskiego.</w:t>
      </w:r>
    </w:p>
    <w:p w14:paraId="09ED0E91" w14:textId="77777777" w:rsidR="00431EE3" w:rsidRPr="00E9378F" w:rsidRDefault="00431EE3" w:rsidP="00431EE3">
      <w:pPr>
        <w:spacing w:after="0" w:line="23" w:lineRule="atLeast"/>
        <w:rPr>
          <w:rFonts w:ascii="Arial" w:hAnsi="Arial" w:cs="Arial"/>
          <w:sz w:val="24"/>
          <w:szCs w:val="24"/>
        </w:rPr>
      </w:pPr>
      <w:r w:rsidRPr="00E9378F">
        <w:rPr>
          <w:rFonts w:ascii="Arial" w:hAnsi="Arial" w:cs="Arial"/>
          <w:sz w:val="24"/>
          <w:szCs w:val="24"/>
        </w:rPr>
        <w:t>Zakres wsparcia to</w:t>
      </w:r>
      <w:r>
        <w:rPr>
          <w:rFonts w:ascii="Arial" w:hAnsi="Arial" w:cs="Arial"/>
          <w:sz w:val="24"/>
          <w:szCs w:val="24"/>
        </w:rPr>
        <w:t xml:space="preserve"> m.in.</w:t>
      </w:r>
      <w:r w:rsidRPr="00E9378F">
        <w:rPr>
          <w:rFonts w:ascii="Arial" w:hAnsi="Arial" w:cs="Arial"/>
          <w:sz w:val="24"/>
          <w:szCs w:val="24"/>
        </w:rPr>
        <w:t>:</w:t>
      </w:r>
    </w:p>
    <w:p w14:paraId="6654910A" w14:textId="39076EA8" w:rsidR="00431EE3" w:rsidRPr="00E9378F" w:rsidRDefault="00431EE3" w:rsidP="00970992">
      <w:pPr>
        <w:spacing w:after="0" w:line="23" w:lineRule="atLeast"/>
        <w:rPr>
          <w:rFonts w:ascii="Arial" w:hAnsi="Arial" w:cs="Arial"/>
          <w:sz w:val="24"/>
          <w:szCs w:val="24"/>
        </w:rPr>
      </w:pPr>
      <w:r w:rsidRPr="00E9378F">
        <w:rPr>
          <w:rFonts w:ascii="Arial" w:hAnsi="Arial" w:cs="Arial"/>
          <w:sz w:val="24"/>
          <w:szCs w:val="24"/>
        </w:rPr>
        <w:t>•</w:t>
      </w:r>
      <w:r>
        <w:rPr>
          <w:rFonts w:ascii="Arial" w:hAnsi="Arial" w:cs="Arial"/>
          <w:sz w:val="24"/>
          <w:szCs w:val="24"/>
        </w:rPr>
        <w:t xml:space="preserve"> </w:t>
      </w:r>
      <w:r w:rsidR="00970992">
        <w:rPr>
          <w:rFonts w:ascii="Arial" w:hAnsi="Arial" w:cs="Arial"/>
          <w:sz w:val="24"/>
          <w:szCs w:val="24"/>
        </w:rPr>
        <w:t>k</w:t>
      </w:r>
      <w:r w:rsidR="00970992" w:rsidRPr="00970992">
        <w:rPr>
          <w:rFonts w:ascii="Arial" w:hAnsi="Arial" w:cs="Arial"/>
          <w:sz w:val="24"/>
          <w:szCs w:val="24"/>
        </w:rPr>
        <w:t>ompleksowe działania na rzecz aktywizacji zawodowej OPT (wsparcie w</w:t>
      </w:r>
      <w:r w:rsidR="00970992">
        <w:rPr>
          <w:rFonts w:ascii="Arial" w:hAnsi="Arial" w:cs="Arial"/>
          <w:sz w:val="24"/>
          <w:szCs w:val="24"/>
        </w:rPr>
        <w:t xml:space="preserve"> </w:t>
      </w:r>
      <w:r w:rsidR="00970992" w:rsidRPr="00970992">
        <w:rPr>
          <w:rFonts w:ascii="Arial" w:hAnsi="Arial" w:cs="Arial"/>
          <w:sz w:val="24"/>
          <w:szCs w:val="24"/>
        </w:rPr>
        <w:t>wejściu i obecności na rynku pracy)</w:t>
      </w:r>
      <w:r w:rsidR="00970992">
        <w:rPr>
          <w:rFonts w:ascii="Arial" w:hAnsi="Arial" w:cs="Arial"/>
          <w:sz w:val="24"/>
          <w:szCs w:val="24"/>
        </w:rPr>
        <w:t xml:space="preserve"> w szczególności poprzez</w:t>
      </w:r>
      <w:r w:rsidR="00392F88">
        <w:rPr>
          <w:rFonts w:ascii="Arial" w:hAnsi="Arial" w:cs="Arial"/>
          <w:sz w:val="24"/>
          <w:szCs w:val="24"/>
        </w:rPr>
        <w:t>:</w:t>
      </w:r>
      <w:r w:rsidR="00970992">
        <w:rPr>
          <w:rFonts w:ascii="Arial" w:hAnsi="Arial" w:cs="Arial"/>
          <w:sz w:val="24"/>
          <w:szCs w:val="24"/>
        </w:rPr>
        <w:t xml:space="preserve"> doradztwo i pośrednictwo pracy w uzupełnieniu z możliwością nauki języka</w:t>
      </w:r>
      <w:r w:rsidR="004739AF">
        <w:rPr>
          <w:rFonts w:ascii="Arial" w:hAnsi="Arial" w:cs="Arial"/>
          <w:sz w:val="24"/>
          <w:szCs w:val="24"/>
        </w:rPr>
        <w:t xml:space="preserve"> polskiego, staży zawodowych czy </w:t>
      </w:r>
      <w:r w:rsidR="004739AF" w:rsidRPr="004739AF">
        <w:rPr>
          <w:rFonts w:ascii="Arial" w:hAnsi="Arial" w:cs="Arial"/>
          <w:sz w:val="24"/>
          <w:szCs w:val="24"/>
        </w:rPr>
        <w:t xml:space="preserve">wsparcie pracodawców, w tym doradztwo i szkolenia dotyczące zmian prawnych dotyczących legalizacji pobytu i zatrudniania obywateli państw trzecich oraz warsztaty w obszarze wielokulturowości. </w:t>
      </w:r>
      <w:r w:rsidR="00970992">
        <w:rPr>
          <w:rFonts w:ascii="Arial" w:hAnsi="Arial" w:cs="Arial"/>
          <w:sz w:val="24"/>
          <w:szCs w:val="24"/>
        </w:rPr>
        <w:t xml:space="preserve"> </w:t>
      </w:r>
    </w:p>
    <w:p w14:paraId="4443C121" w14:textId="2D283FA4" w:rsidR="008C47F8" w:rsidRPr="00EB559C" w:rsidRDefault="008C47F8" w:rsidP="00431EE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EB559C">
        <w:rPr>
          <w:rFonts w:ascii="Arial" w:hAnsi="Arial" w:cs="Arial"/>
          <w:sz w:val="24"/>
          <w:szCs w:val="24"/>
        </w:rPr>
        <w:br w:type="page"/>
      </w:r>
    </w:p>
    <w:p w14:paraId="629F2E15" w14:textId="07D8BA19" w:rsidR="009807D0" w:rsidRDefault="009807D0" w:rsidP="00EB559C">
      <w:pPr>
        <w:pStyle w:val="Akapitzlist"/>
        <w:numPr>
          <w:ilvl w:val="0"/>
          <w:numId w:val="11"/>
        </w:num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EB559C">
        <w:rPr>
          <w:rFonts w:ascii="Arial" w:hAnsi="Arial" w:cs="Arial"/>
          <w:b/>
          <w:bCs/>
          <w:sz w:val="24"/>
          <w:szCs w:val="24"/>
        </w:rPr>
        <w:lastRenderedPageBreak/>
        <w:t xml:space="preserve">Kryteria </w:t>
      </w:r>
      <w:r w:rsidR="00272A5D">
        <w:rPr>
          <w:rFonts w:ascii="Arial" w:hAnsi="Arial" w:cs="Arial"/>
          <w:b/>
          <w:bCs/>
          <w:sz w:val="24"/>
          <w:szCs w:val="24"/>
        </w:rPr>
        <w:t>horyzontalne</w:t>
      </w:r>
    </w:p>
    <w:p w14:paraId="78F26E32" w14:textId="77777777" w:rsidR="00A70D3C" w:rsidRDefault="00A70D3C" w:rsidP="00A70D3C">
      <w:pPr>
        <w:pStyle w:val="Akapitzlist"/>
        <w:spacing w:after="0" w:line="276" w:lineRule="auto"/>
        <w:ind w:left="786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5013" w:type="pct"/>
        <w:tblLayout w:type="fixed"/>
        <w:tblLook w:val="0620" w:firstRow="1" w:lastRow="0" w:firstColumn="0" w:lastColumn="0" w:noHBand="1" w:noVBand="1"/>
      </w:tblPr>
      <w:tblGrid>
        <w:gridCol w:w="634"/>
        <w:gridCol w:w="2764"/>
        <w:gridCol w:w="7655"/>
        <w:gridCol w:w="2977"/>
      </w:tblGrid>
      <w:tr w:rsidR="00A70D3C" w:rsidRPr="00BB233C" w14:paraId="41E5B6C5" w14:textId="77777777" w:rsidTr="007650A8">
        <w:trPr>
          <w:tblHeader/>
        </w:trPr>
        <w:tc>
          <w:tcPr>
            <w:tcW w:w="226" w:type="pct"/>
            <w:shd w:val="clear" w:color="auto" w:fill="D9D9D9" w:themeFill="background1" w:themeFillShade="D9"/>
          </w:tcPr>
          <w:p w14:paraId="7A222572" w14:textId="77777777" w:rsidR="00A70D3C" w:rsidRPr="00BB233C" w:rsidRDefault="00A70D3C" w:rsidP="00360C7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985" w:type="pct"/>
            <w:shd w:val="clear" w:color="auto" w:fill="D9D9D9" w:themeFill="background1" w:themeFillShade="D9"/>
          </w:tcPr>
          <w:p w14:paraId="0B03789C" w14:textId="77777777" w:rsidR="00A70D3C" w:rsidRPr="00BB233C" w:rsidRDefault="00A70D3C" w:rsidP="00360C7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728" w:type="pct"/>
            <w:shd w:val="clear" w:color="auto" w:fill="D9D9D9" w:themeFill="background1" w:themeFillShade="D9"/>
          </w:tcPr>
          <w:p w14:paraId="1F36A542" w14:textId="77777777" w:rsidR="00A70D3C" w:rsidRPr="00BB233C" w:rsidRDefault="00A70D3C" w:rsidP="00360C7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061" w:type="pct"/>
            <w:shd w:val="clear" w:color="auto" w:fill="D9D9D9" w:themeFill="background1" w:themeFillShade="D9"/>
          </w:tcPr>
          <w:p w14:paraId="0E6E8B61" w14:textId="77777777" w:rsidR="00A70D3C" w:rsidRPr="00BB233C" w:rsidRDefault="00A70D3C" w:rsidP="00360C7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A70D3C" w:rsidRPr="00BB233C" w14:paraId="43739704" w14:textId="77777777" w:rsidTr="007650A8">
        <w:tc>
          <w:tcPr>
            <w:tcW w:w="226" w:type="pct"/>
          </w:tcPr>
          <w:p w14:paraId="24A175B1" w14:textId="77777777" w:rsidR="00A70D3C" w:rsidRPr="00BB233C" w:rsidRDefault="00A70D3C" w:rsidP="00360C7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985" w:type="pct"/>
          </w:tcPr>
          <w:p w14:paraId="612CBDC6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728" w:type="pct"/>
          </w:tcPr>
          <w:p w14:paraId="0C7930CC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2051A9C0" w14:textId="77777777" w:rsidR="00A70D3C" w:rsidRPr="00BB233C" w:rsidRDefault="00A70D3C" w:rsidP="00360C79">
            <w:pPr>
              <w:pStyle w:val="Akapitzlist"/>
              <w:numPr>
                <w:ilvl w:val="0"/>
                <w:numId w:val="3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BB233C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  <w:r w:rsidRPr="00BB233C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7E9E198" w14:textId="77777777" w:rsidR="00A70D3C" w:rsidRPr="00BB233C" w:rsidRDefault="00A70D3C" w:rsidP="00360C79">
            <w:pPr>
              <w:pStyle w:val="Akapitzlist"/>
              <w:numPr>
                <w:ilvl w:val="0"/>
                <w:numId w:val="3"/>
              </w:numPr>
              <w:spacing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wnioskodawca nie rozpoczął realizacji projektu przed dniem złożenia wniosku o dofinansowanie projektu lub złożył oświadczenie, że realizując projekt przed dniem złożenia wniosku o dofinansowanie projektu, przestrzegał obowiązujących przepisów prawa dotyczących danego projektu, zgodnie z art. 73 ust. 2 lit. f) rozporządzenia nr 2021/1060.</w:t>
            </w:r>
          </w:p>
          <w:p w14:paraId="628082EC" w14:textId="77777777" w:rsidR="00A70D3C" w:rsidRPr="00BB233C" w:rsidRDefault="00A70D3C" w:rsidP="00360C79">
            <w:pPr>
              <w:spacing w:line="276" w:lineRule="auto"/>
              <w:ind w:left="10"/>
              <w:rPr>
                <w:rFonts w:ascii="Arial" w:hAnsi="Arial" w:cs="Arial"/>
                <w:sz w:val="24"/>
                <w:szCs w:val="24"/>
              </w:rPr>
            </w:pPr>
          </w:p>
          <w:p w14:paraId="772B7791" w14:textId="78A0E0FA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1" w:name="_Hlk125528995"/>
            <w:r w:rsidRPr="00BB233C">
              <w:rPr>
                <w:rFonts w:ascii="Arial" w:hAnsi="Arial" w:cs="Arial"/>
                <w:sz w:val="24"/>
                <w:szCs w:val="24"/>
              </w:rPr>
              <w:t xml:space="preserve">Kryterium jest weryfikowane w oparciu o wniosek o dofinansowanie projektu </w:t>
            </w:r>
            <w:bookmarkEnd w:id="1"/>
            <w:r w:rsidRPr="00BB233C">
              <w:rPr>
                <w:rFonts w:ascii="Arial" w:hAnsi="Arial" w:cs="Arial"/>
                <w:sz w:val="24"/>
                <w:szCs w:val="24"/>
              </w:rPr>
              <w:t xml:space="preserve">i ewentualnie w zakresie pkt 2 w oparciu o oświadczenie wnioskodawcy (jeśli dotyczy) stanowiące załącznik do wniosku </w:t>
            </w:r>
            <w:r w:rsidRPr="00BB233C">
              <w:rPr>
                <w:rFonts w:ascii="Arial" w:hAnsi="Arial" w:cs="Arial"/>
                <w:sz w:val="24"/>
                <w:szCs w:val="24"/>
              </w:rPr>
              <w:lastRenderedPageBreak/>
              <w:t>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BB233C">
              <w:rPr>
                <w:rFonts w:ascii="Arial" w:hAnsi="Arial" w:cs="Arial"/>
                <w:sz w:val="24"/>
                <w:szCs w:val="24"/>
              </w:rPr>
              <w:t>dofinansowanie projektu opatrzony</w:t>
            </w:r>
            <w:r w:rsidR="000C7630">
              <w:rPr>
                <w:rFonts w:ascii="Arial" w:hAnsi="Arial" w:cs="Arial"/>
                <w:sz w:val="24"/>
                <w:szCs w:val="24"/>
              </w:rPr>
              <w:t xml:space="preserve"> elektronicznym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 podpisem kwalifikowanym</w:t>
            </w:r>
            <w:r w:rsidR="000C763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BB233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061" w:type="pct"/>
          </w:tcPr>
          <w:p w14:paraId="5996DBBA" w14:textId="77777777" w:rsidR="00A70D3C" w:rsidRPr="00BB233C" w:rsidRDefault="00A70D3C" w:rsidP="00360C7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0B7857B3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22C91B70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82E4E03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A70D3C" w:rsidRPr="00BB233C" w14:paraId="173A970B" w14:textId="77777777" w:rsidTr="007650A8">
        <w:tc>
          <w:tcPr>
            <w:tcW w:w="226" w:type="pct"/>
          </w:tcPr>
          <w:p w14:paraId="44754AB2" w14:textId="77777777" w:rsidR="00A70D3C" w:rsidRPr="00BB233C" w:rsidRDefault="00A70D3C" w:rsidP="00360C7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A.2</w:t>
            </w:r>
          </w:p>
        </w:tc>
        <w:tc>
          <w:tcPr>
            <w:tcW w:w="985" w:type="pct"/>
          </w:tcPr>
          <w:p w14:paraId="1D6A31E4" w14:textId="77777777" w:rsidR="00A70D3C" w:rsidRDefault="00A70D3C" w:rsidP="00360C7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</w:p>
          <w:p w14:paraId="174C86EA" w14:textId="77777777" w:rsidR="00824A41" w:rsidRDefault="00824A41" w:rsidP="00360C7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2BF6B20" w14:textId="02D938A6" w:rsidR="00B96148" w:rsidRPr="00BB233C" w:rsidRDefault="00B96148" w:rsidP="00360C7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96148">
              <w:rPr>
                <w:rFonts w:ascii="Arial" w:hAnsi="Arial" w:cs="Arial"/>
                <w:b/>
                <w:bCs/>
                <w:sz w:val="24"/>
                <w:szCs w:val="24"/>
              </w:rPr>
              <w:t>(dotyczy JST)</w:t>
            </w:r>
          </w:p>
        </w:tc>
        <w:tc>
          <w:tcPr>
            <w:tcW w:w="2728" w:type="pct"/>
          </w:tcPr>
          <w:p w14:paraId="039DB6F0" w14:textId="77777777" w:rsidR="0036414E" w:rsidRPr="00A634F6" w:rsidRDefault="0036414E" w:rsidP="0036414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634F6">
              <w:rPr>
                <w:rFonts w:ascii="Arial" w:hAnsi="Arial" w:cs="Arial"/>
                <w:sz w:val="24"/>
                <w:szCs w:val="24"/>
              </w:rPr>
              <w:t xml:space="preserve">W przypadku, gdy wnioskodawcą jest jednostka samorządu terytorialnego (lub podmiot przez nią kontrolowany lub od niej zależny), w kryterium sprawdzamy, czy przestrzega ona przepisów antydyskryminacyjnych, o których mowa w art. 9 ust. 3 rozporządzenia nr 2021/1060. </w:t>
            </w:r>
          </w:p>
          <w:p w14:paraId="547FC4C4" w14:textId="77777777" w:rsidR="0036414E" w:rsidRPr="00A634F6" w:rsidRDefault="0036414E" w:rsidP="0036414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634F6">
              <w:rPr>
                <w:rFonts w:ascii="Arial" w:hAnsi="Arial" w:cs="Arial"/>
                <w:sz w:val="24"/>
                <w:szCs w:val="24"/>
              </w:rPr>
              <w:t>W razie podjęcia przez ww. podmioty jakichkolwiek działań dyskryminujących, sprzecznych z zasadami, o których mowa w art. 9 ust. 3 rozporządzenia nr 2021/1060, wsparcie nie będzie udzielone.</w:t>
            </w:r>
          </w:p>
          <w:p w14:paraId="6F510537" w14:textId="650D427C" w:rsidR="00A70D3C" w:rsidRPr="00BB233C" w:rsidRDefault="0036414E" w:rsidP="00360C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634F6">
              <w:rPr>
                <w:rFonts w:ascii="Arial" w:hAnsi="Arial" w:cs="Arial"/>
                <w:sz w:val="24"/>
                <w:szCs w:val="24"/>
              </w:rPr>
              <w:t xml:space="preserve">Kryterium weryfikowane jest w oparciu </w:t>
            </w:r>
            <w:r w:rsidRPr="00F3523C">
              <w:rPr>
                <w:rFonts w:ascii="Arial" w:hAnsi="Arial" w:cs="Arial"/>
                <w:sz w:val="24"/>
                <w:szCs w:val="24"/>
              </w:rPr>
              <w:t xml:space="preserve">o oświadczenie zawarte we </w:t>
            </w:r>
            <w:r w:rsidRPr="00A634F6">
              <w:rPr>
                <w:rFonts w:ascii="Arial" w:hAnsi="Arial" w:cs="Arial"/>
                <w:sz w:val="24"/>
                <w:szCs w:val="24"/>
              </w:rPr>
              <w:t>wnios</w:t>
            </w:r>
            <w:r>
              <w:rPr>
                <w:rFonts w:ascii="Arial" w:hAnsi="Arial" w:cs="Arial"/>
                <w:sz w:val="24"/>
                <w:szCs w:val="24"/>
              </w:rPr>
              <w:t>ku</w:t>
            </w:r>
            <w:r w:rsidRPr="00A634F6">
              <w:rPr>
                <w:rFonts w:ascii="Arial" w:hAnsi="Arial" w:cs="Arial"/>
                <w:sz w:val="24"/>
                <w:szCs w:val="24"/>
              </w:rPr>
              <w:t xml:space="preserve"> o dofinansowanie projektu oraz listę prowadzoną przez Rzecznika Praw Obywatelskich, aktualną na dzień zakończenia naboru.</w:t>
            </w:r>
          </w:p>
        </w:tc>
        <w:tc>
          <w:tcPr>
            <w:tcW w:w="1061" w:type="pct"/>
          </w:tcPr>
          <w:p w14:paraId="5A85565A" w14:textId="77777777" w:rsidR="00F1347F" w:rsidRPr="00BB233C" w:rsidRDefault="00F1347F" w:rsidP="00F1347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484EAE62" w14:textId="77777777" w:rsidR="00F1347F" w:rsidRPr="00BB233C" w:rsidRDefault="00F1347F" w:rsidP="00F1347F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0D84D0D4" w14:textId="77777777" w:rsidR="00F1347F" w:rsidRPr="00BB233C" w:rsidRDefault="00F1347F" w:rsidP="00F1347F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7BD60E2" w14:textId="24B39478" w:rsidR="00A70D3C" w:rsidRPr="00BB233C" w:rsidRDefault="00F1347F" w:rsidP="00360C7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A70D3C" w:rsidRPr="00BB233C" w14:paraId="789416EB" w14:textId="77777777" w:rsidTr="007650A8">
        <w:tc>
          <w:tcPr>
            <w:tcW w:w="226" w:type="pct"/>
          </w:tcPr>
          <w:p w14:paraId="3DC14BC6" w14:textId="5A1BBB40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85" w:type="pct"/>
          </w:tcPr>
          <w:p w14:paraId="3B84CF69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jest zgodny z</w:t>
            </w: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zasad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ą</w:t>
            </w: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równości szans i niedyskryminacji, w tym dostępności dla osób z </w:t>
            </w: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niepełnosprawnościami</w:t>
            </w:r>
          </w:p>
        </w:tc>
        <w:tc>
          <w:tcPr>
            <w:tcW w:w="2728" w:type="pct"/>
          </w:tcPr>
          <w:p w14:paraId="7115B8DF" w14:textId="77777777" w:rsidR="00A70D3C" w:rsidRPr="006A5905" w:rsidRDefault="00A70D3C" w:rsidP="00360C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A5905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czy nie występują niezgodności zapisów wniosku o dofinansowanie projektu z zasadą równości szans i niedyskryminacji, określoną w art. 9 Rozporządzenia 2021/1060 oraz </w:t>
            </w:r>
            <w:r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6A5905">
              <w:rPr>
                <w:rFonts w:ascii="Arial" w:hAnsi="Arial" w:cs="Arial"/>
                <w:sz w:val="24"/>
                <w:szCs w:val="24"/>
              </w:rPr>
              <w:t xml:space="preserve">we wniosku o dofinansowanie projektu zadeklarowano dostępność wszystkich produktów projektu (które nie zostały uznane za neutralne) - zgodnie z załącznikiem nr 2 do Wytycznych </w:t>
            </w:r>
            <w:r w:rsidRPr="006A5905">
              <w:rPr>
                <w:rFonts w:ascii="Arial" w:hAnsi="Arial" w:cs="Arial"/>
                <w:sz w:val="24"/>
                <w:szCs w:val="24"/>
              </w:rPr>
              <w:lastRenderedPageBreak/>
              <w:t>dotyczących realizacji zasad równościowych w ramach funduszy unijnych na lata 2021-2027.</w:t>
            </w:r>
          </w:p>
          <w:p w14:paraId="69623906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8327850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61" w:type="pct"/>
          </w:tcPr>
          <w:p w14:paraId="433E8CCC" w14:textId="77777777" w:rsidR="00A70D3C" w:rsidRPr="00BB233C" w:rsidRDefault="00A70D3C" w:rsidP="00360C7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51AC5223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5AD7F55C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9ECB2CC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A70D3C" w:rsidRPr="00BB233C" w14:paraId="35793F54" w14:textId="77777777" w:rsidTr="007650A8">
        <w:tc>
          <w:tcPr>
            <w:tcW w:w="226" w:type="pct"/>
          </w:tcPr>
          <w:p w14:paraId="64403B44" w14:textId="74EB69E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85" w:type="pct"/>
          </w:tcPr>
          <w:p w14:paraId="0F2E9053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ze standardem minimum realizacji zasady równości kobiet i mężczyzn</w:t>
            </w:r>
          </w:p>
        </w:tc>
        <w:tc>
          <w:tcPr>
            <w:tcW w:w="2728" w:type="pct"/>
          </w:tcPr>
          <w:p w14:paraId="086373DB" w14:textId="77777777" w:rsidR="00A70D3C" w:rsidRPr="00BB233C" w:rsidRDefault="00A70D3C" w:rsidP="00360C79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BB233C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BB233C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Pr="00BB233C">
              <w:rPr>
                <w:rFonts w:ascii="Arial" w:hAnsi="Arial" w:cs="Arial"/>
                <w:sz w:val="24"/>
                <w:szCs w:val="24"/>
                <w:lang w:val="x-none"/>
              </w:rPr>
              <w:t xml:space="preserve"> Wytycznych dotyczących realizacji zasad równościowych w ramach funduszy unijnych na lata 2021-2027</w:t>
            </w:r>
            <w:r w:rsidRPr="00BB233C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6A6058C5" w14:textId="77777777" w:rsidR="00A70D3C" w:rsidRPr="00BB233C" w:rsidRDefault="00A70D3C" w:rsidP="00360C79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14:paraId="0D3A70F6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61" w:type="pct"/>
          </w:tcPr>
          <w:p w14:paraId="160C365B" w14:textId="77777777" w:rsidR="00A70D3C" w:rsidRPr="00BB233C" w:rsidRDefault="00A70D3C" w:rsidP="00360C7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6D8E023E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7BF905C5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B5F6382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A70D3C" w:rsidRPr="00BB233C" w14:paraId="46F4EC19" w14:textId="77777777" w:rsidTr="007650A8">
        <w:tc>
          <w:tcPr>
            <w:tcW w:w="226" w:type="pct"/>
          </w:tcPr>
          <w:p w14:paraId="077F4FD6" w14:textId="064AB31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85" w:type="pct"/>
          </w:tcPr>
          <w:p w14:paraId="3A2681CF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Kartą Praw </w:t>
            </w: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Podstawowych Unii Europejskiej</w:t>
            </w:r>
          </w:p>
        </w:tc>
        <w:tc>
          <w:tcPr>
            <w:tcW w:w="2728" w:type="pct"/>
          </w:tcPr>
          <w:p w14:paraId="724EBD76" w14:textId="77777777" w:rsidR="00A70D3C" w:rsidRPr="00456D40" w:rsidRDefault="00A70D3C" w:rsidP="00360C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</w:t>
            </w:r>
            <w:r w:rsidRPr="00BB233C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BB233C">
              <w:rPr>
                <w:rFonts w:ascii="Arial" w:hAnsi="Arial" w:cs="Arial"/>
                <w:sz w:val="24"/>
                <w:szCs w:val="24"/>
              </w:rPr>
              <w:t>jest zgodny z Kart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 Praw Podstawowych Unii Europejskiej z dnia 26 października 2012 r. (Dz. </w:t>
            </w:r>
            <w:r w:rsidRPr="00BB233C">
              <w:rPr>
                <w:rFonts w:ascii="Arial" w:hAnsi="Arial" w:cs="Arial"/>
                <w:sz w:val="24"/>
                <w:szCs w:val="24"/>
              </w:rPr>
              <w:lastRenderedPageBreak/>
              <w:t xml:space="preserve">Urz. UE C 326/391 z 26.10.2012) w zakresie </w:t>
            </w:r>
            <w:r w:rsidRPr="00456D40">
              <w:rPr>
                <w:rFonts w:ascii="Arial" w:hAnsi="Arial" w:cs="Arial"/>
                <w:sz w:val="24"/>
                <w:szCs w:val="24"/>
              </w:rPr>
              <w:t>odnoszącym się do sposobu realizacji, zakresu projektu i wnioskodawcy.</w:t>
            </w:r>
          </w:p>
          <w:p w14:paraId="51C73AD9" w14:textId="77777777" w:rsidR="00A70D3C" w:rsidRPr="00456D40" w:rsidRDefault="00A70D3C" w:rsidP="00360C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3296EB9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56D40">
              <w:rPr>
                <w:rFonts w:ascii="Arial" w:hAnsi="Arial" w:cs="Arial"/>
                <w:sz w:val="24"/>
                <w:szCs w:val="24"/>
              </w:rPr>
              <w:t>Zgodność projektu z Kartą praw podstawowych Unii Europejskiej z dnia 26 października 2012 r.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47898B85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2BA3EC4" w14:textId="77777777" w:rsidR="00A70D3C" w:rsidRPr="00BB233C" w:rsidRDefault="00A70D3C" w:rsidP="00360C79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61" w:type="pct"/>
          </w:tcPr>
          <w:p w14:paraId="3E06A9B0" w14:textId="77777777" w:rsidR="00A70D3C" w:rsidRPr="00BB233C" w:rsidRDefault="00A70D3C" w:rsidP="00360C7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20A89F88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Niespełnienie kryterium skutkuje skierowaniem wniosku do poprawy/uzupełnienia. </w:t>
            </w:r>
          </w:p>
          <w:p w14:paraId="7FFCDFAC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31DBD53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A70D3C" w:rsidRPr="00BB233C" w14:paraId="47455109" w14:textId="77777777" w:rsidTr="007650A8">
        <w:tc>
          <w:tcPr>
            <w:tcW w:w="226" w:type="pct"/>
          </w:tcPr>
          <w:p w14:paraId="3D1257D8" w14:textId="7AC529AE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85" w:type="pct"/>
          </w:tcPr>
          <w:p w14:paraId="03C0CE5E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728" w:type="pct"/>
          </w:tcPr>
          <w:p w14:paraId="16B997E9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BB233C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BB233C">
              <w:rPr>
                <w:rFonts w:ascii="Arial" w:hAnsi="Arial" w:cs="Arial"/>
                <w:sz w:val="24"/>
                <w:szCs w:val="24"/>
              </w:rPr>
              <w:t>jest zgodny z Konwencj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 o Prawach Osób Niepełnosprawnych sporządzoną w Nowym Jorku dnia 13 grudnia 2006 r. (Dz. U. z 2012 r. poz. 1169 z późn. zm.) w zakresie odnoszącym się do sposobu realizacji, zakresu projektu i wnioskodawcy.</w:t>
            </w:r>
          </w:p>
          <w:p w14:paraId="69057C1D" w14:textId="77777777" w:rsidR="00A70D3C" w:rsidRPr="00456D40" w:rsidRDefault="00A70D3C" w:rsidP="00360C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27766C3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56D40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z dnia 13 grudnia 2006 r.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09AE14D8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6625950" w14:textId="77777777" w:rsidR="00A70D3C" w:rsidRPr="00BB233C" w:rsidRDefault="00A70D3C" w:rsidP="00360C79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061" w:type="pct"/>
          </w:tcPr>
          <w:p w14:paraId="360950C4" w14:textId="77777777" w:rsidR="00A70D3C" w:rsidRPr="00BB233C" w:rsidRDefault="00A70D3C" w:rsidP="00360C7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1E6C4F0A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3C20F253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6FD1CC3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skutkuje przeprowadzeniem oceny na podstawie posiadanych </w:t>
            </w:r>
            <w:r w:rsidRPr="00BB233C">
              <w:rPr>
                <w:rFonts w:ascii="Arial" w:hAnsi="Arial" w:cs="Arial"/>
                <w:bCs/>
                <w:sz w:val="24"/>
                <w:szCs w:val="24"/>
              </w:rPr>
              <w:lastRenderedPageBreak/>
              <w:t>dokumentów. W takim przypadku ocena może być negatywna.</w:t>
            </w:r>
          </w:p>
        </w:tc>
      </w:tr>
      <w:tr w:rsidR="00A70D3C" w:rsidRPr="00BB233C" w14:paraId="689947BB" w14:textId="77777777" w:rsidTr="007650A8">
        <w:tc>
          <w:tcPr>
            <w:tcW w:w="226" w:type="pct"/>
          </w:tcPr>
          <w:p w14:paraId="4942AB33" w14:textId="78DCFE7B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85" w:type="pct"/>
          </w:tcPr>
          <w:p w14:paraId="1DAE90B5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728" w:type="pct"/>
          </w:tcPr>
          <w:p w14:paraId="4CF226AD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00C29A29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4A0CC2B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61" w:type="pct"/>
          </w:tcPr>
          <w:p w14:paraId="67C56D14" w14:textId="77777777" w:rsidR="00A70D3C" w:rsidRPr="00BB233C" w:rsidRDefault="00A70D3C" w:rsidP="00360C7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1BF68D4E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5C97B889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38F3962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</w:tbl>
    <w:p w14:paraId="4DCA645D" w14:textId="1D5B7F8B" w:rsidR="00BD2151" w:rsidRDefault="00BD2151" w:rsidP="00BD2151">
      <w:pPr>
        <w:pStyle w:val="Akapitzlist"/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p w14:paraId="5A38B5AF" w14:textId="77777777" w:rsidR="00A70D3C" w:rsidRPr="00EC48D0" w:rsidRDefault="00A70D3C" w:rsidP="00BD2151">
      <w:pPr>
        <w:pStyle w:val="Akapitzlist"/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p w14:paraId="68791228" w14:textId="77777777" w:rsidR="00BD2151" w:rsidRPr="00EC48D0" w:rsidRDefault="00BD2151" w:rsidP="00BD2151">
      <w:pPr>
        <w:pStyle w:val="Akapitzlist"/>
        <w:numPr>
          <w:ilvl w:val="0"/>
          <w:numId w:val="11"/>
        </w:num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EC48D0">
        <w:rPr>
          <w:rFonts w:ascii="Arial" w:hAnsi="Arial" w:cs="Arial"/>
          <w:b/>
          <w:bCs/>
          <w:sz w:val="24"/>
          <w:szCs w:val="24"/>
        </w:rPr>
        <w:t>Kryteria merytoryczne</w:t>
      </w:r>
    </w:p>
    <w:p w14:paraId="22D20019" w14:textId="77777777" w:rsidR="00A70D3C" w:rsidRPr="00BB233C" w:rsidRDefault="00A70D3C" w:rsidP="00A70D3C">
      <w:pPr>
        <w:pStyle w:val="Akapitzlist"/>
        <w:spacing w:after="0" w:line="276" w:lineRule="auto"/>
        <w:ind w:left="357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590"/>
        <w:gridCol w:w="1701"/>
        <w:gridCol w:w="8097"/>
        <w:gridCol w:w="3606"/>
      </w:tblGrid>
      <w:tr w:rsidR="00A70D3C" w:rsidRPr="00BB233C" w14:paraId="18BB1B54" w14:textId="77777777" w:rsidTr="00360C79">
        <w:trPr>
          <w:tblHeader/>
        </w:trPr>
        <w:tc>
          <w:tcPr>
            <w:tcW w:w="182" w:type="pct"/>
            <w:shd w:val="clear" w:color="auto" w:fill="D9D9D9" w:themeFill="background1" w:themeFillShade="D9"/>
          </w:tcPr>
          <w:p w14:paraId="6D5A9373" w14:textId="77777777" w:rsidR="00A70D3C" w:rsidRPr="00BB233C" w:rsidRDefault="00A70D3C" w:rsidP="00360C7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741" w:type="pct"/>
            <w:shd w:val="clear" w:color="auto" w:fill="D9D9D9" w:themeFill="background1" w:themeFillShade="D9"/>
          </w:tcPr>
          <w:p w14:paraId="46D790D9" w14:textId="77777777" w:rsidR="00A70D3C" w:rsidRPr="00BB233C" w:rsidRDefault="00A70D3C" w:rsidP="00360C7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026" w:type="pct"/>
            <w:shd w:val="clear" w:color="auto" w:fill="D9D9D9" w:themeFill="background1" w:themeFillShade="D9"/>
          </w:tcPr>
          <w:p w14:paraId="56DCA83A" w14:textId="77777777" w:rsidR="00A70D3C" w:rsidRPr="00BB233C" w:rsidRDefault="00A70D3C" w:rsidP="00360C7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051" w:type="pct"/>
            <w:shd w:val="clear" w:color="auto" w:fill="D9D9D9" w:themeFill="background1" w:themeFillShade="D9"/>
          </w:tcPr>
          <w:p w14:paraId="6A2E9947" w14:textId="77777777" w:rsidR="00A70D3C" w:rsidRPr="00BB233C" w:rsidRDefault="00A70D3C" w:rsidP="00360C7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A70D3C" w:rsidRPr="00BB233C" w14:paraId="50297252" w14:textId="77777777" w:rsidTr="00360C79">
        <w:tc>
          <w:tcPr>
            <w:tcW w:w="182" w:type="pct"/>
          </w:tcPr>
          <w:p w14:paraId="5D141385" w14:textId="77777777" w:rsidR="00A70D3C" w:rsidRPr="00BB233C" w:rsidRDefault="00A70D3C" w:rsidP="00360C7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741" w:type="pct"/>
          </w:tcPr>
          <w:p w14:paraId="663DC362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Potrzeba realizacji i grupa </w:t>
            </w:r>
            <w:r w:rsidRPr="00BB233C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docelowa projektu</w:t>
            </w:r>
          </w:p>
        </w:tc>
        <w:tc>
          <w:tcPr>
            <w:tcW w:w="3026" w:type="pct"/>
          </w:tcPr>
          <w:p w14:paraId="6A7D8048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 kryterium sprawdzimy, czy:</w:t>
            </w:r>
          </w:p>
          <w:p w14:paraId="6BAF49C2" w14:textId="77777777" w:rsidR="00A70D3C" w:rsidRPr="00BB233C" w:rsidRDefault="00A70D3C" w:rsidP="00360C79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 xml:space="preserve">wnioskodawca uzasadnił potrzebę realizacji projektu w kontekście problemu/ów grupy docelowej w powiązaniu ze specyficznymi jej </w:t>
            </w: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cechami, na obszarze realizacji projektu, na który/e to problem/y odpowiedź stanowi trafnie sformułowany cel projektu;</w:t>
            </w:r>
          </w:p>
          <w:p w14:paraId="3EAD7E21" w14:textId="77777777" w:rsidR="00A70D3C" w:rsidRPr="00BB233C" w:rsidRDefault="00A70D3C" w:rsidP="00360C79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 xml:space="preserve">dobór i opis grupy docelowej oraz sposób rekrutacji </w:t>
            </w:r>
            <w:bookmarkStart w:id="2" w:name="_Hlk126914034"/>
            <w:r>
              <w:rPr>
                <w:rFonts w:ascii="Arial" w:hAnsi="Arial" w:cs="Arial"/>
                <w:color w:val="000000"/>
                <w:sz w:val="24"/>
                <w:szCs w:val="24"/>
              </w:rPr>
              <w:t>(w tym weryfikacja kwalifikowalności grupy docelowej)</w:t>
            </w:r>
            <w:bookmarkEnd w:id="2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jest adekwatny do założeń projektu i Regulaminu wyboru projektów.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0CC8C23" w14:textId="77777777" w:rsidR="00A70D3C" w:rsidRPr="00BB233C" w:rsidRDefault="00A70D3C" w:rsidP="00360C79">
            <w:pPr>
              <w:pStyle w:val="Akapitzlist"/>
              <w:spacing w:line="276" w:lineRule="auto"/>
              <w:ind w:left="3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228CD84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Pr="00997512">
              <w:rPr>
                <w:rFonts w:ascii="Arial" w:hAnsi="Arial" w:cs="Arial"/>
                <w:color w:val="000000"/>
                <w:sz w:val="24"/>
                <w:szCs w:val="24"/>
              </w:rPr>
              <w:t>w zakresie zgodności z wytycznymi, o których mowa w ustawie wdrożeniowej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997512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526120A3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32DE554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051" w:type="pct"/>
          </w:tcPr>
          <w:p w14:paraId="42C3B8BC" w14:textId="77777777" w:rsidR="00A70D3C" w:rsidRPr="00BB233C" w:rsidRDefault="00A70D3C" w:rsidP="00360C7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6992C974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Niespełnienie kryterium skutkuje skierowaniem wniosku do poprawy/uzupełnienia. </w:t>
            </w:r>
          </w:p>
          <w:p w14:paraId="3F475A15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F57A388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A70D3C" w:rsidRPr="00BB233C" w14:paraId="42CCAE60" w14:textId="77777777" w:rsidTr="00360C79">
        <w:tc>
          <w:tcPr>
            <w:tcW w:w="182" w:type="pct"/>
          </w:tcPr>
          <w:p w14:paraId="61138C6D" w14:textId="77777777" w:rsidR="00A70D3C" w:rsidRPr="00BB233C" w:rsidRDefault="00A70D3C" w:rsidP="00360C7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B.2</w:t>
            </w:r>
          </w:p>
        </w:tc>
        <w:tc>
          <w:tcPr>
            <w:tcW w:w="741" w:type="pct"/>
          </w:tcPr>
          <w:p w14:paraId="45FF2D3B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3026" w:type="pct"/>
          </w:tcPr>
          <w:p w14:paraId="6976FF08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1522C481" w14:textId="77777777" w:rsidR="00A70D3C" w:rsidRDefault="00A70D3C" w:rsidP="00A70D3C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53AE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71D9403C" w14:textId="77777777" w:rsidR="00A70D3C" w:rsidRDefault="00A70D3C" w:rsidP="00A70D3C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53AE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3682208E" w14:textId="77777777" w:rsidR="00A70D3C" w:rsidRPr="006553AE" w:rsidRDefault="00A70D3C" w:rsidP="00A70D3C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53AE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3927AAA6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1CA6B96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Pr="002F6482">
              <w:rPr>
                <w:rFonts w:ascii="Arial" w:hAnsi="Arial" w:cs="Arial"/>
                <w:color w:val="000000"/>
                <w:sz w:val="24"/>
                <w:szCs w:val="24"/>
              </w:rPr>
              <w:t>w zakresie zgodności z wytycznymi, o których mowa w ustawie wdrożeniowej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2F6482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0D8E25B3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148ED17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  <w:p w14:paraId="05BC5384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pct"/>
          </w:tcPr>
          <w:p w14:paraId="24DC9F5C" w14:textId="77777777" w:rsidR="00A70D3C" w:rsidRPr="00BB233C" w:rsidRDefault="00A70D3C" w:rsidP="00360C7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EDA4CEF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57C655B9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ED37F6F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A70D3C" w:rsidRPr="00BB233C" w14:paraId="301E97B7" w14:textId="77777777" w:rsidTr="00360C79">
        <w:tc>
          <w:tcPr>
            <w:tcW w:w="182" w:type="pct"/>
          </w:tcPr>
          <w:p w14:paraId="414A65D4" w14:textId="77777777" w:rsidR="00A70D3C" w:rsidRPr="00BB233C" w:rsidRDefault="00A70D3C" w:rsidP="00360C7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B.3</w:t>
            </w:r>
          </w:p>
        </w:tc>
        <w:tc>
          <w:tcPr>
            <w:tcW w:w="741" w:type="pct"/>
          </w:tcPr>
          <w:p w14:paraId="5E313E65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3026" w:type="pct"/>
          </w:tcPr>
          <w:p w14:paraId="2233945E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2FCF8E4D" w14:textId="77777777" w:rsidR="00A70D3C" w:rsidRPr="00BB233C" w:rsidRDefault="00A70D3C" w:rsidP="00360C79">
            <w:pPr>
              <w:pStyle w:val="Akapitzlist"/>
              <w:numPr>
                <w:ilvl w:val="0"/>
                <w:numId w:val="17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zdiagnozowanego/ych problemu/ów oraz założonych celów/wskaźników;</w:t>
            </w:r>
          </w:p>
          <w:p w14:paraId="4892E3A2" w14:textId="77777777" w:rsidR="00A70D3C" w:rsidRPr="00BB233C" w:rsidRDefault="00A70D3C" w:rsidP="00360C79">
            <w:pPr>
              <w:pStyle w:val="Akapitzlist"/>
              <w:numPr>
                <w:ilvl w:val="0"/>
                <w:numId w:val="17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opis zadań jest adekwatny do założeń projektu;</w:t>
            </w:r>
          </w:p>
          <w:p w14:paraId="46339884" w14:textId="77777777" w:rsidR="00A70D3C" w:rsidRPr="00BB233C" w:rsidRDefault="00A70D3C" w:rsidP="00360C79">
            <w:pPr>
              <w:pStyle w:val="Akapitzlist"/>
              <w:numPr>
                <w:ilvl w:val="0"/>
                <w:numId w:val="17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zgodność planowanych działań z przepisami właściwymi dla obszaru merytorycznego i warunkami wsparcia określonymi w Regulaminie wyboru projektów;</w:t>
            </w:r>
          </w:p>
          <w:p w14:paraId="446ED18D" w14:textId="77777777" w:rsidR="00A70D3C" w:rsidRPr="00BB233C" w:rsidRDefault="00A70D3C" w:rsidP="00360C79">
            <w:pPr>
              <w:pStyle w:val="Akapitzlist"/>
              <w:numPr>
                <w:ilvl w:val="0"/>
                <w:numId w:val="17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6A69E0A4" w14:textId="77777777" w:rsidR="00A70D3C" w:rsidRPr="00BB233C" w:rsidRDefault="00A70D3C" w:rsidP="00360C79">
            <w:pPr>
              <w:pStyle w:val="Akapitzlist"/>
              <w:numPr>
                <w:ilvl w:val="0"/>
                <w:numId w:val="17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projekt zakłada zachowanie trwałości projektu w odniesieniu do wydatków ponoszonych jako cross-financing lub w sytuacji, gdy projekt podlega obowiązkowi utrzymania inwestycji zgodnie z obowiązującymi zasadami pomocy publicznej (o ile dotyczy);</w:t>
            </w:r>
          </w:p>
          <w:p w14:paraId="7ADBEC49" w14:textId="77777777" w:rsidR="00A70D3C" w:rsidRPr="00BB233C" w:rsidRDefault="00A70D3C" w:rsidP="00360C79">
            <w:pPr>
              <w:pStyle w:val="Akapitzlist"/>
              <w:numPr>
                <w:ilvl w:val="0"/>
                <w:numId w:val="17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62049E42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6383FFD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Pr="008764F6">
              <w:rPr>
                <w:rFonts w:ascii="Arial" w:hAnsi="Arial" w:cs="Arial"/>
                <w:color w:val="000000"/>
                <w:sz w:val="24"/>
                <w:szCs w:val="24"/>
              </w:rPr>
              <w:t>w zakresie zgodności z wytycznymi, o których mowa w ustawie wdrożeniowej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8764F6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16FBA9F9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FB47FDC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1" w:type="pct"/>
          </w:tcPr>
          <w:p w14:paraId="5A9A02EC" w14:textId="77777777" w:rsidR="00A70D3C" w:rsidRPr="00BB233C" w:rsidRDefault="00A70D3C" w:rsidP="00360C7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616EF611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78E2DE50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27791BC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A70D3C" w:rsidRPr="00BB233C" w14:paraId="709B4DC7" w14:textId="77777777" w:rsidTr="00360C79">
        <w:tc>
          <w:tcPr>
            <w:tcW w:w="182" w:type="pct"/>
          </w:tcPr>
          <w:p w14:paraId="20AF06B9" w14:textId="77777777" w:rsidR="00A70D3C" w:rsidRPr="00BB233C" w:rsidRDefault="00A70D3C" w:rsidP="00360C7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B.4</w:t>
            </w:r>
          </w:p>
        </w:tc>
        <w:tc>
          <w:tcPr>
            <w:tcW w:w="741" w:type="pct"/>
          </w:tcPr>
          <w:p w14:paraId="75A1A65E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3026" w:type="pct"/>
          </w:tcPr>
          <w:p w14:paraId="55786912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0763BA60" w14:textId="77777777" w:rsidR="00A70D3C" w:rsidRPr="00BB233C" w:rsidRDefault="00A70D3C" w:rsidP="00360C79">
            <w:pPr>
              <w:pStyle w:val="Akapitzlist"/>
              <w:numPr>
                <w:ilvl w:val="0"/>
                <w:numId w:val="20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doświadczenie wnioskodawcy w obszarze tematycznym, którego dotyczy realizowany projekt, na danym terytorium i w pracy z daną grupą docelową;</w:t>
            </w:r>
          </w:p>
          <w:p w14:paraId="17F19865" w14:textId="77777777" w:rsidR="00A70D3C" w:rsidRPr="00BB233C" w:rsidRDefault="00A70D3C" w:rsidP="00360C79">
            <w:pPr>
              <w:pStyle w:val="Akapitzlist"/>
              <w:numPr>
                <w:ilvl w:val="0"/>
                <w:numId w:val="20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projektu,</w:t>
            </w:r>
          </w:p>
          <w:p w14:paraId="2A7011EA" w14:textId="77777777" w:rsidR="00A70D3C" w:rsidRPr="00BB233C" w:rsidRDefault="00A70D3C" w:rsidP="00360C79">
            <w:pPr>
              <w:pStyle w:val="Akapitzlist"/>
              <w:numPr>
                <w:ilvl w:val="0"/>
                <w:numId w:val="20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opis potencjału i doświadczenia wnioskodawcy jest adekwatny do założeń projektu i Regulaminu wyboru projektów;</w:t>
            </w:r>
          </w:p>
          <w:p w14:paraId="286C12D4" w14:textId="77777777" w:rsidR="00A70D3C" w:rsidRPr="00BB233C" w:rsidRDefault="00A70D3C" w:rsidP="00360C79">
            <w:pPr>
              <w:pStyle w:val="Akapitzlist"/>
              <w:numPr>
                <w:ilvl w:val="0"/>
                <w:numId w:val="20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 xml:space="preserve">sposób zarządzania projektem. </w:t>
            </w:r>
          </w:p>
          <w:p w14:paraId="551B1A2B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BC7C495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Pr="008764F6">
              <w:rPr>
                <w:rFonts w:ascii="Arial" w:hAnsi="Arial" w:cs="Arial"/>
                <w:color w:val="000000"/>
                <w:sz w:val="24"/>
                <w:szCs w:val="24"/>
              </w:rPr>
              <w:t>w zakresie zgodności z wytycznymi, o których mowa w ustawie wdrożeniowej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8764F6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09CD3D42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1B3B823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1" w:type="pct"/>
          </w:tcPr>
          <w:p w14:paraId="06ABE22C" w14:textId="77777777" w:rsidR="00A70D3C" w:rsidRPr="00BB233C" w:rsidRDefault="00A70D3C" w:rsidP="00360C7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0B106218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Niespełnienie kryterium skutkuje skierowaniem wniosku do poprawy/uzupełnienia. </w:t>
            </w:r>
          </w:p>
          <w:p w14:paraId="0E8FD75D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F45B771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A70D3C" w:rsidRPr="00BB233C" w14:paraId="56150993" w14:textId="77777777" w:rsidTr="00360C79">
        <w:tc>
          <w:tcPr>
            <w:tcW w:w="182" w:type="pct"/>
          </w:tcPr>
          <w:p w14:paraId="1103C26F" w14:textId="77777777" w:rsidR="00A70D3C" w:rsidRPr="00BB233C" w:rsidRDefault="00A70D3C" w:rsidP="00360C7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B.5</w:t>
            </w:r>
          </w:p>
        </w:tc>
        <w:tc>
          <w:tcPr>
            <w:tcW w:w="741" w:type="pct"/>
          </w:tcPr>
          <w:p w14:paraId="5846C89B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3026" w:type="pct"/>
          </w:tcPr>
          <w:p w14:paraId="2E8AC990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1D635854" w14:textId="77777777" w:rsidR="00A70D3C" w:rsidRPr="00BB233C" w:rsidRDefault="00A70D3C" w:rsidP="00360C79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07405F24" w14:textId="77777777" w:rsidR="00A70D3C" w:rsidRPr="00BB233C" w:rsidRDefault="00A70D3C" w:rsidP="00360C79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4B8EACA3" w14:textId="77777777" w:rsidR="00A70D3C" w:rsidRPr="00BB233C" w:rsidRDefault="00A70D3C" w:rsidP="00360C79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3B81CAC6" w14:textId="77777777" w:rsidR="00A70D3C" w:rsidRPr="00BB233C" w:rsidRDefault="00A70D3C" w:rsidP="00360C79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7D4CD46F" w14:textId="77777777" w:rsidR="00A70D3C" w:rsidRPr="00BB233C" w:rsidRDefault="00A70D3C" w:rsidP="00360C79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077EA39C" w14:textId="77777777" w:rsidR="00A70D3C" w:rsidRPr="00BB233C" w:rsidRDefault="00A70D3C" w:rsidP="00360C79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20573FC3" w14:textId="77777777" w:rsidR="00A70D3C" w:rsidRPr="00BB233C" w:rsidRDefault="00A70D3C" w:rsidP="00360C79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są zgodne ze standardami lub cenami rynkowymi towarów lub usług,</w:t>
            </w:r>
          </w:p>
          <w:p w14:paraId="4E35D622" w14:textId="77777777" w:rsidR="00A70D3C" w:rsidRPr="00BB233C" w:rsidRDefault="00A70D3C" w:rsidP="00360C79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0264BC55" w14:textId="77777777" w:rsidR="00A70D3C" w:rsidRPr="00BB233C" w:rsidRDefault="00A70D3C" w:rsidP="00360C79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pośrednie, cross-financing, wkład własny, jednostki miar, błędne wyliczenia itp.).</w:t>
            </w:r>
          </w:p>
          <w:p w14:paraId="6D99C485" w14:textId="77777777" w:rsidR="00A70D3C" w:rsidRPr="00BB233C" w:rsidRDefault="00A70D3C" w:rsidP="00360C79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3F1512A3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678CC69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Pr="000A0C1C">
              <w:rPr>
                <w:rFonts w:ascii="Arial" w:hAnsi="Arial" w:cs="Arial"/>
                <w:color w:val="000000"/>
                <w:sz w:val="24"/>
                <w:szCs w:val="24"/>
              </w:rPr>
              <w:t>w zakresie zgodności z wytycznymi, o których mowa w ustawie wdrożeniowej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0A0C1C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03469FC8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76C61A5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1" w:type="pct"/>
          </w:tcPr>
          <w:p w14:paraId="23EAD44E" w14:textId="77777777" w:rsidR="00A70D3C" w:rsidRPr="00BB233C" w:rsidRDefault="00A70D3C" w:rsidP="00360C7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02DF8B42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54EE0B10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B2B4579" w14:textId="77777777" w:rsidR="00A70D3C" w:rsidRPr="00BB233C" w:rsidRDefault="00A70D3C" w:rsidP="00360C79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skutkuje przeprowadzeniem oceny na podstawie posiadanych dokumentów. W </w:t>
            </w:r>
            <w:r w:rsidRPr="00BB233C">
              <w:rPr>
                <w:rFonts w:ascii="Arial" w:hAnsi="Arial" w:cs="Arial"/>
                <w:bCs/>
                <w:sz w:val="24"/>
                <w:szCs w:val="24"/>
              </w:rPr>
              <w:lastRenderedPageBreak/>
              <w:t>takim przypadku ocena może być negatywna.</w:t>
            </w:r>
          </w:p>
        </w:tc>
      </w:tr>
    </w:tbl>
    <w:p w14:paraId="001D2559" w14:textId="77777777" w:rsidR="00A70D3C" w:rsidRPr="00BB233C" w:rsidRDefault="00A70D3C" w:rsidP="00A70D3C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4CCD8E8E" w14:textId="651F4E6A" w:rsidR="00BD2151" w:rsidRDefault="00BD2151" w:rsidP="00BD2151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7D1029F2" w14:textId="70262943" w:rsidR="00BD2151" w:rsidRDefault="00BD2151" w:rsidP="00BD2151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0309F564" w14:textId="31464094" w:rsidR="00BD2151" w:rsidRPr="00ED6703" w:rsidRDefault="00ED6703" w:rsidP="00ED6703">
      <w:pPr>
        <w:pStyle w:val="Akapitzlist"/>
        <w:numPr>
          <w:ilvl w:val="0"/>
          <w:numId w:val="11"/>
        </w:num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ED6703">
        <w:rPr>
          <w:rFonts w:ascii="Arial" w:hAnsi="Arial" w:cs="Arial"/>
          <w:b/>
          <w:bCs/>
          <w:sz w:val="24"/>
          <w:szCs w:val="24"/>
        </w:rPr>
        <w:t>Kryteria dostępu</w:t>
      </w:r>
    </w:p>
    <w:p w14:paraId="17A7635C" w14:textId="77777777" w:rsidR="00BD2151" w:rsidRPr="00BD2151" w:rsidRDefault="00BD2151" w:rsidP="00BD2151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723"/>
        <w:gridCol w:w="2417"/>
        <w:gridCol w:w="7248"/>
        <w:gridCol w:w="3606"/>
      </w:tblGrid>
      <w:tr w:rsidR="00083AC4" w:rsidRPr="00EB559C" w14:paraId="0272BCD8" w14:textId="77777777" w:rsidTr="008D3040">
        <w:trPr>
          <w:tblHeader/>
        </w:trPr>
        <w:tc>
          <w:tcPr>
            <w:tcW w:w="211" w:type="pct"/>
            <w:shd w:val="clear" w:color="auto" w:fill="D9D9D9" w:themeFill="background1" w:themeFillShade="D9"/>
          </w:tcPr>
          <w:p w14:paraId="1446A57B" w14:textId="77777777" w:rsidR="009807D0" w:rsidRPr="00EB559C" w:rsidRDefault="009807D0" w:rsidP="00EB559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559C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806" w:type="pct"/>
            <w:shd w:val="clear" w:color="auto" w:fill="D9D9D9" w:themeFill="background1" w:themeFillShade="D9"/>
          </w:tcPr>
          <w:p w14:paraId="75472284" w14:textId="77777777" w:rsidR="009807D0" w:rsidRPr="00EB559C" w:rsidRDefault="009807D0" w:rsidP="00EB559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559C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694" w:type="pct"/>
            <w:shd w:val="clear" w:color="auto" w:fill="D9D9D9" w:themeFill="background1" w:themeFillShade="D9"/>
          </w:tcPr>
          <w:p w14:paraId="4504230E" w14:textId="77777777" w:rsidR="009807D0" w:rsidRPr="00EB559C" w:rsidRDefault="009807D0" w:rsidP="00EB559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559C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288" w:type="pct"/>
            <w:shd w:val="clear" w:color="auto" w:fill="D9D9D9" w:themeFill="background1" w:themeFillShade="D9"/>
          </w:tcPr>
          <w:p w14:paraId="4AC1A8BA" w14:textId="77777777" w:rsidR="009807D0" w:rsidRPr="00EB559C" w:rsidRDefault="009807D0" w:rsidP="00EB559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559C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A70D3C" w:rsidRPr="00EB559C" w14:paraId="58E84E26" w14:textId="77777777" w:rsidTr="008D3040">
        <w:tc>
          <w:tcPr>
            <w:tcW w:w="211" w:type="pct"/>
          </w:tcPr>
          <w:p w14:paraId="363168E5" w14:textId="4D1642EB" w:rsidR="00A70D3C" w:rsidRPr="00EB559C" w:rsidRDefault="00A70D3C" w:rsidP="00A70D3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C.1</w:t>
            </w:r>
          </w:p>
        </w:tc>
        <w:tc>
          <w:tcPr>
            <w:tcW w:w="806" w:type="pct"/>
          </w:tcPr>
          <w:p w14:paraId="1AAC901D" w14:textId="77777777" w:rsidR="00A70D3C" w:rsidRDefault="00A70D3C" w:rsidP="00A70D3C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wybierany jest w sposób niekonkurencyjny</w:t>
            </w:r>
            <w:r w:rsidRPr="00BB233C" w:rsidDel="00C7126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2091E28C" w14:textId="1E8900BA" w:rsidR="004B5AD4" w:rsidRPr="00EB559C" w:rsidRDefault="004B5AD4" w:rsidP="00A70D3C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694" w:type="pct"/>
          </w:tcPr>
          <w:p w14:paraId="7457CE95" w14:textId="77777777" w:rsidR="00A70D3C" w:rsidRDefault="00A70D3C" w:rsidP="00A70D3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F043A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 w:rsidRPr="0068787C">
              <w:rPr>
                <w:rFonts w:ascii="Arial" w:hAnsi="Arial" w:cs="Arial"/>
                <w:color w:val="000000"/>
                <w:sz w:val="24"/>
                <w:szCs w:val="24"/>
              </w:rPr>
              <w:t xml:space="preserve">projekt oraz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wnioskodawca</w:t>
            </w:r>
            <w:r w:rsidRPr="0068787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są</w:t>
            </w:r>
            <w:r w:rsidRPr="0068787C">
              <w:rPr>
                <w:rFonts w:ascii="Arial" w:hAnsi="Arial" w:cs="Arial"/>
                <w:color w:val="000000"/>
                <w:sz w:val="24"/>
                <w:szCs w:val="24"/>
              </w:rPr>
              <w:t xml:space="preserve"> wskazani w Harmonogramie naboru wniosków o dofina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n</w:t>
            </w:r>
            <w:r w:rsidRPr="0068787C">
              <w:rPr>
                <w:rFonts w:ascii="Arial" w:hAnsi="Arial" w:cs="Arial"/>
                <w:color w:val="000000"/>
                <w:sz w:val="24"/>
                <w:szCs w:val="24"/>
              </w:rPr>
              <w:t>sowanie projektów dla programu Fundusze Europejskie dla Kujaw i Pomorza 2021-2027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(aktualnym na dzień ogłoszenia naboru)</w:t>
            </w:r>
            <w:r w:rsidRPr="00DF043A">
              <w:rPr>
                <w:rFonts w:ascii="Arial" w:hAnsi="Arial" w:cs="Arial"/>
              </w:rPr>
              <w:t>.</w:t>
            </w:r>
          </w:p>
          <w:p w14:paraId="2146F428" w14:textId="77777777" w:rsidR="0087768F" w:rsidRDefault="0087768F" w:rsidP="00A70D3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F982B7B" w14:textId="240FD650" w:rsidR="0087768F" w:rsidRDefault="0087768F" w:rsidP="00A70D3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Wnioskodawca: </w:t>
            </w:r>
            <w:r w:rsidRPr="0087768F">
              <w:rPr>
                <w:rFonts w:ascii="Arial" w:hAnsi="Arial" w:cs="Arial"/>
                <w:sz w:val="24"/>
                <w:szCs w:val="24"/>
              </w:rPr>
              <w:t>Samorząd Województwa Kujawsko-Pomorskiego</w:t>
            </w:r>
            <w:r>
              <w:rPr>
                <w:rFonts w:ascii="Arial" w:hAnsi="Arial" w:cs="Arial"/>
                <w:sz w:val="24"/>
                <w:szCs w:val="24"/>
              </w:rPr>
              <w:t>, Wojewódzki Urząd Pracy w Toruniu.</w:t>
            </w:r>
          </w:p>
          <w:p w14:paraId="1303757D" w14:textId="1853788B" w:rsidR="00A70D3C" w:rsidRPr="00907D77" w:rsidRDefault="00FD10AD" w:rsidP="00A70D3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FD10AD">
              <w:rPr>
                <w:rFonts w:ascii="Arial" w:hAnsi="Arial" w:cs="Arial"/>
                <w:sz w:val="24"/>
                <w:szCs w:val="24"/>
              </w:rPr>
              <w:t xml:space="preserve">artnerem może być każdy podmiot z katalogu określonego w polu „Typ beneficjenta – </w:t>
            </w:r>
            <w:r>
              <w:rPr>
                <w:rFonts w:ascii="Arial" w:hAnsi="Arial" w:cs="Arial"/>
                <w:sz w:val="24"/>
                <w:szCs w:val="24"/>
              </w:rPr>
              <w:t>szczegółowy</w:t>
            </w:r>
            <w:r w:rsidRPr="00FD10AD">
              <w:rPr>
                <w:rFonts w:ascii="Arial" w:hAnsi="Arial" w:cs="Arial"/>
                <w:sz w:val="24"/>
                <w:szCs w:val="24"/>
              </w:rPr>
              <w:t xml:space="preserve">” Szczegółowego Opisu Priorytetów w wersji aktualnej na dzień rozpoczęcia </w:t>
            </w:r>
            <w:r w:rsidR="0087768F">
              <w:rPr>
                <w:rFonts w:ascii="Arial" w:hAnsi="Arial" w:cs="Arial"/>
                <w:sz w:val="24"/>
                <w:szCs w:val="24"/>
              </w:rPr>
              <w:t>naboru</w:t>
            </w:r>
            <w:r w:rsidR="0087768F" w:rsidRPr="00FD10A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D10AD">
              <w:rPr>
                <w:rFonts w:ascii="Arial" w:hAnsi="Arial" w:cs="Arial"/>
                <w:sz w:val="24"/>
                <w:szCs w:val="24"/>
              </w:rPr>
              <w:t>z wyłączeniem osób fizycznych (nie dotyczy osób prowadzących działalność gospodarczą lub oświatową na podstawie przepisów odrębnych).</w:t>
            </w:r>
          </w:p>
          <w:p w14:paraId="17ACE808" w14:textId="06BEFC67" w:rsidR="00A70D3C" w:rsidRPr="00EB559C" w:rsidRDefault="00A70D3C" w:rsidP="00A70D3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07D7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harmonogram naboru wniosków o dofinansowanie projektów dla programu Fundusze Europejskie dla Kujaw i Pomorza 2021-2027.</w:t>
            </w:r>
          </w:p>
        </w:tc>
        <w:tc>
          <w:tcPr>
            <w:tcW w:w="1288" w:type="pct"/>
          </w:tcPr>
          <w:p w14:paraId="722590D8" w14:textId="77777777" w:rsidR="00A70D3C" w:rsidRPr="00BB233C" w:rsidRDefault="00A70D3C" w:rsidP="00A70D3C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3" w:name="_Hlk125463216"/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263294E6" w14:textId="77777777" w:rsidR="00A70D3C" w:rsidRPr="00BB233C" w:rsidRDefault="00A70D3C" w:rsidP="00A70D3C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7D86FAB7" w14:textId="77777777" w:rsidR="00A70D3C" w:rsidRPr="00BB233C" w:rsidRDefault="00A70D3C" w:rsidP="00A70D3C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F4E4635" w14:textId="3E4D4367" w:rsidR="00A70D3C" w:rsidRPr="00EB559C" w:rsidRDefault="00A70D3C" w:rsidP="00A70D3C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lastRenderedPageBreak/>
              <w:t>Niepoprawienie/nieuzupełnienie wskazanych błędów/braków skutkuje przeprowadzeniem oceny na podstawie posiadanych dokumentów. W takim przypadku ocena może być negatywna.</w:t>
            </w:r>
            <w:bookmarkEnd w:id="3"/>
          </w:p>
        </w:tc>
      </w:tr>
      <w:tr w:rsidR="00A70D3C" w:rsidRPr="00EB559C" w14:paraId="5E045169" w14:textId="77777777" w:rsidTr="008D3040">
        <w:tc>
          <w:tcPr>
            <w:tcW w:w="211" w:type="pct"/>
            <w:shd w:val="clear" w:color="auto" w:fill="FFFFFF" w:themeFill="background1"/>
          </w:tcPr>
          <w:p w14:paraId="1A6C8A76" w14:textId="26BDCEA8" w:rsidR="00A70D3C" w:rsidRPr="00EB559C" w:rsidRDefault="00A70D3C" w:rsidP="00A70D3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559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C.2</w:t>
            </w:r>
          </w:p>
        </w:tc>
        <w:tc>
          <w:tcPr>
            <w:tcW w:w="806" w:type="pct"/>
            <w:shd w:val="clear" w:color="auto" w:fill="FFFFFF" w:themeFill="background1"/>
          </w:tcPr>
          <w:p w14:paraId="5108A1F0" w14:textId="65AD2D05" w:rsidR="00A70D3C" w:rsidRPr="00EB559C" w:rsidRDefault="00A70D3C" w:rsidP="00A70D3C">
            <w:pPr>
              <w:pStyle w:val="Default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EB559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zapisami Szczegółowego Opisu Priorytetów</w:t>
            </w:r>
          </w:p>
        </w:tc>
        <w:tc>
          <w:tcPr>
            <w:tcW w:w="2694" w:type="pct"/>
            <w:shd w:val="clear" w:color="auto" w:fill="FFFFFF" w:themeFill="background1"/>
          </w:tcPr>
          <w:p w14:paraId="3C81C076" w14:textId="6364C8D0" w:rsidR="00A70D3C" w:rsidRPr="00EB559C" w:rsidRDefault="00A70D3C" w:rsidP="00A70D3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B559C">
              <w:rPr>
                <w:rFonts w:ascii="Arial" w:hAnsi="Arial" w:cs="Arial"/>
                <w:sz w:val="24"/>
                <w:szCs w:val="24"/>
              </w:rPr>
              <w:t>W kryterium sprawdzimy, czy projekt jest zgodny z zapisami Szczegółowego Opisu Priorytetów</w:t>
            </w:r>
            <w:r w:rsidR="007E3C59">
              <w:rPr>
                <w:rFonts w:ascii="Arial" w:hAnsi="Arial" w:cs="Arial"/>
                <w:sz w:val="24"/>
                <w:szCs w:val="24"/>
              </w:rPr>
              <w:t xml:space="preserve"> dla </w:t>
            </w:r>
            <w:r w:rsidR="00E41501">
              <w:rPr>
                <w:rFonts w:ascii="Arial" w:hAnsi="Arial" w:cs="Arial"/>
                <w:sz w:val="24"/>
                <w:szCs w:val="24"/>
              </w:rPr>
              <w:t>Działani</w:t>
            </w:r>
            <w:r w:rsidR="007E3C59">
              <w:rPr>
                <w:rFonts w:ascii="Arial" w:hAnsi="Arial" w:cs="Arial"/>
                <w:sz w:val="24"/>
                <w:szCs w:val="24"/>
              </w:rPr>
              <w:t>a</w:t>
            </w:r>
            <w:r w:rsidR="00E41501">
              <w:rPr>
                <w:rFonts w:ascii="Arial" w:hAnsi="Arial" w:cs="Arial"/>
                <w:sz w:val="24"/>
                <w:szCs w:val="24"/>
              </w:rPr>
              <w:t xml:space="preserve"> 8.23</w:t>
            </w:r>
            <w:r w:rsidRPr="00EB559C">
              <w:rPr>
                <w:rFonts w:ascii="Arial" w:hAnsi="Arial" w:cs="Arial"/>
                <w:sz w:val="24"/>
                <w:szCs w:val="24"/>
              </w:rPr>
              <w:t xml:space="preserve"> w wersji aktualnej na dzień rozpoczęcia postępowania:</w:t>
            </w:r>
          </w:p>
          <w:p w14:paraId="58C148EE" w14:textId="135D3CBC" w:rsidR="00A70D3C" w:rsidRDefault="00A70D3C" w:rsidP="00A70D3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B559C">
              <w:rPr>
                <w:rFonts w:ascii="Arial" w:hAnsi="Arial" w:cs="Arial"/>
                <w:sz w:val="24"/>
                <w:szCs w:val="24"/>
              </w:rPr>
              <w:t xml:space="preserve">w zakresie informacji wskazanych w polu „Opis działań” dotyczących </w:t>
            </w:r>
            <w:r w:rsidRPr="003404B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typu projektu nr </w:t>
            </w:r>
            <w:r w:rsidR="00E8418E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  <w:p w14:paraId="315CB17A" w14:textId="4D4AAEEC" w:rsidR="00562231" w:rsidRPr="00EB559C" w:rsidRDefault="00562231" w:rsidP="00341B1C">
            <w:pPr>
              <w:pStyle w:val="Akapitzlist"/>
              <w:spacing w:line="276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562231">
              <w:rPr>
                <w:rFonts w:ascii="Arial" w:hAnsi="Arial" w:cs="Arial"/>
                <w:sz w:val="24"/>
                <w:szCs w:val="24"/>
              </w:rPr>
              <w:t>W uzasadnionych przypadkach, jeśli wynika to z indywidualnych potrzeb uczestnika, możliwa jest realizacja elementów wsparcia wskazanych w typach operacji 1</w:t>
            </w:r>
            <w:ins w:id="4" w:author="Piotr Bugajski" w:date="2023-05-30T07:55:00Z">
              <w:r w:rsidR="00BA586D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del w:id="5" w:author="Piotr Bugajski" w:date="2023-05-24T10:34:00Z">
              <w:r w:rsidRPr="00562231" w:rsidDel="00F055B1">
                <w:rPr>
                  <w:rFonts w:ascii="Arial" w:hAnsi="Arial" w:cs="Arial"/>
                  <w:sz w:val="24"/>
                  <w:szCs w:val="24"/>
                </w:rPr>
                <w:delText>-</w:delText>
              </w:r>
            </w:del>
            <w:ins w:id="6" w:author="Piotr Bugajski" w:date="2023-05-24T10:34:00Z">
              <w:r w:rsidR="00F055B1">
                <w:rPr>
                  <w:rFonts w:ascii="Arial" w:hAnsi="Arial" w:cs="Arial"/>
                  <w:sz w:val="24"/>
                  <w:szCs w:val="24"/>
                </w:rPr>
                <w:t xml:space="preserve">i </w:t>
              </w:r>
            </w:ins>
            <w:commentRangeStart w:id="7"/>
            <w:r w:rsidRPr="00562231">
              <w:rPr>
                <w:rFonts w:ascii="Arial" w:hAnsi="Arial" w:cs="Arial"/>
                <w:sz w:val="24"/>
                <w:szCs w:val="24"/>
              </w:rPr>
              <w:t>3</w:t>
            </w:r>
            <w:commentRangeEnd w:id="7"/>
            <w:r w:rsidR="00F055B1">
              <w:rPr>
                <w:rStyle w:val="Odwoaniedokomentarza"/>
                <w:rFonts w:ascii="Calibri" w:eastAsia="Calibri" w:hAnsi="Calibri" w:cs="Times New Roman"/>
              </w:rPr>
              <w:commentReference w:id="7"/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A17B90B" w14:textId="554421C5" w:rsidR="00A70D3C" w:rsidRPr="00EB559C" w:rsidRDefault="00A70D3C" w:rsidP="00A70D3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B559C">
              <w:rPr>
                <w:rFonts w:ascii="Arial" w:hAnsi="Arial" w:cs="Arial"/>
                <w:sz w:val="24"/>
                <w:szCs w:val="24"/>
              </w:rPr>
              <w:t xml:space="preserve">w zakresie informacji wskazanych w polu „Dopuszczalny cross-financing </w:t>
            </w:r>
            <w:r w:rsidR="00E41501">
              <w:rPr>
                <w:rFonts w:ascii="Arial" w:hAnsi="Arial" w:cs="Arial"/>
                <w:sz w:val="24"/>
                <w:szCs w:val="24"/>
              </w:rPr>
              <w:t>(</w:t>
            </w:r>
            <w:r w:rsidR="00E41501" w:rsidRPr="00EB559C">
              <w:rPr>
                <w:rFonts w:ascii="Arial" w:hAnsi="Arial" w:cs="Arial"/>
                <w:sz w:val="24"/>
                <w:szCs w:val="24"/>
              </w:rPr>
              <w:t>%</w:t>
            </w:r>
            <w:r w:rsidR="00E41501">
              <w:rPr>
                <w:rFonts w:ascii="Arial" w:hAnsi="Arial" w:cs="Arial"/>
                <w:sz w:val="24"/>
                <w:szCs w:val="24"/>
              </w:rPr>
              <w:t>)</w:t>
            </w:r>
            <w:r w:rsidR="00E41501" w:rsidRPr="00EB559C">
              <w:rPr>
                <w:rFonts w:ascii="Arial" w:hAnsi="Arial" w:cs="Arial"/>
                <w:sz w:val="24"/>
                <w:szCs w:val="24"/>
              </w:rPr>
              <w:t>”;</w:t>
            </w:r>
          </w:p>
          <w:p w14:paraId="4B2281A9" w14:textId="224D69C1" w:rsidR="00A70D3C" w:rsidRPr="00EB559C" w:rsidRDefault="00A70D3C" w:rsidP="00A70D3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B559C">
              <w:rPr>
                <w:rFonts w:ascii="Arial" w:hAnsi="Arial" w:cs="Arial"/>
                <w:sz w:val="24"/>
                <w:szCs w:val="24"/>
              </w:rPr>
              <w:t>w zakresie informacji wskazanych w polu „</w:t>
            </w:r>
            <w:r w:rsidR="007E3C59" w:rsidRPr="007E3C59">
              <w:rPr>
                <w:rFonts w:ascii="Arial" w:hAnsi="Arial" w:cs="Arial"/>
                <w:sz w:val="24"/>
                <w:szCs w:val="24"/>
              </w:rPr>
              <w:t>Maksymalny % poziom dofinansowania całkowitego wydatków kwalifikowalnych na poziomie projektu (środki UE + współfinansowanie ze środków krajowych przyznane beneficjentowi przez właściwą instytucję)</w:t>
            </w:r>
            <w:r w:rsidRPr="00EB559C">
              <w:rPr>
                <w:rFonts w:ascii="Arial" w:hAnsi="Arial" w:cs="Arial"/>
                <w:sz w:val="24"/>
                <w:szCs w:val="24"/>
              </w:rPr>
              <w:t>”;</w:t>
            </w:r>
          </w:p>
          <w:p w14:paraId="05D4FFBF" w14:textId="31C6F7C3" w:rsidR="00A70D3C" w:rsidRDefault="00A70D3C" w:rsidP="00A70D3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B559C">
              <w:rPr>
                <w:rFonts w:ascii="Arial" w:hAnsi="Arial" w:cs="Arial"/>
                <w:sz w:val="24"/>
                <w:szCs w:val="24"/>
              </w:rPr>
              <w:lastRenderedPageBreak/>
              <w:t>w zakresie informacji wskazanych w polu „Minimalny wkład własny beneficjenta”;</w:t>
            </w:r>
          </w:p>
          <w:p w14:paraId="30FC4289" w14:textId="77777777" w:rsidR="00A70D3C" w:rsidRPr="00341B1C" w:rsidRDefault="00A70D3C" w:rsidP="00341B1C">
            <w:pPr>
              <w:pStyle w:val="Akapitzlist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14:paraId="5339628E" w14:textId="606F82DD" w:rsidR="00A70D3C" w:rsidRPr="00EB559C" w:rsidRDefault="00A70D3C" w:rsidP="00A70D3C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559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88" w:type="pct"/>
            <w:shd w:val="clear" w:color="auto" w:fill="FFFFFF" w:themeFill="background1"/>
          </w:tcPr>
          <w:p w14:paraId="396696FE" w14:textId="77777777" w:rsidR="00390765" w:rsidRPr="00BB233C" w:rsidRDefault="00390765" w:rsidP="0039076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2FBB5EAC" w14:textId="77777777" w:rsidR="00390765" w:rsidRPr="00BB233C" w:rsidRDefault="00390765" w:rsidP="0039076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422BC281" w14:textId="77777777" w:rsidR="00390765" w:rsidRPr="00BB233C" w:rsidRDefault="00390765" w:rsidP="0039076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B86D0C7" w14:textId="23D1966C" w:rsidR="00A70D3C" w:rsidRPr="00EB559C" w:rsidRDefault="00390765" w:rsidP="00390765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A70D3C" w:rsidRPr="00EB559C" w14:paraId="69890F62" w14:textId="77777777" w:rsidTr="008D3040">
        <w:tblPrEx>
          <w:tblLook w:val="04A0" w:firstRow="1" w:lastRow="0" w:firstColumn="1" w:lastColumn="0" w:noHBand="0" w:noVBand="1"/>
        </w:tblPrEx>
        <w:tc>
          <w:tcPr>
            <w:tcW w:w="211" w:type="pct"/>
          </w:tcPr>
          <w:p w14:paraId="7A955949" w14:textId="56871C27" w:rsidR="00A70D3C" w:rsidRPr="00EB559C" w:rsidRDefault="00A70D3C" w:rsidP="00A70D3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559C">
              <w:rPr>
                <w:rFonts w:ascii="Arial" w:hAnsi="Arial" w:cs="Arial"/>
                <w:b/>
                <w:bCs/>
                <w:sz w:val="24"/>
                <w:szCs w:val="24"/>
              </w:rPr>
              <w:t>C.3</w:t>
            </w:r>
          </w:p>
        </w:tc>
        <w:tc>
          <w:tcPr>
            <w:tcW w:w="806" w:type="pct"/>
          </w:tcPr>
          <w:p w14:paraId="42A2CC26" w14:textId="77777777" w:rsidR="00A70D3C" w:rsidRPr="00EB559C" w:rsidRDefault="00A70D3C" w:rsidP="00A70D3C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559C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</w:t>
            </w:r>
          </w:p>
          <w:p w14:paraId="7A7E9582" w14:textId="77777777" w:rsidR="00A70D3C" w:rsidRPr="00EB559C" w:rsidRDefault="00A70D3C" w:rsidP="00A70D3C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559C">
              <w:rPr>
                <w:rFonts w:ascii="Arial" w:hAnsi="Arial" w:cs="Arial"/>
                <w:b/>
                <w:bCs/>
                <w:sz w:val="24"/>
                <w:szCs w:val="24"/>
              </w:rPr>
              <w:t>do właściwej grupy</w:t>
            </w:r>
          </w:p>
          <w:p w14:paraId="4E8F512F" w14:textId="653A95E8" w:rsidR="00A70D3C" w:rsidRPr="00EB559C" w:rsidRDefault="00A70D3C" w:rsidP="00A70D3C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B559C">
              <w:rPr>
                <w:rFonts w:ascii="Arial" w:hAnsi="Arial" w:cs="Arial"/>
                <w:b/>
                <w:bCs/>
                <w:sz w:val="24"/>
                <w:szCs w:val="24"/>
              </w:rPr>
              <w:t>docelowej</w:t>
            </w:r>
          </w:p>
        </w:tc>
        <w:tc>
          <w:tcPr>
            <w:tcW w:w="2694" w:type="pct"/>
          </w:tcPr>
          <w:p w14:paraId="1395E4E3" w14:textId="77777777" w:rsidR="00A70D3C" w:rsidRPr="00EB559C" w:rsidRDefault="00A70D3C" w:rsidP="00A70D3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B559C">
              <w:rPr>
                <w:rFonts w:ascii="Arial" w:hAnsi="Arial" w:cs="Arial"/>
                <w:sz w:val="24"/>
                <w:szCs w:val="24"/>
              </w:rPr>
              <w:t>W kryterium sprawdzimy, czy projekt jest realizowany na obszarze objętym FEdKP 2021-2027, tj. projekty skierowane do osób fizycznych w ramach FEdKP 2021-2027 obejmują osoby mieszkające w rozumieniu Kodeksu cywilnego lub pracujące lub uczące się na terenie województwa kujawsko- pomorskiego, a w przypadku innych podmiotów posiadają one jednostkę organizacyjną na obszarze województwa kujawsko-pomorskiego</w:t>
            </w:r>
          </w:p>
          <w:p w14:paraId="787A98C0" w14:textId="77777777" w:rsidR="00A70D3C" w:rsidRPr="00EB559C" w:rsidRDefault="00A70D3C" w:rsidP="00A70D3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B559C">
              <w:rPr>
                <w:rFonts w:ascii="Arial" w:hAnsi="Arial" w:cs="Arial"/>
                <w:sz w:val="24"/>
                <w:szCs w:val="24"/>
              </w:rPr>
              <w:t>oraz</w:t>
            </w:r>
          </w:p>
          <w:p w14:paraId="1242F81C" w14:textId="39B98D69" w:rsidR="00A70D3C" w:rsidRPr="00EB559C" w:rsidRDefault="00A70D3C" w:rsidP="00A70D3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B559C">
              <w:rPr>
                <w:rFonts w:ascii="Arial" w:hAnsi="Arial" w:cs="Arial"/>
                <w:sz w:val="24"/>
                <w:szCs w:val="24"/>
              </w:rPr>
              <w:t>ocenie podlega, czy projekt jest skierowany do wymienionych poniżej grup</w:t>
            </w:r>
            <w:ins w:id="8" w:author="Piotr Bugajski" w:date="2023-05-24T10:38:00Z">
              <w:r w:rsidR="00F055B1">
                <w:rPr>
                  <w:rStyle w:val="Odwoanieprzypisudolnego"/>
                  <w:rFonts w:ascii="Arial" w:hAnsi="Arial" w:cs="Arial"/>
                  <w:sz w:val="24"/>
                  <w:szCs w:val="24"/>
                </w:rPr>
                <w:footnoteReference w:id="4"/>
              </w:r>
            </w:ins>
            <w:r w:rsidRPr="00EB559C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CEA661F" w14:textId="579ECE7A" w:rsidR="00A70D3C" w:rsidRPr="00341B1C" w:rsidRDefault="00A70D3C" w:rsidP="00A70D3C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41B1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-  obywatele państw trzecich; </w:t>
            </w:r>
          </w:p>
          <w:p w14:paraId="301B5E93" w14:textId="28DE84C5" w:rsidR="00A70D3C" w:rsidRPr="00341B1C" w:rsidRDefault="00A70D3C" w:rsidP="00A70D3C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41B1C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- otoczenie obywateli państw trzecich</w:t>
            </w:r>
            <w:del w:id="35" w:author="Piotr Bugajski" w:date="2023-05-24T10:35:00Z">
              <w:r w:rsidRPr="00341B1C" w:rsidDel="00F055B1">
                <w:rPr>
                  <w:rFonts w:ascii="Arial" w:hAnsi="Arial" w:cs="Arial"/>
                  <w:b/>
                  <w:bCs/>
                  <w:color w:val="000000" w:themeColor="text1"/>
                  <w:sz w:val="24"/>
                  <w:szCs w:val="24"/>
                </w:rPr>
                <w:delText>, w tym migrantów, w tym osoby pełniące obowiązki opiekuńcze</w:delText>
              </w:r>
            </w:del>
            <w:r w:rsidRPr="00341B1C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41B1C">
              <w:rPr>
                <w:rFonts w:ascii="Arial" w:hAnsi="Arial" w:cs="Arial"/>
                <w:color w:val="000000" w:themeColor="text1"/>
                <w:sz w:val="24"/>
                <w:szCs w:val="24"/>
              </w:rPr>
              <w:t>(</w:t>
            </w:r>
            <w:ins w:id="36" w:author="Piotr Bugajski" w:date="2023-05-24T10:35:00Z">
              <w:r w:rsidR="00F055B1" w:rsidRPr="00F055B1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t xml:space="preserve">pracodawcy, </w:t>
              </w:r>
              <w:r w:rsidR="00F055B1" w:rsidRPr="00F055B1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lastRenderedPageBreak/>
                <w:t>społeczeństwo przyjmujące i jego instytucje</w:t>
              </w:r>
            </w:ins>
            <w:del w:id="37" w:author="Piotr Bugajski" w:date="2023-05-24T10:35:00Z">
              <w:r w:rsidRPr="00341B1C" w:rsidDel="00F055B1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delText>udział tylko w przypadku objęcia wsparciem w projekcie grupy: obywateli państw trzecich</w:delText>
              </w:r>
            </w:del>
            <w:r w:rsidRPr="00341B1C">
              <w:rPr>
                <w:rFonts w:ascii="Arial" w:hAnsi="Arial" w:cs="Arial"/>
                <w:color w:val="000000" w:themeColor="text1"/>
                <w:sz w:val="24"/>
                <w:szCs w:val="24"/>
              </w:rPr>
              <w:t>)</w:t>
            </w:r>
            <w:del w:id="38" w:author="Piotr Bugajski" w:date="2023-05-24T10:46:00Z">
              <w:r w:rsidR="002A64A6" w:rsidDel="00B630EB">
                <w:rPr>
                  <w:rStyle w:val="Odwoanieprzypisudolnego"/>
                  <w:rFonts w:ascii="Arial" w:hAnsi="Arial" w:cs="Arial"/>
                  <w:color w:val="000000" w:themeColor="text1"/>
                  <w:sz w:val="24"/>
                  <w:szCs w:val="24"/>
                </w:rPr>
                <w:footnoteReference w:id="5"/>
              </w:r>
            </w:del>
            <w:r w:rsidRPr="00341B1C">
              <w:rPr>
                <w:rFonts w:ascii="Arial" w:hAnsi="Arial" w:cs="Arial"/>
                <w:color w:val="000000" w:themeColor="text1"/>
                <w:sz w:val="24"/>
                <w:szCs w:val="24"/>
              </w:rPr>
              <w:t>;</w:t>
            </w:r>
          </w:p>
          <w:p w14:paraId="28377C5B" w14:textId="77777777" w:rsidR="00A70D3C" w:rsidRPr="00EB559C" w:rsidRDefault="00A70D3C" w:rsidP="00A70D3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B2A6817" w14:textId="25080392" w:rsidR="00A70D3C" w:rsidRPr="00EB559C" w:rsidRDefault="00A70D3C" w:rsidP="00A70D3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B559C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288" w:type="pct"/>
          </w:tcPr>
          <w:p w14:paraId="1D1BF48C" w14:textId="77777777" w:rsidR="00390765" w:rsidRPr="00BB233C" w:rsidRDefault="00390765" w:rsidP="0039076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54816524" w14:textId="77777777" w:rsidR="00390765" w:rsidRPr="00BB233C" w:rsidRDefault="00390765" w:rsidP="0039076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0311FE75" w14:textId="77777777" w:rsidR="00390765" w:rsidRPr="00BB233C" w:rsidRDefault="00390765" w:rsidP="0039076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4E82966" w14:textId="645B82F4" w:rsidR="00A70D3C" w:rsidRPr="00EB559C" w:rsidRDefault="00390765" w:rsidP="00390765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156B2E" w:rsidRPr="00EB559C" w14:paraId="1A9573B2" w14:textId="77777777" w:rsidTr="008D3040">
        <w:tblPrEx>
          <w:tblLook w:val="04A0" w:firstRow="1" w:lastRow="0" w:firstColumn="1" w:lastColumn="0" w:noHBand="0" w:noVBand="1"/>
        </w:tblPrEx>
        <w:tc>
          <w:tcPr>
            <w:tcW w:w="211" w:type="pct"/>
          </w:tcPr>
          <w:p w14:paraId="6F320CBB" w14:textId="2F518259" w:rsidR="00156B2E" w:rsidRDefault="00156B2E" w:rsidP="00A70D3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C.4</w:t>
            </w:r>
          </w:p>
        </w:tc>
        <w:tc>
          <w:tcPr>
            <w:tcW w:w="806" w:type="pct"/>
          </w:tcPr>
          <w:p w14:paraId="6E1F42F7" w14:textId="379D8C19" w:rsidR="00156B2E" w:rsidRDefault="006E470E" w:rsidP="00A70D3C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E470E">
              <w:rPr>
                <w:rFonts w:ascii="Arial" w:hAnsi="Arial" w:cs="Arial"/>
                <w:b/>
                <w:bCs/>
                <w:sz w:val="24"/>
                <w:szCs w:val="24"/>
              </w:rPr>
              <w:t>Projekt zakłada indywidualizacje wsparcia</w:t>
            </w:r>
          </w:p>
        </w:tc>
        <w:tc>
          <w:tcPr>
            <w:tcW w:w="2694" w:type="pct"/>
          </w:tcPr>
          <w:p w14:paraId="6FA03B90" w14:textId="77777777" w:rsidR="00AE3E8C" w:rsidRPr="002A64A6" w:rsidRDefault="006E470E" w:rsidP="00AE3E8C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E470E">
              <w:rPr>
                <w:rFonts w:ascii="Arial" w:hAnsi="Arial" w:cs="Arial"/>
                <w:sz w:val="24"/>
                <w:szCs w:val="24"/>
              </w:rPr>
              <w:t>W kryterium sprawdzimy, czy Wnioskodawca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E3E8C" w:rsidRPr="00AE3E8C">
              <w:rPr>
                <w:rFonts w:ascii="Arial" w:hAnsi="Arial" w:cs="Arial"/>
                <w:sz w:val="24"/>
                <w:szCs w:val="24"/>
              </w:rPr>
              <w:t xml:space="preserve">zapewnia, że szczególny nacisk zostanie położony na </w:t>
            </w:r>
            <w:r w:rsidR="00AE3E8C" w:rsidRPr="002A64A6">
              <w:rPr>
                <w:rFonts w:ascii="Arial" w:hAnsi="Arial" w:cs="Arial"/>
                <w:b/>
                <w:bCs/>
                <w:sz w:val="24"/>
                <w:szCs w:val="24"/>
              </w:rPr>
              <w:t>indywidualizację</w:t>
            </w:r>
          </w:p>
          <w:p w14:paraId="222E4959" w14:textId="44038011" w:rsidR="00AE3E8C" w:rsidRPr="00AE3E8C" w:rsidRDefault="00AE3E8C" w:rsidP="00AE3E8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A64A6">
              <w:rPr>
                <w:rFonts w:ascii="Arial" w:hAnsi="Arial" w:cs="Arial"/>
                <w:b/>
                <w:bCs/>
                <w:sz w:val="24"/>
                <w:szCs w:val="24"/>
              </w:rPr>
              <w:t>wsparcia.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E3E8C">
              <w:rPr>
                <w:rFonts w:ascii="Arial" w:hAnsi="Arial" w:cs="Arial"/>
                <w:sz w:val="24"/>
                <w:szCs w:val="24"/>
              </w:rPr>
              <w:t>Powinno być ono zróżnicowane pod względem kategorii osób, do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E3E8C">
              <w:rPr>
                <w:rFonts w:ascii="Arial" w:hAnsi="Arial" w:cs="Arial"/>
                <w:sz w:val="24"/>
                <w:szCs w:val="24"/>
              </w:rPr>
              <w:t>których jest kierowane, przy uwzględnieniu takich elementów jak np. ich sytuacja</w:t>
            </w:r>
            <w:r w:rsidR="00A30A6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E3E8C">
              <w:rPr>
                <w:rFonts w:ascii="Arial" w:hAnsi="Arial" w:cs="Arial"/>
                <w:sz w:val="24"/>
                <w:szCs w:val="24"/>
              </w:rPr>
              <w:t xml:space="preserve">na rynku pracy, znajomość języka polskiego, </w:t>
            </w: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Pr="00AE3E8C">
              <w:rPr>
                <w:rFonts w:ascii="Arial" w:hAnsi="Arial" w:cs="Arial"/>
                <w:sz w:val="24"/>
                <w:szCs w:val="24"/>
              </w:rPr>
              <w:t>ykształcenie (w tym zdobyte poza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E3E8C">
              <w:rPr>
                <w:rFonts w:ascii="Arial" w:hAnsi="Arial" w:cs="Arial"/>
                <w:sz w:val="24"/>
                <w:szCs w:val="24"/>
              </w:rPr>
              <w:t>Polską) i posiadane kwalifikacje, posiadane kompetencje, które mogą być</w:t>
            </w:r>
          </w:p>
          <w:p w14:paraId="655FCD9D" w14:textId="36E063EB" w:rsidR="00156B2E" w:rsidRDefault="00AE3E8C" w:rsidP="00AE3E8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E3E8C">
              <w:rPr>
                <w:rFonts w:ascii="Arial" w:hAnsi="Arial" w:cs="Arial"/>
                <w:sz w:val="24"/>
                <w:szCs w:val="24"/>
              </w:rPr>
              <w:lastRenderedPageBreak/>
              <w:t>poddane walidacji zgodnie z Zintegrowany</w:t>
            </w: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AE3E8C">
              <w:rPr>
                <w:rFonts w:ascii="Arial" w:hAnsi="Arial" w:cs="Arial"/>
                <w:sz w:val="24"/>
                <w:szCs w:val="24"/>
              </w:rPr>
              <w:t xml:space="preserve"> System Kwalifikacji, rodzaj wykonywanej lub poszukiwanej pracy,</w:t>
            </w:r>
            <w:r w:rsidR="00A30A6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E3E8C">
              <w:rPr>
                <w:rFonts w:ascii="Arial" w:hAnsi="Arial" w:cs="Arial"/>
                <w:sz w:val="24"/>
                <w:szCs w:val="24"/>
              </w:rPr>
              <w:t>różnice kulturowe, płeć, wiek, status migracyjny, itp.</w:t>
            </w:r>
          </w:p>
          <w:p w14:paraId="27F90137" w14:textId="77777777" w:rsidR="00AE3E8C" w:rsidRDefault="00AE3E8C" w:rsidP="00AE3E8C">
            <w:pPr>
              <w:rPr>
                <w:rFonts w:ascii="Arial" w:hAnsi="Arial" w:cs="Arial"/>
                <w:sz w:val="24"/>
                <w:szCs w:val="24"/>
              </w:rPr>
            </w:pPr>
          </w:p>
          <w:p w14:paraId="4058E043" w14:textId="69525F9F" w:rsidR="00AE3E8C" w:rsidRPr="00AE3E8C" w:rsidRDefault="00AE3E8C" w:rsidP="002A64A6">
            <w:pPr>
              <w:rPr>
                <w:rFonts w:ascii="Arial" w:hAnsi="Arial" w:cs="Arial"/>
                <w:sz w:val="24"/>
                <w:szCs w:val="24"/>
              </w:rPr>
            </w:pPr>
            <w:r w:rsidRPr="00AE3E8C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288" w:type="pct"/>
          </w:tcPr>
          <w:p w14:paraId="113E5A0F" w14:textId="77777777" w:rsidR="00AE3E8C" w:rsidRPr="00AE3E8C" w:rsidRDefault="00AE3E8C" w:rsidP="00AE3E8C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E3E8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20119CE9" w14:textId="77777777" w:rsidR="00AE3E8C" w:rsidRPr="00AE3E8C" w:rsidRDefault="00AE3E8C" w:rsidP="00AE3E8C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E3E8C">
              <w:rPr>
                <w:rFonts w:ascii="Arial" w:hAnsi="Arial" w:cs="Arial"/>
                <w:color w:val="000000"/>
                <w:sz w:val="24"/>
                <w:szCs w:val="24"/>
              </w:rPr>
              <w:t xml:space="preserve">Niespełnienie kryterium skutkuje skierowaniem wniosku do poprawy/uzupełnienia. </w:t>
            </w:r>
          </w:p>
          <w:p w14:paraId="5EBD579B" w14:textId="77777777" w:rsidR="00AE3E8C" w:rsidRPr="00AE3E8C" w:rsidRDefault="00AE3E8C" w:rsidP="00AE3E8C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CA03EC9" w14:textId="20D6C1A8" w:rsidR="00156B2E" w:rsidRPr="00D276E2" w:rsidRDefault="00AE3E8C" w:rsidP="00AE3E8C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E3E8C">
              <w:rPr>
                <w:rFonts w:ascii="Arial" w:hAnsi="Arial" w:cs="Arial"/>
                <w:color w:val="000000"/>
                <w:sz w:val="24"/>
                <w:szCs w:val="24"/>
              </w:rPr>
              <w:t xml:space="preserve">Niepoprawienie/nieuzupełnienie wskazanych błędów/braków </w:t>
            </w:r>
            <w:r w:rsidRPr="00AE3E8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skutkuje przeprowadzeniem oceny na podstawie posiadanych dokumentów. W takim przypadku ocena może być negatywna.</w:t>
            </w:r>
          </w:p>
        </w:tc>
      </w:tr>
      <w:tr w:rsidR="00D276E2" w:rsidRPr="00EB559C" w14:paraId="19DAFE53" w14:textId="77777777" w:rsidTr="008D3040">
        <w:tblPrEx>
          <w:tblLook w:val="04A0" w:firstRow="1" w:lastRow="0" w:firstColumn="1" w:lastColumn="0" w:noHBand="0" w:noVBand="1"/>
        </w:tblPrEx>
        <w:tc>
          <w:tcPr>
            <w:tcW w:w="211" w:type="pct"/>
          </w:tcPr>
          <w:p w14:paraId="41A24F5E" w14:textId="0EDEE855" w:rsidR="00D276E2" w:rsidRPr="00EB559C" w:rsidRDefault="00D276E2" w:rsidP="00A70D3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156B2E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06" w:type="pct"/>
          </w:tcPr>
          <w:p w14:paraId="0ACBAD42" w14:textId="2B475017" w:rsidR="00D276E2" w:rsidRPr="00EB559C" w:rsidRDefault="00D276E2" w:rsidP="00A70D3C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przewiduje preferencje dla wybranych os</w:t>
            </w:r>
            <w:r w:rsidR="00805D72">
              <w:rPr>
                <w:rFonts w:ascii="Arial" w:hAnsi="Arial" w:cs="Arial"/>
                <w:b/>
                <w:bCs/>
                <w:sz w:val="24"/>
                <w:szCs w:val="24"/>
              </w:rPr>
              <w:t>ób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 grupy docelowej </w:t>
            </w:r>
          </w:p>
        </w:tc>
        <w:tc>
          <w:tcPr>
            <w:tcW w:w="2694" w:type="pct"/>
          </w:tcPr>
          <w:p w14:paraId="7896216A" w14:textId="09A5B0EE" w:rsidR="00D276E2" w:rsidRPr="00D276E2" w:rsidRDefault="00D276E2" w:rsidP="00D276E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276E2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>
              <w:rPr>
                <w:rFonts w:ascii="Arial" w:hAnsi="Arial" w:cs="Arial"/>
                <w:sz w:val="24"/>
                <w:szCs w:val="24"/>
              </w:rPr>
              <w:t xml:space="preserve">Wnioskodawca przewidział preferencje do udziału w projekcie </w:t>
            </w:r>
            <w:r w:rsidRPr="00D276E2">
              <w:rPr>
                <w:rFonts w:ascii="Arial" w:hAnsi="Arial" w:cs="Arial"/>
                <w:sz w:val="24"/>
                <w:szCs w:val="24"/>
              </w:rPr>
              <w:t>os</w:t>
            </w:r>
            <w:r>
              <w:rPr>
                <w:rFonts w:ascii="Arial" w:hAnsi="Arial" w:cs="Arial"/>
                <w:sz w:val="24"/>
                <w:szCs w:val="24"/>
              </w:rPr>
              <w:t>ó</w:t>
            </w:r>
            <w:r w:rsidRPr="00D276E2">
              <w:rPr>
                <w:rFonts w:ascii="Arial" w:hAnsi="Arial" w:cs="Arial"/>
                <w:sz w:val="24"/>
                <w:szCs w:val="24"/>
              </w:rPr>
              <w:t>b, które po agresji</w:t>
            </w:r>
          </w:p>
          <w:p w14:paraId="4534AB10" w14:textId="77777777" w:rsidR="00D276E2" w:rsidRDefault="00D276E2" w:rsidP="00D276E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276E2">
              <w:rPr>
                <w:rFonts w:ascii="Arial" w:hAnsi="Arial" w:cs="Arial"/>
                <w:sz w:val="24"/>
                <w:szCs w:val="24"/>
              </w:rPr>
              <w:t>Federacji Rosyjskiej na Ukrainę</w:t>
            </w:r>
            <w:r>
              <w:rPr>
                <w:rFonts w:ascii="Arial" w:hAnsi="Arial" w:cs="Arial"/>
                <w:sz w:val="24"/>
                <w:szCs w:val="24"/>
              </w:rPr>
              <w:t xml:space="preserve"> (tj. po 24 lutego 2022 roku)</w:t>
            </w:r>
            <w:r w:rsidRPr="00D276E2">
              <w:rPr>
                <w:rFonts w:ascii="Arial" w:hAnsi="Arial" w:cs="Arial"/>
                <w:sz w:val="24"/>
                <w:szCs w:val="24"/>
              </w:rPr>
              <w:t xml:space="preserve"> zostały objęte ochroną czasową.</w:t>
            </w:r>
          </w:p>
          <w:p w14:paraId="23BB5762" w14:textId="77777777" w:rsidR="00D276E2" w:rsidRDefault="00D276E2" w:rsidP="00D276E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77EA487" w14:textId="77777777" w:rsidR="00CE5689" w:rsidRDefault="00CE5689" w:rsidP="00D276E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2C263DD" w14:textId="20AD5259" w:rsidR="00D276E2" w:rsidRPr="00EB559C" w:rsidRDefault="00D276E2" w:rsidP="00D276E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276E2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288" w:type="pct"/>
          </w:tcPr>
          <w:p w14:paraId="1FCAC141" w14:textId="77777777" w:rsidR="00D276E2" w:rsidRPr="00D276E2" w:rsidRDefault="00D276E2" w:rsidP="00D276E2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276E2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4064AE15" w14:textId="77777777" w:rsidR="00D276E2" w:rsidRPr="00D276E2" w:rsidRDefault="00D276E2" w:rsidP="00D276E2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276E2">
              <w:rPr>
                <w:rFonts w:ascii="Arial" w:hAnsi="Arial" w:cs="Arial"/>
                <w:color w:val="000000"/>
                <w:sz w:val="24"/>
                <w:szCs w:val="24"/>
              </w:rPr>
              <w:t xml:space="preserve">Niespełnienie kryterium skutkuje skierowaniem wniosku do poprawy/uzupełnienia. </w:t>
            </w:r>
          </w:p>
          <w:p w14:paraId="717742CD" w14:textId="77777777" w:rsidR="00D276E2" w:rsidRPr="00D276E2" w:rsidRDefault="00D276E2" w:rsidP="00D276E2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67DF98A" w14:textId="074AB740" w:rsidR="00D276E2" w:rsidRPr="00BB233C" w:rsidRDefault="00D276E2" w:rsidP="00D276E2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276E2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A70D3C" w:rsidRPr="00EB559C" w14:paraId="22488BE0" w14:textId="77777777" w:rsidTr="008D3040">
        <w:tblPrEx>
          <w:tblLook w:val="04A0" w:firstRow="1" w:lastRow="0" w:firstColumn="1" w:lastColumn="0" w:noHBand="0" w:noVBand="1"/>
        </w:tblPrEx>
        <w:tc>
          <w:tcPr>
            <w:tcW w:w="211" w:type="pct"/>
          </w:tcPr>
          <w:p w14:paraId="05AC13CA" w14:textId="1883C8D7" w:rsidR="00A70D3C" w:rsidRPr="00EB559C" w:rsidRDefault="002B126F" w:rsidP="00A70D3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156B2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6 </w:t>
            </w:r>
          </w:p>
        </w:tc>
        <w:tc>
          <w:tcPr>
            <w:tcW w:w="806" w:type="pct"/>
          </w:tcPr>
          <w:p w14:paraId="357FD465" w14:textId="09D11089" w:rsidR="00A70D3C" w:rsidRPr="00EB559C" w:rsidRDefault="002B126F" w:rsidP="00A70D3C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26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zakłada, że minimalna liczba osób objętych wsparciem wynosi </w:t>
            </w:r>
            <w:r w:rsidR="00425412">
              <w:rPr>
                <w:rFonts w:ascii="Arial" w:hAnsi="Arial" w:cs="Arial"/>
                <w:b/>
                <w:bCs/>
                <w:sz w:val="24"/>
                <w:szCs w:val="24"/>
              </w:rPr>
              <w:t>250</w:t>
            </w:r>
          </w:p>
        </w:tc>
        <w:tc>
          <w:tcPr>
            <w:tcW w:w="2694" w:type="pct"/>
          </w:tcPr>
          <w:p w14:paraId="6A0DBE1F" w14:textId="4FA48055" w:rsidR="002B126F" w:rsidRPr="0004358D" w:rsidRDefault="002B126F" w:rsidP="002B126F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26F">
              <w:rPr>
                <w:rFonts w:ascii="Arial" w:hAnsi="Arial" w:cs="Arial"/>
                <w:sz w:val="24"/>
                <w:szCs w:val="24"/>
              </w:rPr>
              <w:t xml:space="preserve">W kryterium sprawdzimy, czy wnioskodawca zakłada realizację wartości docelowej wskaźnika </w:t>
            </w:r>
            <w:r w:rsidRPr="00C850C8">
              <w:rPr>
                <w:rFonts w:ascii="Arial" w:hAnsi="Arial" w:cs="Arial"/>
                <w:b/>
                <w:bCs/>
                <w:sz w:val="24"/>
                <w:szCs w:val="24"/>
              </w:rPr>
              <w:t>„Liczba osób z krajów trzecich objętych wsparciem w programie”</w:t>
            </w:r>
            <w:r w:rsidRPr="002B126F">
              <w:rPr>
                <w:rFonts w:ascii="Arial" w:hAnsi="Arial" w:cs="Arial"/>
                <w:sz w:val="24"/>
                <w:szCs w:val="24"/>
              </w:rPr>
              <w:t xml:space="preserve"> na poziomie co najmniej </w:t>
            </w:r>
            <w:r w:rsidR="00425412">
              <w:rPr>
                <w:rFonts w:ascii="Arial" w:hAnsi="Arial" w:cs="Arial"/>
                <w:b/>
                <w:bCs/>
                <w:sz w:val="24"/>
                <w:szCs w:val="24"/>
              </w:rPr>
              <w:t>250</w:t>
            </w:r>
            <w:r w:rsidR="00B31B5C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 w:rsidR="00425412" w:rsidRPr="0004358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2C43A865" w14:textId="6F88487F" w:rsidR="002B126F" w:rsidRPr="002B126F" w:rsidRDefault="002B126F" w:rsidP="002B126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A9FEB35" w14:textId="77777777" w:rsidR="002B126F" w:rsidRPr="002B126F" w:rsidRDefault="002B126F" w:rsidP="002B126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126F">
              <w:rPr>
                <w:rFonts w:ascii="Arial" w:hAnsi="Arial" w:cs="Arial"/>
                <w:sz w:val="24"/>
                <w:szCs w:val="24"/>
              </w:rPr>
              <w:t xml:space="preserve">W szczególnie uzasadnionych przypadkach Instytucja Zarządzająca może wyrazić zgodę, w trakcie realizacji projektu na </w:t>
            </w:r>
            <w:r w:rsidRPr="002B126F">
              <w:rPr>
                <w:rFonts w:ascii="Arial" w:hAnsi="Arial" w:cs="Arial"/>
                <w:sz w:val="24"/>
                <w:szCs w:val="24"/>
              </w:rPr>
              <w:lastRenderedPageBreak/>
              <w:t>wniosek beneficjenta, na zmianę zakładanej do osiągnięcia wartości docelowej ww. wskaźnika.</w:t>
            </w:r>
          </w:p>
          <w:p w14:paraId="240F12CB" w14:textId="77777777" w:rsidR="002B126F" w:rsidRPr="002B126F" w:rsidRDefault="002B126F" w:rsidP="002B126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4040062" w14:textId="7150B49C" w:rsidR="00A70D3C" w:rsidRPr="00EB559C" w:rsidRDefault="002B126F" w:rsidP="002B126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126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88" w:type="pct"/>
          </w:tcPr>
          <w:p w14:paraId="41FCD97E" w14:textId="77777777" w:rsidR="002B126F" w:rsidRPr="00BB233C" w:rsidRDefault="002B126F" w:rsidP="002B126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1C307DF5" w14:textId="77777777" w:rsidR="002B126F" w:rsidRPr="00BB233C" w:rsidRDefault="002B126F" w:rsidP="002B126F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0B5CE8EA" w14:textId="77777777" w:rsidR="002B126F" w:rsidRPr="00BB233C" w:rsidRDefault="002B126F" w:rsidP="002B126F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88F7357" w14:textId="0660025F" w:rsidR="00A70D3C" w:rsidRPr="00EB559C" w:rsidRDefault="002B126F" w:rsidP="002B126F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lastRenderedPageBreak/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8D3040" w:rsidRPr="00EB559C" w14:paraId="22AE28ED" w14:textId="77777777" w:rsidTr="008D3040">
        <w:tblPrEx>
          <w:tblLook w:val="04A0" w:firstRow="1" w:lastRow="0" w:firstColumn="1" w:lastColumn="0" w:noHBand="0" w:noVBand="1"/>
        </w:tblPrEx>
        <w:tc>
          <w:tcPr>
            <w:tcW w:w="211" w:type="pct"/>
          </w:tcPr>
          <w:p w14:paraId="1AD4C306" w14:textId="74DC2C38" w:rsidR="008D3040" w:rsidRPr="00EB559C" w:rsidRDefault="008D3040" w:rsidP="008D30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156B2E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06" w:type="pct"/>
          </w:tcPr>
          <w:p w14:paraId="6F4A7C57" w14:textId="5B7E3F8D" w:rsidR="008D3040" w:rsidRPr="00EB559C" w:rsidRDefault="008D3040" w:rsidP="008D3040">
            <w:pPr>
              <w:spacing w:line="276" w:lineRule="auto"/>
              <w:rPr>
                <w:rFonts w:ascii="Arial" w:hAnsi="Arial" w:cs="Arial"/>
                <w:b/>
                <w:strike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zakłada, że projekt jest realizowany w sposób umożliwiający uzyskanie </w:t>
            </w:r>
            <w:r w:rsidR="00E9211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wsparcia </w:t>
            </w:r>
            <w:r w:rsidR="00AE0387" w:rsidRPr="00AE0387">
              <w:rPr>
                <w:rFonts w:ascii="Arial" w:hAnsi="Arial" w:cs="Arial"/>
                <w:b/>
                <w:bCs/>
                <w:sz w:val="24"/>
                <w:szCs w:val="24"/>
              </w:rPr>
              <w:t>obywatelom państw trzecich z obszaru całego województwa kujawsko-pomorskiego</w:t>
            </w:r>
          </w:p>
        </w:tc>
        <w:tc>
          <w:tcPr>
            <w:tcW w:w="2694" w:type="pct"/>
          </w:tcPr>
          <w:p w14:paraId="5ED1ED22" w14:textId="42A0D6C8" w:rsidR="008D3040" w:rsidRPr="008D3040" w:rsidRDefault="008D3040" w:rsidP="008D3040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8D3040">
              <w:rPr>
                <w:rFonts w:ascii="Arial" w:hAnsi="Arial" w:cs="Arial"/>
                <w:sz w:val="24"/>
                <w:szCs w:val="24"/>
              </w:rPr>
              <w:t xml:space="preserve">W kryterium sprawdzimy, czy wnioskodawca zakłada realizację projektu w sposób umożliwiający uzyskanie </w:t>
            </w:r>
            <w:r w:rsidR="00E92112">
              <w:rPr>
                <w:rFonts w:ascii="Arial" w:hAnsi="Arial" w:cs="Arial"/>
                <w:sz w:val="24"/>
                <w:szCs w:val="24"/>
              </w:rPr>
              <w:t xml:space="preserve">wsparcia obywatelom państw trzecich </w:t>
            </w:r>
            <w:r w:rsidRPr="008D3040">
              <w:rPr>
                <w:rFonts w:ascii="Arial" w:hAnsi="Arial" w:cs="Arial"/>
                <w:sz w:val="24"/>
                <w:szCs w:val="24"/>
              </w:rPr>
              <w:t xml:space="preserve">z obszaru całego województwa kujawsko-pomorskiego. </w:t>
            </w:r>
          </w:p>
          <w:p w14:paraId="36832770" w14:textId="1A07C6A6" w:rsidR="008D3040" w:rsidRPr="008D3040" w:rsidRDefault="00AE0387" w:rsidP="008D3040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Wnioskodawca m</w:t>
            </w:r>
            <w:r w:rsidR="00254691">
              <w:rPr>
                <w:rFonts w:ascii="Arial" w:hAnsi="Arial" w:cs="Arial"/>
                <w:sz w:val="24"/>
                <w:szCs w:val="24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t xml:space="preserve">si </w:t>
            </w:r>
            <w:r w:rsidRPr="00AE0387">
              <w:rPr>
                <w:rFonts w:ascii="Arial" w:hAnsi="Arial" w:cs="Arial"/>
                <w:sz w:val="24"/>
                <w:szCs w:val="24"/>
              </w:rPr>
              <w:t>zapewni</w:t>
            </w:r>
            <w:r>
              <w:rPr>
                <w:rFonts w:ascii="Arial" w:hAnsi="Arial" w:cs="Arial"/>
                <w:sz w:val="24"/>
                <w:szCs w:val="24"/>
              </w:rPr>
              <w:t>ć</w:t>
            </w:r>
            <w:r w:rsidR="002546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E0387">
              <w:rPr>
                <w:rFonts w:ascii="Arial" w:hAnsi="Arial" w:cs="Arial"/>
                <w:sz w:val="24"/>
                <w:szCs w:val="24"/>
              </w:rPr>
              <w:t xml:space="preserve">możliwość uczestniczenia </w:t>
            </w:r>
            <w:r>
              <w:rPr>
                <w:rFonts w:ascii="Arial" w:hAnsi="Arial" w:cs="Arial"/>
                <w:sz w:val="24"/>
                <w:szCs w:val="24"/>
              </w:rPr>
              <w:t xml:space="preserve">w projekcie </w:t>
            </w:r>
            <w:r w:rsidR="00254691">
              <w:rPr>
                <w:rFonts w:ascii="Arial" w:hAnsi="Arial" w:cs="Arial"/>
                <w:sz w:val="24"/>
                <w:szCs w:val="24"/>
              </w:rPr>
              <w:t>obywateli państw trzecich</w:t>
            </w:r>
            <w:r w:rsidRPr="00AE03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54691">
              <w:rPr>
                <w:rFonts w:ascii="Arial" w:hAnsi="Arial" w:cs="Arial"/>
                <w:sz w:val="24"/>
                <w:szCs w:val="24"/>
              </w:rPr>
              <w:t>przebywających na terenie</w:t>
            </w:r>
            <w:r w:rsidRPr="00AE0387">
              <w:rPr>
                <w:rFonts w:ascii="Arial" w:hAnsi="Arial" w:cs="Arial"/>
                <w:sz w:val="24"/>
                <w:szCs w:val="24"/>
              </w:rPr>
              <w:t xml:space="preserve"> województwa</w:t>
            </w:r>
            <w:r w:rsidR="00254691">
              <w:rPr>
                <w:rFonts w:ascii="Arial" w:hAnsi="Arial" w:cs="Arial"/>
                <w:sz w:val="24"/>
                <w:szCs w:val="24"/>
              </w:rPr>
              <w:t xml:space="preserve"> kujawsko-pomorskiego, m.in. </w:t>
            </w:r>
            <w:r w:rsidR="00425412">
              <w:rPr>
                <w:rFonts w:ascii="Arial" w:hAnsi="Arial" w:cs="Arial"/>
                <w:sz w:val="24"/>
                <w:szCs w:val="24"/>
              </w:rPr>
              <w:t xml:space="preserve">np. </w:t>
            </w:r>
            <w:r w:rsidR="00254691">
              <w:rPr>
                <w:rFonts w:ascii="Arial" w:hAnsi="Arial" w:cs="Arial"/>
                <w:sz w:val="24"/>
                <w:szCs w:val="24"/>
              </w:rPr>
              <w:t xml:space="preserve">poprzez mobilne doradztwo, </w:t>
            </w:r>
            <w:r w:rsidR="00254691" w:rsidRPr="00254691">
              <w:rPr>
                <w:rFonts w:ascii="Arial" w:hAnsi="Arial" w:cs="Arial"/>
                <w:sz w:val="24"/>
                <w:szCs w:val="24"/>
              </w:rPr>
              <w:t>zwrot kosztów dojazdu</w:t>
            </w:r>
            <w:r w:rsidR="00254691">
              <w:rPr>
                <w:rFonts w:ascii="Arial" w:hAnsi="Arial" w:cs="Arial"/>
                <w:sz w:val="24"/>
                <w:szCs w:val="24"/>
              </w:rPr>
              <w:t xml:space="preserve"> na realizowane w projekcie formy wsparcia.</w:t>
            </w:r>
          </w:p>
          <w:p w14:paraId="163C7421" w14:textId="77777777" w:rsidR="008D3040" w:rsidRPr="008D3040" w:rsidRDefault="008D3040" w:rsidP="008D3040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</w:p>
          <w:p w14:paraId="79EEBCCD" w14:textId="283FD800" w:rsidR="008D3040" w:rsidRPr="00EB559C" w:rsidRDefault="008D3040" w:rsidP="008D3040">
            <w:pPr>
              <w:pStyle w:val="Defaul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D3040">
              <w:rPr>
                <w:rFonts w:ascii="Arial" w:hAnsi="Arial" w:cs="Arial"/>
                <w:sz w:val="24"/>
                <w:szCs w:val="24"/>
              </w:rPr>
              <w:t>Kryterium jest weryfikowane w oparciu o wniosek o dofinansowanie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 projektu. </w:t>
            </w:r>
          </w:p>
        </w:tc>
        <w:tc>
          <w:tcPr>
            <w:tcW w:w="1288" w:type="pct"/>
          </w:tcPr>
          <w:p w14:paraId="3BCBD519" w14:textId="77777777" w:rsidR="008D3040" w:rsidRPr="00BB233C" w:rsidRDefault="008D3040" w:rsidP="008D3040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15BAEA44" w14:textId="77777777" w:rsidR="008D3040" w:rsidRPr="00BB233C" w:rsidRDefault="008D3040" w:rsidP="008D3040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3EB9DF70" w14:textId="77777777" w:rsidR="008D3040" w:rsidRPr="00BB233C" w:rsidRDefault="008D3040" w:rsidP="008D3040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2A01765" w14:textId="7BBD9005" w:rsidR="008D3040" w:rsidRPr="00EB559C" w:rsidRDefault="008D3040" w:rsidP="008D30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8D3040" w:rsidRPr="00EB559C" w14:paraId="092F2731" w14:textId="77777777" w:rsidTr="008D3040">
        <w:tblPrEx>
          <w:tblLook w:val="04A0" w:firstRow="1" w:lastRow="0" w:firstColumn="1" w:lastColumn="0" w:noHBand="0" w:noVBand="1"/>
        </w:tblPrEx>
        <w:tc>
          <w:tcPr>
            <w:tcW w:w="211" w:type="pct"/>
          </w:tcPr>
          <w:p w14:paraId="0E64DE86" w14:textId="3D995D66" w:rsidR="008D3040" w:rsidRPr="00EB559C" w:rsidRDefault="008D3040" w:rsidP="008D30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559C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156B2E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06" w:type="pct"/>
          </w:tcPr>
          <w:p w14:paraId="4EB966A9" w14:textId="77777777" w:rsidR="008D3040" w:rsidRPr="00EB559C" w:rsidRDefault="008D3040" w:rsidP="008D3040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B559C">
              <w:rPr>
                <w:rFonts w:ascii="Arial" w:hAnsi="Arial" w:cs="Arial"/>
                <w:b/>
                <w:color w:val="000000"/>
                <w:sz w:val="24"/>
                <w:szCs w:val="24"/>
              </w:rPr>
              <w:t>Minimalna wartość</w:t>
            </w:r>
          </w:p>
          <w:p w14:paraId="39A45323" w14:textId="77777777" w:rsidR="008D3040" w:rsidRPr="00EB559C" w:rsidRDefault="008D3040" w:rsidP="008D3040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B559C">
              <w:rPr>
                <w:rFonts w:ascii="Arial" w:hAnsi="Arial" w:cs="Arial"/>
                <w:b/>
                <w:color w:val="000000"/>
                <w:sz w:val="24"/>
                <w:szCs w:val="24"/>
              </w:rPr>
              <w:t>projektu wynosi</w:t>
            </w:r>
          </w:p>
          <w:p w14:paraId="70163536" w14:textId="2EC85720" w:rsidR="008D3040" w:rsidRPr="00EB559C" w:rsidRDefault="008D3040" w:rsidP="008D3040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5</w:t>
            </w:r>
            <w:r w:rsidR="00F1282A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000 000</w:t>
            </w:r>
            <w:r w:rsidRPr="00EB559C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zł </w:t>
            </w:r>
          </w:p>
        </w:tc>
        <w:tc>
          <w:tcPr>
            <w:tcW w:w="2694" w:type="pct"/>
          </w:tcPr>
          <w:p w14:paraId="1F044E1B" w14:textId="2945690A" w:rsidR="008D3040" w:rsidRDefault="008D3040" w:rsidP="008D3040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B559C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sprawdzimy, czy wartość projektu wskazana we wniosku o dofinansowanie projektu wynosi </w:t>
            </w:r>
            <w:r w:rsidR="00617AD5">
              <w:rPr>
                <w:rFonts w:ascii="Arial" w:hAnsi="Arial" w:cs="Arial"/>
                <w:color w:val="000000"/>
                <w:sz w:val="24"/>
                <w:szCs w:val="24"/>
              </w:rPr>
              <w:t xml:space="preserve">co najmniej </w:t>
            </w:r>
            <w:r w:rsidR="0021078F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04358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</w:t>
            </w:r>
            <w:r w:rsidR="00F1282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4358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000 000 zł. </w:t>
            </w:r>
          </w:p>
          <w:p w14:paraId="25448123" w14:textId="77777777" w:rsidR="000D3878" w:rsidRPr="0004358D" w:rsidRDefault="000D3878" w:rsidP="008D3040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14:paraId="40B7B9B0" w14:textId="38337E1F" w:rsidR="008D3040" w:rsidRPr="00EB559C" w:rsidRDefault="000D3878" w:rsidP="008D3040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3878">
              <w:rPr>
                <w:rFonts w:ascii="Arial" w:hAnsi="Arial" w:cs="Arial"/>
                <w:color w:val="000000"/>
                <w:sz w:val="24"/>
                <w:szCs w:val="24"/>
              </w:rPr>
              <w:t xml:space="preserve">W szczególnie uzasadnionych przypadkach Instytucja Zarządzająca może wyrazić zgodę, w trakcie realizacji projektu na wniosek beneficjenta, na zmianę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wartości projektu</w:t>
            </w:r>
            <w:r w:rsidRPr="000D3878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1A3252BA" w14:textId="77777777" w:rsidR="008D3040" w:rsidRPr="00EB559C" w:rsidRDefault="008D3040" w:rsidP="008D3040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79C79D2" w14:textId="77777777" w:rsidR="008D3040" w:rsidRPr="00EB559C" w:rsidRDefault="008D3040" w:rsidP="008D3040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559C">
              <w:rPr>
                <w:rFonts w:ascii="Arial" w:hAnsi="Arial" w:cs="Arial"/>
                <w:color w:val="000000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288" w:type="pct"/>
          </w:tcPr>
          <w:p w14:paraId="03CE7598" w14:textId="77777777" w:rsidR="008D3040" w:rsidRPr="00BB233C" w:rsidRDefault="008D3040" w:rsidP="008D3040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22820177" w14:textId="77777777" w:rsidR="008D3040" w:rsidRPr="00BB233C" w:rsidRDefault="008D3040" w:rsidP="008D3040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707F0360" w14:textId="77777777" w:rsidR="008D3040" w:rsidRPr="00BB233C" w:rsidRDefault="008D3040" w:rsidP="008D3040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848BAB3" w14:textId="53B16F36" w:rsidR="008D3040" w:rsidRPr="00EB559C" w:rsidRDefault="008D3040" w:rsidP="008D30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</w:t>
            </w:r>
            <w:r w:rsidRPr="00BB233C">
              <w:rPr>
                <w:rFonts w:ascii="Arial" w:hAnsi="Arial" w:cs="Arial"/>
                <w:bCs/>
                <w:sz w:val="24"/>
                <w:szCs w:val="24"/>
              </w:rPr>
              <w:lastRenderedPageBreak/>
              <w:t>skutkuje przeprowadzeniem oceny na podstawie posiadanych dokumentów. W takim przypadku ocena może być negatywna.</w:t>
            </w:r>
          </w:p>
        </w:tc>
      </w:tr>
      <w:tr w:rsidR="00E70933" w:rsidRPr="00EB559C" w14:paraId="71FD4D84" w14:textId="77777777" w:rsidTr="008D3040">
        <w:tblPrEx>
          <w:tblLook w:val="04A0" w:firstRow="1" w:lastRow="0" w:firstColumn="1" w:lastColumn="0" w:noHBand="0" w:noVBand="1"/>
        </w:tblPrEx>
        <w:tc>
          <w:tcPr>
            <w:tcW w:w="211" w:type="pct"/>
          </w:tcPr>
          <w:p w14:paraId="582B7D90" w14:textId="18D2AE47" w:rsidR="00E70933" w:rsidRPr="00EB559C" w:rsidRDefault="00BF11E1" w:rsidP="008D30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156B2E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06" w:type="pct"/>
          </w:tcPr>
          <w:p w14:paraId="177CF114" w14:textId="657495E2" w:rsidR="00E70933" w:rsidRPr="00EB559C" w:rsidRDefault="009D0059" w:rsidP="008D3040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Wykluczenie podwójnego finansowania</w:t>
            </w:r>
          </w:p>
        </w:tc>
        <w:tc>
          <w:tcPr>
            <w:tcW w:w="2694" w:type="pct"/>
          </w:tcPr>
          <w:p w14:paraId="288A6EEB" w14:textId="6A4C2FD9" w:rsidR="00E70933" w:rsidRDefault="00BF11E1" w:rsidP="00263B6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11E1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sprawdzimy, czy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Wnioskodawca zawarł w projekcie informację</w:t>
            </w:r>
            <w:r w:rsidRPr="00BF11E1">
              <w:rPr>
                <w:rFonts w:ascii="Arial" w:hAnsi="Arial" w:cs="Arial"/>
                <w:color w:val="000000"/>
                <w:sz w:val="24"/>
                <w:szCs w:val="24"/>
              </w:rPr>
              <w:t>, że działania w zakresie integracji społeczno-gospodarczej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F11E1">
              <w:rPr>
                <w:rFonts w:ascii="Arial" w:hAnsi="Arial" w:cs="Arial"/>
                <w:color w:val="000000"/>
                <w:sz w:val="24"/>
                <w:szCs w:val="24"/>
              </w:rPr>
              <w:t xml:space="preserve">obywateli państw trzecich finansowane ze środków EFS+ nie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będą</w:t>
            </w:r>
            <w:r w:rsidR="009D0059">
              <w:rPr>
                <w:rFonts w:ascii="Arial" w:hAnsi="Arial" w:cs="Arial"/>
                <w:color w:val="000000"/>
                <w:sz w:val="24"/>
                <w:szCs w:val="24"/>
              </w:rPr>
              <w:t xml:space="preserve"> jednocześnie</w:t>
            </w:r>
            <w:r w:rsidR="00263B61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F11E1">
              <w:rPr>
                <w:rFonts w:ascii="Arial" w:hAnsi="Arial" w:cs="Arial"/>
                <w:color w:val="000000"/>
                <w:sz w:val="24"/>
                <w:szCs w:val="24"/>
              </w:rPr>
              <w:t>finansowane</w:t>
            </w:r>
            <w:r w:rsidR="00095F6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F11E1">
              <w:rPr>
                <w:rFonts w:ascii="Arial" w:hAnsi="Arial" w:cs="Arial"/>
                <w:color w:val="000000"/>
                <w:sz w:val="24"/>
                <w:szCs w:val="24"/>
              </w:rPr>
              <w:t>z innych środków publicznych, w szczególności z Funduszu Azylu, Migracji</w:t>
            </w:r>
            <w:r w:rsidR="00263B61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F11E1">
              <w:rPr>
                <w:rFonts w:ascii="Arial" w:hAnsi="Arial" w:cs="Arial"/>
                <w:color w:val="000000"/>
                <w:sz w:val="24"/>
                <w:szCs w:val="24"/>
              </w:rPr>
              <w:t>i Integracji</w:t>
            </w:r>
            <w:r w:rsidR="00263B61">
              <w:rPr>
                <w:rFonts w:ascii="Arial" w:hAnsi="Arial" w:cs="Arial"/>
                <w:color w:val="000000"/>
                <w:sz w:val="24"/>
                <w:szCs w:val="24"/>
              </w:rPr>
              <w:t xml:space="preserve"> (dalej FAMI).</w:t>
            </w:r>
          </w:p>
          <w:p w14:paraId="34CCD8C3" w14:textId="77777777" w:rsidR="00047BAF" w:rsidRDefault="00047BAF" w:rsidP="00047BA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C47367A" w14:textId="77777777" w:rsidR="00047BAF" w:rsidRDefault="00047BAF" w:rsidP="00047BA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F395818" w14:textId="439AE89C" w:rsidR="00047BAF" w:rsidRPr="00047BAF" w:rsidRDefault="00047BAF" w:rsidP="00047BAF">
            <w:pPr>
              <w:rPr>
                <w:rFonts w:ascii="Arial" w:hAnsi="Arial" w:cs="Arial"/>
                <w:sz w:val="24"/>
                <w:szCs w:val="24"/>
              </w:rPr>
            </w:pPr>
            <w:r w:rsidRPr="00047BAF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288" w:type="pct"/>
          </w:tcPr>
          <w:p w14:paraId="3E505DD7" w14:textId="77777777" w:rsidR="00263B61" w:rsidRPr="00263B61" w:rsidRDefault="00263B61" w:rsidP="00263B61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B61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2C2CDDF1" w14:textId="77777777" w:rsidR="00263B61" w:rsidRPr="00263B61" w:rsidRDefault="00263B61" w:rsidP="00263B61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B61">
              <w:rPr>
                <w:rFonts w:ascii="Arial" w:hAnsi="Arial" w:cs="Arial"/>
                <w:color w:val="000000"/>
                <w:sz w:val="24"/>
                <w:szCs w:val="24"/>
              </w:rPr>
              <w:t xml:space="preserve">Niespełnienie kryterium skutkuje skierowaniem wniosku do poprawy/uzupełnienia. </w:t>
            </w:r>
          </w:p>
          <w:p w14:paraId="504B426A" w14:textId="77777777" w:rsidR="00263B61" w:rsidRPr="00263B61" w:rsidRDefault="00263B61" w:rsidP="00263B61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5F563AA" w14:textId="723FAA81" w:rsidR="00E70933" w:rsidRPr="00BB233C" w:rsidRDefault="00263B61" w:rsidP="00263B61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B61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1C56F9" w:rsidRPr="00EB559C" w14:paraId="7B6D2251" w14:textId="77777777" w:rsidTr="008D3040">
        <w:tblPrEx>
          <w:tblLook w:val="04A0" w:firstRow="1" w:lastRow="0" w:firstColumn="1" w:lastColumn="0" w:noHBand="0" w:noVBand="1"/>
        </w:tblPrEx>
        <w:tc>
          <w:tcPr>
            <w:tcW w:w="211" w:type="pct"/>
          </w:tcPr>
          <w:p w14:paraId="42630FC4" w14:textId="53BFFA7A" w:rsidR="001C56F9" w:rsidRPr="00EB559C" w:rsidRDefault="00C93319" w:rsidP="008D30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156B2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10 </w:t>
            </w:r>
          </w:p>
        </w:tc>
        <w:tc>
          <w:tcPr>
            <w:tcW w:w="806" w:type="pct"/>
          </w:tcPr>
          <w:p w14:paraId="6D60AD04" w14:textId="4E62A262" w:rsidR="001C56F9" w:rsidRPr="00EB559C" w:rsidRDefault="0074112A" w:rsidP="008D3040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W projekcie zapewniono komplementarność z innymi działaniami na rzecz obywateli państw trzecich w tym 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finansowanymi z FAMI</w:t>
            </w:r>
            <w:r w:rsidR="00B0523B">
              <w:rPr>
                <w:rFonts w:ascii="Arial" w:hAnsi="Arial" w:cs="Arial"/>
                <w:b/>
                <w:color w:val="000000"/>
                <w:sz w:val="24"/>
                <w:szCs w:val="24"/>
              </w:rPr>
              <w:t>, FERS</w:t>
            </w:r>
          </w:p>
        </w:tc>
        <w:tc>
          <w:tcPr>
            <w:tcW w:w="2694" w:type="pct"/>
          </w:tcPr>
          <w:p w14:paraId="36B09216" w14:textId="70C0014C" w:rsidR="001C56F9" w:rsidRDefault="0074112A" w:rsidP="00B0523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 kryterium sprawdzimy, czy</w:t>
            </w:r>
            <w:r>
              <w:t xml:space="preserve"> </w:t>
            </w:r>
            <w:r w:rsidRPr="0074112A">
              <w:rPr>
                <w:rFonts w:ascii="Arial" w:hAnsi="Arial" w:cs="Arial"/>
                <w:color w:val="000000"/>
                <w:sz w:val="24"/>
                <w:szCs w:val="24"/>
              </w:rPr>
              <w:t>Wnioskodawca zawarł w projekcie informację, że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4112A">
              <w:rPr>
                <w:rFonts w:ascii="Arial" w:hAnsi="Arial" w:cs="Arial"/>
                <w:color w:val="000000"/>
                <w:sz w:val="24"/>
                <w:szCs w:val="24"/>
              </w:rPr>
              <w:t>zapewnia komplementarność i synergię pomiędzy działaniami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4112A">
              <w:rPr>
                <w:rFonts w:ascii="Arial" w:hAnsi="Arial" w:cs="Arial"/>
                <w:color w:val="000000"/>
                <w:sz w:val="24"/>
                <w:szCs w:val="24"/>
              </w:rPr>
              <w:t xml:space="preserve">finansowanymi ze środków z EFS+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w projekcie </w:t>
            </w:r>
            <w:r w:rsidRPr="0074112A">
              <w:rPr>
                <w:rFonts w:ascii="Arial" w:hAnsi="Arial" w:cs="Arial"/>
                <w:color w:val="000000"/>
                <w:sz w:val="24"/>
                <w:szCs w:val="24"/>
              </w:rPr>
              <w:t>a działaniami finansowanymi z innych</w:t>
            </w:r>
            <w:r w:rsidR="00B55F3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4112A">
              <w:rPr>
                <w:rFonts w:ascii="Arial" w:hAnsi="Arial" w:cs="Arial"/>
                <w:color w:val="000000"/>
                <w:sz w:val="24"/>
                <w:szCs w:val="24"/>
              </w:rPr>
              <w:t xml:space="preserve">środków, w szczególności z </w:t>
            </w:r>
            <w:r w:rsidRPr="00B55F3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Funduszu Azylu, Migracji i Integracji</w:t>
            </w:r>
            <w:r w:rsidR="00B0523B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z </w:t>
            </w:r>
            <w:r w:rsidR="00B0523B" w:rsidRPr="00B0523B">
              <w:rPr>
                <w:rFonts w:ascii="Arial" w:hAnsi="Arial" w:cs="Arial"/>
                <w:color w:val="000000"/>
                <w:sz w:val="24"/>
                <w:szCs w:val="24"/>
              </w:rPr>
              <w:t>uwzględnieniem demarkacji i komplementarności z działaniami w ramach</w:t>
            </w:r>
            <w:r w:rsidR="00B0523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B0523B" w:rsidRPr="00B55F3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Fundusze Europejskie dla Rozwoju Społecznego</w:t>
            </w:r>
            <w:r w:rsidR="00B0523B" w:rsidRPr="00B0523B">
              <w:rPr>
                <w:rFonts w:ascii="Arial" w:hAnsi="Arial" w:cs="Arial"/>
                <w:color w:val="000000"/>
                <w:sz w:val="24"/>
                <w:szCs w:val="24"/>
              </w:rPr>
              <w:t xml:space="preserve"> (obejmującymi m.in. wypracowanie i koordynację wdrożenia </w:t>
            </w:r>
            <w:r w:rsidR="00B0523B" w:rsidRPr="00B052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standardu</w:t>
            </w:r>
            <w:r w:rsidR="00B0523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B0523B" w:rsidRPr="00B0523B">
              <w:rPr>
                <w:rFonts w:ascii="Arial" w:hAnsi="Arial" w:cs="Arial"/>
                <w:color w:val="000000"/>
                <w:sz w:val="24"/>
                <w:szCs w:val="24"/>
              </w:rPr>
              <w:t>obsługi cudzoziemców przez P</w:t>
            </w:r>
            <w:r w:rsidR="00B0523B">
              <w:rPr>
                <w:rFonts w:ascii="Arial" w:hAnsi="Arial" w:cs="Arial"/>
                <w:color w:val="000000"/>
                <w:sz w:val="24"/>
                <w:szCs w:val="24"/>
              </w:rPr>
              <w:t xml:space="preserve">ubliczne </w:t>
            </w:r>
            <w:r w:rsidR="00B0523B" w:rsidRPr="00B0523B">
              <w:rPr>
                <w:rFonts w:ascii="Arial" w:hAnsi="Arial" w:cs="Arial"/>
                <w:color w:val="000000"/>
                <w:sz w:val="24"/>
                <w:szCs w:val="24"/>
              </w:rPr>
              <w:t>S</w:t>
            </w:r>
            <w:r w:rsidR="00B0523B">
              <w:rPr>
                <w:rFonts w:ascii="Arial" w:hAnsi="Arial" w:cs="Arial"/>
                <w:color w:val="000000"/>
                <w:sz w:val="24"/>
                <w:szCs w:val="24"/>
              </w:rPr>
              <w:t xml:space="preserve">łużby </w:t>
            </w:r>
            <w:r w:rsidR="00B0523B" w:rsidRPr="00B0523B">
              <w:rPr>
                <w:rFonts w:ascii="Arial" w:hAnsi="Arial" w:cs="Arial"/>
                <w:color w:val="000000"/>
                <w:sz w:val="24"/>
                <w:szCs w:val="24"/>
              </w:rPr>
              <w:t>Z</w:t>
            </w:r>
            <w:r w:rsidR="00B0523B">
              <w:rPr>
                <w:rFonts w:ascii="Arial" w:hAnsi="Arial" w:cs="Arial"/>
                <w:color w:val="000000"/>
                <w:sz w:val="24"/>
                <w:szCs w:val="24"/>
              </w:rPr>
              <w:t>atrudnienia</w:t>
            </w:r>
            <w:r w:rsidR="00B0523B" w:rsidRPr="00B0523B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tworzenie i modernizację punktów obsługi</w:t>
            </w:r>
            <w:r w:rsidR="00B0523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B0523B" w:rsidRPr="00B0523B">
              <w:rPr>
                <w:rFonts w:ascii="Arial" w:hAnsi="Arial" w:cs="Arial"/>
                <w:color w:val="000000"/>
                <w:sz w:val="24"/>
                <w:szCs w:val="24"/>
              </w:rPr>
              <w:t>cudzoziemców w ramach sieci PSZ).</w:t>
            </w:r>
          </w:p>
          <w:p w14:paraId="243C10F4" w14:textId="77777777" w:rsidR="00047BAF" w:rsidRDefault="00047BAF" w:rsidP="0074112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0DA51FD" w14:textId="7F5D9D4F" w:rsidR="00A70CC7" w:rsidRPr="00EB559C" w:rsidRDefault="00047BAF" w:rsidP="0074112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7BAF">
              <w:rPr>
                <w:rFonts w:ascii="Arial" w:hAnsi="Arial" w:cs="Arial"/>
                <w:color w:val="000000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288" w:type="pct"/>
          </w:tcPr>
          <w:p w14:paraId="3463DC80" w14:textId="77777777" w:rsidR="00E53625" w:rsidRPr="00E53625" w:rsidRDefault="00E53625" w:rsidP="00E5362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62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760EE726" w14:textId="77777777" w:rsidR="00E53625" w:rsidRPr="00E53625" w:rsidRDefault="00E53625" w:rsidP="00E5362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625">
              <w:rPr>
                <w:rFonts w:ascii="Arial" w:hAnsi="Arial" w:cs="Arial"/>
                <w:color w:val="000000"/>
                <w:sz w:val="24"/>
                <w:szCs w:val="24"/>
              </w:rPr>
              <w:t xml:space="preserve">Niespełnienie kryterium skutkuje skierowaniem wniosku do poprawy/uzupełnienia. </w:t>
            </w:r>
          </w:p>
          <w:p w14:paraId="34C6960A" w14:textId="77777777" w:rsidR="00E53625" w:rsidRPr="00E53625" w:rsidRDefault="00E53625" w:rsidP="00E5362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288212A" w14:textId="4176D393" w:rsidR="001C56F9" w:rsidRPr="00BB233C" w:rsidRDefault="00E53625" w:rsidP="00E5362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62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B55F36" w:rsidRPr="00EB559C" w14:paraId="3614CC14" w14:textId="77777777" w:rsidTr="008D3040">
        <w:tblPrEx>
          <w:tblLook w:val="04A0" w:firstRow="1" w:lastRow="0" w:firstColumn="1" w:lastColumn="0" w:noHBand="0" w:noVBand="1"/>
        </w:tblPrEx>
        <w:tc>
          <w:tcPr>
            <w:tcW w:w="211" w:type="pct"/>
          </w:tcPr>
          <w:p w14:paraId="3E337DA7" w14:textId="06F8ED45" w:rsidR="00B55F36" w:rsidRDefault="00B55F36" w:rsidP="008D30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156B2E">
              <w:rPr>
                <w:rFonts w:ascii="Arial" w:hAnsi="Arial"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06" w:type="pct"/>
          </w:tcPr>
          <w:p w14:paraId="58683234" w14:textId="7AC7052C" w:rsidR="00B55F36" w:rsidRDefault="00A068BD" w:rsidP="008D3040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Współpraca z podmiotami realizującymi projekty w ramach Działania 8.23 </w:t>
            </w:r>
            <w:r w:rsidRPr="00A068BD">
              <w:rPr>
                <w:rFonts w:ascii="Arial" w:hAnsi="Arial" w:cs="Arial"/>
                <w:b/>
                <w:color w:val="000000"/>
                <w:sz w:val="24"/>
                <w:szCs w:val="24"/>
              </w:rPr>
              <w:t>FEdKP 2021-2027</w:t>
            </w:r>
          </w:p>
        </w:tc>
        <w:tc>
          <w:tcPr>
            <w:tcW w:w="2694" w:type="pct"/>
          </w:tcPr>
          <w:p w14:paraId="1648373B" w14:textId="77777777" w:rsidR="00B55F36" w:rsidRDefault="00A068BD" w:rsidP="0074112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68BD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Wnioskodawca zawarł w projekcie informację, że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będzie współpracował z innymi podmiotami realizującymi projekty w ramach </w:t>
            </w:r>
            <w:r w:rsidRPr="00A068BD">
              <w:rPr>
                <w:rFonts w:ascii="Arial" w:hAnsi="Arial" w:cs="Arial"/>
                <w:color w:val="000000"/>
                <w:sz w:val="24"/>
                <w:szCs w:val="24"/>
              </w:rPr>
              <w:t>Działania 8.23 FEdKP 2021-2027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w zakresie umożliwienia aktywizacji</w:t>
            </w:r>
            <w:r w:rsidRPr="00A068BD">
              <w:rPr>
                <w:rFonts w:ascii="Arial" w:hAnsi="Arial" w:cs="Arial"/>
                <w:color w:val="000000"/>
                <w:sz w:val="24"/>
                <w:szCs w:val="24"/>
              </w:rPr>
              <w:t xml:space="preserve"> zawodowej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A068BD">
              <w:rPr>
                <w:rFonts w:ascii="Arial" w:hAnsi="Arial" w:cs="Arial"/>
                <w:color w:val="000000"/>
                <w:sz w:val="24"/>
                <w:szCs w:val="24"/>
              </w:rPr>
              <w:t>dla obywateli państw trzecich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. </w:t>
            </w:r>
          </w:p>
          <w:p w14:paraId="7DDB4128" w14:textId="77777777" w:rsidR="00A068BD" w:rsidRDefault="00A068BD" w:rsidP="0074112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1455449" w14:textId="77777777" w:rsidR="00A068BD" w:rsidRDefault="00A068BD" w:rsidP="0074112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05ADA1F" w14:textId="0C9C5444" w:rsidR="00A068BD" w:rsidRDefault="00A068BD" w:rsidP="0074112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68BD">
              <w:rPr>
                <w:rFonts w:ascii="Arial" w:hAnsi="Arial" w:cs="Arial"/>
                <w:color w:val="000000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288" w:type="pct"/>
          </w:tcPr>
          <w:p w14:paraId="27873004" w14:textId="77777777" w:rsidR="00A068BD" w:rsidRPr="00A068BD" w:rsidRDefault="00A068BD" w:rsidP="00A068BD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68BD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0849C2A1" w14:textId="77777777" w:rsidR="00A068BD" w:rsidRPr="00A068BD" w:rsidRDefault="00A068BD" w:rsidP="00A068BD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68BD">
              <w:rPr>
                <w:rFonts w:ascii="Arial" w:hAnsi="Arial" w:cs="Arial"/>
                <w:color w:val="000000"/>
                <w:sz w:val="24"/>
                <w:szCs w:val="24"/>
              </w:rPr>
              <w:t xml:space="preserve">Niespełnienie kryterium skutkuje skierowaniem wniosku do poprawy/uzupełnienia. </w:t>
            </w:r>
          </w:p>
          <w:p w14:paraId="286E99F3" w14:textId="20AF096F" w:rsidR="00B55F36" w:rsidRPr="00E53625" w:rsidRDefault="00A068BD" w:rsidP="00A068BD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68BD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</w:tbl>
    <w:p w14:paraId="0C22DC7B" w14:textId="77777777" w:rsidR="00B9262B" w:rsidRDefault="00B9262B" w:rsidP="00EB559C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4261707A" w14:textId="77777777" w:rsidR="00E8661C" w:rsidRPr="00EB559C" w:rsidRDefault="00E8661C" w:rsidP="00EB559C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E8661C" w:rsidRPr="00EB559C" w:rsidSect="00824A4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7" w:author="Piotr Bugajski" w:date="2023-05-24T10:34:00Z" w:initials="PB">
    <w:p w14:paraId="78956847" w14:textId="204FB2B7" w:rsidR="00F055B1" w:rsidRDefault="00F055B1">
      <w:pPr>
        <w:pStyle w:val="Tekstkomentarza"/>
      </w:pPr>
      <w:r>
        <w:rPr>
          <w:rStyle w:val="Odwoaniedokomentarza"/>
        </w:rPr>
        <w:annotationRef/>
      </w:r>
      <w:r>
        <w:t>Autokorekta IZ ( typ 2 to CIC)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895684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1866B5" w16cex:dateUtc="2023-05-24T08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8956847" w16cid:durableId="281866B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D6F08" w14:textId="77777777" w:rsidR="007F0147" w:rsidRDefault="007F0147" w:rsidP="00590C41">
      <w:pPr>
        <w:spacing w:after="0" w:line="240" w:lineRule="auto"/>
      </w:pPr>
      <w:r>
        <w:separator/>
      </w:r>
    </w:p>
  </w:endnote>
  <w:endnote w:type="continuationSeparator" w:id="0">
    <w:p w14:paraId="1399D432" w14:textId="77777777" w:rsidR="007F0147" w:rsidRDefault="007F0147" w:rsidP="00590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8CFB2" w14:textId="77777777" w:rsidR="006724C8" w:rsidRDefault="006724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4081361"/>
      <w:docPartObj>
        <w:docPartGallery w:val="Page Numbers (Bottom of Page)"/>
        <w:docPartUnique/>
      </w:docPartObj>
    </w:sdtPr>
    <w:sdtContent>
      <w:p w14:paraId="7CDA0E55" w14:textId="4EC1A136" w:rsidR="003E381C" w:rsidRDefault="003E3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297DE4" w14:textId="77777777" w:rsidR="003E381C" w:rsidRDefault="003E381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9B6DF" w14:textId="60B4691C" w:rsidR="00A06B5A" w:rsidRDefault="00C86FC7" w:rsidP="00824A41">
    <w:pPr>
      <w:pStyle w:val="Stopka"/>
      <w:jc w:val="center"/>
    </w:pPr>
    <w:r>
      <w:rPr>
        <w:noProof/>
      </w:rPr>
      <w:drawing>
        <wp:inline distT="0" distB="0" distL="0" distR="0" wp14:anchorId="54DF8176" wp14:editId="6B958554">
          <wp:extent cx="6962140" cy="859790"/>
          <wp:effectExtent l="0" t="0" r="0" b="0"/>
          <wp:docPr id="407861052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7861052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1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D4C8A" w14:textId="77777777" w:rsidR="007F0147" w:rsidRDefault="007F0147" w:rsidP="00590C41">
      <w:pPr>
        <w:spacing w:after="0" w:line="240" w:lineRule="auto"/>
      </w:pPr>
      <w:r>
        <w:separator/>
      </w:r>
    </w:p>
  </w:footnote>
  <w:footnote w:type="continuationSeparator" w:id="0">
    <w:p w14:paraId="1CB4F31E" w14:textId="77777777" w:rsidR="007F0147" w:rsidRDefault="007F0147" w:rsidP="00590C41">
      <w:pPr>
        <w:spacing w:after="0" w:line="240" w:lineRule="auto"/>
      </w:pPr>
      <w:r>
        <w:continuationSeparator/>
      </w:r>
    </w:p>
  </w:footnote>
  <w:footnote w:id="1">
    <w:p w14:paraId="5B61B6AF" w14:textId="77777777" w:rsidR="00A70D3C" w:rsidRPr="00E7700D" w:rsidRDefault="00A70D3C" w:rsidP="00A70D3C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E7700D">
        <w:rPr>
          <w:rFonts w:ascii="Arial" w:hAnsi="Arial" w:cs="Arial"/>
          <w:sz w:val="24"/>
          <w:szCs w:val="24"/>
          <w:vertAlign w:val="superscript"/>
        </w:rPr>
        <w:footnoteRef/>
      </w:r>
      <w:r w:rsidRPr="00E7700D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2">
    <w:p w14:paraId="4EAA4B0A" w14:textId="77777777" w:rsidR="00A70D3C" w:rsidRPr="00E7700D" w:rsidRDefault="00A70D3C" w:rsidP="00A70D3C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E7700D">
        <w:rPr>
          <w:rFonts w:ascii="Arial" w:hAnsi="Arial" w:cs="Arial"/>
          <w:sz w:val="24"/>
          <w:szCs w:val="24"/>
          <w:vertAlign w:val="superscript"/>
        </w:rPr>
        <w:footnoteRef/>
      </w:r>
      <w:r w:rsidRPr="00E7700D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3">
    <w:p w14:paraId="4EE3C38A" w14:textId="114173F5" w:rsidR="000C7630" w:rsidRPr="00E7700D" w:rsidRDefault="000C7630" w:rsidP="006A1072">
      <w:pPr>
        <w:rPr>
          <w:rFonts w:ascii="Arial" w:hAnsi="Arial" w:cs="Arial"/>
          <w:sz w:val="24"/>
          <w:szCs w:val="24"/>
        </w:rPr>
      </w:pPr>
      <w:r w:rsidRPr="00E7700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700D">
        <w:rPr>
          <w:rFonts w:ascii="Arial" w:hAnsi="Arial" w:cs="Arial"/>
          <w:sz w:val="24"/>
          <w:szCs w:val="24"/>
        </w:rPr>
        <w:t xml:space="preserve"> Składany za pomocą kwalifikowanego urządzenia i poświadczony specjalnym certyfikatem (dostarczanym przez niezależne centrum certyfikacji), co pozwala na weryfikację autora podpisu.</w:t>
      </w:r>
    </w:p>
  </w:footnote>
  <w:footnote w:id="4">
    <w:p w14:paraId="70A993DD" w14:textId="4792AAF7" w:rsidR="00F055B1" w:rsidRPr="00F055B1" w:rsidRDefault="00F055B1" w:rsidP="00F055B1">
      <w:pPr>
        <w:pStyle w:val="Tekstprzypisudolnego"/>
        <w:rPr>
          <w:ins w:id="9" w:author="Piotr Bugajski" w:date="2023-05-24T10:39:00Z"/>
          <w:rFonts w:ascii="Arial" w:hAnsi="Arial" w:cs="Arial"/>
          <w:sz w:val="24"/>
          <w:szCs w:val="24"/>
          <w:rPrChange w:id="10" w:author="Piotr Bugajski" w:date="2023-05-24T10:39:00Z">
            <w:rPr>
              <w:ins w:id="11" w:author="Piotr Bugajski" w:date="2023-05-24T10:39:00Z"/>
            </w:rPr>
          </w:rPrChange>
        </w:rPr>
      </w:pPr>
      <w:ins w:id="12" w:author="Piotr Bugajski" w:date="2023-05-24T10:38:00Z">
        <w:r>
          <w:rPr>
            <w:rStyle w:val="Odwoanieprzypisudolnego"/>
          </w:rPr>
          <w:footnoteRef/>
        </w:r>
        <w:r>
          <w:t xml:space="preserve"> </w:t>
        </w:r>
      </w:ins>
      <w:ins w:id="13" w:author="Piotr Bugajski" w:date="2023-05-24T10:39:00Z">
        <w:r w:rsidRPr="00F055B1">
          <w:rPr>
            <w:rFonts w:ascii="Arial" w:hAnsi="Arial" w:cs="Arial"/>
            <w:sz w:val="24"/>
            <w:szCs w:val="24"/>
            <w:rPrChange w:id="14" w:author="Piotr Bugajski" w:date="2023-05-24T10:39:00Z">
              <w:rPr/>
            </w:rPrChange>
          </w:rPr>
          <w:t>Grupą docelową są osoby, które zostaną objęte bezpośrednim wsparciem w projekcie</w:t>
        </w:r>
      </w:ins>
      <w:ins w:id="15" w:author="Piotr Bugajski" w:date="2023-05-30T07:56:00Z">
        <w:r w:rsidR="00BA586D">
          <w:rPr>
            <w:rFonts w:ascii="Arial" w:hAnsi="Arial" w:cs="Arial"/>
            <w:sz w:val="24"/>
            <w:szCs w:val="24"/>
          </w:rPr>
          <w:t xml:space="preserve"> m.in. poprzez,</w:t>
        </w:r>
      </w:ins>
      <w:ins w:id="16" w:author="Piotr Bugajski" w:date="2023-05-24T10:39:00Z">
        <w:r w:rsidRPr="00F055B1">
          <w:rPr>
            <w:rFonts w:ascii="Arial" w:hAnsi="Arial" w:cs="Arial"/>
            <w:sz w:val="24"/>
            <w:szCs w:val="24"/>
            <w:rPrChange w:id="17" w:author="Piotr Bugajski" w:date="2023-05-24T10:39:00Z">
              <w:rPr/>
            </w:rPrChange>
          </w:rPr>
          <w:t xml:space="preserve"> tj.:</w:t>
        </w:r>
      </w:ins>
    </w:p>
    <w:p w14:paraId="349A820B" w14:textId="77777777" w:rsidR="00F055B1" w:rsidRPr="00F055B1" w:rsidRDefault="00F055B1" w:rsidP="00F055B1">
      <w:pPr>
        <w:pStyle w:val="Tekstprzypisudolnego"/>
        <w:rPr>
          <w:ins w:id="18" w:author="Piotr Bugajski" w:date="2023-05-24T10:39:00Z"/>
          <w:rFonts w:ascii="Arial" w:hAnsi="Arial" w:cs="Arial"/>
          <w:sz w:val="24"/>
          <w:szCs w:val="24"/>
          <w:rPrChange w:id="19" w:author="Piotr Bugajski" w:date="2023-05-24T10:39:00Z">
            <w:rPr>
              <w:ins w:id="20" w:author="Piotr Bugajski" w:date="2023-05-24T10:39:00Z"/>
            </w:rPr>
          </w:rPrChange>
        </w:rPr>
      </w:pPr>
      <w:ins w:id="21" w:author="Piotr Bugajski" w:date="2023-05-24T10:39:00Z">
        <w:r w:rsidRPr="00F055B1">
          <w:rPr>
            <w:rFonts w:ascii="Arial" w:hAnsi="Arial" w:cs="Arial"/>
            <w:sz w:val="24"/>
            <w:szCs w:val="24"/>
            <w:rPrChange w:id="22" w:author="Piotr Bugajski" w:date="2023-05-24T10:39:00Z">
              <w:rPr/>
            </w:rPrChange>
          </w:rPr>
          <w:t>- OPT – działania wspomagające integrację na rynku pracy</w:t>
        </w:r>
      </w:ins>
    </w:p>
    <w:p w14:paraId="267BA41C" w14:textId="77777777" w:rsidR="00F055B1" w:rsidRPr="00F055B1" w:rsidRDefault="00F055B1" w:rsidP="00F055B1">
      <w:pPr>
        <w:pStyle w:val="Tekstprzypisudolnego"/>
        <w:rPr>
          <w:ins w:id="23" w:author="Piotr Bugajski" w:date="2023-05-24T10:39:00Z"/>
          <w:rFonts w:ascii="Arial" w:hAnsi="Arial" w:cs="Arial"/>
          <w:sz w:val="24"/>
          <w:szCs w:val="24"/>
          <w:rPrChange w:id="24" w:author="Piotr Bugajski" w:date="2023-05-24T10:39:00Z">
            <w:rPr>
              <w:ins w:id="25" w:author="Piotr Bugajski" w:date="2023-05-24T10:39:00Z"/>
            </w:rPr>
          </w:rPrChange>
        </w:rPr>
      </w:pPr>
      <w:ins w:id="26" w:author="Piotr Bugajski" w:date="2023-05-24T10:39:00Z">
        <w:r w:rsidRPr="00F055B1">
          <w:rPr>
            <w:rFonts w:ascii="Arial" w:hAnsi="Arial" w:cs="Arial"/>
            <w:sz w:val="24"/>
            <w:szCs w:val="24"/>
            <w:rPrChange w:id="27" w:author="Piotr Bugajski" w:date="2023-05-24T10:39:00Z">
              <w:rPr/>
            </w:rPrChange>
          </w:rPr>
          <w:t>- pracodawcy – warsztaty w zakresie międzykulturowości i zasad zatrudniania cudzoziemców - kierowane do podmiotów, które zatrudniają lub są zainteresowane zatrudnieniem OPT, mają na celu także pobudzanie otwartości i wrażliwości międzykulturowej</w:t>
        </w:r>
      </w:ins>
    </w:p>
    <w:p w14:paraId="1E72CFE3" w14:textId="70FAD50E" w:rsidR="00F055B1" w:rsidRPr="00F055B1" w:rsidRDefault="00F055B1" w:rsidP="00F055B1">
      <w:pPr>
        <w:pStyle w:val="Tekstprzypisudolnego"/>
        <w:rPr>
          <w:rFonts w:ascii="Arial" w:hAnsi="Arial" w:cs="Arial"/>
          <w:sz w:val="24"/>
          <w:szCs w:val="24"/>
          <w:rPrChange w:id="28" w:author="Piotr Bugajski" w:date="2023-05-24T10:39:00Z">
            <w:rPr/>
          </w:rPrChange>
        </w:rPr>
      </w:pPr>
      <w:ins w:id="29" w:author="Piotr Bugajski" w:date="2023-05-24T10:39:00Z">
        <w:r w:rsidRPr="00F055B1">
          <w:rPr>
            <w:rFonts w:ascii="Arial" w:hAnsi="Arial" w:cs="Arial"/>
            <w:sz w:val="24"/>
            <w:szCs w:val="24"/>
            <w:rPrChange w:id="30" w:author="Piotr Bugajski" w:date="2023-05-24T10:39:00Z">
              <w:rPr/>
            </w:rPrChange>
          </w:rPr>
          <w:t xml:space="preserve">- społeczeństwo przyjmujące, w tym m.in. pracownicy, kadry instytucji </w:t>
        </w:r>
      </w:ins>
      <w:ins w:id="31" w:author="Piotr Bugajski" w:date="2023-05-30T07:57:00Z">
        <w:r w:rsidR="00BA586D">
          <w:rPr>
            <w:rFonts w:ascii="Arial" w:hAnsi="Arial" w:cs="Arial"/>
            <w:sz w:val="24"/>
            <w:szCs w:val="24"/>
          </w:rPr>
          <w:t>wspomagających</w:t>
        </w:r>
      </w:ins>
      <w:ins w:id="32" w:author="Piotr Bugajski" w:date="2023-05-30T07:56:00Z">
        <w:r w:rsidR="00BA586D">
          <w:rPr>
            <w:rFonts w:ascii="Arial" w:hAnsi="Arial" w:cs="Arial"/>
            <w:sz w:val="24"/>
            <w:szCs w:val="24"/>
          </w:rPr>
          <w:t xml:space="preserve"> </w:t>
        </w:r>
      </w:ins>
      <w:ins w:id="33" w:author="Piotr Bugajski" w:date="2023-05-24T10:39:00Z">
        <w:r w:rsidRPr="00F055B1">
          <w:rPr>
            <w:rFonts w:ascii="Arial" w:hAnsi="Arial" w:cs="Arial"/>
            <w:sz w:val="24"/>
            <w:szCs w:val="24"/>
            <w:rPrChange w:id="34" w:author="Piotr Bugajski" w:date="2023-05-24T10:39:00Z">
              <w:rPr/>
            </w:rPrChange>
          </w:rPr>
          <w:t>(warsztaty w zakresie różnic międzykulturowych).</w:t>
        </w:r>
      </w:ins>
    </w:p>
  </w:footnote>
  <w:footnote w:id="5">
    <w:p w14:paraId="66676B15" w14:textId="79E0A516" w:rsidR="00F055B1" w:rsidRPr="00F055B1" w:rsidDel="00B630EB" w:rsidRDefault="002A64A6" w:rsidP="00F055B1">
      <w:pPr>
        <w:rPr>
          <w:ins w:id="39" w:author="Piotr Bugajski" w:date="2023-05-24T10:37:00Z"/>
          <w:del w:id="40" w:author="Piotr Bugajski" w:date="2023-05-24T10:46:00Z"/>
          <w:rFonts w:ascii="Arial" w:hAnsi="Arial" w:cs="Arial"/>
          <w:sz w:val="24"/>
          <w:szCs w:val="24"/>
        </w:rPr>
      </w:pPr>
      <w:del w:id="41" w:author="Piotr Bugajski" w:date="2023-05-24T10:46:00Z">
        <w:r w:rsidRPr="00E7700D" w:rsidDel="00B630EB">
          <w:rPr>
            <w:rStyle w:val="Odwoanieprzypisudolnego"/>
            <w:rFonts w:ascii="Arial" w:hAnsi="Arial" w:cs="Arial"/>
            <w:sz w:val="24"/>
            <w:szCs w:val="24"/>
          </w:rPr>
          <w:footnoteRef/>
        </w:r>
        <w:r w:rsidRPr="00E7700D" w:rsidDel="00B630EB">
          <w:rPr>
            <w:rFonts w:ascii="Arial" w:hAnsi="Arial" w:cs="Arial"/>
            <w:sz w:val="24"/>
            <w:szCs w:val="24"/>
          </w:rPr>
          <w:delText xml:space="preserve"> </w:delText>
        </w:r>
      </w:del>
    </w:p>
    <w:p w14:paraId="0C592CFD" w14:textId="1A0A754D" w:rsidR="002A64A6" w:rsidRPr="00E7700D" w:rsidDel="00B630EB" w:rsidRDefault="002A64A6">
      <w:pPr>
        <w:rPr>
          <w:del w:id="42" w:author="Piotr Bugajski" w:date="2023-05-24T10:46:00Z"/>
          <w:rFonts w:ascii="Arial" w:hAnsi="Arial" w:cs="Arial"/>
          <w:sz w:val="24"/>
          <w:szCs w:val="24"/>
        </w:rPr>
      </w:pPr>
      <w:del w:id="43" w:author="Piotr Bugajski" w:date="2023-05-24T10:46:00Z">
        <w:r w:rsidRPr="00E7700D" w:rsidDel="00B630EB">
          <w:rPr>
            <w:rFonts w:ascii="Arial" w:hAnsi="Arial" w:cs="Arial"/>
            <w:sz w:val="24"/>
            <w:szCs w:val="24"/>
          </w:rPr>
          <w:delText>W zakresie przedmiotowej grupy docelowej w szczególności należy ujmować te osoby lub instytucje, których zaangażowanie w miarę możliwości wzmocni integrację społeczno-gospodarczą obywateli państw trzecich, tj.:</w:delText>
        </w:r>
      </w:del>
    </w:p>
    <w:p w14:paraId="541F963D" w14:textId="5F99274C" w:rsidR="002A64A6" w:rsidRPr="00E7700D" w:rsidDel="00B630EB" w:rsidRDefault="002A64A6">
      <w:pPr>
        <w:rPr>
          <w:del w:id="44" w:author="Piotr Bugajski" w:date="2023-05-24T10:46:00Z"/>
          <w:rFonts w:ascii="Arial" w:hAnsi="Arial" w:cs="Arial"/>
          <w:sz w:val="24"/>
          <w:szCs w:val="24"/>
        </w:rPr>
        <w:pPrChange w:id="45" w:author="Piotr Bugajski" w:date="2023-05-24T10:36:00Z">
          <w:pPr>
            <w:spacing w:after="0"/>
          </w:pPr>
        </w:pPrChange>
      </w:pPr>
      <w:del w:id="46" w:author="Piotr Bugajski" w:date="2023-05-24T10:46:00Z">
        <w:r w:rsidRPr="00E7700D" w:rsidDel="00B630EB">
          <w:rPr>
            <w:rFonts w:ascii="Arial" w:hAnsi="Arial" w:cs="Arial"/>
            <w:sz w:val="24"/>
            <w:szCs w:val="24"/>
          </w:rPr>
          <w:delText>- osoby z bezpośredniego otoczenia - m.in. osoby niespokrewnione sprawujące opiekę nad osobami potrzebującymi wsparcia w codziennym funkcjonowaniu;</w:delText>
        </w:r>
      </w:del>
    </w:p>
    <w:p w14:paraId="5AD38211" w14:textId="4ABC1F22" w:rsidR="002A64A6" w:rsidRPr="00E7700D" w:rsidDel="00B630EB" w:rsidRDefault="002A64A6">
      <w:pPr>
        <w:rPr>
          <w:del w:id="47" w:author="Piotr Bugajski" w:date="2023-05-24T10:46:00Z"/>
          <w:rFonts w:ascii="Arial" w:hAnsi="Arial" w:cs="Arial"/>
          <w:sz w:val="24"/>
          <w:szCs w:val="24"/>
        </w:rPr>
        <w:pPrChange w:id="48" w:author="Piotr Bugajski" w:date="2023-05-24T10:36:00Z">
          <w:pPr>
            <w:spacing w:after="0"/>
          </w:pPr>
        </w:pPrChange>
      </w:pPr>
      <w:del w:id="49" w:author="Piotr Bugajski" w:date="2023-05-24T10:46:00Z">
        <w:r w:rsidRPr="00E7700D" w:rsidDel="00B630EB">
          <w:rPr>
            <w:rFonts w:ascii="Arial" w:hAnsi="Arial" w:cs="Arial"/>
            <w:sz w:val="24"/>
            <w:szCs w:val="24"/>
          </w:rPr>
          <w:delText>- społeczność przyjmująca - m.in. osoby z najbliższego środowiska lokalnego w zakresie realizacji integracji społecznej w tym organizacje pozarządowe;</w:delText>
        </w:r>
      </w:del>
    </w:p>
    <w:p w14:paraId="7F31B331" w14:textId="1E42CD5D" w:rsidR="002A64A6" w:rsidRPr="00E7700D" w:rsidDel="00B630EB" w:rsidRDefault="002A64A6" w:rsidP="00F055B1">
      <w:pPr>
        <w:rPr>
          <w:del w:id="50" w:author="Piotr Bugajski" w:date="2023-05-24T10:46:00Z"/>
          <w:rFonts w:ascii="Arial" w:hAnsi="Arial" w:cs="Arial"/>
          <w:sz w:val="24"/>
          <w:szCs w:val="24"/>
        </w:rPr>
      </w:pPr>
      <w:del w:id="51" w:author="Piotr Bugajski" w:date="2023-05-24T10:46:00Z">
        <w:r w:rsidRPr="00E7700D" w:rsidDel="00B630EB">
          <w:rPr>
            <w:rFonts w:ascii="Arial" w:hAnsi="Arial" w:cs="Arial"/>
            <w:sz w:val="24"/>
            <w:szCs w:val="24"/>
          </w:rPr>
          <w:delText>- pracodawcy w zakresie procesu integracji cudzoziemców na rynku pracy.</w:delText>
        </w:r>
      </w:del>
    </w:p>
    <w:p w14:paraId="3BD3CB62" w14:textId="30B46A05" w:rsidR="002A64A6" w:rsidRPr="00E7700D" w:rsidDel="00B630EB" w:rsidRDefault="002A64A6" w:rsidP="00273D4F">
      <w:pPr>
        <w:rPr>
          <w:del w:id="52" w:author="Piotr Bugajski" w:date="2023-05-24T10:46:00Z"/>
          <w:rFonts w:ascii="Arial" w:hAnsi="Arial" w:cs="Arial"/>
          <w:sz w:val="24"/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12DF1" w14:textId="77777777" w:rsidR="006724C8" w:rsidRDefault="006724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B9866" w14:textId="77777777" w:rsidR="006724C8" w:rsidRDefault="006724C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3F7DE" w14:textId="77777777" w:rsidR="00A06B5A" w:rsidRPr="00E7700D" w:rsidRDefault="00A06B5A" w:rsidP="00A06B5A">
    <w:pPr>
      <w:tabs>
        <w:tab w:val="left" w:pos="9923"/>
      </w:tabs>
      <w:spacing w:after="0" w:line="240" w:lineRule="auto"/>
      <w:rPr>
        <w:rFonts w:ascii="Arial" w:hAnsi="Arial" w:cs="Arial"/>
        <w:sz w:val="24"/>
        <w:szCs w:val="24"/>
      </w:rPr>
    </w:pPr>
    <w:r w:rsidRPr="00E7700D">
      <w:rPr>
        <w:rFonts w:ascii="Arial" w:hAnsi="Arial" w:cs="Arial"/>
        <w:sz w:val="24"/>
        <w:szCs w:val="24"/>
      </w:rPr>
      <w:t>FUNDUSZE EUROPEJSKIE DLA KUJAW I POMORZA 2021-2027</w:t>
    </w:r>
  </w:p>
  <w:p w14:paraId="21B55DCD" w14:textId="5CC0D541" w:rsidR="00824A41" w:rsidRPr="006724C8" w:rsidRDefault="00824A41" w:rsidP="00824A41">
    <w:pPr>
      <w:tabs>
        <w:tab w:val="left" w:pos="6300"/>
      </w:tabs>
      <w:spacing w:after="0"/>
      <w:jc w:val="right"/>
      <w:rPr>
        <w:rFonts w:ascii="Arial" w:hAnsi="Arial" w:cs="Arial"/>
        <w:bCs/>
        <w:sz w:val="24"/>
        <w:szCs w:val="24"/>
      </w:rPr>
    </w:pPr>
    <w:r w:rsidRPr="00E7700D">
      <w:rPr>
        <w:rFonts w:ascii="Arial" w:hAnsi="Arial" w:cs="Arial"/>
        <w:sz w:val="24"/>
        <w:szCs w:val="24"/>
      </w:rPr>
      <w:tab/>
    </w:r>
    <w:r w:rsidRPr="006724C8">
      <w:rPr>
        <w:rFonts w:ascii="Arial" w:hAnsi="Arial" w:cs="Arial"/>
        <w:bCs/>
        <w:sz w:val="24"/>
        <w:szCs w:val="24"/>
      </w:rPr>
      <w:t xml:space="preserve">Załącznik </w:t>
    </w:r>
    <w:r w:rsidR="00EA12E0">
      <w:rPr>
        <w:rFonts w:ascii="Arial" w:hAnsi="Arial" w:cs="Arial"/>
        <w:bCs/>
        <w:sz w:val="24"/>
        <w:szCs w:val="24"/>
      </w:rPr>
      <w:t xml:space="preserve">Nr 1 </w:t>
    </w:r>
    <w:r w:rsidRPr="006724C8">
      <w:rPr>
        <w:rFonts w:ascii="Arial" w:hAnsi="Arial" w:cs="Arial"/>
        <w:bCs/>
        <w:sz w:val="24"/>
        <w:szCs w:val="24"/>
      </w:rPr>
      <w:t xml:space="preserve">do </w:t>
    </w:r>
    <w:r w:rsidR="00EA12E0">
      <w:rPr>
        <w:rFonts w:ascii="Arial" w:hAnsi="Arial" w:cs="Arial"/>
        <w:bCs/>
        <w:sz w:val="24"/>
        <w:szCs w:val="24"/>
      </w:rPr>
      <w:t>Stanowiska</w:t>
    </w:r>
    <w:r w:rsidRPr="006724C8">
      <w:rPr>
        <w:rFonts w:ascii="Arial" w:hAnsi="Arial" w:cs="Arial"/>
        <w:bCs/>
        <w:sz w:val="24"/>
        <w:szCs w:val="24"/>
      </w:rPr>
      <w:t xml:space="preserve"> nr </w:t>
    </w:r>
    <w:r w:rsidR="00EA12E0">
      <w:rPr>
        <w:rFonts w:ascii="Arial" w:hAnsi="Arial" w:cs="Arial"/>
        <w:bCs/>
        <w:sz w:val="24"/>
        <w:szCs w:val="24"/>
      </w:rPr>
      <w:t>21</w:t>
    </w:r>
    <w:r w:rsidRPr="006724C8">
      <w:rPr>
        <w:rFonts w:ascii="Arial" w:hAnsi="Arial" w:cs="Arial"/>
        <w:bCs/>
        <w:sz w:val="24"/>
        <w:szCs w:val="24"/>
      </w:rPr>
      <w:t>/</w:t>
    </w:r>
    <w:r w:rsidR="00EA12E0">
      <w:rPr>
        <w:rFonts w:ascii="Arial" w:hAnsi="Arial" w:cs="Arial"/>
        <w:bCs/>
        <w:sz w:val="24"/>
        <w:szCs w:val="24"/>
      </w:rPr>
      <w:t>20</w:t>
    </w:r>
    <w:r w:rsidRPr="006724C8">
      <w:rPr>
        <w:rFonts w:ascii="Arial" w:hAnsi="Arial" w:cs="Arial"/>
        <w:bCs/>
        <w:sz w:val="24"/>
        <w:szCs w:val="24"/>
      </w:rPr>
      <w:t>23</w:t>
    </w:r>
  </w:p>
  <w:p w14:paraId="6E950142" w14:textId="6EFA7F06" w:rsidR="00A06B5A" w:rsidRPr="006724C8" w:rsidRDefault="00824A41" w:rsidP="00EA12E0">
    <w:pPr>
      <w:pStyle w:val="Nagwek"/>
      <w:tabs>
        <w:tab w:val="clear" w:pos="4536"/>
        <w:tab w:val="clear" w:pos="9072"/>
        <w:tab w:val="left" w:pos="10348"/>
        <w:tab w:val="left" w:pos="10830"/>
      </w:tabs>
      <w:jc w:val="right"/>
      <w:rPr>
        <w:rFonts w:ascii="Arial" w:hAnsi="Arial" w:cs="Arial"/>
        <w:bCs/>
        <w:sz w:val="24"/>
        <w:szCs w:val="24"/>
      </w:rPr>
    </w:pPr>
    <w:r w:rsidRPr="006724C8">
      <w:rPr>
        <w:rFonts w:ascii="Arial" w:hAnsi="Arial" w:cs="Arial"/>
        <w:bCs/>
        <w:sz w:val="24"/>
        <w:szCs w:val="24"/>
      </w:rPr>
      <w:t xml:space="preserve">                                                                                                   </w:t>
    </w:r>
    <w:r w:rsidR="00997CC4">
      <w:rPr>
        <w:rFonts w:ascii="Arial" w:hAnsi="Arial" w:cs="Arial"/>
        <w:bCs/>
        <w:sz w:val="24"/>
        <w:szCs w:val="24"/>
      </w:rPr>
      <w:t xml:space="preserve">                                                       </w:t>
    </w:r>
    <w:r w:rsidR="00EA12E0">
      <w:rPr>
        <w:rFonts w:ascii="Arial" w:hAnsi="Arial" w:cs="Arial"/>
        <w:bCs/>
        <w:sz w:val="24"/>
        <w:szCs w:val="24"/>
      </w:rPr>
      <w:t>Grupy roboczej ds. EFS plus</w:t>
    </w:r>
    <w:r w:rsidRPr="006724C8">
      <w:rPr>
        <w:rFonts w:ascii="Arial" w:hAnsi="Arial" w:cs="Arial"/>
        <w:bCs/>
        <w:sz w:val="24"/>
        <w:szCs w:val="24"/>
      </w:rPr>
      <w:t xml:space="preserve"> z dnia </w:t>
    </w:r>
    <w:r w:rsidR="00EA12E0">
      <w:rPr>
        <w:rFonts w:ascii="Arial" w:hAnsi="Arial" w:cs="Arial"/>
        <w:bCs/>
        <w:sz w:val="24"/>
        <w:szCs w:val="24"/>
      </w:rPr>
      <w:t>26</w:t>
    </w:r>
    <w:r w:rsidR="006724C8">
      <w:rPr>
        <w:rFonts w:ascii="Arial" w:hAnsi="Arial" w:cs="Arial"/>
        <w:bCs/>
        <w:sz w:val="24"/>
        <w:szCs w:val="24"/>
      </w:rPr>
      <w:t xml:space="preserve"> maja</w:t>
    </w:r>
    <w:r w:rsidRPr="006724C8">
      <w:rPr>
        <w:rFonts w:ascii="Arial" w:hAnsi="Arial" w:cs="Arial"/>
        <w:bCs/>
        <w:sz w:val="24"/>
        <w:szCs w:val="24"/>
      </w:rPr>
      <w:t xml:space="preserve"> 2023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13C2"/>
    <w:multiLevelType w:val="hybridMultilevel"/>
    <w:tmpl w:val="00369972"/>
    <w:lvl w:ilvl="0" w:tplc="23D4C74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7736C0"/>
    <w:multiLevelType w:val="hybridMultilevel"/>
    <w:tmpl w:val="5F3E3A72"/>
    <w:lvl w:ilvl="0" w:tplc="85ACAB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F2B0C"/>
    <w:multiLevelType w:val="hybridMultilevel"/>
    <w:tmpl w:val="25823F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B5E46"/>
    <w:multiLevelType w:val="hybridMultilevel"/>
    <w:tmpl w:val="A4AE566C"/>
    <w:lvl w:ilvl="0" w:tplc="066A6D5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8658D"/>
    <w:multiLevelType w:val="hybridMultilevel"/>
    <w:tmpl w:val="9BBE3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E623F"/>
    <w:multiLevelType w:val="hybridMultilevel"/>
    <w:tmpl w:val="67A0C3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4F27FE"/>
    <w:multiLevelType w:val="hybridMultilevel"/>
    <w:tmpl w:val="C9429E6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507193"/>
    <w:multiLevelType w:val="hybridMultilevel"/>
    <w:tmpl w:val="9D8697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D20AC"/>
    <w:multiLevelType w:val="hybridMultilevel"/>
    <w:tmpl w:val="413E5A56"/>
    <w:lvl w:ilvl="0" w:tplc="FDD22896">
      <w:start w:val="1"/>
      <w:numFmt w:val="upperLetter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0408EA"/>
    <w:multiLevelType w:val="hybridMultilevel"/>
    <w:tmpl w:val="02BA1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2C1067"/>
    <w:multiLevelType w:val="hybridMultilevel"/>
    <w:tmpl w:val="73FCFE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85575A"/>
    <w:multiLevelType w:val="hybridMultilevel"/>
    <w:tmpl w:val="2F6E1E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5662C6"/>
    <w:multiLevelType w:val="hybridMultilevel"/>
    <w:tmpl w:val="417EE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435736"/>
    <w:multiLevelType w:val="hybridMultilevel"/>
    <w:tmpl w:val="F626D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BF0D41"/>
    <w:multiLevelType w:val="hybridMultilevel"/>
    <w:tmpl w:val="3F4E265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01644"/>
    <w:multiLevelType w:val="hybridMultilevel"/>
    <w:tmpl w:val="12E2CEA4"/>
    <w:lvl w:ilvl="0" w:tplc="247AABB2">
      <w:start w:val="1"/>
      <w:numFmt w:val="lowerLetter"/>
      <w:lvlText w:val="%1."/>
      <w:lvlJc w:val="left"/>
      <w:pPr>
        <w:ind w:left="717" w:hanging="360"/>
      </w:pPr>
      <w:rPr>
        <w:rFonts w:cstheme="minorBidi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3A4060A3"/>
    <w:multiLevelType w:val="hybridMultilevel"/>
    <w:tmpl w:val="046AC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8704CE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C06BBD"/>
    <w:multiLevelType w:val="hybridMultilevel"/>
    <w:tmpl w:val="765AFE8A"/>
    <w:lvl w:ilvl="0" w:tplc="A51E05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49155D"/>
    <w:multiLevelType w:val="hybridMultilevel"/>
    <w:tmpl w:val="1966D1B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1152C8"/>
    <w:multiLevelType w:val="hybridMultilevel"/>
    <w:tmpl w:val="B0E257D2"/>
    <w:lvl w:ilvl="0" w:tplc="A0E632A4">
      <w:start w:val="1"/>
      <w:numFmt w:val="lowerLetter"/>
      <w:lvlText w:val="%1."/>
      <w:lvlJc w:val="left"/>
      <w:pPr>
        <w:ind w:left="717" w:hanging="360"/>
      </w:pPr>
      <w:rPr>
        <w:rFonts w:cstheme="minorBidi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464D48A1"/>
    <w:multiLevelType w:val="hybridMultilevel"/>
    <w:tmpl w:val="62C22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391DE0"/>
    <w:multiLevelType w:val="hybridMultilevel"/>
    <w:tmpl w:val="A992F4D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3C245B"/>
    <w:multiLevelType w:val="hybridMultilevel"/>
    <w:tmpl w:val="F99C822E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525983"/>
    <w:multiLevelType w:val="hybridMultilevel"/>
    <w:tmpl w:val="052245D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5C6134"/>
    <w:multiLevelType w:val="hybridMultilevel"/>
    <w:tmpl w:val="59988518"/>
    <w:lvl w:ilvl="0" w:tplc="46CEE0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C871FE"/>
    <w:multiLevelType w:val="hybridMultilevel"/>
    <w:tmpl w:val="2438D648"/>
    <w:lvl w:ilvl="0" w:tplc="1A987F24">
      <w:start w:val="1"/>
      <w:numFmt w:val="bullet"/>
      <w:lvlText w:val=""/>
      <w:lvlJc w:val="left"/>
      <w:pPr>
        <w:ind w:left="9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32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F0336E"/>
    <w:multiLevelType w:val="hybridMultilevel"/>
    <w:tmpl w:val="8F2AC2F8"/>
    <w:lvl w:ilvl="0" w:tplc="269A2D36">
      <w:start w:val="1"/>
      <w:numFmt w:val="bullet"/>
      <w:lvlText w:val=""/>
      <w:lvlJc w:val="left"/>
      <w:pPr>
        <w:ind w:left="6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36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096D17"/>
    <w:multiLevelType w:val="hybridMultilevel"/>
    <w:tmpl w:val="FDECFE82"/>
    <w:lvl w:ilvl="0" w:tplc="EB28F3E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8" w15:restartNumberingAfterBreak="0">
    <w:nsid w:val="6E527DCF"/>
    <w:multiLevelType w:val="hybridMultilevel"/>
    <w:tmpl w:val="316C69A6"/>
    <w:lvl w:ilvl="0" w:tplc="854417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E24A93"/>
    <w:multiLevelType w:val="hybridMultilevel"/>
    <w:tmpl w:val="87EC0CAA"/>
    <w:lvl w:ilvl="0" w:tplc="963CE8E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51751"/>
    <w:multiLevelType w:val="hybridMultilevel"/>
    <w:tmpl w:val="30DA92B2"/>
    <w:lvl w:ilvl="0" w:tplc="87E26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3900294">
    <w:abstractNumId w:val="29"/>
  </w:num>
  <w:num w:numId="2" w16cid:durableId="888954139">
    <w:abstractNumId w:val="35"/>
  </w:num>
  <w:num w:numId="3" w16cid:durableId="1881745157">
    <w:abstractNumId w:val="34"/>
  </w:num>
  <w:num w:numId="4" w16cid:durableId="638606388">
    <w:abstractNumId w:val="33"/>
  </w:num>
  <w:num w:numId="5" w16cid:durableId="119149326">
    <w:abstractNumId w:val="25"/>
  </w:num>
  <w:num w:numId="6" w16cid:durableId="753674072">
    <w:abstractNumId w:val="24"/>
  </w:num>
  <w:num w:numId="7" w16cid:durableId="472915324">
    <w:abstractNumId w:val="17"/>
  </w:num>
  <w:num w:numId="8" w16cid:durableId="1311248812">
    <w:abstractNumId w:val="31"/>
  </w:num>
  <w:num w:numId="9" w16cid:durableId="1761943693">
    <w:abstractNumId w:val="18"/>
  </w:num>
  <w:num w:numId="10" w16cid:durableId="2049254767">
    <w:abstractNumId w:val="26"/>
  </w:num>
  <w:num w:numId="11" w16cid:durableId="2065179423">
    <w:abstractNumId w:val="9"/>
  </w:num>
  <w:num w:numId="12" w16cid:durableId="930773857">
    <w:abstractNumId w:val="0"/>
  </w:num>
  <w:num w:numId="13" w16cid:durableId="1668629013">
    <w:abstractNumId w:val="3"/>
  </w:num>
  <w:num w:numId="14" w16cid:durableId="1612855284">
    <w:abstractNumId w:val="21"/>
  </w:num>
  <w:num w:numId="15" w16cid:durableId="1347756038">
    <w:abstractNumId w:val="40"/>
  </w:num>
  <w:num w:numId="16" w16cid:durableId="1841386806">
    <w:abstractNumId w:val="5"/>
  </w:num>
  <w:num w:numId="17" w16cid:durableId="1955093967">
    <w:abstractNumId w:val="12"/>
  </w:num>
  <w:num w:numId="18" w16cid:durableId="1302997903">
    <w:abstractNumId w:val="1"/>
  </w:num>
  <w:num w:numId="19" w16cid:durableId="1233736894">
    <w:abstractNumId w:val="38"/>
  </w:num>
  <w:num w:numId="20" w16cid:durableId="717893909">
    <w:abstractNumId w:val="6"/>
  </w:num>
  <w:num w:numId="21" w16cid:durableId="1165779774">
    <w:abstractNumId w:val="28"/>
  </w:num>
  <w:num w:numId="22" w16cid:durableId="435293345">
    <w:abstractNumId w:val="10"/>
  </w:num>
  <w:num w:numId="23" w16cid:durableId="484010075">
    <w:abstractNumId w:val="32"/>
  </w:num>
  <w:num w:numId="24" w16cid:durableId="426662290">
    <w:abstractNumId w:val="36"/>
  </w:num>
  <w:num w:numId="25" w16cid:durableId="1705445052">
    <w:abstractNumId w:val="22"/>
  </w:num>
  <w:num w:numId="26" w16cid:durableId="763965337">
    <w:abstractNumId w:val="13"/>
  </w:num>
  <w:num w:numId="27" w16cid:durableId="1306011606">
    <w:abstractNumId w:val="11"/>
  </w:num>
  <w:num w:numId="28" w16cid:durableId="1569925681">
    <w:abstractNumId w:val="4"/>
  </w:num>
  <w:num w:numId="29" w16cid:durableId="121114736">
    <w:abstractNumId w:val="20"/>
  </w:num>
  <w:num w:numId="30" w16cid:durableId="726075646">
    <w:abstractNumId w:val="19"/>
  </w:num>
  <w:num w:numId="31" w16cid:durableId="1164512792">
    <w:abstractNumId w:val="27"/>
  </w:num>
  <w:num w:numId="32" w16cid:durableId="1979219759">
    <w:abstractNumId w:val="37"/>
  </w:num>
  <w:num w:numId="33" w16cid:durableId="47267578">
    <w:abstractNumId w:val="15"/>
  </w:num>
  <w:num w:numId="34" w16cid:durableId="32393521">
    <w:abstractNumId w:val="30"/>
  </w:num>
  <w:num w:numId="35" w16cid:durableId="338394310">
    <w:abstractNumId w:val="2"/>
  </w:num>
  <w:num w:numId="36" w16cid:durableId="18287823">
    <w:abstractNumId w:val="14"/>
  </w:num>
  <w:num w:numId="37" w16cid:durableId="1558975794">
    <w:abstractNumId w:val="39"/>
  </w:num>
  <w:num w:numId="38" w16cid:durableId="449786319">
    <w:abstractNumId w:val="23"/>
  </w:num>
  <w:num w:numId="39" w16cid:durableId="273250099">
    <w:abstractNumId w:val="16"/>
  </w:num>
  <w:num w:numId="40" w16cid:durableId="919362890">
    <w:abstractNumId w:val="7"/>
  </w:num>
  <w:num w:numId="41" w16cid:durableId="267471451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iotr Bugajski">
    <w15:presenceInfo w15:providerId="AD" w15:userId="S-1-5-21-2619306676-2800222060-3362172700-1182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26B6"/>
    <w:rsid w:val="000133E2"/>
    <w:rsid w:val="00015416"/>
    <w:rsid w:val="00022F3F"/>
    <w:rsid w:val="00031F76"/>
    <w:rsid w:val="0003791B"/>
    <w:rsid w:val="00040BED"/>
    <w:rsid w:val="00041358"/>
    <w:rsid w:val="0004358D"/>
    <w:rsid w:val="00047BAF"/>
    <w:rsid w:val="00053461"/>
    <w:rsid w:val="00054B18"/>
    <w:rsid w:val="00061AAD"/>
    <w:rsid w:val="000662BA"/>
    <w:rsid w:val="00077FC4"/>
    <w:rsid w:val="00080B2A"/>
    <w:rsid w:val="00083AC4"/>
    <w:rsid w:val="00087A1D"/>
    <w:rsid w:val="00090269"/>
    <w:rsid w:val="000902C1"/>
    <w:rsid w:val="000915D9"/>
    <w:rsid w:val="00095AE5"/>
    <w:rsid w:val="00095F68"/>
    <w:rsid w:val="000B357B"/>
    <w:rsid w:val="000B49E7"/>
    <w:rsid w:val="000C1676"/>
    <w:rsid w:val="000C50E4"/>
    <w:rsid w:val="000C5D48"/>
    <w:rsid w:val="000C6D96"/>
    <w:rsid w:val="000C7630"/>
    <w:rsid w:val="000D02E0"/>
    <w:rsid w:val="000D3878"/>
    <w:rsid w:val="000D41C9"/>
    <w:rsid w:val="000D4BAD"/>
    <w:rsid w:val="000D4E66"/>
    <w:rsid w:val="000E4428"/>
    <w:rsid w:val="000E5B67"/>
    <w:rsid w:val="000F71A2"/>
    <w:rsid w:val="00100469"/>
    <w:rsid w:val="00105624"/>
    <w:rsid w:val="00105AC9"/>
    <w:rsid w:val="0011051B"/>
    <w:rsid w:val="001150CA"/>
    <w:rsid w:val="001178B6"/>
    <w:rsid w:val="00124DC9"/>
    <w:rsid w:val="0012723C"/>
    <w:rsid w:val="00134FC4"/>
    <w:rsid w:val="00140442"/>
    <w:rsid w:val="00156B2E"/>
    <w:rsid w:val="00156FDF"/>
    <w:rsid w:val="00166AC3"/>
    <w:rsid w:val="0019482A"/>
    <w:rsid w:val="001968C4"/>
    <w:rsid w:val="001A2A40"/>
    <w:rsid w:val="001B3034"/>
    <w:rsid w:val="001C10F6"/>
    <w:rsid w:val="001C56F9"/>
    <w:rsid w:val="001D2111"/>
    <w:rsid w:val="001D5EA3"/>
    <w:rsid w:val="001E732B"/>
    <w:rsid w:val="001E7B2F"/>
    <w:rsid w:val="001F0324"/>
    <w:rsid w:val="001F6757"/>
    <w:rsid w:val="0021078F"/>
    <w:rsid w:val="002256B8"/>
    <w:rsid w:val="002342D9"/>
    <w:rsid w:val="002442CD"/>
    <w:rsid w:val="00251E8C"/>
    <w:rsid w:val="00252158"/>
    <w:rsid w:val="00254691"/>
    <w:rsid w:val="00255B9F"/>
    <w:rsid w:val="00263B61"/>
    <w:rsid w:val="00272A5D"/>
    <w:rsid w:val="00273D4F"/>
    <w:rsid w:val="00274A84"/>
    <w:rsid w:val="0027696A"/>
    <w:rsid w:val="00281177"/>
    <w:rsid w:val="00283722"/>
    <w:rsid w:val="00284903"/>
    <w:rsid w:val="00285ED7"/>
    <w:rsid w:val="002A144A"/>
    <w:rsid w:val="002A1AE2"/>
    <w:rsid w:val="002A64A6"/>
    <w:rsid w:val="002B126F"/>
    <w:rsid w:val="002B254C"/>
    <w:rsid w:val="002B319C"/>
    <w:rsid w:val="002B43AE"/>
    <w:rsid w:val="002C06AB"/>
    <w:rsid w:val="002C18C8"/>
    <w:rsid w:val="002C7376"/>
    <w:rsid w:val="002D66B7"/>
    <w:rsid w:val="002D687F"/>
    <w:rsid w:val="002E7058"/>
    <w:rsid w:val="002F2C0E"/>
    <w:rsid w:val="002F3A7C"/>
    <w:rsid w:val="002F3E87"/>
    <w:rsid w:val="002F3F02"/>
    <w:rsid w:val="002F6404"/>
    <w:rsid w:val="00301DFF"/>
    <w:rsid w:val="00302235"/>
    <w:rsid w:val="003032BE"/>
    <w:rsid w:val="00323C80"/>
    <w:rsid w:val="003247A6"/>
    <w:rsid w:val="00333EDA"/>
    <w:rsid w:val="00336A46"/>
    <w:rsid w:val="003404BD"/>
    <w:rsid w:val="00341B1C"/>
    <w:rsid w:val="00344E0D"/>
    <w:rsid w:val="003471D6"/>
    <w:rsid w:val="00354384"/>
    <w:rsid w:val="0036414E"/>
    <w:rsid w:val="00365CBC"/>
    <w:rsid w:val="00372FF9"/>
    <w:rsid w:val="00381753"/>
    <w:rsid w:val="003830BC"/>
    <w:rsid w:val="00385ED9"/>
    <w:rsid w:val="00390765"/>
    <w:rsid w:val="00392099"/>
    <w:rsid w:val="00392F88"/>
    <w:rsid w:val="003A3C7C"/>
    <w:rsid w:val="003A403A"/>
    <w:rsid w:val="003A4C02"/>
    <w:rsid w:val="003A5F68"/>
    <w:rsid w:val="003A6568"/>
    <w:rsid w:val="003A78C3"/>
    <w:rsid w:val="003B3306"/>
    <w:rsid w:val="003B5B0A"/>
    <w:rsid w:val="003C1482"/>
    <w:rsid w:val="003C45F4"/>
    <w:rsid w:val="003C482F"/>
    <w:rsid w:val="003C7BA1"/>
    <w:rsid w:val="003D2C16"/>
    <w:rsid w:val="003E381C"/>
    <w:rsid w:val="003E40EE"/>
    <w:rsid w:val="003F2DFD"/>
    <w:rsid w:val="003F4F56"/>
    <w:rsid w:val="00416221"/>
    <w:rsid w:val="004214F4"/>
    <w:rsid w:val="00423650"/>
    <w:rsid w:val="00425412"/>
    <w:rsid w:val="00427CE7"/>
    <w:rsid w:val="00431EE3"/>
    <w:rsid w:val="004416F3"/>
    <w:rsid w:val="00442FE0"/>
    <w:rsid w:val="00462E80"/>
    <w:rsid w:val="00463F3D"/>
    <w:rsid w:val="00464948"/>
    <w:rsid w:val="00471196"/>
    <w:rsid w:val="00472105"/>
    <w:rsid w:val="004739AF"/>
    <w:rsid w:val="004768AA"/>
    <w:rsid w:val="004825C6"/>
    <w:rsid w:val="004A3A28"/>
    <w:rsid w:val="004B5AD4"/>
    <w:rsid w:val="004B6584"/>
    <w:rsid w:val="004C6661"/>
    <w:rsid w:val="004E16DB"/>
    <w:rsid w:val="004E3943"/>
    <w:rsid w:val="004F5DA6"/>
    <w:rsid w:val="004F657E"/>
    <w:rsid w:val="004F66EE"/>
    <w:rsid w:val="00507904"/>
    <w:rsid w:val="00512A0A"/>
    <w:rsid w:val="00512A89"/>
    <w:rsid w:val="00513B1A"/>
    <w:rsid w:val="00516129"/>
    <w:rsid w:val="0051713A"/>
    <w:rsid w:val="00522C06"/>
    <w:rsid w:val="0052338E"/>
    <w:rsid w:val="00535F49"/>
    <w:rsid w:val="00536FA8"/>
    <w:rsid w:val="00543FC5"/>
    <w:rsid w:val="00555399"/>
    <w:rsid w:val="00555787"/>
    <w:rsid w:val="005560E5"/>
    <w:rsid w:val="005567DA"/>
    <w:rsid w:val="00562231"/>
    <w:rsid w:val="005712D2"/>
    <w:rsid w:val="00572476"/>
    <w:rsid w:val="005769A9"/>
    <w:rsid w:val="0058271F"/>
    <w:rsid w:val="005877DA"/>
    <w:rsid w:val="005908BA"/>
    <w:rsid w:val="00590C41"/>
    <w:rsid w:val="00591A8B"/>
    <w:rsid w:val="00593D3B"/>
    <w:rsid w:val="005A0038"/>
    <w:rsid w:val="005B3A6A"/>
    <w:rsid w:val="005B6F46"/>
    <w:rsid w:val="005F600C"/>
    <w:rsid w:val="00601DF8"/>
    <w:rsid w:val="006047E7"/>
    <w:rsid w:val="006101D5"/>
    <w:rsid w:val="006104F0"/>
    <w:rsid w:val="00610DD1"/>
    <w:rsid w:val="00617AD5"/>
    <w:rsid w:val="006404F0"/>
    <w:rsid w:val="00643784"/>
    <w:rsid w:val="0065383B"/>
    <w:rsid w:val="0066268E"/>
    <w:rsid w:val="00667406"/>
    <w:rsid w:val="006724C8"/>
    <w:rsid w:val="00686896"/>
    <w:rsid w:val="006A1072"/>
    <w:rsid w:val="006A50A6"/>
    <w:rsid w:val="006B5E7F"/>
    <w:rsid w:val="006B777A"/>
    <w:rsid w:val="006C1A0E"/>
    <w:rsid w:val="006C4FEB"/>
    <w:rsid w:val="006C525B"/>
    <w:rsid w:val="006C7B49"/>
    <w:rsid w:val="006D2633"/>
    <w:rsid w:val="006E0B2C"/>
    <w:rsid w:val="006E470E"/>
    <w:rsid w:val="006E6BFF"/>
    <w:rsid w:val="006F15C5"/>
    <w:rsid w:val="0070623F"/>
    <w:rsid w:val="00711281"/>
    <w:rsid w:val="007176FB"/>
    <w:rsid w:val="007211F0"/>
    <w:rsid w:val="00727158"/>
    <w:rsid w:val="0073566A"/>
    <w:rsid w:val="00735FB4"/>
    <w:rsid w:val="007402EA"/>
    <w:rsid w:val="0074112A"/>
    <w:rsid w:val="00743833"/>
    <w:rsid w:val="0074652B"/>
    <w:rsid w:val="007479D2"/>
    <w:rsid w:val="00754620"/>
    <w:rsid w:val="007650A8"/>
    <w:rsid w:val="00765384"/>
    <w:rsid w:val="00765BF2"/>
    <w:rsid w:val="00767192"/>
    <w:rsid w:val="00767A8B"/>
    <w:rsid w:val="00770134"/>
    <w:rsid w:val="0077382B"/>
    <w:rsid w:val="0078551B"/>
    <w:rsid w:val="007863FC"/>
    <w:rsid w:val="0079416C"/>
    <w:rsid w:val="007A08D5"/>
    <w:rsid w:val="007A3F39"/>
    <w:rsid w:val="007B266A"/>
    <w:rsid w:val="007B27BF"/>
    <w:rsid w:val="007B3345"/>
    <w:rsid w:val="007B367C"/>
    <w:rsid w:val="007B4597"/>
    <w:rsid w:val="007B4A5E"/>
    <w:rsid w:val="007B4BC1"/>
    <w:rsid w:val="007C1AF1"/>
    <w:rsid w:val="007C54A5"/>
    <w:rsid w:val="007E2BE0"/>
    <w:rsid w:val="007E3C59"/>
    <w:rsid w:val="007E6EC7"/>
    <w:rsid w:val="007F0147"/>
    <w:rsid w:val="007F0AA9"/>
    <w:rsid w:val="008012A6"/>
    <w:rsid w:val="008053CC"/>
    <w:rsid w:val="00805D72"/>
    <w:rsid w:val="0082063D"/>
    <w:rsid w:val="00822020"/>
    <w:rsid w:val="00824A41"/>
    <w:rsid w:val="00826CE9"/>
    <w:rsid w:val="008354DE"/>
    <w:rsid w:val="00853E84"/>
    <w:rsid w:val="008610AA"/>
    <w:rsid w:val="00875372"/>
    <w:rsid w:val="00876FA5"/>
    <w:rsid w:val="0087768F"/>
    <w:rsid w:val="008844FC"/>
    <w:rsid w:val="00885EC0"/>
    <w:rsid w:val="00893B99"/>
    <w:rsid w:val="00895F39"/>
    <w:rsid w:val="008A1A52"/>
    <w:rsid w:val="008B442E"/>
    <w:rsid w:val="008B54B7"/>
    <w:rsid w:val="008C2F1C"/>
    <w:rsid w:val="008C47F8"/>
    <w:rsid w:val="008C7423"/>
    <w:rsid w:val="008D04B1"/>
    <w:rsid w:val="008D3040"/>
    <w:rsid w:val="008E7038"/>
    <w:rsid w:val="008E7813"/>
    <w:rsid w:val="00901CE7"/>
    <w:rsid w:val="00903DDD"/>
    <w:rsid w:val="00907D77"/>
    <w:rsid w:val="009123A4"/>
    <w:rsid w:val="00913302"/>
    <w:rsid w:val="00915068"/>
    <w:rsid w:val="00924653"/>
    <w:rsid w:val="00934D24"/>
    <w:rsid w:val="00936050"/>
    <w:rsid w:val="009409DE"/>
    <w:rsid w:val="0094681E"/>
    <w:rsid w:val="009657E6"/>
    <w:rsid w:val="00970180"/>
    <w:rsid w:val="00970992"/>
    <w:rsid w:val="00976E4B"/>
    <w:rsid w:val="009807D0"/>
    <w:rsid w:val="00985F4F"/>
    <w:rsid w:val="0098670D"/>
    <w:rsid w:val="00992090"/>
    <w:rsid w:val="00997CC4"/>
    <w:rsid w:val="009C6725"/>
    <w:rsid w:val="009C7475"/>
    <w:rsid w:val="009D0059"/>
    <w:rsid w:val="009D3F3B"/>
    <w:rsid w:val="009D7EFF"/>
    <w:rsid w:val="009E27E4"/>
    <w:rsid w:val="009E290E"/>
    <w:rsid w:val="009E3F0E"/>
    <w:rsid w:val="009F494B"/>
    <w:rsid w:val="00A068BD"/>
    <w:rsid w:val="00A06B5A"/>
    <w:rsid w:val="00A17938"/>
    <w:rsid w:val="00A27A42"/>
    <w:rsid w:val="00A30A69"/>
    <w:rsid w:val="00A329A2"/>
    <w:rsid w:val="00A35642"/>
    <w:rsid w:val="00A44EE8"/>
    <w:rsid w:val="00A50557"/>
    <w:rsid w:val="00A526EE"/>
    <w:rsid w:val="00A55902"/>
    <w:rsid w:val="00A70CC7"/>
    <w:rsid w:val="00A70D3C"/>
    <w:rsid w:val="00A82389"/>
    <w:rsid w:val="00A86AC0"/>
    <w:rsid w:val="00A9543B"/>
    <w:rsid w:val="00AA751B"/>
    <w:rsid w:val="00AB0C5C"/>
    <w:rsid w:val="00AB117C"/>
    <w:rsid w:val="00AC7CA2"/>
    <w:rsid w:val="00AD1D45"/>
    <w:rsid w:val="00AD3E2F"/>
    <w:rsid w:val="00AD7BA9"/>
    <w:rsid w:val="00AE0387"/>
    <w:rsid w:val="00AE3E8C"/>
    <w:rsid w:val="00B049B9"/>
    <w:rsid w:val="00B04CA8"/>
    <w:rsid w:val="00B0523B"/>
    <w:rsid w:val="00B1252E"/>
    <w:rsid w:val="00B12C88"/>
    <w:rsid w:val="00B15797"/>
    <w:rsid w:val="00B20D9F"/>
    <w:rsid w:val="00B31B5C"/>
    <w:rsid w:val="00B36B2B"/>
    <w:rsid w:val="00B3780B"/>
    <w:rsid w:val="00B5057C"/>
    <w:rsid w:val="00B50815"/>
    <w:rsid w:val="00B539F5"/>
    <w:rsid w:val="00B55F36"/>
    <w:rsid w:val="00B630EB"/>
    <w:rsid w:val="00B637CF"/>
    <w:rsid w:val="00B87889"/>
    <w:rsid w:val="00B9262B"/>
    <w:rsid w:val="00B96148"/>
    <w:rsid w:val="00BA586D"/>
    <w:rsid w:val="00BB4C42"/>
    <w:rsid w:val="00BC6B49"/>
    <w:rsid w:val="00BD2151"/>
    <w:rsid w:val="00BE0823"/>
    <w:rsid w:val="00BE2773"/>
    <w:rsid w:val="00BE70F4"/>
    <w:rsid w:val="00BF0BDA"/>
    <w:rsid w:val="00BF11E1"/>
    <w:rsid w:val="00BF3E8D"/>
    <w:rsid w:val="00C136B8"/>
    <w:rsid w:val="00C13DFA"/>
    <w:rsid w:val="00C17F38"/>
    <w:rsid w:val="00C319AD"/>
    <w:rsid w:val="00C34631"/>
    <w:rsid w:val="00C40E06"/>
    <w:rsid w:val="00C51A2A"/>
    <w:rsid w:val="00C67AD8"/>
    <w:rsid w:val="00C74B62"/>
    <w:rsid w:val="00C83257"/>
    <w:rsid w:val="00C850C8"/>
    <w:rsid w:val="00C86FC7"/>
    <w:rsid w:val="00C93319"/>
    <w:rsid w:val="00CB0E3A"/>
    <w:rsid w:val="00CD03EB"/>
    <w:rsid w:val="00CE423F"/>
    <w:rsid w:val="00CE5689"/>
    <w:rsid w:val="00D05E39"/>
    <w:rsid w:val="00D11537"/>
    <w:rsid w:val="00D12804"/>
    <w:rsid w:val="00D12D77"/>
    <w:rsid w:val="00D15F11"/>
    <w:rsid w:val="00D17077"/>
    <w:rsid w:val="00D17C20"/>
    <w:rsid w:val="00D20ABA"/>
    <w:rsid w:val="00D20FC3"/>
    <w:rsid w:val="00D276E2"/>
    <w:rsid w:val="00D3031E"/>
    <w:rsid w:val="00D3348B"/>
    <w:rsid w:val="00D33558"/>
    <w:rsid w:val="00D354B7"/>
    <w:rsid w:val="00D42242"/>
    <w:rsid w:val="00D4790A"/>
    <w:rsid w:val="00D622EF"/>
    <w:rsid w:val="00D62FD9"/>
    <w:rsid w:val="00D63F6A"/>
    <w:rsid w:val="00D72677"/>
    <w:rsid w:val="00D83F13"/>
    <w:rsid w:val="00D84540"/>
    <w:rsid w:val="00D850C4"/>
    <w:rsid w:val="00D8547D"/>
    <w:rsid w:val="00D8743C"/>
    <w:rsid w:val="00D94A5D"/>
    <w:rsid w:val="00DB0312"/>
    <w:rsid w:val="00DB425E"/>
    <w:rsid w:val="00DC0BC8"/>
    <w:rsid w:val="00DC1A4C"/>
    <w:rsid w:val="00DC5542"/>
    <w:rsid w:val="00DD4175"/>
    <w:rsid w:val="00DE2C93"/>
    <w:rsid w:val="00DE54CF"/>
    <w:rsid w:val="00DF10EF"/>
    <w:rsid w:val="00DF4537"/>
    <w:rsid w:val="00E02B1D"/>
    <w:rsid w:val="00E0783F"/>
    <w:rsid w:val="00E128A6"/>
    <w:rsid w:val="00E323C9"/>
    <w:rsid w:val="00E40C5E"/>
    <w:rsid w:val="00E41501"/>
    <w:rsid w:val="00E47AAF"/>
    <w:rsid w:val="00E53625"/>
    <w:rsid w:val="00E63A3B"/>
    <w:rsid w:val="00E66BD6"/>
    <w:rsid w:val="00E70933"/>
    <w:rsid w:val="00E73906"/>
    <w:rsid w:val="00E7700D"/>
    <w:rsid w:val="00E81DDC"/>
    <w:rsid w:val="00E84095"/>
    <w:rsid w:val="00E8418E"/>
    <w:rsid w:val="00E8661C"/>
    <w:rsid w:val="00E866D6"/>
    <w:rsid w:val="00E87E2F"/>
    <w:rsid w:val="00E9092C"/>
    <w:rsid w:val="00E92112"/>
    <w:rsid w:val="00E95651"/>
    <w:rsid w:val="00E966DB"/>
    <w:rsid w:val="00EA12E0"/>
    <w:rsid w:val="00EA4676"/>
    <w:rsid w:val="00EA60BF"/>
    <w:rsid w:val="00EB559C"/>
    <w:rsid w:val="00EC11EC"/>
    <w:rsid w:val="00EC27C9"/>
    <w:rsid w:val="00EC6DA1"/>
    <w:rsid w:val="00ED6703"/>
    <w:rsid w:val="00ED794C"/>
    <w:rsid w:val="00EE14C6"/>
    <w:rsid w:val="00EF052D"/>
    <w:rsid w:val="00EF1889"/>
    <w:rsid w:val="00EF29F5"/>
    <w:rsid w:val="00EF6066"/>
    <w:rsid w:val="00EF75DE"/>
    <w:rsid w:val="00F004E5"/>
    <w:rsid w:val="00F020FE"/>
    <w:rsid w:val="00F055B1"/>
    <w:rsid w:val="00F1282A"/>
    <w:rsid w:val="00F1347F"/>
    <w:rsid w:val="00F146A6"/>
    <w:rsid w:val="00F25D9F"/>
    <w:rsid w:val="00F347F1"/>
    <w:rsid w:val="00F427C1"/>
    <w:rsid w:val="00F50E13"/>
    <w:rsid w:val="00F62839"/>
    <w:rsid w:val="00F62B65"/>
    <w:rsid w:val="00F65CA3"/>
    <w:rsid w:val="00F670CB"/>
    <w:rsid w:val="00F7721D"/>
    <w:rsid w:val="00F90A74"/>
    <w:rsid w:val="00F94BB0"/>
    <w:rsid w:val="00FA3791"/>
    <w:rsid w:val="00FA5CEF"/>
    <w:rsid w:val="00FB797A"/>
    <w:rsid w:val="00FB7E51"/>
    <w:rsid w:val="00FC3432"/>
    <w:rsid w:val="00FD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1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D354B7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D354B7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table" w:styleId="Zwykatabela1">
    <w:name w:val="Plain Table 1"/>
    <w:basedOn w:val="Standardowy"/>
    <w:uiPriority w:val="41"/>
    <w:rsid w:val="008E781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A898-D7BE-41B2-90BE-928F7F7C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17</Pages>
  <Words>3368</Words>
  <Characters>20213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Karolina Słomska</cp:lastModifiedBy>
  <cp:revision>74</cp:revision>
  <cp:lastPrinted>2023-01-10T09:41:00Z</cp:lastPrinted>
  <dcterms:created xsi:type="dcterms:W3CDTF">2023-04-06T10:37:00Z</dcterms:created>
  <dcterms:modified xsi:type="dcterms:W3CDTF">2023-06-05T10:46:00Z</dcterms:modified>
</cp:coreProperties>
</file>