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11DD0C56" w:rsidR="007E2BE0" w:rsidRPr="000B0BD7" w:rsidRDefault="00372FF9" w:rsidP="0068161A">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Kryteria wyboru projektów</w:t>
      </w:r>
    </w:p>
    <w:p w14:paraId="49E5E060" w14:textId="6A1E5C28" w:rsidR="00372FF9" w:rsidRPr="000B0BD7" w:rsidRDefault="00372FF9"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Priorytet:</w:t>
      </w:r>
      <w:r w:rsidRPr="000B0BD7">
        <w:rPr>
          <w:rFonts w:ascii="Arial" w:hAnsi="Arial" w:cs="Arial"/>
          <w:sz w:val="24"/>
          <w:szCs w:val="24"/>
        </w:rPr>
        <w:t xml:space="preserve"> 8. Fundusze Europejskie na wsparcie w obszarze rynku pracy, edukacji i włączenia społecznego</w:t>
      </w:r>
    </w:p>
    <w:p w14:paraId="0945679C" w14:textId="21AF3E7C" w:rsidR="00372FF9" w:rsidRPr="000B0BD7" w:rsidRDefault="00372FF9" w:rsidP="0068161A">
      <w:pPr>
        <w:spacing w:before="100" w:beforeAutospacing="1" w:after="100" w:afterAutospacing="1" w:line="276" w:lineRule="auto"/>
        <w:rPr>
          <w:rFonts w:ascii="Arial" w:hAnsi="Arial" w:cs="Arial"/>
          <w:bCs/>
          <w:sz w:val="24"/>
          <w:szCs w:val="24"/>
        </w:rPr>
      </w:pPr>
      <w:r w:rsidRPr="000B0BD7">
        <w:rPr>
          <w:rFonts w:ascii="Arial" w:hAnsi="Arial" w:cs="Arial"/>
          <w:b/>
          <w:bCs/>
          <w:sz w:val="24"/>
          <w:szCs w:val="24"/>
        </w:rPr>
        <w:t>Cel szczegółowy:</w:t>
      </w:r>
      <w:r w:rsidR="006473A6" w:rsidRPr="000B0BD7">
        <w:rPr>
          <w:rFonts w:ascii="Arial" w:hAnsi="Arial" w:cs="Arial"/>
          <w:sz w:val="24"/>
          <w:szCs w:val="24"/>
        </w:rPr>
        <w:t xml:space="preserve"> </w:t>
      </w:r>
      <w:r w:rsidR="008639C7" w:rsidRPr="000B0BD7">
        <w:rPr>
          <w:rFonts w:ascii="Arial" w:hAnsi="Arial" w:cs="Arial"/>
          <w:bCs/>
          <w:sz w:val="24"/>
          <w:szCs w:val="24"/>
        </w:rPr>
        <w:t>EFS+.CP4.D Wspieranie dostosowania pracowników, przedsiębiorstw i przedsiębiorców do zmian, wspieranie aktywnego i zdrowego starzenia się oraz zdrowego i dobrze dostosowanego środowiska pracy, które uwzględnia zagrożenia dla zdrowia</w:t>
      </w:r>
    </w:p>
    <w:p w14:paraId="19D3EED1" w14:textId="6FCF073A" w:rsidR="007B0B41" w:rsidRPr="000B0BD7" w:rsidRDefault="00372FF9"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Działanie</w:t>
      </w:r>
      <w:r w:rsidR="000228E9" w:rsidRPr="000B0BD7">
        <w:rPr>
          <w:rFonts w:ascii="Arial" w:hAnsi="Arial" w:cs="Arial"/>
          <w:b/>
          <w:bCs/>
          <w:sz w:val="24"/>
          <w:szCs w:val="24"/>
        </w:rPr>
        <w:t xml:space="preserve">: </w:t>
      </w:r>
      <w:r w:rsidR="007B0B41" w:rsidRPr="000B0BD7">
        <w:rPr>
          <w:rFonts w:ascii="Arial" w:hAnsi="Arial" w:cs="Arial"/>
          <w:sz w:val="24"/>
          <w:szCs w:val="24"/>
        </w:rPr>
        <w:t>FEKP.08.08 Wsparcie w obszarze zdrowia</w:t>
      </w:r>
    </w:p>
    <w:p w14:paraId="74551EBF" w14:textId="6B3A2A3D" w:rsidR="002776E3" w:rsidRPr="000B0BD7" w:rsidRDefault="002776E3"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 xml:space="preserve">Schemat: </w:t>
      </w:r>
      <w:r w:rsidR="00203B83" w:rsidRPr="000B0BD7">
        <w:rPr>
          <w:rFonts w:ascii="Arial" w:hAnsi="Arial" w:cs="Arial"/>
          <w:sz w:val="24"/>
          <w:szCs w:val="24"/>
        </w:rPr>
        <w:t>Działania ukierunkowane na eliminowanie zdrowotnych czynników ryzyka w miejscu pracy</w:t>
      </w:r>
    </w:p>
    <w:p w14:paraId="41A55621" w14:textId="2E1940B3" w:rsidR="0096603D" w:rsidRPr="000B0BD7" w:rsidRDefault="0096603D"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Sposób wyboru projektów:</w:t>
      </w:r>
      <w:r w:rsidRPr="000B0BD7">
        <w:rPr>
          <w:rFonts w:ascii="Arial" w:hAnsi="Arial" w:cs="Arial"/>
          <w:sz w:val="24"/>
          <w:szCs w:val="24"/>
        </w:rPr>
        <w:t xml:space="preserve"> konkurencyjny</w:t>
      </w:r>
    </w:p>
    <w:p w14:paraId="56120513" w14:textId="32D5736A" w:rsidR="00F675C9" w:rsidRPr="000B0BD7" w:rsidRDefault="00F675C9" w:rsidP="00F675C9">
      <w:pPr>
        <w:spacing w:after="0" w:line="276" w:lineRule="auto"/>
        <w:rPr>
          <w:rFonts w:ascii="Arial" w:eastAsia="Times New Roman" w:hAnsi="Arial" w:cs="Arial"/>
          <w:color w:val="000000"/>
          <w:sz w:val="24"/>
          <w:szCs w:val="24"/>
          <w:lang w:eastAsia="pl-PL"/>
        </w:rPr>
      </w:pPr>
      <w:r w:rsidRPr="000B0BD7">
        <w:rPr>
          <w:rFonts w:ascii="Arial" w:eastAsia="Times New Roman" w:hAnsi="Arial" w:cs="Arial"/>
          <w:color w:val="000000"/>
          <w:sz w:val="24"/>
          <w:szCs w:val="24"/>
          <w:lang w:eastAsia="pl-PL"/>
        </w:rPr>
        <w:t xml:space="preserve">Nabór jest skierowany do </w:t>
      </w:r>
      <w:r w:rsidR="007B0B41" w:rsidRPr="000B0BD7">
        <w:rPr>
          <w:rFonts w:ascii="Arial" w:eastAsia="Times New Roman" w:hAnsi="Arial" w:cs="Arial"/>
          <w:color w:val="000000"/>
          <w:sz w:val="24"/>
          <w:szCs w:val="24"/>
          <w:lang w:eastAsia="pl-PL"/>
        </w:rPr>
        <w:t>pracodawców, u których w wyniku przeprowadzonej pogłębionej analizy zidentyfikowano występowanie niekorzystnych czynników zdrowotnych w miejscu pracy</w:t>
      </w:r>
      <w:r w:rsidRPr="000B0BD7">
        <w:rPr>
          <w:rFonts w:ascii="Arial" w:eastAsia="Times New Roman" w:hAnsi="Arial" w:cs="Arial"/>
          <w:color w:val="000000"/>
          <w:sz w:val="24"/>
          <w:szCs w:val="24"/>
          <w:lang w:eastAsia="pl-PL"/>
        </w:rPr>
        <w:t>. Wsparcie dotycz</w:t>
      </w:r>
      <w:r w:rsidR="00961B0D" w:rsidRPr="000B0BD7">
        <w:rPr>
          <w:rFonts w:ascii="Arial" w:eastAsia="Times New Roman" w:hAnsi="Arial" w:cs="Arial"/>
          <w:color w:val="000000"/>
          <w:sz w:val="24"/>
          <w:szCs w:val="24"/>
          <w:lang w:eastAsia="pl-PL"/>
        </w:rPr>
        <w:t>y</w:t>
      </w:r>
      <w:r w:rsidR="00302F42" w:rsidRPr="000B0BD7">
        <w:rPr>
          <w:rFonts w:ascii="Arial" w:eastAsia="Times New Roman" w:hAnsi="Arial" w:cs="Arial"/>
          <w:color w:val="000000"/>
          <w:sz w:val="24"/>
          <w:szCs w:val="24"/>
          <w:lang w:eastAsia="pl-PL"/>
        </w:rPr>
        <w:t>ć będzie</w:t>
      </w:r>
      <w:r w:rsidR="00961B0D" w:rsidRPr="000B0BD7">
        <w:rPr>
          <w:rFonts w:ascii="Arial" w:eastAsia="Times New Roman" w:hAnsi="Arial" w:cs="Arial"/>
          <w:color w:val="000000"/>
          <w:sz w:val="24"/>
          <w:szCs w:val="24"/>
          <w:lang w:eastAsia="pl-PL"/>
        </w:rPr>
        <w:t xml:space="preserve"> m.in. działań</w:t>
      </w:r>
      <w:r w:rsidR="007B0B41" w:rsidRPr="000B0BD7">
        <w:rPr>
          <w:rFonts w:ascii="Arial" w:eastAsia="Times New Roman" w:hAnsi="Arial" w:cs="Arial"/>
          <w:color w:val="000000"/>
          <w:sz w:val="24"/>
          <w:szCs w:val="24"/>
          <w:lang w:eastAsia="pl-PL"/>
        </w:rPr>
        <w:t>:</w:t>
      </w:r>
    </w:p>
    <w:p w14:paraId="76184419" w14:textId="7D224947" w:rsidR="007B0B41" w:rsidRPr="000B0BD7" w:rsidRDefault="00961B0D" w:rsidP="00F675C9">
      <w:pPr>
        <w:pStyle w:val="Akapitzlist"/>
        <w:numPr>
          <w:ilvl w:val="0"/>
          <w:numId w:val="47"/>
        </w:numPr>
        <w:spacing w:after="0" w:line="276" w:lineRule="auto"/>
        <w:rPr>
          <w:rFonts w:ascii="Arial" w:eastAsia="Times New Roman" w:hAnsi="Arial" w:cs="Arial"/>
          <w:color w:val="000000"/>
          <w:sz w:val="24"/>
          <w:szCs w:val="24"/>
          <w:lang w:eastAsia="pl-PL"/>
        </w:rPr>
      </w:pPr>
      <w:r w:rsidRPr="000B0BD7">
        <w:rPr>
          <w:rFonts w:ascii="Arial" w:eastAsia="Times New Roman" w:hAnsi="Arial" w:cs="Arial"/>
          <w:color w:val="000000"/>
          <w:sz w:val="24"/>
          <w:szCs w:val="24"/>
          <w:lang w:eastAsia="pl-PL"/>
        </w:rPr>
        <w:t xml:space="preserve">w zakresie </w:t>
      </w:r>
      <w:r w:rsidR="007B0B41" w:rsidRPr="000B0BD7">
        <w:rPr>
          <w:rFonts w:ascii="Arial" w:eastAsia="Times New Roman" w:hAnsi="Arial" w:cs="Arial"/>
          <w:color w:val="000000"/>
          <w:sz w:val="24"/>
          <w:szCs w:val="24"/>
          <w:lang w:eastAsia="pl-PL"/>
        </w:rPr>
        <w:t>dostosowania środowiska pracy poprzez działania ukierunkowane na poprawę warunków pracy,</w:t>
      </w:r>
      <w:r w:rsidRPr="000B0BD7">
        <w:rPr>
          <w:rFonts w:ascii="Arial" w:eastAsia="Times New Roman" w:hAnsi="Arial" w:cs="Arial"/>
          <w:color w:val="000000"/>
          <w:sz w:val="24"/>
          <w:szCs w:val="24"/>
          <w:lang w:eastAsia="pl-PL"/>
        </w:rPr>
        <w:t xml:space="preserve"> ergonomii pracy,</w:t>
      </w:r>
    </w:p>
    <w:p w14:paraId="0902D608" w14:textId="347AD251" w:rsidR="007B0B41"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eastAsia="Times New Roman" w:hAnsi="Arial" w:cs="Arial"/>
          <w:color w:val="000000"/>
          <w:sz w:val="24"/>
          <w:szCs w:val="24"/>
          <w:lang w:eastAsia="pl-PL"/>
        </w:rPr>
        <w:t>związanych z eliminacją</w:t>
      </w:r>
      <w:r w:rsidRPr="000B0BD7">
        <w:rPr>
          <w:rFonts w:ascii="Arial" w:hAnsi="Arial" w:cs="Arial"/>
          <w:sz w:val="24"/>
          <w:szCs w:val="24"/>
        </w:rPr>
        <w:t xml:space="preserve"> i minimalizowaniem czynników ryzyka utraty zdrowia w miejscu pracy wynikających z uwarunkowań zawodowych i środowiskowych,</w:t>
      </w:r>
    </w:p>
    <w:p w14:paraId="6916B5DA" w14:textId="66E336EE" w:rsidR="007B0B41"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ograniczających i eliminujących szkodliwe dla zdrowia zachowania w miejscu pracy,</w:t>
      </w:r>
    </w:p>
    <w:p w14:paraId="001A9B42" w14:textId="77777777" w:rsidR="00961B0D"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promując</w:t>
      </w:r>
      <w:r w:rsidR="00961B0D" w:rsidRPr="000B0BD7">
        <w:rPr>
          <w:rFonts w:ascii="Arial" w:hAnsi="Arial" w:cs="Arial"/>
          <w:sz w:val="24"/>
          <w:szCs w:val="24"/>
        </w:rPr>
        <w:t>ych</w:t>
      </w:r>
      <w:r w:rsidRPr="000B0BD7">
        <w:rPr>
          <w:rFonts w:ascii="Arial" w:hAnsi="Arial" w:cs="Arial"/>
          <w:sz w:val="24"/>
          <w:szCs w:val="24"/>
        </w:rPr>
        <w:t xml:space="preserve"> zdrowe i dobrze przystosowane środowisko pracy</w:t>
      </w:r>
      <w:r w:rsidR="00961B0D" w:rsidRPr="000B0BD7">
        <w:rPr>
          <w:rFonts w:ascii="Arial" w:hAnsi="Arial" w:cs="Arial"/>
          <w:sz w:val="24"/>
          <w:szCs w:val="24"/>
        </w:rPr>
        <w:t>,</w:t>
      </w:r>
    </w:p>
    <w:p w14:paraId="7D0F3F2B" w14:textId="77777777" w:rsidR="00961B0D"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polegając</w:t>
      </w:r>
      <w:r w:rsidR="00961B0D" w:rsidRPr="000B0BD7">
        <w:rPr>
          <w:rFonts w:ascii="Arial" w:hAnsi="Arial" w:cs="Arial"/>
          <w:sz w:val="24"/>
          <w:szCs w:val="24"/>
        </w:rPr>
        <w:t>ych</w:t>
      </w:r>
      <w:r w:rsidRPr="000B0BD7">
        <w:rPr>
          <w:rFonts w:ascii="Arial" w:hAnsi="Arial" w:cs="Arial"/>
          <w:sz w:val="24"/>
          <w:szCs w:val="24"/>
        </w:rPr>
        <w:t xml:space="preserve"> na przekwalifikowaniu pracowników długotrwale pracujących w warunkach negatywnie wpływających na zdrowie, </w:t>
      </w:r>
    </w:p>
    <w:p w14:paraId="16931E40" w14:textId="4C1B9CB5" w:rsidR="000A6080" w:rsidRPr="000B0BD7" w:rsidRDefault="00961B0D"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z zakresu </w:t>
      </w:r>
      <w:r w:rsidR="007B0B41" w:rsidRPr="000B0BD7">
        <w:rPr>
          <w:rFonts w:ascii="Arial" w:hAnsi="Arial" w:cs="Arial"/>
          <w:sz w:val="24"/>
          <w:szCs w:val="24"/>
        </w:rPr>
        <w:t>finansowani</w:t>
      </w:r>
      <w:r w:rsidRPr="000B0BD7">
        <w:rPr>
          <w:rFonts w:ascii="Arial" w:hAnsi="Arial" w:cs="Arial"/>
          <w:sz w:val="24"/>
          <w:szCs w:val="24"/>
        </w:rPr>
        <w:t>a</w:t>
      </w:r>
      <w:r w:rsidR="007B0B41" w:rsidRPr="000B0BD7">
        <w:rPr>
          <w:rFonts w:ascii="Arial" w:hAnsi="Arial" w:cs="Arial"/>
          <w:sz w:val="24"/>
          <w:szCs w:val="24"/>
        </w:rPr>
        <w:t xml:space="preserve"> dodatkowych pakietów badań profilaktycznych nakierowanych na choroby związane z miejscem pracy, wykraczających poza minimalny zakres badań okresowych w ramach medycyny pracy</w:t>
      </w:r>
      <w:r w:rsidRPr="000B0BD7">
        <w:rPr>
          <w:rFonts w:ascii="Arial" w:hAnsi="Arial" w:cs="Arial"/>
          <w:sz w:val="24"/>
          <w:szCs w:val="24"/>
        </w:rPr>
        <w:t>.</w:t>
      </w:r>
      <w:r w:rsidR="000A6080" w:rsidRPr="000B0BD7">
        <w:rPr>
          <w:rFonts w:ascii="Arial" w:hAnsi="Arial" w:cs="Arial"/>
          <w:sz w:val="24"/>
          <w:szCs w:val="24"/>
        </w:rPr>
        <w:br w:type="page"/>
      </w:r>
    </w:p>
    <w:p w14:paraId="031C4517" w14:textId="21E089EA" w:rsidR="000A6080" w:rsidRPr="000B0BD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0B0BD7">
        <w:rPr>
          <w:rFonts w:ascii="Arial" w:hAnsi="Arial" w:cs="Arial"/>
          <w:b/>
          <w:bCs/>
          <w:sz w:val="24"/>
          <w:szCs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976"/>
        <w:gridCol w:w="7307"/>
        <w:gridCol w:w="2976"/>
      </w:tblGrid>
      <w:tr w:rsidR="000B0BD7" w:rsidRPr="000B0BD7" w14:paraId="3C51DEE4" w14:textId="77777777" w:rsidTr="00EF60E1">
        <w:trPr>
          <w:tblHeader/>
        </w:trPr>
        <w:tc>
          <w:tcPr>
            <w:tcW w:w="300" w:type="pct"/>
            <w:shd w:val="clear" w:color="auto" w:fill="auto"/>
          </w:tcPr>
          <w:p w14:paraId="6E933A47" w14:textId="77777777"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eastAsia="Calibri" w:hAnsi="Arial" w:cs="Arial"/>
                <w:b/>
                <w:sz w:val="24"/>
                <w:szCs w:val="24"/>
              </w:rPr>
              <w:t>Nr</w:t>
            </w:r>
          </w:p>
        </w:tc>
        <w:tc>
          <w:tcPr>
            <w:tcW w:w="1055" w:type="pct"/>
            <w:shd w:val="clear" w:color="auto" w:fill="auto"/>
          </w:tcPr>
          <w:p w14:paraId="212F951B"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Nazwa</w:t>
            </w:r>
          </w:p>
        </w:tc>
        <w:tc>
          <w:tcPr>
            <w:tcW w:w="2590" w:type="pct"/>
            <w:shd w:val="clear" w:color="auto" w:fill="auto"/>
          </w:tcPr>
          <w:p w14:paraId="3977F929"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Definicja</w:t>
            </w:r>
            <w:r w:rsidRPr="000B0BD7">
              <w:rPr>
                <w:rStyle w:val="Odwoanieprzypisudolnego"/>
                <w:rFonts w:ascii="Arial" w:hAnsi="Arial" w:cs="Arial"/>
                <w:b/>
                <w:bCs/>
                <w:sz w:val="24"/>
                <w:szCs w:val="24"/>
              </w:rPr>
              <w:footnoteReference w:id="1"/>
            </w:r>
          </w:p>
        </w:tc>
        <w:tc>
          <w:tcPr>
            <w:tcW w:w="1055" w:type="pct"/>
            <w:shd w:val="clear" w:color="auto" w:fill="auto"/>
          </w:tcPr>
          <w:p w14:paraId="4A9E7741"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Opis znaczenia</w:t>
            </w:r>
          </w:p>
        </w:tc>
      </w:tr>
      <w:tr w:rsidR="000A6080" w:rsidRPr="000B0BD7" w14:paraId="5075A383" w14:textId="77777777" w:rsidTr="00EF60E1">
        <w:tc>
          <w:tcPr>
            <w:tcW w:w="300" w:type="pct"/>
          </w:tcPr>
          <w:p w14:paraId="2BE0A859"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bookmarkStart w:id="0" w:name="_Hlk129181517"/>
            <w:r w:rsidRPr="000B0BD7">
              <w:rPr>
                <w:rFonts w:ascii="Arial" w:hAnsi="Arial" w:cs="Arial"/>
                <w:b/>
                <w:bCs/>
                <w:sz w:val="24"/>
                <w:szCs w:val="24"/>
              </w:rPr>
              <w:t>A.1</w:t>
            </w:r>
          </w:p>
        </w:tc>
        <w:tc>
          <w:tcPr>
            <w:tcW w:w="1055" w:type="pct"/>
          </w:tcPr>
          <w:p w14:paraId="64A717CD" w14:textId="34F4109B"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właściwymi przepisami prawa unijnego</w:t>
            </w:r>
          </w:p>
        </w:tc>
        <w:tc>
          <w:tcPr>
            <w:tcW w:w="2590" w:type="pct"/>
          </w:tcPr>
          <w:p w14:paraId="7948F986" w14:textId="77777777" w:rsidR="000A6080" w:rsidRPr="000B0BD7" w:rsidRDefault="000A6080"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właściwymi przepisami prawa unijnego, tj. czy:</w:t>
            </w:r>
          </w:p>
          <w:p w14:paraId="7F9972A7" w14:textId="77777777" w:rsidR="000A6080" w:rsidRPr="000B0BD7" w:rsidRDefault="000A6080" w:rsidP="00D85B37">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projekt nie został fizycznie ukończony lub w pełni wdrożony przed złożeniem wniosku o dofinansowanie projektu w rozumieniu art. 63 ust. 6 rozporządzenia nr 2021/1060</w:t>
            </w:r>
            <w:r w:rsidRPr="000B0BD7">
              <w:rPr>
                <w:rFonts w:ascii="Arial" w:hAnsi="Arial" w:cs="Arial"/>
                <w:sz w:val="24"/>
                <w:szCs w:val="24"/>
                <w:vertAlign w:val="superscript"/>
              </w:rPr>
              <w:footnoteReference w:id="2"/>
            </w:r>
            <w:r w:rsidRPr="000B0BD7">
              <w:rPr>
                <w:rFonts w:ascii="Arial" w:hAnsi="Arial" w:cs="Arial"/>
                <w:sz w:val="24"/>
                <w:szCs w:val="24"/>
              </w:rPr>
              <w:t>;</w:t>
            </w:r>
          </w:p>
          <w:p w14:paraId="208A4F29" w14:textId="06A6FE9F" w:rsidR="000A6080" w:rsidRPr="000B0BD7" w:rsidRDefault="000A6080" w:rsidP="00D85B37">
            <w:pPr>
              <w:pStyle w:val="Akapitzlist"/>
              <w:numPr>
                <w:ilvl w:val="0"/>
                <w:numId w:val="3"/>
              </w:numPr>
              <w:spacing w:before="100" w:beforeAutospacing="1" w:after="100" w:afterAutospacing="1" w:line="276" w:lineRule="auto"/>
              <w:ind w:left="370"/>
              <w:rPr>
                <w:rFonts w:ascii="Arial" w:hAnsi="Arial" w:cs="Arial"/>
                <w:sz w:val="24"/>
                <w:szCs w:val="24"/>
              </w:rPr>
            </w:pPr>
            <w:r w:rsidRPr="000B0BD7">
              <w:rPr>
                <w:rFonts w:ascii="Arial" w:hAnsi="Arial" w:cs="Arial"/>
                <w:sz w:val="24"/>
                <w:szCs w:val="24"/>
              </w:rPr>
              <w:t>wnioskodawca</w:t>
            </w:r>
            <w:r w:rsidR="00E15C1E" w:rsidRPr="000B0BD7">
              <w:rPr>
                <w:rStyle w:val="Odwoanieprzypisudolnego"/>
                <w:rFonts w:ascii="Arial" w:hAnsi="Arial" w:cs="Arial"/>
                <w:sz w:val="24"/>
                <w:szCs w:val="24"/>
              </w:rPr>
              <w:footnoteReference w:id="3"/>
            </w:r>
            <w:r w:rsidRPr="000B0BD7">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0B0BD7">
              <w:rPr>
                <w:rFonts w:ascii="Arial" w:hAnsi="Arial" w:cs="Arial"/>
                <w:sz w:val="24"/>
                <w:szCs w:val="24"/>
              </w:rPr>
              <w:lastRenderedPageBreak/>
              <w:t>projektu, zgodnie z art. 73 ust. 2 lit. f) rozporządzenia nr 2021/1060.</w:t>
            </w:r>
          </w:p>
          <w:p w14:paraId="750BA7EA" w14:textId="2D351838" w:rsidR="000A6080" w:rsidRPr="000B0BD7" w:rsidRDefault="000A6080" w:rsidP="00D85B37">
            <w:pPr>
              <w:spacing w:before="100" w:beforeAutospacing="1" w:after="100" w:afterAutospacing="1" w:line="276" w:lineRule="auto"/>
              <w:rPr>
                <w:rFonts w:ascii="Arial" w:hAnsi="Arial" w:cs="Arial"/>
                <w:sz w:val="24"/>
                <w:szCs w:val="24"/>
              </w:rPr>
            </w:pPr>
            <w:bookmarkStart w:id="2" w:name="_Hlk125528995"/>
            <w:r w:rsidRPr="000B0BD7">
              <w:rPr>
                <w:rFonts w:ascii="Arial" w:hAnsi="Arial" w:cs="Arial"/>
                <w:sz w:val="24"/>
                <w:szCs w:val="24"/>
              </w:rPr>
              <w:t xml:space="preserve">Kryterium jest weryfikowane w oparciu o wniosek o dofinansowanie projektu </w:t>
            </w:r>
            <w:bookmarkEnd w:id="2"/>
            <w:r w:rsidRPr="000B0BD7">
              <w:rPr>
                <w:rFonts w:ascii="Arial" w:hAnsi="Arial" w:cs="Arial"/>
                <w:sz w:val="24"/>
                <w:szCs w:val="24"/>
              </w:rPr>
              <w:t xml:space="preserve">i ewentualnie w zakresie pkt 2 w oparciu o oświadczenie wnioskodawcy (jeśli dotyczy) stanowiące załącznik do wniosku o dofinansowanie projektu opatrzony </w:t>
            </w:r>
            <w:r w:rsidR="008965BB" w:rsidRPr="000B0BD7">
              <w:rPr>
                <w:rFonts w:ascii="Arial" w:hAnsi="Arial" w:cs="Arial"/>
                <w:sz w:val="24"/>
                <w:szCs w:val="24"/>
              </w:rPr>
              <w:t xml:space="preserve">elektronicznym </w:t>
            </w:r>
            <w:r w:rsidRPr="000B0BD7">
              <w:rPr>
                <w:rFonts w:ascii="Arial" w:hAnsi="Arial" w:cs="Arial"/>
                <w:sz w:val="24"/>
                <w:szCs w:val="24"/>
              </w:rPr>
              <w:t>podpisem kwalifikowanym</w:t>
            </w:r>
            <w:r w:rsidR="008965BB" w:rsidRPr="000B0BD7">
              <w:rPr>
                <w:rStyle w:val="Odwoanieprzypisudolnego"/>
                <w:rFonts w:ascii="Arial" w:hAnsi="Arial" w:cs="Arial"/>
                <w:sz w:val="24"/>
                <w:szCs w:val="24"/>
              </w:rPr>
              <w:footnoteReference w:id="4"/>
            </w:r>
            <w:r w:rsidRPr="000B0BD7">
              <w:rPr>
                <w:rFonts w:ascii="Arial" w:hAnsi="Arial" w:cs="Arial"/>
                <w:sz w:val="24"/>
                <w:szCs w:val="24"/>
              </w:rPr>
              <w:t>.</w:t>
            </w:r>
          </w:p>
        </w:tc>
        <w:tc>
          <w:tcPr>
            <w:tcW w:w="1055" w:type="pct"/>
          </w:tcPr>
          <w:p w14:paraId="5B41333C" w14:textId="75918FF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Tak/nie</w:t>
            </w:r>
            <w:r w:rsidRPr="000B0BD7">
              <w:rPr>
                <w:rFonts w:ascii="Arial" w:hAnsi="Arial" w:cs="Arial"/>
                <w:color w:val="000000"/>
                <w:sz w:val="24"/>
                <w:szCs w:val="24"/>
              </w:rPr>
              <w:br/>
              <w:t>(niespełnienie kryterium oznacza negatywną ocenę).</w:t>
            </w:r>
          </w:p>
          <w:p w14:paraId="22DB41BD" w14:textId="6D773EBC" w:rsidR="000A6080"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Nie dopuszcza się możliwości skierowania kryterium do negocjacji.</w:t>
            </w:r>
          </w:p>
        </w:tc>
      </w:tr>
      <w:tr w:rsidR="00B70200" w:rsidRPr="000B0BD7" w14:paraId="69F0C21A" w14:textId="77777777" w:rsidTr="00EF60E1">
        <w:tc>
          <w:tcPr>
            <w:tcW w:w="300" w:type="pct"/>
          </w:tcPr>
          <w:p w14:paraId="41DA988E" w14:textId="3FACB41E" w:rsidR="00B70200" w:rsidRPr="000B0BD7" w:rsidRDefault="00B70200" w:rsidP="00B70200">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A.2</w:t>
            </w:r>
          </w:p>
        </w:tc>
        <w:tc>
          <w:tcPr>
            <w:tcW w:w="1055" w:type="pct"/>
          </w:tcPr>
          <w:p w14:paraId="7A1B651C" w14:textId="305FD341" w:rsidR="00B70200" w:rsidRPr="000B0BD7" w:rsidRDefault="00B70200" w:rsidP="00B70200">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Klauzula antydyskryminacyjna</w:t>
            </w:r>
            <w:r w:rsidR="008965BB" w:rsidRPr="000B0BD7">
              <w:rPr>
                <w:rFonts w:ascii="Arial" w:hAnsi="Arial" w:cs="Arial"/>
                <w:b/>
                <w:bCs/>
                <w:sz w:val="24"/>
                <w:szCs w:val="24"/>
              </w:rPr>
              <w:t xml:space="preserve"> (dotyczy JST)</w:t>
            </w:r>
          </w:p>
        </w:tc>
        <w:tc>
          <w:tcPr>
            <w:tcW w:w="2590" w:type="pct"/>
          </w:tcPr>
          <w:p w14:paraId="42413CF4" w14:textId="77777777" w:rsidR="008965BB" w:rsidRPr="000B0BD7" w:rsidRDefault="008965BB" w:rsidP="008965BB">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5BCC2FD0" w14:textId="77777777" w:rsidR="008965BB" w:rsidRPr="000B0BD7" w:rsidRDefault="008965BB" w:rsidP="008965BB">
            <w:pPr>
              <w:spacing w:before="100" w:beforeAutospacing="1" w:after="100" w:afterAutospacing="1" w:line="276" w:lineRule="auto"/>
              <w:rPr>
                <w:rFonts w:ascii="Arial" w:hAnsi="Arial" w:cs="Arial"/>
                <w:sz w:val="24"/>
                <w:szCs w:val="24"/>
              </w:rPr>
            </w:pPr>
            <w:r w:rsidRPr="000B0BD7">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43531554" w14:textId="77777777" w:rsidR="008965BB" w:rsidRPr="000B0BD7" w:rsidRDefault="008965BB" w:rsidP="008965BB">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jest w oparciu o oświadczenie zawarte we wniosku o dofinansowanie projektu oraz listę prowadzoną przez Rzecznika Praw Obywatelskich, aktualną na dzień zakończenia naboru.</w:t>
            </w:r>
          </w:p>
          <w:p w14:paraId="0802E819" w14:textId="3B2F1D06" w:rsidR="00B70200" w:rsidRPr="000B0BD7" w:rsidRDefault="00B70200" w:rsidP="00D11A59">
            <w:pPr>
              <w:spacing w:before="100" w:beforeAutospacing="1" w:after="100" w:afterAutospacing="1" w:line="276" w:lineRule="auto"/>
              <w:rPr>
                <w:rFonts w:ascii="Arial" w:hAnsi="Arial" w:cs="Arial"/>
                <w:sz w:val="24"/>
                <w:szCs w:val="24"/>
              </w:rPr>
            </w:pPr>
          </w:p>
        </w:tc>
        <w:tc>
          <w:tcPr>
            <w:tcW w:w="1055" w:type="pct"/>
          </w:tcPr>
          <w:p w14:paraId="2F95B1A4" w14:textId="77777777" w:rsidR="00CD2B3E" w:rsidRPr="000B0BD7" w:rsidRDefault="00CD2B3E" w:rsidP="00CD2B3E">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728EC38C" w14:textId="1CCCBADF" w:rsidR="00B70200" w:rsidRPr="000B0BD7" w:rsidRDefault="00CD2B3E" w:rsidP="00CD2B3E">
            <w:pPr>
              <w:spacing w:before="100" w:beforeAutospacing="1" w:after="100" w:afterAutospacing="1" w:line="276" w:lineRule="auto"/>
              <w:rPr>
                <w:rFonts w:ascii="Arial" w:hAnsi="Arial" w:cs="Arial"/>
                <w:sz w:val="24"/>
                <w:szCs w:val="24"/>
              </w:rPr>
            </w:pPr>
            <w:r w:rsidRPr="000B0BD7">
              <w:rPr>
                <w:rFonts w:ascii="Arial" w:hAnsi="Arial" w:cs="Arial"/>
                <w:sz w:val="24"/>
                <w:szCs w:val="24"/>
              </w:rPr>
              <w:t>Dopuszcza się możliwość skierowania kryterium do negocjacji w zakresie wskazanym w Regulaminie wyboru projektów.</w:t>
            </w:r>
          </w:p>
        </w:tc>
      </w:tr>
      <w:bookmarkEnd w:id="0"/>
      <w:tr w:rsidR="00BA109E" w:rsidRPr="000B0BD7" w14:paraId="07F5DF92" w14:textId="77777777" w:rsidTr="00EF60E1">
        <w:tc>
          <w:tcPr>
            <w:tcW w:w="300" w:type="pct"/>
          </w:tcPr>
          <w:p w14:paraId="4C0EA6BD" w14:textId="0FB718B0"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3</w:t>
            </w:r>
          </w:p>
        </w:tc>
        <w:tc>
          <w:tcPr>
            <w:tcW w:w="1055" w:type="pct"/>
          </w:tcPr>
          <w:p w14:paraId="691F8BCE" w14:textId="3274F0F7"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zasadą równości szans i niedyskryminacji, w tym dostępności dla osób z niepełnosprawnościami</w:t>
            </w:r>
          </w:p>
        </w:tc>
        <w:tc>
          <w:tcPr>
            <w:tcW w:w="2590" w:type="pct"/>
          </w:tcPr>
          <w:p w14:paraId="4BA1D9F6" w14:textId="48D737A0" w:rsidR="00BA109E" w:rsidRPr="000B0BD7" w:rsidRDefault="00BA109E" w:rsidP="00D85B37">
            <w:pPr>
              <w:spacing w:before="100" w:beforeAutospacing="1" w:after="100" w:afterAutospacing="1" w:line="276" w:lineRule="auto"/>
              <w:rPr>
                <w:rFonts w:ascii="Arial" w:hAnsi="Arial" w:cs="Arial"/>
                <w:color w:val="FF0000"/>
                <w:sz w:val="24"/>
                <w:szCs w:val="24"/>
              </w:rPr>
            </w:pPr>
            <w:r w:rsidRPr="000B0BD7">
              <w:rPr>
                <w:rFonts w:ascii="Arial" w:hAnsi="Arial" w:cs="Arial"/>
                <w:sz w:val="24"/>
                <w:szCs w:val="24"/>
              </w:rPr>
              <w:t xml:space="preserve">W kryterium sprawdzimy, czy nie występują niezgodności zapisów wniosku o dofinansowanie projektu z zasadą równości szans i niedyskryminacji, określoną w art. 9 Rozporządzenia </w:t>
            </w:r>
            <w:r w:rsidR="008965BB" w:rsidRPr="000B0BD7">
              <w:rPr>
                <w:rFonts w:ascii="Arial" w:hAnsi="Arial" w:cs="Arial"/>
                <w:sz w:val="24"/>
                <w:szCs w:val="24"/>
              </w:rPr>
              <w:t xml:space="preserve">2021/1060  </w:t>
            </w:r>
            <w:r w:rsidRPr="000B0BD7">
              <w:rPr>
                <w:rFonts w:ascii="Arial" w:hAnsi="Arial" w:cs="Arial"/>
                <w:sz w:val="24"/>
                <w:szCs w:val="24"/>
              </w:rPr>
              <w:t xml:space="preserve">oraz </w:t>
            </w:r>
            <w:r w:rsidR="00E71A71" w:rsidRPr="000B0BD7">
              <w:rPr>
                <w:rFonts w:ascii="Arial" w:hAnsi="Arial" w:cs="Arial"/>
                <w:sz w:val="24"/>
                <w:szCs w:val="24"/>
              </w:rPr>
              <w:t xml:space="preserve">czy </w:t>
            </w:r>
            <w:r w:rsidRPr="000B0BD7">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r w:rsidRPr="000B0BD7">
              <w:rPr>
                <w:rFonts w:ascii="Arial" w:hAnsi="Arial" w:cs="Arial"/>
                <w:color w:val="FF0000"/>
                <w:sz w:val="24"/>
                <w:szCs w:val="24"/>
              </w:rPr>
              <w:t xml:space="preserve"> </w:t>
            </w:r>
          </w:p>
          <w:p w14:paraId="64BCBD0A" w14:textId="3172B492"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1055" w:type="pct"/>
          </w:tcPr>
          <w:p w14:paraId="7C245C0B" w14:textId="299934F6"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3F5055BC" w14:textId="19EC1D84"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BA109E" w:rsidRPr="000B0BD7" w14:paraId="6637B975" w14:textId="77777777" w:rsidTr="00EF60E1">
        <w:tc>
          <w:tcPr>
            <w:tcW w:w="300" w:type="pct"/>
          </w:tcPr>
          <w:p w14:paraId="7E8EA872" w14:textId="7E3AD48D"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w:t>
            </w:r>
            <w:r w:rsidR="00E71A71" w:rsidRPr="000B0BD7">
              <w:rPr>
                <w:rFonts w:ascii="Arial" w:hAnsi="Arial" w:cs="Arial"/>
                <w:b/>
                <w:bCs/>
                <w:sz w:val="24"/>
                <w:szCs w:val="24"/>
              </w:rPr>
              <w:t>4</w:t>
            </w:r>
          </w:p>
        </w:tc>
        <w:tc>
          <w:tcPr>
            <w:tcW w:w="1055" w:type="pct"/>
          </w:tcPr>
          <w:p w14:paraId="41E11766" w14:textId="188622B4"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ze standardem minimum realizacji zasady równości kobiet i mężczyzn</w:t>
            </w:r>
          </w:p>
        </w:tc>
        <w:tc>
          <w:tcPr>
            <w:tcW w:w="2590" w:type="pct"/>
          </w:tcPr>
          <w:p w14:paraId="13E18285" w14:textId="77777777" w:rsidR="00BA109E" w:rsidRPr="000B0BD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W kryterium sprawdzimy, czy projekt jest zgodny ze standardem minimum realizacji zasady równości kobiet i mężczyzn (</w:t>
            </w:r>
            <w:r w:rsidRPr="000B0BD7">
              <w:rPr>
                <w:rFonts w:ascii="Arial" w:hAnsi="Arial" w:cs="Arial"/>
                <w:sz w:val="24"/>
                <w:szCs w:val="24"/>
                <w:lang w:val="x-none"/>
              </w:rPr>
              <w:t xml:space="preserve">na podstawie </w:t>
            </w:r>
            <w:r w:rsidRPr="000B0BD7">
              <w:rPr>
                <w:rFonts w:ascii="Arial" w:hAnsi="Arial" w:cs="Arial"/>
                <w:sz w:val="24"/>
                <w:szCs w:val="24"/>
              </w:rPr>
              <w:t xml:space="preserve">5 </w:t>
            </w:r>
            <w:r w:rsidRPr="000B0BD7">
              <w:rPr>
                <w:rFonts w:ascii="Arial" w:hAnsi="Arial" w:cs="Arial"/>
                <w:sz w:val="24"/>
                <w:szCs w:val="24"/>
                <w:lang w:val="x-none"/>
              </w:rPr>
              <w:t>kryteriów oceny określonych w</w:t>
            </w:r>
            <w:r w:rsidRPr="000B0BD7">
              <w:rPr>
                <w:rFonts w:ascii="Arial" w:hAnsi="Arial" w:cs="Arial"/>
                <w:sz w:val="24"/>
                <w:szCs w:val="24"/>
              </w:rPr>
              <w:t xml:space="preserve"> załączniku nr 1 do</w:t>
            </w:r>
            <w:r w:rsidRPr="000B0BD7">
              <w:rPr>
                <w:rFonts w:ascii="Arial" w:hAnsi="Arial" w:cs="Arial"/>
                <w:sz w:val="24"/>
                <w:szCs w:val="24"/>
                <w:lang w:val="x-none"/>
              </w:rPr>
              <w:t xml:space="preserve"> Wytycznych dotyczących realizacji zasad równościowych w ramach funduszy unijnych na lata 2021-2027</w:t>
            </w:r>
            <w:r w:rsidRPr="000B0BD7">
              <w:rPr>
                <w:rFonts w:ascii="Arial" w:hAnsi="Arial" w:cs="Arial"/>
                <w:sz w:val="24"/>
                <w:szCs w:val="24"/>
              </w:rPr>
              <w:t>).</w:t>
            </w:r>
          </w:p>
          <w:p w14:paraId="3E323F02" w14:textId="43F8B95C"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1055" w:type="pct"/>
          </w:tcPr>
          <w:p w14:paraId="0E0BBE9C" w14:textId="79758C1B"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0DB7FB7E" w14:textId="739C18B9"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BA109E" w:rsidRPr="000B0BD7" w14:paraId="65783C6A" w14:textId="77777777" w:rsidTr="00EF60E1">
        <w:tc>
          <w:tcPr>
            <w:tcW w:w="300" w:type="pct"/>
          </w:tcPr>
          <w:p w14:paraId="02D2AF8C" w14:textId="31F92367"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w:t>
            </w:r>
            <w:r w:rsidR="00E71A71" w:rsidRPr="000B0BD7">
              <w:rPr>
                <w:rFonts w:ascii="Arial" w:hAnsi="Arial" w:cs="Arial"/>
                <w:b/>
                <w:bCs/>
                <w:sz w:val="24"/>
                <w:szCs w:val="24"/>
              </w:rPr>
              <w:t>5</w:t>
            </w:r>
          </w:p>
        </w:tc>
        <w:tc>
          <w:tcPr>
            <w:tcW w:w="1055" w:type="pct"/>
          </w:tcPr>
          <w:p w14:paraId="67A552DE" w14:textId="37EBDD48"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Kartą Praw Podstawowych Unii Europejskiej</w:t>
            </w:r>
          </w:p>
        </w:tc>
        <w:tc>
          <w:tcPr>
            <w:tcW w:w="2590" w:type="pct"/>
          </w:tcPr>
          <w:p w14:paraId="2F61B814" w14:textId="77777777"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w:t>
            </w:r>
            <w:r w:rsidRPr="000B0BD7">
              <w:rPr>
                <w:rFonts w:ascii="Arial" w:hAnsi="Arial" w:cs="Arial"/>
                <w:sz w:val="24"/>
                <w:szCs w:val="24"/>
                <w:lang w:val="x-none"/>
              </w:rPr>
              <w:t xml:space="preserve">czy projekt </w:t>
            </w:r>
            <w:r w:rsidRPr="000B0BD7">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52DFA4BE" w14:textId="0E15A370"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Zgodność projektu z Kartą praw podstawowych Unii Europejskiej na etapie oceny należy rozumieć jako brak sprzeczności pomiędzy </w:t>
            </w:r>
            <w:r w:rsidR="00F90A95" w:rsidRPr="000B0BD7">
              <w:rPr>
                <w:rFonts w:ascii="Arial" w:hAnsi="Arial" w:cs="Arial"/>
                <w:sz w:val="24"/>
                <w:szCs w:val="24"/>
              </w:rPr>
              <w:t>wnioskiem o dofinansowanie</w:t>
            </w:r>
            <w:r w:rsidRPr="000B0BD7">
              <w:rPr>
                <w:rFonts w:ascii="Arial" w:hAnsi="Arial" w:cs="Arial"/>
                <w:sz w:val="24"/>
                <w:szCs w:val="24"/>
              </w:rPr>
              <w:t xml:space="preserv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DC8CFDA" w14:textId="1AD6D96C" w:rsidR="00BA109E" w:rsidRPr="000B0BD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1055" w:type="pct"/>
          </w:tcPr>
          <w:p w14:paraId="69B1DE2B" w14:textId="2D8CEC95"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r w:rsidRPr="000B0BD7">
              <w:rPr>
                <w:rFonts w:ascii="Arial" w:hAnsi="Arial" w:cs="Arial"/>
                <w:color w:val="000000"/>
                <w:sz w:val="24"/>
                <w:szCs w:val="24"/>
              </w:rPr>
              <w:br/>
              <w:t>(niespełnienie kryterium oznacza negatywną ocenę).</w:t>
            </w:r>
          </w:p>
          <w:p w14:paraId="70ED94F4" w14:textId="67A51A4B"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lastRenderedPageBreak/>
              <w:t>Dopuszcza się możliwość skierowania kryterium do negocjacji w zakresie wskazanym w Regulaminie wyboru projektów.</w:t>
            </w:r>
          </w:p>
        </w:tc>
      </w:tr>
      <w:tr w:rsidR="00BA109E" w:rsidRPr="000B0BD7" w14:paraId="6466E992" w14:textId="77777777" w:rsidTr="00EF60E1">
        <w:tc>
          <w:tcPr>
            <w:tcW w:w="300" w:type="pct"/>
          </w:tcPr>
          <w:p w14:paraId="50B29E60" w14:textId="6EFA3D68"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6</w:t>
            </w:r>
          </w:p>
        </w:tc>
        <w:tc>
          <w:tcPr>
            <w:tcW w:w="1055" w:type="pct"/>
          </w:tcPr>
          <w:p w14:paraId="6F72A9FB" w14:textId="3F5FC845"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Konwencją o Prawach Osób Niepełnosprawnych</w:t>
            </w:r>
          </w:p>
        </w:tc>
        <w:tc>
          <w:tcPr>
            <w:tcW w:w="2590" w:type="pct"/>
          </w:tcPr>
          <w:p w14:paraId="1A802B42" w14:textId="77777777"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w:t>
            </w:r>
            <w:r w:rsidRPr="000B0BD7">
              <w:rPr>
                <w:rFonts w:ascii="Arial" w:hAnsi="Arial" w:cs="Arial"/>
                <w:sz w:val="24"/>
                <w:szCs w:val="24"/>
                <w:lang w:val="x-none"/>
              </w:rPr>
              <w:t xml:space="preserve">czy projekt </w:t>
            </w:r>
            <w:r w:rsidRPr="000B0BD7">
              <w:rPr>
                <w:rFonts w:ascii="Arial" w:hAnsi="Arial" w:cs="Arial"/>
                <w:sz w:val="24"/>
                <w:szCs w:val="24"/>
              </w:rPr>
              <w:t xml:space="preserve">jest zgodny z Konwencją o Prawach Osób Niepełnosprawnych sporządzoną w Nowym Jorku dnia 13 grudnia 2006 r. (Dz. U. z 2012 r. poz. 1169 z </w:t>
            </w:r>
            <w:proofErr w:type="spellStart"/>
            <w:r w:rsidRPr="000B0BD7">
              <w:rPr>
                <w:rFonts w:ascii="Arial" w:hAnsi="Arial" w:cs="Arial"/>
                <w:sz w:val="24"/>
                <w:szCs w:val="24"/>
              </w:rPr>
              <w:t>późn</w:t>
            </w:r>
            <w:proofErr w:type="spellEnd"/>
            <w:r w:rsidRPr="000B0BD7">
              <w:rPr>
                <w:rFonts w:ascii="Arial" w:hAnsi="Arial" w:cs="Arial"/>
                <w:sz w:val="24"/>
                <w:szCs w:val="24"/>
              </w:rPr>
              <w:t>. zm.) w zakresie odnoszącym się do sposobu realizacji, zakresu projektu i wnioskodawcy.</w:t>
            </w:r>
          </w:p>
          <w:p w14:paraId="42083AB9" w14:textId="7BC43592"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Zgodność projektu z Konwencją o Prawach Osób Niepełnosprawnych na etapie oceny należy rozumieć jako brak sprzeczności pomiędzy </w:t>
            </w:r>
            <w:r w:rsidR="00F90A95" w:rsidRPr="000B0BD7">
              <w:rPr>
                <w:rFonts w:ascii="Arial" w:hAnsi="Arial" w:cs="Arial"/>
                <w:sz w:val="24"/>
                <w:szCs w:val="24"/>
              </w:rPr>
              <w:t>wnioskiem o dofinansowanie</w:t>
            </w:r>
            <w:r w:rsidRPr="000B0BD7">
              <w:rPr>
                <w:rFonts w:ascii="Arial" w:hAnsi="Arial" w:cs="Arial"/>
                <w:sz w:val="24"/>
                <w:szCs w:val="24"/>
              </w:rPr>
              <w:t xml:space="preserve"> projektu a wymogami tego dokumentu lub stwierdzenie, że te wymagania są neutralne wobec zakresu i zawartości projektu. </w:t>
            </w:r>
          </w:p>
          <w:p w14:paraId="3B68A68E" w14:textId="6D1C9CF9" w:rsidR="00BA109E" w:rsidRPr="000B0BD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1055" w:type="pct"/>
          </w:tcPr>
          <w:p w14:paraId="28EA7DCC" w14:textId="125CE4E0"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4BE9D395" w14:textId="46E8C9DC"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0A6080" w:rsidRPr="000B0BD7" w14:paraId="0873F8EB" w14:textId="77777777" w:rsidTr="00EF60E1">
        <w:tc>
          <w:tcPr>
            <w:tcW w:w="300" w:type="pct"/>
          </w:tcPr>
          <w:p w14:paraId="5B1B7C33" w14:textId="1112A942"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7</w:t>
            </w:r>
          </w:p>
        </w:tc>
        <w:tc>
          <w:tcPr>
            <w:tcW w:w="1055" w:type="pct"/>
          </w:tcPr>
          <w:p w14:paraId="48789B86" w14:textId="19550099"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zasadą zrównoważonego rozwoju</w:t>
            </w:r>
          </w:p>
        </w:tc>
        <w:tc>
          <w:tcPr>
            <w:tcW w:w="2590" w:type="pct"/>
          </w:tcPr>
          <w:p w14:paraId="71BF4FA3" w14:textId="0354BE50" w:rsidR="000A6080" w:rsidRPr="000B0BD7" w:rsidRDefault="000A6080"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zasadą zrównoważonego rozwoju określoną w art. 9 ust. 4 Rozporządzenia 2021/1060.</w:t>
            </w:r>
          </w:p>
          <w:p w14:paraId="535F1DDE" w14:textId="77777777"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1055" w:type="pct"/>
          </w:tcPr>
          <w:p w14:paraId="1C1FE83A" w14:textId="10C52990"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63D89FB6" w14:textId="7ED627CD" w:rsidR="000A6080"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E9382B" w:rsidRPr="000B0BD7" w14:paraId="6012770B" w14:textId="77777777" w:rsidTr="00EF60E1">
        <w:tc>
          <w:tcPr>
            <w:tcW w:w="300" w:type="pct"/>
          </w:tcPr>
          <w:p w14:paraId="6420F3C9" w14:textId="13F400CD"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8</w:t>
            </w:r>
          </w:p>
        </w:tc>
        <w:tc>
          <w:tcPr>
            <w:tcW w:w="1055" w:type="pct"/>
          </w:tcPr>
          <w:p w14:paraId="5F354A7F" w14:textId="28E8A9A1"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Potencjał ekonomiczny</w:t>
            </w:r>
          </w:p>
        </w:tc>
        <w:tc>
          <w:tcPr>
            <w:tcW w:w="2590" w:type="pct"/>
          </w:tcPr>
          <w:p w14:paraId="02FBD916" w14:textId="149C2C6F"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W kryterium sprawdzimy, czy </w:t>
            </w:r>
            <w:r w:rsidRPr="000B0BD7">
              <w:rPr>
                <w:rFonts w:ascii="Arial" w:hAnsi="Arial" w:cs="Arial"/>
                <w:color w:val="000000"/>
                <w:sz w:val="24"/>
                <w:szCs w:val="24"/>
              </w:rPr>
              <w:t>roczny obrót</w:t>
            </w:r>
            <w:r w:rsidRPr="000B0BD7">
              <w:rPr>
                <w:rStyle w:val="Odwoanieprzypisudolnego"/>
                <w:rFonts w:ascii="Arial" w:hAnsi="Arial" w:cs="Arial"/>
                <w:color w:val="000000"/>
                <w:sz w:val="24"/>
                <w:szCs w:val="24"/>
              </w:rPr>
              <w:footnoteReference w:id="5"/>
            </w:r>
            <w:r w:rsidRPr="000B0BD7">
              <w:rPr>
                <w:rFonts w:ascii="Arial" w:hAnsi="Arial" w:cs="Arial"/>
                <w:color w:val="000000"/>
                <w:sz w:val="24"/>
                <w:szCs w:val="24"/>
              </w:rPr>
              <w:t xml:space="preserve"> wnioskodawcy jest równy lub wyższy od 25% </w:t>
            </w:r>
            <w:r w:rsidR="005162C3" w:rsidRPr="000B0BD7">
              <w:rPr>
                <w:rFonts w:ascii="Arial" w:hAnsi="Arial" w:cs="Arial"/>
                <w:color w:val="000000"/>
                <w:sz w:val="24"/>
                <w:szCs w:val="24"/>
              </w:rPr>
              <w:t xml:space="preserve">średnich </w:t>
            </w:r>
            <w:r w:rsidRPr="000B0BD7">
              <w:rPr>
                <w:rFonts w:ascii="Arial" w:hAnsi="Arial" w:cs="Arial"/>
                <w:color w:val="000000"/>
                <w:sz w:val="24"/>
                <w:szCs w:val="24"/>
              </w:rPr>
              <w:t>rocznych wydatków</w:t>
            </w:r>
            <w:r w:rsidRPr="000B0BD7">
              <w:rPr>
                <w:rStyle w:val="Odwoanieprzypisudolnego"/>
                <w:rFonts w:ascii="Arial" w:hAnsi="Arial" w:cs="Arial"/>
                <w:color w:val="000000"/>
                <w:sz w:val="24"/>
                <w:szCs w:val="24"/>
              </w:rPr>
              <w:footnoteReference w:id="6"/>
            </w:r>
            <w:r w:rsidRPr="000B0BD7">
              <w:rPr>
                <w:rFonts w:ascii="Arial" w:hAnsi="Arial" w:cs="Arial"/>
                <w:color w:val="000000"/>
                <w:sz w:val="24"/>
                <w:szCs w:val="24"/>
              </w:rPr>
              <w:t xml:space="preserve"> w projekcie. </w:t>
            </w:r>
          </w:p>
          <w:p w14:paraId="7E366BB4" w14:textId="6CF5E36C"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022A130A" w14:textId="4F54422F"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 xml:space="preserve">W celu spełnienia kryterium wnioskodawca musi wskazać obrót za zamknięty i zatwierdzony rok obrotowy lub za zamknięty i zatwierdzony rok kalendarzowy. </w:t>
            </w:r>
          </w:p>
          <w:p w14:paraId="7A379D37" w14:textId="4EAA5829"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Wskazany obrót musi dotyczyć jednego z </w:t>
            </w:r>
            <w:r w:rsidR="00B367DA" w:rsidRPr="000B0BD7">
              <w:rPr>
                <w:rFonts w:ascii="Arial" w:hAnsi="Arial" w:cs="Arial"/>
                <w:color w:val="000000"/>
                <w:sz w:val="24"/>
                <w:szCs w:val="24"/>
              </w:rPr>
              <w:t>pięciu</w:t>
            </w:r>
            <w:r w:rsidRPr="000B0BD7">
              <w:rPr>
                <w:rFonts w:ascii="Arial" w:hAnsi="Arial" w:cs="Arial"/>
                <w:color w:val="000000"/>
                <w:sz w:val="24"/>
                <w:szCs w:val="24"/>
              </w:rPr>
              <w:t xml:space="preserve"> ostatnich lat i być równy lub wyższy od wartości stanowiącej 25%</w:t>
            </w:r>
            <w:r w:rsidR="005162C3" w:rsidRPr="000B0BD7">
              <w:rPr>
                <w:rFonts w:ascii="Arial" w:hAnsi="Arial" w:cs="Arial"/>
                <w:color w:val="000000"/>
                <w:sz w:val="24"/>
                <w:szCs w:val="24"/>
              </w:rPr>
              <w:t xml:space="preserve"> średnich</w:t>
            </w:r>
            <w:r w:rsidRPr="000B0BD7">
              <w:rPr>
                <w:rFonts w:ascii="Arial" w:hAnsi="Arial" w:cs="Arial"/>
                <w:color w:val="000000"/>
                <w:sz w:val="24"/>
                <w:szCs w:val="24"/>
              </w:rPr>
              <w:t xml:space="preserve"> rocznych wydatków w projekcie</w:t>
            </w:r>
            <w:r w:rsidRPr="000B0BD7">
              <w:rPr>
                <w:rStyle w:val="Odwoanieprzypisudolnego"/>
                <w:rFonts w:ascii="Arial" w:hAnsi="Arial" w:cs="Arial"/>
                <w:color w:val="000000"/>
                <w:sz w:val="24"/>
                <w:szCs w:val="24"/>
              </w:rPr>
              <w:footnoteReference w:id="7"/>
            </w:r>
            <w:r w:rsidRPr="000B0BD7">
              <w:rPr>
                <w:rFonts w:ascii="Arial" w:hAnsi="Arial" w:cs="Arial"/>
                <w:color w:val="000000"/>
                <w:sz w:val="24"/>
                <w:szCs w:val="24"/>
              </w:rPr>
              <w:t xml:space="preserve">. </w:t>
            </w:r>
          </w:p>
          <w:p w14:paraId="3EE93AF6" w14:textId="1AC6B115"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 przypadku, gdy projekt trwa dłużej niż jeden rok (12 miesięcy) należy wartość obrotów odnieść do </w:t>
            </w:r>
            <w:r w:rsidR="005162C3" w:rsidRPr="000B0BD7">
              <w:rPr>
                <w:rFonts w:ascii="Arial" w:hAnsi="Arial" w:cs="Arial"/>
                <w:color w:val="000000"/>
                <w:sz w:val="24"/>
                <w:szCs w:val="24"/>
              </w:rPr>
              <w:t>średnich rocznych wydatków w projekcie..</w:t>
            </w:r>
          </w:p>
          <w:p w14:paraId="38A36366" w14:textId="2B219EE0"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182388BC" w14:textId="6E495AE7"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3D82CAB" w14:textId="24FEC600"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 xml:space="preserve">Podczas określania potencjału finansowego nie jest możliwe stosowanie proporcji – tzn. w przypadku, gdy wnioskodawca wykazuje obrót za okres krótszy niż rok, należy go odnieść zawsze do 25% </w:t>
            </w:r>
            <w:r w:rsidR="005162C3" w:rsidRPr="000B0BD7">
              <w:rPr>
                <w:rFonts w:ascii="Arial" w:hAnsi="Arial" w:cs="Arial"/>
                <w:color w:val="000000"/>
                <w:sz w:val="24"/>
                <w:szCs w:val="24"/>
              </w:rPr>
              <w:t>średnich rocznych wydatków w projekcie.</w:t>
            </w:r>
          </w:p>
          <w:p w14:paraId="61458A77" w14:textId="77777777" w:rsidR="00E07005" w:rsidRPr="000B0BD7" w:rsidRDefault="00E07005" w:rsidP="00E07005">
            <w:pPr>
              <w:spacing w:before="100" w:beforeAutospacing="1" w:after="100" w:afterAutospacing="1" w:line="360" w:lineRule="auto"/>
              <w:rPr>
                <w:rFonts w:ascii="Arial" w:hAnsi="Arial" w:cs="Arial"/>
                <w:color w:val="000000"/>
                <w:sz w:val="24"/>
                <w:szCs w:val="24"/>
              </w:rPr>
            </w:pPr>
            <w:r w:rsidRPr="000B0BD7">
              <w:rPr>
                <w:rFonts w:ascii="Arial" w:hAnsi="Arial" w:cs="Arial"/>
                <w:color w:val="000000"/>
                <w:sz w:val="24"/>
                <w:szCs w:val="24"/>
              </w:rPr>
              <w:t>Kryterium nie dotyczy sytuacji, kiedy wnioskodawcą jest jednostka sektora finansów publicznych.</w:t>
            </w:r>
          </w:p>
          <w:p w14:paraId="5D5D4319" w14:textId="4098BFC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055" w:type="pct"/>
          </w:tcPr>
          <w:p w14:paraId="165F4A47"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negocjacji/nie/nie dotyczy</w:t>
            </w:r>
          </w:p>
          <w:p w14:paraId="0AEBD25C" w14:textId="407BD3CB"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DDFDC48" w14:textId="13F1DB6E" w:rsidR="00E9382B" w:rsidRPr="000B0BD7" w:rsidRDefault="00E9382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w:t>
            </w:r>
            <w:r w:rsidRPr="000B0BD7">
              <w:rPr>
                <w:rFonts w:ascii="Arial" w:hAnsi="Arial" w:cs="Arial"/>
                <w:sz w:val="24"/>
                <w:szCs w:val="24"/>
              </w:rPr>
              <w:lastRenderedPageBreak/>
              <w:t>Regulaminie wyboru projektów</w:t>
            </w:r>
            <w:r w:rsidRPr="000B0BD7">
              <w:rPr>
                <w:rFonts w:ascii="Arial" w:hAnsi="Arial" w:cs="Arial"/>
                <w:color w:val="000000"/>
                <w:sz w:val="24"/>
                <w:szCs w:val="24"/>
              </w:rPr>
              <w:t>.</w:t>
            </w:r>
          </w:p>
        </w:tc>
      </w:tr>
      <w:tr w:rsidR="00E9382B" w:rsidRPr="000B0BD7" w14:paraId="6517520A" w14:textId="77777777" w:rsidTr="00EF60E1">
        <w:tc>
          <w:tcPr>
            <w:tcW w:w="300" w:type="pct"/>
          </w:tcPr>
          <w:p w14:paraId="3F6DC660" w14:textId="3C47659C"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9</w:t>
            </w:r>
          </w:p>
        </w:tc>
        <w:tc>
          <w:tcPr>
            <w:tcW w:w="1055" w:type="pct"/>
          </w:tcPr>
          <w:p w14:paraId="7160217F" w14:textId="07A61207"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bCs/>
                <w:sz w:val="24"/>
                <w:szCs w:val="24"/>
              </w:rPr>
              <w:t>Partnerstwo projektowe</w:t>
            </w:r>
          </w:p>
        </w:tc>
        <w:tc>
          <w:tcPr>
            <w:tcW w:w="2590" w:type="pct"/>
          </w:tcPr>
          <w:p w14:paraId="0FF1F010" w14:textId="272D194D" w:rsidR="00E9382B"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B367DA" w:rsidRPr="000B0BD7">
              <w:rPr>
                <w:rFonts w:ascii="Arial" w:hAnsi="Arial" w:cs="Arial"/>
                <w:sz w:val="24"/>
                <w:szCs w:val="24"/>
              </w:rPr>
              <w:t>; dalej: Ustawa wdrożeniowa</w:t>
            </w:r>
            <w:r w:rsidRPr="000B0BD7">
              <w:rPr>
                <w:rFonts w:ascii="Arial" w:hAnsi="Arial" w:cs="Arial"/>
                <w:sz w:val="24"/>
                <w:szCs w:val="24"/>
              </w:rPr>
              <w:t>), tj.:</w:t>
            </w:r>
          </w:p>
          <w:p w14:paraId="4F935115" w14:textId="77777777" w:rsidR="00E9382B" w:rsidRPr="000B0BD7" w:rsidRDefault="00E9382B" w:rsidP="00D85B37">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0B0BD7">
              <w:rPr>
                <w:rFonts w:ascii="Arial" w:hAnsi="Arial" w:cs="Arial"/>
                <w:sz w:val="24"/>
                <w:szCs w:val="24"/>
              </w:rPr>
              <w:t>czy partner wnosi do projektu zasoby: ludzkie, organizacyjne, techniczne lub finansowe oraz</w:t>
            </w:r>
          </w:p>
          <w:p w14:paraId="7A65BE9A" w14:textId="37CDB981" w:rsidR="00E9382B" w:rsidRPr="000B0BD7" w:rsidRDefault="00E9382B" w:rsidP="00D85B37">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0B0BD7">
              <w:rPr>
                <w:rFonts w:ascii="Arial" w:hAnsi="Arial" w:cs="Arial"/>
                <w:sz w:val="24"/>
                <w:szCs w:val="24"/>
              </w:rPr>
              <w:t>czy partner realizuje zadanie/a merytoryczne w projekcie.</w:t>
            </w:r>
          </w:p>
          <w:p w14:paraId="49A7687D" w14:textId="02398D59" w:rsidR="00E9382B"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Powyższe wymogi muszą być spełnione łącznie. Udział partnerów </w:t>
            </w:r>
            <w:r w:rsidRPr="000B0BD7">
              <w:rPr>
                <w:rFonts w:ascii="Arial" w:hAnsi="Arial" w:cs="Arial"/>
                <w:sz w:val="24"/>
                <w:szCs w:val="24"/>
              </w:rPr>
              <w:br/>
              <w:t>w projekcie partnerskim nie może polegać wyłącznie na wniesieniu do jego realizacji ww. zasobów.</w:t>
            </w:r>
          </w:p>
          <w:p w14:paraId="28A1608A" w14:textId="267BB152" w:rsidR="00E9382B"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1055" w:type="pct"/>
          </w:tcPr>
          <w:p w14:paraId="32C61AD9" w14:textId="76D8380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2569C0D4" w14:textId="7500D085" w:rsidR="00E9382B" w:rsidRPr="000B0BD7" w:rsidRDefault="00E9382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F90A95" w:rsidRPr="000B0BD7" w14:paraId="7FB766C0" w14:textId="77777777" w:rsidTr="00EF60E1">
        <w:tblPrEx>
          <w:tblLook w:val="04A0" w:firstRow="1" w:lastRow="0" w:firstColumn="1" w:lastColumn="0" w:noHBand="0" w:noVBand="1"/>
        </w:tblPrEx>
        <w:tc>
          <w:tcPr>
            <w:tcW w:w="300" w:type="pct"/>
            <w:hideMark/>
          </w:tcPr>
          <w:p w14:paraId="7E4F7A7F" w14:textId="77777777" w:rsidR="00F90A95" w:rsidRPr="000B0BD7" w:rsidRDefault="00F90A95" w:rsidP="00043701">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A.10</w:t>
            </w:r>
          </w:p>
        </w:tc>
        <w:tc>
          <w:tcPr>
            <w:tcW w:w="1055" w:type="pct"/>
            <w:hideMark/>
          </w:tcPr>
          <w:p w14:paraId="4A1B6594" w14:textId="77777777" w:rsidR="00F90A95" w:rsidRPr="000B0BD7" w:rsidRDefault="00F90A95" w:rsidP="00043701">
            <w:pPr>
              <w:spacing w:before="100" w:beforeAutospacing="1" w:after="100" w:afterAutospacing="1" w:line="276" w:lineRule="auto"/>
              <w:rPr>
                <w:rFonts w:ascii="Arial" w:hAnsi="Arial" w:cs="Arial"/>
                <w:b/>
                <w:bCs/>
                <w:sz w:val="24"/>
                <w:szCs w:val="24"/>
              </w:rPr>
            </w:pPr>
            <w:bookmarkStart w:id="5" w:name="_Hlk130910347"/>
            <w:r w:rsidRPr="000B0BD7">
              <w:rPr>
                <w:rFonts w:ascii="Arial" w:hAnsi="Arial" w:cs="Arial"/>
                <w:b/>
                <w:bCs/>
                <w:sz w:val="24"/>
                <w:szCs w:val="24"/>
              </w:rPr>
              <w:t xml:space="preserve">Projekt jest zgodny z przepisami dotyczącymi pomocy de </w:t>
            </w:r>
            <w:proofErr w:type="spellStart"/>
            <w:r w:rsidRPr="000B0BD7">
              <w:rPr>
                <w:rFonts w:ascii="Arial" w:hAnsi="Arial" w:cs="Arial"/>
                <w:b/>
                <w:bCs/>
                <w:sz w:val="24"/>
                <w:szCs w:val="24"/>
              </w:rPr>
              <w:t>minimis</w:t>
            </w:r>
            <w:bookmarkEnd w:id="5"/>
            <w:proofErr w:type="spellEnd"/>
          </w:p>
        </w:tc>
        <w:tc>
          <w:tcPr>
            <w:tcW w:w="2590" w:type="pct"/>
          </w:tcPr>
          <w:p w14:paraId="1814B9F5" w14:textId="5CFEB9E7" w:rsidR="00F90A95" w:rsidRPr="000B0BD7" w:rsidRDefault="00F90A95" w:rsidP="00043701">
            <w:pPr>
              <w:pStyle w:val="Nagwek1"/>
              <w:spacing w:before="100" w:beforeAutospacing="1" w:after="100" w:afterAutospacing="1" w:line="276" w:lineRule="auto"/>
              <w:rPr>
                <w:rFonts w:ascii="Arial" w:hAnsi="Arial" w:cs="Arial"/>
                <w:color w:val="auto"/>
                <w:sz w:val="24"/>
                <w:szCs w:val="24"/>
              </w:rPr>
            </w:pPr>
            <w:r w:rsidRPr="000B0BD7">
              <w:rPr>
                <w:rFonts w:ascii="Arial" w:hAnsi="Arial" w:cs="Arial"/>
                <w:color w:val="auto"/>
                <w:sz w:val="24"/>
                <w:szCs w:val="24"/>
              </w:rPr>
              <w:t xml:space="preserve">Jeżeli w projekcie występuje pomoc de </w:t>
            </w:r>
            <w:proofErr w:type="spellStart"/>
            <w:r w:rsidRPr="000B0BD7">
              <w:rPr>
                <w:rFonts w:ascii="Arial" w:hAnsi="Arial" w:cs="Arial"/>
                <w:color w:val="auto"/>
                <w:sz w:val="24"/>
                <w:szCs w:val="24"/>
              </w:rPr>
              <w:t>minimis</w:t>
            </w:r>
            <w:proofErr w:type="spellEnd"/>
            <w:r w:rsidRPr="000B0BD7">
              <w:rPr>
                <w:rFonts w:ascii="Arial" w:hAnsi="Arial" w:cs="Arial"/>
                <w:color w:val="auto"/>
                <w:sz w:val="24"/>
                <w:szCs w:val="24"/>
              </w:rPr>
              <w:t>, w</w:t>
            </w:r>
            <w:r w:rsidRPr="000B0BD7">
              <w:rPr>
                <w:rFonts w:ascii="Arial" w:eastAsiaTheme="minorHAnsi" w:hAnsi="Arial" w:cs="Arial"/>
                <w:color w:val="auto"/>
                <w:sz w:val="24"/>
                <w:szCs w:val="24"/>
              </w:rPr>
              <w:t xml:space="preserve"> kryterium sprawdzamy</w:t>
            </w:r>
            <w:r w:rsidRPr="000B0BD7">
              <w:rPr>
                <w:rFonts w:ascii="Arial" w:hAnsi="Arial" w:cs="Arial"/>
                <w:color w:val="auto"/>
                <w:sz w:val="24"/>
                <w:szCs w:val="24"/>
              </w:rPr>
              <w:t xml:space="preserve"> czy jest ona zgodna z warunkami, wynikającymi z odpowiednich aktów prawnych określających zasady udzielania pomocy de </w:t>
            </w:r>
            <w:proofErr w:type="spellStart"/>
            <w:r w:rsidRPr="000B0BD7">
              <w:rPr>
                <w:rFonts w:ascii="Arial" w:hAnsi="Arial" w:cs="Arial"/>
                <w:color w:val="auto"/>
                <w:sz w:val="24"/>
                <w:szCs w:val="24"/>
              </w:rPr>
              <w:t>minimis</w:t>
            </w:r>
            <w:proofErr w:type="spellEnd"/>
            <w:r w:rsidRPr="000B0BD7">
              <w:rPr>
                <w:rFonts w:ascii="Arial" w:hAnsi="Arial" w:cs="Arial"/>
                <w:color w:val="auto"/>
                <w:sz w:val="24"/>
                <w:szCs w:val="24"/>
              </w:rPr>
              <w:t xml:space="preserve">, wskazanymi w Szczegółowym Opisie Priorytetów w wersji aktualnej na dzień rozpoczęcia </w:t>
            </w:r>
            <w:r w:rsidR="00261D7C" w:rsidRPr="000B0BD7">
              <w:rPr>
                <w:rFonts w:ascii="Arial" w:hAnsi="Arial" w:cs="Arial"/>
                <w:color w:val="auto"/>
                <w:sz w:val="24"/>
                <w:szCs w:val="24"/>
              </w:rPr>
              <w:t>naboru</w:t>
            </w:r>
            <w:r w:rsidRPr="000B0BD7">
              <w:rPr>
                <w:rFonts w:ascii="Arial" w:hAnsi="Arial" w:cs="Arial"/>
                <w:color w:val="auto"/>
                <w:sz w:val="24"/>
                <w:szCs w:val="24"/>
              </w:rPr>
              <w:t>.</w:t>
            </w:r>
          </w:p>
          <w:p w14:paraId="6E2EA1A6" w14:textId="77777777" w:rsidR="00F90A95" w:rsidRPr="000B0BD7" w:rsidRDefault="00F90A95" w:rsidP="000437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weryfikowane w oparciu o wniosek o dofinansowanie projektu.</w:t>
            </w:r>
          </w:p>
        </w:tc>
        <w:tc>
          <w:tcPr>
            <w:tcW w:w="1055" w:type="pct"/>
            <w:hideMark/>
          </w:tcPr>
          <w:p w14:paraId="0DFC5F9C" w14:textId="77777777" w:rsidR="00F90A95" w:rsidRPr="000B0BD7" w:rsidRDefault="00F90A95" w:rsidP="000437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25EC925B" w14:textId="77777777" w:rsidR="00F90A95" w:rsidRPr="000B0BD7" w:rsidRDefault="00F90A95" w:rsidP="000437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bl>
    <w:p w14:paraId="7958115D" w14:textId="77777777"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br w:type="page"/>
      </w:r>
    </w:p>
    <w:p w14:paraId="50449B34" w14:textId="1E8C944C" w:rsidR="000A6080" w:rsidRPr="000B0BD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0B0BD7">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0"/>
        <w:gridCol w:w="1702"/>
        <w:gridCol w:w="8097"/>
        <w:gridCol w:w="3605"/>
      </w:tblGrid>
      <w:tr w:rsidR="000B0BD7" w:rsidRPr="000B0BD7" w14:paraId="61221E9D" w14:textId="77777777" w:rsidTr="00C46131">
        <w:trPr>
          <w:tblHeader/>
        </w:trPr>
        <w:tc>
          <w:tcPr>
            <w:tcW w:w="211" w:type="pct"/>
            <w:shd w:val="clear" w:color="auto" w:fill="auto"/>
          </w:tcPr>
          <w:p w14:paraId="73030064"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Nr</w:t>
            </w:r>
          </w:p>
        </w:tc>
        <w:tc>
          <w:tcPr>
            <w:tcW w:w="608" w:type="pct"/>
            <w:shd w:val="clear" w:color="auto" w:fill="auto"/>
          </w:tcPr>
          <w:p w14:paraId="5532E8C0"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Nazwa</w:t>
            </w:r>
          </w:p>
        </w:tc>
        <w:tc>
          <w:tcPr>
            <w:tcW w:w="2893" w:type="pct"/>
            <w:shd w:val="clear" w:color="auto" w:fill="auto"/>
          </w:tcPr>
          <w:p w14:paraId="1D17E14C"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Definicja</w:t>
            </w:r>
          </w:p>
        </w:tc>
        <w:tc>
          <w:tcPr>
            <w:tcW w:w="1288" w:type="pct"/>
            <w:shd w:val="clear" w:color="auto" w:fill="auto"/>
          </w:tcPr>
          <w:p w14:paraId="382AE864"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Opis znaczenia</w:t>
            </w:r>
          </w:p>
        </w:tc>
      </w:tr>
      <w:tr w:rsidR="00E9382B" w:rsidRPr="000B0BD7" w14:paraId="315A35EB" w14:textId="77777777" w:rsidTr="00E9382B">
        <w:tc>
          <w:tcPr>
            <w:tcW w:w="211" w:type="pct"/>
          </w:tcPr>
          <w:p w14:paraId="74FD6884"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B.1</w:t>
            </w:r>
          </w:p>
        </w:tc>
        <w:tc>
          <w:tcPr>
            <w:tcW w:w="608" w:type="pct"/>
          </w:tcPr>
          <w:p w14:paraId="389F76FB" w14:textId="16411AEC"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Potrzeba realizacji i grupa docelowa projektu</w:t>
            </w:r>
          </w:p>
        </w:tc>
        <w:tc>
          <w:tcPr>
            <w:tcW w:w="2893" w:type="pct"/>
          </w:tcPr>
          <w:p w14:paraId="58A44BBB"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 czy:</w:t>
            </w:r>
          </w:p>
          <w:p w14:paraId="31FA28E4" w14:textId="77777777" w:rsidR="00E9382B" w:rsidRPr="000B0BD7" w:rsidRDefault="00E9382B"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6CABB93" w14:textId="1985B969" w:rsidR="00E9382B" w:rsidRPr="000B0BD7" w:rsidRDefault="00E9382B"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 xml:space="preserve">dobór i opis grupy docelowej oraz sposób rekrutacji </w:t>
            </w:r>
            <w:bookmarkStart w:id="6" w:name="_Hlk126914034"/>
            <w:r w:rsidRPr="000B0BD7">
              <w:rPr>
                <w:rFonts w:ascii="Arial" w:hAnsi="Arial" w:cs="Arial"/>
                <w:color w:val="000000"/>
                <w:sz w:val="24"/>
                <w:szCs w:val="24"/>
              </w:rPr>
              <w:t>(w tym weryfikacja kwalifikowalności grupy docelowej)</w:t>
            </w:r>
            <w:bookmarkEnd w:id="6"/>
            <w:r w:rsidRPr="000B0BD7">
              <w:rPr>
                <w:rFonts w:ascii="Arial" w:hAnsi="Arial" w:cs="Arial"/>
                <w:color w:val="000000"/>
                <w:sz w:val="24"/>
                <w:szCs w:val="24"/>
              </w:rPr>
              <w:t xml:space="preserve"> jest adekwatny do założeń projektu i Regulaminu wyboru projektów.</w:t>
            </w:r>
            <w:r w:rsidRPr="000B0BD7">
              <w:rPr>
                <w:rFonts w:ascii="Arial" w:hAnsi="Arial" w:cs="Arial"/>
                <w:sz w:val="24"/>
                <w:szCs w:val="24"/>
              </w:rPr>
              <w:t xml:space="preserve"> </w:t>
            </w:r>
          </w:p>
          <w:p w14:paraId="5A7AAB29" w14:textId="1A11F5A1" w:rsidR="00E9382B"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2F0522AE"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5F946E78" w14:textId="5FEA3FA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 (niespełnienie kryterium oznacza negatywną ocenę).</w:t>
            </w:r>
          </w:p>
          <w:p w14:paraId="3C530BA0" w14:textId="3898E513"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15 pkt. w ramach oceny kryterium.</w:t>
            </w:r>
          </w:p>
          <w:p w14:paraId="4F70C853" w14:textId="5C98E9F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Dopuszcza się możliwość skierowania kryterium do negocjacji w zakresie wskazanym w Regulaminie wyboru projektów, </w:t>
            </w:r>
            <w:r w:rsidRPr="000B0BD7">
              <w:rPr>
                <w:rFonts w:ascii="Arial" w:hAnsi="Arial" w:cs="Arial"/>
                <w:color w:val="000000"/>
                <w:sz w:val="24"/>
                <w:szCs w:val="24"/>
              </w:rPr>
              <w:t>jeśli</w:t>
            </w:r>
            <w:r w:rsidRPr="000B0BD7">
              <w:rPr>
                <w:rFonts w:ascii="Arial" w:hAnsi="Arial" w:cs="Arial"/>
                <w:sz w:val="24"/>
                <w:szCs w:val="24"/>
              </w:rPr>
              <w:t xml:space="preserve"> oceniający przyzna</w:t>
            </w:r>
            <w:r w:rsidRPr="000B0BD7">
              <w:rPr>
                <w:rFonts w:ascii="Arial" w:hAnsi="Arial" w:cs="Arial"/>
                <w:color w:val="000000"/>
                <w:sz w:val="24"/>
                <w:szCs w:val="24"/>
              </w:rPr>
              <w:t xml:space="preserve"> co najmniej 9 punktów w ramach oceny kryterium.</w:t>
            </w:r>
          </w:p>
          <w:p w14:paraId="34C2015A"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8 lub mniej punktów </w:t>
            </w:r>
            <w:r w:rsidRPr="000B0BD7">
              <w:rPr>
                <w:rFonts w:ascii="Arial" w:hAnsi="Arial" w:cs="Arial"/>
                <w:color w:val="000000"/>
                <w:sz w:val="24"/>
                <w:szCs w:val="24"/>
              </w:rPr>
              <w:t>w ramach oceny kryterium.</w:t>
            </w:r>
          </w:p>
          <w:p w14:paraId="7D729F67" w14:textId="11BAB470"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 xml:space="preserve">Kryterium będzie miało charakter rozstrzygający 4 stopnia o ostatecznej kolejności na liście projektów </w:t>
            </w:r>
            <w:r w:rsidRPr="000B0BD7">
              <w:rPr>
                <w:rFonts w:ascii="Arial" w:hAnsi="Arial" w:cs="Arial"/>
                <w:sz w:val="24"/>
                <w:szCs w:val="24"/>
              </w:rPr>
              <w:lastRenderedPageBreak/>
              <w:t>skierowanych do etapu negocjacji, gdy więcej niż jeden projekt uzyska taką samą liczbę punktów.</w:t>
            </w:r>
          </w:p>
        </w:tc>
      </w:tr>
      <w:tr w:rsidR="00E9382B" w:rsidRPr="000B0BD7" w14:paraId="287F3002" w14:textId="77777777" w:rsidTr="00E9382B">
        <w:tc>
          <w:tcPr>
            <w:tcW w:w="211" w:type="pct"/>
          </w:tcPr>
          <w:p w14:paraId="6CD349D1"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B.2</w:t>
            </w:r>
          </w:p>
        </w:tc>
        <w:tc>
          <w:tcPr>
            <w:tcW w:w="608" w:type="pct"/>
          </w:tcPr>
          <w:p w14:paraId="00C3C1C7" w14:textId="012162D8"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Wskaźniki projektu</w:t>
            </w:r>
          </w:p>
        </w:tc>
        <w:tc>
          <w:tcPr>
            <w:tcW w:w="2893" w:type="pct"/>
          </w:tcPr>
          <w:p w14:paraId="70EDA3AA"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 prawidłowość opisu i doboru wskaźników do założeń projektu i Regulaminu wyboru projektów, w tym:</w:t>
            </w:r>
          </w:p>
          <w:p w14:paraId="67ACAFAF" w14:textId="77777777" w:rsidR="00E9382B" w:rsidRPr="000B0BD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możliwość osiągnięcia w ramach projektu skwantyfikowanych wskaźników produktów i rezultatów;</w:t>
            </w:r>
          </w:p>
          <w:p w14:paraId="66DCCCC6" w14:textId="77777777" w:rsidR="00E9382B" w:rsidRPr="000B0BD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adekwatność i poprawność sformułowania wskaźników;</w:t>
            </w:r>
          </w:p>
          <w:p w14:paraId="47D9401F" w14:textId="4857B16E" w:rsidR="00E9382B" w:rsidRPr="000B0BD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sposób mierzenia wskaźników ze wskazaniem źródła pomiaru.</w:t>
            </w:r>
          </w:p>
          <w:p w14:paraId="659929DB" w14:textId="77777777" w:rsidR="00096C94"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152A978E" w14:textId="7B0ABA4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79589E92"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3728C0E1" w14:textId="715456F5"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619718F" w14:textId="1768DC8A"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 xml:space="preserve">Projekt może uzyskać maksymalnie </w:t>
            </w:r>
            <w:r w:rsidR="00FD23D6" w:rsidRPr="000B0BD7">
              <w:rPr>
                <w:rFonts w:ascii="Arial" w:hAnsi="Arial" w:cs="Arial"/>
                <w:color w:val="000000"/>
                <w:sz w:val="24"/>
                <w:szCs w:val="24"/>
              </w:rPr>
              <w:t>2</w:t>
            </w:r>
            <w:r w:rsidRPr="000B0BD7">
              <w:rPr>
                <w:rFonts w:ascii="Arial" w:hAnsi="Arial" w:cs="Arial"/>
                <w:color w:val="000000"/>
                <w:sz w:val="24"/>
                <w:szCs w:val="24"/>
              </w:rPr>
              <w:t>0 pkt. w ramach oceny kryterium.</w:t>
            </w:r>
          </w:p>
          <w:p w14:paraId="67C4894B" w14:textId="2CE1598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xml:space="preserve">, jeśli oceniający przyzna co najmniej </w:t>
            </w:r>
            <w:r w:rsidR="00FD23D6" w:rsidRPr="000B0BD7">
              <w:rPr>
                <w:rFonts w:ascii="Arial" w:hAnsi="Arial" w:cs="Arial"/>
                <w:color w:val="000000"/>
                <w:sz w:val="24"/>
                <w:szCs w:val="24"/>
              </w:rPr>
              <w:t>12</w:t>
            </w:r>
            <w:r w:rsidRPr="000B0BD7">
              <w:rPr>
                <w:rFonts w:ascii="Arial" w:hAnsi="Arial" w:cs="Arial"/>
                <w:color w:val="000000"/>
                <w:sz w:val="24"/>
                <w:szCs w:val="24"/>
              </w:rPr>
              <w:t xml:space="preserve"> punktów w ramach oceny kryterium.</w:t>
            </w:r>
          </w:p>
          <w:p w14:paraId="554F28DF" w14:textId="5C3436C8"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w:t>
            </w:r>
            <w:r w:rsidR="00FD23D6" w:rsidRPr="000B0BD7">
              <w:rPr>
                <w:rFonts w:ascii="Arial" w:hAnsi="Arial" w:cs="Arial"/>
                <w:sz w:val="24"/>
                <w:szCs w:val="24"/>
              </w:rPr>
              <w:t>11</w:t>
            </w:r>
            <w:r w:rsidRPr="000B0BD7">
              <w:rPr>
                <w:rFonts w:ascii="Arial" w:hAnsi="Arial" w:cs="Arial"/>
                <w:sz w:val="24"/>
                <w:szCs w:val="24"/>
              </w:rPr>
              <w:t xml:space="preserve"> lub mniej punktów </w:t>
            </w:r>
            <w:r w:rsidRPr="000B0BD7">
              <w:rPr>
                <w:rFonts w:ascii="Arial" w:hAnsi="Arial" w:cs="Arial"/>
                <w:color w:val="000000"/>
                <w:sz w:val="24"/>
                <w:szCs w:val="24"/>
              </w:rPr>
              <w:t>w ramach oceny kryterium.</w:t>
            </w:r>
          </w:p>
          <w:p w14:paraId="49BB10C5" w14:textId="58DFD371"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lastRenderedPageBreak/>
              <w:t>Kryterium będzie miało charakter rozstrzygający 1 stopnia o ostatecznej kolejności na liście projektów skierowanych do etapu negocjacji, gdy więcej niż jeden projekt uzyska taką samą liczbę punktów.</w:t>
            </w:r>
          </w:p>
        </w:tc>
      </w:tr>
      <w:tr w:rsidR="00E9382B" w:rsidRPr="000B0BD7" w14:paraId="73805E72" w14:textId="77777777" w:rsidTr="00E9382B">
        <w:tc>
          <w:tcPr>
            <w:tcW w:w="211" w:type="pct"/>
          </w:tcPr>
          <w:p w14:paraId="3261796B"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B.3</w:t>
            </w:r>
          </w:p>
        </w:tc>
        <w:tc>
          <w:tcPr>
            <w:tcW w:w="608" w:type="pct"/>
          </w:tcPr>
          <w:p w14:paraId="607BDCA7" w14:textId="0A0B00D3"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Zadania projektu</w:t>
            </w:r>
          </w:p>
        </w:tc>
        <w:tc>
          <w:tcPr>
            <w:tcW w:w="2893" w:type="pct"/>
          </w:tcPr>
          <w:p w14:paraId="0ACCEA42"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7243958E"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trafność doboru zadań i ich merytoryczną zawartość w świetle zdiagnozowanego/</w:t>
            </w:r>
            <w:proofErr w:type="spellStart"/>
            <w:r w:rsidRPr="000B0BD7">
              <w:rPr>
                <w:rFonts w:ascii="Arial" w:hAnsi="Arial" w:cs="Arial"/>
                <w:color w:val="000000"/>
                <w:sz w:val="24"/>
                <w:szCs w:val="24"/>
              </w:rPr>
              <w:t>ych</w:t>
            </w:r>
            <w:proofErr w:type="spellEnd"/>
            <w:r w:rsidRPr="000B0BD7">
              <w:rPr>
                <w:rFonts w:ascii="Arial" w:hAnsi="Arial" w:cs="Arial"/>
                <w:color w:val="000000"/>
                <w:sz w:val="24"/>
                <w:szCs w:val="24"/>
              </w:rPr>
              <w:t xml:space="preserve"> problemu/ów oraz założonych celów/wskaźników;</w:t>
            </w:r>
          </w:p>
          <w:p w14:paraId="25CD4F8A"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opis zadań jest adekwatny do założeń projektu;</w:t>
            </w:r>
          </w:p>
          <w:p w14:paraId="50712AC9"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zgodność planowanych działań z przepisami właściwymi dla obszaru merytorycznego i warunkami wsparcia określonymi w Regulaminie wyboru projektów;</w:t>
            </w:r>
          </w:p>
          <w:p w14:paraId="20835011"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podział zadań (wnioskodawca/partner) – dotyczy projektów partnerskich;</w:t>
            </w:r>
          </w:p>
          <w:p w14:paraId="68A356FE"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projekt zakłada zachowanie trwałości projektu w odniesieniu do wydatków ponoszonych jako cross-</w:t>
            </w:r>
            <w:proofErr w:type="spellStart"/>
            <w:r w:rsidRPr="000B0BD7">
              <w:rPr>
                <w:rFonts w:ascii="Arial" w:hAnsi="Arial" w:cs="Arial"/>
                <w:color w:val="000000"/>
                <w:sz w:val="24"/>
                <w:szCs w:val="24"/>
              </w:rPr>
              <w:t>financing</w:t>
            </w:r>
            <w:proofErr w:type="spellEnd"/>
            <w:r w:rsidRPr="000B0BD7">
              <w:rPr>
                <w:rFonts w:ascii="Arial" w:hAnsi="Arial" w:cs="Arial"/>
                <w:color w:val="000000"/>
                <w:sz w:val="24"/>
                <w:szCs w:val="24"/>
              </w:rPr>
              <w:t xml:space="preserve"> lub w sytuacji, gdy projekt podlega obowiązkowi utrzymania inwestycji zgodnie z obowiązującymi zasadami pomocy publicznej (o ile dotyczy);</w:t>
            </w:r>
          </w:p>
          <w:p w14:paraId="7769EB47" w14:textId="08FEEAD2"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projekt zakłada racjonalny harmonogram zadań.</w:t>
            </w:r>
          </w:p>
          <w:p w14:paraId="3CA6F95A" w14:textId="314824CA" w:rsidR="00E9382B"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w:t>
            </w:r>
            <w:r w:rsidRPr="000B0BD7">
              <w:rPr>
                <w:rFonts w:ascii="Arial" w:hAnsi="Arial" w:cs="Arial"/>
                <w:color w:val="000000"/>
                <w:sz w:val="24"/>
                <w:szCs w:val="24"/>
              </w:rPr>
              <w:lastRenderedPageBreak/>
              <w:t>zakresie zgodności z wytycznymi, o których mowa w ustawie wdrożeniowej oraz przepisami prawa krajowego.</w:t>
            </w:r>
          </w:p>
          <w:p w14:paraId="6CB8B32E"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16CED983"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46BC2ED9" w14:textId="60720523"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2E0FE6A" w14:textId="0474D60F"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2</w:t>
            </w:r>
            <w:r w:rsidR="00880B79" w:rsidRPr="000B0BD7">
              <w:rPr>
                <w:rFonts w:ascii="Arial" w:hAnsi="Arial" w:cs="Arial"/>
                <w:color w:val="000000"/>
                <w:sz w:val="24"/>
                <w:szCs w:val="24"/>
              </w:rPr>
              <w:t>5</w:t>
            </w:r>
            <w:r w:rsidRPr="000B0BD7">
              <w:rPr>
                <w:rFonts w:ascii="Arial" w:hAnsi="Arial" w:cs="Arial"/>
                <w:color w:val="000000"/>
                <w:sz w:val="24"/>
                <w:szCs w:val="24"/>
              </w:rPr>
              <w:t xml:space="preserve"> pkt. w ramach oceny kryterium.</w:t>
            </w:r>
          </w:p>
          <w:p w14:paraId="147E119A" w14:textId="1144AD68"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jeśli oceniający przyzna co najmniej 1</w:t>
            </w:r>
            <w:r w:rsidR="00880B79" w:rsidRPr="000B0BD7">
              <w:rPr>
                <w:rFonts w:ascii="Arial" w:hAnsi="Arial" w:cs="Arial"/>
                <w:color w:val="000000"/>
                <w:sz w:val="24"/>
                <w:szCs w:val="24"/>
              </w:rPr>
              <w:t>5</w:t>
            </w:r>
            <w:r w:rsidRPr="000B0BD7">
              <w:rPr>
                <w:rFonts w:ascii="Arial" w:hAnsi="Arial" w:cs="Arial"/>
                <w:color w:val="000000"/>
                <w:sz w:val="24"/>
                <w:szCs w:val="24"/>
              </w:rPr>
              <w:t xml:space="preserve"> punktów w ramach oceny kryterium.</w:t>
            </w:r>
          </w:p>
          <w:p w14:paraId="1FDDA10C" w14:textId="12BD2BDA"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nie jest spełnione, jeśli oceniający przyzna 1</w:t>
            </w:r>
            <w:r w:rsidR="00880B79" w:rsidRPr="000B0BD7">
              <w:rPr>
                <w:rFonts w:ascii="Arial" w:hAnsi="Arial" w:cs="Arial"/>
                <w:sz w:val="24"/>
                <w:szCs w:val="24"/>
              </w:rPr>
              <w:t>4</w:t>
            </w:r>
            <w:r w:rsidRPr="000B0BD7">
              <w:rPr>
                <w:rFonts w:ascii="Arial" w:hAnsi="Arial" w:cs="Arial"/>
                <w:sz w:val="24"/>
                <w:szCs w:val="24"/>
              </w:rPr>
              <w:t xml:space="preserve"> lub </w:t>
            </w:r>
            <w:r w:rsidRPr="000B0BD7">
              <w:rPr>
                <w:rFonts w:ascii="Arial" w:hAnsi="Arial" w:cs="Arial"/>
                <w:sz w:val="24"/>
                <w:szCs w:val="24"/>
              </w:rPr>
              <w:lastRenderedPageBreak/>
              <w:t xml:space="preserve">mniej punktów </w:t>
            </w:r>
            <w:r w:rsidRPr="000B0BD7">
              <w:rPr>
                <w:rFonts w:ascii="Arial" w:hAnsi="Arial" w:cs="Arial"/>
                <w:color w:val="000000"/>
                <w:sz w:val="24"/>
                <w:szCs w:val="24"/>
              </w:rPr>
              <w:t>w ramach oceny kryterium.</w:t>
            </w:r>
          </w:p>
          <w:p w14:paraId="4ECB9783" w14:textId="1477FBB7"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E9382B" w:rsidRPr="000B0BD7" w14:paraId="6D0D694F" w14:textId="77777777" w:rsidTr="00E9382B">
        <w:tc>
          <w:tcPr>
            <w:tcW w:w="211" w:type="pct"/>
          </w:tcPr>
          <w:p w14:paraId="1EB41DCC"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B.4</w:t>
            </w:r>
          </w:p>
        </w:tc>
        <w:tc>
          <w:tcPr>
            <w:tcW w:w="608" w:type="pct"/>
          </w:tcPr>
          <w:p w14:paraId="7EE7E19D" w14:textId="18D4C4C1"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Potencjał do realizacji projektu</w:t>
            </w:r>
          </w:p>
        </w:tc>
        <w:tc>
          <w:tcPr>
            <w:tcW w:w="2893" w:type="pct"/>
          </w:tcPr>
          <w:p w14:paraId="20C74151"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17218EE1" w14:textId="77777777"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doświadczenie wnioskodawcy w obszarze tematycznym, którego dotyczy realizowany projekt, na danym terytorium i w pracy z daną grupą docelową;</w:t>
            </w:r>
          </w:p>
          <w:p w14:paraId="7D730807" w14:textId="77777777"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potencjał kadrowy i techniczny planowany do zaangażowania w ramach projektu,</w:t>
            </w:r>
          </w:p>
          <w:p w14:paraId="410800E2" w14:textId="77777777"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opis potencjału i doświadczenia wnioskodawcy jest adekwatny do założeń projektu i Regulaminu wyboru projektów;</w:t>
            </w:r>
          </w:p>
          <w:p w14:paraId="62D79BFF" w14:textId="6D808D8B"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 xml:space="preserve">sposób zarządzania projektem. </w:t>
            </w:r>
          </w:p>
          <w:p w14:paraId="275B77AC" w14:textId="77777777" w:rsidR="00096C94"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199EFC0B" w14:textId="524E77EC"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Kryterium jest weryfikowane w oparciu o wniosek o dofinansowanie projektu.</w:t>
            </w:r>
          </w:p>
        </w:tc>
        <w:tc>
          <w:tcPr>
            <w:tcW w:w="1288" w:type="pct"/>
          </w:tcPr>
          <w:p w14:paraId="7D1DBAF1"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Tak/nie</w:t>
            </w:r>
          </w:p>
          <w:p w14:paraId="3B3D4DC2" w14:textId="31EBA3E9"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680040FF" w14:textId="7E47FF17"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2</w:t>
            </w:r>
            <w:r w:rsidR="00880B79" w:rsidRPr="000B0BD7">
              <w:rPr>
                <w:rFonts w:ascii="Arial" w:hAnsi="Arial" w:cs="Arial"/>
                <w:color w:val="000000"/>
                <w:sz w:val="24"/>
                <w:szCs w:val="24"/>
              </w:rPr>
              <w:t>0</w:t>
            </w:r>
            <w:r w:rsidRPr="000B0BD7">
              <w:rPr>
                <w:rFonts w:ascii="Arial" w:hAnsi="Arial" w:cs="Arial"/>
                <w:color w:val="000000"/>
                <w:sz w:val="24"/>
                <w:szCs w:val="24"/>
              </w:rPr>
              <w:t xml:space="preserve"> pkt. w ramach oceny kryterium.</w:t>
            </w:r>
          </w:p>
          <w:p w14:paraId="2A66D402" w14:textId="56340AB1" w:rsidR="00E9382B" w:rsidRPr="000B0BD7" w:rsidDel="00630411" w:rsidRDefault="00630411" w:rsidP="00D85B37">
            <w:pPr>
              <w:spacing w:before="100" w:beforeAutospacing="1" w:after="100" w:afterAutospacing="1" w:line="276" w:lineRule="auto"/>
              <w:ind w:hanging="16"/>
              <w:rPr>
                <w:del w:id="7" w:author="Lucyna Swoińska-Lasota" w:date="2023-05-24T15:33:00Z"/>
                <w:rFonts w:ascii="Arial" w:hAnsi="Arial" w:cs="Arial"/>
                <w:color w:val="000000"/>
                <w:sz w:val="24"/>
                <w:szCs w:val="24"/>
              </w:rPr>
            </w:pPr>
            <w:commentRangeStart w:id="8"/>
            <w:ins w:id="9" w:author="Lucyna Swoińska-Lasota" w:date="2023-05-24T15:33:00Z">
              <w:r w:rsidRPr="00630411">
                <w:rPr>
                  <w:rFonts w:ascii="Arial" w:hAnsi="Arial" w:cs="Arial"/>
                  <w:color w:val="000000"/>
                  <w:sz w:val="24"/>
                  <w:szCs w:val="24"/>
                </w:rPr>
                <w:t>Dopuszcza</w:t>
              </w:r>
            </w:ins>
            <w:commentRangeEnd w:id="8"/>
            <w:ins w:id="10" w:author="Lucyna Swoińska-Lasota" w:date="2023-05-24T15:35:00Z">
              <w:r>
                <w:rPr>
                  <w:rStyle w:val="Odwoaniedokomentarza"/>
                  <w:rFonts w:ascii="Calibri" w:eastAsia="Calibri" w:hAnsi="Calibri" w:cs="Times New Roman"/>
                </w:rPr>
                <w:commentReference w:id="8"/>
              </w:r>
            </w:ins>
            <w:ins w:id="11" w:author="Lucyna Swoińska-Lasota" w:date="2023-05-24T15:33:00Z">
              <w:r w:rsidRPr="00630411">
                <w:rPr>
                  <w:rFonts w:ascii="Arial" w:hAnsi="Arial" w:cs="Arial"/>
                  <w:color w:val="000000"/>
                  <w:sz w:val="24"/>
                  <w:szCs w:val="24"/>
                </w:rPr>
                <w:t xml:space="preserve"> się możliwość skierowania kryterium do negocjacji w zakresie wskazanym w Regulaminie wyboru projektów, jeśli oceniający przyzna co najmniej 12 punktów w ramach oceny</w:t>
              </w:r>
            </w:ins>
            <w:ins w:id="12" w:author="Lucyna Swoińska-Lasota" w:date="2023-05-24T15:34:00Z">
              <w:r>
                <w:rPr>
                  <w:rFonts w:ascii="Arial" w:hAnsi="Arial" w:cs="Arial"/>
                  <w:color w:val="000000"/>
                  <w:sz w:val="24"/>
                  <w:szCs w:val="24"/>
                </w:rPr>
                <w:t xml:space="preserve"> </w:t>
              </w:r>
            </w:ins>
            <w:ins w:id="13" w:author="Lucyna Swoińska-Lasota" w:date="2023-05-24T15:33:00Z">
              <w:r w:rsidRPr="00630411">
                <w:rPr>
                  <w:rFonts w:ascii="Arial" w:hAnsi="Arial" w:cs="Arial"/>
                  <w:color w:val="000000"/>
                  <w:sz w:val="24"/>
                  <w:szCs w:val="24"/>
                </w:rPr>
                <w:t>kryterium</w:t>
              </w:r>
            </w:ins>
            <w:ins w:id="14" w:author="Lucyna Swoińska-Lasota" w:date="2023-05-24T15:34:00Z">
              <w:r>
                <w:rPr>
                  <w:rFonts w:ascii="Arial" w:hAnsi="Arial" w:cs="Arial"/>
                  <w:color w:val="000000"/>
                  <w:sz w:val="24"/>
                  <w:szCs w:val="24"/>
                </w:rPr>
                <w:t xml:space="preserve">. </w:t>
              </w:r>
            </w:ins>
            <w:del w:id="15" w:author="Lucyna Swoińska-Lasota" w:date="2023-05-24T15:33:00Z">
              <w:r w:rsidR="00E9382B" w:rsidRPr="000B0BD7" w:rsidDel="00630411">
                <w:rPr>
                  <w:rFonts w:ascii="Arial" w:hAnsi="Arial" w:cs="Arial"/>
                  <w:color w:val="000000"/>
                  <w:sz w:val="24"/>
                  <w:szCs w:val="24"/>
                </w:rPr>
                <w:delText xml:space="preserve">Nie dopuszcza się </w:delText>
              </w:r>
              <w:r w:rsidR="00E9382B" w:rsidRPr="000B0BD7" w:rsidDel="00630411">
                <w:rPr>
                  <w:rFonts w:ascii="Arial" w:hAnsi="Arial" w:cs="Arial"/>
                  <w:color w:val="000000"/>
                  <w:sz w:val="24"/>
                  <w:szCs w:val="24"/>
                </w:rPr>
                <w:lastRenderedPageBreak/>
                <w:delText>możliwości skierowania kryterium do negocjacji.</w:delText>
              </w:r>
            </w:del>
          </w:p>
          <w:p w14:paraId="423B6074" w14:textId="2B121EB3"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sz w:val="24"/>
                <w:szCs w:val="24"/>
              </w:rPr>
              <w:t>Kryterium nie jest spełnione, jeśli oceniający przyzna 1</w:t>
            </w:r>
            <w:r w:rsidR="00880B79" w:rsidRPr="000B0BD7">
              <w:rPr>
                <w:rFonts w:ascii="Arial" w:hAnsi="Arial" w:cs="Arial"/>
                <w:sz w:val="24"/>
                <w:szCs w:val="24"/>
              </w:rPr>
              <w:t>1</w:t>
            </w:r>
            <w:r w:rsidRPr="000B0BD7">
              <w:rPr>
                <w:rFonts w:ascii="Arial" w:hAnsi="Arial" w:cs="Arial"/>
                <w:sz w:val="24"/>
                <w:szCs w:val="24"/>
              </w:rPr>
              <w:t xml:space="preserve"> lub mniej punktów </w:t>
            </w:r>
            <w:r w:rsidRPr="000B0BD7">
              <w:rPr>
                <w:rFonts w:ascii="Arial" w:hAnsi="Arial" w:cs="Arial"/>
                <w:color w:val="000000"/>
                <w:sz w:val="24"/>
                <w:szCs w:val="24"/>
              </w:rPr>
              <w:t>w ramach oceny kryterium.</w:t>
            </w:r>
          </w:p>
          <w:p w14:paraId="0F87EFF6" w14:textId="7AF01D06"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E9382B" w:rsidRPr="000B0BD7" w14:paraId="2686BBBD" w14:textId="77777777" w:rsidTr="00E9382B">
        <w:tc>
          <w:tcPr>
            <w:tcW w:w="211" w:type="pct"/>
          </w:tcPr>
          <w:p w14:paraId="368DFDB3"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B.5</w:t>
            </w:r>
          </w:p>
        </w:tc>
        <w:tc>
          <w:tcPr>
            <w:tcW w:w="608" w:type="pct"/>
          </w:tcPr>
          <w:p w14:paraId="004A9B91" w14:textId="7B3B6B6A"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Budżet projektu</w:t>
            </w:r>
          </w:p>
        </w:tc>
        <w:tc>
          <w:tcPr>
            <w:tcW w:w="2893" w:type="pct"/>
          </w:tcPr>
          <w:p w14:paraId="493EAD7E"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04928DE0"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zgodność budżetu projektu z Wytycznymi dotyczącymi kwalifikowalności wydatków na lata 2021-2027;</w:t>
            </w:r>
          </w:p>
          <w:p w14:paraId="055976BD"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niezbędność planowanych wydatków w budżecie projektu, w tym:</w:t>
            </w:r>
          </w:p>
          <w:p w14:paraId="542CD227" w14:textId="77777777" w:rsidR="00E9382B" w:rsidRPr="000B0BD7" w:rsidRDefault="00E9382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wydatki wynikają bezpośrednio z opisanych działań i przyczyniają się do osiągnięcia produktów projektu;</w:t>
            </w:r>
          </w:p>
          <w:p w14:paraId="5687036D" w14:textId="77777777" w:rsidR="00E9382B" w:rsidRPr="000B0BD7" w:rsidRDefault="00E9382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nie ujęto wydatków, które wykazano jako potencjał wnioskodawcy (chyba, że stanowią wkład własny);</w:t>
            </w:r>
          </w:p>
          <w:p w14:paraId="149B3D99"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racjonalność i efektywność planowanych wydatków, w tym:</w:t>
            </w:r>
          </w:p>
          <w:p w14:paraId="2296D79F" w14:textId="77777777" w:rsidR="00E9382B" w:rsidRPr="000B0BD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są adekwatne do zakresu i specyfiki projektu, czasu jego realizacji oraz planowanych produktów projektu;</w:t>
            </w:r>
          </w:p>
          <w:p w14:paraId="0FDABBB7" w14:textId="77777777" w:rsidR="00E9382B" w:rsidRPr="000B0BD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czy są zgodne ze standardami lub cenami rynkowymi towarów lub usług,</w:t>
            </w:r>
          </w:p>
          <w:p w14:paraId="556023DC" w14:textId="77777777" w:rsidR="00E9382B" w:rsidRPr="000B0BD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określone w projekcie nakłady finansowe służą osiągnięciu możliwie najkorzystniejszych efektów realizacji zadań.</w:t>
            </w:r>
          </w:p>
          <w:p w14:paraId="644C9A98"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poprawność sporządzenia budżetu (m.in. koszty pośrednie, cross-</w:t>
            </w:r>
            <w:proofErr w:type="spellStart"/>
            <w:r w:rsidRPr="000B0BD7">
              <w:rPr>
                <w:rFonts w:ascii="Arial" w:hAnsi="Arial" w:cs="Arial"/>
                <w:color w:val="000000"/>
                <w:sz w:val="24"/>
                <w:szCs w:val="24"/>
              </w:rPr>
              <w:t>financing</w:t>
            </w:r>
            <w:proofErr w:type="spellEnd"/>
            <w:r w:rsidRPr="000B0BD7">
              <w:rPr>
                <w:rFonts w:ascii="Arial" w:hAnsi="Arial" w:cs="Arial"/>
                <w:color w:val="000000"/>
                <w:sz w:val="24"/>
                <w:szCs w:val="24"/>
              </w:rPr>
              <w:t>, wkład własny, jednostki miar, błędne wyliczenia itp.).</w:t>
            </w:r>
          </w:p>
          <w:p w14:paraId="74D756F4" w14:textId="00099710"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budżet projektu jest adekwatny do założeń projektu i Regulaminu wyboru projektów.</w:t>
            </w:r>
          </w:p>
          <w:p w14:paraId="16B90055" w14:textId="77777777" w:rsidR="00096C94"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3347B902" w14:textId="2C3F62AB"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1DFCA75A"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0346EE50" w14:textId="4055E3C0"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1E4FF2F" w14:textId="3A0F1444"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Projekt może uzyskać maksymalnie 20 pkt. w ramach oceny kryterium.</w:t>
            </w:r>
          </w:p>
          <w:p w14:paraId="4DFB8B1C" w14:textId="6F895489"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t>
            </w:r>
            <w:r w:rsidRPr="000B0BD7">
              <w:rPr>
                <w:rFonts w:ascii="Arial" w:hAnsi="Arial" w:cs="Arial"/>
                <w:sz w:val="24"/>
                <w:szCs w:val="24"/>
              </w:rPr>
              <w:lastRenderedPageBreak/>
              <w:t>wskazanym w Regulaminie wyboru projektów</w:t>
            </w:r>
            <w:r w:rsidRPr="000B0BD7">
              <w:rPr>
                <w:rFonts w:ascii="Arial" w:hAnsi="Arial" w:cs="Arial"/>
                <w:color w:val="000000"/>
                <w:sz w:val="24"/>
                <w:szCs w:val="24"/>
              </w:rPr>
              <w:t>, jeśli oceniający przyzna co najmniej 12 punktów w ramach oceny kryterium.</w:t>
            </w:r>
          </w:p>
          <w:p w14:paraId="1D39E2DC" w14:textId="027CF1D3"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11 lub mniej punktów </w:t>
            </w:r>
            <w:r w:rsidRPr="000B0BD7">
              <w:rPr>
                <w:rFonts w:ascii="Arial" w:hAnsi="Arial" w:cs="Arial"/>
                <w:color w:val="000000"/>
                <w:sz w:val="24"/>
                <w:szCs w:val="24"/>
              </w:rPr>
              <w:t>w ramach oceny kryterium.</w:t>
            </w:r>
          </w:p>
          <w:p w14:paraId="5D7682DA" w14:textId="50C0CE77"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19DD13A2" w14:textId="77777777" w:rsidR="000A6080" w:rsidRPr="000B0BD7" w:rsidRDefault="000A6080" w:rsidP="00D85B37">
      <w:pPr>
        <w:spacing w:before="100" w:beforeAutospacing="1" w:after="100" w:afterAutospacing="1" w:line="276" w:lineRule="auto"/>
        <w:rPr>
          <w:rFonts w:ascii="Arial" w:hAnsi="Arial" w:cs="Arial"/>
          <w:b/>
          <w:bCs/>
          <w:sz w:val="24"/>
          <w:szCs w:val="24"/>
        </w:rPr>
      </w:pPr>
    </w:p>
    <w:p w14:paraId="686A6FA8" w14:textId="77777777" w:rsidR="00F2664F" w:rsidRPr="000B0BD7" w:rsidRDefault="00F2664F"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br w:type="page"/>
      </w:r>
    </w:p>
    <w:p w14:paraId="629F2E15" w14:textId="79EE909F" w:rsidR="009807D0" w:rsidRPr="000B0BD7" w:rsidRDefault="009807D0" w:rsidP="00D85B37">
      <w:pPr>
        <w:pStyle w:val="Akapitzlist"/>
        <w:numPr>
          <w:ilvl w:val="0"/>
          <w:numId w:val="40"/>
        </w:num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Kryteria dostępu</w:t>
      </w:r>
    </w:p>
    <w:tbl>
      <w:tblPr>
        <w:tblStyle w:val="Tabela-Siatka"/>
        <w:tblW w:w="5000" w:type="pct"/>
        <w:tblLayout w:type="fixed"/>
        <w:tblLook w:val="0620" w:firstRow="1" w:lastRow="0" w:firstColumn="0" w:lastColumn="0" w:noHBand="1" w:noVBand="1"/>
      </w:tblPr>
      <w:tblGrid>
        <w:gridCol w:w="842"/>
        <w:gridCol w:w="3121"/>
        <w:gridCol w:w="7061"/>
        <w:gridCol w:w="2970"/>
      </w:tblGrid>
      <w:tr w:rsidR="000B0BD7" w:rsidRPr="000B0BD7" w14:paraId="0272BCD8" w14:textId="77777777" w:rsidTr="00CE7BE7">
        <w:trPr>
          <w:tblHeader/>
        </w:trPr>
        <w:tc>
          <w:tcPr>
            <w:tcW w:w="301" w:type="pct"/>
            <w:shd w:val="clear" w:color="auto" w:fill="FFFFFF" w:themeFill="background1"/>
          </w:tcPr>
          <w:p w14:paraId="0FF8ED1B" w14:textId="6FE8FEDB" w:rsidR="00177844" w:rsidRPr="000B0BD7" w:rsidRDefault="00177844" w:rsidP="00D85B37">
            <w:pPr>
              <w:spacing w:before="100" w:beforeAutospacing="1" w:after="100" w:afterAutospacing="1" w:line="276" w:lineRule="auto"/>
              <w:rPr>
                <w:rFonts w:ascii="Arial" w:eastAsia="Calibri" w:hAnsi="Arial" w:cs="Arial"/>
                <w:b/>
                <w:sz w:val="24"/>
                <w:szCs w:val="24"/>
              </w:rPr>
            </w:pPr>
            <w:bookmarkStart w:id="16" w:name="_Hlk125469264"/>
            <w:r w:rsidRPr="000B0BD7">
              <w:rPr>
                <w:rFonts w:ascii="Arial" w:eastAsia="Calibri" w:hAnsi="Arial" w:cs="Arial"/>
                <w:b/>
                <w:sz w:val="24"/>
                <w:szCs w:val="24"/>
              </w:rPr>
              <w:t>Nr</w:t>
            </w:r>
          </w:p>
        </w:tc>
        <w:tc>
          <w:tcPr>
            <w:tcW w:w="1115" w:type="pct"/>
            <w:shd w:val="clear" w:color="auto" w:fill="FFFFFF" w:themeFill="background1"/>
          </w:tcPr>
          <w:p w14:paraId="75472284" w14:textId="30678F80" w:rsidR="00177844" w:rsidRPr="000B0BD7" w:rsidRDefault="00177844" w:rsidP="00D85B37">
            <w:pPr>
              <w:spacing w:before="100" w:beforeAutospacing="1" w:after="100" w:afterAutospacing="1" w:line="276" w:lineRule="auto"/>
              <w:rPr>
                <w:rFonts w:ascii="Arial" w:eastAsia="Calibri" w:hAnsi="Arial" w:cs="Arial"/>
                <w:b/>
                <w:sz w:val="24"/>
                <w:szCs w:val="24"/>
              </w:rPr>
            </w:pPr>
            <w:r w:rsidRPr="000B0BD7">
              <w:rPr>
                <w:rFonts w:ascii="Arial" w:eastAsia="Calibri" w:hAnsi="Arial" w:cs="Arial"/>
                <w:b/>
                <w:sz w:val="24"/>
                <w:szCs w:val="24"/>
              </w:rPr>
              <w:t>Nazwa</w:t>
            </w:r>
          </w:p>
        </w:tc>
        <w:tc>
          <w:tcPr>
            <w:tcW w:w="2523" w:type="pct"/>
            <w:shd w:val="clear" w:color="auto" w:fill="FFFFFF" w:themeFill="background1"/>
          </w:tcPr>
          <w:p w14:paraId="4504230E" w14:textId="77777777" w:rsidR="00177844" w:rsidRPr="000B0BD7" w:rsidRDefault="00177844" w:rsidP="00D85B37">
            <w:pPr>
              <w:spacing w:before="100" w:beforeAutospacing="1" w:after="100" w:afterAutospacing="1" w:line="276" w:lineRule="auto"/>
              <w:rPr>
                <w:rFonts w:ascii="Arial" w:eastAsia="Calibri" w:hAnsi="Arial" w:cs="Arial"/>
                <w:b/>
                <w:sz w:val="24"/>
                <w:szCs w:val="24"/>
              </w:rPr>
            </w:pPr>
            <w:r w:rsidRPr="000B0BD7">
              <w:rPr>
                <w:rFonts w:ascii="Arial" w:eastAsia="Calibri" w:hAnsi="Arial" w:cs="Arial"/>
                <w:b/>
                <w:sz w:val="24"/>
                <w:szCs w:val="24"/>
              </w:rPr>
              <w:t>Definicja</w:t>
            </w:r>
          </w:p>
        </w:tc>
        <w:tc>
          <w:tcPr>
            <w:tcW w:w="1061" w:type="pct"/>
            <w:shd w:val="clear" w:color="auto" w:fill="FFFFFF" w:themeFill="background1"/>
          </w:tcPr>
          <w:p w14:paraId="4AC1A8BA" w14:textId="77777777" w:rsidR="00177844" w:rsidRPr="000B0BD7" w:rsidRDefault="00177844" w:rsidP="00D85B37">
            <w:pPr>
              <w:spacing w:before="100" w:beforeAutospacing="1" w:after="100" w:afterAutospacing="1" w:line="276" w:lineRule="auto"/>
              <w:rPr>
                <w:rFonts w:ascii="Arial" w:eastAsia="Calibri" w:hAnsi="Arial" w:cs="Arial"/>
                <w:b/>
                <w:sz w:val="24"/>
                <w:szCs w:val="24"/>
              </w:rPr>
            </w:pPr>
            <w:r w:rsidRPr="000B0BD7">
              <w:rPr>
                <w:rFonts w:ascii="Arial" w:eastAsia="Calibri" w:hAnsi="Arial" w:cs="Arial"/>
                <w:b/>
                <w:sz w:val="24"/>
                <w:szCs w:val="24"/>
              </w:rPr>
              <w:t>Opis znaczenia</w:t>
            </w:r>
          </w:p>
        </w:tc>
      </w:tr>
      <w:tr w:rsidR="00BB0978" w:rsidRPr="000B0BD7" w14:paraId="18A9520F" w14:textId="77777777" w:rsidTr="00CE7BE7">
        <w:tc>
          <w:tcPr>
            <w:tcW w:w="301" w:type="pct"/>
          </w:tcPr>
          <w:p w14:paraId="2B4B397A" w14:textId="7DD74C91" w:rsidR="00BB0978" w:rsidRPr="000B0BD7" w:rsidRDefault="00BB0978"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C.1</w:t>
            </w:r>
          </w:p>
        </w:tc>
        <w:tc>
          <w:tcPr>
            <w:tcW w:w="1115" w:type="pct"/>
          </w:tcPr>
          <w:p w14:paraId="7FE8BD88" w14:textId="47A157B4" w:rsidR="00BB0978" w:rsidRPr="000B0BD7" w:rsidRDefault="00BB0978"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Rzetelność wnioskodawcy</w:t>
            </w:r>
          </w:p>
        </w:tc>
        <w:tc>
          <w:tcPr>
            <w:tcW w:w="2523" w:type="pct"/>
          </w:tcPr>
          <w:p w14:paraId="24912D13" w14:textId="55E60C91" w:rsidR="00BB0978" w:rsidRPr="000B0BD7" w:rsidRDefault="00BB0978"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W kryterium sprawdzimy, </w:t>
            </w:r>
            <w:r w:rsidRPr="000B0BD7">
              <w:rPr>
                <w:rFonts w:ascii="Arial" w:hAnsi="Arial" w:cs="Arial"/>
                <w:color w:val="000000"/>
                <w:sz w:val="24"/>
                <w:szCs w:val="24"/>
              </w:rPr>
              <w:t>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w:t>
            </w:r>
          </w:p>
          <w:p w14:paraId="1EBBFDCC" w14:textId="3B71B96C" w:rsidR="00BB0978" w:rsidRPr="000B0BD7" w:rsidRDefault="00BB0978"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Kryterium weryfikowane w oparciu o </w:t>
            </w:r>
            <w:r w:rsidRPr="000B0BD7">
              <w:rPr>
                <w:rFonts w:ascii="Arial" w:hAnsi="Arial" w:cs="Arial"/>
                <w:sz w:val="24"/>
                <w:szCs w:val="24"/>
              </w:rPr>
              <w:t>rejestr rozwiązanych umów o dofinansowanie projektów prowadzony przez Instytucję Zarządzającą</w:t>
            </w:r>
            <w:r w:rsidR="00945AEE" w:rsidRPr="000B0BD7">
              <w:rPr>
                <w:rFonts w:ascii="Arial" w:hAnsi="Arial" w:cs="Arial"/>
                <w:sz w:val="24"/>
                <w:szCs w:val="24"/>
              </w:rPr>
              <w:t>.</w:t>
            </w:r>
          </w:p>
        </w:tc>
        <w:tc>
          <w:tcPr>
            <w:tcW w:w="1061" w:type="pct"/>
          </w:tcPr>
          <w:p w14:paraId="0AC11BBC" w14:textId="2251DA90" w:rsidR="00BB0978" w:rsidRPr="000B0BD7" w:rsidRDefault="00BB0978"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2D044A76" w14:textId="2D51AB54" w:rsidR="00BB0978" w:rsidRPr="000B0BD7" w:rsidRDefault="00BB0978"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tr w:rsidR="002A3D7F" w:rsidRPr="000B0BD7" w14:paraId="40BE88DC" w14:textId="77777777" w:rsidTr="00CE7BE7">
        <w:tc>
          <w:tcPr>
            <w:tcW w:w="301" w:type="pct"/>
          </w:tcPr>
          <w:p w14:paraId="128787F6" w14:textId="07063691" w:rsidR="00177844" w:rsidRPr="000B0BD7" w:rsidRDefault="00177844"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bCs/>
                <w:sz w:val="24"/>
                <w:szCs w:val="24"/>
              </w:rPr>
              <w:t>C.</w:t>
            </w:r>
            <w:r w:rsidR="0047527F" w:rsidRPr="000B0BD7">
              <w:rPr>
                <w:rFonts w:ascii="Arial" w:hAnsi="Arial" w:cs="Arial"/>
                <w:b/>
                <w:bCs/>
                <w:sz w:val="24"/>
                <w:szCs w:val="24"/>
              </w:rPr>
              <w:t>2</w:t>
            </w:r>
          </w:p>
        </w:tc>
        <w:tc>
          <w:tcPr>
            <w:tcW w:w="1115" w:type="pct"/>
          </w:tcPr>
          <w:p w14:paraId="2F5BFE42" w14:textId="75F0A9D8" w:rsidR="00177844" w:rsidRPr="000B0BD7" w:rsidRDefault="00177844"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Wnioskodawca</w:t>
            </w:r>
            <w:r w:rsidR="00961B0D" w:rsidRPr="000B0BD7">
              <w:rPr>
                <w:rFonts w:ascii="Arial" w:hAnsi="Arial" w:cs="Arial"/>
                <w:b/>
                <w:color w:val="000000"/>
                <w:sz w:val="24"/>
                <w:szCs w:val="24"/>
              </w:rPr>
              <w:t xml:space="preserve">/ partner (jeżeli dotyczy) </w:t>
            </w:r>
            <w:r w:rsidRPr="000B0BD7">
              <w:rPr>
                <w:rFonts w:ascii="Arial" w:hAnsi="Arial" w:cs="Arial"/>
                <w:b/>
                <w:color w:val="000000"/>
                <w:sz w:val="24"/>
                <w:szCs w:val="24"/>
              </w:rPr>
              <w:t>jest podmiotem uprawnionym do złożenia wniosku o dofinansowanie projektu</w:t>
            </w:r>
          </w:p>
        </w:tc>
        <w:tc>
          <w:tcPr>
            <w:tcW w:w="2523" w:type="pct"/>
          </w:tcPr>
          <w:p w14:paraId="64228673" w14:textId="332EACD5" w:rsidR="00961B0D" w:rsidRPr="000B0BD7" w:rsidRDefault="00177844" w:rsidP="00961B0D">
            <w:pPr>
              <w:spacing w:before="100" w:beforeAutospacing="1" w:after="100" w:afterAutospacing="1" w:line="276" w:lineRule="auto"/>
              <w:rPr>
                <w:rFonts w:ascii="Arial" w:hAnsi="Arial" w:cs="Arial"/>
                <w:sz w:val="24"/>
                <w:szCs w:val="24"/>
              </w:rPr>
            </w:pPr>
            <w:r w:rsidRPr="000B0BD7">
              <w:rPr>
                <w:rFonts w:ascii="Arial" w:hAnsi="Arial" w:cs="Arial"/>
                <w:color w:val="000000"/>
                <w:sz w:val="24"/>
                <w:szCs w:val="24"/>
              </w:rPr>
              <w:t>W kryterium sprawdzimy</w:t>
            </w:r>
            <w:r w:rsidR="008D09CA" w:rsidRPr="000B0BD7">
              <w:rPr>
                <w:rFonts w:ascii="Arial" w:hAnsi="Arial" w:cs="Arial"/>
                <w:color w:val="000000"/>
                <w:sz w:val="24"/>
                <w:szCs w:val="24"/>
              </w:rPr>
              <w:t>,</w:t>
            </w:r>
            <w:r w:rsidRPr="000B0BD7">
              <w:rPr>
                <w:rFonts w:ascii="Arial" w:hAnsi="Arial" w:cs="Arial"/>
                <w:color w:val="000000"/>
                <w:sz w:val="24"/>
                <w:szCs w:val="24"/>
              </w:rPr>
              <w:t xml:space="preserve"> czy wnioskodawcą</w:t>
            </w:r>
            <w:r w:rsidR="00961B0D" w:rsidRPr="000B0BD7">
              <w:rPr>
                <w:rFonts w:ascii="Arial" w:hAnsi="Arial" w:cs="Arial"/>
                <w:color w:val="000000"/>
                <w:sz w:val="24"/>
                <w:szCs w:val="24"/>
              </w:rPr>
              <w:t>/ partnerem (jeżeli dotyczy) jest</w:t>
            </w:r>
            <w:r w:rsidR="00961B0D" w:rsidRPr="000B0BD7">
              <w:rPr>
                <w:rFonts w:ascii="Arial" w:hAnsi="Arial" w:cs="Arial"/>
                <w:sz w:val="24"/>
                <w:szCs w:val="24"/>
              </w:rPr>
              <w:t xml:space="preserve"> podmiot z katalogu określonego w polu „Typ beneficjenta – ogólny” Szczegółowego Opisu Priorytetów w wersji aktualnej na dzień rozpoczęcia </w:t>
            </w:r>
            <w:r w:rsidR="006A222D" w:rsidRPr="000B0BD7">
              <w:rPr>
                <w:rFonts w:ascii="Arial" w:hAnsi="Arial" w:cs="Arial"/>
                <w:sz w:val="24"/>
                <w:szCs w:val="24"/>
              </w:rPr>
              <w:t xml:space="preserve">naboru </w:t>
            </w:r>
            <w:r w:rsidR="00961B0D" w:rsidRPr="000B0BD7">
              <w:rPr>
                <w:rFonts w:ascii="Arial" w:hAnsi="Arial" w:cs="Arial"/>
                <w:sz w:val="24"/>
                <w:szCs w:val="24"/>
              </w:rPr>
              <w:t>z wyłączeniem osób fizycznych (nie dotyczy osób prowadzących działalność gospodarczą lub oświatową na podstawie przepisów odrębnych).</w:t>
            </w:r>
          </w:p>
          <w:p w14:paraId="7735E46B" w14:textId="546EB05D" w:rsidR="00177844" w:rsidRPr="000B0BD7" w:rsidRDefault="00961B0D" w:rsidP="00D85B37">
            <w:pPr>
              <w:spacing w:before="100" w:beforeAutospacing="1" w:after="100" w:afterAutospacing="1" w:line="276" w:lineRule="auto"/>
              <w:rPr>
                <w:rFonts w:ascii="Arial" w:hAnsi="Arial" w:cs="Arial"/>
                <w:strike/>
                <w:color w:val="000000"/>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0322AA6A" w14:textId="77777777" w:rsidR="00B23B8B" w:rsidRPr="000B0BD7" w:rsidRDefault="00B23B8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6988D0C8" w14:textId="63F05941" w:rsidR="00177844" w:rsidRPr="000B0BD7" w:rsidRDefault="00B23B8B" w:rsidP="00D85B37">
            <w:pPr>
              <w:autoSpaceDE w:val="0"/>
              <w:autoSpaceDN w:val="0"/>
              <w:adjustRightInd w:val="0"/>
              <w:spacing w:before="100" w:beforeAutospacing="1" w:after="100" w:afterAutospacing="1" w:line="276" w:lineRule="auto"/>
              <w:rPr>
                <w:rFonts w:ascii="Arial" w:hAnsi="Arial" w:cs="Arial"/>
                <w:strike/>
                <w:color w:val="000000"/>
                <w:sz w:val="24"/>
                <w:szCs w:val="24"/>
              </w:rPr>
            </w:pPr>
            <w:r w:rsidRPr="000B0BD7">
              <w:rPr>
                <w:rFonts w:ascii="Arial" w:hAnsi="Arial" w:cs="Arial"/>
                <w:sz w:val="24"/>
                <w:szCs w:val="24"/>
              </w:rPr>
              <w:t>Nie dopuszcza się możliwości skierowania kryterium do negocjacji.</w:t>
            </w:r>
          </w:p>
        </w:tc>
      </w:tr>
      <w:tr w:rsidR="00C55601" w:rsidRPr="000B0BD7" w14:paraId="7F48E946" w14:textId="77777777" w:rsidTr="00C55601">
        <w:tc>
          <w:tcPr>
            <w:tcW w:w="301" w:type="pct"/>
          </w:tcPr>
          <w:p w14:paraId="5A52426A" w14:textId="131A5C89" w:rsidR="00C55601" w:rsidRPr="000B0BD7" w:rsidRDefault="00C55601" w:rsidP="00295BF4">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C.3</w:t>
            </w:r>
          </w:p>
        </w:tc>
        <w:tc>
          <w:tcPr>
            <w:tcW w:w="1115" w:type="pct"/>
          </w:tcPr>
          <w:p w14:paraId="20CABA78" w14:textId="77777777" w:rsidR="00C55601" w:rsidRPr="000B0BD7" w:rsidRDefault="00C55601" w:rsidP="00295BF4">
            <w:pPr>
              <w:spacing w:before="100" w:beforeAutospacing="1" w:after="100" w:afterAutospacing="1" w:line="276" w:lineRule="auto"/>
              <w:rPr>
                <w:rFonts w:ascii="Arial" w:hAnsi="Arial" w:cs="Arial"/>
                <w:b/>
                <w:sz w:val="24"/>
                <w:szCs w:val="24"/>
              </w:rPr>
            </w:pPr>
            <w:r w:rsidRPr="000B0BD7">
              <w:rPr>
                <w:rFonts w:ascii="Arial" w:hAnsi="Arial" w:cs="Arial"/>
                <w:b/>
                <w:bCs/>
                <w:sz w:val="24"/>
                <w:szCs w:val="24"/>
              </w:rPr>
              <w:t>Projekt jest zgodny z typem projektu</w:t>
            </w:r>
          </w:p>
        </w:tc>
        <w:tc>
          <w:tcPr>
            <w:tcW w:w="2523" w:type="pct"/>
          </w:tcPr>
          <w:p w14:paraId="1C605EE5" w14:textId="0598A175" w:rsidR="00C55601" w:rsidRPr="000B0BD7" w:rsidRDefault="00C55601" w:rsidP="003B3D47">
            <w:pPr>
              <w:pStyle w:val="Default"/>
              <w:spacing w:before="100" w:beforeAutospacing="1" w:after="100" w:afterAutospacing="1"/>
              <w:jc w:val="left"/>
              <w:rPr>
                <w:rFonts w:ascii="Arial" w:hAnsi="Arial" w:cs="Arial"/>
                <w:sz w:val="24"/>
                <w:szCs w:val="24"/>
              </w:rPr>
            </w:pPr>
            <w:r w:rsidRPr="000B0BD7">
              <w:rPr>
                <w:rFonts w:ascii="Arial" w:hAnsi="Arial" w:cs="Arial"/>
                <w:sz w:val="24"/>
                <w:szCs w:val="24"/>
              </w:rPr>
              <w:t>W kryterium sprawdzimy, czy projekt jest zgodny z typem projektu</w:t>
            </w:r>
            <w:r w:rsidR="003B3D47" w:rsidRPr="000B0BD7">
              <w:rPr>
                <w:rFonts w:ascii="Arial" w:hAnsi="Arial" w:cs="Arial"/>
                <w:sz w:val="24"/>
                <w:szCs w:val="24"/>
              </w:rPr>
              <w:t xml:space="preserve"> wskazanym w Szczegółowym Opisie Priorytetów w wersji aktualnej na dzień rozpoczęcia naboru</w:t>
            </w:r>
            <w:r w:rsidRPr="000B0BD7">
              <w:rPr>
                <w:rFonts w:ascii="Arial" w:hAnsi="Arial" w:cs="Arial"/>
                <w:sz w:val="24"/>
                <w:szCs w:val="24"/>
              </w:rPr>
              <w:t>:</w:t>
            </w:r>
          </w:p>
          <w:p w14:paraId="706A3D8D" w14:textId="77777777" w:rsidR="00C55601" w:rsidRPr="000B0BD7" w:rsidRDefault="00C55601" w:rsidP="00C55601">
            <w:pPr>
              <w:pStyle w:val="Default"/>
              <w:spacing w:before="100" w:beforeAutospacing="1" w:after="100" w:afterAutospacing="1"/>
              <w:rPr>
                <w:rFonts w:ascii="Arial" w:hAnsi="Arial" w:cs="Arial"/>
                <w:sz w:val="24"/>
                <w:szCs w:val="24"/>
              </w:rPr>
            </w:pPr>
            <w:r w:rsidRPr="000B0BD7">
              <w:rPr>
                <w:rFonts w:ascii="Arial" w:hAnsi="Arial" w:cs="Arial"/>
                <w:sz w:val="24"/>
                <w:szCs w:val="24"/>
              </w:rPr>
              <w:lastRenderedPageBreak/>
              <w:t>1. Wspieranie dobrze dostosowanego środowiska pracy poprzez działania ukierunkowane na poprawę warunków pracy i eliminację zdrowotnych czynników ryzyka w miejscu pracy, w tym m.in.:</w:t>
            </w:r>
          </w:p>
          <w:p w14:paraId="22DD58B7"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ukierunkowane na eliminowanie i minimalizowanie czynników ryzyka utraty zdrowia w miejscu pracy wynikających z uwarunkowań zawodowych i środowiskowych (np. narażenie na substancje zanieczyszczone, rakotwórcze i toksyczne), w tym działania szkoleniowe oraz rozwiązania organizacyjne,</w:t>
            </w:r>
          </w:p>
          <w:p w14:paraId="04EE8D33"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ograniczające i eliminujące szkodliwe dla zdrowia zachowania w miejscu pracy,</w:t>
            </w:r>
          </w:p>
          <w:p w14:paraId="1FD0DDB1"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promujące zdrowe i dobrze przystosowane środowisko pracy,</w:t>
            </w:r>
          </w:p>
          <w:p w14:paraId="42D06A40"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polegające na przekwalifikowaniu pracowników długotrwale pracujących w warunkach negatywnie wpływających na zdrowie,</w:t>
            </w:r>
          </w:p>
          <w:p w14:paraId="6578AEEB"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ukierunkowane na poprawę ergonomii pracy, środowiska pracy,</w:t>
            </w:r>
          </w:p>
          <w:p w14:paraId="56AE01E7"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finansowanie dodatkowych pakietów badań profilaktycznych nakierowanych na choroby związane z miejscem pracy, wykraczających poza minimalny zakres badań okresowych w ramach medycyny pracy,</w:t>
            </w:r>
          </w:p>
          <w:p w14:paraId="3DDB4CEE"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 xml:space="preserve">działania rehabilitacyjne dla pracodawców i pracowników w zakresie chorób wynikających z </w:t>
            </w:r>
            <w:proofErr w:type="spellStart"/>
            <w:r w:rsidRPr="000B0BD7">
              <w:rPr>
                <w:rFonts w:ascii="Arial" w:hAnsi="Arial" w:cs="Arial"/>
                <w:sz w:val="24"/>
                <w:szCs w:val="24"/>
              </w:rPr>
              <w:t>ryzyk</w:t>
            </w:r>
            <w:proofErr w:type="spellEnd"/>
            <w:r w:rsidRPr="000B0BD7">
              <w:rPr>
                <w:rFonts w:ascii="Arial" w:hAnsi="Arial" w:cs="Arial"/>
                <w:sz w:val="24"/>
                <w:szCs w:val="24"/>
              </w:rPr>
              <w:t xml:space="preserve"> w miejscu pracy,</w:t>
            </w:r>
          </w:p>
          <w:p w14:paraId="61805702"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wzmocnienie potencjału zdrowia psychicznego pracowników,</w:t>
            </w:r>
          </w:p>
          <w:p w14:paraId="7166D2E8" w14:textId="1E1BB4D8"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lastRenderedPageBreak/>
              <w:t>działania wspierające rekrutację i powrót do pracy osób z (przewlekłą lub rzadką) chorobą, niepełnosprawnością lub zaburzeniami zdrowia psychicznego, na przykład poprzez organizowanie etapów szkolenia zawodowego dla tych grup bez lub po obniżonych kosztach dla pracodawcy.</w:t>
            </w:r>
          </w:p>
          <w:p w14:paraId="315F41A7" w14:textId="3672E924" w:rsidR="00C55601" w:rsidRPr="000B0BD7" w:rsidRDefault="00C55601" w:rsidP="00C556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jest weryfikowane w oparciu o wniosek o dofinansowanie projektu.</w:t>
            </w:r>
          </w:p>
        </w:tc>
        <w:tc>
          <w:tcPr>
            <w:tcW w:w="1061" w:type="pct"/>
          </w:tcPr>
          <w:p w14:paraId="65E6468C" w14:textId="77777777" w:rsidR="00C55601" w:rsidRPr="000B0BD7" w:rsidRDefault="00C55601" w:rsidP="00C556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4E2D5641" w14:textId="77777777" w:rsidR="00C55601" w:rsidRPr="000B0BD7" w:rsidRDefault="00C55601" w:rsidP="00C556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(niespełnienie kryterium oznacza negatywną ocenę)</w:t>
            </w:r>
          </w:p>
          <w:p w14:paraId="26B4C07B" w14:textId="3C52DCF2" w:rsidR="00C55601" w:rsidRPr="000B0BD7" w:rsidRDefault="00C55601" w:rsidP="00C55601">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D65DAB" w:rsidRPr="000B0BD7" w14:paraId="1B1A8A46" w14:textId="77777777" w:rsidTr="00CE7BE7">
        <w:tc>
          <w:tcPr>
            <w:tcW w:w="301" w:type="pct"/>
          </w:tcPr>
          <w:p w14:paraId="404802CE" w14:textId="6A82872D" w:rsidR="00D65DAB" w:rsidRPr="000B0BD7" w:rsidRDefault="00D65DAB"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C.</w:t>
            </w:r>
            <w:r w:rsidR="00C55601" w:rsidRPr="000B0BD7">
              <w:rPr>
                <w:rFonts w:ascii="Arial" w:hAnsi="Arial" w:cs="Arial"/>
                <w:b/>
                <w:bCs/>
                <w:sz w:val="24"/>
                <w:szCs w:val="24"/>
              </w:rPr>
              <w:t>4</w:t>
            </w:r>
          </w:p>
        </w:tc>
        <w:tc>
          <w:tcPr>
            <w:tcW w:w="1115" w:type="pct"/>
          </w:tcPr>
          <w:p w14:paraId="25A06A49" w14:textId="1A75C2B2" w:rsidR="00D65DAB" w:rsidRPr="000B0BD7" w:rsidRDefault="00D65DAB" w:rsidP="00D85B37">
            <w:pPr>
              <w:spacing w:before="100" w:beforeAutospacing="1" w:after="100" w:afterAutospacing="1" w:line="276" w:lineRule="auto"/>
              <w:rPr>
                <w:rFonts w:ascii="Arial" w:hAnsi="Arial" w:cs="Arial"/>
                <w:b/>
                <w:sz w:val="24"/>
                <w:szCs w:val="24"/>
              </w:rPr>
            </w:pPr>
            <w:r w:rsidRPr="000B0BD7">
              <w:rPr>
                <w:rFonts w:ascii="Arial" w:hAnsi="Arial" w:cs="Arial"/>
                <w:b/>
                <w:sz w:val="24"/>
                <w:szCs w:val="24"/>
              </w:rPr>
              <w:t>Projekt zakłada poprawę warunków pracy</w:t>
            </w:r>
            <w:r w:rsidR="0033016E" w:rsidRPr="000B0BD7">
              <w:rPr>
                <w:rFonts w:ascii="Arial" w:hAnsi="Arial" w:cs="Arial"/>
                <w:b/>
                <w:sz w:val="24"/>
                <w:szCs w:val="24"/>
              </w:rPr>
              <w:t xml:space="preserve"> </w:t>
            </w:r>
            <w:r w:rsidR="00EC54FC" w:rsidRPr="000B0BD7">
              <w:rPr>
                <w:rFonts w:ascii="Arial" w:hAnsi="Arial" w:cs="Arial"/>
                <w:b/>
                <w:sz w:val="24"/>
                <w:szCs w:val="24"/>
              </w:rPr>
              <w:t xml:space="preserve">u </w:t>
            </w:r>
            <w:r w:rsidRPr="000B0BD7">
              <w:rPr>
                <w:rFonts w:ascii="Arial" w:hAnsi="Arial" w:cs="Arial"/>
                <w:b/>
                <w:sz w:val="24"/>
                <w:szCs w:val="24"/>
              </w:rPr>
              <w:t>wnioskodawcy</w:t>
            </w:r>
            <w:r w:rsidR="00EC54FC" w:rsidRPr="000B0BD7">
              <w:rPr>
                <w:rFonts w:ascii="Arial" w:hAnsi="Arial" w:cs="Arial"/>
                <w:b/>
                <w:sz w:val="24"/>
                <w:szCs w:val="24"/>
              </w:rPr>
              <w:t xml:space="preserve"> / partnera</w:t>
            </w:r>
            <w:r w:rsidRPr="000B0BD7">
              <w:rPr>
                <w:rFonts w:ascii="Arial" w:hAnsi="Arial" w:cs="Arial"/>
                <w:b/>
                <w:sz w:val="24"/>
                <w:szCs w:val="24"/>
              </w:rPr>
              <w:t xml:space="preserve"> (jeżeli dotyczy).</w:t>
            </w:r>
          </w:p>
        </w:tc>
        <w:tc>
          <w:tcPr>
            <w:tcW w:w="2523" w:type="pct"/>
          </w:tcPr>
          <w:p w14:paraId="646FB194" w14:textId="6697FBD3" w:rsidR="0033016E" w:rsidRPr="000B0BD7" w:rsidRDefault="00D65DA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r w:rsidR="008D09CA" w:rsidRPr="000B0BD7">
              <w:rPr>
                <w:rFonts w:ascii="Arial" w:hAnsi="Arial" w:cs="Arial"/>
                <w:color w:val="000000"/>
                <w:sz w:val="24"/>
                <w:szCs w:val="24"/>
              </w:rPr>
              <w:t>,</w:t>
            </w:r>
            <w:r w:rsidRPr="000B0BD7">
              <w:rPr>
                <w:rFonts w:ascii="Arial" w:hAnsi="Arial" w:cs="Arial"/>
                <w:color w:val="000000"/>
                <w:sz w:val="24"/>
                <w:szCs w:val="24"/>
              </w:rPr>
              <w:t xml:space="preserve"> czy działania zaplanowane w projekcie są skierowane do pracowników wnioskodawcy, jak i partnera</w:t>
            </w:r>
            <w:r w:rsidR="0033016E" w:rsidRPr="000B0BD7">
              <w:rPr>
                <w:rFonts w:ascii="Arial" w:hAnsi="Arial" w:cs="Arial"/>
                <w:color w:val="000000"/>
                <w:sz w:val="24"/>
                <w:szCs w:val="24"/>
              </w:rPr>
              <w:t>/partnerów</w:t>
            </w:r>
            <w:r w:rsidRPr="000B0BD7">
              <w:rPr>
                <w:rFonts w:ascii="Arial" w:hAnsi="Arial" w:cs="Arial"/>
                <w:color w:val="000000"/>
                <w:sz w:val="24"/>
                <w:szCs w:val="24"/>
              </w:rPr>
              <w:t xml:space="preserve"> (jeżeli dotyczy).</w:t>
            </w:r>
            <w:r w:rsidR="0033016E" w:rsidRPr="000B0BD7">
              <w:rPr>
                <w:rFonts w:ascii="Arial" w:hAnsi="Arial" w:cs="Arial"/>
                <w:color w:val="000000"/>
                <w:sz w:val="24"/>
                <w:szCs w:val="24"/>
              </w:rPr>
              <w:t xml:space="preserve"> </w:t>
            </w:r>
          </w:p>
          <w:p w14:paraId="5953D5DC" w14:textId="5CA19EAC" w:rsidR="00CC6BA2" w:rsidRPr="000B0BD7" w:rsidRDefault="00CC6BA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Powyższe oznacza, że wnioskodawca (oraz [parter/</w:t>
            </w:r>
            <w:proofErr w:type="spellStart"/>
            <w:r w:rsidRPr="000B0BD7">
              <w:rPr>
                <w:rFonts w:ascii="Arial" w:hAnsi="Arial" w:cs="Arial"/>
                <w:color w:val="000000"/>
                <w:sz w:val="24"/>
                <w:szCs w:val="24"/>
              </w:rPr>
              <w:t>rzy</w:t>
            </w:r>
            <w:proofErr w:type="spellEnd"/>
            <w:r w:rsidRPr="000B0BD7">
              <w:rPr>
                <w:rFonts w:ascii="Arial" w:hAnsi="Arial" w:cs="Arial"/>
                <w:color w:val="000000"/>
                <w:sz w:val="24"/>
                <w:szCs w:val="24"/>
              </w:rPr>
              <w:t xml:space="preserve"> – jeśli dotyczy) jest jednocześnie podmiotem korzystającym bezpośrednio ze wsparcia EFS+ w rozumieniu </w:t>
            </w:r>
            <w:hyperlink r:id="rId12" w:history="1">
              <w:r w:rsidRPr="000B0BD7">
                <w:rPr>
                  <w:rStyle w:val="Hipercze"/>
                  <w:rFonts w:ascii="Arial" w:hAnsi="Arial" w:cs="Arial"/>
                  <w:sz w:val="24"/>
                  <w:szCs w:val="24"/>
                </w:rPr>
                <w:t>Wytycznych dotyczących monitorowania postępu rzeczowego realizacji programów na lata 2021-2027.</w:t>
              </w:r>
            </w:hyperlink>
          </w:p>
          <w:p w14:paraId="6581057F" w14:textId="517B6654" w:rsidR="00D65DAB" w:rsidRPr="000B0BD7" w:rsidRDefault="00620066" w:rsidP="00620066">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Powyższe związane jest z tym, że </w:t>
            </w:r>
            <w:r w:rsidR="005128D7" w:rsidRPr="000B0BD7">
              <w:rPr>
                <w:rFonts w:ascii="Arial" w:hAnsi="Arial" w:cs="Arial"/>
                <w:color w:val="000000"/>
                <w:sz w:val="24"/>
                <w:szCs w:val="24"/>
              </w:rPr>
              <w:t xml:space="preserve">działania ukierunkowane na eliminowanie czynników ryzyka dla zdrowia występujących w miejscu pracy muszą być dostosowane </w:t>
            </w:r>
            <w:r w:rsidR="005128D7" w:rsidRPr="000B0BD7">
              <w:rPr>
                <w:rFonts w:ascii="Arial" w:hAnsi="Arial" w:cs="Arial"/>
                <w:sz w:val="24"/>
                <w:szCs w:val="24"/>
              </w:rPr>
              <w:t>do potrzeb konkretnych pracodawców i ich pracowników.</w:t>
            </w:r>
          </w:p>
          <w:p w14:paraId="161A3702" w14:textId="4779737B" w:rsidR="00D65DAB" w:rsidRPr="000B0BD7" w:rsidRDefault="00D65DA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529F6AC8" w14:textId="77777777" w:rsidR="00D65DAB" w:rsidRPr="000B0BD7" w:rsidRDefault="00D65DAB" w:rsidP="00D65DAB">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06BCFBF5" w14:textId="48D049C8" w:rsidR="00D65DAB" w:rsidRPr="000B0BD7" w:rsidRDefault="00D65DAB" w:rsidP="00D65DAB">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bookmarkEnd w:id="16"/>
      <w:tr w:rsidR="002A3D7F" w:rsidRPr="000B0BD7" w14:paraId="6DEC6799" w14:textId="77777777" w:rsidTr="00CE7BE7">
        <w:tc>
          <w:tcPr>
            <w:tcW w:w="301" w:type="pct"/>
          </w:tcPr>
          <w:p w14:paraId="2AB9A99E" w14:textId="1F094E31" w:rsidR="00177844" w:rsidRPr="000B0BD7" w:rsidRDefault="00177844" w:rsidP="00D85B37">
            <w:pPr>
              <w:spacing w:before="100" w:beforeAutospacing="1" w:after="100" w:afterAutospacing="1" w:line="276" w:lineRule="auto"/>
              <w:rPr>
                <w:rFonts w:ascii="Arial" w:hAnsi="Arial" w:cs="Arial"/>
                <w:b/>
                <w:color w:val="000000"/>
                <w:sz w:val="24"/>
                <w:szCs w:val="24"/>
              </w:rPr>
            </w:pPr>
            <w:commentRangeStart w:id="17"/>
            <w:del w:id="18" w:author="Dagmara Angowska" w:date="2023-05-30T09:52:00Z">
              <w:r w:rsidRPr="000B0BD7" w:rsidDel="00091940">
                <w:rPr>
                  <w:rFonts w:ascii="Arial" w:hAnsi="Arial" w:cs="Arial"/>
                  <w:b/>
                  <w:bCs/>
                  <w:sz w:val="24"/>
                  <w:szCs w:val="24"/>
                </w:rPr>
                <w:delText>C.</w:delText>
              </w:r>
              <w:r w:rsidR="00C55601" w:rsidRPr="000B0BD7" w:rsidDel="00091940">
                <w:rPr>
                  <w:rFonts w:ascii="Arial" w:hAnsi="Arial" w:cs="Arial"/>
                  <w:b/>
                  <w:bCs/>
                  <w:sz w:val="24"/>
                  <w:szCs w:val="24"/>
                </w:rPr>
                <w:delText>5</w:delText>
              </w:r>
            </w:del>
          </w:p>
        </w:tc>
        <w:tc>
          <w:tcPr>
            <w:tcW w:w="1115" w:type="pct"/>
          </w:tcPr>
          <w:p w14:paraId="1F16EF5E" w14:textId="30B569BE" w:rsidR="00177844" w:rsidRPr="000B0BD7" w:rsidRDefault="005C1D6D" w:rsidP="00D85B37">
            <w:pPr>
              <w:spacing w:before="100" w:beforeAutospacing="1" w:after="100" w:afterAutospacing="1" w:line="276" w:lineRule="auto"/>
              <w:rPr>
                <w:rFonts w:ascii="Arial" w:hAnsi="Arial" w:cs="Arial"/>
                <w:color w:val="000000"/>
                <w:sz w:val="24"/>
                <w:szCs w:val="24"/>
              </w:rPr>
            </w:pPr>
            <w:del w:id="19" w:author="Dagmara Angowska" w:date="2023-05-30T09:52:00Z">
              <w:r w:rsidRPr="000B0BD7" w:rsidDel="00091940">
                <w:rPr>
                  <w:rFonts w:ascii="Arial" w:hAnsi="Arial" w:cs="Arial"/>
                  <w:b/>
                  <w:sz w:val="24"/>
                  <w:szCs w:val="24"/>
                </w:rPr>
                <w:delText>Wnioskodawca składa jeden wniosek o dofinasowanie projektu</w:delText>
              </w:r>
            </w:del>
          </w:p>
        </w:tc>
        <w:tc>
          <w:tcPr>
            <w:tcW w:w="2523" w:type="pct"/>
          </w:tcPr>
          <w:p w14:paraId="0AF59CB7" w14:textId="4DE61813" w:rsidR="00970E25" w:rsidRPr="000B0BD7" w:rsidDel="00091940" w:rsidRDefault="00177844" w:rsidP="00D85B37">
            <w:pPr>
              <w:spacing w:before="100" w:beforeAutospacing="1" w:after="100" w:afterAutospacing="1" w:line="276" w:lineRule="auto"/>
              <w:rPr>
                <w:del w:id="20" w:author="Dagmara Angowska" w:date="2023-05-30T09:52:00Z"/>
                <w:rFonts w:ascii="Arial" w:hAnsi="Arial" w:cs="Arial"/>
                <w:color w:val="000000"/>
                <w:sz w:val="24"/>
                <w:szCs w:val="24"/>
              </w:rPr>
            </w:pPr>
            <w:del w:id="21" w:author="Dagmara Angowska" w:date="2023-05-30T09:52:00Z">
              <w:r w:rsidRPr="000B0BD7" w:rsidDel="00091940">
                <w:rPr>
                  <w:rFonts w:ascii="Arial" w:hAnsi="Arial" w:cs="Arial"/>
                  <w:color w:val="000000"/>
                  <w:sz w:val="24"/>
                  <w:szCs w:val="24"/>
                </w:rPr>
                <w:delText>W kryterium sprawdzimy, czy</w:delText>
              </w:r>
              <w:r w:rsidR="005C1D6D" w:rsidRPr="000B0BD7" w:rsidDel="00091940">
                <w:rPr>
                  <w:rFonts w:ascii="Arial" w:hAnsi="Arial" w:cs="Arial"/>
                  <w:color w:val="000000"/>
                  <w:sz w:val="24"/>
                  <w:szCs w:val="24"/>
                </w:rPr>
                <w:delText xml:space="preserve"> </w:delText>
              </w:r>
              <w:r w:rsidR="00CE7BE7" w:rsidRPr="000B0BD7" w:rsidDel="00091940">
                <w:rPr>
                  <w:rFonts w:ascii="Arial" w:hAnsi="Arial" w:cs="Arial"/>
                  <w:color w:val="000000"/>
                  <w:sz w:val="24"/>
                  <w:szCs w:val="24"/>
                </w:rPr>
                <w:delText>w</w:delText>
              </w:r>
              <w:r w:rsidR="005C1D6D" w:rsidRPr="000B0BD7" w:rsidDel="00091940">
                <w:rPr>
                  <w:rFonts w:ascii="Arial" w:hAnsi="Arial" w:cs="Arial"/>
                  <w:color w:val="000000"/>
                  <w:sz w:val="24"/>
                  <w:szCs w:val="24"/>
                </w:rPr>
                <w:delText xml:space="preserve">nioskodawca złożył </w:delText>
              </w:r>
              <w:r w:rsidR="00312E1D" w:rsidRPr="000B0BD7" w:rsidDel="00091940">
                <w:rPr>
                  <w:rFonts w:ascii="Arial" w:hAnsi="Arial" w:cs="Arial"/>
                  <w:color w:val="000000"/>
                  <w:sz w:val="24"/>
                  <w:szCs w:val="24"/>
                </w:rPr>
                <w:delText xml:space="preserve">jeden </w:delText>
              </w:r>
              <w:r w:rsidR="005C1D6D" w:rsidRPr="000B0BD7" w:rsidDel="00091940">
                <w:rPr>
                  <w:rFonts w:ascii="Arial" w:hAnsi="Arial" w:cs="Arial"/>
                  <w:color w:val="000000"/>
                  <w:sz w:val="24"/>
                  <w:szCs w:val="24"/>
                </w:rPr>
                <w:delText>wniosek o dofinansowanie projektu</w:delText>
              </w:r>
              <w:r w:rsidR="00B23B8B" w:rsidRPr="000B0BD7" w:rsidDel="00091940">
                <w:rPr>
                  <w:rFonts w:ascii="Arial" w:hAnsi="Arial" w:cs="Arial"/>
                  <w:color w:val="000000"/>
                  <w:sz w:val="24"/>
                  <w:szCs w:val="24"/>
                </w:rPr>
                <w:delText>.</w:delText>
              </w:r>
            </w:del>
          </w:p>
          <w:p w14:paraId="7D345D93" w14:textId="24D7AC8A" w:rsidR="00E23248" w:rsidRPr="000B0BD7" w:rsidDel="00091940" w:rsidRDefault="00187F6A" w:rsidP="00E23248">
            <w:pPr>
              <w:spacing w:line="276" w:lineRule="auto"/>
              <w:rPr>
                <w:del w:id="22" w:author="Dagmara Angowska" w:date="2023-05-30T09:52:00Z"/>
                <w:rFonts w:ascii="Arial" w:hAnsi="Arial" w:cs="Arial"/>
                <w:color w:val="000000"/>
                <w:sz w:val="24"/>
                <w:szCs w:val="24"/>
              </w:rPr>
            </w:pPr>
            <w:del w:id="23" w:author="Dagmara Angowska" w:date="2023-05-30T09:52:00Z">
              <w:r w:rsidRPr="000B0BD7" w:rsidDel="00091940">
                <w:rPr>
                  <w:rFonts w:ascii="Arial" w:hAnsi="Arial" w:cs="Arial"/>
                  <w:color w:val="000000"/>
                  <w:sz w:val="24"/>
                  <w:szCs w:val="24"/>
                </w:rPr>
                <w:lastRenderedPageBreak/>
                <w:delText>Zaangażowanie</w:delText>
              </w:r>
              <w:r w:rsidR="00E23248" w:rsidRPr="000B0BD7" w:rsidDel="00091940">
                <w:rPr>
                  <w:rFonts w:ascii="Arial" w:hAnsi="Arial" w:cs="Arial"/>
                  <w:color w:val="000000"/>
                  <w:sz w:val="24"/>
                  <w:szCs w:val="24"/>
                </w:rPr>
                <w:delText xml:space="preserve"> danego podmiotu w projekcie partnerskim (jako Lider albo jako Partner) wyczerpuje limit złożonych wniosków dla tego podmiotu.</w:delText>
              </w:r>
            </w:del>
          </w:p>
          <w:p w14:paraId="69A4927E" w14:textId="1BE397BE" w:rsidR="00894A9B" w:rsidDel="00091940" w:rsidRDefault="00E23248" w:rsidP="00894A9B">
            <w:pPr>
              <w:spacing w:line="276" w:lineRule="auto"/>
              <w:rPr>
                <w:ins w:id="24" w:author="Lucyna Swoińska-Lasota" w:date="2023-05-24T15:36:00Z"/>
                <w:del w:id="25" w:author="Dagmara Angowska" w:date="2023-05-30T09:52:00Z"/>
                <w:rFonts w:ascii="Arial" w:hAnsi="Arial" w:cs="Arial"/>
                <w:color w:val="000000"/>
                <w:sz w:val="24"/>
                <w:szCs w:val="24"/>
              </w:rPr>
            </w:pPr>
            <w:del w:id="26" w:author="Dagmara Angowska" w:date="2023-05-30T09:52:00Z">
              <w:r w:rsidRPr="000B0BD7" w:rsidDel="00091940">
                <w:rPr>
                  <w:rFonts w:ascii="Arial" w:hAnsi="Arial" w:cs="Arial"/>
                  <w:color w:val="000000"/>
                  <w:sz w:val="24"/>
                  <w:szCs w:val="24"/>
                </w:rPr>
                <w:delText>W przypadku złożenia więcej niż jednego wniosku o dofinansowanie projektu wszystkie wnioski zostaną ocenione negatywnie z powodu niespełnienia przedmiotowego kryterium.</w:delText>
              </w:r>
            </w:del>
          </w:p>
          <w:p w14:paraId="4DE9AF0E" w14:textId="2756317E" w:rsidR="00177844" w:rsidRPr="000B0BD7" w:rsidRDefault="00177844" w:rsidP="00894A9B">
            <w:pPr>
              <w:spacing w:line="276" w:lineRule="auto"/>
              <w:rPr>
                <w:rFonts w:ascii="Arial" w:hAnsi="Arial" w:cs="Arial"/>
                <w:color w:val="000000"/>
                <w:sz w:val="24"/>
                <w:szCs w:val="24"/>
              </w:rPr>
            </w:pPr>
            <w:del w:id="27" w:author="Dagmara Angowska" w:date="2023-05-30T09:52:00Z">
              <w:r w:rsidRPr="000B0BD7" w:rsidDel="00091940">
                <w:rPr>
                  <w:rFonts w:ascii="Arial" w:hAnsi="Arial" w:cs="Arial"/>
                  <w:color w:val="000000"/>
                  <w:sz w:val="24"/>
                  <w:szCs w:val="24"/>
                </w:rPr>
                <w:delText xml:space="preserve">Kryterium </w:delText>
              </w:r>
              <w:r w:rsidR="00BD127C" w:rsidRPr="000B0BD7" w:rsidDel="00091940">
                <w:rPr>
                  <w:rFonts w:ascii="Arial" w:eastAsia="Times New Roman" w:hAnsi="Arial" w:cs="Arial"/>
                  <w:color w:val="000000"/>
                  <w:sz w:val="24"/>
                  <w:szCs w:val="24"/>
                </w:rPr>
                <w:delText xml:space="preserve">weryfikowane na podstawie </w:delText>
              </w:r>
              <w:r w:rsidR="00E23248" w:rsidRPr="000B0BD7" w:rsidDel="00091940">
                <w:rPr>
                  <w:rFonts w:ascii="Arial" w:hAnsi="Arial" w:cs="Arial"/>
                  <w:color w:val="000000"/>
                  <w:sz w:val="24"/>
                  <w:szCs w:val="24"/>
                </w:rPr>
                <w:delText xml:space="preserve">listy wniosków podlegających ocenie formalno-merytorycznej w ramach </w:delText>
              </w:r>
              <w:r w:rsidR="00261D7C" w:rsidRPr="000B0BD7" w:rsidDel="00091940">
                <w:rPr>
                  <w:rFonts w:ascii="Arial" w:hAnsi="Arial" w:cs="Arial"/>
                  <w:color w:val="000000"/>
                  <w:sz w:val="24"/>
                  <w:szCs w:val="24"/>
                </w:rPr>
                <w:delText>naboru</w:delText>
              </w:r>
              <w:r w:rsidR="00E23248" w:rsidRPr="000B0BD7" w:rsidDel="00091940">
                <w:rPr>
                  <w:rFonts w:ascii="Arial" w:hAnsi="Arial" w:cs="Arial"/>
                  <w:color w:val="000000"/>
                  <w:sz w:val="24"/>
                  <w:szCs w:val="24"/>
                </w:rPr>
                <w:delText>.</w:delText>
              </w:r>
            </w:del>
          </w:p>
        </w:tc>
        <w:tc>
          <w:tcPr>
            <w:tcW w:w="1061" w:type="pct"/>
          </w:tcPr>
          <w:p w14:paraId="3791D124" w14:textId="3A36C250" w:rsidR="00B23B8B" w:rsidRPr="000B0BD7" w:rsidDel="00091940" w:rsidRDefault="00B23B8B" w:rsidP="00D85B37">
            <w:pPr>
              <w:spacing w:before="100" w:beforeAutospacing="1" w:after="100" w:afterAutospacing="1" w:line="276" w:lineRule="auto"/>
              <w:rPr>
                <w:del w:id="28" w:author="Dagmara Angowska" w:date="2023-05-30T09:52:00Z"/>
                <w:rFonts w:ascii="Arial" w:hAnsi="Arial" w:cs="Arial"/>
                <w:color w:val="000000"/>
                <w:sz w:val="24"/>
                <w:szCs w:val="24"/>
              </w:rPr>
            </w:pPr>
            <w:del w:id="29" w:author="Dagmara Angowska" w:date="2023-05-30T09:52:00Z">
              <w:r w:rsidRPr="000B0BD7" w:rsidDel="00091940">
                <w:rPr>
                  <w:rFonts w:ascii="Arial" w:hAnsi="Arial" w:cs="Arial"/>
                  <w:color w:val="000000"/>
                  <w:sz w:val="24"/>
                  <w:szCs w:val="24"/>
                </w:rPr>
                <w:lastRenderedPageBreak/>
                <w:delText>Tak/nie</w:delText>
              </w:r>
              <w:r w:rsidRPr="000B0BD7" w:rsidDel="00091940">
                <w:rPr>
                  <w:rFonts w:ascii="Arial" w:hAnsi="Arial" w:cs="Arial"/>
                  <w:color w:val="000000"/>
                  <w:sz w:val="24"/>
                  <w:szCs w:val="24"/>
                </w:rPr>
                <w:br/>
                <w:delText xml:space="preserve">(niespełnienie kryterium </w:delText>
              </w:r>
              <w:r w:rsidRPr="000B0BD7" w:rsidDel="00091940">
                <w:rPr>
                  <w:rFonts w:ascii="Arial" w:hAnsi="Arial" w:cs="Arial"/>
                  <w:color w:val="000000"/>
                  <w:sz w:val="24"/>
                  <w:szCs w:val="24"/>
                </w:rPr>
                <w:lastRenderedPageBreak/>
                <w:delText>oznacza negatywną ocenę)</w:delText>
              </w:r>
            </w:del>
          </w:p>
          <w:p w14:paraId="18ED97FC" w14:textId="61C94CDB" w:rsidR="00177844" w:rsidRPr="000B0BD7" w:rsidRDefault="00B23B8B" w:rsidP="00D85B37">
            <w:pPr>
              <w:autoSpaceDE w:val="0"/>
              <w:autoSpaceDN w:val="0"/>
              <w:adjustRightInd w:val="0"/>
              <w:spacing w:before="100" w:beforeAutospacing="1" w:after="100" w:afterAutospacing="1" w:line="276" w:lineRule="auto"/>
              <w:rPr>
                <w:rFonts w:ascii="Arial" w:hAnsi="Arial" w:cs="Arial"/>
                <w:color w:val="000000"/>
                <w:sz w:val="24"/>
                <w:szCs w:val="24"/>
              </w:rPr>
            </w:pPr>
            <w:del w:id="30" w:author="Dagmara Angowska" w:date="2023-05-30T09:52:00Z">
              <w:r w:rsidRPr="000B0BD7" w:rsidDel="00091940">
                <w:rPr>
                  <w:rFonts w:ascii="Arial" w:hAnsi="Arial" w:cs="Arial"/>
                  <w:sz w:val="24"/>
                  <w:szCs w:val="24"/>
                </w:rPr>
                <w:delText>Nie dopuszcza się możliwości skierowania kryterium do negocjacji.</w:delText>
              </w:r>
            </w:del>
            <w:commentRangeEnd w:id="17"/>
            <w:r w:rsidR="00091940">
              <w:rPr>
                <w:rStyle w:val="Odwoaniedokomentarza"/>
                <w:rFonts w:ascii="Calibri" w:eastAsia="Calibri" w:hAnsi="Calibri" w:cs="Times New Roman"/>
              </w:rPr>
              <w:commentReference w:id="17"/>
            </w:r>
          </w:p>
        </w:tc>
      </w:tr>
      <w:tr w:rsidR="00B23B8B" w:rsidRPr="000B0BD7" w14:paraId="61B46EB5" w14:textId="77777777" w:rsidTr="00CE7BE7">
        <w:tc>
          <w:tcPr>
            <w:tcW w:w="301" w:type="pct"/>
          </w:tcPr>
          <w:p w14:paraId="253919EC" w14:textId="6F7BCAEF" w:rsidR="00B23B8B" w:rsidRPr="000B0BD7" w:rsidRDefault="00B23B8B" w:rsidP="00D85B37">
            <w:pPr>
              <w:spacing w:before="100" w:beforeAutospacing="1" w:after="100" w:afterAutospacing="1" w:line="276" w:lineRule="auto"/>
              <w:rPr>
                <w:rFonts w:ascii="Arial" w:hAnsi="Arial" w:cs="Arial"/>
                <w:b/>
                <w:sz w:val="24"/>
                <w:szCs w:val="24"/>
              </w:rPr>
            </w:pPr>
            <w:r w:rsidRPr="000B0BD7">
              <w:rPr>
                <w:rFonts w:ascii="Arial" w:hAnsi="Arial" w:cs="Arial"/>
                <w:b/>
                <w:sz w:val="24"/>
                <w:szCs w:val="24"/>
              </w:rPr>
              <w:lastRenderedPageBreak/>
              <w:t>C.</w:t>
            </w:r>
            <w:ins w:id="31" w:author="Dagmara Angowska" w:date="2023-05-30T09:53:00Z">
              <w:r w:rsidR="00091940">
                <w:rPr>
                  <w:rFonts w:ascii="Arial" w:hAnsi="Arial" w:cs="Arial"/>
                  <w:b/>
                  <w:sz w:val="24"/>
                  <w:szCs w:val="24"/>
                </w:rPr>
                <w:t>5</w:t>
              </w:r>
            </w:ins>
            <w:del w:id="32" w:author="Dagmara Angowska" w:date="2023-05-30T09:53:00Z">
              <w:r w:rsidR="00C55601" w:rsidRPr="000B0BD7" w:rsidDel="00091940">
                <w:rPr>
                  <w:rFonts w:ascii="Arial" w:hAnsi="Arial" w:cs="Arial"/>
                  <w:b/>
                  <w:sz w:val="24"/>
                  <w:szCs w:val="24"/>
                </w:rPr>
                <w:delText>6</w:delText>
              </w:r>
            </w:del>
          </w:p>
        </w:tc>
        <w:tc>
          <w:tcPr>
            <w:tcW w:w="1115" w:type="pct"/>
          </w:tcPr>
          <w:p w14:paraId="1AA427B6" w14:textId="3FEEF756" w:rsidR="00B23B8B" w:rsidRPr="000B0BD7" w:rsidRDefault="00B23B8B" w:rsidP="00D85B37">
            <w:pPr>
              <w:spacing w:before="100" w:beforeAutospacing="1" w:after="100" w:afterAutospacing="1" w:line="276" w:lineRule="auto"/>
              <w:rPr>
                <w:rFonts w:ascii="Arial" w:hAnsi="Arial" w:cs="Arial"/>
                <w:b/>
                <w:sz w:val="24"/>
                <w:szCs w:val="24"/>
              </w:rPr>
            </w:pPr>
            <w:r w:rsidRPr="000B0BD7">
              <w:rPr>
                <w:rFonts w:ascii="Arial" w:hAnsi="Arial" w:cs="Arial"/>
                <w:b/>
                <w:bCs/>
                <w:sz w:val="24"/>
                <w:szCs w:val="24"/>
              </w:rPr>
              <w:t>Projekt jest skierowany do właściwej grupy docelowej</w:t>
            </w:r>
          </w:p>
        </w:tc>
        <w:tc>
          <w:tcPr>
            <w:tcW w:w="2523" w:type="pct"/>
          </w:tcPr>
          <w:p w14:paraId="4F2E9188" w14:textId="47B5D1E7" w:rsidR="00314503" w:rsidRPr="000B0BD7" w:rsidRDefault="00314503"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 xml:space="preserve">W kryterium sprawdzimy, czy projekt jest skierowany do </w:t>
            </w:r>
            <w:r w:rsidR="0033016E" w:rsidRPr="000B0BD7">
              <w:rPr>
                <w:rFonts w:ascii="Arial" w:hAnsi="Arial" w:cs="Arial"/>
                <w:sz w:val="24"/>
                <w:szCs w:val="24"/>
              </w:rPr>
              <w:t>pracodawców</w:t>
            </w:r>
            <w:r w:rsidRPr="000B0BD7">
              <w:rPr>
                <w:rFonts w:ascii="Arial" w:hAnsi="Arial" w:cs="Arial"/>
                <w:sz w:val="24"/>
                <w:szCs w:val="24"/>
              </w:rPr>
              <w:t xml:space="preserve"> z obszaru województwa kujawsko-pomorskiego</w:t>
            </w:r>
            <w:r w:rsidR="0033016E" w:rsidRPr="000B0BD7">
              <w:rPr>
                <w:rFonts w:ascii="Arial" w:hAnsi="Arial" w:cs="Arial"/>
                <w:sz w:val="24"/>
                <w:szCs w:val="24"/>
              </w:rPr>
              <w:t xml:space="preserve"> i ich pracowników</w:t>
            </w:r>
            <w:r w:rsidR="006A4858" w:rsidRPr="000B0BD7">
              <w:rPr>
                <w:rFonts w:ascii="Arial" w:hAnsi="Arial" w:cs="Arial"/>
                <w:sz w:val="24"/>
                <w:szCs w:val="24"/>
              </w:rPr>
              <w:t>.</w:t>
            </w:r>
          </w:p>
          <w:p w14:paraId="6519545C" w14:textId="315F2259" w:rsidR="00B23B8B" w:rsidRPr="000B0BD7" w:rsidRDefault="00C5748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Oznacza to, że </w:t>
            </w:r>
            <w:r w:rsidR="0033016E" w:rsidRPr="000B0BD7">
              <w:rPr>
                <w:rFonts w:ascii="Arial" w:hAnsi="Arial" w:cs="Arial"/>
                <w:sz w:val="24"/>
                <w:szCs w:val="24"/>
              </w:rPr>
              <w:t xml:space="preserve">pracodawcy </w:t>
            </w:r>
            <w:r w:rsidR="00FA67A6" w:rsidRPr="000B0BD7">
              <w:rPr>
                <w:rFonts w:ascii="Arial" w:hAnsi="Arial" w:cs="Arial"/>
                <w:sz w:val="24"/>
                <w:szCs w:val="24"/>
              </w:rPr>
              <w:t xml:space="preserve">objęci wsparciem muszą </w:t>
            </w:r>
            <w:r w:rsidR="00B23B8B" w:rsidRPr="000B0BD7">
              <w:rPr>
                <w:rFonts w:ascii="Arial" w:hAnsi="Arial" w:cs="Arial"/>
                <w:sz w:val="24"/>
                <w:szCs w:val="24"/>
              </w:rPr>
              <w:t>posiada</w:t>
            </w:r>
            <w:r w:rsidR="00FA67A6" w:rsidRPr="000B0BD7">
              <w:rPr>
                <w:rFonts w:ascii="Arial" w:hAnsi="Arial" w:cs="Arial"/>
                <w:sz w:val="24"/>
                <w:szCs w:val="24"/>
              </w:rPr>
              <w:t>ć</w:t>
            </w:r>
            <w:r w:rsidR="00B23B8B" w:rsidRPr="000B0BD7">
              <w:rPr>
                <w:rFonts w:ascii="Arial" w:hAnsi="Arial" w:cs="Arial"/>
                <w:sz w:val="24"/>
                <w:szCs w:val="24"/>
              </w:rPr>
              <w:t xml:space="preserve"> </w:t>
            </w:r>
            <w:r w:rsidR="00462DF2" w:rsidRPr="000B0BD7">
              <w:rPr>
                <w:rFonts w:ascii="Arial" w:hAnsi="Arial" w:cs="Arial"/>
                <w:sz w:val="24"/>
                <w:szCs w:val="24"/>
              </w:rPr>
              <w:t xml:space="preserve">siedzibę lub </w:t>
            </w:r>
            <w:r w:rsidR="00B23B8B" w:rsidRPr="000B0BD7">
              <w:rPr>
                <w:rFonts w:ascii="Arial" w:hAnsi="Arial" w:cs="Arial"/>
                <w:sz w:val="24"/>
                <w:szCs w:val="24"/>
              </w:rPr>
              <w:t>jednostkę organizacyjną</w:t>
            </w:r>
            <w:r w:rsidR="00E23248" w:rsidRPr="000B0BD7">
              <w:rPr>
                <w:rFonts w:ascii="Arial" w:hAnsi="Arial" w:cs="Arial"/>
                <w:sz w:val="24"/>
                <w:szCs w:val="24"/>
              </w:rPr>
              <w:t xml:space="preserve"> (tj. np. oddział, filię itp.)</w:t>
            </w:r>
            <w:r w:rsidR="00B23B8B" w:rsidRPr="000B0BD7">
              <w:rPr>
                <w:rFonts w:ascii="Arial" w:hAnsi="Arial" w:cs="Arial"/>
                <w:sz w:val="24"/>
                <w:szCs w:val="24"/>
              </w:rPr>
              <w:t xml:space="preserve"> na obszarze województwa kujawsko-pomorskiego</w:t>
            </w:r>
            <w:r w:rsidR="00314503" w:rsidRPr="000B0BD7">
              <w:rPr>
                <w:rFonts w:ascii="Arial" w:hAnsi="Arial" w:cs="Arial"/>
                <w:sz w:val="24"/>
                <w:szCs w:val="24"/>
              </w:rPr>
              <w:t>.</w:t>
            </w:r>
          </w:p>
          <w:p w14:paraId="269434B4" w14:textId="171D2796" w:rsidR="00B23B8B" w:rsidRPr="000B0BD7" w:rsidRDefault="00B23B8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174106A5" w14:textId="77777777" w:rsidR="00B23B8B" w:rsidRPr="000B0BD7" w:rsidRDefault="00B23B8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2922004A" w14:textId="655AE451" w:rsidR="00B23B8B" w:rsidRPr="000B0BD7" w:rsidRDefault="00B23B8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1EB6B116" w14:textId="1871EB41" w:rsidR="00B23B8B" w:rsidRPr="000B0BD7" w:rsidRDefault="00B23B8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2776E3" w:rsidRPr="000B0BD7" w14:paraId="5832BE50" w14:textId="77777777" w:rsidTr="00CE7BE7">
        <w:tc>
          <w:tcPr>
            <w:tcW w:w="301" w:type="pct"/>
          </w:tcPr>
          <w:p w14:paraId="383BFE44" w14:textId="038D6F7A" w:rsidR="002776E3" w:rsidRPr="000B0BD7" w:rsidRDefault="00CE7BE7" w:rsidP="002776E3">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lastRenderedPageBreak/>
              <w:t>C.</w:t>
            </w:r>
            <w:del w:id="33" w:author="Dagmara Angowska" w:date="2023-05-30T09:53:00Z">
              <w:r w:rsidR="00C55601" w:rsidRPr="000B0BD7" w:rsidDel="00091940">
                <w:rPr>
                  <w:rFonts w:ascii="Arial" w:eastAsiaTheme="minorHAnsi" w:hAnsi="Arial" w:cs="Arial"/>
                  <w:b/>
                  <w:color w:val="000000"/>
                  <w:sz w:val="24"/>
                  <w:szCs w:val="24"/>
                  <w:lang w:eastAsia="en-US"/>
                </w:rPr>
                <w:delText>7</w:delText>
              </w:r>
            </w:del>
            <w:ins w:id="34" w:author="Dagmara Angowska" w:date="2023-05-30T09:53:00Z">
              <w:r w:rsidR="00091940">
                <w:rPr>
                  <w:rFonts w:ascii="Arial" w:eastAsiaTheme="minorHAnsi" w:hAnsi="Arial" w:cs="Arial"/>
                  <w:b/>
                  <w:color w:val="000000"/>
                  <w:sz w:val="24"/>
                  <w:szCs w:val="24"/>
                  <w:lang w:eastAsia="en-US"/>
                </w:rPr>
                <w:t>6</w:t>
              </w:r>
            </w:ins>
          </w:p>
        </w:tc>
        <w:tc>
          <w:tcPr>
            <w:tcW w:w="1115" w:type="pct"/>
            <w:vAlign w:val="center"/>
          </w:tcPr>
          <w:p w14:paraId="709641DB" w14:textId="2A5DA5EA" w:rsidR="002776E3" w:rsidRPr="000B0BD7" w:rsidRDefault="002776E3" w:rsidP="002776E3">
            <w:pPr>
              <w:pStyle w:val="Default"/>
              <w:spacing w:before="100" w:beforeAutospacing="1" w:after="100" w:afterAutospacing="1"/>
              <w:jc w:val="left"/>
              <w:rPr>
                <w:rFonts w:ascii="Arial" w:hAnsi="Arial" w:cs="Arial"/>
                <w:b/>
                <w:bCs/>
                <w:sz w:val="24"/>
                <w:szCs w:val="24"/>
              </w:rPr>
            </w:pPr>
            <w:r w:rsidRPr="000B0BD7">
              <w:rPr>
                <w:rFonts w:ascii="Arial" w:hAnsi="Arial" w:cs="Arial"/>
                <w:b/>
                <w:bCs/>
                <w:sz w:val="24"/>
                <w:szCs w:val="24"/>
              </w:rPr>
              <w:t>Wartość projektu</w:t>
            </w:r>
            <w:r w:rsidRPr="000B0BD7">
              <w:rPr>
                <w:rFonts w:ascii="Arial" w:hAnsi="Arial" w:cs="Arial"/>
                <w:b/>
                <w:bCs/>
                <w:sz w:val="24"/>
                <w:szCs w:val="24"/>
                <w:vertAlign w:val="superscript"/>
              </w:rPr>
              <w:footnoteReference w:id="8"/>
            </w:r>
            <w:r w:rsidRPr="000B0BD7">
              <w:rPr>
                <w:rFonts w:ascii="Arial" w:hAnsi="Arial" w:cs="Arial"/>
                <w:b/>
                <w:bCs/>
                <w:sz w:val="24"/>
                <w:szCs w:val="24"/>
                <w:vertAlign w:val="superscript"/>
              </w:rPr>
              <w:t xml:space="preserve"> </w:t>
            </w:r>
            <w:r w:rsidRPr="000B0BD7">
              <w:rPr>
                <w:rFonts w:ascii="Arial" w:hAnsi="Arial" w:cs="Arial"/>
                <w:b/>
                <w:bCs/>
                <w:sz w:val="24"/>
                <w:szCs w:val="24"/>
              </w:rPr>
              <w:t>nie przekracza kwoty obliczonej jako iloczyn, określonej we wniosku o dofinansowanie projektu, wartości docelowej wskaźnika</w:t>
            </w:r>
            <w:r w:rsidR="000B1CB7" w:rsidRPr="000B0BD7">
              <w:rPr>
                <w:rFonts w:ascii="Arial" w:hAnsi="Arial" w:cs="Arial"/>
                <w:b/>
                <w:bCs/>
                <w:sz w:val="24"/>
                <w:szCs w:val="24"/>
              </w:rPr>
              <w:t xml:space="preserve">: </w:t>
            </w:r>
            <w:r w:rsidRPr="000B0BD7">
              <w:rPr>
                <w:rFonts w:ascii="Arial" w:hAnsi="Arial" w:cs="Arial"/>
                <w:b/>
                <w:bCs/>
                <w:sz w:val="24"/>
                <w:szCs w:val="24"/>
              </w:rPr>
              <w:t>„Liczba osób pracujących, łącznie</w:t>
            </w:r>
            <w:r w:rsidR="000B1CB7" w:rsidRPr="000B0BD7">
              <w:rPr>
                <w:rFonts w:ascii="Arial" w:hAnsi="Arial" w:cs="Arial"/>
                <w:b/>
                <w:bCs/>
                <w:sz w:val="24"/>
                <w:szCs w:val="24"/>
              </w:rPr>
              <w:t xml:space="preserve"> </w:t>
            </w:r>
            <w:r w:rsidRPr="000B0BD7">
              <w:rPr>
                <w:rFonts w:ascii="Arial" w:hAnsi="Arial" w:cs="Arial"/>
                <w:b/>
                <w:bCs/>
                <w:sz w:val="24"/>
                <w:szCs w:val="24"/>
              </w:rPr>
              <w:t xml:space="preserve">z prowadzącymi działalność na własny rachunek, objętych wsparciem w programie” i kwoty </w:t>
            </w:r>
            <w:r w:rsidR="000B1CB7" w:rsidRPr="000B0BD7">
              <w:rPr>
                <w:rFonts w:ascii="Arial" w:hAnsi="Arial" w:cs="Arial"/>
                <w:b/>
                <w:bCs/>
                <w:sz w:val="24"/>
                <w:szCs w:val="24"/>
              </w:rPr>
              <w:t>6</w:t>
            </w:r>
            <w:r w:rsidRPr="000B0BD7">
              <w:rPr>
                <w:rFonts w:ascii="Arial" w:hAnsi="Arial" w:cs="Arial"/>
                <w:b/>
                <w:bCs/>
                <w:sz w:val="24"/>
                <w:szCs w:val="24"/>
              </w:rPr>
              <w:t>.000,00 zł</w:t>
            </w:r>
          </w:p>
        </w:tc>
        <w:tc>
          <w:tcPr>
            <w:tcW w:w="2523" w:type="pct"/>
          </w:tcPr>
          <w:p w14:paraId="22FE5D3D" w14:textId="77777777" w:rsidR="00232ED0" w:rsidRPr="000B0BD7" w:rsidRDefault="000B1CB7" w:rsidP="000B1CB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czy </w:t>
            </w:r>
            <w:r w:rsidR="002776E3" w:rsidRPr="000B0BD7">
              <w:rPr>
                <w:rFonts w:ascii="Arial" w:hAnsi="Arial" w:cs="Arial"/>
                <w:sz w:val="24"/>
                <w:szCs w:val="24"/>
              </w:rPr>
              <w:t>poprawn</w:t>
            </w:r>
            <w:r w:rsidR="00232ED0" w:rsidRPr="000B0BD7">
              <w:rPr>
                <w:rFonts w:ascii="Arial" w:hAnsi="Arial" w:cs="Arial"/>
                <w:sz w:val="24"/>
                <w:szCs w:val="24"/>
              </w:rPr>
              <w:t>ie</w:t>
            </w:r>
            <w:r w:rsidR="002776E3" w:rsidRPr="000B0BD7">
              <w:rPr>
                <w:rFonts w:ascii="Arial" w:hAnsi="Arial" w:cs="Arial"/>
                <w:sz w:val="24"/>
                <w:szCs w:val="24"/>
              </w:rPr>
              <w:t xml:space="preserve"> ustal</w:t>
            </w:r>
            <w:r w:rsidR="00232ED0" w:rsidRPr="000B0BD7">
              <w:rPr>
                <w:rFonts w:ascii="Arial" w:hAnsi="Arial" w:cs="Arial"/>
                <w:sz w:val="24"/>
                <w:szCs w:val="24"/>
              </w:rPr>
              <w:t>ono</w:t>
            </w:r>
            <w:r w:rsidR="002776E3" w:rsidRPr="000B0BD7">
              <w:rPr>
                <w:rFonts w:ascii="Arial" w:hAnsi="Arial" w:cs="Arial"/>
                <w:sz w:val="24"/>
                <w:szCs w:val="24"/>
              </w:rPr>
              <w:t xml:space="preserve"> wartoś</w:t>
            </w:r>
            <w:r w:rsidR="00232ED0" w:rsidRPr="000B0BD7">
              <w:rPr>
                <w:rFonts w:ascii="Arial" w:hAnsi="Arial" w:cs="Arial"/>
                <w:sz w:val="24"/>
                <w:szCs w:val="24"/>
              </w:rPr>
              <w:t xml:space="preserve">ć </w:t>
            </w:r>
            <w:r w:rsidR="002776E3" w:rsidRPr="000B0BD7">
              <w:rPr>
                <w:rFonts w:ascii="Arial" w:hAnsi="Arial" w:cs="Arial"/>
                <w:sz w:val="24"/>
                <w:szCs w:val="24"/>
              </w:rPr>
              <w:t>projektu</w:t>
            </w:r>
            <w:r w:rsidR="002776E3" w:rsidRPr="000B0BD7">
              <w:rPr>
                <w:rFonts w:ascii="Arial" w:hAnsi="Arial" w:cs="Arial"/>
                <w:sz w:val="24"/>
                <w:szCs w:val="24"/>
                <w:vertAlign w:val="superscript"/>
              </w:rPr>
              <w:footnoteReference w:id="9"/>
            </w:r>
            <w:r w:rsidR="002776E3" w:rsidRPr="000B0BD7">
              <w:rPr>
                <w:rFonts w:ascii="Arial" w:hAnsi="Arial" w:cs="Arial"/>
                <w:sz w:val="24"/>
                <w:szCs w:val="24"/>
                <w:vertAlign w:val="superscript"/>
              </w:rPr>
              <w:t xml:space="preserve"> </w:t>
            </w:r>
            <w:r w:rsidR="002776E3" w:rsidRPr="000B0BD7">
              <w:rPr>
                <w:rFonts w:ascii="Arial" w:hAnsi="Arial" w:cs="Arial"/>
                <w:sz w:val="24"/>
                <w:szCs w:val="24"/>
              </w:rPr>
              <w:t xml:space="preserve">biorąc pod uwagę, że nie może być ona większa niż iloczyn założonej w projekcie wartości docelowej „Liczba osób pracujących, łącznie z prowadzącymi działalność na własny rachunek, objętych wsparciem w programie” i kwoty </w:t>
            </w:r>
            <w:r w:rsidRPr="000B0BD7">
              <w:rPr>
                <w:rFonts w:ascii="Arial" w:hAnsi="Arial" w:cs="Arial"/>
                <w:sz w:val="24"/>
                <w:szCs w:val="24"/>
              </w:rPr>
              <w:t>6</w:t>
            </w:r>
            <w:r w:rsidR="002776E3" w:rsidRPr="000B0BD7">
              <w:rPr>
                <w:rFonts w:ascii="Arial" w:hAnsi="Arial" w:cs="Arial"/>
                <w:sz w:val="24"/>
                <w:szCs w:val="24"/>
              </w:rPr>
              <w:t>.000,00 zł.</w:t>
            </w:r>
          </w:p>
          <w:p w14:paraId="71C710D1" w14:textId="134BB47F" w:rsidR="002776E3" w:rsidRPr="000B0BD7" w:rsidRDefault="002776E3" w:rsidP="000B1CB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Kryterium </w:t>
            </w:r>
            <w:r w:rsidR="00232ED0" w:rsidRPr="000B0BD7">
              <w:rPr>
                <w:rFonts w:ascii="Arial" w:hAnsi="Arial" w:cs="Arial"/>
                <w:sz w:val="24"/>
                <w:szCs w:val="24"/>
              </w:rPr>
              <w:t xml:space="preserve">jest </w:t>
            </w:r>
            <w:r w:rsidRPr="000B0BD7">
              <w:rPr>
                <w:rFonts w:ascii="Arial" w:hAnsi="Arial" w:cs="Arial"/>
                <w:sz w:val="24"/>
                <w:szCs w:val="24"/>
              </w:rPr>
              <w:t xml:space="preserve">niezbędne w celu zapewnienia realizacji wskaźników założonych w ramach </w:t>
            </w:r>
            <w:r w:rsidR="000B1CB7" w:rsidRPr="000B0BD7">
              <w:rPr>
                <w:rFonts w:ascii="Arial" w:hAnsi="Arial" w:cs="Arial"/>
                <w:sz w:val="24"/>
                <w:szCs w:val="24"/>
              </w:rPr>
              <w:t>D</w:t>
            </w:r>
            <w:r w:rsidRPr="000B0BD7">
              <w:rPr>
                <w:rFonts w:ascii="Arial" w:hAnsi="Arial" w:cs="Arial"/>
                <w:sz w:val="24"/>
                <w:szCs w:val="24"/>
              </w:rPr>
              <w:t>ziałania 8.</w:t>
            </w:r>
            <w:r w:rsidR="000B1CB7" w:rsidRPr="000B0BD7">
              <w:rPr>
                <w:rFonts w:ascii="Arial" w:hAnsi="Arial" w:cs="Arial"/>
                <w:sz w:val="24"/>
                <w:szCs w:val="24"/>
              </w:rPr>
              <w:t>8</w:t>
            </w:r>
            <w:r w:rsidRPr="000B0BD7">
              <w:rPr>
                <w:rFonts w:ascii="Arial" w:hAnsi="Arial" w:cs="Arial"/>
                <w:sz w:val="24"/>
                <w:szCs w:val="24"/>
              </w:rPr>
              <w:t xml:space="preserve">. </w:t>
            </w:r>
          </w:p>
          <w:p w14:paraId="359D6C03" w14:textId="77777777" w:rsidR="003B3D47" w:rsidRPr="000B0BD7" w:rsidRDefault="004C75EE" w:rsidP="002776E3">
            <w:pPr>
              <w:spacing w:before="100" w:beforeAutospacing="1" w:after="100" w:afterAutospacing="1" w:line="276" w:lineRule="auto"/>
              <w:rPr>
                <w:rFonts w:ascii="Arial" w:hAnsi="Arial" w:cs="Arial"/>
                <w:sz w:val="24"/>
                <w:szCs w:val="24"/>
              </w:rPr>
            </w:pPr>
            <w:r w:rsidRPr="000B0BD7">
              <w:rPr>
                <w:rFonts w:ascii="Arial" w:hAnsi="Arial" w:cs="Arial"/>
                <w:sz w:val="24"/>
                <w:szCs w:val="24"/>
              </w:rPr>
              <w:t>W szczególnie uzasadnionych przypadkach</w:t>
            </w:r>
            <w:r w:rsidR="00894A9B" w:rsidRPr="000B0BD7">
              <w:rPr>
                <w:rFonts w:ascii="Arial" w:hAnsi="Arial" w:cs="Arial"/>
                <w:sz w:val="24"/>
                <w:szCs w:val="24"/>
              </w:rPr>
              <w:t xml:space="preserve">, w trakcie realizacji projektu, </w:t>
            </w:r>
            <w:r w:rsidRPr="000B0BD7">
              <w:rPr>
                <w:rFonts w:ascii="Arial" w:hAnsi="Arial" w:cs="Arial"/>
                <w:sz w:val="24"/>
                <w:szCs w:val="24"/>
              </w:rPr>
              <w:t xml:space="preserve">Instytucja Zarządzająca może </w:t>
            </w:r>
            <w:r w:rsidR="00894A9B" w:rsidRPr="000B0BD7">
              <w:rPr>
                <w:rFonts w:ascii="Arial" w:hAnsi="Arial" w:cs="Arial"/>
                <w:sz w:val="24"/>
                <w:szCs w:val="24"/>
              </w:rPr>
              <w:t xml:space="preserve"> - na wniosek beneficjenta - </w:t>
            </w:r>
            <w:r w:rsidRPr="000B0BD7">
              <w:rPr>
                <w:rFonts w:ascii="Arial" w:hAnsi="Arial" w:cs="Arial"/>
                <w:sz w:val="24"/>
                <w:szCs w:val="24"/>
              </w:rPr>
              <w:t>wyrazić zgodę na zmianę zakładanej kwoty.</w:t>
            </w:r>
          </w:p>
          <w:p w14:paraId="4F694F84" w14:textId="3EFE1CA3" w:rsidR="002776E3" w:rsidRPr="000B0BD7" w:rsidRDefault="002776E3" w:rsidP="002776E3">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1061" w:type="pct"/>
          </w:tcPr>
          <w:p w14:paraId="4FB3CB0B"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3F81455B"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161C5698" w14:textId="5D4E7E29" w:rsidR="002776E3"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2776E3" w:rsidRPr="000B0BD7" w14:paraId="37888B87" w14:textId="77777777" w:rsidTr="002A3C4B">
        <w:tc>
          <w:tcPr>
            <w:tcW w:w="301" w:type="pct"/>
          </w:tcPr>
          <w:p w14:paraId="7718D749" w14:textId="402CED78" w:rsidR="002776E3" w:rsidRPr="000B0BD7" w:rsidRDefault="00CE7BE7" w:rsidP="002776E3">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C.</w:t>
            </w:r>
            <w:del w:id="35" w:author="Dagmara Angowska" w:date="2023-05-30T09:54:00Z">
              <w:r w:rsidR="00C55601" w:rsidRPr="000B0BD7" w:rsidDel="00091940">
                <w:rPr>
                  <w:rFonts w:ascii="Arial" w:eastAsiaTheme="minorHAnsi" w:hAnsi="Arial" w:cs="Arial"/>
                  <w:b/>
                  <w:color w:val="000000"/>
                  <w:sz w:val="24"/>
                  <w:szCs w:val="24"/>
                  <w:lang w:eastAsia="en-US"/>
                </w:rPr>
                <w:delText>8</w:delText>
              </w:r>
            </w:del>
            <w:ins w:id="36" w:author="Dagmara Angowska" w:date="2023-05-30T09:54:00Z">
              <w:r w:rsidR="00091940">
                <w:rPr>
                  <w:rFonts w:ascii="Arial" w:eastAsiaTheme="minorHAnsi" w:hAnsi="Arial" w:cs="Arial"/>
                  <w:b/>
                  <w:color w:val="000000"/>
                  <w:sz w:val="24"/>
                  <w:szCs w:val="24"/>
                  <w:lang w:eastAsia="en-US"/>
                </w:rPr>
                <w:t>7</w:t>
              </w:r>
            </w:ins>
          </w:p>
        </w:tc>
        <w:tc>
          <w:tcPr>
            <w:tcW w:w="1115" w:type="pct"/>
          </w:tcPr>
          <w:p w14:paraId="0F080F3F" w14:textId="3E22636E" w:rsidR="002776E3" w:rsidRPr="000B0BD7" w:rsidRDefault="002776E3" w:rsidP="002776E3">
            <w:pPr>
              <w:pStyle w:val="Default"/>
              <w:spacing w:before="100" w:beforeAutospacing="1" w:after="100" w:afterAutospacing="1"/>
              <w:jc w:val="left"/>
              <w:rPr>
                <w:rFonts w:ascii="Arial" w:hAnsi="Arial" w:cs="Arial"/>
                <w:b/>
                <w:bCs/>
                <w:sz w:val="24"/>
                <w:szCs w:val="24"/>
              </w:rPr>
            </w:pPr>
            <w:r w:rsidRPr="000B0BD7">
              <w:rPr>
                <w:rFonts w:ascii="Arial" w:hAnsi="Arial" w:cs="Arial"/>
                <w:b/>
                <w:bCs/>
                <w:sz w:val="24"/>
                <w:szCs w:val="24"/>
              </w:rPr>
              <w:t>Projekt jest wdrażany w oparciu o program zawierający pogłębioną analizę opracowaną przez Wnioskodawcę</w:t>
            </w:r>
            <w:r w:rsidR="008256A9" w:rsidRPr="000B0BD7">
              <w:rPr>
                <w:rFonts w:ascii="Arial" w:hAnsi="Arial" w:cs="Arial"/>
                <w:b/>
                <w:bCs/>
                <w:sz w:val="24"/>
                <w:szCs w:val="24"/>
              </w:rPr>
              <w:t>/</w:t>
            </w:r>
            <w:r w:rsidR="002A3C4B" w:rsidRPr="000B0BD7">
              <w:rPr>
                <w:rFonts w:ascii="Arial" w:hAnsi="Arial" w:cs="Arial"/>
                <w:b/>
                <w:bCs/>
                <w:sz w:val="24"/>
                <w:szCs w:val="24"/>
              </w:rPr>
              <w:t xml:space="preserve"> </w:t>
            </w:r>
            <w:r w:rsidR="008256A9" w:rsidRPr="000B0BD7">
              <w:rPr>
                <w:rFonts w:ascii="Arial" w:hAnsi="Arial" w:cs="Arial"/>
                <w:b/>
                <w:bCs/>
                <w:sz w:val="24"/>
                <w:szCs w:val="24"/>
              </w:rPr>
              <w:t>Partnera (jeżeli dotyczy)</w:t>
            </w:r>
            <w:r w:rsidRPr="000B0BD7">
              <w:rPr>
                <w:rFonts w:ascii="Arial" w:hAnsi="Arial" w:cs="Arial"/>
                <w:b/>
                <w:bCs/>
                <w:sz w:val="24"/>
                <w:szCs w:val="24"/>
              </w:rPr>
              <w:t xml:space="preserve"> </w:t>
            </w:r>
            <w:r w:rsidRPr="000B0BD7">
              <w:rPr>
                <w:rFonts w:ascii="Arial" w:hAnsi="Arial" w:cs="Arial"/>
                <w:b/>
                <w:bCs/>
                <w:sz w:val="24"/>
                <w:szCs w:val="24"/>
              </w:rPr>
              <w:lastRenderedPageBreak/>
              <w:t>w zakresie występowania niekorzystnych czynników zdrowotnych w miejscu pracy</w:t>
            </w:r>
          </w:p>
        </w:tc>
        <w:tc>
          <w:tcPr>
            <w:tcW w:w="2523" w:type="pct"/>
            <w:vAlign w:val="center"/>
          </w:tcPr>
          <w:p w14:paraId="6B560FBA" w14:textId="29A24030" w:rsidR="002776E3" w:rsidRPr="000B0BD7" w:rsidRDefault="008256A9"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W kryterium sprawdzimy,</w:t>
            </w:r>
            <w:r w:rsidR="002776E3" w:rsidRPr="000B0BD7">
              <w:rPr>
                <w:rFonts w:ascii="Arial" w:hAnsi="Arial" w:cs="Arial"/>
                <w:sz w:val="24"/>
                <w:szCs w:val="24"/>
              </w:rPr>
              <w:t xml:space="preserve"> czy projekt jest wdrażany w oparciu </w:t>
            </w:r>
            <w:r w:rsidRPr="000B0BD7">
              <w:rPr>
                <w:rFonts w:ascii="Arial" w:hAnsi="Arial" w:cs="Arial"/>
                <w:sz w:val="24"/>
                <w:szCs w:val="24"/>
              </w:rPr>
              <w:t>o</w:t>
            </w:r>
            <w:r w:rsidR="002776E3" w:rsidRPr="000B0BD7">
              <w:rPr>
                <w:rFonts w:ascii="Arial" w:hAnsi="Arial" w:cs="Arial"/>
                <w:sz w:val="24"/>
                <w:szCs w:val="24"/>
              </w:rPr>
              <w:t xml:space="preserve"> pogłębioną analizę opracowaną przez Wnioskodawcę</w:t>
            </w:r>
            <w:r w:rsidRPr="000B0BD7">
              <w:rPr>
                <w:rFonts w:ascii="Arial" w:hAnsi="Arial" w:cs="Arial"/>
                <w:sz w:val="24"/>
                <w:szCs w:val="24"/>
              </w:rPr>
              <w:t>/partnera (jeżeli dotyczy)</w:t>
            </w:r>
            <w:r w:rsidR="002776E3" w:rsidRPr="000B0BD7">
              <w:rPr>
                <w:rFonts w:ascii="Arial" w:hAnsi="Arial" w:cs="Arial"/>
                <w:sz w:val="24"/>
                <w:szCs w:val="24"/>
              </w:rPr>
              <w:t xml:space="preserve"> w zakresie występowania niekorzystnych czynników zdrowotnych w miejscu pracy.</w:t>
            </w:r>
          </w:p>
          <w:p w14:paraId="5FA6455C" w14:textId="081DDD96" w:rsidR="002776E3" w:rsidRPr="000B0BD7" w:rsidRDefault="002776E3"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Wnioskodawca jest zobowiązany do zawarcia we wniosku o dofinansowanie projektu głównych wniosków z analizy, która będzie dostępna w biurze </w:t>
            </w:r>
            <w:r w:rsidR="00CE7BE7" w:rsidRPr="000B0BD7">
              <w:rPr>
                <w:rFonts w:ascii="Arial" w:hAnsi="Arial" w:cs="Arial"/>
                <w:sz w:val="24"/>
                <w:szCs w:val="24"/>
              </w:rPr>
              <w:t>w</w:t>
            </w:r>
            <w:r w:rsidRPr="000B0BD7">
              <w:rPr>
                <w:rFonts w:ascii="Arial" w:hAnsi="Arial" w:cs="Arial"/>
                <w:sz w:val="24"/>
                <w:szCs w:val="24"/>
              </w:rPr>
              <w:t xml:space="preserve">nioskodawcy. Kryterium obliguje </w:t>
            </w:r>
            <w:r w:rsidR="00CE7BE7" w:rsidRPr="000B0BD7">
              <w:rPr>
                <w:rFonts w:ascii="Arial" w:hAnsi="Arial" w:cs="Arial"/>
                <w:sz w:val="24"/>
                <w:szCs w:val="24"/>
              </w:rPr>
              <w:t>w</w:t>
            </w:r>
            <w:r w:rsidRPr="000B0BD7">
              <w:rPr>
                <w:rFonts w:ascii="Arial" w:hAnsi="Arial" w:cs="Arial"/>
                <w:sz w:val="24"/>
                <w:szCs w:val="24"/>
              </w:rPr>
              <w:t>nioskodawcę do wykonania pogłębionej analizy występowania czynników ryzyka w miejscu pracy oraz opracowania i wdrożenia rozwiązań  przyczyniających się do eliminowania zidentyfikowanych zagrożeń dla zdrowia. Analiza musi dotyczyć danego zakładu pracy a działania projektowe stanowić odpowiedź na zdiagnozowane potrzeby konkretnego pracodawcy i jego pracowników.</w:t>
            </w:r>
          </w:p>
          <w:p w14:paraId="433DA3F3" w14:textId="3F05ADE8" w:rsidR="002776E3" w:rsidRPr="000B0BD7" w:rsidRDefault="002776E3"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1061" w:type="pct"/>
          </w:tcPr>
          <w:p w14:paraId="274ADD63"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7E1BE76B"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EC786BB" w14:textId="0F89E684" w:rsidR="002776E3"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lastRenderedPageBreak/>
              <w:t>Dopuszcza się możliwość skierowania kryterium do negocjacji w zakresie wskazanym w Regulaminie wyboru projektów.</w:t>
            </w:r>
          </w:p>
        </w:tc>
      </w:tr>
      <w:tr w:rsidR="00DB66E3" w:rsidRPr="000B0BD7" w14:paraId="5E045169" w14:textId="77777777" w:rsidTr="00CE7BE7">
        <w:tc>
          <w:tcPr>
            <w:tcW w:w="301" w:type="pct"/>
          </w:tcPr>
          <w:p w14:paraId="5D482A42" w14:textId="774C95A7" w:rsidR="00DB66E3" w:rsidRPr="000B0BD7" w:rsidRDefault="00DB66E3" w:rsidP="00D85B37">
            <w:pPr>
              <w:pStyle w:val="Default"/>
              <w:spacing w:before="100" w:beforeAutospacing="1" w:after="100" w:afterAutospacing="1"/>
              <w:jc w:val="left"/>
              <w:rPr>
                <w:rFonts w:ascii="Arial" w:eastAsiaTheme="minorHAnsi" w:hAnsi="Arial" w:cs="Arial"/>
                <w:b/>
                <w:color w:val="000000"/>
                <w:sz w:val="24"/>
                <w:szCs w:val="24"/>
                <w:lang w:eastAsia="en-US"/>
              </w:rPr>
            </w:pPr>
            <w:bookmarkStart w:id="37" w:name="_Hlk129342315"/>
            <w:r w:rsidRPr="000B0BD7">
              <w:rPr>
                <w:rFonts w:ascii="Arial" w:eastAsiaTheme="minorHAnsi" w:hAnsi="Arial" w:cs="Arial"/>
                <w:b/>
                <w:color w:val="000000"/>
                <w:sz w:val="24"/>
                <w:szCs w:val="24"/>
                <w:lang w:eastAsia="en-US"/>
              </w:rPr>
              <w:lastRenderedPageBreak/>
              <w:t>C.</w:t>
            </w:r>
            <w:del w:id="38" w:author="Dagmara Angowska" w:date="2023-05-30T09:54:00Z">
              <w:r w:rsidR="00C55601" w:rsidRPr="000B0BD7" w:rsidDel="00091940">
                <w:rPr>
                  <w:rFonts w:ascii="Arial" w:eastAsiaTheme="minorHAnsi" w:hAnsi="Arial" w:cs="Arial"/>
                  <w:b/>
                  <w:color w:val="000000"/>
                  <w:sz w:val="24"/>
                  <w:szCs w:val="24"/>
                  <w:lang w:eastAsia="en-US"/>
                </w:rPr>
                <w:delText>9</w:delText>
              </w:r>
            </w:del>
            <w:ins w:id="39" w:author="Dagmara Angowska" w:date="2023-05-30T09:54:00Z">
              <w:r w:rsidR="00091940">
                <w:rPr>
                  <w:rFonts w:ascii="Arial" w:eastAsiaTheme="minorHAnsi" w:hAnsi="Arial" w:cs="Arial"/>
                  <w:b/>
                  <w:color w:val="000000"/>
                  <w:sz w:val="24"/>
                  <w:szCs w:val="24"/>
                  <w:lang w:eastAsia="en-US"/>
                </w:rPr>
                <w:t>8</w:t>
              </w:r>
            </w:ins>
          </w:p>
        </w:tc>
        <w:tc>
          <w:tcPr>
            <w:tcW w:w="1115" w:type="pct"/>
          </w:tcPr>
          <w:p w14:paraId="5108A1F0" w14:textId="109033E7" w:rsidR="00DB66E3" w:rsidRPr="000B0BD7" w:rsidRDefault="00DB66E3" w:rsidP="00D85B37">
            <w:pPr>
              <w:pStyle w:val="Default"/>
              <w:spacing w:before="100" w:beforeAutospacing="1" w:after="100" w:afterAutospacing="1"/>
              <w:jc w:val="left"/>
              <w:rPr>
                <w:rFonts w:ascii="Arial" w:hAnsi="Arial" w:cs="Arial"/>
                <w:sz w:val="24"/>
                <w:szCs w:val="24"/>
              </w:rPr>
            </w:pPr>
            <w:r w:rsidRPr="000B0BD7">
              <w:rPr>
                <w:rFonts w:ascii="Arial" w:hAnsi="Arial" w:cs="Arial"/>
                <w:b/>
                <w:bCs/>
                <w:sz w:val="24"/>
                <w:szCs w:val="24"/>
              </w:rPr>
              <w:t xml:space="preserve">Projekt zakłada realizację </w:t>
            </w:r>
            <w:r w:rsidR="00527A43" w:rsidRPr="000B0BD7">
              <w:rPr>
                <w:rFonts w:ascii="Arial" w:hAnsi="Arial" w:cs="Arial"/>
                <w:b/>
                <w:bCs/>
                <w:sz w:val="24"/>
                <w:szCs w:val="24"/>
              </w:rPr>
              <w:t xml:space="preserve">wsparcia prowadzącego </w:t>
            </w:r>
            <w:r w:rsidRPr="000B0BD7">
              <w:rPr>
                <w:rFonts w:ascii="Arial" w:hAnsi="Arial" w:cs="Arial"/>
                <w:b/>
                <w:bCs/>
                <w:sz w:val="24"/>
                <w:szCs w:val="24"/>
              </w:rPr>
              <w:t>do nabycia kompetencji lub uzyskania kwalifikacji</w:t>
            </w:r>
            <w:r w:rsidR="006A222D" w:rsidRPr="000B0BD7">
              <w:rPr>
                <w:rFonts w:ascii="Arial" w:hAnsi="Arial" w:cs="Arial"/>
                <w:b/>
                <w:bCs/>
                <w:sz w:val="24"/>
                <w:szCs w:val="24"/>
              </w:rPr>
              <w:t xml:space="preserve"> (jeżeli dotyczy)</w:t>
            </w:r>
          </w:p>
        </w:tc>
        <w:tc>
          <w:tcPr>
            <w:tcW w:w="2523" w:type="pct"/>
          </w:tcPr>
          <w:p w14:paraId="52B89529" w14:textId="4C029CF5" w:rsidR="00DB66E3" w:rsidRPr="000B0BD7" w:rsidRDefault="000A1B6B" w:rsidP="00850A0C">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Jeżeli projekt zakłada realizację </w:t>
            </w:r>
            <w:r w:rsidR="00527A43" w:rsidRPr="000B0BD7">
              <w:rPr>
                <w:rFonts w:ascii="Arial" w:hAnsi="Arial" w:cs="Arial"/>
                <w:sz w:val="24"/>
                <w:szCs w:val="24"/>
              </w:rPr>
              <w:t>wsparcia prowadzącego</w:t>
            </w:r>
            <w:r w:rsidR="00A50063" w:rsidRPr="000B0BD7">
              <w:rPr>
                <w:rFonts w:ascii="Arial" w:hAnsi="Arial" w:cs="Arial"/>
                <w:sz w:val="24"/>
                <w:szCs w:val="24"/>
              </w:rPr>
              <w:t xml:space="preserve"> </w:t>
            </w:r>
            <w:r w:rsidRPr="000B0BD7">
              <w:rPr>
                <w:rFonts w:ascii="Arial" w:hAnsi="Arial" w:cs="Arial"/>
                <w:sz w:val="24"/>
                <w:szCs w:val="24"/>
              </w:rPr>
              <w:t>do nabycia kompetencji lub uzyskania kwalifikacji w kryterium sprawdzimy, czy we wniosku o dofinansowanie projektu zaplanowano realizację tego wsparcia zgodnie z załącznikiem nr 2 do Wytycznych dotyczących monitorowania postępu rzeczowego realizacji programów na lata 2021-2027.</w:t>
            </w:r>
          </w:p>
          <w:p w14:paraId="5E9C0DB7" w14:textId="77777777" w:rsidR="006472E6" w:rsidRPr="000B0BD7" w:rsidRDefault="00B367DA" w:rsidP="00D85B37">
            <w:pPr>
              <w:pStyle w:val="Default"/>
              <w:spacing w:before="100" w:beforeAutospacing="1" w:after="100" w:afterAutospacing="1"/>
              <w:jc w:val="left"/>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5339628E" w14:textId="3D897D63" w:rsidR="00DB66E3" w:rsidRPr="000B0BD7" w:rsidRDefault="00DB66E3" w:rsidP="00D85B37">
            <w:pPr>
              <w:pStyle w:val="Default"/>
              <w:spacing w:before="100" w:beforeAutospacing="1" w:after="100" w:afterAutospacing="1"/>
              <w:jc w:val="left"/>
              <w:rPr>
                <w:rFonts w:ascii="Arial" w:hAnsi="Arial" w:cs="Arial"/>
                <w:sz w:val="24"/>
                <w:szCs w:val="24"/>
              </w:rPr>
            </w:pPr>
            <w:r w:rsidRPr="000B0BD7">
              <w:rPr>
                <w:rFonts w:ascii="Arial" w:hAnsi="Arial" w:cs="Arial"/>
                <w:sz w:val="24"/>
                <w:szCs w:val="24"/>
              </w:rPr>
              <w:t xml:space="preserve">Kryterium jest weryfikowane w oparciu o wniosek o dofinansowanie projektu. </w:t>
            </w:r>
          </w:p>
        </w:tc>
        <w:tc>
          <w:tcPr>
            <w:tcW w:w="1061" w:type="pct"/>
          </w:tcPr>
          <w:p w14:paraId="3A654417" w14:textId="03BD39D5" w:rsidR="00DB66E3" w:rsidRPr="000B0BD7" w:rsidRDefault="00DB66E3"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00C36378" w:rsidRPr="000B0BD7">
              <w:rPr>
                <w:rFonts w:ascii="Arial" w:hAnsi="Arial" w:cs="Arial"/>
                <w:color w:val="000000"/>
                <w:sz w:val="24"/>
                <w:szCs w:val="24"/>
              </w:rPr>
              <w:t>/nie dotyczy</w:t>
            </w:r>
          </w:p>
          <w:p w14:paraId="59F1FF85" w14:textId="77777777" w:rsidR="00DB66E3" w:rsidRPr="000B0BD7" w:rsidRDefault="00DB66E3"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5B86D0C7" w14:textId="33E47100" w:rsidR="00DB66E3" w:rsidRPr="000B0BD7" w:rsidRDefault="00DB66E3"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C045AA" w:rsidRPr="000B0BD7" w14:paraId="3B0DE28D" w14:textId="77777777" w:rsidTr="00CE7BE7">
        <w:tc>
          <w:tcPr>
            <w:tcW w:w="301" w:type="pct"/>
          </w:tcPr>
          <w:p w14:paraId="643D2BE5" w14:textId="66C4A237" w:rsidR="00C045AA" w:rsidRPr="000B0BD7" w:rsidRDefault="00C045AA" w:rsidP="00D85B37">
            <w:pPr>
              <w:pStyle w:val="Default"/>
              <w:spacing w:before="100" w:beforeAutospacing="1" w:after="100" w:afterAutospacing="1"/>
              <w:jc w:val="left"/>
              <w:rPr>
                <w:rFonts w:ascii="Arial" w:hAnsi="Arial" w:cs="Arial"/>
                <w:b/>
                <w:bCs/>
                <w:sz w:val="24"/>
                <w:szCs w:val="24"/>
              </w:rPr>
            </w:pPr>
            <w:bookmarkStart w:id="40" w:name="_Hlk125537276"/>
            <w:bookmarkEnd w:id="37"/>
            <w:r w:rsidRPr="000B0BD7">
              <w:rPr>
                <w:rFonts w:ascii="Arial" w:hAnsi="Arial" w:cs="Arial"/>
                <w:b/>
                <w:bCs/>
                <w:sz w:val="24"/>
                <w:szCs w:val="24"/>
              </w:rPr>
              <w:lastRenderedPageBreak/>
              <w:t>C.</w:t>
            </w:r>
            <w:del w:id="41" w:author="Dagmara Angowska" w:date="2023-05-30T09:54:00Z">
              <w:r w:rsidR="00C55601" w:rsidRPr="000B0BD7" w:rsidDel="00091940">
                <w:rPr>
                  <w:rFonts w:ascii="Arial" w:hAnsi="Arial" w:cs="Arial"/>
                  <w:b/>
                  <w:bCs/>
                  <w:sz w:val="24"/>
                  <w:szCs w:val="24"/>
                </w:rPr>
                <w:delText>10</w:delText>
              </w:r>
            </w:del>
            <w:ins w:id="42" w:author="Dagmara Angowska" w:date="2023-05-30T09:54:00Z">
              <w:r w:rsidR="00091940">
                <w:rPr>
                  <w:rFonts w:ascii="Arial" w:hAnsi="Arial" w:cs="Arial"/>
                  <w:b/>
                  <w:bCs/>
                  <w:sz w:val="24"/>
                  <w:szCs w:val="24"/>
                </w:rPr>
                <w:t>9</w:t>
              </w:r>
            </w:ins>
          </w:p>
        </w:tc>
        <w:tc>
          <w:tcPr>
            <w:tcW w:w="1115" w:type="pct"/>
          </w:tcPr>
          <w:p w14:paraId="19C9DD84" w14:textId="18D1E9E9" w:rsidR="00C045AA" w:rsidRPr="000B0BD7" w:rsidRDefault="00C045AA"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Zakres merytoryczny projektu</w:t>
            </w:r>
          </w:p>
        </w:tc>
        <w:tc>
          <w:tcPr>
            <w:tcW w:w="2523" w:type="pct"/>
          </w:tcPr>
          <w:p w14:paraId="60CBEDC5" w14:textId="0E0E89B8" w:rsidR="009621FC" w:rsidRPr="000B0BD7" w:rsidRDefault="006472E6" w:rsidP="00D952CF">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w:t>
            </w:r>
            <w:r w:rsidR="008D09CA" w:rsidRPr="000B0BD7">
              <w:rPr>
                <w:rFonts w:ascii="Arial" w:hAnsi="Arial" w:cs="Arial"/>
                <w:sz w:val="24"/>
                <w:szCs w:val="24"/>
              </w:rPr>
              <w:t>,</w:t>
            </w:r>
            <w:r w:rsidRPr="000B0BD7">
              <w:rPr>
                <w:rFonts w:ascii="Arial" w:hAnsi="Arial" w:cs="Arial"/>
                <w:sz w:val="24"/>
                <w:szCs w:val="24"/>
              </w:rPr>
              <w:t xml:space="preserve"> czy </w:t>
            </w:r>
            <w:r w:rsidR="008256A9" w:rsidRPr="000B0BD7">
              <w:rPr>
                <w:rFonts w:ascii="Arial" w:hAnsi="Arial" w:cs="Arial"/>
                <w:sz w:val="24"/>
                <w:szCs w:val="24"/>
              </w:rPr>
              <w:t xml:space="preserve">projekt  </w:t>
            </w:r>
            <w:r w:rsidR="00D952CF" w:rsidRPr="000B0BD7">
              <w:rPr>
                <w:rFonts w:ascii="Arial" w:hAnsi="Arial" w:cs="Arial"/>
                <w:sz w:val="24"/>
                <w:szCs w:val="24"/>
              </w:rPr>
              <w:t>obejmuje</w:t>
            </w:r>
            <w:r w:rsidR="008256A9" w:rsidRPr="000B0BD7">
              <w:rPr>
                <w:rFonts w:ascii="Arial" w:hAnsi="Arial" w:cs="Arial"/>
                <w:sz w:val="24"/>
                <w:szCs w:val="24"/>
              </w:rPr>
              <w:t xml:space="preserve"> wsparci</w:t>
            </w:r>
            <w:r w:rsidR="00D952CF" w:rsidRPr="000B0BD7">
              <w:rPr>
                <w:rFonts w:ascii="Arial" w:hAnsi="Arial" w:cs="Arial"/>
                <w:sz w:val="24"/>
                <w:szCs w:val="24"/>
              </w:rPr>
              <w:t>e</w:t>
            </w:r>
            <w:r w:rsidR="008256A9" w:rsidRPr="000B0BD7">
              <w:rPr>
                <w:rFonts w:ascii="Arial" w:hAnsi="Arial" w:cs="Arial"/>
                <w:sz w:val="24"/>
                <w:szCs w:val="24"/>
              </w:rPr>
              <w:t xml:space="preserve"> w zakresie wdrożenia </w:t>
            </w:r>
            <w:r w:rsidR="009621FC" w:rsidRPr="000B0BD7">
              <w:rPr>
                <w:rFonts w:ascii="Arial" w:hAnsi="Arial" w:cs="Arial"/>
                <w:sz w:val="24"/>
                <w:szCs w:val="24"/>
              </w:rPr>
              <w:t xml:space="preserve">kompleksowych </w:t>
            </w:r>
            <w:r w:rsidR="008256A9" w:rsidRPr="000B0BD7">
              <w:rPr>
                <w:rFonts w:ascii="Arial" w:hAnsi="Arial" w:cs="Arial"/>
                <w:sz w:val="24"/>
                <w:szCs w:val="24"/>
              </w:rPr>
              <w:t>rozwiązań organizacyjnych przyczyniających się do eliminowania zidentyfikowanych czynników wpływających negatywnie na zdrowie pracowników.</w:t>
            </w:r>
            <w:r w:rsidR="00894127" w:rsidRPr="000B0BD7">
              <w:rPr>
                <w:rFonts w:ascii="Arial" w:hAnsi="Arial" w:cs="Arial"/>
                <w:sz w:val="24"/>
                <w:szCs w:val="24"/>
              </w:rPr>
              <w:t xml:space="preserve"> </w:t>
            </w:r>
          </w:p>
          <w:p w14:paraId="709A7A1D" w14:textId="787CA4D1" w:rsidR="009621FC" w:rsidRPr="000B0BD7" w:rsidRDefault="00894127" w:rsidP="00262964">
            <w:pPr>
              <w:spacing w:before="100" w:beforeAutospacing="1" w:after="100" w:afterAutospacing="1" w:line="276" w:lineRule="auto"/>
              <w:rPr>
                <w:rFonts w:ascii="Arial" w:hAnsi="Arial" w:cs="Arial"/>
                <w:sz w:val="24"/>
                <w:szCs w:val="24"/>
              </w:rPr>
            </w:pPr>
            <w:r w:rsidRPr="000B0BD7">
              <w:rPr>
                <w:rFonts w:ascii="Arial" w:hAnsi="Arial" w:cs="Arial"/>
                <w:sz w:val="24"/>
                <w:szCs w:val="24"/>
              </w:rPr>
              <w:t>Istotne jest zaplanowanie kompleksowego wsparcia pracodawców i ich pracowników, aby zapobiec projektom tylko informacyjnym nie wnoszącym trwałych efektów z zakładzie pracy</w:t>
            </w:r>
            <w:r w:rsidR="009621FC" w:rsidRPr="000B0BD7">
              <w:rPr>
                <w:rFonts w:ascii="Arial" w:hAnsi="Arial" w:cs="Arial"/>
                <w:sz w:val="24"/>
                <w:szCs w:val="24"/>
              </w:rPr>
              <w:t>. Oznacza to brak możliwości realizacji projektu obejmującego tylko działania promujące zdrowe i dobrze przystosowane środowisko pracy (typ 1c).</w:t>
            </w:r>
          </w:p>
          <w:p w14:paraId="62E00D21" w14:textId="75530D51" w:rsidR="008256A9" w:rsidRPr="000B0BD7" w:rsidRDefault="008256A9" w:rsidP="00262964">
            <w:pPr>
              <w:spacing w:before="100" w:beforeAutospacing="1" w:after="100" w:afterAutospacing="1" w:line="276" w:lineRule="auto"/>
              <w:rPr>
                <w:rFonts w:ascii="Arial" w:hAnsi="Arial" w:cs="Arial"/>
                <w:sz w:val="24"/>
                <w:szCs w:val="24"/>
              </w:rPr>
            </w:pPr>
            <w:r w:rsidRPr="000B0BD7">
              <w:rPr>
                <w:rFonts w:ascii="Arial" w:hAnsi="Arial" w:cs="Arial"/>
                <w:sz w:val="24"/>
                <w:szCs w:val="24"/>
              </w:rPr>
              <w:t>Wnioskodawca jest zobowiązany do opisu ww. działań we wniosku o dofinansowanie projektu.</w:t>
            </w:r>
          </w:p>
          <w:p w14:paraId="7043C4F3" w14:textId="6F96E849" w:rsidR="00277245" w:rsidRPr="000B0BD7" w:rsidRDefault="00277245" w:rsidP="00262964">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27B69152" w14:textId="718B043F" w:rsidR="00277245" w:rsidRPr="000B0BD7" w:rsidRDefault="00277245"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21F1B881" w14:textId="77777777" w:rsidR="00277245" w:rsidRPr="000B0BD7" w:rsidRDefault="00277245"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72E7A0BA" w14:textId="513FEBCD" w:rsidR="00C045AA" w:rsidRPr="000B0BD7" w:rsidRDefault="00277245"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 w zakresie wskazanym w Regulaminie wyboru projektów.</w:t>
            </w:r>
          </w:p>
        </w:tc>
      </w:tr>
      <w:bookmarkEnd w:id="40"/>
      <w:tr w:rsidR="0072328C" w:rsidRPr="000B0BD7" w14:paraId="74E1ED8C" w14:textId="77777777" w:rsidTr="00CE7BE7">
        <w:tc>
          <w:tcPr>
            <w:tcW w:w="301" w:type="pct"/>
          </w:tcPr>
          <w:p w14:paraId="29E7FF0A" w14:textId="746F8D31" w:rsidR="0072328C" w:rsidRPr="000B0BD7" w:rsidRDefault="0072328C"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C.</w:t>
            </w:r>
            <w:del w:id="43" w:author="Dagmara Angowska" w:date="2023-05-30T09:54:00Z">
              <w:r w:rsidR="00CE7BE7" w:rsidRPr="000B0BD7" w:rsidDel="00091940">
                <w:rPr>
                  <w:rFonts w:ascii="Arial" w:eastAsiaTheme="minorHAnsi" w:hAnsi="Arial" w:cs="Arial"/>
                  <w:b/>
                  <w:color w:val="000000"/>
                  <w:sz w:val="24"/>
                  <w:szCs w:val="24"/>
                  <w:lang w:eastAsia="en-US"/>
                </w:rPr>
                <w:delText>1</w:delText>
              </w:r>
              <w:r w:rsidR="00C55601" w:rsidRPr="000B0BD7" w:rsidDel="00091940">
                <w:rPr>
                  <w:rFonts w:ascii="Arial" w:eastAsiaTheme="minorHAnsi" w:hAnsi="Arial" w:cs="Arial"/>
                  <w:b/>
                  <w:color w:val="000000"/>
                  <w:sz w:val="24"/>
                  <w:szCs w:val="24"/>
                  <w:lang w:eastAsia="en-US"/>
                </w:rPr>
                <w:delText>1</w:delText>
              </w:r>
            </w:del>
            <w:ins w:id="44" w:author="Dagmara Angowska" w:date="2023-05-30T09:54:00Z">
              <w:r w:rsidR="00091940" w:rsidRPr="000B0BD7">
                <w:rPr>
                  <w:rFonts w:ascii="Arial" w:eastAsiaTheme="minorHAnsi" w:hAnsi="Arial" w:cs="Arial"/>
                  <w:b/>
                  <w:color w:val="000000"/>
                  <w:sz w:val="24"/>
                  <w:szCs w:val="24"/>
                  <w:lang w:eastAsia="en-US"/>
                </w:rPr>
                <w:t>1</w:t>
              </w:r>
              <w:r w:rsidR="00091940">
                <w:rPr>
                  <w:rFonts w:ascii="Arial" w:eastAsiaTheme="minorHAnsi" w:hAnsi="Arial" w:cs="Arial"/>
                  <w:b/>
                  <w:color w:val="000000"/>
                  <w:sz w:val="24"/>
                  <w:szCs w:val="24"/>
                  <w:lang w:eastAsia="en-US"/>
                </w:rPr>
                <w:t>0</w:t>
              </w:r>
            </w:ins>
          </w:p>
        </w:tc>
        <w:tc>
          <w:tcPr>
            <w:tcW w:w="1115" w:type="pct"/>
          </w:tcPr>
          <w:p w14:paraId="6DF35EA9" w14:textId="69D85D24" w:rsidR="0072328C" w:rsidRPr="000B0BD7" w:rsidRDefault="0072328C"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Projekt jest zgodny z zapisami Szczegółowego Opisu Priorytetów</w:t>
            </w:r>
          </w:p>
        </w:tc>
        <w:tc>
          <w:tcPr>
            <w:tcW w:w="2523" w:type="pct"/>
          </w:tcPr>
          <w:p w14:paraId="44553A02" w14:textId="150DAD06" w:rsidR="0072328C" w:rsidRPr="000B0BD7" w:rsidRDefault="0072328C"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czy projekt jest zgodny z zapisami Szczegółowego Opisu Priorytetów </w:t>
            </w:r>
            <w:r w:rsidR="000E6F42" w:rsidRPr="000B0BD7">
              <w:rPr>
                <w:rFonts w:ascii="Arial" w:hAnsi="Arial" w:cs="Arial"/>
                <w:sz w:val="24"/>
                <w:szCs w:val="24"/>
              </w:rPr>
              <w:t xml:space="preserve">dla Działania 8.8 </w:t>
            </w:r>
            <w:r w:rsidRPr="000B0BD7">
              <w:rPr>
                <w:rFonts w:ascii="Arial" w:hAnsi="Arial" w:cs="Arial"/>
                <w:sz w:val="24"/>
                <w:szCs w:val="24"/>
              </w:rPr>
              <w:t xml:space="preserve">w wersji aktualnej na dzień rozpoczęcia </w:t>
            </w:r>
            <w:r w:rsidR="006A222D" w:rsidRPr="000B0BD7">
              <w:rPr>
                <w:rFonts w:ascii="Arial" w:hAnsi="Arial" w:cs="Arial"/>
                <w:sz w:val="24"/>
                <w:szCs w:val="24"/>
              </w:rPr>
              <w:t>naboru</w:t>
            </w:r>
            <w:r w:rsidRPr="000B0BD7">
              <w:rPr>
                <w:rFonts w:ascii="Arial" w:hAnsi="Arial" w:cs="Arial"/>
                <w:sz w:val="24"/>
                <w:szCs w:val="24"/>
              </w:rPr>
              <w:t>:</w:t>
            </w:r>
          </w:p>
          <w:p w14:paraId="47AC32A7" w14:textId="77777777" w:rsidR="009B6187" w:rsidRDefault="0072328C" w:rsidP="009B618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„Opis działań” oraz zasad realizacji wsparcia</w:t>
            </w:r>
            <w:r w:rsidR="006472E6" w:rsidRPr="000B0BD7">
              <w:rPr>
                <w:rFonts w:ascii="Arial" w:hAnsi="Arial" w:cs="Arial"/>
                <w:sz w:val="24"/>
                <w:szCs w:val="24"/>
              </w:rPr>
              <w:t xml:space="preserve"> </w:t>
            </w:r>
            <w:r w:rsidR="000E6F42" w:rsidRPr="000B0BD7">
              <w:rPr>
                <w:rFonts w:ascii="Arial" w:hAnsi="Arial" w:cs="Arial"/>
                <w:sz w:val="24"/>
                <w:szCs w:val="24"/>
              </w:rPr>
              <w:t>(z wyłączeniem pkt 1, 2, 4, 7)</w:t>
            </w:r>
            <w:r w:rsidR="008633C1" w:rsidRPr="000B0BD7">
              <w:rPr>
                <w:rFonts w:ascii="Arial" w:hAnsi="Arial" w:cs="Arial"/>
                <w:sz w:val="24"/>
                <w:szCs w:val="24"/>
              </w:rPr>
              <w:t>;</w:t>
            </w:r>
          </w:p>
          <w:p w14:paraId="34F4F27E" w14:textId="77777777" w:rsidR="009B6187" w:rsidRDefault="0072328C" w:rsidP="009B618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9B6187">
              <w:rPr>
                <w:rFonts w:ascii="Arial" w:hAnsi="Arial" w:cs="Arial"/>
                <w:sz w:val="24"/>
                <w:szCs w:val="24"/>
              </w:rPr>
              <w:t>w zakresie informacji wskazanych w polu „Dopuszczalny cross-</w:t>
            </w:r>
            <w:proofErr w:type="spellStart"/>
            <w:r w:rsidRPr="009B6187">
              <w:rPr>
                <w:rFonts w:ascii="Arial" w:hAnsi="Arial" w:cs="Arial"/>
                <w:sz w:val="24"/>
                <w:szCs w:val="24"/>
              </w:rPr>
              <w:t>financing</w:t>
            </w:r>
            <w:proofErr w:type="spellEnd"/>
            <w:r w:rsidRPr="009B6187">
              <w:rPr>
                <w:rFonts w:ascii="Arial" w:hAnsi="Arial" w:cs="Arial"/>
                <w:sz w:val="24"/>
                <w:szCs w:val="24"/>
              </w:rPr>
              <w:t xml:space="preserve"> </w:t>
            </w:r>
            <w:r w:rsidR="006A4858" w:rsidRPr="009B6187">
              <w:rPr>
                <w:rFonts w:ascii="Arial" w:hAnsi="Arial" w:cs="Arial"/>
                <w:sz w:val="24"/>
                <w:szCs w:val="24"/>
              </w:rPr>
              <w:t>(</w:t>
            </w:r>
            <w:r w:rsidRPr="009B6187">
              <w:rPr>
                <w:rFonts w:ascii="Arial" w:hAnsi="Arial" w:cs="Arial"/>
                <w:sz w:val="24"/>
                <w:szCs w:val="24"/>
              </w:rPr>
              <w:t>%</w:t>
            </w:r>
            <w:r w:rsidR="006A4858" w:rsidRPr="009B6187">
              <w:rPr>
                <w:rFonts w:ascii="Arial" w:hAnsi="Arial" w:cs="Arial"/>
                <w:sz w:val="24"/>
                <w:szCs w:val="24"/>
              </w:rPr>
              <w:t>)</w:t>
            </w:r>
            <w:r w:rsidRPr="009B6187">
              <w:rPr>
                <w:rFonts w:ascii="Arial" w:hAnsi="Arial" w:cs="Arial"/>
                <w:sz w:val="24"/>
                <w:szCs w:val="24"/>
              </w:rPr>
              <w:t>”;</w:t>
            </w:r>
          </w:p>
          <w:p w14:paraId="67BC5E80" w14:textId="48B375BA" w:rsidR="0072328C" w:rsidRPr="009B6187" w:rsidRDefault="0072328C" w:rsidP="009B618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9B6187">
              <w:rPr>
                <w:rFonts w:ascii="Arial" w:hAnsi="Arial" w:cs="Arial"/>
                <w:sz w:val="24"/>
                <w:szCs w:val="24"/>
              </w:rPr>
              <w:t xml:space="preserve">w zakresie informacji wskazanych w polu </w:t>
            </w:r>
            <w:r w:rsidR="00364C3A" w:rsidRPr="009B6187">
              <w:rPr>
                <w:rFonts w:ascii="Arial" w:hAnsi="Arial" w:cs="Arial"/>
                <w:sz w:val="24"/>
                <w:szCs w:val="24"/>
              </w:rPr>
              <w:t>„</w:t>
            </w:r>
            <w:r w:rsidR="009B6187" w:rsidRPr="009B6187">
              <w:rPr>
                <w:rFonts w:ascii="Arial" w:hAnsi="Arial" w:cs="Arial"/>
                <w:sz w:val="24"/>
                <w:szCs w:val="24"/>
              </w:rPr>
              <w:t xml:space="preserve">Maksymalny % poziom dofinansowania całkowitego wydatków </w:t>
            </w:r>
            <w:r w:rsidR="009B6187" w:rsidRPr="009B6187">
              <w:rPr>
                <w:rFonts w:ascii="Arial" w:hAnsi="Arial" w:cs="Arial"/>
                <w:sz w:val="24"/>
                <w:szCs w:val="24"/>
              </w:rPr>
              <w:lastRenderedPageBreak/>
              <w:t>kwalifikowalnych na poziomie projektu (środki UE + współfinansowanie ze środków krajowych przyznane beneficjentowi przez właściwą instytucję)</w:t>
            </w:r>
            <w:r w:rsidR="00364C3A" w:rsidRPr="009B6187">
              <w:rPr>
                <w:rFonts w:ascii="Arial" w:hAnsi="Arial" w:cs="Arial"/>
                <w:sz w:val="24"/>
                <w:szCs w:val="24"/>
              </w:rPr>
              <w:t>”;</w:t>
            </w:r>
          </w:p>
          <w:p w14:paraId="408231DC" w14:textId="77777777" w:rsidR="0072328C" w:rsidRPr="000B0BD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„Minimalny wkład własny beneficjenta”;</w:t>
            </w:r>
          </w:p>
          <w:p w14:paraId="1D179B0C" w14:textId="7841E5A3" w:rsidR="0072328C" w:rsidRPr="000B0BD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„Minimalna wartość projektu”.</w:t>
            </w:r>
          </w:p>
          <w:p w14:paraId="2C836751" w14:textId="2DA3D4D5"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jest weryfikowane w oparciu o wniosek o dofinansowanie projektu.</w:t>
            </w:r>
          </w:p>
        </w:tc>
        <w:tc>
          <w:tcPr>
            <w:tcW w:w="1061" w:type="pct"/>
          </w:tcPr>
          <w:p w14:paraId="35049C52" w14:textId="77777777"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0CEDCBA9" w14:textId="77777777"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481F53E2" w14:textId="19AACC04"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Dopuszcza się możliwość skierowania kryterium do negocjacji w zakresie wskazanym w </w:t>
            </w:r>
            <w:r w:rsidRPr="000B0BD7">
              <w:rPr>
                <w:rFonts w:ascii="Arial" w:hAnsi="Arial" w:cs="Arial"/>
                <w:sz w:val="24"/>
                <w:szCs w:val="24"/>
              </w:rPr>
              <w:lastRenderedPageBreak/>
              <w:t>Regulaminie wyboru projektów.</w:t>
            </w:r>
          </w:p>
        </w:tc>
      </w:tr>
    </w:tbl>
    <w:p w14:paraId="71D6AD7B" w14:textId="7455CCF2" w:rsidR="002A3C4B" w:rsidRPr="000B0BD7" w:rsidRDefault="002A3C4B" w:rsidP="00D85B37">
      <w:pPr>
        <w:spacing w:before="100" w:beforeAutospacing="1" w:after="100" w:afterAutospacing="1" w:line="276" w:lineRule="auto"/>
        <w:rPr>
          <w:rFonts w:ascii="Arial" w:hAnsi="Arial" w:cs="Arial"/>
          <w:b/>
          <w:bCs/>
          <w:sz w:val="24"/>
          <w:szCs w:val="24"/>
        </w:rPr>
      </w:pPr>
    </w:p>
    <w:p w14:paraId="39978C48" w14:textId="3BE6FB07" w:rsidR="009C59C4" w:rsidRPr="000B0BD7" w:rsidRDefault="009C59C4" w:rsidP="00D85B37">
      <w:pPr>
        <w:pStyle w:val="Akapitzlist"/>
        <w:numPr>
          <w:ilvl w:val="0"/>
          <w:numId w:val="40"/>
        </w:num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Kryteria premiujące</w:t>
      </w:r>
    </w:p>
    <w:tbl>
      <w:tblPr>
        <w:tblStyle w:val="Tabela-Siatka"/>
        <w:tblW w:w="5000" w:type="pct"/>
        <w:tblLook w:val="0620" w:firstRow="1" w:lastRow="0" w:firstColumn="0" w:lastColumn="0" w:noHBand="1" w:noVBand="1"/>
      </w:tblPr>
      <w:tblGrid>
        <w:gridCol w:w="590"/>
        <w:gridCol w:w="2937"/>
        <w:gridCol w:w="7756"/>
        <w:gridCol w:w="2711"/>
      </w:tblGrid>
      <w:tr w:rsidR="000B0BD7" w:rsidRPr="000B0BD7" w14:paraId="60B94EF2" w14:textId="77777777" w:rsidTr="009C59C4">
        <w:trPr>
          <w:tblHeader/>
        </w:trPr>
        <w:tc>
          <w:tcPr>
            <w:tcW w:w="211" w:type="pct"/>
            <w:shd w:val="clear" w:color="auto" w:fill="FFFFFF" w:themeFill="background1"/>
          </w:tcPr>
          <w:p w14:paraId="05ED888A" w14:textId="5B927E80"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Nr</w:t>
            </w:r>
          </w:p>
        </w:tc>
        <w:tc>
          <w:tcPr>
            <w:tcW w:w="1060" w:type="pct"/>
            <w:shd w:val="clear" w:color="auto" w:fill="FFFFFF" w:themeFill="background1"/>
          </w:tcPr>
          <w:p w14:paraId="049BDC92" w14:textId="47C39C96"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Nazwa</w:t>
            </w:r>
          </w:p>
        </w:tc>
        <w:tc>
          <w:tcPr>
            <w:tcW w:w="2855" w:type="pct"/>
            <w:shd w:val="clear" w:color="auto" w:fill="FFFFFF" w:themeFill="background1"/>
          </w:tcPr>
          <w:p w14:paraId="6A69769F" w14:textId="5B035BBE"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Definicja</w:t>
            </w:r>
          </w:p>
        </w:tc>
        <w:tc>
          <w:tcPr>
            <w:tcW w:w="874" w:type="pct"/>
            <w:shd w:val="clear" w:color="auto" w:fill="FFFFFF" w:themeFill="background1"/>
          </w:tcPr>
          <w:p w14:paraId="6AF8AAB2" w14:textId="6FDDB093"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Opis znaczenia</w:t>
            </w:r>
          </w:p>
        </w:tc>
      </w:tr>
      <w:tr w:rsidR="00907B4D" w:rsidRPr="000B0BD7" w14:paraId="3B792D5E" w14:textId="77777777" w:rsidTr="009C59C4">
        <w:tc>
          <w:tcPr>
            <w:tcW w:w="211" w:type="pct"/>
          </w:tcPr>
          <w:p w14:paraId="4016837D" w14:textId="77777777" w:rsidR="00907B4D" w:rsidRPr="000B0BD7" w:rsidRDefault="00907B4D"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D.1</w:t>
            </w:r>
          </w:p>
        </w:tc>
        <w:tc>
          <w:tcPr>
            <w:tcW w:w="1060" w:type="pct"/>
          </w:tcPr>
          <w:p w14:paraId="5BCC21C0" w14:textId="6167C5E7" w:rsidR="00907B4D" w:rsidRPr="000B0BD7" w:rsidRDefault="00907B4D"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 xml:space="preserve">Projekt zakłada </w:t>
            </w:r>
            <w:r w:rsidR="000E50F7" w:rsidRPr="000B0BD7">
              <w:rPr>
                <w:rFonts w:ascii="Arial" w:hAnsi="Arial" w:cs="Arial"/>
                <w:b/>
                <w:color w:val="000000"/>
                <w:sz w:val="24"/>
                <w:szCs w:val="24"/>
              </w:rPr>
              <w:t xml:space="preserve">realizację </w:t>
            </w:r>
            <w:r w:rsidR="00EC3516" w:rsidRPr="000B0BD7">
              <w:rPr>
                <w:rFonts w:ascii="Arial" w:hAnsi="Arial" w:cs="Arial"/>
                <w:b/>
                <w:color w:val="000000"/>
                <w:sz w:val="24"/>
                <w:szCs w:val="24"/>
              </w:rPr>
              <w:t xml:space="preserve">wsparcia </w:t>
            </w:r>
            <w:r w:rsidR="000E50F7" w:rsidRPr="000B0BD7">
              <w:rPr>
                <w:rFonts w:ascii="Arial" w:hAnsi="Arial" w:cs="Arial"/>
                <w:b/>
                <w:color w:val="000000"/>
                <w:sz w:val="24"/>
                <w:szCs w:val="24"/>
              </w:rPr>
              <w:t>podnosząc</w:t>
            </w:r>
            <w:r w:rsidR="00BE1AB8" w:rsidRPr="000B0BD7">
              <w:rPr>
                <w:rFonts w:ascii="Arial" w:hAnsi="Arial" w:cs="Arial"/>
                <w:b/>
                <w:color w:val="000000"/>
                <w:sz w:val="24"/>
                <w:szCs w:val="24"/>
              </w:rPr>
              <w:t>ego</w:t>
            </w:r>
            <w:r w:rsidR="000E50F7" w:rsidRPr="000B0BD7">
              <w:rPr>
                <w:rFonts w:ascii="Arial" w:hAnsi="Arial" w:cs="Arial"/>
                <w:b/>
                <w:color w:val="000000"/>
                <w:sz w:val="24"/>
                <w:szCs w:val="24"/>
              </w:rPr>
              <w:t xml:space="preserve"> wiedzę </w:t>
            </w:r>
            <w:r w:rsidR="00EC3516" w:rsidRPr="000B0BD7">
              <w:rPr>
                <w:rFonts w:ascii="Arial" w:hAnsi="Arial" w:cs="Arial"/>
                <w:b/>
                <w:color w:val="000000"/>
                <w:sz w:val="24"/>
                <w:szCs w:val="24"/>
              </w:rPr>
              <w:t xml:space="preserve">/świadomość </w:t>
            </w:r>
            <w:r w:rsidR="000E50F7" w:rsidRPr="000B0BD7">
              <w:rPr>
                <w:rFonts w:ascii="Arial" w:hAnsi="Arial" w:cs="Arial"/>
                <w:b/>
                <w:color w:val="000000"/>
                <w:sz w:val="24"/>
                <w:szCs w:val="24"/>
              </w:rPr>
              <w:t>na temat zakazu dyskryminacji</w:t>
            </w:r>
          </w:p>
        </w:tc>
        <w:tc>
          <w:tcPr>
            <w:tcW w:w="2855" w:type="pct"/>
          </w:tcPr>
          <w:p w14:paraId="745F53D6" w14:textId="12549622" w:rsidR="000E50F7" w:rsidRPr="000B0BD7" w:rsidRDefault="00907B4D"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W kryterium sprawdzimy</w:t>
            </w:r>
            <w:r w:rsidR="008D09CA" w:rsidRPr="000B0BD7">
              <w:rPr>
                <w:rFonts w:ascii="Arial" w:hAnsi="Arial" w:cs="Arial"/>
                <w:sz w:val="24"/>
                <w:szCs w:val="24"/>
              </w:rPr>
              <w:t>,</w:t>
            </w:r>
            <w:r w:rsidRPr="000B0BD7">
              <w:rPr>
                <w:rFonts w:ascii="Arial" w:hAnsi="Arial" w:cs="Arial"/>
                <w:sz w:val="24"/>
                <w:szCs w:val="24"/>
              </w:rPr>
              <w:t xml:space="preserve"> czy w ramach projektu </w:t>
            </w:r>
            <w:r w:rsidR="000E50F7" w:rsidRPr="000B0BD7">
              <w:rPr>
                <w:rFonts w:ascii="Arial" w:hAnsi="Arial" w:cs="Arial"/>
                <w:sz w:val="24"/>
                <w:szCs w:val="24"/>
              </w:rPr>
              <w:t xml:space="preserve">założono realizację </w:t>
            </w:r>
            <w:r w:rsidR="00EC3516" w:rsidRPr="000B0BD7">
              <w:rPr>
                <w:rFonts w:ascii="Arial" w:hAnsi="Arial" w:cs="Arial"/>
                <w:sz w:val="24"/>
                <w:szCs w:val="24"/>
              </w:rPr>
              <w:t>wsparcia w zakresie</w:t>
            </w:r>
            <w:r w:rsidR="000E50F7" w:rsidRPr="000B0BD7">
              <w:rPr>
                <w:rFonts w:ascii="Arial" w:hAnsi="Arial" w:cs="Arial"/>
                <w:sz w:val="24"/>
                <w:szCs w:val="24"/>
              </w:rPr>
              <w:t xml:space="preserve"> niwelowania barier spowodowanych negatywnymi stereotypami i dyskryminacją, w tym ze względu na orientację seksualną. </w:t>
            </w:r>
          </w:p>
          <w:p w14:paraId="0C151BE0" w14:textId="7DDE5C63" w:rsidR="00907B4D" w:rsidRPr="000B0BD7" w:rsidRDefault="000E50F7"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 xml:space="preserve">W związku z tym, że wsparcie jest skierowane do </w:t>
            </w:r>
            <w:r w:rsidR="00CE7BE7" w:rsidRPr="000B0BD7">
              <w:rPr>
                <w:rFonts w:ascii="Arial" w:hAnsi="Arial" w:cs="Arial"/>
                <w:sz w:val="24"/>
                <w:szCs w:val="24"/>
              </w:rPr>
              <w:t>pracodawców</w:t>
            </w:r>
            <w:r w:rsidR="00DA2321" w:rsidRPr="000B0BD7">
              <w:rPr>
                <w:rFonts w:ascii="Arial" w:hAnsi="Arial" w:cs="Arial"/>
                <w:sz w:val="24"/>
                <w:szCs w:val="24"/>
              </w:rPr>
              <w:t>,</w:t>
            </w:r>
            <w:r w:rsidRPr="000B0BD7">
              <w:rPr>
                <w:rFonts w:ascii="Arial" w:hAnsi="Arial" w:cs="Arial"/>
                <w:sz w:val="24"/>
                <w:szCs w:val="24"/>
              </w:rPr>
              <w:t xml:space="preserve"> </w:t>
            </w:r>
            <w:r w:rsidR="00EC3516" w:rsidRPr="000B0BD7">
              <w:rPr>
                <w:rFonts w:ascii="Arial" w:hAnsi="Arial" w:cs="Arial"/>
                <w:sz w:val="24"/>
                <w:szCs w:val="24"/>
              </w:rPr>
              <w:t xml:space="preserve">wsparcie </w:t>
            </w:r>
            <w:r w:rsidRPr="000B0BD7">
              <w:rPr>
                <w:rFonts w:ascii="Arial" w:hAnsi="Arial" w:cs="Arial"/>
                <w:sz w:val="24"/>
                <w:szCs w:val="24"/>
              </w:rPr>
              <w:t xml:space="preserve">w tym zakresie umożliwi </w:t>
            </w:r>
            <w:r w:rsidR="005A71F6" w:rsidRPr="000B0BD7">
              <w:rPr>
                <w:rFonts w:ascii="Arial" w:hAnsi="Arial" w:cs="Arial"/>
                <w:sz w:val="24"/>
                <w:szCs w:val="24"/>
              </w:rPr>
              <w:t>zwiększenie wiedzy</w:t>
            </w:r>
            <w:r w:rsidR="00EC3516" w:rsidRPr="000B0BD7">
              <w:rPr>
                <w:rFonts w:ascii="Arial" w:hAnsi="Arial" w:cs="Arial"/>
                <w:sz w:val="24"/>
                <w:szCs w:val="24"/>
              </w:rPr>
              <w:t>/świadomości</w:t>
            </w:r>
            <w:r w:rsidR="005A71F6" w:rsidRPr="000B0BD7">
              <w:rPr>
                <w:rFonts w:ascii="Arial" w:hAnsi="Arial" w:cs="Arial"/>
                <w:sz w:val="24"/>
                <w:szCs w:val="24"/>
              </w:rPr>
              <w:t xml:space="preserve"> </w:t>
            </w:r>
            <w:r w:rsidR="00DA2321" w:rsidRPr="000B0BD7">
              <w:rPr>
                <w:rFonts w:ascii="Arial" w:hAnsi="Arial" w:cs="Arial"/>
                <w:sz w:val="24"/>
                <w:szCs w:val="24"/>
              </w:rPr>
              <w:t xml:space="preserve">u </w:t>
            </w:r>
            <w:r w:rsidR="005A71F6" w:rsidRPr="000B0BD7">
              <w:rPr>
                <w:rFonts w:ascii="Arial" w:hAnsi="Arial" w:cs="Arial"/>
                <w:sz w:val="24"/>
                <w:szCs w:val="24"/>
              </w:rPr>
              <w:t>szerokiej grup</w:t>
            </w:r>
            <w:r w:rsidR="00DA2321" w:rsidRPr="000B0BD7">
              <w:rPr>
                <w:rFonts w:ascii="Arial" w:hAnsi="Arial" w:cs="Arial"/>
                <w:sz w:val="24"/>
                <w:szCs w:val="24"/>
              </w:rPr>
              <w:t>y</w:t>
            </w:r>
            <w:r w:rsidR="005A71F6" w:rsidRPr="000B0BD7">
              <w:rPr>
                <w:rFonts w:ascii="Arial" w:hAnsi="Arial" w:cs="Arial"/>
                <w:sz w:val="24"/>
                <w:szCs w:val="24"/>
              </w:rPr>
              <w:t xml:space="preserve"> osób i podmiotów o potrzebie podejmowania działań zapobiegających wszelkiej dyskryminacji</w:t>
            </w:r>
            <w:r w:rsidR="00DA2321" w:rsidRPr="000B0BD7">
              <w:rPr>
                <w:rFonts w:ascii="Arial" w:hAnsi="Arial" w:cs="Arial"/>
                <w:sz w:val="24"/>
                <w:szCs w:val="24"/>
              </w:rPr>
              <w:t>.</w:t>
            </w:r>
          </w:p>
          <w:p w14:paraId="568B2E9C" w14:textId="25E6440B" w:rsidR="00CE7BE7" w:rsidRPr="000B0BD7" w:rsidRDefault="00CE7BE7"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lastRenderedPageBreak/>
              <w:t>Działanie to ma być tylko wsparciem uzupełniającym w stosunku do zaplanowanych form wsparcia.</w:t>
            </w:r>
          </w:p>
          <w:p w14:paraId="4F6FFB49" w14:textId="20DB1B0C"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874" w:type="pct"/>
          </w:tcPr>
          <w:p w14:paraId="79814775" w14:textId="433CA42D"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Projekty, które otrzymały minimum punktowe podczas oceny spełniania kryteriów merytorycznych (punktowych) oraz spełniają kryteria premiujące, otrzymują premię punktową:</w:t>
            </w:r>
          </w:p>
          <w:p w14:paraId="6F9F49D0" w14:textId="77777777"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Tak – 10 pkt.</w:t>
            </w:r>
          </w:p>
          <w:p w14:paraId="4CDFA992" w14:textId="77777777"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Nie – 0 pkt.</w:t>
            </w:r>
          </w:p>
        </w:tc>
      </w:tr>
      <w:tr w:rsidR="00CE7BE7" w:rsidRPr="000B0BD7" w14:paraId="6C1362A6" w14:textId="77777777" w:rsidTr="009C59C4">
        <w:tc>
          <w:tcPr>
            <w:tcW w:w="211" w:type="pct"/>
          </w:tcPr>
          <w:p w14:paraId="3CD6F8B9" w14:textId="17F82B54" w:rsidR="00CE7BE7" w:rsidRPr="000B0BD7" w:rsidRDefault="00CE7BE7"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D.2</w:t>
            </w:r>
          </w:p>
        </w:tc>
        <w:tc>
          <w:tcPr>
            <w:tcW w:w="1060" w:type="pct"/>
          </w:tcPr>
          <w:p w14:paraId="1E109937" w14:textId="286CF7AA" w:rsidR="00CE7BE7" w:rsidRPr="000B0BD7" w:rsidRDefault="00CE7BE7"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Wnioskodawca zakłada</w:t>
            </w:r>
            <w:r w:rsidR="008D09CA" w:rsidRPr="000B0BD7">
              <w:rPr>
                <w:rFonts w:ascii="Arial" w:hAnsi="Arial" w:cs="Arial"/>
                <w:b/>
                <w:color w:val="000000"/>
                <w:sz w:val="24"/>
                <w:szCs w:val="24"/>
              </w:rPr>
              <w:t>, że co najmniej 1</w:t>
            </w:r>
            <w:ins w:id="45" w:author="Lucyna Swoińska-Lasota" w:date="2023-05-25T08:00:00Z">
              <w:r w:rsidR="002F0796">
                <w:rPr>
                  <w:rFonts w:ascii="Arial" w:hAnsi="Arial" w:cs="Arial"/>
                  <w:b/>
                  <w:color w:val="000000"/>
                  <w:sz w:val="24"/>
                  <w:szCs w:val="24"/>
                </w:rPr>
                <w:t>0</w:t>
              </w:r>
            </w:ins>
            <w:del w:id="46" w:author="Lucyna Swoińska-Lasota" w:date="2023-05-25T08:00:00Z">
              <w:r w:rsidR="008D09CA" w:rsidRPr="000B0BD7" w:rsidDel="002F0796">
                <w:rPr>
                  <w:rFonts w:ascii="Arial" w:hAnsi="Arial" w:cs="Arial"/>
                  <w:b/>
                  <w:color w:val="000000"/>
                  <w:sz w:val="24"/>
                  <w:szCs w:val="24"/>
                </w:rPr>
                <w:delText>5</w:delText>
              </w:r>
            </w:del>
            <w:r w:rsidR="008D09CA" w:rsidRPr="000B0BD7">
              <w:rPr>
                <w:rFonts w:ascii="Arial" w:hAnsi="Arial" w:cs="Arial"/>
                <w:b/>
                <w:color w:val="000000"/>
                <w:sz w:val="24"/>
                <w:szCs w:val="24"/>
              </w:rPr>
              <w:t>% uczestników wsparcia będą stanowiły osoby z niepełnosprawnościami</w:t>
            </w:r>
          </w:p>
        </w:tc>
        <w:tc>
          <w:tcPr>
            <w:tcW w:w="2855" w:type="pct"/>
          </w:tcPr>
          <w:p w14:paraId="0C15831E" w14:textId="6ABFAC52"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W kryterium sprawdzimy, czy minimum 1</w:t>
            </w:r>
            <w:ins w:id="47" w:author="Lucyna Swoińska-Lasota" w:date="2023-05-25T07:44:00Z">
              <w:r w:rsidR="00D9318C">
                <w:rPr>
                  <w:rFonts w:ascii="Arial" w:hAnsi="Arial" w:cs="Arial"/>
                  <w:sz w:val="24"/>
                  <w:szCs w:val="24"/>
                </w:rPr>
                <w:t>0</w:t>
              </w:r>
            </w:ins>
            <w:del w:id="48" w:author="Lucyna Swoińska-Lasota" w:date="2023-05-25T07:44:00Z">
              <w:r w:rsidRPr="000B0BD7" w:rsidDel="00D9318C">
                <w:rPr>
                  <w:rFonts w:ascii="Arial" w:hAnsi="Arial" w:cs="Arial"/>
                  <w:sz w:val="24"/>
                  <w:szCs w:val="24"/>
                </w:rPr>
                <w:delText>5</w:delText>
              </w:r>
            </w:del>
            <w:r w:rsidRPr="000B0BD7">
              <w:rPr>
                <w:rFonts w:ascii="Arial" w:hAnsi="Arial" w:cs="Arial"/>
                <w:sz w:val="24"/>
                <w:szCs w:val="24"/>
              </w:rPr>
              <w:t>% z ogółu uczestników będą stanowiły osoby z niepełnosprawnościami</w:t>
            </w:r>
            <w:r w:rsidR="00DF756C" w:rsidRPr="000B0BD7">
              <w:rPr>
                <w:rStyle w:val="Odwoanieprzypisudolnego"/>
                <w:rFonts w:ascii="Arial" w:hAnsi="Arial" w:cs="Arial"/>
                <w:sz w:val="24"/>
                <w:szCs w:val="24"/>
              </w:rPr>
              <w:footnoteReference w:id="10"/>
            </w:r>
            <w:r w:rsidRPr="000B0BD7">
              <w:rPr>
                <w:rFonts w:ascii="Arial" w:hAnsi="Arial" w:cs="Arial"/>
                <w:sz w:val="24"/>
                <w:szCs w:val="24"/>
              </w:rPr>
              <w:t>.</w:t>
            </w:r>
            <w:ins w:id="49" w:author="Lucyna Swoińska-Lasota" w:date="2023-05-25T07:44:00Z">
              <w:r w:rsidR="00D9318C">
                <w:rPr>
                  <w:rFonts w:ascii="Arial" w:hAnsi="Arial" w:cs="Arial"/>
                  <w:sz w:val="24"/>
                  <w:szCs w:val="24"/>
                </w:rPr>
                <w:t xml:space="preserve"> </w:t>
              </w:r>
            </w:ins>
          </w:p>
          <w:p w14:paraId="7DD29BCF" w14:textId="3053BB37" w:rsidR="00CE7BE7" w:rsidRPr="000B0BD7" w:rsidRDefault="008D09CA" w:rsidP="008D09CA">
            <w:pPr>
              <w:pStyle w:val="Tekstkomentarza"/>
              <w:spacing w:before="100" w:beforeAutospacing="1" w:after="100" w:afterAutospacing="1"/>
              <w:rPr>
                <w:rFonts w:ascii="Arial" w:eastAsiaTheme="minorHAnsi" w:hAnsi="Arial" w:cs="Arial"/>
                <w:sz w:val="24"/>
                <w:szCs w:val="24"/>
              </w:rPr>
            </w:pPr>
            <w:r w:rsidRPr="000B0BD7">
              <w:rPr>
                <w:rFonts w:ascii="Arial" w:eastAsiaTheme="minorHAnsi" w:hAnsi="Arial" w:cs="Arial"/>
                <w:sz w:val="24"/>
                <w:szCs w:val="24"/>
              </w:rPr>
              <w:t>Kryterium weryfikowane w oparciu o wniosek o dofinansowanie projektu.</w:t>
            </w:r>
          </w:p>
        </w:tc>
        <w:tc>
          <w:tcPr>
            <w:tcW w:w="874" w:type="pct"/>
          </w:tcPr>
          <w:p w14:paraId="51CAF36F" w14:textId="08732F0A" w:rsidR="008D09CA" w:rsidRPr="000B0BD7" w:rsidRDefault="008D09CA" w:rsidP="008D09CA">
            <w:pPr>
              <w:spacing w:before="100" w:beforeAutospacing="1" w:after="100" w:afterAutospacing="1" w:line="276" w:lineRule="auto"/>
              <w:rPr>
                <w:rFonts w:ascii="Arial" w:hAnsi="Arial" w:cs="Arial"/>
                <w:sz w:val="24"/>
                <w:szCs w:val="24"/>
              </w:rPr>
            </w:pPr>
            <w:r w:rsidRPr="000B0BD7">
              <w:rPr>
                <w:rFonts w:ascii="Arial" w:hAnsi="Arial" w:cs="Arial"/>
                <w:sz w:val="24"/>
                <w:szCs w:val="24"/>
              </w:rPr>
              <w:t>Projekty, które otrzymały minimum punktowe podczas oceny spełniania kryteriów merytorycznych (punktowych) oraz spełniają kryteria premiujące, otrzymują premię punktową:</w:t>
            </w:r>
          </w:p>
          <w:p w14:paraId="1B540C31" w14:textId="1BDF45FB" w:rsidR="00630411" w:rsidRDefault="00630411" w:rsidP="00630411">
            <w:pPr>
              <w:spacing w:before="100" w:beforeAutospacing="1" w:after="100" w:afterAutospacing="1" w:line="276" w:lineRule="auto"/>
              <w:rPr>
                <w:ins w:id="50" w:author="Lucyna Swoińska-Lasota" w:date="2023-05-24T15:41:00Z"/>
                <w:rFonts w:ascii="Arial" w:hAnsi="Arial" w:cs="Arial"/>
                <w:sz w:val="24"/>
                <w:szCs w:val="24"/>
              </w:rPr>
            </w:pPr>
            <w:commentRangeStart w:id="51"/>
            <w:ins w:id="52" w:author="Lucyna Swoińska-Lasota" w:date="2023-05-24T15:41:00Z">
              <w:r w:rsidRPr="00630411">
                <w:rPr>
                  <w:rFonts w:ascii="Arial" w:hAnsi="Arial" w:cs="Arial"/>
                  <w:sz w:val="24"/>
                  <w:szCs w:val="24"/>
                </w:rPr>
                <w:t>W</w:t>
              </w:r>
            </w:ins>
            <w:commentRangeEnd w:id="51"/>
            <w:ins w:id="53" w:author="Lucyna Swoińska-Lasota" w:date="2023-05-24T15:43:00Z">
              <w:r>
                <w:rPr>
                  <w:rStyle w:val="Odwoaniedokomentarza"/>
                  <w:rFonts w:ascii="Calibri" w:eastAsia="Calibri" w:hAnsi="Calibri" w:cs="Times New Roman"/>
                </w:rPr>
                <w:commentReference w:id="51"/>
              </w:r>
            </w:ins>
            <w:ins w:id="54" w:author="Lucyna Swoińska-Lasota" w:date="2023-05-24T15:41:00Z">
              <w:r w:rsidRPr="00630411">
                <w:rPr>
                  <w:rFonts w:ascii="Arial" w:hAnsi="Arial" w:cs="Arial"/>
                  <w:sz w:val="24"/>
                  <w:szCs w:val="24"/>
                </w:rPr>
                <w:t xml:space="preserve"> przypadku objęcia wsparciem co najmniej </w:t>
              </w:r>
              <w:r>
                <w:rPr>
                  <w:rFonts w:ascii="Arial" w:hAnsi="Arial" w:cs="Arial"/>
                  <w:sz w:val="24"/>
                  <w:szCs w:val="24"/>
                </w:rPr>
                <w:t>15</w:t>
              </w:r>
              <w:r w:rsidRPr="00630411">
                <w:rPr>
                  <w:rFonts w:ascii="Arial" w:hAnsi="Arial" w:cs="Arial"/>
                  <w:sz w:val="24"/>
                  <w:szCs w:val="24"/>
                </w:rPr>
                <w:t xml:space="preserve">% uczestników </w:t>
              </w:r>
            </w:ins>
            <w:ins w:id="55" w:author="Lucyna Swoińska-Lasota" w:date="2023-05-24T15:42:00Z">
              <w:r>
                <w:rPr>
                  <w:rFonts w:ascii="Arial" w:hAnsi="Arial" w:cs="Arial"/>
                  <w:sz w:val="24"/>
                  <w:szCs w:val="24"/>
                </w:rPr>
                <w:t>z niepełnosprawnościami</w:t>
              </w:r>
            </w:ins>
            <w:ins w:id="56" w:author="Lucyna Swoińska-Lasota" w:date="2023-05-24T15:41:00Z">
              <w:r w:rsidRPr="00630411">
                <w:rPr>
                  <w:rFonts w:ascii="Arial" w:hAnsi="Arial" w:cs="Arial"/>
                  <w:sz w:val="24"/>
                  <w:szCs w:val="24"/>
                </w:rPr>
                <w:t xml:space="preserve"> – </w:t>
              </w:r>
              <w:r>
                <w:rPr>
                  <w:rFonts w:ascii="Arial" w:hAnsi="Arial" w:cs="Arial"/>
                  <w:sz w:val="24"/>
                  <w:szCs w:val="24"/>
                </w:rPr>
                <w:t>5</w:t>
              </w:r>
              <w:r w:rsidRPr="00630411">
                <w:rPr>
                  <w:rFonts w:ascii="Arial" w:hAnsi="Arial" w:cs="Arial"/>
                  <w:sz w:val="24"/>
                  <w:szCs w:val="24"/>
                </w:rPr>
                <w:t xml:space="preserve"> pkt.</w:t>
              </w:r>
            </w:ins>
          </w:p>
          <w:p w14:paraId="02646196" w14:textId="096DF398" w:rsidR="00630411" w:rsidRDefault="00630411" w:rsidP="00630411">
            <w:pPr>
              <w:spacing w:before="100" w:beforeAutospacing="1" w:after="100" w:afterAutospacing="1" w:line="276" w:lineRule="auto"/>
              <w:rPr>
                <w:ins w:id="57" w:author="Lucyna Swoińska-Lasota" w:date="2023-05-24T15:41:00Z"/>
                <w:rFonts w:ascii="Arial" w:hAnsi="Arial" w:cs="Arial"/>
                <w:sz w:val="24"/>
                <w:szCs w:val="24"/>
              </w:rPr>
            </w:pPr>
            <w:ins w:id="58" w:author="Lucyna Swoińska-Lasota" w:date="2023-05-24T15:41:00Z">
              <w:r w:rsidRPr="00630411">
                <w:rPr>
                  <w:rFonts w:ascii="Arial" w:hAnsi="Arial" w:cs="Arial"/>
                  <w:sz w:val="24"/>
                  <w:szCs w:val="24"/>
                </w:rPr>
                <w:t xml:space="preserve">W przypadku objęcia wsparciem co najmniej </w:t>
              </w:r>
              <w:r>
                <w:rPr>
                  <w:rFonts w:ascii="Arial" w:hAnsi="Arial" w:cs="Arial"/>
                  <w:sz w:val="24"/>
                  <w:szCs w:val="24"/>
                </w:rPr>
                <w:t>10</w:t>
              </w:r>
              <w:r w:rsidRPr="00630411">
                <w:rPr>
                  <w:rFonts w:ascii="Arial" w:hAnsi="Arial" w:cs="Arial"/>
                  <w:sz w:val="24"/>
                  <w:szCs w:val="24"/>
                </w:rPr>
                <w:t xml:space="preserve">% uczestników </w:t>
              </w:r>
            </w:ins>
            <w:ins w:id="59" w:author="Lucyna Swoińska-Lasota" w:date="2023-05-24T15:42:00Z">
              <w:r>
                <w:rPr>
                  <w:rFonts w:ascii="Arial" w:hAnsi="Arial" w:cs="Arial"/>
                  <w:sz w:val="24"/>
                  <w:szCs w:val="24"/>
                </w:rPr>
                <w:t xml:space="preserve">z </w:t>
              </w:r>
              <w:r>
                <w:rPr>
                  <w:rFonts w:ascii="Arial" w:hAnsi="Arial" w:cs="Arial"/>
                  <w:sz w:val="24"/>
                  <w:szCs w:val="24"/>
                </w:rPr>
                <w:lastRenderedPageBreak/>
                <w:t>niepełnosprawnościami</w:t>
              </w:r>
              <w:r w:rsidRPr="00630411">
                <w:rPr>
                  <w:rFonts w:ascii="Arial" w:hAnsi="Arial" w:cs="Arial"/>
                  <w:sz w:val="24"/>
                  <w:szCs w:val="24"/>
                </w:rPr>
                <w:t xml:space="preserve"> </w:t>
              </w:r>
            </w:ins>
            <w:ins w:id="60" w:author="Lucyna Swoińska-Lasota" w:date="2023-05-24T15:41:00Z">
              <w:r w:rsidRPr="00630411">
                <w:rPr>
                  <w:rFonts w:ascii="Arial" w:hAnsi="Arial" w:cs="Arial"/>
                  <w:sz w:val="24"/>
                  <w:szCs w:val="24"/>
                </w:rPr>
                <w:t xml:space="preserve">– </w:t>
              </w:r>
              <w:r>
                <w:rPr>
                  <w:rFonts w:ascii="Arial" w:hAnsi="Arial" w:cs="Arial"/>
                  <w:sz w:val="24"/>
                  <w:szCs w:val="24"/>
                </w:rPr>
                <w:t>3</w:t>
              </w:r>
              <w:r w:rsidRPr="00630411">
                <w:rPr>
                  <w:rFonts w:ascii="Arial" w:hAnsi="Arial" w:cs="Arial"/>
                  <w:sz w:val="24"/>
                  <w:szCs w:val="24"/>
                </w:rPr>
                <w:t xml:space="preserve"> pkt.</w:t>
              </w:r>
            </w:ins>
          </w:p>
          <w:p w14:paraId="60006A4B" w14:textId="4953BAF8" w:rsidR="00630411" w:rsidRPr="00630411" w:rsidRDefault="00630411" w:rsidP="00630411">
            <w:pPr>
              <w:spacing w:before="100" w:beforeAutospacing="1" w:after="100" w:afterAutospacing="1" w:line="276" w:lineRule="auto"/>
              <w:rPr>
                <w:ins w:id="61" w:author="Lucyna Swoińska-Lasota" w:date="2023-05-24T15:41:00Z"/>
                <w:rFonts w:ascii="Arial" w:hAnsi="Arial" w:cs="Arial"/>
                <w:sz w:val="24"/>
                <w:szCs w:val="24"/>
              </w:rPr>
            </w:pPr>
            <w:ins w:id="62" w:author="Lucyna Swoińska-Lasota" w:date="2023-05-24T15:41:00Z">
              <w:r w:rsidRPr="00630411">
                <w:rPr>
                  <w:rFonts w:ascii="Arial" w:hAnsi="Arial" w:cs="Arial"/>
                  <w:sz w:val="24"/>
                  <w:szCs w:val="24"/>
                </w:rPr>
                <w:t xml:space="preserve">W przypadku objęcia wsparciem </w:t>
              </w:r>
              <w:r>
                <w:rPr>
                  <w:rFonts w:ascii="Arial" w:hAnsi="Arial" w:cs="Arial"/>
                  <w:sz w:val="24"/>
                  <w:szCs w:val="24"/>
                </w:rPr>
                <w:t>m</w:t>
              </w:r>
              <w:r w:rsidRPr="00630411">
                <w:rPr>
                  <w:rFonts w:ascii="Arial" w:hAnsi="Arial" w:cs="Arial"/>
                  <w:sz w:val="24"/>
                  <w:szCs w:val="24"/>
                </w:rPr>
                <w:t xml:space="preserve">niej </w:t>
              </w:r>
              <w:r>
                <w:rPr>
                  <w:rFonts w:ascii="Arial" w:hAnsi="Arial" w:cs="Arial"/>
                  <w:sz w:val="24"/>
                  <w:szCs w:val="24"/>
                </w:rPr>
                <w:t>niż</w:t>
              </w:r>
            </w:ins>
            <w:ins w:id="63" w:author="Lucyna Swoińska-Lasota" w:date="2023-05-24T15:42:00Z">
              <w:r>
                <w:rPr>
                  <w:rFonts w:ascii="Arial" w:hAnsi="Arial" w:cs="Arial"/>
                  <w:sz w:val="24"/>
                  <w:szCs w:val="24"/>
                </w:rPr>
                <w:t xml:space="preserve"> </w:t>
              </w:r>
            </w:ins>
            <w:ins w:id="64" w:author="Lucyna Swoińska-Lasota" w:date="2023-05-24T15:41:00Z">
              <w:r>
                <w:rPr>
                  <w:rFonts w:ascii="Arial" w:hAnsi="Arial" w:cs="Arial"/>
                  <w:sz w:val="24"/>
                  <w:szCs w:val="24"/>
                </w:rPr>
                <w:t>1</w:t>
              </w:r>
            </w:ins>
            <w:ins w:id="65" w:author="Lucyna Swoińska-Lasota" w:date="2023-05-24T15:42:00Z">
              <w:r>
                <w:rPr>
                  <w:rFonts w:ascii="Arial" w:hAnsi="Arial" w:cs="Arial"/>
                  <w:sz w:val="24"/>
                  <w:szCs w:val="24"/>
                </w:rPr>
                <w:t>0</w:t>
              </w:r>
            </w:ins>
            <w:ins w:id="66" w:author="Lucyna Swoińska-Lasota" w:date="2023-05-24T15:41:00Z">
              <w:r w:rsidRPr="00630411">
                <w:rPr>
                  <w:rFonts w:ascii="Arial" w:hAnsi="Arial" w:cs="Arial"/>
                  <w:sz w:val="24"/>
                  <w:szCs w:val="24"/>
                </w:rPr>
                <w:t xml:space="preserve">% uczestników </w:t>
              </w:r>
            </w:ins>
            <w:ins w:id="67" w:author="Lucyna Swoińska-Lasota" w:date="2023-05-24T15:42:00Z">
              <w:r>
                <w:rPr>
                  <w:rFonts w:ascii="Arial" w:hAnsi="Arial" w:cs="Arial"/>
                  <w:sz w:val="24"/>
                  <w:szCs w:val="24"/>
                </w:rPr>
                <w:t>z niepełnosprawnościami</w:t>
              </w:r>
              <w:r w:rsidRPr="00630411">
                <w:rPr>
                  <w:rFonts w:ascii="Arial" w:hAnsi="Arial" w:cs="Arial"/>
                  <w:sz w:val="24"/>
                  <w:szCs w:val="24"/>
                </w:rPr>
                <w:t xml:space="preserve"> </w:t>
              </w:r>
            </w:ins>
            <w:ins w:id="68" w:author="Lucyna Swoińska-Lasota" w:date="2023-05-24T15:41:00Z">
              <w:r w:rsidRPr="00630411">
                <w:rPr>
                  <w:rFonts w:ascii="Arial" w:hAnsi="Arial" w:cs="Arial"/>
                  <w:sz w:val="24"/>
                  <w:szCs w:val="24"/>
                </w:rPr>
                <w:t xml:space="preserve">– </w:t>
              </w:r>
              <w:r>
                <w:rPr>
                  <w:rFonts w:ascii="Arial" w:hAnsi="Arial" w:cs="Arial"/>
                  <w:sz w:val="24"/>
                  <w:szCs w:val="24"/>
                </w:rPr>
                <w:t>0</w:t>
              </w:r>
              <w:r w:rsidRPr="00630411">
                <w:rPr>
                  <w:rFonts w:ascii="Arial" w:hAnsi="Arial" w:cs="Arial"/>
                  <w:sz w:val="24"/>
                  <w:szCs w:val="24"/>
                </w:rPr>
                <w:t xml:space="preserve"> pkt.</w:t>
              </w:r>
            </w:ins>
          </w:p>
          <w:p w14:paraId="71E9C914" w14:textId="0779944D" w:rsidR="008D09CA" w:rsidRPr="000B0BD7" w:rsidDel="00630411" w:rsidRDefault="008D09CA" w:rsidP="008D09CA">
            <w:pPr>
              <w:spacing w:before="100" w:beforeAutospacing="1" w:after="100" w:afterAutospacing="1" w:line="276" w:lineRule="auto"/>
              <w:rPr>
                <w:del w:id="69" w:author="Lucyna Swoińska-Lasota" w:date="2023-05-24T15:41:00Z"/>
                <w:rFonts w:ascii="Arial" w:hAnsi="Arial" w:cs="Arial"/>
                <w:sz w:val="24"/>
                <w:szCs w:val="24"/>
              </w:rPr>
            </w:pPr>
            <w:del w:id="70" w:author="Lucyna Swoińska-Lasota" w:date="2023-05-24T15:41:00Z">
              <w:r w:rsidRPr="000B0BD7" w:rsidDel="00630411">
                <w:rPr>
                  <w:rFonts w:ascii="Arial" w:hAnsi="Arial" w:cs="Arial"/>
                  <w:sz w:val="24"/>
                  <w:szCs w:val="24"/>
                </w:rPr>
                <w:delText>Tak – 5 pkt.</w:delText>
              </w:r>
            </w:del>
          </w:p>
          <w:p w14:paraId="13B04352" w14:textId="5E3B12FB" w:rsidR="00CE7BE7" w:rsidRPr="000B0BD7" w:rsidRDefault="008D09CA" w:rsidP="008D09CA">
            <w:pPr>
              <w:spacing w:before="100" w:beforeAutospacing="1" w:after="100" w:afterAutospacing="1" w:line="276" w:lineRule="auto"/>
              <w:rPr>
                <w:rFonts w:ascii="Arial" w:hAnsi="Arial" w:cs="Arial"/>
                <w:sz w:val="24"/>
                <w:szCs w:val="24"/>
              </w:rPr>
            </w:pPr>
            <w:del w:id="71" w:author="Lucyna Swoińska-Lasota" w:date="2023-05-24T15:41:00Z">
              <w:r w:rsidRPr="000B0BD7" w:rsidDel="00630411">
                <w:rPr>
                  <w:rFonts w:ascii="Arial" w:hAnsi="Arial" w:cs="Arial"/>
                  <w:sz w:val="24"/>
                  <w:szCs w:val="24"/>
                </w:rPr>
                <w:delText>Nie – 0 pkt.</w:delText>
              </w:r>
            </w:del>
          </w:p>
        </w:tc>
      </w:tr>
      <w:tr w:rsidR="008D09CA" w:rsidRPr="00630411" w14:paraId="3F97BDB1" w14:textId="77777777" w:rsidTr="009C59C4">
        <w:tc>
          <w:tcPr>
            <w:tcW w:w="211" w:type="pct"/>
          </w:tcPr>
          <w:p w14:paraId="115556AB" w14:textId="66582E25" w:rsidR="008D09CA" w:rsidRPr="000B0BD7" w:rsidRDefault="008D09CA" w:rsidP="008D09CA">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D.3</w:t>
            </w:r>
          </w:p>
        </w:tc>
        <w:tc>
          <w:tcPr>
            <w:tcW w:w="1060" w:type="pct"/>
          </w:tcPr>
          <w:p w14:paraId="11EA9259" w14:textId="1DBF5DD5" w:rsidR="008D09CA" w:rsidRPr="000B0BD7" w:rsidRDefault="008D09CA" w:rsidP="008D09CA">
            <w:pPr>
              <w:spacing w:before="100" w:beforeAutospacing="1" w:after="100" w:afterAutospacing="1" w:line="276" w:lineRule="auto"/>
              <w:rPr>
                <w:rFonts w:ascii="Arial" w:hAnsi="Arial" w:cs="Arial"/>
                <w:b/>
                <w:color w:val="000000"/>
                <w:sz w:val="24"/>
                <w:szCs w:val="24"/>
              </w:rPr>
            </w:pPr>
            <w:bookmarkStart w:id="72" w:name="_Hlk135893925"/>
            <w:r w:rsidRPr="000B0BD7">
              <w:rPr>
                <w:rFonts w:ascii="Arial" w:hAnsi="Arial" w:cs="Arial"/>
                <w:b/>
                <w:color w:val="000000"/>
                <w:sz w:val="24"/>
                <w:szCs w:val="24"/>
              </w:rPr>
              <w:t xml:space="preserve">Wnioskodawca zakłada, że co najmniej </w:t>
            </w:r>
            <w:ins w:id="73" w:author="Lucyna Swoińska-Lasota" w:date="2023-05-25T08:00:00Z">
              <w:r w:rsidR="002F0796">
                <w:rPr>
                  <w:rFonts w:ascii="Arial" w:hAnsi="Arial" w:cs="Arial"/>
                  <w:b/>
                  <w:color w:val="000000"/>
                  <w:sz w:val="24"/>
                  <w:szCs w:val="24"/>
                </w:rPr>
                <w:t>15</w:t>
              </w:r>
            </w:ins>
            <w:del w:id="74" w:author="Lucyna Swoińska-Lasota" w:date="2023-05-25T08:00:00Z">
              <w:r w:rsidRPr="000B0BD7" w:rsidDel="002F0796">
                <w:rPr>
                  <w:rFonts w:ascii="Arial" w:hAnsi="Arial" w:cs="Arial"/>
                  <w:b/>
                  <w:color w:val="000000"/>
                  <w:sz w:val="24"/>
                  <w:szCs w:val="24"/>
                </w:rPr>
                <w:delText>40</w:delText>
              </w:r>
            </w:del>
            <w:r w:rsidRPr="000B0BD7">
              <w:rPr>
                <w:rFonts w:ascii="Arial" w:hAnsi="Arial" w:cs="Arial"/>
                <w:b/>
                <w:color w:val="000000"/>
                <w:sz w:val="24"/>
                <w:szCs w:val="24"/>
              </w:rPr>
              <w:t>% uczestników wsparcia będą stanowiły osoby powyżej 50 roku życia</w:t>
            </w:r>
            <w:bookmarkEnd w:id="72"/>
          </w:p>
        </w:tc>
        <w:tc>
          <w:tcPr>
            <w:tcW w:w="2855" w:type="pct"/>
          </w:tcPr>
          <w:p w14:paraId="1573822A" w14:textId="1B5330C1"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 xml:space="preserve">W kryterium sprawdzimy, czy minimum </w:t>
            </w:r>
            <w:ins w:id="75" w:author="Lucyna Swoińska-Lasota" w:date="2023-05-25T08:00:00Z">
              <w:r w:rsidR="002F0796">
                <w:rPr>
                  <w:rFonts w:ascii="Arial" w:hAnsi="Arial" w:cs="Arial"/>
                  <w:sz w:val="24"/>
                  <w:szCs w:val="24"/>
                </w:rPr>
                <w:t>15</w:t>
              </w:r>
            </w:ins>
            <w:del w:id="76" w:author="Lucyna Swoińska-Lasota" w:date="2023-05-25T08:00:00Z">
              <w:r w:rsidRPr="000B0BD7" w:rsidDel="002F0796">
                <w:rPr>
                  <w:rFonts w:ascii="Arial" w:hAnsi="Arial" w:cs="Arial"/>
                  <w:sz w:val="24"/>
                  <w:szCs w:val="24"/>
                </w:rPr>
                <w:delText>40</w:delText>
              </w:r>
            </w:del>
            <w:r w:rsidRPr="000B0BD7">
              <w:rPr>
                <w:rFonts w:ascii="Arial" w:hAnsi="Arial" w:cs="Arial"/>
                <w:sz w:val="24"/>
                <w:szCs w:val="24"/>
              </w:rPr>
              <w:t>% z ogółu uczestników będą stanowiły osoby powyżej 50 roku życia.</w:t>
            </w:r>
          </w:p>
          <w:p w14:paraId="6EFD2AF5" w14:textId="0B5554D6"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Kryterium weryfikowane w oparciu o wniosek o dofinansowanie projektu.</w:t>
            </w:r>
          </w:p>
        </w:tc>
        <w:tc>
          <w:tcPr>
            <w:tcW w:w="874" w:type="pct"/>
          </w:tcPr>
          <w:p w14:paraId="25E4CD8C" w14:textId="45E03A32" w:rsidR="008D09CA" w:rsidRPr="000B0BD7" w:rsidRDefault="008D09CA" w:rsidP="008D09CA">
            <w:pPr>
              <w:spacing w:before="100" w:beforeAutospacing="1" w:after="100" w:afterAutospacing="1" w:line="276" w:lineRule="auto"/>
              <w:rPr>
                <w:rFonts w:ascii="Arial" w:hAnsi="Arial" w:cs="Arial"/>
                <w:sz w:val="24"/>
                <w:szCs w:val="24"/>
              </w:rPr>
            </w:pPr>
            <w:r w:rsidRPr="000B0BD7">
              <w:rPr>
                <w:rFonts w:ascii="Arial" w:hAnsi="Arial" w:cs="Arial"/>
                <w:sz w:val="24"/>
                <w:szCs w:val="24"/>
              </w:rPr>
              <w:t>Projekty, które otrzymały minimum punktowe podczas oceny spełniania kryteriów merytorycznych (punktowych) oraz spełniają kryteria premiujące, otrzymują premię punktową:</w:t>
            </w:r>
          </w:p>
          <w:p w14:paraId="16F1D8CA" w14:textId="77777777" w:rsidR="00630411" w:rsidRDefault="00630411" w:rsidP="00630411">
            <w:pPr>
              <w:spacing w:before="100" w:beforeAutospacing="1" w:after="100" w:afterAutospacing="1" w:line="276" w:lineRule="auto"/>
              <w:rPr>
                <w:ins w:id="77" w:author="Lucyna Swoińska-Lasota" w:date="2023-05-24T15:40:00Z"/>
                <w:rFonts w:ascii="Arial" w:hAnsi="Arial" w:cs="Arial"/>
                <w:sz w:val="24"/>
                <w:szCs w:val="24"/>
              </w:rPr>
            </w:pPr>
            <w:commentRangeStart w:id="78"/>
            <w:ins w:id="79" w:author="Lucyna Swoińska-Lasota" w:date="2023-05-24T15:40:00Z">
              <w:r w:rsidRPr="00630411">
                <w:rPr>
                  <w:rFonts w:ascii="Arial" w:hAnsi="Arial" w:cs="Arial"/>
                  <w:sz w:val="24"/>
                  <w:szCs w:val="24"/>
                </w:rPr>
                <w:t>W</w:t>
              </w:r>
            </w:ins>
            <w:commentRangeEnd w:id="78"/>
            <w:ins w:id="80" w:author="Lucyna Swoińska-Lasota" w:date="2023-05-24T15:43:00Z">
              <w:r>
                <w:rPr>
                  <w:rStyle w:val="Odwoaniedokomentarza"/>
                  <w:rFonts w:ascii="Calibri" w:eastAsia="Calibri" w:hAnsi="Calibri" w:cs="Times New Roman"/>
                </w:rPr>
                <w:commentReference w:id="78"/>
              </w:r>
            </w:ins>
            <w:ins w:id="81" w:author="Lucyna Swoińska-Lasota" w:date="2023-05-24T15:40:00Z">
              <w:r w:rsidRPr="00630411">
                <w:rPr>
                  <w:rFonts w:ascii="Arial" w:hAnsi="Arial" w:cs="Arial"/>
                  <w:sz w:val="24"/>
                  <w:szCs w:val="24"/>
                </w:rPr>
                <w:t xml:space="preserve"> przypadku objęcia wsparciem co najmniej 30% uczestników w </w:t>
              </w:r>
              <w:r w:rsidRPr="00630411">
                <w:rPr>
                  <w:rFonts w:ascii="Arial" w:hAnsi="Arial" w:cs="Arial"/>
                  <w:sz w:val="24"/>
                  <w:szCs w:val="24"/>
                </w:rPr>
                <w:lastRenderedPageBreak/>
                <w:t>wieku powyżej 50 r.ż. – 10 pkt.</w:t>
              </w:r>
            </w:ins>
          </w:p>
          <w:p w14:paraId="19C2D630" w14:textId="4909C5B0" w:rsidR="00630411" w:rsidRDefault="00630411" w:rsidP="00630411">
            <w:pPr>
              <w:spacing w:before="100" w:beforeAutospacing="1" w:after="100" w:afterAutospacing="1" w:line="276" w:lineRule="auto"/>
              <w:rPr>
                <w:ins w:id="82" w:author="Lucyna Swoińska-Lasota" w:date="2023-05-24T15:41:00Z"/>
                <w:rFonts w:ascii="Arial" w:hAnsi="Arial" w:cs="Arial"/>
                <w:sz w:val="24"/>
                <w:szCs w:val="24"/>
              </w:rPr>
            </w:pPr>
            <w:ins w:id="83" w:author="Lucyna Swoińska-Lasota" w:date="2023-05-24T15:39:00Z">
              <w:r w:rsidRPr="00630411">
                <w:rPr>
                  <w:rFonts w:ascii="Arial" w:hAnsi="Arial" w:cs="Arial"/>
                  <w:sz w:val="24"/>
                  <w:szCs w:val="24"/>
                </w:rPr>
                <w:t xml:space="preserve">W przypadku objęcia wsparciem co najmniej </w:t>
              </w:r>
              <w:r>
                <w:rPr>
                  <w:rFonts w:ascii="Arial" w:hAnsi="Arial" w:cs="Arial"/>
                  <w:sz w:val="24"/>
                  <w:szCs w:val="24"/>
                </w:rPr>
                <w:t>15</w:t>
              </w:r>
              <w:r w:rsidRPr="00630411">
                <w:rPr>
                  <w:rFonts w:ascii="Arial" w:hAnsi="Arial" w:cs="Arial"/>
                  <w:sz w:val="24"/>
                  <w:szCs w:val="24"/>
                </w:rPr>
                <w:t>% uczestników w wieku powyżej 50 r.ż. – 5 pkt.</w:t>
              </w:r>
            </w:ins>
          </w:p>
          <w:p w14:paraId="7F7B0D41" w14:textId="1D3EC23C" w:rsidR="00630411" w:rsidRPr="00630411" w:rsidRDefault="00630411" w:rsidP="00630411">
            <w:pPr>
              <w:spacing w:before="100" w:beforeAutospacing="1" w:after="100" w:afterAutospacing="1" w:line="276" w:lineRule="auto"/>
              <w:rPr>
                <w:ins w:id="84" w:author="Lucyna Swoińska-Lasota" w:date="2023-05-24T15:39:00Z"/>
                <w:rFonts w:ascii="Arial" w:hAnsi="Arial" w:cs="Arial"/>
                <w:sz w:val="24"/>
                <w:szCs w:val="24"/>
              </w:rPr>
            </w:pPr>
            <w:ins w:id="85" w:author="Lucyna Swoińska-Lasota" w:date="2023-05-24T15:41:00Z">
              <w:r w:rsidRPr="00630411">
                <w:rPr>
                  <w:rFonts w:ascii="Arial" w:hAnsi="Arial" w:cs="Arial"/>
                  <w:sz w:val="24"/>
                  <w:szCs w:val="24"/>
                </w:rPr>
                <w:t xml:space="preserve">W przypadku objęcia wsparciem </w:t>
              </w:r>
              <w:r>
                <w:rPr>
                  <w:rFonts w:ascii="Arial" w:hAnsi="Arial" w:cs="Arial"/>
                  <w:sz w:val="24"/>
                  <w:szCs w:val="24"/>
                </w:rPr>
                <w:t>m</w:t>
              </w:r>
              <w:r w:rsidRPr="00630411">
                <w:rPr>
                  <w:rFonts w:ascii="Arial" w:hAnsi="Arial" w:cs="Arial"/>
                  <w:sz w:val="24"/>
                  <w:szCs w:val="24"/>
                </w:rPr>
                <w:t xml:space="preserve">niej </w:t>
              </w:r>
              <w:r>
                <w:rPr>
                  <w:rFonts w:ascii="Arial" w:hAnsi="Arial" w:cs="Arial"/>
                  <w:sz w:val="24"/>
                  <w:szCs w:val="24"/>
                </w:rPr>
                <w:t>niż</w:t>
              </w:r>
            </w:ins>
            <w:ins w:id="86" w:author="Lucyna Swoińska-Lasota" w:date="2023-05-25T07:59:00Z">
              <w:r w:rsidR="00EE4119">
                <w:rPr>
                  <w:rFonts w:ascii="Arial" w:hAnsi="Arial" w:cs="Arial"/>
                  <w:sz w:val="24"/>
                  <w:szCs w:val="24"/>
                </w:rPr>
                <w:t xml:space="preserve"> </w:t>
              </w:r>
            </w:ins>
            <w:ins w:id="87" w:author="Lucyna Swoińska-Lasota" w:date="2023-05-24T15:41:00Z">
              <w:r>
                <w:rPr>
                  <w:rFonts w:ascii="Arial" w:hAnsi="Arial" w:cs="Arial"/>
                  <w:sz w:val="24"/>
                  <w:szCs w:val="24"/>
                </w:rPr>
                <w:t>15</w:t>
              </w:r>
              <w:r w:rsidRPr="00630411">
                <w:rPr>
                  <w:rFonts w:ascii="Arial" w:hAnsi="Arial" w:cs="Arial"/>
                  <w:sz w:val="24"/>
                  <w:szCs w:val="24"/>
                </w:rPr>
                <w:t xml:space="preserve">% uczestników w wieku powyżej 50 r.ż. – </w:t>
              </w:r>
              <w:r>
                <w:rPr>
                  <w:rFonts w:ascii="Arial" w:hAnsi="Arial" w:cs="Arial"/>
                  <w:sz w:val="24"/>
                  <w:szCs w:val="24"/>
                </w:rPr>
                <w:t>0</w:t>
              </w:r>
              <w:r w:rsidRPr="00630411">
                <w:rPr>
                  <w:rFonts w:ascii="Arial" w:hAnsi="Arial" w:cs="Arial"/>
                  <w:sz w:val="24"/>
                  <w:szCs w:val="24"/>
                </w:rPr>
                <w:t xml:space="preserve"> pkt.</w:t>
              </w:r>
            </w:ins>
          </w:p>
          <w:p w14:paraId="55AE3220" w14:textId="2B508420" w:rsidR="008D09CA" w:rsidRPr="000B0BD7" w:rsidDel="00630411" w:rsidRDefault="008D09CA" w:rsidP="00630411">
            <w:pPr>
              <w:spacing w:before="100" w:beforeAutospacing="1" w:after="100" w:afterAutospacing="1" w:line="276" w:lineRule="auto"/>
              <w:rPr>
                <w:del w:id="88" w:author="Lucyna Swoińska-Lasota" w:date="2023-05-24T15:39:00Z"/>
                <w:rFonts w:ascii="Arial" w:hAnsi="Arial" w:cs="Arial"/>
                <w:sz w:val="24"/>
                <w:szCs w:val="24"/>
              </w:rPr>
            </w:pPr>
            <w:del w:id="89" w:author="Lucyna Swoińska-Lasota" w:date="2023-05-24T15:39:00Z">
              <w:r w:rsidRPr="000B0BD7" w:rsidDel="00630411">
                <w:rPr>
                  <w:rFonts w:ascii="Arial" w:hAnsi="Arial" w:cs="Arial"/>
                  <w:sz w:val="24"/>
                  <w:szCs w:val="24"/>
                </w:rPr>
                <w:delText>Tak – 10 pkt.</w:delText>
              </w:r>
            </w:del>
          </w:p>
          <w:p w14:paraId="0165F5EA" w14:textId="1C76EF30" w:rsidR="008D09CA" w:rsidRPr="000B0BD7" w:rsidRDefault="008D09CA" w:rsidP="008D09CA">
            <w:pPr>
              <w:spacing w:before="100" w:beforeAutospacing="1" w:after="100" w:afterAutospacing="1" w:line="276" w:lineRule="auto"/>
              <w:rPr>
                <w:rFonts w:ascii="Arial" w:hAnsi="Arial" w:cs="Arial"/>
                <w:sz w:val="24"/>
                <w:szCs w:val="24"/>
              </w:rPr>
            </w:pPr>
            <w:del w:id="90" w:author="Lucyna Swoińska-Lasota" w:date="2023-05-24T15:39:00Z">
              <w:r w:rsidRPr="000B0BD7" w:rsidDel="00630411">
                <w:rPr>
                  <w:rFonts w:ascii="Arial" w:hAnsi="Arial" w:cs="Arial"/>
                  <w:sz w:val="24"/>
                  <w:szCs w:val="24"/>
                </w:rPr>
                <w:delText>Nie – 0 pkt.</w:delText>
              </w:r>
            </w:del>
          </w:p>
        </w:tc>
      </w:tr>
    </w:tbl>
    <w:p w14:paraId="13BCBF78" w14:textId="2B7EB94F" w:rsidR="009C59C4" w:rsidRPr="000B0BD7" w:rsidRDefault="00850A0C" w:rsidP="002A3C4B">
      <w:pPr>
        <w:rPr>
          <w:rFonts w:ascii="Arial" w:hAnsi="Arial" w:cs="Arial"/>
          <w:b/>
          <w:bCs/>
          <w:sz w:val="24"/>
          <w:szCs w:val="24"/>
        </w:rPr>
      </w:pPr>
      <w:r w:rsidRPr="000B0BD7">
        <w:rPr>
          <w:rFonts w:ascii="Arial" w:hAnsi="Arial" w:cs="Arial"/>
          <w:b/>
          <w:bCs/>
          <w:sz w:val="24"/>
          <w:szCs w:val="24"/>
        </w:rPr>
        <w:lastRenderedPageBreak/>
        <w:br w:type="page"/>
      </w:r>
      <w:r w:rsidR="009C59C4" w:rsidRPr="000B0BD7">
        <w:rPr>
          <w:rFonts w:ascii="Arial" w:hAnsi="Arial" w:cs="Arial"/>
          <w:b/>
          <w:bCs/>
          <w:sz w:val="24"/>
          <w:szCs w:val="24"/>
        </w:rPr>
        <w:lastRenderedPageBreak/>
        <w:t>Kryterium negocjacyjne</w:t>
      </w:r>
      <w:r w:rsidR="009C59C4" w:rsidRPr="000B0BD7">
        <w:rPr>
          <w:rStyle w:val="Odwoanieprzypisudolnego"/>
          <w:rFonts w:ascii="Arial" w:hAnsi="Arial" w:cs="Arial"/>
          <w:b/>
          <w:bCs/>
          <w:sz w:val="24"/>
          <w:szCs w:val="24"/>
        </w:rPr>
        <w:footnoteReference w:id="11"/>
      </w:r>
    </w:p>
    <w:tbl>
      <w:tblPr>
        <w:tblStyle w:val="Tabela-Siatka"/>
        <w:tblW w:w="5000" w:type="pct"/>
        <w:tblLook w:val="0620" w:firstRow="1" w:lastRow="0" w:firstColumn="0" w:lastColumn="0" w:noHBand="1" w:noVBand="1"/>
      </w:tblPr>
      <w:tblGrid>
        <w:gridCol w:w="577"/>
        <w:gridCol w:w="1657"/>
        <w:gridCol w:w="9361"/>
        <w:gridCol w:w="2399"/>
      </w:tblGrid>
      <w:tr w:rsidR="000B0BD7" w:rsidRPr="000B0BD7" w14:paraId="0F468661" w14:textId="77777777" w:rsidTr="009C59C4">
        <w:trPr>
          <w:tblHeader/>
        </w:trPr>
        <w:tc>
          <w:tcPr>
            <w:tcW w:w="201" w:type="pct"/>
            <w:shd w:val="clear" w:color="auto" w:fill="FFFFFF" w:themeFill="background1"/>
          </w:tcPr>
          <w:p w14:paraId="4B0A1105"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Nr</w:t>
            </w:r>
          </w:p>
        </w:tc>
        <w:tc>
          <w:tcPr>
            <w:tcW w:w="557" w:type="pct"/>
            <w:shd w:val="clear" w:color="auto" w:fill="FFFFFF" w:themeFill="background1"/>
          </w:tcPr>
          <w:p w14:paraId="5C3BD005"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Nazwa</w:t>
            </w:r>
          </w:p>
        </w:tc>
        <w:tc>
          <w:tcPr>
            <w:tcW w:w="3365" w:type="pct"/>
            <w:shd w:val="clear" w:color="auto" w:fill="FFFFFF" w:themeFill="background1"/>
          </w:tcPr>
          <w:p w14:paraId="7DA83C89"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Definicja</w:t>
            </w:r>
          </w:p>
        </w:tc>
        <w:tc>
          <w:tcPr>
            <w:tcW w:w="877" w:type="pct"/>
            <w:shd w:val="clear" w:color="auto" w:fill="FFFFFF" w:themeFill="background1"/>
          </w:tcPr>
          <w:p w14:paraId="3A27431D"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Opis znaczenia</w:t>
            </w:r>
          </w:p>
        </w:tc>
      </w:tr>
      <w:tr w:rsidR="009C59C4" w:rsidRPr="000B0BD7" w14:paraId="54B19DCE" w14:textId="77777777" w:rsidTr="005E1510">
        <w:tc>
          <w:tcPr>
            <w:tcW w:w="201" w:type="pct"/>
          </w:tcPr>
          <w:p w14:paraId="1F9DFEB9" w14:textId="77777777"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E.1</w:t>
            </w:r>
          </w:p>
        </w:tc>
        <w:tc>
          <w:tcPr>
            <w:tcW w:w="557" w:type="pct"/>
          </w:tcPr>
          <w:p w14:paraId="0B41BDA0" w14:textId="1313883E" w:rsidR="009C59C4" w:rsidRPr="000B0BD7" w:rsidRDefault="009C59C4" w:rsidP="00D85B37">
            <w:pPr>
              <w:spacing w:before="100" w:beforeAutospacing="1" w:after="100" w:afterAutospacing="1" w:line="276" w:lineRule="auto"/>
              <w:rPr>
                <w:rFonts w:ascii="Arial" w:hAnsi="Arial" w:cs="Arial"/>
                <w:b/>
                <w:bCs/>
                <w:sz w:val="24"/>
                <w:szCs w:val="24"/>
              </w:rPr>
            </w:pPr>
            <w:r w:rsidRPr="000B0BD7">
              <w:rPr>
                <w:rFonts w:ascii="Arial" w:hAnsi="Arial" w:cs="Arial"/>
                <w:b/>
                <w:sz w:val="24"/>
                <w:szCs w:val="24"/>
              </w:rPr>
              <w:t>Negocjacje zakończyły się wynikiem pozytywnym</w:t>
            </w:r>
          </w:p>
        </w:tc>
        <w:tc>
          <w:tcPr>
            <w:tcW w:w="3365" w:type="pct"/>
          </w:tcPr>
          <w:p w14:paraId="4D0E6F50" w14:textId="2B712234"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negocjacje</w:t>
            </w:r>
            <w:r w:rsidRPr="000B0BD7">
              <w:rPr>
                <w:rStyle w:val="Odwoanieprzypisudolnego"/>
                <w:rFonts w:ascii="Arial" w:hAnsi="Arial" w:cs="Arial"/>
                <w:sz w:val="24"/>
                <w:szCs w:val="24"/>
              </w:rPr>
              <w:footnoteReference w:id="12"/>
            </w:r>
            <w:r w:rsidRPr="000B0BD7">
              <w:rPr>
                <w:rFonts w:ascii="Arial" w:hAnsi="Arial" w:cs="Arial"/>
                <w:sz w:val="24"/>
                <w:szCs w:val="24"/>
              </w:rPr>
              <w:t xml:space="preserve"> zakończyły się wynikiem pozytywnym.</w:t>
            </w:r>
          </w:p>
          <w:p w14:paraId="3DD12EB3"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Zakończenie negocjacji z wynikiem pozytywnym oznacza, że:</w:t>
            </w:r>
          </w:p>
          <w:p w14:paraId="1CF94C51"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wprowadził do wniosku o dofinansowanie projektu uzupełnienia lub poprawki wynikające z warunków negocjacyjnych lub</w:t>
            </w:r>
          </w:p>
          <w:p w14:paraId="22F17740"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przedstawił informacje i wyjaśnienia wynikające z warunków negocjacyjnych lub przekazane informacje i wyjaśnienia zostały zaakceptowane przez KOP lub</w:t>
            </w:r>
          </w:p>
          <w:p w14:paraId="24789217"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wprowadził we wniosku o dofinansowanie projektu zmian innych niż wynikające z warunków negocjacyjnych lub</w:t>
            </w:r>
          </w:p>
          <w:p w14:paraId="40894CE7" w14:textId="77777777" w:rsidR="009C59C4" w:rsidRPr="000B0BD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B0BD7">
              <w:rPr>
                <w:rFonts w:ascii="Arial" w:hAnsi="Arial" w:cs="Arial"/>
                <w:sz w:val="24"/>
                <w:szCs w:val="24"/>
              </w:rPr>
              <w:t>wnioskodawca podjął</w:t>
            </w:r>
            <w:r w:rsidRPr="000B0BD7">
              <w:rPr>
                <w:rStyle w:val="Odwoanieprzypisudolnego"/>
                <w:rFonts w:ascii="Arial" w:hAnsi="Arial" w:cs="Arial"/>
                <w:sz w:val="24"/>
                <w:szCs w:val="24"/>
              </w:rPr>
              <w:footnoteReference w:id="13"/>
            </w:r>
            <w:r w:rsidRPr="000B0BD7">
              <w:rPr>
                <w:rFonts w:ascii="Arial" w:hAnsi="Arial" w:cs="Arial"/>
                <w:sz w:val="24"/>
                <w:szCs w:val="24"/>
              </w:rPr>
              <w:t xml:space="preserve"> negocjacje w terminie wyznaczonym przez IZ/IP;</w:t>
            </w:r>
          </w:p>
          <w:p w14:paraId="457ED9B0" w14:textId="36C0D278" w:rsidR="009C59C4" w:rsidRPr="000B0BD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B0BD7">
              <w:rPr>
                <w:rFonts w:ascii="Arial" w:hAnsi="Arial" w:cs="Arial"/>
                <w:sz w:val="24"/>
                <w:szCs w:val="24"/>
              </w:rPr>
              <w:t>wnioskodawca złożył poprawiony w wyniku negocjacji wniosek w terminie wyznaczonym przez IZ/IP.</w:t>
            </w:r>
          </w:p>
          <w:p w14:paraId="2E722183"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Zakończenie negocjacji z wynikiem negatywnym oznacza, że:</w:t>
            </w:r>
          </w:p>
          <w:p w14:paraId="6B7C59A2"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wprowadził do wniosku o dofinansowanie projektu uzupełnień lub poprawek wynikających z warunków negocjacyjnych lub</w:t>
            </w:r>
          </w:p>
          <w:p w14:paraId="1C877ACA"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przedstawił informacji i wyjaśnień wynikających z warunków negocjacyjnych lub przekazane informacje i wyjaśnienia nie zostały zaakceptowane przez KOP lub</w:t>
            </w:r>
          </w:p>
          <w:p w14:paraId="147E5042"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wprowadził we wniosku o dofinansowanie projektu zmiany inne niż wynikające z warunków negocjacyjnych lub</w:t>
            </w:r>
          </w:p>
          <w:p w14:paraId="4CD9A248"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podjął negocjacji w terminie wyznaczonym przez IZ/IP;</w:t>
            </w:r>
          </w:p>
          <w:p w14:paraId="57EB207F" w14:textId="395FF7E9"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złożył poprawionego w wyniku negocjacji wniosku w terminie wyznaczonym przez IZ/IP.</w:t>
            </w:r>
          </w:p>
          <w:p w14:paraId="2F8BA3F1" w14:textId="31B674B2"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B1D2301"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47D497A8" w14:textId="77777777" w:rsidR="009C59C4" w:rsidRPr="000B0BD7" w:rsidRDefault="009C59C4"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w:t>
            </w:r>
            <w:r w:rsidRPr="000B0BD7" w:rsidDel="00B5057C">
              <w:rPr>
                <w:rFonts w:ascii="Arial" w:hAnsi="Arial" w:cs="Arial"/>
                <w:color w:val="000000"/>
                <w:sz w:val="24"/>
                <w:szCs w:val="24"/>
              </w:rPr>
              <w:t xml:space="preserve"> </w:t>
            </w:r>
            <w:r w:rsidRPr="000B0BD7">
              <w:rPr>
                <w:rFonts w:ascii="Arial" w:hAnsi="Arial" w:cs="Arial"/>
                <w:color w:val="000000"/>
                <w:sz w:val="24"/>
                <w:szCs w:val="24"/>
              </w:rPr>
              <w:t>nie</w:t>
            </w:r>
          </w:p>
          <w:p w14:paraId="6FD18A40" w14:textId="3FA79C58" w:rsidR="009C59C4" w:rsidRPr="000B0BD7" w:rsidRDefault="009C59C4"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tc>
      </w:tr>
    </w:tbl>
    <w:p w14:paraId="28473941" w14:textId="066EA463" w:rsidR="0078551B" w:rsidRPr="000B0BD7" w:rsidRDefault="0078551B" w:rsidP="00D85B37">
      <w:pPr>
        <w:spacing w:before="100" w:beforeAutospacing="1" w:after="100" w:afterAutospacing="1" w:line="276" w:lineRule="auto"/>
        <w:rPr>
          <w:rFonts w:ascii="Arial" w:hAnsi="Arial" w:cs="Arial"/>
          <w:b/>
          <w:bCs/>
          <w:sz w:val="24"/>
          <w:szCs w:val="24"/>
        </w:rPr>
      </w:pPr>
    </w:p>
    <w:sectPr w:rsidR="0078551B" w:rsidRPr="000B0BD7" w:rsidSect="00435F9B">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993"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Lucyna Swoińska-Lasota" w:date="2023-05-24T15:35:00Z" w:initials="LSL-BdsS">
    <w:p w14:paraId="468D14E8" w14:textId="2329B55A" w:rsidR="00630411" w:rsidRDefault="00630411">
      <w:pPr>
        <w:pStyle w:val="Tekstkomentarza"/>
      </w:pPr>
      <w:r>
        <w:rPr>
          <w:rStyle w:val="Odwoaniedokomentarza"/>
        </w:rPr>
        <w:annotationRef/>
      </w:r>
      <w:r>
        <w:t>AUTOKOREKTA IZ ZGŁOSZONA NA POSIEDZENIU GRUPY ROBOCZEJ</w:t>
      </w:r>
    </w:p>
  </w:comment>
  <w:comment w:id="17" w:author="Dagmara Angowska" w:date="2023-05-30T09:53:00Z" w:initials="DA">
    <w:p w14:paraId="78352812" w14:textId="77777777" w:rsidR="00091940" w:rsidRDefault="00091940">
      <w:pPr>
        <w:pStyle w:val="Tekstkomentarza"/>
      </w:pPr>
      <w:r>
        <w:rPr>
          <w:rStyle w:val="Odwoaniedokomentarza"/>
        </w:rPr>
        <w:annotationRef/>
      </w:r>
      <w:r>
        <w:t>Usunięto kryterium po konsultacji z grupą</w:t>
      </w:r>
    </w:p>
    <w:p w14:paraId="086CAC27" w14:textId="77777777" w:rsidR="00091940" w:rsidRDefault="00091940" w:rsidP="00F90BD4">
      <w:pPr>
        <w:pStyle w:val="Tekstkomentarza"/>
      </w:pPr>
      <w:r>
        <w:t>Korekta kolejnych numerów kryteriów</w:t>
      </w:r>
    </w:p>
  </w:comment>
  <w:comment w:id="51" w:author="Lucyna Swoińska-Lasota" w:date="2023-05-24T15:43:00Z" w:initials="LSL-BdsS">
    <w:p w14:paraId="10C62514" w14:textId="3D2B75BC" w:rsidR="00630411" w:rsidRDefault="00630411">
      <w:pPr>
        <w:pStyle w:val="Tekstkomentarza"/>
      </w:pPr>
      <w:r>
        <w:rPr>
          <w:rStyle w:val="Odwoaniedokomentarza"/>
        </w:rPr>
        <w:annotationRef/>
      </w:r>
      <w:r>
        <w:t>Zmiana wynikająca ze zgłoszonych uwag.</w:t>
      </w:r>
    </w:p>
  </w:comment>
  <w:comment w:id="78" w:author="Lucyna Swoińska-Lasota" w:date="2023-05-24T15:43:00Z" w:initials="LSL-BdsS">
    <w:p w14:paraId="2FADFD2E" w14:textId="20ACE6FB" w:rsidR="00630411" w:rsidRDefault="00630411">
      <w:pPr>
        <w:pStyle w:val="Tekstkomentarza"/>
      </w:pPr>
      <w:r>
        <w:rPr>
          <w:rStyle w:val="Odwoaniedokomentarza"/>
        </w:rPr>
        <w:annotationRef/>
      </w:r>
      <w:r>
        <w:t>Zmiana wynikająca ze zgłoszonych uwag.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8D14E8" w15:done="0"/>
  <w15:commentEx w15:paraId="086CAC27" w15:done="0"/>
  <w15:commentEx w15:paraId="10C62514" w15:done="0"/>
  <w15:commentEx w15:paraId="2FADFD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18AD28" w16cex:dateUtc="2023-05-24T13:35:00Z"/>
  <w16cex:commentExtensible w16cex:durableId="28204617" w16cex:dateUtc="2023-05-30T07:53:00Z"/>
  <w16cex:commentExtensible w16cex:durableId="2818AF04" w16cex:dateUtc="2023-05-24T13:43:00Z"/>
  <w16cex:commentExtensible w16cex:durableId="2818AF0F" w16cex:dateUtc="2023-05-24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8D14E8" w16cid:durableId="2818AD28"/>
  <w16cid:commentId w16cid:paraId="086CAC27" w16cid:durableId="28204617"/>
  <w16cid:commentId w16cid:paraId="10C62514" w16cid:durableId="2818AF04"/>
  <w16cid:commentId w16cid:paraId="2FADFD2E" w16cid:durableId="2818AF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59BD2" w14:textId="77777777" w:rsidR="00435F9B" w:rsidRDefault="00435F9B" w:rsidP="00590C41">
      <w:pPr>
        <w:spacing w:after="0" w:line="240" w:lineRule="auto"/>
      </w:pPr>
      <w:r>
        <w:separator/>
      </w:r>
    </w:p>
  </w:endnote>
  <w:endnote w:type="continuationSeparator" w:id="0">
    <w:p w14:paraId="4991F8FD" w14:textId="77777777" w:rsidR="00435F9B" w:rsidRDefault="00435F9B"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ambria&quot;,serif">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D874" w14:textId="77777777" w:rsidR="00732C65" w:rsidRDefault="00732C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3CBE" w14:textId="66E115BF" w:rsidR="00F82BED" w:rsidRDefault="00F82BED" w:rsidP="00F82BED">
    <w:pPr>
      <w:pStyle w:val="Stopka"/>
      <w:jc w:val="center"/>
    </w:pPr>
    <w:r>
      <w:rPr>
        <w:noProof/>
      </w:rPr>
      <w:drawing>
        <wp:inline distT="0" distB="0" distL="0" distR="0" wp14:anchorId="40CD31E7" wp14:editId="0680885F">
          <wp:extent cx="6962775" cy="857250"/>
          <wp:effectExtent l="0" t="0" r="9525" b="0"/>
          <wp:doc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p w14:paraId="502D09D5" w14:textId="77777777" w:rsidR="00F82BED" w:rsidRDefault="00F82B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757F7" w14:textId="77777777" w:rsidR="00435F9B" w:rsidRDefault="00435F9B" w:rsidP="00590C41">
      <w:pPr>
        <w:spacing w:after="0" w:line="240" w:lineRule="auto"/>
      </w:pPr>
      <w:r>
        <w:separator/>
      </w:r>
    </w:p>
  </w:footnote>
  <w:footnote w:type="continuationSeparator" w:id="0">
    <w:p w14:paraId="29476485" w14:textId="77777777" w:rsidR="00435F9B" w:rsidRDefault="00435F9B" w:rsidP="00590C41">
      <w:pPr>
        <w:spacing w:after="0" w:line="240" w:lineRule="auto"/>
      </w:pPr>
      <w:r>
        <w:continuationSeparator/>
      </w:r>
    </w:p>
  </w:footnote>
  <w:footnote w:id="1">
    <w:p w14:paraId="5146FCC0" w14:textId="77777777" w:rsidR="000A6080" w:rsidRPr="00046B33" w:rsidRDefault="000A6080" w:rsidP="00232ED0">
      <w:pPr>
        <w:pStyle w:val="Tekstprzypisudolnego"/>
        <w:spacing w:before="100" w:beforeAutospacing="1" w:after="100" w:afterAutospacing="1"/>
        <w:rPr>
          <w:rFonts w:ascii="Arial" w:hAnsi="Arial" w:cs="Arial"/>
          <w:sz w:val="24"/>
          <w:szCs w:val="24"/>
        </w:rPr>
      </w:pPr>
      <w:r w:rsidRPr="00046B33">
        <w:rPr>
          <w:rFonts w:ascii="Arial" w:hAnsi="Arial" w:cs="Arial"/>
          <w:sz w:val="24"/>
          <w:szCs w:val="24"/>
          <w:vertAlign w:val="superscript"/>
        </w:rPr>
        <w:footnoteRef/>
      </w:r>
      <w:r w:rsidRPr="00046B33">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2B5B35DB" w14:textId="77777777" w:rsidR="000A6080" w:rsidRPr="00046B33" w:rsidRDefault="000A6080" w:rsidP="00232ED0">
      <w:pPr>
        <w:pStyle w:val="Tekstprzypisudolnego"/>
        <w:spacing w:before="100" w:beforeAutospacing="1" w:after="100" w:afterAutospacing="1"/>
        <w:rPr>
          <w:rFonts w:ascii="Arial" w:hAnsi="Arial" w:cs="Arial"/>
          <w:sz w:val="24"/>
          <w:szCs w:val="24"/>
        </w:rPr>
      </w:pPr>
      <w:r w:rsidRPr="00046B33">
        <w:rPr>
          <w:rFonts w:ascii="Arial" w:hAnsi="Arial" w:cs="Arial"/>
          <w:sz w:val="24"/>
          <w:szCs w:val="24"/>
          <w:vertAlign w:val="superscript"/>
        </w:rPr>
        <w:footnoteRef/>
      </w:r>
      <w:r w:rsidRPr="00046B33">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4F82D40E" w14:textId="6FF6670F" w:rsidR="00E15C1E" w:rsidRPr="00046B33" w:rsidRDefault="00E15C1E" w:rsidP="00232ED0">
      <w:pPr>
        <w:pStyle w:val="Tekstprzypisudolnego"/>
        <w:spacing w:before="100" w:beforeAutospacing="1" w:after="100" w:afterAutospacing="1"/>
        <w:rPr>
          <w:rFonts w:ascii="Arial" w:hAnsi="Arial" w:cs="Arial"/>
          <w:sz w:val="24"/>
          <w:szCs w:val="24"/>
        </w:rPr>
      </w:pPr>
      <w:bookmarkStart w:id="1" w:name="_Hlk129343696"/>
      <w:r w:rsidRPr="00046B33">
        <w:rPr>
          <w:rStyle w:val="Odwoanieprzypisudolnego"/>
          <w:rFonts w:ascii="Arial" w:hAnsi="Arial" w:cs="Arial"/>
          <w:sz w:val="24"/>
          <w:szCs w:val="24"/>
        </w:rPr>
        <w:footnoteRef/>
      </w:r>
      <w:r w:rsidRPr="00046B33">
        <w:rPr>
          <w:rFonts w:ascii="Arial" w:hAnsi="Arial" w:cs="Arial"/>
          <w:sz w:val="24"/>
          <w:szCs w:val="24"/>
        </w:rPr>
        <w:t xml:space="preserve"> </w:t>
      </w:r>
      <w:bookmarkEnd w:id="1"/>
      <w:r w:rsidR="00C4592E" w:rsidRPr="00046B33">
        <w:rPr>
          <w:rFonts w:ascii="Arial" w:hAnsi="Arial" w:cs="Arial"/>
          <w:color w:val="000000"/>
          <w:sz w:val="24"/>
          <w:szCs w:val="24"/>
        </w:rPr>
        <w:t>W każdym kryterium przez „wnioskodawcę” rozumiemy też partnera/partnerów, chyba że kryterium stanowi inaczej.</w:t>
      </w:r>
    </w:p>
  </w:footnote>
  <w:footnote w:id="4">
    <w:p w14:paraId="68EEE5EC" w14:textId="77777777" w:rsidR="008965BB" w:rsidRPr="00046B33" w:rsidRDefault="008965BB" w:rsidP="008965BB">
      <w:pPr>
        <w:pStyle w:val="Tekstprzypisudolnego"/>
        <w:spacing w:after="0"/>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5">
    <w:p w14:paraId="652DDFCF" w14:textId="77777777" w:rsidR="00E9382B" w:rsidRPr="00046B33" w:rsidRDefault="00E9382B" w:rsidP="00232ED0">
      <w:pPr>
        <w:spacing w:before="100" w:beforeAutospacing="1" w:after="100" w:afterAutospacing="1" w:line="276" w:lineRule="auto"/>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2BEFEC74" w14:textId="77777777" w:rsidR="00E9382B" w:rsidRPr="00046B33" w:rsidRDefault="00E9382B" w:rsidP="00232ED0">
      <w:pPr>
        <w:spacing w:before="100" w:beforeAutospacing="1" w:after="100" w:afterAutospacing="1" w:line="276" w:lineRule="auto"/>
        <w:rPr>
          <w:rFonts w:ascii="Arial" w:hAnsi="Arial" w:cs="Arial"/>
          <w:sz w:val="24"/>
          <w:szCs w:val="24"/>
        </w:rPr>
      </w:pPr>
      <w:r w:rsidRPr="00046B33">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E4EF954" w14:textId="51A52FB4" w:rsidR="00E9382B" w:rsidRPr="00046B33" w:rsidRDefault="00E9382B" w:rsidP="00232ED0">
      <w:pPr>
        <w:pStyle w:val="Tekstprzypisudolnego"/>
        <w:spacing w:before="100" w:beforeAutospacing="1" w:after="100" w:afterAutospacing="1"/>
        <w:rPr>
          <w:rFonts w:ascii="Arial" w:eastAsiaTheme="minorHAnsi" w:hAnsi="Arial" w:cs="Arial"/>
          <w:sz w:val="24"/>
          <w:szCs w:val="24"/>
        </w:rPr>
      </w:pPr>
      <w:r w:rsidRPr="00046B33">
        <w:rPr>
          <w:rFonts w:ascii="Arial" w:hAnsi="Arial" w:cs="Arial"/>
          <w:sz w:val="24"/>
          <w:szCs w:val="24"/>
        </w:rPr>
        <w:t xml:space="preserve">W przypadku projektów, w </w:t>
      </w:r>
      <w:r w:rsidRPr="00046B33">
        <w:rPr>
          <w:rFonts w:ascii="Arial" w:eastAsiaTheme="minorHAnsi" w:hAnsi="Arial" w:cs="Arial"/>
          <w:sz w:val="24"/>
          <w:szCs w:val="24"/>
        </w:rPr>
        <w:t>których udzielane jest wsparcie zwrotne w postaci pożyczek lub poręczeń jako obrót należy rozumieć kwotę kapitału pożyczkowego i poręczeniowego, jakim dysponowa</w:t>
      </w:r>
      <w:ins w:id="3" w:author="Lucyna Swoińska-Lasota" w:date="2023-05-24T15:31:00Z">
        <w:r w:rsidR="00080732">
          <w:rPr>
            <w:rFonts w:ascii="Arial" w:eastAsiaTheme="minorHAnsi" w:hAnsi="Arial" w:cs="Arial"/>
            <w:sz w:val="24"/>
            <w:szCs w:val="24"/>
          </w:rPr>
          <w:t>ł</w:t>
        </w:r>
      </w:ins>
      <w:del w:id="4" w:author="Lucyna Swoińska-Lasota" w:date="2023-05-24T15:31:00Z">
        <w:r w:rsidRPr="00046B33" w:rsidDel="00080732">
          <w:rPr>
            <w:rFonts w:ascii="Arial" w:eastAsiaTheme="minorHAnsi" w:hAnsi="Arial" w:cs="Arial"/>
            <w:sz w:val="24"/>
            <w:szCs w:val="24"/>
          </w:rPr>
          <w:delText>li</w:delText>
        </w:r>
      </w:del>
      <w:r w:rsidRPr="00046B33">
        <w:rPr>
          <w:rFonts w:ascii="Arial" w:eastAsiaTheme="minorHAnsi" w:hAnsi="Arial" w:cs="Arial"/>
          <w:sz w:val="24"/>
          <w:szCs w:val="24"/>
        </w:rPr>
        <w:t xml:space="preserve"> wnioskodawca w poprzednim zamkniętym i zatwierdzonym roku obrotowym.</w:t>
      </w:r>
    </w:p>
  </w:footnote>
  <w:footnote w:id="6">
    <w:p w14:paraId="26BFE788" w14:textId="77777777" w:rsidR="00E9382B" w:rsidRPr="00046B33" w:rsidRDefault="00E9382B" w:rsidP="00232ED0">
      <w:pPr>
        <w:pStyle w:val="Tekstprzypisudolnego"/>
        <w:spacing w:before="100" w:beforeAutospacing="1" w:after="100" w:afterAutospacing="1"/>
        <w:rPr>
          <w:rFonts w:ascii="Arial" w:eastAsiaTheme="minorHAnsi" w:hAnsi="Arial" w:cs="Arial"/>
          <w:sz w:val="24"/>
          <w:szCs w:val="24"/>
        </w:rPr>
      </w:pPr>
      <w:r w:rsidRPr="00046B33">
        <w:rPr>
          <w:rFonts w:ascii="Arial" w:eastAsiaTheme="minorHAnsi" w:hAnsi="Arial" w:cs="Arial"/>
          <w:sz w:val="24"/>
          <w:szCs w:val="24"/>
          <w:vertAlign w:val="superscript"/>
        </w:rPr>
        <w:footnoteRef/>
      </w:r>
      <w:r w:rsidRPr="00046B33">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2B2201FB" w14:textId="77777777" w:rsidR="00E9382B" w:rsidRPr="00046B33" w:rsidRDefault="00E9382B" w:rsidP="00232ED0">
      <w:pPr>
        <w:pStyle w:val="Tekstprzypisudolnego"/>
        <w:spacing w:before="100" w:beforeAutospacing="1" w:after="100" w:afterAutospacing="1"/>
        <w:rPr>
          <w:rFonts w:ascii="Arial" w:hAnsi="Arial" w:cs="Arial"/>
          <w:sz w:val="24"/>
          <w:szCs w:val="24"/>
        </w:rPr>
      </w:pPr>
      <w:r w:rsidRPr="00046B33">
        <w:rPr>
          <w:rFonts w:ascii="Arial" w:eastAsiaTheme="minorHAnsi" w:hAnsi="Arial" w:cs="Arial"/>
          <w:sz w:val="24"/>
          <w:szCs w:val="24"/>
          <w:vertAlign w:val="superscript"/>
        </w:rPr>
        <w:footnoteRef/>
      </w:r>
      <w:r w:rsidRPr="00046B33">
        <w:rPr>
          <w:rFonts w:ascii="Arial" w:eastAsiaTheme="minorHAnsi" w:hAnsi="Arial" w:cs="Arial"/>
          <w:sz w:val="24"/>
          <w:szCs w:val="24"/>
        </w:rPr>
        <w:t xml:space="preserve"> We wniosku o dofinansowanie projektu należy</w:t>
      </w:r>
      <w:r w:rsidRPr="00046B33">
        <w:rPr>
          <w:rFonts w:ascii="Arial" w:hAnsi="Arial" w:cs="Arial"/>
          <w:sz w:val="24"/>
          <w:szCs w:val="24"/>
        </w:rPr>
        <w:t xml:space="preserve"> wskazać rok, za jaki podawane są dane dotyczące rocznego obrotu wnioskodawcy.</w:t>
      </w:r>
    </w:p>
  </w:footnote>
  <w:footnote w:id="8">
    <w:p w14:paraId="7D1FA0B7" w14:textId="77777777" w:rsidR="002776E3" w:rsidRPr="00046B33" w:rsidRDefault="002776E3" w:rsidP="00232ED0">
      <w:pPr>
        <w:pStyle w:val="Tekstprzypisudolnego"/>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Wartość projektu obejmuje wszystkie wydatki (w tym koszty pośrednie i bezpośrednie) przewidziane w ramach projektu zgodnie z planowanymi zadaniami.</w:t>
      </w:r>
    </w:p>
  </w:footnote>
  <w:footnote w:id="9">
    <w:p w14:paraId="4773A031" w14:textId="7CB893FD" w:rsidR="002776E3" w:rsidRPr="00046B33" w:rsidRDefault="002776E3" w:rsidP="00232ED0">
      <w:pPr>
        <w:pStyle w:val="Tekstprzypisudolnego"/>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Do średniego kosztu nie są wliczane koszty związane z racjonalnymi usprawnieniami wprowadzonymi w celu zapewnienia możliwości pełnego uczestnictwa osób z niepełnosprawnościami, zgodnie z </w:t>
      </w:r>
      <w:hyperlink r:id="rId1" w:tooltip="Wytyczne w zakresie realizacji zasady równości szans i niedyskryminacji oraz zasady równości szans kobiet i mężczyzn w ramach funduszy unijnych na lata 2014-2020  " w:history="1">
        <w:r w:rsidRPr="00046B33">
          <w:rPr>
            <w:rFonts w:ascii="Arial" w:hAnsi="Arial" w:cs="Arial"/>
            <w:sz w:val="24"/>
            <w:szCs w:val="24"/>
          </w:rPr>
          <w:t>Wytycznymi</w:t>
        </w:r>
        <w:r w:rsidR="003B3D47" w:rsidRPr="00046B33">
          <w:rPr>
            <w:rFonts w:ascii="Arial" w:hAnsi="Arial" w:cs="Arial"/>
            <w:sz w:val="24"/>
            <w:szCs w:val="24"/>
          </w:rPr>
          <w:t xml:space="preserve"> dotyczące realizacji zasad równościowych w ramach funduszy unijnych na lata 2021-2027</w:t>
        </w:r>
      </w:hyperlink>
      <w:r w:rsidRPr="00046B33">
        <w:rPr>
          <w:rFonts w:ascii="Arial" w:hAnsi="Arial" w:cs="Arial"/>
          <w:sz w:val="24"/>
          <w:szCs w:val="24"/>
        </w:rPr>
        <w:t>.</w:t>
      </w:r>
    </w:p>
  </w:footnote>
  <w:footnote w:id="10">
    <w:p w14:paraId="1338299B" w14:textId="5166B449" w:rsidR="00DF756C" w:rsidRPr="00046B33" w:rsidRDefault="00DF756C">
      <w:pPr>
        <w:pStyle w:val="Tekstprzypisudolnego"/>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Definicja zgodna z </w:t>
      </w:r>
      <w:hyperlink r:id="rId2" w:history="1">
        <w:r w:rsidRPr="00046B33">
          <w:rPr>
            <w:rStyle w:val="Hipercze"/>
            <w:rFonts w:ascii="Arial" w:hAnsi="Arial" w:cs="Arial"/>
            <w:sz w:val="24"/>
            <w:szCs w:val="24"/>
          </w:rPr>
          <w:t>Wytycznymi dotyczącymi realizacji zasad równościowych w ramach funduszy</w:t>
        </w:r>
      </w:hyperlink>
      <w:r w:rsidRPr="00046B33">
        <w:rPr>
          <w:rFonts w:ascii="Arial" w:hAnsi="Arial" w:cs="Arial"/>
          <w:sz w:val="24"/>
          <w:szCs w:val="24"/>
        </w:rPr>
        <w:t>.</w:t>
      </w:r>
    </w:p>
  </w:footnote>
  <w:footnote w:id="11">
    <w:p w14:paraId="395CEB0A" w14:textId="77777777" w:rsidR="009C59C4" w:rsidRPr="00046B33" w:rsidRDefault="009C59C4" w:rsidP="00232ED0">
      <w:pPr>
        <w:pStyle w:val="Tekstprzypisudolnego"/>
        <w:spacing w:before="100" w:beforeAutospacing="1" w:after="100" w:afterAutospacing="1"/>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Dotyczy projektów wybieranych w sposób konkurencyjny</w:t>
      </w:r>
    </w:p>
  </w:footnote>
  <w:footnote w:id="12">
    <w:p w14:paraId="3CB1B3D4" w14:textId="77777777" w:rsidR="009C59C4" w:rsidRPr="00046B33" w:rsidRDefault="009C59C4" w:rsidP="00232ED0">
      <w:pPr>
        <w:pStyle w:val="Tekstprzypisudolnego"/>
        <w:spacing w:before="100" w:beforeAutospacing="1" w:after="100" w:afterAutospacing="1"/>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3">
    <w:p w14:paraId="084C93A7" w14:textId="77777777" w:rsidR="009C59C4" w:rsidRPr="00046B33" w:rsidRDefault="009C59C4" w:rsidP="00232ED0">
      <w:pPr>
        <w:pStyle w:val="Tekstprzypisudolnego"/>
        <w:spacing w:before="100" w:beforeAutospacing="1" w:after="100" w:afterAutospacing="1"/>
        <w:rPr>
          <w:rFonts w:ascii="Arial" w:hAnsi="Arial" w:cs="Arial"/>
          <w:sz w:val="24"/>
          <w:szCs w:val="24"/>
        </w:rPr>
      </w:pPr>
      <w:bookmarkStart w:id="91" w:name="_Hlk126252330"/>
      <w:r w:rsidRPr="00046B33">
        <w:rPr>
          <w:rStyle w:val="Odwoanieprzypisudolnego"/>
          <w:rFonts w:ascii="Arial" w:hAnsi="Arial" w:cs="Arial"/>
          <w:sz w:val="24"/>
          <w:szCs w:val="24"/>
        </w:rPr>
        <w:footnoteRef/>
      </w:r>
      <w:r w:rsidRPr="00046B33">
        <w:rPr>
          <w:rFonts w:ascii="Arial" w:hAnsi="Arial" w:cs="Arial"/>
          <w:sz w:val="24"/>
          <w:szCs w:val="24"/>
        </w:rPr>
        <w:t xml:space="preserve"> Przez podjęcie negocjacji należy rozumieć przekazanie w wyznaczonym przez IZ/IP terminie odpowiedzi na stanowisko negocjacyjne. </w:t>
      </w:r>
      <w:bookmarkEnd w:id="9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42DF" w14:textId="77777777" w:rsidR="00732C65" w:rsidRDefault="00732C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8475" w14:textId="1FCF3B4A" w:rsidR="00C060FB" w:rsidRPr="009B79DA" w:rsidRDefault="00C060FB" w:rsidP="009B79DA">
    <w:pPr>
      <w:pStyle w:val="Nagwek"/>
    </w:pPr>
    <w:r w:rsidRPr="009B79D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B2F8" w14:textId="77777777" w:rsidR="009B79DA" w:rsidRPr="000B0BD7" w:rsidRDefault="009B79DA" w:rsidP="009B79DA">
    <w:pPr>
      <w:spacing w:after="0" w:line="240" w:lineRule="auto"/>
      <w:rPr>
        <w:rFonts w:ascii="Arial" w:hAnsi="Arial" w:cs="Arial"/>
        <w:bCs/>
        <w:sz w:val="24"/>
        <w:szCs w:val="24"/>
      </w:rPr>
    </w:pPr>
    <w:r w:rsidRPr="000B0BD7">
      <w:rPr>
        <w:rFonts w:ascii="Arial" w:hAnsi="Arial" w:cs="Arial"/>
        <w:bCs/>
        <w:sz w:val="24"/>
        <w:szCs w:val="24"/>
      </w:rPr>
      <w:t>FUNDUSZE EUROPEJSKIE DLA KUJAW I POMORZA 2021-2027</w:t>
    </w:r>
  </w:p>
  <w:p w14:paraId="5534CFD3" w14:textId="473F125F" w:rsidR="00EE1EB5" w:rsidRPr="00EE1EB5" w:rsidRDefault="00EE1EB5" w:rsidP="00EE1EB5">
    <w:pPr>
      <w:tabs>
        <w:tab w:val="left" w:pos="9923"/>
      </w:tabs>
      <w:spacing w:after="0" w:line="240" w:lineRule="auto"/>
      <w:jc w:val="right"/>
      <w:rPr>
        <w:rFonts w:ascii="Arial" w:hAnsi="Arial" w:cs="Arial"/>
        <w:bCs/>
        <w:sz w:val="24"/>
        <w:szCs w:val="24"/>
      </w:rPr>
    </w:pPr>
    <w:r w:rsidRPr="00EE1EB5">
      <w:rPr>
        <w:rFonts w:ascii="Arial" w:hAnsi="Arial" w:cs="Arial"/>
        <w:bCs/>
        <w:sz w:val="24"/>
        <w:szCs w:val="24"/>
        <w:lang w:val="x-none"/>
      </w:rPr>
      <w:t xml:space="preserve">Załącznik do </w:t>
    </w:r>
    <w:r w:rsidR="004153A0">
      <w:rPr>
        <w:rFonts w:ascii="Arial" w:hAnsi="Arial" w:cs="Arial"/>
        <w:bCs/>
        <w:sz w:val="24"/>
        <w:szCs w:val="24"/>
      </w:rPr>
      <w:t>Stanowiska</w:t>
    </w:r>
    <w:r w:rsidR="004153A0" w:rsidRPr="00EE1EB5">
      <w:rPr>
        <w:rFonts w:ascii="Arial" w:hAnsi="Arial" w:cs="Arial"/>
        <w:bCs/>
        <w:sz w:val="24"/>
        <w:szCs w:val="24"/>
        <w:lang w:val="x-none"/>
      </w:rPr>
      <w:t xml:space="preserve"> </w:t>
    </w:r>
    <w:r w:rsidRPr="00EE1EB5">
      <w:rPr>
        <w:rFonts w:ascii="Arial" w:hAnsi="Arial" w:cs="Arial"/>
        <w:bCs/>
        <w:sz w:val="24"/>
        <w:szCs w:val="24"/>
        <w:lang w:val="x-none"/>
      </w:rPr>
      <w:t xml:space="preserve">Nr </w:t>
    </w:r>
    <w:r w:rsidR="004153A0">
      <w:rPr>
        <w:rFonts w:ascii="Arial" w:hAnsi="Arial" w:cs="Arial"/>
        <w:bCs/>
        <w:sz w:val="24"/>
        <w:szCs w:val="24"/>
      </w:rPr>
      <w:t>4</w:t>
    </w:r>
  </w:p>
  <w:p w14:paraId="152A3166" w14:textId="77777777" w:rsidR="004153A0" w:rsidRDefault="004153A0" w:rsidP="00EE1EB5">
    <w:pPr>
      <w:tabs>
        <w:tab w:val="left" w:pos="9923"/>
      </w:tabs>
      <w:spacing w:after="0" w:line="240" w:lineRule="auto"/>
      <w:ind w:left="9923"/>
      <w:jc w:val="right"/>
      <w:rPr>
        <w:ins w:id="92" w:author="Karolina Słomska" w:date="2024-03-07T10:34:00Z"/>
        <w:rFonts w:ascii="Arial" w:hAnsi="Arial" w:cs="Arial"/>
        <w:bCs/>
        <w:sz w:val="24"/>
        <w:szCs w:val="24"/>
      </w:rPr>
    </w:pPr>
    <w:r>
      <w:rPr>
        <w:rFonts w:ascii="Arial" w:hAnsi="Arial" w:cs="Arial"/>
        <w:bCs/>
        <w:sz w:val="24"/>
        <w:szCs w:val="24"/>
      </w:rPr>
      <w:t>Grupy roboczej ds. zdrowia</w:t>
    </w:r>
    <w:r w:rsidR="00EE1EB5" w:rsidRPr="00EE1EB5">
      <w:rPr>
        <w:rFonts w:ascii="Arial" w:hAnsi="Arial" w:cs="Arial"/>
        <w:bCs/>
        <w:sz w:val="24"/>
        <w:szCs w:val="24"/>
      </w:rPr>
      <w:t xml:space="preserve"> </w:t>
    </w:r>
  </w:p>
  <w:p w14:paraId="6615AA71" w14:textId="3345BB2B" w:rsidR="00EE1EB5" w:rsidRPr="00EE1EB5" w:rsidRDefault="00EE1EB5" w:rsidP="00EE1EB5">
    <w:pPr>
      <w:tabs>
        <w:tab w:val="left" w:pos="9923"/>
      </w:tabs>
      <w:spacing w:after="0" w:line="240" w:lineRule="auto"/>
      <w:ind w:left="9923"/>
      <w:jc w:val="right"/>
      <w:rPr>
        <w:rFonts w:ascii="Arial" w:hAnsi="Arial" w:cs="Arial"/>
        <w:sz w:val="24"/>
        <w:szCs w:val="24"/>
      </w:rPr>
    </w:pPr>
    <w:r w:rsidRPr="00EE1EB5">
      <w:rPr>
        <w:rFonts w:ascii="Arial" w:hAnsi="Arial" w:cs="Arial"/>
        <w:bCs/>
        <w:sz w:val="24"/>
        <w:szCs w:val="24"/>
      </w:rPr>
      <w:t xml:space="preserve">z dnia </w:t>
    </w:r>
    <w:r w:rsidR="004153A0">
      <w:rPr>
        <w:rFonts w:ascii="Arial" w:hAnsi="Arial" w:cs="Arial"/>
        <w:bCs/>
        <w:sz w:val="24"/>
        <w:szCs w:val="24"/>
      </w:rPr>
      <w:t>24 maja 2023</w:t>
    </w:r>
    <w:r w:rsidR="004153A0" w:rsidRPr="00EE1EB5">
      <w:rPr>
        <w:rFonts w:ascii="Arial" w:hAnsi="Arial" w:cs="Arial"/>
        <w:bCs/>
        <w:sz w:val="24"/>
        <w:szCs w:val="24"/>
      </w:rPr>
      <w:t xml:space="preserve"> </w:t>
    </w:r>
  </w:p>
  <w:p w14:paraId="40288204" w14:textId="77777777" w:rsidR="009B79DA" w:rsidRDefault="009B79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DA86E470"/>
    <w:lvl w:ilvl="0" w:tplc="3732DD2E">
      <w:start w:val="1"/>
      <w:numFmt w:val="decimal"/>
      <w:lvlText w:val="%1."/>
      <w:lvlJc w:val="left"/>
      <w:pPr>
        <w:ind w:left="-1265" w:hanging="360"/>
      </w:pPr>
      <w:rPr>
        <w:rFonts w:asciiTheme="minorHAnsi" w:eastAsiaTheme="minorHAnsi" w:hAnsiTheme="minorHAnsi" w:cstheme="minorHAnsi"/>
      </w:rPr>
    </w:lvl>
    <w:lvl w:ilvl="1" w:tplc="04150019" w:tentative="1">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tentative="1">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 w15:restartNumberingAfterBreak="0">
    <w:nsid w:val="082E013C"/>
    <w:multiLevelType w:val="hybridMultilevel"/>
    <w:tmpl w:val="C9CE83A4"/>
    <w:lvl w:ilvl="0" w:tplc="04150011">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2"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9741FB"/>
    <w:multiLevelType w:val="hybridMultilevel"/>
    <w:tmpl w:val="8CCCF20C"/>
    <w:lvl w:ilvl="0" w:tplc="0415000F">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753B2"/>
    <w:multiLevelType w:val="hybridMultilevel"/>
    <w:tmpl w:val="29A630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F566E2"/>
    <w:multiLevelType w:val="hybridMultilevel"/>
    <w:tmpl w:val="333E20F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5D20AC"/>
    <w:multiLevelType w:val="hybridMultilevel"/>
    <w:tmpl w:val="413E5A56"/>
    <w:lvl w:ilvl="0" w:tplc="FDD22896">
      <w:start w:val="1"/>
      <w:numFmt w:val="upperLetter"/>
      <w:lvlText w:val="%1."/>
      <w:lvlJc w:val="left"/>
      <w:pPr>
        <w:ind w:left="3196" w:hanging="360"/>
      </w:pPr>
      <w:rPr>
        <w:rFonts w:hint="default"/>
        <w:sz w:val="24"/>
        <w:szCs w:val="24"/>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1"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75D66"/>
    <w:multiLevelType w:val="hybridMultilevel"/>
    <w:tmpl w:val="C6DEDF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2C1067"/>
    <w:multiLevelType w:val="hybridMultilevel"/>
    <w:tmpl w:val="4F0A9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BD6F97"/>
    <w:multiLevelType w:val="hybridMultilevel"/>
    <w:tmpl w:val="62340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B1124"/>
    <w:multiLevelType w:val="hybridMultilevel"/>
    <w:tmpl w:val="F3CEB5B8"/>
    <w:lvl w:ilvl="0" w:tplc="BF6AC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BDE7DA2"/>
    <w:multiLevelType w:val="hybridMultilevel"/>
    <w:tmpl w:val="B6148F22"/>
    <w:lvl w:ilvl="0" w:tplc="B0704B7E">
      <w:start w:val="1"/>
      <w:numFmt w:val="bullet"/>
      <w:lvlText w:val=""/>
      <w:lvlJc w:val="left"/>
      <w:pPr>
        <w:ind w:left="720" w:hanging="360"/>
      </w:pPr>
      <w:rPr>
        <w:rFonts w:ascii="Symbol" w:hAnsi="Symbol" w:hint="default"/>
      </w:rPr>
    </w:lvl>
    <w:lvl w:ilvl="1" w:tplc="B0704B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5242A04"/>
    <w:multiLevelType w:val="hybridMultilevel"/>
    <w:tmpl w:val="067E4D6C"/>
    <w:lvl w:ilvl="0" w:tplc="FFFFFFFF">
      <w:start w:val="1"/>
      <w:numFmt w:val="bullet"/>
      <w:lvlText w:val="-"/>
      <w:lvlJc w:val="left"/>
      <w:pPr>
        <w:ind w:left="360" w:hanging="360"/>
      </w:pPr>
      <w:rPr>
        <w:rFonts w:ascii="&quot;Cambria&quot;,serif" w:hAnsi="&quot;Cambria&quot;,serif" w:hint="default"/>
      </w:rPr>
    </w:lvl>
    <w:lvl w:ilvl="1" w:tplc="04765F94">
      <w:start w:val="1"/>
      <w:numFmt w:val="bullet"/>
      <w:lvlText w:val="o"/>
      <w:lvlJc w:val="left"/>
      <w:pPr>
        <w:ind w:left="1080" w:hanging="360"/>
      </w:pPr>
      <w:rPr>
        <w:rFonts w:ascii="Courier New" w:hAnsi="Courier New" w:hint="default"/>
      </w:rPr>
    </w:lvl>
    <w:lvl w:ilvl="2" w:tplc="31CCBA6E">
      <w:start w:val="1"/>
      <w:numFmt w:val="bullet"/>
      <w:lvlText w:val=""/>
      <w:lvlJc w:val="left"/>
      <w:pPr>
        <w:ind w:left="1800" w:hanging="360"/>
      </w:pPr>
      <w:rPr>
        <w:rFonts w:ascii="Wingdings" w:hAnsi="Wingdings" w:hint="default"/>
      </w:rPr>
    </w:lvl>
    <w:lvl w:ilvl="3" w:tplc="A19A1324">
      <w:start w:val="1"/>
      <w:numFmt w:val="bullet"/>
      <w:lvlText w:val=""/>
      <w:lvlJc w:val="left"/>
      <w:pPr>
        <w:ind w:left="2520" w:hanging="360"/>
      </w:pPr>
      <w:rPr>
        <w:rFonts w:ascii="Symbol" w:hAnsi="Symbol" w:hint="default"/>
      </w:rPr>
    </w:lvl>
    <w:lvl w:ilvl="4" w:tplc="C040D22C">
      <w:start w:val="1"/>
      <w:numFmt w:val="bullet"/>
      <w:lvlText w:val="o"/>
      <w:lvlJc w:val="left"/>
      <w:pPr>
        <w:ind w:left="3240" w:hanging="360"/>
      </w:pPr>
      <w:rPr>
        <w:rFonts w:ascii="Courier New" w:hAnsi="Courier New" w:hint="default"/>
      </w:rPr>
    </w:lvl>
    <w:lvl w:ilvl="5" w:tplc="673E44F4">
      <w:start w:val="1"/>
      <w:numFmt w:val="bullet"/>
      <w:lvlText w:val=""/>
      <w:lvlJc w:val="left"/>
      <w:pPr>
        <w:ind w:left="3960" w:hanging="360"/>
      </w:pPr>
      <w:rPr>
        <w:rFonts w:ascii="Wingdings" w:hAnsi="Wingdings" w:hint="default"/>
      </w:rPr>
    </w:lvl>
    <w:lvl w:ilvl="6" w:tplc="A66031D6">
      <w:start w:val="1"/>
      <w:numFmt w:val="bullet"/>
      <w:lvlText w:val=""/>
      <w:lvlJc w:val="left"/>
      <w:pPr>
        <w:ind w:left="4680" w:hanging="360"/>
      </w:pPr>
      <w:rPr>
        <w:rFonts w:ascii="Symbol" w:hAnsi="Symbol" w:hint="default"/>
      </w:rPr>
    </w:lvl>
    <w:lvl w:ilvl="7" w:tplc="4DFE896A">
      <w:start w:val="1"/>
      <w:numFmt w:val="bullet"/>
      <w:lvlText w:val="o"/>
      <w:lvlJc w:val="left"/>
      <w:pPr>
        <w:ind w:left="5400" w:hanging="360"/>
      </w:pPr>
      <w:rPr>
        <w:rFonts w:ascii="Courier New" w:hAnsi="Courier New" w:hint="default"/>
      </w:rPr>
    </w:lvl>
    <w:lvl w:ilvl="8" w:tplc="0728D64E">
      <w:start w:val="1"/>
      <w:numFmt w:val="bullet"/>
      <w:lvlText w:val=""/>
      <w:lvlJc w:val="left"/>
      <w:pPr>
        <w:ind w:left="6120" w:hanging="360"/>
      </w:pPr>
      <w:rPr>
        <w:rFonts w:ascii="Wingdings" w:hAnsi="Wingdings" w:hint="default"/>
      </w:rPr>
    </w:lvl>
  </w:abstractNum>
  <w:abstractNum w:abstractNumId="27" w15:restartNumberingAfterBreak="0">
    <w:nsid w:val="45EE78C8"/>
    <w:multiLevelType w:val="hybridMultilevel"/>
    <w:tmpl w:val="C7940914"/>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8262AB7"/>
    <w:multiLevelType w:val="hybridMultilevel"/>
    <w:tmpl w:val="F80A32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5"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A83822"/>
    <w:multiLevelType w:val="hybridMultilevel"/>
    <w:tmpl w:val="CB56348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2860763"/>
    <w:multiLevelType w:val="hybridMultilevel"/>
    <w:tmpl w:val="DC8C6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B4488F"/>
    <w:multiLevelType w:val="hybridMultilevel"/>
    <w:tmpl w:val="9CD28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E24A93"/>
    <w:multiLevelType w:val="hybridMultilevel"/>
    <w:tmpl w:val="87EC0CAA"/>
    <w:lvl w:ilvl="0" w:tplc="963CE8E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24C44"/>
    <w:multiLevelType w:val="hybridMultilevel"/>
    <w:tmpl w:val="B4E0982C"/>
    <w:lvl w:ilvl="0" w:tplc="7A6E451A">
      <w:start w:val="1"/>
      <w:numFmt w:val="decimal"/>
      <w:lvlText w:val="%1."/>
      <w:lvlJc w:val="left"/>
      <w:pPr>
        <w:ind w:left="426" w:hanging="360"/>
      </w:pPr>
      <w:rPr>
        <w:rFonts w:cs="Times New Roman" w:hint="default"/>
        <w:i w:val="0"/>
        <w:sz w:val="22"/>
        <w:szCs w:val="22"/>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tentative="1">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num w:numId="1" w16cid:durableId="1583636340">
    <w:abstractNumId w:val="32"/>
  </w:num>
  <w:num w:numId="2" w16cid:durableId="2046826234">
    <w:abstractNumId w:val="40"/>
  </w:num>
  <w:num w:numId="3" w16cid:durableId="1122965807">
    <w:abstractNumId w:val="39"/>
  </w:num>
  <w:num w:numId="4" w16cid:durableId="48918468">
    <w:abstractNumId w:val="38"/>
  </w:num>
  <w:num w:numId="5" w16cid:durableId="1915122227">
    <w:abstractNumId w:val="28"/>
  </w:num>
  <w:num w:numId="6" w16cid:durableId="243302011">
    <w:abstractNumId w:val="25"/>
  </w:num>
  <w:num w:numId="7" w16cid:durableId="292489799">
    <w:abstractNumId w:val="18"/>
  </w:num>
  <w:num w:numId="8" w16cid:durableId="1965187082">
    <w:abstractNumId w:val="34"/>
  </w:num>
  <w:num w:numId="9" w16cid:durableId="181016432">
    <w:abstractNumId w:val="19"/>
  </w:num>
  <w:num w:numId="10" w16cid:durableId="1424648774">
    <w:abstractNumId w:val="30"/>
  </w:num>
  <w:num w:numId="11" w16cid:durableId="1309479527">
    <w:abstractNumId w:val="10"/>
  </w:num>
  <w:num w:numId="12" w16cid:durableId="350760797">
    <w:abstractNumId w:val="0"/>
  </w:num>
  <w:num w:numId="13" w16cid:durableId="1414081896">
    <w:abstractNumId w:val="3"/>
  </w:num>
  <w:num w:numId="14" w16cid:durableId="548613131">
    <w:abstractNumId w:val="21"/>
  </w:num>
  <w:num w:numId="15" w16cid:durableId="1488126617">
    <w:abstractNumId w:val="46"/>
  </w:num>
  <w:num w:numId="16" w16cid:durableId="809246539">
    <w:abstractNumId w:val="7"/>
  </w:num>
  <w:num w:numId="17" w16cid:durableId="121196807">
    <w:abstractNumId w:val="14"/>
  </w:num>
  <w:num w:numId="18" w16cid:durableId="1527715521">
    <w:abstractNumId w:val="2"/>
  </w:num>
  <w:num w:numId="19" w16cid:durableId="610092329">
    <w:abstractNumId w:val="44"/>
  </w:num>
  <w:num w:numId="20" w16cid:durableId="314919958">
    <w:abstractNumId w:val="8"/>
  </w:num>
  <w:num w:numId="21" w16cid:durableId="1380323265">
    <w:abstractNumId w:val="31"/>
  </w:num>
  <w:num w:numId="22" w16cid:durableId="298340043">
    <w:abstractNumId w:val="11"/>
  </w:num>
  <w:num w:numId="23" w16cid:durableId="1092967702">
    <w:abstractNumId w:val="36"/>
  </w:num>
  <w:num w:numId="24" w16cid:durableId="1057782886">
    <w:abstractNumId w:val="42"/>
  </w:num>
  <w:num w:numId="25" w16cid:durableId="1771898985">
    <w:abstractNumId w:val="23"/>
  </w:num>
  <w:num w:numId="26" w16cid:durableId="1634628037">
    <w:abstractNumId w:val="15"/>
  </w:num>
  <w:num w:numId="27" w16cid:durableId="209850374">
    <w:abstractNumId w:val="13"/>
  </w:num>
  <w:num w:numId="28" w16cid:durableId="1855336910">
    <w:abstractNumId w:val="37"/>
  </w:num>
  <w:num w:numId="29" w16cid:durableId="2049643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1508598">
    <w:abstractNumId w:val="5"/>
  </w:num>
  <w:num w:numId="31" w16cid:durableId="330110981">
    <w:abstractNumId w:val="43"/>
  </w:num>
  <w:num w:numId="32" w16cid:durableId="1670912205">
    <w:abstractNumId w:val="16"/>
  </w:num>
  <w:num w:numId="33" w16cid:durableId="1321349276">
    <w:abstractNumId w:val="9"/>
  </w:num>
  <w:num w:numId="34" w16cid:durableId="215820945">
    <w:abstractNumId w:val="20"/>
  </w:num>
  <w:num w:numId="35" w16cid:durableId="1570849443">
    <w:abstractNumId w:val="47"/>
  </w:num>
  <w:num w:numId="36" w16cid:durableId="1221210714">
    <w:abstractNumId w:val="22"/>
  </w:num>
  <w:num w:numId="37" w16cid:durableId="990670699">
    <w:abstractNumId w:val="26"/>
  </w:num>
  <w:num w:numId="38" w16cid:durableId="798769882">
    <w:abstractNumId w:val="33"/>
  </w:num>
  <w:num w:numId="39" w16cid:durableId="154027974">
    <w:abstractNumId w:val="45"/>
  </w:num>
  <w:num w:numId="40" w16cid:durableId="271669241">
    <w:abstractNumId w:val="27"/>
  </w:num>
  <w:num w:numId="41" w16cid:durableId="1140415298">
    <w:abstractNumId w:val="4"/>
  </w:num>
  <w:num w:numId="42" w16cid:durableId="178084222">
    <w:abstractNumId w:val="1"/>
  </w:num>
  <w:num w:numId="43" w16cid:durableId="1215196079">
    <w:abstractNumId w:val="17"/>
  </w:num>
  <w:num w:numId="44" w16cid:durableId="1605961493">
    <w:abstractNumId w:val="24"/>
  </w:num>
  <w:num w:numId="45" w16cid:durableId="1243025490">
    <w:abstractNumId w:val="35"/>
  </w:num>
  <w:num w:numId="46" w16cid:durableId="2693150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34409951">
    <w:abstractNumId w:val="41"/>
  </w:num>
  <w:num w:numId="48" w16cid:durableId="387458589">
    <w:abstractNumId w:val="12"/>
  </w:num>
  <w:num w:numId="49" w16cid:durableId="8673045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yna Swoińska-Lasota">
    <w15:presenceInfo w15:providerId="None" w15:userId="Lucyna Swoińska-Lasota"/>
  </w15:person>
  <w15:person w15:author="Dagmara Angowska">
    <w15:presenceInfo w15:providerId="AD" w15:userId="S-1-5-21-2619306676-2800222060-3362172700-13716"/>
  </w15:person>
  <w15:person w15:author="Karolina Słomska">
    <w15:presenceInfo w15:providerId="AD" w15:userId="S-1-5-21-2619306676-2800222060-3362172700-120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1EBA"/>
    <w:rsid w:val="000133E2"/>
    <w:rsid w:val="000228E9"/>
    <w:rsid w:val="00030F55"/>
    <w:rsid w:val="000341D2"/>
    <w:rsid w:val="000342C9"/>
    <w:rsid w:val="000409B2"/>
    <w:rsid w:val="0004490D"/>
    <w:rsid w:val="00046B33"/>
    <w:rsid w:val="00051832"/>
    <w:rsid w:val="00063C1D"/>
    <w:rsid w:val="000662BA"/>
    <w:rsid w:val="000674E5"/>
    <w:rsid w:val="00070575"/>
    <w:rsid w:val="0007149A"/>
    <w:rsid w:val="00080732"/>
    <w:rsid w:val="00082D97"/>
    <w:rsid w:val="00087090"/>
    <w:rsid w:val="00090269"/>
    <w:rsid w:val="000902C1"/>
    <w:rsid w:val="0009055D"/>
    <w:rsid w:val="000915D9"/>
    <w:rsid w:val="00091940"/>
    <w:rsid w:val="00096C94"/>
    <w:rsid w:val="000A1B6B"/>
    <w:rsid w:val="000A6080"/>
    <w:rsid w:val="000A6D31"/>
    <w:rsid w:val="000B0BD7"/>
    <w:rsid w:val="000B1CB7"/>
    <w:rsid w:val="000B3EC8"/>
    <w:rsid w:val="000B7428"/>
    <w:rsid w:val="000C0C6F"/>
    <w:rsid w:val="000C1676"/>
    <w:rsid w:val="000C5A1A"/>
    <w:rsid w:val="000D436D"/>
    <w:rsid w:val="000D69A2"/>
    <w:rsid w:val="000E280F"/>
    <w:rsid w:val="000E50F7"/>
    <w:rsid w:val="000E6F42"/>
    <w:rsid w:val="000F16F5"/>
    <w:rsid w:val="000F4339"/>
    <w:rsid w:val="001043F4"/>
    <w:rsid w:val="00104B20"/>
    <w:rsid w:val="00105BE1"/>
    <w:rsid w:val="001176BE"/>
    <w:rsid w:val="001224F1"/>
    <w:rsid w:val="00132219"/>
    <w:rsid w:val="00134FC4"/>
    <w:rsid w:val="001479F7"/>
    <w:rsid w:val="00150A4A"/>
    <w:rsid w:val="0015100A"/>
    <w:rsid w:val="001555B0"/>
    <w:rsid w:val="00156FDF"/>
    <w:rsid w:val="001615F7"/>
    <w:rsid w:val="00177844"/>
    <w:rsid w:val="00187F6A"/>
    <w:rsid w:val="001A62EC"/>
    <w:rsid w:val="001B14F6"/>
    <w:rsid w:val="001B57A9"/>
    <w:rsid w:val="001B6A09"/>
    <w:rsid w:val="001C003A"/>
    <w:rsid w:val="001C3D85"/>
    <w:rsid w:val="001D34BE"/>
    <w:rsid w:val="001E4177"/>
    <w:rsid w:val="0020080F"/>
    <w:rsid w:val="00203B83"/>
    <w:rsid w:val="00210584"/>
    <w:rsid w:val="002119B4"/>
    <w:rsid w:val="00214260"/>
    <w:rsid w:val="0022010D"/>
    <w:rsid w:val="0022439C"/>
    <w:rsid w:val="00232ED0"/>
    <w:rsid w:val="00235EA2"/>
    <w:rsid w:val="00240C67"/>
    <w:rsid w:val="00247103"/>
    <w:rsid w:val="00261D7C"/>
    <w:rsid w:val="00262964"/>
    <w:rsid w:val="002706DE"/>
    <w:rsid w:val="00276D8A"/>
    <w:rsid w:val="00277245"/>
    <w:rsid w:val="002776E3"/>
    <w:rsid w:val="0028041D"/>
    <w:rsid w:val="00280E0B"/>
    <w:rsid w:val="00281F23"/>
    <w:rsid w:val="00284903"/>
    <w:rsid w:val="00297894"/>
    <w:rsid w:val="002A1AE2"/>
    <w:rsid w:val="002A3C4B"/>
    <w:rsid w:val="002A3D7F"/>
    <w:rsid w:val="002A3FD9"/>
    <w:rsid w:val="002A69E7"/>
    <w:rsid w:val="002A7C24"/>
    <w:rsid w:val="002B4DF8"/>
    <w:rsid w:val="002B505B"/>
    <w:rsid w:val="002C24A4"/>
    <w:rsid w:val="002C7232"/>
    <w:rsid w:val="002D0B28"/>
    <w:rsid w:val="002D3562"/>
    <w:rsid w:val="002D3A44"/>
    <w:rsid w:val="002D5F2A"/>
    <w:rsid w:val="002D78DD"/>
    <w:rsid w:val="002E1520"/>
    <w:rsid w:val="002F0796"/>
    <w:rsid w:val="002F686E"/>
    <w:rsid w:val="002F6F6B"/>
    <w:rsid w:val="00302F42"/>
    <w:rsid w:val="00305A29"/>
    <w:rsid w:val="00312E1D"/>
    <w:rsid w:val="00314503"/>
    <w:rsid w:val="00321F58"/>
    <w:rsid w:val="00324B0E"/>
    <w:rsid w:val="00326D05"/>
    <w:rsid w:val="0033016E"/>
    <w:rsid w:val="00332D99"/>
    <w:rsid w:val="00341F09"/>
    <w:rsid w:val="00343618"/>
    <w:rsid w:val="00356A9E"/>
    <w:rsid w:val="00364C3A"/>
    <w:rsid w:val="00372FF9"/>
    <w:rsid w:val="003765D0"/>
    <w:rsid w:val="00384E03"/>
    <w:rsid w:val="00391024"/>
    <w:rsid w:val="003A0F3E"/>
    <w:rsid w:val="003A5F68"/>
    <w:rsid w:val="003B3306"/>
    <w:rsid w:val="003B3D47"/>
    <w:rsid w:val="003B788D"/>
    <w:rsid w:val="003C1482"/>
    <w:rsid w:val="003C482F"/>
    <w:rsid w:val="003D5D79"/>
    <w:rsid w:val="003E381C"/>
    <w:rsid w:val="003F50F8"/>
    <w:rsid w:val="004042EE"/>
    <w:rsid w:val="004153A0"/>
    <w:rsid w:val="004214F4"/>
    <w:rsid w:val="00424029"/>
    <w:rsid w:val="00433229"/>
    <w:rsid w:val="004343F9"/>
    <w:rsid w:val="00434555"/>
    <w:rsid w:val="00435F9B"/>
    <w:rsid w:val="00442387"/>
    <w:rsid w:val="004520EF"/>
    <w:rsid w:val="00462DF2"/>
    <w:rsid w:val="00462E44"/>
    <w:rsid w:val="00464AF0"/>
    <w:rsid w:val="004705B1"/>
    <w:rsid w:val="00472B5D"/>
    <w:rsid w:val="0047527F"/>
    <w:rsid w:val="00494E3C"/>
    <w:rsid w:val="00497EC5"/>
    <w:rsid w:val="004B706B"/>
    <w:rsid w:val="004C75EE"/>
    <w:rsid w:val="004D0935"/>
    <w:rsid w:val="004E525E"/>
    <w:rsid w:val="004E5D5D"/>
    <w:rsid w:val="004E6A25"/>
    <w:rsid w:val="005107AB"/>
    <w:rsid w:val="0051281F"/>
    <w:rsid w:val="005128D7"/>
    <w:rsid w:val="005133F6"/>
    <w:rsid w:val="00513B1A"/>
    <w:rsid w:val="005162C3"/>
    <w:rsid w:val="00520C88"/>
    <w:rsid w:val="005233D9"/>
    <w:rsid w:val="00527A43"/>
    <w:rsid w:val="005302D7"/>
    <w:rsid w:val="00535F49"/>
    <w:rsid w:val="005567DA"/>
    <w:rsid w:val="0056021B"/>
    <w:rsid w:val="00581491"/>
    <w:rsid w:val="00590C41"/>
    <w:rsid w:val="005A71F6"/>
    <w:rsid w:val="005B20AD"/>
    <w:rsid w:val="005C1D6D"/>
    <w:rsid w:val="005D0475"/>
    <w:rsid w:val="005E3880"/>
    <w:rsid w:val="005E5875"/>
    <w:rsid w:val="005E7E10"/>
    <w:rsid w:val="005F3A0C"/>
    <w:rsid w:val="005F3C7F"/>
    <w:rsid w:val="00611B1B"/>
    <w:rsid w:val="00614F14"/>
    <w:rsid w:val="00620066"/>
    <w:rsid w:val="006233F6"/>
    <w:rsid w:val="00630411"/>
    <w:rsid w:val="0063624D"/>
    <w:rsid w:val="00644AC0"/>
    <w:rsid w:val="00645C37"/>
    <w:rsid w:val="006472E6"/>
    <w:rsid w:val="006473A6"/>
    <w:rsid w:val="006474DA"/>
    <w:rsid w:val="00650D9B"/>
    <w:rsid w:val="0065228A"/>
    <w:rsid w:val="00653811"/>
    <w:rsid w:val="00656514"/>
    <w:rsid w:val="006639CC"/>
    <w:rsid w:val="00667086"/>
    <w:rsid w:val="0068161A"/>
    <w:rsid w:val="00686896"/>
    <w:rsid w:val="00691FA3"/>
    <w:rsid w:val="00692C68"/>
    <w:rsid w:val="00694D89"/>
    <w:rsid w:val="006952F3"/>
    <w:rsid w:val="006A222D"/>
    <w:rsid w:val="006A404A"/>
    <w:rsid w:val="006A4858"/>
    <w:rsid w:val="006A7D45"/>
    <w:rsid w:val="006B4338"/>
    <w:rsid w:val="006B672D"/>
    <w:rsid w:val="006C121A"/>
    <w:rsid w:val="006E0B2C"/>
    <w:rsid w:val="006E3239"/>
    <w:rsid w:val="006F15C5"/>
    <w:rsid w:val="006F2799"/>
    <w:rsid w:val="0070061E"/>
    <w:rsid w:val="00703ACC"/>
    <w:rsid w:val="007061BE"/>
    <w:rsid w:val="00711281"/>
    <w:rsid w:val="0072144B"/>
    <w:rsid w:val="00722B00"/>
    <w:rsid w:val="0072328C"/>
    <w:rsid w:val="00730918"/>
    <w:rsid w:val="00730F5E"/>
    <w:rsid w:val="00732C65"/>
    <w:rsid w:val="00744B3D"/>
    <w:rsid w:val="00754620"/>
    <w:rsid w:val="00757D78"/>
    <w:rsid w:val="00761B2C"/>
    <w:rsid w:val="0076420F"/>
    <w:rsid w:val="0076687C"/>
    <w:rsid w:val="0078551B"/>
    <w:rsid w:val="007A57DF"/>
    <w:rsid w:val="007A6344"/>
    <w:rsid w:val="007B0B41"/>
    <w:rsid w:val="007B27BF"/>
    <w:rsid w:val="007B367C"/>
    <w:rsid w:val="007B492B"/>
    <w:rsid w:val="007C62D8"/>
    <w:rsid w:val="007D0C5D"/>
    <w:rsid w:val="007D4AA7"/>
    <w:rsid w:val="007D5716"/>
    <w:rsid w:val="007E1F52"/>
    <w:rsid w:val="007E293F"/>
    <w:rsid w:val="007E2BE0"/>
    <w:rsid w:val="007F0AA9"/>
    <w:rsid w:val="007F6304"/>
    <w:rsid w:val="00800EF0"/>
    <w:rsid w:val="00801FA0"/>
    <w:rsid w:val="0082277F"/>
    <w:rsid w:val="00823006"/>
    <w:rsid w:val="008256A9"/>
    <w:rsid w:val="00825CD1"/>
    <w:rsid w:val="0084547F"/>
    <w:rsid w:val="00850A0C"/>
    <w:rsid w:val="008633C1"/>
    <w:rsid w:val="008639C7"/>
    <w:rsid w:val="00864238"/>
    <w:rsid w:val="00867929"/>
    <w:rsid w:val="00873A63"/>
    <w:rsid w:val="00876BCE"/>
    <w:rsid w:val="0088086C"/>
    <w:rsid w:val="00880B79"/>
    <w:rsid w:val="008868A5"/>
    <w:rsid w:val="00890595"/>
    <w:rsid w:val="00894127"/>
    <w:rsid w:val="00894A9B"/>
    <w:rsid w:val="008965BB"/>
    <w:rsid w:val="008A1A6A"/>
    <w:rsid w:val="008A4A1E"/>
    <w:rsid w:val="008B0085"/>
    <w:rsid w:val="008B0520"/>
    <w:rsid w:val="008B5262"/>
    <w:rsid w:val="008C6941"/>
    <w:rsid w:val="008D09CA"/>
    <w:rsid w:val="008D4E45"/>
    <w:rsid w:val="008E2333"/>
    <w:rsid w:val="008F0B06"/>
    <w:rsid w:val="00907B4D"/>
    <w:rsid w:val="00910623"/>
    <w:rsid w:val="00917909"/>
    <w:rsid w:val="00920855"/>
    <w:rsid w:val="009239EB"/>
    <w:rsid w:val="009240B2"/>
    <w:rsid w:val="009330BB"/>
    <w:rsid w:val="009339C0"/>
    <w:rsid w:val="00933F8B"/>
    <w:rsid w:val="009409DE"/>
    <w:rsid w:val="00943FF5"/>
    <w:rsid w:val="00945AEE"/>
    <w:rsid w:val="00950CBD"/>
    <w:rsid w:val="0095221D"/>
    <w:rsid w:val="0095489F"/>
    <w:rsid w:val="00961B0D"/>
    <w:rsid w:val="009621FC"/>
    <w:rsid w:val="0096603D"/>
    <w:rsid w:val="009668BB"/>
    <w:rsid w:val="00970E25"/>
    <w:rsid w:val="00976E4B"/>
    <w:rsid w:val="009807D0"/>
    <w:rsid w:val="0098494B"/>
    <w:rsid w:val="0099599A"/>
    <w:rsid w:val="009A766D"/>
    <w:rsid w:val="009B20B9"/>
    <w:rsid w:val="009B6187"/>
    <w:rsid w:val="009B65DB"/>
    <w:rsid w:val="009B79DA"/>
    <w:rsid w:val="009C0EC0"/>
    <w:rsid w:val="009C492A"/>
    <w:rsid w:val="009C59C4"/>
    <w:rsid w:val="009C7475"/>
    <w:rsid w:val="009C7EFA"/>
    <w:rsid w:val="009D6C82"/>
    <w:rsid w:val="009E3F0E"/>
    <w:rsid w:val="009F494B"/>
    <w:rsid w:val="00A01D09"/>
    <w:rsid w:val="00A04365"/>
    <w:rsid w:val="00A07F6C"/>
    <w:rsid w:val="00A30E3A"/>
    <w:rsid w:val="00A336F1"/>
    <w:rsid w:val="00A50063"/>
    <w:rsid w:val="00A54221"/>
    <w:rsid w:val="00A63B45"/>
    <w:rsid w:val="00A66634"/>
    <w:rsid w:val="00A709F9"/>
    <w:rsid w:val="00A8620B"/>
    <w:rsid w:val="00A9648F"/>
    <w:rsid w:val="00AA3F19"/>
    <w:rsid w:val="00AC3B87"/>
    <w:rsid w:val="00AC7CA2"/>
    <w:rsid w:val="00AD1E8C"/>
    <w:rsid w:val="00AD29BB"/>
    <w:rsid w:val="00AF4FF1"/>
    <w:rsid w:val="00AF7319"/>
    <w:rsid w:val="00B04CA8"/>
    <w:rsid w:val="00B05F45"/>
    <w:rsid w:val="00B13250"/>
    <w:rsid w:val="00B179D9"/>
    <w:rsid w:val="00B20DB7"/>
    <w:rsid w:val="00B23B8B"/>
    <w:rsid w:val="00B26D2D"/>
    <w:rsid w:val="00B367DA"/>
    <w:rsid w:val="00B3780B"/>
    <w:rsid w:val="00B47AEE"/>
    <w:rsid w:val="00B65F6D"/>
    <w:rsid w:val="00B70200"/>
    <w:rsid w:val="00B77820"/>
    <w:rsid w:val="00B90C3F"/>
    <w:rsid w:val="00B93FBC"/>
    <w:rsid w:val="00B95CE7"/>
    <w:rsid w:val="00BA109E"/>
    <w:rsid w:val="00BA686F"/>
    <w:rsid w:val="00BB0978"/>
    <w:rsid w:val="00BB4946"/>
    <w:rsid w:val="00BB5034"/>
    <w:rsid w:val="00BB659A"/>
    <w:rsid w:val="00BC5EFF"/>
    <w:rsid w:val="00BD127C"/>
    <w:rsid w:val="00BD134B"/>
    <w:rsid w:val="00BE1AB8"/>
    <w:rsid w:val="00BE1CBE"/>
    <w:rsid w:val="00BE3F78"/>
    <w:rsid w:val="00BE7416"/>
    <w:rsid w:val="00BF3E8D"/>
    <w:rsid w:val="00BF75E2"/>
    <w:rsid w:val="00C045AA"/>
    <w:rsid w:val="00C060FB"/>
    <w:rsid w:val="00C067B1"/>
    <w:rsid w:val="00C15C83"/>
    <w:rsid w:val="00C163B3"/>
    <w:rsid w:val="00C27BC1"/>
    <w:rsid w:val="00C319AD"/>
    <w:rsid w:val="00C362F6"/>
    <w:rsid w:val="00C36378"/>
    <w:rsid w:val="00C43AEF"/>
    <w:rsid w:val="00C4592E"/>
    <w:rsid w:val="00C46131"/>
    <w:rsid w:val="00C47E4E"/>
    <w:rsid w:val="00C55601"/>
    <w:rsid w:val="00C5748E"/>
    <w:rsid w:val="00C61C91"/>
    <w:rsid w:val="00C67AD8"/>
    <w:rsid w:val="00C827F5"/>
    <w:rsid w:val="00C97AFA"/>
    <w:rsid w:val="00CB1CBB"/>
    <w:rsid w:val="00CC64F5"/>
    <w:rsid w:val="00CC6BA2"/>
    <w:rsid w:val="00CC754F"/>
    <w:rsid w:val="00CD187B"/>
    <w:rsid w:val="00CD2B3E"/>
    <w:rsid w:val="00CD4098"/>
    <w:rsid w:val="00CD670F"/>
    <w:rsid w:val="00CE12A4"/>
    <w:rsid w:val="00CE3B54"/>
    <w:rsid w:val="00CE7BE7"/>
    <w:rsid w:val="00CF2728"/>
    <w:rsid w:val="00D05C26"/>
    <w:rsid w:val="00D07E14"/>
    <w:rsid w:val="00D11A59"/>
    <w:rsid w:val="00D142AA"/>
    <w:rsid w:val="00D1430B"/>
    <w:rsid w:val="00D14C4C"/>
    <w:rsid w:val="00D17C20"/>
    <w:rsid w:val="00D17EDD"/>
    <w:rsid w:val="00D21826"/>
    <w:rsid w:val="00D2416A"/>
    <w:rsid w:val="00D25239"/>
    <w:rsid w:val="00D3031E"/>
    <w:rsid w:val="00D316A8"/>
    <w:rsid w:val="00D3612C"/>
    <w:rsid w:val="00D471B9"/>
    <w:rsid w:val="00D63A1D"/>
    <w:rsid w:val="00D63F6A"/>
    <w:rsid w:val="00D65265"/>
    <w:rsid w:val="00D65DAB"/>
    <w:rsid w:val="00D73E8B"/>
    <w:rsid w:val="00D74BCB"/>
    <w:rsid w:val="00D8547D"/>
    <w:rsid w:val="00D85B37"/>
    <w:rsid w:val="00D8743C"/>
    <w:rsid w:val="00D9318C"/>
    <w:rsid w:val="00D94E13"/>
    <w:rsid w:val="00D952CF"/>
    <w:rsid w:val="00DA0F3C"/>
    <w:rsid w:val="00DA224A"/>
    <w:rsid w:val="00DA2321"/>
    <w:rsid w:val="00DB4977"/>
    <w:rsid w:val="00DB66E3"/>
    <w:rsid w:val="00DB75F1"/>
    <w:rsid w:val="00DC3EA3"/>
    <w:rsid w:val="00DC6AD9"/>
    <w:rsid w:val="00DD2EF4"/>
    <w:rsid w:val="00DF475D"/>
    <w:rsid w:val="00DF756C"/>
    <w:rsid w:val="00E07005"/>
    <w:rsid w:val="00E120D3"/>
    <w:rsid w:val="00E15C1E"/>
    <w:rsid w:val="00E22AB0"/>
    <w:rsid w:val="00E23248"/>
    <w:rsid w:val="00E26BC7"/>
    <w:rsid w:val="00E46820"/>
    <w:rsid w:val="00E471C8"/>
    <w:rsid w:val="00E60498"/>
    <w:rsid w:val="00E70CF4"/>
    <w:rsid w:val="00E71A71"/>
    <w:rsid w:val="00E74AFE"/>
    <w:rsid w:val="00E75FC2"/>
    <w:rsid w:val="00E84A79"/>
    <w:rsid w:val="00E91D90"/>
    <w:rsid w:val="00E9382B"/>
    <w:rsid w:val="00E955F2"/>
    <w:rsid w:val="00E968CB"/>
    <w:rsid w:val="00EB7419"/>
    <w:rsid w:val="00EC3516"/>
    <w:rsid w:val="00EC54FC"/>
    <w:rsid w:val="00EC6B6E"/>
    <w:rsid w:val="00ED59DA"/>
    <w:rsid w:val="00ED6928"/>
    <w:rsid w:val="00EE0FFC"/>
    <w:rsid w:val="00EE1EB5"/>
    <w:rsid w:val="00EE4119"/>
    <w:rsid w:val="00EE48A7"/>
    <w:rsid w:val="00EE74B1"/>
    <w:rsid w:val="00EF60E1"/>
    <w:rsid w:val="00F001DC"/>
    <w:rsid w:val="00F03423"/>
    <w:rsid w:val="00F11C4D"/>
    <w:rsid w:val="00F2026D"/>
    <w:rsid w:val="00F2310C"/>
    <w:rsid w:val="00F2664F"/>
    <w:rsid w:val="00F43CBE"/>
    <w:rsid w:val="00F62B65"/>
    <w:rsid w:val="00F65CA3"/>
    <w:rsid w:val="00F675C9"/>
    <w:rsid w:val="00F77164"/>
    <w:rsid w:val="00F82BED"/>
    <w:rsid w:val="00F82D6B"/>
    <w:rsid w:val="00F863FE"/>
    <w:rsid w:val="00F90039"/>
    <w:rsid w:val="00F90A95"/>
    <w:rsid w:val="00F93D0E"/>
    <w:rsid w:val="00FA0355"/>
    <w:rsid w:val="00FA67A6"/>
    <w:rsid w:val="00FB2507"/>
    <w:rsid w:val="00FC5C0D"/>
    <w:rsid w:val="00FC5F4C"/>
    <w:rsid w:val="00FD23D6"/>
    <w:rsid w:val="00FD3C26"/>
    <w:rsid w:val="00FD6699"/>
    <w:rsid w:val="00FE58AC"/>
    <w:rsid w:val="00FF2031"/>
    <w:rsid w:val="00FF6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B2C"/>
  </w:style>
  <w:style w:type="paragraph" w:styleId="Nagwek1">
    <w:name w:val="heading 1"/>
    <w:basedOn w:val="Normalny"/>
    <w:next w:val="Normalny"/>
    <w:link w:val="Nagwek1Znak"/>
    <w:uiPriority w:val="9"/>
    <w:qFormat/>
    <w:rsid w:val="00E26B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C5C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Tekstdymka">
    <w:name w:val="Balloon Text"/>
    <w:basedOn w:val="Normalny"/>
    <w:link w:val="TekstdymkaZnak"/>
    <w:uiPriority w:val="99"/>
    <w:semiHidden/>
    <w:unhideWhenUsed/>
    <w:rsid w:val="00636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24D"/>
    <w:rPr>
      <w:rFonts w:ascii="Segoe UI" w:hAnsi="Segoe UI" w:cs="Segoe UI"/>
      <w:sz w:val="18"/>
      <w:szCs w:val="18"/>
    </w:rPr>
  </w:style>
  <w:style w:type="paragraph" w:styleId="Poprawka">
    <w:name w:val="Revision"/>
    <w:hidden/>
    <w:uiPriority w:val="99"/>
    <w:semiHidden/>
    <w:rsid w:val="00C067B1"/>
    <w:pPr>
      <w:spacing w:after="0" w:line="240" w:lineRule="auto"/>
    </w:pPr>
  </w:style>
  <w:style w:type="character" w:customStyle="1" w:styleId="Nagwek1Znak">
    <w:name w:val="Nagłówek 1 Znak"/>
    <w:basedOn w:val="Domylnaczcionkaakapitu"/>
    <w:link w:val="Nagwek1"/>
    <w:uiPriority w:val="9"/>
    <w:rsid w:val="00E26BC7"/>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4042EE"/>
    <w:rPr>
      <w:color w:val="0563C1" w:themeColor="hyperlink"/>
      <w:u w:val="single"/>
    </w:rPr>
  </w:style>
  <w:style w:type="character" w:styleId="Nierozpoznanawzmianka">
    <w:name w:val="Unresolved Mention"/>
    <w:basedOn w:val="Domylnaczcionkaakapitu"/>
    <w:uiPriority w:val="99"/>
    <w:semiHidden/>
    <w:unhideWhenUsed/>
    <w:rsid w:val="004042EE"/>
    <w:rPr>
      <w:color w:val="605E5C"/>
      <w:shd w:val="clear" w:color="auto" w:fill="E1DFDD"/>
    </w:rPr>
  </w:style>
  <w:style w:type="paragraph" w:customStyle="1" w:styleId="xmsonormal">
    <w:name w:val="x_msonormal"/>
    <w:basedOn w:val="Normalny"/>
    <w:rsid w:val="00DA0F3C"/>
    <w:pPr>
      <w:spacing w:after="0" w:line="240" w:lineRule="auto"/>
    </w:pPr>
    <w:rPr>
      <w:rFonts w:ascii="Calibri" w:hAnsi="Calibri" w:cs="Calibri"/>
      <w:lang w:eastAsia="pl-PL"/>
    </w:rPr>
  </w:style>
  <w:style w:type="paragraph" w:customStyle="1" w:styleId="xmsolistparagraph">
    <w:name w:val="x_msolistparagraph"/>
    <w:basedOn w:val="Normalny"/>
    <w:rsid w:val="00DA0F3C"/>
    <w:pPr>
      <w:spacing w:after="0" w:line="240" w:lineRule="auto"/>
      <w:ind w:left="720"/>
    </w:pPr>
    <w:rPr>
      <w:rFonts w:ascii="Calibri" w:hAnsi="Calibri" w:cs="Calibri"/>
      <w:lang w:eastAsia="pl-PL"/>
    </w:rPr>
  </w:style>
  <w:style w:type="character" w:customStyle="1" w:styleId="Nagwek3Znak">
    <w:name w:val="Nagłówek 3 Znak"/>
    <w:basedOn w:val="Domylnaczcionkaakapitu"/>
    <w:link w:val="Nagwek3"/>
    <w:uiPriority w:val="9"/>
    <w:rsid w:val="00FC5C0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162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33592208">
      <w:bodyDiv w:val="1"/>
      <w:marLeft w:val="0"/>
      <w:marRight w:val="0"/>
      <w:marTop w:val="0"/>
      <w:marBottom w:val="0"/>
      <w:divBdr>
        <w:top w:val="none" w:sz="0" w:space="0" w:color="auto"/>
        <w:left w:val="none" w:sz="0" w:space="0" w:color="auto"/>
        <w:bottom w:val="none" w:sz="0" w:space="0" w:color="auto"/>
        <w:right w:val="none" w:sz="0" w:space="0" w:color="auto"/>
      </w:divBdr>
    </w:div>
    <w:div w:id="801000732">
      <w:bodyDiv w:val="1"/>
      <w:marLeft w:val="0"/>
      <w:marRight w:val="0"/>
      <w:marTop w:val="0"/>
      <w:marBottom w:val="0"/>
      <w:divBdr>
        <w:top w:val="none" w:sz="0" w:space="0" w:color="auto"/>
        <w:left w:val="none" w:sz="0" w:space="0" w:color="auto"/>
        <w:bottom w:val="none" w:sz="0" w:space="0" w:color="auto"/>
        <w:right w:val="none" w:sz="0" w:space="0" w:color="auto"/>
      </w:divBdr>
    </w:div>
    <w:div w:id="827866196">
      <w:bodyDiv w:val="1"/>
      <w:marLeft w:val="0"/>
      <w:marRight w:val="0"/>
      <w:marTop w:val="0"/>
      <w:marBottom w:val="0"/>
      <w:divBdr>
        <w:top w:val="none" w:sz="0" w:space="0" w:color="auto"/>
        <w:left w:val="none" w:sz="0" w:space="0" w:color="auto"/>
        <w:bottom w:val="none" w:sz="0" w:space="0" w:color="auto"/>
        <w:right w:val="none" w:sz="0" w:space="0" w:color="auto"/>
      </w:divBdr>
    </w:div>
    <w:div w:id="884635670">
      <w:bodyDiv w:val="1"/>
      <w:marLeft w:val="0"/>
      <w:marRight w:val="0"/>
      <w:marTop w:val="0"/>
      <w:marBottom w:val="0"/>
      <w:divBdr>
        <w:top w:val="none" w:sz="0" w:space="0" w:color="auto"/>
        <w:left w:val="none" w:sz="0" w:space="0" w:color="auto"/>
        <w:bottom w:val="none" w:sz="0" w:space="0" w:color="auto"/>
        <w:right w:val="none" w:sz="0" w:space="0" w:color="auto"/>
      </w:divBdr>
    </w:div>
    <w:div w:id="961881971">
      <w:bodyDiv w:val="1"/>
      <w:marLeft w:val="0"/>
      <w:marRight w:val="0"/>
      <w:marTop w:val="0"/>
      <w:marBottom w:val="0"/>
      <w:divBdr>
        <w:top w:val="none" w:sz="0" w:space="0" w:color="auto"/>
        <w:left w:val="none" w:sz="0" w:space="0" w:color="auto"/>
        <w:bottom w:val="none" w:sz="0" w:space="0" w:color="auto"/>
        <w:right w:val="none" w:sz="0" w:space="0" w:color="auto"/>
      </w:divBdr>
    </w:div>
    <w:div w:id="970787687">
      <w:bodyDiv w:val="1"/>
      <w:marLeft w:val="0"/>
      <w:marRight w:val="0"/>
      <w:marTop w:val="0"/>
      <w:marBottom w:val="0"/>
      <w:divBdr>
        <w:top w:val="none" w:sz="0" w:space="0" w:color="auto"/>
        <w:left w:val="none" w:sz="0" w:space="0" w:color="auto"/>
        <w:bottom w:val="none" w:sz="0" w:space="0" w:color="auto"/>
        <w:right w:val="none" w:sz="0" w:space="0" w:color="auto"/>
      </w:divBdr>
    </w:div>
    <w:div w:id="973020405">
      <w:bodyDiv w:val="1"/>
      <w:marLeft w:val="0"/>
      <w:marRight w:val="0"/>
      <w:marTop w:val="0"/>
      <w:marBottom w:val="0"/>
      <w:divBdr>
        <w:top w:val="none" w:sz="0" w:space="0" w:color="auto"/>
        <w:left w:val="none" w:sz="0" w:space="0" w:color="auto"/>
        <w:bottom w:val="none" w:sz="0" w:space="0" w:color="auto"/>
        <w:right w:val="none" w:sz="0" w:space="0" w:color="auto"/>
      </w:divBdr>
    </w:div>
    <w:div w:id="1187478337">
      <w:bodyDiv w:val="1"/>
      <w:marLeft w:val="0"/>
      <w:marRight w:val="0"/>
      <w:marTop w:val="0"/>
      <w:marBottom w:val="0"/>
      <w:divBdr>
        <w:top w:val="none" w:sz="0" w:space="0" w:color="auto"/>
        <w:left w:val="none" w:sz="0" w:space="0" w:color="auto"/>
        <w:bottom w:val="none" w:sz="0" w:space="0" w:color="auto"/>
        <w:right w:val="none" w:sz="0" w:space="0" w:color="auto"/>
      </w:divBdr>
    </w:div>
    <w:div w:id="1205365472">
      <w:bodyDiv w:val="1"/>
      <w:marLeft w:val="0"/>
      <w:marRight w:val="0"/>
      <w:marTop w:val="0"/>
      <w:marBottom w:val="0"/>
      <w:divBdr>
        <w:top w:val="none" w:sz="0" w:space="0" w:color="auto"/>
        <w:left w:val="none" w:sz="0" w:space="0" w:color="auto"/>
        <w:bottom w:val="none" w:sz="0" w:space="0" w:color="auto"/>
        <w:right w:val="none" w:sz="0" w:space="0" w:color="auto"/>
      </w:divBdr>
    </w:div>
    <w:div w:id="1346831895">
      <w:bodyDiv w:val="1"/>
      <w:marLeft w:val="0"/>
      <w:marRight w:val="0"/>
      <w:marTop w:val="0"/>
      <w:marBottom w:val="0"/>
      <w:divBdr>
        <w:top w:val="none" w:sz="0" w:space="0" w:color="auto"/>
        <w:left w:val="none" w:sz="0" w:space="0" w:color="auto"/>
        <w:bottom w:val="none" w:sz="0" w:space="0" w:color="auto"/>
        <w:right w:val="none" w:sz="0" w:space="0" w:color="auto"/>
      </w:divBdr>
    </w:div>
    <w:div w:id="1418482982">
      <w:bodyDiv w:val="1"/>
      <w:marLeft w:val="0"/>
      <w:marRight w:val="0"/>
      <w:marTop w:val="0"/>
      <w:marBottom w:val="0"/>
      <w:divBdr>
        <w:top w:val="none" w:sz="0" w:space="0" w:color="auto"/>
        <w:left w:val="none" w:sz="0" w:space="0" w:color="auto"/>
        <w:bottom w:val="none" w:sz="0" w:space="0" w:color="auto"/>
        <w:right w:val="none" w:sz="0" w:space="0" w:color="auto"/>
      </w:divBdr>
    </w:div>
    <w:div w:id="1424254167">
      <w:bodyDiv w:val="1"/>
      <w:marLeft w:val="0"/>
      <w:marRight w:val="0"/>
      <w:marTop w:val="0"/>
      <w:marBottom w:val="0"/>
      <w:divBdr>
        <w:top w:val="none" w:sz="0" w:space="0" w:color="auto"/>
        <w:left w:val="none" w:sz="0" w:space="0" w:color="auto"/>
        <w:bottom w:val="none" w:sz="0" w:space="0" w:color="auto"/>
        <w:right w:val="none" w:sz="0" w:space="0" w:color="auto"/>
      </w:divBdr>
    </w:div>
    <w:div w:id="1538354909">
      <w:bodyDiv w:val="1"/>
      <w:marLeft w:val="0"/>
      <w:marRight w:val="0"/>
      <w:marTop w:val="0"/>
      <w:marBottom w:val="0"/>
      <w:divBdr>
        <w:top w:val="none" w:sz="0" w:space="0" w:color="auto"/>
        <w:left w:val="none" w:sz="0" w:space="0" w:color="auto"/>
        <w:bottom w:val="none" w:sz="0" w:space="0" w:color="auto"/>
        <w:right w:val="none" w:sz="0" w:space="0" w:color="auto"/>
      </w:divBdr>
    </w:div>
    <w:div w:id="1642226969">
      <w:bodyDiv w:val="1"/>
      <w:marLeft w:val="0"/>
      <w:marRight w:val="0"/>
      <w:marTop w:val="0"/>
      <w:marBottom w:val="0"/>
      <w:divBdr>
        <w:top w:val="none" w:sz="0" w:space="0" w:color="auto"/>
        <w:left w:val="none" w:sz="0" w:space="0" w:color="auto"/>
        <w:bottom w:val="none" w:sz="0" w:space="0" w:color="auto"/>
        <w:right w:val="none" w:sz="0" w:space="0" w:color="auto"/>
      </w:divBdr>
    </w:div>
    <w:div w:id="1738940006">
      <w:bodyDiv w:val="1"/>
      <w:marLeft w:val="0"/>
      <w:marRight w:val="0"/>
      <w:marTop w:val="0"/>
      <w:marBottom w:val="0"/>
      <w:divBdr>
        <w:top w:val="none" w:sz="0" w:space="0" w:color="auto"/>
        <w:left w:val="none" w:sz="0" w:space="0" w:color="auto"/>
        <w:bottom w:val="none" w:sz="0" w:space="0" w:color="auto"/>
        <w:right w:val="none" w:sz="0" w:space="0" w:color="auto"/>
      </w:divBdr>
    </w:div>
    <w:div w:id="179840456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unduszeeuropejskie.gov.pl/media/111528/Wytyczne_monitorowanie_pdf.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media/113155/wytyczne.pdf" TargetMode="External"/><Relationship Id="rId1" Type="http://schemas.openxmlformats.org/officeDocument/2006/relationships/hyperlink" Target="https://www.funduszeeuropejskie.gov.pl/media/2470/Wytyczne_zasady_rownosci_szans12052015.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30259-65AF-4C78-A9D3-4E2D853E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4878</Words>
  <Characters>29271</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9</cp:revision>
  <cp:lastPrinted>2023-03-15T10:56:00Z</cp:lastPrinted>
  <dcterms:created xsi:type="dcterms:W3CDTF">2023-05-11T08:35:00Z</dcterms:created>
  <dcterms:modified xsi:type="dcterms:W3CDTF">2024-03-07T09:34:00Z</dcterms:modified>
</cp:coreProperties>
</file>