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927B5" w14:textId="77777777" w:rsidR="00A12E4A" w:rsidRPr="008D4EBB" w:rsidRDefault="00A12E4A" w:rsidP="007A18CF">
      <w:pPr>
        <w:spacing w:before="100" w:beforeAutospacing="1" w:after="100" w:afterAutospacing="1"/>
        <w:rPr>
          <w:rFonts w:ascii="Arial" w:hAnsi="Arial" w:cs="Arial"/>
          <w:b/>
          <w:bCs/>
          <w:sz w:val="24"/>
          <w:szCs w:val="24"/>
        </w:rPr>
      </w:pPr>
      <w:r w:rsidRPr="008D4EBB">
        <w:rPr>
          <w:rFonts w:ascii="Arial" w:hAnsi="Arial" w:cs="Arial"/>
          <w:b/>
          <w:bCs/>
          <w:sz w:val="24"/>
          <w:szCs w:val="24"/>
        </w:rPr>
        <w:t>Kryteria wyboru projektów</w:t>
      </w:r>
    </w:p>
    <w:p w14:paraId="37904D0A" w14:textId="77777777" w:rsidR="00D93B4B" w:rsidRPr="00D93B4B" w:rsidRDefault="00D93B4B" w:rsidP="007A18CF">
      <w:pPr>
        <w:spacing w:before="100" w:beforeAutospacing="1" w:after="120" w:line="240" w:lineRule="auto"/>
        <w:rPr>
          <w:rFonts w:ascii="Arial" w:hAnsi="Arial" w:cs="Arial"/>
          <w:sz w:val="24"/>
          <w:szCs w:val="24"/>
        </w:rPr>
      </w:pPr>
      <w:r w:rsidRPr="00D93B4B">
        <w:rPr>
          <w:rFonts w:ascii="Arial" w:hAnsi="Arial" w:cs="Arial"/>
          <w:b/>
          <w:bCs/>
          <w:sz w:val="24"/>
          <w:szCs w:val="24"/>
        </w:rPr>
        <w:t>Priorytet 3</w:t>
      </w:r>
      <w:r w:rsidRPr="00D93B4B">
        <w:rPr>
          <w:rFonts w:ascii="Arial" w:hAnsi="Arial" w:cs="Arial"/>
          <w:sz w:val="24"/>
          <w:szCs w:val="24"/>
        </w:rPr>
        <w:t>. Fundusze Europejskie na zrównoważony transport miejski</w:t>
      </w:r>
    </w:p>
    <w:p w14:paraId="2B82EB36" w14:textId="2645BCD5" w:rsidR="00D93B4B" w:rsidRPr="00D93B4B" w:rsidRDefault="00D93B4B" w:rsidP="007A18CF">
      <w:pPr>
        <w:spacing w:before="100" w:beforeAutospacing="1" w:after="120" w:line="240" w:lineRule="auto"/>
        <w:rPr>
          <w:rFonts w:ascii="Arial" w:hAnsi="Arial" w:cs="Arial"/>
          <w:sz w:val="24"/>
          <w:szCs w:val="24"/>
        </w:rPr>
      </w:pPr>
      <w:r w:rsidRPr="00D93B4B">
        <w:rPr>
          <w:rFonts w:ascii="Arial" w:hAnsi="Arial" w:cs="Arial"/>
          <w:b/>
          <w:bCs/>
          <w:sz w:val="24"/>
          <w:szCs w:val="24"/>
        </w:rPr>
        <w:t>Cel szczegółowy 2 viii</w:t>
      </w:r>
      <w:r w:rsidRPr="00D93B4B">
        <w:rPr>
          <w:rFonts w:ascii="Arial" w:hAnsi="Arial" w:cs="Arial"/>
          <w:sz w:val="24"/>
          <w:szCs w:val="24"/>
        </w:rPr>
        <w:t>. Wspieranie zrównoważonej multimodalnej mobilności miejskiej jako elementu transformacji w kierunku gospodarki zeroemisyjnej</w:t>
      </w:r>
    </w:p>
    <w:p w14:paraId="5886345B" w14:textId="2578B339" w:rsidR="00D93B4B" w:rsidRPr="00D93B4B" w:rsidRDefault="00D93B4B" w:rsidP="007A18CF">
      <w:pPr>
        <w:spacing w:before="100" w:beforeAutospacing="1" w:after="120" w:line="240" w:lineRule="auto"/>
        <w:rPr>
          <w:rFonts w:ascii="Arial" w:hAnsi="Arial" w:cs="Arial"/>
          <w:sz w:val="24"/>
          <w:szCs w:val="24"/>
        </w:rPr>
      </w:pPr>
      <w:r w:rsidRPr="00D93B4B">
        <w:rPr>
          <w:rFonts w:ascii="Arial" w:hAnsi="Arial" w:cs="Arial"/>
          <w:b/>
          <w:bCs/>
          <w:sz w:val="24"/>
          <w:szCs w:val="24"/>
        </w:rPr>
        <w:t>Działanie 3.</w:t>
      </w:r>
      <w:r w:rsidR="0044159B">
        <w:rPr>
          <w:rFonts w:ascii="Arial" w:hAnsi="Arial" w:cs="Arial"/>
          <w:b/>
          <w:bCs/>
          <w:sz w:val="24"/>
          <w:szCs w:val="24"/>
        </w:rPr>
        <w:t>2</w:t>
      </w:r>
      <w:r w:rsidRPr="00D93B4B">
        <w:rPr>
          <w:rFonts w:ascii="Arial" w:hAnsi="Arial" w:cs="Arial"/>
          <w:b/>
          <w:bCs/>
          <w:sz w:val="24"/>
          <w:szCs w:val="24"/>
        </w:rPr>
        <w:t xml:space="preserve"> </w:t>
      </w:r>
      <w:r w:rsidRPr="00D93B4B">
        <w:rPr>
          <w:rFonts w:ascii="Arial" w:hAnsi="Arial" w:cs="Arial"/>
          <w:sz w:val="24"/>
          <w:szCs w:val="24"/>
        </w:rPr>
        <w:t xml:space="preserve">Rozwój i usprawnienie mobilności miejskiej i podmiejskiej </w:t>
      </w:r>
      <w:proofErr w:type="spellStart"/>
      <w:r w:rsidR="0044159B">
        <w:rPr>
          <w:rFonts w:ascii="Arial" w:hAnsi="Arial" w:cs="Arial"/>
          <w:sz w:val="24"/>
          <w:szCs w:val="24"/>
        </w:rPr>
        <w:t>ZITy</w:t>
      </w:r>
      <w:proofErr w:type="spellEnd"/>
      <w:r w:rsidR="0044159B">
        <w:rPr>
          <w:rFonts w:ascii="Arial" w:hAnsi="Arial" w:cs="Arial"/>
          <w:sz w:val="24"/>
          <w:szCs w:val="24"/>
        </w:rPr>
        <w:t xml:space="preserve"> regionalne</w:t>
      </w:r>
    </w:p>
    <w:p w14:paraId="3E8E9C16" w14:textId="228069D3" w:rsidR="00637FD8" w:rsidRPr="008D4EBB" w:rsidRDefault="00D93B4B" w:rsidP="007A18CF">
      <w:pPr>
        <w:spacing w:before="100" w:beforeAutospacing="1" w:after="100" w:afterAutospacing="1"/>
        <w:rPr>
          <w:rFonts w:ascii="Arial" w:hAnsi="Arial" w:cs="Arial"/>
          <w:sz w:val="24"/>
          <w:szCs w:val="24"/>
        </w:rPr>
      </w:pPr>
      <w:r w:rsidRPr="00D93B4B">
        <w:rPr>
          <w:rFonts w:ascii="Arial" w:hAnsi="Arial" w:cs="Arial"/>
          <w:b/>
          <w:bCs/>
          <w:sz w:val="24"/>
          <w:szCs w:val="24"/>
        </w:rPr>
        <w:t>Schemat</w:t>
      </w:r>
      <w:r w:rsidRPr="00D93B4B">
        <w:rPr>
          <w:rFonts w:ascii="Arial" w:hAnsi="Arial" w:cs="Arial"/>
          <w:sz w:val="24"/>
          <w:szCs w:val="24"/>
        </w:rPr>
        <w:t xml:space="preserve">: </w:t>
      </w:r>
      <w:r w:rsidR="002900D5" w:rsidRPr="002900D5">
        <w:rPr>
          <w:rFonts w:ascii="Arial" w:hAnsi="Arial" w:cs="Arial"/>
          <w:b/>
          <w:bCs/>
          <w:sz w:val="24"/>
          <w:szCs w:val="24"/>
        </w:rPr>
        <w:t>Projekty z zakresu rozwoju i usprawnienia systemu transportu miejskiego (</w:t>
      </w:r>
      <w:proofErr w:type="spellStart"/>
      <w:r w:rsidR="0044159B">
        <w:rPr>
          <w:rFonts w:ascii="Arial" w:hAnsi="Arial" w:cs="Arial"/>
          <w:b/>
          <w:bCs/>
          <w:sz w:val="24"/>
          <w:szCs w:val="24"/>
        </w:rPr>
        <w:t>ZITy</w:t>
      </w:r>
      <w:proofErr w:type="spellEnd"/>
      <w:r w:rsidR="0044159B">
        <w:rPr>
          <w:rFonts w:ascii="Arial" w:hAnsi="Arial" w:cs="Arial"/>
          <w:b/>
          <w:bCs/>
          <w:sz w:val="24"/>
          <w:szCs w:val="24"/>
        </w:rPr>
        <w:t xml:space="preserve"> regionalne</w:t>
      </w:r>
      <w:r w:rsidR="002900D5" w:rsidRPr="002900D5">
        <w:rPr>
          <w:rFonts w:ascii="Arial" w:hAnsi="Arial" w:cs="Arial"/>
          <w:b/>
          <w:bCs/>
          <w:sz w:val="24"/>
          <w:szCs w:val="24"/>
        </w:rPr>
        <w:t>)</w:t>
      </w:r>
    </w:p>
    <w:p w14:paraId="0006D5BB" w14:textId="3AE046BB" w:rsidR="004053B9" w:rsidRDefault="00A12E4A" w:rsidP="00577B9A">
      <w:pPr>
        <w:spacing w:before="100" w:beforeAutospacing="1" w:after="80" w:line="240" w:lineRule="auto"/>
        <w:rPr>
          <w:rFonts w:ascii="Arial" w:hAnsi="Arial" w:cs="Arial"/>
          <w:sz w:val="24"/>
          <w:szCs w:val="24"/>
        </w:rPr>
      </w:pPr>
      <w:r w:rsidRPr="00990094">
        <w:rPr>
          <w:rFonts w:ascii="Arial" w:hAnsi="Arial" w:cs="Arial"/>
          <w:b/>
          <w:bCs/>
          <w:sz w:val="24"/>
          <w:szCs w:val="24"/>
        </w:rPr>
        <w:t>Sposób wyboru projektów:</w:t>
      </w:r>
      <w:r w:rsidRPr="008D4EBB">
        <w:rPr>
          <w:rFonts w:ascii="Arial" w:hAnsi="Arial" w:cs="Arial"/>
          <w:sz w:val="24"/>
          <w:szCs w:val="24"/>
        </w:rPr>
        <w:t xml:space="preserve"> konkurencyjny</w:t>
      </w:r>
    </w:p>
    <w:p w14:paraId="207C529A" w14:textId="5C79A9C5" w:rsidR="00577B9A" w:rsidRPr="006606CF" w:rsidRDefault="0040025A" w:rsidP="00577B9A">
      <w:pPr>
        <w:spacing w:after="80" w:line="240" w:lineRule="auto"/>
        <w:rPr>
          <w:rFonts w:ascii="Arial" w:hAnsi="Arial" w:cs="Arial"/>
        </w:rPr>
      </w:pPr>
      <w:r w:rsidRPr="006606CF">
        <w:rPr>
          <w:rFonts w:ascii="Arial" w:hAnsi="Arial" w:cs="Arial"/>
        </w:rPr>
        <w:t>Nabór realizowany w ramach polityki terytorialnej</w:t>
      </w:r>
      <w:r w:rsidR="003957EB" w:rsidRPr="006606CF">
        <w:rPr>
          <w:rFonts w:ascii="Arial" w:hAnsi="Arial" w:cs="Arial"/>
        </w:rPr>
        <w:t>.</w:t>
      </w:r>
    </w:p>
    <w:p w14:paraId="065C0095" w14:textId="5FFD5A9E" w:rsidR="00577B9A" w:rsidRPr="006606CF" w:rsidRDefault="00D93B4B" w:rsidP="00577B9A">
      <w:pPr>
        <w:spacing w:after="80" w:line="240" w:lineRule="auto"/>
        <w:rPr>
          <w:rFonts w:ascii="Arial" w:hAnsi="Arial" w:cs="Arial"/>
        </w:rPr>
      </w:pPr>
      <w:r w:rsidRPr="006606CF">
        <w:rPr>
          <w:rFonts w:ascii="Arial" w:hAnsi="Arial" w:cs="Arial"/>
          <w:color w:val="000000"/>
        </w:rPr>
        <w:t>Nabór jest skierowany do następujących podmiotów z obszaru ZIT</w:t>
      </w:r>
      <w:r w:rsidR="0044159B" w:rsidRPr="006606CF">
        <w:rPr>
          <w:rFonts w:ascii="Arial" w:hAnsi="Arial" w:cs="Arial"/>
          <w:color w:val="000000"/>
        </w:rPr>
        <w:t xml:space="preserve"> regionalnych (z wyłączeniem ZIT </w:t>
      </w:r>
      <w:proofErr w:type="spellStart"/>
      <w:r w:rsidR="0044159B" w:rsidRPr="006606CF">
        <w:rPr>
          <w:rFonts w:ascii="Arial" w:hAnsi="Arial" w:cs="Arial"/>
          <w:color w:val="000000"/>
        </w:rPr>
        <w:t>BydOF</w:t>
      </w:r>
      <w:proofErr w:type="spellEnd"/>
      <w:r w:rsidR="0044159B" w:rsidRPr="006606CF">
        <w:rPr>
          <w:rFonts w:ascii="Arial" w:hAnsi="Arial" w:cs="Arial"/>
          <w:color w:val="000000"/>
        </w:rPr>
        <w:t>)</w:t>
      </w:r>
      <w:r w:rsidRPr="006606CF">
        <w:rPr>
          <w:rFonts w:ascii="Arial" w:hAnsi="Arial" w:cs="Arial"/>
          <w:color w:val="000000"/>
        </w:rPr>
        <w:t>:</w:t>
      </w:r>
      <w:r w:rsidR="0037609E" w:rsidRPr="006606CF">
        <w:rPr>
          <w:rFonts w:ascii="Arial" w:hAnsi="Arial" w:cs="Arial"/>
          <w:color w:val="000000"/>
        </w:rPr>
        <w:t xml:space="preserve"> </w:t>
      </w:r>
      <w:r w:rsidRPr="006606CF">
        <w:rPr>
          <w:rFonts w:ascii="Arial" w:hAnsi="Arial" w:cs="Arial"/>
          <w:color w:val="000000"/>
          <w:lang w:val="x-none"/>
        </w:rPr>
        <w:t>jednost</w:t>
      </w:r>
      <w:r w:rsidR="0037609E" w:rsidRPr="006606CF">
        <w:rPr>
          <w:rFonts w:ascii="Arial" w:hAnsi="Arial" w:cs="Arial"/>
          <w:color w:val="000000"/>
        </w:rPr>
        <w:t>ek</w:t>
      </w:r>
      <w:r w:rsidRPr="006606CF">
        <w:rPr>
          <w:rFonts w:ascii="Arial" w:hAnsi="Arial" w:cs="Arial"/>
          <w:color w:val="000000"/>
          <w:lang w:val="x-none"/>
        </w:rPr>
        <w:t xml:space="preserve"> samorządu terytorialnego</w:t>
      </w:r>
      <w:r w:rsidR="001A5368" w:rsidRPr="006606CF">
        <w:rPr>
          <w:rFonts w:ascii="Arial" w:hAnsi="Arial" w:cs="Arial"/>
          <w:color w:val="000000"/>
        </w:rPr>
        <w:t>,</w:t>
      </w:r>
      <w:r w:rsidR="0037609E" w:rsidRPr="006606CF">
        <w:rPr>
          <w:rFonts w:ascii="Arial" w:hAnsi="Arial" w:cs="Arial"/>
          <w:color w:val="000000"/>
        </w:rPr>
        <w:t xml:space="preserve"> </w:t>
      </w:r>
      <w:r w:rsidR="001A5368" w:rsidRPr="006606CF">
        <w:rPr>
          <w:rFonts w:ascii="Arial" w:hAnsi="Arial" w:cs="Arial"/>
          <w:color w:val="000000"/>
        </w:rPr>
        <w:t>przedsiębiorstw,</w:t>
      </w:r>
      <w:r w:rsidR="001A5368" w:rsidRPr="006606CF">
        <w:rPr>
          <w:rFonts w:ascii="Arial" w:hAnsi="Arial" w:cs="Arial"/>
          <w:color w:val="000000"/>
          <w:lang w:val="x-none"/>
        </w:rPr>
        <w:t>zarządc</w:t>
      </w:r>
      <w:r w:rsidR="0037609E" w:rsidRPr="006606CF">
        <w:rPr>
          <w:rFonts w:ascii="Arial" w:hAnsi="Arial" w:cs="Arial"/>
          <w:color w:val="000000"/>
        </w:rPr>
        <w:t>ów</w:t>
      </w:r>
      <w:r w:rsidR="001A5368" w:rsidRPr="006606CF">
        <w:rPr>
          <w:rFonts w:ascii="Arial" w:hAnsi="Arial" w:cs="Arial"/>
          <w:color w:val="000000"/>
          <w:lang w:val="x-none"/>
        </w:rPr>
        <w:t xml:space="preserve"> infrastruktury transportowej służącej organizacji transportu zbiorowego publicznego</w:t>
      </w:r>
      <w:r w:rsidR="001A5368" w:rsidRPr="006606CF">
        <w:rPr>
          <w:rFonts w:ascii="Arial" w:hAnsi="Arial" w:cs="Arial"/>
          <w:color w:val="000000"/>
        </w:rPr>
        <w:t>,</w:t>
      </w:r>
      <w:r w:rsidR="0037609E" w:rsidRPr="006606CF">
        <w:rPr>
          <w:rFonts w:ascii="Arial" w:hAnsi="Arial" w:cs="Arial"/>
          <w:color w:val="000000"/>
        </w:rPr>
        <w:t xml:space="preserve"> </w:t>
      </w:r>
      <w:r w:rsidR="001A5368" w:rsidRPr="006606CF">
        <w:rPr>
          <w:rFonts w:ascii="Arial" w:hAnsi="Arial" w:cs="Arial"/>
          <w:color w:val="000000"/>
          <w:lang w:val="x-none"/>
        </w:rPr>
        <w:t>podmiot</w:t>
      </w:r>
      <w:r w:rsidR="0037609E" w:rsidRPr="006606CF">
        <w:rPr>
          <w:rFonts w:ascii="Arial" w:hAnsi="Arial" w:cs="Arial"/>
          <w:color w:val="000000"/>
        </w:rPr>
        <w:t>ów</w:t>
      </w:r>
      <w:r w:rsidR="001A5368" w:rsidRPr="006606CF">
        <w:rPr>
          <w:rFonts w:ascii="Arial" w:hAnsi="Arial" w:cs="Arial"/>
          <w:color w:val="000000"/>
          <w:lang w:val="x-none"/>
        </w:rPr>
        <w:t xml:space="preserve"> świadczących usługi publiczne w ramach realizacji obowiązków własnych jednostek samorządu terytorialnego</w:t>
      </w:r>
      <w:r w:rsidR="00577B9A" w:rsidRPr="006606CF">
        <w:rPr>
          <w:rFonts w:ascii="Arial" w:hAnsi="Arial" w:cs="Arial"/>
          <w:color w:val="000000"/>
        </w:rPr>
        <w:t xml:space="preserve">, </w:t>
      </w:r>
      <w:r w:rsidR="00577B9A" w:rsidRPr="006606CF">
        <w:rPr>
          <w:rFonts w:ascii="Arial" w:hAnsi="Arial" w:cs="Arial"/>
        </w:rPr>
        <w:t>partnerów prywatnych we współpracy z podmiotem publicznym w przypadku projektów realizowanych w formule partnerstwa publiczno-prywatnego, organizacji pozarządowych (wyłącznie jako partner)</w:t>
      </w:r>
      <w:r w:rsidR="004C2898" w:rsidRPr="006606CF">
        <w:rPr>
          <w:rFonts w:ascii="Arial" w:hAnsi="Arial" w:cs="Arial"/>
        </w:rPr>
        <w:t>.</w:t>
      </w:r>
      <w:r w:rsidR="00577B9A" w:rsidRPr="006606CF">
        <w:rPr>
          <w:rFonts w:ascii="Arial" w:hAnsi="Arial" w:cs="Arial"/>
        </w:rPr>
        <w:t xml:space="preserve"> </w:t>
      </w:r>
    </w:p>
    <w:p w14:paraId="285EFE07" w14:textId="77777777" w:rsidR="006B1726" w:rsidRPr="006606CF" w:rsidRDefault="006B1726" w:rsidP="007A18CF">
      <w:pPr>
        <w:pStyle w:val="Default"/>
        <w:rPr>
          <w:rFonts w:ascii="Arial" w:hAnsi="Arial" w:cs="Arial"/>
          <w:color w:val="auto"/>
          <w:sz w:val="22"/>
          <w:szCs w:val="22"/>
        </w:rPr>
      </w:pPr>
    </w:p>
    <w:p w14:paraId="081076A8" w14:textId="77777777" w:rsidR="001A5368" w:rsidRPr="006606CF" w:rsidRDefault="00D93B4B" w:rsidP="007A18CF">
      <w:pPr>
        <w:pStyle w:val="Default"/>
        <w:rPr>
          <w:rFonts w:ascii="Arial" w:hAnsi="Arial" w:cs="Arial"/>
          <w:color w:val="auto"/>
          <w:sz w:val="22"/>
          <w:szCs w:val="22"/>
        </w:rPr>
      </w:pPr>
      <w:r w:rsidRPr="006606CF">
        <w:rPr>
          <w:rFonts w:ascii="Arial" w:hAnsi="Arial" w:cs="Arial"/>
          <w:color w:val="auto"/>
          <w:sz w:val="22"/>
          <w:szCs w:val="22"/>
        </w:rPr>
        <w:t>Zakres wsparcia to</w:t>
      </w:r>
      <w:r w:rsidR="001A5368" w:rsidRPr="006606CF">
        <w:rPr>
          <w:rFonts w:ascii="Arial" w:hAnsi="Arial" w:cs="Arial"/>
          <w:color w:val="auto"/>
          <w:sz w:val="22"/>
          <w:szCs w:val="22"/>
        </w:rPr>
        <w:t>:</w:t>
      </w:r>
    </w:p>
    <w:p w14:paraId="3A46B142" w14:textId="778FB637" w:rsidR="00C83A51" w:rsidRPr="006606CF" w:rsidRDefault="007E5DA6" w:rsidP="0037609E">
      <w:pPr>
        <w:pStyle w:val="Default"/>
        <w:rPr>
          <w:rFonts w:ascii="Arial" w:hAnsi="Arial" w:cs="Arial"/>
          <w:color w:val="auto"/>
          <w:sz w:val="22"/>
          <w:szCs w:val="22"/>
        </w:rPr>
      </w:pPr>
      <w:r w:rsidRPr="006606CF">
        <w:rPr>
          <w:rFonts w:ascii="Arial" w:hAnsi="Arial" w:cs="Arial"/>
          <w:color w:val="auto"/>
          <w:sz w:val="22"/>
          <w:szCs w:val="22"/>
        </w:rPr>
        <w:t>zakup taboru autobusowego</w:t>
      </w:r>
      <w:r w:rsidR="00C921EE" w:rsidRPr="006606CF">
        <w:rPr>
          <w:rFonts w:ascii="Arial" w:hAnsi="Arial" w:cs="Arial"/>
          <w:color w:val="auto"/>
          <w:sz w:val="22"/>
          <w:szCs w:val="22"/>
        </w:rPr>
        <w:t xml:space="preserve"> i</w:t>
      </w:r>
      <w:r w:rsidRPr="006606CF">
        <w:rPr>
          <w:rFonts w:ascii="Arial" w:hAnsi="Arial" w:cs="Arial"/>
          <w:color w:val="auto"/>
          <w:sz w:val="22"/>
          <w:szCs w:val="22"/>
        </w:rPr>
        <w:t xml:space="preserve"> tramwajowego na potrzeby publicznego transportu zbiorowego, </w:t>
      </w:r>
      <w:r w:rsidR="001A5368" w:rsidRPr="006606CF">
        <w:rPr>
          <w:rFonts w:ascii="Arial" w:hAnsi="Arial" w:cs="Arial"/>
          <w:color w:val="auto"/>
          <w:sz w:val="22"/>
          <w:szCs w:val="22"/>
        </w:rPr>
        <w:t>infrastruktura transportu publicznego,</w:t>
      </w:r>
      <w:r w:rsidRPr="006606CF">
        <w:rPr>
          <w:rFonts w:ascii="Arial" w:hAnsi="Arial" w:cs="Arial"/>
          <w:color w:val="auto"/>
          <w:sz w:val="22"/>
          <w:szCs w:val="22"/>
        </w:rPr>
        <w:t xml:space="preserve"> </w:t>
      </w:r>
      <w:r w:rsidR="00C83A51" w:rsidRPr="006606CF">
        <w:rPr>
          <w:rFonts w:ascii="Arial" w:hAnsi="Arial" w:cs="Arial"/>
          <w:color w:val="auto"/>
          <w:sz w:val="22"/>
          <w:szCs w:val="22"/>
        </w:rPr>
        <w:t xml:space="preserve"> </w:t>
      </w:r>
      <w:r w:rsidRPr="006606CF">
        <w:rPr>
          <w:rFonts w:ascii="Arial" w:hAnsi="Arial" w:cs="Arial"/>
          <w:color w:val="auto"/>
          <w:sz w:val="22"/>
          <w:szCs w:val="22"/>
        </w:rPr>
        <w:t xml:space="preserve">inwestycje w infrastrukturę ładowania i tankowania pojazdów zeroemisyjnych wykorzystywanych w transporcie publicznym lub indywidualnym, </w:t>
      </w:r>
      <w:r w:rsidR="00C83A51" w:rsidRPr="006606CF">
        <w:rPr>
          <w:rFonts w:ascii="Arial" w:hAnsi="Arial" w:cs="Arial"/>
          <w:color w:val="auto"/>
          <w:sz w:val="22"/>
          <w:szCs w:val="22"/>
        </w:rPr>
        <w:t>działania związane z ułatwianiem podróży multimodalnych, polityką parkingową (m.in. parkingi "</w:t>
      </w:r>
      <w:proofErr w:type="spellStart"/>
      <w:r w:rsidR="00C83A51" w:rsidRPr="006606CF">
        <w:rPr>
          <w:rFonts w:ascii="Arial" w:hAnsi="Arial" w:cs="Arial"/>
          <w:color w:val="auto"/>
          <w:sz w:val="22"/>
          <w:szCs w:val="22"/>
        </w:rPr>
        <w:t>park&amp;ride</w:t>
      </w:r>
      <w:proofErr w:type="spellEnd"/>
      <w:r w:rsidR="00C83A51" w:rsidRPr="006606CF">
        <w:rPr>
          <w:rFonts w:ascii="Arial" w:hAnsi="Arial" w:cs="Arial"/>
          <w:color w:val="auto"/>
          <w:sz w:val="22"/>
          <w:szCs w:val="22"/>
        </w:rPr>
        <w:t xml:space="preserve">") oraz </w:t>
      </w:r>
      <w:proofErr w:type="spellStart"/>
      <w:r w:rsidR="00C83A51" w:rsidRPr="006606CF">
        <w:rPr>
          <w:rFonts w:ascii="Arial" w:hAnsi="Arial" w:cs="Arial"/>
          <w:color w:val="auto"/>
          <w:sz w:val="22"/>
          <w:szCs w:val="22"/>
        </w:rPr>
        <w:t>priorytetyzacją</w:t>
      </w:r>
      <w:proofErr w:type="spellEnd"/>
      <w:r w:rsidR="00C83A51" w:rsidRPr="006606CF">
        <w:rPr>
          <w:rFonts w:ascii="Arial" w:hAnsi="Arial" w:cs="Arial"/>
          <w:color w:val="auto"/>
          <w:sz w:val="22"/>
          <w:szCs w:val="22"/>
        </w:rPr>
        <w:t xml:space="preserve"> ruchu pieszego i rowerowego,</w:t>
      </w:r>
      <w:r w:rsidR="0037609E" w:rsidRPr="006606CF">
        <w:rPr>
          <w:rFonts w:ascii="Arial" w:hAnsi="Arial" w:cs="Arial"/>
          <w:color w:val="auto"/>
          <w:sz w:val="22"/>
          <w:szCs w:val="22"/>
        </w:rPr>
        <w:t xml:space="preserve"> </w:t>
      </w:r>
      <w:r w:rsidR="00C83A51" w:rsidRPr="006606CF">
        <w:rPr>
          <w:rFonts w:ascii="Arial" w:hAnsi="Arial" w:cs="Arial"/>
          <w:color w:val="auto"/>
          <w:sz w:val="22"/>
          <w:szCs w:val="22"/>
        </w:rPr>
        <w:t>Inteligentne Systemy Transportowe (ITS) wspierające dekarbonizacje transportu i zrównoważona mobilność,</w:t>
      </w:r>
      <w:r w:rsidR="0037609E" w:rsidRPr="006606CF">
        <w:rPr>
          <w:rFonts w:ascii="Arial" w:hAnsi="Arial" w:cs="Arial"/>
          <w:color w:val="auto"/>
          <w:sz w:val="22"/>
          <w:szCs w:val="22"/>
        </w:rPr>
        <w:t xml:space="preserve"> </w:t>
      </w:r>
      <w:r w:rsidR="00C83A51" w:rsidRPr="006606CF">
        <w:rPr>
          <w:rFonts w:ascii="Arial" w:hAnsi="Arial" w:cs="Arial"/>
          <w:color w:val="auto"/>
          <w:sz w:val="22"/>
          <w:szCs w:val="22"/>
        </w:rPr>
        <w:t>pozostałe działania prowadzące do zmniejszenia zatłoczenia miast (np. ograniczenia w ruchu samochodowym w centrach miast),</w:t>
      </w:r>
      <w:r w:rsidR="0037609E" w:rsidRPr="006606CF">
        <w:rPr>
          <w:rFonts w:ascii="Arial" w:hAnsi="Arial" w:cs="Arial"/>
          <w:color w:val="auto"/>
          <w:sz w:val="22"/>
          <w:szCs w:val="22"/>
        </w:rPr>
        <w:t xml:space="preserve"> </w:t>
      </w:r>
      <w:r w:rsidR="00C83A51" w:rsidRPr="006606CF">
        <w:rPr>
          <w:rFonts w:ascii="Arial" w:hAnsi="Arial" w:cs="Arial"/>
          <w:color w:val="auto"/>
          <w:sz w:val="22"/>
          <w:szCs w:val="22"/>
        </w:rPr>
        <w:t>działania informacyjno-promocyjne (wyłącznie jako część powyższych projektów).</w:t>
      </w:r>
    </w:p>
    <w:p w14:paraId="345F8DE6" w14:textId="3325CEAA" w:rsidR="005172B5" w:rsidRPr="008D4EBB" w:rsidRDefault="00EB5D94" w:rsidP="00A502D7">
      <w:pPr>
        <w:tabs>
          <w:tab w:val="left" w:pos="4253"/>
        </w:tabs>
        <w:jc w:val="both"/>
        <w:rPr>
          <w:rFonts w:ascii="Arial" w:hAnsi="Arial" w:cs="Arial"/>
          <w:sz w:val="24"/>
          <w:szCs w:val="24"/>
        </w:rPr>
      </w:pPr>
      <w:r w:rsidRPr="008D4EBB">
        <w:rPr>
          <w:rFonts w:ascii="Arial" w:hAnsi="Arial" w:cs="Arial"/>
          <w:b/>
          <w:sz w:val="24"/>
          <w:szCs w:val="24"/>
        </w:rPr>
        <w:lastRenderedPageBreak/>
        <w:t xml:space="preserve">A. </w:t>
      </w:r>
      <w:r w:rsidR="007257F1" w:rsidRPr="008D4EBB">
        <w:rPr>
          <w:rFonts w:ascii="Arial" w:hAnsi="Arial" w:cs="Arial"/>
          <w:b/>
          <w:sz w:val="24"/>
          <w:szCs w:val="24"/>
        </w:rPr>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8D4EBB" w14:paraId="177A6179" w14:textId="77777777" w:rsidTr="003C40D0">
        <w:tc>
          <w:tcPr>
            <w:tcW w:w="1110" w:type="dxa"/>
            <w:shd w:val="clear" w:color="auto" w:fill="E7E6E6"/>
            <w:vAlign w:val="center"/>
          </w:tcPr>
          <w:p w14:paraId="50D36F32" w14:textId="77777777" w:rsidR="003C40D0" w:rsidRPr="008D4EBB" w:rsidRDefault="003C40D0" w:rsidP="002F05DF">
            <w:pPr>
              <w:spacing w:after="0" w:line="240" w:lineRule="auto"/>
              <w:rPr>
                <w:rFonts w:ascii="Arial" w:hAnsi="Arial" w:cs="Arial"/>
                <w:b/>
                <w:sz w:val="24"/>
                <w:szCs w:val="24"/>
              </w:rPr>
            </w:pPr>
            <w:bookmarkStart w:id="0" w:name="_Hlk126562839"/>
            <w:r w:rsidRPr="008D4EBB">
              <w:rPr>
                <w:rFonts w:ascii="Arial" w:hAnsi="Arial" w:cs="Arial"/>
                <w:b/>
                <w:sz w:val="24"/>
                <w:szCs w:val="24"/>
              </w:rPr>
              <w:t xml:space="preserve">Numer </w:t>
            </w:r>
          </w:p>
        </w:tc>
        <w:tc>
          <w:tcPr>
            <w:tcW w:w="2856" w:type="dxa"/>
            <w:shd w:val="clear" w:color="auto" w:fill="E7E6E6"/>
            <w:vAlign w:val="center"/>
          </w:tcPr>
          <w:p w14:paraId="5A5DA54F" w14:textId="77777777" w:rsidR="003C40D0" w:rsidRPr="008D4EBB" w:rsidRDefault="003C40D0" w:rsidP="002F05DF">
            <w:pPr>
              <w:spacing w:after="0" w:line="240" w:lineRule="auto"/>
              <w:jc w:val="center"/>
              <w:rPr>
                <w:rFonts w:ascii="Arial" w:hAnsi="Arial" w:cs="Arial"/>
                <w:b/>
                <w:sz w:val="24"/>
                <w:szCs w:val="24"/>
              </w:rPr>
            </w:pPr>
            <w:r w:rsidRPr="008D4EBB">
              <w:rPr>
                <w:rFonts w:ascii="Arial" w:hAnsi="Arial" w:cs="Arial"/>
                <w:b/>
                <w:sz w:val="24"/>
                <w:szCs w:val="24"/>
              </w:rPr>
              <w:t>Nazwa</w:t>
            </w:r>
          </w:p>
        </w:tc>
        <w:tc>
          <w:tcPr>
            <w:tcW w:w="7199" w:type="dxa"/>
            <w:shd w:val="clear" w:color="auto" w:fill="E7E6E6"/>
            <w:vAlign w:val="center"/>
          </w:tcPr>
          <w:p w14:paraId="559BA0DD" w14:textId="77777777" w:rsidR="003C40D0" w:rsidRPr="008D4EBB" w:rsidRDefault="003C40D0" w:rsidP="00B81D07">
            <w:pPr>
              <w:spacing w:after="0" w:line="240" w:lineRule="auto"/>
              <w:jc w:val="center"/>
              <w:rPr>
                <w:rFonts w:ascii="Arial" w:hAnsi="Arial" w:cs="Arial"/>
                <w:b/>
                <w:sz w:val="24"/>
                <w:szCs w:val="24"/>
              </w:rPr>
            </w:pPr>
            <w:r w:rsidRPr="008D4EBB">
              <w:rPr>
                <w:rFonts w:ascii="Arial" w:hAnsi="Arial" w:cs="Arial"/>
                <w:b/>
                <w:sz w:val="24"/>
                <w:szCs w:val="24"/>
              </w:rPr>
              <w:t>Definicja kryterium</w:t>
            </w:r>
          </w:p>
        </w:tc>
        <w:tc>
          <w:tcPr>
            <w:tcW w:w="3260" w:type="dxa"/>
            <w:shd w:val="clear" w:color="auto" w:fill="E7E6E6"/>
            <w:vAlign w:val="center"/>
          </w:tcPr>
          <w:p w14:paraId="4E771DF8" w14:textId="77777777" w:rsidR="003C40D0" w:rsidRPr="008D4EBB" w:rsidRDefault="003C40D0" w:rsidP="004B321E">
            <w:pPr>
              <w:spacing w:after="0" w:line="240" w:lineRule="auto"/>
              <w:jc w:val="center"/>
              <w:rPr>
                <w:rFonts w:ascii="Arial" w:hAnsi="Arial" w:cs="Arial"/>
                <w:b/>
                <w:sz w:val="24"/>
                <w:szCs w:val="24"/>
              </w:rPr>
            </w:pPr>
            <w:r w:rsidRPr="008D4EBB">
              <w:rPr>
                <w:rFonts w:ascii="Arial" w:hAnsi="Arial" w:cs="Arial"/>
                <w:b/>
                <w:sz w:val="24"/>
                <w:szCs w:val="24"/>
              </w:rPr>
              <w:t>Opis znaczenia kryterium</w:t>
            </w:r>
          </w:p>
          <w:p w14:paraId="4AC58B36" w14:textId="77777777" w:rsidR="003C40D0" w:rsidRPr="008D4EBB" w:rsidRDefault="003C40D0" w:rsidP="004B321E">
            <w:pPr>
              <w:spacing w:after="0" w:line="240" w:lineRule="auto"/>
              <w:jc w:val="center"/>
              <w:rPr>
                <w:rFonts w:ascii="Arial" w:hAnsi="Arial" w:cs="Arial"/>
                <w:b/>
                <w:sz w:val="24"/>
                <w:szCs w:val="24"/>
              </w:rPr>
            </w:pPr>
            <w:r w:rsidRPr="008D4EBB">
              <w:rPr>
                <w:rFonts w:ascii="Arial" w:hAnsi="Arial" w:cs="Arial"/>
                <w:b/>
                <w:sz w:val="24"/>
                <w:szCs w:val="24"/>
              </w:rPr>
              <w:t>(sposób oceny)</w:t>
            </w:r>
          </w:p>
        </w:tc>
      </w:tr>
      <w:bookmarkEnd w:id="0"/>
      <w:tr w:rsidR="007857C3" w:rsidRPr="008D4EBB" w14:paraId="7E57D17D" w14:textId="77777777" w:rsidTr="003C40D0">
        <w:trPr>
          <w:trHeight w:val="708"/>
        </w:trPr>
        <w:tc>
          <w:tcPr>
            <w:tcW w:w="1110" w:type="dxa"/>
            <w:vAlign w:val="center"/>
          </w:tcPr>
          <w:p w14:paraId="4CFA240A" w14:textId="77777777" w:rsidR="003C40D0" w:rsidRPr="008D4EBB" w:rsidRDefault="003C40D0" w:rsidP="005A6A39">
            <w:pPr>
              <w:spacing w:after="0" w:line="240" w:lineRule="auto"/>
              <w:jc w:val="center"/>
              <w:rPr>
                <w:rFonts w:ascii="Arial" w:hAnsi="Arial" w:cs="Arial"/>
                <w:sz w:val="24"/>
                <w:szCs w:val="24"/>
              </w:rPr>
            </w:pPr>
            <w:r w:rsidRPr="008D4EBB">
              <w:rPr>
                <w:rFonts w:ascii="Arial" w:hAnsi="Arial" w:cs="Arial"/>
                <w:sz w:val="24"/>
                <w:szCs w:val="24"/>
              </w:rPr>
              <w:t>A.1</w:t>
            </w:r>
          </w:p>
        </w:tc>
        <w:tc>
          <w:tcPr>
            <w:tcW w:w="2856" w:type="dxa"/>
            <w:vAlign w:val="center"/>
          </w:tcPr>
          <w:p w14:paraId="33457F9B" w14:textId="77777777" w:rsidR="003C40D0" w:rsidRPr="008D4EBB" w:rsidRDefault="003C40D0" w:rsidP="005A6A39">
            <w:pPr>
              <w:spacing w:after="0" w:line="240" w:lineRule="auto"/>
              <w:jc w:val="center"/>
              <w:rPr>
                <w:rFonts w:ascii="Arial" w:hAnsi="Arial" w:cs="Arial"/>
                <w:sz w:val="24"/>
                <w:szCs w:val="24"/>
              </w:rPr>
            </w:pPr>
            <w:r w:rsidRPr="008D4EBB">
              <w:rPr>
                <w:rFonts w:ascii="Arial" w:hAnsi="Arial" w:cs="Arial"/>
                <w:sz w:val="24"/>
                <w:szCs w:val="24"/>
              </w:rPr>
              <w:t>Poprawność złożenia wniosku</w:t>
            </w:r>
          </w:p>
        </w:tc>
        <w:tc>
          <w:tcPr>
            <w:tcW w:w="7199" w:type="dxa"/>
          </w:tcPr>
          <w:p w14:paraId="0C3D2D56" w14:textId="77777777" w:rsidR="003C40D0" w:rsidRPr="008D4EBB" w:rsidRDefault="003C40D0" w:rsidP="003C40D0">
            <w:pPr>
              <w:spacing w:before="60" w:after="0" w:line="240" w:lineRule="auto"/>
              <w:rPr>
                <w:rFonts w:ascii="Arial" w:hAnsi="Arial" w:cs="Arial"/>
                <w:bCs/>
                <w:sz w:val="24"/>
                <w:szCs w:val="24"/>
              </w:rPr>
            </w:pPr>
            <w:r w:rsidRPr="008D4EBB">
              <w:rPr>
                <w:rFonts w:ascii="Arial" w:hAnsi="Arial" w:cs="Arial"/>
                <w:bCs/>
                <w:sz w:val="24"/>
                <w:szCs w:val="24"/>
              </w:rPr>
              <w:t>W kryterium sprawdzamy, czy:</w:t>
            </w:r>
          </w:p>
          <w:p w14:paraId="2200EF6C" w14:textId="77777777" w:rsidR="003C40D0" w:rsidRPr="008D4EBB" w:rsidRDefault="003C40D0" w:rsidP="00B76B45">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pola zostały wypełnione w sposób logiczny, umożliwiający ocenę treści zawartej we wniosku;</w:t>
            </w:r>
          </w:p>
          <w:p w14:paraId="18EDB809" w14:textId="77777777" w:rsidR="003C40D0" w:rsidRPr="008D4EBB" w:rsidRDefault="003C40D0" w:rsidP="00B76B45">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wymagane załączniki zostały dołączone do wniosku;</w:t>
            </w:r>
          </w:p>
          <w:p w14:paraId="72B9F4C7" w14:textId="77777777" w:rsidR="003C40D0" w:rsidRPr="008D4EBB" w:rsidRDefault="003C40D0" w:rsidP="00B76B45">
            <w:pPr>
              <w:numPr>
                <w:ilvl w:val="0"/>
                <w:numId w:val="6"/>
              </w:numPr>
              <w:spacing w:before="60" w:after="0" w:line="240" w:lineRule="auto"/>
              <w:rPr>
                <w:rFonts w:ascii="Arial" w:hAnsi="Arial" w:cs="Arial"/>
                <w:b/>
                <w:sz w:val="24"/>
                <w:szCs w:val="24"/>
                <w:u w:val="single"/>
              </w:rPr>
            </w:pPr>
            <w:r w:rsidRPr="008D4EBB">
              <w:rPr>
                <w:rFonts w:ascii="Arial" w:hAnsi="Arial" w:cs="Arial"/>
                <w:bCs/>
                <w:sz w:val="24"/>
                <w:szCs w:val="24"/>
              </w:rPr>
              <w:t>wnioskodawca</w:t>
            </w:r>
            <w:r w:rsidR="009E483A" w:rsidRPr="008D4EBB">
              <w:rPr>
                <w:rStyle w:val="Odwoanieprzypisudolnego"/>
                <w:rFonts w:ascii="Arial" w:hAnsi="Arial" w:cs="Arial"/>
                <w:bCs/>
                <w:sz w:val="24"/>
                <w:szCs w:val="24"/>
              </w:rPr>
              <w:footnoteReference w:id="1"/>
            </w:r>
            <w:r w:rsidRPr="008D4EBB">
              <w:rPr>
                <w:rFonts w:ascii="Arial" w:hAnsi="Arial" w:cs="Arial"/>
                <w:bCs/>
                <w:sz w:val="24"/>
                <w:szCs w:val="24"/>
              </w:rPr>
              <w:t xml:space="preserve"> podpisał </w:t>
            </w:r>
            <w:r w:rsidR="009E483A" w:rsidRPr="008D4EBB">
              <w:rPr>
                <w:rFonts w:ascii="Arial" w:hAnsi="Arial" w:cs="Arial"/>
                <w:bCs/>
                <w:sz w:val="24"/>
                <w:szCs w:val="24"/>
              </w:rPr>
              <w:t xml:space="preserve">elektronicznym </w:t>
            </w:r>
            <w:r w:rsidRPr="008D4EBB">
              <w:rPr>
                <w:rFonts w:ascii="Arial" w:hAnsi="Arial" w:cs="Arial"/>
                <w:bCs/>
                <w:sz w:val="24"/>
                <w:szCs w:val="24"/>
              </w:rPr>
              <w:t>podpisem kwalifikowanym</w:t>
            </w:r>
            <w:r w:rsidR="00995EB8">
              <w:rPr>
                <w:rStyle w:val="Odwoanieprzypisudolnego"/>
                <w:rFonts w:ascii="Arial" w:hAnsi="Arial" w:cs="Arial"/>
                <w:bCs/>
                <w:sz w:val="24"/>
                <w:szCs w:val="24"/>
              </w:rPr>
              <w:footnoteReference w:id="2"/>
            </w:r>
            <w:r w:rsidR="00995EB8">
              <w:t xml:space="preserve"> </w:t>
            </w:r>
            <w:r w:rsidRPr="008D4EBB">
              <w:rPr>
                <w:rFonts w:ascii="Arial" w:hAnsi="Arial" w:cs="Arial"/>
                <w:bCs/>
                <w:sz w:val="24"/>
                <w:szCs w:val="24"/>
              </w:rPr>
              <w:t>wszystkie niezbędne oświadczenia stanowiące załączniki do wniosku.</w:t>
            </w:r>
          </w:p>
          <w:p w14:paraId="62F06962" w14:textId="77777777" w:rsidR="003C40D0" w:rsidRPr="008D4EBB" w:rsidRDefault="003C40D0" w:rsidP="003C40D0">
            <w:pPr>
              <w:spacing w:before="60" w:after="60" w:line="240" w:lineRule="auto"/>
              <w:rPr>
                <w:rFonts w:ascii="Arial" w:hAnsi="Arial" w:cs="Arial"/>
                <w:sz w:val="24"/>
                <w:szCs w:val="24"/>
              </w:rPr>
            </w:pPr>
          </w:p>
          <w:p w14:paraId="3C07AE71" w14:textId="77777777" w:rsidR="003C40D0" w:rsidRPr="008D4EBB" w:rsidRDefault="003C40D0" w:rsidP="003C40D0">
            <w:pPr>
              <w:spacing w:before="60" w:after="60" w:line="240" w:lineRule="auto"/>
              <w:rPr>
                <w:rFonts w:ascii="Arial" w:hAnsi="Arial" w:cs="Arial"/>
                <w:b/>
                <w:sz w:val="24"/>
                <w:szCs w:val="24"/>
                <w:u w:val="single"/>
              </w:rPr>
            </w:pPr>
            <w:r w:rsidRPr="008D4EBB">
              <w:rPr>
                <w:rFonts w:ascii="Arial" w:hAnsi="Arial" w:cs="Arial"/>
                <w:sz w:val="24"/>
                <w:szCs w:val="24"/>
              </w:rPr>
              <w:t>Kryterium jest weryfikowane w oparciu o wniosek o dofinansowanie projektu i załączniki.</w:t>
            </w:r>
          </w:p>
        </w:tc>
        <w:tc>
          <w:tcPr>
            <w:tcW w:w="3260" w:type="dxa"/>
          </w:tcPr>
          <w:p w14:paraId="0DBBF6BA" w14:textId="77777777" w:rsidR="003C40D0" w:rsidRPr="008D4EBB" w:rsidRDefault="003C40D0" w:rsidP="003C40D0">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7EF4F098" w14:textId="77777777" w:rsidR="003C40D0" w:rsidRPr="008D4EBB" w:rsidRDefault="003C40D0" w:rsidP="003C40D0">
            <w:pPr>
              <w:spacing w:after="0" w:line="240" w:lineRule="auto"/>
              <w:rPr>
                <w:rFonts w:ascii="Arial" w:hAnsi="Arial" w:cs="Arial"/>
                <w:sz w:val="24"/>
                <w:szCs w:val="24"/>
              </w:rPr>
            </w:pPr>
          </w:p>
          <w:p w14:paraId="15BEEBCF" w14:textId="77777777" w:rsidR="003C40D0" w:rsidRPr="008D4EBB" w:rsidRDefault="003C40D0" w:rsidP="003C40D0">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8692FF3" w14:textId="77777777" w:rsidR="003C40D0" w:rsidRPr="008D4EBB" w:rsidRDefault="003C40D0" w:rsidP="003C40D0">
            <w:pPr>
              <w:spacing w:after="0" w:line="240" w:lineRule="auto"/>
              <w:rPr>
                <w:rFonts w:ascii="Arial" w:hAnsi="Arial" w:cs="Arial"/>
                <w:sz w:val="24"/>
                <w:szCs w:val="24"/>
              </w:rPr>
            </w:pPr>
          </w:p>
          <w:p w14:paraId="56616F9E" w14:textId="47EF8D46" w:rsidR="003C40D0" w:rsidRPr="008D4EBB" w:rsidRDefault="003C40D0" w:rsidP="003C40D0">
            <w:pPr>
              <w:spacing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7303E147" w14:textId="77777777" w:rsidR="003C40D0" w:rsidRPr="008D4EBB" w:rsidRDefault="003C40D0" w:rsidP="003C40D0">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76E65BAC" w14:textId="73AB066B" w:rsidR="003C40D0" w:rsidRPr="008D4EBB" w:rsidRDefault="003C40D0" w:rsidP="003C40D0">
            <w:pPr>
              <w:spacing w:after="0" w:line="240" w:lineRule="auto"/>
              <w:rPr>
                <w:rFonts w:ascii="Arial" w:hAnsi="Arial" w:cs="Arial"/>
                <w:sz w:val="24"/>
                <w:szCs w:val="24"/>
              </w:rPr>
            </w:pPr>
          </w:p>
        </w:tc>
      </w:tr>
      <w:tr w:rsidR="007857C3" w:rsidRPr="008D4EBB" w14:paraId="62B630A6" w14:textId="77777777" w:rsidTr="003C40D0">
        <w:trPr>
          <w:trHeight w:val="708"/>
        </w:trPr>
        <w:tc>
          <w:tcPr>
            <w:tcW w:w="1110" w:type="dxa"/>
            <w:vAlign w:val="center"/>
          </w:tcPr>
          <w:p w14:paraId="0A0C99EE" w14:textId="77777777" w:rsidR="003C40D0" w:rsidRPr="008D4EBB" w:rsidRDefault="003C40D0" w:rsidP="005A6A39">
            <w:pPr>
              <w:spacing w:after="0" w:line="240" w:lineRule="auto"/>
              <w:jc w:val="center"/>
              <w:rPr>
                <w:rFonts w:ascii="Arial" w:hAnsi="Arial" w:cs="Arial"/>
                <w:sz w:val="24"/>
                <w:szCs w:val="24"/>
              </w:rPr>
            </w:pPr>
            <w:r w:rsidRPr="008D4EBB">
              <w:rPr>
                <w:rFonts w:ascii="Arial" w:hAnsi="Arial" w:cs="Arial"/>
                <w:sz w:val="24"/>
                <w:szCs w:val="24"/>
              </w:rPr>
              <w:t>A.2</w:t>
            </w:r>
          </w:p>
        </w:tc>
        <w:tc>
          <w:tcPr>
            <w:tcW w:w="2856" w:type="dxa"/>
            <w:vAlign w:val="center"/>
          </w:tcPr>
          <w:p w14:paraId="2079FA22" w14:textId="6F517CED" w:rsidR="003C40D0" w:rsidRPr="008D4EBB" w:rsidRDefault="003C40D0" w:rsidP="003C40D0">
            <w:pPr>
              <w:spacing w:after="0" w:line="240" w:lineRule="auto"/>
              <w:jc w:val="center"/>
              <w:rPr>
                <w:rFonts w:ascii="Arial" w:hAnsi="Arial" w:cs="Arial"/>
                <w:sz w:val="24"/>
                <w:szCs w:val="24"/>
              </w:rPr>
            </w:pPr>
            <w:r w:rsidRPr="008D4EBB">
              <w:rPr>
                <w:rFonts w:ascii="Arial" w:hAnsi="Arial" w:cs="Arial"/>
                <w:sz w:val="24"/>
                <w:szCs w:val="24"/>
              </w:rPr>
              <w:t>Wykluczenia przedmiotowe</w:t>
            </w:r>
            <w:r w:rsidR="00424E6D">
              <w:rPr>
                <w:rFonts w:ascii="Arial" w:hAnsi="Arial" w:cs="Arial"/>
                <w:sz w:val="24"/>
                <w:szCs w:val="24"/>
              </w:rPr>
              <w:t xml:space="preserve"> i podmiotowe</w:t>
            </w:r>
          </w:p>
        </w:tc>
        <w:tc>
          <w:tcPr>
            <w:tcW w:w="7199" w:type="dxa"/>
          </w:tcPr>
          <w:p w14:paraId="027DA673" w14:textId="0C407437" w:rsidR="003C40D0" w:rsidRPr="008D4EBB" w:rsidRDefault="003C40D0" w:rsidP="003C40D0">
            <w:pPr>
              <w:spacing w:before="60" w:after="0" w:line="240" w:lineRule="auto"/>
              <w:rPr>
                <w:rFonts w:ascii="Arial" w:hAnsi="Arial" w:cs="Arial"/>
                <w:bCs/>
                <w:sz w:val="24"/>
                <w:szCs w:val="24"/>
              </w:rPr>
            </w:pPr>
            <w:r w:rsidRPr="008D4EBB">
              <w:rPr>
                <w:rFonts w:ascii="Arial" w:hAnsi="Arial" w:cs="Arial"/>
                <w:bCs/>
                <w:sz w:val="24"/>
                <w:szCs w:val="24"/>
              </w:rPr>
              <w:t>W kryterium sprawdzamy, czy występuje wykluczenie przedmiotowe (dotyczące przedmiotu projektu)</w:t>
            </w:r>
            <w:r w:rsidR="00424E6D">
              <w:rPr>
                <w:rFonts w:ascii="Arial" w:hAnsi="Arial" w:cs="Arial"/>
                <w:bCs/>
                <w:sz w:val="24"/>
                <w:szCs w:val="24"/>
              </w:rPr>
              <w:t xml:space="preserve"> i podmiotowe (dotyczące wnioskodawców)</w:t>
            </w:r>
            <w:r w:rsidRPr="008D4EBB">
              <w:rPr>
                <w:rStyle w:val="Odwoanieprzypisudolnego"/>
                <w:rFonts w:ascii="Arial" w:hAnsi="Arial" w:cs="Arial"/>
                <w:bCs/>
                <w:sz w:val="24"/>
                <w:szCs w:val="24"/>
              </w:rPr>
              <w:footnoteReference w:id="3"/>
            </w:r>
            <w:r w:rsidRPr="008D4EBB">
              <w:rPr>
                <w:rFonts w:ascii="Arial" w:hAnsi="Arial" w:cs="Arial"/>
                <w:bCs/>
                <w:sz w:val="24"/>
                <w:szCs w:val="24"/>
              </w:rPr>
              <w:t>.</w:t>
            </w:r>
          </w:p>
          <w:p w14:paraId="296730D1" w14:textId="77777777" w:rsidR="003C40D0" w:rsidRPr="008D4EBB" w:rsidRDefault="003C40D0" w:rsidP="003C40D0">
            <w:pPr>
              <w:spacing w:after="0" w:line="240" w:lineRule="auto"/>
              <w:rPr>
                <w:rFonts w:ascii="Arial" w:hAnsi="Arial" w:cs="Arial"/>
                <w:bCs/>
                <w:sz w:val="24"/>
                <w:szCs w:val="24"/>
              </w:rPr>
            </w:pPr>
            <w:r w:rsidRPr="008D4EBB">
              <w:rPr>
                <w:rFonts w:ascii="Arial" w:hAnsi="Arial" w:cs="Arial"/>
                <w:bCs/>
                <w:sz w:val="24"/>
                <w:szCs w:val="24"/>
              </w:rPr>
              <w:t>Oceniamy, czy:</w:t>
            </w:r>
          </w:p>
          <w:p w14:paraId="76C88DC1" w14:textId="01827022" w:rsidR="00DC01E9" w:rsidRPr="008D4EBB" w:rsidRDefault="003C40D0" w:rsidP="004F155B">
            <w:pPr>
              <w:pStyle w:val="Akapitzlist"/>
              <w:numPr>
                <w:ilvl w:val="0"/>
                <w:numId w:val="36"/>
              </w:numPr>
              <w:autoSpaceDE w:val="0"/>
              <w:autoSpaceDN w:val="0"/>
              <w:adjustRightInd w:val="0"/>
              <w:spacing w:after="80" w:line="240" w:lineRule="auto"/>
              <w:ind w:left="316" w:hanging="426"/>
              <w:contextualSpacing w:val="0"/>
              <w:rPr>
                <w:rFonts w:ascii="Arial" w:hAnsi="Arial" w:cs="Arial"/>
                <w:sz w:val="24"/>
                <w:szCs w:val="24"/>
              </w:rPr>
            </w:pPr>
            <w:r w:rsidRPr="008D4EBB">
              <w:rPr>
                <w:rFonts w:ascii="Arial" w:hAnsi="Arial" w:cs="Arial"/>
                <w:sz w:val="24"/>
                <w:szCs w:val="24"/>
                <w:lang w:val="pl-PL"/>
              </w:rPr>
              <w:lastRenderedPageBreak/>
              <w:t>przedmiot realizacji projektu nie dotyczy rodzajów działalności wykluczonych z możliwości uzyskania pomocy finansowej, o których mowa:</w:t>
            </w:r>
          </w:p>
          <w:p w14:paraId="06F30F11" w14:textId="77777777" w:rsidR="00DC01E9" w:rsidRPr="008D4EBB" w:rsidRDefault="00DC01E9" w:rsidP="004F155B">
            <w:pPr>
              <w:numPr>
                <w:ilvl w:val="0"/>
                <w:numId w:val="2"/>
              </w:numPr>
              <w:autoSpaceDE w:val="0"/>
              <w:autoSpaceDN w:val="0"/>
              <w:adjustRightInd w:val="0"/>
              <w:spacing w:after="80" w:line="240" w:lineRule="auto"/>
              <w:rPr>
                <w:rFonts w:ascii="Arial" w:hAnsi="Arial" w:cs="Arial"/>
                <w:sz w:val="24"/>
                <w:szCs w:val="24"/>
              </w:rPr>
            </w:pPr>
            <w:r w:rsidRPr="008D4EBB">
              <w:rPr>
                <w:rFonts w:ascii="Arial" w:hAnsi="Arial" w:cs="Arial"/>
                <w:sz w:val="24"/>
                <w:szCs w:val="24"/>
              </w:rPr>
              <w:t>w art. 7 ust. 1 rozporządzenia nr 2021/1058</w:t>
            </w:r>
            <w:r w:rsidR="006C74AB" w:rsidRPr="008D4EBB">
              <w:rPr>
                <w:rFonts w:ascii="Arial" w:hAnsi="Arial" w:cs="Arial"/>
                <w:sz w:val="24"/>
                <w:szCs w:val="24"/>
              </w:rPr>
              <w:t xml:space="preserve"> (</w:t>
            </w:r>
            <w:r w:rsidR="006C74AB" w:rsidRPr="008D4EBB">
              <w:rPr>
                <w:rFonts w:ascii="Arial" w:hAnsi="Arial" w:cs="Arial"/>
                <w:sz w:val="24"/>
                <w:szCs w:val="24"/>
                <w:shd w:val="clear" w:color="auto" w:fill="FFFFFF"/>
              </w:rPr>
              <w:t xml:space="preserve">Rozporządzenie Parlamentu Europejskiego i Rady (UE) 2021/1058 z dnia 24 czerwca 2021 r. w sprawie Europejskiego Funduszu Rozwoju Regionalnego i Funduszu Spójności (Dz. U. UE. L. z 2021 r. Nr 231, str. 60 z </w:t>
            </w:r>
            <w:proofErr w:type="spellStart"/>
            <w:r w:rsidR="006C74AB" w:rsidRPr="008D4EBB">
              <w:rPr>
                <w:rFonts w:ascii="Arial" w:hAnsi="Arial" w:cs="Arial"/>
                <w:sz w:val="24"/>
                <w:szCs w:val="24"/>
                <w:shd w:val="clear" w:color="auto" w:fill="FFFFFF"/>
              </w:rPr>
              <w:t>późn</w:t>
            </w:r>
            <w:proofErr w:type="spellEnd"/>
            <w:r w:rsidR="006C74AB" w:rsidRPr="008D4EBB">
              <w:rPr>
                <w:rFonts w:ascii="Arial" w:hAnsi="Arial" w:cs="Arial"/>
                <w:sz w:val="24"/>
                <w:szCs w:val="24"/>
                <w:shd w:val="clear" w:color="auto" w:fill="FFFFFF"/>
              </w:rPr>
              <w:t>. zm.);</w:t>
            </w:r>
          </w:p>
          <w:p w14:paraId="3595ACA9" w14:textId="77777777" w:rsidR="003C40D0" w:rsidRPr="008D4EBB" w:rsidRDefault="003C40D0" w:rsidP="004F155B">
            <w:pPr>
              <w:numPr>
                <w:ilvl w:val="0"/>
                <w:numId w:val="2"/>
              </w:numPr>
              <w:autoSpaceDE w:val="0"/>
              <w:autoSpaceDN w:val="0"/>
              <w:adjustRightInd w:val="0"/>
              <w:spacing w:after="80" w:line="240" w:lineRule="auto"/>
              <w:rPr>
                <w:rFonts w:ascii="Arial" w:hAnsi="Arial" w:cs="Arial"/>
                <w:sz w:val="24"/>
                <w:szCs w:val="24"/>
              </w:rPr>
            </w:pPr>
            <w:r w:rsidRPr="008D4EBB">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8D4EBB">
              <w:rPr>
                <w:rFonts w:ascii="Arial" w:hAnsi="Arial" w:cs="Arial"/>
                <w:sz w:val="24"/>
                <w:szCs w:val="24"/>
              </w:rPr>
              <w:t>późn</w:t>
            </w:r>
            <w:proofErr w:type="spellEnd"/>
            <w:r w:rsidRPr="008D4EBB">
              <w:rPr>
                <w:rFonts w:ascii="Arial" w:hAnsi="Arial" w:cs="Arial"/>
                <w:sz w:val="24"/>
                <w:szCs w:val="24"/>
              </w:rPr>
              <w:t>. zm.)</w:t>
            </w:r>
            <w:r w:rsidR="006C74AB" w:rsidRPr="008D4EBB">
              <w:rPr>
                <w:rFonts w:ascii="Arial" w:hAnsi="Arial" w:cs="Arial"/>
                <w:sz w:val="24"/>
                <w:szCs w:val="24"/>
              </w:rPr>
              <w:t>;</w:t>
            </w:r>
          </w:p>
          <w:p w14:paraId="423DE14B" w14:textId="77777777" w:rsidR="004F155B" w:rsidRDefault="002900D5" w:rsidP="004F155B">
            <w:pPr>
              <w:pStyle w:val="Akapitzlist"/>
              <w:numPr>
                <w:ilvl w:val="0"/>
                <w:numId w:val="2"/>
              </w:numPr>
              <w:spacing w:after="120" w:line="240" w:lineRule="auto"/>
              <w:rPr>
                <w:rFonts w:ascii="Arial" w:hAnsi="Arial" w:cs="Arial"/>
                <w:sz w:val="24"/>
                <w:szCs w:val="24"/>
                <w:lang w:val="pl-PL"/>
              </w:rPr>
            </w:pPr>
            <w:r w:rsidRPr="002900D5">
              <w:rPr>
                <w:rFonts w:ascii="Arial" w:hAnsi="Arial" w:cs="Arial"/>
                <w:sz w:val="24"/>
                <w:szCs w:val="24"/>
                <w:lang w:val="pl-PL"/>
              </w:rPr>
              <w:t xml:space="preserve">w art. 1 rozporządzenia nr 2023/2831 (Rozporządzenie Komisji (UE) 2023/2831 z dnia 13 grudnia 2023 r. w sprawie stosowania art.107 i 108 Traktatu o funkcjonowaniu Unii Europejskiej do pomocy de </w:t>
            </w:r>
            <w:proofErr w:type="spellStart"/>
            <w:r w:rsidRPr="002900D5">
              <w:rPr>
                <w:rFonts w:ascii="Arial" w:hAnsi="Arial" w:cs="Arial"/>
                <w:sz w:val="24"/>
                <w:szCs w:val="24"/>
                <w:lang w:val="pl-PL"/>
              </w:rPr>
              <w:t>minimis</w:t>
            </w:r>
            <w:proofErr w:type="spellEnd"/>
            <w:r w:rsidRPr="002900D5">
              <w:rPr>
                <w:rFonts w:ascii="Arial" w:hAnsi="Arial" w:cs="Arial"/>
                <w:sz w:val="24"/>
                <w:szCs w:val="24"/>
                <w:lang w:val="pl-PL"/>
              </w:rPr>
              <w:t xml:space="preserve"> (Dz. U. UE. L. z 2023 r. poz. 2831)</w:t>
            </w:r>
            <w:r w:rsidR="004F155B">
              <w:rPr>
                <w:rFonts w:ascii="Arial" w:hAnsi="Arial" w:cs="Arial"/>
                <w:sz w:val="24"/>
                <w:szCs w:val="24"/>
                <w:lang w:val="pl-PL"/>
              </w:rPr>
              <w:t>;</w:t>
            </w:r>
          </w:p>
          <w:p w14:paraId="3CD7B467" w14:textId="77777777" w:rsidR="004F155B" w:rsidRPr="003B774D" w:rsidRDefault="004F155B" w:rsidP="004F155B">
            <w:pPr>
              <w:numPr>
                <w:ilvl w:val="0"/>
                <w:numId w:val="2"/>
              </w:numPr>
              <w:autoSpaceDE w:val="0"/>
              <w:autoSpaceDN w:val="0"/>
              <w:adjustRightInd w:val="0"/>
              <w:spacing w:after="0" w:line="240" w:lineRule="auto"/>
              <w:rPr>
                <w:rFonts w:ascii="Arial" w:hAnsi="Arial" w:cs="Arial"/>
                <w:sz w:val="24"/>
                <w:szCs w:val="24"/>
              </w:rPr>
            </w:pPr>
            <w:r w:rsidRPr="003B774D">
              <w:rPr>
                <w:rFonts w:ascii="Arial" w:hAnsi="Arial" w:cs="Arial"/>
                <w:sz w:val="24"/>
                <w:szCs w:val="24"/>
              </w:rPr>
              <w:t xml:space="preserve">w art. 1 rozporządzenia Komisji (UE) 2023/2832 z dnia 13 grudnia 2023 r. w sprawie stosowania art. 107 i 108 Traktatu o funkcjonowaniu Unii Europejskiej do pomocy de </w:t>
            </w:r>
            <w:proofErr w:type="spellStart"/>
            <w:r w:rsidRPr="003B774D">
              <w:rPr>
                <w:rFonts w:ascii="Arial" w:hAnsi="Arial" w:cs="Arial"/>
                <w:sz w:val="24"/>
                <w:szCs w:val="24"/>
              </w:rPr>
              <w:t>minimis</w:t>
            </w:r>
            <w:proofErr w:type="spellEnd"/>
            <w:r w:rsidRPr="003B774D">
              <w:rPr>
                <w:rFonts w:ascii="Arial" w:hAnsi="Arial" w:cs="Arial"/>
                <w:sz w:val="24"/>
                <w:szCs w:val="24"/>
              </w:rPr>
              <w:t xml:space="preserve"> przyznawanej przedsiębiorstwom wykonującym usługi świadczone w ogólnym interesie gospodarczym</w:t>
            </w:r>
            <w:r>
              <w:rPr>
                <w:rFonts w:ascii="Arial" w:hAnsi="Arial" w:cs="Arial"/>
                <w:sz w:val="24"/>
                <w:szCs w:val="24"/>
              </w:rPr>
              <w:t xml:space="preserve"> </w:t>
            </w:r>
            <w:r w:rsidRPr="00E67E5B">
              <w:rPr>
                <w:rFonts w:ascii="Arial" w:hAnsi="Arial" w:cs="Arial"/>
                <w:sz w:val="24"/>
                <w:szCs w:val="24"/>
              </w:rPr>
              <w:t>(Dz. U. UE. L. z 2023 r. poz. 2832)</w:t>
            </w:r>
            <w:r w:rsidRPr="003B774D">
              <w:rPr>
                <w:rFonts w:ascii="Arial" w:hAnsi="Arial" w:cs="Arial"/>
                <w:sz w:val="24"/>
                <w:szCs w:val="24"/>
              </w:rPr>
              <w:t>.</w:t>
            </w:r>
          </w:p>
          <w:p w14:paraId="3217CE89" w14:textId="77777777" w:rsidR="002900D5" w:rsidRPr="002900D5" w:rsidRDefault="002900D5" w:rsidP="002900D5">
            <w:pPr>
              <w:pStyle w:val="Akapitzlist"/>
              <w:spacing w:after="120" w:line="240" w:lineRule="auto"/>
              <w:ind w:left="714"/>
              <w:rPr>
                <w:rFonts w:ascii="Arial" w:hAnsi="Arial" w:cs="Arial"/>
                <w:sz w:val="24"/>
                <w:szCs w:val="24"/>
                <w:lang w:val="pl-PL"/>
              </w:rPr>
            </w:pPr>
          </w:p>
          <w:p w14:paraId="04DB05BF" w14:textId="6740AF21" w:rsidR="003C40D0" w:rsidRPr="008D4EBB" w:rsidRDefault="003C40D0" w:rsidP="004F155B">
            <w:pPr>
              <w:pStyle w:val="Akapitzlist"/>
              <w:numPr>
                <w:ilvl w:val="0"/>
                <w:numId w:val="36"/>
              </w:numPr>
              <w:autoSpaceDE w:val="0"/>
              <w:autoSpaceDN w:val="0"/>
              <w:adjustRightInd w:val="0"/>
              <w:spacing w:after="120" w:line="240" w:lineRule="auto"/>
              <w:ind w:left="316" w:hanging="426"/>
              <w:contextualSpacing w:val="0"/>
              <w:rPr>
                <w:rFonts w:ascii="Arial" w:hAnsi="Arial" w:cs="Arial"/>
                <w:sz w:val="24"/>
                <w:szCs w:val="24"/>
                <w:lang w:val="pl-PL"/>
              </w:rPr>
            </w:pPr>
            <w:r w:rsidRPr="008D4EBB">
              <w:rPr>
                <w:rFonts w:ascii="Arial" w:hAnsi="Arial" w:cs="Arial"/>
                <w:sz w:val="24"/>
                <w:szCs w:val="24"/>
                <w:lang w:val="pl-PL"/>
              </w:rPr>
              <w:t xml:space="preserve">wnioskodawca nie rozpoczął realizacji projektu przed dniem złożenia wniosku o dofinansowanie projektu, lub złożył oświadczenie, że realizując projekt przed dniem złożenia wniosku o dofinansowanie projektu przestrzegał </w:t>
            </w:r>
            <w:r w:rsidRPr="008D4EBB">
              <w:rPr>
                <w:rFonts w:ascii="Arial" w:hAnsi="Arial" w:cs="Arial"/>
                <w:sz w:val="24"/>
                <w:szCs w:val="24"/>
                <w:lang w:val="pl-PL"/>
              </w:rPr>
              <w:lastRenderedPageBreak/>
              <w:t xml:space="preserve">obowiązujących przepisów prawa dotyczących danego projektu, zgodnie z art.73 ust.2 </w:t>
            </w:r>
            <w:proofErr w:type="spellStart"/>
            <w:r w:rsidRPr="008D4EBB">
              <w:rPr>
                <w:rFonts w:ascii="Arial" w:hAnsi="Arial" w:cs="Arial"/>
                <w:sz w:val="24"/>
                <w:szCs w:val="24"/>
                <w:lang w:val="pl-PL"/>
              </w:rPr>
              <w:t>lit.f</w:t>
            </w:r>
            <w:proofErr w:type="spellEnd"/>
            <w:r w:rsidRPr="008D4EBB">
              <w:rPr>
                <w:rFonts w:ascii="Arial" w:hAnsi="Arial" w:cs="Arial"/>
                <w:sz w:val="24"/>
                <w:szCs w:val="24"/>
                <w:lang w:val="pl-PL"/>
              </w:rPr>
              <w:t>) rozporządzenia nr 2021/1060</w:t>
            </w:r>
            <w:r w:rsidR="006A74D7" w:rsidRPr="008D4EBB">
              <w:rPr>
                <w:rFonts w:ascii="Arial" w:hAnsi="Arial" w:cs="Arial"/>
                <w:sz w:val="24"/>
                <w:szCs w:val="24"/>
                <w:lang w:val="pl-PL"/>
              </w:rPr>
              <w:t>,</w:t>
            </w:r>
          </w:p>
          <w:p w14:paraId="617820A4" w14:textId="0E56F707" w:rsidR="006A74D7" w:rsidRDefault="006A74D7" w:rsidP="004F155B">
            <w:pPr>
              <w:pStyle w:val="Akapitzlist"/>
              <w:numPr>
                <w:ilvl w:val="0"/>
                <w:numId w:val="36"/>
              </w:numPr>
              <w:autoSpaceDE w:val="0"/>
              <w:autoSpaceDN w:val="0"/>
              <w:adjustRightInd w:val="0"/>
              <w:spacing w:after="80" w:line="240" w:lineRule="auto"/>
              <w:ind w:left="316" w:hanging="426"/>
              <w:contextualSpacing w:val="0"/>
              <w:rPr>
                <w:rFonts w:ascii="Arial" w:hAnsi="Arial" w:cs="Arial"/>
                <w:sz w:val="24"/>
                <w:szCs w:val="24"/>
                <w:lang w:val="pl-PL"/>
              </w:rPr>
            </w:pPr>
            <w:r w:rsidRPr="008D4EBB">
              <w:rPr>
                <w:rFonts w:ascii="Arial" w:hAnsi="Arial" w:cs="Arial"/>
                <w:sz w:val="24"/>
                <w:szCs w:val="24"/>
                <w:lang w:val="pl-PL"/>
              </w:rPr>
              <w:t>projekt nie został fizycznie ukończony lub w pełni wdrożony przed złożeniem wniosku o dofinansowanie projektu zgodnie z art. 63 ust. 6 rozporządzenia nr 2021/1060</w:t>
            </w:r>
            <w:r w:rsidRPr="008D4EBB">
              <w:rPr>
                <w:rFonts w:ascii="Arial" w:hAnsi="Arial" w:cs="Arial"/>
                <w:sz w:val="24"/>
                <w:szCs w:val="24"/>
                <w:vertAlign w:val="superscript"/>
                <w:lang w:val="pl-PL"/>
              </w:rPr>
              <w:footnoteReference w:id="4"/>
            </w:r>
            <w:r w:rsidR="00424E6D">
              <w:rPr>
                <w:rFonts w:ascii="Arial" w:hAnsi="Arial" w:cs="Arial"/>
                <w:sz w:val="24"/>
                <w:szCs w:val="24"/>
                <w:lang w:val="pl-PL"/>
              </w:rPr>
              <w:t>,</w:t>
            </w:r>
          </w:p>
          <w:p w14:paraId="47D37115" w14:textId="0FF61FEE" w:rsidR="00424E6D" w:rsidRPr="00061F68" w:rsidRDefault="00424E6D" w:rsidP="004F155B">
            <w:pPr>
              <w:pStyle w:val="Akapitzlist"/>
              <w:numPr>
                <w:ilvl w:val="0"/>
                <w:numId w:val="36"/>
              </w:numPr>
              <w:autoSpaceDE w:val="0"/>
              <w:autoSpaceDN w:val="0"/>
              <w:adjustRightInd w:val="0"/>
              <w:spacing w:after="80" w:line="240" w:lineRule="auto"/>
              <w:ind w:left="316" w:hanging="426"/>
              <w:contextualSpacing w:val="0"/>
              <w:rPr>
                <w:rFonts w:ascii="Arial" w:hAnsi="Arial" w:cs="Arial"/>
                <w:sz w:val="24"/>
                <w:szCs w:val="24"/>
                <w:lang w:val="pl-PL"/>
              </w:rPr>
            </w:pPr>
            <w:r w:rsidRPr="007673CB">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58890C84" w14:textId="77777777" w:rsidR="003C40D0" w:rsidRPr="008D4EBB" w:rsidRDefault="003C40D0" w:rsidP="003C40D0">
            <w:pPr>
              <w:spacing w:after="0" w:line="240" w:lineRule="auto"/>
              <w:ind w:left="247"/>
              <w:rPr>
                <w:rFonts w:ascii="Arial" w:hAnsi="Arial" w:cs="Arial"/>
                <w:sz w:val="24"/>
                <w:szCs w:val="24"/>
              </w:rPr>
            </w:pPr>
          </w:p>
          <w:p w14:paraId="1CB21519" w14:textId="77777777" w:rsidR="003C40D0" w:rsidRPr="008D4EBB" w:rsidRDefault="003C40D0" w:rsidP="003C40D0">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p w14:paraId="76E01E32" w14:textId="77777777" w:rsidR="003C40D0" w:rsidRPr="008D4EBB" w:rsidRDefault="003C40D0" w:rsidP="003C40D0">
            <w:pPr>
              <w:pStyle w:val="Akapitzlist"/>
              <w:autoSpaceDE w:val="0"/>
              <w:autoSpaceDN w:val="0"/>
              <w:adjustRightInd w:val="0"/>
              <w:spacing w:after="60" w:line="240" w:lineRule="auto"/>
              <w:ind w:left="0"/>
              <w:contextualSpacing w:val="0"/>
              <w:rPr>
                <w:rFonts w:ascii="Arial" w:hAnsi="Arial" w:cs="Arial"/>
                <w:sz w:val="24"/>
                <w:szCs w:val="24"/>
                <w:lang w:val="pl-PL"/>
              </w:rPr>
            </w:pPr>
          </w:p>
        </w:tc>
        <w:tc>
          <w:tcPr>
            <w:tcW w:w="3260" w:type="dxa"/>
          </w:tcPr>
          <w:p w14:paraId="0EF35443" w14:textId="77777777" w:rsidR="003C40D0" w:rsidRPr="008D4EBB" w:rsidRDefault="003C40D0" w:rsidP="003C40D0">
            <w:pPr>
              <w:spacing w:after="0" w:line="240" w:lineRule="auto"/>
              <w:rPr>
                <w:rFonts w:ascii="Arial" w:hAnsi="Arial" w:cs="Arial"/>
                <w:sz w:val="24"/>
                <w:szCs w:val="24"/>
              </w:rPr>
            </w:pPr>
            <w:r w:rsidRPr="008D4EBB">
              <w:rPr>
                <w:rFonts w:ascii="Arial" w:hAnsi="Arial" w:cs="Arial"/>
                <w:sz w:val="24"/>
                <w:szCs w:val="24"/>
              </w:rPr>
              <w:lastRenderedPageBreak/>
              <w:t>TAK/NI</w:t>
            </w:r>
            <w:r w:rsidR="00ED795A" w:rsidRPr="008D4EBB">
              <w:rPr>
                <w:rFonts w:ascii="Arial" w:hAnsi="Arial" w:cs="Arial"/>
                <w:sz w:val="24"/>
                <w:szCs w:val="24"/>
              </w:rPr>
              <w:t>E</w:t>
            </w:r>
            <w:r w:rsidRPr="008D4EBB">
              <w:rPr>
                <w:rFonts w:ascii="Arial" w:hAnsi="Arial" w:cs="Arial"/>
                <w:sz w:val="24"/>
                <w:szCs w:val="24"/>
              </w:rPr>
              <w:br/>
              <w:t>(NIE oznacza odrzucenie wniosku)</w:t>
            </w:r>
          </w:p>
          <w:p w14:paraId="27F437A1" w14:textId="77777777" w:rsidR="003C40D0" w:rsidRPr="008D4EBB" w:rsidRDefault="003C40D0" w:rsidP="003C40D0">
            <w:pPr>
              <w:spacing w:after="0" w:line="240" w:lineRule="auto"/>
              <w:rPr>
                <w:rFonts w:ascii="Arial" w:hAnsi="Arial" w:cs="Arial"/>
                <w:sz w:val="24"/>
                <w:szCs w:val="24"/>
              </w:rPr>
            </w:pPr>
          </w:p>
          <w:p w14:paraId="5F06D22F" w14:textId="77777777" w:rsidR="003C40D0" w:rsidRPr="008D4EBB" w:rsidRDefault="003C40D0" w:rsidP="003C40D0">
            <w:pPr>
              <w:spacing w:after="0" w:line="240" w:lineRule="auto"/>
              <w:rPr>
                <w:rFonts w:ascii="Arial" w:hAnsi="Arial" w:cs="Arial"/>
                <w:sz w:val="24"/>
                <w:szCs w:val="24"/>
              </w:rPr>
            </w:pPr>
            <w:r w:rsidRPr="008D4EBB">
              <w:rPr>
                <w:rFonts w:ascii="Arial" w:hAnsi="Arial" w:cs="Arial"/>
                <w:sz w:val="24"/>
                <w:szCs w:val="24"/>
              </w:rPr>
              <w:lastRenderedPageBreak/>
              <w:t>Kryterium obligatoryjne – spełnienie kryterium jest niezbędne do przyznania dofinansowania.</w:t>
            </w:r>
          </w:p>
          <w:p w14:paraId="23BA45D8" w14:textId="77777777" w:rsidR="003C40D0" w:rsidRPr="008D4EBB" w:rsidRDefault="003C40D0" w:rsidP="003C40D0">
            <w:pPr>
              <w:spacing w:after="0" w:line="240" w:lineRule="auto"/>
              <w:rPr>
                <w:rFonts w:ascii="Arial" w:hAnsi="Arial" w:cs="Arial"/>
                <w:sz w:val="24"/>
                <w:szCs w:val="24"/>
              </w:rPr>
            </w:pPr>
          </w:p>
          <w:p w14:paraId="3C16311B" w14:textId="77777777" w:rsidR="003C40D0" w:rsidRPr="008D4EBB" w:rsidRDefault="003C40D0" w:rsidP="003C40D0">
            <w:pPr>
              <w:spacing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r w:rsidR="00ED795A" w:rsidRPr="008D4EBB">
              <w:rPr>
                <w:rFonts w:ascii="Arial" w:hAnsi="Arial" w:cs="Arial"/>
                <w:sz w:val="24"/>
                <w:szCs w:val="24"/>
              </w:rPr>
              <w:t>.</w:t>
            </w:r>
          </w:p>
          <w:p w14:paraId="3A66B725" w14:textId="77777777" w:rsidR="003C40D0" w:rsidRPr="008D4EBB" w:rsidRDefault="003C40D0" w:rsidP="003C40D0">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118CD438" w14:textId="5A6EA7B2" w:rsidR="003C40D0" w:rsidRPr="008D4EBB" w:rsidRDefault="003C40D0" w:rsidP="003C40D0">
            <w:pPr>
              <w:spacing w:after="0" w:line="240" w:lineRule="auto"/>
              <w:rPr>
                <w:rFonts w:ascii="Arial" w:hAnsi="Arial" w:cs="Arial"/>
                <w:sz w:val="24"/>
                <w:szCs w:val="24"/>
              </w:rPr>
            </w:pPr>
          </w:p>
        </w:tc>
      </w:tr>
      <w:tr w:rsidR="00134ADC" w:rsidRPr="008D4EBB" w14:paraId="2B0822E5" w14:textId="77777777" w:rsidTr="003C40D0">
        <w:trPr>
          <w:trHeight w:val="708"/>
        </w:trPr>
        <w:tc>
          <w:tcPr>
            <w:tcW w:w="1110" w:type="dxa"/>
            <w:vAlign w:val="center"/>
          </w:tcPr>
          <w:p w14:paraId="02753503" w14:textId="77777777" w:rsidR="00134ADC" w:rsidRPr="008D4EBB" w:rsidRDefault="00134ADC" w:rsidP="00134ADC">
            <w:pPr>
              <w:spacing w:after="0" w:line="240" w:lineRule="auto"/>
              <w:jc w:val="center"/>
              <w:rPr>
                <w:rFonts w:ascii="Arial" w:hAnsi="Arial" w:cs="Arial"/>
                <w:sz w:val="24"/>
                <w:szCs w:val="24"/>
              </w:rPr>
            </w:pPr>
            <w:r w:rsidRPr="008D4EBB">
              <w:rPr>
                <w:rFonts w:ascii="Arial" w:hAnsi="Arial" w:cs="Arial"/>
                <w:sz w:val="24"/>
                <w:szCs w:val="24"/>
              </w:rPr>
              <w:lastRenderedPageBreak/>
              <w:t>A.3</w:t>
            </w:r>
          </w:p>
        </w:tc>
        <w:tc>
          <w:tcPr>
            <w:tcW w:w="2856" w:type="dxa"/>
            <w:vAlign w:val="center"/>
          </w:tcPr>
          <w:p w14:paraId="657F6C5C" w14:textId="77777777" w:rsidR="00134ADC" w:rsidRPr="008D4EBB" w:rsidRDefault="00134ADC" w:rsidP="00134ADC">
            <w:pPr>
              <w:spacing w:before="60" w:after="60" w:line="240" w:lineRule="auto"/>
              <w:jc w:val="center"/>
              <w:rPr>
                <w:rFonts w:ascii="Arial" w:hAnsi="Arial" w:cs="Arial"/>
                <w:sz w:val="24"/>
                <w:szCs w:val="24"/>
              </w:rPr>
            </w:pPr>
            <w:r w:rsidRPr="008D4EBB">
              <w:rPr>
                <w:rFonts w:ascii="Arial" w:hAnsi="Arial" w:cs="Arial"/>
                <w:sz w:val="24"/>
                <w:szCs w:val="24"/>
              </w:rPr>
              <w:t>Klauzula antydyskryminacyjna</w:t>
            </w:r>
            <w:r w:rsidRPr="008D4EBB">
              <w:rPr>
                <w:rFonts w:ascii="Arial" w:hAnsi="Arial" w:cs="Arial"/>
                <w:sz w:val="24"/>
                <w:szCs w:val="24"/>
              </w:rPr>
              <w:br/>
              <w:t xml:space="preserve">(dotyczy </w:t>
            </w:r>
            <w:proofErr w:type="spellStart"/>
            <w:r w:rsidRPr="008D4EBB">
              <w:rPr>
                <w:rFonts w:ascii="Arial" w:hAnsi="Arial" w:cs="Arial"/>
                <w:sz w:val="24"/>
                <w:szCs w:val="24"/>
              </w:rPr>
              <w:t>jst</w:t>
            </w:r>
            <w:proofErr w:type="spellEnd"/>
            <w:r w:rsidRPr="008D4EBB">
              <w:rPr>
                <w:rFonts w:ascii="Arial" w:hAnsi="Arial" w:cs="Arial"/>
                <w:sz w:val="24"/>
                <w:szCs w:val="24"/>
              </w:rPr>
              <w:t>)</w:t>
            </w:r>
          </w:p>
          <w:p w14:paraId="646CEF12" w14:textId="77777777" w:rsidR="00134ADC" w:rsidRPr="008D4EBB" w:rsidRDefault="00134ADC" w:rsidP="00134ADC">
            <w:pPr>
              <w:spacing w:before="60" w:after="60" w:line="240" w:lineRule="auto"/>
              <w:jc w:val="center"/>
              <w:rPr>
                <w:rFonts w:ascii="Arial" w:hAnsi="Arial" w:cs="Arial"/>
                <w:sz w:val="24"/>
                <w:szCs w:val="24"/>
              </w:rPr>
            </w:pPr>
          </w:p>
        </w:tc>
        <w:tc>
          <w:tcPr>
            <w:tcW w:w="7199" w:type="dxa"/>
          </w:tcPr>
          <w:p w14:paraId="06792BA3" w14:textId="77777777" w:rsidR="00134ADC" w:rsidRPr="00362444" w:rsidRDefault="00134ADC" w:rsidP="00134ADC">
            <w:pPr>
              <w:spacing w:before="60" w:after="0" w:line="240" w:lineRule="auto"/>
              <w:rPr>
                <w:rFonts w:ascii="Arial" w:hAnsi="Arial" w:cs="Arial"/>
                <w:sz w:val="24"/>
                <w:szCs w:val="24"/>
              </w:rPr>
            </w:pPr>
            <w:r w:rsidRPr="00362444">
              <w:rPr>
                <w:rFonts w:ascii="Arial" w:hAnsi="Arial" w:cs="Arial"/>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718BAF81" w14:textId="77777777" w:rsidR="00134ADC" w:rsidRPr="00362444" w:rsidRDefault="00134ADC" w:rsidP="00134ADC">
            <w:pPr>
              <w:spacing w:before="60" w:after="0" w:line="240" w:lineRule="auto"/>
              <w:rPr>
                <w:rFonts w:ascii="Arial" w:hAnsi="Arial" w:cs="Arial"/>
                <w:sz w:val="24"/>
                <w:szCs w:val="24"/>
              </w:rPr>
            </w:pPr>
            <w:r w:rsidRPr="00362444">
              <w:rPr>
                <w:rFonts w:ascii="Arial" w:hAnsi="Arial" w:cs="Arial"/>
                <w:sz w:val="24"/>
                <w:szCs w:val="24"/>
              </w:rPr>
              <w:t xml:space="preserve">Z klauzuli antydyskryminacyjnej, zawartej w Umowie Partnerstwa oraz programie Fundusze Europejskie dla Kujaw i Pomorza </w:t>
            </w:r>
            <w:r w:rsidRPr="00362444">
              <w:rPr>
                <w:rFonts w:ascii="Arial" w:hAnsi="Arial" w:cs="Arial"/>
                <w:sz w:val="24"/>
                <w:szCs w:val="24"/>
              </w:rPr>
              <w:lastRenderedPageBreak/>
              <w:t>2021-2027 wynika, że w razie podjęcia przez JST dyskryminujących aktów prawa miejscowego wsparcie, dla tej jednostki oraz podmiotów przez nią kontrolowanych lub od niej zależnych, nie będzie udzielone.</w:t>
            </w:r>
          </w:p>
          <w:p w14:paraId="16D8D6E9" w14:textId="77777777" w:rsidR="00134ADC" w:rsidRPr="003C1527" w:rsidRDefault="00134ADC" w:rsidP="00134ADC">
            <w:pPr>
              <w:spacing w:before="60" w:after="0" w:line="240" w:lineRule="auto"/>
              <w:rPr>
                <w:rFonts w:ascii="Arial" w:hAnsi="Arial" w:cs="Arial"/>
                <w:kern w:val="2"/>
                <w:sz w:val="24"/>
                <w:szCs w:val="24"/>
              </w:rPr>
            </w:pPr>
            <w:r w:rsidRPr="00362444">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w:t>
            </w:r>
            <w:r w:rsidRPr="00EF5908">
              <w:rPr>
                <w:rFonts w:ascii="Arial" w:hAnsi="Arial" w:cs="Arial"/>
                <w:kern w:val="2"/>
                <w:sz w:val="24"/>
                <w:szCs w:val="24"/>
              </w:rPr>
              <w:t xml:space="preserve"> wniosku o dofinansowanie.</w:t>
            </w:r>
          </w:p>
          <w:p w14:paraId="2BD145A6" w14:textId="17B9639E" w:rsidR="00134ADC" w:rsidRPr="00812065" w:rsidRDefault="00134ADC" w:rsidP="00677F46">
            <w:pPr>
              <w:spacing w:before="60" w:after="60" w:line="240" w:lineRule="auto"/>
              <w:rPr>
                <w:rFonts w:ascii="Arial" w:hAnsi="Arial" w:cs="Arial"/>
                <w:sz w:val="24"/>
                <w:szCs w:val="24"/>
                <w:lang w:eastAsia="pl-PL"/>
              </w:rPr>
            </w:pPr>
            <w:r w:rsidRPr="003C1527">
              <w:rPr>
                <w:rFonts w:ascii="Arial" w:hAnsi="Arial" w:cs="Arial"/>
                <w:sz w:val="24"/>
                <w:szCs w:val="24"/>
              </w:rPr>
              <w:t>Kryterium weryfikowane jest m.in. w oparciu o oświadczenie wnioskodawcy</w:t>
            </w:r>
            <w:r w:rsidRPr="00362444">
              <w:footnoteReference w:id="5"/>
            </w:r>
            <w:r w:rsidRPr="003C1527">
              <w:rPr>
                <w:rFonts w:ascii="Arial"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3260" w:type="dxa"/>
          </w:tcPr>
          <w:p w14:paraId="39032148" w14:textId="77777777" w:rsidR="00134ADC" w:rsidRPr="00921A4E" w:rsidRDefault="00134ADC" w:rsidP="00134ADC">
            <w:pPr>
              <w:spacing w:after="0" w:line="240" w:lineRule="auto"/>
              <w:rPr>
                <w:rFonts w:ascii="Arial" w:hAnsi="Arial" w:cs="Arial"/>
                <w:sz w:val="24"/>
                <w:szCs w:val="24"/>
              </w:rPr>
            </w:pPr>
            <w:r w:rsidRPr="00921A4E">
              <w:rPr>
                <w:rFonts w:ascii="Arial" w:hAnsi="Arial" w:cs="Arial"/>
                <w:sz w:val="24"/>
                <w:szCs w:val="24"/>
              </w:rPr>
              <w:lastRenderedPageBreak/>
              <w:t>TAK/NIE/NIE DOTYCZY</w:t>
            </w:r>
            <w:r w:rsidRPr="00921A4E">
              <w:rPr>
                <w:rFonts w:ascii="Arial" w:hAnsi="Arial" w:cs="Arial"/>
                <w:sz w:val="24"/>
                <w:szCs w:val="24"/>
              </w:rPr>
              <w:br/>
              <w:t>(NIE oznacza odrzucenie wniosku)</w:t>
            </w:r>
          </w:p>
          <w:p w14:paraId="4820947B" w14:textId="77777777" w:rsidR="00134ADC" w:rsidRPr="00921A4E" w:rsidRDefault="00134ADC" w:rsidP="00134ADC">
            <w:pPr>
              <w:spacing w:after="0" w:line="240" w:lineRule="auto"/>
              <w:rPr>
                <w:rFonts w:ascii="Arial" w:hAnsi="Arial" w:cs="Arial"/>
                <w:sz w:val="24"/>
                <w:szCs w:val="24"/>
              </w:rPr>
            </w:pPr>
          </w:p>
          <w:p w14:paraId="24ED1DE8" w14:textId="77777777" w:rsidR="00134ADC" w:rsidRPr="00921A4E" w:rsidRDefault="00134ADC" w:rsidP="00134ADC">
            <w:pPr>
              <w:spacing w:after="0" w:line="240" w:lineRule="auto"/>
              <w:rPr>
                <w:rFonts w:ascii="Arial" w:hAnsi="Arial" w:cs="Arial"/>
                <w:sz w:val="24"/>
                <w:szCs w:val="24"/>
              </w:rPr>
            </w:pPr>
            <w:r w:rsidRPr="00921A4E">
              <w:rPr>
                <w:rFonts w:ascii="Arial" w:hAnsi="Arial" w:cs="Arial"/>
                <w:sz w:val="24"/>
                <w:szCs w:val="24"/>
              </w:rPr>
              <w:t>Kryterium obligatoryjne – spełnienie kryterium jest niezbędne do przyznania dofinansowania.</w:t>
            </w:r>
          </w:p>
          <w:p w14:paraId="37A12459" w14:textId="77777777" w:rsidR="00134ADC" w:rsidRPr="00921A4E" w:rsidRDefault="00134ADC" w:rsidP="00134ADC">
            <w:pPr>
              <w:spacing w:after="0" w:line="240" w:lineRule="auto"/>
              <w:rPr>
                <w:rFonts w:ascii="Arial" w:hAnsi="Arial" w:cs="Arial"/>
                <w:sz w:val="24"/>
                <w:szCs w:val="24"/>
              </w:rPr>
            </w:pPr>
          </w:p>
          <w:p w14:paraId="3BFC46B8" w14:textId="77777777" w:rsidR="00134ADC" w:rsidRPr="00921A4E" w:rsidRDefault="00134ADC" w:rsidP="00134ADC">
            <w:pPr>
              <w:spacing w:after="0" w:line="240" w:lineRule="auto"/>
              <w:rPr>
                <w:rFonts w:ascii="Arial" w:hAnsi="Arial" w:cs="Arial"/>
                <w:sz w:val="24"/>
                <w:szCs w:val="24"/>
              </w:rPr>
            </w:pPr>
            <w:r w:rsidRPr="00921A4E">
              <w:rPr>
                <w:rFonts w:ascii="Arial" w:hAnsi="Arial" w:cs="Arial"/>
                <w:sz w:val="24"/>
                <w:szCs w:val="24"/>
              </w:rPr>
              <w:t xml:space="preserve">Kryterium uznaje się za spełnione, jeżeli odpowiedź będzie pozytywna (wartość logiczna: „TAK” lub „NIE DOTYCZY”). </w:t>
            </w:r>
          </w:p>
          <w:p w14:paraId="5831D942" w14:textId="77777777" w:rsidR="00134ADC" w:rsidRPr="00921A4E" w:rsidRDefault="00134ADC" w:rsidP="00134ADC">
            <w:pPr>
              <w:spacing w:after="0" w:line="240" w:lineRule="auto"/>
              <w:rPr>
                <w:rFonts w:ascii="Arial" w:hAnsi="Arial" w:cs="Arial"/>
                <w:sz w:val="24"/>
                <w:szCs w:val="24"/>
              </w:rPr>
            </w:pPr>
            <w:r w:rsidRPr="00921A4E">
              <w:rPr>
                <w:rFonts w:ascii="Arial" w:hAnsi="Arial" w:cs="Arial"/>
                <w:sz w:val="24"/>
                <w:szCs w:val="24"/>
              </w:rPr>
              <w:t>W trakcie oceny kryterium wnioskodawca może zostać poproszony o uzupełnienie lub poprawienie wniosku.</w:t>
            </w:r>
          </w:p>
          <w:p w14:paraId="13B53D94" w14:textId="62243001" w:rsidR="00134ADC" w:rsidRPr="008D4EBB" w:rsidRDefault="00134ADC" w:rsidP="00134ADC">
            <w:pPr>
              <w:spacing w:after="0" w:line="240" w:lineRule="auto"/>
              <w:rPr>
                <w:rFonts w:ascii="Arial" w:hAnsi="Arial" w:cs="Arial"/>
                <w:sz w:val="24"/>
                <w:szCs w:val="24"/>
              </w:rPr>
            </w:pPr>
          </w:p>
        </w:tc>
      </w:tr>
      <w:tr w:rsidR="00134ADC" w:rsidRPr="008D4EBB" w14:paraId="7C270953" w14:textId="77777777" w:rsidTr="003C40D0">
        <w:trPr>
          <w:trHeight w:val="1134"/>
        </w:trPr>
        <w:tc>
          <w:tcPr>
            <w:tcW w:w="1110" w:type="dxa"/>
            <w:vAlign w:val="center"/>
          </w:tcPr>
          <w:p w14:paraId="722F73A5" w14:textId="77777777" w:rsidR="00134ADC" w:rsidRPr="008D4EBB" w:rsidRDefault="00134ADC" w:rsidP="00134ADC">
            <w:pPr>
              <w:spacing w:after="0" w:line="240" w:lineRule="auto"/>
              <w:jc w:val="center"/>
              <w:rPr>
                <w:rFonts w:ascii="Arial" w:hAnsi="Arial" w:cs="Arial"/>
                <w:sz w:val="24"/>
                <w:szCs w:val="24"/>
              </w:rPr>
            </w:pPr>
            <w:r w:rsidRPr="008D4EBB">
              <w:rPr>
                <w:rFonts w:ascii="Arial" w:hAnsi="Arial" w:cs="Arial"/>
                <w:sz w:val="24"/>
                <w:szCs w:val="24"/>
              </w:rPr>
              <w:lastRenderedPageBreak/>
              <w:t>A.4</w:t>
            </w:r>
          </w:p>
        </w:tc>
        <w:tc>
          <w:tcPr>
            <w:tcW w:w="2856" w:type="dxa"/>
            <w:vAlign w:val="center"/>
          </w:tcPr>
          <w:p w14:paraId="21747395" w14:textId="77777777" w:rsidR="00134ADC" w:rsidRPr="008D4EBB" w:rsidRDefault="00134ADC" w:rsidP="00134ADC">
            <w:pPr>
              <w:spacing w:after="0" w:line="240" w:lineRule="auto"/>
              <w:jc w:val="center"/>
              <w:rPr>
                <w:rFonts w:ascii="Arial" w:hAnsi="Arial" w:cs="Arial"/>
                <w:sz w:val="24"/>
                <w:szCs w:val="24"/>
              </w:rPr>
            </w:pPr>
            <w:r w:rsidRPr="008D4EBB">
              <w:rPr>
                <w:rFonts w:ascii="Arial" w:hAnsi="Arial" w:cs="Arial"/>
                <w:sz w:val="24"/>
                <w:szCs w:val="24"/>
              </w:rPr>
              <w:t>Miejsce realizacji projektu</w:t>
            </w:r>
          </w:p>
        </w:tc>
        <w:tc>
          <w:tcPr>
            <w:tcW w:w="7199" w:type="dxa"/>
          </w:tcPr>
          <w:p w14:paraId="0B82F1AD" w14:textId="77777777" w:rsidR="00134ADC" w:rsidRPr="008D4EBB" w:rsidRDefault="00134ADC" w:rsidP="00134ADC">
            <w:pPr>
              <w:spacing w:before="60" w:after="0" w:line="240" w:lineRule="auto"/>
              <w:rPr>
                <w:rFonts w:ascii="Arial" w:hAnsi="Arial" w:cs="Arial"/>
                <w:sz w:val="24"/>
                <w:szCs w:val="24"/>
              </w:rPr>
            </w:pPr>
            <w:r w:rsidRPr="008D4EBB">
              <w:rPr>
                <w:rFonts w:ascii="Arial" w:hAnsi="Arial" w:cs="Arial"/>
                <w:sz w:val="24"/>
                <w:szCs w:val="24"/>
              </w:rPr>
              <w:t>W kryterium sprawdzamy, czy projekt realizowany jest/będzie na terytorium województwa kujawsko-pomorskiego.</w:t>
            </w:r>
          </w:p>
          <w:p w14:paraId="397E2575" w14:textId="77777777" w:rsidR="00134ADC" w:rsidRPr="008D4EBB" w:rsidRDefault="00134ADC" w:rsidP="00134ADC">
            <w:pPr>
              <w:spacing w:before="60" w:after="0" w:line="240" w:lineRule="auto"/>
              <w:rPr>
                <w:rFonts w:ascii="Arial" w:hAnsi="Arial" w:cs="Arial"/>
                <w:sz w:val="24"/>
                <w:szCs w:val="24"/>
              </w:rPr>
            </w:pPr>
          </w:p>
          <w:p w14:paraId="376FC867" w14:textId="77777777" w:rsidR="00134ADC" w:rsidRPr="008D4EBB" w:rsidRDefault="00134ADC" w:rsidP="00134ADC">
            <w:pPr>
              <w:spacing w:before="60" w:after="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p w14:paraId="5667FB85" w14:textId="77777777" w:rsidR="00134ADC" w:rsidRPr="008D4EBB" w:rsidRDefault="00134ADC" w:rsidP="00134ADC">
            <w:pPr>
              <w:spacing w:after="0" w:line="240" w:lineRule="auto"/>
              <w:rPr>
                <w:rFonts w:ascii="Arial" w:hAnsi="Arial" w:cs="Arial"/>
                <w:sz w:val="24"/>
                <w:szCs w:val="24"/>
              </w:rPr>
            </w:pPr>
          </w:p>
          <w:p w14:paraId="6E2910EE" w14:textId="77777777" w:rsidR="00134ADC" w:rsidRPr="008D4EBB" w:rsidRDefault="00134ADC" w:rsidP="00134ADC">
            <w:pPr>
              <w:spacing w:after="60" w:line="240" w:lineRule="auto"/>
              <w:rPr>
                <w:rFonts w:ascii="Arial" w:hAnsi="Arial" w:cs="Arial"/>
                <w:sz w:val="24"/>
                <w:szCs w:val="24"/>
                <w:lang w:eastAsia="pl-PL"/>
              </w:rPr>
            </w:pPr>
          </w:p>
        </w:tc>
        <w:tc>
          <w:tcPr>
            <w:tcW w:w="3260" w:type="dxa"/>
          </w:tcPr>
          <w:p w14:paraId="387B5EB7" w14:textId="77777777" w:rsidR="00134ADC" w:rsidRPr="008D4EBB" w:rsidRDefault="00134ADC" w:rsidP="00134ADC">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6FED6DD1" w14:textId="77777777" w:rsidR="00134ADC" w:rsidRPr="008D4EBB" w:rsidRDefault="00134ADC" w:rsidP="00134ADC">
            <w:pPr>
              <w:spacing w:after="0" w:line="240" w:lineRule="auto"/>
              <w:rPr>
                <w:rFonts w:ascii="Arial" w:hAnsi="Arial" w:cs="Arial"/>
                <w:sz w:val="24"/>
                <w:szCs w:val="24"/>
              </w:rPr>
            </w:pPr>
          </w:p>
          <w:p w14:paraId="029AD4E1" w14:textId="77777777" w:rsidR="00134ADC" w:rsidRPr="008D4EBB" w:rsidRDefault="00134ADC" w:rsidP="00134ADC">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8E56939" w14:textId="77777777" w:rsidR="00134ADC" w:rsidRPr="008D4EBB" w:rsidRDefault="00134ADC" w:rsidP="00134ADC">
            <w:pPr>
              <w:spacing w:after="0" w:line="240" w:lineRule="auto"/>
              <w:rPr>
                <w:rFonts w:ascii="Arial" w:hAnsi="Arial" w:cs="Arial"/>
                <w:sz w:val="24"/>
                <w:szCs w:val="24"/>
              </w:rPr>
            </w:pPr>
          </w:p>
          <w:p w14:paraId="64026D00" w14:textId="476386F2" w:rsidR="00134ADC" w:rsidRPr="008D4EBB" w:rsidRDefault="00134ADC" w:rsidP="00134ADC">
            <w:pPr>
              <w:spacing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r>
              <w:rPr>
                <w:rFonts w:ascii="Arial" w:hAnsi="Arial" w:cs="Arial"/>
                <w:sz w:val="24"/>
                <w:szCs w:val="24"/>
              </w:rPr>
              <w:t>.</w:t>
            </w:r>
          </w:p>
          <w:p w14:paraId="4C1C79CC" w14:textId="77777777" w:rsidR="00134ADC" w:rsidRPr="008D4EBB" w:rsidRDefault="00134ADC" w:rsidP="00134ADC">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7B796BBC" w14:textId="738A6258" w:rsidR="00134ADC" w:rsidRPr="008D4EBB" w:rsidRDefault="00134ADC" w:rsidP="00134ADC">
            <w:pPr>
              <w:spacing w:after="0" w:line="240" w:lineRule="auto"/>
              <w:rPr>
                <w:rFonts w:ascii="Arial" w:hAnsi="Arial" w:cs="Arial"/>
                <w:sz w:val="24"/>
                <w:szCs w:val="24"/>
              </w:rPr>
            </w:pPr>
          </w:p>
        </w:tc>
      </w:tr>
      <w:tr w:rsidR="00134ADC" w:rsidRPr="008D4EBB" w14:paraId="6426F1D8" w14:textId="77777777" w:rsidTr="003C40D0">
        <w:trPr>
          <w:trHeight w:val="1134"/>
        </w:trPr>
        <w:tc>
          <w:tcPr>
            <w:tcW w:w="1110" w:type="dxa"/>
            <w:vAlign w:val="center"/>
          </w:tcPr>
          <w:p w14:paraId="640228C3" w14:textId="54D90A8D" w:rsidR="00134ADC" w:rsidRPr="008D4EBB" w:rsidRDefault="00134ADC" w:rsidP="00134ADC">
            <w:pPr>
              <w:spacing w:after="0" w:line="240" w:lineRule="auto"/>
              <w:jc w:val="center"/>
              <w:rPr>
                <w:rFonts w:ascii="Arial" w:hAnsi="Arial" w:cs="Arial"/>
                <w:sz w:val="24"/>
                <w:szCs w:val="24"/>
              </w:rPr>
            </w:pPr>
            <w:r w:rsidRPr="005526E5">
              <w:rPr>
                <w:rFonts w:ascii="Arial" w:hAnsi="Arial" w:cs="Arial"/>
                <w:sz w:val="24"/>
                <w:szCs w:val="24"/>
              </w:rPr>
              <w:lastRenderedPageBreak/>
              <w:t>A.5</w:t>
            </w:r>
          </w:p>
        </w:tc>
        <w:tc>
          <w:tcPr>
            <w:tcW w:w="2856" w:type="dxa"/>
            <w:vAlign w:val="center"/>
          </w:tcPr>
          <w:p w14:paraId="41E2A6D1" w14:textId="2576AFA5" w:rsidR="00134ADC" w:rsidRPr="008D4EBB" w:rsidRDefault="00134ADC" w:rsidP="00134ADC">
            <w:pPr>
              <w:spacing w:after="0" w:line="240" w:lineRule="auto"/>
              <w:jc w:val="center"/>
              <w:rPr>
                <w:rFonts w:ascii="Arial" w:hAnsi="Arial" w:cs="Arial"/>
                <w:sz w:val="24"/>
                <w:szCs w:val="24"/>
              </w:rPr>
            </w:pPr>
            <w:r w:rsidRPr="005526E5">
              <w:rPr>
                <w:rFonts w:ascii="Arial" w:hAnsi="Arial" w:cs="Arial"/>
                <w:sz w:val="24"/>
                <w:szCs w:val="24"/>
              </w:rPr>
              <w:t>Gotowość techniczna projektu do realizacji</w:t>
            </w:r>
          </w:p>
        </w:tc>
        <w:tc>
          <w:tcPr>
            <w:tcW w:w="7199" w:type="dxa"/>
          </w:tcPr>
          <w:p w14:paraId="29A654BD" w14:textId="77777777" w:rsidR="00AC5248" w:rsidRDefault="00134ADC" w:rsidP="00134ADC">
            <w:pPr>
              <w:spacing w:before="60" w:after="60" w:line="240" w:lineRule="auto"/>
              <w:rPr>
                <w:rFonts w:ascii="Arial" w:hAnsi="Arial" w:cs="Arial"/>
                <w:sz w:val="24"/>
                <w:szCs w:val="24"/>
              </w:rPr>
            </w:pPr>
            <w:r w:rsidRPr="005526E5">
              <w:rPr>
                <w:rFonts w:ascii="Arial" w:hAnsi="Arial" w:cs="Arial"/>
                <w:sz w:val="24"/>
                <w:szCs w:val="24"/>
              </w:rPr>
              <w:t>W kryterium sprawdzamy, czy</w:t>
            </w:r>
            <w:r w:rsidR="00AC5248">
              <w:rPr>
                <w:rFonts w:ascii="Arial" w:hAnsi="Arial" w:cs="Arial"/>
                <w:sz w:val="24"/>
                <w:szCs w:val="24"/>
              </w:rPr>
              <w:t>:</w:t>
            </w:r>
          </w:p>
          <w:p w14:paraId="32863CDE" w14:textId="26F549E3" w:rsidR="00AC5248" w:rsidRPr="00C33F59" w:rsidRDefault="00134ADC" w:rsidP="00AC5248">
            <w:pPr>
              <w:pStyle w:val="Akapitzlist"/>
              <w:numPr>
                <w:ilvl w:val="0"/>
                <w:numId w:val="29"/>
              </w:numPr>
              <w:spacing w:before="60" w:after="60" w:line="240" w:lineRule="auto"/>
              <w:rPr>
                <w:rFonts w:ascii="Arial" w:hAnsi="Arial" w:cs="Arial"/>
                <w:sz w:val="24"/>
                <w:szCs w:val="24"/>
              </w:rPr>
            </w:pPr>
            <w:r w:rsidRPr="00C33F59">
              <w:rPr>
                <w:rFonts w:ascii="Arial" w:hAnsi="Arial" w:cs="Arial"/>
                <w:sz w:val="24"/>
                <w:szCs w:val="24"/>
              </w:rPr>
              <w:t>na moment złożenia wniosku o dofinansowanie wnioskodawca posiada prawo do dysponowania gruntami lub obiektami na cele inwestycji, posiada wymaganą dokumentację techniczną i projektową, wymagane prawem decyzje</w:t>
            </w:r>
            <w:r w:rsidR="00485968">
              <w:rPr>
                <w:rFonts w:ascii="Arial" w:hAnsi="Arial" w:cs="Arial"/>
                <w:sz w:val="24"/>
                <w:szCs w:val="24"/>
                <w:lang w:val="pl-PL"/>
              </w:rPr>
              <w:t xml:space="preserve"> (np. o pozwoleniu na budowę)</w:t>
            </w:r>
            <w:r w:rsidR="00BE4F7D">
              <w:rPr>
                <w:rFonts w:ascii="Arial" w:hAnsi="Arial" w:cs="Arial"/>
                <w:sz w:val="24"/>
                <w:szCs w:val="24"/>
                <w:lang w:val="pl-PL"/>
              </w:rPr>
              <w:t>,</w:t>
            </w:r>
            <w:r w:rsidRPr="00C33F59">
              <w:rPr>
                <w:rFonts w:ascii="Arial" w:hAnsi="Arial" w:cs="Arial"/>
                <w:sz w:val="24"/>
                <w:szCs w:val="24"/>
              </w:rPr>
              <w:t xml:space="preserve"> uzgodnienia i pozwolenia administracyjne</w:t>
            </w:r>
            <w:r w:rsidRPr="005526E5">
              <w:rPr>
                <w:rStyle w:val="Odwoanieprzypisudolnego"/>
                <w:rFonts w:ascii="Arial" w:hAnsi="Arial" w:cs="Arial"/>
                <w:sz w:val="24"/>
                <w:szCs w:val="24"/>
              </w:rPr>
              <w:footnoteReference w:id="6"/>
            </w:r>
            <w:r w:rsidR="00707DF0">
              <w:rPr>
                <w:rFonts w:ascii="Arial" w:hAnsi="Arial" w:cs="Arial"/>
                <w:sz w:val="24"/>
                <w:szCs w:val="24"/>
                <w:lang w:val="pl-PL"/>
              </w:rPr>
              <w:t xml:space="preserve"> (jeśli dotyczy)</w:t>
            </w:r>
            <w:r w:rsidR="00C33F59">
              <w:rPr>
                <w:rFonts w:ascii="Arial" w:hAnsi="Arial" w:cs="Arial"/>
                <w:sz w:val="24"/>
                <w:szCs w:val="24"/>
              </w:rPr>
              <w:t>;</w:t>
            </w:r>
          </w:p>
          <w:p w14:paraId="4303410B" w14:textId="33F2D51F" w:rsidR="00C33F59" w:rsidRPr="00C33F59" w:rsidRDefault="00C33F59" w:rsidP="009F6A2A">
            <w:pPr>
              <w:pStyle w:val="Akapitzlist"/>
              <w:numPr>
                <w:ilvl w:val="0"/>
                <w:numId w:val="29"/>
              </w:numPr>
              <w:spacing w:line="240" w:lineRule="auto"/>
              <w:ind w:left="777" w:hanging="357"/>
              <w:rPr>
                <w:rFonts w:ascii="Arial" w:hAnsi="Arial" w:cs="Arial"/>
                <w:sz w:val="24"/>
                <w:szCs w:val="24"/>
              </w:rPr>
            </w:pPr>
            <w:r w:rsidRPr="00C33F59">
              <w:rPr>
                <w:rFonts w:ascii="Arial" w:hAnsi="Arial" w:cs="Arial"/>
                <w:sz w:val="24"/>
                <w:szCs w:val="24"/>
              </w:rPr>
              <w:t>ogłoszony został przetarg na wyłonienie wykonawcy zadania polegającego na zakupie taboru</w:t>
            </w:r>
            <w:r>
              <w:rPr>
                <w:rStyle w:val="Odwoanieprzypisudolnego"/>
                <w:rFonts w:ascii="Arial" w:hAnsi="Arial" w:cs="Arial"/>
                <w:sz w:val="24"/>
                <w:szCs w:val="24"/>
              </w:rPr>
              <w:footnoteReference w:id="7"/>
            </w:r>
            <w:r w:rsidRPr="00C33F59">
              <w:rPr>
                <w:rFonts w:ascii="Arial" w:hAnsi="Arial" w:cs="Arial"/>
                <w:sz w:val="24"/>
                <w:szCs w:val="24"/>
              </w:rPr>
              <w:t xml:space="preserve"> (jeśli dotyczy).</w:t>
            </w:r>
          </w:p>
          <w:p w14:paraId="38A4676C" w14:textId="77777777" w:rsidR="000121B9" w:rsidRDefault="000121B9" w:rsidP="00134ADC">
            <w:pPr>
              <w:spacing w:before="60" w:after="60" w:line="240" w:lineRule="auto"/>
              <w:rPr>
                <w:rFonts w:ascii="Arial" w:hAnsi="Arial" w:cs="Arial"/>
                <w:sz w:val="24"/>
                <w:szCs w:val="24"/>
              </w:rPr>
            </w:pPr>
          </w:p>
          <w:p w14:paraId="7215F75B" w14:textId="00B4F194" w:rsidR="00134ADC" w:rsidRPr="005526E5" w:rsidRDefault="00134ADC" w:rsidP="00134ADC">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4FBF4456" w14:textId="77777777" w:rsidR="00134ADC" w:rsidRPr="005526E5" w:rsidRDefault="00134ADC" w:rsidP="00134ADC">
            <w:pPr>
              <w:spacing w:after="0" w:line="240" w:lineRule="auto"/>
              <w:ind w:left="720"/>
              <w:rPr>
                <w:rFonts w:ascii="Arial" w:hAnsi="Arial" w:cs="Arial"/>
                <w:sz w:val="24"/>
                <w:szCs w:val="24"/>
              </w:rPr>
            </w:pPr>
          </w:p>
          <w:p w14:paraId="2F2681EF" w14:textId="77777777" w:rsidR="00134ADC" w:rsidRPr="008D4EBB" w:rsidRDefault="00134ADC" w:rsidP="00134ADC">
            <w:pPr>
              <w:spacing w:before="60" w:after="0" w:line="240" w:lineRule="auto"/>
              <w:rPr>
                <w:rFonts w:ascii="Arial" w:hAnsi="Arial" w:cs="Arial"/>
                <w:sz w:val="24"/>
                <w:szCs w:val="24"/>
              </w:rPr>
            </w:pPr>
          </w:p>
        </w:tc>
        <w:tc>
          <w:tcPr>
            <w:tcW w:w="3260" w:type="dxa"/>
          </w:tcPr>
          <w:p w14:paraId="5381C82E" w14:textId="77777777" w:rsidR="00134ADC" w:rsidRPr="005526E5" w:rsidRDefault="00134ADC" w:rsidP="00134ADC">
            <w:pPr>
              <w:spacing w:after="0" w:line="240" w:lineRule="auto"/>
              <w:rPr>
                <w:rFonts w:ascii="Arial" w:hAnsi="Arial" w:cs="Arial"/>
                <w:sz w:val="24"/>
                <w:szCs w:val="24"/>
              </w:rPr>
            </w:pPr>
            <w:r w:rsidRPr="005526E5">
              <w:rPr>
                <w:rFonts w:ascii="Arial" w:hAnsi="Arial" w:cs="Arial"/>
                <w:sz w:val="24"/>
                <w:szCs w:val="24"/>
              </w:rPr>
              <w:t>TAK/NIE</w:t>
            </w:r>
            <w:r w:rsidRPr="005526E5" w:rsidDel="00596757">
              <w:rPr>
                <w:rFonts w:ascii="Arial" w:hAnsi="Arial" w:cs="Arial"/>
                <w:sz w:val="24"/>
                <w:szCs w:val="24"/>
              </w:rPr>
              <w:t xml:space="preserve"> </w:t>
            </w:r>
            <w:r w:rsidRPr="005526E5">
              <w:rPr>
                <w:rFonts w:ascii="Arial" w:hAnsi="Arial" w:cs="Arial"/>
                <w:sz w:val="24"/>
                <w:szCs w:val="24"/>
              </w:rPr>
              <w:br/>
              <w:t>(NIE oznacza odrzucenie wniosku)</w:t>
            </w:r>
          </w:p>
          <w:p w14:paraId="34E96EA5" w14:textId="77777777" w:rsidR="00134ADC" w:rsidRPr="005526E5" w:rsidRDefault="00134ADC" w:rsidP="00134ADC">
            <w:pPr>
              <w:spacing w:after="0" w:line="240" w:lineRule="auto"/>
              <w:rPr>
                <w:rFonts w:ascii="Arial" w:hAnsi="Arial" w:cs="Arial"/>
                <w:sz w:val="24"/>
                <w:szCs w:val="24"/>
              </w:rPr>
            </w:pPr>
          </w:p>
          <w:p w14:paraId="7A4672ED" w14:textId="77777777" w:rsidR="00134ADC" w:rsidRPr="005526E5" w:rsidRDefault="00134ADC" w:rsidP="00134ADC">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7BB3D6C5" w14:textId="77777777" w:rsidR="00134ADC" w:rsidRPr="005526E5" w:rsidRDefault="00134ADC" w:rsidP="00134ADC">
            <w:pPr>
              <w:spacing w:after="0" w:line="240" w:lineRule="auto"/>
              <w:rPr>
                <w:rFonts w:ascii="Arial" w:hAnsi="Arial" w:cs="Arial"/>
                <w:sz w:val="24"/>
                <w:szCs w:val="24"/>
              </w:rPr>
            </w:pPr>
          </w:p>
          <w:p w14:paraId="3D433A54" w14:textId="537F66C6" w:rsidR="00134ADC" w:rsidRPr="005526E5" w:rsidRDefault="00134ADC" w:rsidP="00134ADC">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57217E9B" w14:textId="77777777" w:rsidR="00134ADC" w:rsidRPr="005526E5" w:rsidRDefault="00134ADC" w:rsidP="00134ADC">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735377C7" w14:textId="1EEBB711" w:rsidR="00134ADC" w:rsidRPr="008D4EBB" w:rsidRDefault="00134ADC" w:rsidP="00134ADC">
            <w:pPr>
              <w:spacing w:after="0" w:line="240" w:lineRule="auto"/>
              <w:rPr>
                <w:rFonts w:ascii="Arial" w:hAnsi="Arial" w:cs="Arial"/>
                <w:sz w:val="24"/>
                <w:szCs w:val="24"/>
              </w:rPr>
            </w:pPr>
          </w:p>
        </w:tc>
      </w:tr>
    </w:tbl>
    <w:p w14:paraId="167BE243" w14:textId="77777777" w:rsidR="002C2CE8" w:rsidRPr="008D4EBB" w:rsidRDefault="00B10B0D">
      <w:pPr>
        <w:rPr>
          <w:rFonts w:ascii="Arial" w:hAnsi="Arial" w:cs="Arial"/>
          <w:sz w:val="24"/>
          <w:szCs w:val="24"/>
        </w:rPr>
      </w:pPr>
      <w:r w:rsidRPr="008D4EBB">
        <w:rPr>
          <w:rFonts w:ascii="Arial" w:hAnsi="Arial" w:cs="Arial"/>
          <w:b/>
          <w:sz w:val="24"/>
          <w:szCs w:val="24"/>
        </w:rPr>
        <w:lastRenderedPageBreak/>
        <w:t xml:space="preserve">B. </w:t>
      </w:r>
      <w:r w:rsidR="007257F1" w:rsidRPr="008D4EBB">
        <w:rPr>
          <w:rFonts w:ascii="Arial" w:hAnsi="Arial" w:cs="Arial"/>
          <w:b/>
          <w:sz w:val="24"/>
          <w:szCs w:val="24"/>
        </w:rPr>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898"/>
        <w:gridCol w:w="7167"/>
        <w:gridCol w:w="3251"/>
      </w:tblGrid>
      <w:tr w:rsidR="007857C3" w:rsidRPr="008D4EBB" w14:paraId="2B3BC38A" w14:textId="77777777" w:rsidTr="00DE7194">
        <w:trPr>
          <w:trHeight w:val="283"/>
        </w:trPr>
        <w:tc>
          <w:tcPr>
            <w:tcW w:w="1109" w:type="dxa"/>
            <w:shd w:val="clear" w:color="auto" w:fill="E7E6E6"/>
            <w:vAlign w:val="center"/>
          </w:tcPr>
          <w:p w14:paraId="29A3D160" w14:textId="77777777" w:rsidR="003C40D0" w:rsidRPr="008D4EBB" w:rsidRDefault="003C40D0" w:rsidP="003C40D0">
            <w:pPr>
              <w:spacing w:after="0" w:line="240" w:lineRule="auto"/>
              <w:jc w:val="center"/>
              <w:rPr>
                <w:rFonts w:ascii="Arial" w:hAnsi="Arial" w:cs="Arial"/>
                <w:b/>
                <w:bCs/>
                <w:sz w:val="24"/>
                <w:szCs w:val="24"/>
              </w:rPr>
            </w:pPr>
            <w:r w:rsidRPr="008D4EBB">
              <w:rPr>
                <w:rFonts w:ascii="Arial" w:hAnsi="Arial" w:cs="Arial"/>
                <w:b/>
                <w:bCs/>
                <w:sz w:val="24"/>
                <w:szCs w:val="24"/>
              </w:rPr>
              <w:t>Numer</w:t>
            </w:r>
          </w:p>
        </w:tc>
        <w:tc>
          <w:tcPr>
            <w:tcW w:w="2898" w:type="dxa"/>
            <w:shd w:val="clear" w:color="auto" w:fill="E7E6E6"/>
            <w:vAlign w:val="center"/>
          </w:tcPr>
          <w:p w14:paraId="0CA409B9" w14:textId="77777777" w:rsidR="003C40D0" w:rsidRPr="008D4EBB" w:rsidRDefault="003C40D0" w:rsidP="003C40D0">
            <w:pPr>
              <w:spacing w:after="0" w:line="240" w:lineRule="auto"/>
              <w:jc w:val="center"/>
              <w:rPr>
                <w:rFonts w:ascii="Arial" w:hAnsi="Arial" w:cs="Arial"/>
                <w:b/>
                <w:bCs/>
                <w:sz w:val="24"/>
                <w:szCs w:val="24"/>
              </w:rPr>
            </w:pPr>
            <w:r w:rsidRPr="008D4EBB">
              <w:rPr>
                <w:rFonts w:ascii="Arial" w:hAnsi="Arial" w:cs="Arial"/>
                <w:b/>
                <w:bCs/>
                <w:sz w:val="24"/>
                <w:szCs w:val="24"/>
              </w:rPr>
              <w:t>Nazwa</w:t>
            </w:r>
          </w:p>
        </w:tc>
        <w:tc>
          <w:tcPr>
            <w:tcW w:w="7167" w:type="dxa"/>
            <w:shd w:val="clear" w:color="auto" w:fill="E7E6E6"/>
            <w:vAlign w:val="center"/>
          </w:tcPr>
          <w:p w14:paraId="0C15BA61" w14:textId="77777777" w:rsidR="003C40D0" w:rsidRPr="008D4EBB" w:rsidRDefault="003C40D0" w:rsidP="003C40D0">
            <w:pPr>
              <w:spacing w:after="0" w:line="240" w:lineRule="auto"/>
              <w:jc w:val="center"/>
              <w:rPr>
                <w:rFonts w:ascii="Arial" w:hAnsi="Arial" w:cs="Arial"/>
                <w:b/>
                <w:bCs/>
                <w:sz w:val="24"/>
                <w:szCs w:val="24"/>
              </w:rPr>
            </w:pPr>
            <w:r w:rsidRPr="008D4EBB">
              <w:rPr>
                <w:rFonts w:ascii="Arial" w:hAnsi="Arial" w:cs="Arial"/>
                <w:b/>
                <w:bCs/>
                <w:sz w:val="24"/>
                <w:szCs w:val="24"/>
              </w:rPr>
              <w:t>Definicja kryterium</w:t>
            </w:r>
          </w:p>
        </w:tc>
        <w:tc>
          <w:tcPr>
            <w:tcW w:w="3251" w:type="dxa"/>
            <w:shd w:val="clear" w:color="auto" w:fill="E7E6E6"/>
            <w:vAlign w:val="center"/>
          </w:tcPr>
          <w:p w14:paraId="389BC93F" w14:textId="77777777" w:rsidR="003C40D0" w:rsidRPr="008D4EBB" w:rsidRDefault="003C40D0" w:rsidP="003C40D0">
            <w:pPr>
              <w:spacing w:after="0" w:line="240" w:lineRule="auto"/>
              <w:jc w:val="center"/>
              <w:rPr>
                <w:rFonts w:ascii="Arial" w:hAnsi="Arial" w:cs="Arial"/>
                <w:b/>
                <w:bCs/>
                <w:sz w:val="24"/>
                <w:szCs w:val="24"/>
              </w:rPr>
            </w:pPr>
            <w:r w:rsidRPr="008D4EBB">
              <w:rPr>
                <w:rFonts w:ascii="Arial" w:hAnsi="Arial" w:cs="Arial"/>
                <w:b/>
                <w:bCs/>
                <w:sz w:val="24"/>
                <w:szCs w:val="24"/>
              </w:rPr>
              <w:t>Opis znaczenia kryterium</w:t>
            </w:r>
          </w:p>
          <w:p w14:paraId="4B843D98" w14:textId="77777777" w:rsidR="003C40D0" w:rsidRPr="008D4EBB" w:rsidRDefault="003C40D0" w:rsidP="003C40D0">
            <w:pPr>
              <w:spacing w:after="0" w:line="240" w:lineRule="auto"/>
              <w:jc w:val="center"/>
              <w:rPr>
                <w:rFonts w:ascii="Arial" w:hAnsi="Arial" w:cs="Arial"/>
                <w:b/>
                <w:bCs/>
                <w:sz w:val="24"/>
                <w:szCs w:val="24"/>
              </w:rPr>
            </w:pPr>
            <w:r w:rsidRPr="008D4EBB">
              <w:rPr>
                <w:rFonts w:ascii="Arial" w:hAnsi="Arial" w:cs="Arial"/>
                <w:b/>
                <w:bCs/>
                <w:sz w:val="24"/>
                <w:szCs w:val="24"/>
              </w:rPr>
              <w:t>(sposób oceny)</w:t>
            </w:r>
          </w:p>
        </w:tc>
      </w:tr>
      <w:tr w:rsidR="007857C3" w:rsidRPr="008D4EBB" w14:paraId="4707C2E9" w14:textId="77777777" w:rsidTr="008D4EBB">
        <w:trPr>
          <w:trHeight w:val="283"/>
        </w:trPr>
        <w:tc>
          <w:tcPr>
            <w:tcW w:w="1109" w:type="dxa"/>
            <w:vAlign w:val="center"/>
          </w:tcPr>
          <w:p w14:paraId="2EC95E60" w14:textId="77777777" w:rsidR="003C40D0" w:rsidRPr="008D4EBB" w:rsidRDefault="003C40D0" w:rsidP="00991248">
            <w:pPr>
              <w:spacing w:after="0" w:line="240" w:lineRule="auto"/>
              <w:jc w:val="center"/>
              <w:rPr>
                <w:rFonts w:ascii="Arial" w:hAnsi="Arial" w:cs="Arial"/>
                <w:sz w:val="24"/>
                <w:szCs w:val="24"/>
              </w:rPr>
            </w:pPr>
            <w:r w:rsidRPr="008D4EBB">
              <w:rPr>
                <w:rFonts w:ascii="Arial" w:hAnsi="Arial" w:cs="Arial"/>
                <w:sz w:val="24"/>
                <w:szCs w:val="24"/>
              </w:rPr>
              <w:t>B.1</w:t>
            </w:r>
          </w:p>
        </w:tc>
        <w:tc>
          <w:tcPr>
            <w:tcW w:w="2898" w:type="dxa"/>
            <w:vAlign w:val="center"/>
          </w:tcPr>
          <w:p w14:paraId="7E364929" w14:textId="77777777" w:rsidR="003C40D0" w:rsidRPr="008D4EBB" w:rsidRDefault="003C40D0" w:rsidP="008F2BEE">
            <w:pPr>
              <w:spacing w:after="0" w:line="240" w:lineRule="auto"/>
              <w:jc w:val="center"/>
              <w:rPr>
                <w:rFonts w:ascii="Arial" w:hAnsi="Arial" w:cs="Arial"/>
                <w:sz w:val="24"/>
                <w:szCs w:val="24"/>
              </w:rPr>
            </w:pPr>
            <w:r w:rsidRPr="008D4EBB">
              <w:rPr>
                <w:rFonts w:ascii="Arial" w:hAnsi="Arial" w:cs="Arial"/>
                <w:sz w:val="24"/>
                <w:szCs w:val="24"/>
              </w:rPr>
              <w:t>Kwalifikowalność wnioskodawcy/partnerów</w:t>
            </w:r>
          </w:p>
        </w:tc>
        <w:tc>
          <w:tcPr>
            <w:tcW w:w="7167" w:type="dxa"/>
            <w:shd w:val="clear" w:color="auto" w:fill="auto"/>
          </w:tcPr>
          <w:p w14:paraId="5C0DE7F9" w14:textId="63680831" w:rsidR="004451E1" w:rsidRDefault="003C40D0" w:rsidP="0040381C">
            <w:pPr>
              <w:spacing w:after="0" w:line="240" w:lineRule="auto"/>
              <w:rPr>
                <w:rFonts w:ascii="Arial" w:hAnsi="Arial" w:cs="Arial"/>
                <w:sz w:val="24"/>
                <w:szCs w:val="24"/>
              </w:rPr>
            </w:pPr>
            <w:r w:rsidRPr="008D4EBB">
              <w:rPr>
                <w:rFonts w:ascii="Arial" w:hAnsi="Arial" w:cs="Arial"/>
                <w:sz w:val="24"/>
                <w:szCs w:val="24"/>
              </w:rPr>
              <w:t xml:space="preserve">W kryterium sprawdzamy, czy </w:t>
            </w:r>
            <w:r w:rsidR="009D74D8" w:rsidRPr="009D74D8">
              <w:rPr>
                <w:rFonts w:ascii="Arial" w:hAnsi="Arial" w:cs="Arial"/>
                <w:sz w:val="24"/>
                <w:szCs w:val="24"/>
              </w:rPr>
              <w:t>wnioskodawca oraz partnerzy są uprawnieni do ubiegania się o dofinansowanie, tj. czy należą do jednej z poniższych grup:</w:t>
            </w:r>
          </w:p>
          <w:p w14:paraId="4FB4414D" w14:textId="77777777" w:rsidR="009D74D8" w:rsidRDefault="009D74D8" w:rsidP="009D74D8">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 xml:space="preserve">jednostek samorządu terytorialnego, </w:t>
            </w:r>
          </w:p>
          <w:p w14:paraId="154C2F1F" w14:textId="22FFF059" w:rsidR="009D74D8" w:rsidRPr="009D74D8" w:rsidRDefault="009D74D8" w:rsidP="009D74D8">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przedsiębiorstw,</w:t>
            </w:r>
          </w:p>
          <w:p w14:paraId="268E8C7F" w14:textId="77777777" w:rsidR="009D74D8" w:rsidRDefault="009D74D8" w:rsidP="009D74D8">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 xml:space="preserve">zarządców infrastruktury transportowej służącej organizacji transportu zbiorowego publicznego, </w:t>
            </w:r>
          </w:p>
          <w:p w14:paraId="367B8164" w14:textId="51033737" w:rsidR="00C33F59" w:rsidRPr="00C33F59" w:rsidRDefault="009D74D8" w:rsidP="009D74D8">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podmiotów świadczących usługi publiczne w ramach realizacji obowiązków własnych jednostek samorządu terytorialnego</w:t>
            </w:r>
            <w:r w:rsidR="00C33F59">
              <w:rPr>
                <w:rFonts w:ascii="Arial" w:hAnsi="Arial" w:cs="Arial"/>
                <w:sz w:val="24"/>
                <w:szCs w:val="24"/>
              </w:rPr>
              <w:t>,</w:t>
            </w:r>
          </w:p>
          <w:p w14:paraId="7D87002E" w14:textId="77777777" w:rsidR="00C33F59" w:rsidRPr="00C33F59" w:rsidRDefault="00C33F59" w:rsidP="009D74D8">
            <w:pPr>
              <w:pStyle w:val="Akapitzlist"/>
              <w:numPr>
                <w:ilvl w:val="0"/>
                <w:numId w:val="21"/>
              </w:numPr>
              <w:spacing w:after="0" w:line="240" w:lineRule="auto"/>
              <w:rPr>
                <w:rFonts w:ascii="Arial" w:hAnsi="Arial" w:cs="Arial"/>
                <w:sz w:val="24"/>
                <w:szCs w:val="24"/>
              </w:rPr>
            </w:pPr>
            <w:r w:rsidRPr="00C33F59">
              <w:rPr>
                <w:rFonts w:ascii="Arial" w:hAnsi="Arial" w:cs="Arial"/>
                <w:sz w:val="24"/>
                <w:szCs w:val="24"/>
                <w:lang w:val="pl-PL"/>
              </w:rPr>
              <w:t xml:space="preserve">partner prywatny we współpracy z podmiotem publicznym </w:t>
            </w:r>
            <w:r w:rsidRPr="00C33F59">
              <w:rPr>
                <w:rFonts w:ascii="Arial" w:hAnsi="Arial" w:cs="Arial"/>
                <w:sz w:val="24"/>
                <w:szCs w:val="24"/>
                <w:lang w:val="pl-PL"/>
              </w:rPr>
              <w:br/>
              <w:t>w przypadku projektów realizowanych w formule partnerstwa publiczno-prywatnego</w:t>
            </w:r>
            <w:r>
              <w:rPr>
                <w:rFonts w:ascii="Arial" w:hAnsi="Arial" w:cs="Arial"/>
                <w:sz w:val="24"/>
                <w:szCs w:val="24"/>
                <w:lang w:val="pl-PL"/>
              </w:rPr>
              <w:t>,</w:t>
            </w:r>
          </w:p>
          <w:p w14:paraId="43EA13A8" w14:textId="566ACBBF" w:rsidR="009D74D8" w:rsidRPr="009D74D8" w:rsidRDefault="00C33F59" w:rsidP="009D74D8">
            <w:pPr>
              <w:pStyle w:val="Akapitzlist"/>
              <w:numPr>
                <w:ilvl w:val="0"/>
                <w:numId w:val="21"/>
              </w:numPr>
              <w:spacing w:after="0" w:line="240" w:lineRule="auto"/>
              <w:rPr>
                <w:rFonts w:ascii="Arial" w:hAnsi="Arial" w:cs="Arial"/>
                <w:sz w:val="24"/>
                <w:szCs w:val="24"/>
              </w:rPr>
            </w:pPr>
            <w:r>
              <w:rPr>
                <w:rFonts w:ascii="Arial" w:hAnsi="Arial" w:cs="Arial"/>
                <w:sz w:val="24"/>
                <w:szCs w:val="24"/>
                <w:lang w:val="pl-PL"/>
              </w:rPr>
              <w:t>organizacje pozarządowe (wyłącznie jako partner)</w:t>
            </w:r>
          </w:p>
          <w:p w14:paraId="5D7F3E1D" w14:textId="77777777" w:rsidR="00352A76" w:rsidRDefault="00352A76" w:rsidP="00352A76">
            <w:pPr>
              <w:pStyle w:val="Akapitzlist"/>
              <w:spacing w:after="0" w:line="240" w:lineRule="auto"/>
              <w:rPr>
                <w:rFonts w:ascii="Arial" w:hAnsi="Arial" w:cs="Arial"/>
                <w:sz w:val="24"/>
                <w:szCs w:val="24"/>
              </w:rPr>
            </w:pPr>
          </w:p>
          <w:p w14:paraId="568D2BE7" w14:textId="77777777" w:rsidR="003C40D0" w:rsidRPr="008D4EBB" w:rsidRDefault="00807C2E" w:rsidP="001266A2">
            <w:pPr>
              <w:spacing w:after="60" w:line="240" w:lineRule="auto"/>
              <w:rPr>
                <w:rFonts w:ascii="Arial" w:hAnsi="Arial" w:cs="Arial"/>
                <w:sz w:val="24"/>
                <w:szCs w:val="24"/>
              </w:rPr>
            </w:pPr>
            <w:r w:rsidRPr="008D4EBB">
              <w:rPr>
                <w:rFonts w:ascii="Arial" w:hAnsi="Arial" w:cs="Arial"/>
                <w:sz w:val="24"/>
                <w:szCs w:val="24"/>
              </w:rPr>
              <w:t>K</w:t>
            </w:r>
            <w:r w:rsidR="003C40D0" w:rsidRPr="008D4EBB">
              <w:rPr>
                <w:rFonts w:ascii="Arial" w:hAnsi="Arial" w:cs="Arial"/>
                <w:sz w:val="24"/>
                <w:szCs w:val="24"/>
              </w:rPr>
              <w:t>ryterium jest weryfikowane w oparciu o wniosek o dofinansowanie projektu</w:t>
            </w:r>
            <w:r w:rsidR="00A0416A" w:rsidRPr="008D4EBB">
              <w:rPr>
                <w:rFonts w:ascii="Arial" w:hAnsi="Arial" w:cs="Arial"/>
                <w:sz w:val="24"/>
                <w:szCs w:val="24"/>
              </w:rPr>
              <w:t xml:space="preserve"> i załączniki (porozumienie/umowa o partnerstwie)</w:t>
            </w:r>
            <w:r w:rsidR="003C40D0" w:rsidRPr="008D4EBB">
              <w:rPr>
                <w:rFonts w:ascii="Arial" w:hAnsi="Arial" w:cs="Arial"/>
                <w:sz w:val="24"/>
                <w:szCs w:val="24"/>
              </w:rPr>
              <w:t>.</w:t>
            </w:r>
          </w:p>
          <w:p w14:paraId="00DA102B" w14:textId="77777777" w:rsidR="003C40D0" w:rsidRPr="008D4EBB" w:rsidDel="007968FF" w:rsidRDefault="003C40D0" w:rsidP="001266A2">
            <w:pPr>
              <w:spacing w:after="60" w:line="240" w:lineRule="auto"/>
              <w:rPr>
                <w:rFonts w:ascii="Arial" w:hAnsi="Arial" w:cs="Arial"/>
                <w:color w:val="FF0000"/>
                <w:sz w:val="24"/>
                <w:szCs w:val="24"/>
              </w:rPr>
            </w:pPr>
          </w:p>
        </w:tc>
        <w:tc>
          <w:tcPr>
            <w:tcW w:w="3251" w:type="dxa"/>
          </w:tcPr>
          <w:p w14:paraId="48AAED87" w14:textId="77777777" w:rsidR="003C40D0" w:rsidRPr="008D4EBB" w:rsidRDefault="003C40D0" w:rsidP="002844F4">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60673ED1" w14:textId="77777777" w:rsidR="008F2BEE" w:rsidRPr="008D4EBB" w:rsidRDefault="008F2BEE" w:rsidP="002844F4">
            <w:pPr>
              <w:spacing w:after="0" w:line="240" w:lineRule="auto"/>
              <w:rPr>
                <w:rFonts w:ascii="Arial" w:hAnsi="Arial" w:cs="Arial"/>
                <w:sz w:val="24"/>
                <w:szCs w:val="24"/>
              </w:rPr>
            </w:pPr>
          </w:p>
          <w:p w14:paraId="73E1B702" w14:textId="77777777" w:rsidR="003C40D0" w:rsidRPr="008D4EBB" w:rsidRDefault="003C40D0" w:rsidP="002844F4">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536B4D3" w14:textId="77777777" w:rsidR="008F2BEE" w:rsidRPr="008D4EBB" w:rsidRDefault="008F2BEE" w:rsidP="002844F4">
            <w:pPr>
              <w:spacing w:after="0" w:line="240" w:lineRule="auto"/>
              <w:rPr>
                <w:rFonts w:ascii="Arial" w:hAnsi="Arial" w:cs="Arial"/>
                <w:sz w:val="24"/>
                <w:szCs w:val="24"/>
              </w:rPr>
            </w:pPr>
          </w:p>
          <w:p w14:paraId="0EC3C81D" w14:textId="77777777" w:rsidR="003C40D0" w:rsidRPr="008D4EBB" w:rsidRDefault="003C40D0" w:rsidP="002844F4">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54972F8B" w14:textId="38F62078" w:rsidR="003C40D0" w:rsidRPr="008D4EBB" w:rsidRDefault="003C40D0" w:rsidP="009D74D8">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AE7007" w:rsidRPr="008D4EBB" w14:paraId="498F7DBD" w14:textId="77777777" w:rsidTr="008D4EBB">
        <w:trPr>
          <w:trHeight w:val="283"/>
        </w:trPr>
        <w:tc>
          <w:tcPr>
            <w:tcW w:w="1109" w:type="dxa"/>
            <w:vAlign w:val="center"/>
          </w:tcPr>
          <w:p w14:paraId="53A32DA6" w14:textId="43E00CF9" w:rsidR="00AE7007" w:rsidRPr="008D4EBB" w:rsidRDefault="00AE7007" w:rsidP="00991248">
            <w:pPr>
              <w:spacing w:after="0" w:line="240" w:lineRule="auto"/>
              <w:jc w:val="center"/>
              <w:rPr>
                <w:rFonts w:ascii="Arial" w:hAnsi="Arial" w:cs="Arial"/>
                <w:sz w:val="24"/>
                <w:szCs w:val="24"/>
              </w:rPr>
            </w:pPr>
            <w:r>
              <w:rPr>
                <w:rFonts w:ascii="Arial" w:hAnsi="Arial" w:cs="Arial"/>
                <w:sz w:val="24"/>
                <w:szCs w:val="24"/>
              </w:rPr>
              <w:t>B.2</w:t>
            </w:r>
          </w:p>
        </w:tc>
        <w:tc>
          <w:tcPr>
            <w:tcW w:w="2898" w:type="dxa"/>
            <w:vAlign w:val="center"/>
          </w:tcPr>
          <w:p w14:paraId="05F0F6FA" w14:textId="77777777" w:rsidR="00AE7007" w:rsidRPr="00AE7007" w:rsidRDefault="00AE7007" w:rsidP="00AE7007">
            <w:pPr>
              <w:spacing w:after="0" w:line="240" w:lineRule="auto"/>
              <w:jc w:val="center"/>
              <w:rPr>
                <w:rFonts w:ascii="Arial" w:hAnsi="Arial" w:cs="Arial"/>
                <w:sz w:val="24"/>
                <w:szCs w:val="24"/>
              </w:rPr>
            </w:pPr>
            <w:r w:rsidRPr="00AE7007">
              <w:rPr>
                <w:rFonts w:ascii="Arial" w:hAnsi="Arial" w:cs="Arial"/>
                <w:sz w:val="24"/>
                <w:szCs w:val="24"/>
              </w:rPr>
              <w:t>Prawidłowość wyboru partnerów uczestniczących/</w:t>
            </w:r>
          </w:p>
          <w:p w14:paraId="361B2EA5" w14:textId="083F926A" w:rsidR="00AE7007" w:rsidRPr="008D4EBB" w:rsidRDefault="00AE7007" w:rsidP="00AE7007">
            <w:pPr>
              <w:spacing w:after="0" w:line="240" w:lineRule="auto"/>
              <w:jc w:val="center"/>
              <w:rPr>
                <w:rFonts w:ascii="Arial" w:hAnsi="Arial" w:cs="Arial"/>
                <w:sz w:val="24"/>
                <w:szCs w:val="24"/>
              </w:rPr>
            </w:pPr>
            <w:r w:rsidRPr="00AE7007">
              <w:rPr>
                <w:rFonts w:ascii="Arial" w:hAnsi="Arial" w:cs="Arial"/>
                <w:sz w:val="24"/>
                <w:szCs w:val="24"/>
              </w:rPr>
              <w:t>realizujących projekt</w:t>
            </w:r>
          </w:p>
        </w:tc>
        <w:tc>
          <w:tcPr>
            <w:tcW w:w="7167" w:type="dxa"/>
            <w:shd w:val="clear" w:color="auto" w:fill="auto"/>
          </w:tcPr>
          <w:p w14:paraId="28978E80" w14:textId="7200DF39" w:rsidR="00AE7007" w:rsidRPr="00AE7007" w:rsidRDefault="005B5851" w:rsidP="00AE7007">
            <w:pPr>
              <w:spacing w:after="0" w:line="240" w:lineRule="auto"/>
              <w:rPr>
                <w:rFonts w:ascii="Arial" w:hAnsi="Arial" w:cs="Arial"/>
                <w:sz w:val="24"/>
                <w:szCs w:val="24"/>
              </w:rPr>
            </w:pPr>
            <w:r>
              <w:rPr>
                <w:rFonts w:ascii="Arial" w:hAnsi="Arial" w:cs="Arial"/>
                <w:sz w:val="24"/>
                <w:szCs w:val="24"/>
              </w:rPr>
              <w:t>W kryterium sprawdzamy,</w:t>
            </w:r>
            <w:r w:rsidR="00AE7007" w:rsidRPr="00AE700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59428310" w14:textId="77777777" w:rsidR="00AE7007" w:rsidRPr="00AE7007" w:rsidRDefault="00AE7007" w:rsidP="00AE7007">
            <w:pPr>
              <w:spacing w:after="0" w:line="240" w:lineRule="auto"/>
              <w:rPr>
                <w:rFonts w:ascii="Arial" w:hAnsi="Arial" w:cs="Arial"/>
                <w:sz w:val="24"/>
                <w:szCs w:val="24"/>
              </w:rPr>
            </w:pPr>
          </w:p>
          <w:p w14:paraId="67AAF05A" w14:textId="44407391" w:rsidR="00AE7007" w:rsidRPr="00AE7007" w:rsidRDefault="00AE7007" w:rsidP="00AE7007">
            <w:pPr>
              <w:spacing w:after="0" w:line="240" w:lineRule="auto"/>
              <w:rPr>
                <w:rFonts w:ascii="Arial" w:hAnsi="Arial" w:cs="Arial"/>
                <w:sz w:val="24"/>
                <w:szCs w:val="24"/>
              </w:rPr>
            </w:pPr>
            <w:r w:rsidRPr="00AE7007">
              <w:rPr>
                <w:rFonts w:ascii="Arial" w:hAnsi="Arial" w:cs="Arial"/>
                <w:sz w:val="24"/>
                <w:szCs w:val="24"/>
              </w:rPr>
              <w:lastRenderedPageBreak/>
              <w:t xml:space="preserve">Kryterium jest weryfikowane w oparciu o treść oświadczenia stanowiącego </w:t>
            </w:r>
            <w:r w:rsidR="005B5851">
              <w:rPr>
                <w:rFonts w:ascii="Arial" w:hAnsi="Arial" w:cs="Arial"/>
                <w:sz w:val="24"/>
                <w:szCs w:val="24"/>
              </w:rPr>
              <w:t>załącznik do</w:t>
            </w:r>
            <w:r w:rsidRPr="00AE7007">
              <w:rPr>
                <w:rFonts w:ascii="Arial" w:hAnsi="Arial" w:cs="Arial"/>
                <w:sz w:val="24"/>
                <w:szCs w:val="24"/>
              </w:rPr>
              <w:t xml:space="preserve"> wniosku o dofinansowanie projektu.</w:t>
            </w:r>
          </w:p>
          <w:p w14:paraId="4BD934A6" w14:textId="77777777" w:rsidR="00AE7007" w:rsidRPr="008D4EBB" w:rsidRDefault="00AE7007" w:rsidP="0040381C">
            <w:pPr>
              <w:spacing w:after="0" w:line="240" w:lineRule="auto"/>
              <w:rPr>
                <w:rFonts w:ascii="Arial" w:hAnsi="Arial" w:cs="Arial"/>
                <w:sz w:val="24"/>
                <w:szCs w:val="24"/>
              </w:rPr>
            </w:pPr>
          </w:p>
        </w:tc>
        <w:tc>
          <w:tcPr>
            <w:tcW w:w="3251" w:type="dxa"/>
          </w:tcPr>
          <w:p w14:paraId="0F8CC124" w14:textId="77777777" w:rsidR="00AE7007" w:rsidRPr="00AE7007" w:rsidRDefault="00AE7007" w:rsidP="00AE7007">
            <w:pPr>
              <w:spacing w:after="0" w:line="240" w:lineRule="auto"/>
              <w:rPr>
                <w:rFonts w:ascii="Arial" w:hAnsi="Arial" w:cs="Arial"/>
                <w:sz w:val="24"/>
                <w:szCs w:val="24"/>
              </w:rPr>
            </w:pPr>
            <w:r w:rsidRPr="00AE7007">
              <w:rPr>
                <w:rFonts w:ascii="Arial" w:hAnsi="Arial" w:cs="Arial"/>
                <w:sz w:val="24"/>
                <w:szCs w:val="24"/>
              </w:rPr>
              <w:lastRenderedPageBreak/>
              <w:t>TAK/NIE/NIE DOTYCZY</w:t>
            </w:r>
          </w:p>
          <w:p w14:paraId="25DA44FE" w14:textId="77777777" w:rsidR="00AE7007" w:rsidRPr="00AE7007" w:rsidRDefault="00AE7007" w:rsidP="00AE7007">
            <w:pPr>
              <w:spacing w:after="0" w:line="240" w:lineRule="auto"/>
              <w:rPr>
                <w:rFonts w:ascii="Arial" w:hAnsi="Arial" w:cs="Arial"/>
                <w:sz w:val="24"/>
                <w:szCs w:val="24"/>
              </w:rPr>
            </w:pPr>
            <w:r w:rsidRPr="00AE7007">
              <w:rPr>
                <w:rFonts w:ascii="Arial" w:hAnsi="Arial" w:cs="Arial"/>
                <w:sz w:val="24"/>
                <w:szCs w:val="24"/>
              </w:rPr>
              <w:t>(NIE oznacza odrzucenie wniosku)</w:t>
            </w:r>
          </w:p>
          <w:p w14:paraId="41957F9E" w14:textId="77777777" w:rsidR="00AE7007" w:rsidRPr="00AE7007" w:rsidRDefault="00AE7007" w:rsidP="00AE7007">
            <w:pPr>
              <w:spacing w:after="0" w:line="240" w:lineRule="auto"/>
              <w:rPr>
                <w:rFonts w:ascii="Arial" w:hAnsi="Arial" w:cs="Arial"/>
                <w:sz w:val="24"/>
                <w:szCs w:val="24"/>
              </w:rPr>
            </w:pPr>
          </w:p>
          <w:p w14:paraId="1F4DA4D8" w14:textId="77777777" w:rsidR="00AE7007" w:rsidRPr="00AE7007" w:rsidRDefault="00AE7007" w:rsidP="00AE7007">
            <w:pPr>
              <w:spacing w:after="0" w:line="240" w:lineRule="auto"/>
              <w:rPr>
                <w:rFonts w:ascii="Arial" w:hAnsi="Arial" w:cs="Arial"/>
                <w:sz w:val="24"/>
                <w:szCs w:val="24"/>
              </w:rPr>
            </w:pPr>
            <w:r w:rsidRPr="00AE7007">
              <w:rPr>
                <w:rFonts w:ascii="Arial" w:hAnsi="Arial" w:cs="Arial"/>
                <w:sz w:val="24"/>
                <w:szCs w:val="24"/>
              </w:rPr>
              <w:t xml:space="preserve">Kryterium obligatoryjne – spełnienie kryterium jest </w:t>
            </w:r>
            <w:r w:rsidRPr="00AE7007">
              <w:rPr>
                <w:rFonts w:ascii="Arial" w:hAnsi="Arial" w:cs="Arial"/>
                <w:sz w:val="24"/>
                <w:szCs w:val="24"/>
              </w:rPr>
              <w:lastRenderedPageBreak/>
              <w:t>niezbędne do przyznania dofinansowania.</w:t>
            </w:r>
          </w:p>
          <w:p w14:paraId="00B9C126" w14:textId="77777777" w:rsidR="00AE7007" w:rsidRPr="00AE7007" w:rsidRDefault="00AE7007" w:rsidP="00AE7007">
            <w:pPr>
              <w:spacing w:after="0" w:line="240" w:lineRule="auto"/>
              <w:rPr>
                <w:rFonts w:ascii="Arial" w:hAnsi="Arial" w:cs="Arial"/>
                <w:sz w:val="24"/>
                <w:szCs w:val="24"/>
              </w:rPr>
            </w:pPr>
          </w:p>
          <w:p w14:paraId="713377A3" w14:textId="77777777" w:rsidR="00AE7007" w:rsidRPr="00AE7007" w:rsidRDefault="00AE7007" w:rsidP="00AE7007">
            <w:pPr>
              <w:spacing w:after="0" w:line="240" w:lineRule="auto"/>
              <w:rPr>
                <w:rFonts w:ascii="Arial" w:hAnsi="Arial" w:cs="Arial"/>
                <w:sz w:val="24"/>
                <w:szCs w:val="24"/>
              </w:rPr>
            </w:pPr>
            <w:r w:rsidRPr="00AE7007">
              <w:rPr>
                <w:rFonts w:ascii="Arial" w:hAnsi="Arial" w:cs="Arial"/>
                <w:sz w:val="24"/>
                <w:szCs w:val="24"/>
              </w:rPr>
              <w:t xml:space="preserve">Kryterium uznaje się za spełnione, jeżeli odpowiedź będzie pozytywna (wartość logiczna: „TAK” lub „NIE DOTYCZY”). </w:t>
            </w:r>
          </w:p>
          <w:p w14:paraId="66C5B3CC" w14:textId="0F66C570" w:rsidR="00AE7007" w:rsidRPr="008D4EBB" w:rsidRDefault="00AE7007" w:rsidP="00AE7007">
            <w:pPr>
              <w:spacing w:after="0" w:line="240" w:lineRule="auto"/>
              <w:rPr>
                <w:rFonts w:ascii="Arial" w:hAnsi="Arial" w:cs="Arial"/>
                <w:sz w:val="24"/>
                <w:szCs w:val="24"/>
              </w:rPr>
            </w:pPr>
            <w:r w:rsidRPr="00AE7007">
              <w:rPr>
                <w:rFonts w:ascii="Arial" w:hAnsi="Arial" w:cs="Arial"/>
                <w:sz w:val="24"/>
                <w:szCs w:val="24"/>
              </w:rPr>
              <w:t>W trakcie oceny kryterium wnioskodawca może zostać poproszony o uzupełnienie lub poprawienie wniosku.</w:t>
            </w:r>
          </w:p>
        </w:tc>
      </w:tr>
      <w:tr w:rsidR="00472648" w:rsidRPr="008D4EBB" w14:paraId="69933AA1" w14:textId="77777777" w:rsidTr="00F8413F">
        <w:trPr>
          <w:trHeight w:val="708"/>
        </w:trPr>
        <w:tc>
          <w:tcPr>
            <w:tcW w:w="1109" w:type="dxa"/>
            <w:vAlign w:val="center"/>
          </w:tcPr>
          <w:p w14:paraId="0FCD2F34" w14:textId="18979138" w:rsidR="003C40D0" w:rsidRPr="008D4EBB" w:rsidRDefault="003C40D0" w:rsidP="00991248">
            <w:pPr>
              <w:spacing w:after="0" w:line="240" w:lineRule="auto"/>
              <w:jc w:val="center"/>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3</w:t>
            </w:r>
          </w:p>
        </w:tc>
        <w:tc>
          <w:tcPr>
            <w:tcW w:w="2898" w:type="dxa"/>
            <w:vAlign w:val="center"/>
          </w:tcPr>
          <w:p w14:paraId="4D98871A" w14:textId="77777777" w:rsidR="003C40D0" w:rsidRPr="008D4EBB" w:rsidRDefault="003C40D0" w:rsidP="00991248">
            <w:pPr>
              <w:spacing w:after="0" w:line="240" w:lineRule="auto"/>
              <w:jc w:val="center"/>
              <w:rPr>
                <w:rFonts w:ascii="Arial" w:hAnsi="Arial" w:cs="Arial"/>
                <w:sz w:val="24"/>
                <w:szCs w:val="24"/>
              </w:rPr>
            </w:pPr>
            <w:r w:rsidRPr="008D4EBB">
              <w:rPr>
                <w:rFonts w:ascii="Arial" w:hAnsi="Arial" w:cs="Arial"/>
                <w:sz w:val="24"/>
                <w:szCs w:val="24"/>
              </w:rPr>
              <w:t xml:space="preserve">Projekt jest zgodny z typami </w:t>
            </w:r>
          </w:p>
          <w:p w14:paraId="6F83C689" w14:textId="77777777" w:rsidR="003C40D0" w:rsidRPr="008D4EBB" w:rsidRDefault="003C40D0" w:rsidP="002844F4">
            <w:pPr>
              <w:spacing w:after="0" w:line="240" w:lineRule="auto"/>
              <w:jc w:val="center"/>
              <w:rPr>
                <w:rFonts w:ascii="Arial" w:hAnsi="Arial" w:cs="Arial"/>
                <w:sz w:val="24"/>
                <w:szCs w:val="24"/>
              </w:rPr>
            </w:pPr>
            <w:r w:rsidRPr="008D4EBB">
              <w:rPr>
                <w:rFonts w:ascii="Arial" w:hAnsi="Arial" w:cs="Arial"/>
                <w:sz w:val="24"/>
                <w:szCs w:val="24"/>
              </w:rPr>
              <w:t xml:space="preserve">projektów przewidzianymi </w:t>
            </w:r>
            <w:r w:rsidRPr="008D4EBB">
              <w:rPr>
                <w:rFonts w:ascii="Arial" w:hAnsi="Arial" w:cs="Arial"/>
                <w:sz w:val="24"/>
                <w:szCs w:val="24"/>
              </w:rPr>
              <w:br/>
              <w:t>do wsparcia w ramach działania</w:t>
            </w:r>
          </w:p>
        </w:tc>
        <w:tc>
          <w:tcPr>
            <w:tcW w:w="7167" w:type="dxa"/>
          </w:tcPr>
          <w:p w14:paraId="00761045" w14:textId="643E2BBB" w:rsidR="00C65CCE" w:rsidRDefault="003C40D0" w:rsidP="00FF2216">
            <w:pPr>
              <w:spacing w:before="60" w:after="60" w:line="240" w:lineRule="auto"/>
              <w:rPr>
                <w:rFonts w:ascii="Arial" w:hAnsi="Arial" w:cs="Arial"/>
                <w:sz w:val="24"/>
                <w:szCs w:val="24"/>
              </w:rPr>
            </w:pPr>
            <w:r w:rsidRPr="008D4EBB">
              <w:rPr>
                <w:rFonts w:ascii="Arial" w:hAnsi="Arial" w:cs="Arial"/>
                <w:sz w:val="24"/>
                <w:szCs w:val="24"/>
              </w:rPr>
              <w:t>W kryterium sprawdzamy, czy projekt dotyczy</w:t>
            </w:r>
            <w:ins w:id="1" w:author="Dagmara Wend" w:date="2024-03-07T11:35:00Z">
              <w:r w:rsidR="00DD6D2A">
                <w:rPr>
                  <w:rFonts w:ascii="Arial" w:hAnsi="Arial" w:cs="Arial"/>
                  <w:sz w:val="24"/>
                  <w:szCs w:val="24"/>
                </w:rPr>
                <w:t xml:space="preserve"> </w:t>
              </w:r>
              <w:commentRangeStart w:id="2"/>
              <w:r w:rsidR="00DD6D2A">
                <w:rPr>
                  <w:rFonts w:ascii="Arial" w:hAnsi="Arial" w:cs="Arial"/>
                  <w:sz w:val="24"/>
                  <w:szCs w:val="24"/>
                </w:rPr>
                <w:t>przynajmniej jednego z następujących przedsięwzięć</w:t>
              </w:r>
            </w:ins>
            <w:del w:id="3" w:author="Dagmara Wend" w:date="2024-03-07T11:35:00Z">
              <w:r w:rsidR="00DD6D2A" w:rsidDel="00DD6D2A">
                <w:rPr>
                  <w:rFonts w:ascii="Arial" w:hAnsi="Arial" w:cs="Arial"/>
                  <w:sz w:val="24"/>
                  <w:szCs w:val="24"/>
                </w:rPr>
                <w:delText xml:space="preserve"> </w:delText>
              </w:r>
            </w:del>
            <w:r w:rsidR="00C65CCE">
              <w:rPr>
                <w:rFonts w:ascii="Arial" w:hAnsi="Arial" w:cs="Arial"/>
                <w:sz w:val="24"/>
                <w:szCs w:val="24"/>
              </w:rPr>
              <w:t>:</w:t>
            </w:r>
            <w:commentRangeEnd w:id="2"/>
            <w:r w:rsidR="00DD6D2A">
              <w:rPr>
                <w:rStyle w:val="Odwoaniedokomentarza"/>
                <w:lang w:val="x-none" w:eastAsia="x-none"/>
              </w:rPr>
              <w:commentReference w:id="2"/>
            </w:r>
          </w:p>
          <w:p w14:paraId="376D02CD" w14:textId="3234F048" w:rsidR="00726A2C" w:rsidRDefault="00F8413F" w:rsidP="00F8413F">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infrastruktur</w:t>
            </w:r>
            <w:r>
              <w:rPr>
                <w:rFonts w:ascii="Arial" w:hAnsi="Arial" w:cs="Arial"/>
                <w:sz w:val="24"/>
                <w:szCs w:val="24"/>
                <w:lang w:val="pl-PL"/>
              </w:rPr>
              <w:t>y</w:t>
            </w:r>
            <w:r w:rsidRPr="00F8413F">
              <w:rPr>
                <w:rFonts w:ascii="Arial" w:hAnsi="Arial" w:cs="Arial"/>
                <w:sz w:val="24"/>
                <w:szCs w:val="24"/>
              </w:rPr>
              <w:t xml:space="preserve"> transportu publicznego</w:t>
            </w:r>
            <w:r>
              <w:rPr>
                <w:rFonts w:ascii="Arial" w:hAnsi="Arial" w:cs="Arial"/>
                <w:sz w:val="24"/>
                <w:szCs w:val="24"/>
                <w:lang w:val="pl-PL"/>
              </w:rPr>
              <w:t xml:space="preserve"> (</w:t>
            </w:r>
            <w:r w:rsidRPr="00F8413F">
              <w:rPr>
                <w:rFonts w:ascii="Arial" w:hAnsi="Arial" w:cs="Arial"/>
                <w:sz w:val="24"/>
                <w:szCs w:val="24"/>
                <w:lang w:val="pl-PL"/>
              </w:rPr>
              <w:t>m.in. budowa i przebudowa sieci tramwajowych, zaplecze techniczne do obsługi taboru, infrastruktura punktowa, przystanki, wysepki, węzły przesiadkowe, elementy wyposażenia dróg i ulic w infrastrukturę służącą obsłudze transportu publicznego oraz pozostał</w:t>
            </w:r>
            <w:r w:rsidR="009E7B97">
              <w:rPr>
                <w:rFonts w:ascii="Arial" w:hAnsi="Arial" w:cs="Arial"/>
                <w:sz w:val="24"/>
                <w:szCs w:val="24"/>
                <w:lang w:val="pl-PL"/>
              </w:rPr>
              <w:t>a</w:t>
            </w:r>
            <w:r w:rsidRPr="00F8413F">
              <w:rPr>
                <w:rFonts w:ascii="Arial" w:hAnsi="Arial" w:cs="Arial"/>
                <w:sz w:val="24"/>
                <w:szCs w:val="24"/>
                <w:lang w:val="pl-PL"/>
              </w:rPr>
              <w:t xml:space="preserve"> infrastruktur</w:t>
            </w:r>
            <w:r w:rsidR="009E7B97">
              <w:rPr>
                <w:rFonts w:ascii="Arial" w:hAnsi="Arial" w:cs="Arial"/>
                <w:sz w:val="24"/>
                <w:szCs w:val="24"/>
                <w:lang w:val="pl-PL"/>
              </w:rPr>
              <w:t>a</w:t>
            </w:r>
            <w:r w:rsidRPr="00F8413F">
              <w:rPr>
                <w:rFonts w:ascii="Arial" w:hAnsi="Arial" w:cs="Arial"/>
                <w:sz w:val="24"/>
                <w:szCs w:val="24"/>
                <w:lang w:val="pl-PL"/>
              </w:rPr>
              <w:t xml:space="preserve"> niezbędn</w:t>
            </w:r>
            <w:r w:rsidR="009E7B97">
              <w:rPr>
                <w:rFonts w:ascii="Arial" w:hAnsi="Arial" w:cs="Arial"/>
                <w:sz w:val="24"/>
                <w:szCs w:val="24"/>
                <w:lang w:val="pl-PL"/>
              </w:rPr>
              <w:t>a</w:t>
            </w:r>
            <w:r w:rsidRPr="00F8413F">
              <w:rPr>
                <w:rFonts w:ascii="Arial" w:hAnsi="Arial" w:cs="Arial"/>
                <w:sz w:val="24"/>
                <w:szCs w:val="24"/>
                <w:lang w:val="pl-PL"/>
              </w:rPr>
              <w:t xml:space="preserve"> do rozwoju transportu publicznego i ograniczenia wykorzystania samochodów osobowych</w:t>
            </w:r>
            <w:r w:rsidRPr="00F8413F">
              <w:rPr>
                <w:rFonts w:ascii="Arial" w:hAnsi="Arial" w:cs="Arial"/>
                <w:sz w:val="24"/>
                <w:szCs w:val="24"/>
              </w:rPr>
              <w:t>,</w:t>
            </w:r>
          </w:p>
          <w:p w14:paraId="086BAA23" w14:textId="77777777" w:rsidR="00726A2C" w:rsidRPr="00484342" w:rsidRDefault="00726A2C" w:rsidP="00F8413F">
            <w:pPr>
              <w:pStyle w:val="Akapitzlist"/>
              <w:numPr>
                <w:ilvl w:val="0"/>
                <w:numId w:val="22"/>
              </w:numPr>
              <w:spacing w:before="60" w:after="60" w:line="240" w:lineRule="auto"/>
              <w:ind w:left="838" w:hanging="426"/>
              <w:rPr>
                <w:rFonts w:ascii="Arial" w:hAnsi="Arial" w:cs="Arial"/>
                <w:sz w:val="24"/>
                <w:szCs w:val="24"/>
              </w:rPr>
            </w:pPr>
            <w:r>
              <w:rPr>
                <w:rFonts w:ascii="Arial" w:hAnsi="Arial" w:cs="Arial"/>
                <w:sz w:val="24"/>
                <w:szCs w:val="24"/>
                <w:lang w:val="pl-PL"/>
              </w:rPr>
              <w:t>zakupu taboru tramwajowego na potrzeby publicznego transportu zbiorowego,</w:t>
            </w:r>
          </w:p>
          <w:p w14:paraId="6FDAE36C" w14:textId="35CC5D23" w:rsidR="00F8413F" w:rsidRPr="00484342" w:rsidRDefault="00726A2C" w:rsidP="00F8413F">
            <w:pPr>
              <w:pStyle w:val="Akapitzlist"/>
              <w:numPr>
                <w:ilvl w:val="0"/>
                <w:numId w:val="22"/>
              </w:numPr>
              <w:spacing w:before="60" w:after="60" w:line="240" w:lineRule="auto"/>
              <w:ind w:left="838" w:hanging="426"/>
              <w:rPr>
                <w:rFonts w:ascii="Arial" w:hAnsi="Arial" w:cs="Arial"/>
                <w:sz w:val="24"/>
                <w:szCs w:val="24"/>
              </w:rPr>
            </w:pPr>
            <w:r w:rsidRPr="00726A2C">
              <w:rPr>
                <w:rFonts w:ascii="Arial" w:hAnsi="Arial" w:cs="Arial"/>
                <w:sz w:val="24"/>
                <w:szCs w:val="24"/>
                <w:lang w:val="pl-PL"/>
              </w:rPr>
              <w:t>zakup</w:t>
            </w:r>
            <w:r>
              <w:rPr>
                <w:rFonts w:ascii="Arial" w:hAnsi="Arial" w:cs="Arial"/>
                <w:sz w:val="24"/>
                <w:szCs w:val="24"/>
                <w:lang w:val="pl-PL"/>
              </w:rPr>
              <w:t>u</w:t>
            </w:r>
            <w:r w:rsidRPr="00726A2C">
              <w:rPr>
                <w:rFonts w:ascii="Arial" w:hAnsi="Arial" w:cs="Arial"/>
                <w:sz w:val="24"/>
                <w:szCs w:val="24"/>
                <w:lang w:val="pl-PL"/>
              </w:rPr>
              <w:t xml:space="preserve"> taboru autobusowego na potrzeby publicznego transportu zbiorowego</w:t>
            </w:r>
            <w:r>
              <w:rPr>
                <w:rFonts w:ascii="Arial" w:hAnsi="Arial" w:cs="Arial"/>
                <w:sz w:val="24"/>
                <w:szCs w:val="24"/>
                <w:lang w:val="pl-PL"/>
              </w:rPr>
              <w:t>,</w:t>
            </w:r>
          </w:p>
          <w:p w14:paraId="35D214D7" w14:textId="057D7457" w:rsidR="00484342" w:rsidRDefault="00484342" w:rsidP="00F8413F">
            <w:pPr>
              <w:pStyle w:val="Akapitzlist"/>
              <w:numPr>
                <w:ilvl w:val="0"/>
                <w:numId w:val="22"/>
              </w:numPr>
              <w:spacing w:before="60" w:after="60" w:line="240" w:lineRule="auto"/>
              <w:ind w:left="838" w:hanging="426"/>
              <w:rPr>
                <w:rFonts w:ascii="Arial" w:hAnsi="Arial" w:cs="Arial"/>
                <w:sz w:val="24"/>
                <w:szCs w:val="24"/>
              </w:rPr>
            </w:pPr>
            <w:r>
              <w:rPr>
                <w:rFonts w:ascii="Arial" w:hAnsi="Arial" w:cs="Arial"/>
                <w:sz w:val="24"/>
                <w:szCs w:val="24"/>
              </w:rPr>
              <w:t>inwestycji w infrastru</w:t>
            </w:r>
            <w:r>
              <w:rPr>
                <w:rFonts w:ascii="Arial" w:hAnsi="Arial" w:cs="Arial"/>
                <w:sz w:val="24"/>
                <w:szCs w:val="24"/>
                <w:lang w:val="pl-PL"/>
              </w:rPr>
              <w:t>kturę ładowania i tankowania pojazdów zeroemisyjnych,</w:t>
            </w:r>
          </w:p>
          <w:p w14:paraId="10C663A6" w14:textId="6EEAE6CD" w:rsidR="00F8413F" w:rsidRDefault="00F8413F" w:rsidP="00F8413F">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związan</w:t>
            </w:r>
            <w:r>
              <w:rPr>
                <w:rFonts w:ascii="Arial" w:hAnsi="Arial" w:cs="Arial"/>
                <w:sz w:val="24"/>
                <w:szCs w:val="24"/>
                <w:lang w:val="pl-PL"/>
              </w:rPr>
              <w:t>ych</w:t>
            </w:r>
            <w:r w:rsidRPr="00F8413F">
              <w:rPr>
                <w:rFonts w:ascii="Arial" w:hAnsi="Arial" w:cs="Arial"/>
                <w:sz w:val="24"/>
                <w:szCs w:val="24"/>
              </w:rPr>
              <w:t xml:space="preserve"> z ułatwianiem podróży multimodalnych, polityką parkingową (m.in. parkingi </w:t>
            </w:r>
            <w:r w:rsidRPr="00F8413F">
              <w:rPr>
                <w:rFonts w:ascii="Arial" w:hAnsi="Arial" w:cs="Arial"/>
                <w:sz w:val="24"/>
                <w:szCs w:val="24"/>
              </w:rPr>
              <w:lastRenderedPageBreak/>
              <w:t>"</w:t>
            </w:r>
            <w:proofErr w:type="spellStart"/>
            <w:r w:rsidRPr="00F8413F">
              <w:rPr>
                <w:rFonts w:ascii="Arial" w:hAnsi="Arial" w:cs="Arial"/>
                <w:sz w:val="24"/>
                <w:szCs w:val="24"/>
              </w:rPr>
              <w:t>park&amp;ride</w:t>
            </w:r>
            <w:proofErr w:type="spellEnd"/>
            <w:r w:rsidRPr="00F8413F">
              <w:rPr>
                <w:rFonts w:ascii="Arial" w:hAnsi="Arial" w:cs="Arial"/>
                <w:sz w:val="24"/>
                <w:szCs w:val="24"/>
              </w:rPr>
              <w:t>"</w:t>
            </w:r>
            <w:commentRangeStart w:id="4"/>
            <w:ins w:id="5" w:author="Dagmara Wend" w:date="2024-03-08T11:35:00Z">
              <w:r w:rsidR="00150C67">
                <w:rPr>
                  <w:rStyle w:val="Odwoanieprzypisudolnego"/>
                  <w:rFonts w:ascii="Arial" w:hAnsi="Arial" w:cs="Arial"/>
                  <w:sz w:val="24"/>
                  <w:szCs w:val="24"/>
                </w:rPr>
                <w:footnoteReference w:id="8"/>
              </w:r>
            </w:ins>
            <w:r w:rsidRPr="00F8413F">
              <w:rPr>
                <w:rFonts w:ascii="Arial" w:hAnsi="Arial" w:cs="Arial"/>
                <w:sz w:val="24"/>
                <w:szCs w:val="24"/>
              </w:rPr>
              <w:t>)</w:t>
            </w:r>
            <w:commentRangeEnd w:id="4"/>
            <w:r w:rsidR="00150C67">
              <w:rPr>
                <w:rStyle w:val="Odwoaniedokomentarza"/>
                <w:lang w:eastAsia="x-none"/>
              </w:rPr>
              <w:commentReference w:id="4"/>
            </w:r>
            <w:r w:rsidRPr="00F8413F">
              <w:rPr>
                <w:rFonts w:ascii="Arial" w:hAnsi="Arial" w:cs="Arial"/>
                <w:sz w:val="24"/>
                <w:szCs w:val="24"/>
              </w:rPr>
              <w:t xml:space="preserve"> oraz </w:t>
            </w:r>
            <w:proofErr w:type="spellStart"/>
            <w:r w:rsidRPr="00F8413F">
              <w:rPr>
                <w:rFonts w:ascii="Arial" w:hAnsi="Arial" w:cs="Arial"/>
                <w:sz w:val="24"/>
                <w:szCs w:val="24"/>
              </w:rPr>
              <w:t>priorytetyzacją</w:t>
            </w:r>
            <w:proofErr w:type="spellEnd"/>
            <w:r w:rsidRPr="00F8413F">
              <w:rPr>
                <w:rFonts w:ascii="Arial" w:hAnsi="Arial" w:cs="Arial"/>
                <w:sz w:val="24"/>
                <w:szCs w:val="24"/>
              </w:rPr>
              <w:t xml:space="preserve"> ruchu pieszego i rowerowego</w:t>
            </w:r>
            <w:r w:rsidR="00387756">
              <w:rPr>
                <w:rFonts w:ascii="Arial" w:hAnsi="Arial" w:cs="Arial"/>
                <w:sz w:val="24"/>
                <w:szCs w:val="24"/>
                <w:lang w:val="pl-PL"/>
              </w:rPr>
              <w:t xml:space="preserve"> (z wyłączeniem budowy i przebudowy dróg rowerowych)</w:t>
            </w:r>
            <w:r w:rsidRPr="00F8413F">
              <w:rPr>
                <w:rFonts w:ascii="Arial" w:hAnsi="Arial" w:cs="Arial"/>
                <w:sz w:val="24"/>
                <w:szCs w:val="24"/>
              </w:rPr>
              <w:t xml:space="preserve">, </w:t>
            </w:r>
          </w:p>
          <w:p w14:paraId="6C65CA33" w14:textId="77777777" w:rsidR="00F8413F" w:rsidRDefault="00F8413F" w:rsidP="00F8413F">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Inteligentn</w:t>
            </w:r>
            <w:r>
              <w:rPr>
                <w:rFonts w:ascii="Arial" w:hAnsi="Arial" w:cs="Arial"/>
                <w:sz w:val="24"/>
                <w:szCs w:val="24"/>
                <w:lang w:val="pl-PL"/>
              </w:rPr>
              <w:t>ych</w:t>
            </w:r>
            <w:r w:rsidRPr="00F8413F">
              <w:rPr>
                <w:rFonts w:ascii="Arial" w:hAnsi="Arial" w:cs="Arial"/>
                <w:sz w:val="24"/>
                <w:szCs w:val="24"/>
              </w:rPr>
              <w:t xml:space="preserve"> System</w:t>
            </w:r>
            <w:r>
              <w:rPr>
                <w:rFonts w:ascii="Arial" w:hAnsi="Arial" w:cs="Arial"/>
                <w:sz w:val="24"/>
                <w:szCs w:val="24"/>
                <w:lang w:val="pl-PL"/>
              </w:rPr>
              <w:t>ów</w:t>
            </w:r>
            <w:r w:rsidRPr="00F8413F">
              <w:rPr>
                <w:rFonts w:ascii="Arial" w:hAnsi="Arial" w:cs="Arial"/>
                <w:sz w:val="24"/>
                <w:szCs w:val="24"/>
              </w:rPr>
              <w:t xml:space="preserve"> Transportow</w:t>
            </w:r>
            <w:r>
              <w:rPr>
                <w:rFonts w:ascii="Arial" w:hAnsi="Arial" w:cs="Arial"/>
                <w:sz w:val="24"/>
                <w:szCs w:val="24"/>
                <w:lang w:val="pl-PL"/>
              </w:rPr>
              <w:t>ych</w:t>
            </w:r>
            <w:r w:rsidRPr="00F8413F">
              <w:rPr>
                <w:rFonts w:ascii="Arial" w:hAnsi="Arial" w:cs="Arial"/>
                <w:sz w:val="24"/>
                <w:szCs w:val="24"/>
              </w:rPr>
              <w:t xml:space="preserve"> (ITS) wspierając</w:t>
            </w:r>
            <w:r>
              <w:rPr>
                <w:rFonts w:ascii="Arial" w:hAnsi="Arial" w:cs="Arial"/>
                <w:sz w:val="24"/>
                <w:szCs w:val="24"/>
                <w:lang w:val="pl-PL"/>
              </w:rPr>
              <w:t>ych</w:t>
            </w:r>
            <w:r w:rsidRPr="00F8413F">
              <w:rPr>
                <w:rFonts w:ascii="Arial" w:hAnsi="Arial" w:cs="Arial"/>
                <w:sz w:val="24"/>
                <w:szCs w:val="24"/>
              </w:rPr>
              <w:t xml:space="preserve"> dekarbonizacje transportu i zrównoważon</w:t>
            </w:r>
            <w:r>
              <w:rPr>
                <w:rFonts w:ascii="Arial" w:hAnsi="Arial" w:cs="Arial"/>
                <w:sz w:val="24"/>
                <w:szCs w:val="24"/>
                <w:lang w:val="pl-PL"/>
              </w:rPr>
              <w:t>ą</w:t>
            </w:r>
            <w:r w:rsidRPr="00F8413F">
              <w:rPr>
                <w:rFonts w:ascii="Arial" w:hAnsi="Arial" w:cs="Arial"/>
                <w:sz w:val="24"/>
                <w:szCs w:val="24"/>
              </w:rPr>
              <w:t xml:space="preserve"> mobilność, </w:t>
            </w:r>
          </w:p>
          <w:p w14:paraId="0F40E102" w14:textId="3FF5C1C5" w:rsidR="00F8413F" w:rsidRDefault="00F8413F" w:rsidP="00F8413F">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pozostał</w:t>
            </w:r>
            <w:r>
              <w:rPr>
                <w:rFonts w:ascii="Arial" w:hAnsi="Arial" w:cs="Arial"/>
                <w:sz w:val="24"/>
                <w:szCs w:val="24"/>
                <w:lang w:val="pl-PL"/>
              </w:rPr>
              <w:t>ych</w:t>
            </w:r>
            <w:r w:rsidRPr="00F8413F">
              <w:rPr>
                <w:rFonts w:ascii="Arial" w:hAnsi="Arial" w:cs="Arial"/>
                <w:sz w:val="24"/>
                <w:szCs w:val="24"/>
              </w:rPr>
              <w:t xml:space="preserve"> działa</w:t>
            </w:r>
            <w:r>
              <w:rPr>
                <w:rFonts w:ascii="Arial" w:hAnsi="Arial" w:cs="Arial"/>
                <w:sz w:val="24"/>
                <w:szCs w:val="24"/>
                <w:lang w:val="pl-PL"/>
              </w:rPr>
              <w:t>ń</w:t>
            </w:r>
            <w:r w:rsidRPr="00F8413F">
              <w:rPr>
                <w:rFonts w:ascii="Arial" w:hAnsi="Arial" w:cs="Arial"/>
                <w:sz w:val="24"/>
                <w:szCs w:val="24"/>
              </w:rPr>
              <w:t xml:space="preserve"> prowadząc</w:t>
            </w:r>
            <w:r>
              <w:rPr>
                <w:rFonts w:ascii="Arial" w:hAnsi="Arial" w:cs="Arial"/>
                <w:sz w:val="24"/>
                <w:szCs w:val="24"/>
                <w:lang w:val="pl-PL"/>
              </w:rPr>
              <w:t>ych</w:t>
            </w:r>
            <w:r w:rsidRPr="00F8413F">
              <w:rPr>
                <w:rFonts w:ascii="Arial" w:hAnsi="Arial" w:cs="Arial"/>
                <w:sz w:val="24"/>
                <w:szCs w:val="24"/>
              </w:rPr>
              <w:t xml:space="preserve"> do zmniejszenia zatłoczenia miast (np. ograniczenia w ruchu samochodowym w centrach miast), </w:t>
            </w:r>
          </w:p>
          <w:p w14:paraId="0F2A35BF" w14:textId="704E187E" w:rsidR="00C65CCE" w:rsidRPr="00B76B45" w:rsidRDefault="00F8413F" w:rsidP="00F8413F">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informacyjno-promocyjne (wyłącznie jako część powyższych</w:t>
            </w:r>
            <w:ins w:id="11" w:author="Dagmara Wend" w:date="2024-03-07T13:07:00Z">
              <w:r w:rsidR="00E50D7F">
                <w:rPr>
                  <w:rFonts w:ascii="Arial" w:hAnsi="Arial" w:cs="Arial"/>
                  <w:sz w:val="24"/>
                  <w:szCs w:val="24"/>
                  <w:lang w:val="pl-PL"/>
                </w:rPr>
                <w:t xml:space="preserve"> typów</w:t>
              </w:r>
            </w:ins>
            <w:r w:rsidRPr="00F8413F">
              <w:rPr>
                <w:rFonts w:ascii="Arial" w:hAnsi="Arial" w:cs="Arial"/>
                <w:sz w:val="24"/>
                <w:szCs w:val="24"/>
              </w:rPr>
              <w:t xml:space="preserve"> projektów).</w:t>
            </w:r>
          </w:p>
          <w:p w14:paraId="005C96A9" w14:textId="77777777" w:rsidR="00B83CE3" w:rsidRPr="008D4EBB" w:rsidRDefault="00B83CE3" w:rsidP="00FF2216">
            <w:pPr>
              <w:spacing w:before="60" w:after="60" w:line="240" w:lineRule="auto"/>
              <w:rPr>
                <w:rFonts w:ascii="Arial" w:hAnsi="Arial" w:cs="Arial"/>
                <w:sz w:val="24"/>
                <w:szCs w:val="24"/>
              </w:rPr>
            </w:pPr>
          </w:p>
          <w:p w14:paraId="2B85C2D9" w14:textId="17DBC578" w:rsidR="003C40D0" w:rsidRPr="008D4EBB" w:rsidRDefault="003C40D0" w:rsidP="00F8413F">
            <w:pPr>
              <w:spacing w:after="60" w:line="240" w:lineRule="auto"/>
              <w:rPr>
                <w:rFonts w:ascii="Arial" w:hAnsi="Arial" w:cs="Arial"/>
                <w:color w:val="FF0000"/>
                <w:sz w:val="24"/>
                <w:szCs w:val="24"/>
              </w:rPr>
            </w:pPr>
            <w:r w:rsidRPr="008D4EBB">
              <w:rPr>
                <w:rFonts w:ascii="Arial" w:hAnsi="Arial" w:cs="Arial"/>
                <w:sz w:val="24"/>
                <w:szCs w:val="24"/>
              </w:rPr>
              <w:t>Kryterium jest weryfikowane w oparciu o wniosek o dofinansowanie projektu.</w:t>
            </w:r>
          </w:p>
        </w:tc>
        <w:tc>
          <w:tcPr>
            <w:tcW w:w="3251" w:type="dxa"/>
          </w:tcPr>
          <w:p w14:paraId="4590D3BA" w14:textId="77777777" w:rsidR="003C40D0" w:rsidRDefault="003C40D0" w:rsidP="002844F4">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 xml:space="preserve">(NIE oznacza odrzucenie wniosku) </w:t>
            </w:r>
          </w:p>
          <w:p w14:paraId="4974F634" w14:textId="77777777" w:rsidR="00E058BF" w:rsidRPr="008D4EBB" w:rsidRDefault="00E058BF" w:rsidP="002844F4">
            <w:pPr>
              <w:spacing w:after="0" w:line="240" w:lineRule="auto"/>
              <w:rPr>
                <w:rFonts w:ascii="Arial" w:hAnsi="Arial" w:cs="Arial"/>
                <w:sz w:val="24"/>
                <w:szCs w:val="24"/>
              </w:rPr>
            </w:pPr>
          </w:p>
          <w:p w14:paraId="601758B1" w14:textId="77777777" w:rsidR="003C40D0" w:rsidRPr="008D4EBB" w:rsidRDefault="003C40D0" w:rsidP="002844F4">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AB25B22" w14:textId="77777777" w:rsidR="003C40D0" w:rsidRPr="008D4EBB" w:rsidRDefault="003C40D0" w:rsidP="002844F4">
            <w:pPr>
              <w:spacing w:after="0" w:line="240" w:lineRule="auto"/>
              <w:rPr>
                <w:rFonts w:ascii="Arial" w:hAnsi="Arial" w:cs="Arial"/>
                <w:sz w:val="24"/>
                <w:szCs w:val="24"/>
              </w:rPr>
            </w:pPr>
          </w:p>
          <w:p w14:paraId="275F2994" w14:textId="77777777" w:rsidR="003C40D0" w:rsidRPr="008D4EBB" w:rsidRDefault="003C40D0" w:rsidP="002844F4">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8CAE0EB" w14:textId="77777777" w:rsidR="003C40D0" w:rsidRPr="008D4EBB" w:rsidRDefault="003C40D0" w:rsidP="002844F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6A235C27" w14:textId="040E17A1" w:rsidR="003C40D0" w:rsidRPr="008D4EBB" w:rsidRDefault="003C40D0" w:rsidP="002844F4">
            <w:pPr>
              <w:spacing w:after="0" w:line="240" w:lineRule="auto"/>
              <w:rPr>
                <w:rFonts w:ascii="Arial" w:hAnsi="Arial" w:cs="Arial"/>
                <w:sz w:val="24"/>
                <w:szCs w:val="24"/>
              </w:rPr>
            </w:pPr>
          </w:p>
        </w:tc>
      </w:tr>
      <w:tr w:rsidR="00472648" w:rsidRPr="008D4EBB" w14:paraId="5774F55E" w14:textId="77777777" w:rsidTr="008D4EBB">
        <w:trPr>
          <w:trHeight w:val="283"/>
        </w:trPr>
        <w:tc>
          <w:tcPr>
            <w:tcW w:w="1109" w:type="dxa"/>
            <w:vAlign w:val="center"/>
          </w:tcPr>
          <w:p w14:paraId="503D12FF" w14:textId="09AADD1A" w:rsidR="008B1221" w:rsidRPr="008D4EBB" w:rsidRDefault="008B1221" w:rsidP="008B1221">
            <w:pPr>
              <w:spacing w:after="0" w:line="240" w:lineRule="auto"/>
              <w:jc w:val="center"/>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4</w:t>
            </w:r>
          </w:p>
        </w:tc>
        <w:tc>
          <w:tcPr>
            <w:tcW w:w="2898" w:type="dxa"/>
            <w:vAlign w:val="center"/>
          </w:tcPr>
          <w:p w14:paraId="520E98AD" w14:textId="77777777" w:rsidR="008B1221" w:rsidRPr="008D4EBB" w:rsidRDefault="008B1221" w:rsidP="008B1221">
            <w:pPr>
              <w:spacing w:after="0" w:line="240" w:lineRule="auto"/>
              <w:jc w:val="center"/>
              <w:rPr>
                <w:rFonts w:ascii="Arial" w:hAnsi="Arial" w:cs="Arial"/>
                <w:sz w:val="24"/>
                <w:szCs w:val="24"/>
              </w:rPr>
            </w:pPr>
            <w:r w:rsidRPr="008D4EBB">
              <w:rPr>
                <w:rFonts w:ascii="Arial" w:hAnsi="Arial" w:cs="Arial"/>
                <w:sz w:val="24"/>
                <w:szCs w:val="24"/>
              </w:rPr>
              <w:t>Prawidłowość określenia wkładu własnego</w:t>
            </w:r>
          </w:p>
        </w:tc>
        <w:tc>
          <w:tcPr>
            <w:tcW w:w="7167" w:type="dxa"/>
          </w:tcPr>
          <w:p w14:paraId="15040F19" w14:textId="28CC348F" w:rsidR="009176AF" w:rsidRPr="008D4EBB" w:rsidRDefault="009176AF" w:rsidP="009176AF">
            <w:pPr>
              <w:spacing w:after="0" w:line="240" w:lineRule="auto"/>
              <w:rPr>
                <w:rFonts w:ascii="Arial" w:hAnsi="Arial" w:cs="Arial"/>
                <w:sz w:val="24"/>
                <w:szCs w:val="24"/>
                <w:lang w:eastAsia="pl-PL"/>
              </w:rPr>
            </w:pPr>
            <w:r w:rsidRPr="008D4EBB">
              <w:rPr>
                <w:rFonts w:ascii="Arial" w:hAnsi="Arial" w:cs="Arial"/>
                <w:sz w:val="24"/>
                <w:szCs w:val="24"/>
              </w:rPr>
              <w:t>W kryterium sprawdzamy</w:t>
            </w:r>
            <w:r w:rsidR="00BF554D">
              <w:rPr>
                <w:rFonts w:ascii="Arial" w:hAnsi="Arial" w:cs="Arial"/>
                <w:sz w:val="24"/>
                <w:szCs w:val="24"/>
              </w:rPr>
              <w:t>,</w:t>
            </w:r>
            <w:r w:rsidRPr="008D4EBB">
              <w:rPr>
                <w:rFonts w:ascii="Arial" w:hAnsi="Arial" w:cs="Arial"/>
                <w:sz w:val="24"/>
                <w:szCs w:val="24"/>
              </w:rPr>
              <w:t xml:space="preserve"> czy </w:t>
            </w:r>
            <w:r w:rsidR="00B76B45" w:rsidRPr="002B1E8A">
              <w:rPr>
                <w:rFonts w:ascii="Arial" w:hAnsi="Arial" w:cs="Arial"/>
                <w:sz w:val="24"/>
                <w:szCs w:val="24"/>
              </w:rPr>
              <w:t>wkład własny wnioskodawcy jest zgodny z zapisami Szczegółowego Opisu Priorytetów dla danego działania, w wersji aktualnej na dzień rozpoczęcia naboru</w:t>
            </w:r>
            <w:r w:rsidR="00B76B45">
              <w:rPr>
                <w:rStyle w:val="Odwoanieprzypisudolnego"/>
                <w:rFonts w:ascii="Arial" w:hAnsi="Arial" w:cs="Arial"/>
                <w:sz w:val="24"/>
                <w:szCs w:val="24"/>
              </w:rPr>
              <w:footnoteReference w:id="9"/>
            </w:r>
            <w:r w:rsidR="0030471B">
              <w:rPr>
                <w:rFonts w:ascii="Arial" w:hAnsi="Arial" w:cs="Arial"/>
                <w:sz w:val="24"/>
                <w:szCs w:val="24"/>
              </w:rPr>
              <w:t>.</w:t>
            </w:r>
          </w:p>
          <w:p w14:paraId="57C3FB49" w14:textId="77777777" w:rsidR="008B1221" w:rsidRPr="008D4EBB" w:rsidRDefault="008B1221" w:rsidP="008B1221">
            <w:pPr>
              <w:spacing w:before="60" w:after="60" w:line="240" w:lineRule="auto"/>
              <w:rPr>
                <w:rFonts w:ascii="Arial" w:hAnsi="Arial" w:cs="Arial"/>
                <w:sz w:val="24"/>
                <w:szCs w:val="24"/>
              </w:rPr>
            </w:pPr>
          </w:p>
          <w:p w14:paraId="148C0B1F" w14:textId="77777777" w:rsidR="008B1221" w:rsidRPr="008D4EBB" w:rsidRDefault="008B1221" w:rsidP="008B1221">
            <w:pPr>
              <w:spacing w:before="60" w:after="60" w:line="240" w:lineRule="auto"/>
              <w:rPr>
                <w:rFonts w:ascii="Arial" w:hAnsi="Arial" w:cs="Arial"/>
                <w:sz w:val="24"/>
                <w:szCs w:val="24"/>
              </w:rPr>
            </w:pPr>
            <w:r w:rsidRPr="008D4EBB">
              <w:rPr>
                <w:rFonts w:ascii="Arial" w:hAnsi="Arial" w:cs="Arial"/>
                <w:sz w:val="24"/>
                <w:szCs w:val="24"/>
              </w:rPr>
              <w:lastRenderedPageBreak/>
              <w:t>Kryterium jest weryfikowane w oparciu o wniosek o dofinansowanie projektu.</w:t>
            </w:r>
          </w:p>
        </w:tc>
        <w:tc>
          <w:tcPr>
            <w:tcW w:w="3251" w:type="dxa"/>
          </w:tcPr>
          <w:p w14:paraId="5B935171" w14:textId="77777777" w:rsidR="008B1221" w:rsidRPr="008D4EBB" w:rsidRDefault="008B1221" w:rsidP="008B1221">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3DA84A32" w14:textId="77777777" w:rsidR="008F2BEE" w:rsidRPr="008D4EBB" w:rsidRDefault="008F2BEE" w:rsidP="008B1221">
            <w:pPr>
              <w:spacing w:after="0" w:line="240" w:lineRule="auto"/>
              <w:rPr>
                <w:rFonts w:ascii="Arial" w:hAnsi="Arial" w:cs="Arial"/>
                <w:sz w:val="24"/>
                <w:szCs w:val="24"/>
              </w:rPr>
            </w:pPr>
          </w:p>
          <w:p w14:paraId="7C333A73" w14:textId="77777777" w:rsidR="008B1221" w:rsidRPr="008D4EBB" w:rsidRDefault="008B1221" w:rsidP="008B1221">
            <w:pPr>
              <w:spacing w:after="0" w:line="240" w:lineRule="auto"/>
              <w:rPr>
                <w:rFonts w:ascii="Arial" w:hAnsi="Arial" w:cs="Arial"/>
                <w:sz w:val="24"/>
                <w:szCs w:val="24"/>
              </w:rPr>
            </w:pPr>
            <w:r w:rsidRPr="008D4EBB">
              <w:rPr>
                <w:rFonts w:ascii="Arial" w:hAnsi="Arial" w:cs="Arial"/>
                <w:sz w:val="24"/>
                <w:szCs w:val="24"/>
              </w:rPr>
              <w:lastRenderedPageBreak/>
              <w:t>Kryterium obligatoryjne – spełnienie kryterium jest niezbędne do przyznania dofinansowania.</w:t>
            </w:r>
          </w:p>
          <w:p w14:paraId="54564942" w14:textId="77777777" w:rsidR="008B1221" w:rsidRPr="008D4EBB" w:rsidRDefault="008B1221" w:rsidP="008B1221">
            <w:pPr>
              <w:spacing w:after="0" w:line="240" w:lineRule="auto"/>
              <w:rPr>
                <w:rFonts w:ascii="Arial" w:hAnsi="Arial" w:cs="Arial"/>
                <w:sz w:val="24"/>
                <w:szCs w:val="24"/>
              </w:rPr>
            </w:pPr>
          </w:p>
          <w:p w14:paraId="0D455002" w14:textId="77777777" w:rsidR="008B1221" w:rsidRPr="008D4EBB" w:rsidRDefault="008B1221" w:rsidP="008B1221">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371B06D6" w14:textId="77777777" w:rsidR="008B1221" w:rsidRPr="008D4EBB" w:rsidRDefault="008B1221" w:rsidP="008B1221">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22E21CBB" w14:textId="4E3B5251" w:rsidR="008B1221" w:rsidRPr="008D4EBB" w:rsidRDefault="008B1221" w:rsidP="008B1221">
            <w:pPr>
              <w:spacing w:after="0" w:line="240" w:lineRule="auto"/>
              <w:rPr>
                <w:rFonts w:ascii="Arial" w:hAnsi="Arial" w:cs="Arial"/>
                <w:sz w:val="24"/>
                <w:szCs w:val="24"/>
              </w:rPr>
            </w:pPr>
          </w:p>
        </w:tc>
      </w:tr>
      <w:tr w:rsidR="00112158" w:rsidRPr="008D4EBB" w14:paraId="550014B8" w14:textId="77777777" w:rsidTr="008D4EBB">
        <w:trPr>
          <w:trHeight w:val="425"/>
        </w:trPr>
        <w:tc>
          <w:tcPr>
            <w:tcW w:w="1109" w:type="dxa"/>
            <w:vAlign w:val="center"/>
          </w:tcPr>
          <w:p w14:paraId="3CF60345" w14:textId="20698430" w:rsidR="00112158" w:rsidRPr="008D4EBB" w:rsidRDefault="00112158" w:rsidP="00112158">
            <w:pPr>
              <w:spacing w:after="0" w:line="240" w:lineRule="auto"/>
              <w:jc w:val="center"/>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5</w:t>
            </w:r>
          </w:p>
        </w:tc>
        <w:tc>
          <w:tcPr>
            <w:tcW w:w="2898" w:type="dxa"/>
            <w:vAlign w:val="center"/>
          </w:tcPr>
          <w:p w14:paraId="44E84C07" w14:textId="77777777" w:rsidR="00112158" w:rsidRPr="008D4EBB" w:rsidRDefault="00112158" w:rsidP="00112158">
            <w:pPr>
              <w:spacing w:after="0" w:line="240" w:lineRule="auto"/>
              <w:jc w:val="center"/>
              <w:rPr>
                <w:rFonts w:ascii="Arial" w:hAnsi="Arial" w:cs="Arial"/>
                <w:i/>
                <w:iCs/>
                <w:sz w:val="24"/>
                <w:szCs w:val="24"/>
              </w:rPr>
            </w:pPr>
            <w:r w:rsidRPr="008D4EBB">
              <w:rPr>
                <w:rFonts w:ascii="Arial" w:hAnsi="Arial" w:cs="Arial"/>
                <w:sz w:val="24"/>
                <w:szCs w:val="24"/>
              </w:rPr>
              <w:t xml:space="preserve">Zgodność z prawem pomocy publicznej/pomocy de </w:t>
            </w:r>
            <w:proofErr w:type="spellStart"/>
            <w:r w:rsidRPr="008D4EBB">
              <w:rPr>
                <w:rFonts w:ascii="Arial" w:hAnsi="Arial" w:cs="Arial"/>
                <w:sz w:val="24"/>
                <w:szCs w:val="24"/>
              </w:rPr>
              <w:t>minimis</w:t>
            </w:r>
            <w:proofErr w:type="spellEnd"/>
          </w:p>
        </w:tc>
        <w:tc>
          <w:tcPr>
            <w:tcW w:w="7167" w:type="dxa"/>
          </w:tcPr>
          <w:p w14:paraId="0D80F4AC" w14:textId="77777777" w:rsidR="003179B4" w:rsidRDefault="00D776C3" w:rsidP="003179B4">
            <w:pPr>
              <w:autoSpaceDE w:val="0"/>
              <w:autoSpaceDN w:val="0"/>
              <w:adjustRightInd w:val="0"/>
              <w:spacing w:before="60" w:after="80" w:line="240" w:lineRule="auto"/>
              <w:rPr>
                <w:rFonts w:ascii="Arial" w:hAnsi="Arial" w:cs="Arial"/>
                <w:sz w:val="24"/>
                <w:szCs w:val="24"/>
              </w:rPr>
            </w:pPr>
            <w:r w:rsidRPr="00D776C3">
              <w:rPr>
                <w:rFonts w:ascii="Arial" w:hAnsi="Arial" w:cs="Arial"/>
                <w:sz w:val="24"/>
                <w:szCs w:val="24"/>
              </w:rPr>
              <w:t xml:space="preserve">W tym kryterium sprawdzamy, czy </w:t>
            </w:r>
          </w:p>
          <w:p w14:paraId="7C58AF51" w14:textId="6FFE654B" w:rsidR="003179B4" w:rsidRPr="003179B4" w:rsidRDefault="003179B4" w:rsidP="003179B4">
            <w:pPr>
              <w:pStyle w:val="Akapitzlist"/>
              <w:numPr>
                <w:ilvl w:val="0"/>
                <w:numId w:val="24"/>
              </w:numPr>
              <w:autoSpaceDE w:val="0"/>
              <w:autoSpaceDN w:val="0"/>
              <w:adjustRightInd w:val="0"/>
              <w:spacing w:before="60" w:after="80" w:line="240" w:lineRule="auto"/>
              <w:rPr>
                <w:rFonts w:ascii="Arial" w:hAnsi="Arial" w:cs="Arial"/>
                <w:sz w:val="24"/>
                <w:szCs w:val="24"/>
              </w:rPr>
            </w:pPr>
            <w:r w:rsidRPr="003179B4">
              <w:rPr>
                <w:rFonts w:ascii="Arial" w:hAnsi="Arial" w:cs="Arial"/>
                <w:sz w:val="24"/>
                <w:szCs w:val="24"/>
              </w:rPr>
              <w:t>w projekcie nie występuje pomoc publiczna lub</w:t>
            </w:r>
          </w:p>
          <w:p w14:paraId="714AB667" w14:textId="120176E3" w:rsidR="003179B4" w:rsidRPr="00D0442A" w:rsidRDefault="003179B4" w:rsidP="003179B4">
            <w:pPr>
              <w:numPr>
                <w:ilvl w:val="0"/>
                <w:numId w:val="23"/>
              </w:numPr>
              <w:spacing w:after="80" w:line="240" w:lineRule="auto"/>
              <w:ind w:left="714" w:hanging="357"/>
              <w:rPr>
                <w:rFonts w:ascii="Arial" w:hAnsi="Arial" w:cs="Arial"/>
                <w:sz w:val="24"/>
                <w:szCs w:val="24"/>
              </w:rPr>
            </w:pPr>
            <w:r w:rsidRPr="00D0442A">
              <w:rPr>
                <w:rFonts w:ascii="Arial" w:hAnsi="Arial" w:cs="Arial"/>
                <w:sz w:val="24"/>
                <w:szCs w:val="24"/>
              </w:rPr>
              <w:t xml:space="preserve">pomoc jest zgodna z rozporządzeniem nr 651/2014 z dnia 17 czerwca 2014 r. uznającego niektóre rodzaje pomocy za zgodne z rynkiem wewnętrznym w zastosowaniu art.107 i 108 Traktatu) (Dz. Urz. UE L 187 z 26.06.2014 z </w:t>
            </w:r>
            <w:proofErr w:type="spellStart"/>
            <w:r w:rsidRPr="00D0442A">
              <w:rPr>
                <w:rFonts w:ascii="Arial" w:hAnsi="Arial" w:cs="Arial"/>
                <w:sz w:val="24"/>
                <w:szCs w:val="24"/>
              </w:rPr>
              <w:t>późn</w:t>
            </w:r>
            <w:proofErr w:type="spellEnd"/>
            <w:r w:rsidRPr="00D0442A">
              <w:rPr>
                <w:rFonts w:ascii="Arial" w:hAnsi="Arial" w:cs="Arial"/>
                <w:sz w:val="24"/>
                <w:szCs w:val="24"/>
              </w:rPr>
              <w:t>. zm.) lub</w:t>
            </w:r>
          </w:p>
          <w:p w14:paraId="5A44708C" w14:textId="77777777" w:rsidR="003179B4" w:rsidRPr="00D0442A" w:rsidRDefault="003179B4" w:rsidP="003179B4">
            <w:pPr>
              <w:numPr>
                <w:ilvl w:val="0"/>
                <w:numId w:val="23"/>
              </w:numPr>
              <w:autoSpaceDE w:val="0"/>
              <w:autoSpaceDN w:val="0"/>
              <w:adjustRightInd w:val="0"/>
              <w:spacing w:before="60" w:after="0" w:line="240" w:lineRule="auto"/>
              <w:rPr>
                <w:rFonts w:ascii="Arial" w:hAnsi="Arial" w:cs="Arial"/>
                <w:sz w:val="24"/>
                <w:szCs w:val="24"/>
              </w:rPr>
            </w:pPr>
            <w:r w:rsidRPr="00D0442A">
              <w:rPr>
                <w:rFonts w:ascii="Arial" w:hAnsi="Arial" w:cs="Arial"/>
                <w:sz w:val="24"/>
                <w:szCs w:val="24"/>
              </w:rPr>
              <w:t>pomoc udzielana jest zgodnie z Rozporządzeniem (WE) NR 1370/2007 Parlamentu Europejskiego i Rady z dnia 23 października 2007 r. dotyczącego usług publicznych w zakresie kolejowego i drogowego transportu pasażerskiego oraz uchylającego rozporządzenia Rady (EWG) nr 1191/69 i (EWG) nr 1107/70 lub</w:t>
            </w:r>
          </w:p>
          <w:p w14:paraId="74218401" w14:textId="2AD7917D" w:rsidR="003179B4" w:rsidRDefault="003179B4" w:rsidP="003179B4">
            <w:pPr>
              <w:numPr>
                <w:ilvl w:val="0"/>
                <w:numId w:val="23"/>
              </w:numPr>
              <w:autoSpaceDE w:val="0"/>
              <w:autoSpaceDN w:val="0"/>
              <w:adjustRightInd w:val="0"/>
              <w:spacing w:before="60" w:after="0" w:line="240" w:lineRule="auto"/>
              <w:rPr>
                <w:rFonts w:ascii="Arial" w:hAnsi="Arial" w:cs="Arial"/>
                <w:sz w:val="24"/>
                <w:szCs w:val="24"/>
              </w:rPr>
            </w:pPr>
            <w:r w:rsidRPr="00D0442A">
              <w:rPr>
                <w:rFonts w:ascii="Arial" w:hAnsi="Arial" w:cs="Arial"/>
                <w:sz w:val="24"/>
                <w:szCs w:val="24"/>
              </w:rPr>
              <w:t xml:space="preserve">pomoc jest zgodna z rozporządzeniem nr 2023/2831 lub rozporządzeniem ministra właściwego do spraw rozwoju regionalnego, określającym szczegółowe przeznaczenie, warunki i tryb udzielania pomocy de </w:t>
            </w:r>
            <w:proofErr w:type="spellStart"/>
            <w:r w:rsidRPr="00D0442A">
              <w:rPr>
                <w:rFonts w:ascii="Arial" w:hAnsi="Arial" w:cs="Arial"/>
                <w:sz w:val="24"/>
                <w:szCs w:val="24"/>
              </w:rPr>
              <w:t>minim</w:t>
            </w:r>
            <w:r>
              <w:rPr>
                <w:rFonts w:ascii="Arial" w:hAnsi="Arial" w:cs="Arial"/>
                <w:sz w:val="24"/>
                <w:szCs w:val="24"/>
              </w:rPr>
              <w:t>i</w:t>
            </w:r>
            <w:r w:rsidRPr="00D0442A">
              <w:rPr>
                <w:rFonts w:ascii="Arial" w:hAnsi="Arial" w:cs="Arial"/>
                <w:sz w:val="24"/>
                <w:szCs w:val="24"/>
              </w:rPr>
              <w:t>s</w:t>
            </w:r>
            <w:proofErr w:type="spellEnd"/>
            <w:r w:rsidR="00CF168E">
              <w:rPr>
                <w:rFonts w:ascii="Arial" w:hAnsi="Arial" w:cs="Arial"/>
                <w:sz w:val="24"/>
                <w:szCs w:val="24"/>
              </w:rPr>
              <w:t xml:space="preserve"> lub</w:t>
            </w:r>
          </w:p>
          <w:p w14:paraId="6D2D9DC8" w14:textId="565EA554" w:rsidR="00B47B2C" w:rsidRDefault="00B47B2C" w:rsidP="003179B4">
            <w:pPr>
              <w:numPr>
                <w:ilvl w:val="0"/>
                <w:numId w:val="23"/>
              </w:numPr>
              <w:autoSpaceDE w:val="0"/>
              <w:autoSpaceDN w:val="0"/>
              <w:adjustRightInd w:val="0"/>
              <w:spacing w:before="60" w:after="0" w:line="240" w:lineRule="auto"/>
              <w:rPr>
                <w:rFonts w:ascii="Arial" w:hAnsi="Arial" w:cs="Arial"/>
                <w:sz w:val="24"/>
                <w:szCs w:val="24"/>
              </w:rPr>
            </w:pPr>
            <w:r>
              <w:rPr>
                <w:rFonts w:ascii="Arial" w:hAnsi="Arial" w:cs="Arial"/>
                <w:sz w:val="24"/>
                <w:szCs w:val="24"/>
              </w:rPr>
              <w:lastRenderedPageBreak/>
              <w:t xml:space="preserve">pomoc jest zgodna z </w:t>
            </w:r>
            <w:r w:rsidRPr="00B47B2C">
              <w:rPr>
                <w:rFonts w:ascii="Arial" w:hAnsi="Arial" w:cs="Arial"/>
                <w:sz w:val="24"/>
                <w:szCs w:val="24"/>
              </w:rPr>
              <w:t xml:space="preserve">rozporządzeniem Komisji (UE) 2023/2832 z dnia 13 grudnia 2023 r. w sprawie stosowania art. 107 i 108 Traktatu o funkcjonowaniu Unii Europejskiej do pomocy de </w:t>
            </w:r>
            <w:proofErr w:type="spellStart"/>
            <w:r w:rsidRPr="00B47B2C">
              <w:rPr>
                <w:rFonts w:ascii="Arial" w:hAnsi="Arial" w:cs="Arial"/>
                <w:sz w:val="24"/>
                <w:szCs w:val="24"/>
              </w:rPr>
              <w:t>minimis</w:t>
            </w:r>
            <w:proofErr w:type="spellEnd"/>
            <w:r w:rsidRPr="00B47B2C">
              <w:rPr>
                <w:rFonts w:ascii="Arial" w:hAnsi="Arial" w:cs="Arial"/>
                <w:sz w:val="24"/>
                <w:szCs w:val="24"/>
              </w:rPr>
              <w:t xml:space="preserve"> przyznawanej przedsiębiorstwom wykonującym usługi świadczone w ogólnym interesie gospodarczym</w:t>
            </w:r>
            <w:r w:rsidR="00711A42">
              <w:rPr>
                <w:rFonts w:ascii="Arial" w:hAnsi="Arial" w:cs="Arial"/>
                <w:sz w:val="24"/>
                <w:szCs w:val="24"/>
              </w:rPr>
              <w:t xml:space="preserve"> </w:t>
            </w:r>
            <w:r w:rsidR="00711A42" w:rsidRPr="00711A42">
              <w:rPr>
                <w:rFonts w:ascii="Arial" w:hAnsi="Arial" w:cs="Arial"/>
                <w:sz w:val="24"/>
                <w:szCs w:val="24"/>
              </w:rPr>
              <w:t>(Dz. U. UE. L. z 2023 r. poz. 2832)</w:t>
            </w:r>
            <w:r w:rsidR="00B52945">
              <w:rPr>
                <w:rFonts w:ascii="Arial" w:hAnsi="Arial" w:cs="Arial"/>
                <w:sz w:val="24"/>
                <w:szCs w:val="24"/>
              </w:rPr>
              <w:t xml:space="preserve"> lub</w:t>
            </w:r>
          </w:p>
          <w:p w14:paraId="5D06BE3C" w14:textId="592C4E72" w:rsidR="00711A42" w:rsidRDefault="00CF168E" w:rsidP="00711A42">
            <w:pPr>
              <w:numPr>
                <w:ilvl w:val="0"/>
                <w:numId w:val="34"/>
              </w:numPr>
              <w:autoSpaceDE w:val="0"/>
              <w:autoSpaceDN w:val="0"/>
              <w:adjustRightInd w:val="0"/>
              <w:spacing w:before="60" w:after="0" w:line="240" w:lineRule="auto"/>
              <w:rPr>
                <w:rFonts w:ascii="Arial" w:hAnsi="Arial" w:cs="Arial"/>
                <w:sz w:val="24"/>
                <w:szCs w:val="24"/>
              </w:rPr>
            </w:pPr>
            <w:r>
              <w:rPr>
                <w:rFonts w:ascii="Arial" w:hAnsi="Arial" w:cs="Arial"/>
                <w:sz w:val="24"/>
                <w:szCs w:val="24"/>
              </w:rPr>
              <w:t xml:space="preserve">pomoc jest zgodna z rozporządzeniem Ministra Funduszy i Polityki regionalnej z dnia 18 stycznia 2024 r. w sprawie udzielania pomocy inwestycyjnej na infrastrukturę ładowania lub tankowania, zakup pojazdów ekologicznie czystych lub </w:t>
            </w:r>
            <w:proofErr w:type="spellStart"/>
            <w:r>
              <w:rPr>
                <w:rFonts w:ascii="Arial" w:hAnsi="Arial" w:cs="Arial"/>
                <w:sz w:val="24"/>
                <w:szCs w:val="24"/>
              </w:rPr>
              <w:t>bezemisyjnych</w:t>
            </w:r>
            <w:proofErr w:type="spellEnd"/>
            <w:r>
              <w:rPr>
                <w:rFonts w:ascii="Arial" w:hAnsi="Arial" w:cs="Arial"/>
                <w:sz w:val="24"/>
                <w:szCs w:val="24"/>
              </w:rPr>
              <w:t xml:space="preserve"> oraz na doposażenie pojazdów w ramach regionalnych programów na lata 2021–2027.</w:t>
            </w:r>
          </w:p>
          <w:p w14:paraId="76159631" w14:textId="66174A5B" w:rsidR="00711A42" w:rsidRPr="00711A42" w:rsidRDefault="00711A42" w:rsidP="000A578F">
            <w:pPr>
              <w:autoSpaceDE w:val="0"/>
              <w:autoSpaceDN w:val="0"/>
              <w:adjustRightInd w:val="0"/>
              <w:spacing w:before="60" w:after="120" w:line="240" w:lineRule="auto"/>
              <w:rPr>
                <w:rFonts w:ascii="Arial" w:hAnsi="Arial" w:cs="Arial"/>
                <w:sz w:val="24"/>
                <w:szCs w:val="24"/>
              </w:rPr>
            </w:pPr>
            <w:r w:rsidRPr="00711A42">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Pr>
                <w:rStyle w:val="Odwoanieprzypisudolnego"/>
                <w:rFonts w:ascii="Arial" w:hAnsi="Arial" w:cs="Arial"/>
                <w:sz w:val="24"/>
                <w:szCs w:val="24"/>
              </w:rPr>
              <w:footnoteReference w:id="10"/>
            </w:r>
            <w:r w:rsidRPr="00711A42">
              <w:rPr>
                <w:rFonts w:ascii="Arial" w:hAnsi="Arial" w:cs="Arial"/>
                <w:sz w:val="24"/>
                <w:szCs w:val="24"/>
              </w:rPr>
              <w:t>.</w:t>
            </w:r>
          </w:p>
          <w:p w14:paraId="2E6A06E9" w14:textId="243E5756" w:rsidR="00711A42" w:rsidRPr="00711A42" w:rsidRDefault="00711A42" w:rsidP="00711A42">
            <w:pPr>
              <w:autoSpaceDE w:val="0"/>
              <w:autoSpaceDN w:val="0"/>
              <w:adjustRightInd w:val="0"/>
              <w:spacing w:before="60" w:after="0" w:line="240" w:lineRule="auto"/>
              <w:rPr>
                <w:rFonts w:ascii="Arial" w:hAnsi="Arial" w:cs="Arial"/>
                <w:sz w:val="24"/>
                <w:szCs w:val="24"/>
              </w:rPr>
            </w:pPr>
            <w:r w:rsidRPr="00711A42">
              <w:rPr>
                <w:rFonts w:ascii="Arial" w:hAnsi="Arial" w:cs="Arial"/>
                <w:sz w:val="24"/>
                <w:szCs w:val="24"/>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t>
            </w:r>
            <w:r w:rsidRPr="00711A42">
              <w:rPr>
                <w:rFonts w:ascii="Arial" w:hAnsi="Arial" w:cs="Arial"/>
                <w:sz w:val="24"/>
                <w:szCs w:val="24"/>
              </w:rPr>
              <w:lastRenderedPageBreak/>
              <w:t>w całym okresie amortyzacji infrastruktury sfinansowanej ze środków FEdKP 2021-2027 będzie miała charakter pomocniczy</w:t>
            </w:r>
            <w:r>
              <w:rPr>
                <w:rFonts w:ascii="Arial" w:hAnsi="Arial" w:cs="Arial"/>
                <w:sz w:val="24"/>
                <w:szCs w:val="24"/>
              </w:rPr>
              <w:t>.</w:t>
            </w:r>
          </w:p>
          <w:p w14:paraId="1B285E55" w14:textId="44D212EC" w:rsidR="00D776C3" w:rsidRPr="00D776C3" w:rsidRDefault="00D776C3" w:rsidP="00D776C3">
            <w:pPr>
              <w:spacing w:after="0" w:line="240" w:lineRule="auto"/>
              <w:rPr>
                <w:rFonts w:ascii="Arial" w:hAnsi="Arial" w:cs="Arial"/>
                <w:sz w:val="24"/>
                <w:szCs w:val="24"/>
              </w:rPr>
            </w:pPr>
          </w:p>
          <w:p w14:paraId="7C942CC7" w14:textId="77777777" w:rsidR="00D776C3" w:rsidRPr="00D776C3" w:rsidRDefault="00D776C3" w:rsidP="00D776C3">
            <w:pPr>
              <w:spacing w:after="0" w:line="240" w:lineRule="auto"/>
              <w:rPr>
                <w:rFonts w:ascii="Arial" w:hAnsi="Arial" w:cs="Arial"/>
                <w:sz w:val="24"/>
                <w:szCs w:val="24"/>
              </w:rPr>
            </w:pPr>
            <w:r w:rsidRPr="00D776C3">
              <w:rPr>
                <w:rFonts w:ascii="Arial" w:hAnsi="Arial" w:cs="Arial"/>
                <w:sz w:val="24"/>
                <w:szCs w:val="24"/>
              </w:rPr>
              <w:t>Kryterium jest weryfikowane w oparciu o wniosek o dofinansowanie projektu i załączniki.</w:t>
            </w:r>
          </w:p>
          <w:p w14:paraId="7473A065" w14:textId="77777777" w:rsidR="00112158" w:rsidRPr="008D4EBB" w:rsidRDefault="00112158" w:rsidP="00D776C3">
            <w:pPr>
              <w:spacing w:after="0" w:line="240" w:lineRule="auto"/>
              <w:rPr>
                <w:rFonts w:ascii="Arial" w:hAnsi="Arial" w:cs="Arial"/>
                <w:sz w:val="24"/>
                <w:szCs w:val="24"/>
              </w:rPr>
            </w:pPr>
          </w:p>
        </w:tc>
        <w:tc>
          <w:tcPr>
            <w:tcW w:w="3251" w:type="dxa"/>
          </w:tcPr>
          <w:p w14:paraId="12DD46A5" w14:textId="77777777" w:rsidR="00112158" w:rsidRPr="008D4EBB" w:rsidRDefault="00112158" w:rsidP="00112158">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68B2E4A5" w14:textId="77777777" w:rsidR="00D936B0" w:rsidRDefault="00D936B0" w:rsidP="00112158">
            <w:pPr>
              <w:spacing w:after="0" w:line="240" w:lineRule="auto"/>
              <w:rPr>
                <w:rFonts w:ascii="Arial" w:hAnsi="Arial" w:cs="Arial"/>
                <w:sz w:val="24"/>
                <w:szCs w:val="24"/>
              </w:rPr>
            </w:pPr>
          </w:p>
          <w:p w14:paraId="4DEBE203" w14:textId="27F7CE52" w:rsidR="00112158" w:rsidRPr="008D4EBB" w:rsidRDefault="00112158" w:rsidP="00112158">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6D4A5E29" w14:textId="77777777" w:rsidR="00112158" w:rsidRPr="008D4EBB" w:rsidRDefault="00112158" w:rsidP="00112158">
            <w:pPr>
              <w:spacing w:after="0" w:line="240" w:lineRule="auto"/>
              <w:rPr>
                <w:rFonts w:ascii="Arial" w:hAnsi="Arial" w:cs="Arial"/>
                <w:sz w:val="24"/>
                <w:szCs w:val="24"/>
              </w:rPr>
            </w:pPr>
          </w:p>
          <w:p w14:paraId="590B3943" w14:textId="77777777" w:rsidR="00112158" w:rsidRPr="008D4EBB" w:rsidRDefault="00112158" w:rsidP="00112158">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1EA0AE9C" w14:textId="77777777" w:rsidR="00112158" w:rsidRPr="008D4EBB" w:rsidRDefault="00112158" w:rsidP="00112158">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15576666" w14:textId="54D1CFCE" w:rsidR="00112158" w:rsidRPr="008D4EBB" w:rsidRDefault="00112158" w:rsidP="00112158">
            <w:pPr>
              <w:spacing w:after="0" w:line="240" w:lineRule="auto"/>
              <w:rPr>
                <w:rFonts w:ascii="Arial" w:hAnsi="Arial" w:cs="Arial"/>
                <w:sz w:val="24"/>
                <w:szCs w:val="24"/>
              </w:rPr>
            </w:pPr>
          </w:p>
        </w:tc>
      </w:tr>
      <w:tr w:rsidR="00112158" w:rsidRPr="008D4EBB" w14:paraId="661C5C63" w14:textId="77777777" w:rsidTr="008D4EBB">
        <w:trPr>
          <w:trHeight w:val="992"/>
        </w:trPr>
        <w:tc>
          <w:tcPr>
            <w:tcW w:w="1109" w:type="dxa"/>
            <w:vAlign w:val="center"/>
          </w:tcPr>
          <w:p w14:paraId="7F27C37C" w14:textId="0B00F40A" w:rsidR="00112158" w:rsidRPr="008D4EBB" w:rsidRDefault="00112158" w:rsidP="00112158">
            <w:pPr>
              <w:spacing w:after="0" w:line="240" w:lineRule="auto"/>
              <w:jc w:val="center"/>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6</w:t>
            </w:r>
          </w:p>
        </w:tc>
        <w:tc>
          <w:tcPr>
            <w:tcW w:w="2898" w:type="dxa"/>
            <w:vAlign w:val="center"/>
          </w:tcPr>
          <w:p w14:paraId="33837AC9" w14:textId="77777777" w:rsidR="00112158" w:rsidRPr="008D4EBB" w:rsidRDefault="00112158" w:rsidP="00112158">
            <w:pPr>
              <w:spacing w:after="0" w:line="240" w:lineRule="auto"/>
              <w:jc w:val="center"/>
              <w:rPr>
                <w:rFonts w:ascii="Arial" w:hAnsi="Arial" w:cs="Arial"/>
                <w:i/>
                <w:iCs/>
                <w:sz w:val="24"/>
                <w:szCs w:val="24"/>
              </w:rPr>
            </w:pPr>
            <w:r w:rsidRPr="008D4EBB">
              <w:rPr>
                <w:rFonts w:ascii="Arial" w:hAnsi="Arial" w:cs="Arial"/>
                <w:sz w:val="24"/>
                <w:szCs w:val="24"/>
              </w:rPr>
              <w:t xml:space="preserve">Zgodność projektu z zasadą zrównoważonego rozwoju </w:t>
            </w:r>
          </w:p>
        </w:tc>
        <w:tc>
          <w:tcPr>
            <w:tcW w:w="7167" w:type="dxa"/>
          </w:tcPr>
          <w:p w14:paraId="560A4BE8" w14:textId="0C290BA4" w:rsidR="00112158" w:rsidRPr="008D4EBB" w:rsidRDefault="00112158" w:rsidP="00112158">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z zasadą zrównoważonego rozwoju, określoną w art.9 ust. 4 Rozporządzenia 2021/1060.</w:t>
            </w:r>
          </w:p>
          <w:p w14:paraId="640EE9C8" w14:textId="394F806A" w:rsidR="00112158" w:rsidRPr="008D4EBB" w:rsidRDefault="00112158" w:rsidP="00112158">
            <w:pPr>
              <w:spacing w:before="60" w:after="60" w:line="240" w:lineRule="auto"/>
              <w:rPr>
                <w:rFonts w:ascii="Arial" w:hAnsi="Arial" w:cs="Arial"/>
                <w:sz w:val="24"/>
                <w:szCs w:val="24"/>
              </w:rPr>
            </w:pPr>
            <w:r w:rsidRPr="008D4EBB">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w:t>
            </w:r>
            <w:r>
              <w:rPr>
                <w:rFonts w:ascii="Arial" w:hAnsi="Arial" w:cs="Arial"/>
                <w:sz w:val="24"/>
                <w:szCs w:val="24"/>
              </w:rPr>
              <w:t>u</w:t>
            </w:r>
            <w:r w:rsidRPr="008D4EBB">
              <w:rPr>
                <w:rFonts w:ascii="Arial" w:hAnsi="Arial" w:cs="Arial"/>
                <w:sz w:val="24"/>
                <w:szCs w:val="24"/>
              </w:rPr>
              <w:t xml:space="preserve">. Należy przedstawić jak projekt wspiera działania respektujące standardy i priorytety klimatyczne UE. </w:t>
            </w:r>
          </w:p>
          <w:p w14:paraId="4ED5F8EF" w14:textId="5E399DAF" w:rsidR="007E553C" w:rsidRDefault="007E553C" w:rsidP="00112158">
            <w:pPr>
              <w:spacing w:before="60" w:after="60" w:line="240" w:lineRule="auto"/>
              <w:rPr>
                <w:rFonts w:ascii="Arial" w:hAnsi="Arial" w:cs="Arial"/>
                <w:sz w:val="24"/>
                <w:szCs w:val="24"/>
              </w:rPr>
            </w:pPr>
            <w:r w:rsidRPr="007E553C">
              <w:rPr>
                <w:rFonts w:ascii="Arial" w:hAnsi="Arial" w:cs="Arial"/>
                <w:sz w:val="24"/>
                <w:szCs w:val="24"/>
              </w:rPr>
              <w:t>Weryfikacja spełnienia przez projekt zasady DNSH odbywa się na podstawie wyników oceny zawartych w dokumencie „Ocena zgodności z zasadą „nie czyń poważnych szkód” (DNSH) zakresów wsparcia zawartych w projekcie programu regionalnego Fundusze Europejskie dla Kujaw i Pomorza na lata 2021-2027”</w:t>
            </w:r>
            <w:r>
              <w:rPr>
                <w:rStyle w:val="Odwoanieprzypisudolnego"/>
                <w:rFonts w:ascii="Arial" w:hAnsi="Arial" w:cs="Arial"/>
                <w:sz w:val="24"/>
                <w:szCs w:val="24"/>
              </w:rPr>
              <w:footnoteReference w:id="11"/>
            </w:r>
            <w:r w:rsidRPr="007E553C">
              <w:rPr>
                <w:rFonts w:ascii="Arial" w:hAnsi="Arial" w:cs="Arial"/>
                <w:sz w:val="24"/>
                <w:szCs w:val="24"/>
              </w:rPr>
              <w:t>.</w:t>
            </w:r>
          </w:p>
          <w:p w14:paraId="405CF4BC" w14:textId="648B4B55" w:rsidR="00112158" w:rsidRDefault="009B6A69" w:rsidP="00112158">
            <w:pPr>
              <w:spacing w:before="60" w:after="60" w:line="240" w:lineRule="auto"/>
              <w:rPr>
                <w:rFonts w:ascii="Arial" w:hAnsi="Arial" w:cs="Arial"/>
                <w:sz w:val="24"/>
                <w:szCs w:val="24"/>
              </w:rPr>
            </w:pPr>
            <w:r w:rsidRPr="009B6A69">
              <w:rPr>
                <w:rFonts w:ascii="Arial" w:hAnsi="Arial" w:cs="Arial"/>
                <w:sz w:val="24"/>
                <w:szCs w:val="24"/>
              </w:rPr>
              <w:lastRenderedPageBreak/>
              <w:t>W celu potwierdzenia spełnienia zasady DNSH w tym kryterium sprawdzamy, czy w projekcie przewidziano następujące rozwiązania wspierające zgodność z zasadą DNSH</w:t>
            </w:r>
            <w:r>
              <w:rPr>
                <w:rFonts w:ascii="Arial" w:hAnsi="Arial" w:cs="Arial"/>
                <w:sz w:val="24"/>
                <w:szCs w:val="24"/>
              </w:rPr>
              <w:t>:</w:t>
            </w:r>
          </w:p>
          <w:p w14:paraId="55919E54" w14:textId="5A174D6E" w:rsidR="009B6A69" w:rsidRPr="001A7A2A" w:rsidRDefault="00D57EB8" w:rsidP="00B76B45">
            <w:pPr>
              <w:pStyle w:val="Akapitzlist"/>
              <w:numPr>
                <w:ilvl w:val="0"/>
                <w:numId w:val="13"/>
              </w:numPr>
              <w:spacing w:before="60" w:after="60" w:line="240" w:lineRule="auto"/>
              <w:rPr>
                <w:rFonts w:ascii="Arial" w:hAnsi="Arial" w:cs="Arial"/>
                <w:sz w:val="24"/>
                <w:szCs w:val="24"/>
              </w:rPr>
            </w:pPr>
            <w:r w:rsidRPr="001A7A2A">
              <w:rPr>
                <w:rFonts w:ascii="Arial" w:hAnsi="Arial" w:cs="Arial"/>
                <w:sz w:val="24"/>
                <w:szCs w:val="24"/>
              </w:rPr>
              <w:t>w celu zminimalizowania wpływu na siedliska i gatunki, przygotowując i realizując inwestycje należy stosować dobre praktyki z zakresu ochrony zieleni i drzew</w:t>
            </w:r>
            <w:r w:rsidR="008156C3">
              <w:rPr>
                <w:rFonts w:ascii="Arial" w:hAnsi="Arial" w:cs="Arial"/>
                <w:sz w:val="24"/>
                <w:szCs w:val="24"/>
                <w:lang w:val="pl-PL"/>
              </w:rPr>
              <w:t>,</w:t>
            </w:r>
          </w:p>
          <w:p w14:paraId="7D6E2AC4" w14:textId="689E4DA7" w:rsidR="00D57EB8" w:rsidRPr="003179B4" w:rsidRDefault="003179B4" w:rsidP="003179B4">
            <w:pPr>
              <w:pStyle w:val="Akapitzlist"/>
              <w:numPr>
                <w:ilvl w:val="0"/>
                <w:numId w:val="13"/>
              </w:numPr>
              <w:spacing w:before="60" w:after="60" w:line="240" w:lineRule="auto"/>
              <w:rPr>
                <w:rFonts w:ascii="Arial" w:hAnsi="Arial" w:cs="Arial"/>
                <w:sz w:val="24"/>
                <w:szCs w:val="24"/>
              </w:rPr>
            </w:pPr>
            <w:r w:rsidRPr="003179B4">
              <w:rPr>
                <w:rFonts w:ascii="Arial" w:hAnsi="Arial" w:cs="Arial"/>
                <w:sz w:val="24"/>
                <w:szCs w:val="24"/>
              </w:rPr>
              <w:t>zastosowanie w ramach projektu rozwiązań z zakresu zielono-niebieskiej infrastruktury.</w:t>
            </w:r>
          </w:p>
          <w:p w14:paraId="2B5E27AA" w14:textId="77777777" w:rsidR="009576F6" w:rsidRDefault="009576F6" w:rsidP="00112158">
            <w:pPr>
              <w:spacing w:before="60" w:after="60" w:line="240" w:lineRule="auto"/>
              <w:rPr>
                <w:rFonts w:ascii="Arial" w:hAnsi="Arial" w:cs="Arial"/>
                <w:sz w:val="24"/>
                <w:szCs w:val="24"/>
              </w:rPr>
            </w:pPr>
          </w:p>
          <w:p w14:paraId="4925B779" w14:textId="74ACFC76" w:rsidR="00112158" w:rsidRPr="008D4EBB" w:rsidRDefault="00112158" w:rsidP="00112158">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p w14:paraId="46FC7B5E" w14:textId="77777777" w:rsidR="00112158" w:rsidRPr="008D4EBB" w:rsidRDefault="00112158" w:rsidP="00112158">
            <w:pPr>
              <w:spacing w:before="60" w:after="60" w:line="240" w:lineRule="auto"/>
              <w:rPr>
                <w:rFonts w:ascii="Arial" w:hAnsi="Arial" w:cs="Arial"/>
                <w:sz w:val="24"/>
                <w:szCs w:val="24"/>
              </w:rPr>
            </w:pPr>
          </w:p>
        </w:tc>
        <w:tc>
          <w:tcPr>
            <w:tcW w:w="3251" w:type="dxa"/>
          </w:tcPr>
          <w:p w14:paraId="5F1599E4" w14:textId="77777777" w:rsidR="00112158" w:rsidRPr="008D4EBB" w:rsidRDefault="00112158" w:rsidP="00112158">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5ABDAA60" w14:textId="77777777" w:rsidR="00112158" w:rsidRPr="008D4EBB" w:rsidRDefault="00112158" w:rsidP="00112158">
            <w:pPr>
              <w:spacing w:after="0" w:line="240" w:lineRule="auto"/>
              <w:rPr>
                <w:rFonts w:ascii="Arial" w:hAnsi="Arial" w:cs="Arial"/>
                <w:sz w:val="24"/>
                <w:szCs w:val="24"/>
              </w:rPr>
            </w:pPr>
          </w:p>
          <w:p w14:paraId="393E09F4" w14:textId="77777777" w:rsidR="00112158" w:rsidRPr="008D4EBB" w:rsidRDefault="00112158" w:rsidP="00112158">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1C10B0C2" w14:textId="77777777" w:rsidR="00112158" w:rsidRPr="008D4EBB" w:rsidRDefault="00112158" w:rsidP="00112158">
            <w:pPr>
              <w:spacing w:after="0" w:line="240" w:lineRule="auto"/>
              <w:rPr>
                <w:rFonts w:ascii="Arial" w:hAnsi="Arial" w:cs="Arial"/>
                <w:sz w:val="24"/>
                <w:szCs w:val="24"/>
              </w:rPr>
            </w:pPr>
          </w:p>
          <w:p w14:paraId="4759B128" w14:textId="77777777" w:rsidR="00112158" w:rsidRPr="008D4EBB" w:rsidRDefault="00112158" w:rsidP="00112158">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56EE2B97" w14:textId="77777777" w:rsidR="00112158" w:rsidRPr="008D4EBB" w:rsidRDefault="00112158" w:rsidP="00112158">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0A0B1474" w14:textId="77777777" w:rsidR="00023C3A" w:rsidRPr="008D4EBB" w:rsidRDefault="00023C3A" w:rsidP="008451DA">
            <w:pPr>
              <w:spacing w:after="0" w:line="240" w:lineRule="auto"/>
              <w:rPr>
                <w:rFonts w:ascii="Arial" w:hAnsi="Arial" w:cs="Arial"/>
                <w:sz w:val="24"/>
                <w:szCs w:val="24"/>
              </w:rPr>
            </w:pPr>
          </w:p>
        </w:tc>
      </w:tr>
      <w:tr w:rsidR="00023C3A" w:rsidRPr="008D4EBB" w14:paraId="7C3FC3D0" w14:textId="77777777" w:rsidTr="008D4EBB">
        <w:trPr>
          <w:trHeight w:val="992"/>
        </w:trPr>
        <w:tc>
          <w:tcPr>
            <w:tcW w:w="1109" w:type="dxa"/>
            <w:vAlign w:val="center"/>
          </w:tcPr>
          <w:p w14:paraId="00411FF8" w14:textId="3E9EEBDD" w:rsidR="00023C3A" w:rsidRPr="008D4EBB" w:rsidRDefault="00023C3A" w:rsidP="00023C3A">
            <w:pPr>
              <w:spacing w:after="0" w:line="240" w:lineRule="auto"/>
              <w:jc w:val="center"/>
              <w:rPr>
                <w:rFonts w:ascii="Arial" w:hAnsi="Arial" w:cs="Arial"/>
                <w:sz w:val="24"/>
                <w:szCs w:val="24"/>
              </w:rPr>
            </w:pPr>
            <w:r w:rsidRPr="005526E5">
              <w:rPr>
                <w:rFonts w:ascii="Arial" w:hAnsi="Arial" w:cs="Arial"/>
                <w:sz w:val="24"/>
                <w:szCs w:val="24"/>
              </w:rPr>
              <w:t>B.</w:t>
            </w:r>
            <w:r w:rsidR="00AE7007">
              <w:rPr>
                <w:rFonts w:ascii="Arial" w:hAnsi="Arial" w:cs="Arial"/>
                <w:sz w:val="24"/>
                <w:szCs w:val="24"/>
              </w:rPr>
              <w:t>7</w:t>
            </w:r>
          </w:p>
        </w:tc>
        <w:tc>
          <w:tcPr>
            <w:tcW w:w="2898" w:type="dxa"/>
            <w:vAlign w:val="center"/>
          </w:tcPr>
          <w:p w14:paraId="5D7425D0" w14:textId="79358BA7" w:rsidR="00023C3A" w:rsidRPr="008D4EBB" w:rsidRDefault="00023C3A" w:rsidP="00023C3A">
            <w:pPr>
              <w:spacing w:after="0" w:line="240" w:lineRule="auto"/>
              <w:jc w:val="center"/>
              <w:rPr>
                <w:rFonts w:ascii="Arial" w:hAnsi="Arial" w:cs="Arial"/>
                <w:sz w:val="24"/>
                <w:szCs w:val="24"/>
              </w:rPr>
            </w:pPr>
            <w:r w:rsidRPr="005526E5">
              <w:rPr>
                <w:rFonts w:ascii="Arial" w:hAnsi="Arial" w:cs="Arial"/>
                <w:sz w:val="24"/>
                <w:szCs w:val="24"/>
              </w:rPr>
              <w:t>Odporność infrastruktury na zmiany klimatu</w:t>
            </w:r>
          </w:p>
        </w:tc>
        <w:tc>
          <w:tcPr>
            <w:tcW w:w="7167" w:type="dxa"/>
          </w:tcPr>
          <w:p w14:paraId="163B75B0" w14:textId="60BB6FEB" w:rsidR="00023C3A" w:rsidRPr="005526E5" w:rsidRDefault="00023C3A" w:rsidP="00023C3A">
            <w:pPr>
              <w:spacing w:before="60" w:after="60" w:line="240" w:lineRule="auto"/>
              <w:rPr>
                <w:rFonts w:ascii="Arial" w:hAnsi="Arial" w:cs="Arial"/>
                <w:sz w:val="24"/>
                <w:szCs w:val="24"/>
              </w:rPr>
            </w:pPr>
            <w:r w:rsidRPr="005526E5">
              <w:rPr>
                <w:rFonts w:ascii="Arial" w:hAnsi="Arial" w:cs="Arial"/>
                <w:sz w:val="24"/>
                <w:szCs w:val="24"/>
              </w:rPr>
              <w:t>Weryfikacji podlega, czy projekt jest zgodny z art.73 ust.2 lit.</w:t>
            </w:r>
            <w:r w:rsidR="00051A19">
              <w:rPr>
                <w:rFonts w:ascii="Arial" w:hAnsi="Arial" w:cs="Arial"/>
                <w:sz w:val="24"/>
                <w:szCs w:val="24"/>
              </w:rPr>
              <w:t xml:space="preserve"> </w:t>
            </w:r>
            <w:r w:rsidRPr="005526E5">
              <w:rPr>
                <w:rFonts w:ascii="Arial" w:hAnsi="Arial" w:cs="Arial"/>
                <w:sz w:val="24"/>
                <w:szCs w:val="24"/>
              </w:rPr>
              <w:t xml:space="preserve">j rozporządzenia nr 2021/1060, tzn. czy inwestycja w infrastrukturę o przewidywanej trwałości wynoszącej co najmniej pięć lat przewidziana w ramach projektu jest odporna na zmiany klimatu. </w:t>
            </w:r>
          </w:p>
          <w:p w14:paraId="021EA9B2" w14:textId="77777777" w:rsidR="00023C3A" w:rsidRPr="005526E5" w:rsidRDefault="00023C3A" w:rsidP="00023C3A">
            <w:pPr>
              <w:spacing w:before="60" w:after="60" w:line="240" w:lineRule="auto"/>
              <w:rPr>
                <w:rFonts w:ascii="Arial" w:hAnsi="Arial" w:cs="Arial"/>
                <w:sz w:val="24"/>
                <w:szCs w:val="24"/>
              </w:rPr>
            </w:pPr>
            <w:r w:rsidRPr="005526E5">
              <w:rPr>
                <w:rFonts w:ascii="Arial" w:hAnsi="Arial" w:cs="Arial"/>
                <w:sz w:val="24"/>
                <w:szCs w:val="24"/>
              </w:rPr>
              <w:t>Weryfikacja przeprowadzana jest na podstawie uzasadnienia odporności przedsięwzięcia na zmiany klimatu przedstawionego we wniosku o dofinansowanie projektu.</w:t>
            </w:r>
          </w:p>
          <w:p w14:paraId="6D60D373" w14:textId="77777777" w:rsidR="00023C3A" w:rsidRPr="005526E5" w:rsidRDefault="00023C3A" w:rsidP="00023C3A">
            <w:pPr>
              <w:spacing w:before="60" w:after="60" w:line="240" w:lineRule="auto"/>
              <w:rPr>
                <w:rFonts w:ascii="Arial" w:hAnsi="Arial" w:cs="Arial"/>
                <w:sz w:val="24"/>
                <w:szCs w:val="24"/>
              </w:rPr>
            </w:pPr>
            <w:r w:rsidRPr="005526E5">
              <w:rPr>
                <w:rFonts w:ascii="Arial" w:hAnsi="Arial" w:cs="Arial"/>
                <w:sz w:val="24"/>
                <w:szCs w:val="24"/>
              </w:rPr>
              <w:t xml:space="preserve"> </w:t>
            </w:r>
          </w:p>
          <w:p w14:paraId="4BDB89A9" w14:textId="369CCF0D" w:rsidR="00023C3A" w:rsidRPr="008D4EBB" w:rsidRDefault="00023C3A" w:rsidP="00023C3A">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dofinasowanie projektu i załączniki.</w:t>
            </w:r>
          </w:p>
        </w:tc>
        <w:tc>
          <w:tcPr>
            <w:tcW w:w="3251" w:type="dxa"/>
          </w:tcPr>
          <w:p w14:paraId="38C00243" w14:textId="77777777" w:rsidR="00023C3A" w:rsidRPr="005526E5" w:rsidRDefault="00023C3A" w:rsidP="00023C3A">
            <w:pPr>
              <w:spacing w:after="0" w:line="240" w:lineRule="auto"/>
              <w:rPr>
                <w:rFonts w:ascii="Arial" w:hAnsi="Arial" w:cs="Arial"/>
                <w:sz w:val="24"/>
                <w:szCs w:val="24"/>
              </w:rPr>
            </w:pPr>
            <w:r w:rsidRPr="005526E5">
              <w:rPr>
                <w:rFonts w:ascii="Arial" w:hAnsi="Arial" w:cs="Arial"/>
                <w:sz w:val="24"/>
                <w:szCs w:val="24"/>
              </w:rPr>
              <w:t>TAK/NIE/NIE DOTYCZY</w:t>
            </w:r>
          </w:p>
          <w:p w14:paraId="39238454" w14:textId="77777777" w:rsidR="00023C3A" w:rsidRDefault="00023C3A" w:rsidP="00023C3A">
            <w:pPr>
              <w:spacing w:after="0" w:line="240" w:lineRule="auto"/>
              <w:rPr>
                <w:rFonts w:ascii="Arial" w:hAnsi="Arial" w:cs="Arial"/>
                <w:sz w:val="24"/>
                <w:szCs w:val="24"/>
              </w:rPr>
            </w:pPr>
            <w:r w:rsidRPr="005526E5">
              <w:rPr>
                <w:rFonts w:ascii="Arial" w:hAnsi="Arial" w:cs="Arial"/>
                <w:sz w:val="24"/>
                <w:szCs w:val="24"/>
              </w:rPr>
              <w:t>(NIE oznacza odrzucenie wniosku)</w:t>
            </w:r>
          </w:p>
          <w:p w14:paraId="22986901" w14:textId="77777777" w:rsidR="00023C3A" w:rsidRPr="005526E5" w:rsidRDefault="00023C3A" w:rsidP="00023C3A">
            <w:pPr>
              <w:spacing w:after="0" w:line="240" w:lineRule="auto"/>
              <w:rPr>
                <w:rFonts w:ascii="Arial" w:hAnsi="Arial" w:cs="Arial"/>
                <w:sz w:val="24"/>
                <w:szCs w:val="24"/>
              </w:rPr>
            </w:pPr>
          </w:p>
          <w:p w14:paraId="4C0100B6" w14:textId="77777777" w:rsidR="00023C3A" w:rsidRDefault="00023C3A" w:rsidP="00023C3A">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5D852C8B" w14:textId="77777777" w:rsidR="00023C3A" w:rsidRPr="005526E5" w:rsidRDefault="00023C3A" w:rsidP="00023C3A">
            <w:pPr>
              <w:spacing w:after="0" w:line="240" w:lineRule="auto"/>
              <w:rPr>
                <w:rFonts w:ascii="Arial" w:hAnsi="Arial" w:cs="Arial"/>
                <w:sz w:val="24"/>
                <w:szCs w:val="24"/>
              </w:rPr>
            </w:pPr>
          </w:p>
          <w:p w14:paraId="590AB5F3" w14:textId="77777777" w:rsidR="00023C3A" w:rsidRPr="005526E5" w:rsidRDefault="00023C3A" w:rsidP="00023C3A">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(wartość logiczna: „TAK” lub „NIE DOTYCZY”). </w:t>
            </w:r>
          </w:p>
          <w:p w14:paraId="403CEC3D" w14:textId="7A6104FF" w:rsidR="00023C3A" w:rsidRPr="008D4EBB" w:rsidRDefault="00023C3A" w:rsidP="008451D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023C3A" w:rsidRPr="008D4EBB" w14:paraId="18A56E36" w14:textId="77777777" w:rsidTr="008D4EBB">
        <w:trPr>
          <w:trHeight w:val="992"/>
        </w:trPr>
        <w:tc>
          <w:tcPr>
            <w:tcW w:w="1109" w:type="dxa"/>
            <w:vAlign w:val="center"/>
          </w:tcPr>
          <w:p w14:paraId="6C20117F" w14:textId="71CB5B05" w:rsidR="00023C3A" w:rsidRPr="005526E5" w:rsidRDefault="00023C3A" w:rsidP="00023C3A">
            <w:pPr>
              <w:spacing w:after="0" w:line="240" w:lineRule="auto"/>
              <w:jc w:val="center"/>
              <w:rPr>
                <w:rFonts w:ascii="Arial" w:hAnsi="Arial" w:cs="Arial"/>
                <w:sz w:val="24"/>
                <w:szCs w:val="24"/>
              </w:rPr>
            </w:pPr>
            <w:r w:rsidRPr="005526E5">
              <w:rPr>
                <w:rFonts w:ascii="Arial" w:hAnsi="Arial" w:cs="Arial"/>
                <w:sz w:val="24"/>
                <w:szCs w:val="24"/>
              </w:rPr>
              <w:lastRenderedPageBreak/>
              <w:t>B.</w:t>
            </w:r>
            <w:r w:rsidR="00AE7007">
              <w:rPr>
                <w:rFonts w:ascii="Arial" w:hAnsi="Arial" w:cs="Arial"/>
                <w:sz w:val="24"/>
                <w:szCs w:val="24"/>
              </w:rPr>
              <w:t>8</w:t>
            </w:r>
          </w:p>
        </w:tc>
        <w:tc>
          <w:tcPr>
            <w:tcW w:w="2898" w:type="dxa"/>
            <w:vAlign w:val="center"/>
          </w:tcPr>
          <w:p w14:paraId="4291D73A" w14:textId="77777777" w:rsidR="00023C3A" w:rsidRPr="005526E5" w:rsidRDefault="00023C3A" w:rsidP="00023C3A">
            <w:pPr>
              <w:spacing w:after="0" w:line="240" w:lineRule="auto"/>
              <w:jc w:val="center"/>
              <w:rPr>
                <w:rFonts w:ascii="Arial" w:hAnsi="Arial" w:cs="Arial"/>
                <w:sz w:val="24"/>
                <w:szCs w:val="24"/>
              </w:rPr>
            </w:pPr>
            <w:r w:rsidRPr="005526E5">
              <w:rPr>
                <w:rFonts w:ascii="Arial" w:hAnsi="Arial" w:cs="Arial"/>
                <w:sz w:val="24"/>
                <w:szCs w:val="24"/>
              </w:rPr>
              <w:t>Zgodność projektu z</w:t>
            </w:r>
          </w:p>
          <w:p w14:paraId="254C296D" w14:textId="6FFAAA54" w:rsidR="00023C3A" w:rsidRPr="005526E5" w:rsidRDefault="00023C3A" w:rsidP="00023C3A">
            <w:pPr>
              <w:spacing w:after="0" w:line="240" w:lineRule="auto"/>
              <w:jc w:val="center"/>
              <w:rPr>
                <w:rFonts w:ascii="Arial" w:hAnsi="Arial" w:cs="Arial"/>
                <w:sz w:val="24"/>
                <w:szCs w:val="24"/>
              </w:rPr>
            </w:pPr>
            <w:r w:rsidRPr="005526E5">
              <w:rPr>
                <w:rFonts w:ascii="Arial" w:hAnsi="Arial" w:cs="Arial"/>
                <w:sz w:val="24"/>
                <w:szCs w:val="24"/>
              </w:rPr>
              <w:t xml:space="preserve"> wymaganiami prawa ochrony środowiska</w:t>
            </w:r>
          </w:p>
        </w:tc>
        <w:tc>
          <w:tcPr>
            <w:tcW w:w="7167" w:type="dxa"/>
          </w:tcPr>
          <w:p w14:paraId="7E655126" w14:textId="77777777" w:rsidR="00023C3A" w:rsidRPr="005526E5" w:rsidRDefault="00023C3A" w:rsidP="00023C3A">
            <w:pPr>
              <w:spacing w:before="60" w:after="60" w:line="240" w:lineRule="auto"/>
              <w:rPr>
                <w:rFonts w:ascii="Arial" w:hAnsi="Arial" w:cs="Arial"/>
                <w:sz w:val="24"/>
                <w:szCs w:val="24"/>
              </w:rPr>
            </w:pPr>
            <w:r w:rsidRPr="005526E5">
              <w:rPr>
                <w:rFonts w:ascii="Arial" w:hAnsi="Arial" w:cs="Arial"/>
                <w:sz w:val="24"/>
                <w:szCs w:val="24"/>
              </w:rPr>
              <w:t>Projekty należy przygotować zgodnie z prawem dotyczącym ochrony środowiska, w tym:</w:t>
            </w:r>
          </w:p>
          <w:p w14:paraId="0FE709BB" w14:textId="77777777" w:rsidR="00023C3A" w:rsidRPr="005526E5" w:rsidRDefault="00023C3A" w:rsidP="00B76B45">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3 października 2008 r. o udostępnianiu informacji o środowisku i jego ochronie, udziale społeczeństwa w ochronie środowiska oraz o ocenach oddziaływania na środowisko (Dz.</w:t>
            </w:r>
            <w:r>
              <w:rPr>
                <w:rFonts w:ascii="Arial" w:hAnsi="Arial" w:cs="Arial"/>
                <w:sz w:val="24"/>
                <w:szCs w:val="24"/>
              </w:rPr>
              <w:t xml:space="preserve"> </w:t>
            </w:r>
            <w:r w:rsidRPr="005526E5">
              <w:rPr>
                <w:rFonts w:ascii="Arial" w:hAnsi="Arial" w:cs="Arial"/>
                <w:sz w:val="24"/>
                <w:szCs w:val="24"/>
              </w:rPr>
              <w:t>U. z 202</w:t>
            </w:r>
            <w:r>
              <w:rPr>
                <w:rFonts w:ascii="Arial" w:hAnsi="Arial" w:cs="Arial"/>
                <w:sz w:val="24"/>
                <w:szCs w:val="24"/>
              </w:rPr>
              <w:t>3</w:t>
            </w:r>
            <w:r w:rsidRPr="005526E5">
              <w:rPr>
                <w:rFonts w:ascii="Arial" w:hAnsi="Arial" w:cs="Arial"/>
                <w:sz w:val="24"/>
                <w:szCs w:val="24"/>
              </w:rPr>
              <w:t xml:space="preserve"> r. poz. </w:t>
            </w:r>
            <w:r>
              <w:rPr>
                <w:rFonts w:ascii="Arial" w:hAnsi="Arial" w:cs="Arial"/>
                <w:sz w:val="24"/>
                <w:szCs w:val="24"/>
              </w:rPr>
              <w:t>1094</w:t>
            </w:r>
            <w:r w:rsidRPr="005526E5">
              <w:rPr>
                <w:rFonts w:ascii="Arial" w:hAnsi="Arial" w:cs="Arial"/>
                <w:sz w:val="24"/>
                <w:szCs w:val="24"/>
              </w:rPr>
              <w:t xml:space="preserve"> z </w:t>
            </w:r>
            <w:proofErr w:type="spellStart"/>
            <w:r w:rsidRPr="005526E5">
              <w:rPr>
                <w:rFonts w:ascii="Arial" w:hAnsi="Arial" w:cs="Arial"/>
                <w:sz w:val="24"/>
                <w:szCs w:val="24"/>
              </w:rPr>
              <w:t>późn</w:t>
            </w:r>
            <w:proofErr w:type="spellEnd"/>
            <w:r w:rsidRPr="005526E5">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2D6D0634" w14:textId="634E6FC3" w:rsidR="00023C3A" w:rsidRPr="005526E5" w:rsidRDefault="00023C3A" w:rsidP="00B76B45">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27 kwietnia 2001 r. Prawo ochrony środowiska (</w:t>
            </w:r>
            <w:proofErr w:type="spellStart"/>
            <w:r w:rsidR="00185280">
              <w:rPr>
                <w:rFonts w:ascii="Arial" w:hAnsi="Arial" w:cs="Arial"/>
                <w:sz w:val="24"/>
                <w:szCs w:val="24"/>
              </w:rPr>
              <w:t>t.j</w:t>
            </w:r>
            <w:proofErr w:type="spellEnd"/>
            <w:r w:rsidR="00185280">
              <w:rPr>
                <w:rFonts w:ascii="Arial" w:hAnsi="Arial" w:cs="Arial"/>
                <w:sz w:val="24"/>
                <w:szCs w:val="24"/>
              </w:rPr>
              <w:t xml:space="preserve">. </w:t>
            </w:r>
            <w:r w:rsidRPr="005526E5">
              <w:rPr>
                <w:rFonts w:ascii="Arial" w:hAnsi="Arial" w:cs="Arial"/>
                <w:sz w:val="24"/>
                <w:szCs w:val="24"/>
              </w:rPr>
              <w:t>Dz.</w:t>
            </w:r>
            <w:r>
              <w:rPr>
                <w:rFonts w:ascii="Arial" w:hAnsi="Arial" w:cs="Arial"/>
                <w:sz w:val="24"/>
                <w:szCs w:val="24"/>
              </w:rPr>
              <w:t xml:space="preserve"> </w:t>
            </w:r>
            <w:r w:rsidRPr="005526E5">
              <w:rPr>
                <w:rFonts w:ascii="Arial" w:hAnsi="Arial" w:cs="Arial"/>
                <w:sz w:val="24"/>
                <w:szCs w:val="24"/>
              </w:rPr>
              <w:t>U. z 20</w:t>
            </w:r>
            <w:r>
              <w:rPr>
                <w:rFonts w:ascii="Arial" w:hAnsi="Arial" w:cs="Arial"/>
                <w:sz w:val="24"/>
                <w:szCs w:val="24"/>
              </w:rPr>
              <w:t>2</w:t>
            </w:r>
            <w:r w:rsidR="00185280">
              <w:rPr>
                <w:rFonts w:ascii="Arial" w:hAnsi="Arial" w:cs="Arial"/>
                <w:sz w:val="24"/>
                <w:szCs w:val="24"/>
              </w:rPr>
              <w:t>4</w:t>
            </w:r>
            <w:r w:rsidRPr="005526E5">
              <w:rPr>
                <w:rFonts w:ascii="Arial" w:hAnsi="Arial" w:cs="Arial"/>
                <w:sz w:val="24"/>
                <w:szCs w:val="24"/>
              </w:rPr>
              <w:t xml:space="preserve"> r. poz. </w:t>
            </w:r>
            <w:r w:rsidR="00185280">
              <w:rPr>
                <w:rFonts w:ascii="Arial" w:hAnsi="Arial" w:cs="Arial"/>
                <w:sz w:val="24"/>
                <w:szCs w:val="24"/>
              </w:rPr>
              <w:t>54</w:t>
            </w:r>
            <w:r w:rsidRPr="005526E5">
              <w:rPr>
                <w:rFonts w:ascii="Arial" w:hAnsi="Arial" w:cs="Arial"/>
                <w:sz w:val="24"/>
                <w:szCs w:val="24"/>
              </w:rPr>
              <w:t>);</w:t>
            </w:r>
          </w:p>
          <w:p w14:paraId="4A93C65E" w14:textId="172BCA52" w:rsidR="00023C3A" w:rsidRPr="005526E5" w:rsidRDefault="00023C3A" w:rsidP="00B76B45">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16 kwietnia 2004 r. o ochronie przyrody (Dz.</w:t>
            </w:r>
            <w:r>
              <w:rPr>
                <w:rFonts w:ascii="Arial" w:hAnsi="Arial" w:cs="Arial"/>
                <w:sz w:val="24"/>
                <w:szCs w:val="24"/>
              </w:rPr>
              <w:t xml:space="preserve"> </w:t>
            </w:r>
            <w:r w:rsidRPr="005526E5">
              <w:rPr>
                <w:rFonts w:ascii="Arial" w:hAnsi="Arial" w:cs="Arial"/>
                <w:sz w:val="24"/>
                <w:szCs w:val="24"/>
              </w:rPr>
              <w:t>U. z 202</w:t>
            </w:r>
            <w:r>
              <w:rPr>
                <w:rFonts w:ascii="Arial" w:hAnsi="Arial" w:cs="Arial"/>
                <w:sz w:val="24"/>
                <w:szCs w:val="24"/>
              </w:rPr>
              <w:t>3</w:t>
            </w:r>
            <w:r w:rsidRPr="005526E5">
              <w:rPr>
                <w:rFonts w:ascii="Arial" w:hAnsi="Arial" w:cs="Arial"/>
                <w:sz w:val="24"/>
                <w:szCs w:val="24"/>
              </w:rPr>
              <w:t xml:space="preserve"> r. poz. 1</w:t>
            </w:r>
            <w:r>
              <w:rPr>
                <w:rFonts w:ascii="Arial" w:hAnsi="Arial" w:cs="Arial"/>
                <w:sz w:val="24"/>
                <w:szCs w:val="24"/>
              </w:rPr>
              <w:t>336</w:t>
            </w:r>
            <w:r w:rsidR="00930F57">
              <w:rPr>
                <w:rFonts w:ascii="Arial" w:hAnsi="Arial" w:cs="Arial"/>
                <w:sz w:val="24"/>
                <w:szCs w:val="24"/>
              </w:rPr>
              <w:t xml:space="preserve"> z </w:t>
            </w:r>
            <w:proofErr w:type="spellStart"/>
            <w:r w:rsidR="00930F57">
              <w:rPr>
                <w:rFonts w:ascii="Arial" w:hAnsi="Arial" w:cs="Arial"/>
                <w:sz w:val="24"/>
                <w:szCs w:val="24"/>
              </w:rPr>
              <w:t>późn</w:t>
            </w:r>
            <w:proofErr w:type="spellEnd"/>
            <w:r w:rsidR="00930F57">
              <w:rPr>
                <w:rFonts w:ascii="Arial" w:hAnsi="Arial" w:cs="Arial"/>
                <w:sz w:val="24"/>
                <w:szCs w:val="24"/>
              </w:rPr>
              <w:t>. zm.</w:t>
            </w:r>
            <w:r w:rsidRPr="005526E5">
              <w:rPr>
                <w:rFonts w:ascii="Arial" w:hAnsi="Arial" w:cs="Arial"/>
                <w:sz w:val="24"/>
                <w:szCs w:val="24"/>
              </w:rPr>
              <w:t>) i Dyrektywą Rady 92/43/EWG z dnia 21 maja 1992 r. w sprawie ochrony siedlisk przyrodniczych oraz dzikiej fauny i flory;</w:t>
            </w:r>
          </w:p>
          <w:p w14:paraId="222DD6F2" w14:textId="066CE981" w:rsidR="00023C3A" w:rsidRDefault="00023C3A" w:rsidP="00B76B45">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20 lipca 2017 r. Prawo wodne (Dz. U. z 202</w:t>
            </w:r>
            <w:r w:rsidR="000819C1">
              <w:rPr>
                <w:rFonts w:ascii="Arial" w:hAnsi="Arial" w:cs="Arial"/>
                <w:sz w:val="24"/>
                <w:szCs w:val="24"/>
              </w:rPr>
              <w:t>3</w:t>
            </w:r>
            <w:r w:rsidRPr="005526E5">
              <w:rPr>
                <w:rFonts w:ascii="Arial" w:hAnsi="Arial" w:cs="Arial"/>
                <w:sz w:val="24"/>
                <w:szCs w:val="24"/>
              </w:rPr>
              <w:t xml:space="preserve"> r. poz. </w:t>
            </w:r>
            <w:r w:rsidR="000819C1">
              <w:rPr>
                <w:rFonts w:ascii="Arial" w:hAnsi="Arial" w:cs="Arial"/>
                <w:sz w:val="24"/>
                <w:szCs w:val="24"/>
              </w:rPr>
              <w:t>1478</w:t>
            </w:r>
            <w:r w:rsidRPr="005526E5">
              <w:rPr>
                <w:rFonts w:ascii="Arial" w:hAnsi="Arial" w:cs="Arial"/>
                <w:sz w:val="24"/>
                <w:szCs w:val="24"/>
              </w:rPr>
              <w:t xml:space="preserve"> z </w:t>
            </w:r>
            <w:proofErr w:type="spellStart"/>
            <w:r w:rsidRPr="005526E5">
              <w:rPr>
                <w:rFonts w:ascii="Arial" w:hAnsi="Arial" w:cs="Arial"/>
                <w:sz w:val="24"/>
                <w:szCs w:val="24"/>
              </w:rPr>
              <w:t>późn</w:t>
            </w:r>
            <w:proofErr w:type="spellEnd"/>
            <w:r w:rsidRPr="005526E5">
              <w:rPr>
                <w:rFonts w:ascii="Arial" w:hAnsi="Arial" w:cs="Arial"/>
                <w:sz w:val="24"/>
                <w:szCs w:val="24"/>
              </w:rPr>
              <w:t>. zm.) i Dyrektywą Parlamentu Europejskiego i Rady 2000/60/WE z dnia 23 października 2000 r. ustanawiając</w:t>
            </w:r>
            <w:r>
              <w:rPr>
                <w:rFonts w:ascii="Arial" w:hAnsi="Arial" w:cs="Arial"/>
                <w:sz w:val="24"/>
                <w:szCs w:val="24"/>
              </w:rPr>
              <w:t>ą</w:t>
            </w:r>
            <w:r w:rsidRPr="005526E5">
              <w:rPr>
                <w:rFonts w:ascii="Arial" w:hAnsi="Arial" w:cs="Arial"/>
                <w:sz w:val="24"/>
                <w:szCs w:val="24"/>
              </w:rPr>
              <w:t xml:space="preserve"> ramy wspólnotowego działania w dziedzinie polityki wodnej;</w:t>
            </w:r>
          </w:p>
          <w:p w14:paraId="539BD0BD" w14:textId="77777777" w:rsidR="00023C3A" w:rsidRPr="005526E5" w:rsidRDefault="00023C3A" w:rsidP="00B76B45">
            <w:pPr>
              <w:numPr>
                <w:ilvl w:val="0"/>
                <w:numId w:val="11"/>
              </w:numPr>
              <w:spacing w:before="60" w:after="60" w:line="240" w:lineRule="auto"/>
              <w:rPr>
                <w:rFonts w:ascii="Arial" w:hAnsi="Arial" w:cs="Arial"/>
                <w:sz w:val="24"/>
                <w:szCs w:val="24"/>
              </w:rPr>
            </w:pPr>
            <w:r>
              <w:rPr>
                <w:rFonts w:ascii="Arial" w:hAnsi="Arial" w:cs="Arial"/>
                <w:sz w:val="24"/>
                <w:szCs w:val="24"/>
              </w:rPr>
              <w:t>w</w:t>
            </w:r>
            <w:r w:rsidRPr="005526E5">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03284091" w14:textId="77777777" w:rsidR="00023C3A" w:rsidRDefault="00023C3A" w:rsidP="00023C3A">
            <w:pPr>
              <w:spacing w:before="60" w:after="60" w:line="240" w:lineRule="auto"/>
              <w:rPr>
                <w:rFonts w:ascii="Arial" w:hAnsi="Arial" w:cs="Arial"/>
                <w:sz w:val="24"/>
                <w:szCs w:val="24"/>
              </w:rPr>
            </w:pPr>
          </w:p>
          <w:p w14:paraId="3A41B319" w14:textId="77777777" w:rsidR="00023C3A" w:rsidRPr="005526E5" w:rsidRDefault="00023C3A" w:rsidP="00023C3A">
            <w:pPr>
              <w:spacing w:before="60" w:after="60" w:line="240" w:lineRule="auto"/>
              <w:rPr>
                <w:rFonts w:ascii="Arial" w:hAnsi="Arial" w:cs="Arial"/>
                <w:sz w:val="24"/>
                <w:szCs w:val="24"/>
              </w:rPr>
            </w:pPr>
            <w:r w:rsidRPr="005526E5">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0580974F" w14:textId="77777777" w:rsidR="00023C3A" w:rsidRPr="005526E5" w:rsidRDefault="00023C3A" w:rsidP="00023C3A">
            <w:pPr>
              <w:spacing w:before="60" w:after="60" w:line="240" w:lineRule="auto"/>
              <w:rPr>
                <w:rFonts w:ascii="Arial" w:hAnsi="Arial" w:cs="Arial"/>
                <w:sz w:val="24"/>
                <w:szCs w:val="24"/>
              </w:rPr>
            </w:pPr>
          </w:p>
          <w:p w14:paraId="75DE10D6" w14:textId="5F3AD704" w:rsidR="00023C3A" w:rsidRPr="005526E5" w:rsidRDefault="00023C3A" w:rsidP="00023C3A">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51" w:type="dxa"/>
          </w:tcPr>
          <w:p w14:paraId="04C8400C" w14:textId="77777777" w:rsidR="00023C3A" w:rsidRPr="005526E5" w:rsidRDefault="00023C3A" w:rsidP="00023C3A">
            <w:pPr>
              <w:spacing w:after="0" w:line="240" w:lineRule="auto"/>
              <w:rPr>
                <w:rFonts w:ascii="Arial" w:hAnsi="Arial" w:cs="Arial"/>
                <w:sz w:val="24"/>
                <w:szCs w:val="24"/>
              </w:rPr>
            </w:pPr>
            <w:r w:rsidRPr="005526E5">
              <w:rPr>
                <w:rFonts w:ascii="Arial" w:hAnsi="Arial" w:cs="Arial"/>
                <w:sz w:val="24"/>
                <w:szCs w:val="24"/>
              </w:rPr>
              <w:lastRenderedPageBreak/>
              <w:t>TAK/NIE</w:t>
            </w:r>
          </w:p>
          <w:p w14:paraId="114DB054" w14:textId="77777777" w:rsidR="00023C3A" w:rsidRDefault="00023C3A" w:rsidP="00023C3A">
            <w:pPr>
              <w:spacing w:after="0" w:line="240" w:lineRule="auto"/>
              <w:rPr>
                <w:rFonts w:ascii="Arial" w:hAnsi="Arial" w:cs="Arial"/>
                <w:sz w:val="24"/>
                <w:szCs w:val="24"/>
              </w:rPr>
            </w:pPr>
            <w:r w:rsidRPr="005526E5">
              <w:rPr>
                <w:rFonts w:ascii="Arial" w:hAnsi="Arial" w:cs="Arial"/>
                <w:sz w:val="24"/>
                <w:szCs w:val="24"/>
              </w:rPr>
              <w:t>(NIE oznacza odrzucenie wniosku)</w:t>
            </w:r>
          </w:p>
          <w:p w14:paraId="6C72412F" w14:textId="77777777" w:rsidR="00023C3A" w:rsidRPr="005526E5" w:rsidRDefault="00023C3A" w:rsidP="00023C3A">
            <w:pPr>
              <w:spacing w:after="0" w:line="240" w:lineRule="auto"/>
              <w:rPr>
                <w:rFonts w:ascii="Arial" w:hAnsi="Arial" w:cs="Arial"/>
                <w:sz w:val="24"/>
                <w:szCs w:val="24"/>
              </w:rPr>
            </w:pPr>
          </w:p>
          <w:p w14:paraId="763B8A87" w14:textId="77777777" w:rsidR="00023C3A" w:rsidRDefault="00023C3A" w:rsidP="00023C3A">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653E50F5" w14:textId="77777777" w:rsidR="00023C3A" w:rsidRPr="005526E5" w:rsidRDefault="00023C3A" w:rsidP="00023C3A">
            <w:pPr>
              <w:spacing w:after="0" w:line="240" w:lineRule="auto"/>
              <w:rPr>
                <w:rFonts w:ascii="Arial" w:hAnsi="Arial" w:cs="Arial"/>
                <w:sz w:val="24"/>
                <w:szCs w:val="24"/>
              </w:rPr>
            </w:pPr>
          </w:p>
          <w:p w14:paraId="22B4A0D8" w14:textId="77777777" w:rsidR="00023C3A" w:rsidRPr="005526E5" w:rsidRDefault="00023C3A" w:rsidP="00023C3A">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068B5025" w14:textId="77777777" w:rsidR="00023C3A" w:rsidRPr="005526E5" w:rsidRDefault="00023C3A" w:rsidP="00023C3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6338E491" w14:textId="46FAF70B" w:rsidR="00023C3A" w:rsidRPr="005526E5" w:rsidRDefault="00023C3A" w:rsidP="00023C3A">
            <w:pPr>
              <w:spacing w:after="0" w:line="240" w:lineRule="auto"/>
              <w:rPr>
                <w:rFonts w:ascii="Arial" w:hAnsi="Arial" w:cs="Arial"/>
                <w:sz w:val="24"/>
                <w:szCs w:val="24"/>
              </w:rPr>
            </w:pPr>
          </w:p>
        </w:tc>
      </w:tr>
      <w:tr w:rsidR="00023C3A" w:rsidRPr="008D4EBB" w14:paraId="3C9C00BB" w14:textId="77777777" w:rsidTr="008D4EBB">
        <w:trPr>
          <w:trHeight w:val="1559"/>
        </w:trPr>
        <w:tc>
          <w:tcPr>
            <w:tcW w:w="1109" w:type="dxa"/>
            <w:vAlign w:val="center"/>
          </w:tcPr>
          <w:p w14:paraId="69112F48" w14:textId="216FB193"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9</w:t>
            </w:r>
          </w:p>
        </w:tc>
        <w:tc>
          <w:tcPr>
            <w:tcW w:w="2898" w:type="dxa"/>
            <w:vAlign w:val="center"/>
          </w:tcPr>
          <w:p w14:paraId="534FDDE2" w14:textId="77777777"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Wskaźniki realizacji celów projektu</w:t>
            </w:r>
          </w:p>
        </w:tc>
        <w:tc>
          <w:tcPr>
            <w:tcW w:w="7167" w:type="dxa"/>
          </w:tcPr>
          <w:p w14:paraId="3A000330" w14:textId="77777777" w:rsidR="00023C3A" w:rsidRPr="008D4EBB" w:rsidRDefault="00023C3A" w:rsidP="00023C3A">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2D872B58" w14:textId="68339111" w:rsidR="00023C3A" w:rsidRPr="008D4EBB" w:rsidRDefault="00023C3A" w:rsidP="00B76B45">
            <w:pPr>
              <w:numPr>
                <w:ilvl w:val="0"/>
                <w:numId w:val="5"/>
              </w:numPr>
              <w:spacing w:after="0" w:line="240" w:lineRule="auto"/>
              <w:rPr>
                <w:rFonts w:ascii="Arial" w:hAnsi="Arial" w:cs="Arial"/>
                <w:sz w:val="24"/>
                <w:szCs w:val="24"/>
              </w:rPr>
            </w:pPr>
            <w:r w:rsidRPr="008D4EBB">
              <w:rPr>
                <w:rFonts w:ascii="Arial" w:hAnsi="Arial" w:cs="Arial"/>
                <w:sz w:val="24"/>
                <w:szCs w:val="24"/>
              </w:rPr>
              <w:t>wskaźniki realizacji celów projektu (produktu, rezultatu) zostały wyrażone liczbowo</w:t>
            </w:r>
            <w:r w:rsidR="00A20665">
              <w:rPr>
                <w:rFonts w:ascii="Arial" w:hAnsi="Arial" w:cs="Arial"/>
                <w:sz w:val="24"/>
                <w:szCs w:val="24"/>
              </w:rPr>
              <w:t>,</w:t>
            </w:r>
          </w:p>
          <w:p w14:paraId="35969FD1" w14:textId="77777777" w:rsidR="00023C3A" w:rsidRPr="008D4EBB" w:rsidRDefault="00023C3A" w:rsidP="00B76B45">
            <w:pPr>
              <w:numPr>
                <w:ilvl w:val="0"/>
                <w:numId w:val="5"/>
              </w:numPr>
              <w:spacing w:after="0" w:line="240" w:lineRule="auto"/>
              <w:rPr>
                <w:rFonts w:ascii="Arial" w:hAnsi="Arial" w:cs="Arial"/>
                <w:sz w:val="24"/>
                <w:szCs w:val="24"/>
              </w:rPr>
            </w:pPr>
            <w:r w:rsidRPr="008D4EBB">
              <w:rPr>
                <w:rFonts w:ascii="Arial" w:hAnsi="Arial" w:cs="Arial"/>
                <w:sz w:val="24"/>
                <w:szCs w:val="24"/>
              </w:rPr>
              <w:t>wskaźniki zostały właściwie oszacowane w odniesieniu do zakresu projektu,</w:t>
            </w:r>
          </w:p>
          <w:p w14:paraId="6E7DEE63" w14:textId="77777777" w:rsidR="00023C3A" w:rsidRPr="008D4EBB" w:rsidRDefault="00023C3A" w:rsidP="00B76B45">
            <w:pPr>
              <w:numPr>
                <w:ilvl w:val="0"/>
                <w:numId w:val="5"/>
              </w:numPr>
              <w:spacing w:after="60" w:line="240" w:lineRule="auto"/>
              <w:rPr>
                <w:rFonts w:ascii="Arial" w:hAnsi="Arial" w:cs="Arial"/>
                <w:sz w:val="24"/>
                <w:szCs w:val="24"/>
              </w:rPr>
            </w:pPr>
            <w:r w:rsidRPr="008D4EBB">
              <w:rPr>
                <w:rFonts w:ascii="Arial" w:hAnsi="Arial" w:cs="Arial"/>
                <w:sz w:val="24"/>
                <w:szCs w:val="24"/>
              </w:rPr>
              <w:t>wybrano wszystkie wskaźniki związane z realizacją projektu.</w:t>
            </w:r>
          </w:p>
          <w:p w14:paraId="702F4785" w14:textId="77777777" w:rsidR="00023C3A" w:rsidRPr="008D4EBB" w:rsidRDefault="00023C3A" w:rsidP="00023C3A">
            <w:pPr>
              <w:spacing w:after="60" w:line="240" w:lineRule="auto"/>
              <w:rPr>
                <w:rFonts w:ascii="Arial" w:hAnsi="Arial" w:cs="Arial"/>
                <w:sz w:val="24"/>
                <w:szCs w:val="24"/>
              </w:rPr>
            </w:pPr>
          </w:p>
          <w:p w14:paraId="60D7A762" w14:textId="77777777" w:rsidR="00023C3A" w:rsidRPr="008D4EBB" w:rsidRDefault="00023C3A" w:rsidP="00023C3A">
            <w:pPr>
              <w:spacing w:after="60" w:line="240" w:lineRule="auto"/>
              <w:rPr>
                <w:rFonts w:ascii="Arial" w:hAnsi="Arial" w:cs="Arial"/>
                <w:sz w:val="24"/>
                <w:szCs w:val="24"/>
              </w:rPr>
            </w:pPr>
            <w:r w:rsidRPr="008D4EBB">
              <w:rPr>
                <w:rFonts w:ascii="Arial" w:hAnsi="Arial" w:cs="Arial"/>
                <w:sz w:val="24"/>
                <w:szCs w:val="24"/>
              </w:rPr>
              <w:t>Lista obowiązujących wskaźników wraz z ich definicjami zamieszczona jest w regulaminie wyboru projektów.</w:t>
            </w:r>
          </w:p>
          <w:p w14:paraId="4C3D545C" w14:textId="77777777" w:rsidR="00023C3A" w:rsidRPr="008D4EBB" w:rsidRDefault="00023C3A" w:rsidP="00023C3A">
            <w:pPr>
              <w:spacing w:after="60" w:line="240" w:lineRule="auto"/>
              <w:rPr>
                <w:rFonts w:ascii="Arial" w:hAnsi="Arial" w:cs="Arial"/>
                <w:sz w:val="24"/>
                <w:szCs w:val="24"/>
              </w:rPr>
            </w:pPr>
          </w:p>
          <w:p w14:paraId="67DA2DA1" w14:textId="77777777" w:rsidR="00023C3A" w:rsidRPr="008D4EBB" w:rsidRDefault="00023C3A" w:rsidP="00023C3A">
            <w:pPr>
              <w:spacing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p w14:paraId="38155C05" w14:textId="77777777" w:rsidR="00023C3A" w:rsidRPr="008D4EBB" w:rsidRDefault="00023C3A" w:rsidP="00023C3A">
            <w:pPr>
              <w:spacing w:after="60" w:line="240" w:lineRule="auto"/>
              <w:rPr>
                <w:rFonts w:ascii="Arial" w:hAnsi="Arial" w:cs="Arial"/>
                <w:sz w:val="24"/>
                <w:szCs w:val="24"/>
              </w:rPr>
            </w:pPr>
          </w:p>
        </w:tc>
        <w:tc>
          <w:tcPr>
            <w:tcW w:w="3251" w:type="dxa"/>
          </w:tcPr>
          <w:p w14:paraId="26780030"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64ABF924" w14:textId="77777777" w:rsidR="00023C3A" w:rsidRPr="008D4EBB" w:rsidRDefault="00023C3A" w:rsidP="00023C3A">
            <w:pPr>
              <w:spacing w:after="0" w:line="240" w:lineRule="auto"/>
              <w:rPr>
                <w:rFonts w:ascii="Arial" w:hAnsi="Arial" w:cs="Arial"/>
                <w:sz w:val="24"/>
                <w:szCs w:val="24"/>
              </w:rPr>
            </w:pPr>
          </w:p>
          <w:p w14:paraId="3481D3C3"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3A5B914" w14:textId="77777777" w:rsidR="00023C3A" w:rsidRPr="008D4EBB" w:rsidRDefault="00023C3A" w:rsidP="00023C3A">
            <w:pPr>
              <w:spacing w:after="0" w:line="240" w:lineRule="auto"/>
              <w:rPr>
                <w:rFonts w:ascii="Arial" w:hAnsi="Arial" w:cs="Arial"/>
                <w:sz w:val="24"/>
                <w:szCs w:val="24"/>
              </w:rPr>
            </w:pPr>
          </w:p>
          <w:p w14:paraId="37BA1AEB"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79A77D83"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29870A1F" w14:textId="24E44148" w:rsidR="00023C3A" w:rsidRPr="008D4EBB" w:rsidRDefault="00023C3A" w:rsidP="00023C3A">
            <w:pPr>
              <w:spacing w:after="0" w:line="240" w:lineRule="auto"/>
              <w:rPr>
                <w:rFonts w:ascii="Arial" w:hAnsi="Arial" w:cs="Arial"/>
                <w:sz w:val="24"/>
                <w:szCs w:val="24"/>
              </w:rPr>
            </w:pPr>
          </w:p>
        </w:tc>
      </w:tr>
      <w:tr w:rsidR="00023C3A" w:rsidRPr="008D4EBB" w14:paraId="296BD76C" w14:textId="77777777" w:rsidTr="008D4EBB">
        <w:trPr>
          <w:trHeight w:val="416"/>
        </w:trPr>
        <w:tc>
          <w:tcPr>
            <w:tcW w:w="1109" w:type="dxa"/>
            <w:vAlign w:val="center"/>
          </w:tcPr>
          <w:p w14:paraId="47D4EBFC" w14:textId="54FC1776"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10</w:t>
            </w:r>
          </w:p>
        </w:tc>
        <w:tc>
          <w:tcPr>
            <w:tcW w:w="2898" w:type="dxa"/>
            <w:vAlign w:val="center"/>
          </w:tcPr>
          <w:p w14:paraId="4E6E0B85" w14:textId="77777777"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Wykonalność techniczna, technologiczna i instytucjonalna projektu</w:t>
            </w:r>
          </w:p>
          <w:p w14:paraId="6EBCD983" w14:textId="77777777" w:rsidR="00023C3A" w:rsidRPr="008D4EBB" w:rsidRDefault="00023C3A" w:rsidP="00023C3A">
            <w:pPr>
              <w:spacing w:after="0" w:line="240" w:lineRule="auto"/>
              <w:ind w:left="720"/>
              <w:rPr>
                <w:rFonts w:ascii="Arial" w:hAnsi="Arial" w:cs="Arial"/>
                <w:sz w:val="24"/>
                <w:szCs w:val="24"/>
              </w:rPr>
            </w:pPr>
          </w:p>
        </w:tc>
        <w:tc>
          <w:tcPr>
            <w:tcW w:w="7167" w:type="dxa"/>
          </w:tcPr>
          <w:p w14:paraId="5DF15B84" w14:textId="77777777" w:rsidR="00023C3A" w:rsidRPr="008D4EBB" w:rsidRDefault="00023C3A" w:rsidP="00023C3A">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0F50CA92" w14:textId="77777777" w:rsidR="00023C3A" w:rsidRPr="008D4EBB" w:rsidRDefault="00023C3A" w:rsidP="00B76B45">
            <w:pPr>
              <w:numPr>
                <w:ilvl w:val="0"/>
                <w:numId w:val="4"/>
              </w:numPr>
              <w:spacing w:after="0" w:line="240" w:lineRule="auto"/>
              <w:rPr>
                <w:rFonts w:ascii="Arial" w:hAnsi="Arial" w:cs="Arial"/>
                <w:sz w:val="24"/>
                <w:szCs w:val="24"/>
              </w:rPr>
            </w:pPr>
            <w:r w:rsidRPr="008D4EBB">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97800EE" w14:textId="77777777" w:rsidR="00023C3A" w:rsidRPr="008D4EBB" w:rsidRDefault="00023C3A" w:rsidP="00B76B45">
            <w:pPr>
              <w:numPr>
                <w:ilvl w:val="0"/>
                <w:numId w:val="4"/>
              </w:numPr>
              <w:spacing w:after="0" w:line="240" w:lineRule="auto"/>
              <w:rPr>
                <w:rFonts w:ascii="Arial" w:hAnsi="Arial" w:cs="Arial"/>
                <w:sz w:val="24"/>
                <w:szCs w:val="24"/>
              </w:rPr>
            </w:pPr>
            <w:r w:rsidRPr="008D4EBB">
              <w:rPr>
                <w:rFonts w:ascii="Arial" w:hAnsi="Arial" w:cs="Arial"/>
                <w:sz w:val="24"/>
                <w:szCs w:val="24"/>
              </w:rPr>
              <w:t>wnioskodawca gwarantuje techniczną wykonalność projektu,</w:t>
            </w:r>
          </w:p>
          <w:p w14:paraId="7BC885A5" w14:textId="77777777" w:rsidR="00023C3A" w:rsidRPr="008D4EBB" w:rsidRDefault="00023C3A" w:rsidP="00B76B45">
            <w:pPr>
              <w:numPr>
                <w:ilvl w:val="0"/>
                <w:numId w:val="4"/>
              </w:numPr>
              <w:spacing w:after="0" w:line="240" w:lineRule="auto"/>
              <w:rPr>
                <w:rFonts w:ascii="Arial" w:hAnsi="Arial" w:cs="Arial"/>
                <w:sz w:val="24"/>
                <w:szCs w:val="24"/>
              </w:rPr>
            </w:pPr>
            <w:r w:rsidRPr="008D4EBB">
              <w:rPr>
                <w:rFonts w:ascii="Arial" w:hAnsi="Arial" w:cs="Arial"/>
                <w:sz w:val="24"/>
                <w:szCs w:val="24"/>
              </w:rPr>
              <w:t>zakres rzeczowy projektu jest technologicznie wykonalny,</w:t>
            </w:r>
          </w:p>
          <w:p w14:paraId="56BC0D51" w14:textId="77777777" w:rsidR="00023C3A" w:rsidRPr="008D4EBB" w:rsidRDefault="00023C3A" w:rsidP="00B76B45">
            <w:pPr>
              <w:numPr>
                <w:ilvl w:val="0"/>
                <w:numId w:val="4"/>
              </w:numPr>
              <w:spacing w:after="0" w:line="240" w:lineRule="auto"/>
              <w:rPr>
                <w:rFonts w:ascii="Arial" w:hAnsi="Arial" w:cs="Arial"/>
                <w:sz w:val="24"/>
                <w:szCs w:val="24"/>
              </w:rPr>
            </w:pPr>
            <w:r w:rsidRPr="008D4EBB">
              <w:rPr>
                <w:rFonts w:ascii="Arial" w:hAnsi="Arial" w:cs="Arial"/>
                <w:sz w:val="24"/>
                <w:szCs w:val="24"/>
              </w:rPr>
              <w:t>wnioskodawca posiada potencjał do prawidłowej obsługi projektu.</w:t>
            </w:r>
          </w:p>
          <w:p w14:paraId="0757B85E" w14:textId="77777777" w:rsidR="00023C3A" w:rsidRPr="008D4EBB" w:rsidRDefault="00023C3A" w:rsidP="00023C3A">
            <w:pPr>
              <w:spacing w:after="0" w:line="240" w:lineRule="auto"/>
              <w:rPr>
                <w:rFonts w:ascii="Arial" w:hAnsi="Arial" w:cs="Arial"/>
                <w:sz w:val="24"/>
                <w:szCs w:val="24"/>
              </w:rPr>
            </w:pPr>
          </w:p>
          <w:p w14:paraId="4B489CC1" w14:textId="77777777" w:rsidR="00023C3A" w:rsidRPr="008D4EBB" w:rsidRDefault="00023C3A" w:rsidP="00023C3A">
            <w:pPr>
              <w:spacing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p w14:paraId="3BB27134" w14:textId="77777777" w:rsidR="00023C3A" w:rsidRPr="008D4EBB" w:rsidRDefault="00023C3A" w:rsidP="00023C3A">
            <w:pPr>
              <w:spacing w:after="60" w:line="240" w:lineRule="auto"/>
              <w:rPr>
                <w:rFonts w:ascii="Arial" w:hAnsi="Arial" w:cs="Arial"/>
                <w:sz w:val="24"/>
                <w:szCs w:val="24"/>
              </w:rPr>
            </w:pPr>
          </w:p>
        </w:tc>
        <w:tc>
          <w:tcPr>
            <w:tcW w:w="3251" w:type="dxa"/>
          </w:tcPr>
          <w:p w14:paraId="47ADB09B"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6D5D068B" w14:textId="77777777" w:rsidR="00023C3A" w:rsidRPr="008D4EBB" w:rsidRDefault="00023C3A" w:rsidP="00023C3A">
            <w:pPr>
              <w:spacing w:after="0" w:line="240" w:lineRule="auto"/>
              <w:rPr>
                <w:rFonts w:ascii="Arial" w:hAnsi="Arial" w:cs="Arial"/>
                <w:sz w:val="24"/>
                <w:szCs w:val="24"/>
              </w:rPr>
            </w:pPr>
          </w:p>
          <w:p w14:paraId="24D0F357"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F14195B" w14:textId="77777777" w:rsidR="00023C3A" w:rsidRPr="008D4EBB" w:rsidRDefault="00023C3A" w:rsidP="00023C3A">
            <w:pPr>
              <w:spacing w:after="0" w:line="240" w:lineRule="auto"/>
              <w:rPr>
                <w:rFonts w:ascii="Arial" w:hAnsi="Arial" w:cs="Arial"/>
                <w:sz w:val="24"/>
                <w:szCs w:val="24"/>
              </w:rPr>
            </w:pPr>
          </w:p>
          <w:p w14:paraId="411DC693"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2E57BB76"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76BF7156" w14:textId="63A92A4A" w:rsidR="00023C3A" w:rsidRPr="008D4EBB" w:rsidRDefault="00023C3A" w:rsidP="00023C3A">
            <w:pPr>
              <w:spacing w:after="0" w:line="240" w:lineRule="auto"/>
              <w:rPr>
                <w:rFonts w:ascii="Arial" w:hAnsi="Arial" w:cs="Arial"/>
                <w:sz w:val="24"/>
                <w:szCs w:val="24"/>
              </w:rPr>
            </w:pPr>
          </w:p>
        </w:tc>
      </w:tr>
      <w:tr w:rsidR="00023C3A" w:rsidRPr="008D4EBB" w14:paraId="35AE4CAB" w14:textId="77777777" w:rsidTr="008D4EBB">
        <w:trPr>
          <w:trHeight w:val="416"/>
        </w:trPr>
        <w:tc>
          <w:tcPr>
            <w:tcW w:w="1109" w:type="dxa"/>
            <w:vAlign w:val="center"/>
          </w:tcPr>
          <w:p w14:paraId="2934025B" w14:textId="661CF982"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B.</w:t>
            </w:r>
            <w:r>
              <w:rPr>
                <w:rFonts w:ascii="Arial" w:hAnsi="Arial" w:cs="Arial"/>
                <w:sz w:val="24"/>
                <w:szCs w:val="24"/>
              </w:rPr>
              <w:t>1</w:t>
            </w:r>
            <w:r w:rsidR="00AE7007">
              <w:rPr>
                <w:rFonts w:ascii="Arial" w:hAnsi="Arial" w:cs="Arial"/>
                <w:sz w:val="24"/>
                <w:szCs w:val="24"/>
              </w:rPr>
              <w:t>1</w:t>
            </w:r>
          </w:p>
        </w:tc>
        <w:tc>
          <w:tcPr>
            <w:tcW w:w="2898" w:type="dxa"/>
            <w:vAlign w:val="center"/>
          </w:tcPr>
          <w:p w14:paraId="4B4B38C5" w14:textId="77777777"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 xml:space="preserve">Wykonalność finansowa </w:t>
            </w:r>
          </w:p>
          <w:p w14:paraId="1FCDC3FF" w14:textId="77777777"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i ekonomiczna projektu</w:t>
            </w:r>
          </w:p>
        </w:tc>
        <w:tc>
          <w:tcPr>
            <w:tcW w:w="7167" w:type="dxa"/>
          </w:tcPr>
          <w:p w14:paraId="33E4CCBA" w14:textId="77777777" w:rsidR="00023C3A" w:rsidRPr="008D4EBB" w:rsidRDefault="00023C3A" w:rsidP="00023C3A">
            <w:pPr>
              <w:spacing w:before="60" w:after="0" w:line="240" w:lineRule="auto"/>
              <w:rPr>
                <w:rFonts w:ascii="Arial" w:hAnsi="Arial" w:cs="Arial"/>
                <w:sz w:val="24"/>
                <w:szCs w:val="24"/>
              </w:rPr>
            </w:pPr>
            <w:r w:rsidRPr="008D4EBB">
              <w:rPr>
                <w:rFonts w:ascii="Arial" w:hAnsi="Arial" w:cs="Arial"/>
                <w:sz w:val="24"/>
                <w:szCs w:val="24"/>
              </w:rPr>
              <w:t>W kryterium sprawdzamy, czy projekt wykazuje pozytywne efekty ekonomiczne oraz czy analiza finansowa przedsięwzięcia została przeprowadzona poprawnie, w szczególności czy:</w:t>
            </w:r>
          </w:p>
          <w:p w14:paraId="68CFED79" w14:textId="77777777" w:rsidR="00B14C9A" w:rsidRPr="00B14C9A" w:rsidRDefault="00B14C9A" w:rsidP="00B14C9A">
            <w:pPr>
              <w:numPr>
                <w:ilvl w:val="0"/>
                <w:numId w:val="16"/>
              </w:numPr>
              <w:spacing w:before="60" w:after="0" w:line="240" w:lineRule="auto"/>
              <w:rPr>
                <w:rFonts w:ascii="Arial" w:hAnsi="Arial" w:cs="Arial"/>
                <w:sz w:val="24"/>
                <w:szCs w:val="24"/>
              </w:rPr>
            </w:pPr>
            <w:r w:rsidRPr="00B14C9A">
              <w:rPr>
                <w:rFonts w:ascii="Arial" w:hAnsi="Arial" w:cs="Arial"/>
                <w:sz w:val="24"/>
                <w:szCs w:val="24"/>
              </w:rPr>
              <w:t>wskazano źródła finansowania wkładu własnego oraz wydatków niekwalifikowalnych,</w:t>
            </w:r>
          </w:p>
          <w:p w14:paraId="0BD61A1F" w14:textId="77777777" w:rsidR="00B14C9A" w:rsidRPr="00B14C9A" w:rsidRDefault="00B14C9A" w:rsidP="00B14C9A">
            <w:pPr>
              <w:numPr>
                <w:ilvl w:val="0"/>
                <w:numId w:val="16"/>
              </w:numPr>
              <w:spacing w:before="60" w:after="0" w:line="240" w:lineRule="auto"/>
              <w:rPr>
                <w:rFonts w:ascii="Arial" w:hAnsi="Arial" w:cs="Arial"/>
                <w:sz w:val="24"/>
                <w:szCs w:val="24"/>
              </w:rPr>
            </w:pPr>
            <w:r w:rsidRPr="00B14C9A">
              <w:rPr>
                <w:rFonts w:ascii="Arial" w:hAnsi="Arial" w:cs="Arial"/>
                <w:sz w:val="24"/>
                <w:szCs w:val="24"/>
              </w:rPr>
              <w:t xml:space="preserve">przyjęte założenia analiz finansowych są spójne i uzasadnione, </w:t>
            </w:r>
          </w:p>
          <w:p w14:paraId="2FB4BE9A" w14:textId="77777777" w:rsidR="00B14C9A" w:rsidRPr="00B14C9A" w:rsidRDefault="00B14C9A" w:rsidP="00B14C9A">
            <w:pPr>
              <w:numPr>
                <w:ilvl w:val="0"/>
                <w:numId w:val="16"/>
              </w:numPr>
              <w:spacing w:before="60" w:after="0" w:line="240" w:lineRule="auto"/>
              <w:rPr>
                <w:rFonts w:ascii="Arial" w:hAnsi="Arial" w:cs="Arial"/>
                <w:sz w:val="24"/>
                <w:szCs w:val="24"/>
              </w:rPr>
            </w:pPr>
            <w:r w:rsidRPr="00B14C9A">
              <w:rPr>
                <w:rFonts w:ascii="Arial" w:hAnsi="Arial" w:cs="Arial"/>
                <w:sz w:val="24"/>
                <w:szCs w:val="24"/>
              </w:rPr>
              <w:t>w analizie finansowej nie ma istotnych błędów rachunkowych,</w:t>
            </w:r>
          </w:p>
          <w:p w14:paraId="4400DB48" w14:textId="77777777" w:rsidR="00B14C9A" w:rsidRPr="00B14C9A" w:rsidRDefault="00B14C9A" w:rsidP="00B14C9A">
            <w:pPr>
              <w:numPr>
                <w:ilvl w:val="0"/>
                <w:numId w:val="16"/>
              </w:numPr>
              <w:spacing w:after="60" w:line="240" w:lineRule="auto"/>
              <w:rPr>
                <w:rFonts w:ascii="Arial" w:hAnsi="Arial" w:cs="Arial"/>
                <w:sz w:val="24"/>
                <w:szCs w:val="24"/>
              </w:rPr>
            </w:pPr>
            <w:r w:rsidRPr="00B14C9A">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6FE941FA" w14:textId="77777777" w:rsidR="00B14C9A" w:rsidRPr="00B14C9A" w:rsidRDefault="00B14C9A" w:rsidP="00B14C9A">
            <w:pPr>
              <w:numPr>
                <w:ilvl w:val="0"/>
                <w:numId w:val="16"/>
              </w:numPr>
              <w:spacing w:line="240" w:lineRule="auto"/>
              <w:rPr>
                <w:rFonts w:ascii="Arial" w:hAnsi="Arial" w:cs="Arial"/>
                <w:sz w:val="24"/>
                <w:szCs w:val="24"/>
              </w:rPr>
            </w:pPr>
            <w:r w:rsidRPr="00B14C9A">
              <w:rPr>
                <w:rFonts w:ascii="Arial" w:hAnsi="Arial" w:cs="Arial"/>
                <w:sz w:val="24"/>
                <w:szCs w:val="24"/>
              </w:rPr>
              <w:lastRenderedPageBreak/>
              <w:t>wykazana została stabilność finansowa (wymagane dla projektów obejmujących inwestycje w infrastrukturę lub inwestycje produkcyjne).</w:t>
            </w:r>
          </w:p>
          <w:p w14:paraId="29CD540E" w14:textId="77777777" w:rsidR="00EC7995" w:rsidRDefault="00EC7995" w:rsidP="00023C3A">
            <w:pPr>
              <w:spacing w:before="60" w:after="0" w:line="240" w:lineRule="auto"/>
              <w:rPr>
                <w:rFonts w:ascii="Arial" w:hAnsi="Arial" w:cs="Arial"/>
                <w:sz w:val="24"/>
                <w:szCs w:val="24"/>
              </w:rPr>
            </w:pPr>
          </w:p>
          <w:p w14:paraId="594C8ABC" w14:textId="4ADA0A63" w:rsidR="00023C3A" w:rsidRPr="008D4EBB" w:rsidRDefault="00023C3A" w:rsidP="00EC7995">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68733C37"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lastRenderedPageBreak/>
              <w:t xml:space="preserve">TAK/NIE </w:t>
            </w:r>
          </w:p>
          <w:p w14:paraId="27D9F5BB" w14:textId="77777777" w:rsidR="00023C3A" w:rsidRDefault="00023C3A" w:rsidP="00023C3A">
            <w:pPr>
              <w:spacing w:after="0" w:line="240" w:lineRule="auto"/>
              <w:rPr>
                <w:rFonts w:ascii="Arial" w:hAnsi="Arial" w:cs="Arial"/>
                <w:sz w:val="24"/>
                <w:szCs w:val="24"/>
              </w:rPr>
            </w:pPr>
            <w:r w:rsidRPr="008D4EBB">
              <w:rPr>
                <w:rFonts w:ascii="Arial" w:hAnsi="Arial" w:cs="Arial"/>
                <w:sz w:val="24"/>
                <w:szCs w:val="24"/>
              </w:rPr>
              <w:t>(NIE oznacza odrzucenie wniosku)</w:t>
            </w:r>
          </w:p>
          <w:p w14:paraId="1DFC9A27" w14:textId="77777777" w:rsidR="00023C3A" w:rsidRPr="008D4EBB" w:rsidRDefault="00023C3A" w:rsidP="00023C3A">
            <w:pPr>
              <w:spacing w:after="0" w:line="240" w:lineRule="auto"/>
              <w:rPr>
                <w:rFonts w:ascii="Arial" w:hAnsi="Arial" w:cs="Arial"/>
                <w:sz w:val="24"/>
                <w:szCs w:val="24"/>
              </w:rPr>
            </w:pPr>
          </w:p>
          <w:p w14:paraId="6FB4C20D"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48552A1" w14:textId="77777777" w:rsidR="00023C3A" w:rsidRPr="008D4EBB" w:rsidRDefault="00023C3A" w:rsidP="00023C3A">
            <w:pPr>
              <w:spacing w:after="0" w:line="240" w:lineRule="auto"/>
              <w:rPr>
                <w:rFonts w:ascii="Arial" w:hAnsi="Arial" w:cs="Arial"/>
                <w:sz w:val="24"/>
                <w:szCs w:val="24"/>
              </w:rPr>
            </w:pPr>
          </w:p>
          <w:p w14:paraId="09BF9F2B"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1749DC56"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 xml:space="preserve">W trakcie oceny kryterium wnioskodawca może zostać </w:t>
            </w:r>
            <w:r w:rsidRPr="008D4EBB">
              <w:rPr>
                <w:rFonts w:ascii="Arial" w:hAnsi="Arial" w:cs="Arial"/>
                <w:sz w:val="24"/>
                <w:szCs w:val="24"/>
              </w:rPr>
              <w:lastRenderedPageBreak/>
              <w:t>poproszony o uzupełnienie lub poprawienie wniosku.</w:t>
            </w:r>
          </w:p>
          <w:p w14:paraId="07968D10" w14:textId="6BC84F7E"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w:t>
            </w:r>
          </w:p>
        </w:tc>
      </w:tr>
      <w:tr w:rsidR="00023C3A" w:rsidRPr="008D4EBB" w14:paraId="5D854E27" w14:textId="77777777" w:rsidTr="008D4EBB">
        <w:trPr>
          <w:trHeight w:val="425"/>
        </w:trPr>
        <w:tc>
          <w:tcPr>
            <w:tcW w:w="1109" w:type="dxa"/>
            <w:vAlign w:val="center"/>
          </w:tcPr>
          <w:p w14:paraId="7AC01C40" w14:textId="009CE2CC"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1</w:t>
            </w:r>
            <w:r w:rsidR="00AE7007">
              <w:rPr>
                <w:rFonts w:ascii="Arial" w:hAnsi="Arial" w:cs="Arial"/>
                <w:sz w:val="24"/>
                <w:szCs w:val="24"/>
              </w:rPr>
              <w:t>2</w:t>
            </w:r>
          </w:p>
        </w:tc>
        <w:tc>
          <w:tcPr>
            <w:tcW w:w="2898" w:type="dxa"/>
            <w:vAlign w:val="center"/>
          </w:tcPr>
          <w:p w14:paraId="3708C52D" w14:textId="77777777"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Kwalifikowalność wydatków</w:t>
            </w:r>
          </w:p>
        </w:tc>
        <w:tc>
          <w:tcPr>
            <w:tcW w:w="7167" w:type="dxa"/>
          </w:tcPr>
          <w:p w14:paraId="668127FC" w14:textId="77777777" w:rsidR="00023C3A" w:rsidRPr="008D4EBB" w:rsidRDefault="00023C3A" w:rsidP="00023C3A">
            <w:pPr>
              <w:spacing w:before="60" w:after="0" w:line="240" w:lineRule="auto"/>
              <w:rPr>
                <w:rFonts w:ascii="Arial" w:hAnsi="Arial" w:cs="Arial"/>
                <w:sz w:val="24"/>
                <w:szCs w:val="24"/>
              </w:rPr>
            </w:pPr>
            <w:r w:rsidRPr="008D4EBB">
              <w:rPr>
                <w:rFonts w:ascii="Arial" w:hAnsi="Arial" w:cs="Arial"/>
                <w:sz w:val="24"/>
                <w:szCs w:val="24"/>
              </w:rPr>
              <w:t>W kryterium sprawdzamy, czy wydatki wskazane w projekcie spełniają warunki kwalifikowalności, tj.:</w:t>
            </w:r>
          </w:p>
          <w:p w14:paraId="03E7EA2F" w14:textId="4561A3F1" w:rsidR="00023C3A" w:rsidRPr="008D4EBB" w:rsidRDefault="00023C3A" w:rsidP="00B76B45">
            <w:pPr>
              <w:numPr>
                <w:ilvl w:val="0"/>
                <w:numId w:val="3"/>
              </w:numPr>
              <w:spacing w:after="0" w:line="240" w:lineRule="auto"/>
              <w:rPr>
                <w:rFonts w:ascii="Arial" w:hAnsi="Arial" w:cs="Arial"/>
                <w:sz w:val="24"/>
                <w:szCs w:val="24"/>
              </w:rPr>
            </w:pPr>
            <w:r w:rsidRPr="008D4EBB">
              <w:rPr>
                <w:rFonts w:ascii="Arial" w:hAnsi="Arial" w:cs="Arial"/>
                <w:sz w:val="24"/>
                <w:szCs w:val="24"/>
              </w:rPr>
              <w:t>zostały/</w:t>
            </w:r>
            <w:proofErr w:type="spellStart"/>
            <w:r w:rsidRPr="008D4EBB">
              <w:rPr>
                <w:rFonts w:ascii="Arial" w:hAnsi="Arial" w:cs="Arial"/>
                <w:sz w:val="24"/>
                <w:szCs w:val="24"/>
              </w:rPr>
              <w:t>ną</w:t>
            </w:r>
            <w:proofErr w:type="spellEnd"/>
            <w:r w:rsidRPr="008D4EBB">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art.63 ust.2 rozporządzenia nr 2021/1060,</w:t>
            </w:r>
          </w:p>
          <w:p w14:paraId="730FB54F" w14:textId="77777777" w:rsidR="00023C3A" w:rsidRPr="008D4EBB" w:rsidRDefault="00023C3A" w:rsidP="00B76B45">
            <w:pPr>
              <w:numPr>
                <w:ilvl w:val="0"/>
                <w:numId w:val="3"/>
              </w:numPr>
              <w:spacing w:after="0" w:line="240" w:lineRule="auto"/>
              <w:rPr>
                <w:rFonts w:ascii="Arial" w:hAnsi="Arial" w:cs="Arial"/>
                <w:sz w:val="24"/>
                <w:szCs w:val="24"/>
              </w:rPr>
            </w:pPr>
            <w:r w:rsidRPr="008D4EBB">
              <w:rPr>
                <w:rFonts w:ascii="Arial" w:hAnsi="Arial" w:cs="Arial"/>
                <w:sz w:val="24"/>
                <w:szCs w:val="24"/>
              </w:rPr>
              <w:t xml:space="preserve">są zgodne z zasadami określonymi w Wytycznych </w:t>
            </w:r>
            <w:bookmarkStart w:id="12" w:name="_Hlk126574575"/>
            <w:r w:rsidRPr="008D4EBB">
              <w:rPr>
                <w:rFonts w:ascii="Arial" w:hAnsi="Arial" w:cs="Arial"/>
                <w:sz w:val="24"/>
                <w:szCs w:val="24"/>
              </w:rPr>
              <w:t>dotyczących kwalifikowalności wydatków 2021-2027</w:t>
            </w:r>
            <w:bookmarkEnd w:id="12"/>
            <w:r w:rsidRPr="008D4EBB">
              <w:rPr>
                <w:rStyle w:val="Odwoanieprzypisudolnego"/>
                <w:rFonts w:ascii="Arial" w:hAnsi="Arial" w:cs="Arial"/>
                <w:sz w:val="24"/>
                <w:szCs w:val="24"/>
              </w:rPr>
              <w:footnoteReference w:id="12"/>
            </w:r>
            <w:r w:rsidRPr="008D4EBB">
              <w:rPr>
                <w:rFonts w:ascii="Arial" w:hAnsi="Arial" w:cs="Arial"/>
                <w:sz w:val="24"/>
                <w:szCs w:val="24"/>
              </w:rPr>
              <w:t xml:space="preserve"> oraz zapisami dotyczącymi kwalifikowalności wydatków określonymi w regulaminie wyboru projektów,</w:t>
            </w:r>
          </w:p>
          <w:p w14:paraId="3CAB864B" w14:textId="77777777" w:rsidR="00023C3A" w:rsidRPr="008D4EBB" w:rsidRDefault="00023C3A" w:rsidP="00B76B45">
            <w:pPr>
              <w:numPr>
                <w:ilvl w:val="0"/>
                <w:numId w:val="3"/>
              </w:numPr>
              <w:spacing w:after="0" w:line="240" w:lineRule="auto"/>
              <w:rPr>
                <w:rFonts w:ascii="Arial" w:hAnsi="Arial" w:cs="Arial"/>
                <w:sz w:val="24"/>
                <w:szCs w:val="24"/>
              </w:rPr>
            </w:pPr>
            <w:r w:rsidRPr="008D4EBB">
              <w:rPr>
                <w:rFonts w:ascii="Arial" w:hAnsi="Arial" w:cs="Arial"/>
                <w:sz w:val="24"/>
                <w:szCs w:val="24"/>
              </w:rPr>
              <w:t xml:space="preserve">zostały uwzględnione w budżecie projektu, </w:t>
            </w:r>
          </w:p>
          <w:p w14:paraId="1B4BC8FC" w14:textId="77777777" w:rsidR="00023C3A" w:rsidRPr="008D4EBB" w:rsidRDefault="00023C3A" w:rsidP="00B76B45">
            <w:pPr>
              <w:numPr>
                <w:ilvl w:val="0"/>
                <w:numId w:val="3"/>
              </w:numPr>
              <w:spacing w:after="0" w:line="240" w:lineRule="auto"/>
              <w:rPr>
                <w:rFonts w:ascii="Arial" w:hAnsi="Arial" w:cs="Arial"/>
                <w:sz w:val="24"/>
                <w:szCs w:val="24"/>
              </w:rPr>
            </w:pPr>
            <w:r w:rsidRPr="008D4EBB">
              <w:rPr>
                <w:rFonts w:ascii="Arial" w:hAnsi="Arial" w:cs="Arial"/>
                <w:sz w:val="24"/>
                <w:szCs w:val="24"/>
              </w:rPr>
              <w:t>są niezbędne do realizacji celów projektu i zostaną poniesione w związku z realizacją projektu,</w:t>
            </w:r>
          </w:p>
          <w:p w14:paraId="456A27F0" w14:textId="77777777" w:rsidR="00023C3A" w:rsidRPr="008D4EBB" w:rsidRDefault="00023C3A" w:rsidP="00B76B45">
            <w:pPr>
              <w:numPr>
                <w:ilvl w:val="0"/>
                <w:numId w:val="3"/>
              </w:numPr>
              <w:spacing w:after="0" w:line="240" w:lineRule="auto"/>
              <w:rPr>
                <w:rFonts w:ascii="Arial" w:hAnsi="Arial" w:cs="Arial"/>
                <w:sz w:val="24"/>
                <w:szCs w:val="24"/>
              </w:rPr>
            </w:pPr>
            <w:r w:rsidRPr="008D4EBB">
              <w:rPr>
                <w:rFonts w:ascii="Arial" w:hAnsi="Arial" w:cs="Arial"/>
                <w:sz w:val="24"/>
                <w:szCs w:val="24"/>
              </w:rPr>
              <w:t>zostaną dokonane w sposób racjonalny i efektywny z zachowaniem zasad uzyskiwania najlepszych efektów z danych nakładów,</w:t>
            </w:r>
          </w:p>
          <w:p w14:paraId="148B0B77" w14:textId="77777777" w:rsidR="00023C3A" w:rsidRPr="008D4EBB" w:rsidRDefault="00023C3A" w:rsidP="00B76B45">
            <w:pPr>
              <w:numPr>
                <w:ilvl w:val="0"/>
                <w:numId w:val="3"/>
              </w:numPr>
              <w:spacing w:after="0" w:line="240" w:lineRule="auto"/>
              <w:rPr>
                <w:rFonts w:ascii="Arial" w:hAnsi="Arial" w:cs="Arial"/>
                <w:sz w:val="24"/>
                <w:szCs w:val="24"/>
              </w:rPr>
            </w:pPr>
            <w:r w:rsidRPr="008D4EBB">
              <w:rPr>
                <w:rFonts w:ascii="Arial" w:hAnsi="Arial" w:cs="Arial"/>
                <w:sz w:val="24"/>
                <w:szCs w:val="24"/>
              </w:rPr>
              <w:lastRenderedPageBreak/>
              <w:t>czy stawkę ryczałtową na koszty pośrednie ustalono prawidłowo (jeśli dotyczy).</w:t>
            </w:r>
          </w:p>
          <w:p w14:paraId="35438F93" w14:textId="77777777" w:rsidR="00023C3A" w:rsidRPr="008D4EBB" w:rsidRDefault="00023C3A" w:rsidP="00023C3A">
            <w:pPr>
              <w:spacing w:after="0" w:line="240" w:lineRule="auto"/>
              <w:rPr>
                <w:rFonts w:ascii="Arial" w:hAnsi="Arial" w:cs="Arial"/>
                <w:sz w:val="24"/>
                <w:szCs w:val="24"/>
              </w:rPr>
            </w:pPr>
          </w:p>
          <w:p w14:paraId="7BE7CED8" w14:textId="77777777" w:rsidR="00023C3A" w:rsidRPr="008D4EBB" w:rsidRDefault="00023C3A" w:rsidP="00023C3A">
            <w:pPr>
              <w:spacing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06F72983"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53002F93" w14:textId="77777777" w:rsidR="00023C3A" w:rsidRPr="008D4EBB" w:rsidRDefault="00023C3A" w:rsidP="00023C3A">
            <w:pPr>
              <w:spacing w:after="0" w:line="240" w:lineRule="auto"/>
              <w:rPr>
                <w:rFonts w:ascii="Arial" w:hAnsi="Arial" w:cs="Arial"/>
                <w:sz w:val="24"/>
                <w:szCs w:val="24"/>
              </w:rPr>
            </w:pPr>
          </w:p>
          <w:p w14:paraId="492E01F4"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50DC888" w14:textId="77777777" w:rsidR="00023C3A" w:rsidRPr="008D4EBB" w:rsidRDefault="00023C3A" w:rsidP="00023C3A">
            <w:pPr>
              <w:spacing w:after="0" w:line="240" w:lineRule="auto"/>
              <w:rPr>
                <w:rFonts w:ascii="Arial" w:hAnsi="Arial" w:cs="Arial"/>
                <w:sz w:val="24"/>
                <w:szCs w:val="24"/>
              </w:rPr>
            </w:pPr>
          </w:p>
          <w:p w14:paraId="7CD2C98B"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3D8AC5EB"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0FD79BEB" w14:textId="7E9E833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w:t>
            </w:r>
          </w:p>
        </w:tc>
      </w:tr>
      <w:tr w:rsidR="00023C3A" w:rsidRPr="008D4EBB" w14:paraId="55C61572" w14:textId="77777777" w:rsidTr="008D4EBB">
        <w:trPr>
          <w:trHeight w:val="425"/>
        </w:trPr>
        <w:tc>
          <w:tcPr>
            <w:tcW w:w="1109" w:type="dxa"/>
            <w:vAlign w:val="center"/>
          </w:tcPr>
          <w:p w14:paraId="5E140874" w14:textId="1DB5552C"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3</w:t>
            </w:r>
          </w:p>
        </w:tc>
        <w:tc>
          <w:tcPr>
            <w:tcW w:w="2898" w:type="dxa"/>
            <w:vAlign w:val="center"/>
          </w:tcPr>
          <w:p w14:paraId="4195459F" w14:textId="77777777"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Projekt jest zgodny z zasadą równości szans i</w:t>
            </w:r>
          </w:p>
          <w:p w14:paraId="169CCBCA" w14:textId="77777777"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niedyskryminacji, w tym dostępności dla osób z niepełnosprawnościami</w:t>
            </w:r>
          </w:p>
        </w:tc>
        <w:tc>
          <w:tcPr>
            <w:tcW w:w="7167" w:type="dxa"/>
          </w:tcPr>
          <w:p w14:paraId="1842D4DC" w14:textId="77777777" w:rsidR="00023C3A" w:rsidRPr="008D4EBB" w:rsidRDefault="00023C3A" w:rsidP="00023C3A">
            <w:pPr>
              <w:spacing w:before="60" w:after="60" w:line="240" w:lineRule="auto"/>
              <w:rPr>
                <w:rFonts w:ascii="Arial" w:hAnsi="Arial" w:cs="Arial"/>
                <w:sz w:val="24"/>
                <w:szCs w:val="24"/>
              </w:rPr>
            </w:pPr>
            <w:r w:rsidRPr="008D4EBB">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6ECB28B" w14:textId="77777777" w:rsidR="00023C3A" w:rsidRPr="008D4EBB" w:rsidRDefault="00023C3A" w:rsidP="00023C3A">
            <w:pPr>
              <w:spacing w:before="60" w:after="60" w:line="240" w:lineRule="auto"/>
              <w:rPr>
                <w:rFonts w:ascii="Arial" w:hAnsi="Arial" w:cs="Arial"/>
                <w:sz w:val="24"/>
                <w:szCs w:val="24"/>
              </w:rPr>
            </w:pPr>
          </w:p>
          <w:p w14:paraId="518A684B" w14:textId="77777777" w:rsidR="00023C3A" w:rsidRPr="008D4EBB" w:rsidRDefault="00023C3A" w:rsidP="00023C3A">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5CFF15E"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 xml:space="preserve">TAK/NIE </w:t>
            </w:r>
          </w:p>
          <w:p w14:paraId="556B811C"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(NIE oznacza odrzucenie wniosku)</w:t>
            </w:r>
          </w:p>
          <w:p w14:paraId="1844E079" w14:textId="77777777" w:rsidR="00023C3A" w:rsidRPr="008D4EBB" w:rsidRDefault="00023C3A" w:rsidP="00023C3A">
            <w:pPr>
              <w:spacing w:after="0" w:line="240" w:lineRule="auto"/>
              <w:rPr>
                <w:rFonts w:ascii="Arial" w:hAnsi="Arial" w:cs="Arial"/>
                <w:sz w:val="24"/>
                <w:szCs w:val="24"/>
              </w:rPr>
            </w:pPr>
          </w:p>
          <w:p w14:paraId="25643882" w14:textId="77777777" w:rsidR="00023C3A" w:rsidRDefault="00023C3A" w:rsidP="00023C3A">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1A6A9BEC" w14:textId="77777777" w:rsidR="004B70CA" w:rsidRPr="008D4EBB" w:rsidRDefault="004B70CA" w:rsidP="00023C3A">
            <w:pPr>
              <w:spacing w:after="0" w:line="240" w:lineRule="auto"/>
              <w:rPr>
                <w:rFonts w:ascii="Arial" w:hAnsi="Arial" w:cs="Arial"/>
                <w:sz w:val="24"/>
                <w:szCs w:val="24"/>
              </w:rPr>
            </w:pPr>
          </w:p>
          <w:p w14:paraId="10D88FB2"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5F0D698B"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2096D715" w14:textId="221CCB4B" w:rsidR="00023C3A" w:rsidRPr="008D4EBB" w:rsidRDefault="00023C3A" w:rsidP="00023C3A">
            <w:pPr>
              <w:spacing w:after="0" w:line="240" w:lineRule="auto"/>
              <w:rPr>
                <w:rFonts w:ascii="Arial" w:hAnsi="Arial" w:cs="Arial"/>
                <w:sz w:val="24"/>
                <w:szCs w:val="24"/>
              </w:rPr>
            </w:pPr>
          </w:p>
        </w:tc>
      </w:tr>
      <w:tr w:rsidR="00023C3A" w:rsidRPr="008D4EBB" w14:paraId="745F0911" w14:textId="77777777" w:rsidTr="008D4EBB">
        <w:trPr>
          <w:trHeight w:val="425"/>
        </w:trPr>
        <w:tc>
          <w:tcPr>
            <w:tcW w:w="1109" w:type="dxa"/>
            <w:vAlign w:val="center"/>
          </w:tcPr>
          <w:p w14:paraId="2B31A7EF" w14:textId="50914124"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4</w:t>
            </w:r>
          </w:p>
        </w:tc>
        <w:tc>
          <w:tcPr>
            <w:tcW w:w="2898" w:type="dxa"/>
            <w:vAlign w:val="center"/>
          </w:tcPr>
          <w:p w14:paraId="2B04366B" w14:textId="77777777"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Projekt jest zgodny z Kartą Praw Podstawowych Unii Europejskiej</w:t>
            </w:r>
          </w:p>
        </w:tc>
        <w:tc>
          <w:tcPr>
            <w:tcW w:w="7167" w:type="dxa"/>
          </w:tcPr>
          <w:p w14:paraId="5BA8825B" w14:textId="77777777" w:rsidR="00023C3A" w:rsidRPr="008D4EBB" w:rsidRDefault="00023C3A" w:rsidP="00023C3A">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Kartą Praw Podstawowych Unii Europejskiej z dnia 26 października 2012 r. (Dz. Urz. UE C 326/391 z 26.10.2012) w zakresie odnoszącym się do sposobu realizacji, zakresu projektu i wnioskodawcy.</w:t>
            </w:r>
          </w:p>
          <w:p w14:paraId="6A9DD4F1" w14:textId="77777777" w:rsidR="00023C3A" w:rsidRPr="008D4EBB" w:rsidRDefault="00023C3A" w:rsidP="00023C3A">
            <w:pPr>
              <w:spacing w:before="60" w:after="60" w:line="240" w:lineRule="auto"/>
              <w:rPr>
                <w:rFonts w:ascii="Arial" w:hAnsi="Arial" w:cs="Arial"/>
                <w:sz w:val="24"/>
                <w:szCs w:val="24"/>
              </w:rPr>
            </w:pPr>
            <w:r w:rsidRPr="008D4EBB">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t>
            </w:r>
            <w:r w:rsidRPr="008D4EBB">
              <w:rPr>
                <w:rFonts w:ascii="Arial" w:hAnsi="Arial" w:cs="Arial"/>
                <w:sz w:val="24"/>
                <w:szCs w:val="24"/>
              </w:rPr>
              <w:lastRenderedPageBreak/>
              <w:t>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43FF135E" w14:textId="77777777" w:rsidR="00023C3A" w:rsidRPr="008D4EBB" w:rsidRDefault="00023C3A" w:rsidP="00023C3A">
            <w:pPr>
              <w:spacing w:before="60" w:after="60" w:line="240" w:lineRule="auto"/>
              <w:rPr>
                <w:rFonts w:ascii="Arial" w:hAnsi="Arial" w:cs="Arial"/>
                <w:sz w:val="24"/>
                <w:szCs w:val="24"/>
              </w:rPr>
            </w:pPr>
          </w:p>
          <w:p w14:paraId="2B96D39E" w14:textId="77777777" w:rsidR="00023C3A" w:rsidRPr="008D4EBB" w:rsidRDefault="00023C3A" w:rsidP="00023C3A">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4411F67"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lastRenderedPageBreak/>
              <w:t>TAK/NIE</w:t>
            </w:r>
          </w:p>
          <w:p w14:paraId="615E8570"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(NIE oznacza odrzucenie wniosku)</w:t>
            </w:r>
          </w:p>
          <w:p w14:paraId="0231FD6C" w14:textId="77777777" w:rsidR="00023C3A" w:rsidRPr="008D4EBB" w:rsidRDefault="00023C3A" w:rsidP="00023C3A">
            <w:pPr>
              <w:spacing w:after="0" w:line="240" w:lineRule="auto"/>
              <w:rPr>
                <w:rFonts w:ascii="Arial" w:hAnsi="Arial" w:cs="Arial"/>
                <w:sz w:val="24"/>
                <w:szCs w:val="24"/>
              </w:rPr>
            </w:pPr>
          </w:p>
          <w:p w14:paraId="52D3C2A5" w14:textId="77777777" w:rsidR="00023C3A" w:rsidRDefault="00023C3A" w:rsidP="00023C3A">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86CC42C" w14:textId="77777777" w:rsidR="004B70CA" w:rsidRPr="008D4EBB" w:rsidRDefault="004B70CA" w:rsidP="00023C3A">
            <w:pPr>
              <w:spacing w:after="0" w:line="240" w:lineRule="auto"/>
              <w:rPr>
                <w:rFonts w:ascii="Arial" w:hAnsi="Arial" w:cs="Arial"/>
                <w:sz w:val="24"/>
                <w:szCs w:val="24"/>
              </w:rPr>
            </w:pPr>
          </w:p>
          <w:p w14:paraId="20DF0671"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lastRenderedPageBreak/>
              <w:t xml:space="preserve">Kryterium uznaje się za spełnione, jeżeli odpowiedź będzie pozytywna. </w:t>
            </w:r>
          </w:p>
          <w:p w14:paraId="2706E702"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4ED8F5EB" w14:textId="78242547" w:rsidR="00023C3A" w:rsidRPr="008D4EBB" w:rsidRDefault="00023C3A" w:rsidP="00023C3A">
            <w:pPr>
              <w:spacing w:after="0" w:line="240" w:lineRule="auto"/>
              <w:rPr>
                <w:rFonts w:ascii="Arial" w:hAnsi="Arial" w:cs="Arial"/>
                <w:sz w:val="24"/>
                <w:szCs w:val="24"/>
              </w:rPr>
            </w:pPr>
          </w:p>
        </w:tc>
      </w:tr>
      <w:tr w:rsidR="00023C3A" w:rsidRPr="008D4EBB" w14:paraId="6286ADE0" w14:textId="77777777" w:rsidTr="008D4EBB">
        <w:trPr>
          <w:trHeight w:val="425"/>
        </w:trPr>
        <w:tc>
          <w:tcPr>
            <w:tcW w:w="1109" w:type="dxa"/>
            <w:vAlign w:val="center"/>
          </w:tcPr>
          <w:p w14:paraId="7CEBC310" w14:textId="6F7CE458"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5</w:t>
            </w:r>
          </w:p>
        </w:tc>
        <w:tc>
          <w:tcPr>
            <w:tcW w:w="2898" w:type="dxa"/>
            <w:vAlign w:val="center"/>
          </w:tcPr>
          <w:p w14:paraId="7BA7409C" w14:textId="77777777"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Projekt jest zgodny z Konwencją o Prawach Osób Niepełnosprawnych</w:t>
            </w:r>
          </w:p>
        </w:tc>
        <w:tc>
          <w:tcPr>
            <w:tcW w:w="7167" w:type="dxa"/>
          </w:tcPr>
          <w:p w14:paraId="5A668DFE" w14:textId="4DDB2BD7" w:rsidR="00023C3A" w:rsidRPr="008D4EBB" w:rsidRDefault="00023C3A" w:rsidP="00023C3A">
            <w:pPr>
              <w:spacing w:before="60" w:after="60" w:line="240" w:lineRule="auto"/>
              <w:rPr>
                <w:rFonts w:ascii="Arial" w:hAnsi="Arial" w:cs="Arial"/>
                <w:sz w:val="24"/>
                <w:szCs w:val="24"/>
              </w:rPr>
            </w:pPr>
            <w:r w:rsidRPr="008D4EBB">
              <w:rPr>
                <w:rFonts w:ascii="Arial" w:hAnsi="Arial" w:cs="Arial"/>
                <w:sz w:val="24"/>
                <w:szCs w:val="24"/>
              </w:rPr>
              <w:t xml:space="preserve">W kryterium sprawdzamy, czy projekt jest zgodny z Konwencją o Prawach Osób Niepełnosprawnych sporządzoną w Nowym Jorku dnia 13 grudnia 2006 r. (Dz. U. z 2012 r. poz.1169 z </w:t>
            </w:r>
            <w:proofErr w:type="spellStart"/>
            <w:r w:rsidRPr="008D4EBB">
              <w:rPr>
                <w:rFonts w:ascii="Arial" w:hAnsi="Arial" w:cs="Arial"/>
                <w:sz w:val="24"/>
                <w:szCs w:val="24"/>
              </w:rPr>
              <w:t>późn</w:t>
            </w:r>
            <w:proofErr w:type="spellEnd"/>
            <w:r w:rsidRPr="008D4EBB">
              <w:rPr>
                <w:rFonts w:ascii="Arial" w:hAnsi="Arial" w:cs="Arial"/>
                <w:sz w:val="24"/>
                <w:szCs w:val="24"/>
              </w:rPr>
              <w:t>. zm.) w zakresie odnoszącym się do sposobu realizacji, zakresu projektu i wnioskodawcy.</w:t>
            </w:r>
          </w:p>
          <w:p w14:paraId="2B6223B7" w14:textId="77777777" w:rsidR="00023C3A" w:rsidRPr="008D4EBB" w:rsidRDefault="00023C3A" w:rsidP="00023C3A">
            <w:pPr>
              <w:spacing w:before="60" w:after="60" w:line="240" w:lineRule="auto"/>
              <w:rPr>
                <w:rFonts w:ascii="Arial" w:hAnsi="Arial" w:cs="Arial"/>
                <w:sz w:val="24"/>
                <w:szCs w:val="24"/>
              </w:rPr>
            </w:pPr>
            <w:r w:rsidRPr="008D4EBB">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6F00E02B" w14:textId="77777777" w:rsidR="00023C3A" w:rsidRPr="008D4EBB" w:rsidRDefault="00023C3A" w:rsidP="00023C3A">
            <w:pPr>
              <w:spacing w:before="60" w:after="60" w:line="240" w:lineRule="auto"/>
              <w:rPr>
                <w:rFonts w:ascii="Arial" w:hAnsi="Arial" w:cs="Arial"/>
                <w:sz w:val="24"/>
                <w:szCs w:val="24"/>
              </w:rPr>
            </w:pPr>
          </w:p>
          <w:p w14:paraId="0FA4D6C6" w14:textId="77777777" w:rsidR="00023C3A" w:rsidRPr="008D4EBB" w:rsidRDefault="00023C3A" w:rsidP="00023C3A">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1D014DD"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TAK/NIE</w:t>
            </w:r>
          </w:p>
          <w:p w14:paraId="66BD3F32"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(NIE oznacza odrzucenie wniosku)</w:t>
            </w:r>
          </w:p>
          <w:p w14:paraId="052E4400" w14:textId="77777777" w:rsidR="00023C3A" w:rsidRPr="008D4EBB" w:rsidRDefault="00023C3A" w:rsidP="00023C3A">
            <w:pPr>
              <w:spacing w:after="0" w:line="240" w:lineRule="auto"/>
              <w:rPr>
                <w:rFonts w:ascii="Arial" w:hAnsi="Arial" w:cs="Arial"/>
                <w:sz w:val="24"/>
                <w:szCs w:val="24"/>
              </w:rPr>
            </w:pPr>
          </w:p>
          <w:p w14:paraId="5AF35784"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471408A" w14:textId="77777777" w:rsidR="00023C3A" w:rsidRPr="008D4EBB" w:rsidRDefault="00023C3A" w:rsidP="00023C3A">
            <w:pPr>
              <w:spacing w:after="0" w:line="240" w:lineRule="auto"/>
              <w:rPr>
                <w:rFonts w:ascii="Arial" w:hAnsi="Arial" w:cs="Arial"/>
                <w:sz w:val="24"/>
                <w:szCs w:val="24"/>
              </w:rPr>
            </w:pPr>
          </w:p>
          <w:p w14:paraId="47C5C2F4"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08D4D5CC"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681AADB4" w14:textId="04A0E815" w:rsidR="00023C3A" w:rsidRPr="008D4EBB" w:rsidRDefault="00023C3A" w:rsidP="00023C3A">
            <w:pPr>
              <w:spacing w:after="0" w:line="240" w:lineRule="auto"/>
              <w:rPr>
                <w:rFonts w:ascii="Arial" w:hAnsi="Arial" w:cs="Arial"/>
                <w:sz w:val="24"/>
                <w:szCs w:val="24"/>
              </w:rPr>
            </w:pPr>
          </w:p>
        </w:tc>
      </w:tr>
      <w:tr w:rsidR="00023C3A" w:rsidRPr="008D4EBB" w14:paraId="698F0CEE" w14:textId="77777777" w:rsidTr="008D4EBB">
        <w:trPr>
          <w:trHeight w:val="425"/>
        </w:trPr>
        <w:tc>
          <w:tcPr>
            <w:tcW w:w="1109" w:type="dxa"/>
            <w:vAlign w:val="center"/>
          </w:tcPr>
          <w:p w14:paraId="63C96242" w14:textId="2550F975"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6</w:t>
            </w:r>
          </w:p>
        </w:tc>
        <w:tc>
          <w:tcPr>
            <w:tcW w:w="2898" w:type="dxa"/>
            <w:vAlign w:val="center"/>
          </w:tcPr>
          <w:p w14:paraId="3FCB6FCB" w14:textId="77777777" w:rsidR="00023C3A" w:rsidRPr="008D4EBB" w:rsidRDefault="00023C3A" w:rsidP="00023C3A">
            <w:pPr>
              <w:spacing w:after="0" w:line="240" w:lineRule="auto"/>
              <w:jc w:val="center"/>
              <w:rPr>
                <w:rFonts w:ascii="Arial" w:hAnsi="Arial" w:cs="Arial"/>
                <w:sz w:val="24"/>
                <w:szCs w:val="24"/>
              </w:rPr>
            </w:pPr>
            <w:r w:rsidRPr="008D4EBB">
              <w:rPr>
                <w:rFonts w:ascii="Arial" w:hAnsi="Arial" w:cs="Arial"/>
                <w:sz w:val="24"/>
                <w:szCs w:val="24"/>
              </w:rPr>
              <w:t>Projekt jest zgodny z zasadą równości kobiet i mężczyzn</w:t>
            </w:r>
          </w:p>
        </w:tc>
        <w:tc>
          <w:tcPr>
            <w:tcW w:w="7167" w:type="dxa"/>
          </w:tcPr>
          <w:p w14:paraId="7A8C9536" w14:textId="77777777" w:rsidR="00023C3A" w:rsidRPr="008D4EBB" w:rsidRDefault="00023C3A" w:rsidP="00023C3A">
            <w:pPr>
              <w:spacing w:before="60" w:after="60" w:line="240" w:lineRule="auto"/>
              <w:rPr>
                <w:rFonts w:ascii="Arial" w:hAnsi="Arial" w:cs="Arial"/>
                <w:sz w:val="24"/>
                <w:szCs w:val="24"/>
              </w:rPr>
            </w:pPr>
            <w:r w:rsidRPr="008D4EBB">
              <w:rPr>
                <w:rFonts w:ascii="Arial" w:hAnsi="Arial" w:cs="Arial"/>
                <w:sz w:val="24"/>
                <w:szCs w:val="24"/>
              </w:rPr>
              <w:t xml:space="preserve">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w:t>
            </w:r>
            <w:r w:rsidRPr="008D4EBB">
              <w:rPr>
                <w:rFonts w:ascii="Arial" w:hAnsi="Arial" w:cs="Arial"/>
                <w:sz w:val="24"/>
                <w:szCs w:val="24"/>
              </w:rPr>
              <w:lastRenderedPageBreak/>
              <w:t>zdiagnozowane w projekcie). Z drugiej strony zaś stworzenie takich mechanizmów, aby na żadnym etapie wdrażania projektu nie dochodziło do dyskryminacji i wykluczenia ze względu na płeć.</w:t>
            </w:r>
          </w:p>
          <w:p w14:paraId="7E4529FB" w14:textId="77777777" w:rsidR="00023C3A" w:rsidRPr="008D4EBB" w:rsidRDefault="00023C3A" w:rsidP="00023C3A">
            <w:pPr>
              <w:spacing w:before="60" w:after="60" w:line="240" w:lineRule="auto"/>
              <w:rPr>
                <w:rFonts w:ascii="Arial" w:hAnsi="Arial" w:cs="Arial"/>
                <w:sz w:val="24"/>
                <w:szCs w:val="24"/>
              </w:rPr>
            </w:pPr>
          </w:p>
          <w:p w14:paraId="3E687BA5" w14:textId="77777777" w:rsidR="00023C3A" w:rsidRPr="008D4EBB" w:rsidRDefault="00023C3A" w:rsidP="00023C3A">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95C2D5A"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lastRenderedPageBreak/>
              <w:t>TAK/NIE</w:t>
            </w:r>
          </w:p>
          <w:p w14:paraId="7044A950"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(NIE oznacza odrzucenie wniosku)</w:t>
            </w:r>
          </w:p>
          <w:p w14:paraId="1520572E" w14:textId="77777777" w:rsidR="00023C3A" w:rsidRPr="008D4EBB" w:rsidRDefault="00023C3A" w:rsidP="00023C3A">
            <w:pPr>
              <w:spacing w:after="0" w:line="240" w:lineRule="auto"/>
              <w:rPr>
                <w:rFonts w:ascii="Arial" w:hAnsi="Arial" w:cs="Arial"/>
                <w:sz w:val="24"/>
                <w:szCs w:val="24"/>
              </w:rPr>
            </w:pPr>
          </w:p>
          <w:p w14:paraId="14BD2F98"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lastRenderedPageBreak/>
              <w:t>Kryterium obligatoryjne – spełnienie kryterium jest niezbędne do przyznania dofinansowania.</w:t>
            </w:r>
          </w:p>
          <w:p w14:paraId="38D79051" w14:textId="77777777" w:rsidR="00023C3A" w:rsidRPr="008D4EBB" w:rsidRDefault="00023C3A" w:rsidP="00023C3A">
            <w:pPr>
              <w:spacing w:after="0" w:line="240" w:lineRule="auto"/>
              <w:rPr>
                <w:rFonts w:ascii="Arial" w:hAnsi="Arial" w:cs="Arial"/>
                <w:sz w:val="24"/>
                <w:szCs w:val="24"/>
              </w:rPr>
            </w:pPr>
          </w:p>
          <w:p w14:paraId="40C852CF"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odpowiedź będzie pozytywna. </w:t>
            </w:r>
          </w:p>
          <w:p w14:paraId="601DB1CE" w14:textId="77777777" w:rsidR="00023C3A" w:rsidRPr="008D4EBB" w:rsidRDefault="00023C3A" w:rsidP="00023C3A">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6E3B072C" w14:textId="2BF42CA5" w:rsidR="00023C3A" w:rsidRPr="008D4EBB" w:rsidRDefault="00023C3A" w:rsidP="00023C3A">
            <w:pPr>
              <w:spacing w:after="0" w:line="240" w:lineRule="auto"/>
              <w:rPr>
                <w:rFonts w:ascii="Arial" w:hAnsi="Arial" w:cs="Arial"/>
                <w:sz w:val="24"/>
                <w:szCs w:val="24"/>
              </w:rPr>
            </w:pPr>
          </w:p>
        </w:tc>
      </w:tr>
    </w:tbl>
    <w:p w14:paraId="21F4F76D" w14:textId="77777777" w:rsidR="000A0797" w:rsidRDefault="000A0797">
      <w:pPr>
        <w:rPr>
          <w:rFonts w:ascii="Arial" w:hAnsi="Arial" w:cs="Arial"/>
          <w:color w:val="FF0000"/>
          <w:sz w:val="24"/>
          <w:szCs w:val="24"/>
        </w:rPr>
      </w:pPr>
    </w:p>
    <w:p w14:paraId="255683C7" w14:textId="77777777" w:rsidR="007257F1" w:rsidRPr="008D4EBB" w:rsidRDefault="002C2CE8">
      <w:pPr>
        <w:rPr>
          <w:rFonts w:ascii="Arial" w:hAnsi="Arial" w:cs="Arial"/>
          <w:b/>
          <w:sz w:val="24"/>
          <w:szCs w:val="24"/>
        </w:rPr>
      </w:pPr>
      <w:r w:rsidRPr="008D4EBB">
        <w:rPr>
          <w:rFonts w:ascii="Arial" w:hAnsi="Arial" w:cs="Arial"/>
          <w:b/>
          <w:sz w:val="24"/>
          <w:szCs w:val="24"/>
        </w:rPr>
        <w:t xml:space="preserve">C. </w:t>
      </w:r>
      <w:r w:rsidR="007257F1" w:rsidRPr="008D4EBB">
        <w:rPr>
          <w:rFonts w:ascii="Arial" w:hAnsi="Arial" w:cs="Arial"/>
          <w:b/>
          <w:sz w:val="24"/>
          <w:szCs w:val="24"/>
        </w:rPr>
        <w:t>KRYTERIA MERYTORYCZNE SZCZEGÓŁOWE</w:t>
      </w:r>
    </w:p>
    <w:tbl>
      <w:tblP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5"/>
        <w:gridCol w:w="7238"/>
        <w:gridCol w:w="2964"/>
      </w:tblGrid>
      <w:tr w:rsidR="00335EE2" w:rsidRPr="008D4EBB" w14:paraId="333A21F0" w14:textId="77777777" w:rsidTr="00DE7194">
        <w:tc>
          <w:tcPr>
            <w:tcW w:w="1129" w:type="dxa"/>
            <w:shd w:val="clear" w:color="auto" w:fill="E7E6E6"/>
            <w:vAlign w:val="center"/>
          </w:tcPr>
          <w:p w14:paraId="719CFFD9" w14:textId="403DA598" w:rsidR="00335EE2" w:rsidRPr="00DE7194" w:rsidRDefault="00335EE2" w:rsidP="00DE7194">
            <w:pPr>
              <w:spacing w:after="0" w:line="240" w:lineRule="auto"/>
              <w:jc w:val="center"/>
              <w:rPr>
                <w:rFonts w:ascii="Arial" w:hAnsi="Arial" w:cs="Arial"/>
                <w:b/>
                <w:bCs/>
                <w:sz w:val="24"/>
                <w:szCs w:val="24"/>
              </w:rPr>
            </w:pPr>
            <w:r w:rsidRPr="00DE7194">
              <w:rPr>
                <w:rFonts w:ascii="Arial" w:hAnsi="Arial" w:cs="Arial"/>
                <w:b/>
                <w:bCs/>
                <w:sz w:val="24"/>
                <w:szCs w:val="24"/>
              </w:rPr>
              <w:t>Numer</w:t>
            </w:r>
          </w:p>
        </w:tc>
        <w:tc>
          <w:tcPr>
            <w:tcW w:w="2835" w:type="dxa"/>
            <w:shd w:val="clear" w:color="auto" w:fill="E7E6E6"/>
            <w:vAlign w:val="center"/>
          </w:tcPr>
          <w:p w14:paraId="39571CB3" w14:textId="617571D6" w:rsidR="00335EE2" w:rsidRPr="00DE7194" w:rsidRDefault="00335EE2" w:rsidP="00DE7194">
            <w:pPr>
              <w:spacing w:after="0" w:line="240" w:lineRule="auto"/>
              <w:jc w:val="center"/>
              <w:rPr>
                <w:rFonts w:ascii="Arial" w:hAnsi="Arial" w:cs="Arial"/>
                <w:b/>
                <w:bCs/>
                <w:sz w:val="24"/>
                <w:szCs w:val="24"/>
              </w:rPr>
            </w:pPr>
            <w:r w:rsidRPr="00DE7194">
              <w:rPr>
                <w:rFonts w:ascii="Arial" w:hAnsi="Arial" w:cs="Arial"/>
                <w:b/>
                <w:bCs/>
                <w:sz w:val="24"/>
                <w:szCs w:val="24"/>
              </w:rPr>
              <w:t>Nazwa</w:t>
            </w:r>
          </w:p>
        </w:tc>
        <w:tc>
          <w:tcPr>
            <w:tcW w:w="7238" w:type="dxa"/>
            <w:shd w:val="clear" w:color="auto" w:fill="E7E6E6"/>
            <w:vAlign w:val="center"/>
          </w:tcPr>
          <w:p w14:paraId="5DF4D7F8" w14:textId="77777777" w:rsidR="00335EE2" w:rsidRPr="00DE7194" w:rsidRDefault="00335EE2" w:rsidP="00DE7194">
            <w:pPr>
              <w:spacing w:before="60" w:after="0" w:line="240" w:lineRule="auto"/>
              <w:jc w:val="center"/>
              <w:rPr>
                <w:rFonts w:ascii="Arial" w:hAnsi="Arial" w:cs="Arial"/>
                <w:b/>
                <w:bCs/>
                <w:sz w:val="24"/>
                <w:szCs w:val="24"/>
              </w:rPr>
            </w:pPr>
            <w:r w:rsidRPr="00DE7194">
              <w:rPr>
                <w:rFonts w:ascii="Arial" w:hAnsi="Arial" w:cs="Arial"/>
                <w:b/>
                <w:bCs/>
                <w:sz w:val="24"/>
                <w:szCs w:val="24"/>
              </w:rPr>
              <w:t>Definicja kryterium</w:t>
            </w:r>
          </w:p>
        </w:tc>
        <w:tc>
          <w:tcPr>
            <w:tcW w:w="2964" w:type="dxa"/>
            <w:shd w:val="clear" w:color="auto" w:fill="E7E6E6"/>
            <w:vAlign w:val="center"/>
          </w:tcPr>
          <w:p w14:paraId="150E26E1" w14:textId="77777777" w:rsidR="00335EE2" w:rsidRPr="00DE7194" w:rsidRDefault="00335EE2" w:rsidP="00DE7194">
            <w:pPr>
              <w:spacing w:after="0" w:line="240" w:lineRule="auto"/>
              <w:jc w:val="center"/>
              <w:rPr>
                <w:rFonts w:ascii="Arial" w:hAnsi="Arial" w:cs="Arial"/>
                <w:b/>
                <w:bCs/>
                <w:sz w:val="24"/>
                <w:szCs w:val="24"/>
              </w:rPr>
            </w:pPr>
            <w:r w:rsidRPr="00DE7194">
              <w:rPr>
                <w:rFonts w:ascii="Arial" w:hAnsi="Arial" w:cs="Arial"/>
                <w:b/>
                <w:bCs/>
                <w:sz w:val="24"/>
                <w:szCs w:val="24"/>
              </w:rPr>
              <w:t>Opis znaczenia kryterium</w:t>
            </w:r>
          </w:p>
          <w:p w14:paraId="5AF63AC9" w14:textId="77777777" w:rsidR="00335EE2" w:rsidRPr="00DE7194" w:rsidRDefault="00335EE2" w:rsidP="00DE7194">
            <w:pPr>
              <w:spacing w:after="0" w:line="240" w:lineRule="auto"/>
              <w:jc w:val="center"/>
              <w:rPr>
                <w:rFonts w:ascii="Arial" w:hAnsi="Arial" w:cs="Arial"/>
                <w:b/>
                <w:bCs/>
                <w:sz w:val="24"/>
                <w:szCs w:val="24"/>
              </w:rPr>
            </w:pPr>
            <w:r w:rsidRPr="00DE7194">
              <w:rPr>
                <w:rFonts w:ascii="Arial" w:hAnsi="Arial" w:cs="Arial"/>
                <w:b/>
                <w:bCs/>
                <w:sz w:val="24"/>
                <w:szCs w:val="24"/>
              </w:rPr>
              <w:t>(sposób oceny)</w:t>
            </w:r>
          </w:p>
        </w:tc>
      </w:tr>
      <w:tr w:rsidR="005D3C84" w:rsidRPr="008D4EBB" w14:paraId="1E3C503F" w14:textId="77777777" w:rsidTr="00335EE2">
        <w:tc>
          <w:tcPr>
            <w:tcW w:w="1129" w:type="dxa"/>
            <w:vAlign w:val="center"/>
          </w:tcPr>
          <w:p w14:paraId="1672DA56" w14:textId="50F457F1" w:rsidR="005D3C84" w:rsidRPr="005D3C84" w:rsidRDefault="005D3C84" w:rsidP="005D3C84">
            <w:pPr>
              <w:spacing w:after="60" w:line="240" w:lineRule="auto"/>
              <w:jc w:val="center"/>
              <w:rPr>
                <w:rFonts w:ascii="Arial" w:hAnsi="Arial" w:cs="Arial"/>
                <w:sz w:val="24"/>
                <w:szCs w:val="24"/>
              </w:rPr>
            </w:pPr>
            <w:r w:rsidRPr="00A1581E">
              <w:rPr>
                <w:rFonts w:ascii="Arial" w:hAnsi="Arial" w:cs="Arial"/>
                <w:sz w:val="24"/>
                <w:szCs w:val="24"/>
              </w:rPr>
              <w:t>C.1</w:t>
            </w:r>
          </w:p>
        </w:tc>
        <w:tc>
          <w:tcPr>
            <w:tcW w:w="2835" w:type="dxa"/>
            <w:vAlign w:val="center"/>
          </w:tcPr>
          <w:p w14:paraId="7B46E5EE" w14:textId="48DE892C" w:rsidR="005D3C84" w:rsidRPr="005D3C84" w:rsidRDefault="005D3C84" w:rsidP="005D3C84">
            <w:pPr>
              <w:spacing w:after="60" w:line="240" w:lineRule="auto"/>
              <w:jc w:val="center"/>
              <w:rPr>
                <w:rFonts w:ascii="Arial" w:hAnsi="Arial" w:cs="Arial"/>
                <w:sz w:val="24"/>
                <w:szCs w:val="24"/>
              </w:rPr>
            </w:pPr>
            <w:r w:rsidRPr="00A1581E">
              <w:rPr>
                <w:rFonts w:ascii="Arial" w:hAnsi="Arial" w:cs="Arial"/>
                <w:sz w:val="24"/>
                <w:szCs w:val="24"/>
              </w:rPr>
              <w:t>Zgodność z dokumentami strategicznymi</w:t>
            </w:r>
          </w:p>
        </w:tc>
        <w:tc>
          <w:tcPr>
            <w:tcW w:w="7238" w:type="dxa"/>
          </w:tcPr>
          <w:p w14:paraId="19E85CBA" w14:textId="77777777" w:rsidR="005D3C84" w:rsidRPr="00A1581E" w:rsidRDefault="005D3C84" w:rsidP="005D3C84">
            <w:pPr>
              <w:spacing w:after="60" w:line="240" w:lineRule="auto"/>
              <w:rPr>
                <w:rFonts w:ascii="Arial" w:hAnsi="Arial" w:cs="Arial"/>
                <w:sz w:val="24"/>
                <w:szCs w:val="24"/>
              </w:rPr>
            </w:pPr>
            <w:r w:rsidRPr="00A1581E">
              <w:rPr>
                <w:rFonts w:ascii="Arial" w:hAnsi="Arial" w:cs="Arial"/>
                <w:sz w:val="24"/>
                <w:szCs w:val="24"/>
              </w:rPr>
              <w:t>W tym kryterium sprawdzamy, czy projekt realizuje cele wynikające z dokumentu z zakresu planowania transportu miejskiego.</w:t>
            </w:r>
          </w:p>
          <w:p w14:paraId="023A1AB3" w14:textId="77777777" w:rsidR="005D3C84" w:rsidRPr="00A1581E" w:rsidRDefault="005D3C84" w:rsidP="005D3C84">
            <w:pPr>
              <w:spacing w:after="60" w:line="240" w:lineRule="auto"/>
              <w:rPr>
                <w:rFonts w:ascii="Arial" w:hAnsi="Arial" w:cs="Arial"/>
                <w:sz w:val="24"/>
                <w:szCs w:val="24"/>
              </w:rPr>
            </w:pPr>
          </w:p>
          <w:p w14:paraId="0A1EF150" w14:textId="77777777" w:rsidR="005D3C84" w:rsidRPr="00A1581E" w:rsidRDefault="005D3C84" w:rsidP="005D3C84">
            <w:pPr>
              <w:spacing w:after="60" w:line="240" w:lineRule="auto"/>
              <w:rPr>
                <w:rFonts w:ascii="Arial" w:hAnsi="Arial" w:cs="Arial"/>
                <w:sz w:val="24"/>
                <w:szCs w:val="24"/>
              </w:rPr>
            </w:pPr>
            <w:r w:rsidRPr="00A1581E">
              <w:rPr>
                <w:rFonts w:ascii="Arial" w:hAnsi="Arial" w:cs="Arial"/>
                <w:sz w:val="24"/>
                <w:szCs w:val="24"/>
              </w:rPr>
              <w:t>Właściwym dokumentem jest:</w:t>
            </w:r>
          </w:p>
          <w:p w14:paraId="601C4AF3" w14:textId="77777777" w:rsidR="005D3C84" w:rsidRPr="00A1581E" w:rsidRDefault="005D3C84" w:rsidP="005D3C84">
            <w:pPr>
              <w:numPr>
                <w:ilvl w:val="0"/>
                <w:numId w:val="33"/>
              </w:numPr>
              <w:spacing w:after="60" w:line="240" w:lineRule="auto"/>
              <w:ind w:left="436"/>
              <w:rPr>
                <w:rFonts w:ascii="Arial" w:hAnsi="Arial" w:cs="Arial"/>
                <w:sz w:val="24"/>
                <w:szCs w:val="24"/>
              </w:rPr>
            </w:pPr>
            <w:r w:rsidRPr="00A1581E">
              <w:rPr>
                <w:rFonts w:ascii="Arial" w:hAnsi="Arial" w:cs="Arial"/>
                <w:sz w:val="24"/>
                <w:szCs w:val="24"/>
              </w:rPr>
              <w:t>dla miast wojewódzkich oraz gmin położonych w ich obszarze funkcjonalnym - Plan Zrównoważonej Mobilności Miejskiej (SUMP),</w:t>
            </w:r>
          </w:p>
          <w:p w14:paraId="387448A6" w14:textId="7531CE09" w:rsidR="005D3C84" w:rsidRPr="00A1581E" w:rsidRDefault="005D3C84" w:rsidP="005D3C84">
            <w:pPr>
              <w:numPr>
                <w:ilvl w:val="0"/>
                <w:numId w:val="33"/>
              </w:numPr>
              <w:spacing w:after="60" w:line="240" w:lineRule="auto"/>
              <w:ind w:left="436"/>
              <w:rPr>
                <w:rFonts w:ascii="Arial" w:hAnsi="Arial" w:cs="Arial"/>
                <w:sz w:val="24"/>
                <w:szCs w:val="24"/>
              </w:rPr>
            </w:pPr>
            <w:r w:rsidRPr="00A1581E">
              <w:rPr>
                <w:rFonts w:ascii="Arial" w:hAnsi="Arial" w:cs="Arial"/>
                <w:sz w:val="24"/>
                <w:szCs w:val="24"/>
              </w:rPr>
              <w:t xml:space="preserve">dla miast o liczbie mieszkańców powyżej 100 tys. oraz gmin położonych w ich obszarze funkcjonalnym, z wyłączeniem </w:t>
            </w:r>
            <w:r w:rsidRPr="00A1581E">
              <w:rPr>
                <w:rFonts w:ascii="Arial" w:hAnsi="Arial" w:cs="Arial"/>
                <w:sz w:val="24"/>
                <w:szCs w:val="24"/>
              </w:rPr>
              <w:lastRenderedPageBreak/>
              <w:t>miast wojewódzkich - Plan Zrównoważonej Mobilności Miejskiej (SUMP) lub właściwa strategii ZIT</w:t>
            </w:r>
            <w:r w:rsidR="00387756">
              <w:rPr>
                <w:rFonts w:ascii="Arial" w:hAnsi="Arial" w:cs="Arial"/>
                <w:sz w:val="24"/>
                <w:szCs w:val="24"/>
              </w:rPr>
              <w:t>,</w:t>
            </w:r>
            <w:r w:rsidRPr="00A1581E">
              <w:rPr>
                <w:rFonts w:ascii="Arial" w:hAnsi="Arial" w:cs="Arial"/>
                <w:sz w:val="24"/>
                <w:szCs w:val="24"/>
              </w:rPr>
              <w:t xml:space="preserve"> z zastrzeżeniem, że SUMP zostanie przyjęty najpóźniej do 31.12.2025 r. a stosowne zobowiązanie do zachowania zgodności projektu z SUMP znajdzie się we wniosku,</w:t>
            </w:r>
          </w:p>
          <w:p w14:paraId="6013E6F0" w14:textId="63542FD4" w:rsidR="005D3C84" w:rsidRPr="00A1581E" w:rsidRDefault="005D3C84" w:rsidP="005D3C84">
            <w:pPr>
              <w:numPr>
                <w:ilvl w:val="0"/>
                <w:numId w:val="33"/>
              </w:numPr>
              <w:spacing w:after="60" w:line="240" w:lineRule="auto"/>
              <w:ind w:left="436"/>
              <w:rPr>
                <w:rFonts w:ascii="Arial" w:hAnsi="Arial" w:cs="Arial"/>
                <w:sz w:val="24"/>
                <w:szCs w:val="24"/>
              </w:rPr>
            </w:pPr>
            <w:r w:rsidRPr="00A1581E">
              <w:rPr>
                <w:rFonts w:ascii="Arial" w:hAnsi="Arial" w:cs="Arial"/>
                <w:sz w:val="24"/>
                <w:szCs w:val="24"/>
              </w:rPr>
              <w:t>dla miast o liczbie mieszkańców poniżej 100 tys. – Plan Zrównoważonej Mobilności Miejskiej (SUMP) lub właściwa strategia ZIT.</w:t>
            </w:r>
          </w:p>
          <w:p w14:paraId="768F6ED5" w14:textId="77777777" w:rsidR="005D3C84" w:rsidRPr="00A1581E" w:rsidRDefault="005D3C84" w:rsidP="005D3C84">
            <w:pPr>
              <w:spacing w:after="60" w:line="240" w:lineRule="auto"/>
              <w:rPr>
                <w:rFonts w:ascii="Arial" w:hAnsi="Arial" w:cs="Arial"/>
                <w:sz w:val="24"/>
                <w:szCs w:val="24"/>
              </w:rPr>
            </w:pPr>
          </w:p>
          <w:p w14:paraId="779BE5ED" w14:textId="77777777" w:rsidR="005D3C84" w:rsidRPr="00A1581E" w:rsidRDefault="005D3C84" w:rsidP="005D3C84">
            <w:pPr>
              <w:spacing w:after="60" w:line="240" w:lineRule="auto"/>
              <w:rPr>
                <w:rFonts w:ascii="Arial" w:hAnsi="Arial" w:cs="Arial"/>
                <w:sz w:val="24"/>
                <w:szCs w:val="24"/>
              </w:rPr>
            </w:pPr>
            <w:r w:rsidRPr="00A1581E">
              <w:rPr>
                <w:rFonts w:ascii="Arial" w:hAnsi="Arial" w:cs="Arial"/>
                <w:sz w:val="24"/>
                <w:szCs w:val="24"/>
              </w:rPr>
              <w:t>SUMP musi spełniać wymogi określone w Umowie Partnerstwa, co będzie weryfikowane w ramach planowanego systemu zarządzania oceną jakości SUMP.</w:t>
            </w:r>
          </w:p>
          <w:p w14:paraId="32D09B60" w14:textId="77777777" w:rsidR="005D3C84" w:rsidRPr="00A1581E" w:rsidRDefault="005D3C84" w:rsidP="005D3C84">
            <w:pPr>
              <w:spacing w:after="60" w:line="240" w:lineRule="auto"/>
              <w:rPr>
                <w:rFonts w:ascii="Arial" w:hAnsi="Arial" w:cs="Arial"/>
                <w:sz w:val="24"/>
                <w:szCs w:val="24"/>
              </w:rPr>
            </w:pPr>
          </w:p>
          <w:p w14:paraId="5E94074D" w14:textId="28D6F612" w:rsidR="005D3C84" w:rsidRPr="005D3C84" w:rsidRDefault="005D3C84" w:rsidP="000A578F">
            <w:pPr>
              <w:spacing w:before="60" w:after="60" w:line="240" w:lineRule="auto"/>
              <w:rPr>
                <w:rFonts w:ascii="Arial" w:hAnsi="Arial" w:cs="Arial"/>
                <w:sz w:val="24"/>
                <w:szCs w:val="24"/>
              </w:rPr>
            </w:pPr>
            <w:r w:rsidRPr="00A1581E">
              <w:rPr>
                <w:rFonts w:ascii="Arial" w:hAnsi="Arial" w:cs="Arial"/>
                <w:sz w:val="24"/>
                <w:szCs w:val="24"/>
              </w:rPr>
              <w:t>Kryterium jest weryfikowane w oparciu o wniosek o dofinansowanie projektu i załączniki.</w:t>
            </w:r>
          </w:p>
        </w:tc>
        <w:tc>
          <w:tcPr>
            <w:tcW w:w="2964" w:type="dxa"/>
          </w:tcPr>
          <w:p w14:paraId="0BD78109" w14:textId="77777777" w:rsidR="005D3C84" w:rsidRPr="00A1581E" w:rsidRDefault="005D3C84" w:rsidP="005D3C84">
            <w:pPr>
              <w:spacing w:after="0" w:line="240" w:lineRule="auto"/>
              <w:rPr>
                <w:rFonts w:ascii="Arial" w:hAnsi="Arial" w:cs="Arial"/>
                <w:sz w:val="24"/>
                <w:szCs w:val="24"/>
              </w:rPr>
            </w:pPr>
            <w:r w:rsidRPr="00A1581E">
              <w:rPr>
                <w:rFonts w:ascii="Arial" w:hAnsi="Arial" w:cs="Arial"/>
                <w:sz w:val="24"/>
                <w:szCs w:val="24"/>
              </w:rPr>
              <w:lastRenderedPageBreak/>
              <w:t xml:space="preserve">TAK/NIE </w:t>
            </w:r>
          </w:p>
          <w:p w14:paraId="657DF1D6" w14:textId="77777777" w:rsidR="005D3C84" w:rsidRDefault="005D3C84" w:rsidP="005D3C84">
            <w:pPr>
              <w:spacing w:after="0" w:line="240" w:lineRule="auto"/>
              <w:rPr>
                <w:rFonts w:ascii="Arial" w:hAnsi="Arial" w:cs="Arial"/>
                <w:sz w:val="24"/>
                <w:szCs w:val="24"/>
              </w:rPr>
            </w:pPr>
            <w:r w:rsidRPr="00A1581E">
              <w:rPr>
                <w:rFonts w:ascii="Arial" w:hAnsi="Arial" w:cs="Arial"/>
                <w:sz w:val="24"/>
                <w:szCs w:val="24"/>
              </w:rPr>
              <w:t>(NIE oznacza odrzucenie wniosku)</w:t>
            </w:r>
          </w:p>
          <w:p w14:paraId="587BC0A9" w14:textId="77777777" w:rsidR="002768D9" w:rsidRPr="00A1581E" w:rsidRDefault="002768D9" w:rsidP="005D3C84">
            <w:pPr>
              <w:spacing w:after="0" w:line="240" w:lineRule="auto"/>
              <w:rPr>
                <w:rFonts w:ascii="Arial" w:hAnsi="Arial" w:cs="Arial"/>
                <w:sz w:val="24"/>
                <w:szCs w:val="24"/>
              </w:rPr>
            </w:pPr>
          </w:p>
          <w:p w14:paraId="2BB38818" w14:textId="77777777" w:rsidR="005D3C84" w:rsidRDefault="005D3C84" w:rsidP="005D3C84">
            <w:pPr>
              <w:spacing w:after="0" w:line="240" w:lineRule="auto"/>
              <w:rPr>
                <w:rFonts w:ascii="Arial" w:hAnsi="Arial" w:cs="Arial"/>
                <w:sz w:val="24"/>
                <w:szCs w:val="24"/>
              </w:rPr>
            </w:pPr>
            <w:r w:rsidRPr="00A1581E">
              <w:rPr>
                <w:rFonts w:ascii="Arial" w:hAnsi="Arial" w:cs="Arial"/>
                <w:sz w:val="24"/>
                <w:szCs w:val="24"/>
              </w:rPr>
              <w:t>Kryterium obligatoryjne – spełnienie kryterium jest niezbędne do przyznania dofinansowania.</w:t>
            </w:r>
          </w:p>
          <w:p w14:paraId="38A2E76F" w14:textId="77777777" w:rsidR="002768D9" w:rsidRPr="00A1581E" w:rsidRDefault="002768D9" w:rsidP="005D3C84">
            <w:pPr>
              <w:spacing w:after="0" w:line="240" w:lineRule="auto"/>
              <w:rPr>
                <w:rFonts w:ascii="Arial" w:hAnsi="Arial" w:cs="Arial"/>
                <w:sz w:val="24"/>
                <w:szCs w:val="24"/>
              </w:rPr>
            </w:pPr>
          </w:p>
          <w:p w14:paraId="2178C308" w14:textId="77777777" w:rsidR="005D3C84" w:rsidRPr="00A1581E" w:rsidRDefault="005D3C84" w:rsidP="005D3C84">
            <w:pPr>
              <w:spacing w:after="0" w:line="240" w:lineRule="auto"/>
              <w:rPr>
                <w:rFonts w:ascii="Arial" w:hAnsi="Arial" w:cs="Arial"/>
                <w:sz w:val="24"/>
                <w:szCs w:val="24"/>
              </w:rPr>
            </w:pPr>
            <w:r w:rsidRPr="00A1581E">
              <w:rPr>
                <w:rFonts w:ascii="Arial" w:hAnsi="Arial" w:cs="Arial"/>
                <w:sz w:val="24"/>
                <w:szCs w:val="24"/>
              </w:rPr>
              <w:t xml:space="preserve">Kryterium uznaje się za spełnione, jeżeli </w:t>
            </w:r>
            <w:r w:rsidRPr="00A1581E">
              <w:rPr>
                <w:rFonts w:ascii="Arial" w:hAnsi="Arial" w:cs="Arial"/>
                <w:sz w:val="24"/>
                <w:szCs w:val="24"/>
              </w:rPr>
              <w:lastRenderedPageBreak/>
              <w:t>odpowiedź będzie pozytywna.</w:t>
            </w:r>
          </w:p>
          <w:p w14:paraId="30DEDA3B" w14:textId="77777777" w:rsidR="005D3C84" w:rsidRPr="00A1581E" w:rsidRDefault="005D3C84" w:rsidP="005D3C84">
            <w:pPr>
              <w:spacing w:after="0" w:line="240" w:lineRule="auto"/>
              <w:rPr>
                <w:rFonts w:ascii="Arial" w:hAnsi="Arial" w:cs="Arial"/>
                <w:sz w:val="24"/>
                <w:szCs w:val="24"/>
              </w:rPr>
            </w:pPr>
            <w:r w:rsidRPr="00A1581E">
              <w:rPr>
                <w:rFonts w:ascii="Arial" w:hAnsi="Arial" w:cs="Arial"/>
                <w:sz w:val="24"/>
                <w:szCs w:val="24"/>
              </w:rPr>
              <w:t>W trakcie oceny kryterium wnioskodawca może zostać poproszony o uzupełnienie i/lub poprawienie wniosku.</w:t>
            </w:r>
          </w:p>
          <w:p w14:paraId="18A21CEC" w14:textId="673924B2" w:rsidR="005D3C84" w:rsidRPr="005D3C84" w:rsidRDefault="005D3C84" w:rsidP="005D3C84">
            <w:pPr>
              <w:spacing w:after="0" w:line="240" w:lineRule="auto"/>
              <w:rPr>
                <w:rFonts w:ascii="Arial" w:hAnsi="Arial" w:cs="Arial"/>
                <w:sz w:val="24"/>
                <w:szCs w:val="24"/>
              </w:rPr>
            </w:pPr>
          </w:p>
        </w:tc>
      </w:tr>
      <w:tr w:rsidR="005D3C84" w:rsidRPr="008D4EBB" w14:paraId="32A3E115" w14:textId="77777777" w:rsidTr="00335EE2">
        <w:tc>
          <w:tcPr>
            <w:tcW w:w="1129" w:type="dxa"/>
            <w:vAlign w:val="center"/>
          </w:tcPr>
          <w:p w14:paraId="4FD73806" w14:textId="636BD056" w:rsidR="005D3C84" w:rsidRPr="0082414F" w:rsidRDefault="005D3C84" w:rsidP="005D3C84">
            <w:pPr>
              <w:spacing w:after="60" w:line="240" w:lineRule="auto"/>
              <w:jc w:val="center"/>
              <w:rPr>
                <w:rFonts w:ascii="Arial" w:hAnsi="Arial" w:cs="Arial"/>
                <w:sz w:val="24"/>
                <w:szCs w:val="24"/>
              </w:rPr>
            </w:pPr>
            <w:r>
              <w:rPr>
                <w:rFonts w:ascii="Arial" w:hAnsi="Arial" w:cs="Arial"/>
                <w:sz w:val="24"/>
                <w:szCs w:val="24"/>
              </w:rPr>
              <w:lastRenderedPageBreak/>
              <w:t>C.2</w:t>
            </w:r>
          </w:p>
        </w:tc>
        <w:tc>
          <w:tcPr>
            <w:tcW w:w="2835" w:type="dxa"/>
            <w:vAlign w:val="center"/>
          </w:tcPr>
          <w:p w14:paraId="2F788A81" w14:textId="1B84A53E" w:rsidR="005D3C84" w:rsidRPr="008D4EBB" w:rsidRDefault="005D3C84" w:rsidP="005D3C84">
            <w:pPr>
              <w:spacing w:after="60" w:line="240" w:lineRule="auto"/>
              <w:jc w:val="center"/>
              <w:rPr>
                <w:rFonts w:ascii="Arial" w:hAnsi="Arial" w:cs="Arial"/>
                <w:sz w:val="24"/>
                <w:szCs w:val="24"/>
              </w:rPr>
            </w:pPr>
            <w:r w:rsidRPr="0082414F">
              <w:rPr>
                <w:rFonts w:ascii="Arial" w:hAnsi="Arial" w:cs="Arial"/>
                <w:sz w:val="24"/>
                <w:szCs w:val="24"/>
              </w:rPr>
              <w:t>Zgodność z</w:t>
            </w:r>
            <w:r>
              <w:rPr>
                <w:rFonts w:ascii="Arial" w:hAnsi="Arial" w:cs="Arial"/>
                <w:sz w:val="24"/>
                <w:szCs w:val="24"/>
              </w:rPr>
              <w:t xml:space="preserve"> właściwą st</w:t>
            </w:r>
            <w:r w:rsidRPr="0082414F">
              <w:rPr>
                <w:rFonts w:ascii="Arial" w:hAnsi="Arial" w:cs="Arial"/>
                <w:sz w:val="24"/>
                <w:szCs w:val="24"/>
              </w:rPr>
              <w:t xml:space="preserve">rategią ZIT </w:t>
            </w:r>
          </w:p>
        </w:tc>
        <w:tc>
          <w:tcPr>
            <w:tcW w:w="7238" w:type="dxa"/>
          </w:tcPr>
          <w:p w14:paraId="0DCC2AFA" w14:textId="77777777" w:rsidR="005D3C84" w:rsidRPr="00D75F10" w:rsidRDefault="005D3C84" w:rsidP="005D3C84">
            <w:pPr>
              <w:spacing w:after="120" w:line="240" w:lineRule="auto"/>
              <w:rPr>
                <w:rFonts w:ascii="Arial" w:hAnsi="Arial" w:cs="Arial"/>
                <w:sz w:val="24"/>
                <w:szCs w:val="24"/>
              </w:rPr>
            </w:pPr>
            <w:bookmarkStart w:id="13" w:name="_Hlk151467156"/>
            <w:r w:rsidRPr="00D75F10">
              <w:rPr>
                <w:rFonts w:ascii="Arial" w:hAnsi="Arial" w:cs="Arial"/>
                <w:sz w:val="24"/>
                <w:szCs w:val="24"/>
              </w:rPr>
              <w:t>W kryterium sprawdzamy, czy:</w:t>
            </w:r>
          </w:p>
          <w:p w14:paraId="6C996BB2" w14:textId="5FEC524F" w:rsidR="005D3C84" w:rsidRDefault="005D3C84" w:rsidP="005D3C84">
            <w:pPr>
              <w:pStyle w:val="Akapitzlist"/>
              <w:numPr>
                <w:ilvl w:val="0"/>
                <w:numId w:val="31"/>
              </w:numPr>
              <w:spacing w:after="60" w:line="240" w:lineRule="auto"/>
              <w:ind w:left="714" w:hanging="357"/>
              <w:contextualSpacing w:val="0"/>
              <w:rPr>
                <w:rFonts w:ascii="Arial" w:hAnsi="Arial" w:cs="Arial"/>
                <w:sz w:val="24"/>
                <w:szCs w:val="24"/>
              </w:rPr>
            </w:pPr>
            <w:r w:rsidRPr="00D75F10">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D75F10">
              <w:rPr>
                <w:rStyle w:val="Odwoanieprzypisudolnego"/>
                <w:rFonts w:ascii="Arial" w:hAnsi="Arial" w:cs="Arial"/>
                <w:sz w:val="24"/>
                <w:szCs w:val="24"/>
              </w:rPr>
              <w:footnoteReference w:id="13"/>
            </w:r>
            <w:r w:rsidRPr="00D75F10">
              <w:rPr>
                <w:rFonts w:ascii="Arial" w:hAnsi="Arial" w:cs="Arial"/>
                <w:sz w:val="24"/>
                <w:szCs w:val="24"/>
              </w:rPr>
              <w:t xml:space="preserve"> oraz pozytywną opinię Instytucji Zarządzającej FEdKP;</w:t>
            </w:r>
          </w:p>
          <w:bookmarkEnd w:id="13"/>
          <w:p w14:paraId="54C57251" w14:textId="77777777" w:rsidR="005D3C84" w:rsidRPr="00BE697E" w:rsidRDefault="005D3C84" w:rsidP="005D3C84">
            <w:pPr>
              <w:pStyle w:val="Akapitzlist"/>
              <w:numPr>
                <w:ilvl w:val="0"/>
                <w:numId w:val="31"/>
              </w:numPr>
              <w:spacing w:after="60" w:line="240" w:lineRule="auto"/>
              <w:ind w:left="714" w:hanging="357"/>
              <w:contextualSpacing w:val="0"/>
              <w:rPr>
                <w:rFonts w:ascii="Arial" w:hAnsi="Arial" w:cs="Arial"/>
                <w:sz w:val="24"/>
                <w:szCs w:val="24"/>
              </w:rPr>
            </w:pPr>
            <w:r w:rsidRPr="00BE697E">
              <w:rPr>
                <w:rFonts w:ascii="Arial" w:hAnsi="Arial" w:cs="Arial"/>
                <w:sz w:val="24"/>
                <w:szCs w:val="24"/>
              </w:rPr>
              <w:t>wartość dofinansowania UE określona we wniosku o dofinansowanie projektu nie przekracza wartości dofinansowania UE tego projektu wskazanej w fiszkach projektowych  stanowiących załącznik do porozumienia terytorialnego</w:t>
            </w:r>
            <w:r w:rsidRPr="00D75F10">
              <w:rPr>
                <w:rStyle w:val="Odwoanieprzypisudolnego"/>
                <w:rFonts w:ascii="Arial" w:hAnsi="Arial" w:cs="Arial"/>
                <w:sz w:val="24"/>
                <w:szCs w:val="24"/>
              </w:rPr>
              <w:footnoteReference w:id="14"/>
            </w:r>
            <w:r w:rsidRPr="00BE697E">
              <w:rPr>
                <w:rFonts w:ascii="Arial" w:hAnsi="Arial" w:cs="Arial"/>
                <w:sz w:val="24"/>
                <w:szCs w:val="24"/>
              </w:rPr>
              <w:t>;</w:t>
            </w:r>
          </w:p>
          <w:p w14:paraId="35BF6192" w14:textId="77777777" w:rsidR="005D3C84" w:rsidRPr="00D75F10" w:rsidRDefault="005D3C84" w:rsidP="005D3C84">
            <w:pPr>
              <w:numPr>
                <w:ilvl w:val="0"/>
                <w:numId w:val="32"/>
              </w:numPr>
              <w:spacing w:after="120" w:line="240" w:lineRule="auto"/>
              <w:rPr>
                <w:rFonts w:ascii="Arial" w:hAnsi="Arial" w:cs="Arial"/>
                <w:sz w:val="24"/>
                <w:szCs w:val="24"/>
              </w:rPr>
            </w:pPr>
            <w:r w:rsidRPr="00D75F10">
              <w:rPr>
                <w:rFonts w:ascii="Arial" w:hAnsi="Arial" w:cs="Arial"/>
                <w:sz w:val="24"/>
                <w:szCs w:val="24"/>
              </w:rPr>
              <w:lastRenderedPageBreak/>
              <w:t>we wniosku o dofinansowanie projektu zachowano wartości wskaźników wskazane w fiszkach projektowych</w:t>
            </w:r>
            <w:r w:rsidRPr="00D75F10">
              <w:rPr>
                <w:rStyle w:val="Odwoanieprzypisudolnego"/>
                <w:rFonts w:ascii="Arial" w:hAnsi="Arial" w:cs="Arial"/>
                <w:sz w:val="24"/>
                <w:szCs w:val="24"/>
              </w:rPr>
              <w:footnoteReference w:id="15"/>
            </w:r>
            <w:r w:rsidRPr="00D75F10">
              <w:rPr>
                <w:rFonts w:ascii="Arial" w:hAnsi="Arial" w:cs="Arial"/>
                <w:sz w:val="24"/>
                <w:szCs w:val="24"/>
              </w:rPr>
              <w:t xml:space="preserve"> stanowiących załącznik do</w:t>
            </w:r>
            <w:r>
              <w:rPr>
                <w:rFonts w:ascii="Arial" w:hAnsi="Arial" w:cs="Arial"/>
                <w:sz w:val="24"/>
                <w:szCs w:val="24"/>
              </w:rPr>
              <w:t xml:space="preserve"> </w:t>
            </w:r>
            <w:r w:rsidRPr="00FB2B87">
              <w:rPr>
                <w:rFonts w:ascii="Arial" w:hAnsi="Arial" w:cs="Arial"/>
                <w:sz w:val="24"/>
                <w:szCs w:val="24"/>
              </w:rPr>
              <w:t>porozumienia terytorialnego</w:t>
            </w:r>
            <w:r w:rsidRPr="00D75F10">
              <w:rPr>
                <w:rFonts w:ascii="Arial" w:hAnsi="Arial" w:cs="Arial"/>
                <w:sz w:val="24"/>
                <w:szCs w:val="24"/>
              </w:rPr>
              <w:t>.</w:t>
            </w:r>
          </w:p>
          <w:p w14:paraId="0A0EF735" w14:textId="77777777" w:rsidR="005D3C84" w:rsidRPr="00D75F10" w:rsidRDefault="005D3C84" w:rsidP="005D3C84">
            <w:pPr>
              <w:spacing w:after="120" w:line="240" w:lineRule="auto"/>
              <w:rPr>
                <w:rFonts w:ascii="Arial" w:hAnsi="Arial" w:cs="Arial"/>
                <w:sz w:val="24"/>
                <w:szCs w:val="24"/>
              </w:rPr>
            </w:pPr>
            <w:r w:rsidRPr="00D75F10">
              <w:rPr>
                <w:rFonts w:ascii="Arial" w:hAnsi="Arial" w:cs="Arial"/>
                <w:sz w:val="24"/>
                <w:szCs w:val="24"/>
              </w:rPr>
              <w:t>W przypadku gdy, właściwa ze względu na obszar, strategia ZIT nie została pozytywnie zaopiniowana przez ministra właściwego do spraw rozwoju regionalnego (jeśli dotyczy) lub Instytucję Zarządzającą 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D75F10">
              <w:rPr>
                <w:rStyle w:val="Odwoanieprzypisudolnego"/>
                <w:rFonts w:ascii="Arial" w:hAnsi="Arial" w:cs="Arial"/>
                <w:sz w:val="24"/>
                <w:szCs w:val="24"/>
              </w:rPr>
              <w:footnoteReference w:id="16"/>
            </w:r>
            <w:r w:rsidRPr="00D75F10">
              <w:rPr>
                <w:rFonts w:ascii="Arial" w:hAnsi="Arial" w:cs="Arial"/>
                <w:sz w:val="24"/>
                <w:szCs w:val="24"/>
              </w:rPr>
              <w:t>.</w:t>
            </w:r>
          </w:p>
          <w:p w14:paraId="3E3EAA3C" w14:textId="5A9FBABA" w:rsidR="005D3C84" w:rsidRPr="008D4EBB" w:rsidRDefault="005D3C84" w:rsidP="005D3C84">
            <w:pPr>
              <w:spacing w:after="60" w:line="240" w:lineRule="auto"/>
              <w:rPr>
                <w:rFonts w:ascii="Arial" w:hAnsi="Arial" w:cs="Arial"/>
                <w:sz w:val="24"/>
                <w:szCs w:val="24"/>
              </w:rPr>
            </w:pPr>
            <w:r w:rsidRPr="00D75F10">
              <w:rPr>
                <w:rFonts w:ascii="Arial" w:hAnsi="Arial" w:cs="Arial"/>
                <w:sz w:val="24"/>
                <w:szCs w:val="24"/>
              </w:rPr>
              <w:t>Kryterium jest weryfikowane w oparciu o wniosek o dofinansowanie projektu</w:t>
            </w:r>
            <w:r>
              <w:rPr>
                <w:rFonts w:ascii="Arial" w:hAnsi="Arial" w:cs="Arial"/>
                <w:sz w:val="24"/>
                <w:szCs w:val="24"/>
              </w:rPr>
              <w:t xml:space="preserve">, </w:t>
            </w:r>
            <w:r w:rsidRPr="00D75F10">
              <w:rPr>
                <w:rFonts w:ascii="Arial" w:hAnsi="Arial" w:cs="Arial"/>
                <w:sz w:val="24"/>
                <w:szCs w:val="24"/>
              </w:rPr>
              <w:t>strategię ZIT lub oświadczenie organu lub podmiotu odpowiedzialnego za przygotowanie, właściwej ze względu na obszar, strategii ZIT</w:t>
            </w:r>
            <w:r>
              <w:rPr>
                <w:rFonts w:ascii="Arial" w:hAnsi="Arial" w:cs="Arial"/>
                <w:sz w:val="24"/>
                <w:szCs w:val="24"/>
              </w:rPr>
              <w:t xml:space="preserve"> oraz porozumienie terytorialne</w:t>
            </w:r>
            <w:r w:rsidRPr="00D75F10">
              <w:rPr>
                <w:rFonts w:ascii="Arial" w:hAnsi="Arial" w:cs="Arial"/>
                <w:sz w:val="24"/>
                <w:szCs w:val="24"/>
              </w:rPr>
              <w:t>.</w:t>
            </w:r>
          </w:p>
        </w:tc>
        <w:tc>
          <w:tcPr>
            <w:tcW w:w="2964" w:type="dxa"/>
          </w:tcPr>
          <w:p w14:paraId="051589C1" w14:textId="77777777" w:rsidR="005D3C84" w:rsidRPr="008D4EBB" w:rsidRDefault="005D3C84" w:rsidP="005D3C84">
            <w:pPr>
              <w:spacing w:after="0" w:line="240" w:lineRule="auto"/>
              <w:rPr>
                <w:rFonts w:ascii="Arial" w:hAnsi="Arial" w:cs="Arial"/>
                <w:sz w:val="24"/>
                <w:szCs w:val="24"/>
              </w:rPr>
            </w:pPr>
            <w:r w:rsidRPr="008D4EBB">
              <w:rPr>
                <w:rFonts w:ascii="Arial" w:hAnsi="Arial" w:cs="Arial"/>
                <w:sz w:val="24"/>
                <w:szCs w:val="24"/>
              </w:rPr>
              <w:lastRenderedPageBreak/>
              <w:t>TAK/NIE</w:t>
            </w:r>
          </w:p>
          <w:p w14:paraId="26526F4E" w14:textId="77777777" w:rsidR="005D3C84" w:rsidRDefault="005D3C84" w:rsidP="005D3C84">
            <w:pPr>
              <w:spacing w:after="0" w:line="240" w:lineRule="auto"/>
              <w:rPr>
                <w:rFonts w:ascii="Arial" w:hAnsi="Arial" w:cs="Arial"/>
                <w:sz w:val="24"/>
                <w:szCs w:val="24"/>
              </w:rPr>
            </w:pPr>
            <w:r w:rsidRPr="008D4EBB">
              <w:rPr>
                <w:rFonts w:ascii="Arial" w:hAnsi="Arial" w:cs="Arial"/>
                <w:sz w:val="24"/>
                <w:szCs w:val="24"/>
              </w:rPr>
              <w:t>(NIE oznacza odrzucenie wniosku)</w:t>
            </w:r>
          </w:p>
          <w:p w14:paraId="7C87EBF2" w14:textId="77777777" w:rsidR="005D3C84" w:rsidRPr="008D4EBB" w:rsidRDefault="005D3C84" w:rsidP="005D3C84">
            <w:pPr>
              <w:spacing w:after="0" w:line="240" w:lineRule="auto"/>
              <w:rPr>
                <w:rFonts w:ascii="Arial" w:hAnsi="Arial" w:cs="Arial"/>
                <w:sz w:val="24"/>
                <w:szCs w:val="24"/>
              </w:rPr>
            </w:pPr>
          </w:p>
          <w:p w14:paraId="4384D409" w14:textId="77777777" w:rsidR="005D3C84" w:rsidRPr="008D4EBB" w:rsidRDefault="005D3C84" w:rsidP="005D3C84">
            <w:pPr>
              <w:spacing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9C728CC" w14:textId="77777777" w:rsidR="005D3C84" w:rsidRPr="008D4EBB" w:rsidRDefault="005D3C84" w:rsidP="005D3C84">
            <w:pPr>
              <w:spacing w:after="0" w:line="240" w:lineRule="auto"/>
              <w:rPr>
                <w:rFonts w:ascii="Arial" w:hAnsi="Arial" w:cs="Arial"/>
                <w:sz w:val="24"/>
                <w:szCs w:val="24"/>
              </w:rPr>
            </w:pPr>
          </w:p>
          <w:p w14:paraId="4874F78B" w14:textId="77777777" w:rsidR="005D3C84" w:rsidRPr="008D4EBB" w:rsidRDefault="005D3C84" w:rsidP="005D3C84">
            <w:pPr>
              <w:spacing w:after="0" w:line="240" w:lineRule="auto"/>
              <w:rPr>
                <w:rFonts w:ascii="Arial" w:hAnsi="Arial" w:cs="Arial"/>
                <w:sz w:val="24"/>
                <w:szCs w:val="24"/>
              </w:rPr>
            </w:pPr>
            <w:r w:rsidRPr="008D4EBB">
              <w:rPr>
                <w:rFonts w:ascii="Arial" w:hAnsi="Arial" w:cs="Arial"/>
                <w:sz w:val="24"/>
                <w:szCs w:val="24"/>
              </w:rPr>
              <w:t xml:space="preserve">Kryterium uznaje się za spełnione, jeżeli </w:t>
            </w:r>
            <w:r w:rsidRPr="008D4EBB">
              <w:rPr>
                <w:rFonts w:ascii="Arial" w:hAnsi="Arial" w:cs="Arial"/>
                <w:sz w:val="24"/>
                <w:szCs w:val="24"/>
              </w:rPr>
              <w:lastRenderedPageBreak/>
              <w:t>odpowiedź będzie pozytywna.</w:t>
            </w:r>
          </w:p>
          <w:p w14:paraId="4A497CBE" w14:textId="77777777" w:rsidR="005D3C84" w:rsidRPr="008D4EBB" w:rsidRDefault="005D3C84" w:rsidP="005D3C84">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0043586C" w14:textId="77777777" w:rsidR="005D3C84" w:rsidRPr="008D4EBB" w:rsidRDefault="005D3C84" w:rsidP="005D3C84">
            <w:pPr>
              <w:spacing w:after="0" w:line="240" w:lineRule="auto"/>
              <w:rPr>
                <w:rFonts w:ascii="Arial" w:hAnsi="Arial" w:cs="Arial"/>
                <w:sz w:val="24"/>
                <w:szCs w:val="24"/>
              </w:rPr>
            </w:pPr>
          </w:p>
        </w:tc>
      </w:tr>
      <w:tr w:rsidR="005D3C84" w:rsidRPr="008D4EBB" w14:paraId="4C56F562" w14:textId="77777777" w:rsidTr="00335EE2">
        <w:tc>
          <w:tcPr>
            <w:tcW w:w="1129" w:type="dxa"/>
            <w:vAlign w:val="center"/>
          </w:tcPr>
          <w:p w14:paraId="46EDFCA6" w14:textId="1163C3A6" w:rsidR="005D3C84" w:rsidRDefault="005D3C84" w:rsidP="005D3C84">
            <w:pPr>
              <w:spacing w:after="60" w:line="240" w:lineRule="auto"/>
              <w:jc w:val="center"/>
              <w:rPr>
                <w:rFonts w:ascii="Arial" w:hAnsi="Arial" w:cs="Arial"/>
                <w:sz w:val="24"/>
                <w:szCs w:val="24"/>
              </w:rPr>
            </w:pPr>
            <w:r>
              <w:rPr>
                <w:rFonts w:ascii="Arial" w:hAnsi="Arial" w:cs="Arial"/>
                <w:sz w:val="24"/>
                <w:szCs w:val="24"/>
              </w:rPr>
              <w:lastRenderedPageBreak/>
              <w:t>C.3</w:t>
            </w:r>
          </w:p>
        </w:tc>
        <w:tc>
          <w:tcPr>
            <w:tcW w:w="2835" w:type="dxa"/>
            <w:vAlign w:val="center"/>
          </w:tcPr>
          <w:p w14:paraId="33023583" w14:textId="7C833A5D" w:rsidR="005D3C84" w:rsidRPr="0082414F" w:rsidRDefault="005D3C84" w:rsidP="005D3C84">
            <w:pPr>
              <w:spacing w:after="60" w:line="240" w:lineRule="auto"/>
              <w:jc w:val="center"/>
              <w:rPr>
                <w:rFonts w:ascii="Arial" w:hAnsi="Arial" w:cs="Arial"/>
                <w:sz w:val="24"/>
                <w:szCs w:val="24"/>
              </w:rPr>
            </w:pPr>
            <w:r>
              <w:rPr>
                <w:rFonts w:ascii="Arial" w:hAnsi="Arial" w:cs="Arial"/>
                <w:sz w:val="24"/>
                <w:szCs w:val="24"/>
              </w:rPr>
              <w:t>Jakość ekologiczna pojazdów</w:t>
            </w:r>
          </w:p>
        </w:tc>
        <w:tc>
          <w:tcPr>
            <w:tcW w:w="7238" w:type="dxa"/>
          </w:tcPr>
          <w:p w14:paraId="0BEFD42C" w14:textId="77777777" w:rsidR="005D3C84" w:rsidRPr="00484342" w:rsidRDefault="005D3C84" w:rsidP="005D3C84">
            <w:pPr>
              <w:spacing w:after="60" w:line="240" w:lineRule="auto"/>
              <w:rPr>
                <w:rFonts w:ascii="Arial" w:hAnsi="Arial" w:cs="Arial"/>
                <w:sz w:val="24"/>
                <w:szCs w:val="24"/>
              </w:rPr>
            </w:pPr>
            <w:r w:rsidRPr="00484342">
              <w:rPr>
                <w:rFonts w:ascii="Arial" w:hAnsi="Arial" w:cs="Arial"/>
                <w:sz w:val="24"/>
                <w:szCs w:val="24"/>
              </w:rPr>
              <w:t xml:space="preserve">W kryterium sprawdzamy, czy pojazdy na potrzeby publicznego transportu zbiorowego spełnią wymogi „czystych ekologicznie pojazdów” w rozumieniu Dyrektywy 2009/33/WE z dnia 23 kwietnia 2009 r. w sprawie promowania ekologicznie czystych </w:t>
            </w:r>
          </w:p>
          <w:p w14:paraId="0AAB5CE0" w14:textId="77777777" w:rsidR="005D3C84" w:rsidRPr="00484342" w:rsidRDefault="005D3C84" w:rsidP="005D3C84">
            <w:pPr>
              <w:spacing w:after="60" w:line="240" w:lineRule="auto"/>
              <w:rPr>
                <w:rFonts w:ascii="Arial" w:hAnsi="Arial" w:cs="Arial"/>
                <w:sz w:val="24"/>
                <w:szCs w:val="24"/>
              </w:rPr>
            </w:pPr>
            <w:r w:rsidRPr="00484342">
              <w:rPr>
                <w:rFonts w:ascii="Arial" w:hAnsi="Arial" w:cs="Arial"/>
                <w:sz w:val="24"/>
                <w:szCs w:val="24"/>
              </w:rPr>
              <w:t>i energooszczędnych pojazdów transportu drogowego.</w:t>
            </w:r>
          </w:p>
          <w:p w14:paraId="6B16BC63" w14:textId="77777777" w:rsidR="005D3C84" w:rsidRPr="00484342" w:rsidRDefault="005D3C84" w:rsidP="005D3C84">
            <w:pPr>
              <w:spacing w:after="60" w:line="240" w:lineRule="auto"/>
              <w:rPr>
                <w:rFonts w:ascii="Arial" w:hAnsi="Arial" w:cs="Arial"/>
                <w:sz w:val="24"/>
                <w:szCs w:val="24"/>
              </w:rPr>
            </w:pPr>
          </w:p>
          <w:p w14:paraId="4AE35EB7" w14:textId="4FCB69B7" w:rsidR="005D3C84" w:rsidRPr="00484342" w:rsidRDefault="005D3C84" w:rsidP="005D3C84">
            <w:pPr>
              <w:spacing w:after="60" w:line="240" w:lineRule="auto"/>
              <w:rPr>
                <w:rFonts w:ascii="Arial" w:hAnsi="Arial" w:cs="Arial"/>
                <w:sz w:val="24"/>
                <w:szCs w:val="24"/>
                <w:u w:val="single"/>
              </w:rPr>
            </w:pPr>
            <w:r w:rsidRPr="00484342">
              <w:rPr>
                <w:rFonts w:ascii="Arial" w:hAnsi="Arial" w:cs="Arial"/>
                <w:sz w:val="24"/>
                <w:szCs w:val="24"/>
                <w:u w:val="single"/>
              </w:rPr>
              <w:t>Kryterium dotyczy projektów, w których planuje się zakup taboru.</w:t>
            </w:r>
          </w:p>
          <w:p w14:paraId="77741375" w14:textId="77777777" w:rsidR="005D3C84" w:rsidRDefault="005D3C84" w:rsidP="005D3C84">
            <w:pPr>
              <w:spacing w:after="60" w:line="240" w:lineRule="auto"/>
              <w:rPr>
                <w:rFonts w:ascii="Arial" w:hAnsi="Arial" w:cs="Arial"/>
                <w:sz w:val="24"/>
                <w:szCs w:val="24"/>
              </w:rPr>
            </w:pPr>
          </w:p>
          <w:p w14:paraId="76CBA7D2" w14:textId="31B36982" w:rsidR="005D3C84" w:rsidRPr="00656C96" w:rsidRDefault="005D3C84" w:rsidP="005D3C84">
            <w:pPr>
              <w:spacing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9B1F798"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lastRenderedPageBreak/>
              <w:t>TAK/NIE/NIE DOTYCZY</w:t>
            </w:r>
          </w:p>
          <w:p w14:paraId="2B744BF3"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t>(NIE oznacza odrzucenie wniosku)</w:t>
            </w:r>
          </w:p>
          <w:p w14:paraId="279278EE" w14:textId="77777777" w:rsidR="005D3C84" w:rsidRPr="00FD3BF5" w:rsidRDefault="005D3C84" w:rsidP="005D3C84">
            <w:pPr>
              <w:spacing w:after="0" w:line="240" w:lineRule="auto"/>
              <w:rPr>
                <w:rFonts w:ascii="Arial" w:hAnsi="Arial" w:cs="Arial"/>
                <w:sz w:val="24"/>
                <w:szCs w:val="24"/>
              </w:rPr>
            </w:pPr>
          </w:p>
          <w:p w14:paraId="3935F929"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t xml:space="preserve">Kryterium obligatoryjne – spełnienie kryterium jest </w:t>
            </w:r>
            <w:r w:rsidRPr="00FD3BF5">
              <w:rPr>
                <w:rFonts w:ascii="Arial" w:hAnsi="Arial" w:cs="Arial"/>
                <w:sz w:val="24"/>
                <w:szCs w:val="24"/>
              </w:rPr>
              <w:lastRenderedPageBreak/>
              <w:t>niezbędne do przyznania dofinansowania.</w:t>
            </w:r>
          </w:p>
          <w:p w14:paraId="66A4644C" w14:textId="77777777" w:rsidR="005D3C84" w:rsidRPr="00FD3BF5" w:rsidRDefault="005D3C84" w:rsidP="005D3C84">
            <w:pPr>
              <w:spacing w:after="0" w:line="240" w:lineRule="auto"/>
              <w:rPr>
                <w:rFonts w:ascii="Arial" w:hAnsi="Arial" w:cs="Arial"/>
                <w:sz w:val="24"/>
                <w:szCs w:val="24"/>
              </w:rPr>
            </w:pPr>
          </w:p>
          <w:p w14:paraId="4BA89F9C"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t xml:space="preserve">Kryterium uznaje się za spełnione, jeżeli odpowiedź będzie pozytywna (wartość logiczna: „TAK” lub „NIE DOTYCZY”). </w:t>
            </w:r>
          </w:p>
          <w:p w14:paraId="1F000202"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p w14:paraId="7DF21D32" w14:textId="77777777" w:rsidR="005D3C84" w:rsidRPr="008D4EBB" w:rsidRDefault="005D3C84" w:rsidP="005D3C84">
            <w:pPr>
              <w:spacing w:after="0" w:line="240" w:lineRule="auto"/>
              <w:rPr>
                <w:rFonts w:ascii="Arial" w:hAnsi="Arial" w:cs="Arial"/>
                <w:sz w:val="24"/>
                <w:szCs w:val="24"/>
              </w:rPr>
            </w:pPr>
          </w:p>
        </w:tc>
      </w:tr>
      <w:tr w:rsidR="005D3C84" w:rsidRPr="008D4EBB" w14:paraId="2BD1559D" w14:textId="77777777" w:rsidTr="00335EE2">
        <w:tc>
          <w:tcPr>
            <w:tcW w:w="1129" w:type="dxa"/>
            <w:vAlign w:val="center"/>
          </w:tcPr>
          <w:p w14:paraId="4D7D4898" w14:textId="1F086DA4" w:rsidR="005D3C84" w:rsidRDefault="005D3C84" w:rsidP="005D3C84">
            <w:pPr>
              <w:spacing w:after="60" w:line="240" w:lineRule="auto"/>
              <w:jc w:val="center"/>
              <w:rPr>
                <w:rFonts w:ascii="Arial" w:hAnsi="Arial" w:cs="Arial"/>
                <w:sz w:val="24"/>
                <w:szCs w:val="24"/>
              </w:rPr>
            </w:pPr>
            <w:r>
              <w:rPr>
                <w:rFonts w:ascii="Arial" w:hAnsi="Arial" w:cs="Arial"/>
                <w:sz w:val="24"/>
                <w:szCs w:val="24"/>
              </w:rPr>
              <w:lastRenderedPageBreak/>
              <w:t>C.4</w:t>
            </w:r>
          </w:p>
        </w:tc>
        <w:tc>
          <w:tcPr>
            <w:tcW w:w="2835" w:type="dxa"/>
            <w:vAlign w:val="center"/>
          </w:tcPr>
          <w:p w14:paraId="5A56DC8A" w14:textId="28C1E429" w:rsidR="005D3C84" w:rsidRDefault="005D3C84" w:rsidP="005D3C84">
            <w:pPr>
              <w:spacing w:after="60" w:line="240" w:lineRule="auto"/>
              <w:jc w:val="center"/>
              <w:rPr>
                <w:rFonts w:ascii="Arial" w:hAnsi="Arial" w:cs="Arial"/>
                <w:sz w:val="24"/>
                <w:szCs w:val="24"/>
              </w:rPr>
            </w:pPr>
            <w:r w:rsidRPr="00484342">
              <w:rPr>
                <w:rFonts w:ascii="Arial" w:hAnsi="Arial" w:cs="Arial"/>
                <w:sz w:val="24"/>
                <w:szCs w:val="24"/>
              </w:rPr>
              <w:t>Infrastruktura paliw alternatywnych</w:t>
            </w:r>
          </w:p>
        </w:tc>
        <w:tc>
          <w:tcPr>
            <w:tcW w:w="7238" w:type="dxa"/>
          </w:tcPr>
          <w:p w14:paraId="48561D23" w14:textId="0DEE6F91" w:rsidR="005D3C84" w:rsidRPr="00484342" w:rsidRDefault="005D3C84" w:rsidP="005D3C84">
            <w:pPr>
              <w:spacing w:after="60" w:line="240" w:lineRule="auto"/>
              <w:rPr>
                <w:rFonts w:ascii="Arial" w:hAnsi="Arial" w:cs="Arial"/>
                <w:sz w:val="24"/>
                <w:szCs w:val="24"/>
              </w:rPr>
            </w:pPr>
            <w:r w:rsidRPr="00484342">
              <w:rPr>
                <w:rFonts w:ascii="Arial" w:hAnsi="Arial" w:cs="Arial"/>
                <w:sz w:val="24"/>
                <w:szCs w:val="24"/>
              </w:rPr>
              <w:t xml:space="preserve">W kryterium sprawdzamy, czy infrastruktura paliw alternatywnych spełni wymogi Dyrektywy 2014/94/UE z dnia 22 października 2014 r. w sprawie rozwoju infrastruktury paliw alternatywnych.  </w:t>
            </w:r>
          </w:p>
          <w:p w14:paraId="2AA89AE3" w14:textId="77777777" w:rsidR="005D3C84" w:rsidRPr="00484342" w:rsidRDefault="005D3C84" w:rsidP="005D3C84">
            <w:pPr>
              <w:spacing w:after="60" w:line="240" w:lineRule="auto"/>
              <w:rPr>
                <w:rFonts w:ascii="Arial" w:hAnsi="Arial" w:cs="Arial"/>
                <w:sz w:val="24"/>
                <w:szCs w:val="24"/>
              </w:rPr>
            </w:pPr>
          </w:p>
          <w:p w14:paraId="214AC1C5" w14:textId="77777777" w:rsidR="005D3C84" w:rsidRPr="00387756" w:rsidRDefault="005D3C84" w:rsidP="005D3C84">
            <w:pPr>
              <w:spacing w:after="60" w:line="240" w:lineRule="auto"/>
              <w:rPr>
                <w:rFonts w:ascii="Arial" w:hAnsi="Arial" w:cs="Arial"/>
                <w:sz w:val="24"/>
                <w:szCs w:val="24"/>
                <w:u w:val="single"/>
              </w:rPr>
            </w:pPr>
            <w:r w:rsidRPr="00387756">
              <w:rPr>
                <w:rFonts w:ascii="Arial" w:hAnsi="Arial" w:cs="Arial"/>
                <w:sz w:val="24"/>
                <w:szCs w:val="24"/>
                <w:u w:val="single"/>
              </w:rPr>
              <w:t>Kryterium dotyczy projektów, w których będzie realizowana infrastruktura paliw alternatywnych.</w:t>
            </w:r>
          </w:p>
          <w:p w14:paraId="4BF86B19" w14:textId="77777777" w:rsidR="005D3C84" w:rsidRPr="00484342" w:rsidRDefault="005D3C84" w:rsidP="005D3C84">
            <w:pPr>
              <w:spacing w:after="60" w:line="240" w:lineRule="auto"/>
              <w:rPr>
                <w:rFonts w:ascii="Arial" w:hAnsi="Arial" w:cs="Arial"/>
                <w:sz w:val="24"/>
                <w:szCs w:val="24"/>
              </w:rPr>
            </w:pPr>
          </w:p>
          <w:p w14:paraId="5157747F" w14:textId="14317155" w:rsidR="005D3C84" w:rsidRPr="00484342" w:rsidRDefault="005D3C84" w:rsidP="005D3C84">
            <w:pPr>
              <w:spacing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5BD92D20"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t>TAK/NIE/NIE DOTYCZY</w:t>
            </w:r>
          </w:p>
          <w:p w14:paraId="35A50FEC"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t>(NIE oznacza odrzucenie wniosku)</w:t>
            </w:r>
          </w:p>
          <w:p w14:paraId="1860AEC6" w14:textId="77777777" w:rsidR="005D3C84" w:rsidRPr="00FD3BF5" w:rsidRDefault="005D3C84" w:rsidP="005D3C84">
            <w:pPr>
              <w:spacing w:after="0" w:line="240" w:lineRule="auto"/>
              <w:rPr>
                <w:rFonts w:ascii="Arial" w:hAnsi="Arial" w:cs="Arial"/>
                <w:sz w:val="24"/>
                <w:szCs w:val="24"/>
              </w:rPr>
            </w:pPr>
          </w:p>
          <w:p w14:paraId="501D93D5"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19BD2B2C" w14:textId="77777777" w:rsidR="005D3C84" w:rsidRPr="00FD3BF5" w:rsidRDefault="005D3C84" w:rsidP="005D3C84">
            <w:pPr>
              <w:spacing w:after="0" w:line="240" w:lineRule="auto"/>
              <w:rPr>
                <w:rFonts w:ascii="Arial" w:hAnsi="Arial" w:cs="Arial"/>
                <w:sz w:val="24"/>
                <w:szCs w:val="24"/>
              </w:rPr>
            </w:pPr>
          </w:p>
          <w:p w14:paraId="092DF3D4"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t xml:space="preserve">Kryterium uznaje się za spełnione, jeżeli odpowiedź będzie pozytywna (wartość logiczna: „TAK” lub „NIE DOTYCZY”). </w:t>
            </w:r>
          </w:p>
          <w:p w14:paraId="42EFD260"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lastRenderedPageBreak/>
              <w:t>W trakcie oceny kryterium wnioskodawca może zostać poproszony o uzupełnienie lub poprawienie wniosku.</w:t>
            </w:r>
          </w:p>
          <w:p w14:paraId="231D083A" w14:textId="77777777" w:rsidR="005D3C84" w:rsidRPr="008266DE" w:rsidRDefault="005D3C84" w:rsidP="005D3C84">
            <w:pPr>
              <w:spacing w:after="0" w:line="240" w:lineRule="auto"/>
              <w:rPr>
                <w:rFonts w:ascii="Arial" w:hAnsi="Arial" w:cs="Arial"/>
                <w:sz w:val="24"/>
                <w:szCs w:val="24"/>
              </w:rPr>
            </w:pPr>
          </w:p>
        </w:tc>
      </w:tr>
      <w:tr w:rsidR="005D3C84" w:rsidRPr="008D4EBB" w14:paraId="12E4F7C4" w14:textId="77777777" w:rsidTr="00335EE2">
        <w:tc>
          <w:tcPr>
            <w:tcW w:w="1129" w:type="dxa"/>
            <w:vAlign w:val="center"/>
          </w:tcPr>
          <w:p w14:paraId="5A045ACC" w14:textId="1F744131" w:rsidR="005D3C84" w:rsidRDefault="005D3C84" w:rsidP="005D3C84">
            <w:pPr>
              <w:spacing w:after="60" w:line="240" w:lineRule="auto"/>
              <w:jc w:val="center"/>
              <w:rPr>
                <w:rFonts w:ascii="Arial" w:hAnsi="Arial" w:cs="Arial"/>
                <w:sz w:val="24"/>
                <w:szCs w:val="24"/>
              </w:rPr>
            </w:pPr>
            <w:r>
              <w:rPr>
                <w:rFonts w:ascii="Arial" w:hAnsi="Arial" w:cs="Arial"/>
                <w:sz w:val="24"/>
                <w:szCs w:val="24"/>
              </w:rPr>
              <w:lastRenderedPageBreak/>
              <w:t>C.5</w:t>
            </w:r>
          </w:p>
        </w:tc>
        <w:tc>
          <w:tcPr>
            <w:tcW w:w="2835" w:type="dxa"/>
            <w:vAlign w:val="center"/>
          </w:tcPr>
          <w:p w14:paraId="036A6BBC" w14:textId="77777777" w:rsidR="005D3C84" w:rsidRPr="00484342" w:rsidRDefault="005D3C84" w:rsidP="005D3C84">
            <w:pPr>
              <w:spacing w:after="60" w:line="240" w:lineRule="auto"/>
              <w:jc w:val="center"/>
              <w:rPr>
                <w:rFonts w:ascii="Arial" w:hAnsi="Arial" w:cs="Arial"/>
                <w:sz w:val="24"/>
                <w:szCs w:val="24"/>
              </w:rPr>
            </w:pPr>
            <w:r w:rsidRPr="00484342">
              <w:rPr>
                <w:rFonts w:ascii="Arial" w:hAnsi="Arial" w:cs="Arial"/>
                <w:sz w:val="24"/>
                <w:szCs w:val="24"/>
              </w:rPr>
              <w:t xml:space="preserve">Infrastruktura paliw alternatywnych wykorzystywanych </w:t>
            </w:r>
          </w:p>
          <w:p w14:paraId="741C2357" w14:textId="24B3BA47" w:rsidR="005D3C84" w:rsidRPr="00484342" w:rsidRDefault="005D3C84" w:rsidP="005D3C84">
            <w:pPr>
              <w:spacing w:after="60" w:line="240" w:lineRule="auto"/>
              <w:jc w:val="center"/>
              <w:rPr>
                <w:rFonts w:ascii="Arial" w:hAnsi="Arial" w:cs="Arial"/>
                <w:sz w:val="24"/>
                <w:szCs w:val="24"/>
              </w:rPr>
            </w:pPr>
            <w:r w:rsidRPr="00484342">
              <w:rPr>
                <w:rFonts w:ascii="Arial" w:hAnsi="Arial" w:cs="Arial"/>
                <w:sz w:val="24"/>
                <w:szCs w:val="24"/>
              </w:rPr>
              <w:t>w transporcie indywidualnym</w:t>
            </w:r>
          </w:p>
        </w:tc>
        <w:tc>
          <w:tcPr>
            <w:tcW w:w="7238" w:type="dxa"/>
          </w:tcPr>
          <w:p w14:paraId="559E7C05" w14:textId="77777777" w:rsidR="005D3C84" w:rsidRPr="00484342" w:rsidRDefault="005D3C84" w:rsidP="005D3C84">
            <w:pPr>
              <w:spacing w:after="60" w:line="240" w:lineRule="auto"/>
              <w:rPr>
                <w:rFonts w:ascii="Arial" w:hAnsi="Arial" w:cs="Arial"/>
                <w:sz w:val="24"/>
                <w:szCs w:val="24"/>
              </w:rPr>
            </w:pPr>
            <w:r w:rsidRPr="00484342">
              <w:rPr>
                <w:rFonts w:ascii="Arial" w:hAnsi="Arial" w:cs="Arial"/>
                <w:sz w:val="24"/>
                <w:szCs w:val="24"/>
              </w:rPr>
              <w:t>W tym kryterium sprawdzamy, czy w odniesieniu do infrastruktury paliw alternatywnych wykorzystywanych w transporcie indywidualnym:</w:t>
            </w:r>
          </w:p>
          <w:p w14:paraId="3C08C0EE" w14:textId="4A10807A" w:rsidR="005D3C84" w:rsidRPr="00484342" w:rsidRDefault="005D3C84" w:rsidP="005D3C84">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infrastruktura zapewnia niedyskryminacyjny dostęp dla wszystkich użytkowników;</w:t>
            </w:r>
          </w:p>
          <w:p w14:paraId="36DE40A1" w14:textId="626C40A5" w:rsidR="005D3C84" w:rsidRPr="00484342" w:rsidRDefault="005D3C84" w:rsidP="005D3C84">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nie ma możliwości finansowania inwestycji ze źródeł prywatnych;</w:t>
            </w:r>
          </w:p>
          <w:p w14:paraId="076235FC" w14:textId="649F6161" w:rsidR="005D3C84" w:rsidRPr="00484342" w:rsidRDefault="005D3C84" w:rsidP="005D3C84">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inwestycja jest poparta analizą potrzeb;</w:t>
            </w:r>
          </w:p>
          <w:p w14:paraId="5DBDC1B0" w14:textId="2DA882AC" w:rsidR="005D3C84" w:rsidRPr="00484342" w:rsidRDefault="005D3C84" w:rsidP="007F5E7C">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analiza kosztów i korzyści projektu (CBA) wykazuje pozytywne efekty ekonomiczne inwestycji.</w:t>
            </w:r>
          </w:p>
          <w:p w14:paraId="53BC5F2B" w14:textId="77777777" w:rsidR="005D3C84" w:rsidRPr="00484342" w:rsidRDefault="005D3C84" w:rsidP="005D3C84">
            <w:pPr>
              <w:spacing w:after="60" w:line="240" w:lineRule="auto"/>
              <w:rPr>
                <w:rFonts w:ascii="Arial" w:hAnsi="Arial" w:cs="Arial"/>
                <w:sz w:val="24"/>
                <w:szCs w:val="24"/>
              </w:rPr>
            </w:pPr>
          </w:p>
          <w:p w14:paraId="010CEDE1" w14:textId="78FF8093" w:rsidR="005D3C84" w:rsidRPr="000A578F" w:rsidRDefault="005D3C84" w:rsidP="005D3C84">
            <w:pPr>
              <w:spacing w:after="60" w:line="240" w:lineRule="auto"/>
              <w:rPr>
                <w:rFonts w:ascii="Arial" w:hAnsi="Arial" w:cs="Arial"/>
                <w:sz w:val="24"/>
                <w:szCs w:val="24"/>
                <w:u w:val="single"/>
              </w:rPr>
            </w:pPr>
            <w:r w:rsidRPr="000A578F">
              <w:rPr>
                <w:rFonts w:ascii="Arial" w:hAnsi="Arial" w:cs="Arial"/>
                <w:sz w:val="24"/>
                <w:szCs w:val="24"/>
                <w:u w:val="single"/>
              </w:rPr>
              <w:t>Kryterium dotyczy projektów, w których będzie realizowana infrastruktura paliw alternatywnych dedykowana ładowaniu/tankowaniu pojazdów zeroemisyjnych wykorzystywanych w transporcie indywidualnym.</w:t>
            </w:r>
          </w:p>
          <w:p w14:paraId="680E7C45" w14:textId="77777777" w:rsidR="005D3C84" w:rsidRPr="00484342" w:rsidRDefault="005D3C84" w:rsidP="005D3C84">
            <w:pPr>
              <w:spacing w:after="60" w:line="240" w:lineRule="auto"/>
              <w:rPr>
                <w:rFonts w:ascii="Arial" w:hAnsi="Arial" w:cs="Arial"/>
                <w:sz w:val="24"/>
                <w:szCs w:val="24"/>
              </w:rPr>
            </w:pPr>
          </w:p>
          <w:p w14:paraId="7684BBA2" w14:textId="0EC2515E" w:rsidR="005D3C84" w:rsidRPr="00484342" w:rsidRDefault="005D3C84" w:rsidP="005D3C84">
            <w:pPr>
              <w:spacing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5FAEC31" w14:textId="77777777" w:rsidR="005D3C84" w:rsidRPr="00484342" w:rsidRDefault="005D3C84" w:rsidP="005D3C84">
            <w:pPr>
              <w:spacing w:after="0" w:line="240" w:lineRule="auto"/>
              <w:rPr>
                <w:rFonts w:ascii="Arial" w:hAnsi="Arial" w:cs="Arial"/>
                <w:sz w:val="24"/>
                <w:szCs w:val="24"/>
              </w:rPr>
            </w:pPr>
            <w:r w:rsidRPr="00484342">
              <w:rPr>
                <w:rFonts w:ascii="Arial" w:hAnsi="Arial" w:cs="Arial"/>
                <w:sz w:val="24"/>
                <w:szCs w:val="24"/>
              </w:rPr>
              <w:t>TAK/NIE/NIE DOTYCZY</w:t>
            </w:r>
          </w:p>
          <w:p w14:paraId="2643EB65" w14:textId="77777777" w:rsidR="005D3C84" w:rsidRPr="00484342" w:rsidRDefault="005D3C84" w:rsidP="005D3C84">
            <w:pPr>
              <w:spacing w:after="0" w:line="240" w:lineRule="auto"/>
              <w:rPr>
                <w:rFonts w:ascii="Arial" w:hAnsi="Arial" w:cs="Arial"/>
                <w:sz w:val="24"/>
                <w:szCs w:val="24"/>
              </w:rPr>
            </w:pPr>
            <w:r w:rsidRPr="00484342">
              <w:rPr>
                <w:rFonts w:ascii="Arial" w:hAnsi="Arial" w:cs="Arial"/>
                <w:sz w:val="24"/>
                <w:szCs w:val="24"/>
              </w:rPr>
              <w:t>(NIE oznacza odrzucenie wniosku)</w:t>
            </w:r>
          </w:p>
          <w:p w14:paraId="16AA4222" w14:textId="77777777" w:rsidR="005D3C84" w:rsidRPr="00484342" w:rsidRDefault="005D3C84" w:rsidP="005D3C84">
            <w:pPr>
              <w:spacing w:after="0" w:line="240" w:lineRule="auto"/>
              <w:rPr>
                <w:rFonts w:ascii="Arial" w:hAnsi="Arial" w:cs="Arial"/>
                <w:sz w:val="24"/>
                <w:szCs w:val="24"/>
              </w:rPr>
            </w:pPr>
          </w:p>
          <w:p w14:paraId="1CB7CDEC" w14:textId="77777777" w:rsidR="005D3C84" w:rsidRPr="00484342" w:rsidRDefault="005D3C84" w:rsidP="005D3C84">
            <w:pPr>
              <w:spacing w:after="0" w:line="240" w:lineRule="auto"/>
              <w:rPr>
                <w:rFonts w:ascii="Arial" w:hAnsi="Arial" w:cs="Arial"/>
                <w:sz w:val="24"/>
                <w:szCs w:val="24"/>
              </w:rPr>
            </w:pPr>
            <w:r w:rsidRPr="00484342">
              <w:rPr>
                <w:rFonts w:ascii="Arial" w:hAnsi="Arial" w:cs="Arial"/>
                <w:sz w:val="24"/>
                <w:szCs w:val="24"/>
              </w:rPr>
              <w:t>Kryterium obligatoryjne – spełnienie kryterium jest niezbędne do przyznania dofinansowania.</w:t>
            </w:r>
          </w:p>
          <w:p w14:paraId="526399B8" w14:textId="77777777" w:rsidR="005D3C84" w:rsidRPr="00484342" w:rsidRDefault="005D3C84" w:rsidP="005D3C84">
            <w:pPr>
              <w:spacing w:after="0" w:line="240" w:lineRule="auto"/>
              <w:rPr>
                <w:rFonts w:ascii="Arial" w:hAnsi="Arial" w:cs="Arial"/>
                <w:sz w:val="24"/>
                <w:szCs w:val="24"/>
              </w:rPr>
            </w:pPr>
          </w:p>
          <w:p w14:paraId="520D1085" w14:textId="77777777" w:rsidR="005D3C84" w:rsidRPr="00484342" w:rsidRDefault="005D3C84" w:rsidP="005D3C84">
            <w:pPr>
              <w:spacing w:after="0" w:line="240" w:lineRule="auto"/>
              <w:rPr>
                <w:rFonts w:ascii="Arial" w:hAnsi="Arial" w:cs="Arial"/>
                <w:sz w:val="24"/>
                <w:szCs w:val="24"/>
              </w:rPr>
            </w:pPr>
            <w:r w:rsidRPr="00484342">
              <w:rPr>
                <w:rFonts w:ascii="Arial" w:hAnsi="Arial" w:cs="Arial"/>
                <w:sz w:val="24"/>
                <w:szCs w:val="24"/>
              </w:rPr>
              <w:t xml:space="preserve">Kryterium uznaje się za spełnione, jeżeli odpowiedź będzie pozytywna (wartość logiczna: „TAK” lub „NIE DOTYCZY”). </w:t>
            </w:r>
          </w:p>
          <w:p w14:paraId="5D1F3FF1" w14:textId="5A3F8EA3" w:rsidR="005D3C84" w:rsidRPr="00FD3BF5" w:rsidRDefault="005D3C84" w:rsidP="005D3C84">
            <w:pPr>
              <w:spacing w:after="0" w:line="240" w:lineRule="auto"/>
              <w:rPr>
                <w:rFonts w:ascii="Arial" w:hAnsi="Arial" w:cs="Arial"/>
                <w:sz w:val="24"/>
                <w:szCs w:val="24"/>
              </w:rPr>
            </w:pPr>
            <w:r w:rsidRPr="00484342">
              <w:rPr>
                <w:rFonts w:ascii="Arial" w:hAnsi="Arial" w:cs="Arial"/>
                <w:sz w:val="24"/>
                <w:szCs w:val="24"/>
              </w:rPr>
              <w:t>W trakcie oceny kryterium wnioskodawca może zostać poproszony o uzupełnienie lub poprawienie wniosku</w:t>
            </w:r>
          </w:p>
        </w:tc>
      </w:tr>
      <w:tr w:rsidR="005D3C84" w:rsidRPr="008D4EBB" w14:paraId="7BF8CBAD" w14:textId="77777777" w:rsidTr="00335EE2">
        <w:tc>
          <w:tcPr>
            <w:tcW w:w="1129" w:type="dxa"/>
            <w:vAlign w:val="center"/>
          </w:tcPr>
          <w:p w14:paraId="3773C81E" w14:textId="4B025625" w:rsidR="005D3C84" w:rsidRDefault="005D3C84" w:rsidP="005D3C84">
            <w:pPr>
              <w:spacing w:after="60" w:line="240" w:lineRule="auto"/>
              <w:jc w:val="center"/>
              <w:rPr>
                <w:rFonts w:ascii="Arial" w:hAnsi="Arial" w:cs="Arial"/>
                <w:sz w:val="24"/>
                <w:szCs w:val="24"/>
              </w:rPr>
            </w:pPr>
            <w:r>
              <w:rPr>
                <w:rFonts w:ascii="Arial" w:hAnsi="Arial" w:cs="Arial"/>
                <w:sz w:val="24"/>
                <w:szCs w:val="24"/>
              </w:rPr>
              <w:t>C.6</w:t>
            </w:r>
          </w:p>
        </w:tc>
        <w:tc>
          <w:tcPr>
            <w:tcW w:w="2835" w:type="dxa"/>
            <w:vAlign w:val="center"/>
          </w:tcPr>
          <w:p w14:paraId="6FD0EAB5" w14:textId="54C06D55" w:rsidR="005D3C84" w:rsidRDefault="005D3C84" w:rsidP="005D3C84">
            <w:pPr>
              <w:spacing w:after="60" w:line="240" w:lineRule="auto"/>
              <w:jc w:val="center"/>
              <w:rPr>
                <w:rFonts w:ascii="Arial" w:hAnsi="Arial" w:cs="Arial"/>
                <w:sz w:val="24"/>
                <w:szCs w:val="24"/>
              </w:rPr>
            </w:pPr>
            <w:r>
              <w:rPr>
                <w:rFonts w:ascii="Arial" w:hAnsi="Arial" w:cs="Arial"/>
                <w:sz w:val="24"/>
                <w:szCs w:val="24"/>
              </w:rPr>
              <w:t>„Park&amp;ride”- lokalizacja inwestycji</w:t>
            </w:r>
          </w:p>
        </w:tc>
        <w:tc>
          <w:tcPr>
            <w:tcW w:w="7238" w:type="dxa"/>
          </w:tcPr>
          <w:p w14:paraId="3720100E" w14:textId="77777777" w:rsidR="005D3C84" w:rsidRDefault="005D3C84" w:rsidP="005D3C84">
            <w:pPr>
              <w:spacing w:after="0" w:line="240" w:lineRule="auto"/>
              <w:rPr>
                <w:rFonts w:ascii="Arial" w:hAnsi="Arial" w:cs="Arial"/>
                <w:sz w:val="24"/>
                <w:szCs w:val="24"/>
              </w:rPr>
            </w:pPr>
            <w:r>
              <w:rPr>
                <w:rFonts w:ascii="Arial" w:hAnsi="Arial" w:cs="Arial"/>
                <w:sz w:val="24"/>
                <w:szCs w:val="24"/>
              </w:rPr>
              <w:t>W kryterium sprawdzamy, czy lokalizacja inwestycji:</w:t>
            </w:r>
          </w:p>
          <w:p w14:paraId="6414BDFA" w14:textId="26D9E720" w:rsidR="005D3C84" w:rsidRDefault="005D3C84" w:rsidP="005D3C84">
            <w:pPr>
              <w:pStyle w:val="Akapitzlist"/>
              <w:numPr>
                <w:ilvl w:val="0"/>
                <w:numId w:val="26"/>
              </w:numPr>
              <w:spacing w:after="80" w:line="240" w:lineRule="auto"/>
              <w:ind w:left="839" w:hanging="357"/>
              <w:rPr>
                <w:rFonts w:ascii="Arial" w:hAnsi="Arial" w:cs="Arial"/>
                <w:sz w:val="24"/>
                <w:szCs w:val="24"/>
              </w:rPr>
            </w:pPr>
            <w:r w:rsidRPr="009A704B">
              <w:rPr>
                <w:rFonts w:ascii="Arial" w:hAnsi="Arial" w:cs="Arial"/>
                <w:sz w:val="24"/>
                <w:szCs w:val="24"/>
              </w:rPr>
              <w:lastRenderedPageBreak/>
              <w:t>będzie zapewniała integrację z publicznym transportem zbiorowym</w:t>
            </w:r>
            <w:r>
              <w:rPr>
                <w:rStyle w:val="Odwoanieprzypisudolnego"/>
                <w:rFonts w:ascii="Arial" w:hAnsi="Arial" w:cs="Arial"/>
                <w:sz w:val="24"/>
                <w:szCs w:val="24"/>
              </w:rPr>
              <w:footnoteReference w:id="17"/>
            </w:r>
            <w:r w:rsidRPr="009A704B">
              <w:rPr>
                <w:rFonts w:ascii="Arial" w:hAnsi="Arial" w:cs="Arial"/>
                <w:sz w:val="24"/>
                <w:szCs w:val="24"/>
              </w:rPr>
              <w:t xml:space="preserve"> oraz</w:t>
            </w:r>
          </w:p>
          <w:p w14:paraId="0AC9184F" w14:textId="51C61A8D" w:rsidR="005D3C84" w:rsidRPr="009A704B" w:rsidRDefault="005D3C84" w:rsidP="005D3C84">
            <w:pPr>
              <w:pStyle w:val="Akapitzlist"/>
              <w:numPr>
                <w:ilvl w:val="0"/>
                <w:numId w:val="26"/>
              </w:numPr>
              <w:spacing w:after="80" w:line="240" w:lineRule="auto"/>
              <w:ind w:left="839" w:hanging="357"/>
              <w:rPr>
                <w:rFonts w:ascii="Arial" w:hAnsi="Arial" w:cs="Arial"/>
                <w:sz w:val="24"/>
                <w:szCs w:val="24"/>
                <w:u w:val="single"/>
              </w:rPr>
            </w:pPr>
            <w:r w:rsidRPr="00F9572D">
              <w:rPr>
                <w:rFonts w:ascii="Arial" w:hAnsi="Arial" w:cs="Arial"/>
                <w:sz w:val="24"/>
                <w:szCs w:val="24"/>
              </w:rPr>
              <w:t>w przypadku miast powyżej 50 tys. mieszkańców, czy zlokalizowania jest poza obszarem funkcjonalnego śródmieścia</w:t>
            </w:r>
            <w:commentRangeStart w:id="17"/>
            <w:r>
              <w:rPr>
                <w:rStyle w:val="Odwoanieprzypisudolnego"/>
                <w:rFonts w:ascii="Arial" w:hAnsi="Arial" w:cs="Arial"/>
                <w:sz w:val="24"/>
                <w:szCs w:val="24"/>
              </w:rPr>
              <w:footnoteReference w:id="18"/>
            </w:r>
            <w:r w:rsidRPr="00F9572D">
              <w:rPr>
                <w:rFonts w:ascii="Arial" w:hAnsi="Arial" w:cs="Arial"/>
                <w:sz w:val="24"/>
                <w:szCs w:val="24"/>
              </w:rPr>
              <w:t>,</w:t>
            </w:r>
            <w:commentRangeEnd w:id="17"/>
            <w:r w:rsidR="007F5E7C">
              <w:rPr>
                <w:rStyle w:val="Odwoaniedokomentarza"/>
                <w:lang w:eastAsia="x-none"/>
              </w:rPr>
              <w:commentReference w:id="17"/>
            </w:r>
            <w:r w:rsidRPr="00F9572D">
              <w:rPr>
                <w:rFonts w:ascii="Arial" w:hAnsi="Arial" w:cs="Arial"/>
                <w:sz w:val="24"/>
                <w:szCs w:val="24"/>
              </w:rPr>
              <w:t xml:space="preserve"> wyznaczonym w studium uwarunkowań i kierunków zagospodarowania przestrzennego lub w planie ogólnym gminy.</w:t>
            </w:r>
            <w:r w:rsidRPr="009A704B">
              <w:rPr>
                <w:rFonts w:ascii="Arial" w:hAnsi="Arial" w:cs="Arial"/>
                <w:sz w:val="24"/>
                <w:szCs w:val="24"/>
              </w:rPr>
              <w:t xml:space="preserve"> </w:t>
            </w:r>
          </w:p>
          <w:p w14:paraId="5FB6452C" w14:textId="77777777" w:rsidR="005D3C84" w:rsidRDefault="005D3C84" w:rsidP="005D3C84">
            <w:pPr>
              <w:spacing w:after="0" w:line="240" w:lineRule="auto"/>
              <w:rPr>
                <w:rFonts w:ascii="Arial" w:hAnsi="Arial" w:cs="Arial"/>
                <w:sz w:val="24"/>
                <w:szCs w:val="24"/>
              </w:rPr>
            </w:pPr>
          </w:p>
          <w:p w14:paraId="73FC8C7E" w14:textId="19C6EA5E" w:rsidR="00037097" w:rsidRPr="00037097" w:rsidRDefault="00037097" w:rsidP="005D3C84">
            <w:pPr>
              <w:spacing w:after="0" w:line="240" w:lineRule="auto"/>
              <w:rPr>
                <w:rFonts w:ascii="Arial" w:hAnsi="Arial" w:cs="Arial"/>
                <w:sz w:val="24"/>
                <w:szCs w:val="24"/>
              </w:rPr>
            </w:pPr>
            <w:r>
              <w:rPr>
                <w:rFonts w:ascii="Arial" w:hAnsi="Arial" w:cs="Arial"/>
                <w:sz w:val="24"/>
                <w:szCs w:val="24"/>
              </w:rPr>
              <w:t>Realizacja inwestycji w infrastrukturę „</w:t>
            </w:r>
            <w:proofErr w:type="spellStart"/>
            <w:r>
              <w:rPr>
                <w:rFonts w:ascii="Arial" w:hAnsi="Arial" w:cs="Arial"/>
                <w:sz w:val="24"/>
                <w:szCs w:val="24"/>
              </w:rPr>
              <w:t>park&amp;ride</w:t>
            </w:r>
            <w:proofErr w:type="spellEnd"/>
            <w:r>
              <w:rPr>
                <w:rFonts w:ascii="Arial" w:hAnsi="Arial" w:cs="Arial"/>
                <w:sz w:val="24"/>
                <w:szCs w:val="24"/>
              </w:rPr>
              <w:t>” musi być warunkowan</w:t>
            </w:r>
            <w:del w:id="18" w:author="Dagmara Wend" w:date="2024-03-08T11:37:00Z">
              <w:r w:rsidDel="007F5E7C">
                <w:rPr>
                  <w:rFonts w:ascii="Arial" w:hAnsi="Arial" w:cs="Arial"/>
                  <w:sz w:val="24"/>
                  <w:szCs w:val="24"/>
                </w:rPr>
                <w:delText>i</w:delText>
              </w:r>
            </w:del>
            <w:r>
              <w:rPr>
                <w:rFonts w:ascii="Arial" w:hAnsi="Arial" w:cs="Arial"/>
                <w:sz w:val="24"/>
                <w:szCs w:val="24"/>
              </w:rPr>
              <w:t>a przygotowaniem i uzasadniona w analizie potrzeb.</w:t>
            </w:r>
          </w:p>
          <w:p w14:paraId="6D0E32E2" w14:textId="77777777" w:rsidR="00037097" w:rsidRDefault="00037097" w:rsidP="005D3C84">
            <w:pPr>
              <w:spacing w:after="0" w:line="240" w:lineRule="auto"/>
              <w:rPr>
                <w:rFonts w:ascii="Arial" w:hAnsi="Arial" w:cs="Arial"/>
                <w:sz w:val="24"/>
                <w:szCs w:val="24"/>
                <w:u w:val="single"/>
              </w:rPr>
            </w:pPr>
          </w:p>
          <w:p w14:paraId="6E8884D8" w14:textId="22C4A582" w:rsidR="005D3C84" w:rsidRPr="00AA529E" w:rsidRDefault="005D3C84" w:rsidP="005D3C84">
            <w:pPr>
              <w:spacing w:after="0" w:line="240" w:lineRule="auto"/>
              <w:rPr>
                <w:rFonts w:ascii="Arial" w:hAnsi="Arial" w:cs="Arial"/>
                <w:sz w:val="24"/>
                <w:szCs w:val="24"/>
                <w:u w:val="single"/>
              </w:rPr>
            </w:pPr>
            <w:r w:rsidRPr="00AA529E">
              <w:rPr>
                <w:rFonts w:ascii="Arial" w:hAnsi="Arial" w:cs="Arial"/>
                <w:sz w:val="24"/>
                <w:szCs w:val="24"/>
                <w:u w:val="single"/>
              </w:rPr>
              <w:t>Kryterium dotyczy projektów, w których planuje się inwestycje w infrastrukturę „</w:t>
            </w:r>
            <w:proofErr w:type="spellStart"/>
            <w:r w:rsidRPr="00AA529E">
              <w:rPr>
                <w:rFonts w:ascii="Arial" w:hAnsi="Arial" w:cs="Arial"/>
                <w:sz w:val="24"/>
                <w:szCs w:val="24"/>
                <w:u w:val="single"/>
              </w:rPr>
              <w:t>park&amp;ride</w:t>
            </w:r>
            <w:proofErr w:type="spellEnd"/>
            <w:r w:rsidRPr="00AA529E">
              <w:rPr>
                <w:rFonts w:ascii="Arial" w:hAnsi="Arial" w:cs="Arial"/>
                <w:sz w:val="24"/>
                <w:szCs w:val="24"/>
                <w:u w:val="single"/>
              </w:rPr>
              <w:t>”</w:t>
            </w:r>
            <w:r>
              <w:rPr>
                <w:rFonts w:ascii="Arial" w:hAnsi="Arial" w:cs="Arial"/>
                <w:sz w:val="24"/>
                <w:szCs w:val="24"/>
                <w:u w:val="single"/>
              </w:rPr>
              <w:t>.</w:t>
            </w:r>
          </w:p>
          <w:p w14:paraId="065D46D6" w14:textId="77777777" w:rsidR="005D3C84" w:rsidRDefault="005D3C84" w:rsidP="005D3C84">
            <w:pPr>
              <w:spacing w:after="0" w:line="240" w:lineRule="auto"/>
              <w:rPr>
                <w:rFonts w:ascii="Arial" w:hAnsi="Arial" w:cs="Arial"/>
                <w:sz w:val="24"/>
                <w:szCs w:val="24"/>
              </w:rPr>
            </w:pPr>
          </w:p>
          <w:p w14:paraId="3CC90A5B" w14:textId="437336AA" w:rsidR="005D3C84" w:rsidRDefault="005D3C84" w:rsidP="005D3C84">
            <w:pPr>
              <w:spacing w:after="60" w:line="240" w:lineRule="auto"/>
              <w:rPr>
                <w:rFonts w:ascii="Arial" w:hAnsi="Arial" w:cs="Arial"/>
                <w:sz w:val="24"/>
                <w:szCs w:val="24"/>
              </w:rPr>
            </w:pPr>
            <w:r w:rsidRPr="00236528">
              <w:rPr>
                <w:rFonts w:ascii="Arial" w:hAnsi="Arial" w:cs="Arial"/>
                <w:sz w:val="24"/>
                <w:szCs w:val="24"/>
              </w:rPr>
              <w:t>Kryterium jest weryfikowane w oparciu o wniosek o dofinansowanie projektu</w:t>
            </w:r>
            <w:r>
              <w:rPr>
                <w:rFonts w:ascii="Arial" w:hAnsi="Arial" w:cs="Arial"/>
                <w:sz w:val="24"/>
                <w:szCs w:val="24"/>
              </w:rPr>
              <w:t xml:space="preserve"> </w:t>
            </w:r>
            <w:r w:rsidRPr="005C4E40">
              <w:rPr>
                <w:rFonts w:ascii="Arial" w:hAnsi="Arial" w:cs="Arial"/>
                <w:sz w:val="24"/>
                <w:szCs w:val="24"/>
              </w:rPr>
              <w:t>i załączniki</w:t>
            </w:r>
            <w:r w:rsidRPr="00236528">
              <w:rPr>
                <w:rFonts w:ascii="Arial" w:hAnsi="Arial" w:cs="Arial"/>
                <w:sz w:val="24"/>
                <w:szCs w:val="24"/>
              </w:rPr>
              <w:t>.</w:t>
            </w:r>
          </w:p>
        </w:tc>
        <w:tc>
          <w:tcPr>
            <w:tcW w:w="2964" w:type="dxa"/>
          </w:tcPr>
          <w:p w14:paraId="0FC90B1D" w14:textId="11678F54" w:rsidR="005D3C84" w:rsidRPr="008266DE" w:rsidRDefault="005D3C84" w:rsidP="005D3C84">
            <w:pPr>
              <w:spacing w:after="0" w:line="240" w:lineRule="auto"/>
              <w:rPr>
                <w:rFonts w:ascii="Arial" w:hAnsi="Arial" w:cs="Arial"/>
                <w:sz w:val="24"/>
                <w:szCs w:val="24"/>
              </w:rPr>
            </w:pPr>
            <w:r w:rsidRPr="008266DE">
              <w:rPr>
                <w:rFonts w:ascii="Arial" w:hAnsi="Arial" w:cs="Arial"/>
                <w:sz w:val="24"/>
                <w:szCs w:val="24"/>
              </w:rPr>
              <w:lastRenderedPageBreak/>
              <w:t>TAK/NIE</w:t>
            </w:r>
            <w:r w:rsidR="00026711">
              <w:rPr>
                <w:rFonts w:ascii="Arial" w:hAnsi="Arial" w:cs="Arial"/>
                <w:sz w:val="24"/>
                <w:szCs w:val="24"/>
              </w:rPr>
              <w:t>/NIE DOTYCZY</w:t>
            </w:r>
          </w:p>
          <w:p w14:paraId="2EBBFF53" w14:textId="77777777" w:rsidR="005D3C84" w:rsidRPr="008266DE" w:rsidRDefault="005D3C84" w:rsidP="005D3C84">
            <w:pPr>
              <w:spacing w:after="0" w:line="240" w:lineRule="auto"/>
              <w:rPr>
                <w:rFonts w:ascii="Arial" w:hAnsi="Arial" w:cs="Arial"/>
                <w:sz w:val="24"/>
                <w:szCs w:val="24"/>
              </w:rPr>
            </w:pPr>
            <w:r w:rsidRPr="008266DE">
              <w:rPr>
                <w:rFonts w:ascii="Arial" w:hAnsi="Arial" w:cs="Arial"/>
                <w:sz w:val="24"/>
                <w:szCs w:val="24"/>
              </w:rPr>
              <w:t>(NIE oznacza odrzucenie wniosku)</w:t>
            </w:r>
          </w:p>
          <w:p w14:paraId="7D3ED7EF" w14:textId="77777777" w:rsidR="005D3C84" w:rsidRPr="008266DE" w:rsidRDefault="005D3C84" w:rsidP="005D3C84">
            <w:pPr>
              <w:spacing w:after="0" w:line="240" w:lineRule="auto"/>
              <w:rPr>
                <w:rFonts w:ascii="Arial" w:hAnsi="Arial" w:cs="Arial"/>
                <w:sz w:val="24"/>
                <w:szCs w:val="24"/>
              </w:rPr>
            </w:pPr>
          </w:p>
          <w:p w14:paraId="6EEEE249" w14:textId="77777777" w:rsidR="005D3C84" w:rsidRPr="008266DE" w:rsidRDefault="005D3C84" w:rsidP="005D3C84">
            <w:pPr>
              <w:spacing w:after="0" w:line="240" w:lineRule="auto"/>
              <w:rPr>
                <w:rFonts w:ascii="Arial" w:hAnsi="Arial" w:cs="Arial"/>
                <w:sz w:val="24"/>
                <w:szCs w:val="24"/>
              </w:rPr>
            </w:pPr>
            <w:r w:rsidRPr="008266DE">
              <w:rPr>
                <w:rFonts w:ascii="Arial" w:hAnsi="Arial" w:cs="Arial"/>
                <w:sz w:val="24"/>
                <w:szCs w:val="24"/>
              </w:rPr>
              <w:lastRenderedPageBreak/>
              <w:t>Kryterium obligatoryjne – spełnienie kryterium jest niezbędne do przyznania dofinansowania.</w:t>
            </w:r>
          </w:p>
          <w:p w14:paraId="5D6BEB1A" w14:textId="77777777" w:rsidR="005D3C84" w:rsidRPr="008266DE" w:rsidRDefault="005D3C84" w:rsidP="005D3C84">
            <w:pPr>
              <w:spacing w:after="0" w:line="240" w:lineRule="auto"/>
              <w:rPr>
                <w:rFonts w:ascii="Arial" w:hAnsi="Arial" w:cs="Arial"/>
                <w:sz w:val="24"/>
                <w:szCs w:val="24"/>
              </w:rPr>
            </w:pPr>
          </w:p>
          <w:p w14:paraId="10272388" w14:textId="748A599F" w:rsidR="005D3C84" w:rsidRPr="008266DE" w:rsidRDefault="005D3C84" w:rsidP="005D3C84">
            <w:pPr>
              <w:spacing w:after="0" w:line="240" w:lineRule="auto"/>
              <w:rPr>
                <w:rFonts w:ascii="Arial" w:hAnsi="Arial" w:cs="Arial"/>
                <w:sz w:val="24"/>
                <w:szCs w:val="24"/>
              </w:rPr>
            </w:pPr>
            <w:r w:rsidRPr="008266DE">
              <w:rPr>
                <w:rFonts w:ascii="Arial" w:hAnsi="Arial" w:cs="Arial"/>
                <w:sz w:val="24"/>
                <w:szCs w:val="24"/>
              </w:rPr>
              <w:t>Kryterium uznaje się za spełnione, jeżeli odpowiedź będzie pozytywna</w:t>
            </w:r>
            <w:r w:rsidR="00026711">
              <w:rPr>
                <w:rFonts w:ascii="Arial" w:hAnsi="Arial" w:cs="Arial"/>
                <w:sz w:val="24"/>
                <w:szCs w:val="24"/>
              </w:rPr>
              <w:t xml:space="preserve"> (</w:t>
            </w:r>
            <w:r w:rsidR="00026711" w:rsidRPr="00484342">
              <w:rPr>
                <w:rFonts w:ascii="Arial" w:hAnsi="Arial" w:cs="Arial"/>
                <w:sz w:val="24"/>
                <w:szCs w:val="24"/>
              </w:rPr>
              <w:t>wartość logiczna: „TAK” lub „NIE DOTYCZY”).</w:t>
            </w:r>
          </w:p>
          <w:p w14:paraId="488ADF23" w14:textId="77777777" w:rsidR="005D3C84" w:rsidRPr="008266DE" w:rsidRDefault="005D3C84" w:rsidP="005D3C84">
            <w:pPr>
              <w:spacing w:after="0" w:line="240" w:lineRule="auto"/>
              <w:rPr>
                <w:rFonts w:ascii="Arial" w:hAnsi="Arial" w:cs="Arial"/>
                <w:sz w:val="24"/>
                <w:szCs w:val="24"/>
              </w:rPr>
            </w:pPr>
            <w:r w:rsidRPr="008266DE">
              <w:rPr>
                <w:rFonts w:ascii="Arial" w:hAnsi="Arial" w:cs="Arial"/>
                <w:sz w:val="24"/>
                <w:szCs w:val="24"/>
              </w:rPr>
              <w:t>W trakcie oceny kryterium wnioskodawca może zostać poproszony o uzupełnienie lub poprawienie wniosku.</w:t>
            </w:r>
          </w:p>
          <w:p w14:paraId="079F0E6B" w14:textId="1DB71AFE" w:rsidR="005D3C84" w:rsidRPr="00226823" w:rsidRDefault="005D3C84" w:rsidP="005D3C84">
            <w:pPr>
              <w:spacing w:after="0" w:line="240" w:lineRule="auto"/>
              <w:rPr>
                <w:rFonts w:ascii="Arial" w:hAnsi="Arial" w:cs="Arial"/>
                <w:sz w:val="24"/>
                <w:szCs w:val="24"/>
              </w:rPr>
            </w:pPr>
          </w:p>
        </w:tc>
      </w:tr>
      <w:tr w:rsidR="005D3C84" w:rsidRPr="008D4EBB" w14:paraId="0D15B709" w14:textId="77777777" w:rsidTr="00335EE2">
        <w:tc>
          <w:tcPr>
            <w:tcW w:w="1129" w:type="dxa"/>
            <w:vAlign w:val="center"/>
          </w:tcPr>
          <w:p w14:paraId="59070525" w14:textId="33AF9379" w:rsidR="005D3C84" w:rsidRPr="00226823" w:rsidRDefault="005D3C84" w:rsidP="005D3C84">
            <w:pPr>
              <w:spacing w:after="60" w:line="240" w:lineRule="auto"/>
              <w:jc w:val="center"/>
              <w:rPr>
                <w:rFonts w:ascii="Arial" w:hAnsi="Arial" w:cs="Arial"/>
                <w:sz w:val="24"/>
                <w:szCs w:val="24"/>
              </w:rPr>
            </w:pPr>
            <w:r>
              <w:rPr>
                <w:rFonts w:ascii="Arial" w:hAnsi="Arial" w:cs="Arial"/>
                <w:sz w:val="24"/>
                <w:szCs w:val="24"/>
              </w:rPr>
              <w:lastRenderedPageBreak/>
              <w:t>C.7</w:t>
            </w:r>
          </w:p>
        </w:tc>
        <w:tc>
          <w:tcPr>
            <w:tcW w:w="2835" w:type="dxa"/>
            <w:vAlign w:val="center"/>
          </w:tcPr>
          <w:p w14:paraId="5F9E617E" w14:textId="31BCA6BF" w:rsidR="005D3C84" w:rsidRPr="0082414F" w:rsidRDefault="005D3C84" w:rsidP="005D3C84">
            <w:pPr>
              <w:spacing w:after="60" w:line="240" w:lineRule="auto"/>
              <w:jc w:val="center"/>
              <w:rPr>
                <w:rFonts w:ascii="Arial" w:hAnsi="Arial" w:cs="Arial"/>
                <w:sz w:val="24"/>
                <w:szCs w:val="24"/>
              </w:rPr>
            </w:pPr>
            <w:r>
              <w:rPr>
                <w:rFonts w:ascii="Arial" w:hAnsi="Arial" w:cs="Arial"/>
                <w:sz w:val="24"/>
                <w:szCs w:val="24"/>
              </w:rPr>
              <w:t xml:space="preserve">„Park&amp;ride”- maksymalna wartość </w:t>
            </w:r>
            <w:ins w:id="19" w:author="Dagmara Wend" w:date="2024-03-08T11:38:00Z">
              <w:r w:rsidR="009369C0">
                <w:rPr>
                  <w:rFonts w:ascii="Arial" w:hAnsi="Arial" w:cs="Arial"/>
                  <w:sz w:val="24"/>
                  <w:szCs w:val="24"/>
                </w:rPr>
                <w:t>wydatków kwalifi</w:t>
              </w:r>
            </w:ins>
            <w:ins w:id="20" w:author="Dagmara Wend" w:date="2024-03-08T11:39:00Z">
              <w:r w:rsidR="009369C0">
                <w:rPr>
                  <w:rFonts w:ascii="Arial" w:hAnsi="Arial" w:cs="Arial"/>
                  <w:sz w:val="24"/>
                  <w:szCs w:val="24"/>
                </w:rPr>
                <w:t xml:space="preserve">kowalnych </w:t>
              </w:r>
            </w:ins>
            <w:del w:id="21" w:author="Dagmara Wend" w:date="2024-03-08T11:44:00Z">
              <w:r w:rsidDel="00D7632C">
                <w:rPr>
                  <w:rFonts w:ascii="Arial" w:hAnsi="Arial" w:cs="Arial"/>
                  <w:sz w:val="24"/>
                  <w:szCs w:val="24"/>
                </w:rPr>
                <w:delText>projektu</w:delText>
              </w:r>
            </w:del>
          </w:p>
        </w:tc>
        <w:tc>
          <w:tcPr>
            <w:tcW w:w="7238" w:type="dxa"/>
          </w:tcPr>
          <w:p w14:paraId="6697FCBF" w14:textId="2A85AF32" w:rsidR="005D3C84" w:rsidRDefault="005D3C84" w:rsidP="005D3C84">
            <w:pPr>
              <w:spacing w:after="0" w:line="240" w:lineRule="auto"/>
              <w:rPr>
                <w:rFonts w:ascii="Arial" w:hAnsi="Arial" w:cs="Arial"/>
                <w:sz w:val="24"/>
                <w:szCs w:val="24"/>
              </w:rPr>
            </w:pPr>
            <w:r>
              <w:rPr>
                <w:rFonts w:ascii="Arial" w:hAnsi="Arial" w:cs="Arial"/>
                <w:sz w:val="24"/>
                <w:szCs w:val="24"/>
              </w:rPr>
              <w:t xml:space="preserve">W kryterium sprawdzamy, czy maksymalna wartość </w:t>
            </w:r>
            <w:commentRangeStart w:id="22"/>
            <w:ins w:id="23" w:author="Dagmara Wend" w:date="2024-03-07T11:36:00Z">
              <w:r w:rsidR="00DD6D2A">
                <w:rPr>
                  <w:rFonts w:ascii="Arial" w:hAnsi="Arial" w:cs="Arial"/>
                  <w:sz w:val="24"/>
                  <w:szCs w:val="24"/>
                </w:rPr>
                <w:t>w</w:t>
              </w:r>
            </w:ins>
            <w:ins w:id="24" w:author="Dagmara Wend" w:date="2024-03-08T11:38:00Z">
              <w:r w:rsidR="009369C0">
                <w:rPr>
                  <w:rFonts w:ascii="Arial" w:hAnsi="Arial" w:cs="Arial"/>
                  <w:sz w:val="24"/>
                  <w:szCs w:val="24"/>
                </w:rPr>
                <w:t>ydatków</w:t>
              </w:r>
            </w:ins>
            <w:ins w:id="25" w:author="Dagmara Wend" w:date="2024-03-07T11:36:00Z">
              <w:r w:rsidR="00DD6D2A">
                <w:rPr>
                  <w:rFonts w:ascii="Arial" w:hAnsi="Arial" w:cs="Arial"/>
                  <w:sz w:val="24"/>
                  <w:szCs w:val="24"/>
                </w:rPr>
                <w:t xml:space="preserve"> kwalifikowalnych </w:t>
              </w:r>
            </w:ins>
            <w:ins w:id="26" w:author="Dagmara Wend" w:date="2024-03-07T13:10:00Z">
              <w:r w:rsidR="00E50D7F">
                <w:rPr>
                  <w:rFonts w:ascii="Arial" w:hAnsi="Arial" w:cs="Arial"/>
                  <w:sz w:val="24"/>
                  <w:szCs w:val="24"/>
                </w:rPr>
                <w:t>dotyczących inwestycji w „</w:t>
              </w:r>
              <w:proofErr w:type="spellStart"/>
              <w:r w:rsidR="00E50D7F">
                <w:rPr>
                  <w:rFonts w:ascii="Arial" w:hAnsi="Arial" w:cs="Arial"/>
                  <w:sz w:val="24"/>
                  <w:szCs w:val="24"/>
                </w:rPr>
                <w:t>park&amp;ride</w:t>
              </w:r>
              <w:proofErr w:type="spellEnd"/>
              <w:r w:rsidR="00E50D7F">
                <w:rPr>
                  <w:rFonts w:ascii="Arial" w:hAnsi="Arial" w:cs="Arial"/>
                  <w:sz w:val="24"/>
                  <w:szCs w:val="24"/>
                </w:rPr>
                <w:t>”</w:t>
              </w:r>
            </w:ins>
            <w:del w:id="27" w:author="Dagmara Wend" w:date="2024-03-07T13:10:00Z">
              <w:r w:rsidDel="00E50D7F">
                <w:rPr>
                  <w:rFonts w:ascii="Arial" w:hAnsi="Arial" w:cs="Arial"/>
                  <w:sz w:val="24"/>
                  <w:szCs w:val="24"/>
                </w:rPr>
                <w:delText>projek</w:delText>
              </w:r>
            </w:del>
            <w:del w:id="28" w:author="Dagmara Wend" w:date="2024-03-07T11:36:00Z">
              <w:r w:rsidDel="00DD6D2A">
                <w:rPr>
                  <w:rFonts w:ascii="Arial" w:hAnsi="Arial" w:cs="Arial"/>
                  <w:sz w:val="24"/>
                  <w:szCs w:val="24"/>
                </w:rPr>
                <w:delText>tu</w:delText>
              </w:r>
            </w:del>
            <w:del w:id="29" w:author="Dagmara Wend" w:date="2024-03-07T13:10:00Z">
              <w:r w:rsidDel="00E50D7F">
                <w:rPr>
                  <w:rFonts w:ascii="Arial" w:hAnsi="Arial" w:cs="Arial"/>
                  <w:sz w:val="24"/>
                  <w:szCs w:val="24"/>
                </w:rPr>
                <w:delText xml:space="preserve"> w</w:delText>
              </w:r>
            </w:del>
            <w:r>
              <w:rPr>
                <w:rFonts w:ascii="Arial" w:hAnsi="Arial" w:cs="Arial"/>
                <w:sz w:val="24"/>
                <w:szCs w:val="24"/>
              </w:rPr>
              <w:t xml:space="preserve"> nie przekracza 2 mln zł.</w:t>
            </w:r>
            <w:commentRangeEnd w:id="22"/>
            <w:r w:rsidR="00DD6D2A">
              <w:rPr>
                <w:rStyle w:val="Odwoaniedokomentarza"/>
                <w:lang w:val="x-none" w:eastAsia="x-none"/>
              </w:rPr>
              <w:commentReference w:id="22"/>
            </w:r>
          </w:p>
          <w:p w14:paraId="6FC82A63" w14:textId="77777777" w:rsidR="005D3C84" w:rsidRDefault="005D3C84" w:rsidP="005D3C84">
            <w:pPr>
              <w:spacing w:after="0" w:line="240" w:lineRule="auto"/>
              <w:rPr>
                <w:rFonts w:ascii="Arial" w:hAnsi="Arial" w:cs="Arial"/>
                <w:sz w:val="24"/>
                <w:szCs w:val="24"/>
              </w:rPr>
            </w:pPr>
          </w:p>
          <w:p w14:paraId="766FA354" w14:textId="77777777" w:rsidR="005D3C84" w:rsidRPr="00FF1279" w:rsidRDefault="005D3C84" w:rsidP="005D3C84">
            <w:pPr>
              <w:spacing w:after="0" w:line="240" w:lineRule="auto"/>
              <w:rPr>
                <w:rFonts w:ascii="Arial" w:hAnsi="Arial" w:cs="Arial"/>
                <w:sz w:val="24"/>
                <w:szCs w:val="24"/>
                <w:u w:val="single"/>
              </w:rPr>
            </w:pPr>
            <w:r w:rsidRPr="00FF1279">
              <w:rPr>
                <w:rFonts w:ascii="Arial" w:hAnsi="Arial" w:cs="Arial"/>
                <w:sz w:val="24"/>
                <w:szCs w:val="24"/>
                <w:u w:val="single"/>
              </w:rPr>
              <w:t>Kryterium dotyczy projektów, w których będą realizowane inwestycje w obiekty „</w:t>
            </w:r>
            <w:proofErr w:type="spellStart"/>
            <w:r w:rsidRPr="00FF1279">
              <w:rPr>
                <w:rFonts w:ascii="Arial" w:hAnsi="Arial" w:cs="Arial"/>
                <w:sz w:val="24"/>
                <w:szCs w:val="24"/>
                <w:u w:val="single"/>
              </w:rPr>
              <w:t>park&amp;ride</w:t>
            </w:r>
            <w:proofErr w:type="spellEnd"/>
            <w:r w:rsidRPr="00FF1279">
              <w:rPr>
                <w:rFonts w:ascii="Arial" w:hAnsi="Arial" w:cs="Arial"/>
                <w:sz w:val="24"/>
                <w:szCs w:val="24"/>
                <w:u w:val="single"/>
              </w:rPr>
              <w:t>”.</w:t>
            </w:r>
          </w:p>
          <w:p w14:paraId="33D9CA1F" w14:textId="77777777" w:rsidR="005D3C84" w:rsidRDefault="005D3C84" w:rsidP="005D3C84">
            <w:pPr>
              <w:spacing w:after="0" w:line="240" w:lineRule="auto"/>
              <w:rPr>
                <w:rFonts w:ascii="Arial" w:hAnsi="Arial" w:cs="Arial"/>
                <w:sz w:val="24"/>
                <w:szCs w:val="24"/>
              </w:rPr>
            </w:pPr>
          </w:p>
          <w:p w14:paraId="5A0F0FFD" w14:textId="452BE3CC" w:rsidR="005D3C84" w:rsidRPr="0082414F" w:rsidRDefault="005D3C84" w:rsidP="005D3C84">
            <w:pPr>
              <w:spacing w:after="0" w:line="240" w:lineRule="auto"/>
              <w:rPr>
                <w:rFonts w:ascii="Arial" w:hAnsi="Arial" w:cs="Arial"/>
                <w:sz w:val="24"/>
                <w:szCs w:val="24"/>
              </w:rPr>
            </w:pPr>
            <w:r w:rsidRPr="00FF1279">
              <w:rPr>
                <w:rFonts w:ascii="Arial" w:hAnsi="Arial" w:cs="Arial"/>
                <w:sz w:val="24"/>
                <w:szCs w:val="24"/>
              </w:rPr>
              <w:t>Kryterium jest weryfikowane w oparciu o wniosek o dofinansowanie projektu i załączniki.</w:t>
            </w:r>
          </w:p>
        </w:tc>
        <w:tc>
          <w:tcPr>
            <w:tcW w:w="2964" w:type="dxa"/>
          </w:tcPr>
          <w:p w14:paraId="60652D27" w14:textId="6F512945" w:rsidR="005D3C84" w:rsidRPr="00226823" w:rsidRDefault="005D3C84" w:rsidP="005D3C84">
            <w:pPr>
              <w:spacing w:after="0" w:line="240" w:lineRule="auto"/>
              <w:rPr>
                <w:rFonts w:ascii="Arial" w:hAnsi="Arial" w:cs="Arial"/>
                <w:sz w:val="24"/>
                <w:szCs w:val="24"/>
              </w:rPr>
            </w:pPr>
            <w:r w:rsidRPr="00226823">
              <w:rPr>
                <w:rFonts w:ascii="Arial" w:hAnsi="Arial" w:cs="Arial"/>
                <w:sz w:val="24"/>
                <w:szCs w:val="24"/>
              </w:rPr>
              <w:t>TAK/NIE</w:t>
            </w:r>
            <w:r w:rsidR="00026711">
              <w:rPr>
                <w:rFonts w:ascii="Arial" w:hAnsi="Arial" w:cs="Arial"/>
                <w:sz w:val="24"/>
                <w:szCs w:val="24"/>
              </w:rPr>
              <w:t>/NIE DOTYCZY</w:t>
            </w:r>
          </w:p>
          <w:p w14:paraId="24821114" w14:textId="77777777" w:rsidR="005D3C84" w:rsidRPr="00226823" w:rsidRDefault="005D3C84" w:rsidP="005D3C84">
            <w:pPr>
              <w:spacing w:after="0" w:line="240" w:lineRule="auto"/>
              <w:rPr>
                <w:rFonts w:ascii="Arial" w:hAnsi="Arial" w:cs="Arial"/>
                <w:sz w:val="24"/>
                <w:szCs w:val="24"/>
              </w:rPr>
            </w:pPr>
            <w:r w:rsidRPr="00226823">
              <w:rPr>
                <w:rFonts w:ascii="Arial" w:hAnsi="Arial" w:cs="Arial"/>
                <w:sz w:val="24"/>
                <w:szCs w:val="24"/>
              </w:rPr>
              <w:t>(NIE oznacza odrzucenie wniosku)</w:t>
            </w:r>
          </w:p>
          <w:p w14:paraId="2CD5F2ED" w14:textId="77777777" w:rsidR="005D3C84" w:rsidRPr="00226823" w:rsidRDefault="005D3C84" w:rsidP="005D3C84">
            <w:pPr>
              <w:spacing w:after="0" w:line="240" w:lineRule="auto"/>
              <w:rPr>
                <w:rFonts w:ascii="Arial" w:hAnsi="Arial" w:cs="Arial"/>
                <w:sz w:val="24"/>
                <w:szCs w:val="24"/>
              </w:rPr>
            </w:pPr>
          </w:p>
          <w:p w14:paraId="26D52C97" w14:textId="77777777" w:rsidR="005D3C84" w:rsidRPr="00226823" w:rsidRDefault="005D3C84" w:rsidP="005D3C84">
            <w:pPr>
              <w:spacing w:after="0" w:line="240" w:lineRule="auto"/>
              <w:rPr>
                <w:rFonts w:ascii="Arial" w:hAnsi="Arial" w:cs="Arial"/>
                <w:sz w:val="24"/>
                <w:szCs w:val="24"/>
              </w:rPr>
            </w:pPr>
            <w:r w:rsidRPr="00226823">
              <w:rPr>
                <w:rFonts w:ascii="Arial" w:hAnsi="Arial" w:cs="Arial"/>
                <w:sz w:val="24"/>
                <w:szCs w:val="24"/>
              </w:rPr>
              <w:t>Kryterium obligatoryjne – spełnienie kryterium jest niezbędne do przyznania dofinansowania.</w:t>
            </w:r>
          </w:p>
          <w:p w14:paraId="5B1C6310" w14:textId="77777777" w:rsidR="005D3C84" w:rsidRPr="00226823" w:rsidRDefault="005D3C84" w:rsidP="005D3C84">
            <w:pPr>
              <w:spacing w:after="0" w:line="240" w:lineRule="auto"/>
              <w:rPr>
                <w:rFonts w:ascii="Arial" w:hAnsi="Arial" w:cs="Arial"/>
                <w:sz w:val="24"/>
                <w:szCs w:val="24"/>
              </w:rPr>
            </w:pPr>
          </w:p>
          <w:p w14:paraId="6B113E38" w14:textId="01817CB0" w:rsidR="005D3C84" w:rsidRPr="00226823" w:rsidRDefault="005D3C84" w:rsidP="005D3C84">
            <w:pPr>
              <w:spacing w:after="0" w:line="240" w:lineRule="auto"/>
              <w:rPr>
                <w:rFonts w:ascii="Arial" w:hAnsi="Arial" w:cs="Arial"/>
                <w:sz w:val="24"/>
                <w:szCs w:val="24"/>
              </w:rPr>
            </w:pPr>
            <w:r w:rsidRPr="00226823">
              <w:rPr>
                <w:rFonts w:ascii="Arial" w:hAnsi="Arial" w:cs="Arial"/>
                <w:sz w:val="24"/>
                <w:szCs w:val="24"/>
              </w:rPr>
              <w:t>Kryterium uznaje się za spełnione, jeżeli odpowiedź będzie pozytywna</w:t>
            </w:r>
            <w:r w:rsidR="00026711">
              <w:rPr>
                <w:rFonts w:ascii="Arial" w:hAnsi="Arial" w:cs="Arial"/>
                <w:sz w:val="24"/>
                <w:szCs w:val="24"/>
              </w:rPr>
              <w:t xml:space="preserve"> (</w:t>
            </w:r>
            <w:r w:rsidR="00026711" w:rsidRPr="00484342">
              <w:rPr>
                <w:rFonts w:ascii="Arial" w:hAnsi="Arial" w:cs="Arial"/>
                <w:sz w:val="24"/>
                <w:szCs w:val="24"/>
              </w:rPr>
              <w:t>wartość logiczna: „TAK” lub „NIE DOTYCZY”).</w:t>
            </w:r>
          </w:p>
          <w:p w14:paraId="0F8CC948" w14:textId="77777777" w:rsidR="005D3C84" w:rsidRPr="00226823" w:rsidRDefault="005D3C84" w:rsidP="005D3C84">
            <w:pPr>
              <w:spacing w:after="0" w:line="240" w:lineRule="auto"/>
              <w:rPr>
                <w:rFonts w:ascii="Arial" w:hAnsi="Arial" w:cs="Arial"/>
                <w:sz w:val="24"/>
                <w:szCs w:val="24"/>
              </w:rPr>
            </w:pPr>
            <w:r w:rsidRPr="00226823">
              <w:rPr>
                <w:rFonts w:ascii="Arial" w:hAnsi="Arial" w:cs="Arial"/>
                <w:sz w:val="24"/>
                <w:szCs w:val="24"/>
              </w:rPr>
              <w:t>W trakcie oceny kryterium wnioskodawca może zostać poproszony o uzupełnienie lub poprawienie wniosku.</w:t>
            </w:r>
          </w:p>
          <w:p w14:paraId="0EE5485C" w14:textId="7196C190" w:rsidR="005D3C84" w:rsidRPr="008D4EBB" w:rsidRDefault="005D3C84" w:rsidP="005D3C84">
            <w:pPr>
              <w:spacing w:after="0" w:line="240" w:lineRule="auto"/>
              <w:rPr>
                <w:rFonts w:ascii="Arial" w:hAnsi="Arial" w:cs="Arial"/>
                <w:sz w:val="24"/>
                <w:szCs w:val="24"/>
              </w:rPr>
            </w:pPr>
          </w:p>
        </w:tc>
      </w:tr>
      <w:tr w:rsidR="005D3C84" w:rsidRPr="008D4EBB" w14:paraId="195E4C1D" w14:textId="77777777" w:rsidTr="00335EE2">
        <w:tc>
          <w:tcPr>
            <w:tcW w:w="1129" w:type="dxa"/>
            <w:vAlign w:val="center"/>
          </w:tcPr>
          <w:p w14:paraId="0095A4AE" w14:textId="71B94E1D" w:rsidR="005D3C84" w:rsidRPr="00665D48" w:rsidRDefault="005D3C84" w:rsidP="005D3C84">
            <w:pPr>
              <w:spacing w:after="60" w:line="240" w:lineRule="auto"/>
              <w:jc w:val="center"/>
              <w:rPr>
                <w:rFonts w:ascii="Arial" w:hAnsi="Arial" w:cs="Arial"/>
                <w:sz w:val="24"/>
                <w:szCs w:val="24"/>
              </w:rPr>
            </w:pPr>
            <w:r>
              <w:rPr>
                <w:rFonts w:ascii="Arial" w:hAnsi="Arial" w:cs="Arial"/>
                <w:sz w:val="24"/>
                <w:szCs w:val="24"/>
              </w:rPr>
              <w:t>C.8</w:t>
            </w:r>
          </w:p>
        </w:tc>
        <w:tc>
          <w:tcPr>
            <w:tcW w:w="2835" w:type="dxa"/>
            <w:vAlign w:val="center"/>
          </w:tcPr>
          <w:p w14:paraId="5D6431B2" w14:textId="4B73CACA" w:rsidR="005D3C84" w:rsidRPr="00226823" w:rsidRDefault="005D3C84" w:rsidP="005D3C84">
            <w:pPr>
              <w:spacing w:after="60" w:line="240" w:lineRule="auto"/>
              <w:jc w:val="center"/>
              <w:rPr>
                <w:rFonts w:ascii="Arial" w:hAnsi="Arial" w:cs="Arial"/>
                <w:sz w:val="24"/>
                <w:szCs w:val="24"/>
              </w:rPr>
            </w:pPr>
            <w:r w:rsidRPr="00921A4E">
              <w:rPr>
                <w:rFonts w:ascii="Arial" w:hAnsi="Arial" w:cs="Arial"/>
                <w:sz w:val="24"/>
                <w:szCs w:val="24"/>
              </w:rPr>
              <w:t xml:space="preserve">Zgodność ze standardami kształtowania ładu przestrzennego </w:t>
            </w:r>
            <w:r w:rsidRPr="00921A4E">
              <w:rPr>
                <w:rFonts w:ascii="Arial" w:hAnsi="Arial" w:cs="Arial"/>
                <w:sz w:val="24"/>
                <w:szCs w:val="24"/>
              </w:rPr>
              <w:br/>
              <w:t>w województwie</w:t>
            </w:r>
          </w:p>
        </w:tc>
        <w:tc>
          <w:tcPr>
            <w:tcW w:w="7238" w:type="dxa"/>
          </w:tcPr>
          <w:p w14:paraId="343780B3" w14:textId="77777777" w:rsidR="005D3C84" w:rsidRPr="00921A4E" w:rsidRDefault="005D3C84" w:rsidP="005D3C84">
            <w:pPr>
              <w:spacing w:before="60" w:after="0" w:line="240" w:lineRule="auto"/>
              <w:rPr>
                <w:rFonts w:ascii="Arial" w:hAnsi="Arial" w:cs="Arial"/>
                <w:sz w:val="24"/>
                <w:szCs w:val="24"/>
              </w:rPr>
            </w:pPr>
            <w:r w:rsidRPr="00921A4E">
              <w:rPr>
                <w:rFonts w:ascii="Arial" w:hAnsi="Arial" w:cs="Arial"/>
                <w:sz w:val="24"/>
                <w:szCs w:val="24"/>
              </w:rPr>
              <w:t>W kryterium sprawdzamy, czy projekt jest zgodny ze standardami w zakresie kształtowania ładu przestrzennego w województwie, co będzie oceniane na podstawie:</w:t>
            </w:r>
          </w:p>
          <w:p w14:paraId="50511A49" w14:textId="77777777" w:rsidR="005D3C84" w:rsidRPr="00921A4E" w:rsidRDefault="005D3C84" w:rsidP="005D3C84">
            <w:pPr>
              <w:numPr>
                <w:ilvl w:val="0"/>
                <w:numId w:val="27"/>
              </w:numPr>
              <w:spacing w:after="0" w:line="240" w:lineRule="auto"/>
              <w:ind w:left="431" w:hanging="357"/>
              <w:rPr>
                <w:rFonts w:ascii="Arial" w:hAnsi="Arial" w:cs="Arial"/>
                <w:sz w:val="24"/>
                <w:szCs w:val="24"/>
              </w:rPr>
            </w:pPr>
            <w:r w:rsidRPr="00921A4E">
              <w:rPr>
                <w:rFonts w:ascii="Arial" w:hAnsi="Arial" w:cs="Arial"/>
                <w:sz w:val="24"/>
                <w:szCs w:val="24"/>
              </w:rPr>
              <w:t>pozytywnej opinii wydanej przez Kujawsko-Pomorskie Biuro Planowania Przestrzennego i Regionalnego odnośnie zgodności ze Standardami w zakresie kształtowania ładu przestrzennego w województwie kujawsko-pomorskim.</w:t>
            </w:r>
          </w:p>
          <w:p w14:paraId="526A3264" w14:textId="77777777" w:rsidR="005D3C84" w:rsidRPr="00921A4E" w:rsidRDefault="005D3C84" w:rsidP="005D3C84">
            <w:pPr>
              <w:spacing w:after="60" w:line="240" w:lineRule="auto"/>
              <w:rPr>
                <w:rFonts w:ascii="Arial" w:hAnsi="Arial" w:cs="Arial"/>
                <w:sz w:val="24"/>
                <w:szCs w:val="24"/>
              </w:rPr>
            </w:pPr>
          </w:p>
          <w:p w14:paraId="4F1C184B" w14:textId="77777777" w:rsidR="005D3C84" w:rsidRDefault="005D3C84" w:rsidP="005D3C84">
            <w:pPr>
              <w:spacing w:after="60" w:line="240" w:lineRule="auto"/>
              <w:rPr>
                <w:rFonts w:ascii="Arial" w:hAnsi="Arial" w:cs="Arial"/>
                <w:sz w:val="24"/>
                <w:szCs w:val="24"/>
              </w:rPr>
            </w:pPr>
            <w:r w:rsidRPr="00921A4E">
              <w:rPr>
                <w:rFonts w:ascii="Arial" w:hAnsi="Arial" w:cs="Arial"/>
                <w:sz w:val="24"/>
                <w:szCs w:val="24"/>
              </w:rPr>
              <w:lastRenderedPageBreak/>
              <w:t xml:space="preserve">Obowiązujące standardy w zakresie kształtowania ładu przestrzennego w województwie kujawsko-pomorskim </w:t>
            </w:r>
            <w:r>
              <w:rPr>
                <w:rFonts w:ascii="Arial" w:hAnsi="Arial" w:cs="Arial"/>
                <w:sz w:val="24"/>
                <w:szCs w:val="24"/>
              </w:rPr>
              <w:t>zostaną</w:t>
            </w:r>
            <w:r w:rsidRPr="00921A4E">
              <w:rPr>
                <w:rFonts w:ascii="Arial" w:hAnsi="Arial" w:cs="Arial"/>
                <w:sz w:val="24"/>
                <w:szCs w:val="24"/>
              </w:rPr>
              <w:t xml:space="preserve"> wskazane w </w:t>
            </w:r>
            <w:r>
              <w:rPr>
                <w:rFonts w:ascii="Arial" w:hAnsi="Arial" w:cs="Arial"/>
                <w:sz w:val="24"/>
                <w:szCs w:val="24"/>
              </w:rPr>
              <w:t>r</w:t>
            </w:r>
            <w:r w:rsidRPr="00921A4E">
              <w:rPr>
                <w:rFonts w:ascii="Arial" w:hAnsi="Arial" w:cs="Arial"/>
                <w:sz w:val="24"/>
                <w:szCs w:val="24"/>
              </w:rPr>
              <w:t>egulaminie wyboru projektów.</w:t>
            </w:r>
          </w:p>
          <w:p w14:paraId="03DCD9A7" w14:textId="77777777" w:rsidR="005D3C84" w:rsidRDefault="005D3C84" w:rsidP="005D3C84">
            <w:pPr>
              <w:spacing w:after="60" w:line="240" w:lineRule="auto"/>
              <w:rPr>
                <w:rFonts w:ascii="Arial" w:hAnsi="Arial" w:cs="Arial"/>
                <w:sz w:val="24"/>
                <w:szCs w:val="24"/>
              </w:rPr>
            </w:pPr>
          </w:p>
          <w:p w14:paraId="4A969E6E" w14:textId="77777777" w:rsidR="005D3C84" w:rsidRPr="00790F2F" w:rsidRDefault="005D3C84" w:rsidP="005D3C84">
            <w:pPr>
              <w:spacing w:after="60" w:line="240" w:lineRule="auto"/>
              <w:rPr>
                <w:rFonts w:ascii="Arial" w:hAnsi="Arial" w:cs="Arial"/>
                <w:sz w:val="24"/>
                <w:szCs w:val="24"/>
              </w:rPr>
            </w:pPr>
            <w:r w:rsidRPr="00790F2F">
              <w:rPr>
                <w:rFonts w:ascii="Arial" w:hAnsi="Arial" w:cs="Arial"/>
                <w:sz w:val="24"/>
                <w:szCs w:val="24"/>
              </w:rPr>
              <w:t>Kryterium weryfikowane w przypadku projektów dotyczących:</w:t>
            </w:r>
          </w:p>
          <w:p w14:paraId="0F48B5BC" w14:textId="77777777" w:rsidR="005D3C84" w:rsidRPr="00790F2F" w:rsidRDefault="005D3C84" w:rsidP="005D3C84">
            <w:pPr>
              <w:numPr>
                <w:ilvl w:val="0"/>
                <w:numId w:val="28"/>
              </w:numPr>
              <w:spacing w:after="60" w:line="240" w:lineRule="auto"/>
              <w:rPr>
                <w:rFonts w:ascii="Arial" w:hAnsi="Arial" w:cs="Arial"/>
                <w:sz w:val="24"/>
                <w:szCs w:val="24"/>
              </w:rPr>
            </w:pPr>
            <w:r w:rsidRPr="00790F2F">
              <w:rPr>
                <w:rFonts w:ascii="Arial" w:hAnsi="Arial" w:cs="Arial"/>
                <w:sz w:val="24"/>
                <w:szCs w:val="24"/>
              </w:rPr>
              <w:t>obiektów kubaturowych;</w:t>
            </w:r>
          </w:p>
          <w:p w14:paraId="7370A39E" w14:textId="77777777" w:rsidR="005D3C84" w:rsidRPr="00790F2F" w:rsidRDefault="005D3C84" w:rsidP="005D3C84">
            <w:pPr>
              <w:numPr>
                <w:ilvl w:val="0"/>
                <w:numId w:val="28"/>
              </w:numPr>
              <w:spacing w:after="60" w:line="240" w:lineRule="auto"/>
              <w:rPr>
                <w:rFonts w:ascii="Arial" w:hAnsi="Arial" w:cs="Arial"/>
                <w:sz w:val="24"/>
                <w:szCs w:val="24"/>
              </w:rPr>
            </w:pPr>
            <w:r w:rsidRPr="00790F2F">
              <w:rPr>
                <w:rFonts w:ascii="Arial" w:hAnsi="Arial" w:cs="Arial"/>
                <w:sz w:val="24"/>
                <w:szCs w:val="24"/>
              </w:rPr>
              <w:t>instalacji OZE;</w:t>
            </w:r>
          </w:p>
          <w:p w14:paraId="4341D8B0" w14:textId="77777777" w:rsidR="005D3C84" w:rsidRPr="00790F2F" w:rsidRDefault="005D3C84" w:rsidP="005D3C84">
            <w:pPr>
              <w:numPr>
                <w:ilvl w:val="0"/>
                <w:numId w:val="28"/>
              </w:numPr>
              <w:spacing w:after="60" w:line="240" w:lineRule="auto"/>
              <w:rPr>
                <w:rFonts w:ascii="Arial" w:hAnsi="Arial" w:cs="Arial"/>
                <w:sz w:val="24"/>
                <w:szCs w:val="24"/>
              </w:rPr>
            </w:pPr>
            <w:r w:rsidRPr="00790F2F">
              <w:rPr>
                <w:rFonts w:ascii="Arial" w:hAnsi="Arial" w:cs="Arial"/>
                <w:sz w:val="24"/>
                <w:szCs w:val="24"/>
              </w:rPr>
              <w:t>zagospodarowania terenu (z wyjątkami określonymi w standardach).</w:t>
            </w:r>
          </w:p>
          <w:p w14:paraId="5022AE2E" w14:textId="77777777" w:rsidR="005D3C84" w:rsidRPr="00921A4E" w:rsidRDefault="005D3C84" w:rsidP="005D3C84">
            <w:pPr>
              <w:spacing w:after="60" w:line="240" w:lineRule="auto"/>
              <w:rPr>
                <w:rFonts w:ascii="Arial" w:hAnsi="Arial" w:cs="Arial"/>
                <w:sz w:val="24"/>
                <w:szCs w:val="24"/>
                <w:u w:val="single"/>
              </w:rPr>
            </w:pPr>
          </w:p>
          <w:p w14:paraId="67D36D93" w14:textId="5F4E6339" w:rsidR="005D3C84" w:rsidRPr="00226823" w:rsidRDefault="005D3C84" w:rsidP="000A578F">
            <w:pPr>
              <w:spacing w:after="60" w:line="240" w:lineRule="auto"/>
              <w:rPr>
                <w:rFonts w:ascii="Arial" w:hAnsi="Arial" w:cs="Arial"/>
                <w:sz w:val="24"/>
                <w:szCs w:val="24"/>
              </w:rPr>
            </w:pPr>
            <w:r w:rsidRPr="00921A4E">
              <w:rPr>
                <w:rFonts w:ascii="Arial" w:hAnsi="Arial" w:cs="Arial"/>
                <w:sz w:val="24"/>
                <w:szCs w:val="24"/>
              </w:rPr>
              <w:t>Kryterium jest weryfikowane w oparciu o wniosek o dofinansowanie projektu i załączniki.</w:t>
            </w:r>
          </w:p>
        </w:tc>
        <w:tc>
          <w:tcPr>
            <w:tcW w:w="2964" w:type="dxa"/>
          </w:tcPr>
          <w:p w14:paraId="7D6F1008"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lastRenderedPageBreak/>
              <w:t>TAK/NIE/NIE DOTYCZY</w:t>
            </w:r>
          </w:p>
          <w:p w14:paraId="28C6ED15"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t>(NIE oznacza odrzucenie wniosku)</w:t>
            </w:r>
          </w:p>
          <w:p w14:paraId="728200F0" w14:textId="77777777" w:rsidR="005D3C84" w:rsidRPr="00FD3BF5" w:rsidRDefault="005D3C84" w:rsidP="005D3C84">
            <w:pPr>
              <w:spacing w:after="0" w:line="240" w:lineRule="auto"/>
              <w:rPr>
                <w:rFonts w:ascii="Arial" w:hAnsi="Arial" w:cs="Arial"/>
                <w:sz w:val="24"/>
                <w:szCs w:val="24"/>
              </w:rPr>
            </w:pPr>
          </w:p>
          <w:p w14:paraId="006AEDE1"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2134796D" w14:textId="77777777" w:rsidR="005D3C84" w:rsidRPr="00FD3BF5" w:rsidRDefault="005D3C84" w:rsidP="005D3C84">
            <w:pPr>
              <w:spacing w:after="0" w:line="240" w:lineRule="auto"/>
              <w:rPr>
                <w:rFonts w:ascii="Arial" w:hAnsi="Arial" w:cs="Arial"/>
                <w:sz w:val="24"/>
                <w:szCs w:val="24"/>
              </w:rPr>
            </w:pPr>
          </w:p>
          <w:p w14:paraId="75231646"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lastRenderedPageBreak/>
              <w:t xml:space="preserve">Kryterium uznaje się za spełnione, jeżeli odpowiedź będzie pozytywna (wartość logiczna: „TAK” lub „NIE DOTYCZY”). </w:t>
            </w:r>
          </w:p>
          <w:p w14:paraId="5E1A724D" w14:textId="77777777" w:rsidR="005D3C84" w:rsidRPr="00FD3BF5" w:rsidRDefault="005D3C84" w:rsidP="005D3C84">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p w14:paraId="351FA088" w14:textId="3F8CAEAB" w:rsidR="005D3C84" w:rsidRPr="00226823" w:rsidRDefault="005D3C84" w:rsidP="005D3C84">
            <w:pPr>
              <w:spacing w:after="0" w:line="240" w:lineRule="auto"/>
              <w:rPr>
                <w:rFonts w:ascii="Arial" w:hAnsi="Arial" w:cs="Arial"/>
                <w:sz w:val="24"/>
                <w:szCs w:val="24"/>
              </w:rPr>
            </w:pPr>
          </w:p>
        </w:tc>
      </w:tr>
    </w:tbl>
    <w:p w14:paraId="4CFA9455" w14:textId="77777777" w:rsidR="005D3C84" w:rsidRPr="00A1581E" w:rsidRDefault="005D3C84" w:rsidP="005D3C84">
      <w:pPr>
        <w:rPr>
          <w:rFonts w:ascii="Arial" w:hAnsi="Arial" w:cs="Arial"/>
          <w:sz w:val="24"/>
          <w:szCs w:val="24"/>
        </w:rPr>
      </w:pPr>
      <w:r w:rsidRPr="00A1581E">
        <w:rPr>
          <w:rFonts w:ascii="Arial" w:hAnsi="Arial" w:cs="Arial"/>
          <w:b/>
          <w:sz w:val="24"/>
          <w:szCs w:val="24"/>
        </w:rPr>
        <w:lastRenderedPageBreak/>
        <w:t>D. KRYTERIA MERYTORYCZNE PUNKTOWE, W TYM ROZSTRZYGAJĄCE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2801"/>
        <w:gridCol w:w="6494"/>
        <w:gridCol w:w="2054"/>
        <w:gridCol w:w="1984"/>
      </w:tblGrid>
      <w:tr w:rsidR="005D3C84" w:rsidRPr="005D3C84" w14:paraId="3B264DA0" w14:textId="77777777" w:rsidTr="00FA6E3F">
        <w:tc>
          <w:tcPr>
            <w:tcW w:w="1092" w:type="dxa"/>
            <w:shd w:val="clear" w:color="auto" w:fill="D9D9D9"/>
            <w:vAlign w:val="center"/>
          </w:tcPr>
          <w:p w14:paraId="441971B9" w14:textId="77777777" w:rsidR="005D3C84" w:rsidRPr="00A1581E" w:rsidRDefault="005D3C84" w:rsidP="00FA6E3F">
            <w:pPr>
              <w:spacing w:after="0" w:line="240" w:lineRule="auto"/>
              <w:jc w:val="center"/>
              <w:rPr>
                <w:rFonts w:ascii="Arial" w:hAnsi="Arial" w:cs="Arial"/>
                <w:b/>
                <w:bCs/>
                <w:sz w:val="24"/>
                <w:szCs w:val="24"/>
              </w:rPr>
            </w:pPr>
            <w:r w:rsidRPr="00A1581E">
              <w:rPr>
                <w:rFonts w:ascii="Arial" w:hAnsi="Arial" w:cs="Arial"/>
                <w:b/>
                <w:bCs/>
                <w:sz w:val="24"/>
                <w:szCs w:val="24"/>
              </w:rPr>
              <w:t>Numer</w:t>
            </w:r>
          </w:p>
        </w:tc>
        <w:tc>
          <w:tcPr>
            <w:tcW w:w="2801" w:type="dxa"/>
            <w:shd w:val="clear" w:color="auto" w:fill="D9D9D9"/>
            <w:vAlign w:val="center"/>
          </w:tcPr>
          <w:p w14:paraId="1F2C8ED1" w14:textId="77777777" w:rsidR="005D3C84" w:rsidRPr="00A1581E" w:rsidRDefault="005D3C84" w:rsidP="00FA6E3F">
            <w:pPr>
              <w:spacing w:after="0" w:line="240" w:lineRule="auto"/>
              <w:jc w:val="center"/>
              <w:rPr>
                <w:rFonts w:ascii="Arial" w:hAnsi="Arial" w:cs="Arial"/>
                <w:b/>
                <w:bCs/>
                <w:sz w:val="24"/>
                <w:szCs w:val="24"/>
              </w:rPr>
            </w:pPr>
            <w:r w:rsidRPr="00A1581E">
              <w:rPr>
                <w:rFonts w:ascii="Arial" w:hAnsi="Arial" w:cs="Arial"/>
                <w:b/>
                <w:bCs/>
                <w:sz w:val="24"/>
                <w:szCs w:val="24"/>
              </w:rPr>
              <w:t>Nazwa</w:t>
            </w:r>
          </w:p>
        </w:tc>
        <w:tc>
          <w:tcPr>
            <w:tcW w:w="6494" w:type="dxa"/>
            <w:shd w:val="clear" w:color="auto" w:fill="D9D9D9"/>
            <w:vAlign w:val="center"/>
          </w:tcPr>
          <w:p w14:paraId="0B6F9BC8" w14:textId="77777777" w:rsidR="005D3C84" w:rsidRPr="00A1581E" w:rsidRDefault="005D3C84" w:rsidP="00FA6E3F">
            <w:pPr>
              <w:spacing w:after="0" w:line="240" w:lineRule="auto"/>
              <w:jc w:val="center"/>
              <w:rPr>
                <w:rFonts w:ascii="Arial" w:hAnsi="Arial" w:cs="Arial"/>
                <w:b/>
                <w:bCs/>
                <w:sz w:val="24"/>
                <w:szCs w:val="24"/>
              </w:rPr>
            </w:pPr>
            <w:r w:rsidRPr="00A1581E">
              <w:rPr>
                <w:rFonts w:ascii="Arial" w:hAnsi="Arial" w:cs="Arial"/>
                <w:b/>
                <w:bCs/>
                <w:sz w:val="24"/>
                <w:szCs w:val="24"/>
              </w:rPr>
              <w:t>Definicja kryterium</w:t>
            </w:r>
          </w:p>
        </w:tc>
        <w:tc>
          <w:tcPr>
            <w:tcW w:w="2054" w:type="dxa"/>
            <w:shd w:val="clear" w:color="auto" w:fill="D9D9D9"/>
            <w:vAlign w:val="center"/>
          </w:tcPr>
          <w:p w14:paraId="53B7EF71" w14:textId="77777777" w:rsidR="005D3C84" w:rsidRPr="00A1581E" w:rsidRDefault="005D3C84" w:rsidP="00FA6E3F">
            <w:pPr>
              <w:spacing w:after="0" w:line="240" w:lineRule="auto"/>
              <w:jc w:val="center"/>
              <w:rPr>
                <w:rFonts w:ascii="Arial" w:hAnsi="Arial" w:cs="Arial"/>
                <w:b/>
                <w:bCs/>
                <w:sz w:val="24"/>
                <w:szCs w:val="24"/>
              </w:rPr>
            </w:pPr>
            <w:r w:rsidRPr="00A1581E">
              <w:rPr>
                <w:rFonts w:ascii="Arial" w:hAnsi="Arial" w:cs="Arial"/>
                <w:b/>
                <w:bCs/>
                <w:sz w:val="24"/>
                <w:szCs w:val="24"/>
              </w:rPr>
              <w:t>Opis liczby punktów możliwych do uzyskania</w:t>
            </w:r>
          </w:p>
        </w:tc>
        <w:tc>
          <w:tcPr>
            <w:tcW w:w="1984" w:type="dxa"/>
            <w:shd w:val="clear" w:color="auto" w:fill="D9D9D9"/>
            <w:vAlign w:val="center"/>
          </w:tcPr>
          <w:p w14:paraId="5269AD33" w14:textId="77777777" w:rsidR="005D3C84" w:rsidRPr="00A1581E" w:rsidRDefault="005D3C84" w:rsidP="00FA6E3F">
            <w:pPr>
              <w:spacing w:after="0" w:line="240" w:lineRule="auto"/>
              <w:jc w:val="center"/>
              <w:rPr>
                <w:rFonts w:ascii="Arial" w:hAnsi="Arial" w:cs="Arial"/>
                <w:b/>
                <w:bCs/>
                <w:sz w:val="24"/>
                <w:szCs w:val="24"/>
              </w:rPr>
            </w:pPr>
            <w:r w:rsidRPr="00A1581E">
              <w:rPr>
                <w:rFonts w:ascii="Arial" w:hAnsi="Arial" w:cs="Arial"/>
                <w:b/>
                <w:bCs/>
                <w:sz w:val="24"/>
                <w:szCs w:val="24"/>
              </w:rPr>
              <w:t>Minimalna liczba punktów niezbędna do spełnienia kryterium</w:t>
            </w:r>
          </w:p>
        </w:tc>
      </w:tr>
      <w:tr w:rsidR="005D3C84" w:rsidRPr="005D3C84" w14:paraId="53A2F7C5" w14:textId="77777777" w:rsidTr="00FA6E3F">
        <w:trPr>
          <w:trHeight w:val="372"/>
        </w:trPr>
        <w:tc>
          <w:tcPr>
            <w:tcW w:w="1092" w:type="dxa"/>
            <w:vAlign w:val="center"/>
          </w:tcPr>
          <w:p w14:paraId="477CD3A2" w14:textId="77777777" w:rsidR="005D3C84" w:rsidRPr="00A1581E" w:rsidRDefault="005D3C84" w:rsidP="00FA6E3F">
            <w:pPr>
              <w:spacing w:after="0" w:line="240" w:lineRule="auto"/>
              <w:jc w:val="center"/>
              <w:rPr>
                <w:rFonts w:ascii="Arial" w:hAnsi="Arial" w:cs="Arial"/>
                <w:sz w:val="24"/>
                <w:szCs w:val="24"/>
              </w:rPr>
            </w:pPr>
            <w:r w:rsidRPr="00A1581E">
              <w:rPr>
                <w:rFonts w:ascii="Arial" w:hAnsi="Arial" w:cs="Arial"/>
                <w:sz w:val="24"/>
                <w:szCs w:val="24"/>
              </w:rPr>
              <w:t>D.1</w:t>
            </w:r>
          </w:p>
        </w:tc>
        <w:tc>
          <w:tcPr>
            <w:tcW w:w="2801" w:type="dxa"/>
            <w:vAlign w:val="center"/>
          </w:tcPr>
          <w:p w14:paraId="1ACFC5E5" w14:textId="77777777" w:rsidR="005D3C84" w:rsidRPr="00A1581E" w:rsidRDefault="005D3C84" w:rsidP="00FA6E3F">
            <w:pPr>
              <w:spacing w:after="0" w:line="240" w:lineRule="auto"/>
              <w:jc w:val="center"/>
              <w:rPr>
                <w:rFonts w:ascii="Arial" w:hAnsi="Arial" w:cs="Arial"/>
                <w:sz w:val="24"/>
                <w:szCs w:val="24"/>
              </w:rPr>
            </w:pPr>
            <w:r w:rsidRPr="00A1581E">
              <w:rPr>
                <w:rFonts w:ascii="Arial" w:hAnsi="Arial" w:cs="Arial"/>
                <w:sz w:val="24"/>
                <w:szCs w:val="24"/>
              </w:rPr>
              <w:t>Zgodność z dokumentami strategicznymi (kryterium punktowe)</w:t>
            </w:r>
          </w:p>
        </w:tc>
        <w:tc>
          <w:tcPr>
            <w:tcW w:w="6494" w:type="dxa"/>
            <w:shd w:val="clear" w:color="auto" w:fill="auto"/>
          </w:tcPr>
          <w:p w14:paraId="2FE7A614" w14:textId="77777777" w:rsidR="005D3C84" w:rsidRPr="00A1581E" w:rsidRDefault="005D3C84" w:rsidP="00FA6E3F">
            <w:pPr>
              <w:spacing w:after="0" w:line="240" w:lineRule="auto"/>
              <w:rPr>
                <w:rFonts w:ascii="Arial" w:hAnsi="Arial" w:cs="Arial"/>
                <w:sz w:val="24"/>
                <w:szCs w:val="24"/>
              </w:rPr>
            </w:pPr>
            <w:r w:rsidRPr="00A1581E">
              <w:rPr>
                <w:rFonts w:ascii="Arial" w:hAnsi="Arial" w:cs="Arial"/>
                <w:sz w:val="24"/>
                <w:szCs w:val="24"/>
              </w:rPr>
              <w:t>W tym kryterium oceniamy, czy projekt wynika z Planu Zrównoważonej Mobilności Miejskiej (SUMP).</w:t>
            </w:r>
          </w:p>
          <w:p w14:paraId="64DB1678" w14:textId="77777777" w:rsidR="005D3C84" w:rsidRPr="00A1581E" w:rsidRDefault="005D3C84" w:rsidP="00FA6E3F">
            <w:pPr>
              <w:spacing w:after="0" w:line="240" w:lineRule="auto"/>
              <w:rPr>
                <w:rFonts w:ascii="Arial" w:hAnsi="Arial" w:cs="Arial"/>
                <w:sz w:val="24"/>
                <w:szCs w:val="24"/>
              </w:rPr>
            </w:pPr>
          </w:p>
          <w:p w14:paraId="43F9E531" w14:textId="77777777" w:rsidR="005D3C84" w:rsidRPr="00A1581E" w:rsidRDefault="005D3C84" w:rsidP="00FA6E3F">
            <w:pPr>
              <w:spacing w:after="0" w:line="240" w:lineRule="auto"/>
              <w:rPr>
                <w:rFonts w:ascii="Arial" w:hAnsi="Arial" w:cs="Arial"/>
                <w:sz w:val="24"/>
                <w:szCs w:val="24"/>
              </w:rPr>
            </w:pPr>
            <w:r w:rsidRPr="00A1581E">
              <w:rPr>
                <w:rFonts w:ascii="Arial" w:hAnsi="Arial" w:cs="Arial"/>
                <w:sz w:val="24"/>
                <w:szCs w:val="24"/>
              </w:rPr>
              <w:t xml:space="preserve">Kryterium jest weryfikowane w oparciu o wniosek </w:t>
            </w:r>
            <w:r w:rsidRPr="00A1581E">
              <w:rPr>
                <w:rFonts w:ascii="Arial" w:hAnsi="Arial" w:cs="Arial"/>
                <w:sz w:val="24"/>
                <w:szCs w:val="24"/>
              </w:rPr>
              <w:br/>
              <w:t>o dofinansowanie projektu i załączniki.</w:t>
            </w:r>
          </w:p>
        </w:tc>
        <w:tc>
          <w:tcPr>
            <w:tcW w:w="2054" w:type="dxa"/>
            <w:vAlign w:val="center"/>
          </w:tcPr>
          <w:p w14:paraId="64DA5C58" w14:textId="77777777" w:rsidR="005D3C84" w:rsidRPr="00A1581E" w:rsidRDefault="005D3C84" w:rsidP="00FA6E3F">
            <w:pPr>
              <w:spacing w:after="0" w:line="240" w:lineRule="auto"/>
              <w:jc w:val="center"/>
              <w:rPr>
                <w:rFonts w:ascii="Arial" w:hAnsi="Arial" w:cs="Arial"/>
                <w:sz w:val="24"/>
                <w:szCs w:val="24"/>
              </w:rPr>
            </w:pPr>
            <w:r w:rsidRPr="00A1581E">
              <w:rPr>
                <w:rFonts w:ascii="Arial" w:hAnsi="Arial" w:cs="Arial"/>
                <w:sz w:val="24"/>
                <w:szCs w:val="24"/>
              </w:rPr>
              <w:t>Tak – 1 pkt</w:t>
            </w:r>
          </w:p>
          <w:p w14:paraId="28158A1D" w14:textId="77777777" w:rsidR="005D3C84" w:rsidRPr="00A1581E" w:rsidRDefault="005D3C84" w:rsidP="00FA6E3F">
            <w:pPr>
              <w:spacing w:after="0" w:line="240" w:lineRule="auto"/>
              <w:jc w:val="center"/>
              <w:rPr>
                <w:rFonts w:ascii="Arial" w:hAnsi="Arial" w:cs="Arial"/>
                <w:sz w:val="24"/>
                <w:szCs w:val="24"/>
              </w:rPr>
            </w:pPr>
            <w:r w:rsidRPr="00A1581E">
              <w:rPr>
                <w:rFonts w:ascii="Arial" w:hAnsi="Arial" w:cs="Arial"/>
                <w:sz w:val="24"/>
                <w:szCs w:val="24"/>
              </w:rPr>
              <w:t>Nie – 0 pkt</w:t>
            </w:r>
          </w:p>
        </w:tc>
        <w:tc>
          <w:tcPr>
            <w:tcW w:w="1984" w:type="dxa"/>
            <w:vAlign w:val="center"/>
          </w:tcPr>
          <w:p w14:paraId="5D6054D3" w14:textId="77777777" w:rsidR="005D3C84" w:rsidRPr="00A1581E" w:rsidRDefault="005D3C84" w:rsidP="00FA6E3F">
            <w:pPr>
              <w:spacing w:after="0" w:line="240" w:lineRule="auto"/>
              <w:jc w:val="center"/>
              <w:rPr>
                <w:rFonts w:ascii="Arial" w:hAnsi="Arial" w:cs="Arial"/>
                <w:sz w:val="24"/>
                <w:szCs w:val="24"/>
              </w:rPr>
            </w:pPr>
            <w:r w:rsidRPr="00A1581E">
              <w:rPr>
                <w:rFonts w:ascii="Arial" w:hAnsi="Arial" w:cs="Arial"/>
                <w:sz w:val="24"/>
                <w:szCs w:val="24"/>
              </w:rPr>
              <w:t>n/d</w:t>
            </w:r>
          </w:p>
        </w:tc>
      </w:tr>
    </w:tbl>
    <w:p w14:paraId="2E082798" w14:textId="77777777" w:rsidR="005D3C84" w:rsidRDefault="005D3C84" w:rsidP="005D3C84">
      <w:pPr>
        <w:rPr>
          <w:rFonts w:cs="Calibri"/>
        </w:rPr>
      </w:pPr>
    </w:p>
    <w:p w14:paraId="50E8FDDC" w14:textId="77777777" w:rsidR="00043EF7" w:rsidRPr="008D4EBB" w:rsidRDefault="00043EF7" w:rsidP="00F7791A">
      <w:pPr>
        <w:rPr>
          <w:rFonts w:ascii="Arial" w:hAnsi="Arial" w:cs="Arial"/>
          <w:color w:val="FF0000"/>
          <w:sz w:val="24"/>
          <w:szCs w:val="24"/>
        </w:rPr>
      </w:pPr>
    </w:p>
    <w:sectPr w:rsidR="00043EF7" w:rsidRPr="008D4EBB" w:rsidSect="003C40D0">
      <w:footerReference w:type="default" r:id="rId12"/>
      <w:headerReference w:type="first" r:id="rId13"/>
      <w:footerReference w:type="first" r:id="rId14"/>
      <w:pgSz w:w="16838" w:h="11906" w:orient="landscape"/>
      <w:pgMar w:top="1417" w:right="1245"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Dagmara Wend" w:date="2024-03-07T11:35:00Z" w:initials="DW">
    <w:p w14:paraId="5B78F435" w14:textId="00205557" w:rsidR="00DD6D2A" w:rsidRPr="00DD6D2A" w:rsidRDefault="00DD6D2A">
      <w:pPr>
        <w:pStyle w:val="Tekstkomentarza"/>
        <w:rPr>
          <w:lang w:val="pl-PL"/>
        </w:rPr>
      </w:pPr>
      <w:r>
        <w:rPr>
          <w:rStyle w:val="Odwoaniedokomentarza"/>
        </w:rPr>
        <w:annotationRef/>
      </w:r>
      <w:r>
        <w:rPr>
          <w:lang w:val="pl-PL"/>
        </w:rPr>
        <w:t xml:space="preserve">Stanowisko Grupy </w:t>
      </w:r>
      <w:r w:rsidR="009C2130">
        <w:rPr>
          <w:lang w:val="pl-PL"/>
        </w:rPr>
        <w:t xml:space="preserve">roboczej </w:t>
      </w:r>
      <w:r>
        <w:rPr>
          <w:lang w:val="pl-PL"/>
        </w:rPr>
        <w:t>ds. PT</w:t>
      </w:r>
    </w:p>
  </w:comment>
  <w:comment w:id="4" w:author="Dagmara Wend" w:date="2024-03-08T11:36:00Z" w:initials="DW">
    <w:p w14:paraId="75E3B7CB" w14:textId="15876B6E" w:rsidR="00150C67" w:rsidRPr="00150C67" w:rsidRDefault="00150C67">
      <w:pPr>
        <w:pStyle w:val="Tekstkomentarza"/>
        <w:rPr>
          <w:lang w:val="pl-PL"/>
        </w:rPr>
      </w:pPr>
      <w:r>
        <w:rPr>
          <w:rStyle w:val="Odwoaniedokomentarza"/>
        </w:rPr>
        <w:annotationRef/>
      </w:r>
      <w:r w:rsidR="009C2130">
        <w:rPr>
          <w:lang w:val="pl-PL"/>
        </w:rPr>
        <w:t>Stanowisko Grupy roboczej ds.PT</w:t>
      </w:r>
    </w:p>
  </w:comment>
  <w:comment w:id="17" w:author="Dagmara Wend" w:date="2024-03-08T11:38:00Z" w:initials="DW">
    <w:p w14:paraId="58791A3D" w14:textId="4E196A96" w:rsidR="007F5E7C" w:rsidRPr="007F5E7C" w:rsidRDefault="007F5E7C">
      <w:pPr>
        <w:pStyle w:val="Tekstkomentarza"/>
        <w:rPr>
          <w:lang w:val="pl-PL"/>
        </w:rPr>
      </w:pPr>
      <w:r>
        <w:rPr>
          <w:rStyle w:val="Odwoaniedokomentarza"/>
        </w:rPr>
        <w:annotationRef/>
      </w:r>
      <w:r>
        <w:rPr>
          <w:lang w:val="pl-PL"/>
        </w:rPr>
        <w:t>Stanowisko Grupy roboczej ds.PT</w:t>
      </w:r>
    </w:p>
  </w:comment>
  <w:comment w:id="22" w:author="Dagmara Wend" w:date="2024-03-07T11:36:00Z" w:initials="DW">
    <w:p w14:paraId="2568EA7E" w14:textId="556D6FC6" w:rsidR="00DD6D2A" w:rsidRPr="00DD6D2A" w:rsidRDefault="00DD6D2A">
      <w:pPr>
        <w:pStyle w:val="Tekstkomentarza"/>
        <w:rPr>
          <w:lang w:val="pl-PL"/>
        </w:rPr>
      </w:pPr>
      <w:r>
        <w:rPr>
          <w:rStyle w:val="Odwoaniedokomentarza"/>
        </w:rPr>
        <w:annotationRef/>
      </w:r>
      <w:r>
        <w:rPr>
          <w:lang w:val="pl-PL"/>
        </w:rPr>
        <w:t>Stanowisko Grupy</w:t>
      </w:r>
      <w:r w:rsidR="00BE6788">
        <w:rPr>
          <w:lang w:val="pl-PL"/>
        </w:rPr>
        <w:t xml:space="preserve"> roboczej </w:t>
      </w:r>
      <w:r>
        <w:rPr>
          <w:lang w:val="pl-PL"/>
        </w:rPr>
        <w:t>ds. PT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78F435" w15:done="0"/>
  <w15:commentEx w15:paraId="75E3B7CB" w15:done="0"/>
  <w15:commentEx w15:paraId="58791A3D" w15:done="0"/>
  <w15:commentEx w15:paraId="2568EA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E7AAE2F" w16cex:dateUtc="2024-03-07T10:35:00Z"/>
  <w16cex:commentExtensible w16cex:durableId="4EA1793B" w16cex:dateUtc="2024-03-08T10:36:00Z"/>
  <w16cex:commentExtensible w16cex:durableId="21612440" w16cex:dateUtc="2024-03-08T10:38:00Z"/>
  <w16cex:commentExtensible w16cex:durableId="5A6DA277" w16cex:dateUtc="2024-03-07T1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78F435" w16cid:durableId="0E7AAE2F"/>
  <w16cid:commentId w16cid:paraId="75E3B7CB" w16cid:durableId="4EA1793B"/>
  <w16cid:commentId w16cid:paraId="58791A3D" w16cid:durableId="21612440"/>
  <w16cid:commentId w16cid:paraId="2568EA7E" w16cid:durableId="5A6DA2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054E4" w14:textId="77777777" w:rsidR="00972FDA" w:rsidRDefault="00972FDA" w:rsidP="00D15E00">
      <w:pPr>
        <w:spacing w:after="0" w:line="240" w:lineRule="auto"/>
      </w:pPr>
      <w:r>
        <w:separator/>
      </w:r>
    </w:p>
  </w:endnote>
  <w:endnote w:type="continuationSeparator" w:id="0">
    <w:p w14:paraId="61D89DBA" w14:textId="77777777" w:rsidR="00972FDA" w:rsidRDefault="00972FD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F2ACD"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4279D3DD"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2220B" w14:textId="3D91DE0D" w:rsidR="002455CA" w:rsidRDefault="00557B47" w:rsidP="002455CA">
    <w:pPr>
      <w:pStyle w:val="Stopka"/>
      <w:jc w:val="center"/>
    </w:pPr>
    <w:r>
      <w:rPr>
        <w:noProof/>
      </w:rPr>
      <w:drawing>
        <wp:inline distT="0" distB="0" distL="0" distR="0" wp14:anchorId="0B04F24B" wp14:editId="7E0FC1FC">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14B21" w14:textId="77777777" w:rsidR="00972FDA" w:rsidRDefault="00972FDA" w:rsidP="00D15E00">
      <w:pPr>
        <w:spacing w:after="0" w:line="240" w:lineRule="auto"/>
      </w:pPr>
      <w:r>
        <w:separator/>
      </w:r>
    </w:p>
  </w:footnote>
  <w:footnote w:type="continuationSeparator" w:id="0">
    <w:p w14:paraId="5676C9B3" w14:textId="77777777" w:rsidR="00972FDA" w:rsidRDefault="00972FDA" w:rsidP="00D15E00">
      <w:pPr>
        <w:spacing w:after="0" w:line="240" w:lineRule="auto"/>
      </w:pPr>
      <w:r>
        <w:continuationSeparator/>
      </w:r>
    </w:p>
  </w:footnote>
  <w:footnote w:id="1">
    <w:p w14:paraId="1E7D0E13" w14:textId="77777777" w:rsidR="00995EB8" w:rsidRPr="00995EB8" w:rsidRDefault="009E483A">
      <w:pPr>
        <w:pStyle w:val="Tekstprzypisudolnego"/>
        <w:rPr>
          <w:rFonts w:ascii="Arial" w:hAnsi="Arial" w:cs="Arial"/>
          <w:sz w:val="24"/>
          <w:szCs w:val="24"/>
          <w:lang w:val="pl-PL"/>
        </w:rPr>
      </w:pPr>
      <w:r w:rsidRPr="00995EB8">
        <w:rPr>
          <w:rStyle w:val="Odwoanieprzypisudolnego"/>
          <w:rFonts w:ascii="Arial" w:hAnsi="Arial" w:cs="Arial"/>
          <w:sz w:val="24"/>
          <w:szCs w:val="24"/>
        </w:rPr>
        <w:footnoteRef/>
      </w:r>
      <w:r w:rsidRPr="00995EB8">
        <w:rPr>
          <w:rFonts w:ascii="Arial" w:hAnsi="Arial" w:cs="Arial"/>
          <w:sz w:val="24"/>
          <w:szCs w:val="24"/>
        </w:rPr>
        <w:t xml:space="preserve"> W każdym kryterium przez „wnioskodawcę” rozumiemy też partnera/partnerów, chyba że kryterium stanowi inaczej</w:t>
      </w:r>
      <w:r w:rsidRPr="00995EB8">
        <w:rPr>
          <w:rFonts w:ascii="Arial" w:hAnsi="Arial" w:cs="Arial"/>
          <w:sz w:val="24"/>
          <w:szCs w:val="24"/>
          <w:lang w:val="pl-PL"/>
        </w:rPr>
        <w:t>.</w:t>
      </w:r>
    </w:p>
  </w:footnote>
  <w:footnote w:id="2">
    <w:p w14:paraId="7448B252" w14:textId="35249800" w:rsidR="00995EB8" w:rsidRPr="00E40AE2" w:rsidRDefault="00995EB8">
      <w:pPr>
        <w:pStyle w:val="Tekstprzypisudolnego"/>
        <w:rPr>
          <w:rFonts w:ascii="Arial" w:hAnsi="Arial" w:cs="Arial"/>
          <w:sz w:val="24"/>
          <w:szCs w:val="24"/>
        </w:rPr>
      </w:pPr>
      <w:r w:rsidRPr="00995EB8">
        <w:rPr>
          <w:rStyle w:val="Odwoanieprzypisudolnego"/>
          <w:rFonts w:ascii="Arial" w:hAnsi="Arial" w:cs="Arial"/>
          <w:sz w:val="24"/>
          <w:szCs w:val="24"/>
        </w:rPr>
        <w:footnoteRef/>
      </w:r>
      <w:r w:rsidRPr="00995EB8">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3">
    <w:p w14:paraId="23EDEDD9" w14:textId="1A5445A8" w:rsidR="003C40D0" w:rsidRPr="008D4EBB" w:rsidRDefault="003C40D0" w:rsidP="000A0428">
      <w:pPr>
        <w:pStyle w:val="Tekstprzypisudolnego"/>
        <w:rPr>
          <w:rFonts w:ascii="Arial" w:hAnsi="Arial" w:cs="Arial"/>
          <w:sz w:val="24"/>
          <w:szCs w:val="24"/>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bCs/>
          <w:sz w:val="24"/>
          <w:szCs w:val="24"/>
        </w:rPr>
        <w:t>Wykluczenia podmiotowe</w:t>
      </w:r>
      <w:r w:rsidR="00424E6D">
        <w:rPr>
          <w:rFonts w:ascii="Arial" w:hAnsi="Arial" w:cs="Arial"/>
          <w:bCs/>
          <w:sz w:val="24"/>
          <w:szCs w:val="24"/>
          <w:lang w:val="pl-PL"/>
        </w:rPr>
        <w:t>, określone w regulaminie wyboru projektów</w:t>
      </w:r>
      <w:r w:rsidRPr="008D4EBB">
        <w:rPr>
          <w:rFonts w:ascii="Arial" w:hAnsi="Arial" w:cs="Arial"/>
          <w:bCs/>
          <w:sz w:val="24"/>
          <w:szCs w:val="24"/>
        </w:rPr>
        <w:t xml:space="preserve"> weryfikowane będą przed podpisaniem umowy.</w:t>
      </w:r>
    </w:p>
  </w:footnote>
  <w:footnote w:id="4">
    <w:p w14:paraId="79CA739F" w14:textId="77777777" w:rsidR="006A74D7" w:rsidRPr="008D4EBB" w:rsidRDefault="006A74D7" w:rsidP="000A0428">
      <w:pPr>
        <w:pStyle w:val="Tekstprzypisudolnego"/>
        <w:rPr>
          <w:rFonts w:ascii="Arial" w:hAnsi="Arial" w:cs="Arial"/>
          <w:sz w:val="24"/>
          <w:szCs w:val="24"/>
        </w:rPr>
      </w:pPr>
      <w:r w:rsidRPr="008D4EBB">
        <w:rPr>
          <w:rStyle w:val="Odwoanieprzypisudolnego"/>
          <w:rFonts w:ascii="Arial" w:hAnsi="Arial" w:cs="Arial"/>
          <w:sz w:val="24"/>
          <w:szCs w:val="24"/>
        </w:rPr>
        <w:footnoteRef/>
      </w:r>
      <w:r w:rsidRPr="008D4EBB">
        <w:rPr>
          <w:rFonts w:ascii="Arial" w:hAnsi="Arial" w:cs="Arial"/>
          <w:sz w:val="24"/>
          <w:szCs w:val="24"/>
        </w:rPr>
        <w:t xml:space="preserve"> Rozporządzenie Parlamentu Europejskiego i Rady (UE) nr </w:t>
      </w:r>
      <w:r w:rsidRPr="008D4EBB">
        <w:rPr>
          <w:rFonts w:ascii="Arial" w:hAnsi="Arial" w:cs="Arial"/>
          <w:sz w:val="24"/>
          <w:szCs w:val="24"/>
          <w:lang w:val="pl-PL"/>
        </w:rPr>
        <w:t>2021</w:t>
      </w:r>
      <w:r w:rsidRPr="008D4EBB">
        <w:rPr>
          <w:rFonts w:ascii="Arial" w:hAnsi="Arial" w:cs="Arial"/>
          <w:sz w:val="24"/>
          <w:szCs w:val="24"/>
        </w:rPr>
        <w:t>/</w:t>
      </w:r>
      <w:r w:rsidRPr="008D4EBB">
        <w:rPr>
          <w:rFonts w:ascii="Arial" w:hAnsi="Arial" w:cs="Arial"/>
          <w:sz w:val="24"/>
          <w:szCs w:val="24"/>
          <w:lang w:val="pl-PL"/>
        </w:rPr>
        <w:t>1060</w:t>
      </w:r>
      <w:r w:rsidRPr="008D4EBB">
        <w:rPr>
          <w:rFonts w:ascii="Arial" w:hAnsi="Arial" w:cs="Arial"/>
          <w:sz w:val="24"/>
          <w:szCs w:val="24"/>
        </w:rPr>
        <w:t xml:space="preserve"> z dnia </w:t>
      </w:r>
      <w:r w:rsidRPr="008D4EBB">
        <w:rPr>
          <w:rFonts w:ascii="Arial" w:hAnsi="Arial" w:cs="Arial"/>
          <w:sz w:val="24"/>
          <w:szCs w:val="24"/>
          <w:lang w:val="pl-PL"/>
        </w:rPr>
        <w:t>24</w:t>
      </w:r>
      <w:r w:rsidRPr="008D4EBB">
        <w:rPr>
          <w:rFonts w:ascii="Arial" w:hAnsi="Arial" w:cs="Arial"/>
          <w:sz w:val="24"/>
          <w:szCs w:val="24"/>
        </w:rPr>
        <w:t xml:space="preserve"> </w:t>
      </w:r>
      <w:r w:rsidRPr="008D4EBB">
        <w:rPr>
          <w:rFonts w:ascii="Arial" w:hAnsi="Arial" w:cs="Arial"/>
          <w:sz w:val="24"/>
          <w:szCs w:val="24"/>
          <w:lang w:val="pl-PL"/>
        </w:rPr>
        <w:t>czerwca</w:t>
      </w:r>
      <w:r w:rsidRPr="008D4EBB">
        <w:rPr>
          <w:rFonts w:ascii="Arial" w:hAnsi="Arial" w:cs="Arial"/>
          <w:sz w:val="24"/>
          <w:szCs w:val="24"/>
        </w:rPr>
        <w:t xml:space="preserve"> 20</w:t>
      </w:r>
      <w:r w:rsidRPr="008D4EBB">
        <w:rPr>
          <w:rFonts w:ascii="Arial" w:hAnsi="Arial" w:cs="Arial"/>
          <w:sz w:val="24"/>
          <w:szCs w:val="24"/>
          <w:lang w:val="pl-PL"/>
        </w:rPr>
        <w:t>2</w:t>
      </w:r>
      <w:r w:rsidRPr="008D4EBB">
        <w:rPr>
          <w:rFonts w:ascii="Arial" w:hAnsi="Arial" w:cs="Arial"/>
          <w:sz w:val="24"/>
          <w:szCs w:val="24"/>
        </w:rPr>
        <w:t>1 r. ustanawiające wspólne przepisy dotyczące Europejskiego Funduszu Rozwoju Regionalnego, Europejskiego Funduszu Społecznego</w:t>
      </w:r>
      <w:r w:rsidRPr="008D4EBB">
        <w:rPr>
          <w:rFonts w:ascii="Arial" w:hAnsi="Arial" w:cs="Arial"/>
          <w:sz w:val="24"/>
          <w:szCs w:val="24"/>
          <w:lang w:val="pl-PL"/>
        </w:rPr>
        <w:t xml:space="preserve"> Plus</w:t>
      </w:r>
      <w:r w:rsidRPr="008D4EBB">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8D4EBB">
        <w:rPr>
          <w:rFonts w:ascii="Arial" w:hAnsi="Arial" w:cs="Arial"/>
          <w:sz w:val="24"/>
          <w:szCs w:val="24"/>
          <w:lang w:val="pl-PL"/>
        </w:rPr>
        <w:t xml:space="preserve"> </w:t>
      </w:r>
      <w:r w:rsidRPr="008D4EBB">
        <w:rPr>
          <w:rFonts w:ascii="Arial" w:hAnsi="Arial" w:cs="Arial"/>
          <w:sz w:val="24"/>
          <w:szCs w:val="24"/>
        </w:rPr>
        <w:t>(Dz. Urz. UE L</w:t>
      </w:r>
      <w:r w:rsidRPr="008D4EBB">
        <w:rPr>
          <w:rFonts w:ascii="Arial" w:hAnsi="Arial" w:cs="Arial"/>
          <w:sz w:val="24"/>
          <w:szCs w:val="24"/>
          <w:lang w:val="pl-PL"/>
        </w:rPr>
        <w:t xml:space="preserve"> 231/159</w:t>
      </w:r>
      <w:r w:rsidRPr="008D4EBB">
        <w:rPr>
          <w:rFonts w:ascii="Arial" w:hAnsi="Arial" w:cs="Arial"/>
          <w:sz w:val="24"/>
          <w:szCs w:val="24"/>
        </w:rPr>
        <w:t xml:space="preserve"> z </w:t>
      </w:r>
      <w:r w:rsidRPr="008D4EBB">
        <w:rPr>
          <w:rFonts w:ascii="Arial" w:hAnsi="Arial" w:cs="Arial"/>
          <w:sz w:val="24"/>
          <w:szCs w:val="24"/>
          <w:lang w:val="pl-PL"/>
        </w:rPr>
        <w:t>3</w:t>
      </w:r>
      <w:r w:rsidRPr="008D4EBB">
        <w:rPr>
          <w:rFonts w:ascii="Arial" w:hAnsi="Arial" w:cs="Arial"/>
          <w:sz w:val="24"/>
          <w:szCs w:val="24"/>
        </w:rPr>
        <w:t>0.</w:t>
      </w:r>
      <w:r w:rsidRPr="008D4EBB">
        <w:rPr>
          <w:rFonts w:ascii="Arial" w:hAnsi="Arial" w:cs="Arial"/>
          <w:sz w:val="24"/>
          <w:szCs w:val="24"/>
          <w:lang w:val="pl-PL"/>
        </w:rPr>
        <w:t>06</w:t>
      </w:r>
      <w:r w:rsidRPr="008D4EBB">
        <w:rPr>
          <w:rFonts w:ascii="Arial" w:hAnsi="Arial" w:cs="Arial"/>
          <w:sz w:val="24"/>
          <w:szCs w:val="24"/>
        </w:rPr>
        <w:t>.20</w:t>
      </w:r>
      <w:r w:rsidRPr="008D4EBB">
        <w:rPr>
          <w:rFonts w:ascii="Arial" w:hAnsi="Arial" w:cs="Arial"/>
          <w:sz w:val="24"/>
          <w:szCs w:val="24"/>
          <w:lang w:val="pl-PL"/>
        </w:rPr>
        <w:t>2</w:t>
      </w:r>
      <w:r w:rsidRPr="008D4EBB">
        <w:rPr>
          <w:rFonts w:ascii="Arial" w:hAnsi="Arial" w:cs="Arial"/>
          <w:sz w:val="24"/>
          <w:szCs w:val="24"/>
        </w:rPr>
        <w:t xml:space="preserve">1) (dalej: rozporządzenie </w:t>
      </w:r>
      <w:r w:rsidRPr="008D4EBB">
        <w:rPr>
          <w:rFonts w:ascii="Arial" w:hAnsi="Arial" w:cs="Arial"/>
          <w:sz w:val="24"/>
          <w:szCs w:val="24"/>
          <w:lang w:val="pl-PL"/>
        </w:rPr>
        <w:t>nr 2021/1060</w:t>
      </w:r>
      <w:r w:rsidRPr="008D4EBB">
        <w:rPr>
          <w:rFonts w:ascii="Arial" w:hAnsi="Arial" w:cs="Arial"/>
          <w:sz w:val="24"/>
          <w:szCs w:val="24"/>
        </w:rPr>
        <w:t>).</w:t>
      </w:r>
    </w:p>
  </w:footnote>
  <w:footnote w:id="5">
    <w:p w14:paraId="3E2F5600" w14:textId="77777777" w:rsidR="00134ADC" w:rsidRPr="00362444" w:rsidRDefault="00134ADC" w:rsidP="00362444">
      <w:pPr>
        <w:spacing w:after="0" w:line="240" w:lineRule="auto"/>
        <w:rPr>
          <w:rFonts w:ascii="Arial" w:hAnsi="Arial" w:cs="Arial"/>
          <w:sz w:val="24"/>
          <w:szCs w:val="24"/>
        </w:rPr>
      </w:pPr>
      <w:r w:rsidRPr="00CE618C">
        <w:rPr>
          <w:rFonts w:ascii="Arial" w:hAnsi="Arial" w:cs="Arial"/>
          <w:sz w:val="24"/>
          <w:szCs w:val="24"/>
          <w:vertAlign w:val="superscript"/>
        </w:rPr>
        <w:footnoteRef/>
      </w:r>
      <w:r w:rsidRPr="00CE618C">
        <w:rPr>
          <w:rFonts w:ascii="Arial" w:hAnsi="Arial" w:cs="Arial"/>
          <w:sz w:val="24"/>
          <w:szCs w:val="24"/>
          <w:vertAlign w:val="superscript"/>
        </w:rPr>
        <w:t xml:space="preserve"> </w:t>
      </w:r>
      <w:r w:rsidRPr="00362444">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77AD6ED5" w14:textId="6F249223" w:rsidR="00134ADC" w:rsidRPr="00327A62" w:rsidRDefault="00134ADC">
      <w:pPr>
        <w:pStyle w:val="Tekstprzypisudolnego"/>
        <w:rPr>
          <w:rFonts w:ascii="Arial" w:hAnsi="Arial" w:cs="Arial"/>
          <w:sz w:val="24"/>
          <w:szCs w:val="24"/>
          <w:lang w:val="pl-PL"/>
        </w:rPr>
      </w:pPr>
      <w:r w:rsidRPr="00327A62">
        <w:rPr>
          <w:rStyle w:val="Odwoanieprzypisudolnego"/>
          <w:rFonts w:ascii="Arial" w:hAnsi="Arial" w:cs="Arial"/>
          <w:sz w:val="24"/>
          <w:szCs w:val="24"/>
        </w:rPr>
        <w:footnoteRef/>
      </w:r>
      <w:r w:rsidR="000C6421">
        <w:rPr>
          <w:rFonts w:ascii="Arial" w:hAnsi="Arial" w:cs="Arial"/>
          <w:sz w:val="24"/>
          <w:szCs w:val="24"/>
          <w:lang w:val="pl-PL"/>
        </w:rPr>
        <w:t xml:space="preserve"> </w:t>
      </w:r>
      <w:r w:rsidR="00485968">
        <w:rPr>
          <w:rFonts w:ascii="Arial" w:hAnsi="Arial" w:cs="Arial"/>
          <w:sz w:val="24"/>
          <w:szCs w:val="24"/>
        </w:rPr>
        <w:t>Opatrzone klauzulą ostateczności decyzje trzeba będzie przedłożyć najpóźniej na etapie podpisania umowy o dofinansowanie projektu</w:t>
      </w:r>
      <w:r w:rsidRPr="00327A62">
        <w:rPr>
          <w:rFonts w:ascii="Arial" w:hAnsi="Arial" w:cs="Arial"/>
          <w:sz w:val="24"/>
          <w:szCs w:val="24"/>
          <w:lang w:val="pl-PL"/>
        </w:rPr>
        <w:t>.</w:t>
      </w:r>
    </w:p>
  </w:footnote>
  <w:footnote w:id="7">
    <w:p w14:paraId="400D6826" w14:textId="3DD7A7D6" w:rsidR="00C33F59" w:rsidRPr="00E14046" w:rsidRDefault="00C33F59">
      <w:pPr>
        <w:pStyle w:val="Tekstprzypisudolnego"/>
        <w:rPr>
          <w:lang w:val="pl-PL"/>
        </w:rPr>
      </w:pPr>
      <w:r>
        <w:rPr>
          <w:rStyle w:val="Odwoanieprzypisudolnego"/>
        </w:rPr>
        <w:footnoteRef/>
      </w:r>
      <w:r>
        <w:t xml:space="preserve"> </w:t>
      </w:r>
      <w:r w:rsidRPr="00C33F59">
        <w:rPr>
          <w:rFonts w:ascii="Arial" w:hAnsi="Arial" w:cs="Arial"/>
          <w:sz w:val="24"/>
          <w:szCs w:val="24"/>
        </w:rPr>
        <w:t>Przetarg powinien być w trakcie realizacji lub być zakończony wynikiem pozytywnym</w:t>
      </w:r>
      <w:r w:rsidR="00E14046">
        <w:rPr>
          <w:rFonts w:ascii="Arial" w:hAnsi="Arial" w:cs="Arial"/>
          <w:sz w:val="24"/>
          <w:szCs w:val="24"/>
          <w:lang w:val="pl-PL"/>
        </w:rPr>
        <w:t xml:space="preserve"> (na moment złożenia wniosku o dofinansowanie projektu).</w:t>
      </w:r>
    </w:p>
  </w:footnote>
  <w:footnote w:id="8">
    <w:p w14:paraId="5352B76E" w14:textId="77777777" w:rsidR="00150C67" w:rsidRPr="00150C67" w:rsidRDefault="00150C67" w:rsidP="00150C67">
      <w:pPr>
        <w:pStyle w:val="Tekstprzypisudolnego"/>
        <w:rPr>
          <w:ins w:id="6" w:author="Dagmara Wend" w:date="2024-03-08T11:35:00Z"/>
          <w:rFonts w:ascii="Arial" w:hAnsi="Arial" w:cs="Arial"/>
          <w:sz w:val="24"/>
          <w:szCs w:val="24"/>
        </w:rPr>
      </w:pPr>
      <w:ins w:id="7" w:author="Dagmara Wend" w:date="2024-03-08T11:35:00Z">
        <w:r w:rsidRPr="00150C67">
          <w:rPr>
            <w:rStyle w:val="Odwoanieprzypisudolnego"/>
            <w:rFonts w:ascii="Arial" w:hAnsi="Arial" w:cs="Arial"/>
            <w:sz w:val="24"/>
            <w:szCs w:val="24"/>
          </w:rPr>
          <w:footnoteRef/>
        </w:r>
        <w:r w:rsidRPr="00150C67">
          <w:rPr>
            <w:rFonts w:ascii="Arial" w:hAnsi="Arial" w:cs="Arial"/>
            <w:sz w:val="24"/>
            <w:szCs w:val="24"/>
          </w:rPr>
          <w:t xml:space="preserve"> Zgodnie z definicją parkingu „park &amp; </w:t>
        </w:r>
        <w:proofErr w:type="spellStart"/>
        <w:r w:rsidRPr="00150C67">
          <w:rPr>
            <w:rFonts w:ascii="Arial" w:hAnsi="Arial" w:cs="Arial"/>
            <w:sz w:val="24"/>
            <w:szCs w:val="24"/>
          </w:rPr>
          <w:t>ride</w:t>
        </w:r>
        <w:proofErr w:type="spellEnd"/>
        <w:r w:rsidRPr="00150C67">
          <w:rPr>
            <w:rFonts w:ascii="Arial" w:hAnsi="Arial" w:cs="Arial"/>
            <w:sz w:val="24"/>
            <w:szCs w:val="24"/>
          </w:rPr>
          <w:t xml:space="preserve">” i Stanowiskiem Zarządu Województwa Kujawsko-Pomorskiego z dnia 28 lutego 2024 r.   </w:t>
        </w:r>
      </w:ins>
    </w:p>
    <w:p w14:paraId="2753D2E6" w14:textId="77777777" w:rsidR="00150C67" w:rsidRPr="00150C67" w:rsidRDefault="00150C67" w:rsidP="00150C67">
      <w:pPr>
        <w:spacing w:after="0" w:line="240" w:lineRule="auto"/>
        <w:rPr>
          <w:ins w:id="8" w:author="Dagmara Wend" w:date="2024-03-08T11:35:00Z"/>
          <w:rFonts w:ascii="Arial" w:hAnsi="Arial" w:cs="Arial"/>
          <w:sz w:val="24"/>
          <w:szCs w:val="24"/>
          <w:lang w:val="x-none" w:eastAsia="x-none"/>
        </w:rPr>
      </w:pPr>
      <w:ins w:id="9" w:author="Dagmara Wend" w:date="2024-03-08T11:35:00Z">
        <w:r w:rsidRPr="00150C67">
          <w:rPr>
            <w:rFonts w:ascii="Arial" w:hAnsi="Arial" w:cs="Arial"/>
            <w:sz w:val="24"/>
            <w:szCs w:val="24"/>
            <w:lang w:val="x-none" w:eastAsia="x-none"/>
          </w:rPr>
          <w:t xml:space="preserve">w sprawie możliwości dofinansowania parkingów typu „parkuj i jedź” („park &amp; </w:t>
        </w:r>
        <w:proofErr w:type="spellStart"/>
        <w:r w:rsidRPr="00150C67">
          <w:rPr>
            <w:rFonts w:ascii="Arial" w:hAnsi="Arial" w:cs="Arial"/>
            <w:sz w:val="24"/>
            <w:szCs w:val="24"/>
            <w:lang w:val="x-none" w:eastAsia="x-none"/>
          </w:rPr>
          <w:t>ride</w:t>
        </w:r>
        <w:proofErr w:type="spellEnd"/>
        <w:r w:rsidRPr="00150C67">
          <w:rPr>
            <w:rFonts w:ascii="Arial" w:hAnsi="Arial" w:cs="Arial"/>
            <w:sz w:val="24"/>
            <w:szCs w:val="24"/>
            <w:lang w:val="x-none" w:eastAsia="x-none"/>
          </w:rPr>
          <w:t xml:space="preserve">” - P&amp;R) w ramach programu Fundusze Europejskie dla Kujaw i Pomorza 2021-2027 (FEdKP) – Działanie 3.1 Rozwój i usprawnienie mobilności miejskiej i podmiejskiej </w:t>
        </w:r>
        <w:proofErr w:type="spellStart"/>
        <w:r w:rsidRPr="00150C67">
          <w:rPr>
            <w:rFonts w:ascii="Arial" w:hAnsi="Arial" w:cs="Arial"/>
            <w:sz w:val="24"/>
            <w:szCs w:val="24"/>
            <w:lang w:val="x-none" w:eastAsia="x-none"/>
          </w:rPr>
          <w:t>BydOF</w:t>
        </w:r>
        <w:proofErr w:type="spellEnd"/>
        <w:r w:rsidRPr="00150C67">
          <w:rPr>
            <w:rFonts w:ascii="Arial" w:hAnsi="Arial" w:cs="Arial"/>
            <w:sz w:val="24"/>
            <w:szCs w:val="24"/>
            <w:lang w:val="x-none" w:eastAsia="x-none"/>
          </w:rPr>
          <w:t>-IP,</w:t>
        </w:r>
      </w:ins>
    </w:p>
    <w:p w14:paraId="44A52BDA" w14:textId="5B72AEAA" w:rsidR="00150C67" w:rsidRPr="00150C67" w:rsidRDefault="00150C67" w:rsidP="00150C67">
      <w:pPr>
        <w:pStyle w:val="Tekstprzypisudolnego"/>
        <w:rPr>
          <w:lang w:val="pl-PL"/>
        </w:rPr>
      </w:pPr>
      <w:ins w:id="10" w:author="Dagmara Wend" w:date="2024-03-08T11:35:00Z">
        <w:r w:rsidRPr="00150C67">
          <w:rPr>
            <w:rFonts w:ascii="Arial" w:hAnsi="Arial" w:cs="Arial"/>
            <w:sz w:val="24"/>
            <w:szCs w:val="24"/>
            <w:lang w:val="pl-PL" w:eastAsia="en-US"/>
          </w:rPr>
          <w:t xml:space="preserve">Działanie 3.2 Rozwój i usprawnienie mobilności miejskiej i podmiejskiej </w:t>
        </w:r>
        <w:proofErr w:type="spellStart"/>
        <w:r w:rsidRPr="00150C67">
          <w:rPr>
            <w:rFonts w:ascii="Arial" w:hAnsi="Arial" w:cs="Arial"/>
            <w:sz w:val="24"/>
            <w:szCs w:val="24"/>
            <w:lang w:val="pl-PL" w:eastAsia="en-US"/>
          </w:rPr>
          <w:t>ZITy</w:t>
        </w:r>
        <w:proofErr w:type="spellEnd"/>
        <w:r w:rsidRPr="00150C67">
          <w:rPr>
            <w:rFonts w:ascii="Arial" w:hAnsi="Arial" w:cs="Arial"/>
            <w:sz w:val="24"/>
            <w:szCs w:val="24"/>
            <w:lang w:val="pl-PL" w:eastAsia="en-US"/>
          </w:rPr>
          <w:t xml:space="preserve"> regionalne, Działanie 3.3 Rozwój i usprawnienie mobilności miejskiej i podmiejskiej OPPT, Działanie 4.2 Rozwój i poprawa zrównoważonej mobilności na szczeblu regionalnym i lokalnym</w:t>
        </w:r>
      </w:ins>
      <w:r w:rsidR="00F57C49">
        <w:rPr>
          <w:rFonts w:ascii="Arial" w:hAnsi="Arial" w:cs="Arial"/>
          <w:sz w:val="24"/>
          <w:szCs w:val="24"/>
          <w:lang w:val="pl-PL" w:eastAsia="en-US"/>
        </w:rPr>
        <w:t>.</w:t>
      </w:r>
    </w:p>
  </w:footnote>
  <w:footnote w:id="9">
    <w:p w14:paraId="63EDC2AF" w14:textId="76CF0014" w:rsidR="00B76B45" w:rsidRPr="00B76B45" w:rsidRDefault="00B76B45">
      <w:pPr>
        <w:pStyle w:val="Tekstprzypisudolnego"/>
        <w:rPr>
          <w:rFonts w:ascii="Arial" w:hAnsi="Arial" w:cs="Arial"/>
          <w:sz w:val="24"/>
          <w:szCs w:val="24"/>
          <w:lang w:val="pl-PL"/>
        </w:rPr>
      </w:pPr>
      <w:r w:rsidRPr="00B76B45">
        <w:rPr>
          <w:rStyle w:val="Odwoanieprzypisudolnego"/>
          <w:rFonts w:ascii="Arial" w:hAnsi="Arial" w:cs="Arial"/>
          <w:sz w:val="24"/>
          <w:szCs w:val="24"/>
        </w:rPr>
        <w:footnoteRef/>
      </w:r>
      <w:r w:rsidRPr="00B76B45">
        <w:rPr>
          <w:rFonts w:ascii="Arial" w:hAnsi="Arial" w:cs="Arial"/>
          <w:sz w:val="24"/>
          <w:szCs w:val="24"/>
        </w:rPr>
        <w:t xml:space="preserve"> W przypadku zmiany </w:t>
      </w:r>
      <w:proofErr w:type="spellStart"/>
      <w:r w:rsidRPr="00B76B45">
        <w:rPr>
          <w:rFonts w:ascii="Arial" w:hAnsi="Arial" w:cs="Arial"/>
          <w:sz w:val="24"/>
          <w:szCs w:val="24"/>
        </w:rPr>
        <w:t>SzOP</w:t>
      </w:r>
      <w:proofErr w:type="spellEnd"/>
      <w:r w:rsidRPr="00B76B45">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 złożony do Instytucji Pośredniczącej lub na wniosek Instytucji Pośredniczącej.  </w:t>
      </w:r>
    </w:p>
  </w:footnote>
  <w:footnote w:id="10">
    <w:p w14:paraId="268C6AF7" w14:textId="00301647" w:rsidR="00711A42" w:rsidRPr="00711A42" w:rsidRDefault="00711A42">
      <w:pPr>
        <w:pStyle w:val="Tekstprzypisudolnego"/>
        <w:rPr>
          <w:rFonts w:ascii="Arial" w:hAnsi="Arial" w:cs="Arial"/>
          <w:sz w:val="24"/>
          <w:szCs w:val="24"/>
          <w:lang w:val="pl-PL"/>
        </w:rPr>
      </w:pPr>
      <w:r w:rsidRPr="00711A42">
        <w:rPr>
          <w:rStyle w:val="Odwoanieprzypisudolnego"/>
          <w:rFonts w:ascii="Arial" w:hAnsi="Arial" w:cs="Arial"/>
          <w:sz w:val="24"/>
          <w:szCs w:val="24"/>
        </w:rPr>
        <w:footnoteRef/>
      </w:r>
      <w:r w:rsidRPr="00711A42">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http://eur-lex.europa.eu/legal-content/PL/TXT/PDF/?uri=CELEX:52016XC0719(05)&amp;from=EN</w:t>
      </w:r>
      <w:r w:rsidRPr="00711A42">
        <w:rPr>
          <w:rFonts w:ascii="Arial" w:hAnsi="Arial" w:cs="Arial"/>
          <w:sz w:val="24"/>
          <w:szCs w:val="24"/>
          <w:lang w:val="pl-PL"/>
        </w:rPr>
        <w:t>.</w:t>
      </w:r>
    </w:p>
  </w:footnote>
  <w:footnote w:id="11">
    <w:p w14:paraId="63632840" w14:textId="7123C55B" w:rsidR="007E553C" w:rsidRPr="007E553C" w:rsidRDefault="007E553C">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w:t>
      </w:r>
      <w:proofErr w:type="spellStart"/>
      <w:r w:rsidRPr="007E553C">
        <w:rPr>
          <w:rFonts w:ascii="Arial" w:hAnsi="Arial" w:cs="Arial"/>
          <w:sz w:val="24"/>
          <w:szCs w:val="24"/>
        </w:rPr>
        <w:t>significant</w:t>
      </w:r>
      <w:proofErr w:type="spellEnd"/>
      <w:r w:rsidRPr="007E553C">
        <w:rPr>
          <w:rFonts w:ascii="Arial" w:hAnsi="Arial" w:cs="Arial"/>
          <w:sz w:val="24"/>
          <w:szCs w:val="24"/>
        </w:rPr>
        <w:t xml:space="preserve"> </w:t>
      </w:r>
      <w:proofErr w:type="spellStart"/>
      <w:r w:rsidRPr="007E553C">
        <w:rPr>
          <w:rFonts w:ascii="Arial" w:hAnsi="Arial" w:cs="Arial"/>
          <w:sz w:val="24"/>
          <w:szCs w:val="24"/>
        </w:rPr>
        <w:t>harm</w:t>
      </w:r>
      <w:proofErr w:type="spellEnd"/>
      <w:r w:rsidRPr="007E553C">
        <w:rPr>
          <w:rFonts w:ascii="Arial" w:hAnsi="Arial" w:cs="Arial"/>
          <w:sz w:val="24"/>
          <w:szCs w:val="24"/>
        </w:rPr>
        <w:t>”,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https://mojregion.eu/rpo/wp-content/uploads/sites/3/2022/11/uz-6-22-41-1624-z.pdf.</w:t>
      </w:r>
    </w:p>
  </w:footnote>
  <w:footnote w:id="12">
    <w:p w14:paraId="66C29A23" w14:textId="77777777" w:rsidR="00023C3A" w:rsidRPr="008D4EBB" w:rsidRDefault="00023C3A">
      <w:pPr>
        <w:pStyle w:val="Tekstprzypisudolnego"/>
        <w:rPr>
          <w:rFonts w:ascii="Arial" w:hAnsi="Arial" w:cs="Arial"/>
          <w:sz w:val="24"/>
          <w:szCs w:val="24"/>
          <w:lang w:val="pl-PL"/>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3">
    <w:p w14:paraId="3DFB9085" w14:textId="77777777" w:rsidR="005D3C84" w:rsidRPr="00D75F10" w:rsidRDefault="005D3C84" w:rsidP="00BE697E">
      <w:pPr>
        <w:pStyle w:val="Tekstprzypisudolnego"/>
        <w:jc w:val="both"/>
        <w:rPr>
          <w:rFonts w:ascii="Arial" w:hAnsi="Arial" w:cs="Arial"/>
          <w:sz w:val="24"/>
          <w:szCs w:val="24"/>
          <w:lang w:val="pl-PL"/>
        </w:rPr>
      </w:pPr>
      <w:r w:rsidRPr="00D75F10">
        <w:rPr>
          <w:rStyle w:val="Odwoanieprzypisudolnego"/>
          <w:rFonts w:ascii="Arial" w:hAnsi="Arial" w:cs="Arial"/>
          <w:sz w:val="24"/>
          <w:szCs w:val="24"/>
        </w:rPr>
        <w:footnoteRef/>
      </w:r>
      <w:r w:rsidRPr="00D75F10">
        <w:rPr>
          <w:rFonts w:ascii="Arial" w:hAnsi="Arial" w:cs="Arial"/>
          <w:sz w:val="24"/>
          <w:szCs w:val="24"/>
        </w:rPr>
        <w:t xml:space="preserve"> Jeżeli w strategii ZIT założono realizację projektów finansowanych z poziomu krajowego.</w:t>
      </w:r>
    </w:p>
  </w:footnote>
  <w:footnote w:id="14">
    <w:p w14:paraId="76E4092B" w14:textId="36FBBCE1" w:rsidR="005D3C84" w:rsidRPr="00D75F10" w:rsidRDefault="005D3C84" w:rsidP="00BE697E">
      <w:pPr>
        <w:pStyle w:val="Tekstprzypisudolnego"/>
        <w:jc w:val="both"/>
        <w:rPr>
          <w:rFonts w:ascii="Arial" w:hAnsi="Arial" w:cs="Arial"/>
          <w:sz w:val="24"/>
          <w:szCs w:val="24"/>
          <w:lang w:val="pl-PL"/>
        </w:rPr>
      </w:pPr>
      <w:r w:rsidRPr="00D75F10">
        <w:rPr>
          <w:rStyle w:val="Odwoanieprzypisudolnego"/>
          <w:rFonts w:ascii="Arial" w:hAnsi="Arial" w:cs="Arial"/>
          <w:sz w:val="24"/>
          <w:szCs w:val="24"/>
        </w:rPr>
        <w:footnoteRef/>
      </w:r>
      <w:r w:rsidRPr="00D75F10">
        <w:rPr>
          <w:rFonts w:ascii="Arial" w:hAnsi="Arial" w:cs="Arial"/>
          <w:sz w:val="24"/>
          <w:szCs w:val="24"/>
        </w:rPr>
        <w:t xml:space="preserve"> </w:t>
      </w:r>
      <w:bookmarkStart w:id="14" w:name="_Hlk130966638"/>
      <w:r w:rsidRPr="00D75F10">
        <w:rPr>
          <w:rFonts w:ascii="Arial" w:hAnsi="Arial" w:cs="Arial"/>
          <w:sz w:val="24"/>
          <w:szCs w:val="24"/>
          <w:lang w:val="pl-PL"/>
        </w:rPr>
        <w:t xml:space="preserve">Przeliczenie dofinansowania UE wg. średniorocznego kursu euro z roku </w:t>
      </w:r>
      <w:r w:rsidR="002768D9" w:rsidRPr="00D75F10">
        <w:rPr>
          <w:rFonts w:ascii="Arial" w:hAnsi="Arial" w:cs="Arial"/>
          <w:sz w:val="24"/>
          <w:szCs w:val="24"/>
        </w:rPr>
        <w:t>poprzedzającego</w:t>
      </w:r>
      <w:r w:rsidRPr="00D75F10">
        <w:rPr>
          <w:rFonts w:ascii="Arial" w:hAnsi="Arial" w:cs="Arial"/>
          <w:sz w:val="24"/>
          <w:szCs w:val="24"/>
          <w:lang w:val="pl-PL"/>
        </w:rPr>
        <w:t xml:space="preserve"> rok ogłoszenia naboru. </w:t>
      </w:r>
      <w:bookmarkEnd w:id="14"/>
    </w:p>
  </w:footnote>
  <w:footnote w:id="15">
    <w:p w14:paraId="2540A212" w14:textId="77777777" w:rsidR="005D3C84" w:rsidRDefault="005D3C84" w:rsidP="00D8526B">
      <w:pPr>
        <w:pStyle w:val="Tekstprzypisudolnego"/>
        <w:rPr>
          <w:rFonts w:ascii="Arial" w:hAnsi="Arial" w:cs="Arial"/>
          <w:sz w:val="24"/>
          <w:szCs w:val="24"/>
        </w:rPr>
      </w:pPr>
      <w:r w:rsidRPr="00D75F10">
        <w:rPr>
          <w:rStyle w:val="Odwoanieprzypisudolnego"/>
          <w:rFonts w:ascii="Arial" w:hAnsi="Arial" w:cs="Arial"/>
          <w:sz w:val="24"/>
          <w:szCs w:val="24"/>
        </w:rPr>
        <w:footnoteRef/>
      </w:r>
      <w:r w:rsidRPr="00D75F10">
        <w:rPr>
          <w:rFonts w:ascii="Arial" w:hAnsi="Arial" w:cs="Arial"/>
          <w:sz w:val="24"/>
          <w:szCs w:val="24"/>
        </w:rPr>
        <w:t xml:space="preserve"> Instytucja Zarządzająca dopuszcza możliwość zaakceptowania innych niż przyjęte w fiszkach projektowych wartości wskaźników </w:t>
      </w:r>
    </w:p>
    <w:p w14:paraId="3B96524C" w14:textId="77777777" w:rsidR="005D3C84" w:rsidRDefault="005D3C84" w:rsidP="007E151C">
      <w:pPr>
        <w:pStyle w:val="Tekstprzypisudolnego"/>
        <w:rPr>
          <w:rFonts w:ascii="Arial" w:hAnsi="Arial" w:cs="Arial"/>
          <w:sz w:val="24"/>
          <w:szCs w:val="24"/>
        </w:rPr>
      </w:pPr>
      <w:r w:rsidRPr="00D75F10">
        <w:rPr>
          <w:rFonts w:ascii="Arial" w:hAnsi="Arial" w:cs="Arial"/>
          <w:sz w:val="24"/>
          <w:szCs w:val="24"/>
        </w:rPr>
        <w:t xml:space="preserve">w przypadku wyjaśnienia przez wnioskodawcę obiektywnych przyczyn powstałych rozbieżności. Jeżeli wartości wskaźników podane we wniosku o dofinansowanie projektu </w:t>
      </w:r>
      <w:r w:rsidRPr="00D75F10">
        <w:rPr>
          <w:rFonts w:ascii="Arial" w:hAnsi="Arial" w:cs="Arial"/>
          <w:sz w:val="24"/>
          <w:szCs w:val="24"/>
          <w:lang w:val="pl-PL"/>
        </w:rPr>
        <w:t>są mniejsze</w:t>
      </w:r>
      <w:r w:rsidRPr="00D75F10">
        <w:rPr>
          <w:rFonts w:ascii="Arial" w:hAnsi="Arial" w:cs="Arial"/>
          <w:sz w:val="24"/>
          <w:szCs w:val="24"/>
        </w:rPr>
        <w:t xml:space="preserve"> od wartości wskaźników założonych w fiszce projektowej, konieczne jest opisanie </w:t>
      </w:r>
    </w:p>
    <w:p w14:paraId="10E00B93" w14:textId="77777777" w:rsidR="005D3C84" w:rsidRPr="00597D4D" w:rsidRDefault="005D3C84" w:rsidP="007E151C">
      <w:pPr>
        <w:pStyle w:val="Tekstprzypisudolnego"/>
        <w:rPr>
          <w:sz w:val="18"/>
          <w:szCs w:val="18"/>
        </w:rPr>
      </w:pPr>
      <w:r w:rsidRPr="00D75F10">
        <w:rPr>
          <w:rFonts w:ascii="Arial" w:hAnsi="Arial" w:cs="Arial"/>
          <w:sz w:val="24"/>
          <w:szCs w:val="24"/>
        </w:rPr>
        <w:t>i uzasadnienie wprowadzonych zmian we wniosku o dofinansowanie projektu.</w:t>
      </w:r>
    </w:p>
  </w:footnote>
  <w:footnote w:id="16">
    <w:p w14:paraId="7E28B155" w14:textId="77777777" w:rsidR="005D3C84" w:rsidRPr="00D75F10" w:rsidRDefault="005D3C84" w:rsidP="007E151C">
      <w:pPr>
        <w:pStyle w:val="Tekstprzypisudolnego"/>
        <w:rPr>
          <w:rFonts w:ascii="Arial" w:hAnsi="Arial" w:cs="Arial"/>
          <w:sz w:val="24"/>
          <w:szCs w:val="24"/>
          <w:lang w:val="pl-PL"/>
        </w:rPr>
      </w:pPr>
      <w:r w:rsidRPr="00D75F10">
        <w:rPr>
          <w:rStyle w:val="Odwoanieprzypisudolnego"/>
          <w:rFonts w:ascii="Arial" w:hAnsi="Arial" w:cs="Arial"/>
          <w:sz w:val="24"/>
          <w:szCs w:val="24"/>
        </w:rPr>
        <w:footnoteRef/>
      </w:r>
      <w:r w:rsidRPr="00D75F10">
        <w:rPr>
          <w:rFonts w:ascii="Arial" w:hAnsi="Arial" w:cs="Arial"/>
          <w:sz w:val="24"/>
          <w:szCs w:val="24"/>
        </w:rPr>
        <w:t xml:space="preserve"> </w:t>
      </w:r>
      <w:bookmarkStart w:id="15" w:name="_Hlk129677694"/>
      <w:r w:rsidRPr="00D75F10">
        <w:rPr>
          <w:rFonts w:ascii="Arial" w:hAnsi="Arial" w:cs="Arial"/>
          <w:sz w:val="24"/>
          <w:szCs w:val="24"/>
          <w:lang w:val="pl-PL"/>
        </w:rPr>
        <w:t xml:space="preserve">Przed podpisaniem umowy o dofinansowanie projektu Instytucja Zarządzająca zweryfikuje, czy </w:t>
      </w:r>
      <w:r w:rsidRPr="00D75F10">
        <w:rPr>
          <w:rFonts w:ascii="Arial" w:hAnsi="Arial" w:cs="Arial"/>
          <w:sz w:val="24"/>
          <w:szCs w:val="24"/>
        </w:rPr>
        <w:t xml:space="preserve">strategia </w:t>
      </w:r>
      <w:r w:rsidRPr="00D75F10">
        <w:rPr>
          <w:rFonts w:ascii="Arial" w:hAnsi="Arial" w:cs="Arial"/>
          <w:sz w:val="24"/>
          <w:szCs w:val="24"/>
          <w:lang w:val="pl-PL"/>
        </w:rPr>
        <w:t>ZIT</w:t>
      </w:r>
      <w:r w:rsidRPr="00D75F10">
        <w:rPr>
          <w:rFonts w:ascii="Arial" w:hAnsi="Arial" w:cs="Arial"/>
          <w:sz w:val="24"/>
          <w:szCs w:val="24"/>
        </w:rPr>
        <w:t xml:space="preserve"> została pozytywnie zaopiniowana przez</w:t>
      </w:r>
      <w:r w:rsidRPr="00D75F10">
        <w:rPr>
          <w:rFonts w:ascii="Arial" w:hAnsi="Arial" w:cs="Arial"/>
          <w:sz w:val="24"/>
          <w:szCs w:val="24"/>
          <w:lang w:val="pl-PL"/>
        </w:rPr>
        <w:t xml:space="preserve"> ministra właściwego do spraw rozwoju regionalnego (jeśli dotyczy) i Instytucję Zarządzającą.</w:t>
      </w:r>
    </w:p>
    <w:bookmarkEnd w:id="15"/>
    <w:p w14:paraId="7A280D26" w14:textId="77777777" w:rsidR="005D3C84" w:rsidRPr="00D75F10" w:rsidRDefault="005D3C84" w:rsidP="007E151C">
      <w:pPr>
        <w:pStyle w:val="Tekstprzypisudolnego"/>
        <w:rPr>
          <w:rFonts w:ascii="Arial" w:hAnsi="Arial" w:cs="Arial"/>
          <w:sz w:val="24"/>
          <w:szCs w:val="24"/>
          <w:lang w:val="pl-PL"/>
        </w:rPr>
      </w:pPr>
    </w:p>
  </w:footnote>
  <w:footnote w:id="17">
    <w:p w14:paraId="3604F711" w14:textId="10CD7CEF" w:rsidR="005D3C84" w:rsidRPr="004D0739" w:rsidRDefault="005D3C84">
      <w:pPr>
        <w:pStyle w:val="Tekstprzypisudolnego"/>
        <w:rPr>
          <w:rFonts w:ascii="Arial" w:hAnsi="Arial" w:cs="Arial"/>
          <w:sz w:val="24"/>
          <w:szCs w:val="24"/>
          <w:lang w:val="pl-PL"/>
        </w:rPr>
      </w:pPr>
      <w:r w:rsidRPr="00197577">
        <w:rPr>
          <w:rStyle w:val="Odwoanieprzypisudolnego"/>
          <w:rFonts w:ascii="Arial" w:hAnsi="Arial" w:cs="Arial"/>
          <w:sz w:val="24"/>
          <w:szCs w:val="24"/>
        </w:rPr>
        <w:footnoteRef/>
      </w:r>
      <w:r w:rsidRPr="00197577">
        <w:rPr>
          <w:rFonts w:ascii="Arial" w:hAnsi="Arial" w:cs="Arial"/>
          <w:sz w:val="24"/>
          <w:szCs w:val="24"/>
        </w:rPr>
        <w:t xml:space="preserve"> </w:t>
      </w:r>
      <w:r w:rsidRPr="00197577">
        <w:rPr>
          <w:rFonts w:ascii="Arial" w:hAnsi="Arial" w:cs="Arial"/>
          <w:sz w:val="24"/>
          <w:szCs w:val="24"/>
          <w:lang w:val="pl-PL"/>
        </w:rPr>
        <w:t xml:space="preserve"> Poprzez integrację z publicznym transportem zbiorowym rozumie się dostęp do węzła przesiadkowego </w:t>
      </w:r>
      <w:ins w:id="16" w:author="Dagmara Wend" w:date="2024-03-08T11:37:00Z">
        <w:r w:rsidR="007F5E7C">
          <w:rPr>
            <w:rFonts w:ascii="Arial" w:hAnsi="Arial" w:cs="Arial"/>
            <w:sz w:val="24"/>
            <w:szCs w:val="24"/>
            <w:lang w:val="pl-PL"/>
          </w:rPr>
          <w:t xml:space="preserve">(w rozumieniu ustawy z dnia 16 grudnia 2010 r. o publicznym transporcie zbiorowym (Dz. U. z 2023 r. poz. 2778)) </w:t>
        </w:r>
      </w:ins>
      <w:r w:rsidRPr="00197577">
        <w:rPr>
          <w:rFonts w:ascii="Arial" w:hAnsi="Arial" w:cs="Arial"/>
          <w:sz w:val="24"/>
          <w:szCs w:val="24"/>
          <w:lang w:val="pl-PL"/>
        </w:rPr>
        <w:t>w odległości nie większej niż 50 metrów od obiektu „</w:t>
      </w:r>
      <w:proofErr w:type="spellStart"/>
      <w:r w:rsidRPr="00197577">
        <w:rPr>
          <w:rFonts w:ascii="Arial" w:hAnsi="Arial" w:cs="Arial"/>
          <w:sz w:val="24"/>
          <w:szCs w:val="24"/>
          <w:lang w:val="pl-PL"/>
        </w:rPr>
        <w:t>park&amp;ride</w:t>
      </w:r>
      <w:proofErr w:type="spellEnd"/>
      <w:r w:rsidRPr="00197577">
        <w:rPr>
          <w:rFonts w:ascii="Arial" w:hAnsi="Arial" w:cs="Arial"/>
          <w:sz w:val="24"/>
          <w:szCs w:val="24"/>
          <w:lang w:val="pl-PL"/>
        </w:rPr>
        <w:t>”.</w:t>
      </w:r>
    </w:p>
  </w:footnote>
  <w:footnote w:id="18">
    <w:p w14:paraId="37F586EA" w14:textId="1F3A38DF" w:rsidR="005D3C84" w:rsidRPr="00F9572D" w:rsidRDefault="005D3C84">
      <w:pPr>
        <w:pStyle w:val="Tekstprzypisudolnego"/>
        <w:rPr>
          <w:rFonts w:ascii="Arial" w:hAnsi="Arial" w:cs="Arial"/>
          <w:sz w:val="24"/>
          <w:szCs w:val="24"/>
          <w:lang w:val="pl-PL"/>
        </w:rPr>
      </w:pPr>
      <w:r w:rsidRPr="00F9572D">
        <w:rPr>
          <w:rStyle w:val="Odwoanieprzypisudolnego"/>
          <w:rFonts w:ascii="Arial" w:hAnsi="Arial" w:cs="Arial"/>
          <w:sz w:val="24"/>
          <w:szCs w:val="24"/>
        </w:rPr>
        <w:footnoteRef/>
      </w:r>
      <w:r w:rsidRPr="00F9572D">
        <w:rPr>
          <w:rFonts w:ascii="Arial" w:hAnsi="Arial" w:cs="Arial"/>
          <w:sz w:val="24"/>
          <w:szCs w:val="24"/>
        </w:rPr>
        <w:t xml:space="preserve"> Jako obszar funkcjonalnego śródmieścia rozumie się obszar, który zgodnie z § 3 pkt 1 Rozporządzenia z dn.12.04.2002 r. w sprawie warunków technicznych, jakim powinny odpowiadać budynki i ich usytuowanie funkcjonuje jako śródmieście lub jako taki jest przewidywany w miejscowym planie zagospodarowania przestrzennego lub w planie ogólnym gminy (dotyczy zarówno centralnej części miasta, jak również dzielnicy). Definicja zabudowy śródmiejskiej ma zastosowanie nie tylko do centralnej zabudowy, która jako taka jest przewidywana w miejscowym planie, ale również do zabudowy planowanej do realizacji w miejscach jeszcze niezabudowanych i nieobjętych planem miejscowym, ale znajdujących się na obszarze funkcjonalnego śródmieścia, czyli takim obszarze, który mimo istniejących na nim terenów jeszcze niezabudowanych już jest faktycznie traktowany jako śródmiejski ze względu na zwartą (intensywną) zabudowę i o określonych funkcjach charakterystycznych dla centrum jednostki administracyjnej (handel, usługi, urzędy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4536A" w14:textId="77777777" w:rsidR="00B44F62" w:rsidRPr="00956E71" w:rsidRDefault="00B44F62" w:rsidP="00B44F62">
    <w:pPr>
      <w:tabs>
        <w:tab w:val="left" w:pos="9923"/>
      </w:tabs>
      <w:spacing w:after="0" w:line="240" w:lineRule="auto"/>
      <w:rPr>
        <w:rFonts w:ascii="Arial" w:hAnsi="Arial" w:cs="Arial"/>
        <w:sz w:val="20"/>
        <w:szCs w:val="20"/>
      </w:rPr>
    </w:pPr>
    <w:r w:rsidRPr="00956E71">
      <w:rPr>
        <w:rFonts w:ascii="Arial" w:hAnsi="Arial" w:cs="Arial"/>
        <w:sz w:val="20"/>
        <w:szCs w:val="20"/>
      </w:rPr>
      <w:t>FUNDUSZE EUROPEJSKIE DLA KUJAW I POMORZA 2021-2027</w:t>
    </w:r>
  </w:p>
  <w:p w14:paraId="68D0C17A" w14:textId="77777777" w:rsidR="00B44F62" w:rsidRDefault="00B44F62" w:rsidP="00B44F62">
    <w:pPr>
      <w:tabs>
        <w:tab w:val="left" w:pos="9923"/>
      </w:tabs>
      <w:spacing w:after="0" w:line="240" w:lineRule="auto"/>
      <w:ind w:left="11340"/>
    </w:pPr>
    <w:r>
      <w:rPr>
        <w:rFonts w:ascii="Arial" w:hAnsi="Arial" w:cs="Arial"/>
        <w:bCs/>
        <w:sz w:val="20"/>
        <w:szCs w:val="20"/>
      </w:rPr>
      <w:t xml:space="preserve">   </w:t>
    </w:r>
  </w:p>
  <w:p w14:paraId="31F2650C" w14:textId="77777777" w:rsidR="00E02942" w:rsidRDefault="00E02942" w:rsidP="00E02942">
    <w:pPr>
      <w:tabs>
        <w:tab w:val="left" w:pos="9923"/>
      </w:tabs>
      <w:spacing w:after="0" w:line="240" w:lineRule="auto"/>
      <w:ind w:left="11340"/>
    </w:pPr>
  </w:p>
  <w:p w14:paraId="42258A1A" w14:textId="77777777" w:rsidR="00B73BE7" w:rsidRDefault="000F7D23" w:rsidP="00811088">
    <w:pPr>
      <w:tabs>
        <w:tab w:val="left" w:pos="9923"/>
      </w:tabs>
      <w:spacing w:after="0" w:line="240" w:lineRule="auto"/>
      <w:ind w:left="10773" w:hanging="1701"/>
      <w:jc w:val="right"/>
      <w:rPr>
        <w:rFonts w:ascii="Arial" w:hAnsi="Arial" w:cs="Arial"/>
        <w:bCs/>
        <w:sz w:val="20"/>
        <w:szCs w:val="20"/>
        <w:lang w:val="x-none"/>
      </w:rPr>
    </w:pPr>
    <w:r>
      <w:rPr>
        <w:rFonts w:ascii="Arial" w:hAnsi="Arial" w:cs="Arial"/>
        <w:bCs/>
        <w:sz w:val="20"/>
        <w:szCs w:val="20"/>
        <w:lang w:val="x-none"/>
      </w:rPr>
      <w:t>Załącznik</w:t>
    </w:r>
    <w:r w:rsidR="00B73BE7">
      <w:rPr>
        <w:rFonts w:ascii="Arial" w:hAnsi="Arial" w:cs="Arial"/>
        <w:bCs/>
        <w:sz w:val="20"/>
        <w:szCs w:val="20"/>
        <w:lang w:val="x-none"/>
      </w:rPr>
      <w:t xml:space="preserve"> nr 1</w:t>
    </w:r>
    <w:r>
      <w:rPr>
        <w:rFonts w:ascii="Arial" w:hAnsi="Arial" w:cs="Arial"/>
        <w:bCs/>
        <w:sz w:val="20"/>
        <w:szCs w:val="20"/>
        <w:lang w:val="x-none"/>
      </w:rPr>
      <w:t xml:space="preserve"> do </w:t>
    </w:r>
    <w:r w:rsidR="00B73BE7">
      <w:rPr>
        <w:rFonts w:ascii="Arial" w:hAnsi="Arial" w:cs="Arial"/>
        <w:bCs/>
        <w:sz w:val="20"/>
        <w:szCs w:val="20"/>
        <w:lang w:val="x-none"/>
      </w:rPr>
      <w:t xml:space="preserve">Stanowiska Nr 20/2024 </w:t>
    </w:r>
  </w:p>
  <w:p w14:paraId="4EECAAFF" w14:textId="23A66962" w:rsidR="00811088" w:rsidRDefault="00B73BE7" w:rsidP="00811088">
    <w:pPr>
      <w:tabs>
        <w:tab w:val="left" w:pos="9923"/>
      </w:tabs>
      <w:spacing w:after="0" w:line="240" w:lineRule="auto"/>
      <w:ind w:left="10773" w:hanging="1701"/>
      <w:jc w:val="right"/>
      <w:rPr>
        <w:rFonts w:ascii="Arial" w:hAnsi="Arial" w:cs="Arial"/>
        <w:bCs/>
        <w:sz w:val="20"/>
        <w:szCs w:val="20"/>
      </w:rPr>
    </w:pPr>
    <w:r>
      <w:rPr>
        <w:rFonts w:ascii="Arial" w:hAnsi="Arial" w:cs="Arial"/>
        <w:bCs/>
        <w:sz w:val="20"/>
        <w:szCs w:val="20"/>
        <w:lang w:val="x-none"/>
      </w:rPr>
      <w:t>Grupy roboczej ds. polityki terytorialnej</w:t>
    </w:r>
  </w:p>
  <w:p w14:paraId="51502314" w14:textId="190D76BB" w:rsidR="003C40D0" w:rsidRPr="00956E71" w:rsidRDefault="00D77AB7" w:rsidP="00E6798F">
    <w:pPr>
      <w:tabs>
        <w:tab w:val="left" w:pos="9923"/>
      </w:tabs>
      <w:spacing w:after="0" w:line="240" w:lineRule="auto"/>
      <w:ind w:left="10773" w:hanging="1701"/>
      <w:jc w:val="right"/>
      <w:rPr>
        <w:rFonts w:ascii="Arial" w:hAnsi="Arial" w:cs="Arial"/>
        <w:sz w:val="20"/>
        <w:szCs w:val="20"/>
      </w:rPr>
    </w:pPr>
    <w:r>
      <w:rPr>
        <w:rFonts w:ascii="Arial" w:hAnsi="Arial" w:cs="Arial"/>
        <w:bCs/>
        <w:sz w:val="20"/>
        <w:szCs w:val="20"/>
      </w:rPr>
      <w:t xml:space="preserve">z dnia </w:t>
    </w:r>
    <w:r w:rsidR="00B73BE7">
      <w:rPr>
        <w:rFonts w:ascii="Arial" w:hAnsi="Arial" w:cs="Arial"/>
        <w:bCs/>
        <w:sz w:val="20"/>
        <w:szCs w:val="20"/>
      </w:rPr>
      <w:t xml:space="preserve">8 marca 2024 </w:t>
    </w:r>
    <w:r>
      <w:rPr>
        <w:rFonts w:ascii="Arial" w:hAnsi="Arial" w:cs="Arial"/>
        <w:bCs/>
        <w:sz w:val="20"/>
        <w:szCs w:val="20"/>
      </w:rPr>
      <w:t>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28D04B6"/>
    <w:multiLevelType w:val="hybridMultilevel"/>
    <w:tmpl w:val="EEFE327E"/>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1C04D9"/>
    <w:multiLevelType w:val="hybridMultilevel"/>
    <w:tmpl w:val="67AA8032"/>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3757B0"/>
    <w:multiLevelType w:val="hybridMultilevel"/>
    <w:tmpl w:val="9FE22C2C"/>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F663D8"/>
    <w:multiLevelType w:val="hybridMultilevel"/>
    <w:tmpl w:val="B48038A4"/>
    <w:lvl w:ilvl="0" w:tplc="98EAD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CA23BA"/>
    <w:multiLevelType w:val="hybridMultilevel"/>
    <w:tmpl w:val="9926C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3E65F5"/>
    <w:multiLevelType w:val="hybridMultilevel"/>
    <w:tmpl w:val="5D8AC9AE"/>
    <w:lvl w:ilvl="0" w:tplc="F56A9B1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18CC010E"/>
    <w:multiLevelType w:val="hybridMultilevel"/>
    <w:tmpl w:val="D264D5FE"/>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EA76ED9"/>
    <w:multiLevelType w:val="hybridMultilevel"/>
    <w:tmpl w:val="543E64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502A43"/>
    <w:multiLevelType w:val="hybridMultilevel"/>
    <w:tmpl w:val="C542FAB0"/>
    <w:lvl w:ilvl="0" w:tplc="32344B8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612209D"/>
    <w:multiLevelType w:val="hybridMultilevel"/>
    <w:tmpl w:val="DF60E112"/>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936E41"/>
    <w:multiLevelType w:val="hybridMultilevel"/>
    <w:tmpl w:val="04B024C2"/>
    <w:lvl w:ilvl="0" w:tplc="32344B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7F44C5"/>
    <w:multiLevelType w:val="hybridMultilevel"/>
    <w:tmpl w:val="E816259A"/>
    <w:lvl w:ilvl="0" w:tplc="5EFEAE88">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17"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64463F"/>
    <w:multiLevelType w:val="hybridMultilevel"/>
    <w:tmpl w:val="2990CF68"/>
    <w:lvl w:ilvl="0" w:tplc="F56A9B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F0F51DB"/>
    <w:multiLevelType w:val="hybridMultilevel"/>
    <w:tmpl w:val="69FEC70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A248E0"/>
    <w:multiLevelType w:val="hybridMultilevel"/>
    <w:tmpl w:val="36ACC6EC"/>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EA3326"/>
    <w:multiLevelType w:val="hybridMultilevel"/>
    <w:tmpl w:val="1932D240"/>
    <w:lvl w:ilvl="0" w:tplc="9524F82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5285063B"/>
    <w:multiLevelType w:val="hybridMultilevel"/>
    <w:tmpl w:val="8E18D5E4"/>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4366A2D"/>
    <w:multiLevelType w:val="hybridMultilevel"/>
    <w:tmpl w:val="0B949162"/>
    <w:lvl w:ilvl="0" w:tplc="5BC645B0">
      <w:start w:val="1"/>
      <w:numFmt w:val="bullet"/>
      <w:lvlText w:val="-"/>
      <w:lvlJc w:val="left"/>
      <w:pPr>
        <w:ind w:left="780" w:hanging="360"/>
      </w:pPr>
      <w:rPr>
        <w:rFonts w:ascii="Calibri" w:hAnsi="Calibri"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5BC55FAF"/>
    <w:multiLevelType w:val="hybridMultilevel"/>
    <w:tmpl w:val="A434E4F8"/>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C7A7608"/>
    <w:multiLevelType w:val="hybridMultilevel"/>
    <w:tmpl w:val="ABE023BA"/>
    <w:lvl w:ilvl="0" w:tplc="6FD0F3D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21A3EEA"/>
    <w:multiLevelType w:val="hybridMultilevel"/>
    <w:tmpl w:val="3B72F5C0"/>
    <w:lvl w:ilvl="0" w:tplc="8C8E9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F7C2DFB"/>
    <w:multiLevelType w:val="hybridMultilevel"/>
    <w:tmpl w:val="4C58578E"/>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F920F45"/>
    <w:multiLevelType w:val="hybridMultilevel"/>
    <w:tmpl w:val="C824A3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72B847D3"/>
    <w:multiLevelType w:val="hybridMultilevel"/>
    <w:tmpl w:val="116E2C5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56746CC"/>
    <w:multiLevelType w:val="hybridMultilevel"/>
    <w:tmpl w:val="F0FED5EC"/>
    <w:lvl w:ilvl="0" w:tplc="6FD0F3D6">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3" w15:restartNumberingAfterBreak="0">
    <w:nsid w:val="76656000"/>
    <w:multiLevelType w:val="hybridMultilevel"/>
    <w:tmpl w:val="41DE6D6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8D97A40"/>
    <w:multiLevelType w:val="hybridMultilevel"/>
    <w:tmpl w:val="C422FC6E"/>
    <w:lvl w:ilvl="0" w:tplc="5EFEAE8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97A008A"/>
    <w:multiLevelType w:val="hybridMultilevel"/>
    <w:tmpl w:val="0F7A171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0269728">
    <w:abstractNumId w:val="26"/>
  </w:num>
  <w:num w:numId="2" w16cid:durableId="1205674355">
    <w:abstractNumId w:val="4"/>
  </w:num>
  <w:num w:numId="3" w16cid:durableId="1074428965">
    <w:abstractNumId w:val="19"/>
  </w:num>
  <w:num w:numId="4" w16cid:durableId="1658260555">
    <w:abstractNumId w:val="28"/>
  </w:num>
  <w:num w:numId="5" w16cid:durableId="1162428574">
    <w:abstractNumId w:val="2"/>
  </w:num>
  <w:num w:numId="6" w16cid:durableId="1367025436">
    <w:abstractNumId w:val="14"/>
  </w:num>
  <w:num w:numId="7" w16cid:durableId="324207450">
    <w:abstractNumId w:val="35"/>
  </w:num>
  <w:num w:numId="8" w16cid:durableId="25449170">
    <w:abstractNumId w:val="21"/>
  </w:num>
  <w:num w:numId="9" w16cid:durableId="463355802">
    <w:abstractNumId w:val="27"/>
  </w:num>
  <w:num w:numId="10" w16cid:durableId="925966378">
    <w:abstractNumId w:val="11"/>
  </w:num>
  <w:num w:numId="11" w16cid:durableId="1478305268">
    <w:abstractNumId w:val="8"/>
  </w:num>
  <w:num w:numId="12" w16cid:durableId="639304072">
    <w:abstractNumId w:val="29"/>
  </w:num>
  <w:num w:numId="13" w16cid:durableId="1033730661">
    <w:abstractNumId w:val="20"/>
  </w:num>
  <w:num w:numId="14" w16cid:durableId="1393118130">
    <w:abstractNumId w:val="12"/>
  </w:num>
  <w:num w:numId="15" w16cid:durableId="1646276178">
    <w:abstractNumId w:val="13"/>
  </w:num>
  <w:num w:numId="16" w16cid:durableId="194202248">
    <w:abstractNumId w:val="9"/>
  </w:num>
  <w:num w:numId="17" w16cid:durableId="1265072112">
    <w:abstractNumId w:val="5"/>
  </w:num>
  <w:num w:numId="18" w16cid:durableId="1666398632">
    <w:abstractNumId w:val="17"/>
  </w:num>
  <w:num w:numId="19" w16cid:durableId="1851599246">
    <w:abstractNumId w:val="15"/>
  </w:num>
  <w:num w:numId="20" w16cid:durableId="1121874111">
    <w:abstractNumId w:val="6"/>
  </w:num>
  <w:num w:numId="21" w16cid:durableId="1186215948">
    <w:abstractNumId w:val="24"/>
  </w:num>
  <w:num w:numId="22" w16cid:durableId="1423985773">
    <w:abstractNumId w:val="18"/>
  </w:num>
  <w:num w:numId="23" w16cid:durableId="1472402955">
    <w:abstractNumId w:val="31"/>
  </w:num>
  <w:num w:numId="24" w16cid:durableId="326977367">
    <w:abstractNumId w:val="3"/>
  </w:num>
  <w:num w:numId="25" w16cid:durableId="509294681">
    <w:abstractNumId w:val="23"/>
  </w:num>
  <w:num w:numId="26" w16cid:durableId="1493905872">
    <w:abstractNumId w:val="16"/>
  </w:num>
  <w:num w:numId="27" w16cid:durableId="1549224380">
    <w:abstractNumId w:val="7"/>
  </w:num>
  <w:num w:numId="28" w16cid:durableId="35979288">
    <w:abstractNumId w:val="10"/>
  </w:num>
  <w:num w:numId="29" w16cid:durableId="1626233423">
    <w:abstractNumId w:val="25"/>
  </w:num>
  <w:num w:numId="30" w16cid:durableId="1135375093">
    <w:abstractNumId w:val="32"/>
  </w:num>
  <w:num w:numId="31" w16cid:durableId="1213929385">
    <w:abstractNumId w:val="33"/>
  </w:num>
  <w:num w:numId="32" w16cid:durableId="1283462030">
    <w:abstractNumId w:val="1"/>
  </w:num>
  <w:num w:numId="33" w16cid:durableId="103424046">
    <w:abstractNumId w:val="22"/>
  </w:num>
  <w:num w:numId="34" w16cid:durableId="247883867">
    <w:abstractNumId w:val="31"/>
  </w:num>
  <w:num w:numId="35" w16cid:durableId="518619069">
    <w:abstractNumId w:val="34"/>
  </w:num>
  <w:num w:numId="36" w16cid:durableId="1124233983">
    <w:abstractNumId w:val="3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gmara Wend">
    <w15:presenceInfo w15:providerId="AD" w15:userId="S-1-5-21-2619306676-2800222060-3362172700-53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99B"/>
    <w:rsid w:val="00002ED9"/>
    <w:rsid w:val="00003682"/>
    <w:rsid w:val="000039EF"/>
    <w:rsid w:val="00003A8A"/>
    <w:rsid w:val="00003C97"/>
    <w:rsid w:val="000055BA"/>
    <w:rsid w:val="000060A9"/>
    <w:rsid w:val="000065B3"/>
    <w:rsid w:val="000067D2"/>
    <w:rsid w:val="00006914"/>
    <w:rsid w:val="000109D6"/>
    <w:rsid w:val="000121B9"/>
    <w:rsid w:val="00014323"/>
    <w:rsid w:val="00014DF0"/>
    <w:rsid w:val="00016679"/>
    <w:rsid w:val="0002063F"/>
    <w:rsid w:val="00022525"/>
    <w:rsid w:val="00023781"/>
    <w:rsid w:val="00023C3A"/>
    <w:rsid w:val="0002428B"/>
    <w:rsid w:val="00025A17"/>
    <w:rsid w:val="00026711"/>
    <w:rsid w:val="00030D91"/>
    <w:rsid w:val="00031AB9"/>
    <w:rsid w:val="00032389"/>
    <w:rsid w:val="00032AF9"/>
    <w:rsid w:val="0003381B"/>
    <w:rsid w:val="00033A49"/>
    <w:rsid w:val="00034282"/>
    <w:rsid w:val="00034341"/>
    <w:rsid w:val="000346A2"/>
    <w:rsid w:val="000360E2"/>
    <w:rsid w:val="00036281"/>
    <w:rsid w:val="0003678F"/>
    <w:rsid w:val="00036E89"/>
    <w:rsid w:val="00037097"/>
    <w:rsid w:val="00037EF7"/>
    <w:rsid w:val="00040723"/>
    <w:rsid w:val="00041263"/>
    <w:rsid w:val="00041F67"/>
    <w:rsid w:val="000424AE"/>
    <w:rsid w:val="00042C53"/>
    <w:rsid w:val="00042CAB"/>
    <w:rsid w:val="00043EF7"/>
    <w:rsid w:val="000464CC"/>
    <w:rsid w:val="00046E00"/>
    <w:rsid w:val="00046EB9"/>
    <w:rsid w:val="000479E3"/>
    <w:rsid w:val="00050D1E"/>
    <w:rsid w:val="00051A19"/>
    <w:rsid w:val="0005274F"/>
    <w:rsid w:val="00052B0B"/>
    <w:rsid w:val="00052C04"/>
    <w:rsid w:val="00053558"/>
    <w:rsid w:val="00053EB7"/>
    <w:rsid w:val="0005661B"/>
    <w:rsid w:val="00056F33"/>
    <w:rsid w:val="00061620"/>
    <w:rsid w:val="00061813"/>
    <w:rsid w:val="00061A47"/>
    <w:rsid w:val="00061F68"/>
    <w:rsid w:val="000628BA"/>
    <w:rsid w:val="00063415"/>
    <w:rsid w:val="00063E79"/>
    <w:rsid w:val="00063E7D"/>
    <w:rsid w:val="00064624"/>
    <w:rsid w:val="00070E97"/>
    <w:rsid w:val="00071696"/>
    <w:rsid w:val="000723C9"/>
    <w:rsid w:val="0007401F"/>
    <w:rsid w:val="000740A4"/>
    <w:rsid w:val="000747B0"/>
    <w:rsid w:val="00074D22"/>
    <w:rsid w:val="00075A6A"/>
    <w:rsid w:val="00076E69"/>
    <w:rsid w:val="0007701A"/>
    <w:rsid w:val="00080562"/>
    <w:rsid w:val="000819C1"/>
    <w:rsid w:val="00081F7E"/>
    <w:rsid w:val="0008212E"/>
    <w:rsid w:val="00082337"/>
    <w:rsid w:val="00082A9B"/>
    <w:rsid w:val="00083BA1"/>
    <w:rsid w:val="00085328"/>
    <w:rsid w:val="000856D3"/>
    <w:rsid w:val="00087144"/>
    <w:rsid w:val="00090485"/>
    <w:rsid w:val="00090DA0"/>
    <w:rsid w:val="00092099"/>
    <w:rsid w:val="000926D1"/>
    <w:rsid w:val="00092E90"/>
    <w:rsid w:val="00094415"/>
    <w:rsid w:val="00094D65"/>
    <w:rsid w:val="00094F61"/>
    <w:rsid w:val="0009576A"/>
    <w:rsid w:val="00095BAC"/>
    <w:rsid w:val="00096994"/>
    <w:rsid w:val="000A0428"/>
    <w:rsid w:val="000A0797"/>
    <w:rsid w:val="000A0C10"/>
    <w:rsid w:val="000A0CD3"/>
    <w:rsid w:val="000A11EC"/>
    <w:rsid w:val="000A1862"/>
    <w:rsid w:val="000A23C7"/>
    <w:rsid w:val="000A29D0"/>
    <w:rsid w:val="000A406B"/>
    <w:rsid w:val="000A4544"/>
    <w:rsid w:val="000A578F"/>
    <w:rsid w:val="000B0BA9"/>
    <w:rsid w:val="000B12E4"/>
    <w:rsid w:val="000B16FD"/>
    <w:rsid w:val="000B1A00"/>
    <w:rsid w:val="000B1D05"/>
    <w:rsid w:val="000B31D5"/>
    <w:rsid w:val="000B390F"/>
    <w:rsid w:val="000B3BE5"/>
    <w:rsid w:val="000B6B8E"/>
    <w:rsid w:val="000B786A"/>
    <w:rsid w:val="000B79E6"/>
    <w:rsid w:val="000C356A"/>
    <w:rsid w:val="000C3776"/>
    <w:rsid w:val="000C4789"/>
    <w:rsid w:val="000C57A6"/>
    <w:rsid w:val="000C5C11"/>
    <w:rsid w:val="000C6421"/>
    <w:rsid w:val="000C699A"/>
    <w:rsid w:val="000C6CE7"/>
    <w:rsid w:val="000C767F"/>
    <w:rsid w:val="000D0297"/>
    <w:rsid w:val="000D033A"/>
    <w:rsid w:val="000D10D1"/>
    <w:rsid w:val="000D36F0"/>
    <w:rsid w:val="000D376D"/>
    <w:rsid w:val="000D38F0"/>
    <w:rsid w:val="000D3A5D"/>
    <w:rsid w:val="000D3BCA"/>
    <w:rsid w:val="000D3ED9"/>
    <w:rsid w:val="000D435C"/>
    <w:rsid w:val="000D4562"/>
    <w:rsid w:val="000D4BD2"/>
    <w:rsid w:val="000D4D17"/>
    <w:rsid w:val="000D52D7"/>
    <w:rsid w:val="000D5F8F"/>
    <w:rsid w:val="000D685B"/>
    <w:rsid w:val="000D6BC6"/>
    <w:rsid w:val="000D6EEA"/>
    <w:rsid w:val="000D797B"/>
    <w:rsid w:val="000D7A3B"/>
    <w:rsid w:val="000E0055"/>
    <w:rsid w:val="000E067C"/>
    <w:rsid w:val="000E138F"/>
    <w:rsid w:val="000E14E8"/>
    <w:rsid w:val="000E2130"/>
    <w:rsid w:val="000E24DF"/>
    <w:rsid w:val="000E271B"/>
    <w:rsid w:val="000E29B4"/>
    <w:rsid w:val="000E308B"/>
    <w:rsid w:val="000E3E20"/>
    <w:rsid w:val="000E6EA0"/>
    <w:rsid w:val="000E7C54"/>
    <w:rsid w:val="000F14ED"/>
    <w:rsid w:val="000F1D24"/>
    <w:rsid w:val="000F2C45"/>
    <w:rsid w:val="000F5B20"/>
    <w:rsid w:val="000F71A2"/>
    <w:rsid w:val="000F71CD"/>
    <w:rsid w:val="000F7BB0"/>
    <w:rsid w:val="000F7D23"/>
    <w:rsid w:val="0010120E"/>
    <w:rsid w:val="00102B43"/>
    <w:rsid w:val="00103022"/>
    <w:rsid w:val="001041B4"/>
    <w:rsid w:val="00106B5D"/>
    <w:rsid w:val="001070AB"/>
    <w:rsid w:val="00111288"/>
    <w:rsid w:val="001116C5"/>
    <w:rsid w:val="00111B37"/>
    <w:rsid w:val="00112158"/>
    <w:rsid w:val="00112544"/>
    <w:rsid w:val="001125DB"/>
    <w:rsid w:val="00112638"/>
    <w:rsid w:val="00113278"/>
    <w:rsid w:val="001133F9"/>
    <w:rsid w:val="001153EF"/>
    <w:rsid w:val="00115881"/>
    <w:rsid w:val="00115A44"/>
    <w:rsid w:val="00115DFA"/>
    <w:rsid w:val="0011683B"/>
    <w:rsid w:val="00116908"/>
    <w:rsid w:val="00117EC0"/>
    <w:rsid w:val="00121CE1"/>
    <w:rsid w:val="00122FAA"/>
    <w:rsid w:val="00124AA3"/>
    <w:rsid w:val="00124BF7"/>
    <w:rsid w:val="001257CF"/>
    <w:rsid w:val="0012588A"/>
    <w:rsid w:val="001266A2"/>
    <w:rsid w:val="00130AD5"/>
    <w:rsid w:val="001313A1"/>
    <w:rsid w:val="001313FC"/>
    <w:rsid w:val="00133346"/>
    <w:rsid w:val="001349DB"/>
    <w:rsid w:val="00134A02"/>
    <w:rsid w:val="00134ADC"/>
    <w:rsid w:val="001354F3"/>
    <w:rsid w:val="00135D08"/>
    <w:rsid w:val="00135DC8"/>
    <w:rsid w:val="00136096"/>
    <w:rsid w:val="00136114"/>
    <w:rsid w:val="0013710E"/>
    <w:rsid w:val="00140249"/>
    <w:rsid w:val="001410BD"/>
    <w:rsid w:val="00141E9C"/>
    <w:rsid w:val="0014395E"/>
    <w:rsid w:val="0014559E"/>
    <w:rsid w:val="0014592B"/>
    <w:rsid w:val="00145EB7"/>
    <w:rsid w:val="00146606"/>
    <w:rsid w:val="00147828"/>
    <w:rsid w:val="00150C67"/>
    <w:rsid w:val="00152458"/>
    <w:rsid w:val="00153C0A"/>
    <w:rsid w:val="00155285"/>
    <w:rsid w:val="00155A42"/>
    <w:rsid w:val="00155FEA"/>
    <w:rsid w:val="001573FB"/>
    <w:rsid w:val="00160766"/>
    <w:rsid w:val="0016162D"/>
    <w:rsid w:val="00161724"/>
    <w:rsid w:val="0016180A"/>
    <w:rsid w:val="00162792"/>
    <w:rsid w:val="0016356D"/>
    <w:rsid w:val="0016596D"/>
    <w:rsid w:val="00165D28"/>
    <w:rsid w:val="00166515"/>
    <w:rsid w:val="001666A5"/>
    <w:rsid w:val="001673C1"/>
    <w:rsid w:val="00167EE8"/>
    <w:rsid w:val="001706E8"/>
    <w:rsid w:val="00174D9E"/>
    <w:rsid w:val="0017558F"/>
    <w:rsid w:val="00176C74"/>
    <w:rsid w:val="0017778E"/>
    <w:rsid w:val="0017795A"/>
    <w:rsid w:val="0018103D"/>
    <w:rsid w:val="001819CD"/>
    <w:rsid w:val="00183F6C"/>
    <w:rsid w:val="00184467"/>
    <w:rsid w:val="00184C79"/>
    <w:rsid w:val="00185280"/>
    <w:rsid w:val="00185DA0"/>
    <w:rsid w:val="00186CBC"/>
    <w:rsid w:val="001872A3"/>
    <w:rsid w:val="00187403"/>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5368"/>
    <w:rsid w:val="001A62D2"/>
    <w:rsid w:val="001A7A2A"/>
    <w:rsid w:val="001A7C70"/>
    <w:rsid w:val="001B107C"/>
    <w:rsid w:val="001B2E8D"/>
    <w:rsid w:val="001B3C79"/>
    <w:rsid w:val="001B5028"/>
    <w:rsid w:val="001B6062"/>
    <w:rsid w:val="001B6BB3"/>
    <w:rsid w:val="001B7756"/>
    <w:rsid w:val="001B7EFF"/>
    <w:rsid w:val="001C0732"/>
    <w:rsid w:val="001C17D7"/>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2370"/>
    <w:rsid w:val="001E23BF"/>
    <w:rsid w:val="001E2A8C"/>
    <w:rsid w:val="001E2C91"/>
    <w:rsid w:val="001E3D50"/>
    <w:rsid w:val="001E4A7B"/>
    <w:rsid w:val="001E6AAB"/>
    <w:rsid w:val="001E6F91"/>
    <w:rsid w:val="001E73FB"/>
    <w:rsid w:val="001E7523"/>
    <w:rsid w:val="001E754A"/>
    <w:rsid w:val="001F0952"/>
    <w:rsid w:val="001F14E1"/>
    <w:rsid w:val="001F1B3B"/>
    <w:rsid w:val="001F1BAD"/>
    <w:rsid w:val="001F1DAE"/>
    <w:rsid w:val="001F210A"/>
    <w:rsid w:val="001F2F40"/>
    <w:rsid w:val="001F318B"/>
    <w:rsid w:val="001F31DD"/>
    <w:rsid w:val="001F35FB"/>
    <w:rsid w:val="001F381B"/>
    <w:rsid w:val="001F4479"/>
    <w:rsid w:val="001F452B"/>
    <w:rsid w:val="001F47B3"/>
    <w:rsid w:val="001F50AA"/>
    <w:rsid w:val="001F763D"/>
    <w:rsid w:val="00200E12"/>
    <w:rsid w:val="00200ED8"/>
    <w:rsid w:val="002017C5"/>
    <w:rsid w:val="0020313D"/>
    <w:rsid w:val="00204DC2"/>
    <w:rsid w:val="002058EE"/>
    <w:rsid w:val="00205D12"/>
    <w:rsid w:val="00206686"/>
    <w:rsid w:val="00211DF1"/>
    <w:rsid w:val="00212CB3"/>
    <w:rsid w:val="00215210"/>
    <w:rsid w:val="00215738"/>
    <w:rsid w:val="002166CE"/>
    <w:rsid w:val="00216D0F"/>
    <w:rsid w:val="002216C9"/>
    <w:rsid w:val="002219CC"/>
    <w:rsid w:val="002221E2"/>
    <w:rsid w:val="00222C1C"/>
    <w:rsid w:val="002248F4"/>
    <w:rsid w:val="00225188"/>
    <w:rsid w:val="00225D21"/>
    <w:rsid w:val="00226015"/>
    <w:rsid w:val="00226823"/>
    <w:rsid w:val="00226BFB"/>
    <w:rsid w:val="00226E0A"/>
    <w:rsid w:val="00226F0A"/>
    <w:rsid w:val="002311A2"/>
    <w:rsid w:val="00231A39"/>
    <w:rsid w:val="002320B5"/>
    <w:rsid w:val="002326FE"/>
    <w:rsid w:val="00232EAF"/>
    <w:rsid w:val="00233678"/>
    <w:rsid w:val="00234046"/>
    <w:rsid w:val="002344FB"/>
    <w:rsid w:val="0023491A"/>
    <w:rsid w:val="002352F4"/>
    <w:rsid w:val="00235873"/>
    <w:rsid w:val="00236CEF"/>
    <w:rsid w:val="00237117"/>
    <w:rsid w:val="0024296A"/>
    <w:rsid w:val="00243C37"/>
    <w:rsid w:val="002455CA"/>
    <w:rsid w:val="0024746D"/>
    <w:rsid w:val="00247510"/>
    <w:rsid w:val="00250E8E"/>
    <w:rsid w:val="002522DD"/>
    <w:rsid w:val="002524FD"/>
    <w:rsid w:val="002526D4"/>
    <w:rsid w:val="00252A8B"/>
    <w:rsid w:val="00252B05"/>
    <w:rsid w:val="002533D6"/>
    <w:rsid w:val="0025353C"/>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57C"/>
    <w:rsid w:val="0026369F"/>
    <w:rsid w:val="002646C9"/>
    <w:rsid w:val="00265574"/>
    <w:rsid w:val="0026671E"/>
    <w:rsid w:val="002671DC"/>
    <w:rsid w:val="002676BE"/>
    <w:rsid w:val="00267783"/>
    <w:rsid w:val="00270591"/>
    <w:rsid w:val="0027104C"/>
    <w:rsid w:val="00272413"/>
    <w:rsid w:val="002739CC"/>
    <w:rsid w:val="00274803"/>
    <w:rsid w:val="00274908"/>
    <w:rsid w:val="00274DCD"/>
    <w:rsid w:val="00275159"/>
    <w:rsid w:val="0027568B"/>
    <w:rsid w:val="002763E6"/>
    <w:rsid w:val="002768D9"/>
    <w:rsid w:val="00277537"/>
    <w:rsid w:val="00277861"/>
    <w:rsid w:val="00277A94"/>
    <w:rsid w:val="002801C0"/>
    <w:rsid w:val="00281361"/>
    <w:rsid w:val="0028168B"/>
    <w:rsid w:val="00281A2E"/>
    <w:rsid w:val="00281B7A"/>
    <w:rsid w:val="00281B9C"/>
    <w:rsid w:val="002836CD"/>
    <w:rsid w:val="002844F4"/>
    <w:rsid w:val="00284BE9"/>
    <w:rsid w:val="00286651"/>
    <w:rsid w:val="0028733D"/>
    <w:rsid w:val="00287BB2"/>
    <w:rsid w:val="00287F62"/>
    <w:rsid w:val="002900D5"/>
    <w:rsid w:val="0029078F"/>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68A7"/>
    <w:rsid w:val="002A68DC"/>
    <w:rsid w:val="002A6FD7"/>
    <w:rsid w:val="002B0DF5"/>
    <w:rsid w:val="002B1EEE"/>
    <w:rsid w:val="002B2C68"/>
    <w:rsid w:val="002B4A7D"/>
    <w:rsid w:val="002B5482"/>
    <w:rsid w:val="002B722C"/>
    <w:rsid w:val="002B7370"/>
    <w:rsid w:val="002B768F"/>
    <w:rsid w:val="002B7D66"/>
    <w:rsid w:val="002C1078"/>
    <w:rsid w:val="002C19DB"/>
    <w:rsid w:val="002C2048"/>
    <w:rsid w:val="002C2309"/>
    <w:rsid w:val="002C2CE8"/>
    <w:rsid w:val="002C377A"/>
    <w:rsid w:val="002C3BB2"/>
    <w:rsid w:val="002C50E4"/>
    <w:rsid w:val="002C5274"/>
    <w:rsid w:val="002C5DB6"/>
    <w:rsid w:val="002C66D6"/>
    <w:rsid w:val="002D0017"/>
    <w:rsid w:val="002D3F32"/>
    <w:rsid w:val="002D3F72"/>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3D5F"/>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71B"/>
    <w:rsid w:val="00304B1A"/>
    <w:rsid w:val="003060A0"/>
    <w:rsid w:val="00306857"/>
    <w:rsid w:val="00306C27"/>
    <w:rsid w:val="00307B5B"/>
    <w:rsid w:val="003101B3"/>
    <w:rsid w:val="00310399"/>
    <w:rsid w:val="003128EE"/>
    <w:rsid w:val="0031446F"/>
    <w:rsid w:val="003146A9"/>
    <w:rsid w:val="00314F71"/>
    <w:rsid w:val="00315CFA"/>
    <w:rsid w:val="00315E52"/>
    <w:rsid w:val="003179B4"/>
    <w:rsid w:val="00320007"/>
    <w:rsid w:val="0032394F"/>
    <w:rsid w:val="00323F86"/>
    <w:rsid w:val="00324201"/>
    <w:rsid w:val="00324653"/>
    <w:rsid w:val="0032590D"/>
    <w:rsid w:val="00326214"/>
    <w:rsid w:val="0033125C"/>
    <w:rsid w:val="00332FEA"/>
    <w:rsid w:val="00333970"/>
    <w:rsid w:val="00333C0A"/>
    <w:rsid w:val="00334A65"/>
    <w:rsid w:val="00335C97"/>
    <w:rsid w:val="00335EC9"/>
    <w:rsid w:val="00335EE2"/>
    <w:rsid w:val="00335F39"/>
    <w:rsid w:val="0033632E"/>
    <w:rsid w:val="0033764B"/>
    <w:rsid w:val="00342DB1"/>
    <w:rsid w:val="00343082"/>
    <w:rsid w:val="00343BEA"/>
    <w:rsid w:val="00345DDF"/>
    <w:rsid w:val="00346152"/>
    <w:rsid w:val="00346879"/>
    <w:rsid w:val="0034717F"/>
    <w:rsid w:val="003475A3"/>
    <w:rsid w:val="00347BEC"/>
    <w:rsid w:val="00347DB2"/>
    <w:rsid w:val="00347EA3"/>
    <w:rsid w:val="00350347"/>
    <w:rsid w:val="003509E9"/>
    <w:rsid w:val="00352A76"/>
    <w:rsid w:val="0035648F"/>
    <w:rsid w:val="00356D81"/>
    <w:rsid w:val="00357B85"/>
    <w:rsid w:val="003604E5"/>
    <w:rsid w:val="00360FA9"/>
    <w:rsid w:val="00363335"/>
    <w:rsid w:val="003635F5"/>
    <w:rsid w:val="003636A9"/>
    <w:rsid w:val="00363983"/>
    <w:rsid w:val="003639A4"/>
    <w:rsid w:val="00363AC8"/>
    <w:rsid w:val="003655AA"/>
    <w:rsid w:val="003657E6"/>
    <w:rsid w:val="00367401"/>
    <w:rsid w:val="00371DE3"/>
    <w:rsid w:val="00373881"/>
    <w:rsid w:val="00374692"/>
    <w:rsid w:val="00375206"/>
    <w:rsid w:val="00375B35"/>
    <w:rsid w:val="0037608C"/>
    <w:rsid w:val="0037609E"/>
    <w:rsid w:val="0037779C"/>
    <w:rsid w:val="0038260A"/>
    <w:rsid w:val="00382A9E"/>
    <w:rsid w:val="00382B3A"/>
    <w:rsid w:val="00384191"/>
    <w:rsid w:val="00385972"/>
    <w:rsid w:val="00386042"/>
    <w:rsid w:val="00386E53"/>
    <w:rsid w:val="00387756"/>
    <w:rsid w:val="0039070B"/>
    <w:rsid w:val="00392003"/>
    <w:rsid w:val="00392ABD"/>
    <w:rsid w:val="00392B6F"/>
    <w:rsid w:val="003931EF"/>
    <w:rsid w:val="0039375D"/>
    <w:rsid w:val="003957EB"/>
    <w:rsid w:val="00396072"/>
    <w:rsid w:val="00397489"/>
    <w:rsid w:val="00397CAD"/>
    <w:rsid w:val="00397E5A"/>
    <w:rsid w:val="003A0754"/>
    <w:rsid w:val="003A0765"/>
    <w:rsid w:val="003A17CF"/>
    <w:rsid w:val="003A1F38"/>
    <w:rsid w:val="003A1FAE"/>
    <w:rsid w:val="003A32E8"/>
    <w:rsid w:val="003A3E90"/>
    <w:rsid w:val="003A4AC4"/>
    <w:rsid w:val="003A6E3C"/>
    <w:rsid w:val="003A7F16"/>
    <w:rsid w:val="003B29E2"/>
    <w:rsid w:val="003B35AA"/>
    <w:rsid w:val="003B38AC"/>
    <w:rsid w:val="003B3BCF"/>
    <w:rsid w:val="003B4DEB"/>
    <w:rsid w:val="003B521A"/>
    <w:rsid w:val="003B5420"/>
    <w:rsid w:val="003B5EC7"/>
    <w:rsid w:val="003B7EC2"/>
    <w:rsid w:val="003C0D46"/>
    <w:rsid w:val="003C0E21"/>
    <w:rsid w:val="003C0E62"/>
    <w:rsid w:val="003C2B44"/>
    <w:rsid w:val="003C357A"/>
    <w:rsid w:val="003C397F"/>
    <w:rsid w:val="003C40D0"/>
    <w:rsid w:val="003C49C1"/>
    <w:rsid w:val="003C6359"/>
    <w:rsid w:val="003C70B7"/>
    <w:rsid w:val="003C7627"/>
    <w:rsid w:val="003D0797"/>
    <w:rsid w:val="003D0A63"/>
    <w:rsid w:val="003D1A14"/>
    <w:rsid w:val="003D1B9C"/>
    <w:rsid w:val="003D256D"/>
    <w:rsid w:val="003D3209"/>
    <w:rsid w:val="003D3312"/>
    <w:rsid w:val="003D34B8"/>
    <w:rsid w:val="003D3D8E"/>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0DF9"/>
    <w:rsid w:val="003F2419"/>
    <w:rsid w:val="003F39B7"/>
    <w:rsid w:val="003F4447"/>
    <w:rsid w:val="003F4AE0"/>
    <w:rsid w:val="003F5039"/>
    <w:rsid w:val="003F7897"/>
    <w:rsid w:val="0040025A"/>
    <w:rsid w:val="0040085E"/>
    <w:rsid w:val="00400CE7"/>
    <w:rsid w:val="00401E35"/>
    <w:rsid w:val="00401FE8"/>
    <w:rsid w:val="00402841"/>
    <w:rsid w:val="00402E7D"/>
    <w:rsid w:val="0040381C"/>
    <w:rsid w:val="004052E3"/>
    <w:rsid w:val="004053B9"/>
    <w:rsid w:val="0040586D"/>
    <w:rsid w:val="004058B8"/>
    <w:rsid w:val="0040652E"/>
    <w:rsid w:val="00410CB9"/>
    <w:rsid w:val="00410E88"/>
    <w:rsid w:val="00410E8F"/>
    <w:rsid w:val="00411B3C"/>
    <w:rsid w:val="004122FC"/>
    <w:rsid w:val="0041313D"/>
    <w:rsid w:val="00413DAC"/>
    <w:rsid w:val="00414AAD"/>
    <w:rsid w:val="00415BA1"/>
    <w:rsid w:val="004176BE"/>
    <w:rsid w:val="0041783F"/>
    <w:rsid w:val="004202FD"/>
    <w:rsid w:val="00421022"/>
    <w:rsid w:val="0042249E"/>
    <w:rsid w:val="0042253A"/>
    <w:rsid w:val="00422FBA"/>
    <w:rsid w:val="00424B68"/>
    <w:rsid w:val="00424E6D"/>
    <w:rsid w:val="00425BD2"/>
    <w:rsid w:val="00425C12"/>
    <w:rsid w:val="00425C4E"/>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7360"/>
    <w:rsid w:val="0044159B"/>
    <w:rsid w:val="004417A3"/>
    <w:rsid w:val="0044198C"/>
    <w:rsid w:val="00441FC4"/>
    <w:rsid w:val="0044312D"/>
    <w:rsid w:val="0044461B"/>
    <w:rsid w:val="00444F02"/>
    <w:rsid w:val="004451E1"/>
    <w:rsid w:val="00445334"/>
    <w:rsid w:val="004459B0"/>
    <w:rsid w:val="00445D23"/>
    <w:rsid w:val="004478E4"/>
    <w:rsid w:val="004503CC"/>
    <w:rsid w:val="00451016"/>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6DAD"/>
    <w:rsid w:val="0046777A"/>
    <w:rsid w:val="00470137"/>
    <w:rsid w:val="004702A4"/>
    <w:rsid w:val="00470710"/>
    <w:rsid w:val="00470A44"/>
    <w:rsid w:val="00472648"/>
    <w:rsid w:val="00473088"/>
    <w:rsid w:val="004749D9"/>
    <w:rsid w:val="0047602B"/>
    <w:rsid w:val="00477E34"/>
    <w:rsid w:val="00480798"/>
    <w:rsid w:val="0048148D"/>
    <w:rsid w:val="004825E0"/>
    <w:rsid w:val="00484342"/>
    <w:rsid w:val="00484C93"/>
    <w:rsid w:val="00485968"/>
    <w:rsid w:val="0048644C"/>
    <w:rsid w:val="004865F1"/>
    <w:rsid w:val="00486D7B"/>
    <w:rsid w:val="0049024D"/>
    <w:rsid w:val="004904DD"/>
    <w:rsid w:val="00492C8C"/>
    <w:rsid w:val="00493E82"/>
    <w:rsid w:val="004948B8"/>
    <w:rsid w:val="0049517F"/>
    <w:rsid w:val="0049599F"/>
    <w:rsid w:val="00495EFA"/>
    <w:rsid w:val="004973B5"/>
    <w:rsid w:val="004976B6"/>
    <w:rsid w:val="004A0806"/>
    <w:rsid w:val="004A0F68"/>
    <w:rsid w:val="004A1062"/>
    <w:rsid w:val="004A3B72"/>
    <w:rsid w:val="004A3DCC"/>
    <w:rsid w:val="004A4431"/>
    <w:rsid w:val="004A5171"/>
    <w:rsid w:val="004A6AD6"/>
    <w:rsid w:val="004A709F"/>
    <w:rsid w:val="004A774E"/>
    <w:rsid w:val="004B196C"/>
    <w:rsid w:val="004B273F"/>
    <w:rsid w:val="004B2781"/>
    <w:rsid w:val="004B27F0"/>
    <w:rsid w:val="004B321E"/>
    <w:rsid w:val="004B3421"/>
    <w:rsid w:val="004B435A"/>
    <w:rsid w:val="004B4E2A"/>
    <w:rsid w:val="004B6930"/>
    <w:rsid w:val="004B6A5D"/>
    <w:rsid w:val="004B70CA"/>
    <w:rsid w:val="004C0702"/>
    <w:rsid w:val="004C0C2B"/>
    <w:rsid w:val="004C2006"/>
    <w:rsid w:val="004C205D"/>
    <w:rsid w:val="004C2898"/>
    <w:rsid w:val="004C3CC4"/>
    <w:rsid w:val="004C429E"/>
    <w:rsid w:val="004C5093"/>
    <w:rsid w:val="004C563D"/>
    <w:rsid w:val="004C7A15"/>
    <w:rsid w:val="004D0D9F"/>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24A9"/>
    <w:rsid w:val="004E3A6D"/>
    <w:rsid w:val="004E3FAD"/>
    <w:rsid w:val="004E45FE"/>
    <w:rsid w:val="004E495D"/>
    <w:rsid w:val="004E4B6C"/>
    <w:rsid w:val="004E509D"/>
    <w:rsid w:val="004F01D6"/>
    <w:rsid w:val="004F0E3F"/>
    <w:rsid w:val="004F155B"/>
    <w:rsid w:val="004F1CD9"/>
    <w:rsid w:val="004F3D87"/>
    <w:rsid w:val="004F3F95"/>
    <w:rsid w:val="004F50EA"/>
    <w:rsid w:val="004F6AE9"/>
    <w:rsid w:val="004F6D9D"/>
    <w:rsid w:val="00500076"/>
    <w:rsid w:val="00500FB0"/>
    <w:rsid w:val="005013B3"/>
    <w:rsid w:val="005018EC"/>
    <w:rsid w:val="00503168"/>
    <w:rsid w:val="00505150"/>
    <w:rsid w:val="005051ED"/>
    <w:rsid w:val="00505803"/>
    <w:rsid w:val="00507B1D"/>
    <w:rsid w:val="00510313"/>
    <w:rsid w:val="00511230"/>
    <w:rsid w:val="005115B8"/>
    <w:rsid w:val="00512587"/>
    <w:rsid w:val="00514956"/>
    <w:rsid w:val="0051572A"/>
    <w:rsid w:val="0051581B"/>
    <w:rsid w:val="00515FC4"/>
    <w:rsid w:val="005161F8"/>
    <w:rsid w:val="00516C31"/>
    <w:rsid w:val="005172B5"/>
    <w:rsid w:val="00520097"/>
    <w:rsid w:val="005208C9"/>
    <w:rsid w:val="00521685"/>
    <w:rsid w:val="0052189D"/>
    <w:rsid w:val="00523018"/>
    <w:rsid w:val="005233D4"/>
    <w:rsid w:val="00523781"/>
    <w:rsid w:val="00523F8B"/>
    <w:rsid w:val="00526A2E"/>
    <w:rsid w:val="00526F68"/>
    <w:rsid w:val="00527F64"/>
    <w:rsid w:val="0053003E"/>
    <w:rsid w:val="00530A76"/>
    <w:rsid w:val="00531BE2"/>
    <w:rsid w:val="005329A5"/>
    <w:rsid w:val="00532C11"/>
    <w:rsid w:val="005345CD"/>
    <w:rsid w:val="00534C64"/>
    <w:rsid w:val="00534F65"/>
    <w:rsid w:val="00536720"/>
    <w:rsid w:val="00537AC9"/>
    <w:rsid w:val="005400F7"/>
    <w:rsid w:val="0054014E"/>
    <w:rsid w:val="00540ADD"/>
    <w:rsid w:val="00541118"/>
    <w:rsid w:val="0054325D"/>
    <w:rsid w:val="00545997"/>
    <w:rsid w:val="00545A4C"/>
    <w:rsid w:val="0054631E"/>
    <w:rsid w:val="005477D3"/>
    <w:rsid w:val="00547F60"/>
    <w:rsid w:val="005511B5"/>
    <w:rsid w:val="00551E19"/>
    <w:rsid w:val="00552265"/>
    <w:rsid w:val="005534A9"/>
    <w:rsid w:val="00553710"/>
    <w:rsid w:val="00554A14"/>
    <w:rsid w:val="00555270"/>
    <w:rsid w:val="00556932"/>
    <w:rsid w:val="00557420"/>
    <w:rsid w:val="00557B47"/>
    <w:rsid w:val="00557CC7"/>
    <w:rsid w:val="00560419"/>
    <w:rsid w:val="005606CC"/>
    <w:rsid w:val="00561213"/>
    <w:rsid w:val="0056156C"/>
    <w:rsid w:val="00561A93"/>
    <w:rsid w:val="00562252"/>
    <w:rsid w:val="0056386F"/>
    <w:rsid w:val="00563C25"/>
    <w:rsid w:val="00565F05"/>
    <w:rsid w:val="0056659A"/>
    <w:rsid w:val="0056663D"/>
    <w:rsid w:val="005670FD"/>
    <w:rsid w:val="00570548"/>
    <w:rsid w:val="00570804"/>
    <w:rsid w:val="0057112D"/>
    <w:rsid w:val="00571D43"/>
    <w:rsid w:val="005729E0"/>
    <w:rsid w:val="005738F7"/>
    <w:rsid w:val="00573F0A"/>
    <w:rsid w:val="00574726"/>
    <w:rsid w:val="00575BE7"/>
    <w:rsid w:val="00575CC1"/>
    <w:rsid w:val="005774CA"/>
    <w:rsid w:val="005776E8"/>
    <w:rsid w:val="0057771B"/>
    <w:rsid w:val="005777D5"/>
    <w:rsid w:val="00577B9A"/>
    <w:rsid w:val="00577E56"/>
    <w:rsid w:val="005806A4"/>
    <w:rsid w:val="00580902"/>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A3F"/>
    <w:rsid w:val="005B20D2"/>
    <w:rsid w:val="005B2732"/>
    <w:rsid w:val="005B2918"/>
    <w:rsid w:val="005B315D"/>
    <w:rsid w:val="005B35A4"/>
    <w:rsid w:val="005B4031"/>
    <w:rsid w:val="005B4E9A"/>
    <w:rsid w:val="005B54B3"/>
    <w:rsid w:val="005B5851"/>
    <w:rsid w:val="005B633B"/>
    <w:rsid w:val="005B6C4B"/>
    <w:rsid w:val="005B741A"/>
    <w:rsid w:val="005B76EE"/>
    <w:rsid w:val="005C025F"/>
    <w:rsid w:val="005C0DB7"/>
    <w:rsid w:val="005C1839"/>
    <w:rsid w:val="005C2574"/>
    <w:rsid w:val="005C2C0C"/>
    <w:rsid w:val="005C469E"/>
    <w:rsid w:val="005C47D0"/>
    <w:rsid w:val="005C607E"/>
    <w:rsid w:val="005C76CE"/>
    <w:rsid w:val="005D0597"/>
    <w:rsid w:val="005D0AB5"/>
    <w:rsid w:val="005D123D"/>
    <w:rsid w:val="005D133A"/>
    <w:rsid w:val="005D2671"/>
    <w:rsid w:val="005D38B5"/>
    <w:rsid w:val="005D3C84"/>
    <w:rsid w:val="005D4CBA"/>
    <w:rsid w:val="005D5E65"/>
    <w:rsid w:val="005D646C"/>
    <w:rsid w:val="005D6B8D"/>
    <w:rsid w:val="005E070E"/>
    <w:rsid w:val="005E1AB9"/>
    <w:rsid w:val="005E1B55"/>
    <w:rsid w:val="005E1F86"/>
    <w:rsid w:val="005E2D87"/>
    <w:rsid w:val="005E67BF"/>
    <w:rsid w:val="005E7494"/>
    <w:rsid w:val="005E74AE"/>
    <w:rsid w:val="005E7AB9"/>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0E7"/>
    <w:rsid w:val="00600B16"/>
    <w:rsid w:val="006011A9"/>
    <w:rsid w:val="0060207B"/>
    <w:rsid w:val="0060318B"/>
    <w:rsid w:val="0060335F"/>
    <w:rsid w:val="00604068"/>
    <w:rsid w:val="00604CAD"/>
    <w:rsid w:val="006054D7"/>
    <w:rsid w:val="006067A1"/>
    <w:rsid w:val="00607386"/>
    <w:rsid w:val="00607BF0"/>
    <w:rsid w:val="0061003F"/>
    <w:rsid w:val="00612233"/>
    <w:rsid w:val="006131F4"/>
    <w:rsid w:val="006131FD"/>
    <w:rsid w:val="0061493F"/>
    <w:rsid w:val="006149CF"/>
    <w:rsid w:val="006149DD"/>
    <w:rsid w:val="00615067"/>
    <w:rsid w:val="0061512E"/>
    <w:rsid w:val="0061601C"/>
    <w:rsid w:val="006169FD"/>
    <w:rsid w:val="00617276"/>
    <w:rsid w:val="00620242"/>
    <w:rsid w:val="00620555"/>
    <w:rsid w:val="00621441"/>
    <w:rsid w:val="00621836"/>
    <w:rsid w:val="006228F4"/>
    <w:rsid w:val="00622D71"/>
    <w:rsid w:val="0062353A"/>
    <w:rsid w:val="006260C2"/>
    <w:rsid w:val="00626571"/>
    <w:rsid w:val="00627D23"/>
    <w:rsid w:val="00627FD0"/>
    <w:rsid w:val="0063039B"/>
    <w:rsid w:val="00631177"/>
    <w:rsid w:val="00634297"/>
    <w:rsid w:val="00635658"/>
    <w:rsid w:val="006361C6"/>
    <w:rsid w:val="00636758"/>
    <w:rsid w:val="00637FD8"/>
    <w:rsid w:val="00640070"/>
    <w:rsid w:val="0064155D"/>
    <w:rsid w:val="00641B59"/>
    <w:rsid w:val="00641C7B"/>
    <w:rsid w:val="006424F2"/>
    <w:rsid w:val="0064451B"/>
    <w:rsid w:val="0064651E"/>
    <w:rsid w:val="00646F63"/>
    <w:rsid w:val="00647170"/>
    <w:rsid w:val="00647960"/>
    <w:rsid w:val="00650907"/>
    <w:rsid w:val="00650DDA"/>
    <w:rsid w:val="0065116B"/>
    <w:rsid w:val="0065122E"/>
    <w:rsid w:val="006514B6"/>
    <w:rsid w:val="00651712"/>
    <w:rsid w:val="00651FFB"/>
    <w:rsid w:val="006541FE"/>
    <w:rsid w:val="00654A47"/>
    <w:rsid w:val="0065600D"/>
    <w:rsid w:val="00656998"/>
    <w:rsid w:val="00656C96"/>
    <w:rsid w:val="00657CB2"/>
    <w:rsid w:val="00657EED"/>
    <w:rsid w:val="006606CF"/>
    <w:rsid w:val="00661597"/>
    <w:rsid w:val="00663773"/>
    <w:rsid w:val="006637C2"/>
    <w:rsid w:val="006640F9"/>
    <w:rsid w:val="0066452B"/>
    <w:rsid w:val="00665D48"/>
    <w:rsid w:val="0066669A"/>
    <w:rsid w:val="00666AB9"/>
    <w:rsid w:val="00666E6F"/>
    <w:rsid w:val="006711C0"/>
    <w:rsid w:val="006714D1"/>
    <w:rsid w:val="006715FF"/>
    <w:rsid w:val="00672123"/>
    <w:rsid w:val="00673804"/>
    <w:rsid w:val="00673BE4"/>
    <w:rsid w:val="00673ECE"/>
    <w:rsid w:val="006751B5"/>
    <w:rsid w:val="00675BF3"/>
    <w:rsid w:val="0067662C"/>
    <w:rsid w:val="00676E7D"/>
    <w:rsid w:val="00676F7A"/>
    <w:rsid w:val="00677F46"/>
    <w:rsid w:val="00680D8F"/>
    <w:rsid w:val="0068173C"/>
    <w:rsid w:val="006823BC"/>
    <w:rsid w:val="00682BD1"/>
    <w:rsid w:val="0068347C"/>
    <w:rsid w:val="0068375B"/>
    <w:rsid w:val="00683900"/>
    <w:rsid w:val="00683B60"/>
    <w:rsid w:val="00683D23"/>
    <w:rsid w:val="0068586A"/>
    <w:rsid w:val="006860E9"/>
    <w:rsid w:val="006861E6"/>
    <w:rsid w:val="006865D0"/>
    <w:rsid w:val="00687E1F"/>
    <w:rsid w:val="00690D05"/>
    <w:rsid w:val="00690D33"/>
    <w:rsid w:val="00691A7B"/>
    <w:rsid w:val="00691D43"/>
    <w:rsid w:val="00693EBA"/>
    <w:rsid w:val="00694505"/>
    <w:rsid w:val="006945EA"/>
    <w:rsid w:val="00694BE7"/>
    <w:rsid w:val="00694BF9"/>
    <w:rsid w:val="00696085"/>
    <w:rsid w:val="006A0A68"/>
    <w:rsid w:val="006A0B64"/>
    <w:rsid w:val="006A0DCE"/>
    <w:rsid w:val="006A1076"/>
    <w:rsid w:val="006A1FAC"/>
    <w:rsid w:val="006A2D70"/>
    <w:rsid w:val="006A3675"/>
    <w:rsid w:val="006A36A9"/>
    <w:rsid w:val="006A64AF"/>
    <w:rsid w:val="006A7054"/>
    <w:rsid w:val="006A74D7"/>
    <w:rsid w:val="006B0DC7"/>
    <w:rsid w:val="006B1661"/>
    <w:rsid w:val="006B1726"/>
    <w:rsid w:val="006B207E"/>
    <w:rsid w:val="006B31BE"/>
    <w:rsid w:val="006B40D1"/>
    <w:rsid w:val="006B4251"/>
    <w:rsid w:val="006B4931"/>
    <w:rsid w:val="006B5C84"/>
    <w:rsid w:val="006B6173"/>
    <w:rsid w:val="006B667C"/>
    <w:rsid w:val="006B74F1"/>
    <w:rsid w:val="006B7B8C"/>
    <w:rsid w:val="006C1C0B"/>
    <w:rsid w:val="006C1FF7"/>
    <w:rsid w:val="006C4CF1"/>
    <w:rsid w:val="006C55B4"/>
    <w:rsid w:val="006C5E80"/>
    <w:rsid w:val="006C660C"/>
    <w:rsid w:val="006C74AB"/>
    <w:rsid w:val="006C7E4E"/>
    <w:rsid w:val="006D0AE6"/>
    <w:rsid w:val="006D2375"/>
    <w:rsid w:val="006D5858"/>
    <w:rsid w:val="006D611E"/>
    <w:rsid w:val="006D789A"/>
    <w:rsid w:val="006D7EF9"/>
    <w:rsid w:val="006E016D"/>
    <w:rsid w:val="006E0941"/>
    <w:rsid w:val="006E0B80"/>
    <w:rsid w:val="006E1F7B"/>
    <w:rsid w:val="006E293B"/>
    <w:rsid w:val="006E2F29"/>
    <w:rsid w:val="006E39C5"/>
    <w:rsid w:val="006E3C3A"/>
    <w:rsid w:val="006E4B05"/>
    <w:rsid w:val="006E4B27"/>
    <w:rsid w:val="006E4D85"/>
    <w:rsid w:val="006E5662"/>
    <w:rsid w:val="006E5D21"/>
    <w:rsid w:val="006E66EE"/>
    <w:rsid w:val="006E758B"/>
    <w:rsid w:val="006E75D7"/>
    <w:rsid w:val="006F0A63"/>
    <w:rsid w:val="006F1C26"/>
    <w:rsid w:val="006F1C4A"/>
    <w:rsid w:val="006F206C"/>
    <w:rsid w:val="006F2F21"/>
    <w:rsid w:val="006F3206"/>
    <w:rsid w:val="006F6464"/>
    <w:rsid w:val="006F7150"/>
    <w:rsid w:val="006F728E"/>
    <w:rsid w:val="006F7491"/>
    <w:rsid w:val="006F7AFF"/>
    <w:rsid w:val="00703839"/>
    <w:rsid w:val="00704036"/>
    <w:rsid w:val="00704206"/>
    <w:rsid w:val="007048E1"/>
    <w:rsid w:val="00704905"/>
    <w:rsid w:val="00706592"/>
    <w:rsid w:val="00706CCF"/>
    <w:rsid w:val="00707D40"/>
    <w:rsid w:val="00707DF0"/>
    <w:rsid w:val="00710AEE"/>
    <w:rsid w:val="00711481"/>
    <w:rsid w:val="00711A42"/>
    <w:rsid w:val="00712924"/>
    <w:rsid w:val="00713002"/>
    <w:rsid w:val="007136D5"/>
    <w:rsid w:val="0071446A"/>
    <w:rsid w:val="007148DE"/>
    <w:rsid w:val="00717D79"/>
    <w:rsid w:val="00720A65"/>
    <w:rsid w:val="00722167"/>
    <w:rsid w:val="00724C81"/>
    <w:rsid w:val="007257F1"/>
    <w:rsid w:val="00726006"/>
    <w:rsid w:val="00726A2C"/>
    <w:rsid w:val="0072736E"/>
    <w:rsid w:val="007275B5"/>
    <w:rsid w:val="00730535"/>
    <w:rsid w:val="00731340"/>
    <w:rsid w:val="00732A8F"/>
    <w:rsid w:val="00732BD2"/>
    <w:rsid w:val="0073321D"/>
    <w:rsid w:val="00734D71"/>
    <w:rsid w:val="00734F2B"/>
    <w:rsid w:val="00735083"/>
    <w:rsid w:val="00735103"/>
    <w:rsid w:val="00735A62"/>
    <w:rsid w:val="00735CD9"/>
    <w:rsid w:val="00736A32"/>
    <w:rsid w:val="00740077"/>
    <w:rsid w:val="007410E3"/>
    <w:rsid w:val="0074151C"/>
    <w:rsid w:val="00741BAE"/>
    <w:rsid w:val="007435B1"/>
    <w:rsid w:val="00743C17"/>
    <w:rsid w:val="00744419"/>
    <w:rsid w:val="00744726"/>
    <w:rsid w:val="00747708"/>
    <w:rsid w:val="00747F9B"/>
    <w:rsid w:val="00750006"/>
    <w:rsid w:val="007501B7"/>
    <w:rsid w:val="00751784"/>
    <w:rsid w:val="00751FB2"/>
    <w:rsid w:val="0075219F"/>
    <w:rsid w:val="00752864"/>
    <w:rsid w:val="00753BB4"/>
    <w:rsid w:val="00753E9E"/>
    <w:rsid w:val="00756C80"/>
    <w:rsid w:val="00757170"/>
    <w:rsid w:val="00760204"/>
    <w:rsid w:val="00760331"/>
    <w:rsid w:val="0076166B"/>
    <w:rsid w:val="00761C21"/>
    <w:rsid w:val="00762867"/>
    <w:rsid w:val="00762BCF"/>
    <w:rsid w:val="00763B8A"/>
    <w:rsid w:val="007647FF"/>
    <w:rsid w:val="007650B9"/>
    <w:rsid w:val="00766A95"/>
    <w:rsid w:val="00766AB7"/>
    <w:rsid w:val="00766E09"/>
    <w:rsid w:val="007677C9"/>
    <w:rsid w:val="00767E9E"/>
    <w:rsid w:val="007702F7"/>
    <w:rsid w:val="00770AA3"/>
    <w:rsid w:val="00770C07"/>
    <w:rsid w:val="00773A9F"/>
    <w:rsid w:val="007749FB"/>
    <w:rsid w:val="007750C5"/>
    <w:rsid w:val="007753C1"/>
    <w:rsid w:val="007760DA"/>
    <w:rsid w:val="00776E52"/>
    <w:rsid w:val="00780771"/>
    <w:rsid w:val="00780CDA"/>
    <w:rsid w:val="00780E84"/>
    <w:rsid w:val="00781F95"/>
    <w:rsid w:val="007823B6"/>
    <w:rsid w:val="007835F1"/>
    <w:rsid w:val="00783B0C"/>
    <w:rsid w:val="00784623"/>
    <w:rsid w:val="0078496A"/>
    <w:rsid w:val="00785797"/>
    <w:rsid w:val="007857C3"/>
    <w:rsid w:val="00787DA2"/>
    <w:rsid w:val="00792AB7"/>
    <w:rsid w:val="00792ED9"/>
    <w:rsid w:val="0079358B"/>
    <w:rsid w:val="00793F90"/>
    <w:rsid w:val="00794A9D"/>
    <w:rsid w:val="0079615C"/>
    <w:rsid w:val="007968FF"/>
    <w:rsid w:val="00796A46"/>
    <w:rsid w:val="00797539"/>
    <w:rsid w:val="007A075E"/>
    <w:rsid w:val="007A14CE"/>
    <w:rsid w:val="007A1536"/>
    <w:rsid w:val="007A17C0"/>
    <w:rsid w:val="007A18CF"/>
    <w:rsid w:val="007A20BD"/>
    <w:rsid w:val="007A243E"/>
    <w:rsid w:val="007A3258"/>
    <w:rsid w:val="007A3680"/>
    <w:rsid w:val="007A3BFB"/>
    <w:rsid w:val="007A4228"/>
    <w:rsid w:val="007A49F7"/>
    <w:rsid w:val="007A4D16"/>
    <w:rsid w:val="007A6203"/>
    <w:rsid w:val="007A7948"/>
    <w:rsid w:val="007B017B"/>
    <w:rsid w:val="007B022E"/>
    <w:rsid w:val="007B08CC"/>
    <w:rsid w:val="007B0AB2"/>
    <w:rsid w:val="007B13F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7D4"/>
    <w:rsid w:val="007C7799"/>
    <w:rsid w:val="007D394F"/>
    <w:rsid w:val="007D3A25"/>
    <w:rsid w:val="007D406F"/>
    <w:rsid w:val="007D4D18"/>
    <w:rsid w:val="007D66E4"/>
    <w:rsid w:val="007E008A"/>
    <w:rsid w:val="007E0407"/>
    <w:rsid w:val="007E0BF4"/>
    <w:rsid w:val="007E1633"/>
    <w:rsid w:val="007E4915"/>
    <w:rsid w:val="007E5098"/>
    <w:rsid w:val="007E5137"/>
    <w:rsid w:val="007E53FC"/>
    <w:rsid w:val="007E553C"/>
    <w:rsid w:val="007E57ED"/>
    <w:rsid w:val="007E593D"/>
    <w:rsid w:val="007E5DA6"/>
    <w:rsid w:val="007E653E"/>
    <w:rsid w:val="007E6C0B"/>
    <w:rsid w:val="007E6EF3"/>
    <w:rsid w:val="007E6F2E"/>
    <w:rsid w:val="007E71F5"/>
    <w:rsid w:val="007E75FC"/>
    <w:rsid w:val="007F034A"/>
    <w:rsid w:val="007F0D7F"/>
    <w:rsid w:val="007F196C"/>
    <w:rsid w:val="007F2190"/>
    <w:rsid w:val="007F340B"/>
    <w:rsid w:val="007F3615"/>
    <w:rsid w:val="007F43C5"/>
    <w:rsid w:val="007F4CFE"/>
    <w:rsid w:val="007F4D37"/>
    <w:rsid w:val="007F50D0"/>
    <w:rsid w:val="007F5752"/>
    <w:rsid w:val="007F5B85"/>
    <w:rsid w:val="007F5E16"/>
    <w:rsid w:val="007F5E7C"/>
    <w:rsid w:val="007F6704"/>
    <w:rsid w:val="007F6875"/>
    <w:rsid w:val="007F6BDC"/>
    <w:rsid w:val="007F6CB2"/>
    <w:rsid w:val="007F7F19"/>
    <w:rsid w:val="00800E7A"/>
    <w:rsid w:val="00800F05"/>
    <w:rsid w:val="008018EB"/>
    <w:rsid w:val="008019DB"/>
    <w:rsid w:val="008025EC"/>
    <w:rsid w:val="0080406E"/>
    <w:rsid w:val="008057B1"/>
    <w:rsid w:val="0080598F"/>
    <w:rsid w:val="00806636"/>
    <w:rsid w:val="00806C1C"/>
    <w:rsid w:val="00807C2E"/>
    <w:rsid w:val="00810660"/>
    <w:rsid w:val="00811088"/>
    <w:rsid w:val="00811546"/>
    <w:rsid w:val="00812065"/>
    <w:rsid w:val="00813792"/>
    <w:rsid w:val="00814157"/>
    <w:rsid w:val="00814235"/>
    <w:rsid w:val="00814909"/>
    <w:rsid w:val="00815335"/>
    <w:rsid w:val="008156C3"/>
    <w:rsid w:val="008160B4"/>
    <w:rsid w:val="0081622D"/>
    <w:rsid w:val="008162E2"/>
    <w:rsid w:val="00817AC1"/>
    <w:rsid w:val="00820D14"/>
    <w:rsid w:val="00822018"/>
    <w:rsid w:val="00822A71"/>
    <w:rsid w:val="008234CA"/>
    <w:rsid w:val="0082414F"/>
    <w:rsid w:val="00826486"/>
    <w:rsid w:val="008266DE"/>
    <w:rsid w:val="00826B8A"/>
    <w:rsid w:val="00826CE7"/>
    <w:rsid w:val="00831400"/>
    <w:rsid w:val="008339B6"/>
    <w:rsid w:val="00833B5A"/>
    <w:rsid w:val="00833FFD"/>
    <w:rsid w:val="00834FA1"/>
    <w:rsid w:val="00835CDD"/>
    <w:rsid w:val="008369D0"/>
    <w:rsid w:val="00836E6A"/>
    <w:rsid w:val="00837567"/>
    <w:rsid w:val="00837619"/>
    <w:rsid w:val="00837C11"/>
    <w:rsid w:val="00837C64"/>
    <w:rsid w:val="00840694"/>
    <w:rsid w:val="0084080E"/>
    <w:rsid w:val="00840FF4"/>
    <w:rsid w:val="00841F89"/>
    <w:rsid w:val="00842195"/>
    <w:rsid w:val="00844514"/>
    <w:rsid w:val="008450AA"/>
    <w:rsid w:val="008451DA"/>
    <w:rsid w:val="00845DE4"/>
    <w:rsid w:val="00847798"/>
    <w:rsid w:val="00847A25"/>
    <w:rsid w:val="00847EF2"/>
    <w:rsid w:val="008504F6"/>
    <w:rsid w:val="00852168"/>
    <w:rsid w:val="0085271A"/>
    <w:rsid w:val="008530F3"/>
    <w:rsid w:val="00853432"/>
    <w:rsid w:val="008541BA"/>
    <w:rsid w:val="00854616"/>
    <w:rsid w:val="00856889"/>
    <w:rsid w:val="00856C01"/>
    <w:rsid w:val="00857458"/>
    <w:rsid w:val="00857D4B"/>
    <w:rsid w:val="008613F8"/>
    <w:rsid w:val="00862640"/>
    <w:rsid w:val="00862AEF"/>
    <w:rsid w:val="0086411C"/>
    <w:rsid w:val="00864888"/>
    <w:rsid w:val="00864C9E"/>
    <w:rsid w:val="00865B88"/>
    <w:rsid w:val="00866FB8"/>
    <w:rsid w:val="00867DA8"/>
    <w:rsid w:val="008714E9"/>
    <w:rsid w:val="00871775"/>
    <w:rsid w:val="00873134"/>
    <w:rsid w:val="008731A6"/>
    <w:rsid w:val="00874858"/>
    <w:rsid w:val="00874DAC"/>
    <w:rsid w:val="00875BC2"/>
    <w:rsid w:val="00875D00"/>
    <w:rsid w:val="00877A5D"/>
    <w:rsid w:val="00877AAE"/>
    <w:rsid w:val="00880B2E"/>
    <w:rsid w:val="008812FE"/>
    <w:rsid w:val="0088315A"/>
    <w:rsid w:val="00883456"/>
    <w:rsid w:val="0088392D"/>
    <w:rsid w:val="00883F10"/>
    <w:rsid w:val="0088690D"/>
    <w:rsid w:val="00887289"/>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3A28"/>
    <w:rsid w:val="008A547D"/>
    <w:rsid w:val="008A756C"/>
    <w:rsid w:val="008A7DB8"/>
    <w:rsid w:val="008B0171"/>
    <w:rsid w:val="008B0190"/>
    <w:rsid w:val="008B1221"/>
    <w:rsid w:val="008B132F"/>
    <w:rsid w:val="008B14DC"/>
    <w:rsid w:val="008B1725"/>
    <w:rsid w:val="008B1AA7"/>
    <w:rsid w:val="008B21AB"/>
    <w:rsid w:val="008B2A6A"/>
    <w:rsid w:val="008B2E67"/>
    <w:rsid w:val="008B36FC"/>
    <w:rsid w:val="008B39DD"/>
    <w:rsid w:val="008B4BCB"/>
    <w:rsid w:val="008B58C9"/>
    <w:rsid w:val="008B5FB6"/>
    <w:rsid w:val="008B68B8"/>
    <w:rsid w:val="008C2FBF"/>
    <w:rsid w:val="008C3652"/>
    <w:rsid w:val="008C3C41"/>
    <w:rsid w:val="008C3EA4"/>
    <w:rsid w:val="008C4C3D"/>
    <w:rsid w:val="008C514F"/>
    <w:rsid w:val="008C5E9C"/>
    <w:rsid w:val="008C6BFD"/>
    <w:rsid w:val="008C6C3F"/>
    <w:rsid w:val="008D0EA0"/>
    <w:rsid w:val="008D274C"/>
    <w:rsid w:val="008D34A3"/>
    <w:rsid w:val="008D34C7"/>
    <w:rsid w:val="008D469D"/>
    <w:rsid w:val="008D4ABD"/>
    <w:rsid w:val="008D4EBB"/>
    <w:rsid w:val="008D65F0"/>
    <w:rsid w:val="008D6621"/>
    <w:rsid w:val="008D6AF1"/>
    <w:rsid w:val="008D7AD7"/>
    <w:rsid w:val="008D7EC3"/>
    <w:rsid w:val="008E02A2"/>
    <w:rsid w:val="008E211B"/>
    <w:rsid w:val="008E26F3"/>
    <w:rsid w:val="008E2E90"/>
    <w:rsid w:val="008E3F86"/>
    <w:rsid w:val="008E77DA"/>
    <w:rsid w:val="008F1233"/>
    <w:rsid w:val="008F12B7"/>
    <w:rsid w:val="008F18A9"/>
    <w:rsid w:val="008F2BEE"/>
    <w:rsid w:val="008F4F2E"/>
    <w:rsid w:val="008F5127"/>
    <w:rsid w:val="008F5431"/>
    <w:rsid w:val="008F54E0"/>
    <w:rsid w:val="008F6178"/>
    <w:rsid w:val="008F6288"/>
    <w:rsid w:val="008F6C93"/>
    <w:rsid w:val="008F7257"/>
    <w:rsid w:val="00901587"/>
    <w:rsid w:val="00903398"/>
    <w:rsid w:val="00904982"/>
    <w:rsid w:val="00904F79"/>
    <w:rsid w:val="009050F5"/>
    <w:rsid w:val="009066FD"/>
    <w:rsid w:val="00907670"/>
    <w:rsid w:val="009104AB"/>
    <w:rsid w:val="00911666"/>
    <w:rsid w:val="00911E61"/>
    <w:rsid w:val="00912C34"/>
    <w:rsid w:val="00913BEA"/>
    <w:rsid w:val="00915ACA"/>
    <w:rsid w:val="00916558"/>
    <w:rsid w:val="009166FA"/>
    <w:rsid w:val="009167B8"/>
    <w:rsid w:val="00916839"/>
    <w:rsid w:val="009176AF"/>
    <w:rsid w:val="009219CA"/>
    <w:rsid w:val="0092270E"/>
    <w:rsid w:val="00922DD3"/>
    <w:rsid w:val="009231F6"/>
    <w:rsid w:val="00926892"/>
    <w:rsid w:val="00926FB9"/>
    <w:rsid w:val="00930F57"/>
    <w:rsid w:val="0093160E"/>
    <w:rsid w:val="009317F3"/>
    <w:rsid w:val="00932660"/>
    <w:rsid w:val="00932A4F"/>
    <w:rsid w:val="00932EFC"/>
    <w:rsid w:val="00933259"/>
    <w:rsid w:val="00933900"/>
    <w:rsid w:val="00933A52"/>
    <w:rsid w:val="0093634B"/>
    <w:rsid w:val="009367C4"/>
    <w:rsid w:val="009369C0"/>
    <w:rsid w:val="009377E1"/>
    <w:rsid w:val="0094218F"/>
    <w:rsid w:val="00943450"/>
    <w:rsid w:val="00943D47"/>
    <w:rsid w:val="00943FE7"/>
    <w:rsid w:val="009446B8"/>
    <w:rsid w:val="00944F53"/>
    <w:rsid w:val="00945201"/>
    <w:rsid w:val="0094642D"/>
    <w:rsid w:val="0094655A"/>
    <w:rsid w:val="00946701"/>
    <w:rsid w:val="00946AC8"/>
    <w:rsid w:val="00947387"/>
    <w:rsid w:val="00950066"/>
    <w:rsid w:val="009501EE"/>
    <w:rsid w:val="00950FBB"/>
    <w:rsid w:val="00951EB0"/>
    <w:rsid w:val="00951EB5"/>
    <w:rsid w:val="009523F8"/>
    <w:rsid w:val="00952B0A"/>
    <w:rsid w:val="00953238"/>
    <w:rsid w:val="00955E08"/>
    <w:rsid w:val="00956616"/>
    <w:rsid w:val="00956E71"/>
    <w:rsid w:val="009573A9"/>
    <w:rsid w:val="009576F6"/>
    <w:rsid w:val="00957EFE"/>
    <w:rsid w:val="009600D8"/>
    <w:rsid w:val="0096078C"/>
    <w:rsid w:val="009608F1"/>
    <w:rsid w:val="00960E36"/>
    <w:rsid w:val="00960F5B"/>
    <w:rsid w:val="00961E40"/>
    <w:rsid w:val="00962140"/>
    <w:rsid w:val="00962D10"/>
    <w:rsid w:val="00962D3C"/>
    <w:rsid w:val="0096308D"/>
    <w:rsid w:val="00963293"/>
    <w:rsid w:val="00963546"/>
    <w:rsid w:val="00964571"/>
    <w:rsid w:val="009646D9"/>
    <w:rsid w:val="009649E8"/>
    <w:rsid w:val="00965B0F"/>
    <w:rsid w:val="00965FAB"/>
    <w:rsid w:val="00970428"/>
    <w:rsid w:val="0097137C"/>
    <w:rsid w:val="00971400"/>
    <w:rsid w:val="009718F0"/>
    <w:rsid w:val="00972FDA"/>
    <w:rsid w:val="00973340"/>
    <w:rsid w:val="00973402"/>
    <w:rsid w:val="009767D8"/>
    <w:rsid w:val="00976B75"/>
    <w:rsid w:val="009777A4"/>
    <w:rsid w:val="009800D9"/>
    <w:rsid w:val="00980198"/>
    <w:rsid w:val="009803DE"/>
    <w:rsid w:val="009805AD"/>
    <w:rsid w:val="009805CE"/>
    <w:rsid w:val="00981390"/>
    <w:rsid w:val="009817CA"/>
    <w:rsid w:val="00981956"/>
    <w:rsid w:val="00981964"/>
    <w:rsid w:val="009827E9"/>
    <w:rsid w:val="00982AEA"/>
    <w:rsid w:val="00985931"/>
    <w:rsid w:val="009860F2"/>
    <w:rsid w:val="009875B2"/>
    <w:rsid w:val="00987ABF"/>
    <w:rsid w:val="00990094"/>
    <w:rsid w:val="00991248"/>
    <w:rsid w:val="0099141A"/>
    <w:rsid w:val="0099191A"/>
    <w:rsid w:val="009923AC"/>
    <w:rsid w:val="009958B7"/>
    <w:rsid w:val="00995EB8"/>
    <w:rsid w:val="009979F5"/>
    <w:rsid w:val="009A04F2"/>
    <w:rsid w:val="009A1A1F"/>
    <w:rsid w:val="009A2361"/>
    <w:rsid w:val="009A2B2D"/>
    <w:rsid w:val="009A3DC5"/>
    <w:rsid w:val="009A45DC"/>
    <w:rsid w:val="009A4DA2"/>
    <w:rsid w:val="009A6055"/>
    <w:rsid w:val="009A704B"/>
    <w:rsid w:val="009B10CE"/>
    <w:rsid w:val="009B120E"/>
    <w:rsid w:val="009B1A55"/>
    <w:rsid w:val="009B2E78"/>
    <w:rsid w:val="009B377D"/>
    <w:rsid w:val="009B3B61"/>
    <w:rsid w:val="009B517B"/>
    <w:rsid w:val="009B5A30"/>
    <w:rsid w:val="009B5E48"/>
    <w:rsid w:val="009B6A69"/>
    <w:rsid w:val="009C1A33"/>
    <w:rsid w:val="009C2130"/>
    <w:rsid w:val="009C289C"/>
    <w:rsid w:val="009C32C0"/>
    <w:rsid w:val="009C3CF4"/>
    <w:rsid w:val="009C3F25"/>
    <w:rsid w:val="009C4AF9"/>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4D8"/>
    <w:rsid w:val="009D762B"/>
    <w:rsid w:val="009E4060"/>
    <w:rsid w:val="009E483A"/>
    <w:rsid w:val="009E5AAA"/>
    <w:rsid w:val="009E7B97"/>
    <w:rsid w:val="009F014C"/>
    <w:rsid w:val="009F1EA6"/>
    <w:rsid w:val="009F1FC4"/>
    <w:rsid w:val="009F234D"/>
    <w:rsid w:val="009F25DB"/>
    <w:rsid w:val="009F3562"/>
    <w:rsid w:val="009F4714"/>
    <w:rsid w:val="009F4BA0"/>
    <w:rsid w:val="009F4BD9"/>
    <w:rsid w:val="009F5366"/>
    <w:rsid w:val="009F5825"/>
    <w:rsid w:val="009F5DE7"/>
    <w:rsid w:val="009F6237"/>
    <w:rsid w:val="009F6A2A"/>
    <w:rsid w:val="009F7281"/>
    <w:rsid w:val="009F796B"/>
    <w:rsid w:val="009F7A1E"/>
    <w:rsid w:val="00A0011C"/>
    <w:rsid w:val="00A0416A"/>
    <w:rsid w:val="00A0779B"/>
    <w:rsid w:val="00A07C9C"/>
    <w:rsid w:val="00A1038D"/>
    <w:rsid w:val="00A10939"/>
    <w:rsid w:val="00A1204D"/>
    <w:rsid w:val="00A127F3"/>
    <w:rsid w:val="00A12E4A"/>
    <w:rsid w:val="00A13081"/>
    <w:rsid w:val="00A13487"/>
    <w:rsid w:val="00A135C6"/>
    <w:rsid w:val="00A13B5C"/>
    <w:rsid w:val="00A1501D"/>
    <w:rsid w:val="00A1581E"/>
    <w:rsid w:val="00A15C74"/>
    <w:rsid w:val="00A17339"/>
    <w:rsid w:val="00A20537"/>
    <w:rsid w:val="00A20665"/>
    <w:rsid w:val="00A21186"/>
    <w:rsid w:val="00A212DD"/>
    <w:rsid w:val="00A21328"/>
    <w:rsid w:val="00A22D6B"/>
    <w:rsid w:val="00A23FA9"/>
    <w:rsid w:val="00A25E48"/>
    <w:rsid w:val="00A25E7D"/>
    <w:rsid w:val="00A31105"/>
    <w:rsid w:val="00A33430"/>
    <w:rsid w:val="00A338BD"/>
    <w:rsid w:val="00A34104"/>
    <w:rsid w:val="00A344DB"/>
    <w:rsid w:val="00A35C6D"/>
    <w:rsid w:val="00A36539"/>
    <w:rsid w:val="00A36D00"/>
    <w:rsid w:val="00A37193"/>
    <w:rsid w:val="00A37216"/>
    <w:rsid w:val="00A37630"/>
    <w:rsid w:val="00A40A3E"/>
    <w:rsid w:val="00A41C46"/>
    <w:rsid w:val="00A41CDF"/>
    <w:rsid w:val="00A42C6E"/>
    <w:rsid w:val="00A439AC"/>
    <w:rsid w:val="00A43F8D"/>
    <w:rsid w:val="00A46058"/>
    <w:rsid w:val="00A46261"/>
    <w:rsid w:val="00A46326"/>
    <w:rsid w:val="00A46933"/>
    <w:rsid w:val="00A46A91"/>
    <w:rsid w:val="00A471B3"/>
    <w:rsid w:val="00A471FD"/>
    <w:rsid w:val="00A502D7"/>
    <w:rsid w:val="00A50757"/>
    <w:rsid w:val="00A5076A"/>
    <w:rsid w:val="00A514B6"/>
    <w:rsid w:val="00A52282"/>
    <w:rsid w:val="00A531EC"/>
    <w:rsid w:val="00A53363"/>
    <w:rsid w:val="00A5396B"/>
    <w:rsid w:val="00A55944"/>
    <w:rsid w:val="00A57111"/>
    <w:rsid w:val="00A5753C"/>
    <w:rsid w:val="00A57860"/>
    <w:rsid w:val="00A60673"/>
    <w:rsid w:val="00A60E19"/>
    <w:rsid w:val="00A61E8A"/>
    <w:rsid w:val="00A62014"/>
    <w:rsid w:val="00A623D7"/>
    <w:rsid w:val="00A62CA7"/>
    <w:rsid w:val="00A62ECC"/>
    <w:rsid w:val="00A62F71"/>
    <w:rsid w:val="00A65294"/>
    <w:rsid w:val="00A65386"/>
    <w:rsid w:val="00A6569A"/>
    <w:rsid w:val="00A65A82"/>
    <w:rsid w:val="00A65AFB"/>
    <w:rsid w:val="00A66AA1"/>
    <w:rsid w:val="00A67C37"/>
    <w:rsid w:val="00A67F6C"/>
    <w:rsid w:val="00A73029"/>
    <w:rsid w:val="00A734FB"/>
    <w:rsid w:val="00A737B7"/>
    <w:rsid w:val="00A750E0"/>
    <w:rsid w:val="00A75A73"/>
    <w:rsid w:val="00A77F67"/>
    <w:rsid w:val="00A80D89"/>
    <w:rsid w:val="00A8162F"/>
    <w:rsid w:val="00A826AD"/>
    <w:rsid w:val="00A8451F"/>
    <w:rsid w:val="00A8471D"/>
    <w:rsid w:val="00A85448"/>
    <w:rsid w:val="00A864D1"/>
    <w:rsid w:val="00A86A19"/>
    <w:rsid w:val="00A86A89"/>
    <w:rsid w:val="00A86E85"/>
    <w:rsid w:val="00A870D3"/>
    <w:rsid w:val="00A874B8"/>
    <w:rsid w:val="00A8761F"/>
    <w:rsid w:val="00A87CC1"/>
    <w:rsid w:val="00A9033C"/>
    <w:rsid w:val="00A940BE"/>
    <w:rsid w:val="00A95A01"/>
    <w:rsid w:val="00A96041"/>
    <w:rsid w:val="00A97147"/>
    <w:rsid w:val="00A97224"/>
    <w:rsid w:val="00A97617"/>
    <w:rsid w:val="00A97723"/>
    <w:rsid w:val="00A977F5"/>
    <w:rsid w:val="00AA11CA"/>
    <w:rsid w:val="00AA237B"/>
    <w:rsid w:val="00AA483F"/>
    <w:rsid w:val="00AA4C21"/>
    <w:rsid w:val="00AA5BF2"/>
    <w:rsid w:val="00AA6966"/>
    <w:rsid w:val="00AA77DC"/>
    <w:rsid w:val="00AA7B22"/>
    <w:rsid w:val="00AA7EEF"/>
    <w:rsid w:val="00AB0F84"/>
    <w:rsid w:val="00AB1EC6"/>
    <w:rsid w:val="00AB7CCB"/>
    <w:rsid w:val="00AC03EE"/>
    <w:rsid w:val="00AC0CC1"/>
    <w:rsid w:val="00AC11AB"/>
    <w:rsid w:val="00AC19B3"/>
    <w:rsid w:val="00AC1D0A"/>
    <w:rsid w:val="00AC2690"/>
    <w:rsid w:val="00AC3F9A"/>
    <w:rsid w:val="00AC46C0"/>
    <w:rsid w:val="00AC5248"/>
    <w:rsid w:val="00AC5333"/>
    <w:rsid w:val="00AC56D9"/>
    <w:rsid w:val="00AC5F0C"/>
    <w:rsid w:val="00AC60F0"/>
    <w:rsid w:val="00AC65E1"/>
    <w:rsid w:val="00AC76D2"/>
    <w:rsid w:val="00AD0ADC"/>
    <w:rsid w:val="00AD0E48"/>
    <w:rsid w:val="00AD0E75"/>
    <w:rsid w:val="00AD15CA"/>
    <w:rsid w:val="00AD312E"/>
    <w:rsid w:val="00AD44C5"/>
    <w:rsid w:val="00AD48A7"/>
    <w:rsid w:val="00AD4975"/>
    <w:rsid w:val="00AD68AC"/>
    <w:rsid w:val="00AD7C78"/>
    <w:rsid w:val="00AD7EE0"/>
    <w:rsid w:val="00AE0128"/>
    <w:rsid w:val="00AE2189"/>
    <w:rsid w:val="00AE2CDE"/>
    <w:rsid w:val="00AE3EC9"/>
    <w:rsid w:val="00AE4B44"/>
    <w:rsid w:val="00AE60B2"/>
    <w:rsid w:val="00AE65F9"/>
    <w:rsid w:val="00AE6BB6"/>
    <w:rsid w:val="00AE7007"/>
    <w:rsid w:val="00AE7017"/>
    <w:rsid w:val="00AF007E"/>
    <w:rsid w:val="00AF0712"/>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6A7"/>
    <w:rsid w:val="00B009D8"/>
    <w:rsid w:val="00B00E9C"/>
    <w:rsid w:val="00B01A85"/>
    <w:rsid w:val="00B01E91"/>
    <w:rsid w:val="00B0240E"/>
    <w:rsid w:val="00B024A0"/>
    <w:rsid w:val="00B046FE"/>
    <w:rsid w:val="00B0486B"/>
    <w:rsid w:val="00B06394"/>
    <w:rsid w:val="00B06574"/>
    <w:rsid w:val="00B0660F"/>
    <w:rsid w:val="00B073DD"/>
    <w:rsid w:val="00B10B0D"/>
    <w:rsid w:val="00B10EE8"/>
    <w:rsid w:val="00B12095"/>
    <w:rsid w:val="00B129D5"/>
    <w:rsid w:val="00B13ABC"/>
    <w:rsid w:val="00B14C9A"/>
    <w:rsid w:val="00B14FD7"/>
    <w:rsid w:val="00B167BD"/>
    <w:rsid w:val="00B2055E"/>
    <w:rsid w:val="00B20A1A"/>
    <w:rsid w:val="00B21FA1"/>
    <w:rsid w:val="00B22D89"/>
    <w:rsid w:val="00B23243"/>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39D7"/>
    <w:rsid w:val="00B43A5F"/>
    <w:rsid w:val="00B449E6"/>
    <w:rsid w:val="00B44F62"/>
    <w:rsid w:val="00B4532E"/>
    <w:rsid w:val="00B4636C"/>
    <w:rsid w:val="00B466DA"/>
    <w:rsid w:val="00B47085"/>
    <w:rsid w:val="00B47407"/>
    <w:rsid w:val="00B47966"/>
    <w:rsid w:val="00B47B2C"/>
    <w:rsid w:val="00B50CB1"/>
    <w:rsid w:val="00B528AD"/>
    <w:rsid w:val="00B52945"/>
    <w:rsid w:val="00B52BC7"/>
    <w:rsid w:val="00B533BF"/>
    <w:rsid w:val="00B53AA3"/>
    <w:rsid w:val="00B547F0"/>
    <w:rsid w:val="00B54F5B"/>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48A8"/>
    <w:rsid w:val="00B64927"/>
    <w:rsid w:val="00B656BE"/>
    <w:rsid w:val="00B65765"/>
    <w:rsid w:val="00B65A03"/>
    <w:rsid w:val="00B677A8"/>
    <w:rsid w:val="00B70729"/>
    <w:rsid w:val="00B70748"/>
    <w:rsid w:val="00B7142E"/>
    <w:rsid w:val="00B717E1"/>
    <w:rsid w:val="00B71B82"/>
    <w:rsid w:val="00B7236F"/>
    <w:rsid w:val="00B72539"/>
    <w:rsid w:val="00B72CA0"/>
    <w:rsid w:val="00B73BE7"/>
    <w:rsid w:val="00B73D9A"/>
    <w:rsid w:val="00B73FFE"/>
    <w:rsid w:val="00B74158"/>
    <w:rsid w:val="00B7435A"/>
    <w:rsid w:val="00B748B2"/>
    <w:rsid w:val="00B74F5A"/>
    <w:rsid w:val="00B759E2"/>
    <w:rsid w:val="00B76B45"/>
    <w:rsid w:val="00B76D1B"/>
    <w:rsid w:val="00B76D31"/>
    <w:rsid w:val="00B80E7B"/>
    <w:rsid w:val="00B81241"/>
    <w:rsid w:val="00B81D07"/>
    <w:rsid w:val="00B82852"/>
    <w:rsid w:val="00B83540"/>
    <w:rsid w:val="00B83A3E"/>
    <w:rsid w:val="00B83CE3"/>
    <w:rsid w:val="00B8444F"/>
    <w:rsid w:val="00B86408"/>
    <w:rsid w:val="00B87324"/>
    <w:rsid w:val="00B877CF"/>
    <w:rsid w:val="00B87E91"/>
    <w:rsid w:val="00B910C2"/>
    <w:rsid w:val="00B92652"/>
    <w:rsid w:val="00B92845"/>
    <w:rsid w:val="00B94BC5"/>
    <w:rsid w:val="00B950EA"/>
    <w:rsid w:val="00B951FA"/>
    <w:rsid w:val="00B96705"/>
    <w:rsid w:val="00BA0402"/>
    <w:rsid w:val="00BA2971"/>
    <w:rsid w:val="00BA3F36"/>
    <w:rsid w:val="00BA4074"/>
    <w:rsid w:val="00BA4300"/>
    <w:rsid w:val="00BA444E"/>
    <w:rsid w:val="00BA4FFC"/>
    <w:rsid w:val="00BA6395"/>
    <w:rsid w:val="00BA6E34"/>
    <w:rsid w:val="00BB09C6"/>
    <w:rsid w:val="00BB16A4"/>
    <w:rsid w:val="00BB1C3F"/>
    <w:rsid w:val="00BB3160"/>
    <w:rsid w:val="00BB3336"/>
    <w:rsid w:val="00BB3F42"/>
    <w:rsid w:val="00BB4346"/>
    <w:rsid w:val="00BB497E"/>
    <w:rsid w:val="00BB6023"/>
    <w:rsid w:val="00BB61FF"/>
    <w:rsid w:val="00BB6400"/>
    <w:rsid w:val="00BB7489"/>
    <w:rsid w:val="00BC00FA"/>
    <w:rsid w:val="00BC239E"/>
    <w:rsid w:val="00BC3097"/>
    <w:rsid w:val="00BC3E68"/>
    <w:rsid w:val="00BC4851"/>
    <w:rsid w:val="00BC4C6F"/>
    <w:rsid w:val="00BC6544"/>
    <w:rsid w:val="00BC6FDC"/>
    <w:rsid w:val="00BD0C91"/>
    <w:rsid w:val="00BD0E15"/>
    <w:rsid w:val="00BD0F81"/>
    <w:rsid w:val="00BD101D"/>
    <w:rsid w:val="00BD5EE0"/>
    <w:rsid w:val="00BD667B"/>
    <w:rsid w:val="00BD68D0"/>
    <w:rsid w:val="00BD6D20"/>
    <w:rsid w:val="00BD6E48"/>
    <w:rsid w:val="00BD7D87"/>
    <w:rsid w:val="00BE1C32"/>
    <w:rsid w:val="00BE2041"/>
    <w:rsid w:val="00BE2CC9"/>
    <w:rsid w:val="00BE4057"/>
    <w:rsid w:val="00BE4F45"/>
    <w:rsid w:val="00BE4F7D"/>
    <w:rsid w:val="00BE6331"/>
    <w:rsid w:val="00BE6788"/>
    <w:rsid w:val="00BE6BB9"/>
    <w:rsid w:val="00BE6E4B"/>
    <w:rsid w:val="00BE7209"/>
    <w:rsid w:val="00BE72FF"/>
    <w:rsid w:val="00BE795A"/>
    <w:rsid w:val="00BE7DC0"/>
    <w:rsid w:val="00BF2AF6"/>
    <w:rsid w:val="00BF3C61"/>
    <w:rsid w:val="00BF3D75"/>
    <w:rsid w:val="00BF3D76"/>
    <w:rsid w:val="00BF40DF"/>
    <w:rsid w:val="00BF495A"/>
    <w:rsid w:val="00BF554D"/>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C4B"/>
    <w:rsid w:val="00C115F2"/>
    <w:rsid w:val="00C14A29"/>
    <w:rsid w:val="00C14E41"/>
    <w:rsid w:val="00C15281"/>
    <w:rsid w:val="00C15598"/>
    <w:rsid w:val="00C15AFE"/>
    <w:rsid w:val="00C15CFF"/>
    <w:rsid w:val="00C164C1"/>
    <w:rsid w:val="00C168B9"/>
    <w:rsid w:val="00C16AF9"/>
    <w:rsid w:val="00C172F2"/>
    <w:rsid w:val="00C207FE"/>
    <w:rsid w:val="00C20903"/>
    <w:rsid w:val="00C20CC8"/>
    <w:rsid w:val="00C211C9"/>
    <w:rsid w:val="00C21931"/>
    <w:rsid w:val="00C22214"/>
    <w:rsid w:val="00C22A6A"/>
    <w:rsid w:val="00C23366"/>
    <w:rsid w:val="00C2412F"/>
    <w:rsid w:val="00C242AA"/>
    <w:rsid w:val="00C259A0"/>
    <w:rsid w:val="00C27A9B"/>
    <w:rsid w:val="00C30140"/>
    <w:rsid w:val="00C30498"/>
    <w:rsid w:val="00C3099E"/>
    <w:rsid w:val="00C3266D"/>
    <w:rsid w:val="00C32B75"/>
    <w:rsid w:val="00C334B1"/>
    <w:rsid w:val="00C3374F"/>
    <w:rsid w:val="00C33F59"/>
    <w:rsid w:val="00C3461E"/>
    <w:rsid w:val="00C356BA"/>
    <w:rsid w:val="00C367C5"/>
    <w:rsid w:val="00C36C4F"/>
    <w:rsid w:val="00C404A6"/>
    <w:rsid w:val="00C41B31"/>
    <w:rsid w:val="00C43624"/>
    <w:rsid w:val="00C43EFB"/>
    <w:rsid w:val="00C44C0F"/>
    <w:rsid w:val="00C466DF"/>
    <w:rsid w:val="00C47B13"/>
    <w:rsid w:val="00C5271E"/>
    <w:rsid w:val="00C52CDC"/>
    <w:rsid w:val="00C52D21"/>
    <w:rsid w:val="00C52F78"/>
    <w:rsid w:val="00C531B0"/>
    <w:rsid w:val="00C5390C"/>
    <w:rsid w:val="00C56A47"/>
    <w:rsid w:val="00C609FB"/>
    <w:rsid w:val="00C60F71"/>
    <w:rsid w:val="00C61ACF"/>
    <w:rsid w:val="00C6279E"/>
    <w:rsid w:val="00C62BAF"/>
    <w:rsid w:val="00C63FAA"/>
    <w:rsid w:val="00C64D51"/>
    <w:rsid w:val="00C659FC"/>
    <w:rsid w:val="00C65CCE"/>
    <w:rsid w:val="00C67CDE"/>
    <w:rsid w:val="00C70004"/>
    <w:rsid w:val="00C7051D"/>
    <w:rsid w:val="00C708B0"/>
    <w:rsid w:val="00C70B36"/>
    <w:rsid w:val="00C70B38"/>
    <w:rsid w:val="00C72F9D"/>
    <w:rsid w:val="00C7423E"/>
    <w:rsid w:val="00C75014"/>
    <w:rsid w:val="00C75764"/>
    <w:rsid w:val="00C7601E"/>
    <w:rsid w:val="00C76254"/>
    <w:rsid w:val="00C7640B"/>
    <w:rsid w:val="00C7678E"/>
    <w:rsid w:val="00C76ED7"/>
    <w:rsid w:val="00C76FAA"/>
    <w:rsid w:val="00C77081"/>
    <w:rsid w:val="00C819C8"/>
    <w:rsid w:val="00C83810"/>
    <w:rsid w:val="00C83A51"/>
    <w:rsid w:val="00C83BD6"/>
    <w:rsid w:val="00C8558B"/>
    <w:rsid w:val="00C85EB2"/>
    <w:rsid w:val="00C85EE6"/>
    <w:rsid w:val="00C87012"/>
    <w:rsid w:val="00C87536"/>
    <w:rsid w:val="00C877C4"/>
    <w:rsid w:val="00C90287"/>
    <w:rsid w:val="00C905BA"/>
    <w:rsid w:val="00C92101"/>
    <w:rsid w:val="00C9217F"/>
    <w:rsid w:val="00C921EE"/>
    <w:rsid w:val="00C94991"/>
    <w:rsid w:val="00C94A1A"/>
    <w:rsid w:val="00C9552A"/>
    <w:rsid w:val="00C9619A"/>
    <w:rsid w:val="00C96AC0"/>
    <w:rsid w:val="00C978FD"/>
    <w:rsid w:val="00CA1A54"/>
    <w:rsid w:val="00CA1F19"/>
    <w:rsid w:val="00CA2BC0"/>
    <w:rsid w:val="00CA305C"/>
    <w:rsid w:val="00CA3238"/>
    <w:rsid w:val="00CA3EC4"/>
    <w:rsid w:val="00CA4528"/>
    <w:rsid w:val="00CA4F37"/>
    <w:rsid w:val="00CA528A"/>
    <w:rsid w:val="00CA529F"/>
    <w:rsid w:val="00CA5526"/>
    <w:rsid w:val="00CA594D"/>
    <w:rsid w:val="00CA6D97"/>
    <w:rsid w:val="00CB2520"/>
    <w:rsid w:val="00CB2AA8"/>
    <w:rsid w:val="00CB2B1E"/>
    <w:rsid w:val="00CB2F59"/>
    <w:rsid w:val="00CB3D69"/>
    <w:rsid w:val="00CB4DEB"/>
    <w:rsid w:val="00CB5348"/>
    <w:rsid w:val="00CB60DD"/>
    <w:rsid w:val="00CB7BE8"/>
    <w:rsid w:val="00CC0736"/>
    <w:rsid w:val="00CC0B19"/>
    <w:rsid w:val="00CC0EFB"/>
    <w:rsid w:val="00CC0F5D"/>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4909"/>
    <w:rsid w:val="00CE51E5"/>
    <w:rsid w:val="00CE57A6"/>
    <w:rsid w:val="00CE5FE0"/>
    <w:rsid w:val="00CE7045"/>
    <w:rsid w:val="00CE747D"/>
    <w:rsid w:val="00CF0989"/>
    <w:rsid w:val="00CF168E"/>
    <w:rsid w:val="00CF26E8"/>
    <w:rsid w:val="00CF32B5"/>
    <w:rsid w:val="00CF36C7"/>
    <w:rsid w:val="00CF53F3"/>
    <w:rsid w:val="00CF6872"/>
    <w:rsid w:val="00CF7463"/>
    <w:rsid w:val="00D01D44"/>
    <w:rsid w:val="00D034BC"/>
    <w:rsid w:val="00D04414"/>
    <w:rsid w:val="00D050F5"/>
    <w:rsid w:val="00D057F1"/>
    <w:rsid w:val="00D06192"/>
    <w:rsid w:val="00D0687F"/>
    <w:rsid w:val="00D0787B"/>
    <w:rsid w:val="00D07949"/>
    <w:rsid w:val="00D07FA9"/>
    <w:rsid w:val="00D12E66"/>
    <w:rsid w:val="00D12F6C"/>
    <w:rsid w:val="00D14A34"/>
    <w:rsid w:val="00D14AD6"/>
    <w:rsid w:val="00D15417"/>
    <w:rsid w:val="00D15E00"/>
    <w:rsid w:val="00D15E94"/>
    <w:rsid w:val="00D1622B"/>
    <w:rsid w:val="00D16C5C"/>
    <w:rsid w:val="00D22524"/>
    <w:rsid w:val="00D243AD"/>
    <w:rsid w:val="00D24CE0"/>
    <w:rsid w:val="00D26418"/>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362B"/>
    <w:rsid w:val="00D45DD8"/>
    <w:rsid w:val="00D4702A"/>
    <w:rsid w:val="00D50C77"/>
    <w:rsid w:val="00D50E7E"/>
    <w:rsid w:val="00D515CA"/>
    <w:rsid w:val="00D53630"/>
    <w:rsid w:val="00D549FA"/>
    <w:rsid w:val="00D55123"/>
    <w:rsid w:val="00D567A2"/>
    <w:rsid w:val="00D57797"/>
    <w:rsid w:val="00D57EB8"/>
    <w:rsid w:val="00D603EE"/>
    <w:rsid w:val="00D60CA4"/>
    <w:rsid w:val="00D61BBA"/>
    <w:rsid w:val="00D63504"/>
    <w:rsid w:val="00D643F9"/>
    <w:rsid w:val="00D65DC8"/>
    <w:rsid w:val="00D6679D"/>
    <w:rsid w:val="00D67517"/>
    <w:rsid w:val="00D67598"/>
    <w:rsid w:val="00D67E6C"/>
    <w:rsid w:val="00D702C3"/>
    <w:rsid w:val="00D7052A"/>
    <w:rsid w:val="00D70BB7"/>
    <w:rsid w:val="00D72348"/>
    <w:rsid w:val="00D7247B"/>
    <w:rsid w:val="00D72599"/>
    <w:rsid w:val="00D72D89"/>
    <w:rsid w:val="00D73F2B"/>
    <w:rsid w:val="00D741A9"/>
    <w:rsid w:val="00D743D6"/>
    <w:rsid w:val="00D745C7"/>
    <w:rsid w:val="00D75338"/>
    <w:rsid w:val="00D7632C"/>
    <w:rsid w:val="00D76431"/>
    <w:rsid w:val="00D766A8"/>
    <w:rsid w:val="00D76B23"/>
    <w:rsid w:val="00D76DBA"/>
    <w:rsid w:val="00D776C3"/>
    <w:rsid w:val="00D77AB7"/>
    <w:rsid w:val="00D808A6"/>
    <w:rsid w:val="00D81095"/>
    <w:rsid w:val="00D817D4"/>
    <w:rsid w:val="00D821FE"/>
    <w:rsid w:val="00D8241E"/>
    <w:rsid w:val="00D82C2B"/>
    <w:rsid w:val="00D82FF4"/>
    <w:rsid w:val="00D83413"/>
    <w:rsid w:val="00D83760"/>
    <w:rsid w:val="00D8519A"/>
    <w:rsid w:val="00D8580C"/>
    <w:rsid w:val="00D877C6"/>
    <w:rsid w:val="00D877F9"/>
    <w:rsid w:val="00D908C9"/>
    <w:rsid w:val="00D92276"/>
    <w:rsid w:val="00D92F97"/>
    <w:rsid w:val="00D936B0"/>
    <w:rsid w:val="00D936DC"/>
    <w:rsid w:val="00D93775"/>
    <w:rsid w:val="00D93B4B"/>
    <w:rsid w:val="00D953C0"/>
    <w:rsid w:val="00D967E4"/>
    <w:rsid w:val="00D97854"/>
    <w:rsid w:val="00DA1D24"/>
    <w:rsid w:val="00DA1DF7"/>
    <w:rsid w:val="00DA1F42"/>
    <w:rsid w:val="00DA378F"/>
    <w:rsid w:val="00DA3F0D"/>
    <w:rsid w:val="00DA43CA"/>
    <w:rsid w:val="00DA52D4"/>
    <w:rsid w:val="00DA635C"/>
    <w:rsid w:val="00DA6E8C"/>
    <w:rsid w:val="00DA75B7"/>
    <w:rsid w:val="00DA7A05"/>
    <w:rsid w:val="00DB0527"/>
    <w:rsid w:val="00DB1191"/>
    <w:rsid w:val="00DB398F"/>
    <w:rsid w:val="00DB3C6D"/>
    <w:rsid w:val="00DB3EEA"/>
    <w:rsid w:val="00DB4361"/>
    <w:rsid w:val="00DB48EE"/>
    <w:rsid w:val="00DB5103"/>
    <w:rsid w:val="00DB5DA2"/>
    <w:rsid w:val="00DB6D4F"/>
    <w:rsid w:val="00DB70D2"/>
    <w:rsid w:val="00DB7300"/>
    <w:rsid w:val="00DC0011"/>
    <w:rsid w:val="00DC01E9"/>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520C"/>
    <w:rsid w:val="00DD5744"/>
    <w:rsid w:val="00DD5754"/>
    <w:rsid w:val="00DD5803"/>
    <w:rsid w:val="00DD5B57"/>
    <w:rsid w:val="00DD5F35"/>
    <w:rsid w:val="00DD5F47"/>
    <w:rsid w:val="00DD6117"/>
    <w:rsid w:val="00DD6D2A"/>
    <w:rsid w:val="00DD6EF7"/>
    <w:rsid w:val="00DD7FD4"/>
    <w:rsid w:val="00DE0158"/>
    <w:rsid w:val="00DE09A8"/>
    <w:rsid w:val="00DE09CD"/>
    <w:rsid w:val="00DE1F8A"/>
    <w:rsid w:val="00DE33DD"/>
    <w:rsid w:val="00DE358E"/>
    <w:rsid w:val="00DE3D8C"/>
    <w:rsid w:val="00DE451A"/>
    <w:rsid w:val="00DE4916"/>
    <w:rsid w:val="00DE5C1C"/>
    <w:rsid w:val="00DE5C55"/>
    <w:rsid w:val="00DE7194"/>
    <w:rsid w:val="00DF07BD"/>
    <w:rsid w:val="00DF160A"/>
    <w:rsid w:val="00DF16DA"/>
    <w:rsid w:val="00DF19AC"/>
    <w:rsid w:val="00DF2462"/>
    <w:rsid w:val="00DF2FC8"/>
    <w:rsid w:val="00DF2FDC"/>
    <w:rsid w:val="00DF3DF4"/>
    <w:rsid w:val="00DF6107"/>
    <w:rsid w:val="00DF6356"/>
    <w:rsid w:val="00E00B16"/>
    <w:rsid w:val="00E00B55"/>
    <w:rsid w:val="00E010AB"/>
    <w:rsid w:val="00E01DE6"/>
    <w:rsid w:val="00E0278F"/>
    <w:rsid w:val="00E02942"/>
    <w:rsid w:val="00E03A35"/>
    <w:rsid w:val="00E04015"/>
    <w:rsid w:val="00E04946"/>
    <w:rsid w:val="00E04FEA"/>
    <w:rsid w:val="00E058BF"/>
    <w:rsid w:val="00E05A5E"/>
    <w:rsid w:val="00E06077"/>
    <w:rsid w:val="00E06BA9"/>
    <w:rsid w:val="00E06F4B"/>
    <w:rsid w:val="00E10492"/>
    <w:rsid w:val="00E10B3C"/>
    <w:rsid w:val="00E1131C"/>
    <w:rsid w:val="00E11AC1"/>
    <w:rsid w:val="00E11D32"/>
    <w:rsid w:val="00E11F9F"/>
    <w:rsid w:val="00E1208C"/>
    <w:rsid w:val="00E12097"/>
    <w:rsid w:val="00E1277B"/>
    <w:rsid w:val="00E129CC"/>
    <w:rsid w:val="00E13234"/>
    <w:rsid w:val="00E14046"/>
    <w:rsid w:val="00E14E9D"/>
    <w:rsid w:val="00E156AF"/>
    <w:rsid w:val="00E15C7C"/>
    <w:rsid w:val="00E15D1F"/>
    <w:rsid w:val="00E15EB8"/>
    <w:rsid w:val="00E16400"/>
    <w:rsid w:val="00E16407"/>
    <w:rsid w:val="00E1678E"/>
    <w:rsid w:val="00E17312"/>
    <w:rsid w:val="00E17C3D"/>
    <w:rsid w:val="00E215A2"/>
    <w:rsid w:val="00E231FC"/>
    <w:rsid w:val="00E24703"/>
    <w:rsid w:val="00E24D54"/>
    <w:rsid w:val="00E24ED2"/>
    <w:rsid w:val="00E2687A"/>
    <w:rsid w:val="00E26E35"/>
    <w:rsid w:val="00E3109B"/>
    <w:rsid w:val="00E31FC9"/>
    <w:rsid w:val="00E332EC"/>
    <w:rsid w:val="00E3341C"/>
    <w:rsid w:val="00E33D3B"/>
    <w:rsid w:val="00E350EA"/>
    <w:rsid w:val="00E36CCF"/>
    <w:rsid w:val="00E405B2"/>
    <w:rsid w:val="00E40AE2"/>
    <w:rsid w:val="00E44B6B"/>
    <w:rsid w:val="00E44B76"/>
    <w:rsid w:val="00E456CC"/>
    <w:rsid w:val="00E45C43"/>
    <w:rsid w:val="00E45CB9"/>
    <w:rsid w:val="00E4668C"/>
    <w:rsid w:val="00E4719C"/>
    <w:rsid w:val="00E50724"/>
    <w:rsid w:val="00E508F2"/>
    <w:rsid w:val="00E50B2B"/>
    <w:rsid w:val="00E50D7F"/>
    <w:rsid w:val="00E51060"/>
    <w:rsid w:val="00E51DE7"/>
    <w:rsid w:val="00E54A6C"/>
    <w:rsid w:val="00E54E79"/>
    <w:rsid w:val="00E5505D"/>
    <w:rsid w:val="00E553C1"/>
    <w:rsid w:val="00E564AB"/>
    <w:rsid w:val="00E571AB"/>
    <w:rsid w:val="00E57E52"/>
    <w:rsid w:val="00E601B2"/>
    <w:rsid w:val="00E6056C"/>
    <w:rsid w:val="00E6109A"/>
    <w:rsid w:val="00E612B4"/>
    <w:rsid w:val="00E620E4"/>
    <w:rsid w:val="00E62675"/>
    <w:rsid w:val="00E643FE"/>
    <w:rsid w:val="00E6458D"/>
    <w:rsid w:val="00E64F61"/>
    <w:rsid w:val="00E665CA"/>
    <w:rsid w:val="00E6798F"/>
    <w:rsid w:val="00E700B5"/>
    <w:rsid w:val="00E701F6"/>
    <w:rsid w:val="00E70C82"/>
    <w:rsid w:val="00E729F0"/>
    <w:rsid w:val="00E73990"/>
    <w:rsid w:val="00E74B34"/>
    <w:rsid w:val="00E77196"/>
    <w:rsid w:val="00E7796D"/>
    <w:rsid w:val="00E80122"/>
    <w:rsid w:val="00E80FBA"/>
    <w:rsid w:val="00E81432"/>
    <w:rsid w:val="00E82178"/>
    <w:rsid w:val="00E830C1"/>
    <w:rsid w:val="00E8383A"/>
    <w:rsid w:val="00E83EEF"/>
    <w:rsid w:val="00E84EFB"/>
    <w:rsid w:val="00E8562F"/>
    <w:rsid w:val="00E85ACA"/>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500F"/>
    <w:rsid w:val="00EB5171"/>
    <w:rsid w:val="00EB53F7"/>
    <w:rsid w:val="00EB5972"/>
    <w:rsid w:val="00EB5D94"/>
    <w:rsid w:val="00EC2C05"/>
    <w:rsid w:val="00EC5377"/>
    <w:rsid w:val="00EC5F94"/>
    <w:rsid w:val="00EC7093"/>
    <w:rsid w:val="00EC7995"/>
    <w:rsid w:val="00ED1568"/>
    <w:rsid w:val="00ED177B"/>
    <w:rsid w:val="00ED1E7C"/>
    <w:rsid w:val="00ED21B0"/>
    <w:rsid w:val="00ED2D46"/>
    <w:rsid w:val="00ED4798"/>
    <w:rsid w:val="00ED4D41"/>
    <w:rsid w:val="00ED5912"/>
    <w:rsid w:val="00ED7540"/>
    <w:rsid w:val="00ED7640"/>
    <w:rsid w:val="00ED774C"/>
    <w:rsid w:val="00ED795A"/>
    <w:rsid w:val="00ED7DAC"/>
    <w:rsid w:val="00EE1B7F"/>
    <w:rsid w:val="00EE2458"/>
    <w:rsid w:val="00EE2CC4"/>
    <w:rsid w:val="00EE2F3F"/>
    <w:rsid w:val="00EE4082"/>
    <w:rsid w:val="00EE57EB"/>
    <w:rsid w:val="00EE5CB0"/>
    <w:rsid w:val="00EE6A69"/>
    <w:rsid w:val="00EE6F1F"/>
    <w:rsid w:val="00EE75AB"/>
    <w:rsid w:val="00EF0A27"/>
    <w:rsid w:val="00EF1115"/>
    <w:rsid w:val="00EF1235"/>
    <w:rsid w:val="00EF1A59"/>
    <w:rsid w:val="00EF202A"/>
    <w:rsid w:val="00EF2039"/>
    <w:rsid w:val="00EF2628"/>
    <w:rsid w:val="00EF45EA"/>
    <w:rsid w:val="00EF4BF2"/>
    <w:rsid w:val="00EF53EA"/>
    <w:rsid w:val="00EF60BB"/>
    <w:rsid w:val="00EF62DD"/>
    <w:rsid w:val="00EF6910"/>
    <w:rsid w:val="00F00062"/>
    <w:rsid w:val="00F001AB"/>
    <w:rsid w:val="00F03147"/>
    <w:rsid w:val="00F040CD"/>
    <w:rsid w:val="00F041DD"/>
    <w:rsid w:val="00F04577"/>
    <w:rsid w:val="00F056CB"/>
    <w:rsid w:val="00F0602C"/>
    <w:rsid w:val="00F063EF"/>
    <w:rsid w:val="00F07688"/>
    <w:rsid w:val="00F07863"/>
    <w:rsid w:val="00F07D96"/>
    <w:rsid w:val="00F10CAA"/>
    <w:rsid w:val="00F11141"/>
    <w:rsid w:val="00F111E8"/>
    <w:rsid w:val="00F13D9E"/>
    <w:rsid w:val="00F1449D"/>
    <w:rsid w:val="00F15D0F"/>
    <w:rsid w:val="00F1732E"/>
    <w:rsid w:val="00F179A2"/>
    <w:rsid w:val="00F17CF4"/>
    <w:rsid w:val="00F20593"/>
    <w:rsid w:val="00F20AE3"/>
    <w:rsid w:val="00F20D43"/>
    <w:rsid w:val="00F22149"/>
    <w:rsid w:val="00F26B6B"/>
    <w:rsid w:val="00F276CF"/>
    <w:rsid w:val="00F276DE"/>
    <w:rsid w:val="00F31123"/>
    <w:rsid w:val="00F31355"/>
    <w:rsid w:val="00F31C41"/>
    <w:rsid w:val="00F3572E"/>
    <w:rsid w:val="00F359C6"/>
    <w:rsid w:val="00F36442"/>
    <w:rsid w:val="00F36846"/>
    <w:rsid w:val="00F3699A"/>
    <w:rsid w:val="00F404F7"/>
    <w:rsid w:val="00F409D7"/>
    <w:rsid w:val="00F4172E"/>
    <w:rsid w:val="00F42E48"/>
    <w:rsid w:val="00F43E8D"/>
    <w:rsid w:val="00F4414E"/>
    <w:rsid w:val="00F4450C"/>
    <w:rsid w:val="00F45413"/>
    <w:rsid w:val="00F45AC2"/>
    <w:rsid w:val="00F46260"/>
    <w:rsid w:val="00F464D4"/>
    <w:rsid w:val="00F46D0B"/>
    <w:rsid w:val="00F51395"/>
    <w:rsid w:val="00F559C3"/>
    <w:rsid w:val="00F56C5B"/>
    <w:rsid w:val="00F57C49"/>
    <w:rsid w:val="00F57EEE"/>
    <w:rsid w:val="00F61295"/>
    <w:rsid w:val="00F62404"/>
    <w:rsid w:val="00F62E67"/>
    <w:rsid w:val="00F63C68"/>
    <w:rsid w:val="00F656DF"/>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7791A"/>
    <w:rsid w:val="00F77EBB"/>
    <w:rsid w:val="00F81E33"/>
    <w:rsid w:val="00F84078"/>
    <w:rsid w:val="00F8413F"/>
    <w:rsid w:val="00F8760D"/>
    <w:rsid w:val="00F87818"/>
    <w:rsid w:val="00F90BAD"/>
    <w:rsid w:val="00F91131"/>
    <w:rsid w:val="00F9161B"/>
    <w:rsid w:val="00F93D0F"/>
    <w:rsid w:val="00F93F07"/>
    <w:rsid w:val="00F94ADB"/>
    <w:rsid w:val="00F95463"/>
    <w:rsid w:val="00F9572D"/>
    <w:rsid w:val="00F962DF"/>
    <w:rsid w:val="00F962E1"/>
    <w:rsid w:val="00F966AE"/>
    <w:rsid w:val="00F96934"/>
    <w:rsid w:val="00F971AB"/>
    <w:rsid w:val="00F97208"/>
    <w:rsid w:val="00F97460"/>
    <w:rsid w:val="00FA0B41"/>
    <w:rsid w:val="00FA1E08"/>
    <w:rsid w:val="00FA24A9"/>
    <w:rsid w:val="00FA2B0D"/>
    <w:rsid w:val="00FA2B62"/>
    <w:rsid w:val="00FA2CE7"/>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BE9"/>
    <w:rsid w:val="00FB7C1B"/>
    <w:rsid w:val="00FC005E"/>
    <w:rsid w:val="00FC1D97"/>
    <w:rsid w:val="00FC228C"/>
    <w:rsid w:val="00FC2638"/>
    <w:rsid w:val="00FC278E"/>
    <w:rsid w:val="00FC3806"/>
    <w:rsid w:val="00FC3E7A"/>
    <w:rsid w:val="00FC4417"/>
    <w:rsid w:val="00FC4985"/>
    <w:rsid w:val="00FC4F9E"/>
    <w:rsid w:val="00FC5BDD"/>
    <w:rsid w:val="00FC607A"/>
    <w:rsid w:val="00FD00D1"/>
    <w:rsid w:val="00FD1902"/>
    <w:rsid w:val="00FD1BFB"/>
    <w:rsid w:val="00FD222F"/>
    <w:rsid w:val="00FD2857"/>
    <w:rsid w:val="00FD3BF5"/>
    <w:rsid w:val="00FD4AED"/>
    <w:rsid w:val="00FD502D"/>
    <w:rsid w:val="00FD5281"/>
    <w:rsid w:val="00FD5471"/>
    <w:rsid w:val="00FD588E"/>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2216"/>
    <w:rsid w:val="00FF30EA"/>
    <w:rsid w:val="00FF39F8"/>
    <w:rsid w:val="00FF3CE1"/>
    <w:rsid w:val="00FF4382"/>
    <w:rsid w:val="00FF5547"/>
    <w:rsid w:val="00FF56EB"/>
    <w:rsid w:val="00FF5FDF"/>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8C833"/>
  <w15:chartTrackingRefBased/>
  <w15:docId w15:val="{A7E9BBB6-60DA-4EB0-B8AC-467CE192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3042361">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19757390">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3678566">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650016519">
      <w:bodyDiv w:val="1"/>
      <w:marLeft w:val="0"/>
      <w:marRight w:val="0"/>
      <w:marTop w:val="0"/>
      <w:marBottom w:val="0"/>
      <w:divBdr>
        <w:top w:val="none" w:sz="0" w:space="0" w:color="auto"/>
        <w:left w:val="none" w:sz="0" w:space="0" w:color="auto"/>
        <w:bottom w:val="none" w:sz="0" w:space="0" w:color="auto"/>
        <w:right w:val="none" w:sz="0" w:space="0" w:color="auto"/>
      </w:divBdr>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20406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6344749">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5810274">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81853529">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365164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2180385">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27</Pages>
  <Words>5419</Words>
  <Characters>32518</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Dagmara Wend</cp:lastModifiedBy>
  <cp:revision>69</cp:revision>
  <cp:lastPrinted>2023-02-10T11:37:00Z</cp:lastPrinted>
  <dcterms:created xsi:type="dcterms:W3CDTF">2024-01-29T09:31:00Z</dcterms:created>
  <dcterms:modified xsi:type="dcterms:W3CDTF">2024-03-13T11:51:00Z</dcterms:modified>
</cp:coreProperties>
</file>