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978B" w14:textId="77777777" w:rsidR="00823B20" w:rsidRPr="006778F1" w:rsidRDefault="00823B20" w:rsidP="00823B20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6778F1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B6C5F00" w14:textId="77777777" w:rsidR="00823B20" w:rsidRPr="006778F1" w:rsidRDefault="00823B20" w:rsidP="00823B2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b/>
          <w:bCs/>
          <w:sz w:val="24"/>
          <w:szCs w:val="24"/>
        </w:rPr>
        <w:t>Priorytet</w:t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b/>
          <w:bCs/>
          <w:sz w:val="24"/>
          <w:szCs w:val="24"/>
        </w:rPr>
        <w:t>5.</w:t>
      </w:r>
      <w:r w:rsidRPr="006778F1">
        <w:rPr>
          <w:rFonts w:ascii="Arial" w:hAnsi="Arial" w:cs="Arial"/>
          <w:sz w:val="24"/>
          <w:szCs w:val="24"/>
        </w:rPr>
        <w:t xml:space="preserve"> Fundusze Europejskie na wzmacnianie potencjałów endogenicznych regionu</w:t>
      </w:r>
    </w:p>
    <w:p w14:paraId="6992CAB8" w14:textId="77777777" w:rsidR="00823B20" w:rsidRPr="006778F1" w:rsidRDefault="00823B20" w:rsidP="00823B2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b/>
          <w:bCs/>
          <w:sz w:val="24"/>
          <w:szCs w:val="24"/>
        </w:rPr>
        <w:t>Cel szczegółowy 5 i.</w:t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="00AF7304" w:rsidRPr="006778F1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 środowiskowego, kultury, dziedzictwa naturalnego, zrównoważonej turystyki i bezpieczeństwa na obszarach miejskich</w:t>
      </w:r>
    </w:p>
    <w:p w14:paraId="47CBD402" w14:textId="77777777" w:rsidR="00823B20" w:rsidRPr="006778F1" w:rsidRDefault="00823B20" w:rsidP="00823B20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6778F1">
        <w:rPr>
          <w:rFonts w:ascii="Arial" w:hAnsi="Arial" w:cs="Arial"/>
          <w:b/>
          <w:bCs/>
          <w:sz w:val="24"/>
          <w:szCs w:val="24"/>
        </w:rPr>
        <w:t>Działanie 5.4</w:t>
      </w:r>
      <w:r w:rsidRPr="006778F1">
        <w:rPr>
          <w:rFonts w:ascii="Arial" w:hAnsi="Arial" w:cs="Arial"/>
          <w:sz w:val="24"/>
          <w:szCs w:val="24"/>
        </w:rPr>
        <w:t xml:space="preserve"> Wsparcie rozwoju turystyki </w:t>
      </w:r>
      <w:proofErr w:type="spellStart"/>
      <w:r w:rsidRPr="006778F1">
        <w:rPr>
          <w:rFonts w:ascii="Arial" w:hAnsi="Arial" w:cs="Arial"/>
          <w:sz w:val="24"/>
          <w:szCs w:val="24"/>
        </w:rPr>
        <w:t>ZiTy</w:t>
      </w:r>
      <w:proofErr w:type="spellEnd"/>
      <w:r w:rsidRPr="006778F1">
        <w:rPr>
          <w:rFonts w:ascii="Arial" w:hAnsi="Arial" w:cs="Arial"/>
          <w:sz w:val="24"/>
          <w:szCs w:val="24"/>
        </w:rPr>
        <w:t xml:space="preserve"> regionalne</w:t>
      </w:r>
    </w:p>
    <w:p w14:paraId="10B5E25E" w14:textId="77777777" w:rsidR="00823B20" w:rsidRPr="006778F1" w:rsidRDefault="00823B20" w:rsidP="00823B2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6778F1">
        <w:rPr>
          <w:rFonts w:ascii="Arial" w:hAnsi="Arial" w:cs="Arial"/>
          <w:sz w:val="24"/>
          <w:szCs w:val="24"/>
        </w:rPr>
        <w:t xml:space="preserve"> konkurencyjny</w:t>
      </w:r>
    </w:p>
    <w:p w14:paraId="4AA70876" w14:textId="77777777" w:rsidR="00823B20" w:rsidRPr="006778F1" w:rsidRDefault="00823B20" w:rsidP="00823B2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sz w:val="24"/>
          <w:szCs w:val="24"/>
        </w:rPr>
        <w:t>Nabór realizowany w ramach polityki terytorialnej</w:t>
      </w:r>
    </w:p>
    <w:p w14:paraId="349A9241" w14:textId="77777777" w:rsidR="00823B20" w:rsidRPr="006778F1" w:rsidRDefault="00823B20" w:rsidP="00823B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sz w:val="24"/>
          <w:szCs w:val="24"/>
        </w:rPr>
        <w:t xml:space="preserve">Nabór jest skierowany do następujących podmiotów z obszaru ZIT regionalnych (z wyłączeniem ZIT </w:t>
      </w:r>
      <w:proofErr w:type="spellStart"/>
      <w:r w:rsidRPr="006778F1">
        <w:rPr>
          <w:rFonts w:ascii="Arial" w:hAnsi="Arial" w:cs="Arial"/>
          <w:sz w:val="24"/>
          <w:szCs w:val="24"/>
        </w:rPr>
        <w:t>BydOF</w:t>
      </w:r>
      <w:proofErr w:type="spellEnd"/>
      <w:r w:rsidRPr="006778F1">
        <w:rPr>
          <w:rFonts w:ascii="Arial" w:hAnsi="Arial" w:cs="Arial"/>
          <w:sz w:val="24"/>
          <w:szCs w:val="24"/>
        </w:rPr>
        <w:t>): Jednostek Samorządu Terytorialnego, administracji rządowej, organizacji pozarządowych, wspólnot, spółdzielni mieszkaniowych i TBS, MŚP, instytucji kultury, niepublicznych instytucji kultury, kościołów i związków wyznaniowych, jednostek organizacyjnych działających w imieniu jednostek samorządu terytorialnego, podmiotów świadczących usługi publiczne w ramach realizacji obowiązków własnych jednostek samorządu terytorialnego, podmiotów ekonomii społecznej, pozarządowych organizacji turystycznych, Lasów Państwowych, parków narodowych i krajobrazowych, rządowych organizacji turystycznych.</w:t>
      </w:r>
    </w:p>
    <w:p w14:paraId="02EB378F" w14:textId="77777777" w:rsidR="00823B20" w:rsidRPr="006778F1" w:rsidRDefault="00823B20" w:rsidP="00823B20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4EA63837" w14:textId="77777777" w:rsidR="00823B20" w:rsidRPr="006778F1" w:rsidRDefault="00823B20" w:rsidP="00823B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sz w:val="24"/>
          <w:szCs w:val="24"/>
        </w:rPr>
        <w:t xml:space="preserve">Zakres wsparcia to budowa i rozbudowa infrastruktury turystycznej wraz z zakupem wyposażenia i sprzętu, w tym budowa, przebudowa i rozbudowa infrastruktury poprawiającej dostępność obiektów i atrakcji turystycznych oraz zagospodarowanie ich bezpośredniego otoczenia, adaptacja obiektów do pełnienia funkcji turystycznych, tworzenie, rozwój, udostępnianie oraz promocja </w:t>
      </w:r>
      <w:r w:rsidRPr="006778F1">
        <w:rPr>
          <w:rFonts w:ascii="Arial" w:hAnsi="Arial" w:cs="Arial"/>
          <w:sz w:val="24"/>
          <w:szCs w:val="24"/>
        </w:rPr>
        <w:lastRenderedPageBreak/>
        <w:t>parków kulturowych i szlaków kulturowych, tworzenie lub rozszerzanie istniejących tras i szlaków turystycznych różnych rodzajów, budowanie marek lokalnych i promowanie produktów lokalnych oraz budowa i rozbudowa ścieżek rowerowych, w tym wsparcie infrastruktury towarzyszącej.</w:t>
      </w:r>
    </w:p>
    <w:p w14:paraId="72EE62DA" w14:textId="77777777" w:rsidR="00DA3F0D" w:rsidRPr="006778F1" w:rsidRDefault="003B0164" w:rsidP="00A615F7">
      <w:pPr>
        <w:rPr>
          <w:rFonts w:ascii="Arial" w:hAnsi="Arial" w:cs="Arial"/>
          <w:b/>
          <w:sz w:val="24"/>
          <w:szCs w:val="24"/>
        </w:rPr>
      </w:pPr>
      <w:r w:rsidRPr="006778F1">
        <w:rPr>
          <w:rFonts w:ascii="Arial" w:hAnsi="Arial" w:cs="Arial"/>
          <w:sz w:val="24"/>
          <w:szCs w:val="24"/>
        </w:rPr>
        <w:br w:type="page"/>
      </w:r>
      <w:r w:rsidR="00EB5D94" w:rsidRPr="006778F1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6778F1">
        <w:rPr>
          <w:rFonts w:ascii="Arial" w:hAnsi="Arial" w:cs="Arial"/>
          <w:b/>
          <w:sz w:val="24"/>
          <w:szCs w:val="24"/>
        </w:rPr>
        <w:t>KRYTERIA FORMALNE</w:t>
      </w:r>
    </w:p>
    <w:p w14:paraId="6A05A809" w14:textId="77777777" w:rsidR="005172B5" w:rsidRPr="006778F1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207"/>
        <w:gridCol w:w="4252"/>
      </w:tblGrid>
      <w:tr w:rsidR="007A0FB3" w:rsidRPr="006778F1" w14:paraId="5CFAE7FB" w14:textId="77777777" w:rsidTr="00F02C9E">
        <w:tc>
          <w:tcPr>
            <w:tcW w:w="1110" w:type="dxa"/>
            <w:shd w:val="clear" w:color="auto" w:fill="D9D9D9"/>
            <w:vAlign w:val="center"/>
          </w:tcPr>
          <w:p w14:paraId="3531B1DD" w14:textId="77777777" w:rsidR="007A0FB3" w:rsidRPr="006778F1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6778F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5480EF1D" w14:textId="77777777" w:rsidR="007A0FB3" w:rsidRPr="006778F1" w:rsidRDefault="007A0FB3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207" w:type="dxa"/>
            <w:shd w:val="clear" w:color="auto" w:fill="D9D9D9"/>
            <w:vAlign w:val="center"/>
          </w:tcPr>
          <w:p w14:paraId="53B8C9E9" w14:textId="77777777" w:rsidR="007A0FB3" w:rsidRPr="006778F1" w:rsidRDefault="007A0FB3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252" w:type="dxa"/>
            <w:shd w:val="clear" w:color="auto" w:fill="D9D9D9"/>
            <w:vAlign w:val="center"/>
          </w:tcPr>
          <w:p w14:paraId="3CC7DEDD" w14:textId="77777777" w:rsidR="007A0FB3" w:rsidRPr="006778F1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7A0FB3" w:rsidRPr="006778F1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A0FB3" w:rsidRPr="006778F1" w14:paraId="276E08E9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7A0FB3" w:rsidRPr="006778F1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7A0FB3" w:rsidRPr="006778F1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207" w:type="dxa"/>
          </w:tcPr>
          <w:p w14:paraId="5A2D40FC" w14:textId="77777777" w:rsidR="007A0FB3" w:rsidRPr="006778F1" w:rsidRDefault="007A0FB3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77777777" w:rsidR="007A0FB3" w:rsidRPr="006778F1" w:rsidRDefault="007A0FB3" w:rsidP="00A853BC">
            <w:pPr>
              <w:numPr>
                <w:ilvl w:val="0"/>
                <w:numId w:val="41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7A0FB3" w:rsidRPr="006778F1" w:rsidRDefault="007A0FB3" w:rsidP="00A853BC">
            <w:pPr>
              <w:numPr>
                <w:ilvl w:val="0"/>
                <w:numId w:val="41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D39241B" w14:textId="77777777" w:rsidR="007A0FB3" w:rsidRPr="006778F1" w:rsidRDefault="007A0FB3" w:rsidP="00A853BC">
            <w:pPr>
              <w:numPr>
                <w:ilvl w:val="0"/>
                <w:numId w:val="41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778F1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DB0859" w:rsidRPr="006778F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6778F1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112C0E" w:rsidRPr="006778F1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6778F1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112C0E" w:rsidRPr="006778F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6778F1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5A39BBE3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252" w:type="dxa"/>
          </w:tcPr>
          <w:p w14:paraId="65B47A9D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8F396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45C21B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A3D3EC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39B8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4D8237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EBC960F" w14:textId="77777777" w:rsidR="007A0FB3" w:rsidRPr="006778F1" w:rsidRDefault="007A0FB3" w:rsidP="00F02C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7B0B4C92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7A0FB3" w:rsidRPr="006778F1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6AC9B6" w14:textId="695E84CE" w:rsidR="007A0FB3" w:rsidRPr="006778F1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DD273F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  <w:p w14:paraId="0D0B940D" w14:textId="77777777" w:rsidR="007A0FB3" w:rsidRPr="006778F1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27B00A" w14:textId="77777777" w:rsidR="007A0FB3" w:rsidRPr="006778F1" w:rsidRDefault="007A0FB3" w:rsidP="004D4A24">
            <w:pPr>
              <w:spacing w:after="0" w:line="240" w:lineRule="auto"/>
              <w:ind w:left="36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207" w:type="dxa"/>
          </w:tcPr>
          <w:p w14:paraId="230FD817" w14:textId="77777777" w:rsidR="008F2C1E" w:rsidRPr="000D12E7" w:rsidRDefault="008F2C1E" w:rsidP="008F2C1E">
            <w:pPr>
              <w:spacing w:before="6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1E1B07D" w14:textId="77777777" w:rsidR="008F2C1E" w:rsidRPr="000D12E7" w:rsidRDefault="008F2C1E" w:rsidP="008F2C1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3A3C85D9" w14:textId="77777777" w:rsidR="008F2C1E" w:rsidRPr="000D12E7" w:rsidRDefault="008F2C1E" w:rsidP="008F2C1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3EE7B8E3" w14:textId="77777777" w:rsidR="008F2C1E" w:rsidRDefault="008F2C1E" w:rsidP="008F2C1E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ACBB3F" w14:textId="77777777" w:rsidR="008F2C1E" w:rsidRPr="000D12E7" w:rsidRDefault="008F2C1E" w:rsidP="008F2C1E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F985779" w14:textId="77777777" w:rsidR="008F2C1E" w:rsidRDefault="008F2C1E" w:rsidP="008F2C1E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1 rozporządzenia nr 1407/2013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26092E7" w14:textId="77777777" w:rsidR="008F2C1E" w:rsidRPr="00AF72F8" w:rsidDel="00AF72F8" w:rsidRDefault="008F2C1E" w:rsidP="008F2C1E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120" w:line="240" w:lineRule="auto"/>
              <w:rPr>
                <w:del w:id="3" w:author="Marianna Skąpska" w:date="2024-01-09T13:33:00Z"/>
                <w:rFonts w:ascii="Arial" w:hAnsi="Arial" w:cs="Arial"/>
                <w:sz w:val="24"/>
                <w:szCs w:val="24"/>
                <w:rPrChange w:id="4" w:author="Marianna Skąpska" w:date="2024-01-09T13:33:00Z">
                  <w:rPr>
                    <w:del w:id="5" w:author="Marianna Skąpska" w:date="2024-01-09T13:33:00Z"/>
                  </w:rPr>
                </w:rPrChange>
              </w:rPr>
            </w:pPr>
            <w:ins w:id="6" w:author="Marianna Skąpska" w:date="2024-01-09T13:33:00Z">
              <w:r>
                <w:rPr>
                  <w:rFonts w:ascii="Arial" w:hAnsi="Arial" w:cs="Arial"/>
                  <w:sz w:val="24"/>
                  <w:szCs w:val="24"/>
                </w:rPr>
                <w:t>w art. 1 rozporządzenia nr 2023/2831</w:t>
              </w:r>
              <w:r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7"/>
              </w:r>
              <w:r>
                <w:rPr>
                  <w:rFonts w:ascii="Arial" w:hAnsi="Arial" w:cs="Arial"/>
                  <w:sz w:val="24"/>
                  <w:szCs w:val="24"/>
                </w:rPr>
                <w:t>,</w:t>
              </w:r>
              <w:r w:rsidRPr="000D12E7">
                <w:rPr>
                  <w:rFonts w:ascii="Arial" w:hAnsi="Arial" w:cs="Arial"/>
                  <w:sz w:val="24"/>
                  <w:szCs w:val="24"/>
                </w:rPr>
                <w:t xml:space="preserve">  </w:t>
              </w:r>
            </w:ins>
          </w:p>
          <w:p w14:paraId="4DF06881" w14:textId="77777777" w:rsidR="008F2C1E" w:rsidRPr="000D12E7" w:rsidRDefault="008F2C1E" w:rsidP="008F2C1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12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8"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AE60CBC" w14:textId="77777777" w:rsidR="008F2C1E" w:rsidRPr="00AF72F8" w:rsidRDefault="008F2C1E" w:rsidP="008F2C1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projekt nie został fizycznie ukończony lub w pełni wdrożony przed złożeniem wniosku o 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dofinansowanie 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06835A0C" w14:textId="77777777" w:rsidR="008F2C1E" w:rsidRPr="00BE2F8F" w:rsidRDefault="008F2C1E" w:rsidP="008F2C1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24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C55D7F4" w14:textId="7822385A" w:rsidR="007A0FB3" w:rsidRPr="006778F1" w:rsidRDefault="008F2C1E" w:rsidP="008F2C1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252" w:type="dxa"/>
          </w:tcPr>
          <w:p w14:paraId="3D10710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061E4C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E6DE76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DCE3A97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 </w:t>
            </w:r>
          </w:p>
          <w:p w14:paraId="0E632495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B8E739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oznacza, iż kryterium nie jest spełnione. </w:t>
            </w:r>
          </w:p>
        </w:tc>
      </w:tr>
      <w:tr w:rsidR="007A0FB3" w:rsidRPr="006778F1" w14:paraId="596E2CA8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F288433" w14:textId="77777777" w:rsidR="007A0FB3" w:rsidRPr="006778F1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7F8ED28A" w14:textId="77777777" w:rsidR="007A0FB3" w:rsidRPr="006778F1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8B40D3" w:rsidRPr="006778F1">
              <w:rPr>
                <w:rFonts w:ascii="Arial" w:hAnsi="Arial" w:cs="Arial"/>
                <w:sz w:val="24"/>
                <w:szCs w:val="24"/>
              </w:rPr>
              <w:t xml:space="preserve"> (dotyczy JST)</w:t>
            </w:r>
          </w:p>
        </w:tc>
        <w:tc>
          <w:tcPr>
            <w:tcW w:w="6207" w:type="dxa"/>
          </w:tcPr>
          <w:p w14:paraId="1E52C04E" w14:textId="77777777" w:rsidR="00A34E06" w:rsidRPr="006778F1" w:rsidRDefault="00A34E06" w:rsidP="00A34E0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5EEA7DC0" w14:textId="77777777" w:rsidR="00A34E06" w:rsidRPr="006778F1" w:rsidRDefault="00A34E06" w:rsidP="00A34E0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razie podjęcia przez ww. podmioty jakichkolwiek działań dyskryminujących, sprzecznych z zasadami, o których mowa w art. 9 ust. 3 rozporządzenia nr 2021/1060, wsparcie nie będzie udzielone.</w:t>
            </w:r>
          </w:p>
          <w:p w14:paraId="44EAFD9C" w14:textId="77777777" w:rsidR="00A34E06" w:rsidRPr="006778F1" w:rsidRDefault="00A34E06" w:rsidP="00A34E0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</w:p>
          <w:p w14:paraId="7D3DD92B" w14:textId="3988D5EC" w:rsidR="00005F8C" w:rsidRPr="009C359A" w:rsidRDefault="00005F8C" w:rsidP="00005F8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359A">
              <w:rPr>
                <w:rFonts w:ascii="Arial" w:hAnsi="Arial" w:cs="Arial"/>
                <w:sz w:val="24"/>
                <w:szCs w:val="24"/>
              </w:rPr>
              <w:t xml:space="preserve">Kryterium weryfikowane jest w oparciu o oświadczenie zawarte we wniosku o dofinansowanie projektu oraz wszystkie inne informacje będące w posiadaniu Instytucji Zarządzającej/Instytucji Pośredniczących tj. m.in. listę prowadzoną przez Rzecznika Praw Obywatelskich, aktualną na dzień zakończenia naboru; wnioski z kontroli przeprowadzonych przez Instytucję </w:t>
            </w:r>
            <w:r w:rsidRPr="009C359A">
              <w:rPr>
                <w:rFonts w:ascii="Arial" w:hAnsi="Arial" w:cs="Arial"/>
                <w:sz w:val="24"/>
                <w:szCs w:val="24"/>
              </w:rPr>
              <w:lastRenderedPageBreak/>
              <w:t>Zarządzającą/Instytucj</w:t>
            </w:r>
            <w:r w:rsidR="00EF4326">
              <w:rPr>
                <w:rFonts w:ascii="Arial" w:hAnsi="Arial" w:cs="Arial"/>
                <w:sz w:val="24"/>
                <w:szCs w:val="24"/>
              </w:rPr>
              <w:t>e</w:t>
            </w:r>
            <w:r w:rsidRPr="009C359A">
              <w:rPr>
                <w:rFonts w:ascii="Arial" w:hAnsi="Arial" w:cs="Arial"/>
                <w:sz w:val="24"/>
                <w:szCs w:val="24"/>
              </w:rPr>
              <w:t xml:space="preserve"> Pośredniczące programów (RPO WKP, FEdKP) w projektach realizowanych przez wnioskodawcę świadczące o prowadzeniu działań dyskryminujących; prawomocne wyroki sądów.</w:t>
            </w:r>
          </w:p>
          <w:p w14:paraId="4B94D5A5" w14:textId="50FC53AE" w:rsidR="007A0FB3" w:rsidRPr="005F7C43" w:rsidRDefault="00005F8C" w:rsidP="00D1375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359A">
              <w:rPr>
                <w:rFonts w:ascii="Arial" w:hAnsi="Arial" w:cs="Arial"/>
                <w:sz w:val="24"/>
                <w:szCs w:val="24"/>
              </w:rPr>
              <w:t>W przypadku, gdy wnioskodawca podjął działania dyskryminujące, sprzeczne z zasadami, o których mowa w art. 9 ust. 3 rozporządzenia nr 2021/1060, a następnie podjął skuteczne działania naprawcze kryterium uznaje się za spełnione. Podjęte działania naprawcze powinny być opisane we wniosku o dofinansowanie. Każdy podmiot zobowiązany jest do złożenia osobnego oświadczenia.</w:t>
            </w:r>
          </w:p>
        </w:tc>
        <w:tc>
          <w:tcPr>
            <w:tcW w:w="4252" w:type="dxa"/>
          </w:tcPr>
          <w:p w14:paraId="537A27A7" w14:textId="77777777" w:rsidR="00A34E06" w:rsidRPr="006778F1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2057533" w14:textId="77777777" w:rsidR="00A34E06" w:rsidRPr="006778F1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DEEC669" w14:textId="77777777" w:rsidR="00A34E06" w:rsidRPr="006778F1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252E92" w14:textId="77777777" w:rsidR="00A34E06" w:rsidRPr="006778F1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56B9AB" w14:textId="77777777" w:rsidR="00A34E06" w:rsidRPr="006778F1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FC284A" w14:textId="77777777" w:rsidR="00A34E06" w:rsidRPr="006778F1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61A797F" w14:textId="77777777" w:rsidR="00A34E06" w:rsidRPr="006778F1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09C19A8" w14:textId="77777777" w:rsidR="007A0FB3" w:rsidRPr="006778F1" w:rsidRDefault="00A34E06" w:rsidP="00B407D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06465209" w14:textId="77777777" w:rsidTr="00F02C9E">
        <w:trPr>
          <w:trHeight w:val="1134"/>
        </w:trPr>
        <w:tc>
          <w:tcPr>
            <w:tcW w:w="1110" w:type="dxa"/>
            <w:vAlign w:val="center"/>
          </w:tcPr>
          <w:p w14:paraId="5FFB9CD1" w14:textId="77777777" w:rsidR="007A0FB3" w:rsidRPr="006778F1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BBC85FB" w14:textId="77777777" w:rsidR="007A0FB3" w:rsidRPr="006778F1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  <w:p w14:paraId="45FB0818" w14:textId="77777777" w:rsidR="007A0FB3" w:rsidRPr="006778F1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9F31CB" w14:textId="77777777" w:rsidR="007A0FB3" w:rsidRPr="006778F1" w:rsidRDefault="007A0FB3" w:rsidP="00F02C9E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207" w:type="dxa"/>
          </w:tcPr>
          <w:p w14:paraId="7213DA1D" w14:textId="77777777" w:rsidR="007A0FB3" w:rsidRPr="006778F1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53128261" w14:textId="77777777" w:rsidR="00817707" w:rsidRPr="006778F1" w:rsidRDefault="00817707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4EE8B" w14:textId="77777777" w:rsidR="007A0FB3" w:rsidRPr="006778F1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2486C05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1652C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52" w:type="dxa"/>
          </w:tcPr>
          <w:p w14:paraId="26A881E4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B99056E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9E2097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99C43A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31AA6E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F94788E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567157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oznacza, iż kryterium nie jest spełnione. </w:t>
            </w:r>
          </w:p>
        </w:tc>
      </w:tr>
      <w:tr w:rsidR="007A0FB3" w:rsidRPr="006778F1" w14:paraId="3F2DECCF" w14:textId="77777777" w:rsidTr="00F02C9E">
        <w:trPr>
          <w:trHeight w:val="1417"/>
        </w:trPr>
        <w:tc>
          <w:tcPr>
            <w:tcW w:w="1110" w:type="dxa"/>
            <w:vAlign w:val="center"/>
          </w:tcPr>
          <w:p w14:paraId="645CB15E" w14:textId="77777777" w:rsidR="007A0FB3" w:rsidRPr="006778F1" w:rsidRDefault="007A0FB3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506760FD" w14:textId="77777777" w:rsidR="007A0FB3" w:rsidRPr="006778F1" w:rsidRDefault="007A0FB3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207" w:type="dxa"/>
          </w:tcPr>
          <w:p w14:paraId="32725527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6175A"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</w:t>
            </w:r>
            <w:r w:rsidRPr="006778F1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9"/>
            </w: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4DDBEF00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C4CA534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461D779" w14:textId="77777777" w:rsidR="007A0FB3" w:rsidRPr="006778F1" w:rsidRDefault="007A0FB3" w:rsidP="00C2640F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3CF2D8B6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0D4EBA2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FB7827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FAC2CD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C39945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A85483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18B233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B2CFFCA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72A6D617" w14:textId="77777777" w:rsidR="008F2C1E" w:rsidRDefault="008F2C1E">
      <w:pPr>
        <w:rPr>
          <w:rFonts w:ascii="Arial" w:hAnsi="Arial" w:cs="Arial"/>
          <w:b/>
          <w:sz w:val="24"/>
          <w:szCs w:val="24"/>
        </w:rPr>
      </w:pPr>
    </w:p>
    <w:p w14:paraId="71AA35D3" w14:textId="740B5AC9" w:rsidR="002C2CE8" w:rsidRPr="006778F1" w:rsidRDefault="00B10B0D">
      <w:pPr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6778F1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855"/>
        <w:gridCol w:w="6338"/>
        <w:gridCol w:w="4103"/>
      </w:tblGrid>
      <w:tr w:rsidR="007A0FB3" w:rsidRPr="006778F1" w14:paraId="4FE29F91" w14:textId="77777777" w:rsidTr="00F30A2D">
        <w:trPr>
          <w:trHeight w:val="283"/>
        </w:trPr>
        <w:tc>
          <w:tcPr>
            <w:tcW w:w="959" w:type="dxa"/>
            <w:shd w:val="clear" w:color="auto" w:fill="E7E6E6"/>
            <w:vAlign w:val="center"/>
          </w:tcPr>
          <w:p w14:paraId="4FF710F2" w14:textId="77777777" w:rsidR="007A0FB3" w:rsidRPr="006778F1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68DA1A52" w14:textId="77777777" w:rsidR="007A0FB3" w:rsidRPr="006778F1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/>
            <w:vAlign w:val="center"/>
          </w:tcPr>
          <w:p w14:paraId="667523C6" w14:textId="77777777" w:rsidR="007A0FB3" w:rsidRPr="006778F1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111" w:type="dxa"/>
            <w:shd w:val="clear" w:color="auto" w:fill="E7E6E6"/>
            <w:vAlign w:val="center"/>
          </w:tcPr>
          <w:p w14:paraId="76407EAA" w14:textId="77777777" w:rsidR="007A0FB3" w:rsidRPr="006778F1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7A0FB3" w:rsidRPr="006778F1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7A0FB3" w:rsidRPr="006778F1" w14:paraId="018ABD7B" w14:textId="77777777" w:rsidTr="00F30A2D">
        <w:trPr>
          <w:trHeight w:val="283"/>
        </w:trPr>
        <w:tc>
          <w:tcPr>
            <w:tcW w:w="959" w:type="dxa"/>
            <w:vAlign w:val="center"/>
          </w:tcPr>
          <w:p w14:paraId="33BC7B23" w14:textId="77777777" w:rsidR="007A0FB3" w:rsidRPr="006778F1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39ADCA99" w14:textId="77777777" w:rsidR="008F2C1E" w:rsidRDefault="008F2C1E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70261D" w14:textId="77777777" w:rsidR="008F2C1E" w:rsidRDefault="008F2C1E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813B9" w14:textId="5B4216C3" w:rsidR="007A0FB3" w:rsidRPr="006778F1" w:rsidRDefault="007A0FB3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  <w:p w14:paraId="34CE0A41" w14:textId="77777777" w:rsidR="007A0FB3" w:rsidRPr="006778F1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2EBF3C5" w14:textId="77777777" w:rsidR="007A0FB3" w:rsidRPr="006778F1" w:rsidRDefault="007A0FB3" w:rsidP="00817707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  <w:shd w:val="clear" w:color="auto" w:fill="auto"/>
          </w:tcPr>
          <w:p w14:paraId="09997EE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 wnioskodawca oraz partnerzy są uprawnieni do ubiegania się o dofinansowanie, tj. czy należą do jednej z poniższych grup:</w:t>
            </w:r>
          </w:p>
          <w:p w14:paraId="1B3FAFB8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9" w:name="_Hlk131574005"/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Jednostki Samorządu Terytorialnego, </w:t>
            </w:r>
          </w:p>
          <w:p w14:paraId="61BF17E4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Administracja rządowa,</w:t>
            </w:r>
          </w:p>
          <w:p w14:paraId="09313125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Organizacje pozarządowe,</w:t>
            </w:r>
          </w:p>
          <w:p w14:paraId="61A082D0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Wspólnoty, spółdzielnie mieszkaniowe i TBS,</w:t>
            </w:r>
          </w:p>
          <w:p w14:paraId="3D1AE094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MŚP,</w:t>
            </w:r>
          </w:p>
          <w:p w14:paraId="205B95D3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Instytucje kultury,</w:t>
            </w:r>
          </w:p>
          <w:p w14:paraId="67FF30B4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Niepubliczne instytucje kultury,</w:t>
            </w:r>
          </w:p>
          <w:p w14:paraId="52BC5596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Kościoły i związki wyznaniowe,</w:t>
            </w:r>
          </w:p>
          <w:p w14:paraId="16BC0DFF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Jednostki organizacyjne działające w imieniu jednostek samorządu terytorialnego, </w:t>
            </w:r>
          </w:p>
          <w:p w14:paraId="5F6A4E71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terytorialnego,</w:t>
            </w:r>
          </w:p>
          <w:p w14:paraId="14BFD584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Podmioty ekonomii społecznej,</w:t>
            </w:r>
          </w:p>
          <w:p w14:paraId="63CA3767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Pozarządowe organizacje turystyczne,</w:t>
            </w:r>
          </w:p>
          <w:p w14:paraId="3AAEB1B8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Lasy Państwowe, parki narodowe i krajobrazowe,</w:t>
            </w:r>
          </w:p>
          <w:p w14:paraId="24EC4B44" w14:textId="77777777" w:rsidR="007A0FB3" w:rsidRPr="006778F1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Rządowe organizacje turystyczne.</w:t>
            </w:r>
          </w:p>
          <w:bookmarkEnd w:id="9"/>
          <w:p w14:paraId="6D98A12B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D9AD3F" w14:textId="77777777" w:rsidR="00817707" w:rsidRPr="006778F1" w:rsidDel="007968FF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4111" w:type="dxa"/>
          </w:tcPr>
          <w:p w14:paraId="019CD52A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BD45B6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4530D9D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63014E6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7E87ECDF" w14:textId="77777777" w:rsidTr="00F30A2D">
        <w:trPr>
          <w:trHeight w:val="283"/>
        </w:trPr>
        <w:tc>
          <w:tcPr>
            <w:tcW w:w="959" w:type="dxa"/>
            <w:vAlign w:val="center"/>
          </w:tcPr>
          <w:p w14:paraId="6207D52F" w14:textId="77777777" w:rsidR="007A0FB3" w:rsidRPr="006778F1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265226FA" w14:textId="77777777" w:rsidR="007A0FB3" w:rsidRPr="006778F1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7A0FB3" w:rsidRPr="006778F1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  <w:p w14:paraId="2946DB82" w14:textId="77777777" w:rsidR="007A0FB3" w:rsidRPr="006778F1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97CC1D" w14:textId="77777777" w:rsidR="007A0FB3" w:rsidRPr="006778F1" w:rsidRDefault="007A0FB3" w:rsidP="00F30A2D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6035C487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tym kryterium sprawdzamy, czy projekt dotyczy przynajmniej jednego z następujących przedsięwzięć:</w:t>
            </w:r>
          </w:p>
          <w:p w14:paraId="789D621E" w14:textId="57C0F226" w:rsidR="007A0FB3" w:rsidRPr="006778F1" w:rsidRDefault="0087207F" w:rsidP="00586C01">
            <w:pPr>
              <w:numPr>
                <w:ilvl w:val="0"/>
                <w:numId w:val="43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0" w:name="_Hlk131574492"/>
            <w:r w:rsidRPr="006778F1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udowa i rozbudowa infrastruktury turystycznej wraz z zakupem wyposażenia i sprzętu (np. zagospodarowanie turystyczne otoczenia zbiorników i cieków wodnych), w tym budowa, przebudowa i rozbudowa infrastruktury poprawiającej dostępność obiektów i atrakcji turystycznych oraz zagospodarowanie ich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lastRenderedPageBreak/>
              <w:t>bezpośredniego otoczenia</w:t>
            </w:r>
            <w:r w:rsidR="00DC5B4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(m.in. parkingi, ciągi komunikacyjne, infrastruktura dla osób z niepełnosprawnościami, zielona infrastruktura)</w:t>
            </w:r>
            <w:r w:rsidRPr="006778F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9294768" w14:textId="77777777" w:rsidR="007A0FB3" w:rsidRPr="006778F1" w:rsidRDefault="0087207F" w:rsidP="00586C01">
            <w:pPr>
              <w:numPr>
                <w:ilvl w:val="0"/>
                <w:numId w:val="43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daptacja obiektów do pełnienia funkcji turystycznych,</w:t>
            </w:r>
          </w:p>
          <w:p w14:paraId="47776B6B" w14:textId="77777777" w:rsidR="007A0FB3" w:rsidRPr="006778F1" w:rsidRDefault="0087207F" w:rsidP="00586C01">
            <w:pPr>
              <w:numPr>
                <w:ilvl w:val="0"/>
                <w:numId w:val="43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worzenie, rozwój, udostępnianie oraz promocja parków kulturowych i szlaków kulturowych, </w:t>
            </w:r>
          </w:p>
          <w:p w14:paraId="0DEB3220" w14:textId="77777777" w:rsidR="007A0FB3" w:rsidRPr="006778F1" w:rsidRDefault="0087207F" w:rsidP="00586C01">
            <w:pPr>
              <w:numPr>
                <w:ilvl w:val="0"/>
                <w:numId w:val="43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worzenie lub rozszerzanie istniejących tras i szlaków turystycznych różnych rodzajów (np. piesze, wodne, rowerowe),</w:t>
            </w:r>
          </w:p>
          <w:p w14:paraId="18FAD765" w14:textId="77777777" w:rsidR="007A0FB3" w:rsidRPr="006778F1" w:rsidRDefault="0087207F" w:rsidP="00586C01">
            <w:pPr>
              <w:numPr>
                <w:ilvl w:val="0"/>
                <w:numId w:val="43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udowanie marek lokalnych i promowanie produktów lokalnych,</w:t>
            </w:r>
          </w:p>
          <w:p w14:paraId="2C8F0404" w14:textId="77777777" w:rsidR="007A0FB3" w:rsidRPr="006778F1" w:rsidRDefault="0087207F" w:rsidP="00586C01">
            <w:pPr>
              <w:numPr>
                <w:ilvl w:val="0"/>
                <w:numId w:val="43"/>
              </w:num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udowa i rozbudowa ścieżek rowerowych, w tym wsparcie infrastruktury towarzyszącej.</w:t>
            </w:r>
          </w:p>
          <w:bookmarkEnd w:id="10"/>
          <w:p w14:paraId="273DFE41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2D15198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0FFD37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5A395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3B8EAB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DD33DB3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274F6877" w14:textId="77777777" w:rsidTr="00F30A2D">
        <w:trPr>
          <w:trHeight w:val="283"/>
        </w:trPr>
        <w:tc>
          <w:tcPr>
            <w:tcW w:w="959" w:type="dxa"/>
            <w:vAlign w:val="center"/>
          </w:tcPr>
          <w:p w14:paraId="1DBD7F88" w14:textId="77777777" w:rsidR="007A0FB3" w:rsidRPr="006778F1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504A7C58" w14:textId="77777777" w:rsidR="007A0FB3" w:rsidRPr="006778F1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48" w:type="dxa"/>
          </w:tcPr>
          <w:p w14:paraId="43FB6A93" w14:textId="77777777" w:rsidR="007A0FB3" w:rsidRPr="006778F1" w:rsidRDefault="007A0FB3" w:rsidP="00831727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F30A2D"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 dla danego działania</w:t>
            </w: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 w wersji aktualnej na dzień rozpoczęcia </w:t>
            </w:r>
            <w:r w:rsidR="00504C2E" w:rsidRPr="006778F1">
              <w:rPr>
                <w:rFonts w:ascii="Arial" w:hAnsi="Arial" w:cs="Arial"/>
                <w:color w:val="000000"/>
                <w:sz w:val="24"/>
                <w:szCs w:val="24"/>
              </w:rPr>
              <w:t>naboru</w:t>
            </w: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B699379" w14:textId="77777777" w:rsidR="007A0FB3" w:rsidRPr="006778F1" w:rsidRDefault="007A0FB3" w:rsidP="00831727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29E1EA49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73CC9AA4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00E395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E9F23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1E4951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C4E3C62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52A857B4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1053AAE5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4182A31E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B.4</w:t>
            </w:r>
          </w:p>
        </w:tc>
        <w:tc>
          <w:tcPr>
            <w:tcW w:w="2856" w:type="dxa"/>
            <w:vAlign w:val="center"/>
          </w:tcPr>
          <w:p w14:paraId="56FE5F93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6778F1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  <w:p w14:paraId="1F72F646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8CE6F91" w14:textId="77777777" w:rsidR="007A0FB3" w:rsidRPr="006778F1" w:rsidRDefault="007A0FB3" w:rsidP="00F30A2D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2A1E0111" w14:textId="77777777" w:rsidR="007A0FB3" w:rsidRPr="006778F1" w:rsidRDefault="007A0FB3" w:rsidP="00C2640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31BB469" w14:textId="77777777" w:rsidR="007A0FB3" w:rsidRPr="006778F1" w:rsidRDefault="007A0FB3" w:rsidP="008F2C1E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057B9F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AFB81F7" w14:textId="77777777" w:rsidR="00DD65B9" w:rsidRPr="006778F1" w:rsidRDefault="00DD65B9" w:rsidP="008F2C1E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pomoc jest zgodna z art. 56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 xml:space="preserve"> rozporządzenia KE nr 651/2014   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Pomoc inwestycyjna na infrastrukturę lokalną oraz 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6778F1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 U. z 2022 r. poz. 2686), lub</w:t>
            </w:r>
          </w:p>
          <w:p w14:paraId="40ACEC8D" w14:textId="77777777" w:rsidR="00C629F0" w:rsidRPr="006778F1" w:rsidRDefault="00C629F0" w:rsidP="008F2C1E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pomoc jest zgodna z art. 53 rozporządzenia KE nr 651/2014 Pomoc na kulturę i zachowanie dziedzictwa kulturowego oraz z rozporządzeniem Ministra Funduszy i Polityki Regionalnej w sprawie udzielania pomocy inwestycyjnej na kulturę i zachowanie dziedzictwa kulturowego w ramach regionalnych programów na lata 2021–2027</w:t>
            </w:r>
            <w:r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057B9F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Pr="006778F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060ADEA" w14:textId="724AC7FD" w:rsidR="008F2C1E" w:rsidRDefault="007A0FB3" w:rsidP="008F2C1E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ins w:id="11" w:author="Marianna Skąpska" w:date="2024-01-09T14:15:00Z"/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pomoc udzielana jest jako pomoc </w:t>
            </w:r>
            <w:r w:rsidRPr="006778F1">
              <w:rPr>
                <w:rFonts w:ascii="Arial" w:hAnsi="Arial" w:cs="Arial"/>
                <w:i/>
                <w:sz w:val="24"/>
                <w:szCs w:val="24"/>
              </w:rPr>
              <w:t xml:space="preserve">de </w:t>
            </w:r>
            <w:proofErr w:type="spellStart"/>
            <w:r w:rsidRPr="006778F1">
              <w:rPr>
                <w:rFonts w:ascii="Arial" w:hAnsi="Arial" w:cs="Arial"/>
                <w:i/>
                <w:sz w:val="24"/>
                <w:szCs w:val="24"/>
              </w:rPr>
              <w:t>minimis</w:t>
            </w:r>
            <w:proofErr w:type="spellEnd"/>
            <w:r w:rsidRPr="006778F1">
              <w:rPr>
                <w:rFonts w:ascii="Arial" w:hAnsi="Arial" w:cs="Arial"/>
                <w:sz w:val="24"/>
                <w:szCs w:val="24"/>
              </w:rPr>
              <w:t xml:space="preserve"> zgodnie z rozporządzeniem Ministra Funduszy i Polityki Regionalnej z dnia 29 września 2022 r. w sprawie udzielania pomocy de </w:t>
            </w:r>
            <w:proofErr w:type="spellStart"/>
            <w:r w:rsidRPr="006778F1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6778F1">
              <w:rPr>
                <w:rFonts w:ascii="Arial" w:hAnsi="Arial" w:cs="Arial"/>
                <w:sz w:val="24"/>
                <w:szCs w:val="24"/>
              </w:rPr>
              <w:t xml:space="preserve"> w ramach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regionalnych programów na lata 2021-2027 (Dz. U. 2022 poz. 2062)</w:t>
            </w:r>
            <w:r w:rsidR="007D10FC">
              <w:rPr>
                <w:rFonts w:ascii="Arial" w:hAnsi="Arial" w:cs="Arial"/>
                <w:sz w:val="24"/>
                <w:szCs w:val="24"/>
              </w:rPr>
              <w:t xml:space="preserve">, </w:t>
            </w:r>
            <w:ins w:id="12" w:author="Marianna Skąpska" w:date="2024-01-09T14:18:00Z">
              <w:r w:rsidR="007D10FC">
                <w:rPr>
                  <w:rFonts w:ascii="Arial" w:hAnsi="Arial" w:cs="Arial"/>
                  <w:sz w:val="24"/>
                  <w:szCs w:val="24"/>
                </w:rPr>
                <w:t>lub</w:t>
              </w:r>
            </w:ins>
          </w:p>
          <w:p w14:paraId="30DE5926" w14:textId="37A469FB" w:rsidR="007A0FB3" w:rsidRPr="008F2C1E" w:rsidRDefault="008F2C1E" w:rsidP="008F2C1E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ins w:id="13" w:author="Marianna Skąpska" w:date="2024-01-09T14:16:00Z">
              <w:r w:rsidRPr="00BE2F8F">
                <w:rPr>
                  <w:rFonts w:ascii="Arial" w:hAnsi="Arial" w:cs="Arial"/>
                  <w:sz w:val="24"/>
                  <w:szCs w:val="24"/>
                </w:rPr>
                <w:t xml:space="preserve">pomoc jest zgodna z rozporządzeniem nr 2023/2831 lub rozporządzeniem ministra właściwego do spraw rozwoju regionalnego, określającym szczegółowe przeznaczenie, warunki i tryb udzielania pomocy de </w:t>
              </w:r>
              <w:proofErr w:type="spellStart"/>
              <w:r>
                <w:rPr>
                  <w:rFonts w:ascii="Arial" w:hAnsi="Arial" w:cs="Arial"/>
                  <w:sz w:val="24"/>
                  <w:szCs w:val="24"/>
                  <w:lang w:val="pl-PL"/>
                </w:rPr>
                <w:t>minimis</w:t>
              </w:r>
              <w:proofErr w:type="spellEnd"/>
              <w:r w:rsidRPr="00B17525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61CDCEAD" w14:textId="77777777" w:rsidR="007A0FB3" w:rsidRPr="006778F1" w:rsidRDefault="007A0FB3" w:rsidP="00C2640F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50E2B1A" w14:textId="77777777" w:rsidR="007A0FB3" w:rsidRPr="006778F1" w:rsidRDefault="007A0FB3" w:rsidP="008F2C1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69F11EBA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EF5FCB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C3232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63EA535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610416CA" w14:textId="77777777" w:rsidTr="00F30A2D">
        <w:trPr>
          <w:trHeight w:val="992"/>
        </w:trPr>
        <w:tc>
          <w:tcPr>
            <w:tcW w:w="959" w:type="dxa"/>
            <w:vAlign w:val="center"/>
          </w:tcPr>
          <w:p w14:paraId="6A2CDA71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B.5</w:t>
            </w:r>
          </w:p>
        </w:tc>
        <w:tc>
          <w:tcPr>
            <w:tcW w:w="2856" w:type="dxa"/>
            <w:vAlign w:val="center"/>
          </w:tcPr>
          <w:p w14:paraId="7CE77B88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</w:r>
          </w:p>
          <w:p w14:paraId="6BB9E253" w14:textId="77777777" w:rsidR="007A0FB3" w:rsidRPr="006778F1" w:rsidRDefault="007A0FB3" w:rsidP="00F30A2D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3424495E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26647CB1" w14:textId="77777777" w:rsidR="007A0FB3" w:rsidRPr="006778F1" w:rsidRDefault="007A0FB3" w:rsidP="0079187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56AD23C3" w14:textId="77777777" w:rsidR="007A0FB3" w:rsidRPr="006778F1" w:rsidRDefault="007A0FB3" w:rsidP="0079187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23DE523C" w14:textId="77777777" w:rsidR="003A217B" w:rsidRPr="006778F1" w:rsidRDefault="003A217B" w:rsidP="0079187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B58A8C" w14:textId="77777777" w:rsidR="007A0FB3" w:rsidRPr="006778F1" w:rsidRDefault="007A0FB3" w:rsidP="008F2C1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43B6CC50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1F4406" w:rsidRPr="006778F1">
              <w:rPr>
                <w:rFonts w:ascii="Arial" w:hAnsi="Arial" w:cs="Arial"/>
                <w:sz w:val="24"/>
                <w:szCs w:val="24"/>
              </w:rPr>
              <w:t>AK</w:t>
            </w:r>
            <w:r w:rsidRPr="006778F1">
              <w:rPr>
                <w:rFonts w:ascii="Arial" w:hAnsi="Arial" w:cs="Arial"/>
                <w:sz w:val="24"/>
                <w:szCs w:val="24"/>
              </w:rPr>
              <w:t>/</w:t>
            </w:r>
            <w:r w:rsidR="001F4406" w:rsidRPr="006778F1">
              <w:rPr>
                <w:rFonts w:ascii="Arial" w:hAnsi="Arial" w:cs="Arial"/>
                <w:sz w:val="24"/>
                <w:szCs w:val="24"/>
              </w:rPr>
              <w:t>NIE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016493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65D6EBA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C217A0B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00D82ADC" w14:textId="77777777" w:rsidTr="00F30A2D">
        <w:trPr>
          <w:trHeight w:val="992"/>
        </w:trPr>
        <w:tc>
          <w:tcPr>
            <w:tcW w:w="959" w:type="dxa"/>
            <w:vAlign w:val="center"/>
          </w:tcPr>
          <w:p w14:paraId="17562584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B.6</w:t>
            </w:r>
          </w:p>
        </w:tc>
        <w:tc>
          <w:tcPr>
            <w:tcW w:w="2856" w:type="dxa"/>
            <w:vAlign w:val="center"/>
          </w:tcPr>
          <w:p w14:paraId="3D6F2005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48" w:type="dxa"/>
          </w:tcPr>
          <w:p w14:paraId="7E6A6490" w14:textId="77777777" w:rsidR="007A0FB3" w:rsidRPr="006778F1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najmniej pięć lat przewidziana w ramach projektu jest odporna na zmiany klimatu. </w:t>
            </w:r>
          </w:p>
          <w:p w14:paraId="3A5CB1EC" w14:textId="77777777" w:rsidR="007A0FB3" w:rsidRPr="006778F1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52E56223" w14:textId="77777777" w:rsidR="007A0FB3" w:rsidRPr="006778F1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60D13F" w14:textId="77777777" w:rsidR="007A0FB3" w:rsidRPr="006778F1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4111" w:type="dxa"/>
          </w:tcPr>
          <w:p w14:paraId="6137969B" w14:textId="77777777" w:rsidR="007A0FB3" w:rsidRPr="006778F1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FB1D37B" w14:textId="77777777" w:rsidR="007A0FB3" w:rsidRPr="006778F1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E8A036" w14:textId="77777777" w:rsidR="007A0FB3" w:rsidRPr="006778F1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352D6D" w14:textId="77777777" w:rsidR="007A0FB3" w:rsidRPr="006778F1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C8E944E" w14:textId="77777777" w:rsidR="007A0FB3" w:rsidRPr="006778F1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0E3604" w14:textId="77777777" w:rsidR="007A0FB3" w:rsidRPr="006778F1" w:rsidRDefault="007A0FB3" w:rsidP="008F2C1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33B3F435" w14:textId="77777777" w:rsidTr="00F30A2D">
        <w:trPr>
          <w:trHeight w:val="992"/>
        </w:trPr>
        <w:tc>
          <w:tcPr>
            <w:tcW w:w="959" w:type="dxa"/>
            <w:vAlign w:val="center"/>
          </w:tcPr>
          <w:p w14:paraId="234273D9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B.7</w:t>
            </w:r>
          </w:p>
        </w:tc>
        <w:tc>
          <w:tcPr>
            <w:tcW w:w="2856" w:type="dxa"/>
            <w:vAlign w:val="center"/>
          </w:tcPr>
          <w:p w14:paraId="181CABBD" w14:textId="77777777" w:rsidR="007A0FB3" w:rsidRPr="006778F1" w:rsidRDefault="007A0FB3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77777777" w:rsidR="007A0FB3" w:rsidRPr="006778F1" w:rsidRDefault="007A0FB3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  <w:p w14:paraId="07547A01" w14:textId="77777777" w:rsidR="007A0FB3" w:rsidRPr="006778F1" w:rsidRDefault="007A0FB3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43CB0F" w14:textId="77777777" w:rsidR="007A0FB3" w:rsidRPr="006778F1" w:rsidRDefault="007A0FB3" w:rsidP="005D28D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2FFC0AF9" w14:textId="77777777" w:rsidR="007A0FB3" w:rsidRPr="006778F1" w:rsidRDefault="007A0FB3" w:rsidP="003024F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5B5E09A" w14:textId="77777777" w:rsidR="007A0FB3" w:rsidRPr="006778F1" w:rsidRDefault="007A0FB3" w:rsidP="005A7D0B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6778F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778F1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2011/92/UE z dnia 13 grudnia 2011 r. w sprawie oceny skutków wywieranych przez niektóre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przedsięwzięcia publiczne i prywatne na środowisko;</w:t>
            </w:r>
          </w:p>
          <w:p w14:paraId="2B3F49FB" w14:textId="77777777" w:rsidR="007A0FB3" w:rsidRPr="006778F1" w:rsidRDefault="007A0FB3" w:rsidP="005A7D0B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2020 r. poz. 1219 z </w:t>
            </w:r>
            <w:proofErr w:type="spellStart"/>
            <w:r w:rsidRPr="006778F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778F1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6DBA3C75" w14:textId="77777777" w:rsidR="007A0FB3" w:rsidRPr="006778F1" w:rsidRDefault="007A0FB3" w:rsidP="005A7D0B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2021 r. poz. 1098 z </w:t>
            </w:r>
            <w:proofErr w:type="spellStart"/>
            <w:r w:rsidRPr="006778F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778F1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17E40E87" w14:textId="77777777" w:rsidR="007A0FB3" w:rsidRPr="006778F1" w:rsidRDefault="007A0FB3" w:rsidP="005A7D0B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2021 r., poz. 2233 z </w:t>
            </w:r>
            <w:proofErr w:type="spellStart"/>
            <w:r w:rsidRPr="006778F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778F1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51213101" w14:textId="77777777" w:rsidR="007A0FB3" w:rsidRPr="006778F1" w:rsidRDefault="007A0FB3" w:rsidP="005A7D0B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07459315" w14:textId="77777777" w:rsidR="007A0FB3" w:rsidRPr="006778F1" w:rsidRDefault="007A0FB3" w:rsidP="003024F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35A2A1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wymagana. Jeśli tak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to czy została załączona do wniosku oraz czy zakres projektu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 xml:space="preserve"> jest zgodny z decyzją o środowiskowych </w:t>
            </w:r>
            <w:r w:rsidR="00CB5758" w:rsidRPr="006778F1">
              <w:rPr>
                <w:rFonts w:ascii="Arial" w:hAnsi="Arial" w:cs="Arial"/>
                <w:sz w:val="24"/>
                <w:szCs w:val="24"/>
              </w:rPr>
              <w:t>uwarunkowaniach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5758" w:rsidRPr="006778F1">
              <w:rPr>
                <w:rFonts w:ascii="Arial" w:hAnsi="Arial" w:cs="Arial"/>
                <w:sz w:val="24"/>
                <w:szCs w:val="24"/>
              </w:rPr>
              <w:t>oraz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6537F28F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8292AF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3CB0E729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C8CBEF9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E5933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579957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106A8D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48A67878" w14:textId="77777777" w:rsidTr="00F30A2D">
        <w:trPr>
          <w:trHeight w:val="1559"/>
        </w:trPr>
        <w:tc>
          <w:tcPr>
            <w:tcW w:w="959" w:type="dxa"/>
            <w:vAlign w:val="center"/>
          </w:tcPr>
          <w:p w14:paraId="195C1564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B.8</w:t>
            </w:r>
          </w:p>
        </w:tc>
        <w:tc>
          <w:tcPr>
            <w:tcW w:w="2856" w:type="dxa"/>
            <w:vAlign w:val="center"/>
          </w:tcPr>
          <w:p w14:paraId="3CC9A3B0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  <w:p w14:paraId="6DFB9E20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DF9E56" w14:textId="77777777" w:rsidR="007A0FB3" w:rsidRPr="006778F1" w:rsidRDefault="007A0FB3" w:rsidP="005D28D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377B0F57" w14:textId="77777777" w:rsidR="007A0FB3" w:rsidRPr="006778F1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DE0DF0" w14:textId="77777777" w:rsidR="007A0FB3" w:rsidRPr="006778F1" w:rsidRDefault="007A0FB3" w:rsidP="005A7D0B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1D726CA1" w14:textId="77777777" w:rsidR="007A0FB3" w:rsidRPr="006778F1" w:rsidRDefault="007A0FB3" w:rsidP="005A7D0B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C8AC09E" w14:textId="77777777" w:rsidR="007A0FB3" w:rsidRPr="006778F1" w:rsidRDefault="007A0FB3" w:rsidP="005A7D0B">
            <w:pPr>
              <w:numPr>
                <w:ilvl w:val="0"/>
                <w:numId w:val="4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E6918A7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4E871BC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740A8D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144A5D23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F00DCB5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153A1E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38610EB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6496D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0262C0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0683B675" w14:textId="77777777" w:rsidTr="00F30A2D">
        <w:trPr>
          <w:trHeight w:val="416"/>
        </w:trPr>
        <w:tc>
          <w:tcPr>
            <w:tcW w:w="959" w:type="dxa"/>
            <w:vAlign w:val="center"/>
          </w:tcPr>
          <w:p w14:paraId="3E8E3DC6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B.9</w:t>
            </w:r>
          </w:p>
        </w:tc>
        <w:tc>
          <w:tcPr>
            <w:tcW w:w="2856" w:type="dxa"/>
            <w:vAlign w:val="center"/>
          </w:tcPr>
          <w:p w14:paraId="7EDED548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37805D2" w14:textId="77777777" w:rsidR="007A0FB3" w:rsidRPr="006778F1" w:rsidRDefault="007A0FB3" w:rsidP="00130AD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8" w:type="dxa"/>
          </w:tcPr>
          <w:p w14:paraId="6DB91545" w14:textId="77777777" w:rsidR="007A0FB3" w:rsidRPr="006778F1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7DCDADF3" w14:textId="77777777" w:rsidR="007A0FB3" w:rsidRPr="006778F1" w:rsidRDefault="007A0FB3" w:rsidP="003F3305">
            <w:pPr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5BB4A52" w14:textId="77777777" w:rsidR="007A0FB3" w:rsidRPr="006778F1" w:rsidRDefault="007A0FB3" w:rsidP="003F3305">
            <w:pPr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77777777" w:rsidR="007A0FB3" w:rsidRPr="006778F1" w:rsidRDefault="007A0FB3" w:rsidP="003F3305">
            <w:pPr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3674FEAB" w14:textId="77777777" w:rsidR="007A0FB3" w:rsidRPr="006778F1" w:rsidRDefault="007A0FB3" w:rsidP="003F3305">
            <w:pPr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63F29E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6B9992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B7B4B86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14CE384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B06D75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1603F91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1E5CAC77" w14:textId="77777777" w:rsidTr="00F30A2D">
        <w:trPr>
          <w:trHeight w:val="416"/>
        </w:trPr>
        <w:tc>
          <w:tcPr>
            <w:tcW w:w="959" w:type="dxa"/>
            <w:vAlign w:val="center"/>
          </w:tcPr>
          <w:p w14:paraId="7B4194DB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B.10</w:t>
            </w:r>
          </w:p>
        </w:tc>
        <w:tc>
          <w:tcPr>
            <w:tcW w:w="2856" w:type="dxa"/>
            <w:vAlign w:val="center"/>
          </w:tcPr>
          <w:p w14:paraId="530C2E56" w14:textId="77777777" w:rsidR="007A0FB3" w:rsidRPr="006778F1" w:rsidRDefault="007A0FB3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77777777" w:rsidR="007A0FB3" w:rsidRPr="006778F1" w:rsidRDefault="007A0FB3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  <w:p w14:paraId="3A0FF5F2" w14:textId="77777777" w:rsidR="007A0FB3" w:rsidRPr="006778F1" w:rsidRDefault="007A0FB3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30AD66" w14:textId="77777777" w:rsidR="007A0FB3" w:rsidRPr="006778F1" w:rsidRDefault="007A0FB3" w:rsidP="0056496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223383D6" w14:textId="77777777" w:rsidR="00534694" w:rsidRPr="006778F1" w:rsidRDefault="00534694" w:rsidP="0053469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1D70C910" w14:textId="77777777" w:rsidR="00534694" w:rsidRPr="006778F1" w:rsidRDefault="00534694" w:rsidP="003F3305">
            <w:pPr>
              <w:numPr>
                <w:ilvl w:val="0"/>
                <w:numId w:val="4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3B9598A" w14:textId="77777777" w:rsidR="00534694" w:rsidRPr="006778F1" w:rsidRDefault="00534694" w:rsidP="003F3305">
            <w:pPr>
              <w:numPr>
                <w:ilvl w:val="0"/>
                <w:numId w:val="4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3DC5C9" w14:textId="77777777" w:rsidR="00534694" w:rsidRPr="006778F1" w:rsidRDefault="00534694" w:rsidP="003F3305">
            <w:pPr>
              <w:numPr>
                <w:ilvl w:val="0"/>
                <w:numId w:val="4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8A95210" w14:textId="77777777" w:rsidR="00534694" w:rsidRPr="006778F1" w:rsidRDefault="00534694" w:rsidP="003F3305">
            <w:pPr>
              <w:numPr>
                <w:ilvl w:val="0"/>
                <w:numId w:val="4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B366C7B" w14:textId="77777777" w:rsidR="00534694" w:rsidRPr="006778F1" w:rsidRDefault="00534694" w:rsidP="003F3305">
            <w:pPr>
              <w:numPr>
                <w:ilvl w:val="0"/>
                <w:numId w:val="4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61829076" w14:textId="77777777" w:rsidR="00534694" w:rsidRPr="006778F1" w:rsidRDefault="00534694" w:rsidP="0053469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77777777" w:rsidR="007A0FB3" w:rsidRPr="006778F1" w:rsidRDefault="0053469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6D7E8536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01ECD8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A226A1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CD79C0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A0EF614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735365EE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34F0F168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B.11</w:t>
            </w:r>
          </w:p>
        </w:tc>
        <w:tc>
          <w:tcPr>
            <w:tcW w:w="2856" w:type="dxa"/>
            <w:vAlign w:val="center"/>
          </w:tcPr>
          <w:p w14:paraId="7125F09A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  <w:p w14:paraId="17AD93B2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E4B5B7" w14:textId="77777777" w:rsidR="007A0FB3" w:rsidRPr="006778F1" w:rsidRDefault="007A0FB3" w:rsidP="00F85AFC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8" w:type="dxa"/>
          </w:tcPr>
          <w:p w14:paraId="0D56BDC9" w14:textId="77777777" w:rsidR="007A0FB3" w:rsidRPr="006778F1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05ED9367" w14:textId="77777777" w:rsidR="007A0FB3" w:rsidRPr="006778F1" w:rsidRDefault="007A0FB3" w:rsidP="00B924C4">
            <w:pPr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6778F1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6778F1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77777777" w:rsidR="007A0FB3" w:rsidRPr="006778F1" w:rsidRDefault="007A0FB3" w:rsidP="00B924C4">
            <w:pPr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4" w:name="_Hlk126574575"/>
            <w:r w:rsidRPr="006778F1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4"/>
            <w:r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77777777" w:rsidR="007A0FB3" w:rsidRPr="006778F1" w:rsidRDefault="007A0FB3" w:rsidP="00B924C4">
            <w:pPr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77777777" w:rsidR="007A0FB3" w:rsidRPr="006778F1" w:rsidRDefault="007A0FB3" w:rsidP="00B924C4">
            <w:pPr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B2F9E56" w14:textId="77777777" w:rsidR="007A0FB3" w:rsidRPr="006778F1" w:rsidRDefault="007A0FB3" w:rsidP="00B924C4">
            <w:pPr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438577B5" w14:textId="77777777" w:rsidR="007A0FB3" w:rsidRPr="006778F1" w:rsidRDefault="007A0FB3" w:rsidP="00B924C4">
            <w:pPr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66204FF1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6FBAEE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7274F11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FC72D7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DBF0D7D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B25C7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8FFD54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684255CA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30E38E3B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B.12</w:t>
            </w:r>
          </w:p>
        </w:tc>
        <w:tc>
          <w:tcPr>
            <w:tcW w:w="2856" w:type="dxa"/>
            <w:vAlign w:val="center"/>
          </w:tcPr>
          <w:p w14:paraId="5D214C41" w14:textId="77777777" w:rsidR="007A0FB3" w:rsidRPr="006778F1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02B90C9F" w14:textId="77777777" w:rsidR="007A0FB3" w:rsidRPr="006778F1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348" w:type="dxa"/>
          </w:tcPr>
          <w:p w14:paraId="1B38B395" w14:textId="77777777" w:rsidR="007A0FB3" w:rsidRPr="006778F1" w:rsidRDefault="007A0FB3" w:rsidP="00D5421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6B62F1B3" w14:textId="77777777" w:rsidR="007A0FB3" w:rsidRPr="006778F1" w:rsidRDefault="007A0FB3" w:rsidP="00C2640F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7BCF65E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3B28376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F826421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89A157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C55DDA" w14:textId="77777777" w:rsidR="007A0FB3" w:rsidRPr="006778F1" w:rsidRDefault="007A0FB3" w:rsidP="008F2C1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400CA199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7199FC69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B.13</w:t>
            </w:r>
          </w:p>
        </w:tc>
        <w:tc>
          <w:tcPr>
            <w:tcW w:w="2856" w:type="dxa"/>
            <w:vAlign w:val="center"/>
          </w:tcPr>
          <w:p w14:paraId="107BE65F" w14:textId="77777777" w:rsidR="007A0FB3" w:rsidRPr="006778F1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348" w:type="dxa"/>
          </w:tcPr>
          <w:p w14:paraId="6DDAB50F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jest zgodny z  Kartą Praw Podstawowych Unii Europejskiej z dnia 26 października 2012 r. (Dz. Urz. UE C 326/391 z 26.10.2012) w zakresie odnoszącym się do sposobu realizacji, zakresu projektu i wnioskodawcy.</w:t>
            </w:r>
          </w:p>
          <w:p w14:paraId="4B2F3ADD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F595DD2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3F04FEB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0FF232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FD1B9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4D4723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188FD82A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783B6EEA" w14:textId="77777777" w:rsidR="007A0FB3" w:rsidRPr="006778F1" w:rsidRDefault="007A0FB3" w:rsidP="00052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B.14</w:t>
            </w:r>
          </w:p>
        </w:tc>
        <w:tc>
          <w:tcPr>
            <w:tcW w:w="2856" w:type="dxa"/>
            <w:vAlign w:val="center"/>
          </w:tcPr>
          <w:p w14:paraId="77B1A407" w14:textId="77777777" w:rsidR="007A0FB3" w:rsidRPr="006778F1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348" w:type="dxa"/>
          </w:tcPr>
          <w:p w14:paraId="7A41F76D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 Konwencją o Prawach Osób Niepełnosprawnych sporządzoną w Nowym Jorku dnia 13 grudnia 2006 r. (Dz. U. z 2012 r. poz. 1169 z </w:t>
            </w:r>
            <w:proofErr w:type="spellStart"/>
            <w:r w:rsidRPr="006778F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778F1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634E7680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2F2C34E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188E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67430330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135656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94DF143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02AB4D2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74273AA3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73AFD64E" w14:textId="77777777" w:rsidR="007A0FB3" w:rsidRPr="006778F1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B.15</w:t>
            </w:r>
          </w:p>
        </w:tc>
        <w:tc>
          <w:tcPr>
            <w:tcW w:w="2856" w:type="dxa"/>
            <w:vAlign w:val="center"/>
          </w:tcPr>
          <w:p w14:paraId="0CC3B238" w14:textId="77777777" w:rsidR="007A0FB3" w:rsidRPr="006778F1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348" w:type="dxa"/>
          </w:tcPr>
          <w:p w14:paraId="688F2E01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80A4E5D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06E03F" w14:textId="77777777" w:rsidR="007A0FB3" w:rsidRPr="006778F1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1ACEED4D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F1972C5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BC85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8B9D9E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E5A9E2" w14:textId="77777777" w:rsidR="007A0FB3" w:rsidRPr="006778F1" w:rsidRDefault="007A0FB3" w:rsidP="008F2C1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lub poprawy) oznacza, iż kryterium nie jest spełnione.</w:t>
            </w:r>
          </w:p>
        </w:tc>
      </w:tr>
    </w:tbl>
    <w:p w14:paraId="19219836" w14:textId="77777777" w:rsidR="00351B69" w:rsidRPr="006778F1" w:rsidRDefault="00351B69">
      <w:pPr>
        <w:rPr>
          <w:rFonts w:ascii="Arial" w:hAnsi="Arial" w:cs="Arial"/>
          <w:b/>
          <w:sz w:val="24"/>
          <w:szCs w:val="24"/>
        </w:rPr>
      </w:pPr>
    </w:p>
    <w:p w14:paraId="1F7D3A97" w14:textId="77777777" w:rsidR="007257F1" w:rsidRPr="006778F1" w:rsidRDefault="002C2CE8">
      <w:pPr>
        <w:rPr>
          <w:rFonts w:ascii="Arial" w:hAnsi="Arial" w:cs="Arial"/>
          <w:b/>
          <w:sz w:val="24"/>
          <w:szCs w:val="24"/>
        </w:rPr>
      </w:pPr>
      <w:r w:rsidRPr="006778F1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6778F1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4111"/>
      </w:tblGrid>
      <w:tr w:rsidR="007A0FB3" w:rsidRPr="006778F1" w14:paraId="5352BDA7" w14:textId="77777777" w:rsidTr="6FA55066">
        <w:tc>
          <w:tcPr>
            <w:tcW w:w="1110" w:type="dxa"/>
            <w:shd w:val="clear" w:color="auto" w:fill="E7E6E6" w:themeFill="background2"/>
            <w:vAlign w:val="center"/>
          </w:tcPr>
          <w:p w14:paraId="6F288A74" w14:textId="77777777" w:rsidR="007A0FB3" w:rsidRPr="006778F1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7A0FB3" w:rsidRPr="006778F1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 w:themeFill="background2"/>
            <w:vAlign w:val="center"/>
          </w:tcPr>
          <w:p w14:paraId="6039EE02" w14:textId="77777777" w:rsidR="007A0FB3" w:rsidRPr="006778F1" w:rsidRDefault="007A0FB3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0270F92E" w14:textId="77777777" w:rsidR="007A0FB3" w:rsidRPr="006778F1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7A0FB3" w:rsidRPr="006778F1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A0FB3" w:rsidRPr="006778F1" w14:paraId="0C9C18DE" w14:textId="77777777" w:rsidTr="6FA55066">
        <w:tc>
          <w:tcPr>
            <w:tcW w:w="1110" w:type="dxa"/>
            <w:vAlign w:val="center"/>
          </w:tcPr>
          <w:p w14:paraId="50DED88B" w14:textId="77777777" w:rsidR="007A0FB3" w:rsidRPr="006778F1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05D07317" w14:textId="77777777" w:rsidR="007A0FB3" w:rsidRPr="006778F1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348" w:type="dxa"/>
          </w:tcPr>
          <w:p w14:paraId="057483DE" w14:textId="77777777" w:rsidR="007A0FB3" w:rsidRPr="006778F1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3AC6A7F8" w14:textId="77777777" w:rsidR="007A0FB3" w:rsidRPr="006778F1" w:rsidRDefault="007A0FB3" w:rsidP="00B33665">
            <w:pPr>
              <w:numPr>
                <w:ilvl w:val="0"/>
                <w:numId w:val="5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296FEF7D" w14:textId="77777777" w:rsidR="007A0FB3" w:rsidRPr="006778F1" w:rsidRDefault="007A0FB3" w:rsidP="00C2640F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14:paraId="32F4CE78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7194DBDC" w14:textId="77777777" w:rsidR="009A4860" w:rsidRPr="006778F1" w:rsidRDefault="009A4860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9B61D5" w14:textId="77777777" w:rsidR="009A4860" w:rsidRPr="006778F1" w:rsidRDefault="009A4860" w:rsidP="009A48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CDBB005" w14:textId="77777777" w:rsidR="009A4860" w:rsidRPr="006778F1" w:rsidRDefault="009A4860" w:rsidP="00B33665">
            <w:pPr>
              <w:numPr>
                <w:ilvl w:val="0"/>
                <w:numId w:val="5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1D95598" w14:textId="77777777" w:rsidR="009A4860" w:rsidRPr="006778F1" w:rsidRDefault="009A4860" w:rsidP="00B33665">
            <w:pPr>
              <w:numPr>
                <w:ilvl w:val="0"/>
                <w:numId w:val="5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FB9EF82" w14:textId="77777777" w:rsidR="009A4860" w:rsidRPr="006778F1" w:rsidRDefault="009A4860" w:rsidP="00B33665">
            <w:pPr>
              <w:numPr>
                <w:ilvl w:val="0"/>
                <w:numId w:val="5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769D0D3C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B680F8" w14:textId="77777777" w:rsidR="007A0FB3" w:rsidRPr="006778F1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4111" w:type="dxa"/>
          </w:tcPr>
          <w:p w14:paraId="40AFA44E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8F36D88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B3A06F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CC02720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4991C2" w14:textId="77777777" w:rsidR="007A0FB3" w:rsidRPr="006778F1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646DBF" w:rsidRPr="006778F1" w14:paraId="35999E81" w14:textId="77777777" w:rsidTr="6FA55066">
        <w:tc>
          <w:tcPr>
            <w:tcW w:w="1110" w:type="dxa"/>
            <w:vAlign w:val="center"/>
          </w:tcPr>
          <w:p w14:paraId="47A957D3" w14:textId="77777777" w:rsidR="00646DBF" w:rsidRPr="006778F1" w:rsidRDefault="00646DBF" w:rsidP="00646D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2E05CDB4" w14:textId="77777777" w:rsidR="00646DBF" w:rsidRPr="006778F1" w:rsidRDefault="00646DBF" w:rsidP="00646D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z właściwą strategią ZIT </w:t>
            </w:r>
          </w:p>
        </w:tc>
        <w:tc>
          <w:tcPr>
            <w:tcW w:w="6348" w:type="dxa"/>
          </w:tcPr>
          <w:p w14:paraId="55E6AFDF" w14:textId="77777777" w:rsidR="00646DBF" w:rsidRPr="006778F1" w:rsidRDefault="00646DBF" w:rsidP="00646DB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CD271C9" w14:textId="77777777" w:rsidR="00646DBF" w:rsidRPr="006778F1" w:rsidRDefault="00646DBF" w:rsidP="00646DBF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6778F1">
              <w:rPr>
                <w:rFonts w:ascii="Arial" w:hAnsi="Arial" w:cs="Arial"/>
                <w:sz w:val="24"/>
                <w:szCs w:val="24"/>
              </w:rPr>
              <w:footnoteReference w:id="13"/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17A5CE45" w14:textId="583BCE0B" w:rsidR="00646DBF" w:rsidRPr="006778F1" w:rsidRDefault="00646DBF" w:rsidP="00646DBF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 w:rsidR="002202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0257" w:rsidRPr="00220257">
              <w:rPr>
                <w:rFonts w:ascii="Arial" w:hAnsi="Arial" w:cs="Arial"/>
                <w:sz w:val="24"/>
                <w:szCs w:val="24"/>
              </w:rPr>
              <w:t>w fiszkach projektowych  stanowiących załącznik do porozumienia terytorialnego</w:t>
            </w:r>
            <w:r w:rsidRPr="006778F1">
              <w:rPr>
                <w:rFonts w:ascii="Arial" w:hAnsi="Arial" w:cs="Arial"/>
                <w:sz w:val="24"/>
                <w:szCs w:val="24"/>
              </w:rPr>
              <w:footnoteReference w:id="14"/>
            </w:r>
            <w:r w:rsidRPr="006778F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A406F0D" w14:textId="6BACCCF9" w:rsidR="00646DBF" w:rsidRPr="006778F1" w:rsidRDefault="00646DBF" w:rsidP="00646DBF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Pr="006778F1">
              <w:rPr>
                <w:rFonts w:ascii="Arial" w:hAnsi="Arial" w:cs="Arial"/>
                <w:sz w:val="24"/>
                <w:szCs w:val="24"/>
              </w:rPr>
              <w:footnoteReference w:id="15"/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stanowiących załącznik do</w:t>
            </w:r>
            <w:r w:rsidR="002202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0257"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4CD245A" w14:textId="77777777" w:rsidR="00646DBF" w:rsidRPr="006778F1" w:rsidRDefault="00646DBF" w:rsidP="00646DBF">
            <w:pPr>
              <w:spacing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41ED0AC5" w14:textId="77777777" w:rsidR="00646DBF" w:rsidRPr="006778F1" w:rsidRDefault="00646DBF" w:rsidP="00646DB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przypadku gdy, właściwa ze względu na obszar, strategia ZIT nie została pozytywnie zaopiniowana przez ministra właściwego do spraw rozwoju regionalnego (jeśli dotyczy) lub Instytucję Zarządzającą wnioskodawca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zobowiązany jest załączyć do wniosku o dofinansowanie projektu oświadczenie organu lub podmiotu odpowiedzialnego za przygotowanie, właściwej strategii ZIT potwierdzające, że projekt zostanie zamieszczony na liście podstawowej projektów, we właściwej ze względu na obszar, strategii ZIT</w:t>
            </w:r>
            <w:r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31BE67" w14:textId="77777777" w:rsidR="00646DBF" w:rsidRPr="006778F1" w:rsidRDefault="00646DBF" w:rsidP="00646DB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03CEF" w14:textId="433C9C3F" w:rsidR="00646DBF" w:rsidRPr="006778F1" w:rsidRDefault="00646DBF" w:rsidP="00646DB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86D5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6778F1">
              <w:rPr>
                <w:rFonts w:ascii="Arial" w:hAnsi="Arial" w:cs="Arial"/>
                <w:sz w:val="24"/>
                <w:szCs w:val="24"/>
              </w:rPr>
              <w:t>strategię ZIT lub oświadczenie organu lub podmiotu odpowiedzialnego za przygotowanie, właściwej ze względu na obszar, strategii ZIT</w:t>
            </w:r>
            <w:r w:rsidR="00686D5D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633DE80D" w14:textId="77777777" w:rsidR="00646DBF" w:rsidRPr="006778F1" w:rsidRDefault="00646DBF" w:rsidP="00646D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EE9F678" w14:textId="77777777" w:rsidR="00646DBF" w:rsidRPr="006778F1" w:rsidRDefault="00646DBF" w:rsidP="00646D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646DBF" w:rsidRPr="006778F1" w:rsidRDefault="00646DBF" w:rsidP="00646D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32337B" w14:textId="77777777" w:rsidR="00646DBF" w:rsidRPr="006778F1" w:rsidRDefault="00646DBF" w:rsidP="00646D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41F2F3" w14:textId="77777777" w:rsidR="00646DBF" w:rsidRPr="006778F1" w:rsidRDefault="00646DBF" w:rsidP="00646D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A3659A" w14:textId="77777777" w:rsidR="00646DBF" w:rsidRPr="006778F1" w:rsidRDefault="00646DBF" w:rsidP="00646D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4B0DC9D1" w14:textId="77777777" w:rsidTr="6FA55066">
        <w:tc>
          <w:tcPr>
            <w:tcW w:w="1110" w:type="dxa"/>
            <w:vAlign w:val="center"/>
          </w:tcPr>
          <w:p w14:paraId="3EF16AE7" w14:textId="77777777" w:rsidR="007A0FB3" w:rsidRPr="006778F1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C.3</w:t>
            </w:r>
          </w:p>
        </w:tc>
        <w:tc>
          <w:tcPr>
            <w:tcW w:w="2856" w:type="dxa"/>
            <w:vAlign w:val="center"/>
          </w:tcPr>
          <w:p w14:paraId="3A93FCA3" w14:textId="77777777" w:rsidR="007A0FB3" w:rsidRPr="006778F1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6348" w:type="dxa"/>
          </w:tcPr>
          <w:p w14:paraId="2C71CF5F" w14:textId="77777777" w:rsidR="007A0FB3" w:rsidRPr="006778F1" w:rsidRDefault="007A0FB3" w:rsidP="0015621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DF1753" w:rsidRPr="006778F1">
              <w:rPr>
                <w:rFonts w:ascii="Arial" w:hAnsi="Arial" w:cs="Arial"/>
                <w:sz w:val="24"/>
                <w:szCs w:val="24"/>
              </w:rPr>
              <w:t>w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DF1753" w:rsidRPr="006778F1">
              <w:rPr>
                <w:rFonts w:ascii="Arial" w:hAnsi="Arial" w:cs="Arial"/>
                <w:sz w:val="24"/>
                <w:szCs w:val="24"/>
              </w:rPr>
              <w:t>ach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zakłada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>jących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w elementy infrastruktury drogowej (w tym parkingi),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1753" w:rsidRPr="006778F1">
              <w:rPr>
                <w:rFonts w:ascii="Arial" w:hAnsi="Arial" w:cs="Arial"/>
                <w:sz w:val="24"/>
                <w:szCs w:val="24"/>
              </w:rPr>
              <w:t>planowana inwestycja spełnia następujące warunki</w:t>
            </w:r>
            <w:r w:rsidRPr="006778F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B5997F" w14:textId="77777777" w:rsidR="007A0FB3" w:rsidRPr="006778F1" w:rsidRDefault="007A0FB3" w:rsidP="00B33665">
            <w:pPr>
              <w:numPr>
                <w:ilvl w:val="0"/>
                <w:numId w:val="5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stanowi integralną część większego projektu; </w:t>
            </w:r>
          </w:p>
          <w:p w14:paraId="6E00609C" w14:textId="77777777" w:rsidR="007A0FB3" w:rsidRPr="006778F1" w:rsidRDefault="007A0FB3" w:rsidP="00B33665">
            <w:pPr>
              <w:numPr>
                <w:ilvl w:val="0"/>
                <w:numId w:val="5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="00D07FDA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7D11F3" w14:textId="77777777" w:rsidR="007A0FB3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miastach projekt polegający na inwestycji w elementy infrastruktury drogowej nie może obejmować budowy nowych dróg lub parkingów, ani w przypadku istniejących – zwiększania przepustowości</w:t>
            </w:r>
            <w:r w:rsidR="00AF7304" w:rsidRPr="006778F1">
              <w:rPr>
                <w:rFonts w:ascii="Arial" w:hAnsi="Arial" w:cs="Arial"/>
                <w:sz w:val="24"/>
                <w:szCs w:val="24"/>
              </w:rPr>
              <w:t xml:space="preserve"> dróg i pojemności parkingów</w:t>
            </w:r>
            <w:r w:rsidRPr="006778F1">
              <w:rPr>
                <w:rFonts w:ascii="Arial" w:hAnsi="Arial" w:cs="Arial"/>
                <w:sz w:val="24"/>
                <w:szCs w:val="24"/>
              </w:rPr>
              <w:t>, ani też przyczyniać się do zwiększenia natężenia ruchu drogowego w jakikolwiek inny sposób.</w:t>
            </w:r>
          </w:p>
          <w:p w14:paraId="1A7F54C8" w14:textId="77777777" w:rsidR="00005F8C" w:rsidRDefault="00005F8C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009DA9" w14:textId="77777777" w:rsidR="00005F8C" w:rsidRPr="00BF5145" w:rsidRDefault="00005F8C" w:rsidP="00005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 unikanie tworzenia powierzchni uszczelnionych.</w:t>
            </w:r>
          </w:p>
          <w:p w14:paraId="36FEB5B0" w14:textId="77777777" w:rsidR="007A0FB3" w:rsidRPr="006778F1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341A64" w14:textId="77777777" w:rsidR="007A0FB3" w:rsidRPr="006778F1" w:rsidRDefault="007A0FB3" w:rsidP="0015621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52B7F166" w14:textId="77777777" w:rsidR="007A0FB3" w:rsidRPr="006778F1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7A0FB3" w:rsidRPr="006778F1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8A481B" w14:textId="77777777" w:rsidR="007A0FB3" w:rsidRPr="006778F1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77777777" w:rsidR="007A0FB3" w:rsidRPr="006778F1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(wartość logiczna: „TAK” lub „NIE DOTYCZY”). </w:t>
            </w:r>
          </w:p>
          <w:p w14:paraId="54399C1C" w14:textId="77777777" w:rsidR="007A0FB3" w:rsidRPr="006778F1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0E82935" w14:textId="77777777" w:rsidR="007A0FB3" w:rsidRPr="006778F1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6778F1" w14:paraId="4F1D4541" w14:textId="77777777" w:rsidTr="6FA55066">
        <w:tc>
          <w:tcPr>
            <w:tcW w:w="1110" w:type="dxa"/>
            <w:vAlign w:val="center"/>
          </w:tcPr>
          <w:p w14:paraId="582572F7" w14:textId="77777777" w:rsidR="007A0FB3" w:rsidRPr="006778F1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5B06DCF2" w14:textId="77777777" w:rsidR="007A0FB3" w:rsidRPr="006778F1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Powiązanie z atrakcją turystyczną</w:t>
            </w:r>
            <w:r w:rsidR="00305E2E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</w:p>
        </w:tc>
        <w:tc>
          <w:tcPr>
            <w:tcW w:w="6348" w:type="dxa"/>
          </w:tcPr>
          <w:p w14:paraId="287CCF0A" w14:textId="77777777" w:rsidR="0059151D" w:rsidRPr="006778F1" w:rsidRDefault="0059151D" w:rsidP="0059151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projekty zakładające inwestycje związane z tworzeniem szlaków/ścieżek rowerowych, spełniają warunek, iż utworzony/a w ramach projektu szlak rowerowy/ścieżka rowerowa prowadzi do/jest powiązany/a z atrakcją turystyczną regionu.</w:t>
            </w:r>
          </w:p>
          <w:p w14:paraId="30D7AA69" w14:textId="77777777" w:rsidR="007A0FB3" w:rsidRPr="006778F1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8E9D34" w14:textId="77777777" w:rsidR="002F6F1E" w:rsidRPr="006778F1" w:rsidRDefault="002F6F1E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nie dotyczy projektów, które nie zawierają inwestycji związanych z tworzeniem szlaków/ścieżek rowerowych.</w:t>
            </w:r>
          </w:p>
          <w:p w14:paraId="7196D064" w14:textId="77777777" w:rsidR="002F6F1E" w:rsidRPr="006778F1" w:rsidRDefault="002F6F1E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31B659" w14:textId="77777777" w:rsidR="007A0FB3" w:rsidRPr="006778F1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weryfikowane w oparciu o wniosek o dofinansowanie projektu.</w:t>
            </w:r>
          </w:p>
        </w:tc>
        <w:tc>
          <w:tcPr>
            <w:tcW w:w="4111" w:type="dxa"/>
          </w:tcPr>
          <w:p w14:paraId="6DC70A7E" w14:textId="77777777" w:rsidR="007A0FB3" w:rsidRPr="006778F1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620D24A" w14:textId="77777777" w:rsidR="007A0FB3" w:rsidRPr="006778F1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D6FA" w14:textId="77777777" w:rsidR="007A0FB3" w:rsidRPr="006778F1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53DC25" w14:textId="77777777" w:rsidR="00A90BF1" w:rsidRPr="006778F1" w:rsidRDefault="00A90BF1" w:rsidP="00A90B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468B7A4" w14:textId="77777777" w:rsidR="007A0FB3" w:rsidRPr="006778F1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1819AC50" w14:textId="77777777" w:rsidR="007A0FB3" w:rsidRPr="006778F1" w:rsidRDefault="007A0FB3" w:rsidP="008F2C1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A0FB3" w:rsidRPr="006778F1" w14:paraId="7EFFE536" w14:textId="77777777" w:rsidTr="6FA55066">
        <w:tc>
          <w:tcPr>
            <w:tcW w:w="1110" w:type="dxa"/>
            <w:vAlign w:val="center"/>
          </w:tcPr>
          <w:p w14:paraId="57A942FD" w14:textId="77777777" w:rsidR="007A0FB3" w:rsidRPr="006778F1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56" w:type="dxa"/>
            <w:vAlign w:val="center"/>
          </w:tcPr>
          <w:p w14:paraId="5CA12D09" w14:textId="77777777" w:rsidR="007A0FB3" w:rsidRPr="006778F1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 zaleceniami ETO</w:t>
            </w:r>
            <w:r w:rsidR="00991ABF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</w:p>
        </w:tc>
        <w:tc>
          <w:tcPr>
            <w:tcW w:w="6348" w:type="dxa"/>
          </w:tcPr>
          <w:p w14:paraId="5CF1D01F" w14:textId="77777777" w:rsidR="007A0FB3" w:rsidRPr="006778F1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 xml:space="preserve">założenia </w:t>
            </w:r>
            <w:r w:rsidRPr="006778F1">
              <w:rPr>
                <w:rFonts w:ascii="Arial" w:hAnsi="Arial" w:cs="Arial"/>
                <w:sz w:val="24"/>
                <w:szCs w:val="24"/>
              </w:rPr>
              <w:t>projek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t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>u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771A" w:rsidRPr="006778F1">
              <w:rPr>
                <w:rFonts w:ascii="Arial" w:hAnsi="Arial" w:cs="Arial"/>
                <w:sz w:val="24"/>
                <w:szCs w:val="24"/>
              </w:rPr>
              <w:t>turystyczne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>go</w:t>
            </w:r>
            <w:r w:rsidR="0098771A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są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 zgodn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 zaleceniami wskazanymi przez Europejski Trybunał Obrachunkowy w Sprawozdaniu specjalnym</w:t>
            </w:r>
            <w:r w:rsidRPr="006778F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Wsparcie UE na rzecz turystyki – potrzeba nowej orientacji strategicznej i lepszego podejścia do finansowania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, a mianowicie, czy:</w:t>
            </w:r>
          </w:p>
          <w:p w14:paraId="2229419E" w14:textId="77777777" w:rsidR="007A0FB3" w:rsidRPr="006778F1" w:rsidRDefault="0098771A" w:rsidP="00B33665">
            <w:pPr>
              <w:numPr>
                <w:ilvl w:val="0"/>
                <w:numId w:val="53"/>
              </w:numPr>
              <w:spacing w:after="60" w:line="240" w:lineRule="auto"/>
              <w:ind w:left="421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realizacja projektu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popart</w:t>
            </w:r>
            <w:r w:rsidRPr="006778F1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została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analizą popytu </w:t>
            </w:r>
            <w:r w:rsidR="00C67A4D" w:rsidRPr="006778F1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i oceną potrzeb</w:t>
            </w:r>
            <w:r w:rsidR="0091339F" w:rsidRPr="006778F1">
              <w:rPr>
                <w:rFonts w:ascii="Arial" w:hAnsi="Arial" w:cs="Arial"/>
                <w:sz w:val="24"/>
                <w:szCs w:val="24"/>
              </w:rPr>
              <w:t>, aby ograniczyć ryzyko nieskuteczności</w:t>
            </w:r>
            <w:r w:rsidR="00B33665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="0059151D" w:rsidRPr="006778F1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7BB2911" w14:textId="77777777" w:rsidR="007A0FB3" w:rsidRPr="006778F1" w:rsidRDefault="0098771A" w:rsidP="00B33665">
            <w:pPr>
              <w:numPr>
                <w:ilvl w:val="0"/>
                <w:numId w:val="53"/>
              </w:numPr>
              <w:spacing w:after="60" w:line="240" w:lineRule="auto"/>
              <w:ind w:left="421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projekt został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skoordynowan</w:t>
            </w:r>
            <w:r w:rsidRPr="006778F1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z projektami w sąsiednich obszarach, aby uniknąć powielania i konkurencji</w:t>
            </w:r>
            <w:r w:rsidR="00B33665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="0059151D" w:rsidRPr="006778F1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C5D3067" w14:textId="77777777" w:rsidR="007A0FB3" w:rsidRPr="006778F1" w:rsidRDefault="0098771A" w:rsidP="00B33665">
            <w:pPr>
              <w:numPr>
                <w:ilvl w:val="0"/>
                <w:numId w:val="53"/>
              </w:numPr>
              <w:spacing w:after="60" w:line="240" w:lineRule="auto"/>
              <w:ind w:left="421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 xml:space="preserve">przyczyni się do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stymulowani</w:t>
            </w:r>
            <w:r w:rsidR="00233FC2" w:rsidRPr="006778F1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działalności turystycznej w regionie</w:t>
            </w:r>
            <w:r w:rsidR="00B33665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="0059151D" w:rsidRPr="006778F1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B8EA025" w14:textId="77777777" w:rsidR="007A0FB3" w:rsidRPr="006778F1" w:rsidRDefault="00233FC2" w:rsidP="00B33665">
            <w:pPr>
              <w:numPr>
                <w:ilvl w:val="0"/>
                <w:numId w:val="54"/>
              </w:numPr>
              <w:spacing w:after="60" w:line="240" w:lineRule="auto"/>
              <w:ind w:left="421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będzie</w:t>
            </w:r>
            <w:r w:rsidR="0098771A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trwał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odpowiednio utrzymywan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176" w:rsidRPr="006778F1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w kolejnych latach po zakończeniu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 xml:space="preserve"> realizacji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4FF1C98" w14:textId="77777777" w:rsidR="007A0FB3" w:rsidRPr="006778F1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A89346" w14:textId="77777777" w:rsidR="007A0FB3" w:rsidRPr="006778F1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721FCEA5" w14:textId="77777777" w:rsidR="007A0FB3" w:rsidRPr="006778F1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6EAD0B" w14:textId="77777777" w:rsidR="007A0FB3" w:rsidRPr="006778F1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C3ACCA" w14:textId="77777777" w:rsidR="007A0FB3" w:rsidRPr="006778F1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00935" w14:textId="77777777" w:rsidR="007A0FB3" w:rsidRPr="006778F1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C3F2624" w14:textId="77777777" w:rsidR="007A0FB3" w:rsidRPr="006778F1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8AE08ED" w14:textId="77777777" w:rsidR="007A0FB3" w:rsidRPr="006778F1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82FF1" w:rsidRPr="006778F1" w14:paraId="777DB0C9" w14:textId="77777777" w:rsidTr="6FA55066">
        <w:tc>
          <w:tcPr>
            <w:tcW w:w="1110" w:type="dxa"/>
            <w:vAlign w:val="center"/>
          </w:tcPr>
          <w:p w14:paraId="67BB5FDF" w14:textId="77777777" w:rsidR="00782FF1" w:rsidRPr="006778F1" w:rsidRDefault="00C93D0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56" w:type="dxa"/>
            <w:vAlign w:val="center"/>
          </w:tcPr>
          <w:p w14:paraId="1810F9BE" w14:textId="77777777" w:rsidR="00782FF1" w:rsidRPr="006778F1" w:rsidRDefault="00172708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Efekty społeczno-gospodarcze i ekologiczne</w:t>
            </w:r>
          </w:p>
        </w:tc>
        <w:tc>
          <w:tcPr>
            <w:tcW w:w="6348" w:type="dxa"/>
          </w:tcPr>
          <w:p w14:paraId="646663D1" w14:textId="77777777" w:rsidR="00782FF1" w:rsidRPr="006778F1" w:rsidRDefault="00782FF1" w:rsidP="0017270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 xml:space="preserve">w przypadku projektów 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zakłada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jących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działania związane z rozwojem infrastruktury turystycznej wraz z zakupem wyposażenia i sprzętu</w:t>
            </w:r>
            <w:r w:rsidR="008E261C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oraz adaptacją obiektów do pełnienia funkcji turystycznych,  </w:t>
            </w:r>
            <w:r w:rsidRPr="006778F1">
              <w:rPr>
                <w:rFonts w:ascii="Arial" w:hAnsi="Arial" w:cs="Arial"/>
                <w:sz w:val="24"/>
                <w:szCs w:val="24"/>
              </w:rPr>
              <w:t>przyczynia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ją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się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 xml:space="preserve"> one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rozwijania/osiągania efektów społeczno-gospodarczych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i ekologicznych</w:t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2ECE74" w14:textId="77777777" w:rsidR="00172708" w:rsidRPr="006778F1" w:rsidRDefault="00782FF1" w:rsidP="0017270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Efekty społeczno-gospodarcze rozumiane</w:t>
            </w:r>
            <w:r w:rsidR="00B83A95" w:rsidRPr="006778F1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m.in. jako zwiększanie dostępności do zasobów przyrodniczych w wyniku pełnienia przez nie funkcji rekreacyjnych, poprawę jakości i komfortu życia mieszkańców, poprzez zwiększenie możliwości kontaktu z naturą, zwiększanie atrakcyjności turystycznej miejsc o dużym potencjale zasobów przyrodniczych, wzrost oczekiwanej liczby odwiedzin w </w:t>
            </w:r>
            <w:r w:rsidR="00B83A95" w:rsidRPr="006778F1">
              <w:rPr>
                <w:rFonts w:ascii="Arial" w:hAnsi="Arial" w:cs="Arial"/>
                <w:sz w:val="24"/>
                <w:szCs w:val="24"/>
              </w:rPr>
              <w:t xml:space="preserve">miejscach </w:t>
            </w:r>
            <w:r w:rsidRPr="006778F1">
              <w:rPr>
                <w:rFonts w:ascii="Arial" w:hAnsi="Arial" w:cs="Arial"/>
                <w:sz w:val="24"/>
                <w:szCs w:val="24"/>
              </w:rPr>
              <w:t>objętych wsparciem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, zwiększenie lokalnych przychodów z działalności turystycznej, tworzenie nowych miejsc pracy np. w obsłudze ruchu turystycznego,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wzrost aktywności społecznej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; e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fekty ekologiczne</w:t>
            </w:r>
            <w:r w:rsidR="000B7F94" w:rsidRPr="006778F1">
              <w:rPr>
                <w:rFonts w:ascii="Arial" w:hAnsi="Arial" w:cs="Arial"/>
                <w:sz w:val="24"/>
                <w:szCs w:val="24"/>
              </w:rPr>
              <w:t xml:space="preserve"> rozumiane są</w:t>
            </w:r>
            <w:r w:rsidR="00111297" w:rsidRPr="006778F1">
              <w:rPr>
                <w:rFonts w:ascii="Arial" w:hAnsi="Arial" w:cs="Arial"/>
                <w:sz w:val="24"/>
                <w:szCs w:val="24"/>
              </w:rPr>
              <w:t xml:space="preserve"> m.in.</w:t>
            </w:r>
            <w:r w:rsidR="000B7F94" w:rsidRPr="006778F1">
              <w:rPr>
                <w:rFonts w:ascii="Arial" w:hAnsi="Arial" w:cs="Arial"/>
                <w:sz w:val="24"/>
                <w:szCs w:val="24"/>
              </w:rPr>
              <w:t xml:space="preserve"> jako działania przyczyniające się do zmniejszania ilości zanieczyszczeń wprowadzanych do środowiska poprzez np. eliminację źródła emisji zanieczyszczeń,</w:t>
            </w:r>
            <w:r w:rsidR="00197CC4" w:rsidRPr="006778F1">
              <w:rPr>
                <w:rFonts w:ascii="Arial" w:hAnsi="Arial" w:cs="Arial"/>
                <w:sz w:val="24"/>
                <w:szCs w:val="24"/>
              </w:rPr>
              <w:t xml:space="preserve"> recykling,</w:t>
            </w:r>
            <w:r w:rsidR="000B7F94" w:rsidRPr="006778F1">
              <w:rPr>
                <w:rFonts w:ascii="Arial" w:hAnsi="Arial" w:cs="Arial"/>
                <w:sz w:val="24"/>
                <w:szCs w:val="24"/>
              </w:rPr>
              <w:t xml:space="preserve"> termomodernizację</w:t>
            </w:r>
            <w:r w:rsidR="00A90BF1" w:rsidRPr="006778F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11297" w:rsidRPr="006778F1">
              <w:rPr>
                <w:rFonts w:ascii="Arial" w:hAnsi="Arial" w:cs="Arial"/>
                <w:sz w:val="24"/>
                <w:szCs w:val="24"/>
              </w:rPr>
              <w:t xml:space="preserve">stosowanie energooszczędnych </w:t>
            </w:r>
            <w:r w:rsidR="00B03AEA" w:rsidRPr="006778F1">
              <w:rPr>
                <w:rFonts w:ascii="Arial" w:hAnsi="Arial" w:cs="Arial"/>
                <w:sz w:val="24"/>
                <w:szCs w:val="24"/>
              </w:rPr>
              <w:t>rozwiązań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B1EAB" w:rsidRPr="006778F1">
              <w:rPr>
                <w:rFonts w:ascii="Arial" w:hAnsi="Arial" w:cs="Arial"/>
                <w:sz w:val="24"/>
                <w:szCs w:val="24"/>
              </w:rPr>
              <w:t>wykorzystanie energii odnawialnej, ochrony krajobrazu przyrodniczego, kontrolo</w:t>
            </w:r>
            <w:r w:rsidR="006743A6" w:rsidRPr="006778F1">
              <w:rPr>
                <w:rFonts w:ascii="Arial" w:hAnsi="Arial" w:cs="Arial"/>
                <w:sz w:val="24"/>
                <w:szCs w:val="24"/>
              </w:rPr>
              <w:t>wanie strumieni ruchu turystycznego</w:t>
            </w:r>
            <w:r w:rsidR="00A90BF1"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072C0D" w14:textId="77777777" w:rsidR="00782FF1" w:rsidRPr="006778F1" w:rsidRDefault="00782FF1" w:rsidP="00782FF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8A1376" w14:textId="77777777" w:rsidR="00782FF1" w:rsidRPr="006778F1" w:rsidRDefault="00782FF1" w:rsidP="00782FF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70F58DE0" w14:textId="77777777" w:rsidR="00C93D0B" w:rsidRPr="006778F1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</w:t>
            </w:r>
            <w:r w:rsidR="00B03AEA" w:rsidRPr="006778F1">
              <w:rPr>
                <w:rFonts w:ascii="Arial" w:hAnsi="Arial" w:cs="Arial"/>
                <w:sz w:val="24"/>
                <w:szCs w:val="24"/>
              </w:rPr>
              <w:t>/NIE DOTYCZY</w:t>
            </w:r>
          </w:p>
          <w:p w14:paraId="79187626" w14:textId="77777777" w:rsidR="00C93D0B" w:rsidRPr="006778F1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1570CC" w14:textId="77777777" w:rsidR="00C93D0B" w:rsidRPr="006778F1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40811A" w14:textId="77777777" w:rsidR="00A90BF1" w:rsidRPr="006778F1" w:rsidRDefault="00A90BF1" w:rsidP="00A90B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003F936" w14:textId="77777777" w:rsidR="00C93D0B" w:rsidRPr="006778F1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A101AE" w14:textId="77777777" w:rsidR="00782FF1" w:rsidRPr="006778F1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B83A95" w:rsidRPr="006778F1" w14:paraId="62660BB5" w14:textId="77777777" w:rsidTr="6FA55066">
        <w:tc>
          <w:tcPr>
            <w:tcW w:w="1110" w:type="dxa"/>
            <w:vAlign w:val="center"/>
          </w:tcPr>
          <w:p w14:paraId="30B5A44C" w14:textId="77777777" w:rsidR="00B83A95" w:rsidRPr="006778F1" w:rsidRDefault="00C93D0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C.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16004E0" w14:textId="77777777" w:rsidR="00B83A95" w:rsidRPr="006778F1" w:rsidRDefault="00B83A95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Wzrost atrakcyjności turystycznej</w:t>
            </w:r>
          </w:p>
        </w:tc>
        <w:tc>
          <w:tcPr>
            <w:tcW w:w="6348" w:type="dxa"/>
          </w:tcPr>
          <w:p w14:paraId="60A9CB7A" w14:textId="77777777" w:rsidR="00B83A95" w:rsidRPr="006778F1" w:rsidRDefault="00B83A95" w:rsidP="00B83A9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przyczynia się do rozwoju atrakcyjności turystycznej regionu</w:t>
            </w:r>
            <w:r w:rsidR="00F80984" w:rsidRPr="006778F1">
              <w:rPr>
                <w:rFonts w:ascii="Arial" w:hAnsi="Arial" w:cs="Arial"/>
                <w:sz w:val="24"/>
                <w:szCs w:val="24"/>
              </w:rPr>
              <w:t>/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promowania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lokalnych produktów, przy jednoczesnym poszanowaniu zasobów przyrody i lokalnej kultury.</w:t>
            </w:r>
          </w:p>
          <w:p w14:paraId="48A21919" w14:textId="77777777" w:rsidR="00B83A95" w:rsidRPr="006778F1" w:rsidRDefault="00B83A95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E0C8C2" w14:textId="77777777" w:rsidR="00B83A95" w:rsidRPr="006778F1" w:rsidRDefault="00B83A95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148B768B" w14:textId="77777777" w:rsidR="00C93D0B" w:rsidRPr="006778F1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B55FC77" w14:textId="77777777" w:rsidR="00C93D0B" w:rsidRPr="006778F1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9362E8" w14:textId="77777777" w:rsidR="00C93D0B" w:rsidRPr="006778F1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6F9816A" w14:textId="77777777" w:rsidR="00C93D0B" w:rsidRPr="006778F1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CD1B180" w14:textId="77777777" w:rsidR="00C93D0B" w:rsidRPr="006778F1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DC0E804" w14:textId="77777777" w:rsidR="00B83A95" w:rsidRPr="006778F1" w:rsidRDefault="00C93D0B" w:rsidP="008F2C1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A0FB3" w:rsidRPr="006778F1" w14:paraId="027A82D5" w14:textId="77777777" w:rsidTr="6FA55066">
        <w:tc>
          <w:tcPr>
            <w:tcW w:w="1110" w:type="dxa"/>
            <w:vAlign w:val="center"/>
          </w:tcPr>
          <w:p w14:paraId="62ABACAD" w14:textId="77777777" w:rsidR="007A0FB3" w:rsidRPr="006778F1" w:rsidRDefault="007A0FB3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A9D6351" w14:textId="77777777" w:rsidR="007A0FB3" w:rsidRPr="006778F1" w:rsidRDefault="007A0FB3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Tworzenie bazy noclegowej</w:t>
            </w:r>
          </w:p>
        </w:tc>
        <w:tc>
          <w:tcPr>
            <w:tcW w:w="6348" w:type="dxa"/>
          </w:tcPr>
          <w:p w14:paraId="47C26295" w14:textId="43001094" w:rsidR="00BC7769" w:rsidRPr="006778F1" w:rsidRDefault="007A0FB3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Pr="006778F1">
              <w:rPr>
                <w:rFonts w:ascii="Arial" w:hAnsi="Arial" w:cs="Arial"/>
                <w:sz w:val="24"/>
                <w:szCs w:val="24"/>
              </w:rPr>
              <w:t>projekt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ów</w:t>
            </w:r>
            <w:r w:rsidR="00B21BD0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5EA5" w:rsidRPr="006778F1">
              <w:rPr>
                <w:rFonts w:ascii="Arial" w:hAnsi="Arial" w:cs="Arial"/>
                <w:sz w:val="24"/>
                <w:szCs w:val="24"/>
              </w:rPr>
              <w:t>zakłada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jących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związan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 tworzeniem 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 xml:space="preserve">turystycznych obiektów </w:t>
            </w:r>
            <w:r w:rsidRPr="006778F1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>ych</w:t>
            </w:r>
            <w:r w:rsidR="00852458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, utworzone w ramach projektu miejsca 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 xml:space="preserve">w turystycznych obiektach </w:t>
            </w:r>
            <w:r w:rsidRPr="006778F1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>ych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udostępniane będą nieodpłatnie</w:t>
            </w:r>
            <w:r w:rsidR="005A7FE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BD18F9B" w14:textId="77777777" w:rsidR="00BC7769" w:rsidRPr="006778F1" w:rsidRDefault="00BC7769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47FAB1" w14:textId="3A25D70C" w:rsidR="00F05EA5" w:rsidRPr="006778F1" w:rsidRDefault="00BC7769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ramach FEdKP nie będą wspierane projekty zakładające tworzenie </w:t>
            </w:r>
            <w:r w:rsidR="00171325" w:rsidRPr="006778F1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Pr="006778F1">
              <w:rPr>
                <w:rFonts w:ascii="Arial" w:hAnsi="Arial" w:cs="Arial"/>
                <w:sz w:val="24"/>
                <w:szCs w:val="24"/>
              </w:rPr>
              <w:t>miejsc noclegowych. Tworzona baza noclegowa musi być częścią kompleksowego projektu</w:t>
            </w:r>
            <w:r w:rsidR="005A7FE0">
              <w:rPr>
                <w:rFonts w:ascii="Arial" w:hAnsi="Arial" w:cs="Arial"/>
                <w:sz w:val="24"/>
                <w:szCs w:val="24"/>
              </w:rPr>
              <w:t xml:space="preserve"> (nie może stanowić większej części projektu)</w:t>
            </w:r>
            <w:r w:rsidR="005A7FE0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powiązanego z </w:t>
            </w:r>
            <w:r w:rsidR="00171325" w:rsidRPr="006778F1">
              <w:rPr>
                <w:rFonts w:ascii="Arial" w:hAnsi="Arial" w:cs="Arial"/>
                <w:sz w:val="24"/>
                <w:szCs w:val="24"/>
              </w:rPr>
              <w:t xml:space="preserve">budową i rozbudową infrastruktury turystycznej wraz z zakupem wyposażenia i </w:t>
            </w:r>
            <w:r w:rsidR="00171325" w:rsidRPr="006778F1">
              <w:rPr>
                <w:rFonts w:ascii="Arial" w:hAnsi="Arial" w:cs="Arial"/>
                <w:sz w:val="24"/>
                <w:szCs w:val="24"/>
              </w:rPr>
              <w:lastRenderedPageBreak/>
              <w:t>sprzętu lub adaptacją obiektów do pełnienia funkcji turystycznych.</w:t>
            </w:r>
          </w:p>
          <w:p w14:paraId="238601FE" w14:textId="77777777" w:rsidR="007A0FB3" w:rsidRPr="006778F1" w:rsidRDefault="007A0FB3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EF31B9" w14:textId="77777777" w:rsidR="007A0FB3" w:rsidRPr="006778F1" w:rsidRDefault="007A0FB3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53D3EC7C" w14:textId="77777777" w:rsidR="007A0FB3" w:rsidRPr="006778F1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1E2191B" w14:textId="77777777" w:rsidR="007A0FB3" w:rsidRPr="006778F1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5C1CBE" w14:textId="77777777" w:rsidR="007A0FB3" w:rsidRPr="006778F1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839B3B" w14:textId="77777777" w:rsidR="007A0FB3" w:rsidRPr="006778F1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B05CF" w:rsidRPr="006778F1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</w:p>
          <w:p w14:paraId="03CEDA6B" w14:textId="77777777" w:rsidR="007A0FB3" w:rsidRPr="006778F1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D108FA0" w14:textId="77777777" w:rsidR="007A0FB3" w:rsidRPr="006778F1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005F8C" w:rsidRPr="006778F1" w14:paraId="24854FEF" w14:textId="77777777" w:rsidTr="6FA55066">
        <w:tc>
          <w:tcPr>
            <w:tcW w:w="1110" w:type="dxa"/>
            <w:vAlign w:val="center"/>
          </w:tcPr>
          <w:p w14:paraId="084FD41B" w14:textId="292DB4B5" w:rsidR="00005F8C" w:rsidRPr="006778F1" w:rsidRDefault="00005F8C" w:rsidP="00005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C.9</w:t>
            </w:r>
          </w:p>
        </w:tc>
        <w:tc>
          <w:tcPr>
            <w:tcW w:w="2856" w:type="dxa"/>
            <w:vAlign w:val="center"/>
          </w:tcPr>
          <w:p w14:paraId="7988B5F2" w14:textId="4197193E" w:rsidR="00005F8C" w:rsidRPr="006778F1" w:rsidRDefault="00005F8C" w:rsidP="00005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Zgodność z Europejskimi zasadami jakości dla interwencji finansowanych przez UE o potencjalnym wpływie na dziedzictwo kulturowe</w:t>
            </w:r>
          </w:p>
        </w:tc>
        <w:tc>
          <w:tcPr>
            <w:tcW w:w="6348" w:type="dxa"/>
          </w:tcPr>
          <w:p w14:paraId="246AD312" w14:textId="77777777" w:rsidR="00005F8C" w:rsidRPr="00BB5636" w:rsidRDefault="00005F8C" w:rsidP="00005F8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projekt jest zgodny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 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kryteriami wynikającymi z dokumentu Europejskie zasady jakości dla interwencji finansowanych przez UE o potencjalnym wpływie na dziedzictwo kulturowe</w:t>
            </w:r>
            <w:r w:rsidRPr="00BB5636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2"/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  <w:p w14:paraId="31300D17" w14:textId="77777777" w:rsidR="00005F8C" w:rsidRPr="00BB5636" w:rsidRDefault="00005F8C" w:rsidP="00005F8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Opcja NIE DOTYCZY możliwa będzie do wybrania jeżeli zasięg wsparcia nie został ujęty w rekomendacjach wynikających z dokumentu.</w:t>
            </w:r>
          </w:p>
          <w:p w14:paraId="0CB8F037" w14:textId="1B730400" w:rsidR="00005F8C" w:rsidRPr="006778F1" w:rsidRDefault="00005F8C" w:rsidP="00005F8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43E0ECE2" w14:textId="77777777" w:rsidR="00005F8C" w:rsidRPr="00BF5145" w:rsidRDefault="00005F8C" w:rsidP="00005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EC6256" w14:textId="77777777" w:rsidR="00005F8C" w:rsidRPr="00BF5145" w:rsidRDefault="00005F8C" w:rsidP="00005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</w:t>
            </w:r>
          </w:p>
          <w:p w14:paraId="5585349D" w14:textId="77777777" w:rsidR="00005F8C" w:rsidRPr="00BF5145" w:rsidRDefault="00005F8C" w:rsidP="00005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E425A7" w14:textId="72404DCA" w:rsidR="00005F8C" w:rsidRPr="006778F1" w:rsidRDefault="00005F8C" w:rsidP="008F2C1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005F8C" w:rsidRPr="006778F1" w14:paraId="7DA3D20F" w14:textId="77777777" w:rsidTr="6FA55066">
        <w:tc>
          <w:tcPr>
            <w:tcW w:w="1110" w:type="dxa"/>
            <w:vAlign w:val="center"/>
          </w:tcPr>
          <w:p w14:paraId="5996EA34" w14:textId="2B477F5F" w:rsidR="00005F8C" w:rsidRDefault="00005F8C" w:rsidP="00005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C.10</w:t>
            </w:r>
          </w:p>
        </w:tc>
        <w:tc>
          <w:tcPr>
            <w:tcW w:w="2856" w:type="dxa"/>
            <w:vAlign w:val="center"/>
          </w:tcPr>
          <w:p w14:paraId="0DA3B74B" w14:textId="7B40E436" w:rsidR="00005F8C" w:rsidRPr="00BB5636" w:rsidRDefault="00005F8C" w:rsidP="00005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Świadczenie usług interesu publicznego</w:t>
            </w:r>
          </w:p>
        </w:tc>
        <w:tc>
          <w:tcPr>
            <w:tcW w:w="6348" w:type="dxa"/>
          </w:tcPr>
          <w:p w14:paraId="12506455" w14:textId="77777777" w:rsidR="00005F8C" w:rsidRDefault="00005F8C" w:rsidP="00005F8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kluczową rolą realizowanych w ramach projektu inwestycji, będzie świadczenie usług interesu publicznego</w:t>
            </w:r>
            <w:r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3"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3125D0F2" w14:textId="77777777" w:rsidR="00005F8C" w:rsidRDefault="00005F8C" w:rsidP="00005F8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BB6906" w14:textId="12CD9302" w:rsidR="00005F8C" w:rsidRPr="00BB5636" w:rsidRDefault="00005F8C" w:rsidP="00005F8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1266CB72" w14:textId="77777777" w:rsidR="00005F8C" w:rsidRPr="00BF5145" w:rsidRDefault="00005F8C" w:rsidP="00005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C978FFC" w14:textId="77777777" w:rsidR="00005F8C" w:rsidRPr="00BF5145" w:rsidRDefault="00005F8C" w:rsidP="00005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</w:t>
            </w:r>
          </w:p>
          <w:p w14:paraId="2D7B7989" w14:textId="77777777" w:rsidR="00005F8C" w:rsidRPr="00BF5145" w:rsidRDefault="00005F8C" w:rsidP="00005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1CB8EE89" w14:textId="74F23F14" w:rsidR="00005F8C" w:rsidRPr="00BF5145" w:rsidRDefault="00005F8C" w:rsidP="008F2C1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0F3CABC7" w14:textId="3B90CEE2" w:rsidR="00AF62A4" w:rsidRPr="0046555F" w:rsidRDefault="00AF62A4" w:rsidP="1C8E746B">
      <w:pPr>
        <w:tabs>
          <w:tab w:val="left" w:pos="11199"/>
        </w:tabs>
        <w:jc w:val="both"/>
        <w:rPr>
          <w:rFonts w:cs="Calibri"/>
          <w:color w:val="FF0000"/>
          <w:sz w:val="24"/>
          <w:szCs w:val="24"/>
          <w:lang w:eastAsia="pl-PL"/>
        </w:rPr>
      </w:pPr>
    </w:p>
    <w:sectPr w:rsidR="00AF62A4" w:rsidRPr="0046555F" w:rsidSect="00EB4D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276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ABE80" w14:textId="77777777" w:rsidR="00EB4D36" w:rsidRDefault="00EB4D36" w:rsidP="00D15E00">
      <w:pPr>
        <w:spacing w:after="0" w:line="240" w:lineRule="auto"/>
      </w:pPr>
      <w:r>
        <w:separator/>
      </w:r>
    </w:p>
  </w:endnote>
  <w:endnote w:type="continuationSeparator" w:id="0">
    <w:p w14:paraId="12DCDA87" w14:textId="77777777" w:rsidR="00EB4D36" w:rsidRDefault="00EB4D36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B03E" w14:textId="77777777" w:rsidR="007028D6" w:rsidRDefault="007028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0AD9C6F4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453FB" w14:textId="0D8CE84C" w:rsidR="00021131" w:rsidRDefault="00021131" w:rsidP="00021131">
    <w:pPr>
      <w:pStyle w:val="Stopka"/>
      <w:jc w:val="center"/>
    </w:pPr>
    <w:r>
      <w:rPr>
        <w:noProof/>
      </w:rPr>
      <w:drawing>
        <wp:inline distT="0" distB="0" distL="0" distR="0" wp14:anchorId="71B858DE" wp14:editId="6A0CCCE0">
          <wp:extent cx="6964680" cy="854710"/>
          <wp:effectExtent l="0" t="0" r="7620" b="2540"/>
          <wp:docPr id="738555485" name="Obraz 738555485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B789A" w14:textId="77777777" w:rsidR="00EB4D36" w:rsidRDefault="00EB4D36" w:rsidP="00D15E00">
      <w:pPr>
        <w:spacing w:after="0" w:line="240" w:lineRule="auto"/>
      </w:pPr>
      <w:r>
        <w:separator/>
      </w:r>
    </w:p>
  </w:footnote>
  <w:footnote w:type="continuationSeparator" w:id="0">
    <w:p w14:paraId="3B4282FC" w14:textId="77777777" w:rsidR="00EB4D36" w:rsidRDefault="00EB4D36" w:rsidP="00D15E00">
      <w:pPr>
        <w:spacing w:after="0" w:line="240" w:lineRule="auto"/>
      </w:pPr>
      <w:r>
        <w:continuationSeparator/>
      </w:r>
    </w:p>
  </w:footnote>
  <w:footnote w:id="1">
    <w:p w14:paraId="4BBBBC6C" w14:textId="77777777" w:rsidR="00DB0859" w:rsidRPr="006778F1" w:rsidRDefault="00DB0859">
      <w:pPr>
        <w:pStyle w:val="Tekstprzypisudolnego"/>
        <w:rPr>
          <w:rFonts w:ascii="Arial" w:hAnsi="Arial" w:cs="Arial"/>
          <w:sz w:val="24"/>
          <w:szCs w:val="24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bCs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28C4365F" w14:textId="77777777" w:rsidR="00112C0E" w:rsidRPr="006778F1" w:rsidRDefault="00112C0E">
      <w:pPr>
        <w:pStyle w:val="Tekstprzypisudolnego"/>
        <w:rPr>
          <w:rFonts w:ascii="Arial" w:hAnsi="Arial" w:cs="Arial"/>
          <w:sz w:val="24"/>
          <w:szCs w:val="24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bCs/>
          <w:sz w:val="24"/>
          <w:szCs w:val="24"/>
        </w:rPr>
        <w:t>Składany za pomocą kwalifikowanego urządzenia i poświadczony specjalnym certyfikatem (dostarczanym przez niezależne centrum certyfikacji), co pozwala na weryfikację autora podpisu.</w:t>
      </w:r>
    </w:p>
  </w:footnote>
  <w:footnote w:id="3">
    <w:p w14:paraId="53D8C529" w14:textId="77777777" w:rsidR="008F2C1E" w:rsidRPr="00E71612" w:rsidRDefault="008F2C1E" w:rsidP="008F2C1E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4">
    <w:p w14:paraId="3E10A876" w14:textId="77777777" w:rsidR="008F2C1E" w:rsidRPr="00E71612" w:rsidRDefault="008F2C1E" w:rsidP="008F2C1E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5">
    <w:p w14:paraId="201B864B" w14:textId="77777777" w:rsidR="008F2C1E" w:rsidRPr="00E71612" w:rsidRDefault="008F2C1E" w:rsidP="008F2C1E">
      <w:pPr>
        <w:pStyle w:val="Tekstprzypisudolneg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1 Rozporządzenia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5AFBB367" w14:textId="77777777" w:rsidR="008F2C1E" w:rsidRPr="00E71612" w:rsidRDefault="008F2C1E" w:rsidP="008F2C1E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2" w:name="_Hlk132271075"/>
      <w:r w:rsidRPr="00E71612">
        <w:rPr>
          <w:rFonts w:ascii="Arial" w:hAnsi="Arial" w:cs="Arial"/>
          <w:sz w:val="24"/>
          <w:szCs w:val="24"/>
        </w:rPr>
        <w:t xml:space="preserve">Rozporządzenie Komisji (UE) nr 1407/2013 z dnia 18 grudnia 2013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 xml:space="preserve">2013 r. Nr 352, str. 1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2"/>
    </w:p>
  </w:footnote>
  <w:footnote w:id="7">
    <w:p w14:paraId="051E4D30" w14:textId="77777777" w:rsidR="008F2C1E" w:rsidRPr="00E71612" w:rsidRDefault="008F2C1E" w:rsidP="008F2C1E">
      <w:pPr>
        <w:pStyle w:val="Tekstprzypisudolnego"/>
        <w:rPr>
          <w:ins w:id="7" w:author="Marianna Skąpska" w:date="2024-01-09T13:33:00Z"/>
          <w:sz w:val="24"/>
          <w:szCs w:val="24"/>
        </w:rPr>
      </w:pPr>
      <w:ins w:id="8" w:author="Marianna Skąpska" w:date="2024-01-09T13:33:00Z">
        <w:r w:rsidRPr="00E71612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E71612">
          <w:rPr>
            <w:rFonts w:ascii="Arial" w:hAnsi="Arial" w:cs="Arial"/>
            <w:sz w:val="24"/>
            <w:szCs w:val="24"/>
          </w:rPr>
          <w:t xml:space="preserve"> Rozporządzenie Komisji (UE) 2023/2831 z dnia 13 grudnia 2023 r. w sprawie stosowania art. 107 i 108 Traktatu o funkcjonowaniu Unii Europejskiej do pomocy de </w:t>
        </w:r>
        <w:proofErr w:type="spellStart"/>
        <w:r w:rsidRPr="00E71612">
          <w:rPr>
            <w:rFonts w:ascii="Arial" w:hAnsi="Arial" w:cs="Arial"/>
            <w:sz w:val="24"/>
            <w:szCs w:val="24"/>
          </w:rPr>
          <w:t>minimis</w:t>
        </w:r>
        <w:proofErr w:type="spellEnd"/>
        <w:r w:rsidRPr="00E71612">
          <w:rPr>
            <w:rFonts w:ascii="Arial" w:hAnsi="Arial" w:cs="Arial"/>
            <w:sz w:val="24"/>
            <w:szCs w:val="24"/>
          </w:rPr>
          <w:t xml:space="preserve"> (Dz. U. UE. L. z 2023 r. poz. 2831).</w:t>
        </w:r>
      </w:ins>
    </w:p>
  </w:footnote>
  <w:footnote w:id="8">
    <w:p w14:paraId="7683EAF3" w14:textId="77777777" w:rsidR="008F2C1E" w:rsidRPr="00E71612" w:rsidRDefault="008F2C1E" w:rsidP="008F2C1E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</w:p>
  </w:footnote>
  <w:footnote w:id="9">
    <w:p w14:paraId="227851D6" w14:textId="77777777" w:rsidR="007A0FB3" w:rsidRPr="006778F1" w:rsidRDefault="007A0FB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>Na etapie podpisania umowy o dofinansowanie projektu</w:t>
      </w:r>
      <w:r w:rsidRPr="006778F1" w:rsidDel="00C50F0D">
        <w:rPr>
          <w:rFonts w:ascii="Arial" w:hAnsi="Arial" w:cs="Arial"/>
          <w:sz w:val="24"/>
          <w:szCs w:val="24"/>
          <w:lang w:val="pl-PL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>trzeba będzie przedłożyć</w:t>
      </w:r>
      <w:r w:rsidRPr="006778F1" w:rsidDel="00C50F0D">
        <w:rPr>
          <w:rFonts w:ascii="Arial" w:hAnsi="Arial" w:cs="Arial"/>
          <w:sz w:val="24"/>
          <w:szCs w:val="24"/>
          <w:lang w:val="pl-PL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 xml:space="preserve">decyzje (np. o pozwoleniu na budowę), opatrzone klauzulą ostateczności. </w:t>
      </w:r>
    </w:p>
  </w:footnote>
  <w:footnote w:id="10">
    <w:p w14:paraId="2016909F" w14:textId="5CEC3303" w:rsidR="00DC5B4A" w:rsidRPr="00DC5B4A" w:rsidRDefault="00DC5B4A">
      <w:pPr>
        <w:pStyle w:val="Tekstprzypisudolnego"/>
      </w:pPr>
      <w:r w:rsidRPr="003158A2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Zgodnie z definicją wskazaną w Szczegółowym Opisie Priorytetów Programu Fundusze Europejskie dla Kujaw i Pomorza 2021-2027 bezpośrednie otoczenie oznacza obiekty znajdujące się w bliskiej odległości od infrastruktury objętej wsparciem, obiekty te muszą ściśle otaczać wspieraną infrastrukturę, być z nią powiązane oraz nie mogą być niczym oddzielone od wspieranej infrastruktury np. droga/budynek itp.</w:t>
      </w:r>
    </w:p>
  </w:footnote>
  <w:footnote w:id="11">
    <w:p w14:paraId="1C141148" w14:textId="232F0D3F" w:rsidR="00C629F0" w:rsidRPr="006778F1" w:rsidRDefault="00C629F0" w:rsidP="00C629F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="006778F1">
        <w:rPr>
          <w:rFonts w:ascii="Arial" w:hAnsi="Arial" w:cs="Arial"/>
          <w:sz w:val="24"/>
          <w:szCs w:val="24"/>
          <w:lang w:val="pl-PL"/>
        </w:rPr>
        <w:t xml:space="preserve"> </w:t>
      </w:r>
      <w:r w:rsidR="00896EC1" w:rsidRPr="006778F1">
        <w:rPr>
          <w:rFonts w:ascii="Arial" w:hAnsi="Arial" w:cs="Arial"/>
          <w:sz w:val="24"/>
          <w:szCs w:val="24"/>
          <w:lang w:val="pl-PL"/>
        </w:rPr>
        <w:t>P</w:t>
      </w:r>
      <w:r w:rsidRPr="006778F1">
        <w:rPr>
          <w:rFonts w:ascii="Arial" w:hAnsi="Arial" w:cs="Arial"/>
          <w:sz w:val="24"/>
          <w:szCs w:val="24"/>
        </w:rPr>
        <w:t>o przyjęciu podstawy krajowej</w:t>
      </w:r>
      <w:r w:rsidRPr="006778F1">
        <w:rPr>
          <w:rFonts w:ascii="Arial" w:hAnsi="Arial" w:cs="Arial"/>
          <w:sz w:val="24"/>
          <w:szCs w:val="24"/>
          <w:lang w:val="pl-PL"/>
        </w:rPr>
        <w:t xml:space="preserve"> (obecnie rozporządzenie jest na etapie projektu)</w:t>
      </w:r>
      <w:r w:rsidR="00896EC1" w:rsidRPr="006778F1">
        <w:rPr>
          <w:rFonts w:ascii="Arial" w:hAnsi="Arial" w:cs="Arial"/>
          <w:sz w:val="24"/>
          <w:szCs w:val="24"/>
          <w:lang w:val="pl-PL"/>
        </w:rPr>
        <w:t>.</w:t>
      </w:r>
      <w:r w:rsidRPr="006778F1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12">
    <w:p w14:paraId="1E305074" w14:textId="77777777" w:rsidR="007A0FB3" w:rsidRPr="006778F1" w:rsidRDefault="007A0FB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3">
    <w:p w14:paraId="1A03D7E9" w14:textId="77777777" w:rsidR="00646DBF" w:rsidRPr="006778F1" w:rsidRDefault="00646DBF" w:rsidP="008A013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</w:t>
      </w:r>
      <w:r w:rsidRPr="006778F1">
        <w:rPr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6EB1708F" w14:textId="77777777" w:rsidR="00646DBF" w:rsidRPr="006778F1" w:rsidRDefault="00646DBF" w:rsidP="008A0138">
      <w:pPr>
        <w:pStyle w:val="Tekstprzypisudolnego"/>
        <w:rPr>
          <w:rFonts w:ascii="Arial" w:hAnsi="Arial" w:cs="Arial"/>
          <w:sz w:val="24"/>
          <w:szCs w:val="24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Przeliczenie dofinansowania UE wg. średniorocznego kursu euro z roku poprzedzającego rok ogłoszenia naboru.</w:t>
      </w:r>
    </w:p>
  </w:footnote>
  <w:footnote w:id="15">
    <w:p w14:paraId="7D4AA829" w14:textId="77777777" w:rsidR="00646DBF" w:rsidRPr="006E0AA4" w:rsidRDefault="00646DBF" w:rsidP="008A0138">
      <w:pPr>
        <w:pStyle w:val="Tekstprzypisudolnego"/>
        <w:rPr>
          <w:rFonts w:ascii="Lato" w:hAnsi="Lato"/>
          <w:sz w:val="18"/>
          <w:szCs w:val="18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 w:rsidRPr="006778F1">
        <w:rPr>
          <w:rFonts w:ascii="Arial" w:hAnsi="Arial" w:cs="Arial"/>
          <w:sz w:val="24"/>
          <w:szCs w:val="24"/>
          <w:lang w:val="pl-PL"/>
        </w:rPr>
        <w:t xml:space="preserve"> są mniejsze</w:t>
      </w:r>
      <w:r w:rsidRPr="006778F1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16">
    <w:p w14:paraId="657C51D1" w14:textId="77777777" w:rsidR="00646DBF" w:rsidRPr="006778F1" w:rsidRDefault="00646DBF">
      <w:pPr>
        <w:pStyle w:val="Tekstprzypisudolnego"/>
        <w:rPr>
          <w:rFonts w:ascii="Arial" w:hAnsi="Arial" w:cs="Arial"/>
          <w:sz w:val="24"/>
          <w:szCs w:val="24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 przez ministra właściwego do spraw rozwoju regionalnego (jeśli dotyczy) i Instytucję Zarządzającą.</w:t>
      </w:r>
    </w:p>
  </w:footnote>
  <w:footnote w:id="17">
    <w:p w14:paraId="61790F3D" w14:textId="70525E24" w:rsidR="00D07FDA" w:rsidRPr="006778F1" w:rsidRDefault="00D07FDA">
      <w:pPr>
        <w:pStyle w:val="Tekstprzypisudolnego"/>
        <w:rPr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wybranych w ramach danych programów. W tym przypadku „operację” stanowić będzie suma kosztów kwalifikowalnych projektów dopuszczających możliwość realizacji przedsięwzięć dotyczących infrastruktury drogowej (w tym parkingów), zaplanowanych do realizacji w</w:t>
      </w:r>
      <w:r w:rsidR="00E31C5C" w:rsidRPr="006778F1">
        <w:rPr>
          <w:rFonts w:ascii="Arial" w:hAnsi="Arial" w:cs="Arial"/>
          <w:sz w:val="24"/>
          <w:szCs w:val="24"/>
        </w:rPr>
        <w:t>e właściwej s</w:t>
      </w:r>
      <w:r w:rsidRPr="006778F1">
        <w:rPr>
          <w:rFonts w:ascii="Arial" w:hAnsi="Arial" w:cs="Arial"/>
          <w:sz w:val="24"/>
          <w:szCs w:val="24"/>
        </w:rPr>
        <w:t>trategii ZIT</w:t>
      </w:r>
      <w:r w:rsidR="00AF7304" w:rsidRPr="006778F1">
        <w:rPr>
          <w:rFonts w:ascii="Arial" w:hAnsi="Arial" w:cs="Arial"/>
          <w:sz w:val="24"/>
          <w:szCs w:val="24"/>
        </w:rPr>
        <w:t xml:space="preserve"> (z wyłączeniem ZIT </w:t>
      </w:r>
      <w:proofErr w:type="spellStart"/>
      <w:r w:rsidR="00AF7304" w:rsidRPr="006778F1">
        <w:rPr>
          <w:rFonts w:ascii="Arial" w:hAnsi="Arial" w:cs="Arial"/>
          <w:sz w:val="24"/>
          <w:szCs w:val="24"/>
        </w:rPr>
        <w:t>BydOF</w:t>
      </w:r>
      <w:proofErr w:type="spellEnd"/>
      <w:r w:rsidR="00AF7304" w:rsidRPr="006778F1">
        <w:rPr>
          <w:rFonts w:ascii="Arial" w:hAnsi="Arial" w:cs="Arial"/>
          <w:sz w:val="24"/>
          <w:szCs w:val="24"/>
        </w:rPr>
        <w:t>)</w:t>
      </w:r>
      <w:r w:rsidRPr="006778F1">
        <w:rPr>
          <w:rFonts w:ascii="Arial" w:hAnsi="Arial" w:cs="Arial"/>
          <w:sz w:val="24"/>
          <w:szCs w:val="24"/>
        </w:rPr>
        <w:t xml:space="preserve"> w ramach Priorytetu 5 (tj. w ramach obszarów - kultury, turystyki, odnowy przestrzeni publicznych i terenów inwestycyjnych). Wnioskodawca zobowiązany jest do przedstawienia na etapie składania wniosku o dofinansowanie dokumentu (np. opinii, zaświadczenia, uchwały) podpisanego przez lidera porozumienia, który będzie wyraźnie potwierdzał, że kwota przewidziana w projekcie na inwestycje drogowe (w tym parkingi) nie przekracza 15% kosztów kwalifikowalnych operacji</w:t>
      </w:r>
      <w:r w:rsidR="006778F1" w:rsidRPr="006778F1">
        <w:rPr>
          <w:rFonts w:ascii="Arial" w:hAnsi="Arial" w:cs="Arial"/>
          <w:sz w:val="24"/>
          <w:szCs w:val="24"/>
          <w:lang w:val="pl-PL"/>
        </w:rPr>
        <w:t>.</w:t>
      </w:r>
    </w:p>
  </w:footnote>
  <w:footnote w:id="18">
    <w:p w14:paraId="5A737A79" w14:textId="77777777" w:rsidR="00305E2E" w:rsidRPr="006778F1" w:rsidRDefault="00305E2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>Zgodnie z definicją wskazaną w S</w:t>
      </w:r>
      <w:r w:rsidR="000E2EDE" w:rsidRPr="006778F1">
        <w:rPr>
          <w:rFonts w:ascii="Arial" w:hAnsi="Arial" w:cs="Arial"/>
          <w:sz w:val="24"/>
          <w:szCs w:val="24"/>
          <w:lang w:val="pl-PL"/>
        </w:rPr>
        <w:t xml:space="preserve">zczegółowym </w:t>
      </w:r>
      <w:r w:rsidRPr="006778F1">
        <w:rPr>
          <w:rFonts w:ascii="Arial" w:hAnsi="Arial" w:cs="Arial"/>
          <w:sz w:val="24"/>
          <w:szCs w:val="24"/>
          <w:lang w:val="pl-PL"/>
        </w:rPr>
        <w:t>O</w:t>
      </w:r>
      <w:r w:rsidR="000E2EDE" w:rsidRPr="006778F1">
        <w:rPr>
          <w:rFonts w:ascii="Arial" w:hAnsi="Arial" w:cs="Arial"/>
          <w:sz w:val="24"/>
          <w:szCs w:val="24"/>
          <w:lang w:val="pl-PL"/>
        </w:rPr>
        <w:t xml:space="preserve">pisie </w:t>
      </w:r>
      <w:r w:rsidRPr="006778F1">
        <w:rPr>
          <w:rFonts w:ascii="Arial" w:hAnsi="Arial" w:cs="Arial"/>
          <w:sz w:val="24"/>
          <w:szCs w:val="24"/>
          <w:lang w:val="pl-PL"/>
        </w:rPr>
        <w:t>P</w:t>
      </w:r>
      <w:r w:rsidR="000E2EDE" w:rsidRPr="006778F1">
        <w:rPr>
          <w:rFonts w:ascii="Arial" w:hAnsi="Arial" w:cs="Arial"/>
          <w:sz w:val="24"/>
          <w:szCs w:val="24"/>
          <w:lang w:val="pl-PL"/>
        </w:rPr>
        <w:t>riorytetów</w:t>
      </w:r>
      <w:r w:rsidRPr="006778F1">
        <w:rPr>
          <w:rFonts w:ascii="Arial" w:hAnsi="Arial" w:cs="Arial"/>
          <w:sz w:val="24"/>
          <w:szCs w:val="24"/>
          <w:lang w:val="pl-PL"/>
        </w:rPr>
        <w:t xml:space="preserve"> </w:t>
      </w:r>
      <w:r w:rsidR="003A6535" w:rsidRPr="006778F1">
        <w:rPr>
          <w:rFonts w:ascii="Arial" w:hAnsi="Arial" w:cs="Arial"/>
          <w:sz w:val="24"/>
          <w:szCs w:val="24"/>
          <w:lang w:val="pl-PL"/>
        </w:rPr>
        <w:t xml:space="preserve">Programu Fundusze Europejskie dla Kujaw i Pomorza 2021-2027 </w:t>
      </w:r>
      <w:r w:rsidRPr="006778F1">
        <w:rPr>
          <w:rFonts w:ascii="Arial" w:hAnsi="Arial" w:cs="Arial"/>
          <w:sz w:val="24"/>
          <w:szCs w:val="24"/>
        </w:rPr>
        <w:t>atrakcja turystyczna oznacza obiekt (miejsce, widok) stanowiący przedmiot zainteresowania turystów i przyciągający ruch turystyczny. Obiekt będący atrakcją turystyczną musi charakteryzować się jedną z następujących cech: przyciągać turystów</w:t>
      </w:r>
      <w:r w:rsidR="000E2EDE" w:rsidRPr="006778F1">
        <w:rPr>
          <w:rFonts w:ascii="Arial" w:hAnsi="Arial" w:cs="Arial"/>
          <w:sz w:val="24"/>
          <w:szCs w:val="24"/>
          <w:lang w:val="pl-PL"/>
        </w:rPr>
        <w:t>,</w:t>
      </w:r>
      <w:r w:rsidRPr="006778F1">
        <w:rPr>
          <w:rFonts w:ascii="Arial" w:hAnsi="Arial" w:cs="Arial"/>
          <w:sz w:val="24"/>
          <w:szCs w:val="24"/>
        </w:rPr>
        <w:t xml:space="preserve"> posiadać właściwość wyróżniającą spośród innych obiektów</w:t>
      </w:r>
      <w:r w:rsidR="000E2EDE" w:rsidRPr="006778F1">
        <w:rPr>
          <w:rFonts w:ascii="Arial" w:hAnsi="Arial" w:cs="Arial"/>
          <w:sz w:val="24"/>
          <w:szCs w:val="24"/>
          <w:lang w:val="pl-PL"/>
        </w:rPr>
        <w:t>,</w:t>
      </w:r>
      <w:r w:rsidRPr="006778F1">
        <w:rPr>
          <w:rFonts w:ascii="Arial" w:hAnsi="Arial" w:cs="Arial"/>
          <w:sz w:val="24"/>
          <w:szCs w:val="24"/>
        </w:rPr>
        <w:t xml:space="preserve"> posiadać oznacznik, który informuje o danym miejscu np. tablice informacyjne, opis w przewodniku.</w:t>
      </w:r>
    </w:p>
  </w:footnote>
  <w:footnote w:id="19">
    <w:p w14:paraId="1027387A" w14:textId="77777777" w:rsidR="00991ABF" w:rsidRPr="0048365B" w:rsidRDefault="00991ABF">
      <w:pPr>
        <w:pStyle w:val="Tekstprzypisudolnego"/>
        <w:rPr>
          <w:rFonts w:ascii="Arial" w:hAnsi="Arial" w:cs="Arial"/>
          <w:sz w:val="24"/>
          <w:szCs w:val="24"/>
        </w:rPr>
      </w:pPr>
      <w:r w:rsidRPr="0048365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8365B">
        <w:rPr>
          <w:rFonts w:ascii="Arial" w:hAnsi="Arial" w:cs="Arial"/>
          <w:sz w:val="24"/>
          <w:szCs w:val="24"/>
        </w:rPr>
        <w:t xml:space="preserve"> </w:t>
      </w:r>
      <w:r w:rsidRPr="0048365B">
        <w:rPr>
          <w:rFonts w:ascii="Arial" w:hAnsi="Arial" w:cs="Arial"/>
          <w:sz w:val="24"/>
          <w:szCs w:val="24"/>
          <w:lang w:val="pl-PL"/>
        </w:rPr>
        <w:t>Dokument Europejskiego Trybunału Obrachunkowego, Sprawozdanie specjalne 27/2021 pn.:</w:t>
      </w:r>
      <w:r w:rsidRPr="0048365B">
        <w:rPr>
          <w:rFonts w:ascii="Arial" w:hAnsi="Arial" w:cs="Arial"/>
          <w:sz w:val="24"/>
          <w:szCs w:val="24"/>
        </w:rPr>
        <w:t xml:space="preserve"> Wsparcie UE na rzecz turystyki – potrzeba nowej orientacji strategicznej i lepszego podejścia do finansowania</w:t>
      </w:r>
      <w:r w:rsidRPr="0048365B">
        <w:rPr>
          <w:rFonts w:ascii="Arial" w:hAnsi="Arial" w:cs="Arial"/>
          <w:sz w:val="24"/>
          <w:szCs w:val="24"/>
          <w:lang w:val="pl-PL"/>
        </w:rPr>
        <w:t xml:space="preserve"> dostępny jest na stronie</w:t>
      </w:r>
      <w:r w:rsidRPr="0048365B">
        <w:rPr>
          <w:rFonts w:ascii="Arial" w:hAnsi="Arial" w:cs="Arial"/>
          <w:sz w:val="24"/>
          <w:szCs w:val="24"/>
        </w:rPr>
        <w:t xml:space="preserve"> https://www.eca.europa.eu/Lists/ECADocuments/SR21_27/SR_EU-invest-tourism_PL.pdf</w:t>
      </w:r>
    </w:p>
  </w:footnote>
  <w:footnote w:id="20">
    <w:p w14:paraId="1D8CCDA1" w14:textId="77777777" w:rsidR="00852458" w:rsidRPr="006778F1" w:rsidRDefault="0085245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>Zgodnie z definicją wskazaną przez Główny Urząd Statystyczny, turystyczny obiekt noclegowy to każde miejsce zakwaterowania, w którym regularnie bądź sporadycznie nocują turyści.</w:t>
      </w:r>
    </w:p>
  </w:footnote>
  <w:footnote w:id="21">
    <w:p w14:paraId="7488E7C9" w14:textId="5E4B909C" w:rsidR="005A7FE0" w:rsidRPr="005A7FE0" w:rsidRDefault="005A7FE0">
      <w:pPr>
        <w:pStyle w:val="Tekstprzypisudolnego"/>
        <w:rPr>
          <w:lang w:val="pl-PL"/>
        </w:rPr>
      </w:pPr>
      <w:r w:rsidRPr="005A7F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A7FE0">
        <w:rPr>
          <w:rFonts w:ascii="Arial" w:hAnsi="Arial" w:cs="Arial"/>
          <w:sz w:val="24"/>
          <w:szCs w:val="24"/>
        </w:rPr>
        <w:t xml:space="preserve"> </w:t>
      </w:r>
      <w:r w:rsidR="00233C00">
        <w:rPr>
          <w:rFonts w:ascii="Arial" w:hAnsi="Arial" w:cs="Arial"/>
          <w:sz w:val="24"/>
          <w:szCs w:val="24"/>
          <w:lang w:val="pl-PL"/>
        </w:rPr>
        <w:t>W ramach tworzenia miejsc noclegowych dopuszcza się możliwość pobierania opłat jedynie z tytułu kosztów poniesionych w związku z noclegiem turysty (m.in. za sprzątanie, pranie, wywóz nieczystości, zużyte media).</w:t>
      </w:r>
    </w:p>
  </w:footnote>
  <w:footnote w:id="22">
    <w:p w14:paraId="266D22E8" w14:textId="77777777" w:rsidR="00005F8C" w:rsidRPr="00987CC9" w:rsidRDefault="00005F8C" w:rsidP="0040302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B56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5636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834C95">
          <w:rPr>
            <w:rStyle w:val="Hipercze"/>
            <w:rFonts w:ascii="Arial" w:hAnsi="Arial" w:cs="Arial"/>
            <w:sz w:val="24"/>
            <w:szCs w:val="24"/>
          </w:rPr>
          <w:t>Europejsk</w:t>
        </w:r>
        <w:r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ie</w:t>
        </w:r>
        <w:r w:rsidRPr="00834C95">
          <w:rPr>
            <w:rStyle w:val="Hipercze"/>
            <w:rFonts w:ascii="Arial" w:hAnsi="Arial" w:cs="Arial"/>
            <w:sz w:val="24"/>
            <w:szCs w:val="24"/>
          </w:rPr>
          <w:t xml:space="preserve"> zasa</w:t>
        </w:r>
        <w:r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dy</w:t>
        </w:r>
        <w:r w:rsidRPr="00834C95">
          <w:rPr>
            <w:rStyle w:val="Hipercze"/>
            <w:rFonts w:ascii="Arial" w:hAnsi="Arial" w:cs="Arial"/>
            <w:sz w:val="24"/>
            <w:szCs w:val="24"/>
          </w:rPr>
          <w:t xml:space="preserve"> jakości dla interwencji finansowanych przez UE o potencjalnym wpływie na dziedzictwo kulturowe</w:t>
        </w:r>
      </w:hyperlink>
      <w:r w:rsidRPr="00987CC9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23">
    <w:p w14:paraId="738D64F4" w14:textId="77777777" w:rsidR="00005F8C" w:rsidRPr="00A9467E" w:rsidRDefault="00005F8C" w:rsidP="0040302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A946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467E">
        <w:rPr>
          <w:rFonts w:ascii="Arial" w:hAnsi="Arial" w:cs="Arial"/>
          <w:sz w:val="24"/>
          <w:szCs w:val="24"/>
        </w:rPr>
        <w:t xml:space="preserve"> </w:t>
      </w:r>
      <w:r w:rsidRPr="00A9467E">
        <w:rPr>
          <w:rFonts w:ascii="Arial" w:hAnsi="Arial" w:cs="Arial"/>
          <w:sz w:val="24"/>
          <w:szCs w:val="24"/>
          <w:lang w:val="pl-PL"/>
        </w:rPr>
        <w:t>Poprzez świadczenie usług interesu publicznego należy rozumieć realizację projektów, o charakterze niekomercyjnym, a więc projektów, które nie będą nastawione jedynie na osiągnięcie zysku.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204A5" w14:textId="77777777" w:rsidR="007028D6" w:rsidRDefault="007028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8B2E" w14:textId="77777777" w:rsidR="007028D6" w:rsidRDefault="007028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8423C" w14:textId="77777777" w:rsidR="00F750C9" w:rsidRDefault="00021131" w:rsidP="00F750C9">
    <w:pPr>
      <w:tabs>
        <w:tab w:val="left" w:pos="9923"/>
      </w:tabs>
      <w:spacing w:after="0" w:line="240" w:lineRule="auto"/>
    </w:pPr>
    <w:r w:rsidRPr="00FF28AB">
      <w:t>FUNDUSZE EUROPEJSKIE DLA KUJAW I POMORZA 2021-2027</w:t>
    </w:r>
    <w:r>
      <w:t xml:space="preserve">                  </w:t>
    </w:r>
  </w:p>
  <w:p w14:paraId="2B74B193" w14:textId="3D264315" w:rsidR="00EA635A" w:rsidRDefault="00021131" w:rsidP="00F750C9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</w:rPr>
    </w:pPr>
    <w:r>
      <w:t xml:space="preserve">                                                                       </w:t>
    </w:r>
  </w:p>
  <w:p w14:paraId="32D37708" w14:textId="77777777" w:rsidR="00F750C9" w:rsidRDefault="00F750C9" w:rsidP="00F750C9">
    <w:pPr>
      <w:spacing w:after="0" w:line="240" w:lineRule="auto"/>
      <w:rPr>
        <w:rFonts w:ascii="Arial" w:hAnsi="Arial" w:cs="Arial"/>
        <w:bCs/>
        <w:sz w:val="24"/>
        <w:szCs w:val="24"/>
      </w:rPr>
    </w:pPr>
  </w:p>
  <w:p w14:paraId="442F046F" w14:textId="77777777" w:rsidR="007028D6" w:rsidRDefault="008F2C1E" w:rsidP="007028D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rFonts w:ascii="Arial" w:hAnsi="Arial" w:cs="Arial"/>
        <w:bCs/>
        <w:sz w:val="20"/>
        <w:szCs w:val="20"/>
        <w:lang w:val="x-none"/>
      </w:rPr>
      <w:tab/>
    </w:r>
  </w:p>
  <w:p w14:paraId="17CC0562" w14:textId="4BD8C90B" w:rsidR="007028D6" w:rsidRDefault="007028D6" w:rsidP="007028D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Załącznik nr 1 do Stanowiska Nr </w:t>
    </w:r>
    <w:r>
      <w:rPr>
        <w:b/>
        <w:sz w:val="20"/>
        <w:szCs w:val="20"/>
      </w:rPr>
      <w:t>8</w:t>
    </w:r>
    <w:r>
      <w:rPr>
        <w:b/>
        <w:sz w:val="20"/>
        <w:szCs w:val="20"/>
      </w:rPr>
      <w:t>/2024</w:t>
    </w:r>
  </w:p>
  <w:p w14:paraId="08F72FCF" w14:textId="77777777" w:rsidR="007028D6" w:rsidRDefault="007028D6" w:rsidP="007028D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>Grupy roboczej ds. polityki terytorialnej</w:t>
    </w:r>
  </w:p>
  <w:p w14:paraId="0DF1DC50" w14:textId="77777777" w:rsidR="007028D6" w:rsidRDefault="007028D6" w:rsidP="007028D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>z dnia 18 stycznia 2024 r.</w:t>
    </w:r>
  </w:p>
  <w:p w14:paraId="76BAC68F" w14:textId="73522451" w:rsidR="00F750C9" w:rsidRDefault="00F750C9" w:rsidP="008F2C1E">
    <w:pPr>
      <w:tabs>
        <w:tab w:val="left" w:pos="9923"/>
      </w:tabs>
      <w:spacing w:after="0" w:line="240" w:lineRule="auto"/>
      <w:jc w:val="right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241A"/>
    <w:multiLevelType w:val="hybridMultilevel"/>
    <w:tmpl w:val="BAF272BE"/>
    <w:lvl w:ilvl="0" w:tplc="80D258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1878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3080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F215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B2CE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705B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423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60D0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D02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60FCC"/>
    <w:multiLevelType w:val="hybridMultilevel"/>
    <w:tmpl w:val="FED016C6"/>
    <w:lvl w:ilvl="0" w:tplc="EA8491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C05D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A22D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36E1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D0A4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2C4C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0D4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2ED4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E43C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7E38C"/>
    <w:multiLevelType w:val="hybridMultilevel"/>
    <w:tmpl w:val="4EA20312"/>
    <w:lvl w:ilvl="0" w:tplc="1EE0E7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C7244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685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64B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CB8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DC5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DE9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3F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0A3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2E2BA"/>
    <w:multiLevelType w:val="hybridMultilevel"/>
    <w:tmpl w:val="27C87BB8"/>
    <w:lvl w:ilvl="0" w:tplc="B1163C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EB899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6E7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32E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A1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E20E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E22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E67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648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4225E"/>
    <w:multiLevelType w:val="hybridMultilevel"/>
    <w:tmpl w:val="76309516"/>
    <w:lvl w:ilvl="0" w:tplc="DA5A2A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B1AB3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B0A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AC9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258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92E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D48E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AEE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17EFC"/>
    <w:multiLevelType w:val="hybridMultilevel"/>
    <w:tmpl w:val="E104028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53EA8"/>
    <w:multiLevelType w:val="hybridMultilevel"/>
    <w:tmpl w:val="57BC490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0629C"/>
    <w:multiLevelType w:val="hybridMultilevel"/>
    <w:tmpl w:val="9078B90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00837"/>
    <w:multiLevelType w:val="hybridMultilevel"/>
    <w:tmpl w:val="0BA6275E"/>
    <w:lvl w:ilvl="0" w:tplc="A2FACF1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F34D6"/>
    <w:multiLevelType w:val="hybridMultilevel"/>
    <w:tmpl w:val="DC3EEB5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7215F"/>
    <w:multiLevelType w:val="hybridMultilevel"/>
    <w:tmpl w:val="C6E8672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804A6B"/>
    <w:multiLevelType w:val="hybridMultilevel"/>
    <w:tmpl w:val="4FDAC160"/>
    <w:lvl w:ilvl="0" w:tplc="06623EBE">
      <w:numFmt w:val="bullet"/>
      <w:lvlText w:val="•"/>
      <w:lvlJc w:val="left"/>
      <w:rPr>
        <w:rFonts w:ascii="Calibri" w:eastAsia="Calibri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91115"/>
    <w:multiLevelType w:val="hybridMultilevel"/>
    <w:tmpl w:val="26EEC43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AF4F28"/>
    <w:multiLevelType w:val="hybridMultilevel"/>
    <w:tmpl w:val="2A185202"/>
    <w:lvl w:ilvl="0" w:tplc="A516B0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A5F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509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C0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7499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A6DF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CA8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0BD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5E6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835633"/>
    <w:multiLevelType w:val="hybridMultilevel"/>
    <w:tmpl w:val="4E64B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AB62EE"/>
    <w:multiLevelType w:val="hybridMultilevel"/>
    <w:tmpl w:val="1324CAD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1F2F71"/>
    <w:multiLevelType w:val="hybridMultilevel"/>
    <w:tmpl w:val="63344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9F6ED5"/>
    <w:multiLevelType w:val="hybridMultilevel"/>
    <w:tmpl w:val="72EEA54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877412"/>
    <w:multiLevelType w:val="hybridMultilevel"/>
    <w:tmpl w:val="3DC8894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96089"/>
    <w:multiLevelType w:val="hybridMultilevel"/>
    <w:tmpl w:val="51EE747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5D6271"/>
    <w:multiLevelType w:val="hybridMultilevel"/>
    <w:tmpl w:val="C35C38E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936FCA"/>
    <w:multiLevelType w:val="hybridMultilevel"/>
    <w:tmpl w:val="C35E6DF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239DBE"/>
    <w:multiLevelType w:val="hybridMultilevel"/>
    <w:tmpl w:val="ACDCFCB2"/>
    <w:lvl w:ilvl="0" w:tplc="C39832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3E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A64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E486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B014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49A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A1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449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C6B9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792EF9"/>
    <w:multiLevelType w:val="hybridMultilevel"/>
    <w:tmpl w:val="83F0ED4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463A26"/>
    <w:multiLevelType w:val="hybridMultilevel"/>
    <w:tmpl w:val="EEA2812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723DA3"/>
    <w:multiLevelType w:val="hybridMultilevel"/>
    <w:tmpl w:val="89ACF13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3210FC"/>
    <w:multiLevelType w:val="hybridMultilevel"/>
    <w:tmpl w:val="6A78E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9900E0"/>
    <w:multiLevelType w:val="hybridMultilevel"/>
    <w:tmpl w:val="23A008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DC184D"/>
    <w:multiLevelType w:val="hybridMultilevel"/>
    <w:tmpl w:val="124C743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6E2F67"/>
    <w:multiLevelType w:val="hybridMultilevel"/>
    <w:tmpl w:val="6E808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202689">
    <w:abstractNumId w:val="4"/>
  </w:num>
  <w:num w:numId="2" w16cid:durableId="734932979">
    <w:abstractNumId w:val="41"/>
  </w:num>
  <w:num w:numId="3" w16cid:durableId="2043900023">
    <w:abstractNumId w:val="0"/>
  </w:num>
  <w:num w:numId="4" w16cid:durableId="1332293462">
    <w:abstractNumId w:val="9"/>
  </w:num>
  <w:num w:numId="5" w16cid:durableId="1782333354">
    <w:abstractNumId w:val="5"/>
  </w:num>
  <w:num w:numId="6" w16cid:durableId="1179614209">
    <w:abstractNumId w:val="7"/>
  </w:num>
  <w:num w:numId="7" w16cid:durableId="1109660890">
    <w:abstractNumId w:val="26"/>
  </w:num>
  <w:num w:numId="8" w16cid:durableId="171382238">
    <w:abstractNumId w:val="42"/>
  </w:num>
  <w:num w:numId="9" w16cid:durableId="471950786">
    <w:abstractNumId w:val="8"/>
  </w:num>
  <w:num w:numId="10" w16cid:durableId="186065168">
    <w:abstractNumId w:val="36"/>
  </w:num>
  <w:num w:numId="11" w16cid:durableId="465397287">
    <w:abstractNumId w:val="3"/>
  </w:num>
  <w:num w:numId="12" w16cid:durableId="880286505">
    <w:abstractNumId w:val="23"/>
  </w:num>
  <w:num w:numId="13" w16cid:durableId="792141786">
    <w:abstractNumId w:val="34"/>
  </w:num>
  <w:num w:numId="14" w16cid:durableId="370082555">
    <w:abstractNumId w:val="50"/>
  </w:num>
  <w:num w:numId="15" w16cid:durableId="211187071">
    <w:abstractNumId w:val="29"/>
  </w:num>
  <w:num w:numId="16" w16cid:durableId="1810825289">
    <w:abstractNumId w:val="43"/>
  </w:num>
  <w:num w:numId="17" w16cid:durableId="753942828">
    <w:abstractNumId w:val="2"/>
  </w:num>
  <w:num w:numId="18" w16cid:durableId="2063017199">
    <w:abstractNumId w:val="39"/>
  </w:num>
  <w:num w:numId="19" w16cid:durableId="369840477">
    <w:abstractNumId w:val="6"/>
  </w:num>
  <w:num w:numId="20" w16cid:durableId="677342579">
    <w:abstractNumId w:val="21"/>
  </w:num>
  <w:num w:numId="21" w16cid:durableId="852451268">
    <w:abstractNumId w:val="1"/>
  </w:num>
  <w:num w:numId="22" w16cid:durableId="599679500">
    <w:abstractNumId w:val="45"/>
  </w:num>
  <w:num w:numId="23" w16cid:durableId="971206919">
    <w:abstractNumId w:val="53"/>
  </w:num>
  <w:num w:numId="24" w16cid:durableId="2017998798">
    <w:abstractNumId w:val="54"/>
  </w:num>
  <w:num w:numId="25" w16cid:durableId="170875717">
    <w:abstractNumId w:val="20"/>
  </w:num>
  <w:num w:numId="26" w16cid:durableId="1064453760">
    <w:abstractNumId w:val="17"/>
  </w:num>
  <w:num w:numId="27" w16cid:durableId="1630472433">
    <w:abstractNumId w:val="27"/>
  </w:num>
  <w:num w:numId="28" w16cid:durableId="1031763328">
    <w:abstractNumId w:val="44"/>
  </w:num>
  <w:num w:numId="29" w16cid:durableId="381054464">
    <w:abstractNumId w:val="25"/>
  </w:num>
  <w:num w:numId="30" w16cid:durableId="1295212786">
    <w:abstractNumId w:val="28"/>
  </w:num>
  <w:num w:numId="31" w16cid:durableId="1890221078">
    <w:abstractNumId w:val="19"/>
  </w:num>
  <w:num w:numId="32" w16cid:durableId="691537308">
    <w:abstractNumId w:val="10"/>
  </w:num>
  <w:num w:numId="33" w16cid:durableId="1956279983">
    <w:abstractNumId w:val="47"/>
  </w:num>
  <w:num w:numId="34" w16cid:durableId="1619020385">
    <w:abstractNumId w:val="30"/>
  </w:num>
  <w:num w:numId="35" w16cid:durableId="1101142251">
    <w:abstractNumId w:val="56"/>
  </w:num>
  <w:num w:numId="36" w16cid:durableId="655229802">
    <w:abstractNumId w:val="22"/>
  </w:num>
  <w:num w:numId="37" w16cid:durableId="866144702">
    <w:abstractNumId w:val="51"/>
  </w:num>
  <w:num w:numId="38" w16cid:durableId="974987599">
    <w:abstractNumId w:val="32"/>
  </w:num>
  <w:num w:numId="39" w16cid:durableId="519440099">
    <w:abstractNumId w:val="52"/>
  </w:num>
  <w:num w:numId="40" w16cid:durableId="1418206381">
    <w:abstractNumId w:val="15"/>
  </w:num>
  <w:num w:numId="41" w16cid:durableId="1405255246">
    <w:abstractNumId w:val="49"/>
  </w:num>
  <w:num w:numId="42" w16cid:durableId="1347294564">
    <w:abstractNumId w:val="37"/>
  </w:num>
  <w:num w:numId="43" w16cid:durableId="1120683870">
    <w:abstractNumId w:val="55"/>
  </w:num>
  <w:num w:numId="44" w16cid:durableId="296182896">
    <w:abstractNumId w:val="33"/>
  </w:num>
  <w:num w:numId="45" w16cid:durableId="1478494644">
    <w:abstractNumId w:val="31"/>
  </w:num>
  <w:num w:numId="46" w16cid:durableId="1870483728">
    <w:abstractNumId w:val="48"/>
  </w:num>
  <w:num w:numId="47" w16cid:durableId="460610651">
    <w:abstractNumId w:val="18"/>
  </w:num>
  <w:num w:numId="48" w16cid:durableId="1539318538">
    <w:abstractNumId w:val="24"/>
  </w:num>
  <w:num w:numId="49" w16cid:durableId="1762337214">
    <w:abstractNumId w:val="11"/>
  </w:num>
  <w:num w:numId="50" w16cid:durableId="592204471">
    <w:abstractNumId w:val="12"/>
  </w:num>
  <w:num w:numId="51" w16cid:durableId="48891197">
    <w:abstractNumId w:val="35"/>
  </w:num>
  <w:num w:numId="52" w16cid:durableId="707799132">
    <w:abstractNumId w:val="13"/>
  </w:num>
  <w:num w:numId="53" w16cid:durableId="264314023">
    <w:abstractNumId w:val="40"/>
  </w:num>
  <w:num w:numId="54" w16cid:durableId="1904874638">
    <w:abstractNumId w:val="46"/>
  </w:num>
  <w:num w:numId="55" w16cid:durableId="520507795">
    <w:abstractNumId w:val="14"/>
  </w:num>
  <w:num w:numId="56" w16cid:durableId="718476268">
    <w:abstractNumId w:val="16"/>
  </w:num>
  <w:num w:numId="57" w16cid:durableId="1493062196">
    <w:abstractNumId w:val="38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anna Skąpska">
    <w15:presenceInfo w15:providerId="AD" w15:userId="S-1-5-21-2619306676-2800222060-3362172700-14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55BA"/>
    <w:rsid w:val="00005F8C"/>
    <w:rsid w:val="000060A9"/>
    <w:rsid w:val="000065B3"/>
    <w:rsid w:val="00006914"/>
    <w:rsid w:val="000109D6"/>
    <w:rsid w:val="00014DF0"/>
    <w:rsid w:val="00016679"/>
    <w:rsid w:val="0002063F"/>
    <w:rsid w:val="00021131"/>
    <w:rsid w:val="00022525"/>
    <w:rsid w:val="00023781"/>
    <w:rsid w:val="0002428B"/>
    <w:rsid w:val="00025A17"/>
    <w:rsid w:val="000276C4"/>
    <w:rsid w:val="000304F1"/>
    <w:rsid w:val="00030D91"/>
    <w:rsid w:val="00030E41"/>
    <w:rsid w:val="00031AB9"/>
    <w:rsid w:val="00032389"/>
    <w:rsid w:val="00032AF9"/>
    <w:rsid w:val="0003381B"/>
    <w:rsid w:val="00033A49"/>
    <w:rsid w:val="00034282"/>
    <w:rsid w:val="00034341"/>
    <w:rsid w:val="000346A2"/>
    <w:rsid w:val="00034C80"/>
    <w:rsid w:val="00036281"/>
    <w:rsid w:val="0003636A"/>
    <w:rsid w:val="0003678F"/>
    <w:rsid w:val="00036E89"/>
    <w:rsid w:val="00037155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62F"/>
    <w:rsid w:val="000479E3"/>
    <w:rsid w:val="00050CA8"/>
    <w:rsid w:val="00050D1E"/>
    <w:rsid w:val="0005274F"/>
    <w:rsid w:val="00052B0B"/>
    <w:rsid w:val="00052C04"/>
    <w:rsid w:val="00053558"/>
    <w:rsid w:val="00053EB7"/>
    <w:rsid w:val="0005661B"/>
    <w:rsid w:val="00056F33"/>
    <w:rsid w:val="00057B9F"/>
    <w:rsid w:val="0006031F"/>
    <w:rsid w:val="00061620"/>
    <w:rsid w:val="00061813"/>
    <w:rsid w:val="00061A47"/>
    <w:rsid w:val="000628BA"/>
    <w:rsid w:val="00063415"/>
    <w:rsid w:val="00063E79"/>
    <w:rsid w:val="00063E7D"/>
    <w:rsid w:val="00064624"/>
    <w:rsid w:val="00064D7A"/>
    <w:rsid w:val="00064E79"/>
    <w:rsid w:val="00070058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1958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69B1"/>
    <w:rsid w:val="000A0C10"/>
    <w:rsid w:val="000A0CD3"/>
    <w:rsid w:val="000A11EC"/>
    <w:rsid w:val="000A23C7"/>
    <w:rsid w:val="000A29D0"/>
    <w:rsid w:val="000A406B"/>
    <w:rsid w:val="000A6C73"/>
    <w:rsid w:val="000B0BA9"/>
    <w:rsid w:val="000B12E4"/>
    <w:rsid w:val="000B1D05"/>
    <w:rsid w:val="000B31D5"/>
    <w:rsid w:val="000B3BE5"/>
    <w:rsid w:val="000B6B8E"/>
    <w:rsid w:val="000B786A"/>
    <w:rsid w:val="000B79E6"/>
    <w:rsid w:val="000B7F94"/>
    <w:rsid w:val="000C356A"/>
    <w:rsid w:val="000C3776"/>
    <w:rsid w:val="000C3D91"/>
    <w:rsid w:val="000C4789"/>
    <w:rsid w:val="000C57A6"/>
    <w:rsid w:val="000C5823"/>
    <w:rsid w:val="000C5C11"/>
    <w:rsid w:val="000C699A"/>
    <w:rsid w:val="000C6CE7"/>
    <w:rsid w:val="000C767F"/>
    <w:rsid w:val="000D0297"/>
    <w:rsid w:val="000D033A"/>
    <w:rsid w:val="000D10D1"/>
    <w:rsid w:val="000D26C8"/>
    <w:rsid w:val="000D32CF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0A5C"/>
    <w:rsid w:val="000E14E8"/>
    <w:rsid w:val="000E2130"/>
    <w:rsid w:val="000E24DF"/>
    <w:rsid w:val="000E29B4"/>
    <w:rsid w:val="000E2EDE"/>
    <w:rsid w:val="000E308B"/>
    <w:rsid w:val="000E3E20"/>
    <w:rsid w:val="000E55CC"/>
    <w:rsid w:val="000E6EA0"/>
    <w:rsid w:val="000E7C54"/>
    <w:rsid w:val="000F051A"/>
    <w:rsid w:val="000F14ED"/>
    <w:rsid w:val="000F1D24"/>
    <w:rsid w:val="000F2C45"/>
    <w:rsid w:val="000F5B20"/>
    <w:rsid w:val="000F5F39"/>
    <w:rsid w:val="000F7AC0"/>
    <w:rsid w:val="000F7BB0"/>
    <w:rsid w:val="0010120E"/>
    <w:rsid w:val="001041B4"/>
    <w:rsid w:val="00106B5D"/>
    <w:rsid w:val="00106B71"/>
    <w:rsid w:val="001070AB"/>
    <w:rsid w:val="00111297"/>
    <w:rsid w:val="00111B37"/>
    <w:rsid w:val="00112544"/>
    <w:rsid w:val="00112638"/>
    <w:rsid w:val="00112C0E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0D2F"/>
    <w:rsid w:val="001313A1"/>
    <w:rsid w:val="001313FC"/>
    <w:rsid w:val="00131E6B"/>
    <w:rsid w:val="00132B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48C6"/>
    <w:rsid w:val="0014592B"/>
    <w:rsid w:val="00145EB7"/>
    <w:rsid w:val="00146606"/>
    <w:rsid w:val="001470D6"/>
    <w:rsid w:val="00147828"/>
    <w:rsid w:val="00150DA3"/>
    <w:rsid w:val="00152458"/>
    <w:rsid w:val="00153C0A"/>
    <w:rsid w:val="00155285"/>
    <w:rsid w:val="00155A42"/>
    <w:rsid w:val="00156216"/>
    <w:rsid w:val="001573FB"/>
    <w:rsid w:val="00160766"/>
    <w:rsid w:val="0016162D"/>
    <w:rsid w:val="00161724"/>
    <w:rsid w:val="0016180A"/>
    <w:rsid w:val="00161E42"/>
    <w:rsid w:val="00162792"/>
    <w:rsid w:val="0016356D"/>
    <w:rsid w:val="00164289"/>
    <w:rsid w:val="00165D28"/>
    <w:rsid w:val="00166515"/>
    <w:rsid w:val="001666A5"/>
    <w:rsid w:val="001673C1"/>
    <w:rsid w:val="00167EE8"/>
    <w:rsid w:val="001706E8"/>
    <w:rsid w:val="00171325"/>
    <w:rsid w:val="001717FE"/>
    <w:rsid w:val="00171E37"/>
    <w:rsid w:val="00172708"/>
    <w:rsid w:val="00174218"/>
    <w:rsid w:val="00174645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F30"/>
    <w:rsid w:val="00190A09"/>
    <w:rsid w:val="00190AC4"/>
    <w:rsid w:val="0019164F"/>
    <w:rsid w:val="00191786"/>
    <w:rsid w:val="00196B0B"/>
    <w:rsid w:val="0019798A"/>
    <w:rsid w:val="00197A69"/>
    <w:rsid w:val="00197CC4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8D6"/>
    <w:rsid w:val="001B3C79"/>
    <w:rsid w:val="001B5028"/>
    <w:rsid w:val="001B6062"/>
    <w:rsid w:val="001B66FC"/>
    <w:rsid w:val="001B6BB3"/>
    <w:rsid w:val="001B7756"/>
    <w:rsid w:val="001B7EFF"/>
    <w:rsid w:val="001C0732"/>
    <w:rsid w:val="001C15E7"/>
    <w:rsid w:val="001C17D7"/>
    <w:rsid w:val="001C1D3C"/>
    <w:rsid w:val="001C27B3"/>
    <w:rsid w:val="001C2DD2"/>
    <w:rsid w:val="001C35CD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D27"/>
    <w:rsid w:val="001D4EFF"/>
    <w:rsid w:val="001D5770"/>
    <w:rsid w:val="001D73F9"/>
    <w:rsid w:val="001E2370"/>
    <w:rsid w:val="001E23BF"/>
    <w:rsid w:val="001E35D8"/>
    <w:rsid w:val="001E38E4"/>
    <w:rsid w:val="001E3D50"/>
    <w:rsid w:val="001E4A7B"/>
    <w:rsid w:val="001E6AAB"/>
    <w:rsid w:val="001E6F91"/>
    <w:rsid w:val="001E73FB"/>
    <w:rsid w:val="001E7523"/>
    <w:rsid w:val="001F0952"/>
    <w:rsid w:val="001F14E1"/>
    <w:rsid w:val="001F1541"/>
    <w:rsid w:val="001F1BAD"/>
    <w:rsid w:val="001F210A"/>
    <w:rsid w:val="001F2F40"/>
    <w:rsid w:val="001F318B"/>
    <w:rsid w:val="001F31DD"/>
    <w:rsid w:val="001F35FB"/>
    <w:rsid w:val="001F381B"/>
    <w:rsid w:val="001F3B11"/>
    <w:rsid w:val="001F4406"/>
    <w:rsid w:val="001F4479"/>
    <w:rsid w:val="001F452B"/>
    <w:rsid w:val="001F47B3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5738"/>
    <w:rsid w:val="002166CE"/>
    <w:rsid w:val="00216D0F"/>
    <w:rsid w:val="00220257"/>
    <w:rsid w:val="002216C9"/>
    <w:rsid w:val="00222C1C"/>
    <w:rsid w:val="0022391E"/>
    <w:rsid w:val="00225188"/>
    <w:rsid w:val="00225D21"/>
    <w:rsid w:val="00226015"/>
    <w:rsid w:val="00226BFB"/>
    <w:rsid w:val="00226E0A"/>
    <w:rsid w:val="00226F0A"/>
    <w:rsid w:val="002311A2"/>
    <w:rsid w:val="002311AF"/>
    <w:rsid w:val="00231A39"/>
    <w:rsid w:val="00231C8D"/>
    <w:rsid w:val="002320B5"/>
    <w:rsid w:val="00232EAF"/>
    <w:rsid w:val="002332A9"/>
    <w:rsid w:val="00233678"/>
    <w:rsid w:val="00233C00"/>
    <w:rsid w:val="00233FC2"/>
    <w:rsid w:val="00234046"/>
    <w:rsid w:val="0023491A"/>
    <w:rsid w:val="002352F4"/>
    <w:rsid w:val="00236CEF"/>
    <w:rsid w:val="00237117"/>
    <w:rsid w:val="002425A6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8DA"/>
    <w:rsid w:val="00255C87"/>
    <w:rsid w:val="002566AC"/>
    <w:rsid w:val="002567CE"/>
    <w:rsid w:val="00256F05"/>
    <w:rsid w:val="00257037"/>
    <w:rsid w:val="0025728F"/>
    <w:rsid w:val="002572DF"/>
    <w:rsid w:val="002575FF"/>
    <w:rsid w:val="002576B9"/>
    <w:rsid w:val="002604B8"/>
    <w:rsid w:val="002606BF"/>
    <w:rsid w:val="00260CFE"/>
    <w:rsid w:val="0026175A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2413"/>
    <w:rsid w:val="002739CC"/>
    <w:rsid w:val="00273C8B"/>
    <w:rsid w:val="00274803"/>
    <w:rsid w:val="00274908"/>
    <w:rsid w:val="00274DCD"/>
    <w:rsid w:val="00275159"/>
    <w:rsid w:val="0027568B"/>
    <w:rsid w:val="002763E6"/>
    <w:rsid w:val="00277537"/>
    <w:rsid w:val="002776F0"/>
    <w:rsid w:val="00277861"/>
    <w:rsid w:val="00277A94"/>
    <w:rsid w:val="002801C0"/>
    <w:rsid w:val="00281361"/>
    <w:rsid w:val="0028168B"/>
    <w:rsid w:val="00281A2E"/>
    <w:rsid w:val="00281B9C"/>
    <w:rsid w:val="002830DD"/>
    <w:rsid w:val="00284BE9"/>
    <w:rsid w:val="00285777"/>
    <w:rsid w:val="0028733D"/>
    <w:rsid w:val="00287F62"/>
    <w:rsid w:val="0029078F"/>
    <w:rsid w:val="002920E0"/>
    <w:rsid w:val="00292A8E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5CD7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402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DB6"/>
    <w:rsid w:val="002C66D6"/>
    <w:rsid w:val="002D0017"/>
    <w:rsid w:val="002D15E1"/>
    <w:rsid w:val="002D3F32"/>
    <w:rsid w:val="002D5840"/>
    <w:rsid w:val="002D5D2D"/>
    <w:rsid w:val="002D61A4"/>
    <w:rsid w:val="002D63A5"/>
    <w:rsid w:val="002D73F4"/>
    <w:rsid w:val="002D7929"/>
    <w:rsid w:val="002E06F2"/>
    <w:rsid w:val="002E21B2"/>
    <w:rsid w:val="002E2A24"/>
    <w:rsid w:val="002E3FFF"/>
    <w:rsid w:val="002E5356"/>
    <w:rsid w:val="002E5720"/>
    <w:rsid w:val="002E5C53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6F1E"/>
    <w:rsid w:val="002F7290"/>
    <w:rsid w:val="00300526"/>
    <w:rsid w:val="00300914"/>
    <w:rsid w:val="003022A0"/>
    <w:rsid w:val="003024F2"/>
    <w:rsid w:val="003025D8"/>
    <w:rsid w:val="00303BF5"/>
    <w:rsid w:val="00303CA3"/>
    <w:rsid w:val="00303EAF"/>
    <w:rsid w:val="00304440"/>
    <w:rsid w:val="00304532"/>
    <w:rsid w:val="00304B1A"/>
    <w:rsid w:val="00305E2E"/>
    <w:rsid w:val="003060A0"/>
    <w:rsid w:val="00306857"/>
    <w:rsid w:val="003068DF"/>
    <w:rsid w:val="00306C27"/>
    <w:rsid w:val="00307003"/>
    <w:rsid w:val="00307B5B"/>
    <w:rsid w:val="003101B3"/>
    <w:rsid w:val="003128EE"/>
    <w:rsid w:val="00312F01"/>
    <w:rsid w:val="0031446F"/>
    <w:rsid w:val="003146A9"/>
    <w:rsid w:val="003152BF"/>
    <w:rsid w:val="003158A2"/>
    <w:rsid w:val="00315CFA"/>
    <w:rsid w:val="00320007"/>
    <w:rsid w:val="003224F5"/>
    <w:rsid w:val="0032394F"/>
    <w:rsid w:val="00323F86"/>
    <w:rsid w:val="00324201"/>
    <w:rsid w:val="00324653"/>
    <w:rsid w:val="0032590D"/>
    <w:rsid w:val="003309A8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19CE"/>
    <w:rsid w:val="00342DB1"/>
    <w:rsid w:val="00343082"/>
    <w:rsid w:val="0034337D"/>
    <w:rsid w:val="00343BEA"/>
    <w:rsid w:val="00345B0E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B69"/>
    <w:rsid w:val="00355661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12B"/>
    <w:rsid w:val="00396072"/>
    <w:rsid w:val="00397489"/>
    <w:rsid w:val="00397CAD"/>
    <w:rsid w:val="003A0754"/>
    <w:rsid w:val="003A0BA8"/>
    <w:rsid w:val="003A17CF"/>
    <w:rsid w:val="003A1F38"/>
    <w:rsid w:val="003A217B"/>
    <w:rsid w:val="003A32E8"/>
    <w:rsid w:val="003A3E90"/>
    <w:rsid w:val="003A4AC4"/>
    <w:rsid w:val="003A60A9"/>
    <w:rsid w:val="003A6535"/>
    <w:rsid w:val="003A6E3C"/>
    <w:rsid w:val="003A7F16"/>
    <w:rsid w:val="003B0164"/>
    <w:rsid w:val="003B14A2"/>
    <w:rsid w:val="003B1898"/>
    <w:rsid w:val="003B35AA"/>
    <w:rsid w:val="003B38AC"/>
    <w:rsid w:val="003B3BCF"/>
    <w:rsid w:val="003B3DD0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639"/>
    <w:rsid w:val="003C397F"/>
    <w:rsid w:val="003C44F8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45C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2E11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305"/>
    <w:rsid w:val="003F39B7"/>
    <w:rsid w:val="003F4AE0"/>
    <w:rsid w:val="003F4CF7"/>
    <w:rsid w:val="003F5039"/>
    <w:rsid w:val="003F7897"/>
    <w:rsid w:val="00400CE7"/>
    <w:rsid w:val="004017E0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07A5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B9E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59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55F"/>
    <w:rsid w:val="004656C7"/>
    <w:rsid w:val="00466DAD"/>
    <w:rsid w:val="0046777A"/>
    <w:rsid w:val="00470710"/>
    <w:rsid w:val="00470A44"/>
    <w:rsid w:val="00473088"/>
    <w:rsid w:val="004749D9"/>
    <w:rsid w:val="0047602B"/>
    <w:rsid w:val="004777F6"/>
    <w:rsid w:val="00477E34"/>
    <w:rsid w:val="00480798"/>
    <w:rsid w:val="0048148D"/>
    <w:rsid w:val="004825E0"/>
    <w:rsid w:val="0048365B"/>
    <w:rsid w:val="00484C93"/>
    <w:rsid w:val="004857F0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2D6C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105"/>
    <w:rsid w:val="004B435A"/>
    <w:rsid w:val="004B4E2A"/>
    <w:rsid w:val="004B6930"/>
    <w:rsid w:val="004B6A5D"/>
    <w:rsid w:val="004B7EFE"/>
    <w:rsid w:val="004C0702"/>
    <w:rsid w:val="004C0C2B"/>
    <w:rsid w:val="004C2006"/>
    <w:rsid w:val="004C205D"/>
    <w:rsid w:val="004C306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572"/>
    <w:rsid w:val="004D46F7"/>
    <w:rsid w:val="004D4A24"/>
    <w:rsid w:val="004D54AB"/>
    <w:rsid w:val="004D565A"/>
    <w:rsid w:val="004D5CA5"/>
    <w:rsid w:val="004D5E32"/>
    <w:rsid w:val="004D7602"/>
    <w:rsid w:val="004D7859"/>
    <w:rsid w:val="004D7E27"/>
    <w:rsid w:val="004E0C62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4F79EE"/>
    <w:rsid w:val="00500076"/>
    <w:rsid w:val="00500FB0"/>
    <w:rsid w:val="005013B3"/>
    <w:rsid w:val="005018EC"/>
    <w:rsid w:val="00503168"/>
    <w:rsid w:val="00504C2E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6A7"/>
    <w:rsid w:val="00532C11"/>
    <w:rsid w:val="005345CD"/>
    <w:rsid w:val="00534694"/>
    <w:rsid w:val="00534C64"/>
    <w:rsid w:val="00534F65"/>
    <w:rsid w:val="00536720"/>
    <w:rsid w:val="00537AC9"/>
    <w:rsid w:val="0054004A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0ED5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496E"/>
    <w:rsid w:val="0056659A"/>
    <w:rsid w:val="0056663D"/>
    <w:rsid w:val="005670FD"/>
    <w:rsid w:val="0057112D"/>
    <w:rsid w:val="00571D43"/>
    <w:rsid w:val="005729E0"/>
    <w:rsid w:val="005738F7"/>
    <w:rsid w:val="00574726"/>
    <w:rsid w:val="00575BE7"/>
    <w:rsid w:val="00577083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6AF4"/>
    <w:rsid w:val="00586C01"/>
    <w:rsid w:val="00587219"/>
    <w:rsid w:val="005874D7"/>
    <w:rsid w:val="00587919"/>
    <w:rsid w:val="00590541"/>
    <w:rsid w:val="00590D8F"/>
    <w:rsid w:val="0059151D"/>
    <w:rsid w:val="00591B15"/>
    <w:rsid w:val="00591DFA"/>
    <w:rsid w:val="00591E6A"/>
    <w:rsid w:val="005932A0"/>
    <w:rsid w:val="00595C8F"/>
    <w:rsid w:val="00596AD0"/>
    <w:rsid w:val="00596C15"/>
    <w:rsid w:val="00597380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A7D0B"/>
    <w:rsid w:val="005A7FE0"/>
    <w:rsid w:val="005B07D5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B5E"/>
    <w:rsid w:val="005C607E"/>
    <w:rsid w:val="005C7643"/>
    <w:rsid w:val="005C76CE"/>
    <w:rsid w:val="005D0597"/>
    <w:rsid w:val="005D0AB5"/>
    <w:rsid w:val="005D133A"/>
    <w:rsid w:val="005D2671"/>
    <w:rsid w:val="005D28D4"/>
    <w:rsid w:val="005D38B5"/>
    <w:rsid w:val="005D4CBA"/>
    <w:rsid w:val="005D4EF0"/>
    <w:rsid w:val="005D5E65"/>
    <w:rsid w:val="005D6B8D"/>
    <w:rsid w:val="005D6D4F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87A"/>
    <w:rsid w:val="005F3DEA"/>
    <w:rsid w:val="005F475A"/>
    <w:rsid w:val="005F4A89"/>
    <w:rsid w:val="005F5A65"/>
    <w:rsid w:val="005F5F96"/>
    <w:rsid w:val="005F60B3"/>
    <w:rsid w:val="005F76A2"/>
    <w:rsid w:val="005F7710"/>
    <w:rsid w:val="005F7C43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28F4"/>
    <w:rsid w:val="00622D71"/>
    <w:rsid w:val="0062353A"/>
    <w:rsid w:val="00626571"/>
    <w:rsid w:val="00627FD0"/>
    <w:rsid w:val="00631177"/>
    <w:rsid w:val="00634297"/>
    <w:rsid w:val="00635658"/>
    <w:rsid w:val="006361C6"/>
    <w:rsid w:val="00636758"/>
    <w:rsid w:val="006376C3"/>
    <w:rsid w:val="00640070"/>
    <w:rsid w:val="0064155D"/>
    <w:rsid w:val="00641B59"/>
    <w:rsid w:val="00641C7B"/>
    <w:rsid w:val="006424F2"/>
    <w:rsid w:val="0064451B"/>
    <w:rsid w:val="0064651E"/>
    <w:rsid w:val="00646DBF"/>
    <w:rsid w:val="00646F63"/>
    <w:rsid w:val="00647170"/>
    <w:rsid w:val="00647B05"/>
    <w:rsid w:val="00650907"/>
    <w:rsid w:val="00650DDA"/>
    <w:rsid w:val="0065116B"/>
    <w:rsid w:val="0065122E"/>
    <w:rsid w:val="006514B6"/>
    <w:rsid w:val="00651FFB"/>
    <w:rsid w:val="00652AA3"/>
    <w:rsid w:val="006541FE"/>
    <w:rsid w:val="00654A47"/>
    <w:rsid w:val="0065551D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43A6"/>
    <w:rsid w:val="006751B5"/>
    <w:rsid w:val="00676F7A"/>
    <w:rsid w:val="006778F1"/>
    <w:rsid w:val="00680D8F"/>
    <w:rsid w:val="0068173C"/>
    <w:rsid w:val="006820CA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6D5D"/>
    <w:rsid w:val="00690744"/>
    <w:rsid w:val="00690D05"/>
    <w:rsid w:val="00690D33"/>
    <w:rsid w:val="00691A7B"/>
    <w:rsid w:val="00693EBA"/>
    <w:rsid w:val="00694505"/>
    <w:rsid w:val="006945EA"/>
    <w:rsid w:val="00694BF9"/>
    <w:rsid w:val="006950DE"/>
    <w:rsid w:val="0069518C"/>
    <w:rsid w:val="00696085"/>
    <w:rsid w:val="00697ADA"/>
    <w:rsid w:val="006A0B64"/>
    <w:rsid w:val="006A0DCE"/>
    <w:rsid w:val="006A1076"/>
    <w:rsid w:val="006A1CBB"/>
    <w:rsid w:val="006A1FAC"/>
    <w:rsid w:val="006A2D70"/>
    <w:rsid w:val="006A36A9"/>
    <w:rsid w:val="006A3FD4"/>
    <w:rsid w:val="006A64AF"/>
    <w:rsid w:val="006A7054"/>
    <w:rsid w:val="006A7AD5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23D1"/>
    <w:rsid w:val="006C4CF1"/>
    <w:rsid w:val="006C55B4"/>
    <w:rsid w:val="006C5E80"/>
    <w:rsid w:val="006C660C"/>
    <w:rsid w:val="006C7E4E"/>
    <w:rsid w:val="006D0AE6"/>
    <w:rsid w:val="006D2375"/>
    <w:rsid w:val="006D5858"/>
    <w:rsid w:val="006D611E"/>
    <w:rsid w:val="006D7EF9"/>
    <w:rsid w:val="006D7FC7"/>
    <w:rsid w:val="006E016D"/>
    <w:rsid w:val="006E0941"/>
    <w:rsid w:val="006E0AA4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28D6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5333"/>
    <w:rsid w:val="007166C0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D01"/>
    <w:rsid w:val="00732BD2"/>
    <w:rsid w:val="0073321D"/>
    <w:rsid w:val="00734D71"/>
    <w:rsid w:val="00734F2B"/>
    <w:rsid w:val="00735083"/>
    <w:rsid w:val="00735103"/>
    <w:rsid w:val="00735965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1D7"/>
    <w:rsid w:val="00760331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D68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2FF1"/>
    <w:rsid w:val="007835F1"/>
    <w:rsid w:val="00783B0C"/>
    <w:rsid w:val="00783DFE"/>
    <w:rsid w:val="00784073"/>
    <w:rsid w:val="00784623"/>
    <w:rsid w:val="0078496A"/>
    <w:rsid w:val="00785797"/>
    <w:rsid w:val="00787DA2"/>
    <w:rsid w:val="0079187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97ADA"/>
    <w:rsid w:val="007A075E"/>
    <w:rsid w:val="007A0FB3"/>
    <w:rsid w:val="007A13F6"/>
    <w:rsid w:val="007A14CE"/>
    <w:rsid w:val="007A17C0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1692"/>
    <w:rsid w:val="007C293F"/>
    <w:rsid w:val="007C2A16"/>
    <w:rsid w:val="007C2F6D"/>
    <w:rsid w:val="007C347F"/>
    <w:rsid w:val="007C3D2D"/>
    <w:rsid w:val="007C492A"/>
    <w:rsid w:val="007C57D4"/>
    <w:rsid w:val="007C7799"/>
    <w:rsid w:val="007D0F90"/>
    <w:rsid w:val="007D10FC"/>
    <w:rsid w:val="007D394F"/>
    <w:rsid w:val="007D3A25"/>
    <w:rsid w:val="007D3DAF"/>
    <w:rsid w:val="007D4D18"/>
    <w:rsid w:val="007D66E4"/>
    <w:rsid w:val="007D7936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048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117"/>
    <w:rsid w:val="00817707"/>
    <w:rsid w:val="00817AC1"/>
    <w:rsid w:val="00820D14"/>
    <w:rsid w:val="00822018"/>
    <w:rsid w:val="00822A71"/>
    <w:rsid w:val="00823137"/>
    <w:rsid w:val="008234CA"/>
    <w:rsid w:val="00823B20"/>
    <w:rsid w:val="00826486"/>
    <w:rsid w:val="00826B8A"/>
    <w:rsid w:val="00826CE7"/>
    <w:rsid w:val="00831400"/>
    <w:rsid w:val="00831727"/>
    <w:rsid w:val="00832FA8"/>
    <w:rsid w:val="008339B6"/>
    <w:rsid w:val="00833FFD"/>
    <w:rsid w:val="0083488A"/>
    <w:rsid w:val="00834FA1"/>
    <w:rsid w:val="008354B7"/>
    <w:rsid w:val="008369D0"/>
    <w:rsid w:val="00836E6A"/>
    <w:rsid w:val="00837567"/>
    <w:rsid w:val="00837619"/>
    <w:rsid w:val="00837C11"/>
    <w:rsid w:val="00837C71"/>
    <w:rsid w:val="00840694"/>
    <w:rsid w:val="0084080E"/>
    <w:rsid w:val="00840FF4"/>
    <w:rsid w:val="00841F89"/>
    <w:rsid w:val="00842195"/>
    <w:rsid w:val="00843063"/>
    <w:rsid w:val="00844514"/>
    <w:rsid w:val="008450AA"/>
    <w:rsid w:val="00846EA5"/>
    <w:rsid w:val="00847798"/>
    <w:rsid w:val="00847A25"/>
    <w:rsid w:val="00847EF2"/>
    <w:rsid w:val="008504F6"/>
    <w:rsid w:val="0085088C"/>
    <w:rsid w:val="00852168"/>
    <w:rsid w:val="00852458"/>
    <w:rsid w:val="0085271A"/>
    <w:rsid w:val="008530F3"/>
    <w:rsid w:val="00853432"/>
    <w:rsid w:val="00854616"/>
    <w:rsid w:val="008554F3"/>
    <w:rsid w:val="00856889"/>
    <w:rsid w:val="00856C01"/>
    <w:rsid w:val="0085726A"/>
    <w:rsid w:val="00857458"/>
    <w:rsid w:val="00857D4B"/>
    <w:rsid w:val="008613F8"/>
    <w:rsid w:val="00862640"/>
    <w:rsid w:val="008628DC"/>
    <w:rsid w:val="00862AEF"/>
    <w:rsid w:val="0086411C"/>
    <w:rsid w:val="00864888"/>
    <w:rsid w:val="00864C9E"/>
    <w:rsid w:val="00865B88"/>
    <w:rsid w:val="00866FB8"/>
    <w:rsid w:val="00867DA8"/>
    <w:rsid w:val="00871775"/>
    <w:rsid w:val="0087207F"/>
    <w:rsid w:val="00873134"/>
    <w:rsid w:val="008731A6"/>
    <w:rsid w:val="00874858"/>
    <w:rsid w:val="00874DAC"/>
    <w:rsid w:val="00875BC2"/>
    <w:rsid w:val="00875D00"/>
    <w:rsid w:val="008761A6"/>
    <w:rsid w:val="00876447"/>
    <w:rsid w:val="00877A5D"/>
    <w:rsid w:val="00877AAE"/>
    <w:rsid w:val="008812FE"/>
    <w:rsid w:val="00883456"/>
    <w:rsid w:val="0088392D"/>
    <w:rsid w:val="00883F10"/>
    <w:rsid w:val="008847DC"/>
    <w:rsid w:val="0088690D"/>
    <w:rsid w:val="00886F5A"/>
    <w:rsid w:val="00887289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6EC1"/>
    <w:rsid w:val="008A0138"/>
    <w:rsid w:val="008A0C63"/>
    <w:rsid w:val="008A1B54"/>
    <w:rsid w:val="008A23CA"/>
    <w:rsid w:val="008A2524"/>
    <w:rsid w:val="008A2914"/>
    <w:rsid w:val="008A2C22"/>
    <w:rsid w:val="008A3A26"/>
    <w:rsid w:val="008A547D"/>
    <w:rsid w:val="008A77FC"/>
    <w:rsid w:val="008A7DB8"/>
    <w:rsid w:val="008B0171"/>
    <w:rsid w:val="008B132F"/>
    <w:rsid w:val="008B1725"/>
    <w:rsid w:val="008B1AA7"/>
    <w:rsid w:val="008B2A6A"/>
    <w:rsid w:val="008B2E67"/>
    <w:rsid w:val="008B36FC"/>
    <w:rsid w:val="008B40D3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61C"/>
    <w:rsid w:val="008E2E90"/>
    <w:rsid w:val="008E3F86"/>
    <w:rsid w:val="008E7087"/>
    <w:rsid w:val="008E77DA"/>
    <w:rsid w:val="008F1233"/>
    <w:rsid w:val="008F12B7"/>
    <w:rsid w:val="008F18A9"/>
    <w:rsid w:val="008F2C1E"/>
    <w:rsid w:val="008F2F3A"/>
    <w:rsid w:val="008F4F2E"/>
    <w:rsid w:val="008F5127"/>
    <w:rsid w:val="008F5431"/>
    <w:rsid w:val="008F54E0"/>
    <w:rsid w:val="008F6178"/>
    <w:rsid w:val="008F6288"/>
    <w:rsid w:val="008F7257"/>
    <w:rsid w:val="00901366"/>
    <w:rsid w:val="0090140A"/>
    <w:rsid w:val="00901587"/>
    <w:rsid w:val="009015ED"/>
    <w:rsid w:val="00903398"/>
    <w:rsid w:val="00904F79"/>
    <w:rsid w:val="009050F5"/>
    <w:rsid w:val="009066FD"/>
    <w:rsid w:val="00907670"/>
    <w:rsid w:val="009102FB"/>
    <w:rsid w:val="009104AB"/>
    <w:rsid w:val="00911666"/>
    <w:rsid w:val="009117C4"/>
    <w:rsid w:val="00911E61"/>
    <w:rsid w:val="00912C34"/>
    <w:rsid w:val="0091339F"/>
    <w:rsid w:val="00913BEA"/>
    <w:rsid w:val="009145EC"/>
    <w:rsid w:val="00915ACA"/>
    <w:rsid w:val="00916558"/>
    <w:rsid w:val="009166FA"/>
    <w:rsid w:val="00920836"/>
    <w:rsid w:val="00920BF1"/>
    <w:rsid w:val="0092270E"/>
    <w:rsid w:val="00922DD3"/>
    <w:rsid w:val="0092360E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38C9"/>
    <w:rsid w:val="00985931"/>
    <w:rsid w:val="009860F2"/>
    <w:rsid w:val="009875B2"/>
    <w:rsid w:val="0098771A"/>
    <w:rsid w:val="00987ABF"/>
    <w:rsid w:val="00991248"/>
    <w:rsid w:val="0099141A"/>
    <w:rsid w:val="0099191A"/>
    <w:rsid w:val="00991ABF"/>
    <w:rsid w:val="009923AC"/>
    <w:rsid w:val="009926C8"/>
    <w:rsid w:val="009958B7"/>
    <w:rsid w:val="009962B4"/>
    <w:rsid w:val="009A04F2"/>
    <w:rsid w:val="009A1A1F"/>
    <w:rsid w:val="009A2361"/>
    <w:rsid w:val="009A2B2D"/>
    <w:rsid w:val="009A3DC5"/>
    <w:rsid w:val="009A45DC"/>
    <w:rsid w:val="009A4860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949"/>
    <w:rsid w:val="009F4BA0"/>
    <w:rsid w:val="009F50A3"/>
    <w:rsid w:val="009F5366"/>
    <w:rsid w:val="009F5825"/>
    <w:rsid w:val="009F5DE7"/>
    <w:rsid w:val="009F7281"/>
    <w:rsid w:val="009F7A1E"/>
    <w:rsid w:val="00A0011C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37A"/>
    <w:rsid w:val="00A25E48"/>
    <w:rsid w:val="00A25E7D"/>
    <w:rsid w:val="00A27311"/>
    <w:rsid w:val="00A31105"/>
    <w:rsid w:val="00A33430"/>
    <w:rsid w:val="00A338BD"/>
    <w:rsid w:val="00A34104"/>
    <w:rsid w:val="00A344DB"/>
    <w:rsid w:val="00A34906"/>
    <w:rsid w:val="00A34E06"/>
    <w:rsid w:val="00A35C6D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1BDD"/>
    <w:rsid w:val="00A52282"/>
    <w:rsid w:val="00A5396B"/>
    <w:rsid w:val="00A55944"/>
    <w:rsid w:val="00A57111"/>
    <w:rsid w:val="00A60673"/>
    <w:rsid w:val="00A615F7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6BDC"/>
    <w:rsid w:val="00A67C37"/>
    <w:rsid w:val="00A67F6C"/>
    <w:rsid w:val="00A71165"/>
    <w:rsid w:val="00A726F5"/>
    <w:rsid w:val="00A73029"/>
    <w:rsid w:val="00A734FB"/>
    <w:rsid w:val="00A737B7"/>
    <w:rsid w:val="00A77F67"/>
    <w:rsid w:val="00A826AD"/>
    <w:rsid w:val="00A8451F"/>
    <w:rsid w:val="00A8471D"/>
    <w:rsid w:val="00A853BC"/>
    <w:rsid w:val="00A85B75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0BF1"/>
    <w:rsid w:val="00A92337"/>
    <w:rsid w:val="00A940BE"/>
    <w:rsid w:val="00A95A01"/>
    <w:rsid w:val="00A96041"/>
    <w:rsid w:val="00A97224"/>
    <w:rsid w:val="00A9753C"/>
    <w:rsid w:val="00A97617"/>
    <w:rsid w:val="00A97723"/>
    <w:rsid w:val="00A977F5"/>
    <w:rsid w:val="00AA11CA"/>
    <w:rsid w:val="00AA237B"/>
    <w:rsid w:val="00AA483F"/>
    <w:rsid w:val="00AA4C21"/>
    <w:rsid w:val="00AA4E09"/>
    <w:rsid w:val="00AA5BF2"/>
    <w:rsid w:val="00AA6966"/>
    <w:rsid w:val="00AA77DC"/>
    <w:rsid w:val="00AA7B22"/>
    <w:rsid w:val="00AA7EEF"/>
    <w:rsid w:val="00AB05CF"/>
    <w:rsid w:val="00AB0F84"/>
    <w:rsid w:val="00AB2FD5"/>
    <w:rsid w:val="00AB57B4"/>
    <w:rsid w:val="00AB7CCB"/>
    <w:rsid w:val="00AC03EE"/>
    <w:rsid w:val="00AC0CC1"/>
    <w:rsid w:val="00AC11AB"/>
    <w:rsid w:val="00AC1D0A"/>
    <w:rsid w:val="00AC2967"/>
    <w:rsid w:val="00AC3F9A"/>
    <w:rsid w:val="00AC4EF6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503A"/>
    <w:rsid w:val="00AD5467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304"/>
    <w:rsid w:val="00AF755B"/>
    <w:rsid w:val="00B00362"/>
    <w:rsid w:val="00B009D8"/>
    <w:rsid w:val="00B01A85"/>
    <w:rsid w:val="00B01E91"/>
    <w:rsid w:val="00B03AEA"/>
    <w:rsid w:val="00B046FE"/>
    <w:rsid w:val="00B0486B"/>
    <w:rsid w:val="00B060A7"/>
    <w:rsid w:val="00B0660F"/>
    <w:rsid w:val="00B073DD"/>
    <w:rsid w:val="00B10B0D"/>
    <w:rsid w:val="00B12095"/>
    <w:rsid w:val="00B129D5"/>
    <w:rsid w:val="00B12A46"/>
    <w:rsid w:val="00B137CF"/>
    <w:rsid w:val="00B13ABC"/>
    <w:rsid w:val="00B14FD7"/>
    <w:rsid w:val="00B167BD"/>
    <w:rsid w:val="00B17917"/>
    <w:rsid w:val="00B2055E"/>
    <w:rsid w:val="00B20A1A"/>
    <w:rsid w:val="00B21BD0"/>
    <w:rsid w:val="00B21FA1"/>
    <w:rsid w:val="00B23243"/>
    <w:rsid w:val="00B25908"/>
    <w:rsid w:val="00B3034B"/>
    <w:rsid w:val="00B30EC4"/>
    <w:rsid w:val="00B31800"/>
    <w:rsid w:val="00B31CD5"/>
    <w:rsid w:val="00B32925"/>
    <w:rsid w:val="00B32B41"/>
    <w:rsid w:val="00B33665"/>
    <w:rsid w:val="00B33723"/>
    <w:rsid w:val="00B354FC"/>
    <w:rsid w:val="00B356E5"/>
    <w:rsid w:val="00B35864"/>
    <w:rsid w:val="00B36C08"/>
    <w:rsid w:val="00B37A7E"/>
    <w:rsid w:val="00B401E3"/>
    <w:rsid w:val="00B4078F"/>
    <w:rsid w:val="00B407D4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7C8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65FF"/>
    <w:rsid w:val="00B67197"/>
    <w:rsid w:val="00B677A8"/>
    <w:rsid w:val="00B70729"/>
    <w:rsid w:val="00B70748"/>
    <w:rsid w:val="00B717E1"/>
    <w:rsid w:val="00B71B82"/>
    <w:rsid w:val="00B7236F"/>
    <w:rsid w:val="00B7250D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3A3E"/>
    <w:rsid w:val="00B83A95"/>
    <w:rsid w:val="00B8444F"/>
    <w:rsid w:val="00B87324"/>
    <w:rsid w:val="00B87E91"/>
    <w:rsid w:val="00B910C2"/>
    <w:rsid w:val="00B924C4"/>
    <w:rsid w:val="00B92652"/>
    <w:rsid w:val="00B92845"/>
    <w:rsid w:val="00B94BC5"/>
    <w:rsid w:val="00B950EA"/>
    <w:rsid w:val="00B951FA"/>
    <w:rsid w:val="00B9638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A7061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1FF5"/>
    <w:rsid w:val="00BC239E"/>
    <w:rsid w:val="00BC3097"/>
    <w:rsid w:val="00BC3E68"/>
    <w:rsid w:val="00BC4851"/>
    <w:rsid w:val="00BC6544"/>
    <w:rsid w:val="00BC7769"/>
    <w:rsid w:val="00BD0C91"/>
    <w:rsid w:val="00BD0E15"/>
    <w:rsid w:val="00BD0F81"/>
    <w:rsid w:val="00BD101D"/>
    <w:rsid w:val="00BD5EE0"/>
    <w:rsid w:val="00BD667B"/>
    <w:rsid w:val="00BD68D0"/>
    <w:rsid w:val="00BD6AF3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2AB"/>
    <w:rsid w:val="00C21931"/>
    <w:rsid w:val="00C21E44"/>
    <w:rsid w:val="00C21F43"/>
    <w:rsid w:val="00C22214"/>
    <w:rsid w:val="00C22A6A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61E"/>
    <w:rsid w:val="00C34EEA"/>
    <w:rsid w:val="00C356BA"/>
    <w:rsid w:val="00C36C4F"/>
    <w:rsid w:val="00C404A6"/>
    <w:rsid w:val="00C41B31"/>
    <w:rsid w:val="00C43624"/>
    <w:rsid w:val="00C43891"/>
    <w:rsid w:val="00C43EFB"/>
    <w:rsid w:val="00C44C0F"/>
    <w:rsid w:val="00C50F0D"/>
    <w:rsid w:val="00C5271E"/>
    <w:rsid w:val="00C52D21"/>
    <w:rsid w:val="00C52F78"/>
    <w:rsid w:val="00C531B0"/>
    <w:rsid w:val="00C5390C"/>
    <w:rsid w:val="00C56A47"/>
    <w:rsid w:val="00C609FB"/>
    <w:rsid w:val="00C60F71"/>
    <w:rsid w:val="00C61086"/>
    <w:rsid w:val="00C61ACF"/>
    <w:rsid w:val="00C6279E"/>
    <w:rsid w:val="00C629F0"/>
    <w:rsid w:val="00C62BAF"/>
    <w:rsid w:val="00C63FAA"/>
    <w:rsid w:val="00C64281"/>
    <w:rsid w:val="00C64D51"/>
    <w:rsid w:val="00C659FC"/>
    <w:rsid w:val="00C67A4D"/>
    <w:rsid w:val="00C67CDE"/>
    <w:rsid w:val="00C70004"/>
    <w:rsid w:val="00C70496"/>
    <w:rsid w:val="00C7051D"/>
    <w:rsid w:val="00C70B36"/>
    <w:rsid w:val="00C70B38"/>
    <w:rsid w:val="00C72F9D"/>
    <w:rsid w:val="00C73E3B"/>
    <w:rsid w:val="00C7423E"/>
    <w:rsid w:val="00C75209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1078"/>
    <w:rsid w:val="00C92101"/>
    <w:rsid w:val="00C9217F"/>
    <w:rsid w:val="00C93D0B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36EC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5758"/>
    <w:rsid w:val="00CB7BE8"/>
    <w:rsid w:val="00CC0736"/>
    <w:rsid w:val="00CC0B19"/>
    <w:rsid w:val="00CC0EFB"/>
    <w:rsid w:val="00CC0F5D"/>
    <w:rsid w:val="00CC282C"/>
    <w:rsid w:val="00CC392D"/>
    <w:rsid w:val="00CC3C4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42F"/>
    <w:rsid w:val="00CD4FC5"/>
    <w:rsid w:val="00CD57D2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872"/>
    <w:rsid w:val="00CF719A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07FDA"/>
    <w:rsid w:val="00D12E66"/>
    <w:rsid w:val="00D12F6C"/>
    <w:rsid w:val="00D1313A"/>
    <w:rsid w:val="00D13176"/>
    <w:rsid w:val="00D1375E"/>
    <w:rsid w:val="00D147F9"/>
    <w:rsid w:val="00D14A34"/>
    <w:rsid w:val="00D14AD6"/>
    <w:rsid w:val="00D14BD5"/>
    <w:rsid w:val="00D15417"/>
    <w:rsid w:val="00D15E00"/>
    <w:rsid w:val="00D15E94"/>
    <w:rsid w:val="00D1622B"/>
    <w:rsid w:val="00D16C5C"/>
    <w:rsid w:val="00D1720E"/>
    <w:rsid w:val="00D21341"/>
    <w:rsid w:val="00D22524"/>
    <w:rsid w:val="00D243AD"/>
    <w:rsid w:val="00D24CE0"/>
    <w:rsid w:val="00D26418"/>
    <w:rsid w:val="00D27AF8"/>
    <w:rsid w:val="00D30561"/>
    <w:rsid w:val="00D3060C"/>
    <w:rsid w:val="00D31F36"/>
    <w:rsid w:val="00D31F65"/>
    <w:rsid w:val="00D32513"/>
    <w:rsid w:val="00D3302B"/>
    <w:rsid w:val="00D33C49"/>
    <w:rsid w:val="00D34A48"/>
    <w:rsid w:val="00D34B18"/>
    <w:rsid w:val="00D34ED0"/>
    <w:rsid w:val="00D34FC7"/>
    <w:rsid w:val="00D35185"/>
    <w:rsid w:val="00D371F3"/>
    <w:rsid w:val="00D407C9"/>
    <w:rsid w:val="00D40E5C"/>
    <w:rsid w:val="00D4190A"/>
    <w:rsid w:val="00D42AC1"/>
    <w:rsid w:val="00D45DD8"/>
    <w:rsid w:val="00D476B6"/>
    <w:rsid w:val="00D50C77"/>
    <w:rsid w:val="00D50E7E"/>
    <w:rsid w:val="00D515CA"/>
    <w:rsid w:val="00D53630"/>
    <w:rsid w:val="00D5421F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13E2"/>
    <w:rsid w:val="00D72348"/>
    <w:rsid w:val="00D7247B"/>
    <w:rsid w:val="00D72599"/>
    <w:rsid w:val="00D72965"/>
    <w:rsid w:val="00D72D89"/>
    <w:rsid w:val="00D72EBE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77C6"/>
    <w:rsid w:val="00D877F9"/>
    <w:rsid w:val="00D90825"/>
    <w:rsid w:val="00D908C9"/>
    <w:rsid w:val="00D92276"/>
    <w:rsid w:val="00D92F97"/>
    <w:rsid w:val="00D936D6"/>
    <w:rsid w:val="00D936DC"/>
    <w:rsid w:val="00D93775"/>
    <w:rsid w:val="00D94653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64B7"/>
    <w:rsid w:val="00DA75B7"/>
    <w:rsid w:val="00DA7A05"/>
    <w:rsid w:val="00DB0859"/>
    <w:rsid w:val="00DB1191"/>
    <w:rsid w:val="00DB2CF6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37DD"/>
    <w:rsid w:val="00DC425F"/>
    <w:rsid w:val="00DC4351"/>
    <w:rsid w:val="00DC4A5B"/>
    <w:rsid w:val="00DC5B4A"/>
    <w:rsid w:val="00DC6CE1"/>
    <w:rsid w:val="00DC7487"/>
    <w:rsid w:val="00DD26D1"/>
    <w:rsid w:val="00DD273F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5B9"/>
    <w:rsid w:val="00DD6EF7"/>
    <w:rsid w:val="00DE0158"/>
    <w:rsid w:val="00DE09CD"/>
    <w:rsid w:val="00DE1F8A"/>
    <w:rsid w:val="00DE33DD"/>
    <w:rsid w:val="00DE358E"/>
    <w:rsid w:val="00DE3D8C"/>
    <w:rsid w:val="00DE451A"/>
    <w:rsid w:val="00DE4865"/>
    <w:rsid w:val="00DE4916"/>
    <w:rsid w:val="00DE576E"/>
    <w:rsid w:val="00DE5C1C"/>
    <w:rsid w:val="00DE5C55"/>
    <w:rsid w:val="00DF07BD"/>
    <w:rsid w:val="00DF160A"/>
    <w:rsid w:val="00DF16DA"/>
    <w:rsid w:val="00DF1753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1A2"/>
    <w:rsid w:val="00E04712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D78"/>
    <w:rsid w:val="00E231FC"/>
    <w:rsid w:val="00E24703"/>
    <w:rsid w:val="00E24D54"/>
    <w:rsid w:val="00E24ED2"/>
    <w:rsid w:val="00E26325"/>
    <w:rsid w:val="00E2687A"/>
    <w:rsid w:val="00E26E35"/>
    <w:rsid w:val="00E3109B"/>
    <w:rsid w:val="00E31237"/>
    <w:rsid w:val="00E31C5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3D0B"/>
    <w:rsid w:val="00E44B6B"/>
    <w:rsid w:val="00E44B76"/>
    <w:rsid w:val="00E45C43"/>
    <w:rsid w:val="00E45CB9"/>
    <w:rsid w:val="00E4668C"/>
    <w:rsid w:val="00E4719C"/>
    <w:rsid w:val="00E47EF8"/>
    <w:rsid w:val="00E50724"/>
    <w:rsid w:val="00E508F2"/>
    <w:rsid w:val="00E50B2B"/>
    <w:rsid w:val="00E51060"/>
    <w:rsid w:val="00E51DE7"/>
    <w:rsid w:val="00E54A6C"/>
    <w:rsid w:val="00E54C4A"/>
    <w:rsid w:val="00E54E79"/>
    <w:rsid w:val="00E5505D"/>
    <w:rsid w:val="00E553C1"/>
    <w:rsid w:val="00E571AB"/>
    <w:rsid w:val="00E575A1"/>
    <w:rsid w:val="00E57E52"/>
    <w:rsid w:val="00E57F5C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03D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0CB8"/>
    <w:rsid w:val="00E91635"/>
    <w:rsid w:val="00E91D5D"/>
    <w:rsid w:val="00E929A8"/>
    <w:rsid w:val="00E939B0"/>
    <w:rsid w:val="00E94AF3"/>
    <w:rsid w:val="00E9573A"/>
    <w:rsid w:val="00E9631E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35A"/>
    <w:rsid w:val="00EA6AA9"/>
    <w:rsid w:val="00EA7B77"/>
    <w:rsid w:val="00EA7F73"/>
    <w:rsid w:val="00EA7FBA"/>
    <w:rsid w:val="00EB00AA"/>
    <w:rsid w:val="00EB022B"/>
    <w:rsid w:val="00EB1EAB"/>
    <w:rsid w:val="00EB2924"/>
    <w:rsid w:val="00EB4D36"/>
    <w:rsid w:val="00EB500F"/>
    <w:rsid w:val="00EB5171"/>
    <w:rsid w:val="00EB53F7"/>
    <w:rsid w:val="00EB5972"/>
    <w:rsid w:val="00EB5D94"/>
    <w:rsid w:val="00EC0CD2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3A2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326"/>
    <w:rsid w:val="00EF53EA"/>
    <w:rsid w:val="00EF60BB"/>
    <w:rsid w:val="00EF6910"/>
    <w:rsid w:val="00F00062"/>
    <w:rsid w:val="00F001AB"/>
    <w:rsid w:val="00F02C9E"/>
    <w:rsid w:val="00F03147"/>
    <w:rsid w:val="00F040CD"/>
    <w:rsid w:val="00F041DD"/>
    <w:rsid w:val="00F04577"/>
    <w:rsid w:val="00F056CB"/>
    <w:rsid w:val="00F05EA5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1CF3"/>
    <w:rsid w:val="00F22149"/>
    <w:rsid w:val="00F26057"/>
    <w:rsid w:val="00F26B6B"/>
    <w:rsid w:val="00F276CF"/>
    <w:rsid w:val="00F276DE"/>
    <w:rsid w:val="00F30A2D"/>
    <w:rsid w:val="00F31355"/>
    <w:rsid w:val="00F31C41"/>
    <w:rsid w:val="00F3572E"/>
    <w:rsid w:val="00F359C6"/>
    <w:rsid w:val="00F36442"/>
    <w:rsid w:val="00F36846"/>
    <w:rsid w:val="00F3699A"/>
    <w:rsid w:val="00F371B8"/>
    <w:rsid w:val="00F40399"/>
    <w:rsid w:val="00F404F7"/>
    <w:rsid w:val="00F409D7"/>
    <w:rsid w:val="00F4172E"/>
    <w:rsid w:val="00F42E48"/>
    <w:rsid w:val="00F43E8D"/>
    <w:rsid w:val="00F45413"/>
    <w:rsid w:val="00F45AC2"/>
    <w:rsid w:val="00F46260"/>
    <w:rsid w:val="00F4646B"/>
    <w:rsid w:val="00F464D4"/>
    <w:rsid w:val="00F46D0B"/>
    <w:rsid w:val="00F51395"/>
    <w:rsid w:val="00F559C3"/>
    <w:rsid w:val="00F56C5B"/>
    <w:rsid w:val="00F61295"/>
    <w:rsid w:val="00F62E67"/>
    <w:rsid w:val="00F63C68"/>
    <w:rsid w:val="00F64A42"/>
    <w:rsid w:val="00F659D3"/>
    <w:rsid w:val="00F65C36"/>
    <w:rsid w:val="00F667FB"/>
    <w:rsid w:val="00F66BBD"/>
    <w:rsid w:val="00F70412"/>
    <w:rsid w:val="00F7041D"/>
    <w:rsid w:val="00F720A7"/>
    <w:rsid w:val="00F72E72"/>
    <w:rsid w:val="00F737F2"/>
    <w:rsid w:val="00F75072"/>
    <w:rsid w:val="00F750C9"/>
    <w:rsid w:val="00F757B4"/>
    <w:rsid w:val="00F759E2"/>
    <w:rsid w:val="00F7664F"/>
    <w:rsid w:val="00F77171"/>
    <w:rsid w:val="00F7788B"/>
    <w:rsid w:val="00F80555"/>
    <w:rsid w:val="00F80984"/>
    <w:rsid w:val="00F81E33"/>
    <w:rsid w:val="00F84078"/>
    <w:rsid w:val="00F85AFC"/>
    <w:rsid w:val="00F8760D"/>
    <w:rsid w:val="00F90BAD"/>
    <w:rsid w:val="00F91131"/>
    <w:rsid w:val="00F9161B"/>
    <w:rsid w:val="00F932C6"/>
    <w:rsid w:val="00F93D0F"/>
    <w:rsid w:val="00F94ADB"/>
    <w:rsid w:val="00F95463"/>
    <w:rsid w:val="00F95954"/>
    <w:rsid w:val="00F962E1"/>
    <w:rsid w:val="00F966AE"/>
    <w:rsid w:val="00F96934"/>
    <w:rsid w:val="00F97059"/>
    <w:rsid w:val="00F971AB"/>
    <w:rsid w:val="00F97460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6A1D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  <w:rsid w:val="1C8E746B"/>
    <w:rsid w:val="27F844FF"/>
    <w:rsid w:val="6FA5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1472A"/>
  <w15:chartTrackingRefBased/>
  <w15:docId w15:val="{A4C2523D-FED9-4FE7-9EE6-C9611FCD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enarchive.icomos.org/id/eprint/2436/1/EUQS_revised-2020_EN_eboo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E5DE98-064D-4966-9CBE-4EE1D9120D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27F6DD-F50E-45CB-949E-2130DF5EF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C617FD-343E-46E9-81EE-790CBEA43B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27</Pages>
  <Words>5673</Words>
  <Characters>34040</Characters>
  <Application>Microsoft Office Word</Application>
  <DocSecurity>0</DocSecurity>
  <Lines>283</Lines>
  <Paragraphs>79</Paragraphs>
  <ScaleCrop>false</ScaleCrop>
  <Company>umwkp</Company>
  <LinksUpToDate>false</LinksUpToDate>
  <CharactersWithSpaces>39634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Karolina Słomska</cp:lastModifiedBy>
  <cp:revision>108</cp:revision>
  <cp:lastPrinted>2023-03-23T22:51:00Z</cp:lastPrinted>
  <dcterms:created xsi:type="dcterms:W3CDTF">2023-05-02T14:51:00Z</dcterms:created>
  <dcterms:modified xsi:type="dcterms:W3CDTF">2024-01-22T13:45:00Z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2023-05-02T14:51:36Z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1abfbfcc-6f5f-4f09-b352-f4bf200bcb8f</vt:lpwstr>
  </property>
  <property fmtid="{D5CDD505-2E9C-101B-9397-08002B2CF9AE}" pid="8" name="MSIP_Label_6bd9ddd1-4d20-43f6-abfa-fc3c07406f94_ContentBits">
    <vt:lpwstr>0</vt:lpwstr>
  </property>
</Properties>
</file>