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B85043" w14:textId="77777777" w:rsidR="003B0164" w:rsidRPr="000D12E7" w:rsidRDefault="003B0164" w:rsidP="003B0164">
      <w:pPr>
        <w:spacing w:before="100" w:beforeAutospacing="1" w:after="100" w:afterAutospacing="1"/>
        <w:rPr>
          <w:rFonts w:ascii="Arial" w:hAnsi="Arial" w:cs="Arial"/>
          <w:b/>
          <w:bCs/>
          <w:sz w:val="24"/>
          <w:szCs w:val="24"/>
        </w:rPr>
      </w:pPr>
      <w:bookmarkStart w:id="0" w:name="_Hlk132102078"/>
      <w:r w:rsidRPr="000D12E7">
        <w:rPr>
          <w:rFonts w:ascii="Arial" w:hAnsi="Arial" w:cs="Arial"/>
          <w:b/>
          <w:bCs/>
          <w:sz w:val="24"/>
          <w:szCs w:val="24"/>
        </w:rPr>
        <w:t>Kryteria wyboru projektów</w:t>
      </w:r>
    </w:p>
    <w:p w14:paraId="52EC19A4" w14:textId="77777777" w:rsidR="003B0164" w:rsidRPr="000D12E7" w:rsidRDefault="003B0164" w:rsidP="003B0164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0D12E7">
        <w:rPr>
          <w:rFonts w:ascii="Arial" w:hAnsi="Arial" w:cs="Arial"/>
          <w:b/>
          <w:bCs/>
          <w:sz w:val="24"/>
          <w:szCs w:val="24"/>
        </w:rPr>
        <w:t>Priorytet</w:t>
      </w:r>
      <w:r w:rsidRPr="000D12E7">
        <w:rPr>
          <w:rFonts w:ascii="Arial" w:hAnsi="Arial" w:cs="Arial"/>
          <w:sz w:val="24"/>
          <w:szCs w:val="24"/>
        </w:rPr>
        <w:t xml:space="preserve"> </w:t>
      </w:r>
      <w:r w:rsidR="00285391" w:rsidRPr="000D12E7">
        <w:rPr>
          <w:rFonts w:ascii="Arial" w:hAnsi="Arial" w:cs="Arial"/>
          <w:b/>
          <w:bCs/>
          <w:sz w:val="24"/>
          <w:szCs w:val="24"/>
        </w:rPr>
        <w:t>1</w:t>
      </w:r>
      <w:r w:rsidRPr="000D12E7">
        <w:rPr>
          <w:rFonts w:ascii="Arial" w:hAnsi="Arial" w:cs="Arial"/>
          <w:b/>
          <w:bCs/>
          <w:sz w:val="24"/>
          <w:szCs w:val="24"/>
        </w:rPr>
        <w:t>.</w:t>
      </w:r>
      <w:r w:rsidRPr="000D12E7">
        <w:rPr>
          <w:rFonts w:ascii="Arial" w:hAnsi="Arial" w:cs="Arial"/>
          <w:sz w:val="24"/>
          <w:szCs w:val="24"/>
        </w:rPr>
        <w:t xml:space="preserve"> </w:t>
      </w:r>
      <w:r w:rsidR="00285391" w:rsidRPr="000D12E7">
        <w:rPr>
          <w:rFonts w:ascii="Arial" w:hAnsi="Arial" w:cs="Arial"/>
          <w:sz w:val="24"/>
          <w:szCs w:val="24"/>
        </w:rPr>
        <w:t xml:space="preserve">FUNDUSZE EUROPEJSKIE NA RZECZ WZROSTU INNOWACYJNOŚCI I KONKURENCYJNOŚCI REGIONU </w:t>
      </w:r>
    </w:p>
    <w:p w14:paraId="46A099CB" w14:textId="77777777" w:rsidR="003B0164" w:rsidRPr="000D12E7" w:rsidRDefault="003B0164" w:rsidP="003B0164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0D12E7">
        <w:rPr>
          <w:rFonts w:ascii="Arial" w:hAnsi="Arial" w:cs="Arial"/>
          <w:b/>
          <w:bCs/>
          <w:sz w:val="24"/>
          <w:szCs w:val="24"/>
        </w:rPr>
        <w:t xml:space="preserve">Cel szczegółowy </w:t>
      </w:r>
      <w:r w:rsidR="00285391" w:rsidRPr="000D12E7">
        <w:rPr>
          <w:rFonts w:ascii="Arial" w:hAnsi="Arial" w:cs="Arial"/>
          <w:b/>
          <w:bCs/>
          <w:sz w:val="24"/>
          <w:szCs w:val="24"/>
        </w:rPr>
        <w:t>1 i</w:t>
      </w:r>
      <w:r w:rsidRPr="000D12E7">
        <w:rPr>
          <w:rFonts w:ascii="Arial" w:hAnsi="Arial" w:cs="Arial"/>
          <w:b/>
          <w:bCs/>
          <w:sz w:val="24"/>
          <w:szCs w:val="24"/>
        </w:rPr>
        <w:t>.</w:t>
      </w:r>
      <w:r w:rsidRPr="000D12E7">
        <w:rPr>
          <w:rFonts w:ascii="Arial" w:hAnsi="Arial" w:cs="Arial"/>
          <w:sz w:val="24"/>
          <w:szCs w:val="24"/>
        </w:rPr>
        <w:t xml:space="preserve"> </w:t>
      </w:r>
      <w:r w:rsidR="00923DC7" w:rsidRPr="000D12E7">
        <w:rPr>
          <w:rFonts w:ascii="Arial" w:hAnsi="Arial" w:cs="Arial"/>
          <w:sz w:val="24"/>
          <w:szCs w:val="24"/>
        </w:rPr>
        <w:t>Rozwijanie i wzmacnianie zdolności badawczych i innowacyjnych oraz wykorzystywanie zaawansowanych technologii</w:t>
      </w:r>
    </w:p>
    <w:p w14:paraId="1A38EC32" w14:textId="77777777" w:rsidR="003B0164" w:rsidRPr="000D12E7" w:rsidRDefault="003B0164" w:rsidP="003B0164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0D12E7">
        <w:rPr>
          <w:rFonts w:ascii="Arial" w:hAnsi="Arial" w:cs="Arial"/>
          <w:b/>
          <w:bCs/>
          <w:sz w:val="24"/>
          <w:szCs w:val="24"/>
        </w:rPr>
        <w:t xml:space="preserve">Działanie </w:t>
      </w:r>
      <w:r w:rsidR="00285391" w:rsidRPr="000D12E7">
        <w:rPr>
          <w:rFonts w:ascii="Arial" w:hAnsi="Arial" w:cs="Arial"/>
          <w:b/>
          <w:bCs/>
          <w:sz w:val="24"/>
          <w:szCs w:val="24"/>
        </w:rPr>
        <w:t>1.</w:t>
      </w:r>
      <w:r w:rsidR="00095927" w:rsidRPr="000D12E7">
        <w:rPr>
          <w:rFonts w:ascii="Arial" w:hAnsi="Arial" w:cs="Arial"/>
          <w:b/>
          <w:bCs/>
          <w:sz w:val="24"/>
          <w:szCs w:val="24"/>
        </w:rPr>
        <w:t>1</w:t>
      </w:r>
      <w:r w:rsidR="00285391" w:rsidRPr="000D12E7">
        <w:rPr>
          <w:rFonts w:ascii="Arial" w:hAnsi="Arial" w:cs="Arial"/>
          <w:sz w:val="24"/>
          <w:szCs w:val="24"/>
        </w:rPr>
        <w:t xml:space="preserve"> </w:t>
      </w:r>
      <w:r w:rsidR="00095927" w:rsidRPr="000D12E7">
        <w:rPr>
          <w:rFonts w:ascii="Arial" w:hAnsi="Arial" w:cs="Arial"/>
          <w:sz w:val="24"/>
          <w:szCs w:val="24"/>
        </w:rPr>
        <w:t>Wzmocnienie potencjału badawczego i innowacji</w:t>
      </w:r>
    </w:p>
    <w:p w14:paraId="14C9FFC7" w14:textId="77777777" w:rsidR="00A615F7" w:rsidRPr="000D12E7" w:rsidRDefault="007F5C51" w:rsidP="003B0164">
      <w:pPr>
        <w:spacing w:before="100" w:beforeAutospacing="1" w:after="100" w:afterAutospacing="1"/>
        <w:rPr>
          <w:rFonts w:ascii="Arial" w:hAnsi="Arial" w:cs="Arial"/>
          <w:b/>
          <w:bCs/>
          <w:sz w:val="24"/>
          <w:szCs w:val="24"/>
        </w:rPr>
      </w:pPr>
      <w:r w:rsidRPr="000D12E7">
        <w:rPr>
          <w:rFonts w:ascii="Arial" w:hAnsi="Arial" w:cs="Arial"/>
          <w:b/>
          <w:bCs/>
          <w:sz w:val="24"/>
          <w:szCs w:val="24"/>
        </w:rPr>
        <w:t>Schemat: projekt grantow</w:t>
      </w:r>
      <w:r w:rsidR="00B05172" w:rsidRPr="000D12E7">
        <w:rPr>
          <w:rFonts w:ascii="Arial" w:hAnsi="Arial" w:cs="Arial"/>
          <w:b/>
          <w:bCs/>
          <w:sz w:val="24"/>
          <w:szCs w:val="24"/>
        </w:rPr>
        <w:t>y – Fundusz Badań i Wdrożeń 3.0</w:t>
      </w:r>
    </w:p>
    <w:p w14:paraId="7CBE502D" w14:textId="77777777" w:rsidR="003B0164" w:rsidRDefault="003B0164" w:rsidP="003B0164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0D12E7">
        <w:rPr>
          <w:rFonts w:ascii="Arial" w:hAnsi="Arial" w:cs="Arial"/>
          <w:sz w:val="24"/>
          <w:szCs w:val="24"/>
        </w:rPr>
        <w:t xml:space="preserve">Sposób wyboru projektów: </w:t>
      </w:r>
      <w:r w:rsidR="00285391" w:rsidRPr="000D12E7">
        <w:rPr>
          <w:rFonts w:ascii="Arial" w:hAnsi="Arial" w:cs="Arial"/>
          <w:sz w:val="24"/>
          <w:szCs w:val="24"/>
        </w:rPr>
        <w:t>nie</w:t>
      </w:r>
      <w:r w:rsidRPr="000D12E7">
        <w:rPr>
          <w:rFonts w:ascii="Arial" w:hAnsi="Arial" w:cs="Arial"/>
          <w:sz w:val="24"/>
          <w:szCs w:val="24"/>
        </w:rPr>
        <w:t>konkurencyjny</w:t>
      </w:r>
    </w:p>
    <w:p w14:paraId="0680D8FC" w14:textId="77777777" w:rsidR="00821F0E" w:rsidRDefault="00821F0E" w:rsidP="003B0164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</w:p>
    <w:p w14:paraId="5EF62F0C" w14:textId="77777777" w:rsidR="00821F0E" w:rsidRPr="000D12E7" w:rsidRDefault="00821F0E" w:rsidP="003B0164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</w:p>
    <w:p w14:paraId="2C16D0E0" w14:textId="02E52DFC" w:rsidR="00363954" w:rsidRDefault="0033369A" w:rsidP="00A278C3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0D12E7">
        <w:rPr>
          <w:rFonts w:ascii="Arial" w:hAnsi="Arial" w:cs="Arial"/>
          <w:sz w:val="24"/>
          <w:szCs w:val="24"/>
        </w:rPr>
        <w:t xml:space="preserve">Nabór </w:t>
      </w:r>
      <w:r w:rsidR="007D72FE" w:rsidRPr="000D12E7">
        <w:rPr>
          <w:rFonts w:ascii="Arial" w:hAnsi="Arial" w:cs="Arial"/>
          <w:sz w:val="24"/>
          <w:szCs w:val="24"/>
        </w:rPr>
        <w:t>d</w:t>
      </w:r>
      <w:r w:rsidRPr="000D12E7">
        <w:rPr>
          <w:rFonts w:ascii="Arial" w:hAnsi="Arial" w:cs="Arial"/>
          <w:sz w:val="24"/>
          <w:szCs w:val="24"/>
        </w:rPr>
        <w:t>otyczy</w:t>
      </w:r>
      <w:r w:rsidR="007D72FE" w:rsidRPr="000D12E7">
        <w:rPr>
          <w:rFonts w:ascii="Arial" w:hAnsi="Arial" w:cs="Arial"/>
          <w:sz w:val="24"/>
          <w:szCs w:val="24"/>
        </w:rPr>
        <w:t xml:space="preserve"> wyboru </w:t>
      </w:r>
      <w:r w:rsidR="00E5754B">
        <w:rPr>
          <w:rFonts w:ascii="Arial" w:hAnsi="Arial" w:cs="Arial"/>
          <w:sz w:val="24"/>
          <w:szCs w:val="24"/>
        </w:rPr>
        <w:t>operatora (</w:t>
      </w:r>
      <w:r w:rsidR="007D72FE" w:rsidRPr="000D12E7">
        <w:rPr>
          <w:rFonts w:ascii="Arial" w:hAnsi="Arial" w:cs="Arial"/>
          <w:sz w:val="24"/>
          <w:szCs w:val="24"/>
        </w:rPr>
        <w:t>beneficjenta</w:t>
      </w:r>
      <w:r w:rsidR="00E5754B">
        <w:rPr>
          <w:rFonts w:ascii="Arial" w:hAnsi="Arial" w:cs="Arial"/>
          <w:sz w:val="24"/>
          <w:szCs w:val="24"/>
        </w:rPr>
        <w:t>)</w:t>
      </w:r>
      <w:r w:rsidR="007D72FE" w:rsidRPr="000D12E7">
        <w:rPr>
          <w:rFonts w:ascii="Arial" w:hAnsi="Arial" w:cs="Arial"/>
          <w:sz w:val="24"/>
          <w:szCs w:val="24"/>
        </w:rPr>
        <w:t xml:space="preserve"> projektu grantowego. Przedmiotem projektu będzie udzielanie wsparcia w formie grantów przedsiębiorstwom z terenu województwa kujawsko-pomorskiego. Otrzymane dofinansowanie będzie mogło zostać przeznaczone na tworzenie i</w:t>
      </w:r>
      <w:r w:rsidR="00783D56" w:rsidRPr="000D12E7">
        <w:rPr>
          <w:rFonts w:ascii="Arial" w:hAnsi="Arial" w:cs="Arial"/>
          <w:sz w:val="24"/>
          <w:szCs w:val="24"/>
        </w:rPr>
        <w:t> </w:t>
      </w:r>
      <w:r w:rsidR="007D72FE" w:rsidRPr="000D12E7">
        <w:rPr>
          <w:rFonts w:ascii="Arial" w:hAnsi="Arial" w:cs="Arial"/>
          <w:sz w:val="24"/>
          <w:szCs w:val="24"/>
        </w:rPr>
        <w:t xml:space="preserve">rozwój zaplecza B+R, prowadzenie prac badawczo-rozwojowych, zakup prac badawczo-rozwojowych </w:t>
      </w:r>
      <w:r w:rsidR="00821F0E">
        <w:rPr>
          <w:rFonts w:ascii="Arial" w:hAnsi="Arial" w:cs="Arial"/>
          <w:sz w:val="24"/>
          <w:szCs w:val="24"/>
        </w:rPr>
        <w:br/>
      </w:r>
      <w:r w:rsidR="007D72FE" w:rsidRPr="000D12E7">
        <w:rPr>
          <w:rFonts w:ascii="Arial" w:hAnsi="Arial" w:cs="Arial"/>
          <w:sz w:val="24"/>
          <w:szCs w:val="24"/>
        </w:rPr>
        <w:t>i ich wyników w organizacjach prowadzących badania i upowszechniających wiedz</w:t>
      </w:r>
      <w:r w:rsidR="00A278C3">
        <w:rPr>
          <w:rFonts w:ascii="Arial" w:hAnsi="Arial" w:cs="Arial"/>
          <w:sz w:val="24"/>
          <w:szCs w:val="24"/>
        </w:rPr>
        <w:t>ę</w:t>
      </w:r>
      <w:r w:rsidR="007D72FE" w:rsidRPr="000D12E7">
        <w:rPr>
          <w:rFonts w:ascii="Arial" w:hAnsi="Arial" w:cs="Arial"/>
          <w:sz w:val="24"/>
          <w:szCs w:val="24"/>
        </w:rPr>
        <w:t xml:space="preserve"> oraz wsparcia ochrony własności intelektualnej</w:t>
      </w:r>
      <w:r w:rsidR="00755A7B">
        <w:rPr>
          <w:rFonts w:ascii="Arial" w:hAnsi="Arial" w:cs="Arial"/>
          <w:sz w:val="24"/>
          <w:szCs w:val="24"/>
        </w:rPr>
        <w:t>,</w:t>
      </w:r>
      <w:r w:rsidR="00472FAE" w:rsidRPr="000D12E7">
        <w:rPr>
          <w:rFonts w:ascii="Arial" w:hAnsi="Arial" w:cs="Arial"/>
          <w:sz w:val="24"/>
          <w:szCs w:val="24"/>
        </w:rPr>
        <w:t xml:space="preserve"> czy </w:t>
      </w:r>
      <w:r w:rsidR="007D72FE" w:rsidRPr="000D12E7">
        <w:rPr>
          <w:rFonts w:ascii="Arial" w:hAnsi="Arial" w:cs="Arial"/>
          <w:sz w:val="24"/>
          <w:szCs w:val="24"/>
        </w:rPr>
        <w:t>zakupu zaawansowanych usług doradczych/usług proinnowacyjnych (np. na przygotowanie wniosków patentowych, ochrony wzorów przemysłowych, związanych z</w:t>
      </w:r>
      <w:r w:rsidR="00783D56" w:rsidRPr="000D12E7">
        <w:rPr>
          <w:rFonts w:ascii="Arial" w:hAnsi="Arial" w:cs="Arial"/>
          <w:sz w:val="24"/>
          <w:szCs w:val="24"/>
        </w:rPr>
        <w:t> </w:t>
      </w:r>
      <w:r w:rsidR="007D72FE" w:rsidRPr="000D12E7">
        <w:rPr>
          <w:rFonts w:ascii="Arial" w:hAnsi="Arial" w:cs="Arial"/>
          <w:sz w:val="24"/>
          <w:szCs w:val="24"/>
        </w:rPr>
        <w:t>prototypowaniem, testowaniem, transferem technologii itp.).</w:t>
      </w:r>
      <w:bookmarkEnd w:id="0"/>
    </w:p>
    <w:p w14:paraId="0257E50A" w14:textId="77777777" w:rsidR="00DA3F0D" w:rsidRPr="000D12E7" w:rsidRDefault="003B0164" w:rsidP="00A615F7">
      <w:pPr>
        <w:rPr>
          <w:rFonts w:ascii="Arial" w:hAnsi="Arial" w:cs="Arial"/>
          <w:b/>
          <w:sz w:val="24"/>
          <w:szCs w:val="24"/>
        </w:rPr>
      </w:pPr>
      <w:r w:rsidRPr="00363954">
        <w:rPr>
          <w:rFonts w:ascii="Arial" w:hAnsi="Arial" w:cs="Arial"/>
          <w:sz w:val="24"/>
          <w:szCs w:val="24"/>
        </w:rPr>
        <w:br w:type="page"/>
      </w:r>
      <w:r w:rsidR="00EB5D94" w:rsidRPr="000D12E7">
        <w:rPr>
          <w:rFonts w:ascii="Arial" w:hAnsi="Arial" w:cs="Arial"/>
          <w:b/>
          <w:sz w:val="24"/>
          <w:szCs w:val="24"/>
        </w:rPr>
        <w:lastRenderedPageBreak/>
        <w:t xml:space="preserve">A. </w:t>
      </w:r>
      <w:r w:rsidR="007257F1" w:rsidRPr="000D12E7">
        <w:rPr>
          <w:rFonts w:ascii="Arial" w:hAnsi="Arial" w:cs="Arial"/>
          <w:b/>
          <w:sz w:val="24"/>
          <w:szCs w:val="24"/>
        </w:rPr>
        <w:t>KRYTERIA FORMALNE</w:t>
      </w:r>
    </w:p>
    <w:p w14:paraId="00FA64F0" w14:textId="77777777" w:rsidR="005172B5" w:rsidRPr="000D12E7" w:rsidRDefault="005172B5" w:rsidP="008F4F2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3"/>
        <w:gridCol w:w="2837"/>
        <w:gridCol w:w="7792"/>
        <w:gridCol w:w="2693"/>
      </w:tblGrid>
      <w:tr w:rsidR="00E73227" w:rsidRPr="000D12E7" w14:paraId="4712220B" w14:textId="77777777" w:rsidTr="00F75430">
        <w:tc>
          <w:tcPr>
            <w:tcW w:w="1103" w:type="dxa"/>
            <w:shd w:val="clear" w:color="auto" w:fill="D9D9D9"/>
            <w:vAlign w:val="center"/>
          </w:tcPr>
          <w:p w14:paraId="20FEF66D" w14:textId="77777777" w:rsidR="00E73227" w:rsidRPr="000D12E7" w:rsidRDefault="00E73227" w:rsidP="00A37D84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bookmarkStart w:id="1" w:name="_Hlk126562839"/>
            <w:r w:rsidRPr="000D12E7">
              <w:rPr>
                <w:rFonts w:ascii="Arial" w:hAnsi="Arial" w:cs="Arial"/>
                <w:b/>
                <w:sz w:val="24"/>
                <w:szCs w:val="24"/>
              </w:rPr>
              <w:t>Numer</w:t>
            </w:r>
          </w:p>
        </w:tc>
        <w:tc>
          <w:tcPr>
            <w:tcW w:w="2837" w:type="dxa"/>
            <w:shd w:val="clear" w:color="auto" w:fill="D9D9D9"/>
            <w:vAlign w:val="center"/>
          </w:tcPr>
          <w:p w14:paraId="704076A6" w14:textId="77777777" w:rsidR="00E73227" w:rsidRPr="000D12E7" w:rsidRDefault="00E73227" w:rsidP="002F05DF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D12E7">
              <w:rPr>
                <w:rFonts w:ascii="Arial" w:hAnsi="Arial" w:cs="Arial"/>
                <w:b/>
                <w:sz w:val="24"/>
                <w:szCs w:val="24"/>
              </w:rPr>
              <w:t>Nazwa</w:t>
            </w:r>
          </w:p>
        </w:tc>
        <w:tc>
          <w:tcPr>
            <w:tcW w:w="7792" w:type="dxa"/>
            <w:shd w:val="clear" w:color="auto" w:fill="D9D9D9"/>
            <w:vAlign w:val="center"/>
          </w:tcPr>
          <w:p w14:paraId="7414C12A" w14:textId="77777777" w:rsidR="00E73227" w:rsidRPr="000D12E7" w:rsidRDefault="00E73227" w:rsidP="00B81D07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D12E7">
              <w:rPr>
                <w:rFonts w:ascii="Arial" w:hAnsi="Arial" w:cs="Arial"/>
                <w:b/>
                <w:sz w:val="24"/>
                <w:szCs w:val="24"/>
              </w:rPr>
              <w:t>Definicja kryterium</w:t>
            </w:r>
          </w:p>
        </w:tc>
        <w:tc>
          <w:tcPr>
            <w:tcW w:w="2693" w:type="dxa"/>
            <w:shd w:val="clear" w:color="auto" w:fill="D9D9D9"/>
            <w:vAlign w:val="center"/>
          </w:tcPr>
          <w:p w14:paraId="5B435E6B" w14:textId="77777777" w:rsidR="00E73227" w:rsidRPr="000D12E7" w:rsidRDefault="00E73227" w:rsidP="00A37D84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D12E7">
              <w:rPr>
                <w:rFonts w:ascii="Arial" w:hAnsi="Arial" w:cs="Arial"/>
                <w:b/>
                <w:sz w:val="24"/>
                <w:szCs w:val="24"/>
              </w:rPr>
              <w:t>Opis znaczenia kryterium</w:t>
            </w:r>
          </w:p>
          <w:p w14:paraId="428A19F2" w14:textId="77777777" w:rsidR="00E73227" w:rsidRPr="000D12E7" w:rsidRDefault="00E73227" w:rsidP="00A37D84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D12E7">
              <w:rPr>
                <w:rFonts w:ascii="Arial" w:hAnsi="Arial" w:cs="Arial"/>
                <w:b/>
                <w:sz w:val="24"/>
                <w:szCs w:val="24"/>
              </w:rPr>
              <w:t>(sposób oceny)</w:t>
            </w:r>
          </w:p>
        </w:tc>
      </w:tr>
      <w:bookmarkEnd w:id="1"/>
      <w:tr w:rsidR="00E73227" w:rsidRPr="000D12E7" w14:paraId="1AA2F35B" w14:textId="77777777" w:rsidTr="00F75430">
        <w:trPr>
          <w:trHeight w:val="708"/>
        </w:trPr>
        <w:tc>
          <w:tcPr>
            <w:tcW w:w="1103" w:type="dxa"/>
            <w:vAlign w:val="center"/>
          </w:tcPr>
          <w:p w14:paraId="1DB0E4A1" w14:textId="77777777" w:rsidR="00E73227" w:rsidRPr="000D12E7" w:rsidRDefault="00E73227" w:rsidP="005A6A3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D12E7">
              <w:rPr>
                <w:rFonts w:ascii="Arial" w:hAnsi="Arial" w:cs="Arial"/>
                <w:sz w:val="24"/>
                <w:szCs w:val="24"/>
              </w:rPr>
              <w:t>A.1</w:t>
            </w:r>
          </w:p>
        </w:tc>
        <w:tc>
          <w:tcPr>
            <w:tcW w:w="2837" w:type="dxa"/>
            <w:vAlign w:val="center"/>
          </w:tcPr>
          <w:p w14:paraId="263FA5CB" w14:textId="77777777" w:rsidR="00E73227" w:rsidRPr="000D12E7" w:rsidRDefault="00E73227" w:rsidP="005A6A3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D12E7">
              <w:rPr>
                <w:rFonts w:ascii="Arial" w:hAnsi="Arial" w:cs="Arial"/>
                <w:sz w:val="24"/>
                <w:szCs w:val="24"/>
              </w:rPr>
              <w:t>Poprawność złożenia wniosku</w:t>
            </w:r>
          </w:p>
        </w:tc>
        <w:tc>
          <w:tcPr>
            <w:tcW w:w="7792" w:type="dxa"/>
          </w:tcPr>
          <w:p w14:paraId="72C82426" w14:textId="77777777" w:rsidR="00E73227" w:rsidRPr="000D12E7" w:rsidRDefault="00E73227" w:rsidP="00C2640F">
            <w:pPr>
              <w:spacing w:before="60"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0D12E7">
              <w:rPr>
                <w:rFonts w:ascii="Arial" w:hAnsi="Arial" w:cs="Arial"/>
                <w:bCs/>
                <w:sz w:val="24"/>
                <w:szCs w:val="24"/>
              </w:rPr>
              <w:t>W kryterium sprawdzamy, czy:</w:t>
            </w:r>
          </w:p>
          <w:p w14:paraId="031FC9FB" w14:textId="77777777" w:rsidR="00E73227" w:rsidRPr="000D12E7" w:rsidRDefault="00E73227" w:rsidP="00C2640F">
            <w:pPr>
              <w:numPr>
                <w:ilvl w:val="0"/>
                <w:numId w:val="13"/>
              </w:numPr>
              <w:spacing w:before="60"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0D12E7">
              <w:rPr>
                <w:rFonts w:ascii="Arial" w:hAnsi="Arial" w:cs="Arial"/>
                <w:bCs/>
                <w:sz w:val="24"/>
                <w:szCs w:val="24"/>
              </w:rPr>
              <w:t>wszystkie pola zostały wypełnione w sposób logiczny, umożliwiający ocenę treści zawartej we wniosku;</w:t>
            </w:r>
          </w:p>
          <w:p w14:paraId="7594658B" w14:textId="77777777" w:rsidR="00E73227" w:rsidRPr="000D12E7" w:rsidRDefault="00E73227" w:rsidP="00C2640F">
            <w:pPr>
              <w:numPr>
                <w:ilvl w:val="0"/>
                <w:numId w:val="13"/>
              </w:numPr>
              <w:spacing w:before="60"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0D12E7">
              <w:rPr>
                <w:rFonts w:ascii="Arial" w:hAnsi="Arial" w:cs="Arial"/>
                <w:bCs/>
                <w:sz w:val="24"/>
                <w:szCs w:val="24"/>
              </w:rPr>
              <w:t>wszystkie wymagane załączniki zostały dołączone do wniosku;</w:t>
            </w:r>
          </w:p>
          <w:p w14:paraId="59086AA7" w14:textId="77777777" w:rsidR="00E73227" w:rsidRPr="000D12E7" w:rsidRDefault="00E73227" w:rsidP="00C2640F">
            <w:pPr>
              <w:numPr>
                <w:ilvl w:val="0"/>
                <w:numId w:val="13"/>
              </w:numPr>
              <w:spacing w:before="60" w:after="0" w:line="240" w:lineRule="auto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0D12E7">
              <w:rPr>
                <w:rFonts w:ascii="Arial" w:hAnsi="Arial" w:cs="Arial"/>
                <w:bCs/>
                <w:sz w:val="24"/>
                <w:szCs w:val="24"/>
              </w:rPr>
              <w:t>wnioskodawca</w:t>
            </w:r>
            <w:r w:rsidR="00243991" w:rsidRPr="000D12E7">
              <w:rPr>
                <w:rStyle w:val="Odwoanieprzypisudolnego"/>
                <w:rFonts w:ascii="Arial" w:hAnsi="Arial" w:cs="Arial"/>
                <w:bCs/>
                <w:sz w:val="24"/>
                <w:szCs w:val="24"/>
              </w:rPr>
              <w:footnoteReference w:id="1"/>
            </w:r>
            <w:r w:rsidRPr="000D12E7">
              <w:rPr>
                <w:rFonts w:ascii="Arial" w:hAnsi="Arial" w:cs="Arial"/>
                <w:bCs/>
                <w:sz w:val="24"/>
                <w:szCs w:val="24"/>
              </w:rPr>
              <w:t xml:space="preserve"> podpisał </w:t>
            </w:r>
            <w:r w:rsidR="008E35B3" w:rsidRPr="000D12E7">
              <w:rPr>
                <w:rFonts w:ascii="Arial" w:hAnsi="Arial" w:cs="Arial"/>
                <w:bCs/>
                <w:sz w:val="24"/>
                <w:szCs w:val="24"/>
              </w:rPr>
              <w:t xml:space="preserve">elektronicznym </w:t>
            </w:r>
            <w:r w:rsidRPr="000D12E7">
              <w:rPr>
                <w:rFonts w:ascii="Arial" w:hAnsi="Arial" w:cs="Arial"/>
                <w:bCs/>
                <w:sz w:val="24"/>
                <w:szCs w:val="24"/>
              </w:rPr>
              <w:t>podpisem kwalifikowanym</w:t>
            </w:r>
            <w:r w:rsidR="008E35B3" w:rsidRPr="000D12E7">
              <w:rPr>
                <w:rStyle w:val="Odwoanieprzypisudolnego"/>
                <w:rFonts w:ascii="Arial" w:hAnsi="Arial" w:cs="Arial"/>
                <w:bCs/>
                <w:sz w:val="24"/>
                <w:szCs w:val="24"/>
              </w:rPr>
              <w:footnoteReference w:id="2"/>
            </w:r>
            <w:r w:rsidRPr="000D12E7">
              <w:rPr>
                <w:rFonts w:ascii="Arial" w:hAnsi="Arial" w:cs="Arial"/>
                <w:bCs/>
                <w:sz w:val="24"/>
                <w:szCs w:val="24"/>
              </w:rPr>
              <w:t xml:space="preserve"> wszystkie niezbędne oświadczenia stanowiące załączniki do wniosku</w:t>
            </w:r>
            <w:r w:rsidR="00D21B50" w:rsidRPr="000D12E7">
              <w:rPr>
                <w:rFonts w:ascii="Arial" w:hAnsi="Arial" w:cs="Arial"/>
                <w:bCs/>
                <w:sz w:val="24"/>
                <w:szCs w:val="24"/>
              </w:rPr>
              <w:t>.</w:t>
            </w:r>
          </w:p>
          <w:p w14:paraId="32F05B77" w14:textId="77777777" w:rsidR="00E73227" w:rsidRPr="000D12E7" w:rsidRDefault="00E73227" w:rsidP="00C2640F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9F1B30E" w14:textId="77777777" w:rsidR="00E73227" w:rsidRPr="000D12E7" w:rsidRDefault="00E73227" w:rsidP="00C2640F">
            <w:pPr>
              <w:spacing w:before="60" w:after="60" w:line="240" w:lineRule="auto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0D12E7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2693" w:type="dxa"/>
          </w:tcPr>
          <w:p w14:paraId="586EFD38" w14:textId="77777777" w:rsidR="00E73227" w:rsidRPr="000D12E7" w:rsidRDefault="00E73227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D12E7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0D12E7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34F54515" w14:textId="77777777" w:rsidR="00E73227" w:rsidRPr="000D12E7" w:rsidRDefault="00E73227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067F425" w14:textId="77777777" w:rsidR="00E73227" w:rsidRPr="000D12E7" w:rsidRDefault="00E73227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D12E7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F0E0E26" w14:textId="77777777" w:rsidR="00E73227" w:rsidRPr="000D12E7" w:rsidRDefault="00E73227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941B86D" w14:textId="77777777" w:rsidR="00E73227" w:rsidRPr="000D12E7" w:rsidRDefault="00E73227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D12E7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394CE160" w14:textId="77777777" w:rsidR="00E73227" w:rsidRPr="000D12E7" w:rsidRDefault="00E73227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D12E7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556EE70E" w14:textId="77777777" w:rsidR="00E73227" w:rsidRPr="000D12E7" w:rsidRDefault="00E73227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D12E7">
              <w:rPr>
                <w:rFonts w:ascii="Arial" w:hAnsi="Arial" w:cs="Arial"/>
                <w:sz w:val="24"/>
                <w:szCs w:val="24"/>
              </w:rPr>
              <w:t xml:space="preserve">Przyznanie wartości „NIE” (po złożeniu </w:t>
            </w:r>
            <w:r w:rsidRPr="000D12E7">
              <w:rPr>
                <w:rFonts w:ascii="Arial" w:hAnsi="Arial" w:cs="Arial"/>
                <w:sz w:val="24"/>
                <w:szCs w:val="24"/>
              </w:rPr>
              <w:lastRenderedPageBreak/>
              <w:t>uzupełnień lub poprawy) oznacza, iż kryterium nie jest spełnione.</w:t>
            </w:r>
          </w:p>
        </w:tc>
      </w:tr>
      <w:tr w:rsidR="00E73227" w:rsidRPr="000D12E7" w14:paraId="10113680" w14:textId="77777777" w:rsidTr="00F75430">
        <w:trPr>
          <w:trHeight w:val="708"/>
        </w:trPr>
        <w:tc>
          <w:tcPr>
            <w:tcW w:w="1103" w:type="dxa"/>
            <w:vAlign w:val="center"/>
          </w:tcPr>
          <w:p w14:paraId="785EB9C7" w14:textId="77777777" w:rsidR="00E73227" w:rsidRPr="000D12E7" w:rsidRDefault="00E73227" w:rsidP="005A6A3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D12E7">
              <w:rPr>
                <w:rFonts w:ascii="Arial" w:hAnsi="Arial" w:cs="Arial"/>
                <w:sz w:val="24"/>
                <w:szCs w:val="24"/>
              </w:rPr>
              <w:lastRenderedPageBreak/>
              <w:t>A.2</w:t>
            </w:r>
          </w:p>
        </w:tc>
        <w:tc>
          <w:tcPr>
            <w:tcW w:w="2837" w:type="dxa"/>
            <w:vAlign w:val="center"/>
          </w:tcPr>
          <w:p w14:paraId="650A11AF" w14:textId="77777777" w:rsidR="00E73227" w:rsidRPr="000D12E7" w:rsidRDefault="00E73227" w:rsidP="006B09F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D12E7">
              <w:rPr>
                <w:rFonts w:ascii="Arial" w:hAnsi="Arial" w:cs="Arial"/>
                <w:sz w:val="24"/>
                <w:szCs w:val="24"/>
              </w:rPr>
              <w:t>Wykluczenia przedmiotowe</w:t>
            </w:r>
            <w:r w:rsidR="00EF43E9">
              <w:rPr>
                <w:rFonts w:ascii="Arial" w:hAnsi="Arial" w:cs="Arial"/>
                <w:sz w:val="24"/>
                <w:szCs w:val="24"/>
              </w:rPr>
              <w:t xml:space="preserve"> i podmiotowe</w:t>
            </w:r>
          </w:p>
        </w:tc>
        <w:tc>
          <w:tcPr>
            <w:tcW w:w="7792" w:type="dxa"/>
          </w:tcPr>
          <w:p w14:paraId="4E55534B" w14:textId="77777777" w:rsidR="00E73227" w:rsidRPr="000D12E7" w:rsidRDefault="00E73227" w:rsidP="00C2640F">
            <w:pPr>
              <w:spacing w:before="60"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0D12E7">
              <w:rPr>
                <w:rFonts w:ascii="Arial" w:hAnsi="Arial" w:cs="Arial"/>
                <w:bCs/>
                <w:sz w:val="24"/>
                <w:szCs w:val="24"/>
              </w:rPr>
              <w:t>W kryterium sprawdzamy, czy występuje wykluczenie przedmiotowe (dotyczące przedmiotu projektu)</w:t>
            </w:r>
            <w:r w:rsidR="00EF43E9">
              <w:rPr>
                <w:rFonts w:ascii="Arial" w:hAnsi="Arial" w:cs="Arial"/>
                <w:bCs/>
                <w:sz w:val="24"/>
                <w:szCs w:val="24"/>
              </w:rPr>
              <w:t xml:space="preserve"> i podmiotowe (dotyczące wnioskodawców)</w:t>
            </w:r>
            <w:r w:rsidRPr="000D12E7">
              <w:rPr>
                <w:rStyle w:val="Odwoanieprzypisudolnego"/>
                <w:rFonts w:ascii="Arial" w:hAnsi="Arial" w:cs="Arial"/>
                <w:bCs/>
                <w:sz w:val="24"/>
                <w:szCs w:val="24"/>
              </w:rPr>
              <w:footnoteReference w:id="3"/>
            </w:r>
            <w:r w:rsidRPr="000D12E7">
              <w:rPr>
                <w:rFonts w:ascii="Arial" w:hAnsi="Arial" w:cs="Arial"/>
                <w:bCs/>
                <w:sz w:val="24"/>
                <w:szCs w:val="24"/>
              </w:rPr>
              <w:t xml:space="preserve">. </w:t>
            </w:r>
          </w:p>
          <w:p w14:paraId="3A695397" w14:textId="77777777" w:rsidR="006B09F6" w:rsidRPr="000D12E7" w:rsidRDefault="006B09F6" w:rsidP="00C2640F">
            <w:pPr>
              <w:spacing w:before="60"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75B89E8B" w14:textId="77777777" w:rsidR="00E73227" w:rsidRPr="000D12E7" w:rsidRDefault="00E73227" w:rsidP="00C2640F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0D12E7">
              <w:rPr>
                <w:rFonts w:ascii="Arial" w:hAnsi="Arial" w:cs="Arial"/>
                <w:bCs/>
                <w:sz w:val="24"/>
                <w:szCs w:val="24"/>
              </w:rPr>
              <w:t>Oceniamy, czy:</w:t>
            </w:r>
          </w:p>
          <w:p w14:paraId="46A740C4" w14:textId="77777777" w:rsidR="00E73227" w:rsidRPr="000D12E7" w:rsidRDefault="00E73227" w:rsidP="00C2640F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79" w:hanging="284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0D12E7">
              <w:rPr>
                <w:rFonts w:ascii="Arial" w:hAnsi="Arial" w:cs="Arial"/>
                <w:sz w:val="24"/>
                <w:szCs w:val="24"/>
                <w:lang w:val="pl-PL"/>
              </w:rPr>
              <w:t>przedmiot realizacji projektu nie dotyczy rodzajów działalności wykluczonych z możliwości uzyskania pomocy finansowej, o których mowa:</w:t>
            </w:r>
          </w:p>
          <w:p w14:paraId="196C8C3A" w14:textId="77777777" w:rsidR="003350DB" w:rsidRPr="000D12E7" w:rsidRDefault="00E73227" w:rsidP="00C2640F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D12E7">
              <w:rPr>
                <w:rFonts w:ascii="Arial" w:hAnsi="Arial" w:cs="Arial"/>
                <w:sz w:val="24"/>
                <w:szCs w:val="24"/>
              </w:rPr>
              <w:t>w art. 7 ust. 1 rozporządzenia nr 2021/1058</w:t>
            </w:r>
            <w:r w:rsidR="00E67AAB" w:rsidRPr="000D12E7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4"/>
            </w:r>
            <w:r w:rsidR="00E85A38" w:rsidRPr="000D12E7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744C4B8F" w14:textId="77777777" w:rsidR="00E73227" w:rsidRPr="000D12E7" w:rsidRDefault="00E73227" w:rsidP="00C2640F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D12E7">
              <w:rPr>
                <w:rFonts w:ascii="Arial" w:hAnsi="Arial" w:cs="Arial"/>
                <w:sz w:val="24"/>
                <w:szCs w:val="24"/>
              </w:rPr>
              <w:t xml:space="preserve">w art. 1 rozporządzenia </w:t>
            </w:r>
            <w:r w:rsidR="00E671DA" w:rsidRPr="000D12E7">
              <w:rPr>
                <w:rFonts w:ascii="Arial" w:hAnsi="Arial" w:cs="Arial"/>
                <w:sz w:val="24"/>
                <w:szCs w:val="24"/>
              </w:rPr>
              <w:t>nr 1407/2013</w:t>
            </w:r>
            <w:r w:rsidR="00644F43" w:rsidRPr="000D12E7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5"/>
            </w:r>
            <w:r w:rsidR="00644F43" w:rsidRPr="000D12E7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="00B555FF" w:rsidRPr="000D12E7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2DFB9986" w14:textId="77777777" w:rsidR="00E73227" w:rsidRPr="000D12E7" w:rsidRDefault="00E73227" w:rsidP="00285391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279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0D12E7">
              <w:rPr>
                <w:rFonts w:ascii="Arial" w:hAnsi="Arial" w:cs="Arial"/>
                <w:sz w:val="24"/>
                <w:szCs w:val="24"/>
                <w:lang w:val="pl-PL"/>
              </w:rPr>
              <w:t xml:space="preserve"> </w:t>
            </w:r>
          </w:p>
          <w:p w14:paraId="283D64CD" w14:textId="18FFEA7B" w:rsidR="00E73227" w:rsidRPr="000D12E7" w:rsidRDefault="00E73227" w:rsidP="00C2640F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79" w:hanging="284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0D12E7">
              <w:rPr>
                <w:rFonts w:ascii="Arial" w:hAnsi="Arial" w:cs="Arial"/>
                <w:sz w:val="24"/>
                <w:szCs w:val="24"/>
                <w:lang w:val="pl-PL"/>
              </w:rPr>
              <w:t xml:space="preserve">wnioskodawca nie rozpoczął realizacji projektu przed dniem złożenia wniosku o dofinansowanie projektu, lub złożył oświadczenie, że realizując projekt przed dniem złożenia wniosku </w:t>
            </w:r>
            <w:r w:rsidR="0086356F">
              <w:rPr>
                <w:rFonts w:ascii="Arial" w:hAnsi="Arial" w:cs="Arial"/>
                <w:sz w:val="24"/>
                <w:szCs w:val="24"/>
                <w:lang w:val="pl-PL"/>
              </w:rPr>
              <w:br/>
            </w:r>
            <w:r w:rsidRPr="000D12E7">
              <w:rPr>
                <w:rFonts w:ascii="Arial" w:hAnsi="Arial" w:cs="Arial"/>
                <w:sz w:val="24"/>
                <w:szCs w:val="24"/>
                <w:lang w:val="pl-PL"/>
              </w:rPr>
              <w:t>o dofinansowanie projektu przestrzegał obowiązujących przepisów prawa dotyczących danego projektu, zgodnie z art. 73 ust. 2 lit. f) rozporządzenia nr 2021/1060</w:t>
            </w:r>
            <w:r w:rsidR="00572E45" w:rsidRPr="000D12E7">
              <w:rPr>
                <w:rStyle w:val="Odwoanieprzypisudolnego"/>
                <w:rFonts w:ascii="Arial" w:hAnsi="Arial" w:cs="Arial"/>
                <w:sz w:val="24"/>
                <w:szCs w:val="24"/>
                <w:lang w:val="pl-PL"/>
              </w:rPr>
              <w:footnoteReference w:id="6"/>
            </w:r>
            <w:r w:rsidRPr="000D12E7">
              <w:rPr>
                <w:rFonts w:ascii="Arial" w:hAnsi="Arial" w:cs="Arial"/>
                <w:sz w:val="24"/>
                <w:szCs w:val="24"/>
                <w:lang w:val="pl-PL"/>
              </w:rPr>
              <w:t>,</w:t>
            </w:r>
          </w:p>
          <w:p w14:paraId="5650CC03" w14:textId="46AACE84" w:rsidR="00E73227" w:rsidRDefault="00E73227" w:rsidP="003B1996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79" w:hanging="284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0D12E7">
              <w:rPr>
                <w:rFonts w:ascii="Arial" w:hAnsi="Arial" w:cs="Arial"/>
                <w:sz w:val="24"/>
                <w:szCs w:val="24"/>
                <w:lang w:val="pl-PL"/>
              </w:rPr>
              <w:lastRenderedPageBreak/>
              <w:t xml:space="preserve">projekt nie został fizycznie ukończony lub w pełni wdrożony przed złożeniem wniosku o dofinansowanie projektu zgodnie z art. 63 </w:t>
            </w:r>
            <w:r w:rsidR="0086356F">
              <w:rPr>
                <w:rFonts w:ascii="Arial" w:hAnsi="Arial" w:cs="Arial"/>
                <w:sz w:val="24"/>
                <w:szCs w:val="24"/>
                <w:lang w:val="pl-PL"/>
              </w:rPr>
              <w:br/>
            </w:r>
            <w:r w:rsidRPr="000D12E7">
              <w:rPr>
                <w:rFonts w:ascii="Arial" w:hAnsi="Arial" w:cs="Arial"/>
                <w:sz w:val="24"/>
                <w:szCs w:val="24"/>
                <w:lang w:val="pl-PL"/>
              </w:rPr>
              <w:t>ust. 6 rozporządzenia nr 2021/1060.</w:t>
            </w:r>
          </w:p>
          <w:p w14:paraId="74AF6A20" w14:textId="16CFB067" w:rsidR="00EF43E9" w:rsidRPr="00EF43E9" w:rsidRDefault="00EF43E9" w:rsidP="00EF43E9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79" w:hanging="284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7673CB">
              <w:rPr>
                <w:rFonts w:ascii="Arial" w:hAnsi="Arial" w:cs="Arial"/>
                <w:sz w:val="24"/>
                <w:szCs w:val="24"/>
                <w:lang w:val="pl-PL"/>
              </w:rPr>
              <w:t xml:space="preserve">dany podmiot nie jest przedsiębiorstwem w trudnej sytuacji </w:t>
            </w:r>
            <w:r w:rsidR="0086356F">
              <w:rPr>
                <w:rFonts w:ascii="Arial" w:hAnsi="Arial" w:cs="Arial"/>
                <w:sz w:val="24"/>
                <w:szCs w:val="24"/>
                <w:lang w:val="pl-PL"/>
              </w:rPr>
              <w:br/>
            </w:r>
            <w:r w:rsidRPr="007673CB">
              <w:rPr>
                <w:rFonts w:ascii="Arial" w:hAnsi="Arial" w:cs="Arial"/>
                <w:sz w:val="24"/>
                <w:szCs w:val="24"/>
                <w:lang w:val="pl-PL"/>
              </w:rPr>
              <w:t>w rozumieniu pkt. 24 Wytycznych dotyczących pomocy państwa na ratowanie i restrukturyzację przedsiębiorstw niefinansowych znajdujących się w trudnej sytuacji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 xml:space="preserve"> (Dz. Urz. UE </w:t>
            </w:r>
            <w:r w:rsidRPr="008157D1">
              <w:rPr>
                <w:rFonts w:ascii="Arial" w:hAnsi="Arial" w:cs="Arial"/>
                <w:sz w:val="24"/>
                <w:szCs w:val="24"/>
                <w:lang w:val="pl-PL"/>
              </w:rPr>
              <w:t>C 249/1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 xml:space="preserve"> </w:t>
            </w:r>
            <w:r w:rsidR="0086356F">
              <w:rPr>
                <w:rFonts w:ascii="Arial" w:hAnsi="Arial" w:cs="Arial"/>
                <w:sz w:val="24"/>
                <w:szCs w:val="24"/>
                <w:lang w:val="pl-PL"/>
              </w:rPr>
              <w:br/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z 31.07.2014 r.)</w:t>
            </w:r>
            <w:r w:rsidRPr="00790F2F">
              <w:rPr>
                <w:rFonts w:ascii="Arial" w:hAnsi="Arial" w:cs="Arial"/>
                <w:sz w:val="24"/>
                <w:szCs w:val="24"/>
                <w:lang w:val="pl-PL"/>
              </w:rPr>
              <w:t>.</w:t>
            </w:r>
          </w:p>
          <w:p w14:paraId="08874211" w14:textId="77777777" w:rsidR="00E73227" w:rsidRPr="000D12E7" w:rsidRDefault="00E73227" w:rsidP="00635B2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7FE4424" w14:textId="77777777" w:rsidR="00E73227" w:rsidRPr="000D12E7" w:rsidRDefault="00E73227" w:rsidP="00C2640F">
            <w:pPr>
              <w:spacing w:before="60" w:after="6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D12E7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  <w:p w14:paraId="0088FB3D" w14:textId="77777777" w:rsidR="00E73227" w:rsidRPr="000D12E7" w:rsidRDefault="00E73227" w:rsidP="00C2640F">
            <w:pPr>
              <w:pStyle w:val="Akapitzlist"/>
              <w:autoSpaceDE w:val="0"/>
              <w:autoSpaceDN w:val="0"/>
              <w:adjustRightInd w:val="0"/>
              <w:spacing w:after="60" w:line="240" w:lineRule="auto"/>
              <w:ind w:left="0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</w:p>
        </w:tc>
        <w:tc>
          <w:tcPr>
            <w:tcW w:w="2693" w:type="dxa"/>
          </w:tcPr>
          <w:p w14:paraId="221B04B1" w14:textId="77777777" w:rsidR="00E73227" w:rsidRPr="000D12E7" w:rsidRDefault="00E73227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D12E7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0D12E7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018FB041" w14:textId="77777777" w:rsidR="00E73227" w:rsidRPr="000D12E7" w:rsidRDefault="00E73227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0696434" w14:textId="77777777" w:rsidR="00E73227" w:rsidRPr="000D12E7" w:rsidRDefault="00E73227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635CBA9" w14:textId="77777777" w:rsidR="00E73227" w:rsidRPr="000D12E7" w:rsidRDefault="00E73227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D12E7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8D2F8E5" w14:textId="77777777" w:rsidR="00E73227" w:rsidRPr="000D12E7" w:rsidRDefault="00E73227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0A34176" w14:textId="77777777" w:rsidR="00E73227" w:rsidRPr="000D12E7" w:rsidRDefault="00E73227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D12E7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(wartość logiczna: „TAK”). </w:t>
            </w:r>
          </w:p>
          <w:p w14:paraId="6212FE4B" w14:textId="77777777" w:rsidR="00E73227" w:rsidRPr="000D12E7" w:rsidRDefault="00E73227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D12E7">
              <w:rPr>
                <w:rFonts w:ascii="Arial" w:hAnsi="Arial" w:cs="Arial"/>
                <w:sz w:val="24"/>
                <w:szCs w:val="24"/>
              </w:rPr>
              <w:t xml:space="preserve">W trakcie oceny kryterium </w:t>
            </w:r>
            <w:r w:rsidRPr="000D12E7">
              <w:rPr>
                <w:rFonts w:ascii="Arial" w:hAnsi="Arial" w:cs="Arial"/>
                <w:sz w:val="24"/>
                <w:szCs w:val="24"/>
              </w:rPr>
              <w:lastRenderedPageBreak/>
              <w:t>wnioskodawca może zostać poproszony o uzupełnienie lub poprawienie wniosku.</w:t>
            </w:r>
          </w:p>
          <w:p w14:paraId="0DB26674" w14:textId="77777777" w:rsidR="00E73227" w:rsidRPr="000D12E7" w:rsidRDefault="00E73227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D12E7">
              <w:rPr>
                <w:rFonts w:ascii="Arial" w:hAnsi="Arial" w:cs="Arial"/>
                <w:sz w:val="24"/>
                <w:szCs w:val="24"/>
              </w:rPr>
              <w:t xml:space="preserve">Przyznanie wartości „NIE” (po złożeniu uzupełnień lub poprawy) oznacza, iż kryterium nie jest spełnione. </w:t>
            </w:r>
          </w:p>
        </w:tc>
      </w:tr>
      <w:tr w:rsidR="00BB60D7" w:rsidRPr="00B226C7" w14:paraId="2A600658" w14:textId="77777777" w:rsidTr="00DF31D3">
        <w:trPr>
          <w:trHeight w:val="1134"/>
        </w:trPr>
        <w:tc>
          <w:tcPr>
            <w:tcW w:w="1103" w:type="dxa"/>
            <w:vAlign w:val="center"/>
          </w:tcPr>
          <w:p w14:paraId="1C422410" w14:textId="4A6E363B" w:rsidR="00BB60D7" w:rsidRPr="00B226C7" w:rsidRDefault="00BB60D7" w:rsidP="00BB60D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A.3</w:t>
            </w:r>
          </w:p>
        </w:tc>
        <w:tc>
          <w:tcPr>
            <w:tcW w:w="2837" w:type="dxa"/>
            <w:vAlign w:val="center"/>
          </w:tcPr>
          <w:p w14:paraId="1379C719" w14:textId="77777777" w:rsidR="00BB60D7" w:rsidRPr="007E3207" w:rsidRDefault="00BB60D7" w:rsidP="00BB60D7">
            <w:pPr>
              <w:spacing w:before="60"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3207">
              <w:rPr>
                <w:rFonts w:ascii="Arial" w:hAnsi="Arial" w:cs="Arial"/>
                <w:sz w:val="24"/>
                <w:szCs w:val="24"/>
              </w:rPr>
              <w:t>Klauzula antydyskryminacyjna</w:t>
            </w:r>
            <w:r w:rsidRPr="007E3207">
              <w:rPr>
                <w:rFonts w:ascii="Arial" w:hAnsi="Arial" w:cs="Arial"/>
                <w:sz w:val="24"/>
                <w:szCs w:val="24"/>
              </w:rPr>
              <w:br/>
              <w:t xml:space="preserve">(dotyczy </w:t>
            </w:r>
            <w:proofErr w:type="spellStart"/>
            <w:r w:rsidRPr="007E3207">
              <w:rPr>
                <w:rFonts w:ascii="Arial" w:hAnsi="Arial" w:cs="Arial"/>
                <w:sz w:val="24"/>
                <w:szCs w:val="24"/>
              </w:rPr>
              <w:t>jst</w:t>
            </w:r>
            <w:proofErr w:type="spellEnd"/>
            <w:r w:rsidRPr="007E3207">
              <w:rPr>
                <w:rFonts w:ascii="Arial" w:hAnsi="Arial" w:cs="Arial"/>
                <w:sz w:val="24"/>
                <w:szCs w:val="24"/>
              </w:rPr>
              <w:t>)</w:t>
            </w:r>
          </w:p>
          <w:p w14:paraId="306E2A71" w14:textId="77777777" w:rsidR="00BB60D7" w:rsidRPr="00B226C7" w:rsidRDefault="00BB60D7" w:rsidP="00BB60D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92" w:type="dxa"/>
          </w:tcPr>
          <w:p w14:paraId="06707566" w14:textId="77777777" w:rsidR="00B8034B" w:rsidRPr="00B8034B" w:rsidRDefault="00B8034B" w:rsidP="00B8034B">
            <w:pPr>
              <w:spacing w:before="100" w:beforeAutospacing="1" w:after="100" w:afterAutospacing="1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B8034B">
              <w:rPr>
                <w:rFonts w:ascii="Arial" w:hAnsi="Arial" w:cs="Arial"/>
                <w:kern w:val="2"/>
                <w:sz w:val="24"/>
                <w:szCs w:val="24"/>
              </w:rPr>
              <w:t>W przypadku, gdy wnioskodawcą jest jednostka samorządu terytorialnego (lub podmiot przez nią kontrolowany lub od niej zależny) w kryterium sprawdzimy, czy przestrzega ona przepisów antydyskryminacyjnych, o których mowa w art. 9 ust. 3 rozporządzenia nr 2021/1060.</w:t>
            </w:r>
          </w:p>
          <w:p w14:paraId="235488C6" w14:textId="77777777" w:rsidR="00B8034B" w:rsidRPr="00B8034B" w:rsidRDefault="00B8034B" w:rsidP="00B8034B">
            <w:pPr>
              <w:spacing w:before="100" w:beforeAutospacing="1" w:after="100" w:afterAutospacing="1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B8034B">
              <w:rPr>
                <w:rFonts w:ascii="Arial" w:hAnsi="Arial" w:cs="Arial"/>
                <w:kern w:val="2"/>
                <w:sz w:val="24"/>
                <w:szCs w:val="24"/>
              </w:rPr>
              <w:t>Z klauzuli antydyskryminacyjnej, zawartej w Umowie Partnerstwa oraz programie Fundusze Europejskie dla Kujaw i Pomorza 2021-2027 wynika, że w razie podjęcia przez JST dyskryminujących aktów prawa miejscowego wsparcie, dla tej jednostki oraz podmiotów przez nią kontrolowanych lub od niej zależnych, nie będzie udzielone.</w:t>
            </w:r>
          </w:p>
          <w:p w14:paraId="7D0FC8AD" w14:textId="77777777" w:rsidR="00B8034B" w:rsidRPr="00B8034B" w:rsidRDefault="00B8034B" w:rsidP="00B8034B">
            <w:pPr>
              <w:spacing w:before="100" w:beforeAutospacing="1" w:after="100" w:afterAutospacing="1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B8034B">
              <w:rPr>
                <w:rFonts w:ascii="Arial" w:hAnsi="Arial" w:cs="Arial"/>
                <w:kern w:val="2"/>
                <w:sz w:val="24"/>
                <w:szCs w:val="24"/>
                <w14:ligatures w14:val="standardContextual"/>
              </w:rPr>
              <w:t xml:space="preserve">W przypadku, gdy JST przyjęła dyskryminujące akty prawa miejscowego, sprzeczne z zasadami, o których mowa w art. 9 ust. 3 rozporządzenia nr 2021/1060, a następnie podjęła skuteczne działania </w:t>
            </w:r>
            <w:r w:rsidRPr="00B8034B">
              <w:rPr>
                <w:rFonts w:ascii="Arial" w:hAnsi="Arial" w:cs="Arial"/>
                <w:kern w:val="2"/>
                <w:sz w:val="24"/>
                <w:szCs w:val="24"/>
                <w14:ligatures w14:val="standardContextual"/>
              </w:rPr>
              <w:lastRenderedPageBreak/>
              <w:t>naprawcze kryterium uznaje się za spełnione. Podjęte działania naprawcze powinny być opisane we wniosku o dofinansowanie.</w:t>
            </w:r>
          </w:p>
          <w:p w14:paraId="0D5F0679" w14:textId="6EA43C02" w:rsidR="00BB60D7" w:rsidRPr="00B226C7" w:rsidRDefault="00B8034B" w:rsidP="00B8034B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B8034B">
              <w:rPr>
                <w:rFonts w:ascii="Arial" w:hAnsi="Arial" w:cs="Arial"/>
                <w:sz w:val="24"/>
                <w:szCs w:val="24"/>
              </w:rPr>
              <w:t>Kryterium weryfikowane jest m.in. w oparciu o oświadczenie wnioskodawcy</w:t>
            </w:r>
            <w:r w:rsidR="008E69EC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7"/>
            </w:r>
            <w:r w:rsidRPr="00B8034B">
              <w:rPr>
                <w:rFonts w:ascii="Arial" w:hAnsi="Arial" w:cs="Arial"/>
                <w:sz w:val="24"/>
                <w:szCs w:val="24"/>
              </w:rPr>
              <w:t>, zawarte we wniosku o dofinansowanie projektu, o braku obowiązywania na terenie jednostki samorządu terytorialnego dyskryminujących aktów prawa miejscowego oraz w oparciu o listę prowadzoną przez Rzecznika Praw Obywatelskich (RPO) obejmującą JST, które ustanowiły obowiązujące i uznane przez RPO za dyskryminujące akty prawa miejscowego (aktualną na dzień zakończenia naboru).</w:t>
            </w:r>
          </w:p>
        </w:tc>
        <w:tc>
          <w:tcPr>
            <w:tcW w:w="2693" w:type="dxa"/>
          </w:tcPr>
          <w:p w14:paraId="340A42D5" w14:textId="77777777" w:rsidR="00BB60D7" w:rsidRPr="000D12E7" w:rsidRDefault="00BB60D7" w:rsidP="00BB60D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D12E7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0D12E7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08B2B2EF" w14:textId="77777777" w:rsidR="00BB60D7" w:rsidRPr="000D12E7" w:rsidRDefault="00BB60D7" w:rsidP="00BB60D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A872E3A" w14:textId="77777777" w:rsidR="00BB60D7" w:rsidRPr="000D12E7" w:rsidRDefault="00BB60D7" w:rsidP="00BB60D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F0531C6" w14:textId="77777777" w:rsidR="00BB60D7" w:rsidRPr="000D12E7" w:rsidRDefault="00BB60D7" w:rsidP="00BB60D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D12E7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5535671" w14:textId="77777777" w:rsidR="00BB60D7" w:rsidRPr="000D12E7" w:rsidRDefault="00BB60D7" w:rsidP="00BB60D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927FAE7" w14:textId="77777777" w:rsidR="00BB60D7" w:rsidRPr="000D12E7" w:rsidRDefault="00BB60D7" w:rsidP="00BB60D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D12E7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(wartość logiczna: „TAK”). </w:t>
            </w:r>
          </w:p>
          <w:p w14:paraId="7DD13F30" w14:textId="77777777" w:rsidR="00BB60D7" w:rsidRPr="000D12E7" w:rsidRDefault="00BB60D7" w:rsidP="00BB60D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D12E7">
              <w:rPr>
                <w:rFonts w:ascii="Arial" w:hAnsi="Arial" w:cs="Arial"/>
                <w:sz w:val="24"/>
                <w:szCs w:val="24"/>
              </w:rPr>
              <w:t xml:space="preserve">W trakcie oceny kryterium </w:t>
            </w:r>
            <w:r w:rsidRPr="000D12E7">
              <w:rPr>
                <w:rFonts w:ascii="Arial" w:hAnsi="Arial" w:cs="Arial"/>
                <w:sz w:val="24"/>
                <w:szCs w:val="24"/>
              </w:rPr>
              <w:lastRenderedPageBreak/>
              <w:t>wnioskodawca może zostać poproszony o uzupełnienie lub poprawienie wniosku.</w:t>
            </w:r>
          </w:p>
          <w:p w14:paraId="11880622" w14:textId="5F721B62" w:rsidR="00BB60D7" w:rsidRPr="00B226C7" w:rsidRDefault="00BB60D7" w:rsidP="00BB60D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D12E7">
              <w:rPr>
                <w:rFonts w:ascii="Arial" w:hAnsi="Arial" w:cs="Arial"/>
                <w:sz w:val="24"/>
                <w:szCs w:val="24"/>
              </w:rPr>
              <w:t xml:space="preserve">Przyznanie wartości „NIE” (po złożeniu uzupełnień lub poprawy) oznacza, iż kryterium nie jest spełnione. </w:t>
            </w:r>
          </w:p>
        </w:tc>
      </w:tr>
      <w:tr w:rsidR="00BB60D7" w:rsidRPr="00B226C7" w14:paraId="0B1716B2" w14:textId="77777777" w:rsidTr="00DF31D3">
        <w:trPr>
          <w:trHeight w:val="1134"/>
        </w:trPr>
        <w:tc>
          <w:tcPr>
            <w:tcW w:w="1103" w:type="dxa"/>
            <w:vAlign w:val="center"/>
          </w:tcPr>
          <w:p w14:paraId="7F64957A" w14:textId="6FBC4C11" w:rsidR="00BB60D7" w:rsidRPr="00B226C7" w:rsidRDefault="00BB60D7" w:rsidP="00BB60D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226C7">
              <w:rPr>
                <w:rFonts w:ascii="Arial" w:hAnsi="Arial" w:cs="Arial"/>
                <w:sz w:val="24"/>
                <w:szCs w:val="24"/>
              </w:rPr>
              <w:lastRenderedPageBreak/>
              <w:t>A.</w:t>
            </w: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837" w:type="dxa"/>
            <w:vAlign w:val="center"/>
          </w:tcPr>
          <w:p w14:paraId="50C76660" w14:textId="77777777" w:rsidR="00BB60D7" w:rsidRPr="00B226C7" w:rsidRDefault="00BB60D7" w:rsidP="00BB60D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226C7">
              <w:rPr>
                <w:rFonts w:ascii="Arial" w:hAnsi="Arial" w:cs="Arial"/>
                <w:sz w:val="24"/>
                <w:szCs w:val="24"/>
              </w:rPr>
              <w:t>Miejsce realizacji projektu</w:t>
            </w:r>
          </w:p>
        </w:tc>
        <w:tc>
          <w:tcPr>
            <w:tcW w:w="7792" w:type="dxa"/>
          </w:tcPr>
          <w:p w14:paraId="0CAF50DD" w14:textId="77777777" w:rsidR="00BB60D7" w:rsidRPr="00B226C7" w:rsidRDefault="00BB60D7" w:rsidP="00BB60D7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226C7">
              <w:rPr>
                <w:rFonts w:ascii="Arial" w:hAnsi="Arial" w:cs="Arial"/>
                <w:sz w:val="24"/>
                <w:szCs w:val="24"/>
              </w:rPr>
              <w:t>W kryterium sprawdzamy, czy projekt realizowany jest/będzie na terytorium województwa kujawsko-pomorskiego.</w:t>
            </w:r>
          </w:p>
          <w:p w14:paraId="3CBDD58C" w14:textId="77777777" w:rsidR="00BB60D7" w:rsidRPr="00B226C7" w:rsidRDefault="00BB60D7" w:rsidP="00BB60D7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9B63C97" w14:textId="77777777" w:rsidR="00BB60D7" w:rsidRPr="00B226C7" w:rsidRDefault="00BB60D7" w:rsidP="00BB60D7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226C7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  <w:p w14:paraId="3F3F59CD" w14:textId="77777777" w:rsidR="00BB60D7" w:rsidRPr="00B226C7" w:rsidRDefault="00BB60D7" w:rsidP="00BB60D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C64EB5B" w14:textId="77777777" w:rsidR="00BB60D7" w:rsidRPr="00B226C7" w:rsidRDefault="00BB60D7" w:rsidP="00BB60D7">
            <w:pPr>
              <w:spacing w:after="6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693" w:type="dxa"/>
          </w:tcPr>
          <w:p w14:paraId="46A5F2C0" w14:textId="77777777" w:rsidR="00BB60D7" w:rsidRPr="00B226C7" w:rsidRDefault="00BB60D7" w:rsidP="00BB60D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226C7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B226C7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675E90C8" w14:textId="77777777" w:rsidR="00BB60D7" w:rsidRPr="00B226C7" w:rsidRDefault="00BB60D7" w:rsidP="00BB60D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1E52B1D" w14:textId="77777777" w:rsidR="00BB60D7" w:rsidRPr="00B226C7" w:rsidRDefault="00BB60D7" w:rsidP="00BB60D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226C7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FB3C4F0" w14:textId="77777777" w:rsidR="00BB60D7" w:rsidRPr="00B226C7" w:rsidRDefault="00BB60D7" w:rsidP="00BB60D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E96F703" w14:textId="77777777" w:rsidR="00BB60D7" w:rsidRPr="00B226C7" w:rsidRDefault="00BB60D7" w:rsidP="00BB60D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226C7">
              <w:rPr>
                <w:rFonts w:ascii="Arial" w:hAnsi="Arial" w:cs="Arial"/>
                <w:sz w:val="24"/>
                <w:szCs w:val="24"/>
              </w:rPr>
              <w:t xml:space="preserve">Kryterium uznaje się za spełnione, jeżeli </w:t>
            </w:r>
            <w:r w:rsidRPr="00B226C7">
              <w:rPr>
                <w:rFonts w:ascii="Arial" w:hAnsi="Arial" w:cs="Arial"/>
                <w:sz w:val="24"/>
                <w:szCs w:val="24"/>
              </w:rPr>
              <w:lastRenderedPageBreak/>
              <w:t xml:space="preserve">odpowiedź będzie pozytywna. </w:t>
            </w:r>
          </w:p>
          <w:p w14:paraId="308F2766" w14:textId="77777777" w:rsidR="00BB60D7" w:rsidRPr="00B226C7" w:rsidRDefault="00BB60D7" w:rsidP="00BB60D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226C7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7EE750E3" w14:textId="77777777" w:rsidR="00BB60D7" w:rsidRPr="00B226C7" w:rsidRDefault="00BB60D7" w:rsidP="00BB60D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226C7">
              <w:rPr>
                <w:rFonts w:ascii="Arial" w:hAnsi="Arial" w:cs="Arial"/>
                <w:sz w:val="24"/>
                <w:szCs w:val="24"/>
              </w:rPr>
              <w:t xml:space="preserve">Przyznanie wartości „NIE” (po złożeniu uzupełnień lub poprawy) oznacza, iż kryterium nie jest spełnione. </w:t>
            </w:r>
          </w:p>
        </w:tc>
      </w:tr>
      <w:tr w:rsidR="00BB60D7" w:rsidRPr="00B226C7" w14:paraId="33B7516C" w14:textId="77777777" w:rsidTr="00DF31D3">
        <w:trPr>
          <w:trHeight w:val="1417"/>
        </w:trPr>
        <w:tc>
          <w:tcPr>
            <w:tcW w:w="1103" w:type="dxa"/>
            <w:vAlign w:val="center"/>
          </w:tcPr>
          <w:p w14:paraId="0FCE5274" w14:textId="2DA00F79" w:rsidR="00BB60D7" w:rsidRPr="00B226C7" w:rsidRDefault="00BB60D7" w:rsidP="00BB60D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226C7">
              <w:rPr>
                <w:rFonts w:ascii="Arial" w:hAnsi="Arial" w:cs="Arial"/>
                <w:sz w:val="24"/>
                <w:szCs w:val="24"/>
              </w:rPr>
              <w:lastRenderedPageBreak/>
              <w:t>A.</w:t>
            </w: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837" w:type="dxa"/>
            <w:vAlign w:val="center"/>
          </w:tcPr>
          <w:p w14:paraId="793DF0EC" w14:textId="77777777" w:rsidR="00BB60D7" w:rsidRPr="00B226C7" w:rsidRDefault="00BB60D7" w:rsidP="00BB60D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226C7">
              <w:rPr>
                <w:rFonts w:ascii="Arial" w:hAnsi="Arial" w:cs="Arial"/>
                <w:sz w:val="24"/>
                <w:szCs w:val="24"/>
              </w:rPr>
              <w:t>Projekt wybierany w sposób niekonkurencyjny</w:t>
            </w:r>
          </w:p>
        </w:tc>
        <w:tc>
          <w:tcPr>
            <w:tcW w:w="7792" w:type="dxa"/>
          </w:tcPr>
          <w:p w14:paraId="58508432" w14:textId="38AF1F7C" w:rsidR="00BB60D7" w:rsidRPr="00B226C7" w:rsidRDefault="00BB60D7" w:rsidP="00BB60D7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226C7">
              <w:rPr>
                <w:rFonts w:ascii="Arial" w:hAnsi="Arial" w:cs="Arial"/>
                <w:sz w:val="24"/>
                <w:szCs w:val="24"/>
              </w:rPr>
              <w:t xml:space="preserve">W kryterium sprawdzamy, czy projekt oraz wnioskodawca projektu zostali wskazani w Harmonogramie naboru wniosków 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 w:rsidRPr="00B226C7">
              <w:rPr>
                <w:rFonts w:ascii="Arial" w:hAnsi="Arial" w:cs="Arial"/>
                <w:sz w:val="24"/>
                <w:szCs w:val="24"/>
              </w:rPr>
              <w:t>o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226C7">
              <w:rPr>
                <w:rFonts w:ascii="Arial" w:hAnsi="Arial" w:cs="Arial"/>
                <w:sz w:val="24"/>
                <w:szCs w:val="24"/>
              </w:rPr>
              <w:t>dofinansowanie projektów dla programu Fundusze Europejskie dla Kujaw i Pomorza 2021-2027 w ramach Działania 1.1, aktualnym na dzień rozpoczęcia naboru.</w:t>
            </w:r>
          </w:p>
          <w:p w14:paraId="3C2F4865" w14:textId="77777777" w:rsidR="00BB60D7" w:rsidRPr="00B226C7" w:rsidRDefault="00BB60D7" w:rsidP="00BB60D7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CF930D1" w14:textId="77777777" w:rsidR="00BB60D7" w:rsidRPr="00B226C7" w:rsidRDefault="00BB60D7" w:rsidP="00BB60D7">
            <w:pPr>
              <w:spacing w:before="60" w:after="6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26C7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2693" w:type="dxa"/>
          </w:tcPr>
          <w:p w14:paraId="7ED2B1DD" w14:textId="77777777" w:rsidR="00BB60D7" w:rsidRPr="00B226C7" w:rsidRDefault="00BB60D7" w:rsidP="00BB60D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226C7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73FE79DF" w14:textId="77777777" w:rsidR="00BB60D7" w:rsidRPr="00B226C7" w:rsidRDefault="00BB60D7" w:rsidP="00BB60D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226C7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04965355" w14:textId="77777777" w:rsidR="00BB60D7" w:rsidRPr="00B226C7" w:rsidRDefault="00BB60D7" w:rsidP="00BB60D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60785F9" w14:textId="77777777" w:rsidR="00BB60D7" w:rsidRPr="00B226C7" w:rsidRDefault="00BB60D7" w:rsidP="00BB60D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226C7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9AB6DBC" w14:textId="77777777" w:rsidR="00BB60D7" w:rsidRPr="00B226C7" w:rsidRDefault="00BB60D7" w:rsidP="00BB60D7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009D9BB2" w14:textId="77777777" w:rsidR="00BB60D7" w:rsidRPr="00B226C7" w:rsidRDefault="00BB60D7" w:rsidP="00BB60D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226C7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396A9956" w14:textId="77777777" w:rsidR="00BB60D7" w:rsidRPr="00B226C7" w:rsidRDefault="00BB60D7" w:rsidP="00BB60D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226C7">
              <w:rPr>
                <w:rFonts w:ascii="Arial" w:hAnsi="Arial" w:cs="Arial"/>
                <w:sz w:val="24"/>
                <w:szCs w:val="24"/>
              </w:rPr>
              <w:t xml:space="preserve">W trakcie oceny kryterium wnioskodawca może </w:t>
            </w:r>
            <w:r w:rsidRPr="00B226C7">
              <w:rPr>
                <w:rFonts w:ascii="Arial" w:hAnsi="Arial" w:cs="Arial"/>
                <w:sz w:val="24"/>
                <w:szCs w:val="24"/>
              </w:rPr>
              <w:lastRenderedPageBreak/>
              <w:t>zostać poproszony o uzupełnienie lub poprawienie wniosku.</w:t>
            </w:r>
          </w:p>
          <w:p w14:paraId="49894F62" w14:textId="77777777" w:rsidR="00BB60D7" w:rsidRPr="00B226C7" w:rsidRDefault="00BB60D7" w:rsidP="00BB60D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226C7">
              <w:rPr>
                <w:rFonts w:ascii="Arial" w:hAnsi="Arial" w:cs="Arial"/>
                <w:sz w:val="24"/>
                <w:szCs w:val="24"/>
              </w:rPr>
              <w:t>Przyznanie wartości „NIE” (po złożeniu uzupełnień lub poprawy) oznacza, iż kryterium nie jest spełnione.</w:t>
            </w:r>
          </w:p>
        </w:tc>
      </w:tr>
    </w:tbl>
    <w:p w14:paraId="1ABB6884" w14:textId="77777777" w:rsidR="00A37D84" w:rsidRPr="000D12E7" w:rsidRDefault="00A37D84">
      <w:pPr>
        <w:rPr>
          <w:rFonts w:ascii="Arial" w:hAnsi="Arial" w:cs="Arial"/>
          <w:b/>
          <w:sz w:val="24"/>
          <w:szCs w:val="24"/>
        </w:rPr>
      </w:pPr>
    </w:p>
    <w:p w14:paraId="22A53FFC" w14:textId="77777777" w:rsidR="002C2CE8" w:rsidRPr="000D12E7" w:rsidRDefault="00B10B0D">
      <w:pPr>
        <w:rPr>
          <w:rFonts w:ascii="Arial" w:hAnsi="Arial" w:cs="Arial"/>
          <w:sz w:val="24"/>
          <w:szCs w:val="24"/>
        </w:rPr>
      </w:pPr>
      <w:r w:rsidRPr="000D12E7">
        <w:rPr>
          <w:rFonts w:ascii="Arial" w:hAnsi="Arial" w:cs="Arial"/>
          <w:b/>
          <w:sz w:val="24"/>
          <w:szCs w:val="24"/>
        </w:rPr>
        <w:t xml:space="preserve">B. </w:t>
      </w:r>
      <w:r w:rsidR="007257F1" w:rsidRPr="000D12E7">
        <w:rPr>
          <w:rFonts w:ascii="Arial" w:hAnsi="Arial" w:cs="Arial"/>
          <w:b/>
          <w:sz w:val="24"/>
          <w:szCs w:val="24"/>
        </w:rPr>
        <w:t>KRYTERIA MERYTORYCZNE – OGÓLNE</w:t>
      </w: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5"/>
        <w:gridCol w:w="3108"/>
        <w:gridCol w:w="7430"/>
        <w:gridCol w:w="2642"/>
      </w:tblGrid>
      <w:tr w:rsidR="00E73227" w:rsidRPr="000D12E7" w14:paraId="672B76E1" w14:textId="77777777" w:rsidTr="007469B9">
        <w:trPr>
          <w:trHeight w:val="283"/>
        </w:trPr>
        <w:tc>
          <w:tcPr>
            <w:tcW w:w="1095" w:type="dxa"/>
            <w:shd w:val="clear" w:color="auto" w:fill="E7E6E6"/>
            <w:vAlign w:val="center"/>
          </w:tcPr>
          <w:p w14:paraId="38946A95" w14:textId="77777777" w:rsidR="00E73227" w:rsidRPr="000D12E7" w:rsidRDefault="00E73227" w:rsidP="00A37D84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D12E7">
              <w:rPr>
                <w:rFonts w:ascii="Arial" w:hAnsi="Arial" w:cs="Arial"/>
                <w:b/>
                <w:sz w:val="24"/>
                <w:szCs w:val="24"/>
              </w:rPr>
              <w:t>Numer</w:t>
            </w:r>
          </w:p>
        </w:tc>
        <w:tc>
          <w:tcPr>
            <w:tcW w:w="3115" w:type="dxa"/>
            <w:shd w:val="clear" w:color="auto" w:fill="E7E6E6"/>
            <w:vAlign w:val="center"/>
          </w:tcPr>
          <w:p w14:paraId="30C9AD46" w14:textId="77777777" w:rsidR="00E73227" w:rsidRPr="000D12E7" w:rsidRDefault="00E73227" w:rsidP="00A37D84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D12E7">
              <w:rPr>
                <w:rFonts w:ascii="Arial" w:hAnsi="Arial" w:cs="Arial"/>
                <w:b/>
                <w:sz w:val="24"/>
                <w:szCs w:val="24"/>
              </w:rPr>
              <w:t>Nazwa</w:t>
            </w:r>
          </w:p>
        </w:tc>
        <w:tc>
          <w:tcPr>
            <w:tcW w:w="7551" w:type="dxa"/>
            <w:shd w:val="clear" w:color="auto" w:fill="E7E6E6"/>
            <w:vAlign w:val="center"/>
          </w:tcPr>
          <w:p w14:paraId="4409136C" w14:textId="77777777" w:rsidR="00E73227" w:rsidRPr="000D12E7" w:rsidRDefault="00E73227" w:rsidP="00A37D84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D12E7">
              <w:rPr>
                <w:rFonts w:ascii="Arial" w:hAnsi="Arial" w:cs="Arial"/>
                <w:b/>
                <w:sz w:val="24"/>
                <w:szCs w:val="24"/>
              </w:rPr>
              <w:t>Definicja kryterium</w:t>
            </w:r>
          </w:p>
        </w:tc>
        <w:tc>
          <w:tcPr>
            <w:tcW w:w="2664" w:type="dxa"/>
            <w:shd w:val="clear" w:color="auto" w:fill="E7E6E6"/>
            <w:vAlign w:val="center"/>
          </w:tcPr>
          <w:p w14:paraId="2B3AEA88" w14:textId="77777777" w:rsidR="00E73227" w:rsidRPr="000D12E7" w:rsidRDefault="00E73227" w:rsidP="00A37D84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D12E7">
              <w:rPr>
                <w:rFonts w:ascii="Arial" w:hAnsi="Arial" w:cs="Arial"/>
                <w:b/>
                <w:sz w:val="24"/>
                <w:szCs w:val="24"/>
              </w:rPr>
              <w:t>Opis znaczenia kryterium</w:t>
            </w:r>
          </w:p>
          <w:p w14:paraId="0E442426" w14:textId="77777777" w:rsidR="00E73227" w:rsidRPr="000D12E7" w:rsidRDefault="00E73227" w:rsidP="00A37D84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D12E7">
              <w:rPr>
                <w:rFonts w:ascii="Arial" w:hAnsi="Arial" w:cs="Arial"/>
                <w:b/>
                <w:sz w:val="24"/>
                <w:szCs w:val="24"/>
              </w:rPr>
              <w:t>(sposób oceny)</w:t>
            </w:r>
          </w:p>
        </w:tc>
      </w:tr>
      <w:tr w:rsidR="00E73227" w:rsidRPr="000D12E7" w14:paraId="00BE09D2" w14:textId="77777777" w:rsidTr="00DF31D3">
        <w:trPr>
          <w:trHeight w:val="283"/>
        </w:trPr>
        <w:tc>
          <w:tcPr>
            <w:tcW w:w="1095" w:type="dxa"/>
            <w:vAlign w:val="center"/>
          </w:tcPr>
          <w:p w14:paraId="097C94F8" w14:textId="77777777" w:rsidR="00E73227" w:rsidRPr="000D12E7" w:rsidRDefault="00E73227" w:rsidP="0099124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D12E7">
              <w:rPr>
                <w:rFonts w:ascii="Arial" w:hAnsi="Arial" w:cs="Arial"/>
                <w:sz w:val="24"/>
                <w:szCs w:val="24"/>
              </w:rPr>
              <w:t>B.1</w:t>
            </w:r>
          </w:p>
        </w:tc>
        <w:tc>
          <w:tcPr>
            <w:tcW w:w="3115" w:type="dxa"/>
            <w:vAlign w:val="center"/>
          </w:tcPr>
          <w:p w14:paraId="0B6BB1E8" w14:textId="3C5B9B94" w:rsidR="00E73227" w:rsidRPr="000D12E7" w:rsidRDefault="00E73227" w:rsidP="006B09F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D12E7">
              <w:rPr>
                <w:rFonts w:ascii="Arial" w:hAnsi="Arial" w:cs="Arial"/>
                <w:sz w:val="24"/>
                <w:szCs w:val="24"/>
              </w:rPr>
              <w:t>Kwalifikowalność wnioskodawcy/partnerów</w:t>
            </w:r>
          </w:p>
        </w:tc>
        <w:tc>
          <w:tcPr>
            <w:tcW w:w="7551" w:type="dxa"/>
            <w:shd w:val="clear" w:color="auto" w:fill="auto"/>
          </w:tcPr>
          <w:p w14:paraId="16FAEA08" w14:textId="51E7A523" w:rsidR="00FC5141" w:rsidRDefault="00E73227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D12E7">
              <w:rPr>
                <w:rFonts w:ascii="Arial" w:hAnsi="Arial" w:cs="Arial"/>
                <w:sz w:val="24"/>
                <w:szCs w:val="24"/>
              </w:rPr>
              <w:t>W tym kryterium sprawdzamy, czy wnioskodawca</w:t>
            </w:r>
            <w:r w:rsidR="009760FC" w:rsidRPr="000D12E7">
              <w:rPr>
                <w:rFonts w:ascii="Arial" w:hAnsi="Arial" w:cs="Arial"/>
                <w:sz w:val="24"/>
                <w:szCs w:val="24"/>
              </w:rPr>
              <w:t>/</w:t>
            </w:r>
            <w:r w:rsidRPr="000D12E7">
              <w:rPr>
                <w:rFonts w:ascii="Arial" w:hAnsi="Arial" w:cs="Arial"/>
                <w:sz w:val="24"/>
                <w:szCs w:val="24"/>
              </w:rPr>
              <w:t>partnerzy</w:t>
            </w:r>
            <w:r w:rsidR="00B226C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0D12E7">
              <w:rPr>
                <w:rFonts w:ascii="Arial" w:hAnsi="Arial" w:cs="Arial"/>
                <w:sz w:val="24"/>
                <w:szCs w:val="24"/>
              </w:rPr>
              <w:t>są uprawnieni do ubiegania się o dofinansowanie, tj. czy należą do poniższ</w:t>
            </w:r>
            <w:r w:rsidR="00437E40">
              <w:rPr>
                <w:rFonts w:ascii="Arial" w:hAnsi="Arial" w:cs="Arial"/>
                <w:sz w:val="24"/>
                <w:szCs w:val="24"/>
              </w:rPr>
              <w:t>ych</w:t>
            </w:r>
            <w:r w:rsidRPr="000D12E7">
              <w:rPr>
                <w:rFonts w:ascii="Arial" w:hAnsi="Arial" w:cs="Arial"/>
                <w:sz w:val="24"/>
                <w:szCs w:val="24"/>
              </w:rPr>
              <w:t xml:space="preserve"> grup:</w:t>
            </w:r>
          </w:p>
          <w:p w14:paraId="29C30A86" w14:textId="3BC92301" w:rsidR="00914723" w:rsidRPr="000D12E7" w:rsidRDefault="0091472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Wnioskodawca:</w:t>
            </w:r>
          </w:p>
          <w:p w14:paraId="42F8C415" w14:textId="0FF345FE" w:rsidR="00FC5141" w:rsidRPr="00FC5141" w:rsidRDefault="00FC5141" w:rsidP="00FC5141">
            <w:pPr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D54B0">
              <w:rPr>
                <w:rFonts w:ascii="Arial" w:hAnsi="Arial" w:cs="Arial"/>
                <w:sz w:val="24"/>
                <w:szCs w:val="24"/>
              </w:rPr>
              <w:t>Samorząd Województwa Kujawsko-Pomorskiego lub</w:t>
            </w:r>
          </w:p>
          <w:p w14:paraId="11835EAD" w14:textId="3EB71E89" w:rsidR="00D47B47" w:rsidRPr="000D12E7" w:rsidRDefault="00D47B47" w:rsidP="00FC5141">
            <w:pPr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D12E7">
              <w:rPr>
                <w:rFonts w:ascii="Arial" w:hAnsi="Arial" w:cs="Arial"/>
                <w:sz w:val="24"/>
                <w:szCs w:val="24"/>
              </w:rPr>
              <w:t>Jednostka organizacyjna działająca w imieniu Samorządu Województwa</w:t>
            </w:r>
          </w:p>
          <w:p w14:paraId="77D3BFA7" w14:textId="21740070" w:rsidR="00E73227" w:rsidRDefault="00914723" w:rsidP="0091472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Partnerzy</w:t>
            </w:r>
            <w:r w:rsidR="000441EF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8"/>
            </w:r>
            <w:r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1D818C0E" w14:textId="60C41853" w:rsidR="00914723" w:rsidRDefault="00914723" w:rsidP="00914723">
            <w:pPr>
              <w:pStyle w:val="Akapitzlist"/>
              <w:numPr>
                <w:ilvl w:val="0"/>
                <w:numId w:val="45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D12E7">
              <w:rPr>
                <w:rFonts w:ascii="Arial" w:hAnsi="Arial" w:cs="Arial"/>
                <w:sz w:val="24"/>
                <w:szCs w:val="24"/>
              </w:rPr>
              <w:t>Jednostka organizacyjna działająca w imieniu Samorządu Województwa</w:t>
            </w:r>
            <w:r w:rsidR="00401089">
              <w:rPr>
                <w:rFonts w:ascii="Arial" w:hAnsi="Arial" w:cs="Arial"/>
                <w:sz w:val="24"/>
                <w:szCs w:val="24"/>
                <w:lang w:val="pl-PL"/>
              </w:rPr>
              <w:t xml:space="preserve"> lub</w:t>
            </w:r>
          </w:p>
          <w:p w14:paraId="6A3065BA" w14:textId="40062A35" w:rsidR="00914723" w:rsidRPr="000D4F0D" w:rsidRDefault="00437E40" w:rsidP="000D4F0D">
            <w:pPr>
              <w:pStyle w:val="Akapitzlist"/>
              <w:numPr>
                <w:ilvl w:val="0"/>
                <w:numId w:val="45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>Instytucja Otoczenie Biznesu</w:t>
            </w:r>
          </w:p>
          <w:p w14:paraId="07705643" w14:textId="77777777" w:rsidR="00437E40" w:rsidRDefault="00437E40" w:rsidP="00C2640F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16C5B56" w14:textId="0AD423DC" w:rsidR="00E73227" w:rsidRPr="000D12E7" w:rsidRDefault="00E73227" w:rsidP="00C2640F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0D12E7">
              <w:rPr>
                <w:rFonts w:ascii="Arial" w:hAnsi="Arial" w:cs="Arial"/>
                <w:sz w:val="24"/>
                <w:szCs w:val="24"/>
              </w:rPr>
              <w:lastRenderedPageBreak/>
              <w:t>Kryterium jest weryfikowane w oparciu o wniosek o dofinansowanie projektu i załączniki (porozumienie/umowa o partnerstwie).</w:t>
            </w:r>
          </w:p>
          <w:p w14:paraId="04F8BADA" w14:textId="77777777" w:rsidR="00E73227" w:rsidRPr="000D12E7" w:rsidDel="007968FF" w:rsidRDefault="00E73227" w:rsidP="00C2640F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64" w:type="dxa"/>
          </w:tcPr>
          <w:p w14:paraId="5524F10B" w14:textId="77777777" w:rsidR="00E73227" w:rsidRPr="000D12E7" w:rsidRDefault="00E73227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D12E7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0D12E7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05402783" w14:textId="77777777" w:rsidR="00E73227" w:rsidRPr="000D12E7" w:rsidRDefault="00E73227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D12E7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9389161" w14:textId="77777777" w:rsidR="00E73227" w:rsidRPr="000D12E7" w:rsidRDefault="00E73227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D12E7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5A2DDFF9" w14:textId="77777777" w:rsidR="00E73227" w:rsidRPr="000D12E7" w:rsidRDefault="00E73227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D12E7">
              <w:rPr>
                <w:rFonts w:ascii="Arial" w:hAnsi="Arial" w:cs="Arial"/>
                <w:sz w:val="24"/>
                <w:szCs w:val="24"/>
              </w:rPr>
              <w:lastRenderedPageBreak/>
              <w:t>W trakcie oceny kryterium wnioskodawca może zostać poproszony o uzupełnienie lub poprawienie wniosku.</w:t>
            </w:r>
          </w:p>
          <w:p w14:paraId="2CF633F7" w14:textId="77777777" w:rsidR="00E73227" w:rsidRPr="000D12E7" w:rsidRDefault="00E73227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D12E7">
              <w:rPr>
                <w:rFonts w:ascii="Arial" w:hAnsi="Arial" w:cs="Arial"/>
                <w:sz w:val="24"/>
                <w:szCs w:val="24"/>
              </w:rPr>
              <w:t>Przyznanie wartości „NIE” (po złożeniu uzupełnień lub poprawy) oznacza, iż kryterium nie jest spełnione.</w:t>
            </w:r>
          </w:p>
          <w:p w14:paraId="7C3462C5" w14:textId="77777777" w:rsidR="00AD52B5" w:rsidRPr="000D12E7" w:rsidRDefault="00AD52B5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2430A" w:rsidRPr="000D12E7" w14:paraId="7ED34B93" w14:textId="77777777" w:rsidTr="00DF31D3">
        <w:trPr>
          <w:trHeight w:val="283"/>
        </w:trPr>
        <w:tc>
          <w:tcPr>
            <w:tcW w:w="1095" w:type="dxa"/>
            <w:vAlign w:val="center"/>
          </w:tcPr>
          <w:p w14:paraId="6D8E2AA6" w14:textId="653187E0" w:rsidR="00C2430A" w:rsidRPr="000D12E7" w:rsidRDefault="00C2430A" w:rsidP="00C2430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del w:id="4" w:author="R D" w:date="2023-09-01T07:09:00Z">
              <w:r w:rsidDel="00E85CD7">
                <w:rPr>
                  <w:rFonts w:ascii="Arial" w:hAnsi="Arial" w:cs="Arial"/>
                  <w:sz w:val="24"/>
                  <w:szCs w:val="24"/>
                </w:rPr>
                <w:lastRenderedPageBreak/>
                <w:delText>B.2</w:delText>
              </w:r>
            </w:del>
          </w:p>
        </w:tc>
        <w:tc>
          <w:tcPr>
            <w:tcW w:w="3115" w:type="dxa"/>
            <w:vAlign w:val="center"/>
          </w:tcPr>
          <w:p w14:paraId="77BAE317" w14:textId="3EC724AD" w:rsidR="00C2430A" w:rsidDel="00E85CD7" w:rsidRDefault="00C2430A" w:rsidP="00C2430A">
            <w:pPr>
              <w:spacing w:after="0" w:line="240" w:lineRule="auto"/>
              <w:rPr>
                <w:del w:id="5" w:author="R D" w:date="2023-09-01T07:09:00Z"/>
                <w:rFonts w:ascii="Arial" w:hAnsi="Arial" w:cs="Arial"/>
                <w:sz w:val="24"/>
                <w:szCs w:val="24"/>
              </w:rPr>
            </w:pPr>
            <w:del w:id="6" w:author="R D" w:date="2023-09-01T07:09:00Z">
              <w:r w:rsidRPr="00C10BE2" w:rsidDel="00E85CD7">
                <w:rPr>
                  <w:rFonts w:ascii="Arial" w:hAnsi="Arial" w:cs="Arial"/>
                  <w:sz w:val="24"/>
                  <w:szCs w:val="24"/>
                </w:rPr>
                <w:delText>Prawidłowość wyboru partnerów</w:delText>
              </w:r>
              <w:r w:rsidDel="00E85CD7">
                <w:rPr>
                  <w:rFonts w:ascii="Arial" w:hAnsi="Arial" w:cs="Arial"/>
                  <w:sz w:val="24"/>
                  <w:szCs w:val="24"/>
                </w:rPr>
                <w:delText xml:space="preserve"> </w:delText>
              </w:r>
              <w:r w:rsidRPr="00C10BE2" w:rsidDel="00E85CD7">
                <w:rPr>
                  <w:rFonts w:ascii="Arial" w:hAnsi="Arial" w:cs="Arial"/>
                  <w:sz w:val="24"/>
                  <w:szCs w:val="24"/>
                </w:rPr>
                <w:delText>uczestniczących/</w:delText>
              </w:r>
            </w:del>
          </w:p>
          <w:p w14:paraId="020705E3" w14:textId="78D6D836" w:rsidR="00C2430A" w:rsidRPr="000D12E7" w:rsidRDefault="00C2430A" w:rsidP="00C2430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del w:id="7" w:author="R D" w:date="2023-09-01T07:09:00Z">
              <w:r w:rsidRPr="00C10BE2" w:rsidDel="00E85CD7">
                <w:rPr>
                  <w:rFonts w:ascii="Arial" w:hAnsi="Arial" w:cs="Arial"/>
                  <w:sz w:val="24"/>
                  <w:szCs w:val="24"/>
                </w:rPr>
                <w:delText>realizujących projekt</w:delText>
              </w:r>
            </w:del>
          </w:p>
        </w:tc>
        <w:tc>
          <w:tcPr>
            <w:tcW w:w="7551" w:type="dxa"/>
            <w:shd w:val="clear" w:color="auto" w:fill="auto"/>
          </w:tcPr>
          <w:p w14:paraId="38696F8F" w14:textId="6C129DF7" w:rsidR="00C2430A" w:rsidRPr="00C10BE2" w:rsidDel="00E85CD7" w:rsidRDefault="00C2430A" w:rsidP="00C2430A">
            <w:pPr>
              <w:spacing w:before="60" w:after="60" w:line="240" w:lineRule="auto"/>
              <w:rPr>
                <w:del w:id="8" w:author="R D" w:date="2023-09-01T07:09:00Z"/>
                <w:rFonts w:ascii="Arial" w:hAnsi="Arial" w:cs="Arial"/>
                <w:sz w:val="24"/>
                <w:szCs w:val="24"/>
              </w:rPr>
            </w:pPr>
            <w:del w:id="9" w:author="R D" w:date="2023-09-01T07:09:00Z">
              <w:r w:rsidRPr="00C10BE2" w:rsidDel="00E85CD7">
                <w:rPr>
                  <w:rFonts w:ascii="Arial" w:hAnsi="Arial" w:cs="Arial"/>
                  <w:sz w:val="24"/>
                  <w:szCs w:val="24"/>
                </w:rPr>
                <w:delText>Ocenie podlega czy wnioskodawca dokonał wyboru partnera/ów zgodnie z przepisami ustawy z dnia 28 kwietnia 2022 r. o zasadach realizacji zadań finansowanych ze środków europejskich w perspektywie finansowej 2021-2027 (Dz.U. 2022 poz. 1079)</w:delText>
              </w:r>
              <w:r w:rsidDel="00E85CD7">
                <w:rPr>
                  <w:rFonts w:ascii="Arial" w:hAnsi="Arial" w:cs="Arial"/>
                  <w:sz w:val="24"/>
                  <w:szCs w:val="24"/>
                </w:rPr>
                <w:delText>.</w:delText>
              </w:r>
            </w:del>
          </w:p>
          <w:p w14:paraId="3FE9A235" w14:textId="21430B23" w:rsidR="00C2430A" w:rsidRPr="00C10BE2" w:rsidDel="00E85CD7" w:rsidRDefault="00C2430A" w:rsidP="00C2430A">
            <w:pPr>
              <w:spacing w:before="60" w:after="60" w:line="240" w:lineRule="auto"/>
              <w:rPr>
                <w:del w:id="10" w:author="R D" w:date="2023-09-01T07:09:00Z"/>
                <w:rFonts w:ascii="Arial" w:hAnsi="Arial" w:cs="Arial"/>
                <w:sz w:val="24"/>
                <w:szCs w:val="24"/>
              </w:rPr>
            </w:pPr>
          </w:p>
          <w:p w14:paraId="62799860" w14:textId="6EC01A05" w:rsidR="00C2430A" w:rsidRPr="000D12E7" w:rsidRDefault="00C2430A" w:rsidP="00C2430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del w:id="11" w:author="R D" w:date="2023-09-01T07:09:00Z">
              <w:r w:rsidRPr="00C10BE2" w:rsidDel="00E85CD7">
                <w:rPr>
                  <w:rFonts w:ascii="Arial" w:hAnsi="Arial" w:cs="Arial"/>
                  <w:sz w:val="24"/>
                  <w:szCs w:val="24"/>
                </w:rPr>
                <w:delText>Kryterium jest weryfikowane w oparciu o treść oświadczenia stanowiącego integralną część wniosku o dofinansowanie projektu.</w:delText>
              </w:r>
            </w:del>
          </w:p>
        </w:tc>
        <w:tc>
          <w:tcPr>
            <w:tcW w:w="2664" w:type="dxa"/>
          </w:tcPr>
          <w:p w14:paraId="0F772AA8" w14:textId="1DB17258" w:rsidR="00C2430A" w:rsidRPr="00C10BE2" w:rsidDel="00E85CD7" w:rsidRDefault="00C2430A" w:rsidP="00C2430A">
            <w:pPr>
              <w:spacing w:after="0" w:line="240" w:lineRule="auto"/>
              <w:rPr>
                <w:del w:id="12" w:author="R D" w:date="2023-09-01T07:09:00Z"/>
                <w:rFonts w:ascii="Arial" w:hAnsi="Arial" w:cs="Arial"/>
                <w:sz w:val="24"/>
                <w:szCs w:val="24"/>
              </w:rPr>
            </w:pPr>
            <w:del w:id="13" w:author="R D" w:date="2023-09-01T07:09:00Z">
              <w:r w:rsidRPr="00C10BE2" w:rsidDel="00E85CD7">
                <w:rPr>
                  <w:rFonts w:ascii="Arial" w:hAnsi="Arial" w:cs="Arial"/>
                  <w:sz w:val="24"/>
                  <w:szCs w:val="24"/>
                </w:rPr>
                <w:delText xml:space="preserve">TAK/NIE/NIE DOTYCZY </w:delText>
              </w:r>
              <w:r w:rsidRPr="00C10BE2" w:rsidDel="00E85CD7">
                <w:rPr>
                  <w:rFonts w:ascii="Arial" w:hAnsi="Arial" w:cs="Arial"/>
                  <w:sz w:val="24"/>
                  <w:szCs w:val="24"/>
                </w:rPr>
                <w:br/>
                <w:delText>(NIE oznacza odrzucenie wniosku)</w:delText>
              </w:r>
            </w:del>
          </w:p>
          <w:p w14:paraId="09C648A6" w14:textId="3B7C4EF2" w:rsidR="00C2430A" w:rsidRPr="00C10BE2" w:rsidDel="00E85CD7" w:rsidRDefault="00C2430A" w:rsidP="00C2430A">
            <w:pPr>
              <w:spacing w:after="0" w:line="240" w:lineRule="auto"/>
              <w:rPr>
                <w:del w:id="14" w:author="R D" w:date="2023-09-01T07:09:00Z"/>
                <w:rFonts w:ascii="Arial" w:hAnsi="Arial" w:cs="Arial"/>
                <w:sz w:val="24"/>
                <w:szCs w:val="24"/>
              </w:rPr>
            </w:pPr>
          </w:p>
          <w:p w14:paraId="16DDB5DD" w14:textId="6F28CB31" w:rsidR="00C2430A" w:rsidRPr="00C10BE2" w:rsidDel="00E85CD7" w:rsidRDefault="00C2430A" w:rsidP="00C2430A">
            <w:pPr>
              <w:spacing w:after="0" w:line="240" w:lineRule="auto"/>
              <w:rPr>
                <w:del w:id="15" w:author="R D" w:date="2023-09-01T07:09:00Z"/>
                <w:rFonts w:ascii="Arial" w:hAnsi="Arial" w:cs="Arial"/>
                <w:sz w:val="24"/>
                <w:szCs w:val="24"/>
              </w:rPr>
            </w:pPr>
            <w:del w:id="16" w:author="R D" w:date="2023-09-01T07:09:00Z">
              <w:r w:rsidRPr="00C10BE2" w:rsidDel="00E85CD7">
                <w:rPr>
                  <w:rFonts w:ascii="Arial" w:hAnsi="Arial" w:cs="Arial"/>
                  <w:sz w:val="24"/>
                  <w:szCs w:val="24"/>
                </w:rPr>
                <w:delText>Kryterium obligatoryjne – spełnienie kryterium jest niezbędne do przyznania dofinansowania.</w:delText>
              </w:r>
            </w:del>
          </w:p>
          <w:p w14:paraId="5296A38B" w14:textId="0B0812E3" w:rsidR="00C2430A" w:rsidRPr="00C10BE2" w:rsidDel="00E85CD7" w:rsidRDefault="00C2430A" w:rsidP="00C2430A">
            <w:pPr>
              <w:spacing w:after="0" w:line="240" w:lineRule="auto"/>
              <w:rPr>
                <w:del w:id="17" w:author="R D" w:date="2023-09-01T07:09:00Z"/>
                <w:rFonts w:ascii="Arial" w:hAnsi="Arial" w:cs="Arial"/>
                <w:sz w:val="24"/>
                <w:szCs w:val="24"/>
              </w:rPr>
            </w:pPr>
          </w:p>
          <w:p w14:paraId="780CF78A" w14:textId="75C899AB" w:rsidR="00C2430A" w:rsidRPr="00C10BE2" w:rsidDel="00E85CD7" w:rsidRDefault="00C2430A" w:rsidP="00C2430A">
            <w:pPr>
              <w:spacing w:after="0" w:line="240" w:lineRule="auto"/>
              <w:rPr>
                <w:del w:id="18" w:author="R D" w:date="2023-09-01T07:09:00Z"/>
                <w:rFonts w:ascii="Arial" w:hAnsi="Arial" w:cs="Arial"/>
                <w:sz w:val="24"/>
                <w:szCs w:val="24"/>
              </w:rPr>
            </w:pPr>
            <w:del w:id="19" w:author="R D" w:date="2023-09-01T07:09:00Z">
              <w:r w:rsidRPr="00C10BE2" w:rsidDel="00E85CD7">
                <w:rPr>
                  <w:rFonts w:ascii="Arial" w:hAnsi="Arial" w:cs="Arial"/>
                  <w:sz w:val="24"/>
                  <w:szCs w:val="24"/>
                </w:rPr>
                <w:delText xml:space="preserve">Kryterium uznaje się za spełnione, jeżeli odpowiedź będzie pozytywna (wartość logiczna: „TAK” lub „NIE DOTYCZY”). </w:delText>
              </w:r>
            </w:del>
          </w:p>
          <w:p w14:paraId="2481667D" w14:textId="6F42384B" w:rsidR="00C2430A" w:rsidRPr="00C10BE2" w:rsidDel="00E85CD7" w:rsidRDefault="00C2430A" w:rsidP="00C2430A">
            <w:pPr>
              <w:spacing w:after="0" w:line="240" w:lineRule="auto"/>
              <w:rPr>
                <w:del w:id="20" w:author="R D" w:date="2023-09-01T07:09:00Z"/>
                <w:rFonts w:ascii="Arial" w:hAnsi="Arial" w:cs="Arial"/>
                <w:sz w:val="24"/>
                <w:szCs w:val="24"/>
              </w:rPr>
            </w:pPr>
            <w:del w:id="21" w:author="R D" w:date="2023-09-01T07:09:00Z">
              <w:r w:rsidRPr="00C10BE2" w:rsidDel="00E85CD7">
                <w:rPr>
                  <w:rFonts w:ascii="Arial" w:hAnsi="Arial" w:cs="Arial"/>
                  <w:sz w:val="24"/>
                  <w:szCs w:val="24"/>
                </w:rPr>
                <w:lastRenderedPageBreak/>
                <w:delText>W trakcie oceny kryterium wnioskodawca może zostać poproszony o uzupełnienie lub poprawienie wniosku.</w:delText>
              </w:r>
            </w:del>
          </w:p>
          <w:p w14:paraId="13459EE8" w14:textId="4D2188EB" w:rsidR="00C2430A" w:rsidRPr="00C10BE2" w:rsidDel="00E85CD7" w:rsidRDefault="00C2430A" w:rsidP="00C2430A">
            <w:pPr>
              <w:spacing w:after="0" w:line="240" w:lineRule="auto"/>
              <w:rPr>
                <w:del w:id="22" w:author="R D" w:date="2023-09-01T07:09:00Z"/>
                <w:rFonts w:ascii="Arial" w:hAnsi="Arial" w:cs="Arial"/>
                <w:sz w:val="24"/>
                <w:szCs w:val="24"/>
              </w:rPr>
            </w:pPr>
            <w:del w:id="23" w:author="R D" w:date="2023-09-01T07:09:00Z">
              <w:r w:rsidRPr="00C10BE2" w:rsidDel="00E85CD7">
                <w:rPr>
                  <w:rFonts w:ascii="Arial" w:hAnsi="Arial" w:cs="Arial"/>
                  <w:sz w:val="24"/>
                  <w:szCs w:val="24"/>
                </w:rPr>
                <w:delText>Przyznanie wartości „NIE” (po złożeniu uzupełnień lub poprawy) oznacza, iż kryterium nie jest spełnione.</w:delText>
              </w:r>
            </w:del>
          </w:p>
          <w:p w14:paraId="6DD77C95" w14:textId="77777777" w:rsidR="00C2430A" w:rsidRPr="000D12E7" w:rsidRDefault="00C2430A" w:rsidP="00C2430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2430A" w:rsidRPr="00625375" w14:paraId="6209BBD5" w14:textId="77777777" w:rsidTr="00DF31D3">
        <w:trPr>
          <w:trHeight w:val="283"/>
        </w:trPr>
        <w:tc>
          <w:tcPr>
            <w:tcW w:w="1095" w:type="dxa"/>
            <w:vAlign w:val="center"/>
          </w:tcPr>
          <w:p w14:paraId="158B6049" w14:textId="0DFDF38F" w:rsidR="00C2430A" w:rsidRPr="000D12E7" w:rsidRDefault="00C2430A" w:rsidP="00C2430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D12E7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del w:id="24" w:author="R D" w:date="2023-09-01T07:09:00Z">
              <w:r w:rsidDel="00E85CD7">
                <w:rPr>
                  <w:rFonts w:ascii="Arial" w:hAnsi="Arial" w:cs="Arial"/>
                  <w:sz w:val="24"/>
                  <w:szCs w:val="24"/>
                </w:rPr>
                <w:delText>3</w:delText>
              </w:r>
            </w:del>
            <w:ins w:id="25" w:author="R D" w:date="2023-09-01T07:09:00Z">
              <w:del w:id="26" w:author="Łukasz Blachowski" w:date="2023-09-08T09:03:00Z">
                <w:r w:rsidR="00E85CD7" w:rsidDel="003B7A6A">
                  <w:rPr>
                    <w:rFonts w:ascii="Arial" w:hAnsi="Arial" w:cs="Arial"/>
                    <w:sz w:val="24"/>
                    <w:szCs w:val="24"/>
                  </w:rPr>
                  <w:delText>4</w:delText>
                </w:r>
              </w:del>
            </w:ins>
            <w:ins w:id="27" w:author="Łukasz Blachowski" w:date="2023-09-08T09:03:00Z">
              <w:r w:rsidR="003B7A6A">
                <w:rPr>
                  <w:rFonts w:ascii="Arial" w:hAnsi="Arial" w:cs="Arial"/>
                  <w:sz w:val="24"/>
                  <w:szCs w:val="24"/>
                </w:rPr>
                <w:t>2</w:t>
              </w:r>
            </w:ins>
          </w:p>
        </w:tc>
        <w:tc>
          <w:tcPr>
            <w:tcW w:w="3115" w:type="dxa"/>
            <w:vAlign w:val="center"/>
          </w:tcPr>
          <w:p w14:paraId="1EF97D55" w14:textId="77777777" w:rsidR="00C2430A" w:rsidRPr="000D12E7" w:rsidRDefault="00C2430A" w:rsidP="00C2430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D12E7">
              <w:rPr>
                <w:rFonts w:ascii="Arial" w:hAnsi="Arial" w:cs="Arial"/>
                <w:sz w:val="24"/>
                <w:szCs w:val="24"/>
              </w:rPr>
              <w:t xml:space="preserve">Projekt jest zgodny z typami </w:t>
            </w:r>
          </w:p>
          <w:p w14:paraId="6449D651" w14:textId="77777777" w:rsidR="00C2430A" w:rsidRPr="000D12E7" w:rsidRDefault="00C2430A" w:rsidP="00C2430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D12E7">
              <w:rPr>
                <w:rFonts w:ascii="Arial" w:hAnsi="Arial" w:cs="Arial"/>
                <w:sz w:val="24"/>
                <w:szCs w:val="24"/>
              </w:rPr>
              <w:t xml:space="preserve">projektów przewidzianymi </w:t>
            </w:r>
          </w:p>
          <w:p w14:paraId="7FAFDEF7" w14:textId="77777777" w:rsidR="00C2430A" w:rsidRPr="000D12E7" w:rsidRDefault="00C2430A" w:rsidP="00C2430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D12E7">
              <w:rPr>
                <w:rFonts w:ascii="Arial" w:hAnsi="Arial" w:cs="Arial"/>
                <w:sz w:val="24"/>
                <w:szCs w:val="24"/>
              </w:rPr>
              <w:t>do wsparcia w ramach działania</w:t>
            </w:r>
          </w:p>
          <w:p w14:paraId="1909A3B7" w14:textId="77777777" w:rsidR="00C2430A" w:rsidRPr="000D12E7" w:rsidRDefault="00C2430A" w:rsidP="00C2430A">
            <w:pPr>
              <w:spacing w:after="0" w:line="240" w:lineRule="auto"/>
              <w:ind w:left="720"/>
              <w:rPr>
                <w:rFonts w:ascii="Arial" w:hAnsi="Arial" w:cs="Arial"/>
                <w:i/>
                <w:iCs/>
                <w:color w:val="FF0000"/>
                <w:sz w:val="24"/>
                <w:szCs w:val="24"/>
              </w:rPr>
            </w:pPr>
          </w:p>
        </w:tc>
        <w:tc>
          <w:tcPr>
            <w:tcW w:w="7551" w:type="dxa"/>
          </w:tcPr>
          <w:p w14:paraId="21DA723B" w14:textId="77777777" w:rsidR="00C2430A" w:rsidRPr="000D12E7" w:rsidRDefault="00C2430A" w:rsidP="00C2430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0D12E7">
              <w:rPr>
                <w:rFonts w:ascii="Arial" w:hAnsi="Arial" w:cs="Arial"/>
                <w:sz w:val="24"/>
                <w:szCs w:val="24"/>
              </w:rPr>
              <w:t xml:space="preserve">W tym kryterium sprawdzamy czy projekt grantowy zakłada wsparcie przedsiębiorstw poprzez udostępnienie: </w:t>
            </w:r>
          </w:p>
          <w:p w14:paraId="545D179A" w14:textId="31579723" w:rsidR="00C2430A" w:rsidRPr="000D12E7" w:rsidRDefault="00C2430A" w:rsidP="00C2430A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0D12E7">
              <w:rPr>
                <w:rFonts w:ascii="Arial" w:hAnsi="Arial" w:cs="Arial"/>
                <w:sz w:val="24"/>
                <w:szCs w:val="24"/>
              </w:rPr>
              <w:t xml:space="preserve">1. Wsparcia na tworzenie i rozwój zaplecza B+R </w:t>
            </w:r>
            <w:r w:rsidR="0086356F">
              <w:rPr>
                <w:rFonts w:ascii="Arial" w:hAnsi="Arial" w:cs="Arial"/>
                <w:sz w:val="24"/>
                <w:szCs w:val="24"/>
              </w:rPr>
              <w:br/>
            </w:r>
            <w:r w:rsidRPr="000D12E7">
              <w:rPr>
                <w:rFonts w:ascii="Arial" w:hAnsi="Arial" w:cs="Arial"/>
                <w:sz w:val="24"/>
                <w:szCs w:val="24"/>
              </w:rPr>
              <w:t>w przedsiębiorstwach lub w organizacjach prowadzących badania i upowszechniających wiedzę.</w:t>
            </w:r>
          </w:p>
          <w:p w14:paraId="125F4471" w14:textId="77777777" w:rsidR="00C2430A" w:rsidRPr="000D12E7" w:rsidRDefault="00C2430A" w:rsidP="00C2430A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0D12E7">
              <w:rPr>
                <w:rFonts w:ascii="Arial" w:hAnsi="Arial" w:cs="Arial"/>
                <w:sz w:val="24"/>
                <w:szCs w:val="24"/>
              </w:rPr>
              <w:t>2. Wsparcia prowadzenia prac badawczo-rozwojowych</w:t>
            </w:r>
            <w:r w:rsidRPr="000D12E7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9"/>
            </w:r>
            <w:r w:rsidRPr="000D12E7">
              <w:rPr>
                <w:rFonts w:ascii="Arial" w:hAnsi="Arial" w:cs="Arial"/>
                <w:sz w:val="24"/>
                <w:szCs w:val="24"/>
              </w:rPr>
              <w:t xml:space="preserve"> przez przedsiębiorstwa lub ich konsorcja mających na celu opracowanie nowych produktów/usług, procesów lub też wprowadzenia znaczących ulepszeń do istniejących produktów/usług, procesów.</w:t>
            </w:r>
          </w:p>
          <w:p w14:paraId="6BD16031" w14:textId="77777777" w:rsidR="00C2430A" w:rsidRPr="000D12E7" w:rsidRDefault="00C2430A" w:rsidP="00C2430A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0D12E7">
              <w:rPr>
                <w:rFonts w:ascii="Arial" w:hAnsi="Arial" w:cs="Arial"/>
                <w:sz w:val="24"/>
                <w:szCs w:val="24"/>
              </w:rPr>
              <w:t>3. Wsparcia zakupu prac badawczo-rozwojowych i ich wyników przez przedsiębiorstwa w organizacjach prowadzących badania i upowszechniających wiedzę.</w:t>
            </w:r>
          </w:p>
          <w:p w14:paraId="5A641A08" w14:textId="77777777" w:rsidR="00C2430A" w:rsidRPr="000D12E7" w:rsidRDefault="00C2430A" w:rsidP="00C2430A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0D12E7">
              <w:rPr>
                <w:rFonts w:ascii="Arial" w:hAnsi="Arial" w:cs="Arial"/>
                <w:sz w:val="24"/>
                <w:szCs w:val="24"/>
              </w:rPr>
              <w:t xml:space="preserve">4. Wsparcia zakupu zaawansowanych usług doradczych/usług proinnowacyjnych (np. na przygotowanie wniosków patentowych, </w:t>
            </w:r>
            <w:r w:rsidRPr="000D12E7">
              <w:rPr>
                <w:rFonts w:ascii="Arial" w:hAnsi="Arial" w:cs="Arial"/>
                <w:sz w:val="24"/>
                <w:szCs w:val="24"/>
              </w:rPr>
              <w:lastRenderedPageBreak/>
              <w:t>ochrony wzorów przemysłowych, związanych z prototypowaniem, testowaniem, transferem technologii, itp.).</w:t>
            </w:r>
          </w:p>
          <w:p w14:paraId="4D4783D7" w14:textId="77777777" w:rsidR="00C2430A" w:rsidRPr="000D12E7" w:rsidRDefault="00C2430A" w:rsidP="00C2430A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0D12E7">
              <w:rPr>
                <w:rFonts w:ascii="Arial" w:hAnsi="Arial" w:cs="Arial"/>
                <w:sz w:val="24"/>
                <w:szCs w:val="24"/>
              </w:rPr>
              <w:t xml:space="preserve">  </w:t>
            </w:r>
          </w:p>
          <w:p w14:paraId="4B99AE44" w14:textId="77777777" w:rsidR="00C2430A" w:rsidRPr="000D12E7" w:rsidRDefault="00C2430A" w:rsidP="00C2430A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1BF3467" w14:textId="77777777" w:rsidR="00C2430A" w:rsidRPr="000D12E7" w:rsidRDefault="00C2430A" w:rsidP="00C2430A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0D12E7">
              <w:rPr>
                <w:rFonts w:ascii="Arial" w:hAnsi="Arial" w:cs="Arial"/>
                <w:sz w:val="24"/>
                <w:szCs w:val="24"/>
              </w:rPr>
              <w:t>Elementem uzupełniającym w ramach ww. typów wsparcia może być wsparcie rozwoju kompetencji i umiejętności kadry badawczej pracującej przy realizacji prac B+R.</w:t>
            </w:r>
          </w:p>
          <w:p w14:paraId="7F4A3B1D" w14:textId="77777777" w:rsidR="00C2430A" w:rsidRPr="000D12E7" w:rsidRDefault="00C2430A" w:rsidP="00C2430A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DCAD6B9" w14:textId="77777777" w:rsidR="00C2430A" w:rsidRPr="000D12E7" w:rsidRDefault="00C2430A" w:rsidP="00C2430A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0D12E7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2664" w:type="dxa"/>
          </w:tcPr>
          <w:p w14:paraId="499C558B" w14:textId="77777777" w:rsidR="00C2430A" w:rsidRPr="000D12E7" w:rsidRDefault="00C2430A" w:rsidP="00C2430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D12E7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0D12E7">
              <w:rPr>
                <w:rFonts w:ascii="Arial" w:hAnsi="Arial" w:cs="Arial"/>
                <w:sz w:val="24"/>
                <w:szCs w:val="24"/>
              </w:rPr>
              <w:br/>
              <w:t xml:space="preserve">(NIE oznacza odrzucenie wniosku) </w:t>
            </w:r>
          </w:p>
          <w:p w14:paraId="0D8A8346" w14:textId="77777777" w:rsidR="00C2430A" w:rsidRPr="000D12E7" w:rsidRDefault="00C2430A" w:rsidP="00C2430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D12E7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5DADCBD" w14:textId="77777777" w:rsidR="00C2430A" w:rsidRPr="000D12E7" w:rsidRDefault="00C2430A" w:rsidP="00C2430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852FD01" w14:textId="77777777" w:rsidR="00C2430A" w:rsidRPr="000D12E7" w:rsidRDefault="00C2430A" w:rsidP="00C2430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D12E7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72C0C7A2" w14:textId="77777777" w:rsidR="00C2430A" w:rsidRPr="000D12E7" w:rsidRDefault="00C2430A" w:rsidP="00C2430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D12E7">
              <w:rPr>
                <w:rFonts w:ascii="Arial" w:hAnsi="Arial" w:cs="Arial"/>
                <w:sz w:val="24"/>
                <w:szCs w:val="24"/>
              </w:rPr>
              <w:t xml:space="preserve">W trakcie oceny kryterium </w:t>
            </w:r>
            <w:r w:rsidRPr="000D12E7">
              <w:rPr>
                <w:rFonts w:ascii="Arial" w:hAnsi="Arial" w:cs="Arial"/>
                <w:sz w:val="24"/>
                <w:szCs w:val="24"/>
              </w:rPr>
              <w:lastRenderedPageBreak/>
              <w:t>wnioskodawca może zostać poproszony o uzupełnienie lub poprawienie wniosku.</w:t>
            </w:r>
          </w:p>
          <w:p w14:paraId="68B77B80" w14:textId="77777777" w:rsidR="00C2430A" w:rsidRPr="000D12E7" w:rsidRDefault="00C2430A" w:rsidP="00C2430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D12E7">
              <w:rPr>
                <w:rFonts w:ascii="Arial" w:hAnsi="Arial" w:cs="Arial"/>
                <w:sz w:val="24"/>
                <w:szCs w:val="24"/>
              </w:rPr>
              <w:t>Przyznanie wartości „NIE” (po złożeniu uzupełnień lub poprawy) oznacza, iż kryterium nie jest spełnione.</w:t>
            </w:r>
          </w:p>
        </w:tc>
      </w:tr>
      <w:tr w:rsidR="00C2430A" w:rsidRPr="00625375" w14:paraId="450508B6" w14:textId="77777777" w:rsidTr="00DF31D3">
        <w:trPr>
          <w:trHeight w:val="283"/>
        </w:trPr>
        <w:tc>
          <w:tcPr>
            <w:tcW w:w="1095" w:type="dxa"/>
            <w:vAlign w:val="center"/>
          </w:tcPr>
          <w:p w14:paraId="2A77CE85" w14:textId="7FCE9425" w:rsidR="00C2430A" w:rsidRPr="00625375" w:rsidRDefault="00C2430A" w:rsidP="00C2430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5375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del w:id="28" w:author="Łukasz Blachowski" w:date="2023-09-08T09:03:00Z">
              <w:r w:rsidDel="003B7A6A">
                <w:rPr>
                  <w:rFonts w:ascii="Arial" w:hAnsi="Arial" w:cs="Arial"/>
                  <w:sz w:val="24"/>
                  <w:szCs w:val="24"/>
                </w:rPr>
                <w:delText>4</w:delText>
              </w:r>
            </w:del>
            <w:ins w:id="29" w:author="R D" w:date="2023-09-01T07:10:00Z">
              <w:del w:id="30" w:author="Łukasz Blachowski" w:date="2023-09-08T09:03:00Z">
                <w:r w:rsidR="00E85CD7" w:rsidDel="003B7A6A">
                  <w:rPr>
                    <w:rFonts w:ascii="Arial" w:hAnsi="Arial" w:cs="Arial"/>
                    <w:sz w:val="24"/>
                    <w:szCs w:val="24"/>
                  </w:rPr>
                  <w:delText>5</w:delText>
                </w:r>
              </w:del>
            </w:ins>
            <w:ins w:id="31" w:author="Łukasz Blachowski" w:date="2023-09-08T09:03:00Z">
              <w:r w:rsidR="003B7A6A">
                <w:rPr>
                  <w:rFonts w:ascii="Arial" w:hAnsi="Arial" w:cs="Arial"/>
                  <w:sz w:val="24"/>
                  <w:szCs w:val="24"/>
                </w:rPr>
                <w:t>3</w:t>
              </w:r>
            </w:ins>
          </w:p>
        </w:tc>
        <w:tc>
          <w:tcPr>
            <w:tcW w:w="3115" w:type="dxa"/>
            <w:vAlign w:val="center"/>
          </w:tcPr>
          <w:p w14:paraId="513A8C9F" w14:textId="77777777" w:rsidR="00C2430A" w:rsidRPr="00625375" w:rsidRDefault="00C2430A" w:rsidP="00C2430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5375">
              <w:rPr>
                <w:rFonts w:ascii="Arial" w:hAnsi="Arial" w:cs="Arial"/>
                <w:sz w:val="24"/>
                <w:szCs w:val="24"/>
              </w:rPr>
              <w:t>Prawidłowość określenia wkładu własnego</w:t>
            </w:r>
          </w:p>
        </w:tc>
        <w:tc>
          <w:tcPr>
            <w:tcW w:w="7551" w:type="dxa"/>
          </w:tcPr>
          <w:p w14:paraId="4E319477" w14:textId="77777777" w:rsidR="00C2430A" w:rsidRPr="00625375" w:rsidRDefault="00C2430A" w:rsidP="00C2430A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25375">
              <w:rPr>
                <w:rFonts w:ascii="Arial" w:hAnsi="Arial" w:cs="Arial"/>
                <w:sz w:val="24"/>
                <w:szCs w:val="24"/>
              </w:rPr>
              <w:t>W kryterium sprawdzamy czy wkład własny wnioskodawcy jest zgodny z zapisami Szczegółowego Opisu Priorytetów dla danego działania, w wersji aktualnej na dzień rozpoczęcia naboru.</w:t>
            </w:r>
          </w:p>
          <w:p w14:paraId="5F1977DD" w14:textId="77777777" w:rsidR="00C2430A" w:rsidRPr="00625375" w:rsidRDefault="00C2430A" w:rsidP="00C2430A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F1842EE" w14:textId="77777777" w:rsidR="00C2430A" w:rsidRPr="00625375" w:rsidRDefault="00C2430A" w:rsidP="00C2430A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625375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2664" w:type="dxa"/>
          </w:tcPr>
          <w:p w14:paraId="10CCA903" w14:textId="77777777" w:rsidR="00C2430A" w:rsidRPr="00625375" w:rsidRDefault="00C2430A" w:rsidP="00C2430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25375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625375">
              <w:rPr>
                <w:rFonts w:ascii="Arial" w:hAnsi="Arial" w:cs="Arial"/>
                <w:sz w:val="24"/>
                <w:szCs w:val="24"/>
              </w:rPr>
              <w:br/>
              <w:t xml:space="preserve">(NIE oznacza odrzucenie wniosku) </w:t>
            </w:r>
          </w:p>
          <w:p w14:paraId="167C9802" w14:textId="77777777" w:rsidR="00C2430A" w:rsidRPr="00625375" w:rsidRDefault="00C2430A" w:rsidP="00C2430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25375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4E035E1" w14:textId="77777777" w:rsidR="00C2430A" w:rsidRPr="00625375" w:rsidRDefault="00C2430A" w:rsidP="00C2430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87FD892" w14:textId="77777777" w:rsidR="00C2430A" w:rsidRPr="00625375" w:rsidRDefault="00C2430A" w:rsidP="00C2430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25375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0BA43F18" w14:textId="77777777" w:rsidR="00C2430A" w:rsidRPr="00625375" w:rsidRDefault="00C2430A" w:rsidP="00C2430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25375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37153E55" w14:textId="77777777" w:rsidR="00C2430A" w:rsidRPr="00625375" w:rsidRDefault="00C2430A" w:rsidP="00C2430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25375">
              <w:rPr>
                <w:rFonts w:ascii="Arial" w:hAnsi="Arial" w:cs="Arial"/>
                <w:sz w:val="24"/>
                <w:szCs w:val="24"/>
              </w:rPr>
              <w:lastRenderedPageBreak/>
              <w:t>Przyznanie wartości „NIE” (po złożeniu uzupełnień lub poprawy) oznacza, iż kryterium nie jest spełnione.</w:t>
            </w:r>
          </w:p>
        </w:tc>
      </w:tr>
      <w:tr w:rsidR="00C2430A" w:rsidRPr="00625375" w14:paraId="109D981E" w14:textId="77777777" w:rsidTr="00DF31D3">
        <w:trPr>
          <w:trHeight w:val="425"/>
        </w:trPr>
        <w:tc>
          <w:tcPr>
            <w:tcW w:w="1095" w:type="dxa"/>
            <w:vAlign w:val="center"/>
          </w:tcPr>
          <w:p w14:paraId="6D2C130B" w14:textId="3AC35C03" w:rsidR="00C2430A" w:rsidRPr="00625375" w:rsidRDefault="00C2430A" w:rsidP="00C2430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5375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del w:id="32" w:author="Łukasz Blachowski" w:date="2023-09-08T09:03:00Z">
              <w:r w:rsidDel="003B7A6A">
                <w:rPr>
                  <w:rFonts w:ascii="Arial" w:hAnsi="Arial" w:cs="Arial"/>
                  <w:sz w:val="24"/>
                  <w:szCs w:val="24"/>
                </w:rPr>
                <w:delText>5</w:delText>
              </w:r>
            </w:del>
            <w:ins w:id="33" w:author="R D" w:date="2023-09-01T07:10:00Z">
              <w:del w:id="34" w:author="Łukasz Blachowski" w:date="2023-09-08T09:03:00Z">
                <w:r w:rsidR="00E85CD7" w:rsidDel="003B7A6A">
                  <w:rPr>
                    <w:rFonts w:ascii="Arial" w:hAnsi="Arial" w:cs="Arial"/>
                    <w:sz w:val="24"/>
                    <w:szCs w:val="24"/>
                  </w:rPr>
                  <w:delText>6</w:delText>
                </w:r>
              </w:del>
            </w:ins>
            <w:ins w:id="35" w:author="Łukasz Blachowski" w:date="2023-09-08T09:03:00Z">
              <w:r w:rsidR="003B7A6A">
                <w:rPr>
                  <w:rFonts w:ascii="Arial" w:hAnsi="Arial" w:cs="Arial"/>
                  <w:sz w:val="24"/>
                  <w:szCs w:val="24"/>
                </w:rPr>
                <w:t>4</w:t>
              </w:r>
            </w:ins>
          </w:p>
        </w:tc>
        <w:tc>
          <w:tcPr>
            <w:tcW w:w="3115" w:type="dxa"/>
            <w:vAlign w:val="center"/>
          </w:tcPr>
          <w:p w14:paraId="4EE38089" w14:textId="77777777" w:rsidR="00C2430A" w:rsidRPr="00625375" w:rsidRDefault="00C2430A" w:rsidP="00C2430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5375">
              <w:rPr>
                <w:rFonts w:ascii="Arial" w:hAnsi="Arial" w:cs="Arial"/>
                <w:sz w:val="24"/>
                <w:szCs w:val="24"/>
              </w:rPr>
              <w:t xml:space="preserve">Zgodność z prawem pomocy publicznej/pomocy de </w:t>
            </w:r>
            <w:proofErr w:type="spellStart"/>
            <w:r w:rsidRPr="00625375">
              <w:rPr>
                <w:rFonts w:ascii="Arial" w:hAnsi="Arial" w:cs="Arial"/>
                <w:sz w:val="24"/>
                <w:szCs w:val="24"/>
              </w:rPr>
              <w:t>minimis</w:t>
            </w:r>
            <w:proofErr w:type="spellEnd"/>
          </w:p>
        </w:tc>
        <w:tc>
          <w:tcPr>
            <w:tcW w:w="7551" w:type="dxa"/>
          </w:tcPr>
          <w:p w14:paraId="08C6E535" w14:textId="77777777" w:rsidR="00C2430A" w:rsidRPr="00625375" w:rsidRDefault="00C2430A" w:rsidP="00C2430A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25375">
              <w:rPr>
                <w:rFonts w:ascii="Arial" w:hAnsi="Arial" w:cs="Arial"/>
                <w:sz w:val="24"/>
                <w:szCs w:val="24"/>
              </w:rPr>
              <w:t>W tym kryterium sprawdzamy, czy w projekcie na I poziomie, tj. IZ FEdKP – beneficjent projektu grantowego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  <w:r w:rsidRPr="00625375">
              <w:rPr>
                <w:rFonts w:ascii="Arial" w:hAnsi="Arial" w:cs="Arial"/>
                <w:sz w:val="24"/>
                <w:szCs w:val="24"/>
              </w:rPr>
              <w:t xml:space="preserve"> nie występuje pomoc publiczna. Weryfikacji podlega</w:t>
            </w:r>
            <w:r w:rsidRPr="00625375">
              <w:rPr>
                <w:rFonts w:ascii="Arial" w:eastAsia="Times New Roman" w:hAnsi="Arial" w:cs="Arial"/>
                <w:sz w:val="24"/>
                <w:szCs w:val="24"/>
              </w:rPr>
              <w:t xml:space="preserve"> poprawność załączonego do wniosku o dofinansowanie projektu opisu mechanizmu zapewniającego niewystąpienie pomocy publicznej na poziomie beneficjenta. </w:t>
            </w:r>
          </w:p>
          <w:p w14:paraId="5153E923" w14:textId="77777777" w:rsidR="00C2430A" w:rsidRPr="00625375" w:rsidRDefault="00C2430A" w:rsidP="00C2430A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25375">
              <w:rPr>
                <w:rFonts w:ascii="Arial" w:hAnsi="Arial" w:cs="Arial"/>
                <w:sz w:val="24"/>
                <w:szCs w:val="24"/>
              </w:rPr>
              <w:t xml:space="preserve">Ponadto, sprawdzeniu podlega czy wnioskodawca oświadczył, że wszelkie wsparcie udzielane w projekcie dla </w:t>
            </w:r>
            <w:proofErr w:type="spellStart"/>
            <w:r w:rsidRPr="00625375">
              <w:rPr>
                <w:rFonts w:ascii="Arial" w:hAnsi="Arial" w:cs="Arial"/>
                <w:sz w:val="24"/>
                <w:szCs w:val="24"/>
              </w:rPr>
              <w:t>grantobiorców</w:t>
            </w:r>
            <w:proofErr w:type="spellEnd"/>
            <w:r w:rsidRPr="00625375">
              <w:rPr>
                <w:rFonts w:ascii="Arial" w:hAnsi="Arial" w:cs="Arial"/>
                <w:sz w:val="24"/>
                <w:szCs w:val="24"/>
              </w:rPr>
              <w:t xml:space="preserve"> będzie zgodne z rozporządzeniem nr 1407/2013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0"/>
            </w:r>
            <w:r w:rsidRPr="00625375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1B23B71D" w14:textId="77777777" w:rsidR="00C2430A" w:rsidRPr="00625375" w:rsidRDefault="00C2430A" w:rsidP="00C2430A">
            <w:pPr>
              <w:autoSpaceDE w:val="0"/>
              <w:autoSpaceDN w:val="0"/>
              <w:adjustRightInd w:val="0"/>
              <w:spacing w:before="60" w:after="0" w:line="240" w:lineRule="auto"/>
              <w:ind w:left="720"/>
              <w:rPr>
                <w:rFonts w:ascii="Arial" w:hAnsi="Arial" w:cs="Arial"/>
                <w:sz w:val="24"/>
                <w:szCs w:val="24"/>
              </w:rPr>
            </w:pPr>
          </w:p>
          <w:p w14:paraId="44348D61" w14:textId="77777777" w:rsidR="00C2430A" w:rsidRPr="00625375" w:rsidRDefault="00C2430A" w:rsidP="00C2430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25375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  <w:p w14:paraId="2F20A4C5" w14:textId="77777777" w:rsidR="00C2430A" w:rsidRPr="00625375" w:rsidRDefault="00C2430A" w:rsidP="00C2430A">
            <w:pPr>
              <w:autoSpaceDE w:val="0"/>
              <w:autoSpaceDN w:val="0"/>
              <w:adjustRightInd w:val="0"/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64" w:type="dxa"/>
          </w:tcPr>
          <w:p w14:paraId="125DEDF0" w14:textId="77777777" w:rsidR="00C2430A" w:rsidRPr="00625375" w:rsidRDefault="00C2430A" w:rsidP="00C2430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25375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625375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387DD7E5" w14:textId="77777777" w:rsidR="00C2430A" w:rsidRPr="00625375" w:rsidRDefault="00C2430A" w:rsidP="00C2430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25375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ED03F83" w14:textId="77777777" w:rsidR="00C2430A" w:rsidRPr="00625375" w:rsidRDefault="00C2430A" w:rsidP="00C2430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25375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26215DD5" w14:textId="77777777" w:rsidR="00C2430A" w:rsidRPr="00625375" w:rsidRDefault="00C2430A" w:rsidP="00C2430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25375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691974AA" w14:textId="77777777" w:rsidR="00C2430A" w:rsidRPr="00625375" w:rsidRDefault="00C2430A" w:rsidP="00C2430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25375">
              <w:rPr>
                <w:rFonts w:ascii="Arial" w:hAnsi="Arial" w:cs="Arial"/>
                <w:sz w:val="24"/>
                <w:szCs w:val="24"/>
              </w:rPr>
              <w:t xml:space="preserve">Przyznanie wartości „NIE” (po złożeniu uzupełnień lub </w:t>
            </w:r>
            <w:r w:rsidRPr="00625375">
              <w:rPr>
                <w:rFonts w:ascii="Arial" w:hAnsi="Arial" w:cs="Arial"/>
                <w:sz w:val="24"/>
                <w:szCs w:val="24"/>
              </w:rPr>
              <w:lastRenderedPageBreak/>
              <w:t>poprawy) oznacza, iż kryterium nie jest spełnione.</w:t>
            </w:r>
          </w:p>
        </w:tc>
      </w:tr>
      <w:tr w:rsidR="00C2430A" w:rsidRPr="00625375" w14:paraId="3F777996" w14:textId="77777777" w:rsidTr="00DF31D3">
        <w:trPr>
          <w:trHeight w:val="992"/>
        </w:trPr>
        <w:tc>
          <w:tcPr>
            <w:tcW w:w="1095" w:type="dxa"/>
            <w:vAlign w:val="center"/>
          </w:tcPr>
          <w:p w14:paraId="08E18221" w14:textId="75F03F58" w:rsidR="00C2430A" w:rsidRPr="00625375" w:rsidRDefault="00C2430A" w:rsidP="00C2430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5375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del w:id="36" w:author="Łukasz Blachowski" w:date="2023-09-08T09:03:00Z">
              <w:r w:rsidDel="003B7A6A">
                <w:rPr>
                  <w:rFonts w:ascii="Arial" w:hAnsi="Arial" w:cs="Arial"/>
                  <w:sz w:val="24"/>
                  <w:szCs w:val="24"/>
                </w:rPr>
                <w:delText>6</w:delText>
              </w:r>
            </w:del>
            <w:ins w:id="37" w:author="R D" w:date="2023-09-01T07:10:00Z">
              <w:del w:id="38" w:author="Łukasz Blachowski" w:date="2023-09-08T09:03:00Z">
                <w:r w:rsidR="00E85CD7" w:rsidDel="003B7A6A">
                  <w:rPr>
                    <w:rFonts w:ascii="Arial" w:hAnsi="Arial" w:cs="Arial"/>
                    <w:sz w:val="24"/>
                    <w:szCs w:val="24"/>
                  </w:rPr>
                  <w:delText>7</w:delText>
                </w:r>
              </w:del>
            </w:ins>
            <w:ins w:id="39" w:author="Łukasz Blachowski" w:date="2023-09-08T09:03:00Z">
              <w:r w:rsidR="003B7A6A">
                <w:rPr>
                  <w:rFonts w:ascii="Arial" w:hAnsi="Arial" w:cs="Arial"/>
                  <w:sz w:val="24"/>
                  <w:szCs w:val="24"/>
                </w:rPr>
                <w:t>5</w:t>
              </w:r>
            </w:ins>
          </w:p>
        </w:tc>
        <w:tc>
          <w:tcPr>
            <w:tcW w:w="3115" w:type="dxa"/>
            <w:vAlign w:val="center"/>
          </w:tcPr>
          <w:p w14:paraId="4E49ED8D" w14:textId="084DF14F" w:rsidR="00C2430A" w:rsidRPr="00625375" w:rsidRDefault="00C2430A" w:rsidP="00C2430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5375">
              <w:rPr>
                <w:rFonts w:ascii="Arial" w:hAnsi="Arial" w:cs="Arial"/>
                <w:sz w:val="24"/>
                <w:szCs w:val="24"/>
              </w:rPr>
              <w:t xml:space="preserve">Zgodność projektu </w:t>
            </w:r>
            <w:r w:rsidR="0086356F">
              <w:rPr>
                <w:rFonts w:ascii="Arial" w:hAnsi="Arial" w:cs="Arial"/>
                <w:sz w:val="24"/>
                <w:szCs w:val="24"/>
              </w:rPr>
              <w:br/>
            </w:r>
            <w:r w:rsidRPr="00625375">
              <w:rPr>
                <w:rFonts w:ascii="Arial" w:hAnsi="Arial" w:cs="Arial"/>
                <w:sz w:val="24"/>
                <w:szCs w:val="24"/>
              </w:rPr>
              <w:t xml:space="preserve">z zasadą zrównoważonego rozwoju </w:t>
            </w:r>
          </w:p>
        </w:tc>
        <w:tc>
          <w:tcPr>
            <w:tcW w:w="7551" w:type="dxa"/>
          </w:tcPr>
          <w:p w14:paraId="052B1198" w14:textId="77777777" w:rsidR="00C2430A" w:rsidRPr="00625375" w:rsidRDefault="00C2430A" w:rsidP="00C2430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625375">
              <w:rPr>
                <w:rFonts w:ascii="Arial" w:hAnsi="Arial" w:cs="Arial"/>
                <w:sz w:val="24"/>
                <w:szCs w:val="24"/>
              </w:rPr>
              <w:t>W tym kryterium sprawdzamy czy projekt jest zgodny z zasadą zrównoważonego rozwoju, określoną w art. 9 ust. 4 rozporządzenia 2021/1060.</w:t>
            </w:r>
          </w:p>
          <w:p w14:paraId="604E9FC0" w14:textId="77777777" w:rsidR="00C2430A" w:rsidRPr="00625375" w:rsidRDefault="00C2430A" w:rsidP="00C2430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625375">
              <w:rPr>
                <w:rFonts w:ascii="Arial" w:hAnsi="Arial" w:cs="Arial"/>
                <w:sz w:val="24"/>
                <w:szCs w:val="24"/>
              </w:rPr>
              <w:t xml:space="preserve">Wnioskodawca wykaże, że projekt jest zgodny z celami zrównoważonego rozwoju ONZ, Porozumienia Paryskiego oraz zasadą „nie czyń poważnych szkód” (DNSH). W ramach prezentacji spełnienia przez projekt celów zrównoważonego rozwoju ONZ, należy odnieść się do tych celów, które dotyczą danego rodzaju projektu. Należy przedstawić jak projekt wspiera działania respektujące standardy i priorytety klimatyczne UE. </w:t>
            </w:r>
          </w:p>
          <w:p w14:paraId="4353770B" w14:textId="77777777" w:rsidR="00C2430A" w:rsidRPr="00625375" w:rsidRDefault="00C2430A" w:rsidP="00C2430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625375">
              <w:rPr>
                <w:rFonts w:ascii="Arial" w:hAnsi="Arial" w:cs="Arial"/>
                <w:sz w:val="24"/>
                <w:szCs w:val="24"/>
              </w:rPr>
              <w:t>W ramach potwierdzenia spełnienia zasady DNSH należy odnieść się do zapisów „Oceny zgodności z zasadą „nie czyń poważnych szkód” (DNSH) zakresów wsparcia zawartych w projekcie programu regionalnego Fundusze Europejskie dla Kujaw i Pomorza na lata 2021-2027” i zamieszczonych w niej ustaleń dla poszczególnych obszarów.</w:t>
            </w:r>
          </w:p>
          <w:p w14:paraId="740AC938" w14:textId="77777777" w:rsidR="00C2430A" w:rsidRPr="00625375" w:rsidRDefault="00C2430A" w:rsidP="00C2430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625375">
              <w:rPr>
                <w:rFonts w:ascii="Arial" w:hAnsi="Arial" w:cs="Arial"/>
                <w:sz w:val="24"/>
                <w:szCs w:val="24"/>
              </w:rPr>
              <w:t xml:space="preserve">Ponadto, sprawdzeniu podlega, czy Wnioskodawca oświadczył, że zobliguje </w:t>
            </w:r>
            <w:proofErr w:type="spellStart"/>
            <w:r w:rsidRPr="00625375">
              <w:rPr>
                <w:rFonts w:ascii="Arial" w:hAnsi="Arial" w:cs="Arial"/>
                <w:sz w:val="24"/>
                <w:szCs w:val="24"/>
              </w:rPr>
              <w:t>grantobiorców</w:t>
            </w:r>
            <w:proofErr w:type="spellEnd"/>
            <w:r w:rsidRPr="00625375">
              <w:rPr>
                <w:rFonts w:ascii="Arial" w:hAnsi="Arial" w:cs="Arial"/>
                <w:sz w:val="24"/>
                <w:szCs w:val="24"/>
              </w:rPr>
              <w:t xml:space="preserve"> do stosowania zasady „nie czyń poważnych szkód” (DNSH), w tym czy:</w:t>
            </w:r>
          </w:p>
          <w:p w14:paraId="5CD65C95" w14:textId="77777777" w:rsidR="00C2430A" w:rsidRPr="00625375" w:rsidRDefault="00C2430A" w:rsidP="00C2430A">
            <w:pPr>
              <w:numPr>
                <w:ilvl w:val="0"/>
                <w:numId w:val="41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625375">
              <w:rPr>
                <w:rFonts w:ascii="Arial" w:hAnsi="Arial" w:cs="Arial"/>
                <w:sz w:val="24"/>
                <w:szCs w:val="24"/>
              </w:rPr>
              <w:t>zaplanował premiowanie projektów dotyczących prac badawczo-rozwojowych, których efekty będą przyczyniały się do osiągnięcia celów założonych w Europejskim Zielonym Ładzie,</w:t>
            </w:r>
          </w:p>
          <w:p w14:paraId="26AAA80E" w14:textId="77777777" w:rsidR="00C2430A" w:rsidRPr="00625375" w:rsidRDefault="00C2430A" w:rsidP="00C2430A">
            <w:pPr>
              <w:numPr>
                <w:ilvl w:val="0"/>
                <w:numId w:val="41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625375">
              <w:rPr>
                <w:rFonts w:ascii="Arial" w:hAnsi="Arial" w:cs="Arial"/>
                <w:sz w:val="24"/>
                <w:szCs w:val="24"/>
              </w:rPr>
              <w:t>w przypadku projektów infrastrukturalnych zaplanował premiowanie:</w:t>
            </w:r>
          </w:p>
          <w:p w14:paraId="7BFDF873" w14:textId="77777777" w:rsidR="00C2430A" w:rsidRPr="00625375" w:rsidRDefault="00C2430A" w:rsidP="00C2430A">
            <w:pPr>
              <w:numPr>
                <w:ilvl w:val="1"/>
                <w:numId w:val="41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625375">
              <w:rPr>
                <w:rFonts w:ascii="Arial" w:hAnsi="Arial" w:cs="Arial"/>
                <w:sz w:val="24"/>
                <w:szCs w:val="24"/>
              </w:rPr>
              <w:t xml:space="preserve">w zagospodarowywaniu terenów otaczających powstałą infrastrukturę </w:t>
            </w:r>
            <w:proofErr w:type="spellStart"/>
            <w:r w:rsidRPr="00625375">
              <w:rPr>
                <w:rFonts w:ascii="Arial" w:hAnsi="Arial" w:cs="Arial"/>
                <w:sz w:val="24"/>
                <w:szCs w:val="24"/>
              </w:rPr>
              <w:t>b+r</w:t>
            </w:r>
            <w:proofErr w:type="spellEnd"/>
            <w:r w:rsidRPr="00625375">
              <w:rPr>
                <w:rFonts w:ascii="Arial" w:hAnsi="Arial" w:cs="Arial"/>
                <w:sz w:val="24"/>
                <w:szCs w:val="24"/>
              </w:rPr>
              <w:t xml:space="preserve"> wprowadzanie gatunków rodzimych,</w:t>
            </w:r>
          </w:p>
          <w:p w14:paraId="59314C09" w14:textId="77777777" w:rsidR="00C2430A" w:rsidRPr="00625375" w:rsidRDefault="00C2430A" w:rsidP="00C2430A">
            <w:pPr>
              <w:numPr>
                <w:ilvl w:val="1"/>
                <w:numId w:val="41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625375">
              <w:rPr>
                <w:rFonts w:ascii="Arial" w:hAnsi="Arial" w:cs="Arial"/>
                <w:sz w:val="24"/>
                <w:szCs w:val="24"/>
              </w:rPr>
              <w:lastRenderedPageBreak/>
              <w:t>wdrażania rozwiązań z zakresu zielonej i niebieskiej infrastruktury,</w:t>
            </w:r>
          </w:p>
          <w:p w14:paraId="533EE3A3" w14:textId="77777777" w:rsidR="00C2430A" w:rsidRPr="00625375" w:rsidRDefault="00C2430A" w:rsidP="00C2430A">
            <w:pPr>
              <w:numPr>
                <w:ilvl w:val="1"/>
                <w:numId w:val="41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625375">
              <w:rPr>
                <w:rFonts w:ascii="Arial" w:hAnsi="Arial" w:cs="Arial"/>
                <w:sz w:val="24"/>
                <w:szCs w:val="24"/>
              </w:rPr>
              <w:t>stosowania rozwiązań energooszczędnych oraz z zakresu GOZ.</w:t>
            </w:r>
          </w:p>
          <w:p w14:paraId="2EAFD369" w14:textId="77777777" w:rsidR="00C2430A" w:rsidRPr="00625375" w:rsidRDefault="00C2430A" w:rsidP="00C2430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A4E2BE7" w14:textId="77777777" w:rsidR="00C2430A" w:rsidRPr="00625375" w:rsidRDefault="00C2430A" w:rsidP="00C2430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625375">
              <w:rPr>
                <w:rFonts w:ascii="Arial" w:hAnsi="Arial" w:cs="Arial"/>
                <w:sz w:val="24"/>
                <w:szCs w:val="24"/>
              </w:rPr>
              <w:t>Kryterium jest weryfikowane w oparciu o wniosek o dofinasowanie projektu i załączniki.</w:t>
            </w:r>
          </w:p>
        </w:tc>
        <w:tc>
          <w:tcPr>
            <w:tcW w:w="2664" w:type="dxa"/>
          </w:tcPr>
          <w:p w14:paraId="13F6FEB5" w14:textId="77777777" w:rsidR="00C2430A" w:rsidRPr="00625375" w:rsidRDefault="00C2430A" w:rsidP="00C2430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25375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625375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05962BAA" w14:textId="77777777" w:rsidR="00C2430A" w:rsidRPr="00625375" w:rsidRDefault="00C2430A" w:rsidP="00C2430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25375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D15DE4A" w14:textId="77777777" w:rsidR="00C2430A" w:rsidRPr="00625375" w:rsidRDefault="00C2430A" w:rsidP="00C2430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25375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7AFDAC4C" w14:textId="77777777" w:rsidR="00C2430A" w:rsidRPr="00625375" w:rsidRDefault="00C2430A" w:rsidP="00C2430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25375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70C7E3B5" w14:textId="77777777" w:rsidR="00C2430A" w:rsidRPr="00625375" w:rsidRDefault="00C2430A" w:rsidP="00C2430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25375">
              <w:rPr>
                <w:rFonts w:ascii="Arial" w:hAnsi="Arial" w:cs="Arial"/>
                <w:sz w:val="24"/>
                <w:szCs w:val="24"/>
              </w:rPr>
              <w:t>Przyznanie wartości „NIE” (po złożeniu uzupełnień lub poprawy) oznacza, iż kryterium nie jest spełnione.</w:t>
            </w:r>
          </w:p>
        </w:tc>
      </w:tr>
      <w:tr w:rsidR="00C2430A" w:rsidRPr="00625375" w14:paraId="2099BE97" w14:textId="77777777" w:rsidTr="00DF31D3">
        <w:trPr>
          <w:trHeight w:val="992"/>
        </w:trPr>
        <w:tc>
          <w:tcPr>
            <w:tcW w:w="1095" w:type="dxa"/>
            <w:vAlign w:val="center"/>
          </w:tcPr>
          <w:p w14:paraId="65803972" w14:textId="0EBAAA7A" w:rsidR="00C2430A" w:rsidRPr="00625375" w:rsidRDefault="00C2430A" w:rsidP="00C2430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5375">
              <w:rPr>
                <w:rFonts w:ascii="Arial" w:hAnsi="Arial" w:cs="Arial"/>
                <w:sz w:val="24"/>
                <w:szCs w:val="24"/>
              </w:rPr>
              <w:t>B.</w:t>
            </w:r>
            <w:del w:id="40" w:author="Łukasz Blachowski" w:date="2023-09-08T09:03:00Z">
              <w:r w:rsidDel="003B7A6A">
                <w:rPr>
                  <w:rFonts w:ascii="Arial" w:hAnsi="Arial" w:cs="Arial"/>
                  <w:sz w:val="24"/>
                  <w:szCs w:val="24"/>
                </w:rPr>
                <w:delText>7</w:delText>
              </w:r>
            </w:del>
            <w:ins w:id="41" w:author="R D" w:date="2023-09-01T07:10:00Z">
              <w:del w:id="42" w:author="Łukasz Blachowski" w:date="2023-09-08T09:03:00Z">
                <w:r w:rsidR="00E85CD7" w:rsidDel="003B7A6A">
                  <w:rPr>
                    <w:rFonts w:ascii="Arial" w:hAnsi="Arial" w:cs="Arial"/>
                    <w:sz w:val="24"/>
                    <w:szCs w:val="24"/>
                  </w:rPr>
                  <w:delText>8</w:delText>
                </w:r>
              </w:del>
            </w:ins>
            <w:ins w:id="43" w:author="Łukasz Blachowski" w:date="2023-09-08T09:03:00Z">
              <w:r w:rsidR="003B7A6A">
                <w:rPr>
                  <w:rFonts w:ascii="Arial" w:hAnsi="Arial" w:cs="Arial"/>
                  <w:sz w:val="24"/>
                  <w:szCs w:val="24"/>
                </w:rPr>
                <w:t>6</w:t>
              </w:r>
            </w:ins>
          </w:p>
        </w:tc>
        <w:tc>
          <w:tcPr>
            <w:tcW w:w="3115" w:type="dxa"/>
            <w:vAlign w:val="center"/>
          </w:tcPr>
          <w:p w14:paraId="0328AEF9" w14:textId="77777777" w:rsidR="00C2430A" w:rsidRPr="00625375" w:rsidRDefault="00C2430A" w:rsidP="00C2430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5375">
              <w:rPr>
                <w:rFonts w:ascii="Arial" w:hAnsi="Arial" w:cs="Arial"/>
                <w:sz w:val="24"/>
                <w:szCs w:val="24"/>
              </w:rPr>
              <w:t>Zgodność projektu z</w:t>
            </w:r>
          </w:p>
          <w:p w14:paraId="4ACD30CB" w14:textId="77777777" w:rsidR="00C2430A" w:rsidRPr="00625375" w:rsidRDefault="00C2430A" w:rsidP="00C2430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5375">
              <w:rPr>
                <w:rFonts w:ascii="Arial" w:hAnsi="Arial" w:cs="Arial"/>
                <w:sz w:val="24"/>
                <w:szCs w:val="24"/>
              </w:rPr>
              <w:t xml:space="preserve"> wymaganiami prawa ochrony środowiska</w:t>
            </w:r>
          </w:p>
          <w:p w14:paraId="3CD5A747" w14:textId="77777777" w:rsidR="00C2430A" w:rsidRPr="00625375" w:rsidRDefault="00C2430A" w:rsidP="00C2430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6B7F1CDE" w14:textId="77777777" w:rsidR="00C2430A" w:rsidRPr="00625375" w:rsidRDefault="00C2430A" w:rsidP="00C2430A">
            <w:pPr>
              <w:spacing w:after="0" w:line="240" w:lineRule="auto"/>
              <w:ind w:left="720"/>
              <w:rPr>
                <w:rFonts w:ascii="Arial" w:hAnsi="Arial" w:cs="Arial"/>
                <w:i/>
                <w:iCs/>
                <w:color w:val="FF0000"/>
                <w:sz w:val="24"/>
                <w:szCs w:val="24"/>
              </w:rPr>
            </w:pPr>
          </w:p>
        </w:tc>
        <w:tc>
          <w:tcPr>
            <w:tcW w:w="7551" w:type="dxa"/>
          </w:tcPr>
          <w:p w14:paraId="068354D5" w14:textId="77777777" w:rsidR="00C2430A" w:rsidRPr="00625375" w:rsidRDefault="00C2430A" w:rsidP="00C2430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625375">
              <w:rPr>
                <w:rFonts w:ascii="Arial" w:hAnsi="Arial" w:cs="Arial"/>
                <w:sz w:val="24"/>
                <w:szCs w:val="24"/>
              </w:rPr>
              <w:t>Projekty należy przygotować zgodnie z prawem dotyczącym ochrony środowiska, w tym:</w:t>
            </w:r>
          </w:p>
          <w:p w14:paraId="775A1D4F" w14:textId="77777777" w:rsidR="00C2430A" w:rsidRPr="00625375" w:rsidRDefault="00C2430A" w:rsidP="00C2430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72346CD" w14:textId="70AB59C8" w:rsidR="00C2430A" w:rsidRPr="00625375" w:rsidRDefault="00C2430A" w:rsidP="00C2430A">
            <w:pPr>
              <w:numPr>
                <w:ilvl w:val="0"/>
                <w:numId w:val="42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625375">
              <w:rPr>
                <w:rFonts w:ascii="Arial" w:hAnsi="Arial" w:cs="Arial"/>
                <w:sz w:val="24"/>
                <w:szCs w:val="24"/>
              </w:rPr>
              <w:t xml:space="preserve">ustawą z dnia 3 października 2008 r. o udostępnianiu informacji </w:t>
            </w:r>
            <w:r w:rsidR="00B54DA5">
              <w:rPr>
                <w:rFonts w:ascii="Arial" w:hAnsi="Arial" w:cs="Arial"/>
                <w:sz w:val="24"/>
                <w:szCs w:val="24"/>
              </w:rPr>
              <w:br/>
            </w:r>
            <w:r w:rsidRPr="00625375">
              <w:rPr>
                <w:rFonts w:ascii="Arial" w:hAnsi="Arial" w:cs="Arial"/>
                <w:sz w:val="24"/>
                <w:szCs w:val="24"/>
              </w:rPr>
              <w:t xml:space="preserve">o środowisku i jego ochronie, udziale społeczeństwa w ochronie środowiska oraz o ocenach oddziaływania na środowisko (Dz.U. z 2021 r. poz. 247 z </w:t>
            </w:r>
            <w:proofErr w:type="spellStart"/>
            <w:r w:rsidRPr="00625375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625375">
              <w:rPr>
                <w:rFonts w:ascii="Arial" w:hAnsi="Arial" w:cs="Arial"/>
                <w:sz w:val="24"/>
                <w:szCs w:val="24"/>
              </w:rPr>
              <w:t xml:space="preserve">. zm.) i Dyrektywą Parlamentu Europejskiego i Rady 2011/92/UE z dnia 13 grudnia 2011 r. </w:t>
            </w:r>
            <w:r w:rsidR="00B54DA5">
              <w:rPr>
                <w:rFonts w:ascii="Arial" w:hAnsi="Arial" w:cs="Arial"/>
                <w:sz w:val="24"/>
                <w:szCs w:val="24"/>
              </w:rPr>
              <w:br/>
            </w:r>
            <w:r w:rsidRPr="00625375">
              <w:rPr>
                <w:rFonts w:ascii="Arial" w:hAnsi="Arial" w:cs="Arial"/>
                <w:sz w:val="24"/>
                <w:szCs w:val="24"/>
              </w:rPr>
              <w:t>w sprawie oceny skutków wywieranych przez niektóre przedsięwzięcia publiczne i prywatne na środowisko;</w:t>
            </w:r>
          </w:p>
          <w:p w14:paraId="7F5FFDE9" w14:textId="77777777" w:rsidR="00C2430A" w:rsidRPr="00625375" w:rsidRDefault="00C2430A" w:rsidP="00C2430A">
            <w:pPr>
              <w:numPr>
                <w:ilvl w:val="0"/>
                <w:numId w:val="42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625375">
              <w:rPr>
                <w:rFonts w:ascii="Arial" w:hAnsi="Arial" w:cs="Arial"/>
                <w:sz w:val="24"/>
                <w:szCs w:val="24"/>
              </w:rPr>
              <w:t xml:space="preserve">ustawą z dnia 27 kwietnia 2001 r. Prawo ochrony środowiska (Dz.U. z 2020 r. poz. 1219 z </w:t>
            </w:r>
            <w:proofErr w:type="spellStart"/>
            <w:r w:rsidRPr="00625375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625375">
              <w:rPr>
                <w:rFonts w:ascii="Arial" w:hAnsi="Arial" w:cs="Arial"/>
                <w:sz w:val="24"/>
                <w:szCs w:val="24"/>
              </w:rPr>
              <w:t>. zm.);</w:t>
            </w:r>
          </w:p>
          <w:p w14:paraId="209CD2E0" w14:textId="36F4D865" w:rsidR="00C2430A" w:rsidRPr="00625375" w:rsidRDefault="00C2430A" w:rsidP="00C2430A">
            <w:pPr>
              <w:numPr>
                <w:ilvl w:val="0"/>
                <w:numId w:val="42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625375">
              <w:rPr>
                <w:rFonts w:ascii="Arial" w:hAnsi="Arial" w:cs="Arial"/>
                <w:sz w:val="24"/>
                <w:szCs w:val="24"/>
              </w:rPr>
              <w:t xml:space="preserve">ustawą z dnia 16 kwietnia 2004 r. o ochronie przyrody (Dz.U. </w:t>
            </w:r>
            <w:r w:rsidR="00B54DA5">
              <w:rPr>
                <w:rFonts w:ascii="Arial" w:hAnsi="Arial" w:cs="Arial"/>
                <w:sz w:val="24"/>
                <w:szCs w:val="24"/>
              </w:rPr>
              <w:br/>
            </w:r>
            <w:r w:rsidRPr="00625375">
              <w:rPr>
                <w:rFonts w:ascii="Arial" w:hAnsi="Arial" w:cs="Arial"/>
                <w:sz w:val="24"/>
                <w:szCs w:val="24"/>
              </w:rPr>
              <w:t xml:space="preserve">z 2021 r. poz. 1098 z </w:t>
            </w:r>
            <w:proofErr w:type="spellStart"/>
            <w:r w:rsidRPr="00625375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625375">
              <w:rPr>
                <w:rFonts w:ascii="Arial" w:hAnsi="Arial" w:cs="Arial"/>
                <w:sz w:val="24"/>
                <w:szCs w:val="24"/>
              </w:rPr>
              <w:t xml:space="preserve">. zm.) i Dyrektywą Rady 92/43/EWG </w:t>
            </w:r>
            <w:r w:rsidR="00B54DA5">
              <w:rPr>
                <w:rFonts w:ascii="Arial" w:hAnsi="Arial" w:cs="Arial"/>
                <w:sz w:val="24"/>
                <w:szCs w:val="24"/>
              </w:rPr>
              <w:br/>
            </w:r>
            <w:r w:rsidRPr="00625375">
              <w:rPr>
                <w:rFonts w:ascii="Arial" w:hAnsi="Arial" w:cs="Arial"/>
                <w:sz w:val="24"/>
                <w:szCs w:val="24"/>
              </w:rPr>
              <w:t>z dnia 21 maja 1992 r. w sprawie ochrony siedlisk przyrodniczych oraz dzikiej fauny i flory;</w:t>
            </w:r>
          </w:p>
          <w:p w14:paraId="3B529F56" w14:textId="6A1E7CEC" w:rsidR="00C2430A" w:rsidRPr="00625375" w:rsidRDefault="00C2430A" w:rsidP="00C2430A">
            <w:pPr>
              <w:numPr>
                <w:ilvl w:val="0"/>
                <w:numId w:val="42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625375">
              <w:rPr>
                <w:rFonts w:ascii="Arial" w:hAnsi="Arial" w:cs="Arial"/>
                <w:sz w:val="24"/>
                <w:szCs w:val="24"/>
              </w:rPr>
              <w:t xml:space="preserve">ustawą z dnia 20 lipca 2017 r. Prawo wodne (Dz. U. z 2021 r., poz. 2233 z </w:t>
            </w:r>
            <w:proofErr w:type="spellStart"/>
            <w:r w:rsidRPr="00625375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625375">
              <w:rPr>
                <w:rFonts w:ascii="Arial" w:hAnsi="Arial" w:cs="Arial"/>
                <w:sz w:val="24"/>
                <w:szCs w:val="24"/>
              </w:rPr>
              <w:t xml:space="preserve">. zm.) i Dyrektywą Parlamentu Europejskiego </w:t>
            </w:r>
            <w:r w:rsidR="00B54DA5">
              <w:rPr>
                <w:rFonts w:ascii="Arial" w:hAnsi="Arial" w:cs="Arial"/>
                <w:sz w:val="24"/>
                <w:szCs w:val="24"/>
              </w:rPr>
              <w:br/>
            </w:r>
            <w:r w:rsidRPr="00625375">
              <w:rPr>
                <w:rFonts w:ascii="Arial" w:hAnsi="Arial" w:cs="Arial"/>
                <w:sz w:val="24"/>
                <w:szCs w:val="24"/>
              </w:rPr>
              <w:t>i Rady 2000/60/WE z dnia 23 października 2000 r. ustanawiająca ramy wspólnotowego działania w dziedzinie polityki wodnej;</w:t>
            </w:r>
          </w:p>
          <w:p w14:paraId="6BB7766A" w14:textId="2EAB4898" w:rsidR="00C2430A" w:rsidRPr="00625375" w:rsidRDefault="00C2430A" w:rsidP="00C2430A">
            <w:pPr>
              <w:numPr>
                <w:ilvl w:val="0"/>
                <w:numId w:val="42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625375">
              <w:rPr>
                <w:rFonts w:ascii="Arial" w:hAnsi="Arial" w:cs="Arial"/>
                <w:sz w:val="24"/>
                <w:szCs w:val="24"/>
              </w:rPr>
              <w:lastRenderedPageBreak/>
              <w:t xml:space="preserve">Wytycznymi w sprawie działań naprawczych w odniesieniu do projektów współfinansowanych w okresie programowania 2014-2020 oraz ubiegających się o współfinansowanie w okresie 2021-2027 z Funduszy UE, dotkniętych naruszeniem 2016/2046 </w:t>
            </w:r>
            <w:r w:rsidR="00B54DA5">
              <w:rPr>
                <w:rFonts w:ascii="Arial" w:hAnsi="Arial" w:cs="Arial"/>
                <w:sz w:val="24"/>
                <w:szCs w:val="24"/>
              </w:rPr>
              <w:br/>
            </w:r>
            <w:r w:rsidRPr="00625375">
              <w:rPr>
                <w:rFonts w:ascii="Arial" w:hAnsi="Arial" w:cs="Arial"/>
                <w:sz w:val="24"/>
                <w:szCs w:val="24"/>
              </w:rPr>
              <w:t>w zakresie specustaw, dla których prowadzone jest postępowanie w sprawie oceny oddziaływania na środowisko (Ares(2021)1432319 z 23.02.2021 r.).</w:t>
            </w:r>
          </w:p>
          <w:p w14:paraId="7846A7FB" w14:textId="77777777" w:rsidR="00C2430A" w:rsidRPr="00625375" w:rsidRDefault="00C2430A" w:rsidP="00C2430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9A7428B" w14:textId="77777777" w:rsidR="00C2430A" w:rsidRPr="00625375" w:rsidRDefault="00C2430A" w:rsidP="00C2430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625375">
              <w:rPr>
                <w:rFonts w:ascii="Arial" w:hAnsi="Arial" w:cs="Arial"/>
                <w:sz w:val="24"/>
                <w:szCs w:val="24"/>
              </w:rPr>
              <w:t xml:space="preserve">W tym kryterium sprawdzamy, czy wnioskodawca posiada dokumentację środowiskową zgodną z regulaminem wyboru projektów, w szczególności decyzję o środowiskowych uwarunkowaniach – jeżeli jest ona wymagana. Jeśli tak to czy została załączona do wniosku oraz czy zakres projektu jest zgodny z decyzją o środowiskowych uwarunkowaniach oraz  zezwoleniem na realizację inwestycji. </w:t>
            </w:r>
          </w:p>
          <w:p w14:paraId="30B099CD" w14:textId="77777777" w:rsidR="00C2430A" w:rsidRPr="00625375" w:rsidRDefault="00C2430A" w:rsidP="00C2430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625375">
              <w:rPr>
                <w:rFonts w:ascii="Arial" w:hAnsi="Arial" w:cs="Arial"/>
                <w:sz w:val="24"/>
                <w:szCs w:val="24"/>
              </w:rPr>
              <w:t xml:space="preserve">Ponadto, sprawdzeniu podlega czy Wnioskodawca oświadczył, że będzie weryfikował powyższe wymogi w stosunku do </w:t>
            </w:r>
            <w:proofErr w:type="spellStart"/>
            <w:r w:rsidRPr="00625375">
              <w:rPr>
                <w:rFonts w:ascii="Arial" w:hAnsi="Arial" w:cs="Arial"/>
                <w:sz w:val="24"/>
                <w:szCs w:val="24"/>
              </w:rPr>
              <w:t>grantobiorców</w:t>
            </w:r>
            <w:proofErr w:type="spellEnd"/>
            <w:r w:rsidRPr="00625375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02091602" w14:textId="77777777" w:rsidR="00C2430A" w:rsidRPr="00625375" w:rsidRDefault="00C2430A" w:rsidP="00C2430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19DF79C" w14:textId="77777777" w:rsidR="00C2430A" w:rsidRPr="00625375" w:rsidRDefault="00C2430A" w:rsidP="00C2430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625375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2664" w:type="dxa"/>
          </w:tcPr>
          <w:p w14:paraId="1430EDF3" w14:textId="77777777" w:rsidR="00C2430A" w:rsidRPr="00625375" w:rsidRDefault="00C2430A" w:rsidP="00C2430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25375">
              <w:rPr>
                <w:rFonts w:ascii="Arial" w:hAnsi="Arial" w:cs="Arial"/>
                <w:sz w:val="24"/>
                <w:szCs w:val="24"/>
              </w:rPr>
              <w:lastRenderedPageBreak/>
              <w:t>TAK/NIE/ NIE DOTYCZY</w:t>
            </w:r>
          </w:p>
          <w:p w14:paraId="34253854" w14:textId="77777777" w:rsidR="00C2430A" w:rsidRPr="00625375" w:rsidRDefault="00C2430A" w:rsidP="00C2430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25375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12EEB913" w14:textId="77777777" w:rsidR="00C2430A" w:rsidRPr="00625375" w:rsidRDefault="00C2430A" w:rsidP="00C2430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25375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B3EB71C" w14:textId="77777777" w:rsidR="00C2430A" w:rsidRPr="00625375" w:rsidRDefault="00C2430A" w:rsidP="00C2430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25375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(wartość logiczna: „TAK” lub „NIE DOTYCZY”). </w:t>
            </w:r>
          </w:p>
          <w:p w14:paraId="6003A9A0" w14:textId="77777777" w:rsidR="00C2430A" w:rsidRPr="00625375" w:rsidRDefault="00C2430A" w:rsidP="00C2430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25375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078F5418" w14:textId="77777777" w:rsidR="00C2430A" w:rsidRPr="00625375" w:rsidRDefault="00C2430A" w:rsidP="00C2430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25375">
              <w:rPr>
                <w:rFonts w:ascii="Arial" w:hAnsi="Arial" w:cs="Arial"/>
                <w:sz w:val="24"/>
                <w:szCs w:val="24"/>
              </w:rPr>
              <w:lastRenderedPageBreak/>
              <w:t>Przyznanie wartości „NIE” (po złożeniu uzupełnień lub poprawy) oznacza, iż kryterium nie jest spełnione.</w:t>
            </w:r>
          </w:p>
        </w:tc>
      </w:tr>
      <w:tr w:rsidR="00C2430A" w:rsidRPr="00625375" w14:paraId="3FCD7965" w14:textId="77777777" w:rsidTr="00DF31D3">
        <w:trPr>
          <w:trHeight w:val="1559"/>
        </w:trPr>
        <w:tc>
          <w:tcPr>
            <w:tcW w:w="1095" w:type="dxa"/>
            <w:vAlign w:val="center"/>
          </w:tcPr>
          <w:p w14:paraId="45315E3A" w14:textId="10730277" w:rsidR="00C2430A" w:rsidRPr="00625375" w:rsidRDefault="00C2430A" w:rsidP="00C2430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5375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del w:id="44" w:author="Łukasz Blachowski" w:date="2023-09-08T09:03:00Z">
              <w:r w:rsidDel="003B7A6A">
                <w:rPr>
                  <w:rFonts w:ascii="Arial" w:hAnsi="Arial" w:cs="Arial"/>
                  <w:sz w:val="24"/>
                  <w:szCs w:val="24"/>
                </w:rPr>
                <w:delText>8</w:delText>
              </w:r>
            </w:del>
            <w:ins w:id="45" w:author="R D" w:date="2023-09-01T07:10:00Z">
              <w:del w:id="46" w:author="Łukasz Blachowski" w:date="2023-09-08T09:03:00Z">
                <w:r w:rsidR="00E85CD7" w:rsidDel="003B7A6A">
                  <w:rPr>
                    <w:rFonts w:ascii="Arial" w:hAnsi="Arial" w:cs="Arial"/>
                    <w:sz w:val="24"/>
                    <w:szCs w:val="24"/>
                  </w:rPr>
                  <w:delText>9</w:delText>
                </w:r>
              </w:del>
            </w:ins>
            <w:ins w:id="47" w:author="Łukasz Blachowski" w:date="2023-09-08T09:03:00Z">
              <w:r w:rsidR="003B7A6A">
                <w:rPr>
                  <w:rFonts w:ascii="Arial" w:hAnsi="Arial" w:cs="Arial"/>
                  <w:sz w:val="24"/>
                  <w:szCs w:val="24"/>
                </w:rPr>
                <w:t>7</w:t>
              </w:r>
            </w:ins>
          </w:p>
        </w:tc>
        <w:tc>
          <w:tcPr>
            <w:tcW w:w="3115" w:type="dxa"/>
            <w:vAlign w:val="center"/>
          </w:tcPr>
          <w:p w14:paraId="11F8B9D4" w14:textId="77777777" w:rsidR="00C2430A" w:rsidRPr="00625375" w:rsidRDefault="00C2430A" w:rsidP="00C2430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5375">
              <w:rPr>
                <w:rFonts w:ascii="Arial" w:hAnsi="Arial" w:cs="Arial"/>
                <w:sz w:val="24"/>
                <w:szCs w:val="24"/>
              </w:rPr>
              <w:t>Wskaźniki realizacji celów projektu</w:t>
            </w:r>
          </w:p>
        </w:tc>
        <w:tc>
          <w:tcPr>
            <w:tcW w:w="7551" w:type="dxa"/>
          </w:tcPr>
          <w:p w14:paraId="0DFDBCEE" w14:textId="77777777" w:rsidR="00C2430A" w:rsidRPr="00625375" w:rsidRDefault="00C2430A" w:rsidP="00C2430A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25375">
              <w:rPr>
                <w:rFonts w:ascii="Arial" w:hAnsi="Arial" w:cs="Arial"/>
                <w:sz w:val="24"/>
                <w:szCs w:val="24"/>
              </w:rPr>
              <w:t>W tym kryterium sprawdzamy, czy:</w:t>
            </w:r>
          </w:p>
          <w:p w14:paraId="5A45B1CE" w14:textId="77777777" w:rsidR="00C2430A" w:rsidRPr="00625375" w:rsidRDefault="00C2430A" w:rsidP="00C2430A">
            <w:pPr>
              <w:numPr>
                <w:ilvl w:val="0"/>
                <w:numId w:val="10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25375">
              <w:rPr>
                <w:rFonts w:ascii="Arial" w:hAnsi="Arial" w:cs="Arial"/>
                <w:sz w:val="24"/>
                <w:szCs w:val="24"/>
              </w:rPr>
              <w:t>wskaźniki realizacji celów projektu (produktu, rezultatu) zostały wyrażone liczbowo oraz podano czas ich osiągnięcia,</w:t>
            </w:r>
          </w:p>
          <w:p w14:paraId="3EC30048" w14:textId="77777777" w:rsidR="00C2430A" w:rsidRPr="00625375" w:rsidRDefault="00C2430A" w:rsidP="00C2430A">
            <w:pPr>
              <w:numPr>
                <w:ilvl w:val="0"/>
                <w:numId w:val="10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25375">
              <w:rPr>
                <w:rFonts w:ascii="Arial" w:hAnsi="Arial" w:cs="Arial"/>
                <w:sz w:val="24"/>
                <w:szCs w:val="24"/>
              </w:rPr>
              <w:t>wskaźniki zostały właściwie oszacowane w odniesieniu do zakresu projektu,</w:t>
            </w:r>
          </w:p>
          <w:p w14:paraId="59EE98D4" w14:textId="77777777" w:rsidR="00C2430A" w:rsidRPr="00625375" w:rsidRDefault="00C2430A" w:rsidP="00C2430A">
            <w:pPr>
              <w:numPr>
                <w:ilvl w:val="0"/>
                <w:numId w:val="10"/>
              </w:num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625375">
              <w:rPr>
                <w:rFonts w:ascii="Arial" w:hAnsi="Arial" w:cs="Arial"/>
                <w:sz w:val="24"/>
                <w:szCs w:val="24"/>
              </w:rPr>
              <w:t>wybrano wszystkie wskaźniki związane z realizacją projektu.</w:t>
            </w:r>
          </w:p>
          <w:p w14:paraId="3169F294" w14:textId="77777777" w:rsidR="00C2430A" w:rsidRPr="00625375" w:rsidRDefault="00C2430A" w:rsidP="00C2430A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625375">
              <w:rPr>
                <w:rFonts w:ascii="Arial" w:hAnsi="Arial" w:cs="Arial"/>
                <w:sz w:val="24"/>
                <w:szCs w:val="24"/>
              </w:rPr>
              <w:lastRenderedPageBreak/>
              <w:t>Lista obowiązujących wskaźników wraz z ich definicjami zamieszczona jest w regulaminie wyboru projektów.</w:t>
            </w:r>
          </w:p>
          <w:p w14:paraId="488BF161" w14:textId="77777777" w:rsidR="00C2430A" w:rsidRPr="00625375" w:rsidRDefault="00C2430A" w:rsidP="00C2430A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BB7F95E" w14:textId="77777777" w:rsidR="00C2430A" w:rsidRPr="00625375" w:rsidRDefault="00C2430A" w:rsidP="00C2430A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625375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  <w:p w14:paraId="1BE670E7" w14:textId="77777777" w:rsidR="00C2430A" w:rsidRPr="00625375" w:rsidRDefault="00C2430A" w:rsidP="00C2430A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64" w:type="dxa"/>
          </w:tcPr>
          <w:p w14:paraId="72861B04" w14:textId="77777777" w:rsidR="00C2430A" w:rsidRPr="00625375" w:rsidRDefault="00C2430A" w:rsidP="00C2430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25375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625375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1DC76523" w14:textId="77777777" w:rsidR="00C2430A" w:rsidRPr="00625375" w:rsidRDefault="00C2430A" w:rsidP="00C2430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25375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57FACC9" w14:textId="77777777" w:rsidR="00C2430A" w:rsidRPr="00625375" w:rsidRDefault="00C2430A" w:rsidP="00C2430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25375">
              <w:rPr>
                <w:rFonts w:ascii="Arial" w:hAnsi="Arial" w:cs="Arial"/>
                <w:sz w:val="24"/>
                <w:szCs w:val="24"/>
              </w:rPr>
              <w:lastRenderedPageBreak/>
              <w:t xml:space="preserve">Kryterium uznaje się za spełnione, jeżeli odpowiedź będzie pozytywna. </w:t>
            </w:r>
          </w:p>
          <w:p w14:paraId="0E144FEC" w14:textId="77777777" w:rsidR="00C2430A" w:rsidRPr="00625375" w:rsidRDefault="00C2430A" w:rsidP="00C2430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C4ACD5A" w14:textId="77777777" w:rsidR="00C2430A" w:rsidRPr="00625375" w:rsidRDefault="00C2430A" w:rsidP="00C2430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25375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1CB4CD84" w14:textId="77777777" w:rsidR="00C2430A" w:rsidRPr="00625375" w:rsidRDefault="00C2430A" w:rsidP="00C2430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25375">
              <w:rPr>
                <w:rFonts w:ascii="Arial" w:hAnsi="Arial" w:cs="Arial"/>
                <w:sz w:val="24"/>
                <w:szCs w:val="24"/>
              </w:rPr>
              <w:t>Przyznanie wartości „NIE” (po złożeniu uzupełnień lub poprawy) oznacza, iż kryterium nie jest spełnione.</w:t>
            </w:r>
          </w:p>
          <w:p w14:paraId="5F3CEFEE" w14:textId="77777777" w:rsidR="00C2430A" w:rsidRPr="00625375" w:rsidRDefault="00C2430A" w:rsidP="00C2430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2430A" w:rsidRPr="000D12E7" w14:paraId="499BB4D8" w14:textId="77777777" w:rsidTr="00DF31D3">
        <w:trPr>
          <w:trHeight w:val="416"/>
        </w:trPr>
        <w:tc>
          <w:tcPr>
            <w:tcW w:w="1095" w:type="dxa"/>
            <w:vAlign w:val="center"/>
          </w:tcPr>
          <w:p w14:paraId="48B6DBCD" w14:textId="7253F41B" w:rsidR="00C2430A" w:rsidRPr="00625375" w:rsidRDefault="00C2430A" w:rsidP="00C2430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5375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del w:id="48" w:author="Łukasz Blachowski" w:date="2023-09-08T09:03:00Z">
              <w:r w:rsidDel="003B7A6A">
                <w:rPr>
                  <w:rFonts w:ascii="Arial" w:hAnsi="Arial" w:cs="Arial"/>
                  <w:sz w:val="24"/>
                  <w:szCs w:val="24"/>
                </w:rPr>
                <w:delText>9</w:delText>
              </w:r>
            </w:del>
            <w:ins w:id="49" w:author="R D" w:date="2023-09-01T07:10:00Z">
              <w:del w:id="50" w:author="Łukasz Blachowski" w:date="2023-09-08T09:03:00Z">
                <w:r w:rsidR="00E85CD7" w:rsidDel="003B7A6A">
                  <w:rPr>
                    <w:rFonts w:ascii="Arial" w:hAnsi="Arial" w:cs="Arial"/>
                    <w:sz w:val="24"/>
                    <w:szCs w:val="24"/>
                  </w:rPr>
                  <w:delText>10</w:delText>
                </w:r>
              </w:del>
            </w:ins>
            <w:ins w:id="51" w:author="Łukasz Blachowski" w:date="2023-09-08T09:03:00Z">
              <w:r w:rsidR="003B7A6A">
                <w:rPr>
                  <w:rFonts w:ascii="Arial" w:hAnsi="Arial" w:cs="Arial"/>
                  <w:sz w:val="24"/>
                  <w:szCs w:val="24"/>
                </w:rPr>
                <w:t>8</w:t>
              </w:r>
            </w:ins>
          </w:p>
        </w:tc>
        <w:tc>
          <w:tcPr>
            <w:tcW w:w="3115" w:type="dxa"/>
            <w:vAlign w:val="center"/>
          </w:tcPr>
          <w:p w14:paraId="2A1B2596" w14:textId="77777777" w:rsidR="00C2430A" w:rsidRPr="00625375" w:rsidRDefault="00C2430A" w:rsidP="00C2430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5375">
              <w:rPr>
                <w:rFonts w:ascii="Arial" w:hAnsi="Arial" w:cs="Arial"/>
                <w:sz w:val="24"/>
                <w:szCs w:val="24"/>
              </w:rPr>
              <w:t>Wykonalność techniczna i instytucjonalna projektu</w:t>
            </w:r>
          </w:p>
        </w:tc>
        <w:tc>
          <w:tcPr>
            <w:tcW w:w="7551" w:type="dxa"/>
          </w:tcPr>
          <w:p w14:paraId="6E7DA45C" w14:textId="77777777" w:rsidR="00C2430A" w:rsidRPr="00625375" w:rsidRDefault="00C2430A" w:rsidP="00C2430A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25375">
              <w:rPr>
                <w:rFonts w:ascii="Arial" w:hAnsi="Arial" w:cs="Arial"/>
                <w:sz w:val="24"/>
                <w:szCs w:val="24"/>
              </w:rPr>
              <w:t>W tym kryterium sprawdzamy, czy:</w:t>
            </w:r>
          </w:p>
          <w:p w14:paraId="65175874" w14:textId="77777777" w:rsidR="00C2430A" w:rsidRPr="00625375" w:rsidRDefault="00C2430A" w:rsidP="00C2430A">
            <w:pPr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25375">
              <w:rPr>
                <w:rFonts w:ascii="Arial" w:hAnsi="Arial" w:cs="Arial"/>
                <w:sz w:val="24"/>
                <w:szCs w:val="24"/>
              </w:rPr>
              <w:t>harmonogram realizacji projektu jest realistyczny i uwzględnia zakres rzeczowy oraz czas niezbędny na realizację procedur przetargowych i inne okoliczności niezbędne do realizacji tych procedur,</w:t>
            </w:r>
          </w:p>
          <w:p w14:paraId="4BA93DDF" w14:textId="77777777" w:rsidR="00C2430A" w:rsidRPr="00625375" w:rsidRDefault="00C2430A" w:rsidP="00C2430A">
            <w:pPr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25375">
              <w:rPr>
                <w:rFonts w:ascii="Arial" w:hAnsi="Arial" w:cs="Arial"/>
                <w:sz w:val="24"/>
                <w:szCs w:val="24"/>
              </w:rPr>
              <w:t>wnioskodawca gwarantuje techniczną wykonalność projektu,</w:t>
            </w:r>
          </w:p>
          <w:p w14:paraId="36B764C9" w14:textId="1AC3C96F" w:rsidR="00C2430A" w:rsidRPr="00625375" w:rsidRDefault="00C2430A" w:rsidP="00C2430A">
            <w:pPr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25375">
              <w:rPr>
                <w:rFonts w:ascii="Arial" w:hAnsi="Arial" w:cs="Arial"/>
                <w:sz w:val="24"/>
                <w:szCs w:val="24"/>
              </w:rPr>
              <w:t>wnioskodawca posiada potencjał do prawidłowej obsługi projektu</w:t>
            </w:r>
            <w:r>
              <w:rPr>
                <w:rFonts w:ascii="Arial" w:hAnsi="Arial" w:cs="Arial"/>
                <w:sz w:val="24"/>
                <w:szCs w:val="24"/>
              </w:rPr>
              <w:t>, w tym potencjał organizacyjny i kadrowy</w:t>
            </w:r>
            <w:r w:rsidR="00150908">
              <w:rPr>
                <w:rFonts w:ascii="Arial" w:hAnsi="Arial" w:cs="Arial"/>
                <w:sz w:val="24"/>
                <w:szCs w:val="24"/>
              </w:rPr>
              <w:t>,</w:t>
            </w:r>
            <w:r>
              <w:rPr>
                <w:rFonts w:ascii="Arial" w:hAnsi="Arial" w:cs="Arial"/>
                <w:sz w:val="24"/>
                <w:szCs w:val="24"/>
              </w:rPr>
              <w:t xml:space="preserve"> a także </w:t>
            </w:r>
            <w:r w:rsidRPr="00B10E5E">
              <w:rPr>
                <w:rFonts w:ascii="Arial" w:hAnsi="Arial" w:cs="Arial"/>
                <w:sz w:val="24"/>
                <w:szCs w:val="24"/>
              </w:rPr>
              <w:t xml:space="preserve">doświadczenie w zarządzaniu i </w:t>
            </w:r>
            <w:r>
              <w:rPr>
                <w:rFonts w:ascii="Arial" w:hAnsi="Arial" w:cs="Arial"/>
                <w:sz w:val="24"/>
                <w:szCs w:val="24"/>
              </w:rPr>
              <w:t>wdrażaniu</w:t>
            </w:r>
            <w:r w:rsidRPr="00B10E5E">
              <w:rPr>
                <w:rFonts w:ascii="Arial" w:hAnsi="Arial" w:cs="Arial"/>
                <w:sz w:val="24"/>
                <w:szCs w:val="24"/>
              </w:rPr>
              <w:t xml:space="preserve"> projektów </w:t>
            </w:r>
            <w:r w:rsidR="00D8691E">
              <w:rPr>
                <w:rFonts w:ascii="Arial" w:hAnsi="Arial" w:cs="Arial"/>
                <w:sz w:val="24"/>
                <w:szCs w:val="24"/>
              </w:rPr>
              <w:t>skierowanych do sekto</w:t>
            </w:r>
            <w:r w:rsidR="00D8691E" w:rsidRPr="006714E5">
              <w:rPr>
                <w:rFonts w:ascii="Arial" w:hAnsi="Arial" w:cs="Arial"/>
                <w:sz w:val="24"/>
                <w:szCs w:val="24"/>
              </w:rPr>
              <w:t>ra M</w:t>
            </w:r>
            <w:r w:rsidR="006714E5" w:rsidRPr="006714E5">
              <w:rPr>
                <w:rFonts w:ascii="Arial" w:hAnsi="Arial" w:cs="Arial"/>
                <w:sz w:val="24"/>
                <w:szCs w:val="24"/>
              </w:rPr>
              <w:t>Ś</w:t>
            </w:r>
            <w:r w:rsidR="00D8691E" w:rsidRPr="006714E5">
              <w:rPr>
                <w:rFonts w:ascii="Arial" w:hAnsi="Arial" w:cs="Arial"/>
                <w:sz w:val="24"/>
                <w:szCs w:val="24"/>
              </w:rPr>
              <w:t>P</w:t>
            </w:r>
            <w:r w:rsidRPr="006714E5">
              <w:rPr>
                <w:rFonts w:ascii="Arial" w:hAnsi="Arial" w:cs="Arial"/>
                <w:sz w:val="24"/>
                <w:szCs w:val="24"/>
              </w:rPr>
              <w:t>;</w:t>
            </w:r>
            <w:r w:rsidRPr="00B10E5E">
              <w:rPr>
                <w:rFonts w:ascii="Arial" w:hAnsi="Arial" w:cs="Arial"/>
                <w:sz w:val="24"/>
                <w:szCs w:val="24"/>
              </w:rPr>
              <w:t xml:space="preserve">  </w:t>
            </w:r>
          </w:p>
          <w:p w14:paraId="34A24584" w14:textId="77777777" w:rsidR="00C2430A" w:rsidRPr="000D12E7" w:rsidRDefault="00C2430A" w:rsidP="00C2430A">
            <w:pPr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25375">
              <w:rPr>
                <w:rFonts w:ascii="Arial" w:hAnsi="Arial" w:cs="Arial"/>
                <w:sz w:val="24"/>
                <w:szCs w:val="24"/>
              </w:rPr>
              <w:lastRenderedPageBreak/>
              <w:t>w sposób prawidłowy zostały określone „kamienie milowe” projektu grantowego</w:t>
            </w:r>
            <w:r w:rsidRPr="000D12E7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1"/>
            </w:r>
            <w:r w:rsidRPr="000D12E7">
              <w:rPr>
                <w:rFonts w:ascii="Arial" w:hAnsi="Arial" w:cs="Arial"/>
                <w:sz w:val="24"/>
                <w:szCs w:val="24"/>
              </w:rPr>
              <w:t>, w tym:</w:t>
            </w:r>
          </w:p>
          <w:p w14:paraId="5051B244" w14:textId="77777777" w:rsidR="00C2430A" w:rsidRPr="000D12E7" w:rsidRDefault="00C2430A" w:rsidP="00C2430A">
            <w:pPr>
              <w:numPr>
                <w:ilvl w:val="1"/>
                <w:numId w:val="9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D12E7">
              <w:rPr>
                <w:rFonts w:ascii="Arial" w:hAnsi="Arial" w:cs="Arial"/>
                <w:sz w:val="24"/>
                <w:szCs w:val="24"/>
              </w:rPr>
              <w:t xml:space="preserve">do 12 miesięcy od pierwszej akceptacji przez Instytucję Zarządzającą FEdKP 2021-2027 procedur udzielania grantów  powinno zostać zakontraktowane w ramach umów z </w:t>
            </w:r>
            <w:proofErr w:type="spellStart"/>
            <w:r w:rsidRPr="000D12E7">
              <w:rPr>
                <w:rFonts w:ascii="Arial" w:hAnsi="Arial" w:cs="Arial"/>
                <w:sz w:val="24"/>
                <w:szCs w:val="24"/>
              </w:rPr>
              <w:t>grantobiorcami</w:t>
            </w:r>
            <w:proofErr w:type="spellEnd"/>
            <w:r w:rsidRPr="000D12E7">
              <w:rPr>
                <w:rFonts w:ascii="Arial" w:hAnsi="Arial" w:cs="Arial"/>
                <w:sz w:val="24"/>
                <w:szCs w:val="24"/>
              </w:rPr>
              <w:t xml:space="preserve"> min. 5% wartości projektu,</w:t>
            </w:r>
          </w:p>
          <w:p w14:paraId="6930C852" w14:textId="77777777" w:rsidR="00C2430A" w:rsidRPr="000D12E7" w:rsidRDefault="00C2430A" w:rsidP="00C2430A">
            <w:pPr>
              <w:numPr>
                <w:ilvl w:val="1"/>
                <w:numId w:val="9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D12E7">
              <w:rPr>
                <w:rFonts w:ascii="Arial" w:hAnsi="Arial" w:cs="Arial"/>
                <w:sz w:val="24"/>
                <w:szCs w:val="24"/>
              </w:rPr>
              <w:t>do 24 miesięcy od pierwszej akceptacji przez Instytucję Zarządzającą FEdKP 2021-2027 procedur udzielania grantów powinno zostać rozliczone  min. 16% wartości projektu w zatwierdzonych wnioskach o płatność,</w:t>
            </w:r>
          </w:p>
          <w:p w14:paraId="0F81E807" w14:textId="77777777" w:rsidR="00C2430A" w:rsidRPr="000D12E7" w:rsidRDefault="00C2430A" w:rsidP="00C2430A">
            <w:pPr>
              <w:numPr>
                <w:ilvl w:val="1"/>
                <w:numId w:val="9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D12E7">
              <w:rPr>
                <w:rFonts w:ascii="Arial" w:hAnsi="Arial" w:cs="Arial"/>
                <w:sz w:val="24"/>
                <w:szCs w:val="24"/>
              </w:rPr>
              <w:t>do 36 miesięcy od pierwszej akceptacji przez Instytucję Zarządzającą FEdKP 2021-2027 procedur udzielania grantów powinno zostać rozliczone min. 40% wartości projektu w zatwierdzonych wnioskach o płatność</w:t>
            </w:r>
          </w:p>
          <w:p w14:paraId="05AF2026" w14:textId="77777777" w:rsidR="00C2430A" w:rsidRPr="000D12E7" w:rsidRDefault="00C2430A" w:rsidP="00C2430A">
            <w:pPr>
              <w:numPr>
                <w:ilvl w:val="1"/>
                <w:numId w:val="9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D12E7">
              <w:rPr>
                <w:rFonts w:ascii="Arial" w:hAnsi="Arial" w:cs="Arial"/>
                <w:sz w:val="24"/>
                <w:szCs w:val="24"/>
              </w:rPr>
              <w:t>do 48 miesięcy od pierwszej akceptacji przez Instytucję Zarządzającą FEdKP 2021-2027 procedur udzielania grantów powinno zostać rozliczone min. 60% wartości projektu w zatwierdzonych wnioskach o płatność</w:t>
            </w:r>
          </w:p>
          <w:p w14:paraId="2A710FD9" w14:textId="77777777" w:rsidR="00C2430A" w:rsidRPr="000D12E7" w:rsidRDefault="00C2430A" w:rsidP="00C2430A">
            <w:pPr>
              <w:numPr>
                <w:ilvl w:val="1"/>
                <w:numId w:val="9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D12E7">
              <w:rPr>
                <w:rFonts w:ascii="Arial" w:hAnsi="Arial" w:cs="Arial"/>
                <w:sz w:val="24"/>
                <w:szCs w:val="24"/>
              </w:rPr>
              <w:t>do 60 miesięcy od pierwszej akceptacji przez Instytucję Zarządzającą FEdKP 2021-2027 procedur udzielania grantów powinno zostać rozliczone min. 80% wartości projektu w zatwierdzonych wnioskach o płatność,</w:t>
            </w:r>
          </w:p>
          <w:p w14:paraId="4E79BA98" w14:textId="77777777" w:rsidR="00C2430A" w:rsidRPr="000D12E7" w:rsidRDefault="00C2430A" w:rsidP="00C2430A">
            <w:pPr>
              <w:numPr>
                <w:ilvl w:val="1"/>
                <w:numId w:val="9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D12E7">
              <w:rPr>
                <w:rFonts w:ascii="Arial" w:hAnsi="Arial" w:cs="Arial"/>
                <w:sz w:val="24"/>
                <w:szCs w:val="24"/>
              </w:rPr>
              <w:lastRenderedPageBreak/>
              <w:t>w roku 2029 musi zostać zakończony i rozliczony cały projekt,</w:t>
            </w:r>
          </w:p>
          <w:p w14:paraId="2EF82CFD" w14:textId="77777777" w:rsidR="00C2430A" w:rsidRPr="000D12E7" w:rsidRDefault="00C2430A" w:rsidP="00C2430A">
            <w:pPr>
              <w:numPr>
                <w:ilvl w:val="1"/>
                <w:numId w:val="9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D12E7">
              <w:rPr>
                <w:rFonts w:ascii="Arial" w:hAnsi="Arial" w:cs="Arial"/>
                <w:sz w:val="24"/>
                <w:szCs w:val="24"/>
              </w:rPr>
              <w:t>beneficjent powinien również zaproponować własne kamienie milowe w zakresie osiągnięcia wartości docelowej wskaźników w poszczególnych latach, uwzględniając powyższe regulacje dot. liczby umów i wniosków o płatność.</w:t>
            </w:r>
          </w:p>
          <w:p w14:paraId="01E2C29A" w14:textId="77777777" w:rsidR="00C2430A" w:rsidRPr="000D12E7" w:rsidRDefault="00C2430A" w:rsidP="00C2430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3503581" w14:textId="77777777" w:rsidR="00C2430A" w:rsidRPr="000D12E7" w:rsidRDefault="00C2430A" w:rsidP="00C2430A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0D12E7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  <w:p w14:paraId="67219278" w14:textId="77777777" w:rsidR="00C2430A" w:rsidRPr="000D12E7" w:rsidRDefault="00C2430A" w:rsidP="00C2430A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64" w:type="dxa"/>
          </w:tcPr>
          <w:p w14:paraId="0DFCF910" w14:textId="77777777" w:rsidR="00C2430A" w:rsidRPr="000D12E7" w:rsidRDefault="00C2430A" w:rsidP="00C2430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D12E7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0D12E7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3CEB8AC4" w14:textId="77777777" w:rsidR="00C2430A" w:rsidRPr="000D12E7" w:rsidRDefault="00C2430A" w:rsidP="00C2430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D12E7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33764A2" w14:textId="77777777" w:rsidR="00C2430A" w:rsidRPr="000D12E7" w:rsidRDefault="00C2430A" w:rsidP="00C2430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D12E7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6F1C761D" w14:textId="77777777" w:rsidR="00C2430A" w:rsidRPr="000D12E7" w:rsidRDefault="00C2430A" w:rsidP="00C2430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D12E7">
              <w:rPr>
                <w:rFonts w:ascii="Arial" w:hAnsi="Arial" w:cs="Arial"/>
                <w:sz w:val="24"/>
                <w:szCs w:val="24"/>
              </w:rPr>
              <w:lastRenderedPageBreak/>
              <w:t>W trakcie oceny kryterium wnioskodawca może zostać poproszony o uzupełnienie lub poprawienie wniosku.</w:t>
            </w:r>
          </w:p>
          <w:p w14:paraId="31EC1984" w14:textId="77777777" w:rsidR="00C2430A" w:rsidRPr="000D12E7" w:rsidRDefault="00C2430A" w:rsidP="00C2430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D12E7">
              <w:rPr>
                <w:rFonts w:ascii="Arial" w:hAnsi="Arial" w:cs="Arial"/>
                <w:sz w:val="24"/>
                <w:szCs w:val="24"/>
              </w:rPr>
              <w:t>Przyznanie wartości „NIE” (po złożeniu uzupełnień lub poprawy) oznacza, iż kryterium nie jest spełnione.</w:t>
            </w:r>
          </w:p>
        </w:tc>
      </w:tr>
      <w:tr w:rsidR="00C2430A" w:rsidRPr="000D12E7" w14:paraId="2F3D26E3" w14:textId="77777777" w:rsidTr="00DF31D3">
        <w:trPr>
          <w:trHeight w:val="416"/>
        </w:trPr>
        <w:tc>
          <w:tcPr>
            <w:tcW w:w="1095" w:type="dxa"/>
            <w:vAlign w:val="center"/>
          </w:tcPr>
          <w:p w14:paraId="75759EC7" w14:textId="55FA8E81" w:rsidR="00C2430A" w:rsidRPr="000D12E7" w:rsidRDefault="00C2430A" w:rsidP="00C2430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D12E7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del w:id="59" w:author="Łukasz Blachowski" w:date="2023-09-08T09:03:00Z">
              <w:r w:rsidDel="003B7A6A">
                <w:rPr>
                  <w:rFonts w:ascii="Arial" w:hAnsi="Arial" w:cs="Arial"/>
                  <w:sz w:val="24"/>
                  <w:szCs w:val="24"/>
                </w:rPr>
                <w:delText>10</w:delText>
              </w:r>
            </w:del>
            <w:ins w:id="60" w:author="R D" w:date="2023-09-01T07:10:00Z">
              <w:del w:id="61" w:author="Łukasz Blachowski" w:date="2023-09-08T09:03:00Z">
                <w:r w:rsidR="00E85CD7" w:rsidDel="003B7A6A">
                  <w:rPr>
                    <w:rFonts w:ascii="Arial" w:hAnsi="Arial" w:cs="Arial"/>
                    <w:sz w:val="24"/>
                    <w:szCs w:val="24"/>
                  </w:rPr>
                  <w:delText>11</w:delText>
                </w:r>
              </w:del>
            </w:ins>
            <w:ins w:id="62" w:author="Łukasz Blachowski" w:date="2023-09-08T09:03:00Z">
              <w:r w:rsidR="003B7A6A">
                <w:rPr>
                  <w:rFonts w:ascii="Arial" w:hAnsi="Arial" w:cs="Arial"/>
                  <w:sz w:val="24"/>
                  <w:szCs w:val="24"/>
                </w:rPr>
                <w:t>9</w:t>
              </w:r>
            </w:ins>
          </w:p>
        </w:tc>
        <w:tc>
          <w:tcPr>
            <w:tcW w:w="3115" w:type="dxa"/>
            <w:vAlign w:val="center"/>
          </w:tcPr>
          <w:p w14:paraId="3C59301B" w14:textId="77777777" w:rsidR="00C2430A" w:rsidRPr="000D12E7" w:rsidRDefault="00C2430A" w:rsidP="00C2430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D12E7">
              <w:rPr>
                <w:rFonts w:ascii="Arial" w:hAnsi="Arial" w:cs="Arial"/>
                <w:sz w:val="24"/>
                <w:szCs w:val="24"/>
              </w:rPr>
              <w:t xml:space="preserve">Wykonalność finansowa </w:t>
            </w:r>
          </w:p>
          <w:p w14:paraId="4497405E" w14:textId="77777777" w:rsidR="00C2430A" w:rsidRPr="000D12E7" w:rsidRDefault="00C2430A" w:rsidP="00C2430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D12E7">
              <w:rPr>
                <w:rFonts w:ascii="Arial" w:hAnsi="Arial" w:cs="Arial"/>
                <w:sz w:val="24"/>
                <w:szCs w:val="24"/>
              </w:rPr>
              <w:t xml:space="preserve"> projektu</w:t>
            </w:r>
          </w:p>
        </w:tc>
        <w:tc>
          <w:tcPr>
            <w:tcW w:w="7551" w:type="dxa"/>
          </w:tcPr>
          <w:p w14:paraId="798D37B4" w14:textId="7C0CC768" w:rsidR="00C2430A" w:rsidRPr="000D12E7" w:rsidRDefault="00C2430A" w:rsidP="00C2430A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D12E7">
              <w:rPr>
                <w:rFonts w:ascii="Arial" w:hAnsi="Arial" w:cs="Arial"/>
                <w:sz w:val="24"/>
                <w:szCs w:val="24"/>
              </w:rPr>
              <w:t xml:space="preserve">W tym kryterium sprawdzamy, czy analiza finansowa przedsięwzięcia została przeprowadzona poprawnie, </w:t>
            </w:r>
            <w:r w:rsidR="00B54DA5">
              <w:rPr>
                <w:rFonts w:ascii="Arial" w:hAnsi="Arial" w:cs="Arial"/>
                <w:sz w:val="24"/>
                <w:szCs w:val="24"/>
              </w:rPr>
              <w:br/>
            </w:r>
            <w:r w:rsidRPr="000D12E7">
              <w:rPr>
                <w:rFonts w:ascii="Arial" w:hAnsi="Arial" w:cs="Arial"/>
                <w:sz w:val="24"/>
                <w:szCs w:val="24"/>
              </w:rPr>
              <w:t>w szczególności czy:</w:t>
            </w:r>
          </w:p>
          <w:p w14:paraId="399EE143" w14:textId="77777777" w:rsidR="00C2430A" w:rsidRPr="000D12E7" w:rsidRDefault="00C2430A" w:rsidP="00C2430A">
            <w:pPr>
              <w:numPr>
                <w:ilvl w:val="0"/>
                <w:numId w:val="16"/>
              </w:num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D12E7">
              <w:rPr>
                <w:rFonts w:ascii="Arial" w:hAnsi="Arial" w:cs="Arial"/>
                <w:sz w:val="24"/>
                <w:szCs w:val="24"/>
              </w:rPr>
              <w:t>wskazano źródła finansowania wkładu własnego oraz wydatków niekwalifikowalnych,</w:t>
            </w:r>
          </w:p>
          <w:p w14:paraId="1F349E55" w14:textId="114AD8F8" w:rsidR="00C2430A" w:rsidRPr="000D12E7" w:rsidRDefault="00C2430A" w:rsidP="00C2430A">
            <w:pPr>
              <w:numPr>
                <w:ilvl w:val="0"/>
                <w:numId w:val="16"/>
              </w:num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D12E7">
              <w:rPr>
                <w:rFonts w:ascii="Arial" w:hAnsi="Arial" w:cs="Arial"/>
                <w:sz w:val="24"/>
                <w:szCs w:val="24"/>
              </w:rPr>
              <w:t xml:space="preserve">przyjęte założenia analiz finansowych są spójne </w:t>
            </w:r>
            <w:r w:rsidR="00B54DA5">
              <w:rPr>
                <w:rFonts w:ascii="Arial" w:hAnsi="Arial" w:cs="Arial"/>
                <w:sz w:val="24"/>
                <w:szCs w:val="24"/>
              </w:rPr>
              <w:br/>
            </w:r>
            <w:r w:rsidRPr="000D12E7">
              <w:rPr>
                <w:rFonts w:ascii="Arial" w:hAnsi="Arial" w:cs="Arial"/>
                <w:sz w:val="24"/>
                <w:szCs w:val="24"/>
              </w:rPr>
              <w:t>i uzasadnione,</w:t>
            </w:r>
          </w:p>
          <w:p w14:paraId="40AAF84C" w14:textId="77777777" w:rsidR="00C2430A" w:rsidRPr="00625375" w:rsidRDefault="00C2430A" w:rsidP="00C2430A">
            <w:pPr>
              <w:numPr>
                <w:ilvl w:val="0"/>
                <w:numId w:val="16"/>
              </w:num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D12E7">
              <w:rPr>
                <w:rFonts w:ascii="Arial" w:hAnsi="Arial" w:cs="Arial"/>
                <w:sz w:val="24"/>
                <w:szCs w:val="24"/>
              </w:rPr>
              <w:t>w analizie finansowej nie ma istotnych błędów rachunkowych,</w:t>
            </w:r>
          </w:p>
          <w:p w14:paraId="7A045825" w14:textId="624EFC6E" w:rsidR="00C2430A" w:rsidRPr="000D12E7" w:rsidRDefault="00C2430A" w:rsidP="00C2430A">
            <w:pPr>
              <w:numPr>
                <w:ilvl w:val="0"/>
                <w:numId w:val="16"/>
              </w:num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D12E7">
              <w:rPr>
                <w:rFonts w:ascii="Arial" w:hAnsi="Arial" w:cs="Arial"/>
                <w:sz w:val="24"/>
                <w:szCs w:val="24"/>
              </w:rPr>
              <w:t xml:space="preserve">wartość wydatków kwalifikowalnych przeznaczonych na udzielanie grantów odzwierciedla popyt ze strony przedsiębiorców na planowane wsparcie, wykazany </w:t>
            </w:r>
            <w:r w:rsidR="00B54DA5">
              <w:rPr>
                <w:rFonts w:ascii="Arial" w:hAnsi="Arial" w:cs="Arial"/>
                <w:sz w:val="24"/>
                <w:szCs w:val="24"/>
              </w:rPr>
              <w:br/>
            </w:r>
            <w:r w:rsidRPr="000D12E7">
              <w:rPr>
                <w:rFonts w:ascii="Arial" w:hAnsi="Arial" w:cs="Arial"/>
                <w:sz w:val="24"/>
                <w:szCs w:val="24"/>
              </w:rPr>
              <w:t xml:space="preserve">w analizie popytu (biorąc pod uwagę środki dostępne </w:t>
            </w:r>
            <w:r w:rsidR="00B54DA5">
              <w:rPr>
                <w:rFonts w:ascii="Arial" w:hAnsi="Arial" w:cs="Arial"/>
                <w:sz w:val="24"/>
                <w:szCs w:val="24"/>
              </w:rPr>
              <w:br/>
            </w:r>
            <w:r w:rsidRPr="000D12E7">
              <w:rPr>
                <w:rFonts w:ascii="Arial" w:hAnsi="Arial" w:cs="Arial"/>
                <w:sz w:val="24"/>
                <w:szCs w:val="24"/>
              </w:rPr>
              <w:t>w naborze),</w:t>
            </w:r>
          </w:p>
          <w:p w14:paraId="13B669CC" w14:textId="77777777" w:rsidR="00C2430A" w:rsidRPr="000D12E7" w:rsidRDefault="00C2430A" w:rsidP="00C2430A">
            <w:pPr>
              <w:numPr>
                <w:ilvl w:val="0"/>
                <w:numId w:val="16"/>
              </w:num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D12E7">
              <w:rPr>
                <w:rFonts w:ascii="Arial" w:hAnsi="Arial" w:cs="Arial"/>
                <w:sz w:val="24"/>
                <w:szCs w:val="24"/>
              </w:rPr>
              <w:t>oszacowano ekonomiczną efektywnoś</w:t>
            </w:r>
            <w:r>
              <w:rPr>
                <w:rFonts w:ascii="Arial" w:hAnsi="Arial" w:cs="Arial"/>
                <w:sz w:val="24"/>
                <w:szCs w:val="24"/>
              </w:rPr>
              <w:t>ć</w:t>
            </w:r>
            <w:r w:rsidRPr="000D12E7">
              <w:rPr>
                <w:rFonts w:ascii="Arial" w:hAnsi="Arial" w:cs="Arial"/>
                <w:sz w:val="24"/>
                <w:szCs w:val="24"/>
              </w:rPr>
              <w:t xml:space="preserve"> projektu poprzez wyliczenie kosztu wparcia indywidualnego przedsiębiorcy po ujęciu wszystkich kosztów związanych z zarządzaniem projektem, promocją, informacją itp. (sumie wszystkich </w:t>
            </w:r>
            <w:r w:rsidRPr="000D12E7">
              <w:rPr>
                <w:rFonts w:ascii="Arial" w:hAnsi="Arial" w:cs="Arial"/>
                <w:sz w:val="24"/>
                <w:szCs w:val="24"/>
              </w:rPr>
              <w:lastRenderedPageBreak/>
              <w:t xml:space="preserve">kosztów nie będących bezpośrednim wsparciem przekazywanym w formie pieniężnej przedsiębiorcy), odjęciu jej od wartości środków przekazanych bezpośrednio przez IZ RPO WK-P </w:t>
            </w:r>
            <w:proofErr w:type="spellStart"/>
            <w:r w:rsidRPr="000D12E7">
              <w:rPr>
                <w:rFonts w:ascii="Arial" w:hAnsi="Arial" w:cs="Arial"/>
                <w:sz w:val="24"/>
                <w:szCs w:val="24"/>
              </w:rPr>
              <w:t>grantodawcy</w:t>
            </w:r>
            <w:proofErr w:type="spellEnd"/>
            <w:r w:rsidRPr="000D12E7">
              <w:rPr>
                <w:rFonts w:ascii="Arial" w:hAnsi="Arial" w:cs="Arial"/>
                <w:sz w:val="24"/>
                <w:szCs w:val="24"/>
              </w:rPr>
              <w:t xml:space="preserve"> i podzieleniu przez szacowaną liczbę wspartych przedsiębiorców,</w:t>
            </w:r>
          </w:p>
          <w:p w14:paraId="58056F61" w14:textId="77777777" w:rsidR="00C2430A" w:rsidRPr="000D12E7" w:rsidRDefault="00C2430A" w:rsidP="00C2430A">
            <w:pPr>
              <w:numPr>
                <w:ilvl w:val="0"/>
                <w:numId w:val="16"/>
              </w:num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D12E7">
              <w:rPr>
                <w:rFonts w:ascii="Arial" w:hAnsi="Arial" w:cs="Arial"/>
                <w:sz w:val="24"/>
                <w:szCs w:val="24"/>
              </w:rPr>
              <w:t>zapewniona została trwałość finansowa projektu.</w:t>
            </w:r>
          </w:p>
          <w:p w14:paraId="638EC5E3" w14:textId="77777777" w:rsidR="00C2430A" w:rsidRPr="000D12E7" w:rsidRDefault="00C2430A" w:rsidP="00C2430A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74A73A6" w14:textId="77777777" w:rsidR="00C2430A" w:rsidRPr="000D12E7" w:rsidRDefault="00C2430A" w:rsidP="00C2430A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D12E7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2664" w:type="dxa"/>
          </w:tcPr>
          <w:p w14:paraId="7E438D81" w14:textId="77777777" w:rsidR="00C2430A" w:rsidRPr="000D12E7" w:rsidRDefault="00C2430A" w:rsidP="00C2430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D12E7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</w:p>
          <w:p w14:paraId="009884C7" w14:textId="77777777" w:rsidR="00C2430A" w:rsidRPr="000D12E7" w:rsidRDefault="00C2430A" w:rsidP="00C2430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D12E7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762A83F5" w14:textId="77777777" w:rsidR="00C2430A" w:rsidRPr="000D12E7" w:rsidRDefault="00C2430A" w:rsidP="00C2430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D12E7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8153AA6" w14:textId="77777777" w:rsidR="00C2430A" w:rsidRPr="000D12E7" w:rsidRDefault="00C2430A" w:rsidP="00C2430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D12E7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4177E638" w14:textId="77777777" w:rsidR="00C2430A" w:rsidRPr="000D12E7" w:rsidRDefault="00C2430A" w:rsidP="00C2430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FC7CC1C" w14:textId="77777777" w:rsidR="00C2430A" w:rsidRPr="000D12E7" w:rsidRDefault="00C2430A" w:rsidP="00C2430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D12E7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1EEE18E1" w14:textId="77777777" w:rsidR="00C2430A" w:rsidRPr="000D12E7" w:rsidRDefault="00C2430A" w:rsidP="00C2430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D12E7">
              <w:rPr>
                <w:rFonts w:ascii="Arial" w:hAnsi="Arial" w:cs="Arial"/>
                <w:sz w:val="24"/>
                <w:szCs w:val="24"/>
              </w:rPr>
              <w:lastRenderedPageBreak/>
              <w:t>Przyznanie wartości „NIE” (po złożeniu uzupełnień lub poprawy) oznacza, iż kryterium nie jest spełnione.</w:t>
            </w:r>
          </w:p>
        </w:tc>
      </w:tr>
      <w:tr w:rsidR="00C2430A" w:rsidRPr="000D12E7" w14:paraId="2DA6D1F0" w14:textId="77777777" w:rsidTr="00DF31D3">
        <w:trPr>
          <w:trHeight w:val="416"/>
        </w:trPr>
        <w:tc>
          <w:tcPr>
            <w:tcW w:w="1095" w:type="dxa"/>
            <w:vAlign w:val="center"/>
          </w:tcPr>
          <w:p w14:paraId="5809A050" w14:textId="239EB989" w:rsidR="00C2430A" w:rsidRPr="000D12E7" w:rsidRDefault="00C2430A" w:rsidP="00C2430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D12E7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del w:id="63" w:author="Łukasz Blachowski" w:date="2023-09-08T09:03:00Z">
              <w:r w:rsidRPr="000D12E7" w:rsidDel="003B7A6A">
                <w:rPr>
                  <w:rFonts w:ascii="Arial" w:hAnsi="Arial" w:cs="Arial"/>
                  <w:sz w:val="24"/>
                  <w:szCs w:val="24"/>
                </w:rPr>
                <w:delText>1</w:delText>
              </w:r>
            </w:del>
            <w:ins w:id="64" w:author="R D" w:date="2023-09-01T07:10:00Z">
              <w:del w:id="65" w:author="Łukasz Blachowski" w:date="2023-09-08T09:03:00Z">
                <w:r w:rsidR="00E85CD7" w:rsidDel="003B7A6A">
                  <w:rPr>
                    <w:rFonts w:ascii="Arial" w:hAnsi="Arial" w:cs="Arial"/>
                    <w:sz w:val="24"/>
                    <w:szCs w:val="24"/>
                  </w:rPr>
                  <w:delText>2</w:delText>
                </w:r>
              </w:del>
            </w:ins>
            <w:del w:id="66" w:author="Łukasz Blachowski" w:date="2023-09-08T09:03:00Z">
              <w:r w:rsidDel="003B7A6A">
                <w:rPr>
                  <w:rFonts w:ascii="Arial" w:hAnsi="Arial" w:cs="Arial"/>
                  <w:sz w:val="24"/>
                  <w:szCs w:val="24"/>
                </w:rPr>
                <w:delText>1</w:delText>
              </w:r>
            </w:del>
            <w:ins w:id="67" w:author="Łukasz Blachowski" w:date="2023-09-08T09:03:00Z">
              <w:r w:rsidR="003B7A6A">
                <w:rPr>
                  <w:rFonts w:ascii="Arial" w:hAnsi="Arial" w:cs="Arial"/>
                  <w:sz w:val="24"/>
                  <w:szCs w:val="24"/>
                </w:rPr>
                <w:t>10</w:t>
              </w:r>
            </w:ins>
          </w:p>
        </w:tc>
        <w:tc>
          <w:tcPr>
            <w:tcW w:w="3115" w:type="dxa"/>
            <w:vAlign w:val="center"/>
          </w:tcPr>
          <w:p w14:paraId="045812B4" w14:textId="77777777" w:rsidR="00C2430A" w:rsidRPr="000D12E7" w:rsidRDefault="00C2430A" w:rsidP="00C2430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D12E7">
              <w:rPr>
                <w:rFonts w:ascii="Arial" w:hAnsi="Arial" w:cs="Arial"/>
                <w:sz w:val="24"/>
                <w:szCs w:val="24"/>
              </w:rPr>
              <w:t>Analiza popytu</w:t>
            </w:r>
          </w:p>
        </w:tc>
        <w:tc>
          <w:tcPr>
            <w:tcW w:w="7551" w:type="dxa"/>
          </w:tcPr>
          <w:p w14:paraId="41D23D9C" w14:textId="2646CB98" w:rsidR="00C2430A" w:rsidRPr="000D12E7" w:rsidRDefault="00C2430A" w:rsidP="00C2430A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D12E7">
              <w:rPr>
                <w:rFonts w:ascii="Arial" w:hAnsi="Arial" w:cs="Arial"/>
                <w:sz w:val="24"/>
                <w:szCs w:val="24"/>
              </w:rPr>
              <w:t xml:space="preserve">W tym kryterium sprawdzamy czy Wnioskodawca przedstawił analizę popytu, która ma na celu identyfikację i ilościowe oszacowanie zapotrzebowania na wsparcie, które będzie udzielane w wyniku realizacji projektu </w:t>
            </w:r>
            <w:r w:rsidR="00A81FFA" w:rsidRPr="00A81FFA">
              <w:rPr>
                <w:rFonts w:ascii="Arial" w:hAnsi="Arial" w:cs="Arial"/>
                <w:sz w:val="24"/>
                <w:szCs w:val="24"/>
              </w:rPr>
              <w:t xml:space="preserve">grantowego i która potwierdza zasadność realizacji projektu, zgodnie z warunkami określonymi w dokumentacji </w:t>
            </w:r>
            <w:proofErr w:type="spellStart"/>
            <w:r w:rsidR="00A81FFA" w:rsidRPr="00A81FFA">
              <w:rPr>
                <w:rFonts w:ascii="Arial" w:hAnsi="Arial" w:cs="Arial"/>
                <w:sz w:val="24"/>
                <w:szCs w:val="24"/>
              </w:rPr>
              <w:t>naborowej</w:t>
            </w:r>
            <w:proofErr w:type="spellEnd"/>
            <w:r w:rsidR="00A81FFA" w:rsidRPr="00A81FFA">
              <w:rPr>
                <w:rFonts w:ascii="Arial" w:hAnsi="Arial" w:cs="Arial"/>
                <w:sz w:val="24"/>
                <w:szCs w:val="24"/>
              </w:rPr>
              <w:t xml:space="preserve"> oraz wykaże, że jego realizacja przyczyni się do realizacji wartości docelowych wskaźników dla działania 1.1. w zakresie realizowanego schematu</w:t>
            </w:r>
            <w:r w:rsidR="00A81FFA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399268AF" w14:textId="77777777" w:rsidR="00C2430A" w:rsidRPr="000D12E7" w:rsidRDefault="00C2430A" w:rsidP="00C2430A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D12E7">
              <w:rPr>
                <w:rFonts w:ascii="Arial" w:hAnsi="Arial" w:cs="Arial"/>
                <w:sz w:val="24"/>
                <w:szCs w:val="24"/>
              </w:rPr>
              <w:t xml:space="preserve">Powinna ona uwzględniać zarówno popyt (zapotrzebowanie) historyczny, określony w oparciu o realizowane projekty w ramach perspektyw finansowych 2007-2013 i 2014-2020 zarówno na poziomie regionalnym jak i krajowym oraz popyt prognozowany. Prognozy powinny być oparte na ogólnodostępnych danych statystycznych, wynikach wywiadów z potencjalnymi </w:t>
            </w:r>
            <w:proofErr w:type="spellStart"/>
            <w:r w:rsidRPr="000D12E7">
              <w:rPr>
                <w:rFonts w:ascii="Arial" w:hAnsi="Arial" w:cs="Arial"/>
                <w:sz w:val="24"/>
                <w:szCs w:val="24"/>
              </w:rPr>
              <w:t>grantobiorcami</w:t>
            </w:r>
            <w:proofErr w:type="spellEnd"/>
            <w:r w:rsidRPr="000D12E7">
              <w:rPr>
                <w:rFonts w:ascii="Arial" w:hAnsi="Arial" w:cs="Arial"/>
                <w:sz w:val="24"/>
                <w:szCs w:val="24"/>
              </w:rPr>
              <w:t>, wynikach sondaży na określonych próbach, wnioskach z doświadczeń poprzedniego okresu programowania, itp. Przywołując określone dane należy wskazać źródło ich pozyskania.</w:t>
            </w:r>
          </w:p>
          <w:p w14:paraId="40C6C157" w14:textId="77777777" w:rsidR="00C2430A" w:rsidRPr="000D12E7" w:rsidRDefault="00C2430A" w:rsidP="00C2430A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3F3F030" w14:textId="77777777" w:rsidR="00C2430A" w:rsidRPr="000D12E7" w:rsidRDefault="00C2430A" w:rsidP="00C2430A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D12E7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2664" w:type="dxa"/>
          </w:tcPr>
          <w:p w14:paraId="60522326" w14:textId="77777777" w:rsidR="00C2430A" w:rsidRPr="000D12E7" w:rsidRDefault="00C2430A" w:rsidP="00C2430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D12E7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A1B4E1C" w14:textId="77777777" w:rsidR="00C2430A" w:rsidRPr="000D12E7" w:rsidRDefault="00C2430A" w:rsidP="00C2430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D12E7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149051D4" w14:textId="77777777" w:rsidR="00C2430A" w:rsidRPr="000D12E7" w:rsidRDefault="00C2430A" w:rsidP="00C2430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F9FFAB1" w14:textId="77777777" w:rsidR="00C2430A" w:rsidRPr="000D12E7" w:rsidRDefault="00C2430A" w:rsidP="00C2430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D12E7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37615FD9" w14:textId="77777777" w:rsidR="00C2430A" w:rsidRPr="000D12E7" w:rsidRDefault="00C2430A" w:rsidP="00C2430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D12E7">
              <w:rPr>
                <w:rFonts w:ascii="Arial" w:hAnsi="Arial" w:cs="Arial"/>
                <w:sz w:val="24"/>
                <w:szCs w:val="24"/>
              </w:rPr>
              <w:t xml:space="preserve">Przyznanie wartości „NIE” (po złożeniu uzupełnień lub poprawy) oznacza, iż </w:t>
            </w:r>
            <w:r w:rsidRPr="000D12E7">
              <w:rPr>
                <w:rFonts w:ascii="Arial" w:hAnsi="Arial" w:cs="Arial"/>
                <w:sz w:val="24"/>
                <w:szCs w:val="24"/>
              </w:rPr>
              <w:lastRenderedPageBreak/>
              <w:t>kryterium nie jest spełnione.</w:t>
            </w:r>
          </w:p>
        </w:tc>
      </w:tr>
      <w:tr w:rsidR="00C2430A" w:rsidRPr="006C199D" w14:paraId="70C1A685" w14:textId="77777777" w:rsidTr="00DF31D3">
        <w:trPr>
          <w:trHeight w:val="425"/>
        </w:trPr>
        <w:tc>
          <w:tcPr>
            <w:tcW w:w="1095" w:type="dxa"/>
            <w:vAlign w:val="center"/>
          </w:tcPr>
          <w:p w14:paraId="73D0B050" w14:textId="79BAB1CF" w:rsidR="00C2430A" w:rsidRPr="000D12E7" w:rsidRDefault="00C2430A" w:rsidP="00C2430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D12E7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del w:id="68" w:author="Łukasz Blachowski" w:date="2023-09-08T09:03:00Z">
              <w:r w:rsidRPr="000D12E7" w:rsidDel="003B7A6A">
                <w:rPr>
                  <w:rFonts w:ascii="Arial" w:hAnsi="Arial" w:cs="Arial"/>
                  <w:sz w:val="24"/>
                  <w:szCs w:val="24"/>
                </w:rPr>
                <w:delText>1</w:delText>
              </w:r>
            </w:del>
            <w:ins w:id="69" w:author="R D" w:date="2023-09-01T07:10:00Z">
              <w:del w:id="70" w:author="Łukasz Blachowski" w:date="2023-09-08T09:03:00Z">
                <w:r w:rsidR="00E85CD7" w:rsidDel="003B7A6A">
                  <w:rPr>
                    <w:rFonts w:ascii="Arial" w:hAnsi="Arial" w:cs="Arial"/>
                    <w:sz w:val="24"/>
                    <w:szCs w:val="24"/>
                  </w:rPr>
                  <w:delText>3</w:delText>
                </w:r>
              </w:del>
            </w:ins>
            <w:del w:id="71" w:author="Łukasz Blachowski" w:date="2023-09-08T09:03:00Z">
              <w:r w:rsidDel="003B7A6A">
                <w:rPr>
                  <w:rFonts w:ascii="Arial" w:hAnsi="Arial" w:cs="Arial"/>
                  <w:sz w:val="24"/>
                  <w:szCs w:val="24"/>
                </w:rPr>
                <w:delText>2</w:delText>
              </w:r>
            </w:del>
            <w:ins w:id="72" w:author="Łukasz Blachowski" w:date="2023-09-08T09:03:00Z">
              <w:r w:rsidR="003B7A6A">
                <w:rPr>
                  <w:rFonts w:ascii="Arial" w:hAnsi="Arial" w:cs="Arial"/>
                  <w:sz w:val="24"/>
                  <w:szCs w:val="24"/>
                </w:rPr>
                <w:t>11</w:t>
              </w:r>
            </w:ins>
          </w:p>
        </w:tc>
        <w:tc>
          <w:tcPr>
            <w:tcW w:w="3115" w:type="dxa"/>
            <w:vAlign w:val="center"/>
          </w:tcPr>
          <w:p w14:paraId="2808DBE2" w14:textId="77777777" w:rsidR="00C2430A" w:rsidRPr="000D12E7" w:rsidRDefault="00C2430A" w:rsidP="00C2430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D12E7">
              <w:rPr>
                <w:rFonts w:ascii="Arial" w:hAnsi="Arial" w:cs="Arial"/>
                <w:sz w:val="24"/>
                <w:szCs w:val="24"/>
              </w:rPr>
              <w:t>Kwalifikowalność wydatków</w:t>
            </w:r>
          </w:p>
        </w:tc>
        <w:tc>
          <w:tcPr>
            <w:tcW w:w="7551" w:type="dxa"/>
          </w:tcPr>
          <w:p w14:paraId="76E83973" w14:textId="77777777" w:rsidR="00C2430A" w:rsidRPr="000D12E7" w:rsidRDefault="00C2430A" w:rsidP="00C2430A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D12E7">
              <w:rPr>
                <w:rFonts w:ascii="Arial" w:hAnsi="Arial" w:cs="Arial"/>
                <w:sz w:val="24"/>
                <w:szCs w:val="24"/>
              </w:rPr>
              <w:t>W tym kryterium sprawdzamy, czy wydatki wskazane w projekcie spełniają warunki kwalifikowalności, tj.:</w:t>
            </w:r>
          </w:p>
          <w:p w14:paraId="45F0F480" w14:textId="77777777" w:rsidR="00C2430A" w:rsidRPr="000D12E7" w:rsidRDefault="00C2430A" w:rsidP="00C2430A">
            <w:pPr>
              <w:numPr>
                <w:ilvl w:val="0"/>
                <w:numId w:val="8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D12E7">
              <w:rPr>
                <w:rFonts w:ascii="Arial" w:hAnsi="Arial" w:cs="Arial"/>
                <w:sz w:val="24"/>
                <w:szCs w:val="24"/>
              </w:rPr>
              <w:t>zostały/</w:t>
            </w:r>
            <w:proofErr w:type="spellStart"/>
            <w:r w:rsidRPr="000D12E7">
              <w:rPr>
                <w:rFonts w:ascii="Arial" w:hAnsi="Arial" w:cs="Arial"/>
                <w:sz w:val="24"/>
                <w:szCs w:val="24"/>
              </w:rPr>
              <w:t>ną</w:t>
            </w:r>
            <w:proofErr w:type="spellEnd"/>
            <w:r w:rsidRPr="000D12E7">
              <w:rPr>
                <w:rFonts w:ascii="Arial" w:hAnsi="Arial" w:cs="Arial"/>
                <w:sz w:val="24"/>
                <w:szCs w:val="24"/>
              </w:rPr>
              <w:t xml:space="preserve"> poniesione w okresie kwalifikowalności wydatków określonym w regulaminie wyboru projektów. Przy czym okres kwalifikowalności powinien mieścić się w ramach czasowych określonych  w art. 63 ust. 2 rozporządzenia nr 2021/1060,</w:t>
            </w:r>
          </w:p>
          <w:p w14:paraId="47E0B8ED" w14:textId="77777777" w:rsidR="00C2430A" w:rsidRPr="000D12E7" w:rsidRDefault="00C2430A" w:rsidP="00C2430A">
            <w:pPr>
              <w:numPr>
                <w:ilvl w:val="0"/>
                <w:numId w:val="8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D12E7">
              <w:rPr>
                <w:rFonts w:ascii="Arial" w:hAnsi="Arial" w:cs="Arial"/>
                <w:sz w:val="24"/>
                <w:szCs w:val="24"/>
              </w:rPr>
              <w:t xml:space="preserve">są zgodne z zasadami określonymi w Wytycznych </w:t>
            </w:r>
            <w:bookmarkStart w:id="73" w:name="_Hlk126574575"/>
            <w:r w:rsidRPr="000D12E7">
              <w:rPr>
                <w:rFonts w:ascii="Arial" w:hAnsi="Arial" w:cs="Arial"/>
                <w:sz w:val="24"/>
                <w:szCs w:val="24"/>
              </w:rPr>
              <w:t>dotyczących kwalifikowalności wydatków 2021-2027</w:t>
            </w:r>
            <w:bookmarkEnd w:id="73"/>
            <w:r w:rsidRPr="000D12E7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2"/>
            </w:r>
            <w:r w:rsidRPr="000D12E7">
              <w:rPr>
                <w:rFonts w:ascii="Arial" w:hAnsi="Arial" w:cs="Arial"/>
                <w:sz w:val="24"/>
                <w:szCs w:val="24"/>
              </w:rPr>
              <w:t xml:space="preserve"> oraz zapisami dotyczącymi kwalifikowalności wydatków określonymi w regulaminie wyboru projektów,</w:t>
            </w:r>
          </w:p>
          <w:p w14:paraId="1323418E" w14:textId="77777777" w:rsidR="00C2430A" w:rsidRPr="000D12E7" w:rsidRDefault="00C2430A" w:rsidP="00C2430A">
            <w:pPr>
              <w:numPr>
                <w:ilvl w:val="0"/>
                <w:numId w:val="8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D12E7">
              <w:rPr>
                <w:rFonts w:ascii="Arial" w:hAnsi="Arial" w:cs="Arial"/>
                <w:sz w:val="24"/>
                <w:szCs w:val="24"/>
              </w:rPr>
              <w:t xml:space="preserve">zostały uwzględnione w budżecie projektu, </w:t>
            </w:r>
          </w:p>
          <w:p w14:paraId="4A9695D0" w14:textId="77777777" w:rsidR="00C2430A" w:rsidRPr="000D12E7" w:rsidRDefault="00C2430A" w:rsidP="00C2430A">
            <w:pPr>
              <w:numPr>
                <w:ilvl w:val="0"/>
                <w:numId w:val="8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D12E7">
              <w:rPr>
                <w:rFonts w:ascii="Arial" w:hAnsi="Arial" w:cs="Arial"/>
                <w:sz w:val="24"/>
                <w:szCs w:val="24"/>
              </w:rPr>
              <w:t>są niezbędne do realizacji celów projektu i zostaną poniesione w związku z realizacją projektu,</w:t>
            </w:r>
          </w:p>
          <w:p w14:paraId="0DFE335E" w14:textId="57471BB1" w:rsidR="00C2430A" w:rsidRPr="000D12E7" w:rsidRDefault="00C2430A" w:rsidP="00C2430A">
            <w:pPr>
              <w:numPr>
                <w:ilvl w:val="0"/>
                <w:numId w:val="8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D12E7">
              <w:rPr>
                <w:rFonts w:ascii="Arial" w:hAnsi="Arial" w:cs="Arial"/>
                <w:sz w:val="24"/>
                <w:szCs w:val="24"/>
              </w:rPr>
              <w:t xml:space="preserve">zostaną dokonane w sposób racjonalny i efektywny </w:t>
            </w:r>
            <w:r w:rsidR="00B54DA5">
              <w:rPr>
                <w:rFonts w:ascii="Arial" w:hAnsi="Arial" w:cs="Arial"/>
                <w:sz w:val="24"/>
                <w:szCs w:val="24"/>
              </w:rPr>
              <w:br/>
            </w:r>
            <w:r w:rsidRPr="000D12E7">
              <w:rPr>
                <w:rFonts w:ascii="Arial" w:hAnsi="Arial" w:cs="Arial"/>
                <w:sz w:val="24"/>
                <w:szCs w:val="24"/>
              </w:rPr>
              <w:t xml:space="preserve">z zachowaniem zasad uzyskiwania najlepszych efektów </w:t>
            </w:r>
            <w:r w:rsidR="00B54DA5">
              <w:rPr>
                <w:rFonts w:ascii="Arial" w:hAnsi="Arial" w:cs="Arial"/>
                <w:sz w:val="24"/>
                <w:szCs w:val="24"/>
              </w:rPr>
              <w:br/>
            </w:r>
            <w:r w:rsidRPr="000D12E7">
              <w:rPr>
                <w:rFonts w:ascii="Arial" w:hAnsi="Arial" w:cs="Arial"/>
                <w:sz w:val="24"/>
                <w:szCs w:val="24"/>
              </w:rPr>
              <w:t>z danych nakładów,</w:t>
            </w:r>
          </w:p>
          <w:p w14:paraId="6C0558B7" w14:textId="77777777" w:rsidR="00C2430A" w:rsidRPr="000D12E7" w:rsidRDefault="00C2430A" w:rsidP="00C2430A">
            <w:pPr>
              <w:numPr>
                <w:ilvl w:val="0"/>
                <w:numId w:val="8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D12E7">
              <w:rPr>
                <w:rFonts w:ascii="Arial" w:hAnsi="Arial" w:cs="Arial"/>
                <w:sz w:val="24"/>
                <w:szCs w:val="24"/>
              </w:rPr>
              <w:t>czy stawkę ryczałtową na koszty pośrednie ustalono prawidłowo (jeśli dotyczy).</w:t>
            </w:r>
          </w:p>
          <w:p w14:paraId="24294DD5" w14:textId="77777777" w:rsidR="00C2430A" w:rsidRPr="000D12E7" w:rsidRDefault="00C2430A" w:rsidP="00C2430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F9BA6D7" w14:textId="77777777" w:rsidR="00C2430A" w:rsidRPr="000D12E7" w:rsidRDefault="00C2430A" w:rsidP="00C2430A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0D12E7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  <w:p w14:paraId="715C645D" w14:textId="77777777" w:rsidR="00C2430A" w:rsidRPr="000D12E7" w:rsidRDefault="00C2430A" w:rsidP="00C2430A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64" w:type="dxa"/>
          </w:tcPr>
          <w:p w14:paraId="008330F6" w14:textId="77777777" w:rsidR="00C2430A" w:rsidRPr="000D12E7" w:rsidRDefault="00C2430A" w:rsidP="00C2430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D12E7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0D12E7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43F9F381" w14:textId="77777777" w:rsidR="00C2430A" w:rsidRPr="000D12E7" w:rsidRDefault="00C2430A" w:rsidP="00C2430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D12E7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6FF8729" w14:textId="77777777" w:rsidR="00C2430A" w:rsidRPr="000D12E7" w:rsidRDefault="00C2430A" w:rsidP="00C2430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D12E7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73F11964" w14:textId="77777777" w:rsidR="00C2430A" w:rsidRPr="000D12E7" w:rsidRDefault="00C2430A" w:rsidP="00C2430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36807F2" w14:textId="77777777" w:rsidR="00C2430A" w:rsidRPr="000D12E7" w:rsidRDefault="00C2430A" w:rsidP="00C2430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D12E7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490570B5" w14:textId="77777777" w:rsidR="00C2430A" w:rsidRPr="000D12E7" w:rsidRDefault="00C2430A" w:rsidP="00C2430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D12E7">
              <w:rPr>
                <w:rFonts w:ascii="Arial" w:hAnsi="Arial" w:cs="Arial"/>
                <w:sz w:val="24"/>
                <w:szCs w:val="24"/>
              </w:rPr>
              <w:t>Przyznanie wartości „NIE” (po złożeniu uzupełnień lub poprawy) oznacza, iż kryterium nie jest spełnione.</w:t>
            </w:r>
          </w:p>
        </w:tc>
      </w:tr>
      <w:tr w:rsidR="00C2430A" w:rsidRPr="00625375" w14:paraId="5E4B0924" w14:textId="77777777" w:rsidTr="00DF31D3">
        <w:trPr>
          <w:trHeight w:val="425"/>
        </w:trPr>
        <w:tc>
          <w:tcPr>
            <w:tcW w:w="1095" w:type="dxa"/>
            <w:vAlign w:val="center"/>
          </w:tcPr>
          <w:p w14:paraId="501E2331" w14:textId="605D55A7" w:rsidR="00C2430A" w:rsidRPr="00625375" w:rsidRDefault="00C2430A" w:rsidP="00C2430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D6A75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del w:id="74" w:author="Łukasz Blachowski" w:date="2023-09-08T09:03:00Z">
              <w:r w:rsidRPr="00CD6A75" w:rsidDel="003B7A6A">
                <w:rPr>
                  <w:rFonts w:ascii="Arial" w:hAnsi="Arial" w:cs="Arial"/>
                  <w:sz w:val="24"/>
                  <w:szCs w:val="24"/>
                </w:rPr>
                <w:delText>1</w:delText>
              </w:r>
              <w:r w:rsidDel="003B7A6A">
                <w:rPr>
                  <w:rFonts w:ascii="Arial" w:hAnsi="Arial" w:cs="Arial"/>
                  <w:sz w:val="24"/>
                  <w:szCs w:val="24"/>
                </w:rPr>
                <w:delText>3</w:delText>
              </w:r>
            </w:del>
            <w:ins w:id="75" w:author="R D" w:date="2023-09-01T07:10:00Z">
              <w:del w:id="76" w:author="Łukasz Blachowski" w:date="2023-09-08T09:03:00Z">
                <w:r w:rsidR="00E85CD7" w:rsidRPr="00CD6A75" w:rsidDel="003B7A6A">
                  <w:rPr>
                    <w:rFonts w:ascii="Arial" w:hAnsi="Arial" w:cs="Arial"/>
                    <w:sz w:val="24"/>
                    <w:szCs w:val="24"/>
                  </w:rPr>
                  <w:delText>1</w:delText>
                </w:r>
                <w:r w:rsidR="00E85CD7" w:rsidDel="003B7A6A">
                  <w:rPr>
                    <w:rFonts w:ascii="Arial" w:hAnsi="Arial" w:cs="Arial"/>
                    <w:sz w:val="24"/>
                    <w:szCs w:val="24"/>
                  </w:rPr>
                  <w:delText>4</w:delText>
                </w:r>
              </w:del>
            </w:ins>
            <w:ins w:id="77" w:author="Łukasz Blachowski" w:date="2023-09-08T09:03:00Z">
              <w:r w:rsidR="003B7A6A">
                <w:rPr>
                  <w:rFonts w:ascii="Arial" w:hAnsi="Arial" w:cs="Arial"/>
                  <w:sz w:val="24"/>
                  <w:szCs w:val="24"/>
                </w:rPr>
                <w:t>12</w:t>
              </w:r>
            </w:ins>
          </w:p>
        </w:tc>
        <w:tc>
          <w:tcPr>
            <w:tcW w:w="3115" w:type="dxa"/>
            <w:vAlign w:val="center"/>
          </w:tcPr>
          <w:p w14:paraId="2F38F7C7" w14:textId="77777777" w:rsidR="00C2430A" w:rsidRPr="00625375" w:rsidRDefault="00C2430A" w:rsidP="00C2430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5375">
              <w:rPr>
                <w:rFonts w:ascii="Arial" w:hAnsi="Arial" w:cs="Arial"/>
                <w:sz w:val="24"/>
                <w:szCs w:val="24"/>
              </w:rPr>
              <w:t>Projekt jest zgodny z zasadą równości szans i</w:t>
            </w:r>
          </w:p>
          <w:p w14:paraId="37865321" w14:textId="77777777" w:rsidR="00C2430A" w:rsidRPr="00625375" w:rsidRDefault="00C2430A" w:rsidP="00C2430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5375">
              <w:rPr>
                <w:rFonts w:ascii="Arial" w:hAnsi="Arial" w:cs="Arial"/>
                <w:sz w:val="24"/>
                <w:szCs w:val="24"/>
              </w:rPr>
              <w:t>niedyskryminacji, w tym dostępności dla osób z niepełnosprawnościami</w:t>
            </w:r>
          </w:p>
        </w:tc>
        <w:tc>
          <w:tcPr>
            <w:tcW w:w="7551" w:type="dxa"/>
          </w:tcPr>
          <w:p w14:paraId="372FD78E" w14:textId="77777777" w:rsidR="00C2430A" w:rsidRPr="00625375" w:rsidRDefault="00C2430A" w:rsidP="00C2430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625375">
              <w:rPr>
                <w:rFonts w:ascii="Arial" w:hAnsi="Arial" w:cs="Arial"/>
                <w:sz w:val="24"/>
                <w:szCs w:val="24"/>
              </w:rPr>
              <w:t xml:space="preserve">W tym kryterium sprawdzamy, czy nie występują niezgodności zapisów wniosku o dofinansowanie projektu  z zasadą równości szans i niedyskryminacji, określoną w art. 9 Rozporządzenia 2021/1060 oraz we wniosku o dofinansowanie projektu zadeklarowano dostępność wszystkich produktów projektu (które nie zostały uznane za neutralne) - zgodnie z załącznikiem nr 2 do Wytycznych dotyczących realizacji zasad równościowych w ramach funduszy unijnych na lata 2021-2027. </w:t>
            </w:r>
          </w:p>
          <w:p w14:paraId="416D2FC3" w14:textId="77777777" w:rsidR="00C2430A" w:rsidRPr="00625375" w:rsidRDefault="00C2430A" w:rsidP="00C2430A">
            <w:pPr>
              <w:spacing w:before="60" w:after="60" w:line="240" w:lineRule="auto"/>
              <w:ind w:left="720"/>
              <w:rPr>
                <w:rFonts w:ascii="Arial" w:hAnsi="Arial" w:cs="Arial"/>
                <w:sz w:val="24"/>
                <w:szCs w:val="24"/>
              </w:rPr>
            </w:pPr>
          </w:p>
          <w:p w14:paraId="14CE2921" w14:textId="77777777" w:rsidR="00C2430A" w:rsidRPr="00625375" w:rsidRDefault="00C2430A" w:rsidP="00C2430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625375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2664" w:type="dxa"/>
          </w:tcPr>
          <w:p w14:paraId="440C8FEF" w14:textId="77777777" w:rsidR="00C2430A" w:rsidRPr="00625375" w:rsidRDefault="00C2430A" w:rsidP="00C2430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25375">
              <w:rPr>
                <w:rFonts w:ascii="Arial" w:hAnsi="Arial" w:cs="Arial"/>
                <w:sz w:val="24"/>
                <w:szCs w:val="24"/>
              </w:rPr>
              <w:t xml:space="preserve">TAK/NIE </w:t>
            </w:r>
          </w:p>
          <w:p w14:paraId="30FA9F76" w14:textId="77777777" w:rsidR="00C2430A" w:rsidRPr="00625375" w:rsidRDefault="00C2430A" w:rsidP="00C2430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25375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19C45154" w14:textId="77777777" w:rsidR="00C2430A" w:rsidRPr="00625375" w:rsidRDefault="00C2430A" w:rsidP="00C2430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25375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B70C6BB" w14:textId="77777777" w:rsidR="00C2430A" w:rsidRPr="00625375" w:rsidRDefault="00C2430A" w:rsidP="00C2430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25375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5084A4C9" w14:textId="77777777" w:rsidR="00C2430A" w:rsidRPr="00625375" w:rsidRDefault="00C2430A" w:rsidP="00C2430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25375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0BB29D59" w14:textId="77777777" w:rsidR="00C2430A" w:rsidRPr="00625375" w:rsidRDefault="00C2430A" w:rsidP="00C2430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25375">
              <w:rPr>
                <w:rFonts w:ascii="Arial" w:hAnsi="Arial" w:cs="Arial"/>
                <w:sz w:val="24"/>
                <w:szCs w:val="24"/>
              </w:rPr>
              <w:t>Przyznanie wartości „NIE” (po złożeniu uzupełnień lub poprawy) oznacza, iż kryterium nie jest spełnione.</w:t>
            </w:r>
          </w:p>
        </w:tc>
      </w:tr>
      <w:tr w:rsidR="00C2430A" w:rsidRPr="00625375" w14:paraId="1D27A440" w14:textId="77777777" w:rsidTr="00DF31D3">
        <w:trPr>
          <w:trHeight w:val="425"/>
        </w:trPr>
        <w:tc>
          <w:tcPr>
            <w:tcW w:w="1095" w:type="dxa"/>
            <w:vAlign w:val="center"/>
          </w:tcPr>
          <w:p w14:paraId="7FAA918D" w14:textId="73F831DF" w:rsidR="00C2430A" w:rsidRPr="00625375" w:rsidRDefault="00C2430A" w:rsidP="00C2430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5375">
              <w:rPr>
                <w:rFonts w:ascii="Arial" w:hAnsi="Arial" w:cs="Arial"/>
                <w:sz w:val="24"/>
                <w:szCs w:val="24"/>
              </w:rPr>
              <w:t>B.</w:t>
            </w:r>
            <w:del w:id="78" w:author="Łukasz Blachowski" w:date="2023-09-08T09:03:00Z">
              <w:r w:rsidRPr="00625375" w:rsidDel="003B7A6A">
                <w:rPr>
                  <w:rFonts w:ascii="Arial" w:hAnsi="Arial" w:cs="Arial"/>
                  <w:sz w:val="24"/>
                  <w:szCs w:val="24"/>
                </w:rPr>
                <w:delText>1</w:delText>
              </w:r>
              <w:r w:rsidDel="003B7A6A">
                <w:rPr>
                  <w:rFonts w:ascii="Arial" w:hAnsi="Arial" w:cs="Arial"/>
                  <w:sz w:val="24"/>
                  <w:szCs w:val="24"/>
                </w:rPr>
                <w:delText>4</w:delText>
              </w:r>
            </w:del>
            <w:ins w:id="79" w:author="R D" w:date="2023-09-01T07:11:00Z">
              <w:del w:id="80" w:author="Łukasz Blachowski" w:date="2023-09-08T09:03:00Z">
                <w:r w:rsidR="00E85CD7" w:rsidRPr="00625375" w:rsidDel="003B7A6A">
                  <w:rPr>
                    <w:rFonts w:ascii="Arial" w:hAnsi="Arial" w:cs="Arial"/>
                    <w:sz w:val="24"/>
                    <w:szCs w:val="24"/>
                  </w:rPr>
                  <w:delText>1</w:delText>
                </w:r>
                <w:r w:rsidR="00E85CD7" w:rsidDel="003B7A6A">
                  <w:rPr>
                    <w:rFonts w:ascii="Arial" w:hAnsi="Arial" w:cs="Arial"/>
                    <w:sz w:val="24"/>
                    <w:szCs w:val="24"/>
                  </w:rPr>
                  <w:delText>5</w:delText>
                </w:r>
              </w:del>
            </w:ins>
            <w:ins w:id="81" w:author="Łukasz Blachowski" w:date="2023-09-08T09:03:00Z">
              <w:r w:rsidR="003B7A6A">
                <w:rPr>
                  <w:rFonts w:ascii="Arial" w:hAnsi="Arial" w:cs="Arial"/>
                  <w:sz w:val="24"/>
                  <w:szCs w:val="24"/>
                </w:rPr>
                <w:t>1</w:t>
              </w:r>
            </w:ins>
            <w:ins w:id="82" w:author="Łukasz Blachowski" w:date="2023-09-08T09:04:00Z">
              <w:r w:rsidR="003B7A6A">
                <w:rPr>
                  <w:rFonts w:ascii="Arial" w:hAnsi="Arial" w:cs="Arial"/>
                  <w:sz w:val="24"/>
                  <w:szCs w:val="24"/>
                </w:rPr>
                <w:t>3</w:t>
              </w:r>
            </w:ins>
          </w:p>
        </w:tc>
        <w:tc>
          <w:tcPr>
            <w:tcW w:w="3115" w:type="dxa"/>
            <w:vAlign w:val="center"/>
          </w:tcPr>
          <w:p w14:paraId="4D9EC881" w14:textId="77777777" w:rsidR="00C2430A" w:rsidRPr="00625375" w:rsidRDefault="00C2430A" w:rsidP="00C2430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5375">
              <w:rPr>
                <w:rFonts w:ascii="Arial" w:hAnsi="Arial" w:cs="Arial"/>
                <w:sz w:val="24"/>
                <w:szCs w:val="24"/>
              </w:rPr>
              <w:t>Projekt jest zgodny z Kartą Praw Podstawowych Unii Europejskiej</w:t>
            </w:r>
          </w:p>
        </w:tc>
        <w:tc>
          <w:tcPr>
            <w:tcW w:w="7551" w:type="dxa"/>
          </w:tcPr>
          <w:p w14:paraId="5F7EE77C" w14:textId="77777777" w:rsidR="00C2430A" w:rsidRPr="00625375" w:rsidRDefault="00C2430A" w:rsidP="00C2430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625375">
              <w:rPr>
                <w:rFonts w:ascii="Arial" w:hAnsi="Arial" w:cs="Arial"/>
                <w:sz w:val="24"/>
                <w:szCs w:val="24"/>
              </w:rPr>
              <w:t>W kryterium sprawdzamy, czy projekt jest zgodny z  Kartą Praw Podstawowych Unii Europejskiej z dnia 26 października 2012 r. (Dz. Urz. UE C 326/391 z 26.10.2012) w zakresie odnoszącym się do sposobu realizacji, zakresu projektu i wnioskodawcy.</w:t>
            </w:r>
          </w:p>
          <w:p w14:paraId="22836C18" w14:textId="7AC810BB" w:rsidR="00C2430A" w:rsidRPr="00625375" w:rsidRDefault="00C2430A" w:rsidP="00C2430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625375">
              <w:rPr>
                <w:rFonts w:ascii="Arial" w:hAnsi="Arial" w:cs="Arial"/>
                <w:sz w:val="24"/>
                <w:szCs w:val="24"/>
              </w:rPr>
              <w:t xml:space="preserve">Zgodność projektu z Kartą praw podstawowych Unii Europejskiej na etapie oceny należy rozumieć jako brak sprzeczności pomiędzy </w:t>
            </w:r>
            <w:r w:rsidRPr="00625375">
              <w:rPr>
                <w:rFonts w:ascii="Arial" w:hAnsi="Arial" w:cs="Arial"/>
                <w:sz w:val="24"/>
                <w:szCs w:val="24"/>
              </w:rPr>
              <w:lastRenderedPageBreak/>
              <w:t xml:space="preserve">wnioskiem o dofinansowanie projektu a wymogami tego dokumentu lub stwierdzenie, że te wymagania są neutralne wobec zakresu </w:t>
            </w:r>
            <w:r w:rsidR="00B54DA5">
              <w:rPr>
                <w:rFonts w:ascii="Arial" w:hAnsi="Arial" w:cs="Arial"/>
                <w:sz w:val="24"/>
                <w:szCs w:val="24"/>
              </w:rPr>
              <w:br/>
            </w:r>
            <w:r w:rsidRPr="00625375">
              <w:rPr>
                <w:rFonts w:ascii="Arial" w:hAnsi="Arial" w:cs="Arial"/>
                <w:sz w:val="24"/>
                <w:szCs w:val="24"/>
              </w:rPr>
              <w:t xml:space="preserve">i zawartości projektu. Dla wnioskodawców i oceniających mogą być pomocne Wytyczne Komisji Europejskiej dotyczące zapewnienia poszanowania Karty praw podstawowych Unii Europejskiej przy wdrażaniu europejskich funduszy strukturalnych i inwestycyjnych, </w:t>
            </w:r>
            <w:r w:rsidR="00B54DA5">
              <w:rPr>
                <w:rFonts w:ascii="Arial" w:hAnsi="Arial" w:cs="Arial"/>
                <w:sz w:val="24"/>
                <w:szCs w:val="24"/>
              </w:rPr>
              <w:br/>
            </w:r>
            <w:r w:rsidRPr="00625375">
              <w:rPr>
                <w:rFonts w:ascii="Arial" w:hAnsi="Arial" w:cs="Arial"/>
                <w:sz w:val="24"/>
                <w:szCs w:val="24"/>
              </w:rPr>
              <w:t>w szczególności załącznik nr III.</w:t>
            </w:r>
          </w:p>
          <w:p w14:paraId="26D6ABB6" w14:textId="77777777" w:rsidR="00C2430A" w:rsidRPr="00625375" w:rsidRDefault="00C2430A" w:rsidP="00C2430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4863A8A" w14:textId="77777777" w:rsidR="00C2430A" w:rsidRPr="00625375" w:rsidRDefault="00C2430A" w:rsidP="00C2430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C80764D" w14:textId="77777777" w:rsidR="00C2430A" w:rsidRPr="00625375" w:rsidRDefault="00C2430A" w:rsidP="00C2430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625375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2664" w:type="dxa"/>
          </w:tcPr>
          <w:p w14:paraId="674774B0" w14:textId="77777777" w:rsidR="00C2430A" w:rsidRPr="00625375" w:rsidRDefault="00C2430A" w:rsidP="00C2430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25375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3B546293" w14:textId="77777777" w:rsidR="00C2430A" w:rsidRPr="00625375" w:rsidRDefault="00C2430A" w:rsidP="00C2430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25375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2F5664B0" w14:textId="77777777" w:rsidR="00C2430A" w:rsidRPr="00625375" w:rsidRDefault="00C2430A" w:rsidP="00C2430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25375">
              <w:rPr>
                <w:rFonts w:ascii="Arial" w:hAnsi="Arial" w:cs="Arial"/>
                <w:sz w:val="24"/>
                <w:szCs w:val="24"/>
              </w:rPr>
              <w:t xml:space="preserve">Kryterium obligatoryjne – spełnienie kryterium </w:t>
            </w:r>
            <w:r w:rsidRPr="00625375">
              <w:rPr>
                <w:rFonts w:ascii="Arial" w:hAnsi="Arial" w:cs="Arial"/>
                <w:sz w:val="24"/>
                <w:szCs w:val="24"/>
              </w:rPr>
              <w:lastRenderedPageBreak/>
              <w:t>jest niezbędne do przyznania dofinansowania.</w:t>
            </w:r>
          </w:p>
          <w:p w14:paraId="20619220" w14:textId="77777777" w:rsidR="00C2430A" w:rsidRPr="00625375" w:rsidRDefault="00C2430A" w:rsidP="00C2430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25375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5A2F9576" w14:textId="77777777" w:rsidR="00C2430A" w:rsidRPr="00625375" w:rsidRDefault="00C2430A" w:rsidP="00C2430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25375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6E85C6C7" w14:textId="77777777" w:rsidR="00C2430A" w:rsidRPr="00625375" w:rsidRDefault="00C2430A" w:rsidP="00C2430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25375">
              <w:rPr>
                <w:rFonts w:ascii="Arial" w:hAnsi="Arial" w:cs="Arial"/>
                <w:sz w:val="24"/>
                <w:szCs w:val="24"/>
              </w:rPr>
              <w:t>Przyznanie wartości „NIE” (po złożeniu uzupełnień lub poprawy) oznacza, iż kryterium nie jest spełnione.</w:t>
            </w:r>
          </w:p>
        </w:tc>
      </w:tr>
      <w:tr w:rsidR="00C2430A" w:rsidRPr="00625375" w14:paraId="3BFB884D" w14:textId="77777777" w:rsidTr="00DF31D3">
        <w:trPr>
          <w:trHeight w:val="425"/>
        </w:trPr>
        <w:tc>
          <w:tcPr>
            <w:tcW w:w="1095" w:type="dxa"/>
            <w:vAlign w:val="center"/>
          </w:tcPr>
          <w:p w14:paraId="14D4EAB8" w14:textId="344115CB" w:rsidR="00C2430A" w:rsidRPr="00625375" w:rsidRDefault="00C2430A" w:rsidP="00C2430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5375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del w:id="83" w:author="Łukasz Blachowski" w:date="2023-09-08T09:04:00Z">
              <w:r w:rsidRPr="00625375" w:rsidDel="003B7A6A">
                <w:rPr>
                  <w:rFonts w:ascii="Arial" w:hAnsi="Arial" w:cs="Arial"/>
                  <w:sz w:val="24"/>
                  <w:szCs w:val="24"/>
                </w:rPr>
                <w:delText>1</w:delText>
              </w:r>
              <w:r w:rsidDel="003B7A6A">
                <w:rPr>
                  <w:rFonts w:ascii="Arial" w:hAnsi="Arial" w:cs="Arial"/>
                  <w:sz w:val="24"/>
                  <w:szCs w:val="24"/>
                </w:rPr>
                <w:delText>5</w:delText>
              </w:r>
            </w:del>
            <w:ins w:id="84" w:author="R D" w:date="2023-09-01T07:11:00Z">
              <w:del w:id="85" w:author="Łukasz Blachowski" w:date="2023-09-08T09:04:00Z">
                <w:r w:rsidR="00E85CD7" w:rsidRPr="00625375" w:rsidDel="003B7A6A">
                  <w:rPr>
                    <w:rFonts w:ascii="Arial" w:hAnsi="Arial" w:cs="Arial"/>
                    <w:sz w:val="24"/>
                    <w:szCs w:val="24"/>
                  </w:rPr>
                  <w:delText>1</w:delText>
                </w:r>
                <w:r w:rsidR="00E85CD7" w:rsidDel="003B7A6A">
                  <w:rPr>
                    <w:rFonts w:ascii="Arial" w:hAnsi="Arial" w:cs="Arial"/>
                    <w:sz w:val="24"/>
                    <w:szCs w:val="24"/>
                  </w:rPr>
                  <w:delText>6</w:delText>
                </w:r>
              </w:del>
            </w:ins>
            <w:ins w:id="86" w:author="Łukasz Blachowski" w:date="2023-09-08T09:04:00Z">
              <w:r w:rsidR="003B7A6A">
                <w:rPr>
                  <w:rFonts w:ascii="Arial" w:hAnsi="Arial" w:cs="Arial"/>
                  <w:sz w:val="24"/>
                  <w:szCs w:val="24"/>
                </w:rPr>
                <w:t>14</w:t>
              </w:r>
            </w:ins>
          </w:p>
        </w:tc>
        <w:tc>
          <w:tcPr>
            <w:tcW w:w="3115" w:type="dxa"/>
            <w:vAlign w:val="center"/>
          </w:tcPr>
          <w:p w14:paraId="473D428D" w14:textId="77777777" w:rsidR="00C2430A" w:rsidRPr="00625375" w:rsidRDefault="00C2430A" w:rsidP="00C2430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5375">
              <w:rPr>
                <w:rFonts w:ascii="Arial" w:hAnsi="Arial" w:cs="Arial"/>
                <w:sz w:val="24"/>
                <w:szCs w:val="24"/>
              </w:rPr>
              <w:t>Projekt jest zgodny z Konwencją o Prawach Osób Niepełnosprawnych</w:t>
            </w:r>
          </w:p>
        </w:tc>
        <w:tc>
          <w:tcPr>
            <w:tcW w:w="7551" w:type="dxa"/>
          </w:tcPr>
          <w:p w14:paraId="142EED6C" w14:textId="6EBBABDE" w:rsidR="00C2430A" w:rsidRPr="00625375" w:rsidRDefault="00C2430A" w:rsidP="00C2430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625375">
              <w:rPr>
                <w:rFonts w:ascii="Arial" w:hAnsi="Arial" w:cs="Arial"/>
                <w:sz w:val="24"/>
                <w:szCs w:val="24"/>
              </w:rPr>
              <w:t xml:space="preserve">W tym kryterium sprawdzamy, czy projekt jest zgodny z Konwencją o Prawach Osób Niepełnosprawnych sporządzoną w Nowym Jorku dnia 13 grudnia 2006 r. (Dz. U. z 2012 r. poz. 1169 z </w:t>
            </w:r>
            <w:proofErr w:type="spellStart"/>
            <w:r w:rsidRPr="00625375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625375">
              <w:rPr>
                <w:rFonts w:ascii="Arial" w:hAnsi="Arial" w:cs="Arial"/>
                <w:sz w:val="24"/>
                <w:szCs w:val="24"/>
              </w:rPr>
              <w:t xml:space="preserve">. zm.) </w:t>
            </w:r>
            <w:r w:rsidR="005D5FF8">
              <w:rPr>
                <w:rFonts w:ascii="Arial" w:hAnsi="Arial" w:cs="Arial"/>
                <w:sz w:val="24"/>
                <w:szCs w:val="24"/>
              </w:rPr>
              <w:br/>
            </w:r>
            <w:r w:rsidRPr="00625375">
              <w:rPr>
                <w:rFonts w:ascii="Arial" w:hAnsi="Arial" w:cs="Arial"/>
                <w:sz w:val="24"/>
                <w:szCs w:val="24"/>
              </w:rPr>
              <w:t xml:space="preserve">w zakresie odnoszącym się do sposobu realizacji, zakresu projektu </w:t>
            </w:r>
            <w:r w:rsidR="005D5FF8">
              <w:rPr>
                <w:rFonts w:ascii="Arial" w:hAnsi="Arial" w:cs="Arial"/>
                <w:sz w:val="24"/>
                <w:szCs w:val="24"/>
              </w:rPr>
              <w:br/>
            </w:r>
            <w:r w:rsidRPr="00625375">
              <w:rPr>
                <w:rFonts w:ascii="Arial" w:hAnsi="Arial" w:cs="Arial"/>
                <w:sz w:val="24"/>
                <w:szCs w:val="24"/>
              </w:rPr>
              <w:t>i wnioskodawcy.</w:t>
            </w:r>
          </w:p>
          <w:p w14:paraId="675705AC" w14:textId="77777777" w:rsidR="00C2430A" w:rsidRPr="00625375" w:rsidRDefault="00C2430A" w:rsidP="00C2430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625375">
              <w:rPr>
                <w:rFonts w:ascii="Arial" w:hAnsi="Arial" w:cs="Arial"/>
                <w:sz w:val="24"/>
                <w:szCs w:val="24"/>
              </w:rPr>
              <w:t>Zgodność projektu z Konwencją o Prawach Osób Niepełnosprawnych na etapie oceny należy rozumieć jako brak sprzeczności pomiędzy wnioskiem o dofinansowanie projektu a wymogami tego dokumentu lub stwierdzenie, że te wymagania są neutralne wobec zakresu i zawartości projektu.</w:t>
            </w:r>
          </w:p>
          <w:p w14:paraId="10819598" w14:textId="77777777" w:rsidR="00C2430A" w:rsidRPr="00625375" w:rsidRDefault="00C2430A" w:rsidP="00C2430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52E0120" w14:textId="77777777" w:rsidR="00C2430A" w:rsidRPr="00625375" w:rsidRDefault="00C2430A" w:rsidP="00C2430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625375">
              <w:rPr>
                <w:rFonts w:ascii="Arial" w:hAnsi="Arial" w:cs="Arial"/>
                <w:sz w:val="24"/>
                <w:szCs w:val="24"/>
              </w:rPr>
              <w:lastRenderedPageBreak/>
              <w:t>Kryterium jest weryfikowane w oparciu o wniosek o dofinansowanie projektu.</w:t>
            </w:r>
          </w:p>
        </w:tc>
        <w:tc>
          <w:tcPr>
            <w:tcW w:w="2664" w:type="dxa"/>
          </w:tcPr>
          <w:p w14:paraId="50EDEC5C" w14:textId="77777777" w:rsidR="00C2430A" w:rsidRPr="00625375" w:rsidRDefault="00C2430A" w:rsidP="00C2430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25375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5291670D" w14:textId="77777777" w:rsidR="00C2430A" w:rsidRPr="00625375" w:rsidRDefault="00C2430A" w:rsidP="00C2430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25375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2F2B5190" w14:textId="77777777" w:rsidR="00C2430A" w:rsidRPr="00625375" w:rsidRDefault="00C2430A" w:rsidP="00C2430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25375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BE4D41C" w14:textId="77777777" w:rsidR="00C2430A" w:rsidRPr="00625375" w:rsidRDefault="00C2430A" w:rsidP="00C2430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25375">
              <w:rPr>
                <w:rFonts w:ascii="Arial" w:hAnsi="Arial" w:cs="Arial"/>
                <w:sz w:val="24"/>
                <w:szCs w:val="24"/>
              </w:rPr>
              <w:t xml:space="preserve">Kryterium uznaje się za spełnione, jeżeli </w:t>
            </w:r>
            <w:r w:rsidRPr="00625375">
              <w:rPr>
                <w:rFonts w:ascii="Arial" w:hAnsi="Arial" w:cs="Arial"/>
                <w:sz w:val="24"/>
                <w:szCs w:val="24"/>
              </w:rPr>
              <w:lastRenderedPageBreak/>
              <w:t xml:space="preserve">odpowiedź będzie pozytywna. </w:t>
            </w:r>
          </w:p>
          <w:p w14:paraId="04AA0500" w14:textId="77777777" w:rsidR="00C2430A" w:rsidRPr="00625375" w:rsidRDefault="00C2430A" w:rsidP="00C2430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25375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098E87C7" w14:textId="77777777" w:rsidR="00C2430A" w:rsidRPr="00625375" w:rsidRDefault="00C2430A" w:rsidP="00C2430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25375">
              <w:rPr>
                <w:rFonts w:ascii="Arial" w:hAnsi="Arial" w:cs="Arial"/>
                <w:sz w:val="24"/>
                <w:szCs w:val="24"/>
              </w:rPr>
              <w:t>Przyznanie wartości „NIE” (po złożeniu uzupełnień lub poprawy) oznacza, iż kryterium nie jest spełnione.</w:t>
            </w:r>
          </w:p>
        </w:tc>
      </w:tr>
      <w:tr w:rsidR="00C2430A" w:rsidRPr="00625375" w14:paraId="16721347" w14:textId="77777777" w:rsidTr="00DF31D3">
        <w:trPr>
          <w:trHeight w:val="425"/>
        </w:trPr>
        <w:tc>
          <w:tcPr>
            <w:tcW w:w="1095" w:type="dxa"/>
            <w:vAlign w:val="center"/>
          </w:tcPr>
          <w:p w14:paraId="3BA8D5DA" w14:textId="16F1A680" w:rsidR="00C2430A" w:rsidRPr="00625375" w:rsidRDefault="00C2430A" w:rsidP="00C2430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5375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del w:id="87" w:author="R D" w:date="2023-09-01T07:11:00Z">
              <w:r w:rsidRPr="00625375" w:rsidDel="00E85CD7">
                <w:rPr>
                  <w:rFonts w:ascii="Arial" w:hAnsi="Arial" w:cs="Arial"/>
                  <w:sz w:val="24"/>
                  <w:szCs w:val="24"/>
                </w:rPr>
                <w:delText>1</w:delText>
              </w:r>
              <w:r w:rsidDel="00E85CD7">
                <w:rPr>
                  <w:rFonts w:ascii="Arial" w:hAnsi="Arial" w:cs="Arial"/>
                  <w:sz w:val="24"/>
                  <w:szCs w:val="24"/>
                </w:rPr>
                <w:delText>6</w:delText>
              </w:r>
            </w:del>
            <w:ins w:id="88" w:author="R D" w:date="2023-09-01T07:11:00Z">
              <w:del w:id="89" w:author="Łukasz Blachowski" w:date="2023-09-08T09:04:00Z">
                <w:r w:rsidR="00E85CD7" w:rsidRPr="00625375" w:rsidDel="003B7A6A">
                  <w:rPr>
                    <w:rFonts w:ascii="Arial" w:hAnsi="Arial" w:cs="Arial"/>
                    <w:sz w:val="24"/>
                    <w:szCs w:val="24"/>
                  </w:rPr>
                  <w:delText>1</w:delText>
                </w:r>
                <w:r w:rsidR="00E85CD7" w:rsidDel="003B7A6A">
                  <w:rPr>
                    <w:rFonts w:ascii="Arial" w:hAnsi="Arial" w:cs="Arial"/>
                    <w:sz w:val="24"/>
                    <w:szCs w:val="24"/>
                  </w:rPr>
                  <w:delText>7</w:delText>
                </w:r>
              </w:del>
            </w:ins>
            <w:ins w:id="90" w:author="Łukasz Blachowski" w:date="2023-09-08T09:04:00Z">
              <w:r w:rsidR="003B7A6A">
                <w:rPr>
                  <w:rFonts w:ascii="Arial" w:hAnsi="Arial" w:cs="Arial"/>
                  <w:sz w:val="24"/>
                  <w:szCs w:val="24"/>
                </w:rPr>
                <w:t>15</w:t>
              </w:r>
            </w:ins>
          </w:p>
        </w:tc>
        <w:tc>
          <w:tcPr>
            <w:tcW w:w="3115" w:type="dxa"/>
            <w:vAlign w:val="center"/>
          </w:tcPr>
          <w:p w14:paraId="5720EAE7" w14:textId="77777777" w:rsidR="00C2430A" w:rsidRPr="00625375" w:rsidRDefault="00C2430A" w:rsidP="00C2430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5375">
              <w:rPr>
                <w:rFonts w:ascii="Arial" w:hAnsi="Arial" w:cs="Arial"/>
                <w:sz w:val="24"/>
                <w:szCs w:val="24"/>
              </w:rPr>
              <w:t>Projekt jest zgodny z zasadą równości kobiet i mężczyzn</w:t>
            </w:r>
          </w:p>
        </w:tc>
        <w:tc>
          <w:tcPr>
            <w:tcW w:w="7551" w:type="dxa"/>
          </w:tcPr>
          <w:p w14:paraId="24E0908A" w14:textId="77777777" w:rsidR="00C2430A" w:rsidRPr="00625375" w:rsidRDefault="00C2430A" w:rsidP="00C2430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625375">
              <w:rPr>
                <w:rFonts w:ascii="Arial" w:hAnsi="Arial" w:cs="Arial"/>
                <w:sz w:val="24"/>
                <w:szCs w:val="24"/>
              </w:rPr>
              <w:t>W tym kryterium sprawdzamy, czy projekt jest zgodny z zasadą równości kobiet i mężczyzn. Przez zgodność z tą zasadą należy rozumieć, z jednej strony zaplanowanie takich działań w projekcie, które wpłyną na wyrównywanie szans danej płci będącej w gorszym położeniu (o ile takie nierówności zostały zdiagnozowane w projekcie). Z drugiej strony zaś stworzenie takich mechanizmów, aby na żadnym etapie wdrażania projektu nie dochodziło do dyskryminacji i wykluczenia ze względu na płeć.</w:t>
            </w:r>
          </w:p>
          <w:p w14:paraId="19541EF5" w14:textId="77777777" w:rsidR="00C2430A" w:rsidRPr="00625375" w:rsidRDefault="00C2430A" w:rsidP="00C2430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B346A08" w14:textId="77777777" w:rsidR="00C2430A" w:rsidRPr="00625375" w:rsidRDefault="00C2430A" w:rsidP="00C2430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625375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2664" w:type="dxa"/>
          </w:tcPr>
          <w:p w14:paraId="34D48442" w14:textId="77777777" w:rsidR="00C2430A" w:rsidRPr="00625375" w:rsidRDefault="00C2430A" w:rsidP="00C2430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25375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57E2992A" w14:textId="77777777" w:rsidR="00C2430A" w:rsidRPr="00625375" w:rsidRDefault="00C2430A" w:rsidP="00C2430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25375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2B1ABB26" w14:textId="77777777" w:rsidR="00C2430A" w:rsidRPr="00625375" w:rsidRDefault="00C2430A" w:rsidP="00C2430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25375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B8A60F2" w14:textId="77777777" w:rsidR="00C2430A" w:rsidRPr="00625375" w:rsidRDefault="00C2430A" w:rsidP="00C2430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25375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46B5E9F9" w14:textId="77777777" w:rsidR="00C2430A" w:rsidRPr="00625375" w:rsidRDefault="00C2430A" w:rsidP="00C2430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25375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poproszony o </w:t>
            </w:r>
            <w:r w:rsidRPr="00625375">
              <w:rPr>
                <w:rFonts w:ascii="Arial" w:hAnsi="Arial" w:cs="Arial"/>
                <w:sz w:val="24"/>
                <w:szCs w:val="24"/>
              </w:rPr>
              <w:lastRenderedPageBreak/>
              <w:t>uzupełnienie lub poprawienie wniosku.</w:t>
            </w:r>
          </w:p>
          <w:p w14:paraId="4BDDC8ED" w14:textId="77777777" w:rsidR="00C2430A" w:rsidRPr="00625375" w:rsidRDefault="00C2430A" w:rsidP="00C2430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25375">
              <w:rPr>
                <w:rFonts w:ascii="Arial" w:hAnsi="Arial" w:cs="Arial"/>
                <w:sz w:val="24"/>
                <w:szCs w:val="24"/>
              </w:rPr>
              <w:t>Przyznanie wartości „NIE” (po złożeniu uzupełnień lub poprawy) oznacza, iż kryterium nie jest spełnione.</w:t>
            </w:r>
          </w:p>
        </w:tc>
      </w:tr>
    </w:tbl>
    <w:p w14:paraId="315A42D7" w14:textId="77777777" w:rsidR="002C2CE8" w:rsidRDefault="002C2CE8">
      <w:pPr>
        <w:rPr>
          <w:rFonts w:ascii="Arial" w:hAnsi="Arial" w:cs="Arial"/>
          <w:sz w:val="24"/>
          <w:szCs w:val="24"/>
        </w:rPr>
      </w:pPr>
    </w:p>
    <w:p w14:paraId="67DB4B7F" w14:textId="77777777" w:rsidR="005D5FF8" w:rsidRPr="000D12E7" w:rsidRDefault="005D5FF8">
      <w:pPr>
        <w:rPr>
          <w:rFonts w:ascii="Arial" w:hAnsi="Arial" w:cs="Arial"/>
          <w:sz w:val="24"/>
          <w:szCs w:val="24"/>
        </w:rPr>
      </w:pPr>
    </w:p>
    <w:p w14:paraId="6EC306D9" w14:textId="77777777" w:rsidR="007257F1" w:rsidRPr="000D12E7" w:rsidRDefault="002C2CE8">
      <w:pPr>
        <w:rPr>
          <w:rFonts w:ascii="Arial" w:hAnsi="Arial" w:cs="Arial"/>
          <w:b/>
          <w:sz w:val="24"/>
          <w:szCs w:val="24"/>
        </w:rPr>
      </w:pPr>
      <w:r w:rsidRPr="000D12E7">
        <w:rPr>
          <w:rFonts w:ascii="Arial" w:hAnsi="Arial" w:cs="Arial"/>
          <w:b/>
          <w:sz w:val="24"/>
          <w:szCs w:val="24"/>
        </w:rPr>
        <w:t xml:space="preserve">C. </w:t>
      </w:r>
      <w:r w:rsidR="007257F1" w:rsidRPr="000D12E7">
        <w:rPr>
          <w:rFonts w:ascii="Arial" w:hAnsi="Arial" w:cs="Arial"/>
          <w:b/>
          <w:sz w:val="24"/>
          <w:szCs w:val="24"/>
        </w:rPr>
        <w:t>KRYTERIA MERYTORYCZNE SZCZEGÓŁOWE</w:t>
      </w:r>
    </w:p>
    <w:tbl>
      <w:tblPr>
        <w:tblW w:w="14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2500"/>
        <w:gridCol w:w="8171"/>
        <w:gridCol w:w="2620"/>
      </w:tblGrid>
      <w:tr w:rsidR="0056560B" w:rsidRPr="000D12E7" w14:paraId="5F0C771D" w14:textId="77777777" w:rsidTr="009E46F6">
        <w:tc>
          <w:tcPr>
            <w:tcW w:w="1101" w:type="dxa"/>
            <w:shd w:val="clear" w:color="auto" w:fill="E7E6E6"/>
            <w:vAlign w:val="center"/>
          </w:tcPr>
          <w:p w14:paraId="4AEA9D61" w14:textId="77777777" w:rsidR="0056560B" w:rsidRPr="000D12E7" w:rsidRDefault="0056560B" w:rsidP="00CF53F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D12E7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Numer </w:t>
            </w:r>
          </w:p>
        </w:tc>
        <w:tc>
          <w:tcPr>
            <w:tcW w:w="2500" w:type="dxa"/>
            <w:shd w:val="clear" w:color="auto" w:fill="E7E6E6"/>
            <w:vAlign w:val="center"/>
          </w:tcPr>
          <w:p w14:paraId="25A47778" w14:textId="77777777" w:rsidR="0056560B" w:rsidRPr="000D12E7" w:rsidRDefault="0056560B" w:rsidP="00CF53F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D12E7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8171" w:type="dxa"/>
            <w:shd w:val="clear" w:color="auto" w:fill="E7E6E6"/>
          </w:tcPr>
          <w:p w14:paraId="3187F948" w14:textId="77777777" w:rsidR="0056560B" w:rsidRPr="000D12E7" w:rsidRDefault="0056560B" w:rsidP="00A37D84">
            <w:pPr>
              <w:spacing w:before="60"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D12E7">
              <w:rPr>
                <w:rFonts w:ascii="Arial" w:hAnsi="Arial" w:cs="Arial"/>
                <w:b/>
                <w:bCs/>
                <w:sz w:val="24"/>
                <w:szCs w:val="24"/>
              </w:rPr>
              <w:t>Definicja kryterium</w:t>
            </w:r>
          </w:p>
        </w:tc>
        <w:tc>
          <w:tcPr>
            <w:tcW w:w="2620" w:type="dxa"/>
            <w:shd w:val="clear" w:color="auto" w:fill="E7E6E6"/>
            <w:vAlign w:val="center"/>
          </w:tcPr>
          <w:p w14:paraId="48730BF5" w14:textId="77777777" w:rsidR="0056560B" w:rsidRPr="000D12E7" w:rsidRDefault="0056560B" w:rsidP="00CF53F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D12E7">
              <w:rPr>
                <w:rFonts w:ascii="Arial" w:hAnsi="Arial" w:cs="Arial"/>
                <w:b/>
                <w:bCs/>
                <w:sz w:val="24"/>
                <w:szCs w:val="24"/>
              </w:rPr>
              <w:t>Opis znaczenia kryterium</w:t>
            </w:r>
          </w:p>
          <w:p w14:paraId="009E96D1" w14:textId="77777777" w:rsidR="0056560B" w:rsidRPr="000D12E7" w:rsidRDefault="0056560B" w:rsidP="00CF53F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D12E7">
              <w:rPr>
                <w:rFonts w:ascii="Arial" w:hAnsi="Arial" w:cs="Arial"/>
                <w:b/>
                <w:bCs/>
                <w:sz w:val="24"/>
                <w:szCs w:val="24"/>
              </w:rPr>
              <w:t>(sposób oceny)</w:t>
            </w:r>
          </w:p>
        </w:tc>
      </w:tr>
      <w:tr w:rsidR="00C033D5" w:rsidRPr="000D12E7" w14:paraId="6FA39487" w14:textId="77777777" w:rsidTr="0056560B">
        <w:tc>
          <w:tcPr>
            <w:tcW w:w="1101" w:type="dxa"/>
            <w:vAlign w:val="center"/>
          </w:tcPr>
          <w:p w14:paraId="7C426D4C" w14:textId="77777777" w:rsidR="00C033D5" w:rsidRPr="000D12E7" w:rsidRDefault="00C033D5" w:rsidP="0058791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D12E7">
              <w:rPr>
                <w:rFonts w:ascii="Arial" w:hAnsi="Arial" w:cs="Arial"/>
                <w:sz w:val="24"/>
                <w:szCs w:val="24"/>
              </w:rPr>
              <w:t>C.</w:t>
            </w:r>
            <w:r w:rsidR="007469B9" w:rsidRPr="000D12E7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500" w:type="dxa"/>
            <w:vAlign w:val="center"/>
          </w:tcPr>
          <w:p w14:paraId="1B67F925" w14:textId="77777777" w:rsidR="00C033D5" w:rsidRPr="000D12E7" w:rsidRDefault="00C033D5" w:rsidP="00095BA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D12E7">
              <w:rPr>
                <w:rFonts w:ascii="Arial" w:hAnsi="Arial" w:cs="Arial"/>
                <w:sz w:val="24"/>
                <w:szCs w:val="24"/>
              </w:rPr>
              <w:t>Charakterystyka ostatecznych odbiorców projektu (</w:t>
            </w:r>
            <w:proofErr w:type="spellStart"/>
            <w:r w:rsidRPr="000D12E7">
              <w:rPr>
                <w:rFonts w:ascii="Arial" w:hAnsi="Arial" w:cs="Arial"/>
                <w:sz w:val="24"/>
                <w:szCs w:val="24"/>
              </w:rPr>
              <w:t>grantobiorców</w:t>
            </w:r>
            <w:proofErr w:type="spellEnd"/>
            <w:r w:rsidRPr="000D12E7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8171" w:type="dxa"/>
          </w:tcPr>
          <w:p w14:paraId="7ECDAFB8" w14:textId="77777777" w:rsidR="00C033D5" w:rsidRPr="000D12E7" w:rsidRDefault="00C033D5" w:rsidP="00C2640F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0D12E7">
              <w:rPr>
                <w:rFonts w:ascii="Arial" w:hAnsi="Arial" w:cs="Arial"/>
                <w:sz w:val="24"/>
                <w:szCs w:val="24"/>
              </w:rPr>
              <w:t>Weryfikacji podlega czy wnioskodawca jednoznacznie zdefiniował ostatecznych odbiorców projektu (</w:t>
            </w:r>
            <w:proofErr w:type="spellStart"/>
            <w:r w:rsidRPr="000D12E7">
              <w:rPr>
                <w:rFonts w:ascii="Arial" w:hAnsi="Arial" w:cs="Arial"/>
                <w:sz w:val="24"/>
                <w:szCs w:val="24"/>
              </w:rPr>
              <w:t>grantobiorców</w:t>
            </w:r>
            <w:proofErr w:type="spellEnd"/>
            <w:r w:rsidRPr="000D12E7">
              <w:rPr>
                <w:rFonts w:ascii="Arial" w:hAnsi="Arial" w:cs="Arial"/>
                <w:sz w:val="24"/>
                <w:szCs w:val="24"/>
              </w:rPr>
              <w:t>), w szczególności czy:</w:t>
            </w:r>
          </w:p>
          <w:p w14:paraId="33DB1749" w14:textId="77777777" w:rsidR="003B0823" w:rsidRPr="000D12E7" w:rsidRDefault="00C033D5" w:rsidP="00A64E75">
            <w:pPr>
              <w:numPr>
                <w:ilvl w:val="0"/>
                <w:numId w:val="30"/>
              </w:num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0D12E7">
              <w:rPr>
                <w:rFonts w:ascii="Arial" w:hAnsi="Arial" w:cs="Arial"/>
                <w:sz w:val="24"/>
                <w:szCs w:val="24"/>
              </w:rPr>
              <w:t>grantobiorcą</w:t>
            </w:r>
            <w:proofErr w:type="spellEnd"/>
            <w:r w:rsidRPr="000D12E7">
              <w:rPr>
                <w:rFonts w:ascii="Arial" w:hAnsi="Arial" w:cs="Arial"/>
                <w:sz w:val="24"/>
                <w:szCs w:val="24"/>
              </w:rPr>
              <w:t xml:space="preserve"> jest</w:t>
            </w:r>
            <w:r w:rsidR="003B0823" w:rsidRPr="000D12E7">
              <w:rPr>
                <w:rFonts w:ascii="Arial" w:hAnsi="Arial" w:cs="Arial"/>
                <w:sz w:val="24"/>
                <w:szCs w:val="24"/>
              </w:rPr>
              <w:t>:</w:t>
            </w:r>
            <w:r w:rsidRPr="000D12E7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771925A8" w14:textId="77777777" w:rsidR="003B0823" w:rsidRPr="000D12E7" w:rsidRDefault="00C033D5" w:rsidP="003B0823">
            <w:pPr>
              <w:numPr>
                <w:ilvl w:val="0"/>
                <w:numId w:val="37"/>
              </w:num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0D12E7">
              <w:rPr>
                <w:rFonts w:ascii="Arial" w:hAnsi="Arial" w:cs="Arial"/>
                <w:sz w:val="24"/>
                <w:szCs w:val="24"/>
              </w:rPr>
              <w:t xml:space="preserve">mikro, mały lub średni przedsiębiorca w rozumieniu załącznika I do rozporządzenia </w:t>
            </w:r>
            <w:r w:rsidR="009455FB" w:rsidRPr="000D12E7">
              <w:rPr>
                <w:rFonts w:ascii="Arial" w:hAnsi="Arial" w:cs="Arial"/>
                <w:sz w:val="24"/>
                <w:szCs w:val="24"/>
              </w:rPr>
              <w:t>nr</w:t>
            </w:r>
            <w:r w:rsidRPr="000D12E7">
              <w:rPr>
                <w:rFonts w:ascii="Arial" w:hAnsi="Arial" w:cs="Arial"/>
                <w:sz w:val="24"/>
                <w:szCs w:val="24"/>
              </w:rPr>
              <w:t xml:space="preserve"> 651/2014</w:t>
            </w:r>
            <w:r w:rsidR="00FC3FD6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3"/>
            </w:r>
            <w:r w:rsidRPr="000D12E7">
              <w:rPr>
                <w:rFonts w:ascii="Arial" w:hAnsi="Arial" w:cs="Arial"/>
                <w:sz w:val="24"/>
                <w:szCs w:val="24"/>
              </w:rPr>
              <w:t xml:space="preserve">  lub </w:t>
            </w:r>
          </w:p>
          <w:p w14:paraId="1AC68B94" w14:textId="62EC31AF" w:rsidR="00C033D5" w:rsidRPr="000D12E7" w:rsidRDefault="00C033D5" w:rsidP="003B0823">
            <w:pPr>
              <w:numPr>
                <w:ilvl w:val="0"/>
                <w:numId w:val="37"/>
              </w:num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0D12E7">
              <w:rPr>
                <w:rFonts w:ascii="Arial" w:hAnsi="Arial" w:cs="Arial"/>
                <w:sz w:val="24"/>
                <w:szCs w:val="24"/>
              </w:rPr>
              <w:t xml:space="preserve">duży przedsiębiorca (za wyjątkiem small </w:t>
            </w:r>
            <w:proofErr w:type="spellStart"/>
            <w:r w:rsidRPr="000D12E7">
              <w:rPr>
                <w:rFonts w:ascii="Arial" w:hAnsi="Arial" w:cs="Arial"/>
                <w:sz w:val="24"/>
                <w:szCs w:val="24"/>
              </w:rPr>
              <w:t>mid</w:t>
            </w:r>
            <w:proofErr w:type="spellEnd"/>
            <w:r w:rsidRPr="000D12E7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0D12E7">
              <w:rPr>
                <w:rFonts w:ascii="Arial" w:hAnsi="Arial" w:cs="Arial"/>
                <w:sz w:val="24"/>
                <w:szCs w:val="24"/>
              </w:rPr>
              <w:t>caps</w:t>
            </w:r>
            <w:proofErr w:type="spellEnd"/>
            <w:r w:rsidRPr="000D12E7">
              <w:rPr>
                <w:rFonts w:ascii="Arial" w:hAnsi="Arial" w:cs="Arial"/>
                <w:sz w:val="24"/>
                <w:szCs w:val="24"/>
              </w:rPr>
              <w:t xml:space="preserve"> tj. małych spółek o średniej kapitalizacji, które mogą realizować tego typu projekty bez zachowania ww. </w:t>
            </w:r>
            <w:r w:rsidRPr="000D12E7">
              <w:rPr>
                <w:rFonts w:ascii="Arial" w:hAnsi="Arial" w:cs="Arial"/>
                <w:sz w:val="24"/>
                <w:szCs w:val="24"/>
              </w:rPr>
              <w:lastRenderedPageBreak/>
              <w:t>warunku) wyłącznie w przypadku projektów podejmowanych przy współpracy z  MŚP</w:t>
            </w:r>
            <w:r w:rsidR="00BD3985" w:rsidRPr="000D12E7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4"/>
            </w:r>
            <w:r w:rsidR="00BD3985" w:rsidRPr="000D12E7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4DE575D2" w14:textId="77777777" w:rsidR="00E82186" w:rsidRPr="000D12E7" w:rsidRDefault="00C033D5" w:rsidP="003E006E">
            <w:pPr>
              <w:numPr>
                <w:ilvl w:val="0"/>
                <w:numId w:val="30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0D12E7">
              <w:rPr>
                <w:rFonts w:ascii="Arial" w:hAnsi="Arial" w:cs="Arial"/>
                <w:sz w:val="24"/>
                <w:szCs w:val="24"/>
              </w:rPr>
              <w:t>odbiorca końcowy (</w:t>
            </w:r>
            <w:proofErr w:type="spellStart"/>
            <w:r w:rsidRPr="000D12E7">
              <w:rPr>
                <w:rFonts w:ascii="Arial" w:hAnsi="Arial" w:cs="Arial"/>
                <w:sz w:val="24"/>
                <w:szCs w:val="24"/>
              </w:rPr>
              <w:t>grantobiorca</w:t>
            </w:r>
            <w:proofErr w:type="spellEnd"/>
            <w:r w:rsidRPr="000D12E7">
              <w:rPr>
                <w:rFonts w:ascii="Arial" w:hAnsi="Arial" w:cs="Arial"/>
                <w:sz w:val="24"/>
                <w:szCs w:val="24"/>
              </w:rPr>
              <w:t xml:space="preserve">) </w:t>
            </w:r>
            <w:r w:rsidRPr="000D12E7">
              <w:rPr>
                <w:rFonts w:ascii="Arial" w:eastAsia="Times New Roman" w:hAnsi="Arial" w:cs="Arial"/>
                <w:sz w:val="24"/>
                <w:szCs w:val="24"/>
              </w:rPr>
              <w:t xml:space="preserve">na moment podpisania umowy o powierzenie grantu </w:t>
            </w:r>
            <w:r w:rsidRPr="000D12E7">
              <w:rPr>
                <w:rFonts w:ascii="Arial" w:hAnsi="Arial" w:cs="Arial"/>
                <w:sz w:val="24"/>
                <w:szCs w:val="24"/>
              </w:rPr>
              <w:t xml:space="preserve">prowadzi </w:t>
            </w:r>
            <w:r w:rsidRPr="000D12E7">
              <w:rPr>
                <w:rFonts w:ascii="Arial" w:eastAsia="Times New Roman" w:hAnsi="Arial" w:cs="Arial"/>
                <w:sz w:val="24"/>
                <w:szCs w:val="24"/>
              </w:rPr>
              <w:t>działalność gospodarczą</w:t>
            </w:r>
            <w:r w:rsidRPr="000D12E7">
              <w:rPr>
                <w:rStyle w:val="Odwoanieprzypisudolnego"/>
                <w:rFonts w:ascii="Arial" w:eastAsia="Times New Roman" w:hAnsi="Arial" w:cs="Arial"/>
                <w:sz w:val="24"/>
                <w:szCs w:val="24"/>
              </w:rPr>
              <w:footnoteReference w:id="15"/>
            </w:r>
            <w:r w:rsidRPr="000D12E7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0D12E7">
              <w:rPr>
                <w:rFonts w:ascii="Arial" w:hAnsi="Arial" w:cs="Arial"/>
                <w:sz w:val="24"/>
                <w:szCs w:val="24"/>
              </w:rPr>
              <w:t xml:space="preserve">na terytorium województwa </w:t>
            </w:r>
            <w:r w:rsidRPr="000D12E7">
              <w:rPr>
                <w:rFonts w:ascii="Arial" w:eastAsia="Times New Roman" w:hAnsi="Arial" w:cs="Arial"/>
                <w:sz w:val="24"/>
                <w:szCs w:val="24"/>
              </w:rPr>
              <w:t>kujawsko-pomorskiego</w:t>
            </w:r>
            <w:r w:rsidR="00E82186" w:rsidRPr="000D12E7">
              <w:rPr>
                <w:rFonts w:ascii="Arial" w:eastAsia="Times New Roman" w:hAnsi="Arial" w:cs="Arial"/>
                <w:sz w:val="24"/>
                <w:szCs w:val="24"/>
              </w:rPr>
              <w:t>.</w:t>
            </w:r>
          </w:p>
          <w:p w14:paraId="76E5D6F2" w14:textId="77777777" w:rsidR="00C033D5" w:rsidRPr="000D12E7" w:rsidRDefault="00C033D5" w:rsidP="00E82186">
            <w:pPr>
              <w:spacing w:after="0" w:line="240" w:lineRule="auto"/>
              <w:ind w:left="720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0D12E7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</w:p>
          <w:p w14:paraId="6A740410" w14:textId="77777777" w:rsidR="00C033D5" w:rsidRPr="000D12E7" w:rsidRDefault="00C033D5" w:rsidP="00E14145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0D12E7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  <w:p w14:paraId="7FCCC747" w14:textId="77777777" w:rsidR="00C033D5" w:rsidRPr="000D12E7" w:rsidRDefault="00C033D5" w:rsidP="00214188">
            <w:pPr>
              <w:spacing w:after="0" w:line="240" w:lineRule="auto"/>
              <w:ind w:left="7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20" w:type="dxa"/>
          </w:tcPr>
          <w:p w14:paraId="6E05FD74" w14:textId="77777777" w:rsidR="003B0823" w:rsidRPr="000D12E7" w:rsidRDefault="003B0823" w:rsidP="003B082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D12E7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76D94558" w14:textId="77777777" w:rsidR="003B0823" w:rsidRPr="000D12E7" w:rsidRDefault="003B0823" w:rsidP="003B082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D12E7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08464B11" w14:textId="77777777" w:rsidR="003B0823" w:rsidRPr="000D12E7" w:rsidRDefault="003B0823" w:rsidP="003B082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D12E7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BBA75AA" w14:textId="77777777" w:rsidR="003B0823" w:rsidRPr="000D12E7" w:rsidRDefault="003B0823" w:rsidP="003B082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D12E7">
              <w:rPr>
                <w:rFonts w:ascii="Arial" w:hAnsi="Arial" w:cs="Arial"/>
                <w:sz w:val="24"/>
                <w:szCs w:val="24"/>
              </w:rPr>
              <w:t xml:space="preserve">Kryterium uznaje się za spełnione, jeżeli </w:t>
            </w:r>
            <w:r w:rsidRPr="000D12E7">
              <w:rPr>
                <w:rFonts w:ascii="Arial" w:hAnsi="Arial" w:cs="Arial"/>
                <w:sz w:val="24"/>
                <w:szCs w:val="24"/>
              </w:rPr>
              <w:lastRenderedPageBreak/>
              <w:t xml:space="preserve">odpowiedź będzie pozytywna. </w:t>
            </w:r>
          </w:p>
          <w:p w14:paraId="0B40ADDD" w14:textId="77777777" w:rsidR="003B0823" w:rsidRPr="000D12E7" w:rsidRDefault="003B0823" w:rsidP="003B082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D12E7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4B5AA61D" w14:textId="77777777" w:rsidR="00C033D5" w:rsidRPr="000D12E7" w:rsidRDefault="003B0823" w:rsidP="003B0823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0D12E7">
              <w:rPr>
                <w:rFonts w:ascii="Arial" w:hAnsi="Arial" w:cs="Arial"/>
                <w:sz w:val="24"/>
                <w:szCs w:val="24"/>
              </w:rPr>
              <w:t>Przyznanie wartości „NIE” (po złożeniu uzupełnień lub poprawy) oznacza, iż kryterium nie jest spełnione.</w:t>
            </w:r>
          </w:p>
        </w:tc>
      </w:tr>
      <w:tr w:rsidR="00C033D5" w:rsidRPr="000D12E7" w14:paraId="6F345308" w14:textId="77777777" w:rsidTr="0056560B">
        <w:tc>
          <w:tcPr>
            <w:tcW w:w="1101" w:type="dxa"/>
            <w:vAlign w:val="center"/>
          </w:tcPr>
          <w:p w14:paraId="7185F1C1" w14:textId="77777777" w:rsidR="00C033D5" w:rsidRPr="000D12E7" w:rsidRDefault="00C033D5" w:rsidP="0058791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D12E7">
              <w:rPr>
                <w:rFonts w:ascii="Arial" w:hAnsi="Arial" w:cs="Arial"/>
                <w:sz w:val="24"/>
                <w:szCs w:val="24"/>
              </w:rPr>
              <w:lastRenderedPageBreak/>
              <w:t>C.</w:t>
            </w:r>
            <w:r w:rsidR="007469B9" w:rsidRPr="000D12E7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500" w:type="dxa"/>
            <w:vAlign w:val="center"/>
          </w:tcPr>
          <w:p w14:paraId="3A987CEA" w14:textId="77777777" w:rsidR="00C033D5" w:rsidRPr="000D12E7" w:rsidRDefault="00C033D5" w:rsidP="0058791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D12E7">
              <w:rPr>
                <w:rFonts w:ascii="Arial" w:hAnsi="Arial" w:cs="Arial"/>
                <w:sz w:val="24"/>
                <w:szCs w:val="24"/>
              </w:rPr>
              <w:t>Charakterystyka wsparcia dla ostatecznych odbiorców projektu (</w:t>
            </w:r>
            <w:proofErr w:type="spellStart"/>
            <w:r w:rsidRPr="000D12E7">
              <w:rPr>
                <w:rFonts w:ascii="Arial" w:hAnsi="Arial" w:cs="Arial"/>
                <w:sz w:val="24"/>
                <w:szCs w:val="24"/>
              </w:rPr>
              <w:t>grantobiorców</w:t>
            </w:r>
            <w:proofErr w:type="spellEnd"/>
            <w:r w:rsidRPr="000D12E7">
              <w:rPr>
                <w:rFonts w:ascii="Arial" w:hAnsi="Arial" w:cs="Arial"/>
                <w:sz w:val="24"/>
                <w:szCs w:val="24"/>
              </w:rPr>
              <w:t xml:space="preserve">) </w:t>
            </w:r>
          </w:p>
        </w:tc>
        <w:tc>
          <w:tcPr>
            <w:tcW w:w="8171" w:type="dxa"/>
          </w:tcPr>
          <w:p w14:paraId="06FCE3F8" w14:textId="77777777" w:rsidR="00C033D5" w:rsidRPr="000D12E7" w:rsidRDefault="00C033D5" w:rsidP="00E14145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0D12E7">
              <w:rPr>
                <w:rFonts w:ascii="Arial" w:hAnsi="Arial" w:cs="Arial"/>
                <w:sz w:val="24"/>
                <w:szCs w:val="24"/>
              </w:rPr>
              <w:t xml:space="preserve">Weryfikacji podlega czy wnioskodawca określił warunki otrzymania wsparcia przez </w:t>
            </w:r>
            <w:proofErr w:type="spellStart"/>
            <w:r w:rsidRPr="000D12E7">
              <w:rPr>
                <w:rFonts w:ascii="Arial" w:hAnsi="Arial" w:cs="Arial"/>
                <w:sz w:val="24"/>
                <w:szCs w:val="24"/>
              </w:rPr>
              <w:t>grantobiorców</w:t>
            </w:r>
            <w:proofErr w:type="spellEnd"/>
            <w:r w:rsidRPr="000D12E7">
              <w:rPr>
                <w:rFonts w:ascii="Arial" w:hAnsi="Arial" w:cs="Arial"/>
                <w:sz w:val="24"/>
                <w:szCs w:val="24"/>
              </w:rPr>
              <w:t>, w szczególności czy:</w:t>
            </w:r>
          </w:p>
          <w:p w14:paraId="2EC25518" w14:textId="77777777" w:rsidR="00C033D5" w:rsidRPr="000D12E7" w:rsidRDefault="00C033D5" w:rsidP="00214188">
            <w:pPr>
              <w:spacing w:after="0" w:line="240" w:lineRule="auto"/>
              <w:ind w:left="720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  <w:p w14:paraId="704755CE" w14:textId="77777777" w:rsidR="008D38BA" w:rsidRPr="000D12E7" w:rsidRDefault="008D38BA" w:rsidP="008D38BA">
            <w:pPr>
              <w:numPr>
                <w:ilvl w:val="0"/>
                <w:numId w:val="36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proofErr w:type="spellStart"/>
            <w:r w:rsidRPr="000D12E7">
              <w:rPr>
                <w:rFonts w:ascii="Arial" w:hAnsi="Arial" w:cs="Arial"/>
                <w:sz w:val="24"/>
                <w:szCs w:val="24"/>
                <w:lang w:eastAsia="pl-PL"/>
              </w:rPr>
              <w:t>grantobiorca</w:t>
            </w:r>
            <w:proofErr w:type="spellEnd"/>
            <w:r w:rsidRPr="000D12E7">
              <w:rPr>
                <w:rFonts w:ascii="Arial" w:hAnsi="Arial" w:cs="Arial"/>
                <w:sz w:val="24"/>
                <w:szCs w:val="24"/>
                <w:lang w:eastAsia="pl-PL"/>
              </w:rPr>
              <w:t xml:space="preserve"> oraz przedmiot grantu nie są wykluczeni podmiotowo lub przedmiotowo z możliwości uzyskania pomocy finansowej zgodnie z:</w:t>
            </w:r>
          </w:p>
          <w:p w14:paraId="7BB3A2BD" w14:textId="77777777" w:rsidR="008D38BA" w:rsidRPr="000D12E7" w:rsidRDefault="008D38BA" w:rsidP="008D38BA">
            <w:pPr>
              <w:numPr>
                <w:ilvl w:val="0"/>
                <w:numId w:val="43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0D12E7">
              <w:rPr>
                <w:rFonts w:ascii="Arial" w:hAnsi="Arial" w:cs="Arial"/>
                <w:sz w:val="24"/>
                <w:szCs w:val="24"/>
                <w:lang w:eastAsia="pl-PL"/>
              </w:rPr>
              <w:t>art. 7 ust 1 rozporządzenia nr 2021/1058</w:t>
            </w:r>
            <w:r w:rsidRPr="000D12E7">
              <w:rPr>
                <w:rStyle w:val="Odwoanieprzypisudolnego"/>
                <w:rFonts w:ascii="Arial" w:hAnsi="Arial" w:cs="Arial"/>
                <w:sz w:val="24"/>
                <w:szCs w:val="24"/>
                <w:lang w:eastAsia="pl-PL"/>
              </w:rPr>
              <w:footnoteReference w:id="16"/>
            </w:r>
          </w:p>
          <w:p w14:paraId="357723DF" w14:textId="77777777" w:rsidR="008D38BA" w:rsidRPr="000D12E7" w:rsidRDefault="008D38BA" w:rsidP="008D38BA">
            <w:pPr>
              <w:numPr>
                <w:ilvl w:val="0"/>
                <w:numId w:val="43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0D12E7">
              <w:rPr>
                <w:rFonts w:ascii="Arial" w:hAnsi="Arial" w:cs="Arial"/>
                <w:sz w:val="24"/>
                <w:szCs w:val="24"/>
                <w:lang w:eastAsia="pl-PL"/>
              </w:rPr>
              <w:t>art. 1 rozporządzenia nr 1407/2013</w:t>
            </w:r>
            <w:r w:rsidRPr="000D12E7">
              <w:rPr>
                <w:rStyle w:val="Odwoanieprzypisudolnego"/>
                <w:rFonts w:ascii="Arial" w:hAnsi="Arial" w:cs="Arial"/>
                <w:sz w:val="24"/>
                <w:szCs w:val="24"/>
                <w:lang w:eastAsia="pl-PL"/>
              </w:rPr>
              <w:footnoteReference w:id="17"/>
            </w:r>
          </w:p>
          <w:p w14:paraId="36A7FB8D" w14:textId="77777777" w:rsidR="008D38BA" w:rsidRPr="000D12E7" w:rsidRDefault="008D38BA" w:rsidP="000D12E7">
            <w:pPr>
              <w:spacing w:after="0" w:line="240" w:lineRule="auto"/>
              <w:ind w:left="720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  <w:p w14:paraId="656A2C62" w14:textId="77777777" w:rsidR="00C033D5" w:rsidRPr="000D12E7" w:rsidRDefault="00C033D5" w:rsidP="00E14145">
            <w:pPr>
              <w:numPr>
                <w:ilvl w:val="0"/>
                <w:numId w:val="36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0D12E7">
              <w:rPr>
                <w:rFonts w:ascii="Arial" w:hAnsi="Arial" w:cs="Arial"/>
                <w:sz w:val="24"/>
                <w:szCs w:val="24"/>
                <w:lang w:eastAsia="pl-PL"/>
              </w:rPr>
              <w:t xml:space="preserve">wszystkie projekty realizowane przez </w:t>
            </w:r>
            <w:proofErr w:type="spellStart"/>
            <w:r w:rsidRPr="000D12E7">
              <w:rPr>
                <w:rFonts w:ascii="Arial" w:hAnsi="Arial" w:cs="Arial"/>
                <w:sz w:val="24"/>
                <w:szCs w:val="24"/>
                <w:lang w:eastAsia="pl-PL"/>
              </w:rPr>
              <w:t>grantobiorców</w:t>
            </w:r>
            <w:proofErr w:type="spellEnd"/>
            <w:r w:rsidRPr="000D12E7">
              <w:rPr>
                <w:rFonts w:ascii="Arial" w:hAnsi="Arial" w:cs="Arial"/>
                <w:sz w:val="24"/>
                <w:szCs w:val="24"/>
                <w:lang w:eastAsia="pl-PL"/>
              </w:rPr>
              <w:t xml:space="preserve"> będą wpisywać się w inteligentne specjalizacje regionu</w:t>
            </w:r>
            <w:r w:rsidRPr="000D12E7">
              <w:rPr>
                <w:rStyle w:val="Odwoanieprzypisudolnego"/>
                <w:rFonts w:ascii="Arial" w:hAnsi="Arial" w:cs="Arial"/>
                <w:sz w:val="24"/>
                <w:szCs w:val="24"/>
                <w:lang w:eastAsia="pl-PL"/>
              </w:rPr>
              <w:footnoteReference w:id="18"/>
            </w:r>
            <w:r w:rsidRPr="000D12E7">
              <w:rPr>
                <w:rFonts w:ascii="Arial" w:hAnsi="Arial" w:cs="Arial"/>
                <w:sz w:val="24"/>
                <w:szCs w:val="24"/>
                <w:lang w:eastAsia="pl-PL"/>
              </w:rPr>
              <w:t xml:space="preserve"> lub zostaną zidentyfikowane jako obszar procesu przedsiębiorczego odkrywania;</w:t>
            </w:r>
          </w:p>
          <w:p w14:paraId="3535957A" w14:textId="77777777" w:rsidR="00C033D5" w:rsidRPr="000D12E7" w:rsidRDefault="00C033D5" w:rsidP="00E14145">
            <w:pPr>
              <w:spacing w:after="0" w:line="240" w:lineRule="auto"/>
              <w:ind w:left="720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  <w:p w14:paraId="63B4360C" w14:textId="77777777" w:rsidR="000B6F9F" w:rsidRPr="000D12E7" w:rsidRDefault="00C033D5" w:rsidP="000D2108">
            <w:pPr>
              <w:numPr>
                <w:ilvl w:val="0"/>
                <w:numId w:val="36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0D12E7">
              <w:rPr>
                <w:rFonts w:ascii="Arial" w:hAnsi="Arial" w:cs="Arial"/>
                <w:color w:val="000000"/>
                <w:sz w:val="24"/>
                <w:szCs w:val="24"/>
              </w:rPr>
              <w:t xml:space="preserve">podmioty, w których </w:t>
            </w:r>
            <w:proofErr w:type="spellStart"/>
            <w:r w:rsidRPr="000D12E7">
              <w:rPr>
                <w:rFonts w:ascii="Arial" w:hAnsi="Arial" w:cs="Arial"/>
                <w:color w:val="000000"/>
                <w:sz w:val="24"/>
                <w:szCs w:val="24"/>
              </w:rPr>
              <w:t>grantobiorcy</w:t>
            </w:r>
            <w:proofErr w:type="spellEnd"/>
            <w:r w:rsidRPr="000D12E7">
              <w:rPr>
                <w:rFonts w:ascii="Arial" w:hAnsi="Arial" w:cs="Arial"/>
                <w:color w:val="000000"/>
                <w:sz w:val="24"/>
                <w:szCs w:val="24"/>
              </w:rPr>
              <w:t xml:space="preserve"> będą kupować prace B+R</w:t>
            </w:r>
            <w:r w:rsidR="000B6F9F" w:rsidRPr="000D12E7">
              <w:rPr>
                <w:rFonts w:ascii="Arial" w:hAnsi="Arial" w:cs="Arial"/>
                <w:color w:val="000000"/>
                <w:sz w:val="24"/>
                <w:szCs w:val="24"/>
              </w:rPr>
              <w:t>:</w:t>
            </w:r>
          </w:p>
          <w:p w14:paraId="138A4434" w14:textId="5B8E9BE1" w:rsidR="00C033D5" w:rsidRPr="000D12E7" w:rsidRDefault="00C033D5" w:rsidP="000B6F9F">
            <w:pPr>
              <w:numPr>
                <w:ilvl w:val="0"/>
                <w:numId w:val="38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0D12E7">
              <w:rPr>
                <w:rFonts w:ascii="Arial" w:hAnsi="Arial" w:cs="Arial"/>
                <w:color w:val="000000"/>
                <w:sz w:val="24"/>
                <w:szCs w:val="24"/>
              </w:rPr>
              <w:t xml:space="preserve">będą posiadać na świadczone usługi akredytację udzieloną na poziomie krajowym </w:t>
            </w:r>
            <w:r w:rsidR="0056560B" w:rsidRPr="000D12E7">
              <w:rPr>
                <w:rFonts w:ascii="Arial" w:hAnsi="Arial" w:cs="Arial"/>
                <w:color w:val="000000"/>
                <w:sz w:val="24"/>
                <w:szCs w:val="24"/>
              </w:rPr>
              <w:t>bądź</w:t>
            </w:r>
            <w:r w:rsidRPr="000D12E7">
              <w:rPr>
                <w:rFonts w:ascii="Arial" w:hAnsi="Arial" w:cs="Arial"/>
                <w:color w:val="000000"/>
                <w:sz w:val="24"/>
                <w:szCs w:val="24"/>
              </w:rPr>
              <w:t xml:space="preserve"> regionalnym</w:t>
            </w:r>
            <w:r w:rsidR="0056560B" w:rsidRPr="000D12E7">
              <w:rPr>
                <w:rFonts w:ascii="Arial" w:hAnsi="Arial" w:cs="Arial"/>
                <w:color w:val="000000"/>
                <w:sz w:val="24"/>
                <w:szCs w:val="24"/>
              </w:rPr>
              <w:t xml:space="preserve"> lub</w:t>
            </w:r>
            <w:r w:rsidRPr="000D12E7">
              <w:rPr>
                <w:rFonts w:ascii="Arial" w:hAnsi="Arial" w:cs="Arial"/>
                <w:color w:val="000000"/>
                <w:sz w:val="24"/>
                <w:szCs w:val="24"/>
              </w:rPr>
              <w:t>;</w:t>
            </w:r>
          </w:p>
          <w:p w14:paraId="3A672A33" w14:textId="761A78EB" w:rsidR="000B6F9F" w:rsidRPr="000D12E7" w:rsidRDefault="000B6F9F" w:rsidP="0056560B">
            <w:pPr>
              <w:numPr>
                <w:ilvl w:val="0"/>
                <w:numId w:val="38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0D12E7">
              <w:rPr>
                <w:rFonts w:ascii="Arial" w:hAnsi="Arial" w:cs="Arial"/>
                <w:sz w:val="24"/>
                <w:szCs w:val="24"/>
                <w:lang w:eastAsia="pl-PL"/>
              </w:rPr>
              <w:t xml:space="preserve">będą spełniać projakościowe kryteria wyboru projektów </w:t>
            </w:r>
            <w:r w:rsidR="00954CCC">
              <w:rPr>
                <w:rFonts w:ascii="Arial" w:hAnsi="Arial" w:cs="Arial"/>
                <w:sz w:val="24"/>
                <w:szCs w:val="24"/>
                <w:lang w:eastAsia="pl-PL"/>
              </w:rPr>
              <w:br/>
            </w:r>
            <w:r w:rsidRPr="000D12E7">
              <w:rPr>
                <w:rFonts w:ascii="Arial" w:hAnsi="Arial" w:cs="Arial"/>
                <w:sz w:val="24"/>
                <w:szCs w:val="24"/>
                <w:lang w:eastAsia="pl-PL"/>
              </w:rPr>
              <w:t>(</w:t>
            </w:r>
            <w:r w:rsidR="007A4EB5" w:rsidRPr="000D12E7">
              <w:rPr>
                <w:rFonts w:ascii="Arial" w:hAnsi="Arial" w:cs="Arial"/>
                <w:sz w:val="24"/>
                <w:szCs w:val="24"/>
                <w:lang w:eastAsia="pl-PL"/>
              </w:rPr>
              <w:t>w szczególności</w:t>
            </w:r>
            <w:r w:rsidR="006D6B6D" w:rsidRPr="000D12E7">
              <w:rPr>
                <w:rFonts w:ascii="Arial" w:hAnsi="Arial" w:cs="Arial"/>
                <w:sz w:val="24"/>
                <w:szCs w:val="24"/>
                <w:lang w:eastAsia="pl-PL"/>
              </w:rPr>
              <w:t xml:space="preserve"> </w:t>
            </w:r>
            <w:r w:rsidRPr="000D12E7">
              <w:rPr>
                <w:rFonts w:ascii="Arial" w:hAnsi="Arial" w:cs="Arial"/>
                <w:sz w:val="24"/>
                <w:szCs w:val="24"/>
                <w:lang w:eastAsia="pl-PL"/>
              </w:rPr>
              <w:t>doświadczenie w zarządzaniu i realizacji projektów B+R</w:t>
            </w:r>
            <w:r w:rsidR="0056560B" w:rsidRPr="000D12E7">
              <w:rPr>
                <w:rFonts w:ascii="Arial" w:hAnsi="Arial" w:cs="Arial"/>
                <w:sz w:val="24"/>
                <w:szCs w:val="24"/>
                <w:lang w:eastAsia="pl-PL"/>
              </w:rPr>
              <w:t>;</w:t>
            </w:r>
            <w:r w:rsidRPr="000D12E7">
              <w:rPr>
                <w:rFonts w:ascii="Arial" w:hAnsi="Arial" w:cs="Arial"/>
                <w:sz w:val="24"/>
                <w:szCs w:val="24"/>
                <w:lang w:eastAsia="pl-PL"/>
              </w:rPr>
              <w:t xml:space="preserve"> potencjał kadrowy do realizacji projektów B+R</w:t>
            </w:r>
            <w:r w:rsidR="0056560B" w:rsidRPr="000D12E7">
              <w:rPr>
                <w:rFonts w:ascii="Arial" w:hAnsi="Arial" w:cs="Arial"/>
                <w:sz w:val="24"/>
                <w:szCs w:val="24"/>
                <w:lang w:eastAsia="pl-PL"/>
              </w:rPr>
              <w:t xml:space="preserve">; </w:t>
            </w:r>
            <w:commentRangeStart w:id="91"/>
            <w:ins w:id="92" w:author="IZ FEdKP AJ" w:date="2023-09-07T12:59:00Z">
              <w:r w:rsidR="008A748D">
                <w:rPr>
                  <w:rFonts w:ascii="Arial" w:hAnsi="Arial" w:cs="Arial"/>
                  <w:sz w:val="24"/>
                  <w:szCs w:val="24"/>
                  <w:lang w:eastAsia="pl-PL"/>
                </w:rPr>
                <w:t xml:space="preserve">potencjał infrastrukturalny </w:t>
              </w:r>
              <w:r w:rsidR="008A748D" w:rsidRPr="000D12E7">
                <w:rPr>
                  <w:rFonts w:ascii="Arial" w:hAnsi="Arial" w:cs="Arial"/>
                  <w:sz w:val="24"/>
                  <w:szCs w:val="24"/>
                  <w:lang w:eastAsia="pl-PL"/>
                </w:rPr>
                <w:t xml:space="preserve">do realizacji projektów B+R </w:t>
              </w:r>
              <w:r w:rsidR="008A748D">
                <w:rPr>
                  <w:rFonts w:ascii="Arial" w:hAnsi="Arial" w:cs="Arial"/>
                  <w:sz w:val="24"/>
                  <w:szCs w:val="24"/>
                  <w:lang w:eastAsia="pl-PL"/>
                </w:rPr>
                <w:t xml:space="preserve">, </w:t>
              </w:r>
            </w:ins>
            <w:commentRangeEnd w:id="91"/>
            <w:ins w:id="93" w:author="IZ FEdKP AJ" w:date="2023-09-08T12:41:00Z">
              <w:r w:rsidR="004566BD">
                <w:rPr>
                  <w:rStyle w:val="Odwoaniedokomentarza"/>
                  <w:lang w:val="x-none" w:eastAsia="x-none"/>
                </w:rPr>
                <w:commentReference w:id="91"/>
              </w:r>
            </w:ins>
            <w:r w:rsidR="0056560B" w:rsidRPr="000D12E7">
              <w:rPr>
                <w:rFonts w:ascii="Arial" w:hAnsi="Arial" w:cs="Arial"/>
                <w:sz w:val="24"/>
                <w:szCs w:val="24"/>
                <w:lang w:eastAsia="pl-PL"/>
              </w:rPr>
              <w:t xml:space="preserve">doświadczenie i potencjał w realizacji projektów wspierające skuteczny transfer technologii (zakończony wdrożeniem) z nauki do gospodarki; </w:t>
            </w:r>
            <w:r w:rsidR="0056560B" w:rsidRPr="000D12E7">
              <w:rPr>
                <w:rFonts w:ascii="Arial" w:hAnsi="Arial" w:cs="Arial"/>
                <w:sz w:val="24"/>
                <w:szCs w:val="24"/>
              </w:rPr>
              <w:t>doświadczenie w ramach wspierania przedsiębiorców we wdrażaniu wyników prac B+R)</w:t>
            </w:r>
          </w:p>
          <w:p w14:paraId="22CABFEB" w14:textId="77777777" w:rsidR="00C033D5" w:rsidRPr="000D12E7" w:rsidRDefault="00C033D5" w:rsidP="004B478A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  <w:p w14:paraId="57316898" w14:textId="77777777" w:rsidR="00C033D5" w:rsidRPr="000D12E7" w:rsidRDefault="00C033D5" w:rsidP="000B6F9F">
            <w:pPr>
              <w:numPr>
                <w:ilvl w:val="0"/>
                <w:numId w:val="36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0D12E7">
              <w:rPr>
                <w:rFonts w:ascii="Arial" w:hAnsi="Arial" w:cs="Arial"/>
                <w:sz w:val="24"/>
                <w:szCs w:val="24"/>
                <w:lang w:eastAsia="pl-PL"/>
              </w:rPr>
              <w:t xml:space="preserve">dla wsparcia na tworzenie i rozwój zaplecza B+R u </w:t>
            </w:r>
            <w:proofErr w:type="spellStart"/>
            <w:r w:rsidRPr="000D12E7">
              <w:rPr>
                <w:rFonts w:ascii="Arial" w:hAnsi="Arial" w:cs="Arial"/>
                <w:sz w:val="24"/>
                <w:szCs w:val="24"/>
                <w:lang w:eastAsia="pl-PL"/>
              </w:rPr>
              <w:t>grantobiorcy</w:t>
            </w:r>
            <w:proofErr w:type="spellEnd"/>
            <w:r w:rsidRPr="000D12E7">
              <w:rPr>
                <w:rFonts w:ascii="Arial" w:hAnsi="Arial" w:cs="Arial"/>
                <w:sz w:val="24"/>
                <w:szCs w:val="24"/>
                <w:lang w:eastAsia="pl-PL"/>
              </w:rPr>
              <w:t xml:space="preserve"> przedstawiona zostanie w ramach projektu grantowego agenda badawcza (program badań planowanych do przeprowadzenia z użyciem infrastruktury powstałej w wyniku realizacji projektu) wpisująca się w inteligentne specjalizacje regionu. </w:t>
            </w:r>
          </w:p>
          <w:p w14:paraId="1D868156" w14:textId="77777777" w:rsidR="00C033D5" w:rsidRPr="000D12E7" w:rsidRDefault="00C033D5" w:rsidP="00567730">
            <w:pPr>
              <w:spacing w:before="120"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4C1C8C38" w14:textId="77777777" w:rsidR="00C033D5" w:rsidRPr="000D12E7" w:rsidRDefault="00C033D5" w:rsidP="00E14145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0D12E7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  <w:p w14:paraId="7E3C2139" w14:textId="77777777" w:rsidR="00C033D5" w:rsidRPr="000D12E7" w:rsidRDefault="00C033D5" w:rsidP="00567730">
            <w:pPr>
              <w:spacing w:before="120"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620" w:type="dxa"/>
          </w:tcPr>
          <w:p w14:paraId="63D38296" w14:textId="77777777" w:rsidR="0056560B" w:rsidRPr="000D12E7" w:rsidRDefault="0056560B" w:rsidP="0056560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D12E7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4445B080" w14:textId="77777777" w:rsidR="0056560B" w:rsidRPr="000D12E7" w:rsidRDefault="0056560B" w:rsidP="0056560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D12E7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4090E994" w14:textId="77777777" w:rsidR="0056560B" w:rsidRPr="000D12E7" w:rsidRDefault="0056560B" w:rsidP="0056560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D12E7">
              <w:rPr>
                <w:rFonts w:ascii="Arial" w:hAnsi="Arial" w:cs="Arial"/>
                <w:sz w:val="24"/>
                <w:szCs w:val="24"/>
              </w:rPr>
              <w:t xml:space="preserve">Kryterium obligatoryjne – spełnienie kryterium jest niezbędne do </w:t>
            </w:r>
            <w:r w:rsidRPr="000D12E7">
              <w:rPr>
                <w:rFonts w:ascii="Arial" w:hAnsi="Arial" w:cs="Arial"/>
                <w:sz w:val="24"/>
                <w:szCs w:val="24"/>
              </w:rPr>
              <w:lastRenderedPageBreak/>
              <w:t>przyznania dofinansowania.</w:t>
            </w:r>
          </w:p>
          <w:p w14:paraId="125DACC2" w14:textId="77777777" w:rsidR="0056560B" w:rsidRPr="000D12E7" w:rsidRDefault="0056560B" w:rsidP="0056560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D12E7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2EB947B9" w14:textId="77777777" w:rsidR="0056560B" w:rsidRPr="000D12E7" w:rsidRDefault="0056560B" w:rsidP="0056560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D12E7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1501555B" w14:textId="77777777" w:rsidR="00C033D5" w:rsidRPr="000D12E7" w:rsidRDefault="0056560B" w:rsidP="0056560B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0D12E7">
              <w:rPr>
                <w:rFonts w:ascii="Arial" w:hAnsi="Arial" w:cs="Arial"/>
                <w:sz w:val="24"/>
                <w:szCs w:val="24"/>
              </w:rPr>
              <w:t>Przyznanie wartości „NIE” (po złożeniu uzupełnień lub poprawy) oznacza, iż kryterium nie jest spełnione.</w:t>
            </w:r>
          </w:p>
        </w:tc>
      </w:tr>
      <w:tr w:rsidR="00C033D5" w:rsidRPr="00625375" w14:paraId="3E161BD8" w14:textId="77777777" w:rsidTr="0056560B">
        <w:tc>
          <w:tcPr>
            <w:tcW w:w="1101" w:type="dxa"/>
            <w:vAlign w:val="center"/>
          </w:tcPr>
          <w:p w14:paraId="456244FB" w14:textId="77777777" w:rsidR="00C033D5" w:rsidRPr="000D12E7" w:rsidDel="00036D79" w:rsidRDefault="00C033D5" w:rsidP="0058791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D12E7">
              <w:rPr>
                <w:rFonts w:ascii="Arial" w:hAnsi="Arial" w:cs="Arial"/>
                <w:sz w:val="24"/>
                <w:szCs w:val="24"/>
              </w:rPr>
              <w:lastRenderedPageBreak/>
              <w:t>C.</w:t>
            </w:r>
            <w:r w:rsidR="007469B9" w:rsidRPr="000D12E7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500" w:type="dxa"/>
            <w:vAlign w:val="center"/>
          </w:tcPr>
          <w:p w14:paraId="65FD1A63" w14:textId="77777777" w:rsidR="00C033D5" w:rsidRPr="000D12E7" w:rsidDel="00036D79" w:rsidRDefault="00C033D5" w:rsidP="0062537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D12E7">
              <w:rPr>
                <w:rFonts w:ascii="Arial" w:hAnsi="Arial" w:cs="Arial"/>
                <w:sz w:val="24"/>
                <w:szCs w:val="24"/>
              </w:rPr>
              <w:t>Komercjalizacja wyników prac B+R</w:t>
            </w:r>
            <w:r w:rsidR="0036667E" w:rsidRPr="000D12E7">
              <w:rPr>
                <w:rFonts w:ascii="Arial" w:hAnsi="Arial" w:cs="Arial"/>
                <w:sz w:val="24"/>
                <w:szCs w:val="24"/>
              </w:rPr>
              <w:t xml:space="preserve"> przez </w:t>
            </w:r>
            <w:proofErr w:type="spellStart"/>
            <w:r w:rsidR="0036667E" w:rsidRPr="000D12E7">
              <w:rPr>
                <w:rFonts w:ascii="Arial" w:hAnsi="Arial" w:cs="Arial"/>
                <w:sz w:val="24"/>
                <w:szCs w:val="24"/>
              </w:rPr>
              <w:t>grantobiorców</w:t>
            </w:r>
            <w:proofErr w:type="spellEnd"/>
          </w:p>
        </w:tc>
        <w:tc>
          <w:tcPr>
            <w:tcW w:w="8171" w:type="dxa"/>
          </w:tcPr>
          <w:p w14:paraId="39EA3390" w14:textId="77777777" w:rsidR="00C033D5" w:rsidRPr="000D12E7" w:rsidRDefault="00C033D5" w:rsidP="00625375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D12E7">
              <w:rPr>
                <w:rFonts w:ascii="Arial" w:hAnsi="Arial" w:cs="Arial"/>
                <w:color w:val="000000"/>
                <w:sz w:val="24"/>
                <w:szCs w:val="24"/>
              </w:rPr>
              <w:t>Ocenie podlega</w:t>
            </w:r>
            <w:r w:rsidR="00B47D71" w:rsidRPr="000D12E7">
              <w:rPr>
                <w:rFonts w:ascii="Arial" w:hAnsi="Arial" w:cs="Arial"/>
                <w:color w:val="000000"/>
                <w:sz w:val="24"/>
                <w:szCs w:val="24"/>
              </w:rPr>
              <w:t>,</w:t>
            </w:r>
            <w:r w:rsidRPr="000D12E7">
              <w:rPr>
                <w:rFonts w:ascii="Arial" w:hAnsi="Arial" w:cs="Arial"/>
                <w:color w:val="000000"/>
                <w:sz w:val="24"/>
                <w:szCs w:val="24"/>
              </w:rPr>
              <w:t xml:space="preserve"> czy wnioskodawca będzie </w:t>
            </w:r>
            <w:r w:rsidR="00B47D71" w:rsidRPr="000D12E7">
              <w:rPr>
                <w:rFonts w:ascii="Arial" w:hAnsi="Arial" w:cs="Arial"/>
                <w:color w:val="000000"/>
                <w:sz w:val="24"/>
                <w:szCs w:val="24"/>
              </w:rPr>
              <w:t xml:space="preserve">wymagał od </w:t>
            </w:r>
            <w:proofErr w:type="spellStart"/>
            <w:r w:rsidRPr="000D12E7">
              <w:rPr>
                <w:rFonts w:ascii="Arial" w:hAnsi="Arial" w:cs="Arial"/>
                <w:color w:val="000000"/>
                <w:sz w:val="24"/>
                <w:szCs w:val="24"/>
              </w:rPr>
              <w:t>grantobiorc</w:t>
            </w:r>
            <w:r w:rsidR="00A738B1" w:rsidRPr="000D12E7">
              <w:rPr>
                <w:rFonts w:ascii="Arial" w:hAnsi="Arial" w:cs="Arial"/>
                <w:color w:val="000000"/>
                <w:sz w:val="24"/>
                <w:szCs w:val="24"/>
              </w:rPr>
              <w:t>ów</w:t>
            </w:r>
            <w:proofErr w:type="spellEnd"/>
            <w:r w:rsidR="00B47D71" w:rsidRPr="000D12E7">
              <w:rPr>
                <w:rFonts w:ascii="Arial" w:hAnsi="Arial" w:cs="Arial"/>
                <w:color w:val="000000"/>
                <w:sz w:val="24"/>
                <w:szCs w:val="24"/>
              </w:rPr>
              <w:t xml:space="preserve"> oświadczenia</w:t>
            </w:r>
            <w:r w:rsidRPr="000D12E7">
              <w:rPr>
                <w:rFonts w:ascii="Arial" w:hAnsi="Arial" w:cs="Arial"/>
                <w:color w:val="000000"/>
                <w:sz w:val="24"/>
                <w:szCs w:val="24"/>
              </w:rPr>
              <w:t xml:space="preserve">, </w:t>
            </w:r>
            <w:r w:rsidR="00B47D71" w:rsidRPr="000D12E7">
              <w:rPr>
                <w:rFonts w:ascii="Arial" w:hAnsi="Arial" w:cs="Arial"/>
                <w:color w:val="000000"/>
                <w:sz w:val="24"/>
                <w:szCs w:val="24"/>
              </w:rPr>
              <w:t xml:space="preserve">że do 2 lat od zakończenia realizacji grantu </w:t>
            </w:r>
            <w:r w:rsidRPr="000D12E7">
              <w:rPr>
                <w:rFonts w:ascii="Arial" w:hAnsi="Arial" w:cs="Arial"/>
                <w:color w:val="000000"/>
                <w:sz w:val="24"/>
                <w:szCs w:val="24"/>
              </w:rPr>
              <w:t>nastąpi komercjalizacja wyników prac B+R</w:t>
            </w:r>
            <w:r w:rsidRPr="000D12E7">
              <w:rPr>
                <w:rFonts w:ascii="Arial" w:hAnsi="Arial" w:cs="Arial"/>
                <w:color w:val="000000"/>
                <w:sz w:val="24"/>
                <w:szCs w:val="24"/>
                <w:vertAlign w:val="superscript"/>
              </w:rPr>
              <w:footnoteReference w:id="19"/>
            </w:r>
            <w:r w:rsidRPr="000D12E7">
              <w:rPr>
                <w:rFonts w:ascii="Arial" w:hAnsi="Arial" w:cs="Arial"/>
                <w:color w:val="000000"/>
                <w:sz w:val="24"/>
                <w:szCs w:val="24"/>
              </w:rPr>
              <w:t xml:space="preserve">. </w:t>
            </w:r>
            <w:r w:rsidR="00B47D71" w:rsidRPr="000D12E7">
              <w:rPr>
                <w:rFonts w:ascii="Arial" w:hAnsi="Arial" w:cs="Arial"/>
                <w:color w:val="000000"/>
                <w:sz w:val="24"/>
                <w:szCs w:val="24"/>
              </w:rPr>
              <w:t>Jednocześnie Wnioskodawca zobowiązuje się do weryfikacji ww. oświadczenia</w:t>
            </w:r>
            <w:r w:rsidR="0036667E" w:rsidRPr="000D12E7">
              <w:rPr>
                <w:rFonts w:ascii="Arial" w:hAnsi="Arial" w:cs="Arial"/>
                <w:color w:val="000000"/>
                <w:sz w:val="24"/>
                <w:szCs w:val="24"/>
              </w:rPr>
              <w:t xml:space="preserve"> składanego przez</w:t>
            </w:r>
            <w:r w:rsidR="00B47D71" w:rsidRPr="000D12E7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B47D71" w:rsidRPr="000D12E7">
              <w:rPr>
                <w:rFonts w:ascii="Arial" w:hAnsi="Arial" w:cs="Arial"/>
                <w:color w:val="000000"/>
                <w:sz w:val="24"/>
                <w:szCs w:val="24"/>
              </w:rPr>
              <w:t>grantobiorców</w:t>
            </w:r>
            <w:proofErr w:type="spellEnd"/>
            <w:r w:rsidR="00B47D71" w:rsidRPr="000D12E7">
              <w:rPr>
                <w:rFonts w:ascii="Arial" w:hAnsi="Arial" w:cs="Arial"/>
                <w:color w:val="000000"/>
                <w:sz w:val="24"/>
                <w:szCs w:val="24"/>
              </w:rPr>
              <w:t xml:space="preserve">, a w przypadku niedochowania warunku komercjalizacji przez </w:t>
            </w:r>
            <w:proofErr w:type="spellStart"/>
            <w:r w:rsidR="00B47D71" w:rsidRPr="000D12E7">
              <w:rPr>
                <w:rFonts w:ascii="Arial" w:hAnsi="Arial" w:cs="Arial"/>
                <w:color w:val="000000"/>
                <w:sz w:val="24"/>
                <w:szCs w:val="24"/>
              </w:rPr>
              <w:t>grantobiorcę</w:t>
            </w:r>
            <w:proofErr w:type="spellEnd"/>
            <w:r w:rsidR="0036667E" w:rsidRPr="000D12E7">
              <w:rPr>
                <w:rFonts w:ascii="Arial" w:hAnsi="Arial" w:cs="Arial"/>
                <w:color w:val="000000"/>
                <w:sz w:val="24"/>
                <w:szCs w:val="24"/>
              </w:rPr>
              <w:t>,</w:t>
            </w:r>
            <w:r w:rsidR="00B47D71" w:rsidRPr="000D12E7">
              <w:rPr>
                <w:rFonts w:ascii="Arial" w:hAnsi="Arial" w:cs="Arial"/>
                <w:color w:val="000000"/>
                <w:sz w:val="24"/>
                <w:szCs w:val="24"/>
              </w:rPr>
              <w:t xml:space="preserve"> realizacji procesu zwrotu wypłaconego grantu. </w:t>
            </w:r>
          </w:p>
          <w:p w14:paraId="68C8EEDB" w14:textId="77777777" w:rsidR="0036667E" w:rsidRPr="000D12E7" w:rsidRDefault="0036667E" w:rsidP="00625375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7F8035B3" w14:textId="08BCB755" w:rsidR="00C033D5" w:rsidRDefault="0036667E" w:rsidP="0062537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0D12E7">
              <w:rPr>
                <w:rFonts w:ascii="Arial" w:hAnsi="Arial" w:cs="Arial"/>
                <w:sz w:val="24"/>
                <w:szCs w:val="24"/>
              </w:rPr>
              <w:t xml:space="preserve">Rezygnacja z wdrożenia wyników prac B+R przez </w:t>
            </w:r>
            <w:proofErr w:type="spellStart"/>
            <w:r w:rsidRPr="000D12E7">
              <w:rPr>
                <w:rFonts w:ascii="Arial" w:hAnsi="Arial" w:cs="Arial"/>
                <w:sz w:val="24"/>
                <w:szCs w:val="24"/>
              </w:rPr>
              <w:t>grantobiorcę</w:t>
            </w:r>
            <w:proofErr w:type="spellEnd"/>
            <w:r w:rsidRPr="000D12E7">
              <w:rPr>
                <w:rFonts w:ascii="Arial" w:hAnsi="Arial" w:cs="Arial"/>
                <w:sz w:val="24"/>
                <w:szCs w:val="24"/>
              </w:rPr>
              <w:t xml:space="preserve"> będzie możliwa jedynie w przypadku, gdy w trakcie realizacji prac B+R okaże się, że dalsze prace nie doprowadzą do osiągnięcia zakładanych wyników, bądź gdy po zakończeniu prac B+R wdrożenie okaże się bezcelowe </w:t>
            </w:r>
            <w:r w:rsidR="00B466DD">
              <w:rPr>
                <w:rFonts w:ascii="Arial" w:hAnsi="Arial" w:cs="Arial"/>
                <w:sz w:val="24"/>
                <w:szCs w:val="24"/>
              </w:rPr>
              <w:br/>
            </w:r>
            <w:r w:rsidRPr="000D12E7">
              <w:rPr>
                <w:rFonts w:ascii="Arial" w:hAnsi="Arial" w:cs="Arial"/>
                <w:sz w:val="24"/>
                <w:szCs w:val="24"/>
              </w:rPr>
              <w:t>z ekonomicznego punktu widzenia.</w:t>
            </w:r>
          </w:p>
          <w:p w14:paraId="5152620F" w14:textId="77777777" w:rsidR="00B466DD" w:rsidRPr="000D12E7" w:rsidRDefault="00B466DD" w:rsidP="00B466DD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0D12E7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  <w:p w14:paraId="0DB0C3C0" w14:textId="77777777" w:rsidR="00B466DD" w:rsidRPr="000D12E7" w:rsidRDefault="00B466DD" w:rsidP="0062537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749914AD" w14:textId="77777777" w:rsidR="00C033D5" w:rsidRPr="000D12E7" w:rsidDel="00036D79" w:rsidRDefault="00C033D5" w:rsidP="0062537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20" w:type="dxa"/>
          </w:tcPr>
          <w:p w14:paraId="2FBB2C68" w14:textId="77777777" w:rsidR="0036667E" w:rsidRPr="000D12E7" w:rsidRDefault="0036667E" w:rsidP="0036667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D12E7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3AA3597D" w14:textId="77777777" w:rsidR="0036667E" w:rsidRPr="000D12E7" w:rsidRDefault="0036667E" w:rsidP="0036667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D12E7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27ACE3BB" w14:textId="77777777" w:rsidR="0036667E" w:rsidRPr="000D12E7" w:rsidRDefault="0036667E" w:rsidP="0036667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D12E7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EA9562D" w14:textId="77777777" w:rsidR="0036667E" w:rsidRPr="000D12E7" w:rsidRDefault="0036667E" w:rsidP="0036667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D12E7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315BBCA3" w14:textId="77777777" w:rsidR="0036667E" w:rsidRPr="000D12E7" w:rsidRDefault="0036667E" w:rsidP="0036667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D12E7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27608D36" w14:textId="77777777" w:rsidR="00C033D5" w:rsidRPr="000D12E7" w:rsidRDefault="0036667E" w:rsidP="00A738B1">
            <w:pPr>
              <w:spacing w:before="120"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D12E7">
              <w:rPr>
                <w:rFonts w:ascii="Arial" w:hAnsi="Arial" w:cs="Arial"/>
                <w:sz w:val="24"/>
                <w:szCs w:val="24"/>
              </w:rPr>
              <w:t>Przyznanie wartości „NIE” (po złożeniu uzupełnień lub poprawy) oznacza, iż kryterium nie jest spełnione.</w:t>
            </w:r>
          </w:p>
        </w:tc>
      </w:tr>
      <w:tr w:rsidR="00CD5C0E" w:rsidRPr="00625375" w14:paraId="0AE11F72" w14:textId="77777777" w:rsidTr="00CD5C0E">
        <w:tc>
          <w:tcPr>
            <w:tcW w:w="1101" w:type="dxa"/>
            <w:vAlign w:val="center"/>
          </w:tcPr>
          <w:p w14:paraId="71371564" w14:textId="77777777" w:rsidR="00CD5C0E" w:rsidRPr="00625375" w:rsidRDefault="00CD5C0E" w:rsidP="00A1308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5375">
              <w:rPr>
                <w:rFonts w:ascii="Arial" w:hAnsi="Arial" w:cs="Arial"/>
                <w:sz w:val="24"/>
                <w:szCs w:val="24"/>
              </w:rPr>
              <w:t>C.</w:t>
            </w:r>
            <w:r w:rsidR="000969C4" w:rsidRPr="00625375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500" w:type="dxa"/>
            <w:vAlign w:val="center"/>
          </w:tcPr>
          <w:p w14:paraId="693C9B0E" w14:textId="77777777" w:rsidR="00CD5C0E" w:rsidRPr="00625375" w:rsidRDefault="00CD5C0E" w:rsidP="006F63A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5375">
              <w:rPr>
                <w:rFonts w:ascii="Arial" w:hAnsi="Arial" w:cs="Arial"/>
                <w:sz w:val="24"/>
                <w:szCs w:val="24"/>
              </w:rPr>
              <w:t>Projektowany system kontroli i monitoringu</w:t>
            </w:r>
          </w:p>
          <w:p w14:paraId="5515607F" w14:textId="77777777" w:rsidR="00CD5C0E" w:rsidRPr="00625375" w:rsidRDefault="00CD5C0E" w:rsidP="006F63A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5375">
              <w:rPr>
                <w:rFonts w:ascii="Arial" w:hAnsi="Arial" w:cs="Arial"/>
                <w:sz w:val="24"/>
                <w:szCs w:val="24"/>
              </w:rPr>
              <w:lastRenderedPageBreak/>
              <w:t>udzielonego wsparcia</w:t>
            </w:r>
          </w:p>
        </w:tc>
        <w:tc>
          <w:tcPr>
            <w:tcW w:w="8171" w:type="dxa"/>
          </w:tcPr>
          <w:p w14:paraId="3023BE01" w14:textId="07C18D18" w:rsidR="00CD5C0E" w:rsidRDefault="00CD5C0E" w:rsidP="006F63A4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625375">
              <w:rPr>
                <w:rFonts w:ascii="Arial" w:hAnsi="Arial" w:cs="Arial"/>
                <w:sz w:val="24"/>
                <w:szCs w:val="24"/>
              </w:rPr>
              <w:lastRenderedPageBreak/>
              <w:t xml:space="preserve">Ocenie podlega czy wnioskodawca zaplanował oraz przedstawił system </w:t>
            </w:r>
            <w:r w:rsidR="008D38BA" w:rsidRPr="00625375">
              <w:rPr>
                <w:rFonts w:ascii="Arial" w:hAnsi="Arial" w:cs="Arial"/>
                <w:sz w:val="24"/>
                <w:szCs w:val="24"/>
              </w:rPr>
              <w:t xml:space="preserve">kontroli </w:t>
            </w:r>
            <w:r w:rsidRPr="00625375">
              <w:rPr>
                <w:rFonts w:ascii="Arial" w:hAnsi="Arial" w:cs="Arial"/>
                <w:sz w:val="24"/>
                <w:szCs w:val="24"/>
              </w:rPr>
              <w:t xml:space="preserve">oraz system monitoringu z realizacji projektu grantowego (w tym poszczególnych projektów </w:t>
            </w:r>
            <w:proofErr w:type="spellStart"/>
            <w:r w:rsidRPr="00625375">
              <w:rPr>
                <w:rFonts w:ascii="Arial" w:hAnsi="Arial" w:cs="Arial"/>
                <w:sz w:val="24"/>
                <w:szCs w:val="24"/>
              </w:rPr>
              <w:t>grantobiorców</w:t>
            </w:r>
            <w:proofErr w:type="spellEnd"/>
            <w:r w:rsidRPr="00625375">
              <w:rPr>
                <w:rFonts w:ascii="Arial" w:hAnsi="Arial" w:cs="Arial"/>
                <w:sz w:val="24"/>
                <w:szCs w:val="24"/>
              </w:rPr>
              <w:t>)</w:t>
            </w:r>
            <w:r w:rsidR="00671DF7" w:rsidRPr="00671DF7">
              <w:t xml:space="preserve"> </w:t>
            </w:r>
            <w:r w:rsidR="00671DF7" w:rsidRPr="00671DF7">
              <w:rPr>
                <w:rFonts w:ascii="Arial" w:hAnsi="Arial" w:cs="Arial"/>
                <w:sz w:val="24"/>
                <w:szCs w:val="24"/>
              </w:rPr>
              <w:t xml:space="preserve">zgodnie z wymogami </w:t>
            </w:r>
            <w:r w:rsidR="00671DF7" w:rsidRPr="00671DF7">
              <w:rPr>
                <w:rFonts w:ascii="Arial" w:hAnsi="Arial" w:cs="Arial"/>
                <w:sz w:val="24"/>
                <w:szCs w:val="24"/>
              </w:rPr>
              <w:lastRenderedPageBreak/>
              <w:t xml:space="preserve">określonymi w dokumentacji </w:t>
            </w:r>
            <w:proofErr w:type="spellStart"/>
            <w:r w:rsidR="00671DF7" w:rsidRPr="00671DF7">
              <w:rPr>
                <w:rFonts w:ascii="Arial" w:hAnsi="Arial" w:cs="Arial"/>
                <w:sz w:val="24"/>
                <w:szCs w:val="24"/>
              </w:rPr>
              <w:t>naborowej</w:t>
            </w:r>
            <w:proofErr w:type="spellEnd"/>
            <w:r w:rsidR="00A738B1" w:rsidRPr="00625375">
              <w:rPr>
                <w:rFonts w:ascii="Arial" w:hAnsi="Arial" w:cs="Arial"/>
                <w:sz w:val="24"/>
                <w:szCs w:val="24"/>
              </w:rPr>
              <w:t>.</w:t>
            </w:r>
            <w:r w:rsidR="00D32532" w:rsidRPr="00625375">
              <w:rPr>
                <w:rFonts w:ascii="Arial" w:hAnsi="Arial" w:cs="Arial"/>
                <w:sz w:val="24"/>
                <w:szCs w:val="24"/>
              </w:rPr>
              <w:t xml:space="preserve"> W szczególności, czy przedłożył wzór sprawozdania z realizacji </w:t>
            </w:r>
            <w:r w:rsidR="006768F3" w:rsidRPr="00625375">
              <w:rPr>
                <w:rFonts w:ascii="Arial" w:hAnsi="Arial" w:cs="Arial"/>
                <w:sz w:val="24"/>
                <w:szCs w:val="24"/>
              </w:rPr>
              <w:t xml:space="preserve">postępu rzeczowego </w:t>
            </w:r>
            <w:r w:rsidR="00D32532" w:rsidRPr="00625375">
              <w:rPr>
                <w:rFonts w:ascii="Arial" w:hAnsi="Arial" w:cs="Arial"/>
                <w:sz w:val="24"/>
                <w:szCs w:val="24"/>
              </w:rPr>
              <w:t xml:space="preserve">projektu, informację </w:t>
            </w:r>
            <w:r w:rsidR="001459E2">
              <w:rPr>
                <w:rFonts w:ascii="Arial" w:hAnsi="Arial" w:cs="Arial"/>
                <w:sz w:val="24"/>
                <w:szCs w:val="24"/>
              </w:rPr>
              <w:br/>
            </w:r>
            <w:r w:rsidR="00D32532" w:rsidRPr="00625375">
              <w:rPr>
                <w:rFonts w:ascii="Arial" w:hAnsi="Arial" w:cs="Arial"/>
                <w:sz w:val="24"/>
                <w:szCs w:val="24"/>
              </w:rPr>
              <w:t>o częstotliwości składania sprawozdań,</w:t>
            </w:r>
            <w:r w:rsidR="006768F3" w:rsidRPr="00625375">
              <w:rPr>
                <w:rFonts w:ascii="Arial" w:hAnsi="Arial" w:cs="Arial"/>
                <w:sz w:val="24"/>
                <w:szCs w:val="24"/>
              </w:rPr>
              <w:t xml:space="preserve"> zasady pomiaru wskaźników.</w:t>
            </w:r>
          </w:p>
          <w:p w14:paraId="2E057674" w14:textId="77777777" w:rsidR="00366096" w:rsidRPr="00625375" w:rsidRDefault="00366096" w:rsidP="006F63A4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63D0C58" w14:textId="77777777" w:rsidR="00CD5C0E" w:rsidRPr="00625375" w:rsidRDefault="00CD5C0E" w:rsidP="006F63A4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625375">
              <w:rPr>
                <w:rFonts w:ascii="Arial" w:hAnsi="Arial" w:cs="Arial"/>
                <w:sz w:val="24"/>
                <w:szCs w:val="24"/>
              </w:rPr>
              <w:t>Kryterium weryfikowane w oparciu o treść wniosku o dofinansowanie projektu oraz treść załączników</w:t>
            </w:r>
            <w:r w:rsidR="005D5063" w:rsidRPr="00625375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620" w:type="dxa"/>
          </w:tcPr>
          <w:p w14:paraId="4F0F7FF5" w14:textId="77777777" w:rsidR="005D5B51" w:rsidRPr="00625375" w:rsidRDefault="005D5B51" w:rsidP="005D5B5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25375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20ACBABD" w14:textId="77777777" w:rsidR="005D5B51" w:rsidRPr="00625375" w:rsidRDefault="005D5B51" w:rsidP="005D5B5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25375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1D84AB3F" w14:textId="77777777" w:rsidR="005D5B51" w:rsidRPr="00625375" w:rsidRDefault="005D5B51" w:rsidP="005D5B5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25375">
              <w:rPr>
                <w:rFonts w:ascii="Arial" w:hAnsi="Arial" w:cs="Arial"/>
                <w:sz w:val="24"/>
                <w:szCs w:val="24"/>
              </w:rPr>
              <w:lastRenderedPageBreak/>
              <w:t>Kryterium obligatoryjne – spełnienie kryterium jest niezbędne do przyznania dofinansowania.</w:t>
            </w:r>
          </w:p>
          <w:p w14:paraId="05AA476A" w14:textId="77777777" w:rsidR="005D5B51" w:rsidRPr="00625375" w:rsidRDefault="005D5B51" w:rsidP="005D5B5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25375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70825179" w14:textId="77777777" w:rsidR="005D5B51" w:rsidRPr="00625375" w:rsidRDefault="005D5B51" w:rsidP="005D5B5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25375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527C6FFD" w14:textId="77777777" w:rsidR="00CD5C0E" w:rsidRPr="00625375" w:rsidRDefault="005D5B51" w:rsidP="005D5B5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25375">
              <w:rPr>
                <w:rFonts w:ascii="Arial" w:hAnsi="Arial" w:cs="Arial"/>
                <w:sz w:val="24"/>
                <w:szCs w:val="24"/>
              </w:rPr>
              <w:t>Przyznanie wartości „NIE” (po złożeniu uzupełnień lub poprawy) oznacza, iż kryterium nie jest spełnione.</w:t>
            </w:r>
          </w:p>
        </w:tc>
      </w:tr>
    </w:tbl>
    <w:p w14:paraId="7980066B" w14:textId="77777777" w:rsidR="00AF62A4" w:rsidRPr="000D12E7" w:rsidRDefault="00AF62A4" w:rsidP="005D5063">
      <w:pPr>
        <w:jc w:val="both"/>
        <w:rPr>
          <w:rFonts w:ascii="Arial" w:hAnsi="Arial" w:cs="Arial"/>
          <w:color w:val="FF0000"/>
          <w:sz w:val="24"/>
          <w:szCs w:val="24"/>
          <w:lang w:eastAsia="pl-PL"/>
        </w:rPr>
      </w:pPr>
    </w:p>
    <w:sectPr w:rsidR="00AF62A4" w:rsidRPr="000D12E7" w:rsidSect="00B542C3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type w:val="continuous"/>
      <w:pgSz w:w="16838" w:h="11906" w:orient="landscape"/>
      <w:pgMar w:top="1417" w:right="1245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91" w:author="IZ FEdKP AJ" w:date="2023-09-08T12:41:00Z" w:initials="IZ FEdKP">
    <w:p w14:paraId="3C1099EB" w14:textId="77777777" w:rsidR="004566BD" w:rsidRDefault="004566BD" w:rsidP="00A020BA">
      <w:pPr>
        <w:pStyle w:val="Tekstkomentarza"/>
      </w:pPr>
      <w:r>
        <w:rPr>
          <w:rStyle w:val="Odwoaniedokomentarza"/>
        </w:rPr>
        <w:annotationRef/>
      </w:r>
      <w:r>
        <w:t>Uwaga Grypy ds.. EFRR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3C1099EB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6C092021" w16cex:dateUtc="2023-09-08T10:4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C1099EB" w16cid:durableId="6C09202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FA76A2" w14:textId="77777777" w:rsidR="00B542C3" w:rsidRDefault="00B542C3" w:rsidP="00D15E00">
      <w:pPr>
        <w:spacing w:after="0" w:line="240" w:lineRule="auto"/>
      </w:pPr>
      <w:r>
        <w:separator/>
      </w:r>
    </w:p>
  </w:endnote>
  <w:endnote w:type="continuationSeparator" w:id="0">
    <w:p w14:paraId="37F81731" w14:textId="77777777" w:rsidR="00B542C3" w:rsidRDefault="00B542C3" w:rsidP="00D15E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C46EA4" w14:textId="77777777" w:rsidR="000A1833" w:rsidRDefault="000A183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E530BA" w14:textId="77777777" w:rsidR="008E35B3" w:rsidRDefault="008E35B3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401089" w:rsidRPr="00401089">
      <w:rPr>
        <w:noProof/>
        <w:lang w:val="pl-PL"/>
      </w:rPr>
      <w:t>21</w:t>
    </w:r>
    <w:r>
      <w:fldChar w:fldCharType="end"/>
    </w:r>
  </w:p>
  <w:p w14:paraId="498B3686" w14:textId="77777777" w:rsidR="008E35B3" w:rsidRDefault="008E35B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CBBE88" w14:textId="6BBAF61B" w:rsidR="00E80DEE" w:rsidRDefault="00B46A4C" w:rsidP="00363954">
    <w:pPr>
      <w:pStyle w:val="Stopka"/>
      <w:jc w:val="center"/>
    </w:pPr>
    <w:r>
      <w:rPr>
        <w:noProof/>
        <w:lang w:val="pl-PL" w:eastAsia="pl-PL"/>
      </w:rPr>
      <w:drawing>
        <wp:inline distT="0" distB="0" distL="0" distR="0" wp14:anchorId="38648E93" wp14:editId="12769EE8">
          <wp:extent cx="6962775" cy="857250"/>
          <wp:effectExtent l="0" t="0" r="0" b="0"/>
          <wp:docPr id="1" name="Obraz 1" descr="Obraz zawierający: 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braz zawierający: 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62775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4A1247" w14:textId="77777777" w:rsidR="00B542C3" w:rsidRDefault="00B542C3" w:rsidP="00D15E00">
      <w:pPr>
        <w:spacing w:after="0" w:line="240" w:lineRule="auto"/>
      </w:pPr>
      <w:r>
        <w:separator/>
      </w:r>
    </w:p>
  </w:footnote>
  <w:footnote w:type="continuationSeparator" w:id="0">
    <w:p w14:paraId="79664949" w14:textId="77777777" w:rsidR="00B542C3" w:rsidRDefault="00B542C3" w:rsidP="00D15E00">
      <w:pPr>
        <w:spacing w:after="0" w:line="240" w:lineRule="auto"/>
      </w:pPr>
      <w:r>
        <w:continuationSeparator/>
      </w:r>
    </w:p>
  </w:footnote>
  <w:footnote w:id="1">
    <w:p w14:paraId="722BAC24" w14:textId="77777777" w:rsidR="00243991" w:rsidRPr="000D12E7" w:rsidRDefault="00243991">
      <w:pPr>
        <w:pStyle w:val="Tekstprzypisudolnego"/>
        <w:rPr>
          <w:rFonts w:ascii="Arial" w:hAnsi="Arial" w:cs="Arial"/>
        </w:rPr>
      </w:pPr>
      <w:r w:rsidRPr="000D12E7">
        <w:rPr>
          <w:rStyle w:val="Odwoanieprzypisudolnego"/>
          <w:rFonts w:ascii="Arial" w:hAnsi="Arial" w:cs="Arial"/>
        </w:rPr>
        <w:footnoteRef/>
      </w:r>
      <w:r w:rsidRPr="000D12E7">
        <w:rPr>
          <w:rFonts w:ascii="Arial" w:hAnsi="Arial" w:cs="Arial"/>
        </w:rPr>
        <w:t xml:space="preserve"> W każdym kryterium przez „wnioskodawcę” rozumiemy też partnera/partnerów, chyba że kryterium stanowi inaczej.</w:t>
      </w:r>
    </w:p>
  </w:footnote>
  <w:footnote w:id="2">
    <w:p w14:paraId="1077C9FB" w14:textId="77777777" w:rsidR="008E35B3" w:rsidRPr="008E35B3" w:rsidRDefault="008E35B3">
      <w:pPr>
        <w:pStyle w:val="Tekstprzypisudolnego"/>
      </w:pPr>
      <w:r w:rsidRPr="000D12E7">
        <w:rPr>
          <w:rStyle w:val="Odwoanieprzypisudolnego"/>
          <w:rFonts w:ascii="Arial" w:hAnsi="Arial" w:cs="Arial"/>
        </w:rPr>
        <w:footnoteRef/>
      </w:r>
      <w:r w:rsidRPr="000D12E7">
        <w:rPr>
          <w:rFonts w:ascii="Arial" w:hAnsi="Arial" w:cs="Arial"/>
        </w:rPr>
        <w:t xml:space="preserve"> Składany za pomocą kwalifikowanego urządzenia i poświadczony specjalnym certyfikatem (dostarczanym przez niezależne centrum certyfikacji), co pozwala na weryfikację autora podpisu.</w:t>
      </w:r>
    </w:p>
  </w:footnote>
  <w:footnote w:id="3">
    <w:p w14:paraId="5E8C610C" w14:textId="77777777" w:rsidR="008E35B3" w:rsidRPr="000D12E7" w:rsidRDefault="008E35B3">
      <w:pPr>
        <w:pStyle w:val="Tekstprzypisudolnego"/>
        <w:rPr>
          <w:rFonts w:ascii="Arial" w:hAnsi="Arial" w:cs="Arial"/>
        </w:rPr>
      </w:pPr>
      <w:r w:rsidRPr="000D12E7">
        <w:rPr>
          <w:rStyle w:val="Odwoanieprzypisudolnego"/>
          <w:rFonts w:ascii="Arial" w:hAnsi="Arial" w:cs="Arial"/>
        </w:rPr>
        <w:footnoteRef/>
      </w:r>
      <w:r w:rsidRPr="000D12E7">
        <w:rPr>
          <w:rFonts w:ascii="Arial" w:hAnsi="Arial" w:cs="Arial"/>
        </w:rPr>
        <w:t xml:space="preserve"> </w:t>
      </w:r>
      <w:r w:rsidRPr="000D12E7">
        <w:rPr>
          <w:rFonts w:ascii="Arial" w:hAnsi="Arial" w:cs="Arial"/>
          <w:bCs/>
        </w:rPr>
        <w:t xml:space="preserve">Wykluczenia podmiotowe </w:t>
      </w:r>
      <w:r w:rsidR="00EF43E9" w:rsidRPr="00EF43E9">
        <w:rPr>
          <w:rFonts w:ascii="Arial" w:hAnsi="Arial" w:cs="Arial"/>
          <w:bCs/>
        </w:rPr>
        <w:t xml:space="preserve">określone w regulaminie wyboru projektów </w:t>
      </w:r>
      <w:r w:rsidRPr="000D12E7">
        <w:rPr>
          <w:rFonts w:ascii="Arial" w:hAnsi="Arial" w:cs="Arial"/>
          <w:bCs/>
        </w:rPr>
        <w:t>weryfikowane będą przed podpisaniem umowy.</w:t>
      </w:r>
    </w:p>
  </w:footnote>
  <w:footnote w:id="4">
    <w:p w14:paraId="4A73F269" w14:textId="2CD31FBD" w:rsidR="008E35B3" w:rsidRPr="000D12E7" w:rsidRDefault="008E35B3">
      <w:pPr>
        <w:pStyle w:val="Tekstprzypisudolnego"/>
        <w:rPr>
          <w:rFonts w:ascii="Arial" w:hAnsi="Arial" w:cs="Arial"/>
        </w:rPr>
      </w:pPr>
      <w:r w:rsidRPr="000D12E7">
        <w:rPr>
          <w:rStyle w:val="Odwoanieprzypisudolnego"/>
          <w:rFonts w:ascii="Arial" w:hAnsi="Arial" w:cs="Arial"/>
        </w:rPr>
        <w:footnoteRef/>
      </w:r>
      <w:r w:rsidRPr="000D12E7">
        <w:rPr>
          <w:rFonts w:ascii="Arial" w:hAnsi="Arial" w:cs="Arial"/>
        </w:rPr>
        <w:t xml:space="preserve"> </w:t>
      </w:r>
      <w:bookmarkStart w:id="2" w:name="_Hlk132271044"/>
      <w:r w:rsidRPr="000D12E7">
        <w:rPr>
          <w:rFonts w:ascii="Arial" w:hAnsi="Arial" w:cs="Arial"/>
        </w:rPr>
        <w:t xml:space="preserve">Rozporządzenie Parlamentu Europejskiego i Rady (UE) 2021/1058 z dnia 24 czerwca 2021 r. w sprawie Europejskiego Funduszu Rozwoju Regionalnego </w:t>
      </w:r>
      <w:r w:rsidR="0086356F">
        <w:rPr>
          <w:rFonts w:ascii="Arial" w:hAnsi="Arial" w:cs="Arial"/>
        </w:rPr>
        <w:br/>
      </w:r>
      <w:r w:rsidRPr="000D12E7">
        <w:rPr>
          <w:rFonts w:ascii="Arial" w:hAnsi="Arial" w:cs="Arial"/>
        </w:rPr>
        <w:t>i Funduszu Spójności (Dz. U. UE. L. z</w:t>
      </w:r>
      <w:r w:rsidRPr="000D12E7">
        <w:rPr>
          <w:rFonts w:ascii="Arial" w:hAnsi="Arial" w:cs="Arial"/>
          <w:lang w:val="pl-PL"/>
        </w:rPr>
        <w:t> </w:t>
      </w:r>
      <w:r w:rsidRPr="000D12E7">
        <w:rPr>
          <w:rFonts w:ascii="Arial" w:hAnsi="Arial" w:cs="Arial"/>
        </w:rPr>
        <w:t>2021</w:t>
      </w:r>
      <w:r w:rsidRPr="000D12E7">
        <w:rPr>
          <w:rFonts w:ascii="Arial" w:hAnsi="Arial" w:cs="Arial"/>
          <w:lang w:val="pl-PL"/>
        </w:rPr>
        <w:t> </w:t>
      </w:r>
      <w:r w:rsidRPr="000D12E7">
        <w:rPr>
          <w:rFonts w:ascii="Arial" w:hAnsi="Arial" w:cs="Arial"/>
        </w:rPr>
        <w:t>r.</w:t>
      </w:r>
      <w:r w:rsidRPr="000D12E7">
        <w:rPr>
          <w:rFonts w:ascii="Arial" w:hAnsi="Arial" w:cs="Arial"/>
          <w:lang w:val="pl-PL"/>
        </w:rPr>
        <w:t xml:space="preserve"> </w:t>
      </w:r>
      <w:r w:rsidRPr="000D12E7">
        <w:rPr>
          <w:rFonts w:ascii="Arial" w:hAnsi="Arial" w:cs="Arial"/>
        </w:rPr>
        <w:t xml:space="preserve"> Nr 231, str. 60 z </w:t>
      </w:r>
      <w:proofErr w:type="spellStart"/>
      <w:r w:rsidRPr="000D12E7">
        <w:rPr>
          <w:rFonts w:ascii="Arial" w:hAnsi="Arial" w:cs="Arial"/>
        </w:rPr>
        <w:t>późn</w:t>
      </w:r>
      <w:proofErr w:type="spellEnd"/>
      <w:r w:rsidRPr="000D12E7">
        <w:rPr>
          <w:rFonts w:ascii="Arial" w:hAnsi="Arial" w:cs="Arial"/>
        </w:rPr>
        <w:t>. zm.).</w:t>
      </w:r>
      <w:bookmarkEnd w:id="2"/>
    </w:p>
  </w:footnote>
  <w:footnote w:id="5">
    <w:p w14:paraId="5D2772F2" w14:textId="77777777" w:rsidR="008E35B3" w:rsidRPr="000D12E7" w:rsidRDefault="008E35B3">
      <w:pPr>
        <w:pStyle w:val="Tekstprzypisudolnego"/>
        <w:rPr>
          <w:rFonts w:ascii="Arial" w:hAnsi="Arial" w:cs="Arial"/>
        </w:rPr>
      </w:pPr>
      <w:r w:rsidRPr="000D12E7">
        <w:rPr>
          <w:rStyle w:val="Odwoanieprzypisudolnego"/>
          <w:rFonts w:ascii="Arial" w:hAnsi="Arial" w:cs="Arial"/>
        </w:rPr>
        <w:footnoteRef/>
      </w:r>
      <w:r w:rsidRPr="000D12E7">
        <w:rPr>
          <w:rFonts w:ascii="Arial" w:hAnsi="Arial" w:cs="Arial"/>
        </w:rPr>
        <w:t xml:space="preserve"> </w:t>
      </w:r>
      <w:bookmarkStart w:id="3" w:name="_Hlk132271075"/>
      <w:r w:rsidRPr="000D12E7">
        <w:rPr>
          <w:rFonts w:ascii="Arial" w:hAnsi="Arial" w:cs="Arial"/>
        </w:rPr>
        <w:t xml:space="preserve">Rozporządzenie Komisji (UE) nr 1407/2013 z dnia 18 grudnia 2013 r. w sprawie stosowania art. 107 i 108 Traktatu o funkcjonowaniu Unii Europejskiej do pomocy de </w:t>
      </w:r>
      <w:proofErr w:type="spellStart"/>
      <w:r w:rsidRPr="000D12E7">
        <w:rPr>
          <w:rFonts w:ascii="Arial" w:hAnsi="Arial" w:cs="Arial"/>
        </w:rPr>
        <w:t>minimis</w:t>
      </w:r>
      <w:proofErr w:type="spellEnd"/>
      <w:r w:rsidRPr="000D12E7">
        <w:rPr>
          <w:rFonts w:ascii="Arial" w:hAnsi="Arial" w:cs="Arial"/>
        </w:rPr>
        <w:t xml:space="preserve"> (Dz. U. UE. L. z</w:t>
      </w:r>
      <w:r w:rsidRPr="000D12E7">
        <w:rPr>
          <w:rFonts w:ascii="Arial" w:hAnsi="Arial" w:cs="Arial"/>
          <w:lang w:val="pl-PL"/>
        </w:rPr>
        <w:t> </w:t>
      </w:r>
      <w:r w:rsidRPr="000D12E7">
        <w:rPr>
          <w:rFonts w:ascii="Arial" w:hAnsi="Arial" w:cs="Arial"/>
        </w:rPr>
        <w:t xml:space="preserve">2013 r. Nr 352, str. 1 z </w:t>
      </w:r>
      <w:proofErr w:type="spellStart"/>
      <w:r w:rsidRPr="000D12E7">
        <w:rPr>
          <w:rFonts w:ascii="Arial" w:hAnsi="Arial" w:cs="Arial"/>
        </w:rPr>
        <w:t>późn</w:t>
      </w:r>
      <w:proofErr w:type="spellEnd"/>
      <w:r w:rsidRPr="000D12E7">
        <w:rPr>
          <w:rFonts w:ascii="Arial" w:hAnsi="Arial" w:cs="Arial"/>
        </w:rPr>
        <w:t>. zm.).</w:t>
      </w:r>
      <w:bookmarkEnd w:id="3"/>
    </w:p>
  </w:footnote>
  <w:footnote w:id="6">
    <w:p w14:paraId="4D718EB9" w14:textId="3A757232" w:rsidR="008E35B3" w:rsidRPr="009D3A18" w:rsidRDefault="008E35B3">
      <w:pPr>
        <w:pStyle w:val="Tekstprzypisudolnego"/>
      </w:pPr>
      <w:r w:rsidRPr="000D12E7">
        <w:rPr>
          <w:rStyle w:val="Odwoanieprzypisudolnego"/>
          <w:rFonts w:ascii="Arial" w:hAnsi="Arial" w:cs="Arial"/>
        </w:rPr>
        <w:footnoteRef/>
      </w:r>
      <w:r w:rsidRPr="000D12E7">
        <w:rPr>
          <w:rFonts w:ascii="Arial" w:hAnsi="Arial" w:cs="Arial"/>
        </w:rPr>
        <w:t xml:space="preserve"> Rozporządzenie Parlamentu Europejskiego i Rady (UE) 2021/1060 z dnia 24 czerwca 2021 r. ustanawiające wspólne przepisy dotyczące Europejskiego Funduszu Rozwoju Regionalnego, Europejskiego Funduszu Społecznego Plus, Funduszu Spójności, Funduszu na rzecz Sprawiedliwej Transformacji </w:t>
      </w:r>
      <w:r w:rsidR="0086356F">
        <w:rPr>
          <w:rFonts w:ascii="Arial" w:hAnsi="Arial" w:cs="Arial"/>
        </w:rPr>
        <w:br/>
      </w:r>
      <w:r w:rsidRPr="000D12E7">
        <w:rPr>
          <w:rFonts w:ascii="Arial" w:hAnsi="Arial" w:cs="Arial"/>
        </w:rPr>
        <w:t xml:space="preserve">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(Dz. U. UE. L. z 2021 r. Nr 231, str. 159 z </w:t>
      </w:r>
      <w:proofErr w:type="spellStart"/>
      <w:r w:rsidRPr="000D12E7">
        <w:rPr>
          <w:rFonts w:ascii="Arial" w:hAnsi="Arial" w:cs="Arial"/>
        </w:rPr>
        <w:t>późn</w:t>
      </w:r>
      <w:proofErr w:type="spellEnd"/>
      <w:r w:rsidRPr="000D12E7">
        <w:rPr>
          <w:rFonts w:ascii="Arial" w:hAnsi="Arial" w:cs="Arial"/>
        </w:rPr>
        <w:t>. zm.).</w:t>
      </w:r>
    </w:p>
  </w:footnote>
  <w:footnote w:id="7">
    <w:p w14:paraId="2D9F1D5A" w14:textId="4259385D" w:rsidR="008E69EC" w:rsidRPr="008E69EC" w:rsidRDefault="008E69EC" w:rsidP="008E69EC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sz w:val="24"/>
          <w:szCs w:val="24"/>
        </w:rPr>
        <w:t>W przypadku projektów partnerskich, gdzie partnerem jest JST lub podmiot kontrolowany lub zależny od JST, wnioskodawca oświadcza we wniosku o dofinansowanie, że dysponuje oświadczeniem każdego z partnerów, zgodnie z którym partner nie podjął jakichkolwiek działań dyskryminacyjnych, sprzecznych z zasadami określonymi w art. 9 ust. 3 rozporządzenia nr 2021/1060.</w:t>
      </w:r>
    </w:p>
  </w:footnote>
  <w:footnote w:id="8">
    <w:p w14:paraId="7A419EED" w14:textId="4E555861" w:rsidR="000441EF" w:rsidRPr="000441EF" w:rsidRDefault="000441EF">
      <w:pPr>
        <w:pStyle w:val="Tekstprzypisudolnego"/>
        <w:rPr>
          <w:rFonts w:ascii="Arial" w:hAnsi="Arial" w:cs="Arial"/>
          <w:lang w:val="pl-PL"/>
        </w:rPr>
      </w:pPr>
      <w:r w:rsidRPr="000441EF">
        <w:rPr>
          <w:rStyle w:val="Odwoanieprzypisudolnego"/>
          <w:rFonts w:ascii="Arial" w:hAnsi="Arial" w:cs="Arial"/>
        </w:rPr>
        <w:footnoteRef/>
      </w:r>
      <w:r w:rsidRPr="000441EF">
        <w:rPr>
          <w:rFonts w:ascii="Arial" w:hAnsi="Arial" w:cs="Arial"/>
        </w:rPr>
        <w:t xml:space="preserve"> </w:t>
      </w:r>
      <w:r w:rsidRPr="000441EF">
        <w:rPr>
          <w:rFonts w:ascii="Arial" w:hAnsi="Arial" w:cs="Arial"/>
          <w:lang w:val="pl-PL"/>
        </w:rPr>
        <w:t>Jeśli dotyczy</w:t>
      </w:r>
      <w:r w:rsidR="00AE5854">
        <w:rPr>
          <w:rFonts w:ascii="Arial" w:hAnsi="Arial" w:cs="Arial"/>
          <w:lang w:val="pl-PL"/>
        </w:rPr>
        <w:t>.</w:t>
      </w:r>
    </w:p>
  </w:footnote>
  <w:footnote w:id="9">
    <w:p w14:paraId="187D1CC3" w14:textId="77777777" w:rsidR="00C2430A" w:rsidRPr="000D12E7" w:rsidRDefault="00C2430A">
      <w:pPr>
        <w:pStyle w:val="Tekstprzypisudolnego"/>
        <w:rPr>
          <w:rFonts w:ascii="Arial" w:hAnsi="Arial" w:cs="Arial"/>
          <w:lang w:val="pl-PL"/>
        </w:rPr>
      </w:pPr>
      <w:r w:rsidRPr="000D12E7">
        <w:rPr>
          <w:rStyle w:val="Odwoanieprzypisudolnego"/>
          <w:rFonts w:ascii="Arial" w:hAnsi="Arial" w:cs="Arial"/>
        </w:rPr>
        <w:footnoteRef/>
      </w:r>
      <w:r w:rsidRPr="000D12E7">
        <w:rPr>
          <w:rFonts w:ascii="Arial" w:hAnsi="Arial" w:cs="Arial"/>
        </w:rPr>
        <w:t xml:space="preserve"> </w:t>
      </w:r>
      <w:r w:rsidRPr="000D12E7">
        <w:rPr>
          <w:rFonts w:ascii="Arial" w:hAnsi="Arial" w:cs="Arial"/>
          <w:lang w:val="pl-PL"/>
        </w:rPr>
        <w:t>Wykluczone jest dofinansowanie w ramach projektów grantowych prowadzenia badań podstawowych.</w:t>
      </w:r>
    </w:p>
  </w:footnote>
  <w:footnote w:id="10">
    <w:p w14:paraId="12C5183E" w14:textId="77777777" w:rsidR="00C2430A" w:rsidRPr="000D12E7" w:rsidRDefault="00C2430A" w:rsidP="00625375">
      <w:pPr>
        <w:pStyle w:val="Tekstprzypisudolnego"/>
        <w:rPr>
          <w:rFonts w:ascii="Arial" w:hAnsi="Arial" w:cs="Arial"/>
        </w:rPr>
      </w:pPr>
      <w:r>
        <w:rPr>
          <w:rStyle w:val="Odwoanieprzypisudolnego"/>
        </w:rPr>
        <w:footnoteRef/>
      </w:r>
      <w:r>
        <w:t xml:space="preserve"> </w:t>
      </w:r>
      <w:r w:rsidRPr="000D12E7">
        <w:rPr>
          <w:rFonts w:ascii="Arial" w:hAnsi="Arial" w:cs="Arial"/>
        </w:rPr>
        <w:t xml:space="preserve">Rozporządzenie Komisji (UE) nr 1407/2013 z dnia 18 grudnia 2013 r. w sprawie stosowania art. 107 i 108 Traktatu o funkcjonowaniu Unii Europejskiej do pomocy de </w:t>
      </w:r>
      <w:proofErr w:type="spellStart"/>
      <w:r w:rsidRPr="000D12E7">
        <w:rPr>
          <w:rFonts w:ascii="Arial" w:hAnsi="Arial" w:cs="Arial"/>
        </w:rPr>
        <w:t>minimis</w:t>
      </w:r>
      <w:proofErr w:type="spellEnd"/>
      <w:r w:rsidRPr="000D12E7">
        <w:rPr>
          <w:rFonts w:ascii="Arial" w:hAnsi="Arial" w:cs="Arial"/>
        </w:rPr>
        <w:t xml:space="preserve"> (Dz. U. UE. L. z</w:t>
      </w:r>
      <w:r w:rsidRPr="000D12E7">
        <w:rPr>
          <w:rFonts w:ascii="Arial" w:hAnsi="Arial" w:cs="Arial"/>
          <w:lang w:val="pl-PL"/>
        </w:rPr>
        <w:t> </w:t>
      </w:r>
      <w:r w:rsidRPr="000D12E7">
        <w:rPr>
          <w:rFonts w:ascii="Arial" w:hAnsi="Arial" w:cs="Arial"/>
        </w:rPr>
        <w:t xml:space="preserve">2013 r. Nr 352, str. 1 z </w:t>
      </w:r>
      <w:proofErr w:type="spellStart"/>
      <w:r w:rsidRPr="000D12E7">
        <w:rPr>
          <w:rFonts w:ascii="Arial" w:hAnsi="Arial" w:cs="Arial"/>
        </w:rPr>
        <w:t>późn</w:t>
      </w:r>
      <w:proofErr w:type="spellEnd"/>
      <w:r w:rsidRPr="000D12E7">
        <w:rPr>
          <w:rFonts w:ascii="Arial" w:hAnsi="Arial" w:cs="Arial"/>
        </w:rPr>
        <w:t>. zm.).</w:t>
      </w:r>
    </w:p>
    <w:p w14:paraId="2E3FCD3A" w14:textId="77777777" w:rsidR="00C2430A" w:rsidRPr="00625375" w:rsidRDefault="00C2430A">
      <w:pPr>
        <w:pStyle w:val="Tekstprzypisudolnego"/>
      </w:pPr>
    </w:p>
  </w:footnote>
  <w:footnote w:id="11">
    <w:p w14:paraId="60B10794" w14:textId="5F49EAA4" w:rsidR="00C2430A" w:rsidRPr="000D12E7" w:rsidRDefault="00C2430A">
      <w:pPr>
        <w:pStyle w:val="Tekstprzypisudolnego"/>
        <w:rPr>
          <w:rFonts w:ascii="Arial" w:hAnsi="Arial" w:cs="Arial"/>
          <w:lang w:val="pl-PL"/>
        </w:rPr>
      </w:pPr>
      <w:r w:rsidRPr="000D12E7">
        <w:rPr>
          <w:rStyle w:val="Odwoanieprzypisudolnego"/>
          <w:rFonts w:ascii="Arial" w:hAnsi="Arial" w:cs="Arial"/>
        </w:rPr>
        <w:footnoteRef/>
      </w:r>
      <w:r w:rsidRPr="000D12E7">
        <w:rPr>
          <w:rFonts w:ascii="Arial" w:hAnsi="Arial" w:cs="Arial"/>
        </w:rPr>
        <w:t xml:space="preserve"> </w:t>
      </w:r>
      <w:r w:rsidRPr="000D12E7">
        <w:rPr>
          <w:rFonts w:ascii="Arial" w:hAnsi="Arial" w:cs="Arial"/>
          <w:lang w:val="pl-PL"/>
        </w:rPr>
        <w:t xml:space="preserve">W przypadku niezrealizowania określonego kamienia milowego projektu grantowego, Instytucja Zarządzająca FEdKP 2021-2027 może </w:t>
      </w:r>
      <w:del w:id="52" w:author="R D" w:date="2023-08-31T18:30:00Z">
        <w:r w:rsidRPr="000D12E7" w:rsidDel="00E13B9D">
          <w:rPr>
            <w:rFonts w:ascii="Arial" w:hAnsi="Arial" w:cs="Arial"/>
            <w:lang w:val="pl-PL"/>
          </w:rPr>
          <w:delText xml:space="preserve">wycofać </w:delText>
        </w:r>
      </w:del>
      <w:ins w:id="53" w:author="R D" w:date="2023-08-31T18:30:00Z">
        <w:r w:rsidR="00E13B9D">
          <w:rPr>
            <w:rFonts w:ascii="Arial" w:hAnsi="Arial" w:cs="Arial"/>
            <w:lang w:val="pl-PL"/>
          </w:rPr>
          <w:t>pomniejszy</w:t>
        </w:r>
      </w:ins>
      <w:ins w:id="54" w:author="R D" w:date="2023-08-31T18:31:00Z">
        <w:r w:rsidR="00E13B9D">
          <w:rPr>
            <w:rFonts w:ascii="Arial" w:hAnsi="Arial" w:cs="Arial"/>
            <w:lang w:val="pl-PL"/>
          </w:rPr>
          <w:t>ć</w:t>
        </w:r>
      </w:ins>
      <w:ins w:id="55" w:author="R D" w:date="2023-08-31T18:30:00Z">
        <w:r w:rsidR="00E13B9D" w:rsidRPr="000D12E7">
          <w:rPr>
            <w:rFonts w:ascii="Arial" w:hAnsi="Arial" w:cs="Arial"/>
            <w:lang w:val="pl-PL"/>
          </w:rPr>
          <w:t xml:space="preserve"> </w:t>
        </w:r>
      </w:ins>
      <w:r w:rsidRPr="000D12E7">
        <w:rPr>
          <w:rFonts w:ascii="Arial" w:hAnsi="Arial" w:cs="Arial"/>
          <w:lang w:val="pl-PL"/>
        </w:rPr>
        <w:t xml:space="preserve">proporcjonalną część </w:t>
      </w:r>
      <w:del w:id="56" w:author="R D" w:date="2023-08-31T18:31:00Z">
        <w:r w:rsidRPr="000D12E7" w:rsidDel="00E13B9D">
          <w:rPr>
            <w:rFonts w:ascii="Arial" w:hAnsi="Arial" w:cs="Arial"/>
            <w:lang w:val="pl-PL"/>
          </w:rPr>
          <w:delText>alokacji</w:delText>
        </w:r>
      </w:del>
      <w:ins w:id="57" w:author="R D" w:date="2023-08-31T18:31:00Z">
        <w:r w:rsidR="00E13B9D">
          <w:rPr>
            <w:rFonts w:ascii="Arial" w:hAnsi="Arial" w:cs="Arial"/>
            <w:lang w:val="pl-PL"/>
          </w:rPr>
          <w:t>dofinansowania</w:t>
        </w:r>
      </w:ins>
      <w:r w:rsidRPr="000D12E7">
        <w:rPr>
          <w:rFonts w:ascii="Arial" w:hAnsi="Arial" w:cs="Arial"/>
          <w:lang w:val="pl-PL"/>
        </w:rPr>
        <w:t xml:space="preserve">. </w:t>
      </w:r>
      <w:del w:id="58" w:author="IZ FEdKP AJ" w:date="2023-08-18T12:16:00Z">
        <w:r w:rsidRPr="000D12E7" w:rsidDel="003E229F">
          <w:rPr>
            <w:rFonts w:ascii="Arial" w:hAnsi="Arial" w:cs="Arial"/>
            <w:lang w:val="pl-PL"/>
          </w:rPr>
          <w:delText xml:space="preserve">Za moment rozpoczęcia realizacji projektu grantowego należy przyjąć moment zatwierdzenia procedur grantowych Beneficjenta przez Instytucję Zarządzającą FEdKP 2021-2027. </w:delText>
        </w:r>
      </w:del>
    </w:p>
  </w:footnote>
  <w:footnote w:id="12">
    <w:p w14:paraId="027CACFC" w14:textId="77777777" w:rsidR="00C2430A" w:rsidRPr="000D12E7" w:rsidRDefault="00C2430A">
      <w:pPr>
        <w:pStyle w:val="Tekstprzypisudolnego"/>
        <w:rPr>
          <w:rFonts w:ascii="Arial" w:hAnsi="Arial" w:cs="Arial"/>
          <w:lang w:val="pl-PL"/>
        </w:rPr>
      </w:pPr>
      <w:r w:rsidRPr="000D12E7">
        <w:rPr>
          <w:rStyle w:val="Odwoanieprzypisudolnego"/>
          <w:rFonts w:ascii="Arial" w:hAnsi="Arial" w:cs="Arial"/>
        </w:rPr>
        <w:footnoteRef/>
      </w:r>
      <w:r w:rsidRPr="000D12E7">
        <w:rPr>
          <w:rFonts w:ascii="Arial" w:hAnsi="Arial" w:cs="Arial"/>
          <w:lang w:val="pl-PL"/>
        </w:rPr>
        <w:t>Na potrzeby oceny projektów stosuje się Wytyczne dotyczące kwalifikowalności wydatków na lata 2021-2027 wydane przez Ministra Funduszy i Polityki Regionalnej, aktualne na dzień ogłoszenia naboru. Do potwierdzenia kwalifikowalności wydatków w realizowanych projektach, stosowana będzie wersja wytycznych obowiązująca w dniu poniesienia wydatku, z uwzględnieniem pkt 7-9 Rozdziału 1. wytycznych.</w:t>
      </w:r>
    </w:p>
  </w:footnote>
  <w:footnote w:id="13">
    <w:p w14:paraId="0404E876" w14:textId="77777777" w:rsidR="00FC3FD6" w:rsidRPr="00FC3FD6" w:rsidRDefault="00FC3FD6" w:rsidP="00FC3FD6">
      <w:pPr>
        <w:pStyle w:val="Tekstprzypisudolnego"/>
        <w:rPr>
          <w:rFonts w:ascii="Arial" w:hAnsi="Arial" w:cs="Arial"/>
          <w:lang w:val="pl-PL"/>
        </w:rPr>
      </w:pPr>
      <w:r w:rsidRPr="00FC3FD6">
        <w:rPr>
          <w:rStyle w:val="Odwoanieprzypisudolnego"/>
          <w:rFonts w:ascii="Arial" w:hAnsi="Arial" w:cs="Arial"/>
        </w:rPr>
        <w:footnoteRef/>
      </w:r>
      <w:r w:rsidRPr="00FC3FD6">
        <w:rPr>
          <w:rFonts w:ascii="Arial" w:hAnsi="Arial" w:cs="Arial"/>
        </w:rPr>
        <w:t xml:space="preserve"> </w:t>
      </w:r>
      <w:r w:rsidRPr="00FC3FD6">
        <w:rPr>
          <w:rFonts w:ascii="Arial" w:hAnsi="Arial" w:cs="Arial"/>
          <w:lang w:val="pl-PL"/>
        </w:rPr>
        <w:t>Rozporządzenie Komisji</w:t>
      </w:r>
      <w:r w:rsidRPr="00FC3FD6">
        <w:rPr>
          <w:rFonts w:ascii="Arial" w:hAnsi="Arial" w:cs="Arial"/>
        </w:rPr>
        <w:t xml:space="preserve"> (UE) NR 651/2014 z dnia 17 czerwca 2014 r. uznające niektóre rodzaje pomocy za zgodne z rynkiem wewnętrznym w zastosowaniu art. 107 i 108 Traktatu</w:t>
      </w:r>
      <w:r w:rsidRPr="00FC3FD6">
        <w:rPr>
          <w:rFonts w:ascii="Arial" w:hAnsi="Arial" w:cs="Arial"/>
          <w:lang w:val="pl-PL"/>
        </w:rPr>
        <w:t xml:space="preserve"> (Dz. Urz. UE L 187 z 26.06.2014, str. 1, z </w:t>
      </w:r>
      <w:proofErr w:type="spellStart"/>
      <w:r w:rsidRPr="00FC3FD6">
        <w:rPr>
          <w:rFonts w:ascii="Arial" w:hAnsi="Arial" w:cs="Arial"/>
          <w:lang w:val="pl-PL"/>
        </w:rPr>
        <w:t>późn</w:t>
      </w:r>
      <w:proofErr w:type="spellEnd"/>
      <w:r w:rsidRPr="00FC3FD6">
        <w:rPr>
          <w:rFonts w:ascii="Arial" w:hAnsi="Arial" w:cs="Arial"/>
          <w:lang w:val="pl-PL"/>
        </w:rPr>
        <w:t>. zm.)</w:t>
      </w:r>
      <w:r>
        <w:rPr>
          <w:rFonts w:ascii="Arial" w:hAnsi="Arial" w:cs="Arial"/>
          <w:lang w:val="pl-PL"/>
        </w:rPr>
        <w:t>.</w:t>
      </w:r>
    </w:p>
  </w:footnote>
  <w:footnote w:id="14">
    <w:p w14:paraId="4B56B117" w14:textId="77777777" w:rsidR="00BD3985" w:rsidRPr="000D12E7" w:rsidRDefault="00BD3985">
      <w:pPr>
        <w:pStyle w:val="Tekstprzypisudolnego"/>
        <w:rPr>
          <w:rFonts w:ascii="Arial" w:hAnsi="Arial" w:cs="Arial"/>
        </w:rPr>
      </w:pPr>
      <w:r w:rsidRPr="000D12E7">
        <w:rPr>
          <w:rStyle w:val="Odwoanieprzypisudolnego"/>
          <w:rFonts w:ascii="Arial" w:hAnsi="Arial" w:cs="Arial"/>
        </w:rPr>
        <w:footnoteRef/>
      </w:r>
      <w:r w:rsidRPr="000D12E7">
        <w:rPr>
          <w:rFonts w:ascii="Arial" w:hAnsi="Arial" w:cs="Arial"/>
        </w:rPr>
        <w:t xml:space="preserve"> Zakres współpracy musi dotyczyć działań badawczych i innowacyjnych wspieranych w ramach pierwszego celu szczegółowego CP 1 (i) -</w:t>
      </w:r>
      <w:r w:rsidRPr="000D12E7">
        <w:rPr>
          <w:rFonts w:ascii="Arial" w:hAnsi="Arial" w:cs="Arial"/>
          <w:i/>
          <w:iCs/>
        </w:rPr>
        <w:t xml:space="preserve"> rozwijanie i wzmacnianie zdolności badawczych i innowacyjnych oraz wykorzystywanie zaawansowanych technologii</w:t>
      </w:r>
      <w:r w:rsidRPr="000D12E7">
        <w:rPr>
          <w:rFonts w:ascii="Arial" w:hAnsi="Arial" w:cs="Arial"/>
        </w:rPr>
        <w:t xml:space="preserve">. </w:t>
      </w:r>
      <w:r w:rsidRPr="000D12E7">
        <w:rPr>
          <w:rFonts w:ascii="Arial" w:hAnsi="Arial" w:cs="Arial"/>
          <w:lang w:val="pl-PL"/>
        </w:rPr>
        <w:t xml:space="preserve">Zakres ten, </w:t>
      </w:r>
      <w:r w:rsidR="009B35B8" w:rsidRPr="000D12E7">
        <w:rPr>
          <w:rFonts w:ascii="Arial" w:hAnsi="Arial" w:cs="Arial"/>
        </w:rPr>
        <w:t>powinien</w:t>
      </w:r>
      <w:r w:rsidRPr="000D12E7">
        <w:rPr>
          <w:rFonts w:ascii="Arial" w:hAnsi="Arial" w:cs="Arial"/>
        </w:rPr>
        <w:t xml:space="preserve"> również w sposób bezpośredni wpisywać się w zadania przewidziane w opisie </w:t>
      </w:r>
      <w:r w:rsidRPr="000D12E7">
        <w:rPr>
          <w:rFonts w:ascii="Arial" w:hAnsi="Arial" w:cs="Arial"/>
          <w:lang w:val="pl-PL"/>
        </w:rPr>
        <w:t>dofinansowanego przedsięwzięcia w ramach projektu grantowego</w:t>
      </w:r>
      <w:r w:rsidRPr="000D12E7">
        <w:rPr>
          <w:rFonts w:ascii="Arial" w:hAnsi="Arial" w:cs="Arial"/>
        </w:rPr>
        <w:t>.</w:t>
      </w:r>
    </w:p>
  </w:footnote>
  <w:footnote w:id="15">
    <w:p w14:paraId="57D48EFE" w14:textId="77777777" w:rsidR="008E35B3" w:rsidRPr="009D3A18" w:rsidRDefault="008E35B3" w:rsidP="00E90A91">
      <w:p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0D12E7">
        <w:rPr>
          <w:rStyle w:val="Odwoanieprzypisudolnego"/>
          <w:rFonts w:ascii="Arial" w:hAnsi="Arial" w:cs="Arial"/>
          <w:sz w:val="20"/>
          <w:szCs w:val="20"/>
        </w:rPr>
        <w:footnoteRef/>
      </w:r>
      <w:r w:rsidRPr="000D12E7">
        <w:rPr>
          <w:rFonts w:ascii="Arial" w:eastAsia="Times New Roman" w:hAnsi="Arial" w:cs="Arial"/>
          <w:sz w:val="20"/>
          <w:szCs w:val="20"/>
        </w:rPr>
        <w:t>W przypadku osób fizycznych prowadzących działalność gospodarczą - adres stałego miejsca prowadzenia działalności musi znajdować się na terenie województwa kujawsko- pomorskiego.</w:t>
      </w:r>
    </w:p>
  </w:footnote>
  <w:footnote w:id="16">
    <w:p w14:paraId="107E9A6A" w14:textId="08FEDDA9" w:rsidR="008D38BA" w:rsidRPr="000D12E7" w:rsidRDefault="008D38BA" w:rsidP="008D38BA">
      <w:pPr>
        <w:pStyle w:val="Tekstprzypisudolnego"/>
        <w:rPr>
          <w:rFonts w:ascii="Arial" w:hAnsi="Arial" w:cs="Arial"/>
        </w:rPr>
      </w:pPr>
      <w:r w:rsidRPr="000D12E7">
        <w:rPr>
          <w:rStyle w:val="Odwoanieprzypisudolnego"/>
          <w:rFonts w:ascii="Arial" w:hAnsi="Arial" w:cs="Arial"/>
        </w:rPr>
        <w:footnoteRef/>
      </w:r>
      <w:r w:rsidRPr="000D12E7">
        <w:rPr>
          <w:rFonts w:ascii="Arial" w:hAnsi="Arial" w:cs="Arial"/>
        </w:rPr>
        <w:t xml:space="preserve"> Rozporządzenie Parlamentu Europejskiego i Rady (UE) 2021/1058 z dnia 24 czerwca 2021 r. w sprawie Europejskiego Funduszu Rozwoju Regionalnego </w:t>
      </w:r>
      <w:r w:rsidR="00FB26F2">
        <w:rPr>
          <w:rFonts w:ascii="Arial" w:hAnsi="Arial" w:cs="Arial"/>
        </w:rPr>
        <w:br/>
      </w:r>
      <w:r w:rsidRPr="000D12E7">
        <w:rPr>
          <w:rFonts w:ascii="Arial" w:hAnsi="Arial" w:cs="Arial"/>
        </w:rPr>
        <w:t>i Funduszu Spójności (Dz. U. UE. L. z</w:t>
      </w:r>
      <w:r w:rsidRPr="000D12E7">
        <w:rPr>
          <w:rFonts w:ascii="Arial" w:hAnsi="Arial" w:cs="Arial"/>
          <w:lang w:val="pl-PL"/>
        </w:rPr>
        <w:t> </w:t>
      </w:r>
      <w:r w:rsidRPr="000D12E7">
        <w:rPr>
          <w:rFonts w:ascii="Arial" w:hAnsi="Arial" w:cs="Arial"/>
        </w:rPr>
        <w:t>2021</w:t>
      </w:r>
      <w:r w:rsidRPr="000D12E7">
        <w:rPr>
          <w:rFonts w:ascii="Arial" w:hAnsi="Arial" w:cs="Arial"/>
          <w:lang w:val="pl-PL"/>
        </w:rPr>
        <w:t> </w:t>
      </w:r>
      <w:r w:rsidRPr="000D12E7">
        <w:rPr>
          <w:rFonts w:ascii="Arial" w:hAnsi="Arial" w:cs="Arial"/>
        </w:rPr>
        <w:t>r.</w:t>
      </w:r>
      <w:r w:rsidRPr="000D12E7">
        <w:rPr>
          <w:rFonts w:ascii="Arial" w:hAnsi="Arial" w:cs="Arial"/>
          <w:lang w:val="pl-PL"/>
        </w:rPr>
        <w:t xml:space="preserve"> </w:t>
      </w:r>
      <w:r w:rsidRPr="000D12E7">
        <w:rPr>
          <w:rFonts w:ascii="Arial" w:hAnsi="Arial" w:cs="Arial"/>
        </w:rPr>
        <w:t xml:space="preserve"> Nr 231, str. 60 z </w:t>
      </w:r>
      <w:proofErr w:type="spellStart"/>
      <w:r w:rsidRPr="000D12E7">
        <w:rPr>
          <w:rFonts w:ascii="Arial" w:hAnsi="Arial" w:cs="Arial"/>
        </w:rPr>
        <w:t>późn</w:t>
      </w:r>
      <w:proofErr w:type="spellEnd"/>
      <w:r w:rsidRPr="000D12E7">
        <w:rPr>
          <w:rFonts w:ascii="Arial" w:hAnsi="Arial" w:cs="Arial"/>
        </w:rPr>
        <w:t>. zm.).</w:t>
      </w:r>
    </w:p>
  </w:footnote>
  <w:footnote w:id="17">
    <w:p w14:paraId="63F69CD0" w14:textId="77777777" w:rsidR="008D38BA" w:rsidRPr="000D12E7" w:rsidRDefault="008D38BA" w:rsidP="008D38BA">
      <w:pPr>
        <w:pStyle w:val="Tekstprzypisudolnego"/>
        <w:rPr>
          <w:rFonts w:ascii="Arial" w:hAnsi="Arial" w:cs="Arial"/>
        </w:rPr>
      </w:pPr>
      <w:r w:rsidRPr="000D12E7">
        <w:rPr>
          <w:rStyle w:val="Odwoanieprzypisudolnego"/>
          <w:rFonts w:ascii="Arial" w:hAnsi="Arial" w:cs="Arial"/>
        </w:rPr>
        <w:footnoteRef/>
      </w:r>
      <w:r w:rsidRPr="000D12E7">
        <w:rPr>
          <w:rFonts w:ascii="Arial" w:hAnsi="Arial" w:cs="Arial"/>
        </w:rPr>
        <w:t xml:space="preserve"> Rozporządzenie Komisji (UE) nr 1407/2013 z dnia 18 grudnia 2013 r. w sprawie stosowania art. 107 i 108 Traktatu o funkcjonowaniu Unii Europejskiej do pomocy de </w:t>
      </w:r>
      <w:proofErr w:type="spellStart"/>
      <w:r w:rsidRPr="000D12E7">
        <w:rPr>
          <w:rFonts w:ascii="Arial" w:hAnsi="Arial" w:cs="Arial"/>
        </w:rPr>
        <w:t>minimis</w:t>
      </w:r>
      <w:proofErr w:type="spellEnd"/>
      <w:r w:rsidRPr="000D12E7">
        <w:rPr>
          <w:rFonts w:ascii="Arial" w:hAnsi="Arial" w:cs="Arial"/>
        </w:rPr>
        <w:t xml:space="preserve"> (Dz. U. UE. L. z</w:t>
      </w:r>
      <w:r w:rsidRPr="000D12E7">
        <w:rPr>
          <w:rFonts w:ascii="Arial" w:hAnsi="Arial" w:cs="Arial"/>
          <w:lang w:val="pl-PL"/>
        </w:rPr>
        <w:t> </w:t>
      </w:r>
      <w:r w:rsidRPr="000D12E7">
        <w:rPr>
          <w:rFonts w:ascii="Arial" w:hAnsi="Arial" w:cs="Arial"/>
        </w:rPr>
        <w:t xml:space="preserve">2013 r. Nr 352, str. 1 z </w:t>
      </w:r>
      <w:proofErr w:type="spellStart"/>
      <w:r w:rsidRPr="000D12E7">
        <w:rPr>
          <w:rFonts w:ascii="Arial" w:hAnsi="Arial" w:cs="Arial"/>
        </w:rPr>
        <w:t>późn</w:t>
      </w:r>
      <w:proofErr w:type="spellEnd"/>
      <w:r w:rsidRPr="000D12E7">
        <w:rPr>
          <w:rFonts w:ascii="Arial" w:hAnsi="Arial" w:cs="Arial"/>
        </w:rPr>
        <w:t>. zm.).</w:t>
      </w:r>
    </w:p>
  </w:footnote>
  <w:footnote w:id="18">
    <w:p w14:paraId="06EABC45" w14:textId="77777777" w:rsidR="008E35B3" w:rsidRPr="009D3A18" w:rsidRDefault="008E35B3">
      <w:pPr>
        <w:pStyle w:val="Tekstprzypisudolnego"/>
      </w:pPr>
      <w:r w:rsidRPr="000D12E7">
        <w:rPr>
          <w:rStyle w:val="Odwoanieprzypisudolnego"/>
          <w:rFonts w:ascii="Arial" w:hAnsi="Arial" w:cs="Arial"/>
        </w:rPr>
        <w:footnoteRef/>
      </w:r>
      <w:r w:rsidRPr="000D12E7">
        <w:rPr>
          <w:rFonts w:ascii="Arial" w:hAnsi="Arial" w:cs="Arial"/>
          <w:lang w:val="pl-PL"/>
        </w:rPr>
        <w:t xml:space="preserve"> </w:t>
      </w:r>
      <w:r w:rsidR="00964A0F" w:rsidRPr="000D12E7">
        <w:rPr>
          <w:rFonts w:ascii="Arial" w:hAnsi="Arial" w:cs="Arial"/>
          <w:lang w:val="pl-PL"/>
        </w:rPr>
        <w:t xml:space="preserve">na postawie </w:t>
      </w:r>
      <w:r w:rsidR="00964A0F" w:rsidRPr="000D12E7">
        <w:rPr>
          <w:rFonts w:ascii="Arial" w:hAnsi="Arial" w:cs="Arial"/>
        </w:rPr>
        <w:t>Regionalnej Strategii Inteligentnej Specjalizacji (R</w:t>
      </w:r>
      <w:r w:rsidR="00964A0F" w:rsidRPr="000D12E7">
        <w:rPr>
          <w:rFonts w:ascii="Arial" w:hAnsi="Arial" w:cs="Arial"/>
          <w:lang w:val="pl-PL"/>
        </w:rPr>
        <w:t>IS</w:t>
      </w:r>
      <w:r w:rsidR="00964A0F" w:rsidRPr="000D12E7">
        <w:rPr>
          <w:rFonts w:ascii="Arial" w:hAnsi="Arial" w:cs="Arial"/>
        </w:rPr>
        <w:t>3) 2021+ Województwa Kujawsko-Pomorskie</w:t>
      </w:r>
      <w:r w:rsidR="00964A0F" w:rsidRPr="000D12E7">
        <w:rPr>
          <w:rFonts w:ascii="Arial" w:hAnsi="Arial" w:cs="Arial"/>
          <w:lang w:val="pl-PL"/>
        </w:rPr>
        <w:t>go</w:t>
      </w:r>
      <w:r w:rsidR="00964A0F" w:rsidRPr="000D12E7">
        <w:rPr>
          <w:rFonts w:ascii="Arial" w:hAnsi="Arial" w:cs="Arial"/>
        </w:rPr>
        <w:t>. Perspektywa 2021-2027 (załącznik do uchwały Nr 27/1066/22 Zarządu Województwa Kujawsko-Pomorskiego z dnia 13 lipca 2022 r.) wraz z późniejszymi zmianami.</w:t>
      </w:r>
    </w:p>
  </w:footnote>
  <w:footnote w:id="19">
    <w:p w14:paraId="76455B56" w14:textId="77777777" w:rsidR="008E35B3" w:rsidRPr="000D12E7" w:rsidRDefault="008E35B3" w:rsidP="00567730">
      <w:pPr>
        <w:pStyle w:val="Tekstprzypisudolnego"/>
        <w:jc w:val="both"/>
        <w:rPr>
          <w:rFonts w:ascii="Arial" w:hAnsi="Arial" w:cs="Arial"/>
          <w:lang w:val="pl-PL"/>
        </w:rPr>
      </w:pPr>
      <w:r w:rsidRPr="000D12E7">
        <w:rPr>
          <w:rStyle w:val="Odwoanieprzypisudolnego"/>
          <w:rFonts w:ascii="Arial" w:hAnsi="Arial" w:cs="Arial"/>
        </w:rPr>
        <w:footnoteRef/>
      </w:r>
      <w:r w:rsidRPr="000D12E7">
        <w:rPr>
          <w:rFonts w:ascii="Arial" w:hAnsi="Arial" w:cs="Arial"/>
        </w:rPr>
        <w:t xml:space="preserve"> Komercjalizacja wyników prac B+R, rozumiana jako wdrożenie wyników prac B+R we własnej działalności gospodarczej przedsiębiorcy lub udzielenie licencji lub sprzedaż wyników pr</w:t>
      </w:r>
      <w:r w:rsidRPr="000D12E7">
        <w:rPr>
          <w:rFonts w:ascii="Arial" w:hAnsi="Arial" w:cs="Arial"/>
          <w:lang w:val="pl-PL"/>
        </w:rPr>
        <w:t>ojektu</w:t>
      </w:r>
      <w:r w:rsidRPr="000D12E7">
        <w:rPr>
          <w:rFonts w:ascii="Arial" w:hAnsi="Arial" w:cs="Arial"/>
        </w:rPr>
        <w:t xml:space="preserve"> w celu ich wprowadzania do działalności gospodarczej innego przedsiębiorcy.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819990" w14:textId="77777777" w:rsidR="000A1833" w:rsidRDefault="000A183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E8FAF2" w14:textId="77777777" w:rsidR="000A1833" w:rsidRDefault="000A183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0166B4" w14:textId="45F4905E" w:rsidR="00856A73" w:rsidRDefault="00856A73" w:rsidP="00856A73">
    <w:pPr>
      <w:tabs>
        <w:tab w:val="left" w:pos="6300"/>
      </w:tabs>
      <w:spacing w:after="0"/>
      <w:jc w:val="right"/>
      <w:rPr>
        <w:b/>
        <w:sz w:val="20"/>
        <w:szCs w:val="20"/>
      </w:rPr>
    </w:pPr>
    <w:r>
      <w:rPr>
        <w:b/>
        <w:sz w:val="20"/>
        <w:szCs w:val="20"/>
      </w:rPr>
      <w:t xml:space="preserve">Załącznik do </w:t>
    </w:r>
    <w:r w:rsidR="000A1833">
      <w:rPr>
        <w:b/>
        <w:sz w:val="20"/>
        <w:szCs w:val="20"/>
      </w:rPr>
      <w:t xml:space="preserve">Stanowiska </w:t>
    </w:r>
    <w:r>
      <w:rPr>
        <w:b/>
        <w:sz w:val="20"/>
        <w:szCs w:val="20"/>
      </w:rPr>
      <w:t xml:space="preserve">nr </w:t>
    </w:r>
    <w:r w:rsidR="000A1833">
      <w:rPr>
        <w:b/>
        <w:sz w:val="20"/>
        <w:szCs w:val="20"/>
      </w:rPr>
      <w:t>19/2023</w:t>
    </w:r>
  </w:p>
  <w:p w14:paraId="41CDCE30" w14:textId="2EF3C3C5" w:rsidR="00856A73" w:rsidRDefault="00856A73" w:rsidP="00856A73">
    <w:pPr>
      <w:tabs>
        <w:tab w:val="left" w:pos="6300"/>
      </w:tabs>
      <w:spacing w:after="0"/>
      <w:jc w:val="right"/>
      <w:rPr>
        <w:b/>
        <w:sz w:val="20"/>
        <w:szCs w:val="20"/>
      </w:rPr>
    </w:pPr>
    <w:r>
      <w:rPr>
        <w:b/>
        <w:sz w:val="20"/>
        <w:szCs w:val="20"/>
      </w:rPr>
      <w:t xml:space="preserve">                                                                                                         </w:t>
    </w:r>
    <w:r>
      <w:rPr>
        <w:b/>
        <w:sz w:val="20"/>
        <w:szCs w:val="20"/>
      </w:rPr>
      <w:tab/>
    </w:r>
    <w:r>
      <w:rPr>
        <w:b/>
        <w:sz w:val="20"/>
        <w:szCs w:val="20"/>
      </w:rPr>
      <w:tab/>
    </w:r>
    <w:r>
      <w:rPr>
        <w:b/>
        <w:sz w:val="20"/>
        <w:szCs w:val="20"/>
      </w:rPr>
      <w:tab/>
    </w:r>
    <w:r w:rsidR="000A1833">
      <w:rPr>
        <w:b/>
        <w:sz w:val="20"/>
        <w:szCs w:val="20"/>
      </w:rPr>
      <w:t xml:space="preserve">Grupy roboczej ds. EFRR </w:t>
    </w:r>
  </w:p>
  <w:p w14:paraId="0F6BEAFC" w14:textId="6A7F960F" w:rsidR="00856A73" w:rsidRDefault="00856A73" w:rsidP="00856A73">
    <w:pPr>
      <w:spacing w:after="0"/>
      <w:ind w:left="1416" w:right="-108"/>
      <w:jc w:val="right"/>
      <w:rPr>
        <w:b/>
        <w:sz w:val="20"/>
        <w:szCs w:val="20"/>
      </w:rPr>
    </w:pPr>
    <w:r>
      <w:rPr>
        <w:b/>
        <w:sz w:val="20"/>
        <w:szCs w:val="20"/>
      </w:rPr>
      <w:tab/>
    </w:r>
    <w:r>
      <w:rPr>
        <w:b/>
        <w:sz w:val="20"/>
        <w:szCs w:val="20"/>
      </w:rPr>
      <w:tab/>
    </w:r>
    <w:r>
      <w:rPr>
        <w:b/>
        <w:sz w:val="20"/>
        <w:szCs w:val="20"/>
      </w:rPr>
      <w:tab/>
    </w:r>
    <w:r>
      <w:rPr>
        <w:b/>
        <w:sz w:val="20"/>
        <w:szCs w:val="20"/>
      </w:rPr>
      <w:tab/>
      <w:t xml:space="preserve">                                           </w:t>
    </w:r>
    <w:r>
      <w:rPr>
        <w:b/>
        <w:sz w:val="20"/>
        <w:szCs w:val="20"/>
      </w:rPr>
      <w:tab/>
    </w:r>
    <w:r>
      <w:rPr>
        <w:b/>
        <w:sz w:val="20"/>
        <w:szCs w:val="20"/>
      </w:rPr>
      <w:tab/>
    </w:r>
    <w:r>
      <w:rPr>
        <w:b/>
        <w:sz w:val="20"/>
        <w:szCs w:val="20"/>
      </w:rPr>
      <w:tab/>
    </w:r>
    <w:r>
      <w:rPr>
        <w:b/>
        <w:sz w:val="20"/>
        <w:szCs w:val="20"/>
      </w:rPr>
      <w:tab/>
      <w:t xml:space="preserve">                            z dnia  </w:t>
    </w:r>
    <w:r w:rsidR="000A1833">
      <w:rPr>
        <w:b/>
        <w:sz w:val="20"/>
        <w:szCs w:val="20"/>
      </w:rPr>
      <w:t xml:space="preserve">7 września </w:t>
    </w:r>
    <w:r>
      <w:rPr>
        <w:b/>
        <w:sz w:val="20"/>
        <w:szCs w:val="20"/>
      </w:rPr>
      <w:t>2023 r.</w:t>
    </w:r>
  </w:p>
  <w:p w14:paraId="31CBEED9" w14:textId="77777777" w:rsidR="0002349C" w:rsidRDefault="0002349C" w:rsidP="00AE5854">
    <w:pPr>
      <w:tabs>
        <w:tab w:val="left" w:pos="9923"/>
      </w:tabs>
      <w:spacing w:after="0" w:line="240" w:lineRule="auto"/>
      <w:rPr>
        <w:rFonts w:ascii="Arial" w:hAnsi="Arial" w:cs="Arial"/>
        <w:sz w:val="20"/>
        <w:szCs w:val="20"/>
      </w:rPr>
    </w:pPr>
  </w:p>
  <w:p w14:paraId="6A2D95FE" w14:textId="2B127058" w:rsidR="008E35B3" w:rsidRPr="00A1551E" w:rsidRDefault="008E35B3" w:rsidP="00A1551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60AFE"/>
    <w:multiLevelType w:val="hybridMultilevel"/>
    <w:tmpl w:val="D36A1A7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9572D7"/>
    <w:multiLevelType w:val="hybridMultilevel"/>
    <w:tmpl w:val="022C9E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006E67"/>
    <w:multiLevelType w:val="hybridMultilevel"/>
    <w:tmpl w:val="D8109C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1C04D9"/>
    <w:multiLevelType w:val="hybridMultilevel"/>
    <w:tmpl w:val="2BC0E5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A52291"/>
    <w:multiLevelType w:val="hybridMultilevel"/>
    <w:tmpl w:val="A5AC22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1F1AE4"/>
    <w:multiLevelType w:val="hybridMultilevel"/>
    <w:tmpl w:val="B536733A"/>
    <w:lvl w:ilvl="0" w:tplc="1FBE3B50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9F663D8"/>
    <w:multiLevelType w:val="hybridMultilevel"/>
    <w:tmpl w:val="7B84D9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3B74CC"/>
    <w:multiLevelType w:val="hybridMultilevel"/>
    <w:tmpl w:val="022C9E7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461C20"/>
    <w:multiLevelType w:val="hybridMultilevel"/>
    <w:tmpl w:val="A32EA3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CC010E"/>
    <w:multiLevelType w:val="hybridMultilevel"/>
    <w:tmpl w:val="40989B28"/>
    <w:lvl w:ilvl="0" w:tplc="6FD0F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DB3D8A"/>
    <w:multiLevelType w:val="hybridMultilevel"/>
    <w:tmpl w:val="43DA87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B76856"/>
    <w:multiLevelType w:val="hybridMultilevel"/>
    <w:tmpl w:val="D298927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E53928"/>
    <w:multiLevelType w:val="hybridMultilevel"/>
    <w:tmpl w:val="A5C873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B43ECD"/>
    <w:multiLevelType w:val="hybridMultilevel"/>
    <w:tmpl w:val="2B4A1F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3400B0"/>
    <w:multiLevelType w:val="hybridMultilevel"/>
    <w:tmpl w:val="D298927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6413E2"/>
    <w:multiLevelType w:val="hybridMultilevel"/>
    <w:tmpl w:val="0164C1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116977"/>
    <w:multiLevelType w:val="hybridMultilevel"/>
    <w:tmpl w:val="94C4A0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936E41"/>
    <w:multiLevelType w:val="hybridMultilevel"/>
    <w:tmpl w:val="E58247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BA14795"/>
    <w:multiLevelType w:val="hybridMultilevel"/>
    <w:tmpl w:val="E8C457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BE32AED"/>
    <w:multiLevelType w:val="hybridMultilevel"/>
    <w:tmpl w:val="DD64CA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3875FD"/>
    <w:multiLevelType w:val="hybridMultilevel"/>
    <w:tmpl w:val="0BE842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733BA2"/>
    <w:multiLevelType w:val="hybridMultilevel"/>
    <w:tmpl w:val="07ACD4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CD62BBC"/>
    <w:multiLevelType w:val="hybridMultilevel"/>
    <w:tmpl w:val="CEAC43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CE1472A"/>
    <w:multiLevelType w:val="hybridMultilevel"/>
    <w:tmpl w:val="21B8DE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0F51DB"/>
    <w:multiLevelType w:val="hybridMultilevel"/>
    <w:tmpl w:val="60D8B4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0B766BA"/>
    <w:multiLevelType w:val="hybridMultilevel"/>
    <w:tmpl w:val="92ECFE4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2D8210E"/>
    <w:multiLevelType w:val="hybridMultilevel"/>
    <w:tmpl w:val="3B2457BA"/>
    <w:lvl w:ilvl="0" w:tplc="25F69100">
      <w:start w:val="1"/>
      <w:numFmt w:val="lowerLetter"/>
      <w:lvlText w:val="%1)"/>
      <w:lvlJc w:val="left"/>
      <w:pPr>
        <w:ind w:left="17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0" w:hanging="360"/>
      </w:pPr>
    </w:lvl>
    <w:lvl w:ilvl="2" w:tplc="0415001B" w:tentative="1">
      <w:start w:val="1"/>
      <w:numFmt w:val="lowerRoman"/>
      <w:lvlText w:val="%3."/>
      <w:lvlJc w:val="right"/>
      <w:pPr>
        <w:ind w:left="3210" w:hanging="180"/>
      </w:pPr>
    </w:lvl>
    <w:lvl w:ilvl="3" w:tplc="0415000F" w:tentative="1">
      <w:start w:val="1"/>
      <w:numFmt w:val="decimal"/>
      <w:lvlText w:val="%4."/>
      <w:lvlJc w:val="left"/>
      <w:pPr>
        <w:ind w:left="3930" w:hanging="360"/>
      </w:pPr>
    </w:lvl>
    <w:lvl w:ilvl="4" w:tplc="04150019" w:tentative="1">
      <w:start w:val="1"/>
      <w:numFmt w:val="lowerLetter"/>
      <w:lvlText w:val="%5."/>
      <w:lvlJc w:val="left"/>
      <w:pPr>
        <w:ind w:left="4650" w:hanging="360"/>
      </w:pPr>
    </w:lvl>
    <w:lvl w:ilvl="5" w:tplc="0415001B" w:tentative="1">
      <w:start w:val="1"/>
      <w:numFmt w:val="lowerRoman"/>
      <w:lvlText w:val="%6."/>
      <w:lvlJc w:val="right"/>
      <w:pPr>
        <w:ind w:left="5370" w:hanging="180"/>
      </w:pPr>
    </w:lvl>
    <w:lvl w:ilvl="6" w:tplc="0415000F" w:tentative="1">
      <w:start w:val="1"/>
      <w:numFmt w:val="decimal"/>
      <w:lvlText w:val="%7."/>
      <w:lvlJc w:val="left"/>
      <w:pPr>
        <w:ind w:left="6090" w:hanging="360"/>
      </w:pPr>
    </w:lvl>
    <w:lvl w:ilvl="7" w:tplc="04150019" w:tentative="1">
      <w:start w:val="1"/>
      <w:numFmt w:val="lowerLetter"/>
      <w:lvlText w:val="%8."/>
      <w:lvlJc w:val="left"/>
      <w:pPr>
        <w:ind w:left="6810" w:hanging="360"/>
      </w:pPr>
    </w:lvl>
    <w:lvl w:ilvl="8" w:tplc="0415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27" w15:restartNumberingAfterBreak="0">
    <w:nsid w:val="47F30BCA"/>
    <w:multiLevelType w:val="hybridMultilevel"/>
    <w:tmpl w:val="FF169D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D70771D"/>
    <w:multiLevelType w:val="hybridMultilevel"/>
    <w:tmpl w:val="B1E887A4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FBE7BE0"/>
    <w:multiLevelType w:val="hybridMultilevel"/>
    <w:tmpl w:val="35BA68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5DA52E8"/>
    <w:multiLevelType w:val="hybridMultilevel"/>
    <w:tmpl w:val="945872B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6954D7E"/>
    <w:multiLevelType w:val="hybridMultilevel"/>
    <w:tmpl w:val="3BFCA1FA"/>
    <w:lvl w:ilvl="0" w:tplc="0415000F">
      <w:start w:val="1"/>
      <w:numFmt w:val="decimal"/>
      <w:lvlText w:val="%1."/>
      <w:lvlJc w:val="left"/>
      <w:pPr>
        <w:ind w:left="770" w:hanging="360"/>
      </w:pPr>
    </w:lvl>
    <w:lvl w:ilvl="1" w:tplc="04150019" w:tentative="1">
      <w:start w:val="1"/>
      <w:numFmt w:val="lowerLetter"/>
      <w:lvlText w:val="%2."/>
      <w:lvlJc w:val="left"/>
      <w:pPr>
        <w:ind w:left="1490" w:hanging="360"/>
      </w:pPr>
    </w:lvl>
    <w:lvl w:ilvl="2" w:tplc="0415001B" w:tentative="1">
      <w:start w:val="1"/>
      <w:numFmt w:val="lowerRoman"/>
      <w:lvlText w:val="%3."/>
      <w:lvlJc w:val="right"/>
      <w:pPr>
        <w:ind w:left="2210" w:hanging="180"/>
      </w:pPr>
    </w:lvl>
    <w:lvl w:ilvl="3" w:tplc="0415000F" w:tentative="1">
      <w:start w:val="1"/>
      <w:numFmt w:val="decimal"/>
      <w:lvlText w:val="%4."/>
      <w:lvlJc w:val="left"/>
      <w:pPr>
        <w:ind w:left="2930" w:hanging="360"/>
      </w:pPr>
    </w:lvl>
    <w:lvl w:ilvl="4" w:tplc="04150019" w:tentative="1">
      <w:start w:val="1"/>
      <w:numFmt w:val="lowerLetter"/>
      <w:lvlText w:val="%5."/>
      <w:lvlJc w:val="left"/>
      <w:pPr>
        <w:ind w:left="3650" w:hanging="360"/>
      </w:pPr>
    </w:lvl>
    <w:lvl w:ilvl="5" w:tplc="0415001B" w:tentative="1">
      <w:start w:val="1"/>
      <w:numFmt w:val="lowerRoman"/>
      <w:lvlText w:val="%6."/>
      <w:lvlJc w:val="right"/>
      <w:pPr>
        <w:ind w:left="4370" w:hanging="180"/>
      </w:pPr>
    </w:lvl>
    <w:lvl w:ilvl="6" w:tplc="0415000F" w:tentative="1">
      <w:start w:val="1"/>
      <w:numFmt w:val="decimal"/>
      <w:lvlText w:val="%7."/>
      <w:lvlJc w:val="left"/>
      <w:pPr>
        <w:ind w:left="5090" w:hanging="360"/>
      </w:pPr>
    </w:lvl>
    <w:lvl w:ilvl="7" w:tplc="04150019" w:tentative="1">
      <w:start w:val="1"/>
      <w:numFmt w:val="lowerLetter"/>
      <w:lvlText w:val="%8."/>
      <w:lvlJc w:val="left"/>
      <w:pPr>
        <w:ind w:left="5810" w:hanging="360"/>
      </w:pPr>
    </w:lvl>
    <w:lvl w:ilvl="8" w:tplc="0415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32" w15:restartNumberingAfterBreak="0">
    <w:nsid w:val="57342FF6"/>
    <w:multiLevelType w:val="hybridMultilevel"/>
    <w:tmpl w:val="7A2A08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A786988"/>
    <w:multiLevelType w:val="hybridMultilevel"/>
    <w:tmpl w:val="CD6E6BA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5D357417"/>
    <w:multiLevelType w:val="hybridMultilevel"/>
    <w:tmpl w:val="BCEAD43C"/>
    <w:lvl w:ilvl="0" w:tplc="955A197C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21A3EEA"/>
    <w:multiLevelType w:val="hybridMultilevel"/>
    <w:tmpl w:val="2D2EC1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6686CA3"/>
    <w:multiLevelType w:val="hybridMultilevel"/>
    <w:tmpl w:val="BAA2922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6A92E98"/>
    <w:multiLevelType w:val="hybridMultilevel"/>
    <w:tmpl w:val="8EF862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7BC6FAA"/>
    <w:multiLevelType w:val="hybridMultilevel"/>
    <w:tmpl w:val="3A262B3A"/>
    <w:lvl w:ilvl="0" w:tplc="D6EA70E0">
      <w:start w:val="1"/>
      <w:numFmt w:val="bullet"/>
      <w:lvlText w:val="−"/>
      <w:lvlJc w:val="left"/>
      <w:pPr>
        <w:ind w:left="360" w:hanging="360"/>
      </w:pPr>
      <w:rPr>
        <w:rFonts w:ascii="Calibri" w:hAnsi="Calibri" w:cs="Times New Roman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69FE70F8"/>
    <w:multiLevelType w:val="hybridMultilevel"/>
    <w:tmpl w:val="6654FB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202177F"/>
    <w:multiLevelType w:val="hybridMultilevel"/>
    <w:tmpl w:val="437671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2B847D3"/>
    <w:multiLevelType w:val="hybridMultilevel"/>
    <w:tmpl w:val="5874BC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97A008A"/>
    <w:multiLevelType w:val="hybridMultilevel"/>
    <w:tmpl w:val="FDA68C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9C960B6"/>
    <w:multiLevelType w:val="hybridMultilevel"/>
    <w:tmpl w:val="FF5619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E6B1346"/>
    <w:multiLevelType w:val="hybridMultilevel"/>
    <w:tmpl w:val="DB28101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25281835">
    <w:abstractNumId w:val="34"/>
  </w:num>
  <w:num w:numId="2" w16cid:durableId="1055087282">
    <w:abstractNumId w:val="9"/>
  </w:num>
  <w:num w:numId="3" w16cid:durableId="1557669796">
    <w:abstractNumId w:val="28"/>
  </w:num>
  <w:num w:numId="4" w16cid:durableId="141387731">
    <w:abstractNumId w:val="6"/>
  </w:num>
  <w:num w:numId="5" w16cid:durableId="899294781">
    <w:abstractNumId w:val="18"/>
  </w:num>
  <w:num w:numId="6" w16cid:durableId="1915582948">
    <w:abstractNumId w:val="27"/>
  </w:num>
  <w:num w:numId="7" w16cid:durableId="106317745">
    <w:abstractNumId w:val="41"/>
  </w:num>
  <w:num w:numId="8" w16cid:durableId="855460671">
    <w:abstractNumId w:val="24"/>
  </w:num>
  <w:num w:numId="9" w16cid:durableId="147981031">
    <w:abstractNumId w:val="35"/>
  </w:num>
  <w:num w:numId="10" w16cid:durableId="935096163">
    <w:abstractNumId w:val="3"/>
  </w:num>
  <w:num w:numId="11" w16cid:durableId="333924608">
    <w:abstractNumId w:val="32"/>
  </w:num>
  <w:num w:numId="12" w16cid:durableId="1045636486">
    <w:abstractNumId w:val="8"/>
  </w:num>
  <w:num w:numId="13" w16cid:durableId="1541473268">
    <w:abstractNumId w:val="17"/>
  </w:num>
  <w:num w:numId="14" w16cid:durableId="1356346376">
    <w:abstractNumId w:val="2"/>
  </w:num>
  <w:num w:numId="15" w16cid:durableId="1225721890">
    <w:abstractNumId w:val="37"/>
  </w:num>
  <w:num w:numId="16" w16cid:durableId="1887061905">
    <w:abstractNumId w:val="42"/>
  </w:num>
  <w:num w:numId="17" w16cid:durableId="1961374336">
    <w:abstractNumId w:val="43"/>
  </w:num>
  <w:num w:numId="18" w16cid:durableId="436339338">
    <w:abstractNumId w:val="15"/>
  </w:num>
  <w:num w:numId="19" w16cid:durableId="1716390886">
    <w:abstractNumId w:val="13"/>
  </w:num>
  <w:num w:numId="20" w16cid:durableId="619144280">
    <w:abstractNumId w:val="22"/>
  </w:num>
  <w:num w:numId="21" w16cid:durableId="669337118">
    <w:abstractNumId w:val="36"/>
  </w:num>
  <w:num w:numId="22" w16cid:durableId="1449540913">
    <w:abstractNumId w:val="20"/>
  </w:num>
  <w:num w:numId="23" w16cid:durableId="1660232638">
    <w:abstractNumId w:val="23"/>
  </w:num>
  <w:num w:numId="24" w16cid:durableId="158156472">
    <w:abstractNumId w:val="14"/>
  </w:num>
  <w:num w:numId="25" w16cid:durableId="160660049">
    <w:abstractNumId w:val="11"/>
  </w:num>
  <w:num w:numId="26" w16cid:durableId="1499299394">
    <w:abstractNumId w:val="40"/>
  </w:num>
  <w:num w:numId="27" w16cid:durableId="289433694">
    <w:abstractNumId w:val="44"/>
  </w:num>
  <w:num w:numId="28" w16cid:durableId="816266612">
    <w:abstractNumId w:val="19"/>
  </w:num>
  <w:num w:numId="29" w16cid:durableId="1715960554">
    <w:abstractNumId w:val="39"/>
  </w:num>
  <w:num w:numId="30" w16cid:durableId="2137720242">
    <w:abstractNumId w:val="1"/>
  </w:num>
  <w:num w:numId="31" w16cid:durableId="136264233">
    <w:abstractNumId w:val="29"/>
  </w:num>
  <w:num w:numId="32" w16cid:durableId="142934261">
    <w:abstractNumId w:val="30"/>
  </w:num>
  <w:num w:numId="33" w16cid:durableId="1436900675">
    <w:abstractNumId w:val="31"/>
  </w:num>
  <w:num w:numId="34" w16cid:durableId="260727779">
    <w:abstractNumId w:val="3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748230947">
    <w:abstractNumId w:val="10"/>
  </w:num>
  <w:num w:numId="36" w16cid:durableId="1700007321">
    <w:abstractNumId w:val="7"/>
  </w:num>
  <w:num w:numId="37" w16cid:durableId="1730835781">
    <w:abstractNumId w:val="26"/>
  </w:num>
  <w:num w:numId="38" w16cid:durableId="1828550520">
    <w:abstractNumId w:val="5"/>
  </w:num>
  <w:num w:numId="39" w16cid:durableId="1445494342">
    <w:abstractNumId w:val="21"/>
  </w:num>
  <w:num w:numId="40" w16cid:durableId="1169445279">
    <w:abstractNumId w:val="12"/>
  </w:num>
  <w:num w:numId="41" w16cid:durableId="1919165702">
    <w:abstractNumId w:val="0"/>
  </w:num>
  <w:num w:numId="42" w16cid:durableId="1841582512">
    <w:abstractNumId w:val="25"/>
  </w:num>
  <w:num w:numId="43" w16cid:durableId="1040132275">
    <w:abstractNumId w:val="33"/>
  </w:num>
  <w:num w:numId="44" w16cid:durableId="909342803">
    <w:abstractNumId w:val="4"/>
  </w:num>
  <w:num w:numId="45" w16cid:durableId="128330514">
    <w:abstractNumId w:val="16"/>
  </w:num>
  <w:numIdMacAtCleanup w:val="21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R D">
    <w15:presenceInfo w15:providerId="Windows Live" w15:userId="e49c8d2e5d82302e"/>
  </w15:person>
  <w15:person w15:author="Łukasz Blachowski">
    <w15:presenceInfo w15:providerId="AD" w15:userId="S-1-5-21-2619306676-2800222060-3362172700-5540"/>
  </w15:person>
  <w15:person w15:author="IZ FEdKP AJ">
    <w15:presenceInfo w15:providerId="None" w15:userId="IZ FEdKP AJ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4F2E"/>
    <w:rsid w:val="00002079"/>
    <w:rsid w:val="00002ED9"/>
    <w:rsid w:val="000039EF"/>
    <w:rsid w:val="00003A8A"/>
    <w:rsid w:val="000055BA"/>
    <w:rsid w:val="000060A9"/>
    <w:rsid w:val="000065B3"/>
    <w:rsid w:val="00006914"/>
    <w:rsid w:val="00006E23"/>
    <w:rsid w:val="0000768F"/>
    <w:rsid w:val="00010200"/>
    <w:rsid w:val="000109D6"/>
    <w:rsid w:val="00011F36"/>
    <w:rsid w:val="00014DF0"/>
    <w:rsid w:val="00016679"/>
    <w:rsid w:val="0002063F"/>
    <w:rsid w:val="00022525"/>
    <w:rsid w:val="0002295A"/>
    <w:rsid w:val="00022B8F"/>
    <w:rsid w:val="0002349C"/>
    <w:rsid w:val="00023781"/>
    <w:rsid w:val="0002428B"/>
    <w:rsid w:val="00025A17"/>
    <w:rsid w:val="000304F1"/>
    <w:rsid w:val="00030D91"/>
    <w:rsid w:val="00031AB9"/>
    <w:rsid w:val="00032389"/>
    <w:rsid w:val="00032AF9"/>
    <w:rsid w:val="0003381B"/>
    <w:rsid w:val="00033A49"/>
    <w:rsid w:val="00034282"/>
    <w:rsid w:val="00034341"/>
    <w:rsid w:val="000343ED"/>
    <w:rsid w:val="000346A2"/>
    <w:rsid w:val="00036281"/>
    <w:rsid w:val="0003678F"/>
    <w:rsid w:val="00036D79"/>
    <w:rsid w:val="00036E89"/>
    <w:rsid w:val="00040723"/>
    <w:rsid w:val="00041263"/>
    <w:rsid w:val="00041F67"/>
    <w:rsid w:val="000424AE"/>
    <w:rsid w:val="00042C53"/>
    <w:rsid w:val="00042CAB"/>
    <w:rsid w:val="00043374"/>
    <w:rsid w:val="000433FE"/>
    <w:rsid w:val="000441EF"/>
    <w:rsid w:val="000464CC"/>
    <w:rsid w:val="00046E00"/>
    <w:rsid w:val="00046EB9"/>
    <w:rsid w:val="0004739C"/>
    <w:rsid w:val="000479E3"/>
    <w:rsid w:val="00050D1E"/>
    <w:rsid w:val="0005274F"/>
    <w:rsid w:val="000528DA"/>
    <w:rsid w:val="00052B0B"/>
    <w:rsid w:val="00052C04"/>
    <w:rsid w:val="00053501"/>
    <w:rsid w:val="00053558"/>
    <w:rsid w:val="00053EB7"/>
    <w:rsid w:val="0005659C"/>
    <w:rsid w:val="0005661B"/>
    <w:rsid w:val="00056F33"/>
    <w:rsid w:val="00060D37"/>
    <w:rsid w:val="00061620"/>
    <w:rsid w:val="00061813"/>
    <w:rsid w:val="00061A47"/>
    <w:rsid w:val="000628BA"/>
    <w:rsid w:val="00063415"/>
    <w:rsid w:val="00063E79"/>
    <w:rsid w:val="00063E7D"/>
    <w:rsid w:val="00064624"/>
    <w:rsid w:val="00070E97"/>
    <w:rsid w:val="00071696"/>
    <w:rsid w:val="000723C9"/>
    <w:rsid w:val="0007401F"/>
    <w:rsid w:val="00074530"/>
    <w:rsid w:val="000747B0"/>
    <w:rsid w:val="00075A6A"/>
    <w:rsid w:val="00076E69"/>
    <w:rsid w:val="0007701A"/>
    <w:rsid w:val="00080562"/>
    <w:rsid w:val="00081483"/>
    <w:rsid w:val="00081F7E"/>
    <w:rsid w:val="0008212E"/>
    <w:rsid w:val="00082337"/>
    <w:rsid w:val="00082A9B"/>
    <w:rsid w:val="00083BA1"/>
    <w:rsid w:val="00085328"/>
    <w:rsid w:val="000856D3"/>
    <w:rsid w:val="00087144"/>
    <w:rsid w:val="00090485"/>
    <w:rsid w:val="00092099"/>
    <w:rsid w:val="000921A6"/>
    <w:rsid w:val="000926D1"/>
    <w:rsid w:val="00092E90"/>
    <w:rsid w:val="00094415"/>
    <w:rsid w:val="00094D65"/>
    <w:rsid w:val="00094F61"/>
    <w:rsid w:val="0009576A"/>
    <w:rsid w:val="00095927"/>
    <w:rsid w:val="00095BAC"/>
    <w:rsid w:val="00096994"/>
    <w:rsid w:val="000969C4"/>
    <w:rsid w:val="000A0C10"/>
    <w:rsid w:val="000A0CD3"/>
    <w:rsid w:val="000A11EC"/>
    <w:rsid w:val="000A15E1"/>
    <w:rsid w:val="000A1833"/>
    <w:rsid w:val="000A23C7"/>
    <w:rsid w:val="000A29D0"/>
    <w:rsid w:val="000A3FDD"/>
    <w:rsid w:val="000A406B"/>
    <w:rsid w:val="000B0BA9"/>
    <w:rsid w:val="000B12E4"/>
    <w:rsid w:val="000B1D05"/>
    <w:rsid w:val="000B2BA0"/>
    <w:rsid w:val="000B31D5"/>
    <w:rsid w:val="000B3BE5"/>
    <w:rsid w:val="000B5645"/>
    <w:rsid w:val="000B6B8E"/>
    <w:rsid w:val="000B6F9F"/>
    <w:rsid w:val="000B786A"/>
    <w:rsid w:val="000B79E6"/>
    <w:rsid w:val="000C326A"/>
    <w:rsid w:val="000C356A"/>
    <w:rsid w:val="000C3776"/>
    <w:rsid w:val="000C3D91"/>
    <w:rsid w:val="000C4789"/>
    <w:rsid w:val="000C57A6"/>
    <w:rsid w:val="000C5C11"/>
    <w:rsid w:val="000C699A"/>
    <w:rsid w:val="000C6CE7"/>
    <w:rsid w:val="000C767F"/>
    <w:rsid w:val="000D0297"/>
    <w:rsid w:val="000D033A"/>
    <w:rsid w:val="000D10D1"/>
    <w:rsid w:val="000D12E7"/>
    <w:rsid w:val="000D2108"/>
    <w:rsid w:val="000D36F0"/>
    <w:rsid w:val="000D376D"/>
    <w:rsid w:val="000D3A5D"/>
    <w:rsid w:val="000D3BCA"/>
    <w:rsid w:val="000D3ED9"/>
    <w:rsid w:val="000D435C"/>
    <w:rsid w:val="000D4562"/>
    <w:rsid w:val="000D4BD2"/>
    <w:rsid w:val="000D4F0D"/>
    <w:rsid w:val="000D5F8F"/>
    <w:rsid w:val="000D685B"/>
    <w:rsid w:val="000D6BC6"/>
    <w:rsid w:val="000D6EEA"/>
    <w:rsid w:val="000D797B"/>
    <w:rsid w:val="000D7A3B"/>
    <w:rsid w:val="000E0055"/>
    <w:rsid w:val="000E067C"/>
    <w:rsid w:val="000E14E8"/>
    <w:rsid w:val="000E2130"/>
    <w:rsid w:val="000E24DF"/>
    <w:rsid w:val="000E29B4"/>
    <w:rsid w:val="000E2B43"/>
    <w:rsid w:val="000E308B"/>
    <w:rsid w:val="000E3E20"/>
    <w:rsid w:val="000E5E9A"/>
    <w:rsid w:val="000E6EA0"/>
    <w:rsid w:val="000E7C54"/>
    <w:rsid w:val="000F14ED"/>
    <w:rsid w:val="000F1D24"/>
    <w:rsid w:val="000F2BF6"/>
    <w:rsid w:val="000F2C45"/>
    <w:rsid w:val="000F5B20"/>
    <w:rsid w:val="000F7BB0"/>
    <w:rsid w:val="0010120E"/>
    <w:rsid w:val="00102007"/>
    <w:rsid w:val="001041B4"/>
    <w:rsid w:val="00106B5D"/>
    <w:rsid w:val="00107084"/>
    <w:rsid w:val="001070AB"/>
    <w:rsid w:val="00111B37"/>
    <w:rsid w:val="00112544"/>
    <w:rsid w:val="00112638"/>
    <w:rsid w:val="00113278"/>
    <w:rsid w:val="001133F9"/>
    <w:rsid w:val="001153EF"/>
    <w:rsid w:val="00115881"/>
    <w:rsid w:val="00115A44"/>
    <w:rsid w:val="00115DFA"/>
    <w:rsid w:val="0011683B"/>
    <w:rsid w:val="00116908"/>
    <w:rsid w:val="00121CE1"/>
    <w:rsid w:val="00122FAA"/>
    <w:rsid w:val="00124AA3"/>
    <w:rsid w:val="00124BF7"/>
    <w:rsid w:val="001257CF"/>
    <w:rsid w:val="0012588A"/>
    <w:rsid w:val="00130AD5"/>
    <w:rsid w:val="001313A1"/>
    <w:rsid w:val="001313FC"/>
    <w:rsid w:val="00133346"/>
    <w:rsid w:val="001349DB"/>
    <w:rsid w:val="00134A02"/>
    <w:rsid w:val="001354F3"/>
    <w:rsid w:val="00135D08"/>
    <w:rsid w:val="00135DC8"/>
    <w:rsid w:val="00136096"/>
    <w:rsid w:val="00136E91"/>
    <w:rsid w:val="0013710E"/>
    <w:rsid w:val="00140249"/>
    <w:rsid w:val="00140F27"/>
    <w:rsid w:val="00141E9C"/>
    <w:rsid w:val="001422AF"/>
    <w:rsid w:val="0014395E"/>
    <w:rsid w:val="00144CA8"/>
    <w:rsid w:val="0014592B"/>
    <w:rsid w:val="001459E2"/>
    <w:rsid w:val="00145EB7"/>
    <w:rsid w:val="00146606"/>
    <w:rsid w:val="00147828"/>
    <w:rsid w:val="00150908"/>
    <w:rsid w:val="00150DA3"/>
    <w:rsid w:val="00152458"/>
    <w:rsid w:val="00153C0A"/>
    <w:rsid w:val="00155285"/>
    <w:rsid w:val="00155A42"/>
    <w:rsid w:val="00155F4E"/>
    <w:rsid w:val="001573FB"/>
    <w:rsid w:val="001605CE"/>
    <w:rsid w:val="00160766"/>
    <w:rsid w:val="0016162D"/>
    <w:rsid w:val="00161724"/>
    <w:rsid w:val="0016180A"/>
    <w:rsid w:val="00162792"/>
    <w:rsid w:val="0016356D"/>
    <w:rsid w:val="00165D28"/>
    <w:rsid w:val="00166515"/>
    <w:rsid w:val="001666A5"/>
    <w:rsid w:val="001673C1"/>
    <w:rsid w:val="00167EE8"/>
    <w:rsid w:val="001706E8"/>
    <w:rsid w:val="00173AF9"/>
    <w:rsid w:val="0017558F"/>
    <w:rsid w:val="00176C74"/>
    <w:rsid w:val="0017778E"/>
    <w:rsid w:val="0017795A"/>
    <w:rsid w:val="0018103D"/>
    <w:rsid w:val="00183F6C"/>
    <w:rsid w:val="00184467"/>
    <w:rsid w:val="00184C79"/>
    <w:rsid w:val="00185DA0"/>
    <w:rsid w:val="00186CBC"/>
    <w:rsid w:val="001872A5"/>
    <w:rsid w:val="001875C3"/>
    <w:rsid w:val="00187F30"/>
    <w:rsid w:val="001909B7"/>
    <w:rsid w:val="00190AC4"/>
    <w:rsid w:val="0019164F"/>
    <w:rsid w:val="00191786"/>
    <w:rsid w:val="00196B0B"/>
    <w:rsid w:val="0019798A"/>
    <w:rsid w:val="00197A69"/>
    <w:rsid w:val="001A00D9"/>
    <w:rsid w:val="001A0506"/>
    <w:rsid w:val="001A0E91"/>
    <w:rsid w:val="001A10C3"/>
    <w:rsid w:val="001A1603"/>
    <w:rsid w:val="001A2717"/>
    <w:rsid w:val="001A4FA0"/>
    <w:rsid w:val="001A62D2"/>
    <w:rsid w:val="001A7C70"/>
    <w:rsid w:val="001B107C"/>
    <w:rsid w:val="001B2E8D"/>
    <w:rsid w:val="001B3C79"/>
    <w:rsid w:val="001B5028"/>
    <w:rsid w:val="001B6062"/>
    <w:rsid w:val="001B6BB3"/>
    <w:rsid w:val="001B7325"/>
    <w:rsid w:val="001B7684"/>
    <w:rsid w:val="001B7756"/>
    <w:rsid w:val="001B7EFF"/>
    <w:rsid w:val="001C0732"/>
    <w:rsid w:val="001C0940"/>
    <w:rsid w:val="001C15E7"/>
    <w:rsid w:val="001C17D7"/>
    <w:rsid w:val="001C27B3"/>
    <w:rsid w:val="001C2DD2"/>
    <w:rsid w:val="001C6A54"/>
    <w:rsid w:val="001C6B99"/>
    <w:rsid w:val="001C778C"/>
    <w:rsid w:val="001C7CBD"/>
    <w:rsid w:val="001D03FB"/>
    <w:rsid w:val="001D2BA8"/>
    <w:rsid w:val="001D3AF0"/>
    <w:rsid w:val="001D46CD"/>
    <w:rsid w:val="001D4CD9"/>
    <w:rsid w:val="001D4EFF"/>
    <w:rsid w:val="001D5770"/>
    <w:rsid w:val="001D73F9"/>
    <w:rsid w:val="001E2370"/>
    <w:rsid w:val="001E23BF"/>
    <w:rsid w:val="001E2963"/>
    <w:rsid w:val="001E35D8"/>
    <w:rsid w:val="001E3D50"/>
    <w:rsid w:val="001E4A7B"/>
    <w:rsid w:val="001E6AAB"/>
    <w:rsid w:val="001E6F91"/>
    <w:rsid w:val="001E73FB"/>
    <w:rsid w:val="001E7523"/>
    <w:rsid w:val="001F0952"/>
    <w:rsid w:val="001F14E1"/>
    <w:rsid w:val="001F1BAD"/>
    <w:rsid w:val="001F210A"/>
    <w:rsid w:val="001F2F40"/>
    <w:rsid w:val="001F318B"/>
    <w:rsid w:val="001F31DD"/>
    <w:rsid w:val="001F35FB"/>
    <w:rsid w:val="001F381B"/>
    <w:rsid w:val="001F4479"/>
    <w:rsid w:val="001F452B"/>
    <w:rsid w:val="001F47B3"/>
    <w:rsid w:val="001F657F"/>
    <w:rsid w:val="001F763D"/>
    <w:rsid w:val="001F7EFA"/>
    <w:rsid w:val="00200E12"/>
    <w:rsid w:val="00200ED8"/>
    <w:rsid w:val="002017C5"/>
    <w:rsid w:val="0020373D"/>
    <w:rsid w:val="00204DC2"/>
    <w:rsid w:val="00206686"/>
    <w:rsid w:val="0021085A"/>
    <w:rsid w:val="00211DF1"/>
    <w:rsid w:val="00212CB3"/>
    <w:rsid w:val="00214188"/>
    <w:rsid w:val="00215738"/>
    <w:rsid w:val="002166CE"/>
    <w:rsid w:val="00216D0F"/>
    <w:rsid w:val="00217764"/>
    <w:rsid w:val="002216C9"/>
    <w:rsid w:val="00222C1C"/>
    <w:rsid w:val="00225188"/>
    <w:rsid w:val="002253A6"/>
    <w:rsid w:val="00225D21"/>
    <w:rsid w:val="00226015"/>
    <w:rsid w:val="00226BFB"/>
    <w:rsid w:val="00226E0A"/>
    <w:rsid w:val="00226F0A"/>
    <w:rsid w:val="002311A2"/>
    <w:rsid w:val="002311AF"/>
    <w:rsid w:val="00231A39"/>
    <w:rsid w:val="002320B5"/>
    <w:rsid w:val="00232EAF"/>
    <w:rsid w:val="00233678"/>
    <w:rsid w:val="00234046"/>
    <w:rsid w:val="0023491A"/>
    <w:rsid w:val="002352F4"/>
    <w:rsid w:val="002360B2"/>
    <w:rsid w:val="00236CEF"/>
    <w:rsid w:val="00237117"/>
    <w:rsid w:val="00237BE6"/>
    <w:rsid w:val="00240F27"/>
    <w:rsid w:val="0024296A"/>
    <w:rsid w:val="00243991"/>
    <w:rsid w:val="00243C37"/>
    <w:rsid w:val="0024746D"/>
    <w:rsid w:val="00247510"/>
    <w:rsid w:val="00250E8E"/>
    <w:rsid w:val="002522DD"/>
    <w:rsid w:val="002524FD"/>
    <w:rsid w:val="002526D4"/>
    <w:rsid w:val="00252A8B"/>
    <w:rsid w:val="00252B05"/>
    <w:rsid w:val="002533D6"/>
    <w:rsid w:val="00253892"/>
    <w:rsid w:val="00253A63"/>
    <w:rsid w:val="00255C87"/>
    <w:rsid w:val="002566AC"/>
    <w:rsid w:val="002567CE"/>
    <w:rsid w:val="00257037"/>
    <w:rsid w:val="0025722B"/>
    <w:rsid w:val="0025728F"/>
    <w:rsid w:val="002572DF"/>
    <w:rsid w:val="002575FF"/>
    <w:rsid w:val="002576B9"/>
    <w:rsid w:val="002604B8"/>
    <w:rsid w:val="002606BF"/>
    <w:rsid w:val="00260CFE"/>
    <w:rsid w:val="0026200B"/>
    <w:rsid w:val="0026248A"/>
    <w:rsid w:val="00262A49"/>
    <w:rsid w:val="0026369F"/>
    <w:rsid w:val="002646C9"/>
    <w:rsid w:val="00265574"/>
    <w:rsid w:val="002671DC"/>
    <w:rsid w:val="002676BE"/>
    <w:rsid w:val="00267783"/>
    <w:rsid w:val="00270591"/>
    <w:rsid w:val="0027104C"/>
    <w:rsid w:val="00272413"/>
    <w:rsid w:val="00272F72"/>
    <w:rsid w:val="002739CC"/>
    <w:rsid w:val="00274803"/>
    <w:rsid w:val="00274908"/>
    <w:rsid w:val="00274DCD"/>
    <w:rsid w:val="00275159"/>
    <w:rsid w:val="0027568B"/>
    <w:rsid w:val="002763E6"/>
    <w:rsid w:val="00276523"/>
    <w:rsid w:val="00277537"/>
    <w:rsid w:val="00277861"/>
    <w:rsid w:val="00277A94"/>
    <w:rsid w:val="002801C0"/>
    <w:rsid w:val="00281361"/>
    <w:rsid w:val="0028168B"/>
    <w:rsid w:val="00281A2E"/>
    <w:rsid w:val="00281B9C"/>
    <w:rsid w:val="00284BE9"/>
    <w:rsid w:val="00285391"/>
    <w:rsid w:val="0028733D"/>
    <w:rsid w:val="00287F62"/>
    <w:rsid w:val="0029078F"/>
    <w:rsid w:val="00291C2B"/>
    <w:rsid w:val="0029298A"/>
    <w:rsid w:val="0029409B"/>
    <w:rsid w:val="00294A58"/>
    <w:rsid w:val="0029514F"/>
    <w:rsid w:val="00295693"/>
    <w:rsid w:val="002957E7"/>
    <w:rsid w:val="00295DC8"/>
    <w:rsid w:val="00295F87"/>
    <w:rsid w:val="00295FC1"/>
    <w:rsid w:val="0029663B"/>
    <w:rsid w:val="0029726F"/>
    <w:rsid w:val="002974E7"/>
    <w:rsid w:val="00297DF7"/>
    <w:rsid w:val="002A0B8A"/>
    <w:rsid w:val="002A1BEA"/>
    <w:rsid w:val="002A1EDE"/>
    <w:rsid w:val="002A2577"/>
    <w:rsid w:val="002A2941"/>
    <w:rsid w:val="002A35A8"/>
    <w:rsid w:val="002A3E1B"/>
    <w:rsid w:val="002A407E"/>
    <w:rsid w:val="002A51B0"/>
    <w:rsid w:val="002A68A7"/>
    <w:rsid w:val="002A68DC"/>
    <w:rsid w:val="002A695D"/>
    <w:rsid w:val="002A6FD7"/>
    <w:rsid w:val="002B0DF5"/>
    <w:rsid w:val="002B1EEE"/>
    <w:rsid w:val="002B2C68"/>
    <w:rsid w:val="002B4A7D"/>
    <w:rsid w:val="002B5482"/>
    <w:rsid w:val="002B722C"/>
    <w:rsid w:val="002B7370"/>
    <w:rsid w:val="002B7425"/>
    <w:rsid w:val="002B768F"/>
    <w:rsid w:val="002B7D66"/>
    <w:rsid w:val="002C1078"/>
    <w:rsid w:val="002C19DB"/>
    <w:rsid w:val="002C2048"/>
    <w:rsid w:val="002C2309"/>
    <w:rsid w:val="002C2CE8"/>
    <w:rsid w:val="002C3BB2"/>
    <w:rsid w:val="002C50E4"/>
    <w:rsid w:val="002C5DB6"/>
    <w:rsid w:val="002C66D6"/>
    <w:rsid w:val="002C7C17"/>
    <w:rsid w:val="002D0017"/>
    <w:rsid w:val="002D15E1"/>
    <w:rsid w:val="002D3F32"/>
    <w:rsid w:val="002D5840"/>
    <w:rsid w:val="002D5D2D"/>
    <w:rsid w:val="002D61A4"/>
    <w:rsid w:val="002D6AC0"/>
    <w:rsid w:val="002D7929"/>
    <w:rsid w:val="002E06F2"/>
    <w:rsid w:val="002E21B2"/>
    <w:rsid w:val="002E3FFF"/>
    <w:rsid w:val="002E5356"/>
    <w:rsid w:val="002E5720"/>
    <w:rsid w:val="002E668B"/>
    <w:rsid w:val="002E7B8C"/>
    <w:rsid w:val="002F05DF"/>
    <w:rsid w:val="002F06AA"/>
    <w:rsid w:val="002F10D2"/>
    <w:rsid w:val="002F14BA"/>
    <w:rsid w:val="002F1668"/>
    <w:rsid w:val="002F1CF1"/>
    <w:rsid w:val="002F31EB"/>
    <w:rsid w:val="002F3283"/>
    <w:rsid w:val="002F45A7"/>
    <w:rsid w:val="002F5711"/>
    <w:rsid w:val="002F64F4"/>
    <w:rsid w:val="002F6998"/>
    <w:rsid w:val="002F7290"/>
    <w:rsid w:val="00300526"/>
    <w:rsid w:val="00300914"/>
    <w:rsid w:val="003022A0"/>
    <w:rsid w:val="003025D8"/>
    <w:rsid w:val="00303BF5"/>
    <w:rsid w:val="00303CA3"/>
    <w:rsid w:val="00303EAF"/>
    <w:rsid w:val="00304440"/>
    <w:rsid w:val="00304532"/>
    <w:rsid w:val="00304B1A"/>
    <w:rsid w:val="00304C0F"/>
    <w:rsid w:val="003060A0"/>
    <w:rsid w:val="00306857"/>
    <w:rsid w:val="003068DF"/>
    <w:rsid w:val="00306C27"/>
    <w:rsid w:val="00307B5B"/>
    <w:rsid w:val="003101B3"/>
    <w:rsid w:val="003128EE"/>
    <w:rsid w:val="0031446F"/>
    <w:rsid w:val="003146A9"/>
    <w:rsid w:val="00315CFA"/>
    <w:rsid w:val="00320007"/>
    <w:rsid w:val="0032394F"/>
    <w:rsid w:val="00323F86"/>
    <w:rsid w:val="00324195"/>
    <w:rsid w:val="00324201"/>
    <w:rsid w:val="00324653"/>
    <w:rsid w:val="0032590D"/>
    <w:rsid w:val="0033125C"/>
    <w:rsid w:val="00332FEA"/>
    <w:rsid w:val="0033369A"/>
    <w:rsid w:val="00333970"/>
    <w:rsid w:val="00333C0A"/>
    <w:rsid w:val="00334043"/>
    <w:rsid w:val="00334A65"/>
    <w:rsid w:val="003350DB"/>
    <w:rsid w:val="00335AFA"/>
    <w:rsid w:val="00335C97"/>
    <w:rsid w:val="00335EC9"/>
    <w:rsid w:val="00335F39"/>
    <w:rsid w:val="0033632E"/>
    <w:rsid w:val="0034156D"/>
    <w:rsid w:val="00342DB1"/>
    <w:rsid w:val="00343082"/>
    <w:rsid w:val="00343BEA"/>
    <w:rsid w:val="00345DDF"/>
    <w:rsid w:val="00346152"/>
    <w:rsid w:val="00346879"/>
    <w:rsid w:val="003475A3"/>
    <w:rsid w:val="00347BEC"/>
    <w:rsid w:val="00347DB2"/>
    <w:rsid w:val="00347EA3"/>
    <w:rsid w:val="00350347"/>
    <w:rsid w:val="003509E9"/>
    <w:rsid w:val="00355661"/>
    <w:rsid w:val="0035648F"/>
    <w:rsid w:val="00356D81"/>
    <w:rsid w:val="00357B85"/>
    <w:rsid w:val="003604E5"/>
    <w:rsid w:val="00360FA9"/>
    <w:rsid w:val="00363335"/>
    <w:rsid w:val="003636A9"/>
    <w:rsid w:val="00363954"/>
    <w:rsid w:val="00363983"/>
    <w:rsid w:val="003639A4"/>
    <w:rsid w:val="00363AC8"/>
    <w:rsid w:val="003655AA"/>
    <w:rsid w:val="003657E6"/>
    <w:rsid w:val="0036580D"/>
    <w:rsid w:val="00365F81"/>
    <w:rsid w:val="00366096"/>
    <w:rsid w:val="0036667E"/>
    <w:rsid w:val="00367401"/>
    <w:rsid w:val="00371DE3"/>
    <w:rsid w:val="00373881"/>
    <w:rsid w:val="00374692"/>
    <w:rsid w:val="00375206"/>
    <w:rsid w:val="00375B35"/>
    <w:rsid w:val="0037608C"/>
    <w:rsid w:val="0037779C"/>
    <w:rsid w:val="0038260A"/>
    <w:rsid w:val="00382A9E"/>
    <w:rsid w:val="00382B3A"/>
    <w:rsid w:val="00384191"/>
    <w:rsid w:val="00385972"/>
    <w:rsid w:val="00386042"/>
    <w:rsid w:val="00386E53"/>
    <w:rsid w:val="0039070B"/>
    <w:rsid w:val="00392003"/>
    <w:rsid w:val="00392ABD"/>
    <w:rsid w:val="00392B6F"/>
    <w:rsid w:val="00392D97"/>
    <w:rsid w:val="003931EF"/>
    <w:rsid w:val="0039375D"/>
    <w:rsid w:val="00396072"/>
    <w:rsid w:val="00397489"/>
    <w:rsid w:val="00397CAD"/>
    <w:rsid w:val="003A04A1"/>
    <w:rsid w:val="003A0754"/>
    <w:rsid w:val="003A0BA8"/>
    <w:rsid w:val="003A17CF"/>
    <w:rsid w:val="003A1F38"/>
    <w:rsid w:val="003A2D7A"/>
    <w:rsid w:val="003A32E8"/>
    <w:rsid w:val="003A3E90"/>
    <w:rsid w:val="003A4AC4"/>
    <w:rsid w:val="003A6E3C"/>
    <w:rsid w:val="003A7F16"/>
    <w:rsid w:val="003B0164"/>
    <w:rsid w:val="003B0823"/>
    <w:rsid w:val="003B1898"/>
    <w:rsid w:val="003B1996"/>
    <w:rsid w:val="003B35AA"/>
    <w:rsid w:val="003B38AC"/>
    <w:rsid w:val="003B3BCF"/>
    <w:rsid w:val="003B4DEB"/>
    <w:rsid w:val="003B4FAD"/>
    <w:rsid w:val="003B521A"/>
    <w:rsid w:val="003B5420"/>
    <w:rsid w:val="003B64D8"/>
    <w:rsid w:val="003B7A6A"/>
    <w:rsid w:val="003B7D1B"/>
    <w:rsid w:val="003B7EC2"/>
    <w:rsid w:val="003C0D46"/>
    <w:rsid w:val="003C0E21"/>
    <w:rsid w:val="003C0E62"/>
    <w:rsid w:val="003C1790"/>
    <w:rsid w:val="003C1B24"/>
    <w:rsid w:val="003C2B44"/>
    <w:rsid w:val="003C357A"/>
    <w:rsid w:val="003C397F"/>
    <w:rsid w:val="003C481D"/>
    <w:rsid w:val="003C49C1"/>
    <w:rsid w:val="003C5C55"/>
    <w:rsid w:val="003C70B7"/>
    <w:rsid w:val="003C7627"/>
    <w:rsid w:val="003D0797"/>
    <w:rsid w:val="003D0A63"/>
    <w:rsid w:val="003D1A14"/>
    <w:rsid w:val="003D1B9C"/>
    <w:rsid w:val="003D256D"/>
    <w:rsid w:val="003D3209"/>
    <w:rsid w:val="003D3312"/>
    <w:rsid w:val="003D34B8"/>
    <w:rsid w:val="003D3504"/>
    <w:rsid w:val="003D3D8E"/>
    <w:rsid w:val="003D47E7"/>
    <w:rsid w:val="003D4E7D"/>
    <w:rsid w:val="003D6454"/>
    <w:rsid w:val="003D679A"/>
    <w:rsid w:val="003D6993"/>
    <w:rsid w:val="003D703E"/>
    <w:rsid w:val="003D77BA"/>
    <w:rsid w:val="003E006E"/>
    <w:rsid w:val="003E039B"/>
    <w:rsid w:val="003E0D1F"/>
    <w:rsid w:val="003E1574"/>
    <w:rsid w:val="003E1D1F"/>
    <w:rsid w:val="003E229F"/>
    <w:rsid w:val="003E24EA"/>
    <w:rsid w:val="003E3F6B"/>
    <w:rsid w:val="003E4557"/>
    <w:rsid w:val="003E46A9"/>
    <w:rsid w:val="003E4803"/>
    <w:rsid w:val="003E4849"/>
    <w:rsid w:val="003E4AB3"/>
    <w:rsid w:val="003E5650"/>
    <w:rsid w:val="003E5790"/>
    <w:rsid w:val="003E5B82"/>
    <w:rsid w:val="003F2419"/>
    <w:rsid w:val="003F39B7"/>
    <w:rsid w:val="003F44D8"/>
    <w:rsid w:val="003F4AE0"/>
    <w:rsid w:val="003F5039"/>
    <w:rsid w:val="003F5DF4"/>
    <w:rsid w:val="003F7505"/>
    <w:rsid w:val="003F7897"/>
    <w:rsid w:val="00400CE7"/>
    <w:rsid w:val="00401089"/>
    <w:rsid w:val="00401E35"/>
    <w:rsid w:val="00401FE8"/>
    <w:rsid w:val="00402E7D"/>
    <w:rsid w:val="004052E3"/>
    <w:rsid w:val="0040586D"/>
    <w:rsid w:val="004058B8"/>
    <w:rsid w:val="00410CB9"/>
    <w:rsid w:val="00410E88"/>
    <w:rsid w:val="00410E8F"/>
    <w:rsid w:val="00411B3C"/>
    <w:rsid w:val="0041313D"/>
    <w:rsid w:val="00413DAC"/>
    <w:rsid w:val="00414AAD"/>
    <w:rsid w:val="00415BA1"/>
    <w:rsid w:val="004176BE"/>
    <w:rsid w:val="0041783F"/>
    <w:rsid w:val="004202FD"/>
    <w:rsid w:val="00421022"/>
    <w:rsid w:val="0042249E"/>
    <w:rsid w:val="0042253A"/>
    <w:rsid w:val="00422FBA"/>
    <w:rsid w:val="0042380A"/>
    <w:rsid w:val="004245C3"/>
    <w:rsid w:val="00424B5B"/>
    <w:rsid w:val="00424B68"/>
    <w:rsid w:val="00425BD2"/>
    <w:rsid w:val="00425C12"/>
    <w:rsid w:val="00425C4E"/>
    <w:rsid w:val="004266F2"/>
    <w:rsid w:val="00427516"/>
    <w:rsid w:val="00427BA0"/>
    <w:rsid w:val="00430718"/>
    <w:rsid w:val="004313D2"/>
    <w:rsid w:val="0043151E"/>
    <w:rsid w:val="00431C9C"/>
    <w:rsid w:val="004325BF"/>
    <w:rsid w:val="004328BD"/>
    <w:rsid w:val="0043340E"/>
    <w:rsid w:val="00434209"/>
    <w:rsid w:val="00434B65"/>
    <w:rsid w:val="00434E72"/>
    <w:rsid w:val="00435A75"/>
    <w:rsid w:val="0043622C"/>
    <w:rsid w:val="00436A8F"/>
    <w:rsid w:val="00436D0A"/>
    <w:rsid w:val="00437360"/>
    <w:rsid w:val="00437E40"/>
    <w:rsid w:val="004417A3"/>
    <w:rsid w:val="0044198C"/>
    <w:rsid w:val="00441FC4"/>
    <w:rsid w:val="0044312D"/>
    <w:rsid w:val="0044461B"/>
    <w:rsid w:val="00444F02"/>
    <w:rsid w:val="00445334"/>
    <w:rsid w:val="004457A5"/>
    <w:rsid w:val="004478E4"/>
    <w:rsid w:val="004503CC"/>
    <w:rsid w:val="004528D0"/>
    <w:rsid w:val="00452919"/>
    <w:rsid w:val="00452DD4"/>
    <w:rsid w:val="00453E85"/>
    <w:rsid w:val="00454551"/>
    <w:rsid w:val="00454670"/>
    <w:rsid w:val="00455F93"/>
    <w:rsid w:val="004562B0"/>
    <w:rsid w:val="004566BD"/>
    <w:rsid w:val="00456826"/>
    <w:rsid w:val="0045731C"/>
    <w:rsid w:val="004602AB"/>
    <w:rsid w:val="0046108E"/>
    <w:rsid w:val="0046248C"/>
    <w:rsid w:val="0046279C"/>
    <w:rsid w:val="00462815"/>
    <w:rsid w:val="0046395D"/>
    <w:rsid w:val="004640F7"/>
    <w:rsid w:val="004645A4"/>
    <w:rsid w:val="004645E3"/>
    <w:rsid w:val="00464988"/>
    <w:rsid w:val="00464AB6"/>
    <w:rsid w:val="004656C7"/>
    <w:rsid w:val="00466DAD"/>
    <w:rsid w:val="0046777A"/>
    <w:rsid w:val="00470710"/>
    <w:rsid w:val="00470A44"/>
    <w:rsid w:val="00472FAE"/>
    <w:rsid w:val="00473088"/>
    <w:rsid w:val="004749D9"/>
    <w:rsid w:val="0047602B"/>
    <w:rsid w:val="00477E34"/>
    <w:rsid w:val="00480798"/>
    <w:rsid w:val="0048148D"/>
    <w:rsid w:val="004825E0"/>
    <w:rsid w:val="00483F80"/>
    <w:rsid w:val="00484C93"/>
    <w:rsid w:val="0048644C"/>
    <w:rsid w:val="004865F1"/>
    <w:rsid w:val="00486D7B"/>
    <w:rsid w:val="0049024D"/>
    <w:rsid w:val="004904DD"/>
    <w:rsid w:val="004948B8"/>
    <w:rsid w:val="0049599F"/>
    <w:rsid w:val="00495EFA"/>
    <w:rsid w:val="004973B5"/>
    <w:rsid w:val="004976B6"/>
    <w:rsid w:val="004A0F68"/>
    <w:rsid w:val="004A1062"/>
    <w:rsid w:val="004A3230"/>
    <w:rsid w:val="004A4431"/>
    <w:rsid w:val="004A5171"/>
    <w:rsid w:val="004A6AD6"/>
    <w:rsid w:val="004A709F"/>
    <w:rsid w:val="004A774E"/>
    <w:rsid w:val="004B196C"/>
    <w:rsid w:val="004B273F"/>
    <w:rsid w:val="004B2781"/>
    <w:rsid w:val="004B27F0"/>
    <w:rsid w:val="004B321E"/>
    <w:rsid w:val="004B3421"/>
    <w:rsid w:val="004B435A"/>
    <w:rsid w:val="004B478A"/>
    <w:rsid w:val="004B4E2A"/>
    <w:rsid w:val="004B6930"/>
    <w:rsid w:val="004B6A5D"/>
    <w:rsid w:val="004C0702"/>
    <w:rsid w:val="004C0C2B"/>
    <w:rsid w:val="004C2006"/>
    <w:rsid w:val="004C205D"/>
    <w:rsid w:val="004C429E"/>
    <w:rsid w:val="004C5093"/>
    <w:rsid w:val="004C563D"/>
    <w:rsid w:val="004C6BDE"/>
    <w:rsid w:val="004C7A15"/>
    <w:rsid w:val="004D17F4"/>
    <w:rsid w:val="004D1F28"/>
    <w:rsid w:val="004D24AB"/>
    <w:rsid w:val="004D25F9"/>
    <w:rsid w:val="004D28B0"/>
    <w:rsid w:val="004D2AD2"/>
    <w:rsid w:val="004D2E6D"/>
    <w:rsid w:val="004D3378"/>
    <w:rsid w:val="004D46F7"/>
    <w:rsid w:val="004D54AB"/>
    <w:rsid w:val="004D565A"/>
    <w:rsid w:val="004D5CA5"/>
    <w:rsid w:val="004D5E32"/>
    <w:rsid w:val="004D7602"/>
    <w:rsid w:val="004D7859"/>
    <w:rsid w:val="004D7E27"/>
    <w:rsid w:val="004E1DFA"/>
    <w:rsid w:val="004E3A6D"/>
    <w:rsid w:val="004E3FAD"/>
    <w:rsid w:val="004E45FE"/>
    <w:rsid w:val="004E495D"/>
    <w:rsid w:val="004E4B6C"/>
    <w:rsid w:val="004E509D"/>
    <w:rsid w:val="004F01D6"/>
    <w:rsid w:val="004F0E3F"/>
    <w:rsid w:val="004F1CD9"/>
    <w:rsid w:val="004F35FC"/>
    <w:rsid w:val="004F3C6B"/>
    <w:rsid w:val="004F3F95"/>
    <w:rsid w:val="004F50EA"/>
    <w:rsid w:val="004F657B"/>
    <w:rsid w:val="004F6AE9"/>
    <w:rsid w:val="004F6D9D"/>
    <w:rsid w:val="00500076"/>
    <w:rsid w:val="00500FB0"/>
    <w:rsid w:val="005013B3"/>
    <w:rsid w:val="005018EC"/>
    <w:rsid w:val="00503168"/>
    <w:rsid w:val="00505150"/>
    <w:rsid w:val="005051ED"/>
    <w:rsid w:val="00505803"/>
    <w:rsid w:val="0050718D"/>
    <w:rsid w:val="00507B1D"/>
    <w:rsid w:val="00510313"/>
    <w:rsid w:val="00511230"/>
    <w:rsid w:val="005115B8"/>
    <w:rsid w:val="00512587"/>
    <w:rsid w:val="00514956"/>
    <w:rsid w:val="00514C8F"/>
    <w:rsid w:val="0051572A"/>
    <w:rsid w:val="0051581B"/>
    <w:rsid w:val="00515FC4"/>
    <w:rsid w:val="005161F8"/>
    <w:rsid w:val="00516C31"/>
    <w:rsid w:val="005172B5"/>
    <w:rsid w:val="00517852"/>
    <w:rsid w:val="00520097"/>
    <w:rsid w:val="005208C9"/>
    <w:rsid w:val="00521685"/>
    <w:rsid w:val="00523018"/>
    <w:rsid w:val="005233D4"/>
    <w:rsid w:val="00523781"/>
    <w:rsid w:val="00523F8B"/>
    <w:rsid w:val="00524412"/>
    <w:rsid w:val="00526F68"/>
    <w:rsid w:val="00527F64"/>
    <w:rsid w:val="0053003E"/>
    <w:rsid w:val="00530A76"/>
    <w:rsid w:val="00531BE2"/>
    <w:rsid w:val="00532C11"/>
    <w:rsid w:val="00533D9A"/>
    <w:rsid w:val="005345CD"/>
    <w:rsid w:val="00534C64"/>
    <w:rsid w:val="00534F65"/>
    <w:rsid w:val="00536720"/>
    <w:rsid w:val="00537AC9"/>
    <w:rsid w:val="005400F7"/>
    <w:rsid w:val="0054014E"/>
    <w:rsid w:val="00540ADD"/>
    <w:rsid w:val="00541118"/>
    <w:rsid w:val="0054325D"/>
    <w:rsid w:val="00545A4C"/>
    <w:rsid w:val="0054631E"/>
    <w:rsid w:val="005477D3"/>
    <w:rsid w:val="00547F60"/>
    <w:rsid w:val="00550CA6"/>
    <w:rsid w:val="005511B5"/>
    <w:rsid w:val="00551F69"/>
    <w:rsid w:val="00552265"/>
    <w:rsid w:val="0055307D"/>
    <w:rsid w:val="00553710"/>
    <w:rsid w:val="00555270"/>
    <w:rsid w:val="00556932"/>
    <w:rsid w:val="00557420"/>
    <w:rsid w:val="00557CC7"/>
    <w:rsid w:val="00560419"/>
    <w:rsid w:val="005606CC"/>
    <w:rsid w:val="00561213"/>
    <w:rsid w:val="0056156C"/>
    <w:rsid w:val="00561A93"/>
    <w:rsid w:val="00562252"/>
    <w:rsid w:val="00563C25"/>
    <w:rsid w:val="00564937"/>
    <w:rsid w:val="0056560B"/>
    <w:rsid w:val="0056659A"/>
    <w:rsid w:val="0056663D"/>
    <w:rsid w:val="00566A60"/>
    <w:rsid w:val="005670FD"/>
    <w:rsid w:val="00567730"/>
    <w:rsid w:val="00570B0F"/>
    <w:rsid w:val="00570B4F"/>
    <w:rsid w:val="0057112D"/>
    <w:rsid w:val="00571D43"/>
    <w:rsid w:val="005729E0"/>
    <w:rsid w:val="00572E45"/>
    <w:rsid w:val="005738F7"/>
    <w:rsid w:val="00574726"/>
    <w:rsid w:val="00575BE7"/>
    <w:rsid w:val="005774CA"/>
    <w:rsid w:val="005776E8"/>
    <w:rsid w:val="005777D5"/>
    <w:rsid w:val="00577E56"/>
    <w:rsid w:val="00580902"/>
    <w:rsid w:val="005817E3"/>
    <w:rsid w:val="00581F36"/>
    <w:rsid w:val="00583109"/>
    <w:rsid w:val="00583EA1"/>
    <w:rsid w:val="00584957"/>
    <w:rsid w:val="00585318"/>
    <w:rsid w:val="005860AF"/>
    <w:rsid w:val="00587219"/>
    <w:rsid w:val="005874D7"/>
    <w:rsid w:val="00587919"/>
    <w:rsid w:val="00590541"/>
    <w:rsid w:val="00590D8F"/>
    <w:rsid w:val="00591B15"/>
    <w:rsid w:val="00591DFA"/>
    <w:rsid w:val="00591E6A"/>
    <w:rsid w:val="005932A0"/>
    <w:rsid w:val="00595C8F"/>
    <w:rsid w:val="00596182"/>
    <w:rsid w:val="00596AD0"/>
    <w:rsid w:val="00596C15"/>
    <w:rsid w:val="00597380"/>
    <w:rsid w:val="005A0DDE"/>
    <w:rsid w:val="005A17BF"/>
    <w:rsid w:val="005A21E8"/>
    <w:rsid w:val="005A24E7"/>
    <w:rsid w:val="005A33B1"/>
    <w:rsid w:val="005A379B"/>
    <w:rsid w:val="005A478B"/>
    <w:rsid w:val="005A484E"/>
    <w:rsid w:val="005A53F9"/>
    <w:rsid w:val="005A579F"/>
    <w:rsid w:val="005A6A39"/>
    <w:rsid w:val="005A74D8"/>
    <w:rsid w:val="005A7877"/>
    <w:rsid w:val="005B0420"/>
    <w:rsid w:val="005B0B7A"/>
    <w:rsid w:val="005B1122"/>
    <w:rsid w:val="005B1181"/>
    <w:rsid w:val="005B1A3F"/>
    <w:rsid w:val="005B2732"/>
    <w:rsid w:val="005B2918"/>
    <w:rsid w:val="005B35A4"/>
    <w:rsid w:val="005B4031"/>
    <w:rsid w:val="005B4E9A"/>
    <w:rsid w:val="005B54B3"/>
    <w:rsid w:val="005B6C4B"/>
    <w:rsid w:val="005B741A"/>
    <w:rsid w:val="005B76EE"/>
    <w:rsid w:val="005C025F"/>
    <w:rsid w:val="005C0DB7"/>
    <w:rsid w:val="005C116F"/>
    <w:rsid w:val="005C1839"/>
    <w:rsid w:val="005C2574"/>
    <w:rsid w:val="005C2F53"/>
    <w:rsid w:val="005C469E"/>
    <w:rsid w:val="005C47D0"/>
    <w:rsid w:val="005C607E"/>
    <w:rsid w:val="005C627A"/>
    <w:rsid w:val="005C76CE"/>
    <w:rsid w:val="005D0597"/>
    <w:rsid w:val="005D0AB5"/>
    <w:rsid w:val="005D133A"/>
    <w:rsid w:val="005D2671"/>
    <w:rsid w:val="005D38B5"/>
    <w:rsid w:val="005D4CBA"/>
    <w:rsid w:val="005D5063"/>
    <w:rsid w:val="005D5B51"/>
    <w:rsid w:val="005D5E65"/>
    <w:rsid w:val="005D5FF8"/>
    <w:rsid w:val="005D6B8D"/>
    <w:rsid w:val="005E070E"/>
    <w:rsid w:val="005E1B55"/>
    <w:rsid w:val="005E1F86"/>
    <w:rsid w:val="005E2D87"/>
    <w:rsid w:val="005E3344"/>
    <w:rsid w:val="005E67BF"/>
    <w:rsid w:val="005E7494"/>
    <w:rsid w:val="005E74AE"/>
    <w:rsid w:val="005E7F23"/>
    <w:rsid w:val="005F0A3C"/>
    <w:rsid w:val="005F0A82"/>
    <w:rsid w:val="005F1346"/>
    <w:rsid w:val="005F13E0"/>
    <w:rsid w:val="005F140B"/>
    <w:rsid w:val="005F1963"/>
    <w:rsid w:val="005F1991"/>
    <w:rsid w:val="005F2482"/>
    <w:rsid w:val="005F3849"/>
    <w:rsid w:val="005F475A"/>
    <w:rsid w:val="005F4A89"/>
    <w:rsid w:val="005F5A65"/>
    <w:rsid w:val="005F5D4A"/>
    <w:rsid w:val="005F5F96"/>
    <w:rsid w:val="005F60B3"/>
    <w:rsid w:val="005F63E6"/>
    <w:rsid w:val="005F76A2"/>
    <w:rsid w:val="005F7710"/>
    <w:rsid w:val="005F7D17"/>
    <w:rsid w:val="005F7F00"/>
    <w:rsid w:val="00600B16"/>
    <w:rsid w:val="006011A9"/>
    <w:rsid w:val="0060207B"/>
    <w:rsid w:val="0060318B"/>
    <w:rsid w:val="0060335F"/>
    <w:rsid w:val="00604068"/>
    <w:rsid w:val="006054D7"/>
    <w:rsid w:val="006067A1"/>
    <w:rsid w:val="00607386"/>
    <w:rsid w:val="00607BF0"/>
    <w:rsid w:val="0061003F"/>
    <w:rsid w:val="00612233"/>
    <w:rsid w:val="006131FD"/>
    <w:rsid w:val="0061493F"/>
    <w:rsid w:val="006149DD"/>
    <w:rsid w:val="0061512E"/>
    <w:rsid w:val="0061601C"/>
    <w:rsid w:val="006169FD"/>
    <w:rsid w:val="00617072"/>
    <w:rsid w:val="00617276"/>
    <w:rsid w:val="00620242"/>
    <w:rsid w:val="00620555"/>
    <w:rsid w:val="00621836"/>
    <w:rsid w:val="006228F4"/>
    <w:rsid w:val="00622D71"/>
    <w:rsid w:val="0062353A"/>
    <w:rsid w:val="00625375"/>
    <w:rsid w:val="00626571"/>
    <w:rsid w:val="00627FD0"/>
    <w:rsid w:val="00631177"/>
    <w:rsid w:val="00634297"/>
    <w:rsid w:val="00635658"/>
    <w:rsid w:val="00635B2D"/>
    <w:rsid w:val="00636031"/>
    <w:rsid w:val="0063611A"/>
    <w:rsid w:val="006361C6"/>
    <w:rsid w:val="00636758"/>
    <w:rsid w:val="00636A93"/>
    <w:rsid w:val="00640070"/>
    <w:rsid w:val="0064155D"/>
    <w:rsid w:val="00641B59"/>
    <w:rsid w:val="00641C7B"/>
    <w:rsid w:val="006424F2"/>
    <w:rsid w:val="00643354"/>
    <w:rsid w:val="0064451B"/>
    <w:rsid w:val="00644F43"/>
    <w:rsid w:val="0064651E"/>
    <w:rsid w:val="00646F63"/>
    <w:rsid w:val="00647170"/>
    <w:rsid w:val="00650907"/>
    <w:rsid w:val="00650DDA"/>
    <w:rsid w:val="0065116B"/>
    <w:rsid w:val="0065122E"/>
    <w:rsid w:val="006514B6"/>
    <w:rsid w:val="00651FFB"/>
    <w:rsid w:val="006522F2"/>
    <w:rsid w:val="006541FE"/>
    <w:rsid w:val="00654A47"/>
    <w:rsid w:val="0065600D"/>
    <w:rsid w:val="00656998"/>
    <w:rsid w:val="006573A7"/>
    <w:rsid w:val="00657414"/>
    <w:rsid w:val="00657CB2"/>
    <w:rsid w:val="00661597"/>
    <w:rsid w:val="00663773"/>
    <w:rsid w:val="006640F9"/>
    <w:rsid w:val="0066452B"/>
    <w:rsid w:val="0066669A"/>
    <w:rsid w:val="00666AB9"/>
    <w:rsid w:val="00666ABA"/>
    <w:rsid w:val="00670934"/>
    <w:rsid w:val="006711C0"/>
    <w:rsid w:val="006714D1"/>
    <w:rsid w:val="006714E5"/>
    <w:rsid w:val="006715FF"/>
    <w:rsid w:val="00671DF7"/>
    <w:rsid w:val="00672123"/>
    <w:rsid w:val="00673804"/>
    <w:rsid w:val="00673BE4"/>
    <w:rsid w:val="00673CF4"/>
    <w:rsid w:val="00673ECE"/>
    <w:rsid w:val="006751B5"/>
    <w:rsid w:val="006768F3"/>
    <w:rsid w:val="00676F7A"/>
    <w:rsid w:val="00680964"/>
    <w:rsid w:val="00680D8F"/>
    <w:rsid w:val="006815F7"/>
    <w:rsid w:val="0068173C"/>
    <w:rsid w:val="006823BC"/>
    <w:rsid w:val="00682BD1"/>
    <w:rsid w:val="0068347C"/>
    <w:rsid w:val="0068375B"/>
    <w:rsid w:val="00683900"/>
    <w:rsid w:val="00683B60"/>
    <w:rsid w:val="00683D23"/>
    <w:rsid w:val="006860E9"/>
    <w:rsid w:val="006861E6"/>
    <w:rsid w:val="006865D0"/>
    <w:rsid w:val="0068683D"/>
    <w:rsid w:val="00690744"/>
    <w:rsid w:val="00690D05"/>
    <w:rsid w:val="00690D33"/>
    <w:rsid w:val="00691A7B"/>
    <w:rsid w:val="00692502"/>
    <w:rsid w:val="00692E99"/>
    <w:rsid w:val="00693EBA"/>
    <w:rsid w:val="00694505"/>
    <w:rsid w:val="006945EA"/>
    <w:rsid w:val="00694BF9"/>
    <w:rsid w:val="00696085"/>
    <w:rsid w:val="006A0B64"/>
    <w:rsid w:val="006A0DCE"/>
    <w:rsid w:val="006A1076"/>
    <w:rsid w:val="006A1FAC"/>
    <w:rsid w:val="006A2D70"/>
    <w:rsid w:val="006A36A9"/>
    <w:rsid w:val="006A64AF"/>
    <w:rsid w:val="006A6DEF"/>
    <w:rsid w:val="006A7054"/>
    <w:rsid w:val="006B09F6"/>
    <w:rsid w:val="006B0DC7"/>
    <w:rsid w:val="006B1661"/>
    <w:rsid w:val="006B31BE"/>
    <w:rsid w:val="006B40D1"/>
    <w:rsid w:val="006B4251"/>
    <w:rsid w:val="006B4931"/>
    <w:rsid w:val="006B4C66"/>
    <w:rsid w:val="006B5057"/>
    <w:rsid w:val="006B6173"/>
    <w:rsid w:val="006B667C"/>
    <w:rsid w:val="006B74F1"/>
    <w:rsid w:val="006B7B8C"/>
    <w:rsid w:val="006C199D"/>
    <w:rsid w:val="006C1C0B"/>
    <w:rsid w:val="006C4CF1"/>
    <w:rsid w:val="006C55B4"/>
    <w:rsid w:val="006C5E80"/>
    <w:rsid w:val="006C660C"/>
    <w:rsid w:val="006C7E4E"/>
    <w:rsid w:val="006D0AE6"/>
    <w:rsid w:val="006D1239"/>
    <w:rsid w:val="006D2375"/>
    <w:rsid w:val="006D5858"/>
    <w:rsid w:val="006D611E"/>
    <w:rsid w:val="006D6B6D"/>
    <w:rsid w:val="006D7EF9"/>
    <w:rsid w:val="006D7FC7"/>
    <w:rsid w:val="006E016D"/>
    <w:rsid w:val="006E0941"/>
    <w:rsid w:val="006E0B80"/>
    <w:rsid w:val="006E1F7B"/>
    <w:rsid w:val="006E293B"/>
    <w:rsid w:val="006E2F29"/>
    <w:rsid w:val="006E39C5"/>
    <w:rsid w:val="006E4B05"/>
    <w:rsid w:val="006E4D85"/>
    <w:rsid w:val="006E66EE"/>
    <w:rsid w:val="006E758B"/>
    <w:rsid w:val="006E75D7"/>
    <w:rsid w:val="006F08D9"/>
    <w:rsid w:val="006F0A63"/>
    <w:rsid w:val="006F0C05"/>
    <w:rsid w:val="006F1C26"/>
    <w:rsid w:val="006F1C4A"/>
    <w:rsid w:val="006F206C"/>
    <w:rsid w:val="006F2F21"/>
    <w:rsid w:val="006F3206"/>
    <w:rsid w:val="006F63A4"/>
    <w:rsid w:val="006F6464"/>
    <w:rsid w:val="006F7150"/>
    <w:rsid w:val="006F728E"/>
    <w:rsid w:val="006F7491"/>
    <w:rsid w:val="006F7AFF"/>
    <w:rsid w:val="00702A27"/>
    <w:rsid w:val="00702BCE"/>
    <w:rsid w:val="00704036"/>
    <w:rsid w:val="00704206"/>
    <w:rsid w:val="007048E1"/>
    <w:rsid w:val="00704905"/>
    <w:rsid w:val="00706592"/>
    <w:rsid w:val="007066B3"/>
    <w:rsid w:val="00706CCF"/>
    <w:rsid w:val="00707D40"/>
    <w:rsid w:val="00710AEE"/>
    <w:rsid w:val="0071138F"/>
    <w:rsid w:val="00711481"/>
    <w:rsid w:val="007115FE"/>
    <w:rsid w:val="00713002"/>
    <w:rsid w:val="007136D5"/>
    <w:rsid w:val="0071446A"/>
    <w:rsid w:val="007148DE"/>
    <w:rsid w:val="00717D79"/>
    <w:rsid w:val="007200C5"/>
    <w:rsid w:val="00720A65"/>
    <w:rsid w:val="007217B9"/>
    <w:rsid w:val="0072186A"/>
    <w:rsid w:val="00722167"/>
    <w:rsid w:val="00724C81"/>
    <w:rsid w:val="007257F1"/>
    <w:rsid w:val="00725C05"/>
    <w:rsid w:val="00725CA2"/>
    <w:rsid w:val="00726006"/>
    <w:rsid w:val="0072705B"/>
    <w:rsid w:val="0072736E"/>
    <w:rsid w:val="007275B5"/>
    <w:rsid w:val="00730535"/>
    <w:rsid w:val="00732BD2"/>
    <w:rsid w:val="0073321D"/>
    <w:rsid w:val="007348DB"/>
    <w:rsid w:val="00734D71"/>
    <w:rsid w:val="00734F2B"/>
    <w:rsid w:val="00735083"/>
    <w:rsid w:val="00735103"/>
    <w:rsid w:val="00735A62"/>
    <w:rsid w:val="00735CD9"/>
    <w:rsid w:val="00736A32"/>
    <w:rsid w:val="00736FBA"/>
    <w:rsid w:val="00740077"/>
    <w:rsid w:val="007410E3"/>
    <w:rsid w:val="0074151C"/>
    <w:rsid w:val="007435B1"/>
    <w:rsid w:val="00744419"/>
    <w:rsid w:val="00744726"/>
    <w:rsid w:val="007469B9"/>
    <w:rsid w:val="00747708"/>
    <w:rsid w:val="00747F9B"/>
    <w:rsid w:val="00750006"/>
    <w:rsid w:val="007501B7"/>
    <w:rsid w:val="00751784"/>
    <w:rsid w:val="00751FB2"/>
    <w:rsid w:val="0075219F"/>
    <w:rsid w:val="00752864"/>
    <w:rsid w:val="00753BB4"/>
    <w:rsid w:val="00753E9E"/>
    <w:rsid w:val="00755A7B"/>
    <w:rsid w:val="00756C80"/>
    <w:rsid w:val="00757170"/>
    <w:rsid w:val="00760331"/>
    <w:rsid w:val="0076166B"/>
    <w:rsid w:val="00761C21"/>
    <w:rsid w:val="00762BCF"/>
    <w:rsid w:val="00763B8A"/>
    <w:rsid w:val="007650B9"/>
    <w:rsid w:val="00766A95"/>
    <w:rsid w:val="00766AB7"/>
    <w:rsid w:val="00766E09"/>
    <w:rsid w:val="007677C9"/>
    <w:rsid w:val="00767E9E"/>
    <w:rsid w:val="007702F7"/>
    <w:rsid w:val="007703B9"/>
    <w:rsid w:val="00770AA3"/>
    <w:rsid w:val="00770C07"/>
    <w:rsid w:val="00773A9F"/>
    <w:rsid w:val="007749FB"/>
    <w:rsid w:val="00775025"/>
    <w:rsid w:val="007750C5"/>
    <w:rsid w:val="007760DA"/>
    <w:rsid w:val="0077611B"/>
    <w:rsid w:val="00776E52"/>
    <w:rsid w:val="00780771"/>
    <w:rsid w:val="00780CDA"/>
    <w:rsid w:val="00780E84"/>
    <w:rsid w:val="007815E0"/>
    <w:rsid w:val="00781F95"/>
    <w:rsid w:val="007823B6"/>
    <w:rsid w:val="007835F1"/>
    <w:rsid w:val="00783B0C"/>
    <w:rsid w:val="00783D56"/>
    <w:rsid w:val="00783DFE"/>
    <w:rsid w:val="00784623"/>
    <w:rsid w:val="0078496A"/>
    <w:rsid w:val="00785797"/>
    <w:rsid w:val="00787DA2"/>
    <w:rsid w:val="00791521"/>
    <w:rsid w:val="00792AB7"/>
    <w:rsid w:val="00792ED9"/>
    <w:rsid w:val="0079358B"/>
    <w:rsid w:val="00793F6B"/>
    <w:rsid w:val="00793F90"/>
    <w:rsid w:val="00794A9D"/>
    <w:rsid w:val="0079615C"/>
    <w:rsid w:val="007968FF"/>
    <w:rsid w:val="00796A46"/>
    <w:rsid w:val="00796B9D"/>
    <w:rsid w:val="00797539"/>
    <w:rsid w:val="007A075E"/>
    <w:rsid w:val="007A14CE"/>
    <w:rsid w:val="007A17C0"/>
    <w:rsid w:val="007A20BD"/>
    <w:rsid w:val="007A243E"/>
    <w:rsid w:val="007A3680"/>
    <w:rsid w:val="007A4228"/>
    <w:rsid w:val="007A49F7"/>
    <w:rsid w:val="007A4EB5"/>
    <w:rsid w:val="007A6203"/>
    <w:rsid w:val="007A6EE0"/>
    <w:rsid w:val="007A7948"/>
    <w:rsid w:val="007B022E"/>
    <w:rsid w:val="007B08CC"/>
    <w:rsid w:val="007B0AB2"/>
    <w:rsid w:val="007B13FE"/>
    <w:rsid w:val="007B1D6C"/>
    <w:rsid w:val="007B293D"/>
    <w:rsid w:val="007B2BEE"/>
    <w:rsid w:val="007B3F8A"/>
    <w:rsid w:val="007B42C9"/>
    <w:rsid w:val="007B54BA"/>
    <w:rsid w:val="007B6046"/>
    <w:rsid w:val="007C027A"/>
    <w:rsid w:val="007C072B"/>
    <w:rsid w:val="007C1A5A"/>
    <w:rsid w:val="007C293F"/>
    <w:rsid w:val="007C2A16"/>
    <w:rsid w:val="007C2F6D"/>
    <w:rsid w:val="007C347F"/>
    <w:rsid w:val="007C3D2D"/>
    <w:rsid w:val="007C492A"/>
    <w:rsid w:val="007C57D4"/>
    <w:rsid w:val="007C5F31"/>
    <w:rsid w:val="007C7799"/>
    <w:rsid w:val="007D165A"/>
    <w:rsid w:val="007D394F"/>
    <w:rsid w:val="007D3A25"/>
    <w:rsid w:val="007D4D18"/>
    <w:rsid w:val="007D66E4"/>
    <w:rsid w:val="007D72FE"/>
    <w:rsid w:val="007E008A"/>
    <w:rsid w:val="007E0407"/>
    <w:rsid w:val="007E0BF4"/>
    <w:rsid w:val="007E0E9B"/>
    <w:rsid w:val="007E1633"/>
    <w:rsid w:val="007E1E2D"/>
    <w:rsid w:val="007E41BC"/>
    <w:rsid w:val="007E4915"/>
    <w:rsid w:val="007E5098"/>
    <w:rsid w:val="007E5137"/>
    <w:rsid w:val="007E53FC"/>
    <w:rsid w:val="007E57ED"/>
    <w:rsid w:val="007E593D"/>
    <w:rsid w:val="007E653E"/>
    <w:rsid w:val="007E6C0B"/>
    <w:rsid w:val="007E6EF3"/>
    <w:rsid w:val="007E6F2E"/>
    <w:rsid w:val="007E71F5"/>
    <w:rsid w:val="007E75FC"/>
    <w:rsid w:val="007F0D7F"/>
    <w:rsid w:val="007F0F57"/>
    <w:rsid w:val="007F196C"/>
    <w:rsid w:val="007F2190"/>
    <w:rsid w:val="007F340B"/>
    <w:rsid w:val="007F3615"/>
    <w:rsid w:val="007F43C5"/>
    <w:rsid w:val="007F4CFE"/>
    <w:rsid w:val="007F4D37"/>
    <w:rsid w:val="007F5752"/>
    <w:rsid w:val="007F5B85"/>
    <w:rsid w:val="007F5C51"/>
    <w:rsid w:val="007F6704"/>
    <w:rsid w:val="007F6875"/>
    <w:rsid w:val="007F6BDC"/>
    <w:rsid w:val="007F6CB2"/>
    <w:rsid w:val="007F7F19"/>
    <w:rsid w:val="00800E7A"/>
    <w:rsid w:val="00800F05"/>
    <w:rsid w:val="008018EB"/>
    <w:rsid w:val="008019DB"/>
    <w:rsid w:val="008025EC"/>
    <w:rsid w:val="0080406E"/>
    <w:rsid w:val="00804995"/>
    <w:rsid w:val="0080598F"/>
    <w:rsid w:val="00806636"/>
    <w:rsid w:val="00806C1C"/>
    <w:rsid w:val="00807E5C"/>
    <w:rsid w:val="00810660"/>
    <w:rsid w:val="00811546"/>
    <w:rsid w:val="00813792"/>
    <w:rsid w:val="00814235"/>
    <w:rsid w:val="00814909"/>
    <w:rsid w:val="008160B4"/>
    <w:rsid w:val="0081622D"/>
    <w:rsid w:val="008162E2"/>
    <w:rsid w:val="00817AC1"/>
    <w:rsid w:val="00820D14"/>
    <w:rsid w:val="00821F0E"/>
    <w:rsid w:val="00822018"/>
    <w:rsid w:val="00822A71"/>
    <w:rsid w:val="00822C97"/>
    <w:rsid w:val="00822F92"/>
    <w:rsid w:val="008234CA"/>
    <w:rsid w:val="00826486"/>
    <w:rsid w:val="00826B8A"/>
    <w:rsid w:val="00826CE7"/>
    <w:rsid w:val="00831400"/>
    <w:rsid w:val="008339B6"/>
    <w:rsid w:val="00833FFD"/>
    <w:rsid w:val="00834FA1"/>
    <w:rsid w:val="00835718"/>
    <w:rsid w:val="00835888"/>
    <w:rsid w:val="008369D0"/>
    <w:rsid w:val="00836E6A"/>
    <w:rsid w:val="00837567"/>
    <w:rsid w:val="00837619"/>
    <w:rsid w:val="00837C11"/>
    <w:rsid w:val="00840694"/>
    <w:rsid w:val="0084080E"/>
    <w:rsid w:val="00840FF4"/>
    <w:rsid w:val="00841F89"/>
    <w:rsid w:val="00842195"/>
    <w:rsid w:val="00844514"/>
    <w:rsid w:val="008450AA"/>
    <w:rsid w:val="008463B2"/>
    <w:rsid w:val="00847798"/>
    <w:rsid w:val="00847A25"/>
    <w:rsid w:val="00847EF2"/>
    <w:rsid w:val="008504F6"/>
    <w:rsid w:val="0085109C"/>
    <w:rsid w:val="00851D99"/>
    <w:rsid w:val="00852168"/>
    <w:rsid w:val="0085271A"/>
    <w:rsid w:val="008530F3"/>
    <w:rsid w:val="00853432"/>
    <w:rsid w:val="008545E3"/>
    <w:rsid w:val="00854616"/>
    <w:rsid w:val="00856275"/>
    <w:rsid w:val="00856889"/>
    <w:rsid w:val="00856A73"/>
    <w:rsid w:val="00856C01"/>
    <w:rsid w:val="00857458"/>
    <w:rsid w:val="00857D4B"/>
    <w:rsid w:val="008613F8"/>
    <w:rsid w:val="00862640"/>
    <w:rsid w:val="00862AEF"/>
    <w:rsid w:val="0086356F"/>
    <w:rsid w:val="00863BB9"/>
    <w:rsid w:val="0086411C"/>
    <w:rsid w:val="00864888"/>
    <w:rsid w:val="00864C9E"/>
    <w:rsid w:val="00865B88"/>
    <w:rsid w:val="00866FB8"/>
    <w:rsid w:val="00867DA8"/>
    <w:rsid w:val="00871775"/>
    <w:rsid w:val="00872584"/>
    <w:rsid w:val="00872B41"/>
    <w:rsid w:val="00872D18"/>
    <w:rsid w:val="00873134"/>
    <w:rsid w:val="008731A6"/>
    <w:rsid w:val="00873CF2"/>
    <w:rsid w:val="00874135"/>
    <w:rsid w:val="00874858"/>
    <w:rsid w:val="00874DAC"/>
    <w:rsid w:val="00875BC2"/>
    <w:rsid w:val="00875D00"/>
    <w:rsid w:val="008761A6"/>
    <w:rsid w:val="00877A5D"/>
    <w:rsid w:val="00877AAE"/>
    <w:rsid w:val="008812FE"/>
    <w:rsid w:val="00883456"/>
    <w:rsid w:val="0088392D"/>
    <w:rsid w:val="00883F10"/>
    <w:rsid w:val="008847DC"/>
    <w:rsid w:val="0088690D"/>
    <w:rsid w:val="00887289"/>
    <w:rsid w:val="00890173"/>
    <w:rsid w:val="00890329"/>
    <w:rsid w:val="0089051F"/>
    <w:rsid w:val="008915B8"/>
    <w:rsid w:val="008926E9"/>
    <w:rsid w:val="00892CF4"/>
    <w:rsid w:val="008935A4"/>
    <w:rsid w:val="00894A2A"/>
    <w:rsid w:val="008953B5"/>
    <w:rsid w:val="008956F3"/>
    <w:rsid w:val="00895B4B"/>
    <w:rsid w:val="00896E33"/>
    <w:rsid w:val="008A0C63"/>
    <w:rsid w:val="008A1B54"/>
    <w:rsid w:val="008A23CA"/>
    <w:rsid w:val="008A2524"/>
    <w:rsid w:val="008A2914"/>
    <w:rsid w:val="008A2A83"/>
    <w:rsid w:val="008A2C22"/>
    <w:rsid w:val="008A3A26"/>
    <w:rsid w:val="008A547D"/>
    <w:rsid w:val="008A748D"/>
    <w:rsid w:val="008A7DB8"/>
    <w:rsid w:val="008B0171"/>
    <w:rsid w:val="008B132F"/>
    <w:rsid w:val="008B1725"/>
    <w:rsid w:val="008B1AA7"/>
    <w:rsid w:val="008B2A6A"/>
    <w:rsid w:val="008B2E67"/>
    <w:rsid w:val="008B36FC"/>
    <w:rsid w:val="008B4BCB"/>
    <w:rsid w:val="008B5FB6"/>
    <w:rsid w:val="008C3652"/>
    <w:rsid w:val="008C3C41"/>
    <w:rsid w:val="008C3EA4"/>
    <w:rsid w:val="008C4C3D"/>
    <w:rsid w:val="008C514F"/>
    <w:rsid w:val="008C5E9C"/>
    <w:rsid w:val="008C6BFD"/>
    <w:rsid w:val="008C6C3F"/>
    <w:rsid w:val="008D0C24"/>
    <w:rsid w:val="008D0EA0"/>
    <w:rsid w:val="008D0F32"/>
    <w:rsid w:val="008D274C"/>
    <w:rsid w:val="008D2DD9"/>
    <w:rsid w:val="008D34A3"/>
    <w:rsid w:val="008D34C7"/>
    <w:rsid w:val="008D3720"/>
    <w:rsid w:val="008D38BA"/>
    <w:rsid w:val="008D4409"/>
    <w:rsid w:val="008D469D"/>
    <w:rsid w:val="008D4ABD"/>
    <w:rsid w:val="008D65F0"/>
    <w:rsid w:val="008D6621"/>
    <w:rsid w:val="008D6AF1"/>
    <w:rsid w:val="008D7AD7"/>
    <w:rsid w:val="008D7EC3"/>
    <w:rsid w:val="008E02A2"/>
    <w:rsid w:val="008E2E90"/>
    <w:rsid w:val="008E35B3"/>
    <w:rsid w:val="008E3F86"/>
    <w:rsid w:val="008E69EC"/>
    <w:rsid w:val="008E77DA"/>
    <w:rsid w:val="008F1233"/>
    <w:rsid w:val="008F12B7"/>
    <w:rsid w:val="008F18A9"/>
    <w:rsid w:val="008F281F"/>
    <w:rsid w:val="008F2F3A"/>
    <w:rsid w:val="008F413D"/>
    <w:rsid w:val="008F4F2E"/>
    <w:rsid w:val="008F5127"/>
    <w:rsid w:val="008F5431"/>
    <w:rsid w:val="008F54E0"/>
    <w:rsid w:val="008F6178"/>
    <w:rsid w:val="008F61CE"/>
    <w:rsid w:val="008F6288"/>
    <w:rsid w:val="008F7257"/>
    <w:rsid w:val="00901587"/>
    <w:rsid w:val="00903398"/>
    <w:rsid w:val="00903FBA"/>
    <w:rsid w:val="00904F79"/>
    <w:rsid w:val="009050F5"/>
    <w:rsid w:val="009066FD"/>
    <w:rsid w:val="00907670"/>
    <w:rsid w:val="009104AB"/>
    <w:rsid w:val="00910FB8"/>
    <w:rsid w:val="009113C2"/>
    <w:rsid w:val="00911666"/>
    <w:rsid w:val="00911E61"/>
    <w:rsid w:val="00912C34"/>
    <w:rsid w:val="00913BEA"/>
    <w:rsid w:val="009145EC"/>
    <w:rsid w:val="00914723"/>
    <w:rsid w:val="00915ACA"/>
    <w:rsid w:val="00916558"/>
    <w:rsid w:val="009166FA"/>
    <w:rsid w:val="0092270E"/>
    <w:rsid w:val="00922DD3"/>
    <w:rsid w:val="00923DC7"/>
    <w:rsid w:val="00924A96"/>
    <w:rsid w:val="00926892"/>
    <w:rsid w:val="00926FB9"/>
    <w:rsid w:val="009312B0"/>
    <w:rsid w:val="0093160E"/>
    <w:rsid w:val="009317F3"/>
    <w:rsid w:val="00932660"/>
    <w:rsid w:val="00932A4F"/>
    <w:rsid w:val="00932EFC"/>
    <w:rsid w:val="00933259"/>
    <w:rsid w:val="00933900"/>
    <w:rsid w:val="00933A52"/>
    <w:rsid w:val="0093634B"/>
    <w:rsid w:val="009367C4"/>
    <w:rsid w:val="009374BC"/>
    <w:rsid w:val="0094218F"/>
    <w:rsid w:val="00943450"/>
    <w:rsid w:val="00943D47"/>
    <w:rsid w:val="00943FE7"/>
    <w:rsid w:val="009446B8"/>
    <w:rsid w:val="00945201"/>
    <w:rsid w:val="009455FB"/>
    <w:rsid w:val="0094655A"/>
    <w:rsid w:val="00946701"/>
    <w:rsid w:val="00946AC8"/>
    <w:rsid w:val="00947387"/>
    <w:rsid w:val="00950066"/>
    <w:rsid w:val="009501EE"/>
    <w:rsid w:val="00950FBB"/>
    <w:rsid w:val="00951EB0"/>
    <w:rsid w:val="009523F8"/>
    <w:rsid w:val="009524B7"/>
    <w:rsid w:val="00952B0A"/>
    <w:rsid w:val="00953238"/>
    <w:rsid w:val="0095344A"/>
    <w:rsid w:val="00954CCC"/>
    <w:rsid w:val="00955E08"/>
    <w:rsid w:val="00956616"/>
    <w:rsid w:val="009573A9"/>
    <w:rsid w:val="00957EFE"/>
    <w:rsid w:val="0096078C"/>
    <w:rsid w:val="009608F1"/>
    <w:rsid w:val="00960E36"/>
    <w:rsid w:val="00961E40"/>
    <w:rsid w:val="00962126"/>
    <w:rsid w:val="00962140"/>
    <w:rsid w:val="00962D10"/>
    <w:rsid w:val="00962D3C"/>
    <w:rsid w:val="0096308D"/>
    <w:rsid w:val="00963546"/>
    <w:rsid w:val="00964571"/>
    <w:rsid w:val="009646D9"/>
    <w:rsid w:val="009649E8"/>
    <w:rsid w:val="00964A0F"/>
    <w:rsid w:val="00965F69"/>
    <w:rsid w:val="00965FAB"/>
    <w:rsid w:val="00970428"/>
    <w:rsid w:val="0097137C"/>
    <w:rsid w:val="00971400"/>
    <w:rsid w:val="009718F0"/>
    <w:rsid w:val="009760FC"/>
    <w:rsid w:val="009767D8"/>
    <w:rsid w:val="00976B75"/>
    <w:rsid w:val="00977295"/>
    <w:rsid w:val="009777A4"/>
    <w:rsid w:val="009800D9"/>
    <w:rsid w:val="00980198"/>
    <w:rsid w:val="00980213"/>
    <w:rsid w:val="009803DE"/>
    <w:rsid w:val="009805AD"/>
    <w:rsid w:val="009805CE"/>
    <w:rsid w:val="00981390"/>
    <w:rsid w:val="009817CA"/>
    <w:rsid w:val="00981956"/>
    <w:rsid w:val="00981964"/>
    <w:rsid w:val="00982AEA"/>
    <w:rsid w:val="009837B9"/>
    <w:rsid w:val="00985931"/>
    <w:rsid w:val="009860F2"/>
    <w:rsid w:val="009875B2"/>
    <w:rsid w:val="00987ABF"/>
    <w:rsid w:val="00991248"/>
    <w:rsid w:val="0099141A"/>
    <w:rsid w:val="0099191A"/>
    <w:rsid w:val="009923AC"/>
    <w:rsid w:val="009958B7"/>
    <w:rsid w:val="009A04F2"/>
    <w:rsid w:val="009A1A1F"/>
    <w:rsid w:val="009A2361"/>
    <w:rsid w:val="009A26CE"/>
    <w:rsid w:val="009A2B2D"/>
    <w:rsid w:val="009A3DC5"/>
    <w:rsid w:val="009A45DC"/>
    <w:rsid w:val="009A4DA2"/>
    <w:rsid w:val="009A6055"/>
    <w:rsid w:val="009B04C2"/>
    <w:rsid w:val="009B10CE"/>
    <w:rsid w:val="009B120E"/>
    <w:rsid w:val="009B1A55"/>
    <w:rsid w:val="009B2E78"/>
    <w:rsid w:val="009B35B8"/>
    <w:rsid w:val="009B377D"/>
    <w:rsid w:val="009B3B61"/>
    <w:rsid w:val="009B517B"/>
    <w:rsid w:val="009B5A30"/>
    <w:rsid w:val="009B5E48"/>
    <w:rsid w:val="009C1A33"/>
    <w:rsid w:val="009C289C"/>
    <w:rsid w:val="009C3CF4"/>
    <w:rsid w:val="009C4AF9"/>
    <w:rsid w:val="009C5890"/>
    <w:rsid w:val="009C6054"/>
    <w:rsid w:val="009C6F1C"/>
    <w:rsid w:val="009C76E8"/>
    <w:rsid w:val="009D082E"/>
    <w:rsid w:val="009D19AB"/>
    <w:rsid w:val="009D20E2"/>
    <w:rsid w:val="009D2574"/>
    <w:rsid w:val="009D2840"/>
    <w:rsid w:val="009D374B"/>
    <w:rsid w:val="009D3A18"/>
    <w:rsid w:val="009D5920"/>
    <w:rsid w:val="009D5D2D"/>
    <w:rsid w:val="009D6128"/>
    <w:rsid w:val="009D6610"/>
    <w:rsid w:val="009D762B"/>
    <w:rsid w:val="009E4060"/>
    <w:rsid w:val="009E46F6"/>
    <w:rsid w:val="009E5AAA"/>
    <w:rsid w:val="009F014C"/>
    <w:rsid w:val="009F1EA6"/>
    <w:rsid w:val="009F1FC4"/>
    <w:rsid w:val="009F234D"/>
    <w:rsid w:val="009F25DB"/>
    <w:rsid w:val="009F4714"/>
    <w:rsid w:val="009F4A71"/>
    <w:rsid w:val="009F4BA0"/>
    <w:rsid w:val="009F5366"/>
    <w:rsid w:val="009F5825"/>
    <w:rsid w:val="009F5DE7"/>
    <w:rsid w:val="009F7281"/>
    <w:rsid w:val="009F7A1E"/>
    <w:rsid w:val="00A0011C"/>
    <w:rsid w:val="00A039DD"/>
    <w:rsid w:val="00A074C7"/>
    <w:rsid w:val="00A0779B"/>
    <w:rsid w:val="00A1038D"/>
    <w:rsid w:val="00A10939"/>
    <w:rsid w:val="00A1204D"/>
    <w:rsid w:val="00A127F3"/>
    <w:rsid w:val="00A13081"/>
    <w:rsid w:val="00A13487"/>
    <w:rsid w:val="00A135C6"/>
    <w:rsid w:val="00A13B5C"/>
    <w:rsid w:val="00A1501D"/>
    <w:rsid w:val="00A1551E"/>
    <w:rsid w:val="00A1566F"/>
    <w:rsid w:val="00A15C74"/>
    <w:rsid w:val="00A17339"/>
    <w:rsid w:val="00A20537"/>
    <w:rsid w:val="00A21186"/>
    <w:rsid w:val="00A212DD"/>
    <w:rsid w:val="00A21328"/>
    <w:rsid w:val="00A22D6B"/>
    <w:rsid w:val="00A25E48"/>
    <w:rsid w:val="00A25E7D"/>
    <w:rsid w:val="00A278C3"/>
    <w:rsid w:val="00A31105"/>
    <w:rsid w:val="00A33430"/>
    <w:rsid w:val="00A338BD"/>
    <w:rsid w:val="00A34104"/>
    <w:rsid w:val="00A344DB"/>
    <w:rsid w:val="00A34906"/>
    <w:rsid w:val="00A35C6D"/>
    <w:rsid w:val="00A36539"/>
    <w:rsid w:val="00A36D00"/>
    <w:rsid w:val="00A37193"/>
    <w:rsid w:val="00A37D84"/>
    <w:rsid w:val="00A40A3E"/>
    <w:rsid w:val="00A41CDF"/>
    <w:rsid w:val="00A42C6E"/>
    <w:rsid w:val="00A439AC"/>
    <w:rsid w:val="00A43F8D"/>
    <w:rsid w:val="00A46058"/>
    <w:rsid w:val="00A46261"/>
    <w:rsid w:val="00A46326"/>
    <w:rsid w:val="00A46933"/>
    <w:rsid w:val="00A46A91"/>
    <w:rsid w:val="00A471B3"/>
    <w:rsid w:val="00A50757"/>
    <w:rsid w:val="00A5076A"/>
    <w:rsid w:val="00A514B6"/>
    <w:rsid w:val="00A52282"/>
    <w:rsid w:val="00A52B53"/>
    <w:rsid w:val="00A5396B"/>
    <w:rsid w:val="00A54DFA"/>
    <w:rsid w:val="00A55944"/>
    <w:rsid w:val="00A57111"/>
    <w:rsid w:val="00A60673"/>
    <w:rsid w:val="00A615F7"/>
    <w:rsid w:val="00A61D7E"/>
    <w:rsid w:val="00A61E8A"/>
    <w:rsid w:val="00A62014"/>
    <w:rsid w:val="00A623D7"/>
    <w:rsid w:val="00A62ECC"/>
    <w:rsid w:val="00A62F71"/>
    <w:rsid w:val="00A64E75"/>
    <w:rsid w:val="00A65294"/>
    <w:rsid w:val="00A65386"/>
    <w:rsid w:val="00A6569A"/>
    <w:rsid w:val="00A65A82"/>
    <w:rsid w:val="00A65AFB"/>
    <w:rsid w:val="00A66AA1"/>
    <w:rsid w:val="00A67C37"/>
    <w:rsid w:val="00A67F6C"/>
    <w:rsid w:val="00A7244E"/>
    <w:rsid w:val="00A72A5E"/>
    <w:rsid w:val="00A73029"/>
    <w:rsid w:val="00A734FB"/>
    <w:rsid w:val="00A737B7"/>
    <w:rsid w:val="00A738B1"/>
    <w:rsid w:val="00A77F67"/>
    <w:rsid w:val="00A81FFA"/>
    <w:rsid w:val="00A826AD"/>
    <w:rsid w:val="00A8451F"/>
    <w:rsid w:val="00A8471D"/>
    <w:rsid w:val="00A849CB"/>
    <w:rsid w:val="00A864D1"/>
    <w:rsid w:val="00A86A19"/>
    <w:rsid w:val="00A86A89"/>
    <w:rsid w:val="00A86CBD"/>
    <w:rsid w:val="00A86E85"/>
    <w:rsid w:val="00A870D3"/>
    <w:rsid w:val="00A874B8"/>
    <w:rsid w:val="00A8761F"/>
    <w:rsid w:val="00A87A75"/>
    <w:rsid w:val="00A9033C"/>
    <w:rsid w:val="00A939D2"/>
    <w:rsid w:val="00A940BE"/>
    <w:rsid w:val="00A95A01"/>
    <w:rsid w:val="00A96041"/>
    <w:rsid w:val="00A97224"/>
    <w:rsid w:val="00A97617"/>
    <w:rsid w:val="00A97723"/>
    <w:rsid w:val="00A977F5"/>
    <w:rsid w:val="00AA11CA"/>
    <w:rsid w:val="00AA237B"/>
    <w:rsid w:val="00AA483F"/>
    <w:rsid w:val="00AA4C21"/>
    <w:rsid w:val="00AA5BF2"/>
    <w:rsid w:val="00AA6966"/>
    <w:rsid w:val="00AA77DC"/>
    <w:rsid w:val="00AA7B22"/>
    <w:rsid w:val="00AA7EEF"/>
    <w:rsid w:val="00AB0F84"/>
    <w:rsid w:val="00AB21C0"/>
    <w:rsid w:val="00AB7CCB"/>
    <w:rsid w:val="00AC03EE"/>
    <w:rsid w:val="00AC0CC1"/>
    <w:rsid w:val="00AC11AB"/>
    <w:rsid w:val="00AC1D0A"/>
    <w:rsid w:val="00AC3F51"/>
    <w:rsid w:val="00AC3F9A"/>
    <w:rsid w:val="00AC5333"/>
    <w:rsid w:val="00AC56D9"/>
    <w:rsid w:val="00AC5F0C"/>
    <w:rsid w:val="00AC60F0"/>
    <w:rsid w:val="00AC65E1"/>
    <w:rsid w:val="00AC76D2"/>
    <w:rsid w:val="00AD02B5"/>
    <w:rsid w:val="00AD0E48"/>
    <w:rsid w:val="00AD0E75"/>
    <w:rsid w:val="00AD312E"/>
    <w:rsid w:val="00AD44C5"/>
    <w:rsid w:val="00AD48A7"/>
    <w:rsid w:val="00AD4975"/>
    <w:rsid w:val="00AD52B5"/>
    <w:rsid w:val="00AD5467"/>
    <w:rsid w:val="00AD68AC"/>
    <w:rsid w:val="00AD70EB"/>
    <w:rsid w:val="00AD739E"/>
    <w:rsid w:val="00AD7C78"/>
    <w:rsid w:val="00AD7EE0"/>
    <w:rsid w:val="00AD7FCC"/>
    <w:rsid w:val="00AE0128"/>
    <w:rsid w:val="00AE1B7C"/>
    <w:rsid w:val="00AE3235"/>
    <w:rsid w:val="00AE3EC9"/>
    <w:rsid w:val="00AE4B44"/>
    <w:rsid w:val="00AE5854"/>
    <w:rsid w:val="00AE5ECA"/>
    <w:rsid w:val="00AE60B2"/>
    <w:rsid w:val="00AE65F9"/>
    <w:rsid w:val="00AE6BB6"/>
    <w:rsid w:val="00AF007E"/>
    <w:rsid w:val="00AF1E0A"/>
    <w:rsid w:val="00AF1EB4"/>
    <w:rsid w:val="00AF233D"/>
    <w:rsid w:val="00AF2E37"/>
    <w:rsid w:val="00AF2ECB"/>
    <w:rsid w:val="00AF3932"/>
    <w:rsid w:val="00AF406B"/>
    <w:rsid w:val="00AF42A1"/>
    <w:rsid w:val="00AF4585"/>
    <w:rsid w:val="00AF506B"/>
    <w:rsid w:val="00AF50DE"/>
    <w:rsid w:val="00AF5174"/>
    <w:rsid w:val="00AF581B"/>
    <w:rsid w:val="00AF5FB3"/>
    <w:rsid w:val="00AF62A4"/>
    <w:rsid w:val="00AF6F98"/>
    <w:rsid w:val="00AF72E2"/>
    <w:rsid w:val="00AF755B"/>
    <w:rsid w:val="00AF7BDA"/>
    <w:rsid w:val="00B00362"/>
    <w:rsid w:val="00B009D8"/>
    <w:rsid w:val="00B01314"/>
    <w:rsid w:val="00B01A85"/>
    <w:rsid w:val="00B01E91"/>
    <w:rsid w:val="00B046FE"/>
    <w:rsid w:val="00B0486B"/>
    <w:rsid w:val="00B05172"/>
    <w:rsid w:val="00B05D49"/>
    <w:rsid w:val="00B0660F"/>
    <w:rsid w:val="00B073DD"/>
    <w:rsid w:val="00B10B0D"/>
    <w:rsid w:val="00B10E5E"/>
    <w:rsid w:val="00B12095"/>
    <w:rsid w:val="00B129D5"/>
    <w:rsid w:val="00B13ABC"/>
    <w:rsid w:val="00B14FD7"/>
    <w:rsid w:val="00B16699"/>
    <w:rsid w:val="00B167BD"/>
    <w:rsid w:val="00B178DF"/>
    <w:rsid w:val="00B17917"/>
    <w:rsid w:val="00B2055E"/>
    <w:rsid w:val="00B20A1A"/>
    <w:rsid w:val="00B21FA1"/>
    <w:rsid w:val="00B226C7"/>
    <w:rsid w:val="00B23243"/>
    <w:rsid w:val="00B25908"/>
    <w:rsid w:val="00B2617A"/>
    <w:rsid w:val="00B3034B"/>
    <w:rsid w:val="00B30BA6"/>
    <w:rsid w:val="00B30EC4"/>
    <w:rsid w:val="00B31800"/>
    <w:rsid w:val="00B31CD5"/>
    <w:rsid w:val="00B32B41"/>
    <w:rsid w:val="00B33723"/>
    <w:rsid w:val="00B33B62"/>
    <w:rsid w:val="00B354FC"/>
    <w:rsid w:val="00B356E5"/>
    <w:rsid w:val="00B35864"/>
    <w:rsid w:val="00B35D64"/>
    <w:rsid w:val="00B36C08"/>
    <w:rsid w:val="00B37A7E"/>
    <w:rsid w:val="00B401E3"/>
    <w:rsid w:val="00B4078F"/>
    <w:rsid w:val="00B40E34"/>
    <w:rsid w:val="00B41081"/>
    <w:rsid w:val="00B417FD"/>
    <w:rsid w:val="00B423B8"/>
    <w:rsid w:val="00B439D7"/>
    <w:rsid w:val="00B43A5F"/>
    <w:rsid w:val="00B449E6"/>
    <w:rsid w:val="00B4636C"/>
    <w:rsid w:val="00B466DA"/>
    <w:rsid w:val="00B466DD"/>
    <w:rsid w:val="00B469B8"/>
    <w:rsid w:val="00B46A4C"/>
    <w:rsid w:val="00B47085"/>
    <w:rsid w:val="00B47407"/>
    <w:rsid w:val="00B47966"/>
    <w:rsid w:val="00B47D71"/>
    <w:rsid w:val="00B50675"/>
    <w:rsid w:val="00B50CB1"/>
    <w:rsid w:val="00B528AD"/>
    <w:rsid w:val="00B52BC7"/>
    <w:rsid w:val="00B533BF"/>
    <w:rsid w:val="00B53AA3"/>
    <w:rsid w:val="00B542C3"/>
    <w:rsid w:val="00B547F0"/>
    <w:rsid w:val="00B54DA5"/>
    <w:rsid w:val="00B54F5B"/>
    <w:rsid w:val="00B55394"/>
    <w:rsid w:val="00B555FF"/>
    <w:rsid w:val="00B55A9F"/>
    <w:rsid w:val="00B55D73"/>
    <w:rsid w:val="00B56BA8"/>
    <w:rsid w:val="00B56E5F"/>
    <w:rsid w:val="00B573D1"/>
    <w:rsid w:val="00B57522"/>
    <w:rsid w:val="00B60640"/>
    <w:rsid w:val="00B607FB"/>
    <w:rsid w:val="00B61BB8"/>
    <w:rsid w:val="00B61BC0"/>
    <w:rsid w:val="00B61F7E"/>
    <w:rsid w:val="00B62549"/>
    <w:rsid w:val="00B648A8"/>
    <w:rsid w:val="00B64927"/>
    <w:rsid w:val="00B656BE"/>
    <w:rsid w:val="00B65765"/>
    <w:rsid w:val="00B677A8"/>
    <w:rsid w:val="00B70729"/>
    <w:rsid w:val="00B70748"/>
    <w:rsid w:val="00B70F00"/>
    <w:rsid w:val="00B70F77"/>
    <w:rsid w:val="00B717E1"/>
    <w:rsid w:val="00B71B82"/>
    <w:rsid w:val="00B7236F"/>
    <w:rsid w:val="00B72CA0"/>
    <w:rsid w:val="00B73D9A"/>
    <w:rsid w:val="00B7435A"/>
    <w:rsid w:val="00B748B2"/>
    <w:rsid w:val="00B74F5A"/>
    <w:rsid w:val="00B759E2"/>
    <w:rsid w:val="00B76D31"/>
    <w:rsid w:val="00B8034B"/>
    <w:rsid w:val="00B80E7B"/>
    <w:rsid w:val="00B81241"/>
    <w:rsid w:val="00B81D07"/>
    <w:rsid w:val="00B83A3E"/>
    <w:rsid w:val="00B8444F"/>
    <w:rsid w:val="00B87324"/>
    <w:rsid w:val="00B87E91"/>
    <w:rsid w:val="00B910C2"/>
    <w:rsid w:val="00B92652"/>
    <w:rsid w:val="00B92845"/>
    <w:rsid w:val="00B94BC5"/>
    <w:rsid w:val="00B950EA"/>
    <w:rsid w:val="00B951FA"/>
    <w:rsid w:val="00B96705"/>
    <w:rsid w:val="00BA0402"/>
    <w:rsid w:val="00BA2971"/>
    <w:rsid w:val="00BA309E"/>
    <w:rsid w:val="00BA3F36"/>
    <w:rsid w:val="00BA4074"/>
    <w:rsid w:val="00BA4300"/>
    <w:rsid w:val="00BA444E"/>
    <w:rsid w:val="00BA4FFC"/>
    <w:rsid w:val="00BA6395"/>
    <w:rsid w:val="00BA6B44"/>
    <w:rsid w:val="00BA6E34"/>
    <w:rsid w:val="00BB09C6"/>
    <w:rsid w:val="00BB16A4"/>
    <w:rsid w:val="00BB1C3F"/>
    <w:rsid w:val="00BB2EAF"/>
    <w:rsid w:val="00BB3160"/>
    <w:rsid w:val="00BB3336"/>
    <w:rsid w:val="00BB3F42"/>
    <w:rsid w:val="00BB4346"/>
    <w:rsid w:val="00BB497E"/>
    <w:rsid w:val="00BB60D7"/>
    <w:rsid w:val="00BB61FF"/>
    <w:rsid w:val="00BB6400"/>
    <w:rsid w:val="00BB7489"/>
    <w:rsid w:val="00BC00FA"/>
    <w:rsid w:val="00BC239E"/>
    <w:rsid w:val="00BC3097"/>
    <w:rsid w:val="00BC33F5"/>
    <w:rsid w:val="00BC34D2"/>
    <w:rsid w:val="00BC3E68"/>
    <w:rsid w:val="00BC4851"/>
    <w:rsid w:val="00BC6544"/>
    <w:rsid w:val="00BC72A4"/>
    <w:rsid w:val="00BC7EB8"/>
    <w:rsid w:val="00BD0C91"/>
    <w:rsid w:val="00BD0E15"/>
    <w:rsid w:val="00BD0F81"/>
    <w:rsid w:val="00BD101D"/>
    <w:rsid w:val="00BD333E"/>
    <w:rsid w:val="00BD3985"/>
    <w:rsid w:val="00BD5EE0"/>
    <w:rsid w:val="00BD60E4"/>
    <w:rsid w:val="00BD667B"/>
    <w:rsid w:val="00BD68D0"/>
    <w:rsid w:val="00BD6D20"/>
    <w:rsid w:val="00BD6E48"/>
    <w:rsid w:val="00BE1C32"/>
    <w:rsid w:val="00BE2041"/>
    <w:rsid w:val="00BE2CC9"/>
    <w:rsid w:val="00BE4057"/>
    <w:rsid w:val="00BE6331"/>
    <w:rsid w:val="00BE6BB9"/>
    <w:rsid w:val="00BE6E4B"/>
    <w:rsid w:val="00BE7209"/>
    <w:rsid w:val="00BE72FF"/>
    <w:rsid w:val="00BE795A"/>
    <w:rsid w:val="00BE7DC0"/>
    <w:rsid w:val="00BF2AF6"/>
    <w:rsid w:val="00BF3C61"/>
    <w:rsid w:val="00BF3D75"/>
    <w:rsid w:val="00BF3D76"/>
    <w:rsid w:val="00BF40DF"/>
    <w:rsid w:val="00BF4CFA"/>
    <w:rsid w:val="00BF4E82"/>
    <w:rsid w:val="00BF5822"/>
    <w:rsid w:val="00BF6008"/>
    <w:rsid w:val="00BF6CE1"/>
    <w:rsid w:val="00BF734A"/>
    <w:rsid w:val="00BF7A85"/>
    <w:rsid w:val="00C01D86"/>
    <w:rsid w:val="00C0214D"/>
    <w:rsid w:val="00C02B79"/>
    <w:rsid w:val="00C033D5"/>
    <w:rsid w:val="00C03583"/>
    <w:rsid w:val="00C03981"/>
    <w:rsid w:val="00C04374"/>
    <w:rsid w:val="00C04545"/>
    <w:rsid w:val="00C0485B"/>
    <w:rsid w:val="00C05AF5"/>
    <w:rsid w:val="00C06143"/>
    <w:rsid w:val="00C063C7"/>
    <w:rsid w:val="00C06E67"/>
    <w:rsid w:val="00C07C4B"/>
    <w:rsid w:val="00C115F2"/>
    <w:rsid w:val="00C123F4"/>
    <w:rsid w:val="00C14BCF"/>
    <w:rsid w:val="00C14E41"/>
    <w:rsid w:val="00C15598"/>
    <w:rsid w:val="00C15AFE"/>
    <w:rsid w:val="00C15CFF"/>
    <w:rsid w:val="00C164C1"/>
    <w:rsid w:val="00C168B9"/>
    <w:rsid w:val="00C16AF9"/>
    <w:rsid w:val="00C172F2"/>
    <w:rsid w:val="00C207FE"/>
    <w:rsid w:val="00C20CC8"/>
    <w:rsid w:val="00C211C9"/>
    <w:rsid w:val="00C21931"/>
    <w:rsid w:val="00C22214"/>
    <w:rsid w:val="00C22A6A"/>
    <w:rsid w:val="00C2412F"/>
    <w:rsid w:val="00C242AA"/>
    <w:rsid w:val="00C2430A"/>
    <w:rsid w:val="00C2594A"/>
    <w:rsid w:val="00C259A0"/>
    <w:rsid w:val="00C2640F"/>
    <w:rsid w:val="00C27A9B"/>
    <w:rsid w:val="00C30140"/>
    <w:rsid w:val="00C30498"/>
    <w:rsid w:val="00C3266D"/>
    <w:rsid w:val="00C32B75"/>
    <w:rsid w:val="00C334B1"/>
    <w:rsid w:val="00C3374F"/>
    <w:rsid w:val="00C3461E"/>
    <w:rsid w:val="00C356BA"/>
    <w:rsid w:val="00C36C4F"/>
    <w:rsid w:val="00C404A6"/>
    <w:rsid w:val="00C41204"/>
    <w:rsid w:val="00C41B31"/>
    <w:rsid w:val="00C43624"/>
    <w:rsid w:val="00C43EFB"/>
    <w:rsid w:val="00C44C0F"/>
    <w:rsid w:val="00C46A47"/>
    <w:rsid w:val="00C5271E"/>
    <w:rsid w:val="00C52D21"/>
    <w:rsid w:val="00C52F78"/>
    <w:rsid w:val="00C531B0"/>
    <w:rsid w:val="00C5390C"/>
    <w:rsid w:val="00C56A47"/>
    <w:rsid w:val="00C609FB"/>
    <w:rsid w:val="00C60F71"/>
    <w:rsid w:val="00C61ACF"/>
    <w:rsid w:val="00C6279E"/>
    <w:rsid w:val="00C62BAF"/>
    <w:rsid w:val="00C63FAA"/>
    <w:rsid w:val="00C64281"/>
    <w:rsid w:val="00C64D51"/>
    <w:rsid w:val="00C659FC"/>
    <w:rsid w:val="00C67CDE"/>
    <w:rsid w:val="00C70004"/>
    <w:rsid w:val="00C7051D"/>
    <w:rsid w:val="00C70B36"/>
    <w:rsid w:val="00C70B38"/>
    <w:rsid w:val="00C71E5B"/>
    <w:rsid w:val="00C72F9D"/>
    <w:rsid w:val="00C7423E"/>
    <w:rsid w:val="00C7601E"/>
    <w:rsid w:val="00C76254"/>
    <w:rsid w:val="00C7640B"/>
    <w:rsid w:val="00C7678E"/>
    <w:rsid w:val="00C76FAA"/>
    <w:rsid w:val="00C77081"/>
    <w:rsid w:val="00C819C8"/>
    <w:rsid w:val="00C83810"/>
    <w:rsid w:val="00C83BD6"/>
    <w:rsid w:val="00C8427E"/>
    <w:rsid w:val="00C85EB2"/>
    <w:rsid w:val="00C87012"/>
    <w:rsid w:val="00C87536"/>
    <w:rsid w:val="00C877C4"/>
    <w:rsid w:val="00C90287"/>
    <w:rsid w:val="00C905BA"/>
    <w:rsid w:val="00C92101"/>
    <w:rsid w:val="00C9217F"/>
    <w:rsid w:val="00C9423D"/>
    <w:rsid w:val="00C94991"/>
    <w:rsid w:val="00C9552A"/>
    <w:rsid w:val="00C9619A"/>
    <w:rsid w:val="00C96AC0"/>
    <w:rsid w:val="00C978FD"/>
    <w:rsid w:val="00CA1A54"/>
    <w:rsid w:val="00CA1F19"/>
    <w:rsid w:val="00CA224A"/>
    <w:rsid w:val="00CA2BC0"/>
    <w:rsid w:val="00CA3238"/>
    <w:rsid w:val="00CA4528"/>
    <w:rsid w:val="00CA520C"/>
    <w:rsid w:val="00CA528A"/>
    <w:rsid w:val="00CA529F"/>
    <w:rsid w:val="00CA5526"/>
    <w:rsid w:val="00CA6D97"/>
    <w:rsid w:val="00CA6F3C"/>
    <w:rsid w:val="00CB2520"/>
    <w:rsid w:val="00CB2AA8"/>
    <w:rsid w:val="00CB2B1E"/>
    <w:rsid w:val="00CB2F59"/>
    <w:rsid w:val="00CB3D69"/>
    <w:rsid w:val="00CB4DEB"/>
    <w:rsid w:val="00CB5348"/>
    <w:rsid w:val="00CB7BE8"/>
    <w:rsid w:val="00CC0736"/>
    <w:rsid w:val="00CC0B19"/>
    <w:rsid w:val="00CC0EFB"/>
    <w:rsid w:val="00CC0F5D"/>
    <w:rsid w:val="00CC2BE3"/>
    <w:rsid w:val="00CC392D"/>
    <w:rsid w:val="00CC4BCE"/>
    <w:rsid w:val="00CC520D"/>
    <w:rsid w:val="00CC53C3"/>
    <w:rsid w:val="00CC558E"/>
    <w:rsid w:val="00CC5FFC"/>
    <w:rsid w:val="00CC70FC"/>
    <w:rsid w:val="00CC7972"/>
    <w:rsid w:val="00CD0D10"/>
    <w:rsid w:val="00CD0DF1"/>
    <w:rsid w:val="00CD13F0"/>
    <w:rsid w:val="00CD16F5"/>
    <w:rsid w:val="00CD2046"/>
    <w:rsid w:val="00CD3B75"/>
    <w:rsid w:val="00CD3C25"/>
    <w:rsid w:val="00CD3D2B"/>
    <w:rsid w:val="00CD48FC"/>
    <w:rsid w:val="00CD4FC5"/>
    <w:rsid w:val="00CD5AC1"/>
    <w:rsid w:val="00CD5C0E"/>
    <w:rsid w:val="00CD5C23"/>
    <w:rsid w:val="00CD5E75"/>
    <w:rsid w:val="00CD626C"/>
    <w:rsid w:val="00CD65D5"/>
    <w:rsid w:val="00CD6A75"/>
    <w:rsid w:val="00CD6D1E"/>
    <w:rsid w:val="00CD70AF"/>
    <w:rsid w:val="00CE002B"/>
    <w:rsid w:val="00CE0EB9"/>
    <w:rsid w:val="00CE1008"/>
    <w:rsid w:val="00CE14F7"/>
    <w:rsid w:val="00CE1686"/>
    <w:rsid w:val="00CE1B02"/>
    <w:rsid w:val="00CE2C77"/>
    <w:rsid w:val="00CE3251"/>
    <w:rsid w:val="00CE34E1"/>
    <w:rsid w:val="00CE376E"/>
    <w:rsid w:val="00CE3DBF"/>
    <w:rsid w:val="00CE4262"/>
    <w:rsid w:val="00CE4895"/>
    <w:rsid w:val="00CE51E5"/>
    <w:rsid w:val="00CE5A9A"/>
    <w:rsid w:val="00CE5FE0"/>
    <w:rsid w:val="00CE6D1B"/>
    <w:rsid w:val="00CE7045"/>
    <w:rsid w:val="00CE747D"/>
    <w:rsid w:val="00CF0329"/>
    <w:rsid w:val="00CF0989"/>
    <w:rsid w:val="00CF26E8"/>
    <w:rsid w:val="00CF36C7"/>
    <w:rsid w:val="00CF49BF"/>
    <w:rsid w:val="00CF53F3"/>
    <w:rsid w:val="00CF6872"/>
    <w:rsid w:val="00CF76AE"/>
    <w:rsid w:val="00D01D44"/>
    <w:rsid w:val="00D034BC"/>
    <w:rsid w:val="00D036F2"/>
    <w:rsid w:val="00D04134"/>
    <w:rsid w:val="00D04414"/>
    <w:rsid w:val="00D050F5"/>
    <w:rsid w:val="00D057F1"/>
    <w:rsid w:val="00D06192"/>
    <w:rsid w:val="00D0687F"/>
    <w:rsid w:val="00D07FA9"/>
    <w:rsid w:val="00D12E66"/>
    <w:rsid w:val="00D12F6C"/>
    <w:rsid w:val="00D14A34"/>
    <w:rsid w:val="00D14AD6"/>
    <w:rsid w:val="00D15417"/>
    <w:rsid w:val="00D15E00"/>
    <w:rsid w:val="00D15E94"/>
    <w:rsid w:val="00D1622B"/>
    <w:rsid w:val="00D16C5C"/>
    <w:rsid w:val="00D21B50"/>
    <w:rsid w:val="00D22524"/>
    <w:rsid w:val="00D23243"/>
    <w:rsid w:val="00D243AD"/>
    <w:rsid w:val="00D24CE0"/>
    <w:rsid w:val="00D26418"/>
    <w:rsid w:val="00D27AF8"/>
    <w:rsid w:val="00D3060C"/>
    <w:rsid w:val="00D31F36"/>
    <w:rsid w:val="00D31F65"/>
    <w:rsid w:val="00D32513"/>
    <w:rsid w:val="00D32532"/>
    <w:rsid w:val="00D3302B"/>
    <w:rsid w:val="00D33C49"/>
    <w:rsid w:val="00D34B18"/>
    <w:rsid w:val="00D34ED0"/>
    <w:rsid w:val="00D34FC7"/>
    <w:rsid w:val="00D35185"/>
    <w:rsid w:val="00D371F3"/>
    <w:rsid w:val="00D407C9"/>
    <w:rsid w:val="00D40B18"/>
    <w:rsid w:val="00D40E5C"/>
    <w:rsid w:val="00D42AC1"/>
    <w:rsid w:val="00D45DD8"/>
    <w:rsid w:val="00D47B47"/>
    <w:rsid w:val="00D503A0"/>
    <w:rsid w:val="00D50C77"/>
    <w:rsid w:val="00D50E7E"/>
    <w:rsid w:val="00D515CA"/>
    <w:rsid w:val="00D53630"/>
    <w:rsid w:val="00D549FA"/>
    <w:rsid w:val="00D55123"/>
    <w:rsid w:val="00D56BBE"/>
    <w:rsid w:val="00D57797"/>
    <w:rsid w:val="00D603EE"/>
    <w:rsid w:val="00D60CA4"/>
    <w:rsid w:val="00D61BBA"/>
    <w:rsid w:val="00D63504"/>
    <w:rsid w:val="00D643F9"/>
    <w:rsid w:val="00D65DC8"/>
    <w:rsid w:val="00D6679D"/>
    <w:rsid w:val="00D67517"/>
    <w:rsid w:val="00D67598"/>
    <w:rsid w:val="00D67E6C"/>
    <w:rsid w:val="00D702C3"/>
    <w:rsid w:val="00D7052A"/>
    <w:rsid w:val="00D70BB7"/>
    <w:rsid w:val="00D72348"/>
    <w:rsid w:val="00D7247B"/>
    <w:rsid w:val="00D72599"/>
    <w:rsid w:val="00D72D89"/>
    <w:rsid w:val="00D743D6"/>
    <w:rsid w:val="00D75338"/>
    <w:rsid w:val="00D76431"/>
    <w:rsid w:val="00D766A8"/>
    <w:rsid w:val="00D76B23"/>
    <w:rsid w:val="00D76DBA"/>
    <w:rsid w:val="00D808A6"/>
    <w:rsid w:val="00D81095"/>
    <w:rsid w:val="00D817D4"/>
    <w:rsid w:val="00D81FC0"/>
    <w:rsid w:val="00D821FE"/>
    <w:rsid w:val="00D8241E"/>
    <w:rsid w:val="00D82D58"/>
    <w:rsid w:val="00D82FF4"/>
    <w:rsid w:val="00D83760"/>
    <w:rsid w:val="00D8519A"/>
    <w:rsid w:val="00D8580C"/>
    <w:rsid w:val="00D8691E"/>
    <w:rsid w:val="00D877C6"/>
    <w:rsid w:val="00D877F9"/>
    <w:rsid w:val="00D908C9"/>
    <w:rsid w:val="00D92276"/>
    <w:rsid w:val="00D92E42"/>
    <w:rsid w:val="00D92F97"/>
    <w:rsid w:val="00D936D6"/>
    <w:rsid w:val="00D936DC"/>
    <w:rsid w:val="00D93775"/>
    <w:rsid w:val="00D953C0"/>
    <w:rsid w:val="00D95707"/>
    <w:rsid w:val="00D967E4"/>
    <w:rsid w:val="00D9760C"/>
    <w:rsid w:val="00D97854"/>
    <w:rsid w:val="00DA1D24"/>
    <w:rsid w:val="00DA1F42"/>
    <w:rsid w:val="00DA378F"/>
    <w:rsid w:val="00DA3F0D"/>
    <w:rsid w:val="00DA43CA"/>
    <w:rsid w:val="00DA52D4"/>
    <w:rsid w:val="00DA635C"/>
    <w:rsid w:val="00DA6FD2"/>
    <w:rsid w:val="00DA75B7"/>
    <w:rsid w:val="00DA7A05"/>
    <w:rsid w:val="00DB1191"/>
    <w:rsid w:val="00DB37F4"/>
    <w:rsid w:val="00DB398F"/>
    <w:rsid w:val="00DB3C6D"/>
    <w:rsid w:val="00DB3EEA"/>
    <w:rsid w:val="00DB48EE"/>
    <w:rsid w:val="00DB5103"/>
    <w:rsid w:val="00DB5DA2"/>
    <w:rsid w:val="00DB6C75"/>
    <w:rsid w:val="00DB6D4F"/>
    <w:rsid w:val="00DB7300"/>
    <w:rsid w:val="00DC0011"/>
    <w:rsid w:val="00DC02E0"/>
    <w:rsid w:val="00DC0726"/>
    <w:rsid w:val="00DC0FBB"/>
    <w:rsid w:val="00DC137C"/>
    <w:rsid w:val="00DC2284"/>
    <w:rsid w:val="00DC37DD"/>
    <w:rsid w:val="00DC425F"/>
    <w:rsid w:val="00DC4351"/>
    <w:rsid w:val="00DC4A5B"/>
    <w:rsid w:val="00DC5001"/>
    <w:rsid w:val="00DC6CE1"/>
    <w:rsid w:val="00DC7487"/>
    <w:rsid w:val="00DD26D1"/>
    <w:rsid w:val="00DD3FB9"/>
    <w:rsid w:val="00DD3FE9"/>
    <w:rsid w:val="00DD4623"/>
    <w:rsid w:val="00DD4BA5"/>
    <w:rsid w:val="00DD520C"/>
    <w:rsid w:val="00DD5754"/>
    <w:rsid w:val="00DD5803"/>
    <w:rsid w:val="00DD5B57"/>
    <w:rsid w:val="00DD5F35"/>
    <w:rsid w:val="00DD5F47"/>
    <w:rsid w:val="00DD6117"/>
    <w:rsid w:val="00DD6EF7"/>
    <w:rsid w:val="00DE0158"/>
    <w:rsid w:val="00DE09CD"/>
    <w:rsid w:val="00DE1F8A"/>
    <w:rsid w:val="00DE33DD"/>
    <w:rsid w:val="00DE358E"/>
    <w:rsid w:val="00DE3D8C"/>
    <w:rsid w:val="00DE451A"/>
    <w:rsid w:val="00DE4916"/>
    <w:rsid w:val="00DE5C1C"/>
    <w:rsid w:val="00DE5C55"/>
    <w:rsid w:val="00DF07BD"/>
    <w:rsid w:val="00DF160A"/>
    <w:rsid w:val="00DF16DA"/>
    <w:rsid w:val="00DF19AC"/>
    <w:rsid w:val="00DF2462"/>
    <w:rsid w:val="00DF2FC8"/>
    <w:rsid w:val="00DF2FDC"/>
    <w:rsid w:val="00DF31D3"/>
    <w:rsid w:val="00DF3DF4"/>
    <w:rsid w:val="00DF59AC"/>
    <w:rsid w:val="00DF6356"/>
    <w:rsid w:val="00E0024F"/>
    <w:rsid w:val="00E00B16"/>
    <w:rsid w:val="00E00B55"/>
    <w:rsid w:val="00E010AB"/>
    <w:rsid w:val="00E01DE6"/>
    <w:rsid w:val="00E0278F"/>
    <w:rsid w:val="00E02AB5"/>
    <w:rsid w:val="00E03B8E"/>
    <w:rsid w:val="00E04946"/>
    <w:rsid w:val="00E04FEA"/>
    <w:rsid w:val="00E05A5E"/>
    <w:rsid w:val="00E06077"/>
    <w:rsid w:val="00E06BA9"/>
    <w:rsid w:val="00E10492"/>
    <w:rsid w:val="00E10B3C"/>
    <w:rsid w:val="00E1131C"/>
    <w:rsid w:val="00E11AC1"/>
    <w:rsid w:val="00E11D32"/>
    <w:rsid w:val="00E11F9F"/>
    <w:rsid w:val="00E12097"/>
    <w:rsid w:val="00E1277B"/>
    <w:rsid w:val="00E129CC"/>
    <w:rsid w:val="00E13B9D"/>
    <w:rsid w:val="00E14145"/>
    <w:rsid w:val="00E14E9D"/>
    <w:rsid w:val="00E156AF"/>
    <w:rsid w:val="00E15C7C"/>
    <w:rsid w:val="00E15EB8"/>
    <w:rsid w:val="00E16400"/>
    <w:rsid w:val="00E16407"/>
    <w:rsid w:val="00E1678E"/>
    <w:rsid w:val="00E17312"/>
    <w:rsid w:val="00E17C3D"/>
    <w:rsid w:val="00E215A2"/>
    <w:rsid w:val="00E231FC"/>
    <w:rsid w:val="00E24703"/>
    <w:rsid w:val="00E24D54"/>
    <w:rsid w:val="00E24ED2"/>
    <w:rsid w:val="00E26325"/>
    <w:rsid w:val="00E2687A"/>
    <w:rsid w:val="00E26E35"/>
    <w:rsid w:val="00E3109B"/>
    <w:rsid w:val="00E31FC9"/>
    <w:rsid w:val="00E332EC"/>
    <w:rsid w:val="00E3341C"/>
    <w:rsid w:val="00E33D3B"/>
    <w:rsid w:val="00E350EA"/>
    <w:rsid w:val="00E354C4"/>
    <w:rsid w:val="00E3681B"/>
    <w:rsid w:val="00E36CCF"/>
    <w:rsid w:val="00E405B2"/>
    <w:rsid w:val="00E41751"/>
    <w:rsid w:val="00E4370B"/>
    <w:rsid w:val="00E44B6B"/>
    <w:rsid w:val="00E44B76"/>
    <w:rsid w:val="00E45C43"/>
    <w:rsid w:val="00E45CB9"/>
    <w:rsid w:val="00E4668C"/>
    <w:rsid w:val="00E4719C"/>
    <w:rsid w:val="00E50724"/>
    <w:rsid w:val="00E508F2"/>
    <w:rsid w:val="00E50B2B"/>
    <w:rsid w:val="00E51060"/>
    <w:rsid w:val="00E51DE7"/>
    <w:rsid w:val="00E53FC7"/>
    <w:rsid w:val="00E54A6C"/>
    <w:rsid w:val="00E54E79"/>
    <w:rsid w:val="00E5505D"/>
    <w:rsid w:val="00E553C1"/>
    <w:rsid w:val="00E571AB"/>
    <w:rsid w:val="00E5754B"/>
    <w:rsid w:val="00E57E52"/>
    <w:rsid w:val="00E601B2"/>
    <w:rsid w:val="00E6056C"/>
    <w:rsid w:val="00E612B4"/>
    <w:rsid w:val="00E62675"/>
    <w:rsid w:val="00E643FE"/>
    <w:rsid w:val="00E6458D"/>
    <w:rsid w:val="00E64F61"/>
    <w:rsid w:val="00E665CA"/>
    <w:rsid w:val="00E671DA"/>
    <w:rsid w:val="00E67AAB"/>
    <w:rsid w:val="00E700B5"/>
    <w:rsid w:val="00E70C82"/>
    <w:rsid w:val="00E729F0"/>
    <w:rsid w:val="00E73227"/>
    <w:rsid w:val="00E73990"/>
    <w:rsid w:val="00E76C22"/>
    <w:rsid w:val="00E76C88"/>
    <w:rsid w:val="00E77196"/>
    <w:rsid w:val="00E772E0"/>
    <w:rsid w:val="00E7796D"/>
    <w:rsid w:val="00E80122"/>
    <w:rsid w:val="00E80DEE"/>
    <w:rsid w:val="00E80FBA"/>
    <w:rsid w:val="00E81432"/>
    <w:rsid w:val="00E82178"/>
    <w:rsid w:val="00E82186"/>
    <w:rsid w:val="00E830C1"/>
    <w:rsid w:val="00E8383A"/>
    <w:rsid w:val="00E83EEF"/>
    <w:rsid w:val="00E84EFB"/>
    <w:rsid w:val="00E8562F"/>
    <w:rsid w:val="00E85A38"/>
    <w:rsid w:val="00E85BB3"/>
    <w:rsid w:val="00E85CD7"/>
    <w:rsid w:val="00E85E45"/>
    <w:rsid w:val="00E865F2"/>
    <w:rsid w:val="00E867BD"/>
    <w:rsid w:val="00E86EC2"/>
    <w:rsid w:val="00E876E8"/>
    <w:rsid w:val="00E901ED"/>
    <w:rsid w:val="00E90A91"/>
    <w:rsid w:val="00E90BEC"/>
    <w:rsid w:val="00E91635"/>
    <w:rsid w:val="00E91D5D"/>
    <w:rsid w:val="00E929A8"/>
    <w:rsid w:val="00E939B0"/>
    <w:rsid w:val="00E94AF3"/>
    <w:rsid w:val="00E9573A"/>
    <w:rsid w:val="00E96341"/>
    <w:rsid w:val="00E96BB8"/>
    <w:rsid w:val="00E97001"/>
    <w:rsid w:val="00E9796E"/>
    <w:rsid w:val="00E97D8F"/>
    <w:rsid w:val="00EA014A"/>
    <w:rsid w:val="00EA04C7"/>
    <w:rsid w:val="00EA0E39"/>
    <w:rsid w:val="00EA25EA"/>
    <w:rsid w:val="00EA3E22"/>
    <w:rsid w:val="00EA6AA9"/>
    <w:rsid w:val="00EA7B77"/>
    <w:rsid w:val="00EA7F73"/>
    <w:rsid w:val="00EA7FBA"/>
    <w:rsid w:val="00EB00AA"/>
    <w:rsid w:val="00EB022B"/>
    <w:rsid w:val="00EB0474"/>
    <w:rsid w:val="00EB0F2C"/>
    <w:rsid w:val="00EB10EA"/>
    <w:rsid w:val="00EB36A1"/>
    <w:rsid w:val="00EB500F"/>
    <w:rsid w:val="00EB5171"/>
    <w:rsid w:val="00EB53F7"/>
    <w:rsid w:val="00EB5972"/>
    <w:rsid w:val="00EB5D94"/>
    <w:rsid w:val="00EC1140"/>
    <w:rsid w:val="00EC5377"/>
    <w:rsid w:val="00EC6840"/>
    <w:rsid w:val="00EC7093"/>
    <w:rsid w:val="00ED0BF0"/>
    <w:rsid w:val="00ED1568"/>
    <w:rsid w:val="00ED177B"/>
    <w:rsid w:val="00ED1E7C"/>
    <w:rsid w:val="00ED21B0"/>
    <w:rsid w:val="00ED4798"/>
    <w:rsid w:val="00ED4D41"/>
    <w:rsid w:val="00ED5690"/>
    <w:rsid w:val="00ED5912"/>
    <w:rsid w:val="00ED7540"/>
    <w:rsid w:val="00ED774C"/>
    <w:rsid w:val="00ED7DAC"/>
    <w:rsid w:val="00EE1B7F"/>
    <w:rsid w:val="00EE2458"/>
    <w:rsid w:val="00EE2CC4"/>
    <w:rsid w:val="00EE2F3F"/>
    <w:rsid w:val="00EE4082"/>
    <w:rsid w:val="00EE5CB0"/>
    <w:rsid w:val="00EE6A69"/>
    <w:rsid w:val="00EE6F1F"/>
    <w:rsid w:val="00EF0A27"/>
    <w:rsid w:val="00EF1115"/>
    <w:rsid w:val="00EF1235"/>
    <w:rsid w:val="00EF1267"/>
    <w:rsid w:val="00EF202A"/>
    <w:rsid w:val="00EF2039"/>
    <w:rsid w:val="00EF2628"/>
    <w:rsid w:val="00EF43E9"/>
    <w:rsid w:val="00EF53EA"/>
    <w:rsid w:val="00EF60BB"/>
    <w:rsid w:val="00EF6910"/>
    <w:rsid w:val="00F00062"/>
    <w:rsid w:val="00F001AB"/>
    <w:rsid w:val="00F003F4"/>
    <w:rsid w:val="00F0123F"/>
    <w:rsid w:val="00F026E5"/>
    <w:rsid w:val="00F02D11"/>
    <w:rsid w:val="00F03147"/>
    <w:rsid w:val="00F040CD"/>
    <w:rsid w:val="00F041DD"/>
    <w:rsid w:val="00F04577"/>
    <w:rsid w:val="00F056CB"/>
    <w:rsid w:val="00F0602C"/>
    <w:rsid w:val="00F061E1"/>
    <w:rsid w:val="00F07688"/>
    <w:rsid w:val="00F07D96"/>
    <w:rsid w:val="00F10CAA"/>
    <w:rsid w:val="00F11141"/>
    <w:rsid w:val="00F111E8"/>
    <w:rsid w:val="00F13D9E"/>
    <w:rsid w:val="00F1449D"/>
    <w:rsid w:val="00F153A4"/>
    <w:rsid w:val="00F15D0F"/>
    <w:rsid w:val="00F179A2"/>
    <w:rsid w:val="00F17CF4"/>
    <w:rsid w:val="00F20593"/>
    <w:rsid w:val="00F20AE3"/>
    <w:rsid w:val="00F20D43"/>
    <w:rsid w:val="00F22149"/>
    <w:rsid w:val="00F26B6B"/>
    <w:rsid w:val="00F276CF"/>
    <w:rsid w:val="00F276DE"/>
    <w:rsid w:val="00F31355"/>
    <w:rsid w:val="00F31C41"/>
    <w:rsid w:val="00F3572E"/>
    <w:rsid w:val="00F359C6"/>
    <w:rsid w:val="00F36442"/>
    <w:rsid w:val="00F36846"/>
    <w:rsid w:val="00F3699A"/>
    <w:rsid w:val="00F404F7"/>
    <w:rsid w:val="00F409D7"/>
    <w:rsid w:val="00F4172E"/>
    <w:rsid w:val="00F42E48"/>
    <w:rsid w:val="00F43E8D"/>
    <w:rsid w:val="00F45413"/>
    <w:rsid w:val="00F45AC2"/>
    <w:rsid w:val="00F46260"/>
    <w:rsid w:val="00F464D4"/>
    <w:rsid w:val="00F46D0B"/>
    <w:rsid w:val="00F51395"/>
    <w:rsid w:val="00F526D8"/>
    <w:rsid w:val="00F559C3"/>
    <w:rsid w:val="00F56C5B"/>
    <w:rsid w:val="00F61295"/>
    <w:rsid w:val="00F62E67"/>
    <w:rsid w:val="00F63A8C"/>
    <w:rsid w:val="00F63C68"/>
    <w:rsid w:val="00F6425C"/>
    <w:rsid w:val="00F659D3"/>
    <w:rsid w:val="00F65C36"/>
    <w:rsid w:val="00F666F6"/>
    <w:rsid w:val="00F667FB"/>
    <w:rsid w:val="00F66BBD"/>
    <w:rsid w:val="00F70412"/>
    <w:rsid w:val="00F7041D"/>
    <w:rsid w:val="00F720A7"/>
    <w:rsid w:val="00F737F2"/>
    <w:rsid w:val="00F75072"/>
    <w:rsid w:val="00F75430"/>
    <w:rsid w:val="00F757B4"/>
    <w:rsid w:val="00F759E2"/>
    <w:rsid w:val="00F7664F"/>
    <w:rsid w:val="00F77171"/>
    <w:rsid w:val="00F7788B"/>
    <w:rsid w:val="00F80555"/>
    <w:rsid w:val="00F81E33"/>
    <w:rsid w:val="00F81E6A"/>
    <w:rsid w:val="00F84078"/>
    <w:rsid w:val="00F8760D"/>
    <w:rsid w:val="00F90BAD"/>
    <w:rsid w:val="00F91131"/>
    <w:rsid w:val="00F9161B"/>
    <w:rsid w:val="00F93D0F"/>
    <w:rsid w:val="00F94ADB"/>
    <w:rsid w:val="00F95463"/>
    <w:rsid w:val="00F962E1"/>
    <w:rsid w:val="00F966AE"/>
    <w:rsid w:val="00F96934"/>
    <w:rsid w:val="00F971AB"/>
    <w:rsid w:val="00F97460"/>
    <w:rsid w:val="00FA0B41"/>
    <w:rsid w:val="00FA2B0D"/>
    <w:rsid w:val="00FA2B62"/>
    <w:rsid w:val="00FA2CE7"/>
    <w:rsid w:val="00FA3847"/>
    <w:rsid w:val="00FA677A"/>
    <w:rsid w:val="00FA71D1"/>
    <w:rsid w:val="00FA777F"/>
    <w:rsid w:val="00FA7C50"/>
    <w:rsid w:val="00FA7EF8"/>
    <w:rsid w:val="00FB066C"/>
    <w:rsid w:val="00FB0B9F"/>
    <w:rsid w:val="00FB0DD9"/>
    <w:rsid w:val="00FB0E40"/>
    <w:rsid w:val="00FB26AC"/>
    <w:rsid w:val="00FB26F2"/>
    <w:rsid w:val="00FB2F69"/>
    <w:rsid w:val="00FB38F0"/>
    <w:rsid w:val="00FB6530"/>
    <w:rsid w:val="00FB7BE9"/>
    <w:rsid w:val="00FB7C1B"/>
    <w:rsid w:val="00FB7FB1"/>
    <w:rsid w:val="00FC005E"/>
    <w:rsid w:val="00FC1D97"/>
    <w:rsid w:val="00FC278E"/>
    <w:rsid w:val="00FC3806"/>
    <w:rsid w:val="00FC3E7A"/>
    <w:rsid w:val="00FC3FD6"/>
    <w:rsid w:val="00FC4417"/>
    <w:rsid w:val="00FC4985"/>
    <w:rsid w:val="00FC5141"/>
    <w:rsid w:val="00FC5BDD"/>
    <w:rsid w:val="00FC607A"/>
    <w:rsid w:val="00FD00D1"/>
    <w:rsid w:val="00FD1BFB"/>
    <w:rsid w:val="00FD222F"/>
    <w:rsid w:val="00FD2857"/>
    <w:rsid w:val="00FD4AED"/>
    <w:rsid w:val="00FD502D"/>
    <w:rsid w:val="00FD50F5"/>
    <w:rsid w:val="00FD5281"/>
    <w:rsid w:val="00FD638A"/>
    <w:rsid w:val="00FD6927"/>
    <w:rsid w:val="00FD78E0"/>
    <w:rsid w:val="00FD7FC0"/>
    <w:rsid w:val="00FE0A67"/>
    <w:rsid w:val="00FE0D4E"/>
    <w:rsid w:val="00FE1204"/>
    <w:rsid w:val="00FE1D0F"/>
    <w:rsid w:val="00FE1E44"/>
    <w:rsid w:val="00FE2981"/>
    <w:rsid w:val="00FE2C21"/>
    <w:rsid w:val="00FE3861"/>
    <w:rsid w:val="00FE431D"/>
    <w:rsid w:val="00FE55F3"/>
    <w:rsid w:val="00FE69AA"/>
    <w:rsid w:val="00FE7489"/>
    <w:rsid w:val="00FF0240"/>
    <w:rsid w:val="00FF0C2A"/>
    <w:rsid w:val="00FF1F50"/>
    <w:rsid w:val="00FF30EA"/>
    <w:rsid w:val="00FF39F8"/>
    <w:rsid w:val="00FF5547"/>
    <w:rsid w:val="00FF56EB"/>
    <w:rsid w:val="00FF763A"/>
    <w:rsid w:val="00FF7880"/>
    <w:rsid w:val="00FF7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CF5108"/>
  <w15:chartTrackingRefBased/>
  <w15:docId w15:val="{DEDF105D-369F-45C8-BEBF-C30C6DCF0E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2186A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40723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1F763D"/>
    <w:pPr>
      <w:keepNext/>
      <w:spacing w:after="0" w:line="240" w:lineRule="auto"/>
      <w:ind w:firstLine="360"/>
      <w:jc w:val="both"/>
      <w:outlineLvl w:val="1"/>
    </w:pPr>
    <w:rPr>
      <w:rFonts w:ascii="Tahoma" w:eastAsia="Times New Roman" w:hAnsi="Tahoma"/>
      <w:b/>
      <w:sz w:val="20"/>
      <w:szCs w:val="24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F763D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F4F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8F4F2E"/>
    <w:pPr>
      <w:ind w:left="720"/>
      <w:contextualSpacing/>
    </w:pPr>
    <w:rPr>
      <w:lang w:val="x-none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,Fußno"/>
    <w:basedOn w:val="Normalny"/>
    <w:link w:val="TekstprzypisudolnegoZnak"/>
    <w:uiPriority w:val="99"/>
    <w:unhideWhenUsed/>
    <w:qFormat/>
    <w:rsid w:val="00D15E00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link w:val="Tekstprzypisudolnego"/>
    <w:uiPriority w:val="99"/>
    <w:rsid w:val="00D15E00"/>
    <w:rPr>
      <w:sz w:val="20"/>
      <w:szCs w:val="20"/>
    </w:rPr>
  </w:style>
  <w:style w:type="character" w:styleId="Odwoanieprzypisudolnego">
    <w:name w:val="footnote reference"/>
    <w:aliases w:val="Footnote Reference Number,Footnote symbol,Footnote reference number,note TESI,SUPERS,EN Footnote Reference,Footnote number,Ref,de nota al pie,Odwo3anie przypisu,Times 10 Point,Exposant 3 Point,number,16 Poi,Odwołanie przypisu"/>
    <w:uiPriority w:val="99"/>
    <w:unhideWhenUsed/>
    <w:rsid w:val="00D15E0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1836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621836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97DF7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styleId="Odwoaniedokomentarza">
    <w:name w:val="annotation reference"/>
    <w:uiPriority w:val="99"/>
    <w:unhideWhenUsed/>
    <w:rsid w:val="00297DF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97DF7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297DF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7DF7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97DF7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F36442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F36442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36442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F36442"/>
    <w:rPr>
      <w:sz w:val="22"/>
      <w:szCs w:val="22"/>
      <w:lang w:eastAsia="en-US"/>
    </w:rPr>
  </w:style>
  <w:style w:type="character" w:styleId="Hipercze">
    <w:name w:val="Hyperlink"/>
    <w:uiPriority w:val="99"/>
    <w:unhideWhenUsed/>
    <w:rsid w:val="00112638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112638"/>
    <w:rPr>
      <w:color w:val="800080"/>
      <w:u w:val="single"/>
    </w:rPr>
  </w:style>
  <w:style w:type="character" w:customStyle="1" w:styleId="AkapitzlistZnak">
    <w:name w:val="Akapit z listą Znak"/>
    <w:aliases w:val="Numerowanie Znak,List Paragraph Znak"/>
    <w:link w:val="Akapitzlist"/>
    <w:uiPriority w:val="34"/>
    <w:locked/>
    <w:rsid w:val="004528D0"/>
    <w:rPr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396072"/>
    <w:rPr>
      <w:sz w:val="22"/>
      <w:szCs w:val="22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135DC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ierozpoznanawzmianka1">
    <w:name w:val="Nierozpoznana wzmianka1"/>
    <w:uiPriority w:val="99"/>
    <w:semiHidden/>
    <w:unhideWhenUsed/>
    <w:rsid w:val="00965FAB"/>
    <w:rPr>
      <w:color w:val="605E5C"/>
      <w:shd w:val="clear" w:color="auto" w:fill="E1DFDD"/>
    </w:rPr>
  </w:style>
  <w:style w:type="character" w:customStyle="1" w:styleId="Nagwek2Znak">
    <w:name w:val="Nagłówek 2 Znak"/>
    <w:link w:val="Nagwek2"/>
    <w:rsid w:val="001F763D"/>
    <w:rPr>
      <w:rFonts w:ascii="Tahoma" w:eastAsia="Times New Roman" w:hAnsi="Tahoma"/>
      <w:b/>
      <w:szCs w:val="24"/>
      <w:lang w:eastAsia="en-US"/>
    </w:rPr>
  </w:style>
  <w:style w:type="character" w:customStyle="1" w:styleId="Nagwek3Znak">
    <w:name w:val="Nagłówek 3 Znak"/>
    <w:link w:val="Nagwek3"/>
    <w:uiPriority w:val="9"/>
    <w:semiHidden/>
    <w:rsid w:val="001F763D"/>
    <w:rPr>
      <w:rFonts w:ascii="Cambria" w:eastAsia="Times New Roman" w:hAnsi="Cambria"/>
      <w:b/>
      <w:bCs/>
      <w:color w:val="4F81BD"/>
      <w:sz w:val="22"/>
      <w:szCs w:val="22"/>
      <w:lang w:eastAsia="en-US"/>
    </w:rPr>
  </w:style>
  <w:style w:type="character" w:customStyle="1" w:styleId="cf01">
    <w:name w:val="cf01"/>
    <w:rsid w:val="001A0506"/>
    <w:rPr>
      <w:rFonts w:ascii="Segoe UI" w:hAnsi="Segoe UI" w:cs="Segoe UI" w:hint="default"/>
      <w:sz w:val="18"/>
      <w:szCs w:val="18"/>
    </w:rPr>
  </w:style>
  <w:style w:type="character" w:customStyle="1" w:styleId="Nagwek1Znak">
    <w:name w:val="Nagłówek 1 Znak"/>
    <w:link w:val="Nagwek1"/>
    <w:uiPriority w:val="9"/>
    <w:rsid w:val="00040723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paragraph" w:customStyle="1" w:styleId="p0">
    <w:name w:val="p0"/>
    <w:basedOn w:val="Normalny"/>
    <w:rsid w:val="00AC3F5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1">
    <w:name w:val="p1"/>
    <w:basedOn w:val="Normalny"/>
    <w:rsid w:val="00AC3F5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dtn">
    <w:name w:val="dtn"/>
    <w:basedOn w:val="Normalny"/>
    <w:rsid w:val="00AC3F5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dtz">
    <w:name w:val="dtz"/>
    <w:basedOn w:val="Normalny"/>
    <w:rsid w:val="00AC3F5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dtu">
    <w:name w:val="dtu"/>
    <w:basedOn w:val="Normalny"/>
    <w:rsid w:val="00AC3F5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90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0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5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4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2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5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4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0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9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7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2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12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57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11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74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79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25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782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25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41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71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43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1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0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85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29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95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29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73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1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769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4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1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3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9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1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2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7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1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46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41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91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8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68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77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01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90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8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26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125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81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36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0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06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638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68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2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2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0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3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7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4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1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2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8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5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63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1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9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9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7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73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3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4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6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0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8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7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7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9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7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5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48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41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47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33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89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48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87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830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3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3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9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30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66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microsoft.com/office/2016/09/relationships/commentsIds" Target="commentsIds.xml"/><Relationship Id="rId19" Type="http://schemas.microsoft.com/office/2011/relationships/people" Target="people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01218D-1BFC-499D-960B-A526521540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27</Pages>
  <Words>4998</Words>
  <Characters>29993</Characters>
  <Application>Microsoft Office Word</Application>
  <DocSecurity>0</DocSecurity>
  <Lines>249</Lines>
  <Paragraphs>69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umwkp</Company>
  <LinksUpToDate>false</LinksUpToDate>
  <CharactersWithSpaces>34922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a.sikora</dc:creator>
  <cp:keywords/>
  <cp:lastModifiedBy>Karolina Słomska</cp:lastModifiedBy>
  <cp:revision>14</cp:revision>
  <cp:lastPrinted>2023-05-16T11:15:00Z</cp:lastPrinted>
  <dcterms:created xsi:type="dcterms:W3CDTF">2023-08-18T09:00:00Z</dcterms:created>
  <dcterms:modified xsi:type="dcterms:W3CDTF">2024-03-01T12:57:00Z</dcterms:modified>
</cp:coreProperties>
</file>