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D06EB" w14:textId="69919F6F" w:rsidR="007E2BE0" w:rsidRDefault="00372FF9" w:rsidP="00916703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49E5E060" w14:textId="6A1E5C28" w:rsidR="00372FF9" w:rsidRDefault="00372FF9" w:rsidP="0091670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Priorytet:</w:t>
      </w:r>
      <w:r w:rsidRPr="00EB559C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0945679C" w14:textId="4083B12E" w:rsidR="00372FF9" w:rsidRDefault="00372FF9" w:rsidP="0091670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EB559C">
        <w:rPr>
          <w:rFonts w:ascii="Arial" w:hAnsi="Arial" w:cs="Arial"/>
          <w:b/>
          <w:bCs/>
          <w:sz w:val="24"/>
          <w:szCs w:val="24"/>
        </w:rPr>
        <w:t xml:space="preserve"> </w:t>
      </w:r>
      <w:r w:rsidR="00D84540" w:rsidRPr="00EB559C">
        <w:rPr>
          <w:rFonts w:ascii="Arial" w:hAnsi="Arial" w:cs="Arial"/>
          <w:sz w:val="24"/>
          <w:szCs w:val="24"/>
        </w:rPr>
        <w:t>EFS+.CP4.</w:t>
      </w:r>
      <w:r w:rsidR="0083537E">
        <w:rPr>
          <w:rFonts w:ascii="Arial" w:hAnsi="Arial" w:cs="Arial"/>
          <w:sz w:val="24"/>
          <w:szCs w:val="24"/>
        </w:rPr>
        <w:t>K</w:t>
      </w:r>
      <w:r w:rsidR="00D84540" w:rsidRPr="00EB559C">
        <w:rPr>
          <w:rFonts w:ascii="Arial" w:hAnsi="Arial" w:cs="Arial"/>
          <w:sz w:val="24"/>
          <w:szCs w:val="24"/>
        </w:rPr>
        <w:t>.</w:t>
      </w:r>
      <w:r w:rsidR="00536FA8" w:rsidRPr="00EB559C">
        <w:rPr>
          <w:rFonts w:ascii="Arial" w:hAnsi="Arial" w:cs="Arial"/>
          <w:sz w:val="24"/>
          <w:szCs w:val="24"/>
        </w:rPr>
        <w:t xml:space="preserve"> </w:t>
      </w:r>
      <w:r w:rsidR="0083537E" w:rsidRPr="0083537E">
        <w:rPr>
          <w:rFonts w:ascii="Arial" w:hAnsi="Arial" w:cs="Arial"/>
          <w:sz w:val="24"/>
          <w:szCs w:val="24"/>
        </w:rPr>
        <w:t>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3FF403D1" w14:textId="4E5EB550" w:rsidR="00301DFF" w:rsidRDefault="00372FF9" w:rsidP="0091670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Działanie:</w:t>
      </w:r>
      <w:r w:rsidR="00536FA8" w:rsidRPr="00EB559C">
        <w:rPr>
          <w:rFonts w:ascii="Arial" w:hAnsi="Arial" w:cs="Arial"/>
          <w:b/>
          <w:bCs/>
          <w:sz w:val="24"/>
          <w:szCs w:val="24"/>
        </w:rPr>
        <w:t xml:space="preserve"> </w:t>
      </w:r>
      <w:r w:rsidR="002A144A" w:rsidRPr="00EB559C">
        <w:rPr>
          <w:rFonts w:ascii="Arial" w:hAnsi="Arial" w:cs="Arial"/>
          <w:sz w:val="24"/>
          <w:szCs w:val="24"/>
        </w:rPr>
        <w:t>FEKP.08.2</w:t>
      </w:r>
      <w:r w:rsidR="002940BF">
        <w:rPr>
          <w:rFonts w:ascii="Arial" w:hAnsi="Arial" w:cs="Arial"/>
          <w:sz w:val="24"/>
          <w:szCs w:val="24"/>
        </w:rPr>
        <w:t>5</w:t>
      </w:r>
      <w:r w:rsidR="002A144A" w:rsidRPr="00EB559C">
        <w:rPr>
          <w:rFonts w:ascii="Arial" w:hAnsi="Arial" w:cs="Arial"/>
          <w:sz w:val="24"/>
          <w:szCs w:val="24"/>
        </w:rPr>
        <w:t xml:space="preserve"> </w:t>
      </w:r>
      <w:r w:rsidR="002940BF" w:rsidRPr="002940BF">
        <w:rPr>
          <w:rFonts w:ascii="Arial" w:hAnsi="Arial" w:cs="Arial"/>
          <w:sz w:val="24"/>
          <w:szCs w:val="24"/>
        </w:rPr>
        <w:t>Usługi wsparcia rodziny i pieczy zastępczej</w:t>
      </w:r>
    </w:p>
    <w:p w14:paraId="78D7C59A" w14:textId="0A772D3E" w:rsidR="006A512C" w:rsidRDefault="00372FF9" w:rsidP="0091670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Schemat:</w:t>
      </w:r>
      <w:r w:rsidR="00536FA8" w:rsidRPr="00EB559C">
        <w:rPr>
          <w:rFonts w:ascii="Arial" w:hAnsi="Arial" w:cs="Arial"/>
          <w:b/>
          <w:bCs/>
          <w:sz w:val="24"/>
          <w:szCs w:val="24"/>
        </w:rPr>
        <w:t xml:space="preserve"> </w:t>
      </w:r>
      <w:r w:rsidR="00776602" w:rsidRPr="00776602">
        <w:rPr>
          <w:rFonts w:ascii="Arial" w:hAnsi="Arial" w:cs="Arial"/>
          <w:sz w:val="24"/>
          <w:szCs w:val="24"/>
        </w:rPr>
        <w:t>Działania na rzecz</w:t>
      </w:r>
      <w:r w:rsidR="00D57562">
        <w:rPr>
          <w:rFonts w:ascii="Arial" w:hAnsi="Arial" w:cs="Arial"/>
          <w:sz w:val="24"/>
          <w:szCs w:val="24"/>
        </w:rPr>
        <w:t xml:space="preserve"> rodzin</w:t>
      </w:r>
      <w:r w:rsidR="00825415">
        <w:rPr>
          <w:rFonts w:ascii="Arial" w:hAnsi="Arial" w:cs="Arial"/>
          <w:sz w:val="24"/>
          <w:szCs w:val="24"/>
        </w:rPr>
        <w:t xml:space="preserve"> i pieczy zastępczej</w:t>
      </w:r>
      <w:r w:rsidR="0078457A">
        <w:rPr>
          <w:rFonts w:ascii="Arial" w:hAnsi="Arial" w:cs="Arial"/>
          <w:sz w:val="24"/>
          <w:szCs w:val="24"/>
        </w:rPr>
        <w:t>.</w:t>
      </w:r>
    </w:p>
    <w:p w14:paraId="234E0E2C" w14:textId="77777777" w:rsidR="006A512C" w:rsidRDefault="006A512C" w:rsidP="0091670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A512C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A512C">
        <w:rPr>
          <w:rFonts w:ascii="Arial" w:hAnsi="Arial" w:cs="Arial"/>
          <w:sz w:val="24"/>
          <w:szCs w:val="24"/>
        </w:rPr>
        <w:t xml:space="preserve"> niekonkurencyjny</w:t>
      </w:r>
    </w:p>
    <w:p w14:paraId="00BD5606" w14:textId="2068E70B" w:rsidR="0042191F" w:rsidRDefault="006A512C" w:rsidP="00916703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776A9B">
        <w:rPr>
          <w:rFonts w:ascii="Arial" w:hAnsi="Arial" w:cs="Arial"/>
          <w:bCs/>
          <w:sz w:val="24"/>
          <w:szCs w:val="24"/>
        </w:rPr>
        <w:t>Nabór jest skierowany do Samorządu Województwa Kujawsko-Pomorskiego. Wsparcie obejmuje</w:t>
      </w:r>
      <w:r w:rsidR="0042191F">
        <w:rPr>
          <w:rFonts w:ascii="Arial" w:hAnsi="Arial" w:cs="Arial"/>
          <w:bCs/>
          <w:sz w:val="24"/>
          <w:szCs w:val="24"/>
        </w:rPr>
        <w:t>:</w:t>
      </w:r>
    </w:p>
    <w:p w14:paraId="06F416A8" w14:textId="29A07DA7" w:rsidR="00A35067" w:rsidRPr="00A35067" w:rsidRDefault="006A512C" w:rsidP="00916703">
      <w:pPr>
        <w:pStyle w:val="Akapitzlist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79446A">
        <w:rPr>
          <w:rFonts w:ascii="Arial" w:hAnsi="Arial" w:cs="Arial"/>
          <w:sz w:val="24"/>
          <w:szCs w:val="24"/>
        </w:rPr>
        <w:t>działania na rzecz dzieci i młodzieży wymagających wsparcia ze względu na trudności w funkcjonowaniu społecznym</w:t>
      </w:r>
      <w:r w:rsidR="0042191F" w:rsidRPr="0079446A">
        <w:rPr>
          <w:rFonts w:ascii="Arial" w:hAnsi="Arial" w:cs="Arial"/>
          <w:sz w:val="24"/>
          <w:szCs w:val="24"/>
        </w:rPr>
        <w:t>;</w:t>
      </w:r>
    </w:p>
    <w:p w14:paraId="42F5853C" w14:textId="686F729A" w:rsidR="00A35067" w:rsidRPr="00A35067" w:rsidRDefault="0042191F" w:rsidP="00916703">
      <w:pPr>
        <w:pStyle w:val="Akapitzlist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79446A">
        <w:rPr>
          <w:rFonts w:ascii="Arial" w:hAnsi="Arial" w:cs="Arial"/>
          <w:sz w:val="24"/>
          <w:szCs w:val="24"/>
        </w:rPr>
        <w:t>wsparcie dla rodzin naturalnych przeżywających trudności w pełnieniu funkcji opiekuńczych i wychowawczych</w:t>
      </w:r>
      <w:r w:rsidR="008C618A">
        <w:rPr>
          <w:rFonts w:ascii="Arial" w:hAnsi="Arial" w:cs="Arial"/>
          <w:sz w:val="24"/>
          <w:szCs w:val="24"/>
        </w:rPr>
        <w:t>;</w:t>
      </w:r>
      <w:r w:rsidRPr="0079446A">
        <w:rPr>
          <w:rFonts w:ascii="Arial" w:hAnsi="Arial" w:cs="Arial"/>
          <w:sz w:val="24"/>
          <w:szCs w:val="24"/>
        </w:rPr>
        <w:t xml:space="preserve"> </w:t>
      </w:r>
    </w:p>
    <w:p w14:paraId="4F642C0C" w14:textId="77777777" w:rsidR="00CF2D28" w:rsidRPr="00CF2D28" w:rsidRDefault="00B37A40" w:rsidP="00916703">
      <w:pPr>
        <w:pStyle w:val="Akapitzlist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42191F" w:rsidRPr="0079446A">
        <w:rPr>
          <w:rFonts w:ascii="Arial" w:hAnsi="Arial" w:cs="Arial"/>
          <w:sz w:val="24"/>
          <w:szCs w:val="24"/>
        </w:rPr>
        <w:t>ział</w:t>
      </w:r>
      <w:r w:rsidR="00A35067">
        <w:rPr>
          <w:rFonts w:ascii="Arial" w:hAnsi="Arial" w:cs="Arial"/>
          <w:sz w:val="24"/>
          <w:szCs w:val="24"/>
        </w:rPr>
        <w:t>ania</w:t>
      </w:r>
      <w:r>
        <w:rPr>
          <w:rFonts w:ascii="Arial" w:hAnsi="Arial" w:cs="Arial"/>
          <w:sz w:val="24"/>
          <w:szCs w:val="24"/>
        </w:rPr>
        <w:t xml:space="preserve"> </w:t>
      </w:r>
      <w:r w:rsidR="00CF2D28">
        <w:rPr>
          <w:rFonts w:ascii="Arial" w:hAnsi="Arial" w:cs="Arial"/>
          <w:sz w:val="24"/>
          <w:szCs w:val="24"/>
        </w:rPr>
        <w:t>na rzecz rodzicielstwa zastępczego;</w:t>
      </w:r>
    </w:p>
    <w:p w14:paraId="1A8AD977" w14:textId="489A78EC" w:rsidR="00CF2D28" w:rsidRPr="00CF2D28" w:rsidRDefault="00CF2D28" w:rsidP="00916703">
      <w:pPr>
        <w:pStyle w:val="Akapitzlist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wsparcie młodzieży w procesie usamodzielniania;</w:t>
      </w:r>
    </w:p>
    <w:p w14:paraId="26D3D934" w14:textId="06B2BDBF" w:rsidR="006A512C" w:rsidRPr="0079446A" w:rsidRDefault="00CF2D28" w:rsidP="00916703">
      <w:pPr>
        <w:pStyle w:val="Akapitzlist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085A29">
        <w:rPr>
          <w:rFonts w:ascii="Arial" w:hAnsi="Arial" w:cs="Arial"/>
          <w:sz w:val="24"/>
          <w:szCs w:val="24"/>
        </w:rPr>
        <w:t xml:space="preserve">wsparcie </w:t>
      </w:r>
      <w:proofErr w:type="spellStart"/>
      <w:r w:rsidRPr="00085A29">
        <w:rPr>
          <w:rFonts w:ascii="Arial" w:hAnsi="Arial" w:cs="Arial"/>
          <w:sz w:val="24"/>
          <w:szCs w:val="24"/>
        </w:rPr>
        <w:t>preadopcyjne</w:t>
      </w:r>
      <w:proofErr w:type="spellEnd"/>
      <w:r w:rsidRPr="00085A29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85A29">
        <w:rPr>
          <w:rFonts w:ascii="Arial" w:hAnsi="Arial" w:cs="Arial"/>
          <w:sz w:val="24"/>
          <w:szCs w:val="24"/>
        </w:rPr>
        <w:t>postadopcyjne</w:t>
      </w:r>
      <w:proofErr w:type="spellEnd"/>
      <w:r w:rsidRPr="00085A29">
        <w:rPr>
          <w:rFonts w:ascii="Arial" w:hAnsi="Arial" w:cs="Arial"/>
          <w:sz w:val="24"/>
          <w:szCs w:val="24"/>
        </w:rPr>
        <w:t>.</w:t>
      </w:r>
      <w:r w:rsidR="00A35067" w:rsidRPr="00085A29">
        <w:rPr>
          <w:rFonts w:ascii="Arial" w:hAnsi="Arial" w:cs="Arial"/>
          <w:sz w:val="24"/>
          <w:szCs w:val="24"/>
        </w:rPr>
        <w:t xml:space="preserve"> </w:t>
      </w:r>
    </w:p>
    <w:p w14:paraId="1F2E5B14" w14:textId="77777777" w:rsidR="00F75372" w:rsidRPr="00FE165A" w:rsidRDefault="00F75372" w:rsidP="00F75372">
      <w:pPr>
        <w:numPr>
          <w:ilvl w:val="0"/>
          <w:numId w:val="39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FE165A">
        <w:rPr>
          <w:rFonts w:ascii="Arial" w:hAnsi="Arial" w:cs="Arial"/>
          <w:b/>
          <w:bCs/>
          <w:sz w:val="24"/>
          <w:szCs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711"/>
        <w:gridCol w:w="2198"/>
        <w:gridCol w:w="8221"/>
        <w:gridCol w:w="2976"/>
      </w:tblGrid>
      <w:tr w:rsidR="00F75372" w:rsidRPr="00FE165A" w14:paraId="420DCCE7" w14:textId="77777777" w:rsidTr="00801FE6">
        <w:trPr>
          <w:tblHeader/>
        </w:trPr>
        <w:tc>
          <w:tcPr>
            <w:tcW w:w="252" w:type="pct"/>
            <w:shd w:val="clear" w:color="auto" w:fill="D9D9D9" w:themeFill="background1" w:themeFillShade="D9"/>
          </w:tcPr>
          <w:p w14:paraId="5068CD21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779" w:type="pct"/>
            <w:shd w:val="clear" w:color="auto" w:fill="D9D9D9" w:themeFill="background1" w:themeFillShade="D9"/>
          </w:tcPr>
          <w:p w14:paraId="5F925409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14" w:type="pct"/>
            <w:shd w:val="clear" w:color="auto" w:fill="D9D9D9" w:themeFill="background1" w:themeFillShade="D9"/>
          </w:tcPr>
          <w:p w14:paraId="0BAED070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FE165A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055" w:type="pct"/>
            <w:shd w:val="clear" w:color="auto" w:fill="D9D9D9" w:themeFill="background1" w:themeFillShade="D9"/>
          </w:tcPr>
          <w:p w14:paraId="4C7F132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75372" w:rsidRPr="00FE165A" w14:paraId="412D7224" w14:textId="77777777" w:rsidTr="00801FE6">
        <w:tc>
          <w:tcPr>
            <w:tcW w:w="252" w:type="pct"/>
          </w:tcPr>
          <w:p w14:paraId="267A93AF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779" w:type="pct"/>
          </w:tcPr>
          <w:p w14:paraId="47806B47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914" w:type="pct"/>
          </w:tcPr>
          <w:p w14:paraId="24A0604E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379B5E30" w14:textId="77777777" w:rsidR="00F75372" w:rsidRPr="00FE165A" w:rsidRDefault="00F75372" w:rsidP="00F75372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FE165A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"/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5E7926B6" w14:textId="77777777" w:rsidR="00F75372" w:rsidRPr="00FE165A" w:rsidRDefault="00F75372" w:rsidP="00F75372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Pr="00FE165A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3"/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68CEF4B3" w14:textId="33FEEFCE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bookmarkStart w:id="1" w:name="_Hlk125528995"/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Kryterium jest weryfikowane w oparciu o wniosek o dofinansowanie projektu </w:t>
            </w:r>
            <w:bookmarkEnd w:id="1"/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i ewentualnie w zakresie pkt 2 w oparciu o oświadczenie wnioskodawcy (jeśli dotyczy) stanowiące załącznik do wniosku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o dofinansowanie projektu opatrzony </w:t>
            </w:r>
            <w:r w:rsidR="006A568B">
              <w:rPr>
                <w:rFonts w:ascii="Arial" w:hAnsi="Arial" w:cs="Arial"/>
                <w:bCs/>
                <w:sz w:val="24"/>
                <w:szCs w:val="24"/>
              </w:rPr>
              <w:t>elektronicznym</w:t>
            </w:r>
            <w:r w:rsidR="006A568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4"/>
            </w:r>
            <w:r w:rsidR="006A568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podpisem kwalifikowanym.</w:t>
            </w:r>
          </w:p>
        </w:tc>
        <w:tc>
          <w:tcPr>
            <w:tcW w:w="1055" w:type="pct"/>
          </w:tcPr>
          <w:p w14:paraId="668E5609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7D877D65" w14:textId="77777777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51E27BA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78ADDE1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takim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F75372" w:rsidRPr="00FE165A" w14:paraId="55609128" w14:textId="77777777" w:rsidTr="00801FE6">
        <w:tc>
          <w:tcPr>
            <w:tcW w:w="252" w:type="pct"/>
          </w:tcPr>
          <w:p w14:paraId="0780B70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779" w:type="pct"/>
          </w:tcPr>
          <w:p w14:paraId="6FF978BA" w14:textId="5BD102F3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6A56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914" w:type="pct"/>
          </w:tcPr>
          <w:p w14:paraId="40B9E91E" w14:textId="77777777" w:rsidR="00046CE4" w:rsidRDefault="00046CE4" w:rsidP="00046CE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46CE4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32067DAC" w14:textId="77777777" w:rsidR="00875B79" w:rsidRPr="00046CE4" w:rsidRDefault="00875B79" w:rsidP="00046CE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730EE4E" w14:textId="77777777" w:rsidR="00046CE4" w:rsidRDefault="00046CE4" w:rsidP="00046CE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46CE4">
              <w:rPr>
                <w:rFonts w:ascii="Arial" w:hAnsi="Arial" w:cs="Arial"/>
                <w:bCs/>
                <w:sz w:val="24"/>
                <w:szCs w:val="24"/>
              </w:rPr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1F8091C1" w14:textId="77777777" w:rsidR="00D30032" w:rsidRPr="00046CE4" w:rsidRDefault="00D30032" w:rsidP="00046CE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B32E7F9" w14:textId="77777777" w:rsidR="00046CE4" w:rsidRDefault="00046CE4" w:rsidP="00046CE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46CE4">
              <w:rPr>
                <w:rFonts w:ascii="Arial" w:hAnsi="Arial" w:cs="Arial"/>
                <w:bCs/>
                <w:sz w:val="24"/>
                <w:szCs w:val="24"/>
              </w:rPr>
              <w:t>Kryterium weryfikowane jest w oparciu o oświadczenie zawarte we wniosku o dofinansowanie projektu oraz wszystkie inne informacje będące w posiadaniu Instytucji Zarządzającej/Instytucji Pośredniczących tj. m.in. listę prowadzoną przez Rzecznika Praw Obywatelskich, aktualną na dzień zakończenia naboru; wnioski z kontroli przeprowadzonych przez Instytucję Zarządzającą/Instytucję Pośredniczące programów (RPO WKP, FEdKP) w projektach realizowanych przez wnioskodawcę świadczące o prowadzeniu działań dyskryminujących; prawomocne wyroki sądów.</w:t>
            </w:r>
          </w:p>
          <w:p w14:paraId="7EF77636" w14:textId="77777777" w:rsidR="00D30032" w:rsidRPr="00046CE4" w:rsidRDefault="00D30032" w:rsidP="00046CE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640663" w14:textId="1AFA19CB" w:rsidR="00F75372" w:rsidRPr="00FE165A" w:rsidRDefault="00046CE4" w:rsidP="00046CE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46CE4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wnioskodawca podjął działania dyskryminujące, sprzeczne z zasadami, o których mowa w art. 9 ust. 3 rozporządzenia nr 2021/1060, a następnie podjął skuteczne działania naprawcze kryterium uznaje się za spełnione. Podjęte działania naprawcze powinny być opisane </w:t>
            </w:r>
            <w:r w:rsidRPr="00046CE4">
              <w:rPr>
                <w:rFonts w:ascii="Arial" w:hAnsi="Arial" w:cs="Arial"/>
                <w:bCs/>
                <w:sz w:val="24"/>
                <w:szCs w:val="24"/>
              </w:rPr>
              <w:lastRenderedPageBreak/>
              <w:t>we wniosku o dofinansowanie. Każdy podmiot zobowiązany jest do złożenia osobnego oświadczenia.</w:t>
            </w:r>
          </w:p>
        </w:tc>
        <w:tc>
          <w:tcPr>
            <w:tcW w:w="1055" w:type="pct"/>
          </w:tcPr>
          <w:p w14:paraId="7D55CCCB" w14:textId="77777777" w:rsidR="00F75372" w:rsidRPr="00305666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Tak/nie/nie dotyczy</w:t>
            </w:r>
          </w:p>
          <w:p w14:paraId="5F9E76DD" w14:textId="77777777" w:rsidR="00F75372" w:rsidRPr="00305666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42E482" w14:textId="77777777" w:rsidR="00F75372" w:rsidRPr="00305666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 poprawy/uzupełnienia.</w:t>
            </w:r>
          </w:p>
          <w:p w14:paraId="6A454277" w14:textId="77777777" w:rsidR="00F75372" w:rsidRPr="00305666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7E13B701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05666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0"/>
      <w:tr w:rsidR="00F75372" w:rsidRPr="00FE165A" w14:paraId="6E57E4AB" w14:textId="77777777" w:rsidTr="00801FE6">
        <w:tc>
          <w:tcPr>
            <w:tcW w:w="252" w:type="pct"/>
          </w:tcPr>
          <w:p w14:paraId="74AD85AB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3FEDDEAB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914" w:type="pct"/>
          </w:tcPr>
          <w:p w14:paraId="23840F2E" w14:textId="168C742F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</w:t>
            </w:r>
            <w:r w:rsidRPr="00EC48D0">
              <w:rPr>
                <w:rFonts w:ascii="Arial" w:hAnsi="Arial" w:cs="Arial"/>
                <w:sz w:val="24"/>
                <w:szCs w:val="24"/>
              </w:rPr>
              <w:t>2021/1060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C470F0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D179B8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5" w:type="pct"/>
          </w:tcPr>
          <w:p w14:paraId="3DB5DDFC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0511EDE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BDFA8B5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75372" w:rsidRPr="00FE165A" w14:paraId="5A270C63" w14:textId="77777777" w:rsidTr="00801FE6">
        <w:tc>
          <w:tcPr>
            <w:tcW w:w="252" w:type="pct"/>
          </w:tcPr>
          <w:p w14:paraId="3CEC67D0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9" w:type="pct"/>
          </w:tcPr>
          <w:p w14:paraId="54575B6C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914" w:type="pct"/>
          </w:tcPr>
          <w:p w14:paraId="365B154D" w14:textId="77777777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na podstawie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5 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>kryteriów oceny określonych w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załączniku nr 1 do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).</w:t>
            </w:r>
          </w:p>
          <w:p w14:paraId="5F4D075C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202CD7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5" w:type="pct"/>
          </w:tcPr>
          <w:p w14:paraId="5264F478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06037A90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E81870E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tr w:rsidR="00F75372" w:rsidRPr="00FE165A" w14:paraId="7BEBDBD6" w14:textId="77777777" w:rsidTr="00801FE6">
        <w:tc>
          <w:tcPr>
            <w:tcW w:w="252" w:type="pct"/>
          </w:tcPr>
          <w:p w14:paraId="271305D0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9" w:type="pct"/>
          </w:tcPr>
          <w:p w14:paraId="1FD2B9DB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914" w:type="pct"/>
          </w:tcPr>
          <w:p w14:paraId="7230D05C" w14:textId="77777777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W kryterium sprawdzimy, 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czy projekt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5B65667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1D865B" w14:textId="77777777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Zgodność projektu z Kartą praw podstawowych Unii Europejskiej na etapie oceny należy rozumieć jako brak sprzeczności pomiędzy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wnioskiem o dofinansowanie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AB8423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9D0830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5" w:type="pct"/>
          </w:tcPr>
          <w:p w14:paraId="5F3EAD74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02913128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717823B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75372" w:rsidRPr="00FE165A" w14:paraId="29459A52" w14:textId="77777777" w:rsidTr="00801FE6">
        <w:tc>
          <w:tcPr>
            <w:tcW w:w="252" w:type="pct"/>
          </w:tcPr>
          <w:p w14:paraId="225D9FBF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9" w:type="pct"/>
          </w:tcPr>
          <w:p w14:paraId="7CC637BA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914" w:type="pct"/>
          </w:tcPr>
          <w:p w14:paraId="5B54D680" w14:textId="77777777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W kryterium sprawdzimy, </w:t>
            </w:r>
            <w:r w:rsidRPr="00FE165A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czy projekt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FE165A">
              <w:rPr>
                <w:rFonts w:ascii="Arial" w:hAnsi="Arial" w:cs="Arial"/>
                <w:bCs/>
                <w:sz w:val="24"/>
                <w:szCs w:val="24"/>
              </w:rPr>
              <w:t>późn</w:t>
            </w:r>
            <w:proofErr w:type="spellEnd"/>
            <w:r w:rsidRPr="00FE165A">
              <w:rPr>
                <w:rFonts w:ascii="Arial" w:hAnsi="Arial" w:cs="Arial"/>
                <w:bCs/>
                <w:sz w:val="24"/>
                <w:szCs w:val="24"/>
              </w:rPr>
              <w:t>. zm.) w zakresie odnoszącym się do sposobu realizacji, zakresu projektu i wnioskodawcy.</w:t>
            </w:r>
          </w:p>
          <w:p w14:paraId="60B5D71F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B0AAC4F" w14:textId="77777777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Zgodność projektu z Konwencją o Prawach Osób Niepełnosprawnych z dnia na etapie oceny należy rozumieć jako brak sprzeczności pomiędzy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wnioskiem o dofinansowanie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projektu a wymogami tego dokumentu lub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stwierdzenie, że te wymagania są neutralne wobec zakresu i zawartości projektu. </w:t>
            </w:r>
          </w:p>
          <w:p w14:paraId="238129B1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D2940B8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5" w:type="pct"/>
          </w:tcPr>
          <w:p w14:paraId="22A4AF6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22E90298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0153957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przeprowadzeniem oceny na podstawie posiadanych dokumentów. W takim przypadku ocena może być negatywna.</w:t>
            </w:r>
          </w:p>
        </w:tc>
      </w:tr>
      <w:tr w:rsidR="00F75372" w:rsidRPr="00FE165A" w14:paraId="65F03CBC" w14:textId="77777777" w:rsidTr="00801FE6">
        <w:tc>
          <w:tcPr>
            <w:tcW w:w="252" w:type="pct"/>
          </w:tcPr>
          <w:p w14:paraId="6E3DFBDA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79" w:type="pct"/>
          </w:tcPr>
          <w:p w14:paraId="5AF3BFA6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914" w:type="pct"/>
          </w:tcPr>
          <w:p w14:paraId="540C1B0B" w14:textId="77777777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6F7669BB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CC32AFD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5" w:type="pct"/>
          </w:tcPr>
          <w:p w14:paraId="5654EFB8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137D4E7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93734C5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75372" w:rsidRPr="00FE165A" w14:paraId="7CAEF5AB" w14:textId="77777777" w:rsidTr="00801FE6">
        <w:tc>
          <w:tcPr>
            <w:tcW w:w="252" w:type="pct"/>
          </w:tcPr>
          <w:p w14:paraId="4C56E9F6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A.8</w:t>
            </w:r>
          </w:p>
        </w:tc>
        <w:tc>
          <w:tcPr>
            <w:tcW w:w="779" w:type="pct"/>
          </w:tcPr>
          <w:p w14:paraId="3D5A714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914" w:type="pct"/>
          </w:tcPr>
          <w:p w14:paraId="51B7EA96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br/>
              <w:t>z dnia 28 kwietnia 2022 r. o zasadach realizacji zadań finansowanych ze środków europejskich w perspektywie finansowej 2021-2027 (Dz. U. poz. 1079</w:t>
            </w:r>
            <w:r w:rsidRPr="008F041B">
              <w:rPr>
                <w:rFonts w:ascii="Arial" w:hAnsi="Arial" w:cs="Arial"/>
                <w:sz w:val="24"/>
                <w:szCs w:val="24"/>
              </w:rPr>
              <w:t xml:space="preserve"> dalej: Ustawa wdrożeniowa</w:t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t>, tj.:</w:t>
            </w:r>
          </w:p>
          <w:p w14:paraId="17AF4EC4" w14:textId="77777777" w:rsidR="00F75372" w:rsidRPr="00FE165A" w:rsidRDefault="00F75372" w:rsidP="00F75372">
            <w:pPr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partner wnosi do projektu zasoby: ludzkie, organizacyjne, techniczne lub finansowe oraz</w:t>
            </w:r>
          </w:p>
          <w:p w14:paraId="3B6D799D" w14:textId="77777777" w:rsidR="00F75372" w:rsidRPr="00FE165A" w:rsidRDefault="00F75372" w:rsidP="00F75372">
            <w:pPr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czy partner realizuje zadanie/a merytoryczne w projekcie.</w:t>
            </w:r>
          </w:p>
          <w:p w14:paraId="71DF4FA7" w14:textId="77777777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Powyższe wymogi muszą być spełnione łącznie. Udział partnerów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1EFFAEC9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1E104E6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5" w:type="pct"/>
          </w:tcPr>
          <w:p w14:paraId="4085C804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675720D6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493945A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błędów/braków skutkuje przeprowadzeniem oceny na podstawie posiadanych dokumentów. W takim przypadku ocena może być negatywna.</w:t>
            </w:r>
          </w:p>
        </w:tc>
      </w:tr>
    </w:tbl>
    <w:p w14:paraId="50F3B749" w14:textId="77777777" w:rsidR="00246BE8" w:rsidRDefault="00246BE8" w:rsidP="00F7537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48C256E" w14:textId="77777777" w:rsidR="00246BE8" w:rsidRPr="00FE165A" w:rsidRDefault="00246BE8" w:rsidP="00F7537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69A6443" w14:textId="77777777" w:rsidR="00F75372" w:rsidRPr="00FE165A" w:rsidRDefault="00F75372" w:rsidP="00F75372">
      <w:pPr>
        <w:numPr>
          <w:ilvl w:val="0"/>
          <w:numId w:val="39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FE165A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701"/>
        <w:gridCol w:w="8097"/>
        <w:gridCol w:w="3606"/>
      </w:tblGrid>
      <w:tr w:rsidR="00F75372" w:rsidRPr="00FE165A" w14:paraId="0ACEE85D" w14:textId="77777777" w:rsidTr="00801FE6">
        <w:trPr>
          <w:tblHeader/>
        </w:trPr>
        <w:tc>
          <w:tcPr>
            <w:tcW w:w="182" w:type="pct"/>
            <w:shd w:val="clear" w:color="auto" w:fill="D9D9D9" w:themeFill="background1" w:themeFillShade="D9"/>
          </w:tcPr>
          <w:p w14:paraId="6C0501C7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17222C47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026" w:type="pct"/>
            <w:shd w:val="clear" w:color="auto" w:fill="D9D9D9" w:themeFill="background1" w:themeFillShade="D9"/>
          </w:tcPr>
          <w:p w14:paraId="1509525F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21A9D14B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75372" w:rsidRPr="00FE165A" w14:paraId="330FD48B" w14:textId="77777777" w:rsidTr="00801FE6">
        <w:tc>
          <w:tcPr>
            <w:tcW w:w="182" w:type="pct"/>
          </w:tcPr>
          <w:p w14:paraId="3EB50184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741" w:type="pct"/>
          </w:tcPr>
          <w:p w14:paraId="4107F49A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Potrzeba realizacji i grupa docelowa projektu</w:t>
            </w:r>
          </w:p>
        </w:tc>
        <w:tc>
          <w:tcPr>
            <w:tcW w:w="3026" w:type="pct"/>
          </w:tcPr>
          <w:p w14:paraId="693F9501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sprawdzimy, czy:</w:t>
            </w:r>
          </w:p>
          <w:p w14:paraId="47443821" w14:textId="77777777" w:rsidR="00F75372" w:rsidRPr="00FE165A" w:rsidRDefault="00F75372" w:rsidP="00F75372">
            <w:pPr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1F2A31FE" w14:textId="77777777" w:rsidR="00F75372" w:rsidRPr="00FE165A" w:rsidRDefault="00F75372" w:rsidP="00F75372">
            <w:pPr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dobór i opis grupy docelowej oraz sposób rekrutacji </w:t>
            </w:r>
            <w:bookmarkStart w:id="2" w:name="_Hlk126914034"/>
            <w:r w:rsidRPr="00FE165A">
              <w:rPr>
                <w:rFonts w:ascii="Arial" w:hAnsi="Arial" w:cs="Arial"/>
                <w:bCs/>
                <w:sz w:val="24"/>
                <w:szCs w:val="24"/>
              </w:rPr>
              <w:t>(w tym weryfikacja kwalifikowalności grupy docelowej)</w:t>
            </w:r>
            <w:bookmarkEnd w:id="2"/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jest adekwatny do założeń projektu i Regulaminu wyboru projektów. </w:t>
            </w:r>
          </w:p>
          <w:p w14:paraId="30CC953F" w14:textId="77777777" w:rsidR="00F75372" w:rsidRPr="006448BF" w:rsidRDefault="00F75372" w:rsidP="00801FE6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D26127">
              <w:rPr>
                <w:rFonts w:ascii="Arial" w:hAnsi="Arial" w:cs="Arial"/>
                <w:color w:val="000000"/>
                <w:sz w:val="24"/>
                <w:szCs w:val="24"/>
              </w:rPr>
              <w:t xml:space="preserve"> w zakresie zgodności z wytycznymi, o których mowa w ustawie wdrożeniowej oraz przepisami prawa krajowego</w:t>
            </w:r>
            <w:r w:rsidRPr="006448BF">
              <w:rPr>
                <w:rFonts w:ascii="Arial" w:hAnsi="Arial"/>
                <w:color w:val="000000"/>
                <w:sz w:val="24"/>
              </w:rPr>
              <w:t>.</w:t>
            </w:r>
          </w:p>
          <w:p w14:paraId="33865FAA" w14:textId="77777777" w:rsidR="00F75372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10C510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F64DB84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Kryterium jest weryfikowane w oparciu o wniosek o dofinansowanie projektu.</w:t>
            </w:r>
          </w:p>
        </w:tc>
        <w:tc>
          <w:tcPr>
            <w:tcW w:w="1051" w:type="pct"/>
          </w:tcPr>
          <w:p w14:paraId="4B463596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5F82A524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2063444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75372" w:rsidRPr="00FE165A" w14:paraId="01F624A7" w14:textId="77777777" w:rsidTr="00801FE6">
        <w:tc>
          <w:tcPr>
            <w:tcW w:w="182" w:type="pct"/>
          </w:tcPr>
          <w:p w14:paraId="0159A90C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741" w:type="pct"/>
          </w:tcPr>
          <w:p w14:paraId="67B6EEF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Wskaźniki projektu</w:t>
            </w:r>
          </w:p>
        </w:tc>
        <w:tc>
          <w:tcPr>
            <w:tcW w:w="3026" w:type="pct"/>
          </w:tcPr>
          <w:p w14:paraId="6FF9C5F4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5C2C1999" w14:textId="77777777" w:rsidR="00F75372" w:rsidRPr="00FE165A" w:rsidRDefault="00F75372" w:rsidP="00F75372">
            <w:pPr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22DEFB72" w14:textId="77777777" w:rsidR="00F75372" w:rsidRPr="00FE165A" w:rsidRDefault="00F75372" w:rsidP="00F75372">
            <w:pPr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adekwatność i poprawność sformułowania wskaźników;</w:t>
            </w:r>
          </w:p>
          <w:p w14:paraId="5F60F75D" w14:textId="77777777" w:rsidR="00F75372" w:rsidRPr="00FE165A" w:rsidRDefault="00F75372" w:rsidP="00F75372">
            <w:pPr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sposób mierzenia wskaźników ze wskazaniem źródła pomiaru.</w:t>
            </w:r>
          </w:p>
          <w:p w14:paraId="25FE9868" w14:textId="0B239816" w:rsidR="00F75372" w:rsidRPr="00B3300C" w:rsidRDefault="00F75372" w:rsidP="00B3300C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B3300C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B3300C"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</w:t>
            </w:r>
            <w:r w:rsidR="00B3300C" w:rsidRPr="006448BF">
              <w:rPr>
                <w:rFonts w:ascii="Arial" w:hAnsi="Arial"/>
                <w:color w:val="000000"/>
                <w:sz w:val="24"/>
              </w:rPr>
              <w:t>.</w:t>
            </w:r>
          </w:p>
          <w:p w14:paraId="5E9201A2" w14:textId="1BE18526" w:rsidR="00F75372" w:rsidRPr="00FE165A" w:rsidRDefault="00F75372" w:rsidP="00B3300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</w:t>
            </w:r>
            <w:r w:rsidR="00B3300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051" w:type="pct"/>
          </w:tcPr>
          <w:p w14:paraId="2255884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Tak/nie</w:t>
            </w:r>
          </w:p>
          <w:p w14:paraId="46590EBD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1973C6E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75372" w:rsidRPr="00FE165A" w14:paraId="324280E2" w14:textId="77777777" w:rsidTr="00801FE6">
        <w:tc>
          <w:tcPr>
            <w:tcW w:w="182" w:type="pct"/>
          </w:tcPr>
          <w:p w14:paraId="5AE8C23B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741" w:type="pct"/>
          </w:tcPr>
          <w:p w14:paraId="2E7027AE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Zadania projektu</w:t>
            </w:r>
          </w:p>
        </w:tc>
        <w:tc>
          <w:tcPr>
            <w:tcW w:w="3026" w:type="pct"/>
          </w:tcPr>
          <w:p w14:paraId="1FAF0B50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sprawdzimy:</w:t>
            </w:r>
          </w:p>
          <w:p w14:paraId="1951D262" w14:textId="77777777" w:rsidR="00F75372" w:rsidRPr="00FE165A" w:rsidRDefault="00F75372" w:rsidP="00F75372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FE165A">
              <w:rPr>
                <w:rFonts w:ascii="Arial" w:hAnsi="Arial" w:cs="Arial"/>
                <w:bCs/>
                <w:sz w:val="24"/>
                <w:szCs w:val="24"/>
              </w:rPr>
              <w:t>ych</w:t>
            </w:r>
            <w:proofErr w:type="spellEnd"/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problemu/ów oraz założonych celów/wskaźników;</w:t>
            </w:r>
          </w:p>
          <w:p w14:paraId="7300B6AA" w14:textId="77777777" w:rsidR="00F75372" w:rsidRPr="00FE165A" w:rsidRDefault="00F75372" w:rsidP="00F75372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opis zadań jest adekwatny do założeń projektu;</w:t>
            </w:r>
          </w:p>
          <w:p w14:paraId="7D6C9961" w14:textId="77777777" w:rsidR="00F75372" w:rsidRPr="00FE165A" w:rsidRDefault="00F75372" w:rsidP="00F75372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4A4527BB" w14:textId="77777777" w:rsidR="00F75372" w:rsidRPr="00FE165A" w:rsidRDefault="00F75372" w:rsidP="00F75372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podział zadań (wnioskodawca/partner) – dotyczy projektów partnerskich;</w:t>
            </w:r>
          </w:p>
          <w:p w14:paraId="5A1216C3" w14:textId="77777777" w:rsidR="00F75372" w:rsidRPr="00FE165A" w:rsidRDefault="00F75372" w:rsidP="00F75372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projekt zakłada zachowanie trwałości projektu w odniesieniu do wydatków ponoszonych jako cross-</w:t>
            </w:r>
            <w:proofErr w:type="spellStart"/>
            <w:r w:rsidRPr="00FE165A">
              <w:rPr>
                <w:rFonts w:ascii="Arial" w:hAnsi="Arial" w:cs="Arial"/>
                <w:bCs/>
                <w:sz w:val="24"/>
                <w:szCs w:val="24"/>
              </w:rPr>
              <w:t>financing</w:t>
            </w:r>
            <w:proofErr w:type="spellEnd"/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 lub w sytuacji, gdy </w:t>
            </w: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projekt podlega obowiązkowi utrzymania inwestycji zgodnie z obowiązującymi zasadami pomocy publicznej (o ile dotyczy);</w:t>
            </w:r>
          </w:p>
          <w:p w14:paraId="03000AEA" w14:textId="77777777" w:rsidR="00F75372" w:rsidRPr="00FE165A" w:rsidRDefault="00F75372" w:rsidP="00F75372">
            <w:pPr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projekt zakłada racjonalny harmonogram zadań.</w:t>
            </w:r>
          </w:p>
          <w:p w14:paraId="69D641E9" w14:textId="585535DD" w:rsidR="00F75372" w:rsidRPr="00FE165A" w:rsidRDefault="00F75372" w:rsidP="00145E10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</w:t>
            </w:r>
            <w:r w:rsidRPr="006448BF">
              <w:rPr>
                <w:rFonts w:ascii="Arial" w:hAnsi="Arial"/>
                <w:color w:val="000000"/>
                <w:sz w:val="24"/>
              </w:rPr>
              <w:t>.</w:t>
            </w:r>
          </w:p>
          <w:p w14:paraId="5BAB766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5BE99FA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2C9E0ABB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60E6B98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75372" w:rsidRPr="00FE165A" w14:paraId="21D59A78" w14:textId="77777777" w:rsidTr="00801FE6">
        <w:tc>
          <w:tcPr>
            <w:tcW w:w="182" w:type="pct"/>
          </w:tcPr>
          <w:p w14:paraId="3C572FB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741" w:type="pct"/>
          </w:tcPr>
          <w:p w14:paraId="77CDB87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Potencjał do realizacji projektu</w:t>
            </w:r>
          </w:p>
        </w:tc>
        <w:tc>
          <w:tcPr>
            <w:tcW w:w="3026" w:type="pct"/>
          </w:tcPr>
          <w:p w14:paraId="2A29E620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sprawdzimy:</w:t>
            </w:r>
          </w:p>
          <w:p w14:paraId="246E2514" w14:textId="77777777" w:rsidR="00F75372" w:rsidRPr="00FE165A" w:rsidRDefault="00F75372" w:rsidP="00F75372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09146BC" w14:textId="77777777" w:rsidR="00F75372" w:rsidRPr="00FE165A" w:rsidRDefault="00F75372" w:rsidP="00F75372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potencjał kadrowy i techniczny planowany do zaangażowania w ramach projektu,</w:t>
            </w:r>
          </w:p>
          <w:p w14:paraId="5053654D" w14:textId="77777777" w:rsidR="00F75372" w:rsidRPr="00FE165A" w:rsidRDefault="00F75372" w:rsidP="00F75372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2A620DFF" w14:textId="77777777" w:rsidR="00F75372" w:rsidRPr="00FE165A" w:rsidRDefault="00F75372" w:rsidP="00F75372">
            <w:pPr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sposób zarządzania projektem. </w:t>
            </w:r>
          </w:p>
          <w:p w14:paraId="0EBFAD02" w14:textId="77777777" w:rsidR="00F75372" w:rsidRPr="006448BF" w:rsidRDefault="00F75372" w:rsidP="00801FE6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</w:t>
            </w:r>
            <w:r w:rsidRPr="006448BF">
              <w:rPr>
                <w:rFonts w:ascii="Arial" w:hAnsi="Arial"/>
                <w:color w:val="000000"/>
                <w:sz w:val="24"/>
              </w:rPr>
              <w:t>.</w:t>
            </w:r>
          </w:p>
          <w:p w14:paraId="6A5CD022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5A9A137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579A6DEE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5A783114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FFFC280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75372" w:rsidRPr="00FE165A" w14:paraId="07D3F488" w14:textId="77777777" w:rsidTr="00801FE6">
        <w:tc>
          <w:tcPr>
            <w:tcW w:w="182" w:type="pct"/>
          </w:tcPr>
          <w:p w14:paraId="1A93ABA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741" w:type="pct"/>
          </w:tcPr>
          <w:p w14:paraId="2E2C4EFA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  <w:tc>
          <w:tcPr>
            <w:tcW w:w="3026" w:type="pct"/>
          </w:tcPr>
          <w:p w14:paraId="74DEA096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W kryterium sprawdzimy:</w:t>
            </w:r>
          </w:p>
          <w:p w14:paraId="1BC39D8B" w14:textId="77777777" w:rsidR="00F75372" w:rsidRPr="00FE165A" w:rsidRDefault="00F75372" w:rsidP="00F75372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3A7FAB7F" w14:textId="77777777" w:rsidR="00F75372" w:rsidRPr="00FE165A" w:rsidRDefault="00F75372" w:rsidP="00F75372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niezbędność planowanych wydatków w budżecie projektu, w tym:</w:t>
            </w:r>
          </w:p>
          <w:p w14:paraId="4EE30459" w14:textId="77777777" w:rsidR="00F75372" w:rsidRPr="00FE165A" w:rsidRDefault="00F75372" w:rsidP="00F75372">
            <w:pPr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762AA2AB" w14:textId="77777777" w:rsidR="00F75372" w:rsidRPr="00FE165A" w:rsidRDefault="00F75372" w:rsidP="00F75372">
            <w:pPr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CAF803E" w14:textId="77777777" w:rsidR="00F75372" w:rsidRPr="00FE165A" w:rsidRDefault="00F75372" w:rsidP="00F75372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racjonalność i efektywność planowanych wydatków, w tym:</w:t>
            </w:r>
          </w:p>
          <w:p w14:paraId="53D7A9C2" w14:textId="77777777" w:rsidR="00F75372" w:rsidRPr="00FE165A" w:rsidRDefault="00F75372" w:rsidP="00F75372">
            <w:pPr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13984C26" w14:textId="77777777" w:rsidR="00F75372" w:rsidRPr="00FE165A" w:rsidRDefault="00F75372" w:rsidP="00F75372">
            <w:pPr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są zgodne ze standardami lub cenami rynkowymi towarów lub usług,</w:t>
            </w:r>
          </w:p>
          <w:p w14:paraId="54AE0B05" w14:textId="77777777" w:rsidR="00F75372" w:rsidRPr="00FE165A" w:rsidRDefault="00F75372" w:rsidP="00F75372">
            <w:pPr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33E9A804" w14:textId="77777777" w:rsidR="00F75372" w:rsidRPr="00FE165A" w:rsidRDefault="00F75372" w:rsidP="00F75372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FE165A">
              <w:rPr>
                <w:rFonts w:ascii="Arial" w:hAnsi="Arial" w:cs="Arial"/>
                <w:bCs/>
                <w:sz w:val="24"/>
                <w:szCs w:val="24"/>
              </w:rPr>
              <w:t>financing</w:t>
            </w:r>
            <w:proofErr w:type="spellEnd"/>
            <w:r w:rsidRPr="00FE165A">
              <w:rPr>
                <w:rFonts w:ascii="Arial" w:hAnsi="Arial" w:cs="Arial"/>
                <w:bCs/>
                <w:sz w:val="24"/>
                <w:szCs w:val="24"/>
              </w:rPr>
              <w:t>, wkład własny, jednostki miar, błędne wyliczenia itp.).</w:t>
            </w:r>
          </w:p>
          <w:p w14:paraId="25DF7C31" w14:textId="77777777" w:rsidR="00F75372" w:rsidRPr="00FE165A" w:rsidRDefault="00F75372" w:rsidP="00F75372">
            <w:pPr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czy budżet projektu jest adekwatny do założeń projektu i Regulaminu wyboru projektów.</w:t>
            </w:r>
          </w:p>
          <w:p w14:paraId="09AC3C5F" w14:textId="77777777" w:rsidR="00F75372" w:rsidRPr="006448BF" w:rsidRDefault="00F75372" w:rsidP="00801FE6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</w:t>
            </w:r>
            <w:r w:rsidRPr="006448BF">
              <w:rPr>
                <w:rFonts w:ascii="Arial" w:hAnsi="Arial"/>
                <w:color w:val="000000"/>
                <w:sz w:val="24"/>
              </w:rPr>
              <w:t>.</w:t>
            </w:r>
          </w:p>
          <w:p w14:paraId="2F94B073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641FE7F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5CCD3C5B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Tak/nie</w:t>
            </w:r>
          </w:p>
          <w:p w14:paraId="48915064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9C5E44C" w14:textId="77777777" w:rsidR="00F75372" w:rsidRPr="00FE165A" w:rsidRDefault="00F75372" w:rsidP="00801FE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65A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6958AC5E" w14:textId="77777777" w:rsidR="00F75372" w:rsidRPr="00FE165A" w:rsidRDefault="00F75372" w:rsidP="00F7537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9D97D60" w14:textId="3952BADA" w:rsidR="00F75372" w:rsidRPr="00FE165A" w:rsidRDefault="00F75372" w:rsidP="00F75372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629F2E15" w14:textId="0A7D6F0E" w:rsidR="009807D0" w:rsidRPr="00F75372" w:rsidRDefault="009807D0" w:rsidP="00F75372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F75372">
        <w:rPr>
          <w:rFonts w:ascii="Arial" w:hAnsi="Arial" w:cs="Arial"/>
          <w:b/>
          <w:bCs/>
          <w:sz w:val="24"/>
          <w:szCs w:val="24"/>
        </w:rPr>
        <w:t>Kryteria dostępu</w:t>
      </w:r>
    </w:p>
    <w:tbl>
      <w:tblPr>
        <w:tblStyle w:val="Tabela-Siatka"/>
        <w:tblW w:w="5084" w:type="pct"/>
        <w:tblLook w:val="0620" w:firstRow="1" w:lastRow="0" w:firstColumn="0" w:lastColumn="0" w:noHBand="1" w:noVBand="1"/>
      </w:tblPr>
      <w:tblGrid>
        <w:gridCol w:w="723"/>
        <w:gridCol w:w="3710"/>
        <w:gridCol w:w="6190"/>
        <w:gridCol w:w="3606"/>
      </w:tblGrid>
      <w:tr w:rsidR="006D3CEF" w:rsidRPr="00EB559C" w14:paraId="0272BCD8" w14:textId="77777777" w:rsidTr="00263572">
        <w:trPr>
          <w:tblHeader/>
        </w:trPr>
        <w:tc>
          <w:tcPr>
            <w:tcW w:w="254" w:type="pct"/>
            <w:shd w:val="clear" w:color="auto" w:fill="D9D9D9" w:themeFill="background1" w:themeFillShade="D9"/>
          </w:tcPr>
          <w:p w14:paraId="1446A57B" w14:textId="77777777" w:rsidR="009807D0" w:rsidRPr="00EB559C" w:rsidRDefault="009807D0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304" w:type="pct"/>
            <w:shd w:val="clear" w:color="auto" w:fill="D9D9D9" w:themeFill="background1" w:themeFillShade="D9"/>
          </w:tcPr>
          <w:p w14:paraId="75472284" w14:textId="77777777" w:rsidR="009807D0" w:rsidRPr="00EB559C" w:rsidRDefault="009807D0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175" w:type="pct"/>
            <w:shd w:val="clear" w:color="auto" w:fill="D9D9D9" w:themeFill="background1" w:themeFillShade="D9"/>
          </w:tcPr>
          <w:p w14:paraId="4504230E" w14:textId="77777777" w:rsidR="009807D0" w:rsidRPr="00EB559C" w:rsidRDefault="009807D0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67" w:type="pct"/>
            <w:shd w:val="clear" w:color="auto" w:fill="D9D9D9" w:themeFill="background1" w:themeFillShade="D9"/>
          </w:tcPr>
          <w:p w14:paraId="4AC1A8BA" w14:textId="77777777" w:rsidR="009807D0" w:rsidRPr="00EB559C" w:rsidRDefault="009807D0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958D6" w:rsidRPr="00EB559C" w14:paraId="58E84E26" w14:textId="77777777" w:rsidTr="00263572">
        <w:tc>
          <w:tcPr>
            <w:tcW w:w="254" w:type="pct"/>
          </w:tcPr>
          <w:p w14:paraId="363168E5" w14:textId="42F8032B" w:rsidR="004958D6" w:rsidRPr="00EB559C" w:rsidRDefault="004958D6" w:rsidP="004958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3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91E28C" w14:textId="62114D50" w:rsidR="004958D6" w:rsidRPr="00EB559C" w:rsidRDefault="004958D6" w:rsidP="004958D6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wybierany jest w sposób niekonkurencyjny </w:t>
            </w:r>
          </w:p>
        </w:tc>
        <w:tc>
          <w:tcPr>
            <w:tcW w:w="2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E9DBD9A" w14:textId="77777777" w:rsidR="004958D6" w:rsidRDefault="004958D6" w:rsidP="004958D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oraz wnioskodawca są wskazani w Harmonogramie naboru wniosków o dofinansowanie projektów dla programu Fundusze Europejskie dla Kujaw i Pomorza 2021-2027 (aktualnym na dzień ogłoszenia naboru).</w:t>
            </w:r>
          </w:p>
          <w:p w14:paraId="647FA0F9" w14:textId="40C3984A" w:rsidR="004958D6" w:rsidRDefault="00687FC3" w:rsidP="0078457A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Wnioskodawca: </w:t>
            </w:r>
            <w:r w:rsidRPr="00776A9B">
              <w:rPr>
                <w:rFonts w:ascii="Arial" w:hAnsi="Arial" w:cs="Arial"/>
                <w:bCs/>
                <w:sz w:val="24"/>
                <w:szCs w:val="24"/>
              </w:rPr>
              <w:t>Samorząd Województwa Kujawsko-Pomorskiego</w:t>
            </w:r>
            <w:r w:rsidR="00F263B7">
              <w:rPr>
                <w:rFonts w:ascii="Arial" w:hAnsi="Arial" w:cs="Arial"/>
                <w:bCs/>
                <w:sz w:val="24"/>
                <w:szCs w:val="24"/>
              </w:rPr>
              <w:t xml:space="preserve"> – Regionalny Ośrodek Polityki Społecznej w Toruniu</w:t>
            </w:r>
          </w:p>
          <w:p w14:paraId="0F4F5D1B" w14:textId="0D014BE8" w:rsidR="004958D6" w:rsidRDefault="004958D6" w:rsidP="004958D6">
            <w:pPr>
              <w:pStyle w:val="Defaul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67E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Partnerem może być każdy podmiot z katalogu określonego w polu „Typ beneficjenta – ogólny” Szczegółowego Opisu Priorytetów w wersji aktualnej na dzień rozpoczęcia </w:t>
            </w:r>
            <w:r w:rsidR="00CD1BF7">
              <w:rPr>
                <w:rFonts w:ascii="Arial" w:hAnsi="Arial" w:cs="Arial"/>
                <w:sz w:val="24"/>
                <w:szCs w:val="24"/>
                <w:lang w:eastAsia="en-US"/>
              </w:rPr>
              <w:t>naboru</w:t>
            </w:r>
            <w:r w:rsidRPr="00C67E15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14:paraId="72B396D1" w14:textId="77777777" w:rsidR="004958D6" w:rsidRPr="00C67E15" w:rsidRDefault="004958D6" w:rsidP="004958D6">
            <w:pPr>
              <w:pStyle w:val="Defaul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7ACE808" w14:textId="05C9CDC4" w:rsidR="004958D6" w:rsidRPr="00250377" w:rsidRDefault="004958D6" w:rsidP="000E399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67E1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</w:t>
            </w:r>
            <w:r w:rsidR="000E3996">
              <w:rPr>
                <w:rFonts w:ascii="Arial" w:hAnsi="Arial" w:cs="Arial"/>
                <w:sz w:val="24"/>
                <w:szCs w:val="24"/>
              </w:rPr>
              <w:t>H</w:t>
            </w:r>
            <w:r w:rsidRPr="00C67E15">
              <w:rPr>
                <w:rFonts w:ascii="Arial" w:hAnsi="Arial" w:cs="Arial"/>
                <w:sz w:val="24"/>
                <w:szCs w:val="24"/>
              </w:rPr>
              <w:t>armonogram naboru wniosków o dofinansowanie projektów dla programu Fundusze Europejskie dla Kujaw i Pomorza 2021-2027</w:t>
            </w:r>
            <w:r w:rsidR="000E3996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A75D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3996" w:rsidRPr="000E3996">
              <w:rPr>
                <w:rFonts w:ascii="Arial" w:hAnsi="Arial" w:cs="Arial"/>
                <w:sz w:val="24"/>
                <w:szCs w:val="24"/>
              </w:rPr>
              <w:t>Szczegółowy Opis Priorytetów</w:t>
            </w:r>
            <w:r w:rsidR="000E39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3996" w:rsidRPr="000E3996">
              <w:rPr>
                <w:rFonts w:ascii="Arial" w:hAnsi="Arial" w:cs="Arial"/>
                <w:sz w:val="24"/>
                <w:szCs w:val="24"/>
              </w:rPr>
              <w:t>Programu</w:t>
            </w:r>
            <w:r w:rsidR="000E39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3996" w:rsidRPr="000E3996">
              <w:rPr>
                <w:rFonts w:ascii="Arial" w:hAnsi="Arial" w:cs="Arial"/>
                <w:sz w:val="24"/>
                <w:szCs w:val="24"/>
              </w:rPr>
              <w:t>Fundusze Europejskie dla Kujaw i Pomorza 2021-2027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48880B" w14:textId="77777777" w:rsidR="004958D6" w:rsidRDefault="004958D6" w:rsidP="004958D6">
            <w:pPr>
              <w:autoSpaceDE w:val="0"/>
              <w:autoSpaceDN w:val="0"/>
              <w:spacing w:before="100" w:beforeAutospacing="1" w:after="100" w:afterAutospacing="1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3" w:name="_Hlk125463216"/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A97E702" w14:textId="77777777" w:rsidR="004958D6" w:rsidRDefault="004958D6" w:rsidP="004958D6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F4E4635" w14:textId="10862FD7" w:rsidR="004958D6" w:rsidRPr="00EB559C" w:rsidRDefault="004958D6" w:rsidP="004958D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3"/>
          </w:p>
        </w:tc>
      </w:tr>
      <w:tr w:rsidR="00B3669F" w:rsidRPr="00EB559C" w14:paraId="5E045169" w14:textId="77777777" w:rsidTr="00263572">
        <w:tc>
          <w:tcPr>
            <w:tcW w:w="254" w:type="pct"/>
          </w:tcPr>
          <w:p w14:paraId="1A6C8A76" w14:textId="3C5A418F" w:rsidR="00B3669F" w:rsidRPr="00EB559C" w:rsidRDefault="00B3669F" w:rsidP="00B3669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04" w:type="pct"/>
          </w:tcPr>
          <w:p w14:paraId="5108A1F0" w14:textId="2B765C9A" w:rsidR="00B3669F" w:rsidRPr="00EB559C" w:rsidRDefault="00B3669F" w:rsidP="00B3669F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2587E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Priorytetów.</w:t>
            </w:r>
          </w:p>
        </w:tc>
        <w:tc>
          <w:tcPr>
            <w:tcW w:w="2175" w:type="pct"/>
          </w:tcPr>
          <w:p w14:paraId="6F8E64BA" w14:textId="73C8C735" w:rsidR="00B3669F" w:rsidRPr="00B2587E" w:rsidRDefault="00B3669F" w:rsidP="00B366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3758C7">
              <w:rPr>
                <w:rFonts w:ascii="Arial" w:hAnsi="Arial" w:cs="Arial"/>
                <w:sz w:val="24"/>
                <w:szCs w:val="24"/>
              </w:rPr>
              <w:t xml:space="preserve">dla Działania 08.25 </w:t>
            </w:r>
            <w:r w:rsidR="003758C7" w:rsidRPr="003758C7">
              <w:rPr>
                <w:rFonts w:ascii="Arial" w:hAnsi="Arial" w:cs="Arial"/>
                <w:sz w:val="24"/>
                <w:szCs w:val="24"/>
              </w:rPr>
              <w:t xml:space="preserve">Usługi wsparcia rodziny i pieczy zastępczej </w:t>
            </w:r>
            <w:r w:rsidRPr="00B2587E">
              <w:rPr>
                <w:rFonts w:ascii="Arial" w:hAnsi="Arial" w:cs="Arial"/>
                <w:sz w:val="24"/>
                <w:szCs w:val="24"/>
              </w:rPr>
              <w:t xml:space="preserve">w wersji aktualnej na dzień rozpoczęcia </w:t>
            </w:r>
            <w:r w:rsidR="000B4868">
              <w:rPr>
                <w:rFonts w:ascii="Arial" w:hAnsi="Arial" w:cs="Arial"/>
                <w:sz w:val="24"/>
                <w:szCs w:val="24"/>
              </w:rPr>
              <w:t>naboru</w:t>
            </w:r>
            <w:r w:rsidRPr="00B2587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B7093AD" w14:textId="77777777" w:rsidR="00B3669F" w:rsidRPr="00B2587E" w:rsidRDefault="00B3669F" w:rsidP="00B3669F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B2587E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B2587E">
              <w:rPr>
                <w:rFonts w:ascii="Arial" w:hAnsi="Arial" w:cs="Arial"/>
                <w:sz w:val="24"/>
                <w:szCs w:val="24"/>
              </w:rPr>
              <w:t xml:space="preserve"> [%]”;</w:t>
            </w:r>
          </w:p>
          <w:p w14:paraId="08DE45E4" w14:textId="5142B28A" w:rsidR="00B3669F" w:rsidRPr="00B2587E" w:rsidRDefault="00B3669F" w:rsidP="00B3669F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F263B7" w:rsidRPr="00F263B7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 (środki UE + współfinansowanie ze środków krajowych przyznane beneficjentowi przez właściwą instytucję)</w:t>
            </w:r>
            <w:r w:rsidRPr="00B2587E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522C00D6" w14:textId="77777777" w:rsidR="00B3669F" w:rsidRPr="00B2587E" w:rsidRDefault="00B3669F" w:rsidP="00B3669F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7D28F6BE" w14:textId="77777777" w:rsidR="00B3669F" w:rsidRPr="00B2587E" w:rsidRDefault="00B3669F" w:rsidP="00B3669F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 [PLN]”.</w:t>
            </w:r>
          </w:p>
          <w:p w14:paraId="278ED188" w14:textId="77777777" w:rsidR="00B3669F" w:rsidRPr="00B2587E" w:rsidRDefault="00B3669F" w:rsidP="00B3669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339628E" w14:textId="2D0927A6" w:rsidR="00B3669F" w:rsidRPr="00EB559C" w:rsidRDefault="00B3669F" w:rsidP="00B3669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67" w:type="pct"/>
            <w:shd w:val="clear" w:color="auto" w:fill="FFFFFF" w:themeFill="background1"/>
          </w:tcPr>
          <w:p w14:paraId="787FAE8A" w14:textId="77777777" w:rsidR="00B3669F" w:rsidRPr="00B2587E" w:rsidRDefault="00B3669F" w:rsidP="00B3669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557DB45" w14:textId="77777777" w:rsidR="00B3669F" w:rsidRPr="00B2587E" w:rsidRDefault="00B3669F" w:rsidP="00B3669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683B8B7" w14:textId="77777777" w:rsidR="00B3669F" w:rsidRPr="00B2587E" w:rsidRDefault="00B3669F" w:rsidP="00B3669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B86D0C7" w14:textId="2652055F" w:rsidR="00B3669F" w:rsidRPr="00EB559C" w:rsidRDefault="00B3669F" w:rsidP="00B3669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8906EC" w:rsidRPr="00EB559C" w14:paraId="69D771DC" w14:textId="77777777" w:rsidTr="00263572">
        <w:tc>
          <w:tcPr>
            <w:tcW w:w="254" w:type="pct"/>
          </w:tcPr>
          <w:p w14:paraId="4B9EFC3D" w14:textId="2C4CC013" w:rsidR="008906EC" w:rsidRPr="00B2587E" w:rsidRDefault="008906EC" w:rsidP="00B3669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C.3</w:t>
            </w:r>
          </w:p>
        </w:tc>
        <w:tc>
          <w:tcPr>
            <w:tcW w:w="1304" w:type="pct"/>
          </w:tcPr>
          <w:p w14:paraId="2D3F9D42" w14:textId="06C82BAF" w:rsidR="008906EC" w:rsidRPr="00B2587E" w:rsidRDefault="008906EC" w:rsidP="00B3669F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06E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</w:t>
            </w:r>
            <w:r w:rsidR="00BF08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naborze</w:t>
            </w:r>
          </w:p>
        </w:tc>
        <w:tc>
          <w:tcPr>
            <w:tcW w:w="2175" w:type="pct"/>
          </w:tcPr>
          <w:p w14:paraId="1339673F" w14:textId="0E5159D6" w:rsidR="00091A27" w:rsidRDefault="00091A27" w:rsidP="00F1322D">
            <w:pPr>
              <w:spacing w:line="276" w:lineRule="auto"/>
              <w:rPr>
                <w:ins w:id="4" w:author="Anna Skubiszewska" w:date="2023-07-06T14:42:00Z"/>
                <w:rFonts w:ascii="Arial" w:hAnsi="Arial" w:cs="Arial"/>
                <w:sz w:val="24"/>
                <w:szCs w:val="24"/>
              </w:rPr>
            </w:pPr>
            <w:r w:rsidRPr="00316E09">
              <w:rPr>
                <w:rFonts w:ascii="Arial" w:hAnsi="Arial" w:cs="Arial"/>
                <w:sz w:val="24"/>
                <w:szCs w:val="24"/>
              </w:rPr>
              <w:t xml:space="preserve">W kryterium sprawdzimy, czy założenia projektu wpisują się w typy projektu, wskazane w Szczegółowym Opisie Priorytetów </w:t>
            </w:r>
            <w:r w:rsidR="0067711A">
              <w:rPr>
                <w:rFonts w:ascii="Arial" w:hAnsi="Arial" w:cs="Arial"/>
                <w:sz w:val="24"/>
                <w:szCs w:val="24"/>
              </w:rPr>
              <w:t>(</w:t>
            </w:r>
            <w:r w:rsidR="00B9365C">
              <w:rPr>
                <w:rFonts w:ascii="Arial" w:hAnsi="Arial" w:cs="Arial"/>
                <w:sz w:val="24"/>
                <w:szCs w:val="24"/>
              </w:rPr>
              <w:t xml:space="preserve">dla Działania 8.25 Usługi wsparcia rodziny i pieczy zastępczej </w:t>
            </w:r>
            <w:r w:rsidRPr="00316E09">
              <w:rPr>
                <w:rFonts w:ascii="Arial" w:hAnsi="Arial" w:cs="Arial"/>
                <w:sz w:val="24"/>
                <w:szCs w:val="24"/>
              </w:rPr>
              <w:t>w polu „Opis działania”</w:t>
            </w:r>
            <w:r w:rsidR="0067711A">
              <w:rPr>
                <w:rFonts w:ascii="Arial" w:hAnsi="Arial" w:cs="Arial"/>
                <w:sz w:val="24"/>
                <w:szCs w:val="24"/>
              </w:rPr>
              <w:t>)</w:t>
            </w:r>
            <w:ins w:id="5" w:author="Anna Skubiszewska" w:date="2023-07-06T14:49:00Z">
              <w:r w:rsidR="0053577E"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</w:ins>
            <w:del w:id="6" w:author="Anna Skubiszewska" w:date="2023-07-06T14:49:00Z">
              <w:r w:rsidR="00594387" w:rsidDel="0053577E">
                <w:rPr>
                  <w:rFonts w:ascii="Arial" w:hAnsi="Arial" w:cs="Arial"/>
                  <w:sz w:val="24"/>
                  <w:szCs w:val="24"/>
                </w:rPr>
                <w:delText xml:space="preserve"> aktualnym na dzień ogłoszenia naboru</w:delText>
              </w:r>
            </w:del>
            <w:ins w:id="7" w:author="Anna Skubiszewska" w:date="2023-07-06T14:36:00Z">
              <w:r w:rsidR="00501014">
                <w:rPr>
                  <w:rFonts w:ascii="Arial" w:hAnsi="Arial" w:cs="Arial"/>
                  <w:sz w:val="24"/>
                  <w:szCs w:val="24"/>
                </w:rPr>
                <w:t>tj.:</w:t>
              </w:r>
            </w:ins>
            <w:del w:id="8" w:author="Anna Skubiszewska" w:date="2023-07-06T14:36:00Z">
              <w:r w:rsidR="00594387" w:rsidDel="00501014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</w:p>
          <w:p w14:paraId="4F93A576" w14:textId="77777777" w:rsidR="00501014" w:rsidRPr="00501014" w:rsidRDefault="00501014" w:rsidP="00501014">
            <w:pPr>
              <w:spacing w:line="276" w:lineRule="auto"/>
              <w:rPr>
                <w:ins w:id="9" w:author="Anna Skubiszewska" w:date="2023-07-06T14:42:00Z"/>
                <w:rFonts w:ascii="Arial" w:hAnsi="Arial" w:cs="Arial"/>
                <w:sz w:val="24"/>
                <w:szCs w:val="24"/>
              </w:rPr>
            </w:pPr>
            <w:ins w:id="10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1. Usługi społeczne świadczone w społeczności lokalnej dla rodzin (naturalnych i zastępczych) przeżywających trudności opiekuńczo-wychowawcze, obejmujące:  </w:t>
              </w:r>
            </w:ins>
          </w:p>
          <w:p w14:paraId="6E3F79B4" w14:textId="77777777" w:rsidR="00501014" w:rsidRPr="00501014" w:rsidRDefault="00501014" w:rsidP="00501014">
            <w:pPr>
              <w:spacing w:line="276" w:lineRule="auto"/>
              <w:rPr>
                <w:ins w:id="11" w:author="Anna Skubiszewska" w:date="2023-07-06T14:42:00Z"/>
                <w:rFonts w:ascii="Arial" w:hAnsi="Arial" w:cs="Arial"/>
                <w:sz w:val="24"/>
                <w:szCs w:val="24"/>
              </w:rPr>
            </w:pPr>
            <w:ins w:id="12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a) asystenturę rodzinną, </w:t>
              </w:r>
            </w:ins>
          </w:p>
          <w:p w14:paraId="142CE66E" w14:textId="77777777" w:rsidR="00501014" w:rsidRPr="00501014" w:rsidRDefault="00501014" w:rsidP="00501014">
            <w:pPr>
              <w:spacing w:line="276" w:lineRule="auto"/>
              <w:rPr>
                <w:ins w:id="13" w:author="Anna Skubiszewska" w:date="2023-07-06T14:42:00Z"/>
                <w:rFonts w:ascii="Arial" w:hAnsi="Arial" w:cs="Arial"/>
                <w:sz w:val="24"/>
                <w:szCs w:val="24"/>
              </w:rPr>
            </w:pPr>
            <w:ins w:id="14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b) konsultacje i poradnictwo specjalistyczne, w tym: terapię i mediacje, </w:t>
              </w:r>
            </w:ins>
          </w:p>
          <w:p w14:paraId="1990BD24" w14:textId="77777777" w:rsidR="00501014" w:rsidRPr="00501014" w:rsidRDefault="00501014" w:rsidP="00501014">
            <w:pPr>
              <w:spacing w:line="276" w:lineRule="auto"/>
              <w:rPr>
                <w:ins w:id="15" w:author="Anna Skubiszewska" w:date="2023-07-06T14:42:00Z"/>
                <w:rFonts w:ascii="Arial" w:hAnsi="Arial" w:cs="Arial"/>
                <w:sz w:val="24"/>
                <w:szCs w:val="24"/>
              </w:rPr>
            </w:pPr>
            <w:ins w:id="16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c) pomoc rodzin wspierających,</w:t>
              </w:r>
            </w:ins>
          </w:p>
          <w:p w14:paraId="60B4C3E0" w14:textId="77777777" w:rsidR="00501014" w:rsidRPr="00501014" w:rsidRDefault="00501014" w:rsidP="00501014">
            <w:pPr>
              <w:spacing w:line="276" w:lineRule="auto"/>
              <w:rPr>
                <w:ins w:id="17" w:author="Anna Skubiszewska" w:date="2023-07-06T14:42:00Z"/>
                <w:rFonts w:ascii="Arial" w:hAnsi="Arial" w:cs="Arial"/>
                <w:sz w:val="24"/>
                <w:szCs w:val="24"/>
              </w:rPr>
            </w:pPr>
            <w:ins w:id="18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d) interwencję kryzysową, </w:t>
              </w:r>
            </w:ins>
          </w:p>
          <w:p w14:paraId="11CB5240" w14:textId="77777777" w:rsidR="00501014" w:rsidRPr="00501014" w:rsidRDefault="00501014" w:rsidP="00501014">
            <w:pPr>
              <w:spacing w:line="276" w:lineRule="auto"/>
              <w:rPr>
                <w:ins w:id="19" w:author="Anna Skubiszewska" w:date="2023-07-06T14:42:00Z"/>
                <w:rFonts w:ascii="Arial" w:hAnsi="Arial" w:cs="Arial"/>
                <w:sz w:val="24"/>
                <w:szCs w:val="24"/>
              </w:rPr>
            </w:pPr>
            <w:ins w:id="20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e) usługi w placówkach wsparcia dziennego w formie opiekuńczej i specjalistycznej oraz w formie pracy podwórkowej,</w:t>
              </w:r>
            </w:ins>
          </w:p>
          <w:p w14:paraId="401F2DFA" w14:textId="77777777" w:rsidR="00501014" w:rsidRPr="00501014" w:rsidRDefault="00501014" w:rsidP="00501014">
            <w:pPr>
              <w:spacing w:line="276" w:lineRule="auto"/>
              <w:rPr>
                <w:ins w:id="21" w:author="Anna Skubiszewska" w:date="2023-07-06T14:42:00Z"/>
                <w:rFonts w:ascii="Arial" w:hAnsi="Arial" w:cs="Arial"/>
                <w:sz w:val="24"/>
                <w:szCs w:val="24"/>
              </w:rPr>
            </w:pPr>
            <w:ins w:id="22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f) usługi w ośrodkach oferujących wsparcie całodobowe: turnusowe i krótkookresowe, w tym o charakterze specjalistycznym,</w:t>
              </w:r>
            </w:ins>
          </w:p>
          <w:p w14:paraId="0733A9AA" w14:textId="77777777" w:rsidR="00501014" w:rsidRPr="00501014" w:rsidRDefault="00501014" w:rsidP="00501014">
            <w:pPr>
              <w:spacing w:line="276" w:lineRule="auto"/>
              <w:rPr>
                <w:ins w:id="23" w:author="Anna Skubiszewska" w:date="2023-07-06T14:42:00Z"/>
                <w:rFonts w:ascii="Arial" w:hAnsi="Arial" w:cs="Arial"/>
                <w:sz w:val="24"/>
                <w:szCs w:val="24"/>
              </w:rPr>
            </w:pPr>
            <w:ins w:id="24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g) usługi w mieszkaniach chronionych i wspomaganych, </w:t>
              </w:r>
            </w:ins>
          </w:p>
          <w:p w14:paraId="64008A11" w14:textId="77777777" w:rsidR="00501014" w:rsidRPr="00501014" w:rsidRDefault="00501014" w:rsidP="00501014">
            <w:pPr>
              <w:spacing w:line="276" w:lineRule="auto"/>
              <w:rPr>
                <w:ins w:id="25" w:author="Anna Skubiszewska" w:date="2023-07-06T14:42:00Z"/>
                <w:rFonts w:ascii="Arial" w:hAnsi="Arial" w:cs="Arial"/>
                <w:sz w:val="24"/>
                <w:szCs w:val="24"/>
              </w:rPr>
            </w:pPr>
            <w:ins w:id="26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h) organizację wsparcia polegającego na wymianie doświadczeń oraz zapobieganiu izolacji poprzez „grupy wsparcia” lub „grupy samopomocowe”,</w:t>
              </w:r>
            </w:ins>
          </w:p>
          <w:p w14:paraId="03BD8792" w14:textId="77777777" w:rsidR="00501014" w:rsidRPr="00501014" w:rsidRDefault="00501014" w:rsidP="00501014">
            <w:pPr>
              <w:spacing w:line="276" w:lineRule="auto"/>
              <w:rPr>
                <w:ins w:id="27" w:author="Anna Skubiszewska" w:date="2023-07-06T14:42:00Z"/>
                <w:rFonts w:ascii="Arial" w:hAnsi="Arial" w:cs="Arial"/>
                <w:sz w:val="24"/>
                <w:szCs w:val="24"/>
              </w:rPr>
            </w:pPr>
            <w:ins w:id="28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i) inne modele i narzędzia pracy z rodziną mające na celu: prewencję umieszczania dzieci w pieczy zastępczej, czy innych całodobowych placówkach lub powrót do rodziny naturalnej.</w:t>
              </w:r>
            </w:ins>
          </w:p>
          <w:p w14:paraId="190693E7" w14:textId="69D50076" w:rsidR="00501014" w:rsidRPr="00501014" w:rsidRDefault="00501014" w:rsidP="00501014">
            <w:pPr>
              <w:spacing w:line="276" w:lineRule="auto"/>
              <w:rPr>
                <w:ins w:id="29" w:author="Anna Skubiszewska" w:date="2023-07-06T14:42:00Z"/>
                <w:rFonts w:ascii="Arial" w:hAnsi="Arial" w:cs="Arial"/>
                <w:sz w:val="24"/>
                <w:szCs w:val="24"/>
              </w:rPr>
            </w:pPr>
            <w:ins w:id="30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2. Działania na rzecz dzieci i młodzieży wymagających wsparcia ze względu na trudności w funkcjonowaniu społecznym, osób przebywających w całodobowych placówkach</w:t>
              </w:r>
            </w:ins>
            <w:ins w:id="31" w:author="Anna Skubiszewska" w:date="2023-07-07T08:42:00Z">
              <w:r w:rsidR="00AF6B57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ins w:id="32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33" w:author="Anna Skubiszewska" w:date="2023-07-07T08:42:00Z">
              <w:r w:rsidR="00AF6B57">
                <w:rPr>
                  <w:rFonts w:ascii="Arial" w:hAnsi="Arial" w:cs="Arial"/>
                  <w:sz w:val="24"/>
                  <w:szCs w:val="24"/>
                </w:rPr>
                <w:t>m.in</w:t>
              </w:r>
            </w:ins>
            <w:ins w:id="34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. placówkach opiekuńczo-wychowawczych</w:t>
              </w:r>
            </w:ins>
            <w:ins w:id="35" w:author="Anna Skubiszewska" w:date="2023-07-07T08:42:00Z">
              <w:r w:rsidR="00AF6B57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ins w:id="36" w:author="Anna Skubiszewska" w:date="2023-07-06T14:43:00Z"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37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w zakresie:</w:t>
              </w:r>
            </w:ins>
          </w:p>
          <w:p w14:paraId="2C64D0AC" w14:textId="77777777" w:rsidR="00501014" w:rsidRPr="00501014" w:rsidRDefault="00501014" w:rsidP="00501014">
            <w:pPr>
              <w:spacing w:line="276" w:lineRule="auto"/>
              <w:rPr>
                <w:ins w:id="38" w:author="Anna Skubiszewska" w:date="2023-07-06T14:42:00Z"/>
                <w:rFonts w:ascii="Arial" w:hAnsi="Arial" w:cs="Arial"/>
                <w:sz w:val="24"/>
                <w:szCs w:val="24"/>
              </w:rPr>
            </w:pPr>
            <w:ins w:id="39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a) profilaktyki zaburzeń w sferze zdrowia psychicznego,</w:t>
              </w:r>
            </w:ins>
          </w:p>
          <w:p w14:paraId="32A62276" w14:textId="77777777" w:rsidR="00501014" w:rsidRPr="00501014" w:rsidRDefault="00501014" w:rsidP="00501014">
            <w:pPr>
              <w:spacing w:line="276" w:lineRule="auto"/>
              <w:rPr>
                <w:ins w:id="40" w:author="Anna Skubiszewska" w:date="2023-07-06T14:42:00Z"/>
                <w:rFonts w:ascii="Arial" w:hAnsi="Arial" w:cs="Arial"/>
                <w:sz w:val="24"/>
                <w:szCs w:val="24"/>
              </w:rPr>
            </w:pPr>
            <w:ins w:id="41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lastRenderedPageBreak/>
                <w:t>b) podnoszenia kompetencji funkcjonowania w społeczeństwie poprzez działania kompensacyjne, edukacyjne, aktywizujące, animacyjne oraz uzupełniająco działania z obszaru aktywizacji zawodowej,</w:t>
              </w:r>
            </w:ins>
          </w:p>
          <w:p w14:paraId="2A84E9C0" w14:textId="77777777" w:rsidR="00501014" w:rsidRPr="00501014" w:rsidRDefault="00501014" w:rsidP="00501014">
            <w:pPr>
              <w:spacing w:line="276" w:lineRule="auto"/>
              <w:rPr>
                <w:ins w:id="42" w:author="Anna Skubiszewska" w:date="2023-07-06T14:42:00Z"/>
                <w:rFonts w:ascii="Arial" w:hAnsi="Arial" w:cs="Arial"/>
                <w:sz w:val="24"/>
                <w:szCs w:val="24"/>
              </w:rPr>
            </w:pPr>
            <w:ins w:id="43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c) wykorzystania innych modeli i narzędzi pracy socjoterapeutycznej i wychowawczej, która nie ma na celu wzmacniania potencjału instytucjonalnego placówek, lecz prewencję w zakresie powrotu do nich dzieci i młodzieży,</w:t>
              </w:r>
            </w:ins>
          </w:p>
          <w:p w14:paraId="48083F45" w14:textId="77777777" w:rsidR="00501014" w:rsidRPr="00501014" w:rsidRDefault="00501014" w:rsidP="00501014">
            <w:pPr>
              <w:spacing w:line="276" w:lineRule="auto"/>
              <w:rPr>
                <w:ins w:id="44" w:author="Anna Skubiszewska" w:date="2023-07-06T14:42:00Z"/>
                <w:rFonts w:ascii="Arial" w:hAnsi="Arial" w:cs="Arial"/>
                <w:sz w:val="24"/>
                <w:szCs w:val="24"/>
              </w:rPr>
            </w:pPr>
            <w:ins w:id="45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d) pracy z rodziną,</w:t>
              </w:r>
            </w:ins>
          </w:p>
          <w:p w14:paraId="7F700FB5" w14:textId="77777777" w:rsidR="00501014" w:rsidRPr="00501014" w:rsidRDefault="00501014" w:rsidP="00501014">
            <w:pPr>
              <w:spacing w:line="276" w:lineRule="auto"/>
              <w:rPr>
                <w:ins w:id="46" w:author="Anna Skubiszewska" w:date="2023-07-06T14:42:00Z"/>
                <w:rFonts w:ascii="Arial" w:hAnsi="Arial" w:cs="Arial"/>
                <w:sz w:val="24"/>
                <w:szCs w:val="24"/>
              </w:rPr>
            </w:pPr>
            <w:ins w:id="47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e) uzupełniająco wsparcie kadry w zakresie zgodnym z ideą </w:t>
              </w:r>
              <w:proofErr w:type="spellStart"/>
              <w:r w:rsidRPr="00501014">
                <w:rPr>
                  <w:rFonts w:ascii="Arial" w:hAnsi="Arial" w:cs="Arial"/>
                  <w:sz w:val="24"/>
                  <w:szCs w:val="24"/>
                </w:rPr>
                <w:t>deinstytucjonalizacji</w:t>
              </w:r>
              <w:proofErr w:type="spellEnd"/>
              <w:r w:rsidRPr="00501014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09178433" w14:textId="77777777" w:rsidR="00501014" w:rsidRPr="00501014" w:rsidRDefault="00501014" w:rsidP="00501014">
            <w:pPr>
              <w:spacing w:line="276" w:lineRule="auto"/>
              <w:rPr>
                <w:ins w:id="48" w:author="Anna Skubiszewska" w:date="2023-07-06T14:42:00Z"/>
                <w:rFonts w:ascii="Arial" w:hAnsi="Arial" w:cs="Arial"/>
                <w:sz w:val="24"/>
                <w:szCs w:val="24"/>
              </w:rPr>
            </w:pPr>
            <w:ins w:id="49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3. Kompleksowe wsparcie osób opuszczających pieczę zastępczą i inne całodobowe placówki opieki w procesie usamodzielnienia, z zastosowaniem m.in: </w:t>
              </w:r>
            </w:ins>
          </w:p>
          <w:p w14:paraId="66374C4D" w14:textId="77777777" w:rsidR="00501014" w:rsidRPr="00501014" w:rsidRDefault="00501014" w:rsidP="00501014">
            <w:pPr>
              <w:spacing w:line="276" w:lineRule="auto"/>
              <w:rPr>
                <w:ins w:id="50" w:author="Anna Skubiszewska" w:date="2023-07-06T14:42:00Z"/>
                <w:rFonts w:ascii="Arial" w:hAnsi="Arial" w:cs="Arial"/>
                <w:sz w:val="24"/>
                <w:szCs w:val="24"/>
              </w:rPr>
            </w:pPr>
            <w:ins w:id="51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a) usług opiekunów lub asystentów usamodzielnienia,</w:t>
              </w:r>
            </w:ins>
          </w:p>
          <w:p w14:paraId="72771384" w14:textId="77777777" w:rsidR="00501014" w:rsidRPr="00501014" w:rsidRDefault="00501014" w:rsidP="00501014">
            <w:pPr>
              <w:spacing w:line="276" w:lineRule="auto"/>
              <w:rPr>
                <w:ins w:id="52" w:author="Anna Skubiszewska" w:date="2023-07-06T14:42:00Z"/>
                <w:rFonts w:ascii="Arial" w:hAnsi="Arial" w:cs="Arial"/>
                <w:sz w:val="24"/>
                <w:szCs w:val="24"/>
              </w:rPr>
            </w:pPr>
            <w:ins w:id="53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b) modelu kręgów wsparcia poprzez angażowanie osób gotowych do pomocy w środowisku lokalnym, w tym wolontariuszy,</w:t>
              </w:r>
            </w:ins>
          </w:p>
          <w:p w14:paraId="5D349E38" w14:textId="77777777" w:rsidR="00501014" w:rsidRPr="00501014" w:rsidRDefault="00501014" w:rsidP="00501014">
            <w:pPr>
              <w:spacing w:line="276" w:lineRule="auto"/>
              <w:rPr>
                <w:ins w:id="54" w:author="Anna Skubiszewska" w:date="2023-07-06T14:42:00Z"/>
                <w:rFonts w:ascii="Arial" w:hAnsi="Arial" w:cs="Arial"/>
                <w:sz w:val="24"/>
                <w:szCs w:val="24"/>
              </w:rPr>
            </w:pPr>
            <w:ins w:id="55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c) usług w mieszkaniach chronionych i wspomaganych i „usamodzielniania na próbę”,</w:t>
              </w:r>
            </w:ins>
          </w:p>
          <w:p w14:paraId="46A6C081" w14:textId="77777777" w:rsidR="00501014" w:rsidRPr="00501014" w:rsidRDefault="00501014" w:rsidP="00501014">
            <w:pPr>
              <w:spacing w:line="276" w:lineRule="auto"/>
              <w:rPr>
                <w:ins w:id="56" w:author="Anna Skubiszewska" w:date="2023-07-06T14:42:00Z"/>
                <w:rFonts w:ascii="Arial" w:hAnsi="Arial" w:cs="Arial"/>
                <w:sz w:val="24"/>
                <w:szCs w:val="24"/>
              </w:rPr>
            </w:pPr>
            <w:ins w:id="57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d) wsparcia w poszukiwaniu pracy.</w:t>
              </w:r>
            </w:ins>
          </w:p>
          <w:p w14:paraId="0633FFDD" w14:textId="77777777" w:rsidR="00501014" w:rsidRPr="00501014" w:rsidRDefault="00501014" w:rsidP="00501014">
            <w:pPr>
              <w:spacing w:line="276" w:lineRule="auto"/>
              <w:rPr>
                <w:ins w:id="58" w:author="Anna Skubiszewska" w:date="2023-07-06T14:42:00Z"/>
                <w:rFonts w:ascii="Arial" w:hAnsi="Arial" w:cs="Arial"/>
                <w:sz w:val="24"/>
                <w:szCs w:val="24"/>
              </w:rPr>
            </w:pPr>
            <w:ins w:id="59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4. Rozwój i upowszechnienie rodzinnych form pieczy zastępczej i poszerzenie dostępu do usług wsparcia w szczególności poprzez:</w:t>
              </w:r>
            </w:ins>
          </w:p>
          <w:p w14:paraId="13EB8373" w14:textId="77777777" w:rsidR="00501014" w:rsidRPr="00501014" w:rsidRDefault="00501014" w:rsidP="00501014">
            <w:pPr>
              <w:spacing w:line="276" w:lineRule="auto"/>
              <w:rPr>
                <w:ins w:id="60" w:author="Anna Skubiszewska" w:date="2023-07-06T14:42:00Z"/>
                <w:rFonts w:ascii="Arial" w:hAnsi="Arial" w:cs="Arial"/>
                <w:sz w:val="24"/>
                <w:szCs w:val="24"/>
              </w:rPr>
            </w:pPr>
            <w:ins w:id="61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a) szkolenia, poradnictwo specjalistyczne dla kandydatów do prowadzenia lub pełnienia funkcji w jednej z rodzinnych form pieczy zastępczej, </w:t>
              </w:r>
            </w:ins>
          </w:p>
          <w:p w14:paraId="4D1E952A" w14:textId="77777777" w:rsidR="00501014" w:rsidRPr="00501014" w:rsidRDefault="00501014" w:rsidP="00501014">
            <w:pPr>
              <w:spacing w:line="276" w:lineRule="auto"/>
              <w:rPr>
                <w:ins w:id="62" w:author="Anna Skubiszewska" w:date="2023-07-06T14:42:00Z"/>
                <w:rFonts w:ascii="Arial" w:hAnsi="Arial" w:cs="Arial"/>
                <w:sz w:val="24"/>
                <w:szCs w:val="24"/>
              </w:rPr>
            </w:pPr>
            <w:ins w:id="63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b) szkolenia, warsztaty, poradnictwo specjalistyczne doskonalące umiejętności i podnoszące wiedzę w zakresie zdrowia, opieki i wychowania dla osób sprawujących opiekę, w ramach rodzinnych form pieczy zastępczej,</w:t>
              </w:r>
            </w:ins>
          </w:p>
          <w:p w14:paraId="294D438D" w14:textId="77777777" w:rsidR="00501014" w:rsidRPr="00501014" w:rsidRDefault="00501014" w:rsidP="00501014">
            <w:pPr>
              <w:spacing w:line="276" w:lineRule="auto"/>
              <w:rPr>
                <w:ins w:id="64" w:author="Anna Skubiszewska" w:date="2023-07-06T14:42:00Z"/>
                <w:rFonts w:ascii="Arial" w:hAnsi="Arial" w:cs="Arial"/>
                <w:sz w:val="24"/>
                <w:szCs w:val="24"/>
              </w:rPr>
            </w:pPr>
            <w:ins w:id="65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c) wsparcie </w:t>
              </w:r>
              <w:proofErr w:type="spellStart"/>
              <w:r w:rsidRPr="00501014">
                <w:rPr>
                  <w:rFonts w:ascii="Arial" w:hAnsi="Arial" w:cs="Arial"/>
                  <w:sz w:val="24"/>
                  <w:szCs w:val="24"/>
                </w:rPr>
                <w:t>wytchnieniowe</w:t>
              </w:r>
              <w:proofErr w:type="spellEnd"/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 dla rodzinnej pieczy zastępczej realizowane m.in. przez rodziny pomocowe,</w:t>
              </w:r>
            </w:ins>
          </w:p>
          <w:p w14:paraId="14254327" w14:textId="77777777" w:rsidR="00501014" w:rsidRPr="00501014" w:rsidRDefault="00501014" w:rsidP="00501014">
            <w:pPr>
              <w:spacing w:line="276" w:lineRule="auto"/>
              <w:rPr>
                <w:ins w:id="66" w:author="Anna Skubiszewska" w:date="2023-07-06T14:42:00Z"/>
                <w:rFonts w:ascii="Arial" w:hAnsi="Arial" w:cs="Arial"/>
                <w:sz w:val="24"/>
                <w:szCs w:val="24"/>
              </w:rPr>
            </w:pPr>
            <w:ins w:id="67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>d) tworzenie i funkcjonowanie klubów i grup samopomocowych dla rodzinnych form pieczy zastępczej i kandydatów do pełnienia tych funkcji umożliwiające wsparcie i integrację rodzinnych form pieczy zastępczej.</w:t>
              </w:r>
            </w:ins>
          </w:p>
          <w:p w14:paraId="0A87052E" w14:textId="748DFB38" w:rsidR="00501014" w:rsidRDefault="00501014" w:rsidP="0050101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ins w:id="68" w:author="Anna Skubiszewska" w:date="2023-07-06T14:42:00Z"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5. Wsparcie </w:t>
              </w:r>
              <w:proofErr w:type="spellStart"/>
              <w:r w:rsidRPr="00501014">
                <w:rPr>
                  <w:rFonts w:ascii="Arial" w:hAnsi="Arial" w:cs="Arial"/>
                  <w:sz w:val="24"/>
                  <w:szCs w:val="24"/>
                </w:rPr>
                <w:t>preadopcyjne</w:t>
              </w:r>
              <w:proofErr w:type="spellEnd"/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 (np. diagnostyczne, szkoleniowe, doradcze) i </w:t>
              </w:r>
              <w:proofErr w:type="spellStart"/>
              <w:r w:rsidRPr="00501014">
                <w:rPr>
                  <w:rFonts w:ascii="Arial" w:hAnsi="Arial" w:cs="Arial"/>
                  <w:sz w:val="24"/>
                  <w:szCs w:val="24"/>
                </w:rPr>
                <w:t>postadopcyjne</w:t>
              </w:r>
              <w:proofErr w:type="spellEnd"/>
              <w:r w:rsidRPr="00501014">
                <w:rPr>
                  <w:rFonts w:ascii="Arial" w:hAnsi="Arial" w:cs="Arial"/>
                  <w:sz w:val="24"/>
                  <w:szCs w:val="24"/>
                </w:rPr>
                <w:t xml:space="preserve"> (np. diagnostyczne, rehabilitacyjne, terapeutyczne, psychologiczne).</w:t>
              </w:r>
            </w:ins>
          </w:p>
          <w:p w14:paraId="52B3CB05" w14:textId="77777777" w:rsidR="00594387" w:rsidRDefault="00594387" w:rsidP="00F1322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845CBEB" w14:textId="1232C948" w:rsidR="00594387" w:rsidDel="00501014" w:rsidRDefault="00594387" w:rsidP="00F1322D">
            <w:pPr>
              <w:spacing w:line="276" w:lineRule="auto"/>
              <w:rPr>
                <w:del w:id="69" w:author="Anna Skubiszewska" w:date="2023-07-06T14:43:00Z"/>
                <w:rFonts w:ascii="Arial" w:hAnsi="Arial" w:cs="Arial"/>
                <w:sz w:val="24"/>
                <w:szCs w:val="24"/>
              </w:rPr>
            </w:pPr>
            <w:del w:id="70" w:author="Anna Skubiszewska" w:date="2023-07-06T14:43:00Z">
              <w:r w:rsidDel="00501014">
                <w:rPr>
                  <w:rFonts w:ascii="Arial" w:hAnsi="Arial" w:cs="Arial"/>
                  <w:sz w:val="24"/>
                  <w:szCs w:val="24"/>
                </w:rPr>
                <w:delText>Możliwe do realizacji typy projektów od 1-5, z wyłączaniem</w:delText>
              </w:r>
              <w:r w:rsidR="00E04EAC" w:rsidDel="00501014">
                <w:rPr>
                  <w:rFonts w:ascii="Arial" w:hAnsi="Arial" w:cs="Arial"/>
                  <w:sz w:val="24"/>
                  <w:szCs w:val="24"/>
                </w:rPr>
                <w:delText xml:space="preserve"> wskazanego w typie 2</w:delText>
              </w:r>
              <w:r w:rsidDel="00501014">
                <w:rPr>
                  <w:rFonts w:ascii="Arial" w:hAnsi="Arial" w:cs="Arial"/>
                  <w:sz w:val="24"/>
                  <w:szCs w:val="24"/>
                </w:rPr>
                <w:delText xml:space="preserve"> wsparcia dzieci i młodzieży w </w:delText>
              </w:r>
              <w:r w:rsidRPr="00316E09" w:rsidDel="00501014">
                <w:rPr>
                  <w:rFonts w:ascii="Arial" w:hAnsi="Arial" w:cs="Arial"/>
                  <w:sz w:val="24"/>
                  <w:szCs w:val="24"/>
                </w:rPr>
                <w:delText>młodzieżowych ośrodkach wychowawczych, młodzieżowych ośrodkach socjoterapii, czy zakładach poprawczych</w:delText>
              </w:r>
              <w:r w:rsidDel="00501014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</w:p>
          <w:p w14:paraId="3E9BA473" w14:textId="77777777" w:rsidR="00316E09" w:rsidRPr="00316E09" w:rsidRDefault="00316E09" w:rsidP="00F1322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C80B26F" w14:textId="61CC154A" w:rsidR="008906EC" w:rsidRPr="00316E09" w:rsidRDefault="00501014" w:rsidP="0079446A">
            <w:pPr>
              <w:rPr>
                <w:rFonts w:ascii="Arial" w:hAnsi="Arial" w:cs="Arial"/>
                <w:sz w:val="24"/>
                <w:szCs w:val="24"/>
              </w:rPr>
            </w:pPr>
            <w:ins w:id="71" w:author="Anna Skubiszewska" w:date="2023-07-06T14:44:00Z">
              <w:r w:rsidRPr="00501014">
                <w:rPr>
                  <w:rFonts w:ascii="Arial" w:hAnsi="Arial" w:cs="Arial"/>
                  <w:sz w:val="24"/>
                  <w:szCs w:val="24"/>
                </w:rPr>
                <w:t>Kryterium jest weryfikowane w oparciu o wniosek o dofinansowanie projektu.</w:t>
              </w:r>
            </w:ins>
          </w:p>
        </w:tc>
        <w:tc>
          <w:tcPr>
            <w:tcW w:w="1267" w:type="pct"/>
            <w:shd w:val="clear" w:color="auto" w:fill="FFFFFF" w:themeFill="background1"/>
          </w:tcPr>
          <w:p w14:paraId="15B318A1" w14:textId="77777777" w:rsidR="00795256" w:rsidRPr="00B2587E" w:rsidRDefault="00795256" w:rsidP="007952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2C492C9" w14:textId="77777777" w:rsidR="00795256" w:rsidRPr="00B2587E" w:rsidRDefault="00795256" w:rsidP="0079525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A3FE8A3" w14:textId="77777777" w:rsidR="00795256" w:rsidRPr="00B2587E" w:rsidRDefault="00795256" w:rsidP="0079525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04A34C6" w14:textId="20CC70DC" w:rsidR="008906EC" w:rsidRPr="00B2587E" w:rsidRDefault="00795256" w:rsidP="007952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6D3CEF" w:rsidRPr="00EB559C" w14:paraId="69890F62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7A955949" w14:textId="473907BB" w:rsidR="00100469" w:rsidRPr="00EB559C" w:rsidRDefault="00100469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</w:t>
            </w:r>
            <w:r w:rsidR="00AD041C">
              <w:rPr>
                <w:rFonts w:ascii="Arial" w:hAnsi="Arial" w:cs="Arial"/>
                <w:b/>
                <w:bCs/>
                <w:sz w:val="24"/>
                <w:szCs w:val="24"/>
              </w:rPr>
              <w:t>.4</w:t>
            </w:r>
          </w:p>
        </w:tc>
        <w:tc>
          <w:tcPr>
            <w:tcW w:w="1304" w:type="pct"/>
          </w:tcPr>
          <w:p w14:paraId="42A2CC26" w14:textId="77777777" w:rsidR="00100469" w:rsidRPr="00EB559C" w:rsidRDefault="00100469" w:rsidP="00E8661C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</w:t>
            </w:r>
          </w:p>
          <w:p w14:paraId="7A7E9582" w14:textId="77777777" w:rsidR="00100469" w:rsidRPr="00EB559C" w:rsidRDefault="00100469" w:rsidP="00E8661C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do właściwej grupy</w:t>
            </w:r>
          </w:p>
          <w:p w14:paraId="4E8F512F" w14:textId="653A95E8" w:rsidR="00100469" w:rsidRPr="00EB559C" w:rsidRDefault="00100469" w:rsidP="00E8661C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docelowej</w:t>
            </w:r>
          </w:p>
        </w:tc>
        <w:tc>
          <w:tcPr>
            <w:tcW w:w="2175" w:type="pct"/>
          </w:tcPr>
          <w:p w14:paraId="1395E4E3" w14:textId="2B98C238" w:rsidR="00100469" w:rsidRPr="008650EC" w:rsidRDefault="00100469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50EC">
              <w:rPr>
                <w:rFonts w:ascii="Arial" w:hAnsi="Arial" w:cs="Arial"/>
                <w:sz w:val="24"/>
                <w:szCs w:val="24"/>
              </w:rPr>
              <w:t xml:space="preserve">W kryterium sprawdzimy, czy projekt jest realizowany na obszarze objętym FEdKP 2021-2027, tj. </w:t>
            </w:r>
            <w:r w:rsidR="00231F25" w:rsidRPr="008650EC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8650EC">
              <w:rPr>
                <w:rFonts w:ascii="Arial" w:hAnsi="Arial" w:cs="Arial"/>
                <w:sz w:val="24"/>
                <w:szCs w:val="24"/>
              </w:rPr>
              <w:t>projekty skierowane do osób fizycznych obejmują osoby mieszkające w rozumieniu Kodeksu cywilnego lub pracujące lub uczące się na terenie województwa kujawsko- pomorskiego, a w przypadku innych podmiotów</w:t>
            </w:r>
            <w:r w:rsidR="00231F25" w:rsidRPr="008650EC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8650EC">
              <w:rPr>
                <w:rFonts w:ascii="Arial" w:hAnsi="Arial" w:cs="Arial"/>
                <w:sz w:val="24"/>
                <w:szCs w:val="24"/>
              </w:rPr>
              <w:t xml:space="preserve"> posiadają one jednostkę organizacyjną na obszarze województwa kujawsko-pomorskiego</w:t>
            </w:r>
            <w:r w:rsidR="008650EC" w:rsidRPr="008650E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42F81C" w14:textId="11814BFC" w:rsidR="00100469" w:rsidRPr="008650EC" w:rsidRDefault="00231F25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50EC">
              <w:rPr>
                <w:rFonts w:ascii="Arial" w:hAnsi="Arial" w:cs="Arial"/>
                <w:sz w:val="24"/>
                <w:szCs w:val="24"/>
              </w:rPr>
              <w:t xml:space="preserve">Ponadto </w:t>
            </w:r>
            <w:r w:rsidR="00100469" w:rsidRPr="008650EC">
              <w:rPr>
                <w:rFonts w:ascii="Arial" w:hAnsi="Arial" w:cs="Arial"/>
                <w:sz w:val="24"/>
                <w:szCs w:val="24"/>
              </w:rPr>
              <w:t xml:space="preserve">ocenie podlega, czy projekt jest skierowany do </w:t>
            </w:r>
            <w:r w:rsidRPr="008650EC">
              <w:rPr>
                <w:rFonts w:ascii="Arial" w:hAnsi="Arial" w:cs="Arial"/>
                <w:sz w:val="24"/>
                <w:szCs w:val="24"/>
              </w:rPr>
              <w:t xml:space="preserve">minimum jednej z </w:t>
            </w:r>
            <w:r w:rsidR="00100469" w:rsidRPr="008650EC">
              <w:rPr>
                <w:rFonts w:ascii="Arial" w:hAnsi="Arial" w:cs="Arial"/>
                <w:sz w:val="24"/>
                <w:szCs w:val="24"/>
              </w:rPr>
              <w:t>wymienionych poniżej grup:</w:t>
            </w:r>
          </w:p>
          <w:p w14:paraId="74B8BBF2" w14:textId="77777777" w:rsidR="00305E2F" w:rsidRPr="008650EC" w:rsidRDefault="00305E2F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C956826" w14:textId="77777777" w:rsidR="008650EC" w:rsidRPr="008650EC" w:rsidRDefault="008650EC" w:rsidP="008650EC">
            <w:pPr>
              <w:pStyle w:val="Akapitzlist"/>
              <w:numPr>
                <w:ilvl w:val="0"/>
                <w:numId w:val="41"/>
              </w:numPr>
              <w:ind w:left="286" w:hanging="28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>odziny (naturalne, zastępcze, adopcyjne) z dziećmi i ich otoczenie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8D13A4" w14:textId="4D7DD549" w:rsidR="008650EC" w:rsidRPr="008650EC" w:rsidRDefault="008650EC" w:rsidP="008650EC">
            <w:pPr>
              <w:pStyle w:val="Akapitzlist"/>
              <w:numPr>
                <w:ilvl w:val="0"/>
                <w:numId w:val="41"/>
              </w:numPr>
              <w:ind w:left="286" w:hanging="28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>zieci, młodzież i młodzi dorośli wymagający wsparcia, ze szczególnym uwzględnieniem dzieci z niepełnosprawnością i ich otoczenie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BE8778A" w14:textId="77777777" w:rsidR="008650EC" w:rsidRPr="008650EC" w:rsidRDefault="008650EC" w:rsidP="008650EC">
            <w:pPr>
              <w:pStyle w:val="Akapitzlist"/>
              <w:numPr>
                <w:ilvl w:val="0"/>
                <w:numId w:val="41"/>
              </w:numPr>
              <w:ind w:left="286" w:hanging="28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>andydaci do pełnienia funkcji w ramach pieczy zastępczej, jak i kandydaci na rodziców adopcyjnych oraz członkowie ich rodzin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D8FEE7" w14:textId="121F9F2D" w:rsidR="008650EC" w:rsidRPr="008650EC" w:rsidRDefault="008650EC" w:rsidP="008650EC">
            <w:pPr>
              <w:pStyle w:val="Akapitzlist"/>
              <w:numPr>
                <w:ilvl w:val="0"/>
                <w:numId w:val="41"/>
              </w:numPr>
              <w:ind w:left="286" w:hanging="28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>soby doświadczające przemocy domowej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E028D00" w14:textId="0947882C" w:rsidR="00305E2F" w:rsidRPr="008650EC" w:rsidRDefault="008650EC" w:rsidP="008650EC">
            <w:pPr>
              <w:pStyle w:val="Akapitzlist"/>
              <w:numPr>
                <w:ilvl w:val="0"/>
                <w:numId w:val="41"/>
              </w:numPr>
              <w:ind w:left="286" w:hanging="28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>soby opuszczające pieczę zastępczą oraz inne instytucje opieki całodobowej, w których przebywają dzieci i młodzież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A83E13" w14:textId="5E338EC8" w:rsidR="003B03D3" w:rsidRPr="008650EC" w:rsidRDefault="008650EC" w:rsidP="008650EC">
            <w:pPr>
              <w:spacing w:after="160" w:line="259" w:lineRule="auto"/>
              <w:ind w:left="28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305E2F" w:rsidRPr="008650EC">
              <w:rPr>
                <w:rFonts w:ascii="Arial" w:hAnsi="Arial" w:cs="Arial"/>
                <w:sz w:val="24"/>
                <w:szCs w:val="24"/>
              </w:rPr>
              <w:t>zupełniająco: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274BF08" w14:textId="77777777" w:rsidR="008650EC" w:rsidRPr="008650EC" w:rsidRDefault="008650EC" w:rsidP="008650EC">
            <w:pPr>
              <w:pStyle w:val="Akapitzlist"/>
              <w:numPr>
                <w:ilvl w:val="0"/>
                <w:numId w:val="42"/>
              </w:numPr>
              <w:ind w:left="286" w:hanging="284"/>
              <w:rPr>
                <w:rFonts w:ascii="Arial" w:hAnsi="Arial" w:cs="Arial"/>
                <w:sz w:val="24"/>
                <w:szCs w:val="24"/>
              </w:rPr>
            </w:pPr>
            <w:r w:rsidRPr="008650EC">
              <w:rPr>
                <w:rFonts w:ascii="Arial" w:hAnsi="Arial" w:cs="Arial"/>
                <w:sz w:val="24"/>
                <w:szCs w:val="24"/>
              </w:rPr>
              <w:t>P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>racownicy i wolontariusze JST oraz ich jednostek organizacyjnych</w:t>
            </w:r>
            <w:r w:rsidRPr="008650E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B464ADE" w14:textId="77777777" w:rsidR="008650EC" w:rsidRPr="008650EC" w:rsidRDefault="008650EC" w:rsidP="008650EC">
            <w:pPr>
              <w:pStyle w:val="Akapitzlist"/>
              <w:numPr>
                <w:ilvl w:val="0"/>
                <w:numId w:val="42"/>
              </w:numPr>
              <w:ind w:left="286" w:hanging="284"/>
              <w:rPr>
                <w:rFonts w:ascii="Arial" w:hAnsi="Arial" w:cs="Arial"/>
                <w:sz w:val="24"/>
                <w:szCs w:val="24"/>
              </w:rPr>
            </w:pPr>
            <w:r w:rsidRPr="008650EC">
              <w:rPr>
                <w:rFonts w:ascii="Arial" w:hAnsi="Arial" w:cs="Arial"/>
                <w:sz w:val="24"/>
                <w:szCs w:val="24"/>
              </w:rPr>
              <w:t>P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>racownicy i wolontariusze PES, w tym NGO</w:t>
            </w:r>
            <w:r w:rsidRPr="008650E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94E8240" w14:textId="77777777" w:rsidR="008650EC" w:rsidRPr="008650EC" w:rsidRDefault="008650EC" w:rsidP="008650EC">
            <w:pPr>
              <w:pStyle w:val="Akapitzlist"/>
              <w:numPr>
                <w:ilvl w:val="0"/>
                <w:numId w:val="42"/>
              </w:numPr>
              <w:ind w:left="286" w:hanging="284"/>
              <w:rPr>
                <w:rFonts w:ascii="Arial" w:hAnsi="Arial" w:cs="Arial"/>
                <w:sz w:val="24"/>
                <w:szCs w:val="24"/>
              </w:rPr>
            </w:pPr>
            <w:r w:rsidRPr="008650EC">
              <w:rPr>
                <w:rFonts w:ascii="Arial" w:hAnsi="Arial" w:cs="Arial"/>
                <w:sz w:val="24"/>
                <w:szCs w:val="24"/>
              </w:rPr>
              <w:t>P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>racownicy innych podmiotów działających na rzecz osób zagrożonych wykluczeniem społecznym</w:t>
            </w:r>
            <w:r w:rsidRPr="008650E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EAC774A" w14:textId="64FD9E8A" w:rsidR="003B03D3" w:rsidRPr="008650EC" w:rsidRDefault="008650EC" w:rsidP="008650EC">
            <w:pPr>
              <w:pStyle w:val="Akapitzlist"/>
              <w:numPr>
                <w:ilvl w:val="0"/>
                <w:numId w:val="42"/>
              </w:numPr>
              <w:ind w:left="286" w:hanging="284"/>
              <w:rPr>
                <w:rFonts w:ascii="Arial" w:hAnsi="Arial" w:cs="Arial"/>
                <w:sz w:val="24"/>
                <w:szCs w:val="24"/>
              </w:rPr>
            </w:pPr>
            <w:r w:rsidRPr="008650EC"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>racownicy instytucji pomocy i integracji społecznej</w:t>
            </w:r>
            <w:r w:rsidR="00FB74BB">
              <w:rPr>
                <w:rFonts w:ascii="Arial" w:hAnsi="Arial" w:cs="Arial"/>
                <w:sz w:val="24"/>
                <w:szCs w:val="24"/>
              </w:rPr>
              <w:t>.</w:t>
            </w:r>
            <w:r w:rsidR="003B03D3" w:rsidRPr="008650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FB90C8D" w14:textId="77777777" w:rsidR="003B03D3" w:rsidRPr="008650EC" w:rsidRDefault="003B03D3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B2A6817" w14:textId="25080392" w:rsidR="00100469" w:rsidRPr="008650EC" w:rsidRDefault="00100469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650E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67" w:type="pct"/>
          </w:tcPr>
          <w:p w14:paraId="1C2A73DF" w14:textId="77777777" w:rsidR="004C109B" w:rsidRPr="00B2587E" w:rsidRDefault="004C109B" w:rsidP="004C109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3ABE723" w14:textId="77777777" w:rsidR="004C109B" w:rsidRPr="00B2587E" w:rsidRDefault="004C109B" w:rsidP="004C109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4CEFB3D" w14:textId="77777777" w:rsidR="004C109B" w:rsidRPr="00B2587E" w:rsidRDefault="004C109B" w:rsidP="004C109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4E82966" w14:textId="63891E9C" w:rsidR="00100469" w:rsidRPr="00EB559C" w:rsidRDefault="004C109B" w:rsidP="004C109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6531B4" w:rsidRPr="00EB559C" w14:paraId="1429CF09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4C49004D" w14:textId="525ED3C5" w:rsidR="006531B4" w:rsidRPr="00EB559C" w:rsidRDefault="006531B4" w:rsidP="006531B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1304" w:type="pct"/>
          </w:tcPr>
          <w:p w14:paraId="279D5820" w14:textId="2EF201C7" w:rsidR="006531B4" w:rsidRPr="00EB559C" w:rsidRDefault="006531B4" w:rsidP="006531B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Wnioskodawca przewidział w projekcie preferencje dla wybranych grup docelowych</w:t>
            </w:r>
          </w:p>
        </w:tc>
        <w:tc>
          <w:tcPr>
            <w:tcW w:w="2175" w:type="pct"/>
          </w:tcPr>
          <w:p w14:paraId="153AF714" w14:textId="77777777" w:rsidR="006531B4" w:rsidRDefault="006531B4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na etapie rekrutacji będzie preferował osoby:</w:t>
            </w:r>
          </w:p>
          <w:p w14:paraId="12256E32" w14:textId="77777777" w:rsidR="006531B4" w:rsidRPr="00636154" w:rsidRDefault="006531B4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>a)</w:t>
            </w: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ab/>
              <w:t>o znacznym lub umiarkowanym stopniu niepełnosprawności;</w:t>
            </w:r>
          </w:p>
          <w:p w14:paraId="410122EB" w14:textId="77777777" w:rsidR="006531B4" w:rsidRPr="00636154" w:rsidRDefault="006531B4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>b)</w:t>
            </w: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niepełnosprawnością sprzężoną;</w:t>
            </w:r>
          </w:p>
          <w:p w14:paraId="63A57865" w14:textId="77777777" w:rsidR="006531B4" w:rsidRPr="00636154" w:rsidRDefault="006531B4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>c)</w:t>
            </w: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ab/>
              <w:t xml:space="preserve">z zaburzeniami psychicznymi; </w:t>
            </w:r>
          </w:p>
          <w:p w14:paraId="5E08B187" w14:textId="77777777" w:rsidR="006531B4" w:rsidRPr="00636154" w:rsidRDefault="006531B4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>d)</w:t>
            </w: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ab/>
              <w:t xml:space="preserve">z niepełnosprawnością intelektualną; </w:t>
            </w:r>
          </w:p>
          <w:p w14:paraId="0E8F6508" w14:textId="77777777" w:rsidR="006531B4" w:rsidRPr="00636154" w:rsidRDefault="006531B4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>e)</w:t>
            </w: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ab/>
              <w:t>z całościowymi zaburzeniami rozwojowymi (w rozumieniu zgodnym z Międzynarodową Klasyfikacją Chorób i Problemów Zdrowotnych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ICD10</w:t>
            </w: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>);</w:t>
            </w:r>
          </w:p>
          <w:p w14:paraId="733DDD87" w14:textId="2DE62CA8" w:rsidR="006531B4" w:rsidRPr="00CA4624" w:rsidRDefault="006531B4" w:rsidP="00D53BE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>f)</w:t>
            </w:r>
            <w:r w:rsidRPr="00636154">
              <w:rPr>
                <w:rFonts w:ascii="Arial" w:hAnsi="Arial" w:cs="Arial"/>
                <w:color w:val="000000"/>
                <w:sz w:val="24"/>
                <w:szCs w:val="24"/>
              </w:rPr>
              <w:tab/>
              <w:t>korzystające z programu FE PŻ;</w:t>
            </w:r>
          </w:p>
          <w:p w14:paraId="27687BB5" w14:textId="724BF049" w:rsidR="006531B4" w:rsidRDefault="00D53BEC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</w:t>
            </w:r>
            <w:r w:rsidR="006531B4" w:rsidRPr="00CA4624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6531B4" w:rsidRPr="00CA4624">
              <w:rPr>
                <w:rFonts w:ascii="Arial" w:hAnsi="Arial" w:cs="Arial"/>
                <w:color w:val="000000"/>
                <w:sz w:val="24"/>
                <w:szCs w:val="24"/>
              </w:rPr>
              <w:tab/>
              <w:t>oraz dzieci wychowujące się poza rodziną biologiczną.</w:t>
            </w:r>
          </w:p>
          <w:p w14:paraId="6E5E8560" w14:textId="77777777" w:rsidR="006531B4" w:rsidRDefault="006531B4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B2F9DAD" w14:textId="6F14A7FA" w:rsidR="006531B4" w:rsidRDefault="006531B4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  <w:r w:rsidR="00D53B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C8B89E" w14:textId="77777777" w:rsidR="002505F8" w:rsidRDefault="002505F8" w:rsidP="006531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A4A8868" w14:textId="0295E199" w:rsidR="006531B4" w:rsidRPr="00EB559C" w:rsidRDefault="00D53BEC" w:rsidP="002505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Obowiązek zastosowania preferencji w dostępie do wsparcia nie dotyczy ka</w:t>
            </w:r>
            <w:r w:rsidRPr="00D53BEC">
              <w:rPr>
                <w:rFonts w:ascii="Arial" w:hAnsi="Arial" w:cs="Arial"/>
                <w:sz w:val="24"/>
                <w:szCs w:val="24"/>
              </w:rPr>
              <w:t>ndyda</w:t>
            </w:r>
            <w:r>
              <w:rPr>
                <w:rFonts w:ascii="Arial" w:hAnsi="Arial" w:cs="Arial"/>
                <w:sz w:val="24"/>
                <w:szCs w:val="24"/>
              </w:rPr>
              <w:t>tów</w:t>
            </w:r>
            <w:r w:rsidRPr="00D53BEC">
              <w:rPr>
                <w:rFonts w:ascii="Arial" w:hAnsi="Arial" w:cs="Arial"/>
                <w:sz w:val="24"/>
                <w:szCs w:val="24"/>
              </w:rPr>
              <w:t xml:space="preserve"> do pełnienia funkcji w ramach pieczy zastępczej, jak i kandyda</w:t>
            </w:r>
            <w:r>
              <w:rPr>
                <w:rFonts w:ascii="Arial" w:hAnsi="Arial" w:cs="Arial"/>
                <w:sz w:val="24"/>
                <w:szCs w:val="24"/>
              </w:rPr>
              <w:t>tów</w:t>
            </w:r>
            <w:r w:rsidRPr="00D53BEC">
              <w:rPr>
                <w:rFonts w:ascii="Arial" w:hAnsi="Arial" w:cs="Arial"/>
                <w:sz w:val="24"/>
                <w:szCs w:val="24"/>
              </w:rPr>
              <w:t xml:space="preserve"> na rodziców adopcyjnych oraz członk</w:t>
            </w:r>
            <w:r w:rsidR="002E2852">
              <w:rPr>
                <w:rFonts w:ascii="Arial" w:hAnsi="Arial" w:cs="Arial"/>
                <w:sz w:val="24"/>
                <w:szCs w:val="24"/>
              </w:rPr>
              <w:t>ów</w:t>
            </w:r>
            <w:r w:rsidRPr="00D53BEC">
              <w:rPr>
                <w:rFonts w:ascii="Arial" w:hAnsi="Arial" w:cs="Arial"/>
                <w:sz w:val="24"/>
                <w:szCs w:val="24"/>
              </w:rPr>
              <w:t xml:space="preserve"> ich rodzin</w:t>
            </w:r>
            <w:r w:rsidR="002505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67" w:type="pct"/>
          </w:tcPr>
          <w:p w14:paraId="0DDF9334" w14:textId="77777777" w:rsidR="006531B4" w:rsidRPr="00B2587E" w:rsidRDefault="006531B4" w:rsidP="006531B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51EEE5C" w14:textId="77777777" w:rsidR="006531B4" w:rsidRPr="00B2587E" w:rsidRDefault="006531B4" w:rsidP="006531B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EAB16F6" w14:textId="77777777" w:rsidR="006531B4" w:rsidRPr="00B2587E" w:rsidRDefault="006531B4" w:rsidP="006531B4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5FF43D" w14:textId="249C8CF9" w:rsidR="006531B4" w:rsidRPr="00B2587E" w:rsidRDefault="006531B4" w:rsidP="006531B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1357D9" w:rsidRPr="00EB559C" w14:paraId="018B72AE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5EA222" w14:textId="525B498B" w:rsidR="001357D9" w:rsidRDefault="001357D9" w:rsidP="001357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C.6</w:t>
            </w:r>
          </w:p>
        </w:tc>
        <w:tc>
          <w:tcPr>
            <w:tcW w:w="1304" w:type="pct"/>
            <w:shd w:val="clear" w:color="auto" w:fill="FFFFFF" w:themeFill="background1"/>
          </w:tcPr>
          <w:p w14:paraId="187EA980" w14:textId="52C4A53D" w:rsidR="001357D9" w:rsidRDefault="001357D9" w:rsidP="001357D9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realizacje </w:t>
            </w:r>
            <w:r w:rsidR="00361D55">
              <w:rPr>
                <w:rFonts w:ascii="Arial" w:hAnsi="Arial" w:cs="Arial"/>
                <w:b/>
                <w:bCs/>
                <w:sz w:val="24"/>
                <w:szCs w:val="24"/>
              </w:rPr>
              <w:t>działań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80A62">
              <w:rPr>
                <w:rFonts w:ascii="Arial" w:hAnsi="Arial" w:cs="Arial"/>
                <w:b/>
                <w:bCs/>
                <w:sz w:val="24"/>
                <w:szCs w:val="24"/>
              </w:rPr>
              <w:t>w sposób umożliwiający uzyskanie wsparcia na obszarze całego województwa kujawsko-pomorskiego</w:t>
            </w:r>
          </w:p>
        </w:tc>
        <w:tc>
          <w:tcPr>
            <w:tcW w:w="2175" w:type="pct"/>
            <w:shd w:val="clear" w:color="auto" w:fill="FFFFFF" w:themeFill="background1"/>
          </w:tcPr>
          <w:p w14:paraId="1C1E9BC1" w14:textId="77777777" w:rsidR="001357D9" w:rsidRDefault="001357D9" w:rsidP="001357D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zaplanował realizacje wsparcia na obszarze całego województwa. </w:t>
            </w:r>
          </w:p>
          <w:p w14:paraId="5D49EB97" w14:textId="75F0310F" w:rsidR="001357D9" w:rsidRDefault="001357D9" w:rsidP="001357D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296D">
              <w:rPr>
                <w:rFonts w:ascii="Arial" w:hAnsi="Arial" w:cs="Arial"/>
                <w:sz w:val="24"/>
                <w:szCs w:val="24"/>
              </w:rPr>
              <w:t xml:space="preserve">W kryterium sprawdzimy, czy wnioskodawca założył w projekcie, że </w:t>
            </w:r>
            <w:r>
              <w:rPr>
                <w:rFonts w:ascii="Arial" w:hAnsi="Arial" w:cs="Arial"/>
                <w:sz w:val="24"/>
                <w:szCs w:val="24"/>
              </w:rPr>
              <w:t>wsparcie</w:t>
            </w:r>
            <w:r w:rsidRPr="004B296D">
              <w:rPr>
                <w:rFonts w:ascii="Arial" w:hAnsi="Arial" w:cs="Arial"/>
                <w:sz w:val="24"/>
                <w:szCs w:val="24"/>
              </w:rPr>
              <w:t xml:space="preserve"> będ</w:t>
            </w:r>
            <w:r>
              <w:rPr>
                <w:rFonts w:ascii="Arial" w:hAnsi="Arial" w:cs="Arial"/>
                <w:sz w:val="24"/>
                <w:szCs w:val="24"/>
              </w:rPr>
              <w:t>zie</w:t>
            </w:r>
            <w:r w:rsidRPr="004B29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629B">
              <w:rPr>
                <w:rFonts w:ascii="Arial" w:hAnsi="Arial" w:cs="Arial"/>
                <w:sz w:val="24"/>
                <w:szCs w:val="24"/>
              </w:rPr>
              <w:t xml:space="preserve">realizowane w każdym z powiatów, </w:t>
            </w:r>
            <w:r w:rsidRPr="004B296D">
              <w:rPr>
                <w:rFonts w:ascii="Arial" w:hAnsi="Arial" w:cs="Arial"/>
                <w:sz w:val="24"/>
                <w:szCs w:val="24"/>
              </w:rPr>
              <w:t>tj. będ</w:t>
            </w:r>
            <w:r>
              <w:rPr>
                <w:rFonts w:ascii="Arial" w:hAnsi="Arial" w:cs="Arial"/>
                <w:sz w:val="24"/>
                <w:szCs w:val="24"/>
              </w:rPr>
              <w:t>zie</w:t>
            </w:r>
            <w:r w:rsidRPr="004B296D">
              <w:rPr>
                <w:rFonts w:ascii="Arial" w:hAnsi="Arial" w:cs="Arial"/>
                <w:sz w:val="24"/>
                <w:szCs w:val="24"/>
              </w:rPr>
              <w:t xml:space="preserve"> obejmował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4B296D">
              <w:rPr>
                <w:rFonts w:ascii="Arial" w:hAnsi="Arial" w:cs="Arial"/>
                <w:sz w:val="24"/>
                <w:szCs w:val="24"/>
              </w:rPr>
              <w:t xml:space="preserve"> obszar całego województwa kujawsko-pomorskiego i gwarantował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4B296D">
              <w:rPr>
                <w:rFonts w:ascii="Arial" w:hAnsi="Arial" w:cs="Arial"/>
                <w:sz w:val="24"/>
                <w:szCs w:val="24"/>
              </w:rPr>
              <w:t xml:space="preserve"> równy dostęp do oferowanych usług.</w:t>
            </w:r>
          </w:p>
          <w:p w14:paraId="77DFEDB2" w14:textId="77777777" w:rsidR="001357D9" w:rsidRPr="008D3B54" w:rsidRDefault="001357D9" w:rsidP="001357D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D3B54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4E39615A" w14:textId="64AED0CE" w:rsidR="001357D9" w:rsidRDefault="001357D9" w:rsidP="001357D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3B5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18D5484" w14:textId="77777777" w:rsidR="001357D9" w:rsidRPr="00B2587E" w:rsidRDefault="001357D9" w:rsidP="001357D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5F01216" w14:textId="77777777" w:rsidR="001357D9" w:rsidRPr="00B2587E" w:rsidRDefault="001357D9" w:rsidP="001357D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5F2B06F" w14:textId="77777777" w:rsidR="001357D9" w:rsidRPr="00B2587E" w:rsidRDefault="001357D9" w:rsidP="001357D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A5888F9" w14:textId="6A674F04" w:rsidR="001357D9" w:rsidRPr="00B2587E" w:rsidRDefault="001357D9" w:rsidP="001357D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6D3CEF" w:rsidRPr="00EB559C" w14:paraId="6AE310E1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14621EC5" w14:textId="7DB24547" w:rsidR="00C52E15" w:rsidRPr="00EB559C" w:rsidRDefault="00C52E15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1357D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04" w:type="pct"/>
          </w:tcPr>
          <w:p w14:paraId="13432BA2" w14:textId="243E7667" w:rsidR="00C52E15" w:rsidRPr="00EB559C" w:rsidRDefault="00520A63" w:rsidP="00EB559C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nie zakłada tworzenia nowych</w:t>
            </w:r>
            <w:r w:rsidR="00E66DAA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115B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ani wspierani</w:t>
            </w:r>
            <w:r w:rsidR="00F64B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a</w:t>
            </w:r>
            <w:r w:rsidR="00B115B9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 xml:space="preserve"> istniejących </w:t>
            </w:r>
            <w:r w:rsidR="00EA41D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miejsc opieki w placówkach świadczących opiekę instytucjonalną</w:t>
            </w: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75" w:type="pct"/>
          </w:tcPr>
          <w:p w14:paraId="24703371" w14:textId="7EE48440" w:rsidR="001850BE" w:rsidRDefault="00C52E15" w:rsidP="001850B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 w:rsidR="001850BE">
              <w:rPr>
                <w:rFonts w:ascii="Arial" w:hAnsi="Arial" w:cs="Arial"/>
                <w:color w:val="000000"/>
                <w:sz w:val="24"/>
                <w:szCs w:val="24"/>
              </w:rPr>
              <w:t>projekt nie zakłada tworzenia nowych</w:t>
            </w:r>
            <w:r w:rsidR="00B115B9">
              <w:t xml:space="preserve"> </w:t>
            </w:r>
            <w:r w:rsidR="00B115B9" w:rsidRPr="00B115B9">
              <w:rPr>
                <w:rFonts w:ascii="Arial" w:hAnsi="Arial" w:cs="Arial"/>
                <w:color w:val="000000"/>
                <w:sz w:val="24"/>
                <w:szCs w:val="24"/>
              </w:rPr>
              <w:t>ani wspierani</w:t>
            </w:r>
            <w:r w:rsidR="0018629B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="00B115B9" w:rsidRPr="00B115B9">
              <w:rPr>
                <w:rFonts w:ascii="Arial" w:hAnsi="Arial" w:cs="Arial"/>
                <w:color w:val="000000"/>
                <w:sz w:val="24"/>
                <w:szCs w:val="24"/>
              </w:rPr>
              <w:t xml:space="preserve"> istniejących</w:t>
            </w:r>
            <w:r w:rsidR="001850B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1850BE" w:rsidRPr="006420D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miejsc opieki w placówkach świadczących opiekę instytucjonalną</w:t>
            </w:r>
            <w:r w:rsidR="00087887">
              <w:rPr>
                <w:rStyle w:val="Odwoanieprzypisudolnego"/>
                <w:rFonts w:ascii="Arial" w:hAnsi="Arial" w:cs="Arial"/>
                <w:bCs/>
                <w:color w:val="000000"/>
                <w:sz w:val="24"/>
                <w:szCs w:val="24"/>
              </w:rPr>
              <w:footnoteReference w:id="5"/>
            </w:r>
            <w:r w:rsidR="00EA41D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  <w:p w14:paraId="03F1E742" w14:textId="3229D6A6" w:rsidR="00E66DAA" w:rsidRDefault="00E66DAA" w:rsidP="001850B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BF1FD13" w14:textId="77777777" w:rsidR="00636154" w:rsidRDefault="00636154" w:rsidP="006361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2EDA4F2" w14:textId="74834E30" w:rsidR="00F763B2" w:rsidRDefault="00F763B2" w:rsidP="006361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4E20">
              <w:rPr>
                <w:rFonts w:ascii="Arial" w:hAnsi="Arial" w:cs="Arial"/>
                <w:sz w:val="24"/>
                <w:szCs w:val="24"/>
              </w:rPr>
              <w:lastRenderedPageBreak/>
              <w:t>Kryterium weryfikowane w oparciu o wniosek o</w:t>
            </w:r>
            <w:r w:rsidRPr="00EB559C">
              <w:rPr>
                <w:rFonts w:ascii="Arial" w:hAnsi="Arial" w:cs="Arial"/>
                <w:sz w:val="24"/>
                <w:szCs w:val="24"/>
              </w:rPr>
              <w:t xml:space="preserve"> dofinansowanie projektu.</w:t>
            </w:r>
            <w:r w:rsidR="00A62F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62F78" w:rsidRPr="00EB559C">
              <w:rPr>
                <w:rFonts w:ascii="Arial" w:hAnsi="Arial" w:cs="Arial"/>
                <w:sz w:val="24"/>
                <w:szCs w:val="24"/>
              </w:rPr>
              <w:t>Wnioskodawca ma obowiązek zadeklarować spełnianie warunków wynikających z kryterium.</w:t>
            </w:r>
          </w:p>
        </w:tc>
        <w:tc>
          <w:tcPr>
            <w:tcW w:w="1267" w:type="pct"/>
          </w:tcPr>
          <w:p w14:paraId="5A511B80" w14:textId="77777777" w:rsidR="004C109B" w:rsidRPr="00B2587E" w:rsidRDefault="004C109B" w:rsidP="004C109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498F336" w14:textId="77777777" w:rsidR="004C109B" w:rsidRPr="00B2587E" w:rsidRDefault="004C109B" w:rsidP="004C109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AB7462B" w14:textId="77777777" w:rsidR="004C109B" w:rsidRPr="00B2587E" w:rsidRDefault="004C109B" w:rsidP="004C109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1DD8924" w14:textId="540BBAA8" w:rsidR="00C52E15" w:rsidRPr="00EB559C" w:rsidRDefault="004C109B" w:rsidP="004C109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9E312C" w:rsidRPr="00EB559C" w14:paraId="7ECBEF5F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7E85E226" w14:textId="3EFB3FC4" w:rsidR="009E312C" w:rsidRDefault="009E312C" w:rsidP="009E31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1357D9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04" w:type="pct"/>
          </w:tcPr>
          <w:p w14:paraId="7141CB41" w14:textId="69CD3803" w:rsidR="009E312C" w:rsidRDefault="009E312C" w:rsidP="009E312C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nie zakłada wzmacniania potencjału instytucjonalnego całodobowych instytucji opieki, w których przebywają dzieci i młodzież</w:t>
            </w:r>
          </w:p>
        </w:tc>
        <w:tc>
          <w:tcPr>
            <w:tcW w:w="2175" w:type="pct"/>
          </w:tcPr>
          <w:p w14:paraId="45C4C3B7" w14:textId="77777777" w:rsidR="009E312C" w:rsidRPr="00EB559C" w:rsidRDefault="009E312C" w:rsidP="009E312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Wnioskodawca zaplanował realizację projektu w sposób, który nie zakłada </w:t>
            </w:r>
            <w:r w:rsidRPr="001850BE">
              <w:rPr>
                <w:rFonts w:ascii="Arial" w:hAnsi="Arial" w:cs="Arial"/>
                <w:sz w:val="24"/>
                <w:szCs w:val="24"/>
              </w:rPr>
              <w:t>wzmacniania potencjału instytucjonalnego całodobowych instytucji opieki, w których przebywają dzieci i młodzież</w:t>
            </w:r>
            <w:r>
              <w:rPr>
                <w:rFonts w:ascii="Arial" w:hAnsi="Arial" w:cs="Arial"/>
                <w:sz w:val="24"/>
                <w:szCs w:val="24"/>
              </w:rPr>
              <w:t xml:space="preserve"> (np. poprzez zatrudnianie personelu, remont, zakup wyposażenia)</w:t>
            </w:r>
            <w:r w:rsidRPr="001850B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Działaniami mogą zostać objęte dzieci oraz kadra w zakresie zgodnym z ideą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951108" w14:textId="77777777" w:rsidR="009E312C" w:rsidRPr="00EB559C" w:rsidRDefault="009E312C" w:rsidP="009E312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41F7BC5" w14:textId="79BB39AB" w:rsidR="009E312C" w:rsidRDefault="009E312C" w:rsidP="009E312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B559C">
              <w:rPr>
                <w:rFonts w:ascii="Arial" w:hAnsi="Arial" w:cs="Arial"/>
                <w:sz w:val="24"/>
                <w:szCs w:val="24"/>
              </w:rPr>
              <w:t>Wnioskodawca ma obowiązek zadeklarować spełnianie warunków wynikających z kryterium.</w:t>
            </w:r>
          </w:p>
        </w:tc>
        <w:tc>
          <w:tcPr>
            <w:tcW w:w="1267" w:type="pct"/>
          </w:tcPr>
          <w:p w14:paraId="05B17D07" w14:textId="77777777" w:rsidR="009E312C" w:rsidRPr="00B2587E" w:rsidRDefault="009E312C" w:rsidP="009E312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5162401" w14:textId="77777777" w:rsidR="009E312C" w:rsidRPr="00B2587E" w:rsidRDefault="009E312C" w:rsidP="009E312C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D6FDF27" w14:textId="77777777" w:rsidR="009E312C" w:rsidRPr="00B2587E" w:rsidRDefault="009E312C" w:rsidP="009E312C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D0BC21" w14:textId="77777777" w:rsidR="009E312C" w:rsidRPr="00EB559C" w:rsidRDefault="009E312C" w:rsidP="009E312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  <w:p w14:paraId="46DBF17C" w14:textId="77777777" w:rsidR="009E312C" w:rsidRPr="00B2587E" w:rsidRDefault="009E312C" w:rsidP="009E312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A4626" w:rsidRPr="00EB559C" w14:paraId="1D1144BE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0D3EC26B" w14:textId="2D276040" w:rsidR="00DA4626" w:rsidRDefault="00DA4626" w:rsidP="00DA46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1357D9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04" w:type="pct"/>
          </w:tcPr>
          <w:p w14:paraId="3BB530F4" w14:textId="3AB84E26" w:rsidR="00DA4626" w:rsidRDefault="00DA4626" w:rsidP="00DA4626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Placówka opieki całodobowej nie może być zlokalizowana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na nieruchomości, na której znajduje się inna placówka zapewniająca opiekę całodobową, z wyłączeniem opieki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wytchnieniowej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prowadzonej na zasadach świadczenia usług w społeczności lokalnej  </w:t>
            </w:r>
          </w:p>
        </w:tc>
        <w:tc>
          <w:tcPr>
            <w:tcW w:w="2175" w:type="pct"/>
          </w:tcPr>
          <w:p w14:paraId="28A90762" w14:textId="77777777" w:rsidR="00DA4626" w:rsidRDefault="00DA4626" w:rsidP="00DA46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w przypadku zaplanowania w ramach </w:t>
            </w:r>
            <w:r w:rsidRPr="00D41504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Pr="001F47AD">
              <w:rPr>
                <w:rFonts w:ascii="Arial" w:hAnsi="Arial" w:cs="Arial"/>
                <w:sz w:val="24"/>
                <w:szCs w:val="24"/>
              </w:rPr>
              <w:t xml:space="preserve">realizacji usługi w </w:t>
            </w:r>
            <w:r w:rsidRPr="001F47AD">
              <w:rPr>
                <w:rFonts w:ascii="Arial" w:hAnsi="Arial" w:cs="Arial"/>
                <w:sz w:val="24"/>
                <w:szCs w:val="24"/>
              </w:rPr>
              <w:lastRenderedPageBreak/>
              <w:t xml:space="preserve">placówce zapewniającej opiekę całodobową, nie </w:t>
            </w:r>
            <w:r>
              <w:rPr>
                <w:rFonts w:ascii="Arial" w:hAnsi="Arial" w:cs="Arial"/>
                <w:sz w:val="24"/>
                <w:szCs w:val="24"/>
              </w:rPr>
              <w:t>będzie</w:t>
            </w:r>
            <w:r w:rsidRPr="001F47AD">
              <w:rPr>
                <w:rFonts w:ascii="Arial" w:hAnsi="Arial" w:cs="Arial"/>
                <w:sz w:val="24"/>
                <w:szCs w:val="24"/>
              </w:rPr>
              <w:t xml:space="preserve"> ona zlokalizowana na nieruchomości, na której znajduje się inna placówka zapewniająca opiekę </w:t>
            </w:r>
            <w:r>
              <w:rPr>
                <w:rFonts w:ascii="Arial" w:hAnsi="Arial" w:cs="Arial"/>
                <w:sz w:val="24"/>
                <w:szCs w:val="24"/>
              </w:rPr>
              <w:t xml:space="preserve">instytucjonalną. Zasada ta nie dotyczy placówek zapewniających opiekę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wytchnieniową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pod warunkiem zachowania pozostałych zasad świadczenia usług w społeczności lokalnej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78D0D78" w14:textId="77777777" w:rsidR="00DA4626" w:rsidRPr="00EB559C" w:rsidRDefault="00DA4626" w:rsidP="00DA46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794AB0BF" w14:textId="77777777" w:rsidR="00DA4626" w:rsidRPr="00EB559C" w:rsidRDefault="00DA4626" w:rsidP="00DA46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559C">
              <w:rPr>
                <w:rFonts w:ascii="Arial" w:hAnsi="Arial" w:cs="Arial"/>
                <w:sz w:val="24"/>
                <w:szCs w:val="24"/>
              </w:rPr>
              <w:t>Wnioskodawca ma obowiązek zadeklarować spełnianie warunków wynikających z kryterium.</w:t>
            </w:r>
          </w:p>
          <w:p w14:paraId="3123CF51" w14:textId="77777777" w:rsidR="00DA4626" w:rsidRDefault="00DA4626" w:rsidP="00DA46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7" w:type="pct"/>
          </w:tcPr>
          <w:p w14:paraId="0DA7021B" w14:textId="29F7162E" w:rsidR="00DA4626" w:rsidRPr="00B2587E" w:rsidRDefault="00DA4626" w:rsidP="00DA462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="009F38F8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5B087F6D" w14:textId="77777777" w:rsidR="00DA4626" w:rsidRPr="00B2587E" w:rsidRDefault="00DA4626" w:rsidP="00DA462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700D6C96" w14:textId="77777777" w:rsidR="00DA4626" w:rsidRPr="00B2587E" w:rsidRDefault="00DA4626" w:rsidP="00DA462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D525A0" w14:textId="4E0B9739" w:rsidR="00DA4626" w:rsidRPr="00B2587E" w:rsidRDefault="00DA4626" w:rsidP="00DA462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6D3CEF" w:rsidRPr="00EB559C" w14:paraId="168187BF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452CA700" w14:textId="63A3B421" w:rsidR="000C5D48" w:rsidRPr="00EB559C" w:rsidRDefault="000C5D48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1357D9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4" w:type="pct"/>
          </w:tcPr>
          <w:p w14:paraId="5D0F8357" w14:textId="6C324819" w:rsidR="000C5D48" w:rsidRPr="00EB559C" w:rsidRDefault="001062BC" w:rsidP="00EB559C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Wsparcie dla rodziny i pieczy zastępczej odbywa się zgodnie z ustawą z dnia 9 czerwca 2011 r. o wspieraniu rodziny i systemie pieczy zastępczej</w:t>
            </w:r>
          </w:p>
        </w:tc>
        <w:tc>
          <w:tcPr>
            <w:tcW w:w="2175" w:type="pct"/>
          </w:tcPr>
          <w:p w14:paraId="575A11ED" w14:textId="77777777" w:rsidR="000C5D48" w:rsidRDefault="00F43BC1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oferowane w ramach projektu formy wsparcie dla rodziny i pieczy zastępczej wynikające u ustawy </w:t>
            </w:r>
            <w:r w:rsidRPr="00F43BC1">
              <w:rPr>
                <w:rFonts w:ascii="Arial" w:hAnsi="Arial" w:cs="Arial"/>
                <w:sz w:val="24"/>
                <w:szCs w:val="24"/>
              </w:rPr>
              <w:t>z dnia 9 czerwca 2011 r. o wspieraniu rodziny i systemie pieczy zastępczej</w:t>
            </w:r>
            <w:r>
              <w:rPr>
                <w:rFonts w:ascii="Arial" w:hAnsi="Arial" w:cs="Arial"/>
                <w:sz w:val="24"/>
                <w:szCs w:val="24"/>
              </w:rPr>
              <w:t>, są zgodne z zapisami tej ustawy.</w:t>
            </w:r>
          </w:p>
          <w:p w14:paraId="01456527" w14:textId="77777777" w:rsidR="00F43BC1" w:rsidRDefault="00F43BC1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72E805D" w14:textId="356E9D13" w:rsidR="00F43BC1" w:rsidRPr="00EB559C" w:rsidRDefault="00F43BC1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D3B5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67" w:type="pct"/>
          </w:tcPr>
          <w:p w14:paraId="641A4DC2" w14:textId="77777777" w:rsidR="004C109B" w:rsidRPr="00B2587E" w:rsidRDefault="004C109B" w:rsidP="004C109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025ED68" w14:textId="77777777" w:rsidR="004C109B" w:rsidRPr="00B2587E" w:rsidRDefault="004C109B" w:rsidP="004C109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A119822" w14:textId="77777777" w:rsidR="004C109B" w:rsidRPr="00B2587E" w:rsidRDefault="004C109B" w:rsidP="004C109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76392CB" w14:textId="000612AB" w:rsidR="007402EA" w:rsidRPr="00EB559C" w:rsidRDefault="004C109B" w:rsidP="004C109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</w:t>
            </w: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</w:p>
          <w:p w14:paraId="0DFF4EDF" w14:textId="528498BC" w:rsidR="000C5D48" w:rsidRPr="00EB559C" w:rsidRDefault="000C5D48" w:rsidP="00EB559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312C" w:rsidRPr="00EB559C" w14:paraId="55D048E3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03546CF4" w14:textId="52713590" w:rsidR="009E312C" w:rsidRPr="00EB559C" w:rsidRDefault="001357D9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C.11</w:t>
            </w:r>
          </w:p>
        </w:tc>
        <w:tc>
          <w:tcPr>
            <w:tcW w:w="1304" w:type="pct"/>
          </w:tcPr>
          <w:p w14:paraId="58E47001" w14:textId="4CFC26FF" w:rsidR="009E312C" w:rsidRDefault="009E312C" w:rsidP="00EB559C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Brak możliwości finansowania świadczeń wypłacanych na podstawie ustawy</w:t>
            </w:r>
            <w:r w:rsidR="00EB39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175" w:type="pct"/>
          </w:tcPr>
          <w:p w14:paraId="4563724F" w14:textId="28303E01" w:rsidR="009E312C" w:rsidRDefault="009E312C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="00FB7549">
              <w:rPr>
                <w:rFonts w:ascii="Arial" w:hAnsi="Arial" w:cs="Arial"/>
                <w:sz w:val="24"/>
                <w:szCs w:val="24"/>
              </w:rPr>
              <w:t>ze środków projektu nie są finansowane świadczenia wypłacane na podstawie ustawy o wspieraniu rodziny i systemie pieczy zastępczej</w:t>
            </w:r>
            <w:r w:rsidR="00EB39F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D2D602" w14:textId="77777777" w:rsidR="00FB7549" w:rsidRDefault="00FB7549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6C3ABD9" w14:textId="77777777" w:rsidR="00FB7549" w:rsidRDefault="00FB7549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Świadczenia te mogą stanowić wkład własny do projektu.</w:t>
            </w:r>
          </w:p>
          <w:p w14:paraId="06F6566E" w14:textId="77777777" w:rsidR="00FB7549" w:rsidRDefault="00FB7549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EA9CC61" w14:textId="497C4924" w:rsidR="00FB7549" w:rsidRDefault="00FB7549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D3B5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67" w:type="pct"/>
          </w:tcPr>
          <w:p w14:paraId="064B224F" w14:textId="77777777" w:rsidR="00FB7549" w:rsidRPr="00B2587E" w:rsidRDefault="00FB7549" w:rsidP="00FB754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B6FEA2C" w14:textId="77777777" w:rsidR="00FB7549" w:rsidRPr="00B2587E" w:rsidRDefault="00FB7549" w:rsidP="00FB754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F7759AC" w14:textId="77777777" w:rsidR="00FB7549" w:rsidRPr="00B2587E" w:rsidRDefault="00FB7549" w:rsidP="00FB754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0B80477" w14:textId="77777777" w:rsidR="00FB7549" w:rsidRPr="00EB559C" w:rsidRDefault="00FB7549" w:rsidP="00FB754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  <w:p w14:paraId="631272F0" w14:textId="77777777" w:rsidR="009E312C" w:rsidRPr="00B2587E" w:rsidRDefault="009E312C" w:rsidP="004C109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D3CEF" w:rsidRPr="00EB559C" w14:paraId="7F32C8FB" w14:textId="77777777" w:rsidTr="00263572">
        <w:tblPrEx>
          <w:tblLook w:val="04A0" w:firstRow="1" w:lastRow="0" w:firstColumn="1" w:lastColumn="0" w:noHBand="0" w:noVBand="1"/>
        </w:tblPrEx>
        <w:trPr>
          <w:trHeight w:val="1082"/>
        </w:trPr>
        <w:tc>
          <w:tcPr>
            <w:tcW w:w="254" w:type="pct"/>
          </w:tcPr>
          <w:p w14:paraId="0A8BD534" w14:textId="259ECF73" w:rsidR="000C5D48" w:rsidRPr="00EB559C" w:rsidRDefault="000C5D48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1357D9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04" w:type="pct"/>
          </w:tcPr>
          <w:p w14:paraId="317ED148" w14:textId="17EE5066" w:rsidR="000C5D48" w:rsidRPr="00EB559C" w:rsidRDefault="00726C27" w:rsidP="00EB559C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26C27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 zakłada, że minimalna liczba osób objętych wsparciem wynosi</w:t>
            </w:r>
            <w:r w:rsidR="00CE29F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934FDB">
              <w:rPr>
                <w:rFonts w:ascii="Arial" w:hAnsi="Arial" w:cs="Arial"/>
                <w:b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2175" w:type="pct"/>
          </w:tcPr>
          <w:p w14:paraId="7852CE1E" w14:textId="20EF7ADB" w:rsidR="00F62896" w:rsidRDefault="000C5D48" w:rsidP="00E863A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EB559C">
              <w:rPr>
                <w:rFonts w:ascii="Arial" w:hAnsi="Arial" w:cs="Arial"/>
                <w:color w:val="000000"/>
                <w:sz w:val="24"/>
                <w:szCs w:val="24"/>
              </w:rPr>
              <w:t>czy</w:t>
            </w:r>
            <w:r w:rsidR="00726C27">
              <w:t xml:space="preserve"> </w:t>
            </w:r>
            <w:r w:rsidR="00726C27" w:rsidRPr="00726C27">
              <w:rPr>
                <w:rFonts w:ascii="Arial" w:hAnsi="Arial" w:cs="Arial"/>
                <w:color w:val="000000"/>
                <w:sz w:val="24"/>
                <w:szCs w:val="24"/>
              </w:rPr>
              <w:t>wnioskodawca zaplanował</w:t>
            </w:r>
            <w:r w:rsidR="004E688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26C27" w:rsidRPr="00726C27">
              <w:rPr>
                <w:rFonts w:ascii="Arial" w:hAnsi="Arial" w:cs="Arial"/>
                <w:color w:val="000000"/>
                <w:sz w:val="24"/>
                <w:szCs w:val="24"/>
              </w:rPr>
              <w:t>wartoś</w:t>
            </w:r>
            <w:r w:rsidR="004E688B">
              <w:rPr>
                <w:rFonts w:ascii="Arial" w:hAnsi="Arial" w:cs="Arial"/>
                <w:color w:val="000000"/>
                <w:sz w:val="24"/>
                <w:szCs w:val="24"/>
              </w:rPr>
              <w:t>ć</w:t>
            </w:r>
            <w:r w:rsidR="00726C27" w:rsidRPr="00726C27">
              <w:rPr>
                <w:rFonts w:ascii="Arial" w:hAnsi="Arial" w:cs="Arial"/>
                <w:color w:val="000000"/>
                <w:sz w:val="24"/>
                <w:szCs w:val="24"/>
              </w:rPr>
              <w:t xml:space="preserve"> docelow</w:t>
            </w:r>
            <w:r w:rsidR="004E688B">
              <w:rPr>
                <w:rFonts w:ascii="Arial" w:hAnsi="Arial" w:cs="Arial"/>
                <w:color w:val="000000"/>
                <w:sz w:val="24"/>
                <w:szCs w:val="24"/>
              </w:rPr>
              <w:t>ą</w:t>
            </w:r>
            <w:r w:rsidR="00726C27" w:rsidRPr="00726C27">
              <w:rPr>
                <w:rFonts w:ascii="Arial" w:hAnsi="Arial" w:cs="Arial"/>
                <w:color w:val="000000"/>
                <w:sz w:val="24"/>
                <w:szCs w:val="24"/>
              </w:rPr>
              <w:t xml:space="preserve"> wskaźnika </w:t>
            </w:r>
            <w:r w:rsidR="00726C27">
              <w:rPr>
                <w:rFonts w:ascii="Arial" w:hAnsi="Arial" w:cs="Arial"/>
                <w:color w:val="000000"/>
                <w:sz w:val="24"/>
                <w:szCs w:val="24"/>
              </w:rPr>
              <w:t>„</w:t>
            </w:r>
            <w:r w:rsidR="00726C27" w:rsidRPr="00726C27">
              <w:rPr>
                <w:rFonts w:ascii="Arial" w:hAnsi="Arial" w:cs="Arial"/>
                <w:color w:val="000000"/>
                <w:sz w:val="24"/>
                <w:szCs w:val="24"/>
              </w:rPr>
              <w:t>Liczba osób objętych usługami w zakresie wspierania rodziny i pieczy zastępczej</w:t>
            </w:r>
            <w:r w:rsidR="00726C27">
              <w:rPr>
                <w:rFonts w:ascii="Arial" w:hAnsi="Arial" w:cs="Arial"/>
                <w:color w:val="000000"/>
                <w:sz w:val="24"/>
                <w:szCs w:val="24"/>
              </w:rPr>
              <w:t>”</w:t>
            </w:r>
            <w:r w:rsidR="00726C27">
              <w:t xml:space="preserve"> </w:t>
            </w:r>
            <w:r w:rsidR="00726C27" w:rsidRPr="00726C27">
              <w:rPr>
                <w:rFonts w:ascii="Arial" w:hAnsi="Arial" w:cs="Arial"/>
                <w:color w:val="000000"/>
                <w:sz w:val="24"/>
                <w:szCs w:val="24"/>
              </w:rPr>
              <w:t>na poziomie co najmniej</w:t>
            </w:r>
            <w:r w:rsidR="00D706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934FDB">
              <w:rPr>
                <w:rFonts w:ascii="Arial" w:hAnsi="Arial" w:cs="Arial"/>
                <w:color w:val="000000"/>
                <w:sz w:val="24"/>
                <w:szCs w:val="24"/>
              </w:rPr>
              <w:t>5000.</w:t>
            </w:r>
          </w:p>
          <w:p w14:paraId="1F3CD00A" w14:textId="77777777" w:rsidR="00B80C70" w:rsidRPr="00EB559C" w:rsidRDefault="00B80C70" w:rsidP="00EB559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EC6903B" w14:textId="1DD6898C" w:rsidR="000C5D48" w:rsidRPr="00EB559C" w:rsidRDefault="008B26A4" w:rsidP="008B26A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7C8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szczególnie uzasadnionych przypadkach Instytucja Zarządzająca może wyrazić zgodę, w trakcie realizacji projektu na wniosek beneficjenta, na zmianę zakładanej do osiągnięcia wartości docelowej ww. wskaźnik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  <w:p w14:paraId="02982252" w14:textId="77777777" w:rsidR="000C5D48" w:rsidRPr="00EB559C" w:rsidRDefault="000C5D48" w:rsidP="00EB559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  <w:p w14:paraId="21695312" w14:textId="77777777" w:rsidR="000C5D48" w:rsidRPr="00EB559C" w:rsidRDefault="000C5D48" w:rsidP="00EB55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7" w:type="pct"/>
          </w:tcPr>
          <w:p w14:paraId="5A16D344" w14:textId="77777777" w:rsidR="004C109B" w:rsidRPr="00B2587E" w:rsidRDefault="004C109B" w:rsidP="004C109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8B3CB65" w14:textId="77777777" w:rsidR="004C109B" w:rsidRPr="00B2587E" w:rsidRDefault="004C109B" w:rsidP="004C109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48EA68C" w14:textId="77777777" w:rsidR="004C109B" w:rsidRPr="00B2587E" w:rsidRDefault="004C109B" w:rsidP="004C109B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135FCDF" w14:textId="4F98464A" w:rsidR="000C5D48" w:rsidRPr="00EB559C" w:rsidRDefault="004C109B" w:rsidP="004C109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2E5F1D" w:rsidRPr="00EB559C" w14:paraId="4B13BB31" w14:textId="0B5020EF" w:rsidTr="00351CE3">
        <w:tc>
          <w:tcPr>
            <w:tcW w:w="2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AE9A99" w14:textId="2083A2D2" w:rsidR="002E5F1D" w:rsidRPr="00EB559C" w:rsidRDefault="002E5F1D" w:rsidP="002E5F1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C.13</w:t>
            </w:r>
          </w:p>
        </w:tc>
        <w:tc>
          <w:tcPr>
            <w:tcW w:w="1304" w:type="pct"/>
            <w:shd w:val="clear" w:color="auto" w:fill="auto"/>
          </w:tcPr>
          <w:p w14:paraId="0C431B0B" w14:textId="77777777" w:rsidR="002E5F1D" w:rsidRPr="003B1556" w:rsidRDefault="002E5F1D" w:rsidP="002E5F1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696DE780" w14:textId="7A8AA4E9" w:rsidR="002E5F1D" w:rsidRPr="00EB559C" w:rsidDel="00BD3C3C" w:rsidRDefault="002E5F1D" w:rsidP="002E5F1D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75" w:type="pct"/>
            <w:shd w:val="clear" w:color="auto" w:fill="auto"/>
          </w:tcPr>
          <w:p w14:paraId="39FCD983" w14:textId="77777777" w:rsidR="002E5F1D" w:rsidRDefault="002E5F1D" w:rsidP="002E5F1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</w:t>
            </w:r>
            <w:r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34313D06" w14:textId="77777777" w:rsidR="002E5F1D" w:rsidRPr="003B1556" w:rsidRDefault="002E5F1D" w:rsidP="002E5F1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FFEDF20" w14:textId="77777777" w:rsidR="002E5F1D" w:rsidRPr="003B1556" w:rsidRDefault="002E5F1D" w:rsidP="002E5F1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4FC2C78F" w14:textId="77777777" w:rsidR="002E5F1D" w:rsidRPr="003B1556" w:rsidRDefault="002E5F1D" w:rsidP="002E5F1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E6E993B" w14:textId="77777777" w:rsidR="002E5F1D" w:rsidRPr="003B1556" w:rsidRDefault="002E5F1D" w:rsidP="002E5F1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F955EE" w14:textId="77777777" w:rsidR="002E5F1D" w:rsidRPr="003B1556" w:rsidRDefault="002E5F1D" w:rsidP="002E5F1D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DA2012B" w14:textId="2A16CE25" w:rsidR="002E5F1D" w:rsidRPr="00EB559C" w:rsidRDefault="002E5F1D" w:rsidP="002E5F1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25E5EB7" w14:textId="620DFA1D" w:rsidR="002E5F1D" w:rsidRPr="00B2587E" w:rsidRDefault="002E5F1D" w:rsidP="002E5F1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69647130" w14:textId="77777777" w:rsidR="002E5F1D" w:rsidRPr="00B2587E" w:rsidRDefault="002E5F1D" w:rsidP="002E5F1D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D573D71" w14:textId="77777777" w:rsidR="002E5F1D" w:rsidRPr="00B2587E" w:rsidRDefault="002E5F1D" w:rsidP="002E5F1D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C0C16D1" w14:textId="26DCED52" w:rsidR="002E5F1D" w:rsidRPr="00EB559C" w:rsidRDefault="002E5F1D" w:rsidP="002E5F1D"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0F6B3E" w:rsidRPr="00EB559C" w14:paraId="225F5CA7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91F4E" w14:textId="20185903" w:rsidR="000F6B3E" w:rsidRDefault="000F6B3E" w:rsidP="00495D0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862E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1357D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4" w:type="pct"/>
            <w:shd w:val="clear" w:color="auto" w:fill="FFFFFF" w:themeFill="background1"/>
          </w:tcPr>
          <w:p w14:paraId="5FA2E779" w14:textId="47EF22DB" w:rsidR="000F6B3E" w:rsidRPr="00EC48D0" w:rsidRDefault="000F6B3E" w:rsidP="00495D0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Warunki realizacji wsparci</w:t>
            </w:r>
            <w:r w:rsidR="003C0DDD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placówkach wsparcia dziennego </w:t>
            </w:r>
          </w:p>
        </w:tc>
        <w:tc>
          <w:tcPr>
            <w:tcW w:w="2175" w:type="pct"/>
            <w:shd w:val="clear" w:color="auto" w:fill="FFFFFF" w:themeFill="background1"/>
          </w:tcPr>
          <w:p w14:paraId="1CCC5374" w14:textId="0F2DAB53" w:rsidR="003C0DDD" w:rsidRPr="003C0DDD" w:rsidRDefault="003C0DDD" w:rsidP="003C0DD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C0DDD">
              <w:rPr>
                <w:rFonts w:ascii="Arial" w:hAnsi="Arial" w:cs="Arial"/>
                <w:sz w:val="24"/>
                <w:szCs w:val="24"/>
              </w:rPr>
              <w:t>Jeżeli w projekcie zaplanowano usługi wsparcia rodziny w formie placówek wsparcia dziennego</w:t>
            </w:r>
            <w:r w:rsidR="00CC107A">
              <w:rPr>
                <w:rFonts w:ascii="Arial" w:hAnsi="Arial" w:cs="Arial"/>
                <w:sz w:val="24"/>
                <w:szCs w:val="24"/>
              </w:rPr>
              <w:t>, w kryterium sprawdzimy, czy</w:t>
            </w:r>
            <w:r w:rsidRPr="003C0DDD">
              <w:rPr>
                <w:rFonts w:ascii="Arial" w:hAnsi="Arial" w:cs="Arial"/>
                <w:sz w:val="24"/>
                <w:szCs w:val="24"/>
              </w:rPr>
              <w:t xml:space="preserve"> polegają one na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0DDD">
              <w:rPr>
                <w:rFonts w:ascii="Arial" w:hAnsi="Arial" w:cs="Arial"/>
                <w:sz w:val="24"/>
                <w:szCs w:val="24"/>
              </w:rPr>
              <w:t>tworzeniu nowych miejsc opieki i wychowania w ramach nowo tworzonych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0DDD">
              <w:rPr>
                <w:rFonts w:ascii="Arial" w:hAnsi="Arial" w:cs="Arial"/>
                <w:sz w:val="24"/>
                <w:szCs w:val="24"/>
              </w:rPr>
              <w:t>placówek wsparcia dziennego lub na wsparciu istniejących placówek.</w:t>
            </w:r>
          </w:p>
          <w:p w14:paraId="4FBEC13E" w14:textId="03EEFA49" w:rsidR="003C0DDD" w:rsidRPr="003C0DDD" w:rsidRDefault="003C0DDD" w:rsidP="003C0DD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C0DDD">
              <w:rPr>
                <w:rFonts w:ascii="Arial" w:hAnsi="Arial" w:cs="Arial"/>
                <w:sz w:val="24"/>
                <w:szCs w:val="24"/>
              </w:rPr>
              <w:t>Wsparcie istniejących placówek wsparcia dziennego jest możliwe wyłącznie pod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0DDD">
              <w:rPr>
                <w:rFonts w:ascii="Arial" w:hAnsi="Arial" w:cs="Arial"/>
                <w:sz w:val="24"/>
                <w:szCs w:val="24"/>
              </w:rPr>
              <w:t>warunkiem:</w:t>
            </w:r>
          </w:p>
          <w:p w14:paraId="64083A9E" w14:textId="77777777" w:rsidR="003C0DDD" w:rsidRPr="003C0DDD" w:rsidRDefault="003C0DDD" w:rsidP="003C0DD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C0DDD">
              <w:rPr>
                <w:rFonts w:ascii="Arial" w:hAnsi="Arial" w:cs="Arial"/>
                <w:sz w:val="24"/>
                <w:szCs w:val="24"/>
              </w:rPr>
              <w:t>a) zwiększenia liczby miejsc w tych placówkach lub</w:t>
            </w:r>
          </w:p>
          <w:p w14:paraId="65D6CB07" w14:textId="247B680D" w:rsidR="003C0DDD" w:rsidRDefault="003C0DDD" w:rsidP="003C0DD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C0DDD">
              <w:rPr>
                <w:rFonts w:ascii="Arial" w:hAnsi="Arial" w:cs="Arial"/>
                <w:sz w:val="24"/>
                <w:szCs w:val="24"/>
              </w:rPr>
              <w:t>b) rozszerzenia oferty wsparcia.</w:t>
            </w:r>
          </w:p>
          <w:p w14:paraId="2A6854BF" w14:textId="77777777" w:rsidR="00532297" w:rsidRPr="008D3B54" w:rsidRDefault="00532297" w:rsidP="0053229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D3B54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0796FBA1" w14:textId="7F87DF40" w:rsidR="00532297" w:rsidRPr="00B361F9" w:rsidRDefault="00532297" w:rsidP="0053229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D3B5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1D153DE" w14:textId="77777777" w:rsidR="00532297" w:rsidRPr="00B2587E" w:rsidRDefault="00532297" w:rsidP="0053229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768B2DBB" w14:textId="77777777" w:rsidR="00532297" w:rsidRPr="00B2587E" w:rsidRDefault="00532297" w:rsidP="00532297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4666714" w14:textId="77777777" w:rsidR="00532297" w:rsidRPr="00B2587E" w:rsidRDefault="00532297" w:rsidP="00532297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6400DD4" w14:textId="778D45C0" w:rsidR="000F6B3E" w:rsidRPr="00B2587E" w:rsidRDefault="00532297" w:rsidP="0053229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37E9A" w:rsidRPr="00EB559C" w14:paraId="27C6F5BD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650C6" w14:textId="24D7D60D" w:rsidR="00F37E9A" w:rsidRDefault="002A1B3E" w:rsidP="00495D0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C.15</w:t>
            </w:r>
          </w:p>
        </w:tc>
        <w:tc>
          <w:tcPr>
            <w:tcW w:w="1304" w:type="pct"/>
            <w:shd w:val="clear" w:color="auto" w:fill="FFFFFF" w:themeFill="background1"/>
          </w:tcPr>
          <w:p w14:paraId="62959DA2" w14:textId="691677E4" w:rsidR="00F37E9A" w:rsidRDefault="00F37E9A" w:rsidP="00495D0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Warunki realizacji wsparcia w mieszkaniach </w:t>
            </w:r>
            <w:r w:rsidR="006A6706">
              <w:rPr>
                <w:rFonts w:ascii="Arial" w:hAnsi="Arial" w:cs="Arial"/>
                <w:b/>
                <w:bCs/>
                <w:sz w:val="24"/>
                <w:szCs w:val="24"/>
              </w:rPr>
              <w:t>chronionych/wspomaganych/</w:t>
            </w:r>
            <w:r w:rsidR="005033FC">
              <w:rPr>
                <w:rFonts w:ascii="Arial" w:hAnsi="Arial" w:cs="Arial"/>
                <w:b/>
                <w:bCs/>
                <w:sz w:val="24"/>
                <w:szCs w:val="24"/>
              </w:rPr>
              <w:t>z usługami/ze wsparciem</w:t>
            </w:r>
          </w:p>
        </w:tc>
        <w:tc>
          <w:tcPr>
            <w:tcW w:w="2175" w:type="pct"/>
            <w:shd w:val="clear" w:color="auto" w:fill="FFFFFF" w:themeFill="background1"/>
          </w:tcPr>
          <w:p w14:paraId="0F3B311F" w14:textId="77777777" w:rsidR="00F37E9A" w:rsidRDefault="00F37E9A" w:rsidP="00495D0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wsparcie dla mieszkań chronionych/wspomaganych/z usługami/ze wsparciem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polega na tworzeniu miejsc w nowoutworzonych lub istniejących mieszkaniach. </w:t>
            </w:r>
          </w:p>
          <w:p w14:paraId="3845CFED" w14:textId="77777777" w:rsidR="00F37E9A" w:rsidRDefault="00F37E9A" w:rsidP="00495D0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usług w ramach istniejących mieszkań jest możliwe wyłącznie pod warunkiem zwiększenia liczby miejsc w danym mieszkaniu, bez pogarszania jakości usług. </w:t>
            </w:r>
          </w:p>
          <w:p w14:paraId="0AC87E22" w14:textId="4128E108" w:rsidR="00F37E9A" w:rsidRDefault="00F37E9A" w:rsidP="00495D0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Jednocześnie liczba miejsc w ww. mieszkaniu nie może być większa niż 7, a pokoje w mieszkaniu powinny być jednoosobowe.</w:t>
            </w:r>
          </w:p>
          <w:p w14:paraId="20CD4AA9" w14:textId="12F9E668" w:rsidR="00F37E9A" w:rsidRDefault="00F37E9A" w:rsidP="00495D0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D3B5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EA0C865" w14:textId="77777777" w:rsidR="006A6706" w:rsidRPr="00B2587E" w:rsidRDefault="006A6706" w:rsidP="006A670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7934C8CB" w14:textId="77777777" w:rsidR="006A6706" w:rsidRPr="00B2587E" w:rsidRDefault="006A6706" w:rsidP="006A670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7908088E" w14:textId="77777777" w:rsidR="006A6706" w:rsidRPr="00B2587E" w:rsidRDefault="006A6706" w:rsidP="006A670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EB60411" w14:textId="443D36AF" w:rsidR="00F37E9A" w:rsidRPr="00B2587E" w:rsidRDefault="006A6706" w:rsidP="006A670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0F6B3E" w:rsidRPr="00EB559C" w14:paraId="776FE19A" w14:textId="77777777" w:rsidTr="00263572">
        <w:tblPrEx>
          <w:tblLook w:val="04A0" w:firstRow="1" w:lastRow="0" w:firstColumn="1" w:lastColumn="0" w:noHBand="0" w:noVBand="1"/>
        </w:tblPrEx>
        <w:tc>
          <w:tcPr>
            <w:tcW w:w="2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D07CBE" w14:textId="1070BCCF" w:rsidR="000F6B3E" w:rsidRDefault="00845A21" w:rsidP="00495D0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2A1B3E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04" w:type="pct"/>
            <w:shd w:val="clear" w:color="auto" w:fill="FFFFFF" w:themeFill="background1"/>
          </w:tcPr>
          <w:p w14:paraId="514E6C0D" w14:textId="14ED4519" w:rsidR="000F6B3E" w:rsidRPr="00EC48D0" w:rsidRDefault="00F11003" w:rsidP="00495D0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Sposób fi</w:t>
            </w:r>
            <w:r w:rsidR="005A0A9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nansowania usług zdrowotnych </w:t>
            </w:r>
          </w:p>
        </w:tc>
        <w:tc>
          <w:tcPr>
            <w:tcW w:w="2175" w:type="pct"/>
            <w:shd w:val="clear" w:color="auto" w:fill="FFFFFF" w:themeFill="background1"/>
          </w:tcPr>
          <w:p w14:paraId="0FDF61BC" w14:textId="77777777" w:rsidR="000F6B3E" w:rsidRDefault="00D348D1" w:rsidP="00495D0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Jeżeli projekt zakłada realizację usług zdrowotnych, sprawdzimy, czy wnioskodawca zaplanował finansowanie tych usług w zakresie działań o charakterze diagnostycznym i profilaktycznym. W projekcie nie jest możliwe finansowanie leczenia. </w:t>
            </w:r>
          </w:p>
          <w:p w14:paraId="67CC4B4F" w14:textId="77777777" w:rsidR="00D348D1" w:rsidRPr="008D3B54" w:rsidRDefault="00D348D1" w:rsidP="00D348D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D3B54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4893FF32" w14:textId="23720592" w:rsidR="00D348D1" w:rsidRPr="00B361F9" w:rsidRDefault="00D348D1" w:rsidP="00D348D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D3B5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91A3A21" w14:textId="74E6A8F8" w:rsidR="00D348D1" w:rsidRPr="00B2587E" w:rsidRDefault="00D348D1" w:rsidP="00D348D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7E35011D" w14:textId="77777777" w:rsidR="00D348D1" w:rsidRPr="00B2587E" w:rsidRDefault="00D348D1" w:rsidP="00D348D1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278C2ED" w14:textId="77777777" w:rsidR="00D348D1" w:rsidRPr="00B2587E" w:rsidRDefault="00D348D1" w:rsidP="00D348D1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0B1FE26" w14:textId="7DDACEA4" w:rsidR="000F6B3E" w:rsidRPr="00B2587E" w:rsidRDefault="00D348D1" w:rsidP="00D348D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87E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23A14808" w14:textId="4BDD1F21" w:rsidR="00E31707" w:rsidRDefault="00E31707" w:rsidP="00602DA0">
      <w:pPr>
        <w:rPr>
          <w:rFonts w:ascii="Arial" w:hAnsi="Arial" w:cs="Arial"/>
          <w:b/>
          <w:bCs/>
          <w:sz w:val="24"/>
          <w:szCs w:val="24"/>
        </w:rPr>
      </w:pPr>
    </w:p>
    <w:sectPr w:rsidR="00E31707" w:rsidSect="00794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25750" w14:textId="77777777" w:rsidR="00DF561D" w:rsidRDefault="00DF561D" w:rsidP="00590C41">
      <w:pPr>
        <w:spacing w:after="0" w:line="240" w:lineRule="auto"/>
      </w:pPr>
      <w:r>
        <w:separator/>
      </w:r>
    </w:p>
  </w:endnote>
  <w:endnote w:type="continuationSeparator" w:id="0">
    <w:p w14:paraId="3611F3AF" w14:textId="77777777" w:rsidR="00DF561D" w:rsidRDefault="00DF561D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A16A" w14:textId="77777777" w:rsidR="005F6972" w:rsidRDefault="005F6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11DE863D" w:rsidR="003E381C" w:rsidRDefault="003E381C" w:rsidP="00085A29">
    <w:pPr>
      <w:pStyle w:val="Stopka"/>
      <w:tabs>
        <w:tab w:val="clear" w:pos="4536"/>
        <w:tab w:val="clear" w:pos="9072"/>
        <w:tab w:val="left" w:pos="5040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DE1E5" w14:textId="1A629F5B" w:rsidR="00594387" w:rsidRDefault="0013756C" w:rsidP="0013756C">
    <w:pPr>
      <w:pStyle w:val="Stopka"/>
      <w:jc w:val="center"/>
    </w:pPr>
    <w:r>
      <w:rPr>
        <w:noProof/>
      </w:rPr>
      <w:drawing>
        <wp:inline distT="0" distB="0" distL="0" distR="0" wp14:anchorId="548837BB" wp14:editId="08CEDA54">
          <wp:extent cx="6962140" cy="859790"/>
          <wp:effectExtent l="0" t="0" r="0" b="0"/>
          <wp:docPr id="1934521204" name="Obraz 1934521204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3885060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F2868" w14:textId="77777777" w:rsidR="00DF561D" w:rsidRDefault="00DF561D" w:rsidP="00590C41">
      <w:pPr>
        <w:spacing w:after="0" w:line="240" w:lineRule="auto"/>
      </w:pPr>
      <w:r>
        <w:separator/>
      </w:r>
    </w:p>
  </w:footnote>
  <w:footnote w:type="continuationSeparator" w:id="0">
    <w:p w14:paraId="3E112EC6" w14:textId="77777777" w:rsidR="00DF561D" w:rsidRDefault="00DF561D" w:rsidP="00590C41">
      <w:pPr>
        <w:spacing w:after="0" w:line="240" w:lineRule="auto"/>
      </w:pPr>
      <w:r>
        <w:continuationSeparator/>
      </w:r>
    </w:p>
  </w:footnote>
  <w:footnote w:id="1">
    <w:p w14:paraId="77AB7C93" w14:textId="77777777" w:rsidR="00F75372" w:rsidRPr="00F448CD" w:rsidRDefault="00F75372" w:rsidP="00F75372">
      <w:pPr>
        <w:pStyle w:val="Tekstprzypisudolnego"/>
        <w:spacing w:after="0" w:line="360" w:lineRule="auto"/>
        <w:rPr>
          <w:rFonts w:ascii="Arial" w:hAnsi="Arial" w:cs="Arial"/>
          <w:sz w:val="24"/>
          <w:szCs w:val="24"/>
        </w:rPr>
      </w:pPr>
      <w:r w:rsidRPr="00F448CD">
        <w:rPr>
          <w:rFonts w:ascii="Arial" w:hAnsi="Arial" w:cs="Arial"/>
          <w:sz w:val="24"/>
          <w:szCs w:val="24"/>
          <w:vertAlign w:val="superscript"/>
        </w:rPr>
        <w:footnoteRef/>
      </w:r>
      <w:r w:rsidRPr="00F448CD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08D71628" w14:textId="77777777" w:rsidR="00F75372" w:rsidRPr="00F448CD" w:rsidRDefault="00F75372" w:rsidP="00F75372">
      <w:pPr>
        <w:pStyle w:val="Tekstprzypisudolnego"/>
        <w:spacing w:after="0" w:line="360" w:lineRule="auto"/>
        <w:rPr>
          <w:rFonts w:ascii="Arial" w:hAnsi="Arial" w:cs="Arial"/>
        </w:rPr>
      </w:pPr>
      <w:r w:rsidRPr="00F448CD">
        <w:rPr>
          <w:rFonts w:ascii="Arial" w:hAnsi="Arial" w:cs="Arial"/>
          <w:sz w:val="24"/>
          <w:szCs w:val="24"/>
          <w:vertAlign w:val="superscript"/>
        </w:rPr>
        <w:footnoteRef/>
      </w:r>
      <w:r w:rsidRPr="00F448CD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3E79AEA9" w14:textId="77777777" w:rsidR="00F75372" w:rsidRDefault="00F75372" w:rsidP="00F75372">
      <w:pPr>
        <w:pStyle w:val="Tekstprzypisudolnego"/>
        <w:spacing w:after="0" w:line="360" w:lineRule="auto"/>
      </w:pPr>
      <w:r w:rsidRPr="00351CE3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3B155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56428E5F" w14:textId="681D335C" w:rsidR="006A568B" w:rsidRPr="0078457A" w:rsidRDefault="006A568B">
      <w:pPr>
        <w:pStyle w:val="Tekstprzypisudolnego"/>
        <w:rPr>
          <w:rFonts w:ascii="Arial" w:hAnsi="Arial" w:cs="Arial"/>
          <w:sz w:val="24"/>
          <w:szCs w:val="24"/>
        </w:rPr>
      </w:pPr>
      <w:r w:rsidRPr="0078457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8457A">
        <w:rPr>
          <w:rFonts w:ascii="Arial" w:hAnsi="Arial" w:cs="Arial"/>
          <w:sz w:val="24"/>
          <w:szCs w:val="24"/>
        </w:rPr>
        <w:t xml:space="preserve">   Składany za pomocą kwalifikowanego urządzenia i poświadczony specjalnym certyfikatem (dostarczanym przez niezależne centrum certyfikacji), co pozwala na weryfikację autora podpisu.</w:t>
      </w:r>
    </w:p>
  </w:footnote>
  <w:footnote w:id="5">
    <w:p w14:paraId="671E0F7E" w14:textId="5610946C" w:rsidR="00087887" w:rsidRPr="00F75372" w:rsidRDefault="00087887">
      <w:pPr>
        <w:pStyle w:val="Tekstprzypisudolnego"/>
        <w:rPr>
          <w:rFonts w:ascii="Arial" w:hAnsi="Arial" w:cs="Arial"/>
          <w:sz w:val="24"/>
          <w:szCs w:val="24"/>
        </w:rPr>
      </w:pPr>
      <w:r w:rsidRPr="00F753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75372">
        <w:rPr>
          <w:rFonts w:ascii="Arial" w:hAnsi="Arial" w:cs="Arial"/>
          <w:sz w:val="24"/>
          <w:szCs w:val="24"/>
        </w:rPr>
        <w:t xml:space="preserve"> </w:t>
      </w:r>
      <w:r w:rsidR="00662B9A" w:rsidRPr="00F75372">
        <w:rPr>
          <w:rFonts w:ascii="Arial" w:hAnsi="Arial" w:cs="Arial"/>
          <w:sz w:val="24"/>
          <w:szCs w:val="24"/>
        </w:rPr>
        <w:t>„Opieka instytucjonalna” definiowana zgodnie z Wytycznych dotyczących realizacji projektu z udziałem środków EFS+ w regionalnych programach na lata 2021-2027.</w:t>
      </w:r>
    </w:p>
  </w:footnote>
  <w:footnote w:id="6">
    <w:p w14:paraId="1EA04631" w14:textId="77777777" w:rsidR="009E312C" w:rsidRPr="00755784" w:rsidRDefault="009E312C">
      <w:pPr>
        <w:pStyle w:val="Tekstprzypisudolnego"/>
        <w:rPr>
          <w:rFonts w:ascii="Arial" w:hAnsi="Arial" w:cs="Arial"/>
          <w:sz w:val="24"/>
          <w:szCs w:val="24"/>
        </w:rPr>
      </w:pPr>
      <w:r w:rsidRPr="0075578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55784">
        <w:rPr>
          <w:rFonts w:ascii="Arial" w:hAnsi="Arial" w:cs="Arial"/>
          <w:sz w:val="24"/>
          <w:szCs w:val="24"/>
        </w:rPr>
        <w:t xml:space="preserve"> Definicja </w:t>
      </w:r>
      <w:proofErr w:type="spellStart"/>
      <w:r w:rsidRPr="00755784">
        <w:rPr>
          <w:rFonts w:ascii="Arial" w:hAnsi="Arial" w:cs="Arial"/>
          <w:sz w:val="24"/>
          <w:szCs w:val="24"/>
        </w:rPr>
        <w:t>deinstytucjonalizacji</w:t>
      </w:r>
      <w:proofErr w:type="spellEnd"/>
      <w:r w:rsidRPr="00755784">
        <w:rPr>
          <w:rFonts w:ascii="Arial" w:hAnsi="Arial" w:cs="Arial"/>
          <w:sz w:val="24"/>
          <w:szCs w:val="24"/>
        </w:rPr>
        <w:t xml:space="preserve"> usług na podstawie Wytycznych dotyczących realizacji projektów z udziałem środków Europejskiego Funduszu Społecznego Plus w regionalnych programach na lata 2021-2027</w:t>
      </w:r>
      <w:r>
        <w:rPr>
          <w:rFonts w:ascii="Arial" w:hAnsi="Arial" w:cs="Arial"/>
          <w:sz w:val="24"/>
          <w:szCs w:val="24"/>
        </w:rPr>
        <w:t>.</w:t>
      </w:r>
    </w:p>
  </w:footnote>
  <w:footnote w:id="7">
    <w:p w14:paraId="416B8ED7" w14:textId="77777777" w:rsidR="00DA4626" w:rsidRPr="00655F6A" w:rsidRDefault="00DA4626">
      <w:pPr>
        <w:pStyle w:val="Tekstprzypisudolnego"/>
        <w:rPr>
          <w:rFonts w:ascii="Arial" w:hAnsi="Arial" w:cs="Arial"/>
          <w:sz w:val="24"/>
          <w:szCs w:val="24"/>
        </w:rPr>
      </w:pPr>
      <w:r w:rsidRPr="00655F6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55F6A">
        <w:rPr>
          <w:rFonts w:ascii="Arial" w:hAnsi="Arial" w:cs="Arial"/>
          <w:sz w:val="24"/>
          <w:szCs w:val="24"/>
        </w:rPr>
        <w:t xml:space="preserve"> Definicja usług świadczonych w społeczności lokalnej wskazana została w Wytycznych dotyczących realizacji projektu z udziałem środków EFS+ w regionalnych programach na lata 2021-2027</w:t>
      </w:r>
    </w:p>
  </w:footnote>
  <w:footnote w:id="8">
    <w:p w14:paraId="497FF58E" w14:textId="77777777" w:rsidR="00EB39F0" w:rsidRPr="00FB7549" w:rsidRDefault="00EB39F0" w:rsidP="00EB39F0">
      <w:pPr>
        <w:pStyle w:val="Tekstprzypisudolnego"/>
        <w:rPr>
          <w:rFonts w:ascii="Arial" w:hAnsi="Arial" w:cs="Arial"/>
          <w:sz w:val="24"/>
          <w:szCs w:val="24"/>
        </w:rPr>
      </w:pPr>
      <w:r w:rsidRPr="00FB754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75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Ustawa z dnia 9 czerwca 2011 r. o wspieraniu rodziny i systemie pieczy zastępczej.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6FAC3" w14:textId="77777777" w:rsidR="005F6972" w:rsidRDefault="005F69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E57C" w14:textId="77777777" w:rsidR="005F6972" w:rsidRDefault="005F69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746B" w14:textId="77777777" w:rsidR="00BE1C20" w:rsidRDefault="000E3996" w:rsidP="00BE1C20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BE1C20">
      <w:t xml:space="preserve"> </w:t>
    </w:r>
    <w:r w:rsidR="00BE1C20" w:rsidRPr="00396BDE">
      <w:rPr>
        <w:rFonts w:ascii="Arial" w:hAnsi="Arial" w:cs="Arial"/>
        <w:sz w:val="24"/>
        <w:szCs w:val="24"/>
      </w:rPr>
      <w:t>FUNDUSZE EUROPEJSKIE DLA KUJAW I POMORZA 2021-2027</w:t>
    </w:r>
  </w:p>
  <w:p w14:paraId="4E58602D" w14:textId="77777777" w:rsidR="0002216C" w:rsidRPr="00923F03" w:rsidRDefault="00EF6B12" w:rsidP="0002216C">
    <w:pPr>
      <w:pStyle w:val="Nagwek"/>
      <w:rPr>
        <w:b/>
        <w:bCs/>
      </w:rPr>
    </w:pPr>
    <w:r>
      <w:rPr>
        <w:rFonts w:ascii="Arial" w:hAnsi="Arial" w:cs="Arial"/>
        <w:sz w:val="24"/>
        <w:szCs w:val="24"/>
      </w:rPr>
      <w:tab/>
    </w:r>
  </w:p>
  <w:p w14:paraId="1D23127C" w14:textId="700B70C9" w:rsidR="0002216C" w:rsidRPr="00923F03" w:rsidRDefault="0002216C" w:rsidP="005F6972">
    <w:pPr>
      <w:pStyle w:val="Nagwek"/>
      <w:jc w:val="right"/>
      <w:rPr>
        <w:b/>
        <w:bCs/>
      </w:rPr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923F03">
      <w:rPr>
        <w:b/>
        <w:bCs/>
      </w:rPr>
      <w:t xml:space="preserve">Załącznik do </w:t>
    </w:r>
    <w:r w:rsidR="005F6972">
      <w:rPr>
        <w:b/>
        <w:bCs/>
      </w:rPr>
      <w:t>Stanowiska</w:t>
    </w:r>
    <w:r w:rsidRPr="00923F03">
      <w:rPr>
        <w:b/>
        <w:bCs/>
      </w:rPr>
      <w:t xml:space="preserve"> nr</w:t>
    </w:r>
    <w:r>
      <w:rPr>
        <w:b/>
        <w:bCs/>
      </w:rPr>
      <w:t xml:space="preserve"> </w:t>
    </w:r>
    <w:r w:rsidR="005F6972">
      <w:rPr>
        <w:b/>
        <w:bCs/>
      </w:rPr>
      <w:t>24/2023</w:t>
    </w:r>
  </w:p>
  <w:p w14:paraId="4A7AF439" w14:textId="77777777" w:rsidR="005F6972" w:rsidRDefault="0002216C" w:rsidP="005F6972">
    <w:pPr>
      <w:pStyle w:val="Nagwek"/>
      <w:jc w:val="right"/>
      <w:rPr>
        <w:b/>
        <w:bCs/>
      </w:rPr>
    </w:pPr>
    <w:r w:rsidRPr="00923F03">
      <w:rPr>
        <w:b/>
        <w:bCs/>
      </w:rPr>
      <w:t xml:space="preserve">                                                                                                    </w:t>
    </w:r>
    <w:r w:rsidRPr="00923F03">
      <w:rPr>
        <w:b/>
        <w:bCs/>
      </w:rPr>
      <w:tab/>
    </w:r>
    <w:r w:rsidRPr="00923F03">
      <w:rPr>
        <w:b/>
        <w:bCs/>
      </w:rPr>
      <w:tab/>
    </w:r>
    <w:r w:rsidRPr="00923F03">
      <w:rPr>
        <w:b/>
        <w:bCs/>
      </w:rPr>
      <w:tab/>
      <w:t xml:space="preserve"> </w:t>
    </w:r>
    <w:r w:rsidR="005F6972">
      <w:rPr>
        <w:b/>
        <w:bCs/>
      </w:rPr>
      <w:t xml:space="preserve">Grupy roboczej ds. EFS Plus </w:t>
    </w:r>
  </w:p>
  <w:p w14:paraId="6588D5D1" w14:textId="2B27E8B7" w:rsidR="0002216C" w:rsidRPr="00923F03" w:rsidRDefault="005F6972" w:rsidP="005F6972">
    <w:pPr>
      <w:pStyle w:val="Nagwek"/>
      <w:jc w:val="right"/>
      <w:rPr>
        <w:ins w:id="72" w:author="Anna Skubiszewska" w:date="2023-07-07T15:10:00Z"/>
        <w:b/>
        <w:bCs/>
      </w:rPr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="0002216C">
      <w:rPr>
        <w:b/>
        <w:bCs/>
      </w:rPr>
      <w:t>z dnia</w:t>
    </w:r>
    <w:r>
      <w:rPr>
        <w:b/>
        <w:bCs/>
      </w:rPr>
      <w:t xml:space="preserve"> 7 lipca 2023 r.</w:t>
    </w:r>
  </w:p>
  <w:p w14:paraId="19EBEAD8" w14:textId="4081F1BB" w:rsidR="000E3996" w:rsidRPr="00BE1C20" w:rsidRDefault="000E3996" w:rsidP="0002216C">
    <w:pPr>
      <w:tabs>
        <w:tab w:val="left" w:pos="9923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4290"/>
    <w:multiLevelType w:val="hybridMultilevel"/>
    <w:tmpl w:val="B35C4B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A4D40"/>
    <w:multiLevelType w:val="hybridMultilevel"/>
    <w:tmpl w:val="3006DF30"/>
    <w:lvl w:ilvl="0" w:tplc="DDE40C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0054C"/>
    <w:multiLevelType w:val="hybridMultilevel"/>
    <w:tmpl w:val="CE727A7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E5662C6"/>
    <w:multiLevelType w:val="hybridMultilevel"/>
    <w:tmpl w:val="417EE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200B6"/>
    <w:multiLevelType w:val="hybridMultilevel"/>
    <w:tmpl w:val="0A9C5B5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91926B7"/>
    <w:multiLevelType w:val="hybridMultilevel"/>
    <w:tmpl w:val="C5D04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9155D"/>
    <w:multiLevelType w:val="hybridMultilevel"/>
    <w:tmpl w:val="1966D1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92A85"/>
    <w:multiLevelType w:val="hybridMultilevel"/>
    <w:tmpl w:val="413E5A56"/>
    <w:lvl w:ilvl="0" w:tplc="FFFFFFFF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C292F"/>
    <w:multiLevelType w:val="hybridMultilevel"/>
    <w:tmpl w:val="34D63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C0D3F"/>
    <w:multiLevelType w:val="hybridMultilevel"/>
    <w:tmpl w:val="3D649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0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96D17"/>
    <w:multiLevelType w:val="hybridMultilevel"/>
    <w:tmpl w:val="FDECFE82"/>
    <w:lvl w:ilvl="0" w:tplc="EB28F3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2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00294">
    <w:abstractNumId w:val="31"/>
  </w:num>
  <w:num w:numId="2" w16cid:durableId="888954139">
    <w:abstractNumId w:val="39"/>
  </w:num>
  <w:num w:numId="3" w16cid:durableId="1881745157">
    <w:abstractNumId w:val="38"/>
  </w:num>
  <w:num w:numId="4" w16cid:durableId="638606388">
    <w:abstractNumId w:val="37"/>
  </w:num>
  <w:num w:numId="5" w16cid:durableId="119149326">
    <w:abstractNumId w:val="25"/>
  </w:num>
  <w:num w:numId="6" w16cid:durableId="753674072">
    <w:abstractNumId w:val="24"/>
  </w:num>
  <w:num w:numId="7" w16cid:durableId="472915324">
    <w:abstractNumId w:val="17"/>
  </w:num>
  <w:num w:numId="8" w16cid:durableId="1311248812">
    <w:abstractNumId w:val="34"/>
  </w:num>
  <w:num w:numId="9" w16cid:durableId="1761943693">
    <w:abstractNumId w:val="18"/>
  </w:num>
  <w:num w:numId="10" w16cid:durableId="2049254767">
    <w:abstractNumId w:val="26"/>
  </w:num>
  <w:num w:numId="11" w16cid:durableId="2065179423">
    <w:abstractNumId w:val="8"/>
  </w:num>
  <w:num w:numId="12" w16cid:durableId="930773857">
    <w:abstractNumId w:val="1"/>
  </w:num>
  <w:num w:numId="13" w16cid:durableId="1668629013">
    <w:abstractNumId w:val="3"/>
  </w:num>
  <w:num w:numId="14" w16cid:durableId="1612855284">
    <w:abstractNumId w:val="21"/>
  </w:num>
  <w:num w:numId="15" w16cid:durableId="1347756038">
    <w:abstractNumId w:val="43"/>
  </w:num>
  <w:num w:numId="16" w16cid:durableId="1841386806">
    <w:abstractNumId w:val="5"/>
  </w:num>
  <w:num w:numId="17" w16cid:durableId="1955093967">
    <w:abstractNumId w:val="11"/>
  </w:num>
  <w:num w:numId="18" w16cid:durableId="1302997903">
    <w:abstractNumId w:val="2"/>
  </w:num>
  <w:num w:numId="19" w16cid:durableId="1233736894">
    <w:abstractNumId w:val="42"/>
  </w:num>
  <w:num w:numId="20" w16cid:durableId="717893909">
    <w:abstractNumId w:val="6"/>
  </w:num>
  <w:num w:numId="21" w16cid:durableId="1165779774">
    <w:abstractNumId w:val="30"/>
  </w:num>
  <w:num w:numId="22" w16cid:durableId="435293345">
    <w:abstractNumId w:val="9"/>
  </w:num>
  <w:num w:numId="23" w16cid:durableId="484010075">
    <w:abstractNumId w:val="36"/>
  </w:num>
  <w:num w:numId="24" w16cid:durableId="426662290">
    <w:abstractNumId w:val="40"/>
  </w:num>
  <w:num w:numId="25" w16cid:durableId="1705445052">
    <w:abstractNumId w:val="22"/>
  </w:num>
  <w:num w:numId="26" w16cid:durableId="763965337">
    <w:abstractNumId w:val="12"/>
  </w:num>
  <w:num w:numId="27" w16cid:durableId="1306011606">
    <w:abstractNumId w:val="10"/>
  </w:num>
  <w:num w:numId="28" w16cid:durableId="1569925681">
    <w:abstractNumId w:val="4"/>
  </w:num>
  <w:num w:numId="29" w16cid:durableId="121114736">
    <w:abstractNumId w:val="20"/>
  </w:num>
  <w:num w:numId="30" w16cid:durableId="726075646">
    <w:abstractNumId w:val="19"/>
  </w:num>
  <w:num w:numId="31" w16cid:durableId="1164512792">
    <w:abstractNumId w:val="29"/>
  </w:num>
  <w:num w:numId="32" w16cid:durableId="1979219759">
    <w:abstractNumId w:val="41"/>
  </w:num>
  <w:num w:numId="33" w16cid:durableId="47267578">
    <w:abstractNumId w:val="14"/>
  </w:num>
  <w:num w:numId="34" w16cid:durableId="32393521">
    <w:abstractNumId w:val="33"/>
  </w:num>
  <w:num w:numId="35" w16cid:durableId="694312241">
    <w:abstractNumId w:val="7"/>
  </w:num>
  <w:num w:numId="36" w16cid:durableId="1651207886">
    <w:abstractNumId w:val="27"/>
  </w:num>
  <w:num w:numId="37" w16cid:durableId="6548404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93981138">
    <w:abstractNumId w:val="28"/>
  </w:num>
  <w:num w:numId="39" w16cid:durableId="1480460596">
    <w:abstractNumId w:val="23"/>
  </w:num>
  <w:num w:numId="40" w16cid:durableId="1279726407">
    <w:abstractNumId w:val="35"/>
  </w:num>
  <w:num w:numId="41" w16cid:durableId="36397465">
    <w:abstractNumId w:val="16"/>
  </w:num>
  <w:num w:numId="42" w16cid:durableId="544415232">
    <w:abstractNumId w:val="32"/>
  </w:num>
  <w:num w:numId="43" w16cid:durableId="1927958053">
    <w:abstractNumId w:val="15"/>
  </w:num>
  <w:num w:numId="44" w16cid:durableId="268242777">
    <w:abstractNumId w:val="0"/>
  </w:num>
  <w:num w:numId="45" w16cid:durableId="66115814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Skubiszewska">
    <w15:presenceInfo w15:providerId="AD" w15:userId="S-1-5-21-2619306676-2800222060-3362172700-116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B3B"/>
    <w:rsid w:val="00011F3A"/>
    <w:rsid w:val="00012C3F"/>
    <w:rsid w:val="000133E2"/>
    <w:rsid w:val="00015416"/>
    <w:rsid w:val="0002216C"/>
    <w:rsid w:val="000227F4"/>
    <w:rsid w:val="000266D1"/>
    <w:rsid w:val="00031F76"/>
    <w:rsid w:val="00034BF4"/>
    <w:rsid w:val="00040BED"/>
    <w:rsid w:val="00041358"/>
    <w:rsid w:val="0004583E"/>
    <w:rsid w:val="00046CE4"/>
    <w:rsid w:val="00053461"/>
    <w:rsid w:val="00054B18"/>
    <w:rsid w:val="00061AAD"/>
    <w:rsid w:val="000662BA"/>
    <w:rsid w:val="00076117"/>
    <w:rsid w:val="00076F78"/>
    <w:rsid w:val="0007782E"/>
    <w:rsid w:val="00077FC4"/>
    <w:rsid w:val="00080B2A"/>
    <w:rsid w:val="00085A29"/>
    <w:rsid w:val="0008697A"/>
    <w:rsid w:val="00087887"/>
    <w:rsid w:val="00087A1D"/>
    <w:rsid w:val="00090269"/>
    <w:rsid w:val="000902C1"/>
    <w:rsid w:val="000915D9"/>
    <w:rsid w:val="00091A27"/>
    <w:rsid w:val="00092090"/>
    <w:rsid w:val="00093FB6"/>
    <w:rsid w:val="000B357B"/>
    <w:rsid w:val="000B4868"/>
    <w:rsid w:val="000B49E7"/>
    <w:rsid w:val="000C1676"/>
    <w:rsid w:val="000C4160"/>
    <w:rsid w:val="000C5D48"/>
    <w:rsid w:val="000C6D96"/>
    <w:rsid w:val="000D02E0"/>
    <w:rsid w:val="000D174F"/>
    <w:rsid w:val="000D2036"/>
    <w:rsid w:val="000D2C28"/>
    <w:rsid w:val="000D41C9"/>
    <w:rsid w:val="000D4BAD"/>
    <w:rsid w:val="000D53F9"/>
    <w:rsid w:val="000E3996"/>
    <w:rsid w:val="000E4428"/>
    <w:rsid w:val="000E5B67"/>
    <w:rsid w:val="000F58EE"/>
    <w:rsid w:val="000F6B3E"/>
    <w:rsid w:val="00100469"/>
    <w:rsid w:val="00105624"/>
    <w:rsid w:val="00105AC9"/>
    <w:rsid w:val="001062BC"/>
    <w:rsid w:val="0011051B"/>
    <w:rsid w:val="00113C61"/>
    <w:rsid w:val="0011636C"/>
    <w:rsid w:val="001178B6"/>
    <w:rsid w:val="00121DEC"/>
    <w:rsid w:val="001232A4"/>
    <w:rsid w:val="00134FC4"/>
    <w:rsid w:val="001357D9"/>
    <w:rsid w:val="0013756C"/>
    <w:rsid w:val="00140442"/>
    <w:rsid w:val="00144B99"/>
    <w:rsid w:val="00145E10"/>
    <w:rsid w:val="00156FDF"/>
    <w:rsid w:val="00157984"/>
    <w:rsid w:val="00164E20"/>
    <w:rsid w:val="00166AC3"/>
    <w:rsid w:val="00167C5F"/>
    <w:rsid w:val="00171A36"/>
    <w:rsid w:val="00176B0F"/>
    <w:rsid w:val="001814D6"/>
    <w:rsid w:val="001850BE"/>
    <w:rsid w:val="0018629B"/>
    <w:rsid w:val="001921D5"/>
    <w:rsid w:val="0019482A"/>
    <w:rsid w:val="00196A7C"/>
    <w:rsid w:val="001A2A40"/>
    <w:rsid w:val="001A3A68"/>
    <w:rsid w:val="001B3034"/>
    <w:rsid w:val="001B7311"/>
    <w:rsid w:val="001C10F6"/>
    <w:rsid w:val="001C428E"/>
    <w:rsid w:val="001D2111"/>
    <w:rsid w:val="001D5EA3"/>
    <w:rsid w:val="001E32C8"/>
    <w:rsid w:val="001E7B2F"/>
    <w:rsid w:val="001F0324"/>
    <w:rsid w:val="001F1CA4"/>
    <w:rsid w:val="001F47AD"/>
    <w:rsid w:val="001F6757"/>
    <w:rsid w:val="00200891"/>
    <w:rsid w:val="00203E12"/>
    <w:rsid w:val="00211C75"/>
    <w:rsid w:val="002253B8"/>
    <w:rsid w:val="002256B8"/>
    <w:rsid w:val="00230DE0"/>
    <w:rsid w:val="00231F25"/>
    <w:rsid w:val="00246BE8"/>
    <w:rsid w:val="00247396"/>
    <w:rsid w:val="00250377"/>
    <w:rsid w:val="002505F8"/>
    <w:rsid w:val="00251E8C"/>
    <w:rsid w:val="00252158"/>
    <w:rsid w:val="00263572"/>
    <w:rsid w:val="00270138"/>
    <w:rsid w:val="00274A84"/>
    <w:rsid w:val="00274B3D"/>
    <w:rsid w:val="0027696A"/>
    <w:rsid w:val="00281177"/>
    <w:rsid w:val="00283722"/>
    <w:rsid w:val="00284903"/>
    <w:rsid w:val="00284C14"/>
    <w:rsid w:val="00285ED7"/>
    <w:rsid w:val="002940BF"/>
    <w:rsid w:val="002A144A"/>
    <w:rsid w:val="002A1AE2"/>
    <w:rsid w:val="002A1B3E"/>
    <w:rsid w:val="002A3EF3"/>
    <w:rsid w:val="002B0209"/>
    <w:rsid w:val="002B1DA0"/>
    <w:rsid w:val="002B254C"/>
    <w:rsid w:val="002B319C"/>
    <w:rsid w:val="002B43AE"/>
    <w:rsid w:val="002C0579"/>
    <w:rsid w:val="002C06AB"/>
    <w:rsid w:val="002C18C8"/>
    <w:rsid w:val="002C22B2"/>
    <w:rsid w:val="002C321C"/>
    <w:rsid w:val="002C663C"/>
    <w:rsid w:val="002C7376"/>
    <w:rsid w:val="002D51FC"/>
    <w:rsid w:val="002D66B7"/>
    <w:rsid w:val="002E170A"/>
    <w:rsid w:val="002E2852"/>
    <w:rsid w:val="002E3CB5"/>
    <w:rsid w:val="002E5F1D"/>
    <w:rsid w:val="002E7058"/>
    <w:rsid w:val="002F2C0E"/>
    <w:rsid w:val="002F3F02"/>
    <w:rsid w:val="002F5FD4"/>
    <w:rsid w:val="002F6404"/>
    <w:rsid w:val="00301DFF"/>
    <w:rsid w:val="00302235"/>
    <w:rsid w:val="003031E2"/>
    <w:rsid w:val="003032BE"/>
    <w:rsid w:val="00305B77"/>
    <w:rsid w:val="00305E2F"/>
    <w:rsid w:val="003127AF"/>
    <w:rsid w:val="00316E09"/>
    <w:rsid w:val="00322D0B"/>
    <w:rsid w:val="00323C80"/>
    <w:rsid w:val="003340A3"/>
    <w:rsid w:val="00341150"/>
    <w:rsid w:val="00344E0D"/>
    <w:rsid w:val="00345D9A"/>
    <w:rsid w:val="00346FD7"/>
    <w:rsid w:val="003471D6"/>
    <w:rsid w:val="00351CE3"/>
    <w:rsid w:val="00354384"/>
    <w:rsid w:val="00361D55"/>
    <w:rsid w:val="00365CBC"/>
    <w:rsid w:val="00367FE5"/>
    <w:rsid w:val="00372FF9"/>
    <w:rsid w:val="00373B2B"/>
    <w:rsid w:val="003758C7"/>
    <w:rsid w:val="00381753"/>
    <w:rsid w:val="003830BC"/>
    <w:rsid w:val="00385ED9"/>
    <w:rsid w:val="00392099"/>
    <w:rsid w:val="003A3C7C"/>
    <w:rsid w:val="003A403A"/>
    <w:rsid w:val="003A4C02"/>
    <w:rsid w:val="003A5F68"/>
    <w:rsid w:val="003A633A"/>
    <w:rsid w:val="003A6568"/>
    <w:rsid w:val="003A78C3"/>
    <w:rsid w:val="003A7F94"/>
    <w:rsid w:val="003B0375"/>
    <w:rsid w:val="003B03D3"/>
    <w:rsid w:val="003B3306"/>
    <w:rsid w:val="003B73B2"/>
    <w:rsid w:val="003C0DDD"/>
    <w:rsid w:val="003C1482"/>
    <w:rsid w:val="003C482F"/>
    <w:rsid w:val="003C7BA1"/>
    <w:rsid w:val="003E016E"/>
    <w:rsid w:val="003E381C"/>
    <w:rsid w:val="003E40EE"/>
    <w:rsid w:val="003E503C"/>
    <w:rsid w:val="003F4F56"/>
    <w:rsid w:val="003F553C"/>
    <w:rsid w:val="0040131E"/>
    <w:rsid w:val="00417EDA"/>
    <w:rsid w:val="004214F4"/>
    <w:rsid w:val="0042191F"/>
    <w:rsid w:val="004253AE"/>
    <w:rsid w:val="004274EF"/>
    <w:rsid w:val="0042795D"/>
    <w:rsid w:val="004329E5"/>
    <w:rsid w:val="004416F3"/>
    <w:rsid w:val="00442FE0"/>
    <w:rsid w:val="004436A2"/>
    <w:rsid w:val="00446E01"/>
    <w:rsid w:val="00447618"/>
    <w:rsid w:val="004533E7"/>
    <w:rsid w:val="00462112"/>
    <w:rsid w:val="00462E80"/>
    <w:rsid w:val="00463F3D"/>
    <w:rsid w:val="00464948"/>
    <w:rsid w:val="00471196"/>
    <w:rsid w:val="00474760"/>
    <w:rsid w:val="004825C6"/>
    <w:rsid w:val="00486BB0"/>
    <w:rsid w:val="00494C96"/>
    <w:rsid w:val="004958D6"/>
    <w:rsid w:val="00495D0E"/>
    <w:rsid w:val="004A3A28"/>
    <w:rsid w:val="004B296D"/>
    <w:rsid w:val="004B4C85"/>
    <w:rsid w:val="004B6584"/>
    <w:rsid w:val="004C109B"/>
    <w:rsid w:val="004C2E59"/>
    <w:rsid w:val="004C6661"/>
    <w:rsid w:val="004C67DD"/>
    <w:rsid w:val="004D52A2"/>
    <w:rsid w:val="004E16DB"/>
    <w:rsid w:val="004E3943"/>
    <w:rsid w:val="004E3A16"/>
    <w:rsid w:val="004E688B"/>
    <w:rsid w:val="004F2B13"/>
    <w:rsid w:val="004F5D11"/>
    <w:rsid w:val="004F5DA6"/>
    <w:rsid w:val="004F66EE"/>
    <w:rsid w:val="00501014"/>
    <w:rsid w:val="00501D0F"/>
    <w:rsid w:val="005033FC"/>
    <w:rsid w:val="00510437"/>
    <w:rsid w:val="00512A0A"/>
    <w:rsid w:val="00513B1A"/>
    <w:rsid w:val="00516129"/>
    <w:rsid w:val="0051713A"/>
    <w:rsid w:val="00520A63"/>
    <w:rsid w:val="00522C06"/>
    <w:rsid w:val="0052338E"/>
    <w:rsid w:val="00527EDE"/>
    <w:rsid w:val="00532297"/>
    <w:rsid w:val="00533578"/>
    <w:rsid w:val="0053577E"/>
    <w:rsid w:val="00535F49"/>
    <w:rsid w:val="00536FA8"/>
    <w:rsid w:val="00547170"/>
    <w:rsid w:val="00555399"/>
    <w:rsid w:val="005567DA"/>
    <w:rsid w:val="005660EA"/>
    <w:rsid w:val="005712D2"/>
    <w:rsid w:val="00572476"/>
    <w:rsid w:val="005737F5"/>
    <w:rsid w:val="005769A9"/>
    <w:rsid w:val="005769D5"/>
    <w:rsid w:val="00581985"/>
    <w:rsid w:val="0058271F"/>
    <w:rsid w:val="005877DA"/>
    <w:rsid w:val="005908BA"/>
    <w:rsid w:val="00590C41"/>
    <w:rsid w:val="00591841"/>
    <w:rsid w:val="00591A8B"/>
    <w:rsid w:val="00593D3B"/>
    <w:rsid w:val="00594387"/>
    <w:rsid w:val="005A0038"/>
    <w:rsid w:val="005A0A9C"/>
    <w:rsid w:val="005A0DCD"/>
    <w:rsid w:val="005A3613"/>
    <w:rsid w:val="005A5BAB"/>
    <w:rsid w:val="005B3816"/>
    <w:rsid w:val="005B3A6A"/>
    <w:rsid w:val="005B3BF9"/>
    <w:rsid w:val="005B6F46"/>
    <w:rsid w:val="005C14C9"/>
    <w:rsid w:val="005C4C6E"/>
    <w:rsid w:val="005E1D01"/>
    <w:rsid w:val="005E2D7D"/>
    <w:rsid w:val="005F4377"/>
    <w:rsid w:val="005F600C"/>
    <w:rsid w:val="005F6972"/>
    <w:rsid w:val="0060012B"/>
    <w:rsid w:val="00601DF8"/>
    <w:rsid w:val="00602DA0"/>
    <w:rsid w:val="006101D5"/>
    <w:rsid w:val="00610DD1"/>
    <w:rsid w:val="00622C83"/>
    <w:rsid w:val="0063384F"/>
    <w:rsid w:val="00636154"/>
    <w:rsid w:val="00640203"/>
    <w:rsid w:val="006404F0"/>
    <w:rsid w:val="006420DF"/>
    <w:rsid w:val="00643784"/>
    <w:rsid w:val="00652B13"/>
    <w:rsid w:val="006531B4"/>
    <w:rsid w:val="0066203A"/>
    <w:rsid w:val="0066268E"/>
    <w:rsid w:val="00662B9A"/>
    <w:rsid w:val="00667406"/>
    <w:rsid w:val="00670418"/>
    <w:rsid w:val="0067252F"/>
    <w:rsid w:val="0067711A"/>
    <w:rsid w:val="006862E8"/>
    <w:rsid w:val="00686896"/>
    <w:rsid w:val="00687FC3"/>
    <w:rsid w:val="0069098A"/>
    <w:rsid w:val="006A3AE8"/>
    <w:rsid w:val="006A50A6"/>
    <w:rsid w:val="006A512C"/>
    <w:rsid w:val="006A568B"/>
    <w:rsid w:val="006A6706"/>
    <w:rsid w:val="006A6974"/>
    <w:rsid w:val="006B5E7F"/>
    <w:rsid w:val="006B777A"/>
    <w:rsid w:val="006C3ACC"/>
    <w:rsid w:val="006C4FEB"/>
    <w:rsid w:val="006C525B"/>
    <w:rsid w:val="006C7B49"/>
    <w:rsid w:val="006D09AE"/>
    <w:rsid w:val="006D2633"/>
    <w:rsid w:val="006D3CEF"/>
    <w:rsid w:val="006E0B2C"/>
    <w:rsid w:val="006E2278"/>
    <w:rsid w:val="006E639A"/>
    <w:rsid w:val="006F024E"/>
    <w:rsid w:val="006F15C5"/>
    <w:rsid w:val="006F2A52"/>
    <w:rsid w:val="006F6D2F"/>
    <w:rsid w:val="00701446"/>
    <w:rsid w:val="0070623F"/>
    <w:rsid w:val="00706FF2"/>
    <w:rsid w:val="00707655"/>
    <w:rsid w:val="00711281"/>
    <w:rsid w:val="007176FB"/>
    <w:rsid w:val="007211F0"/>
    <w:rsid w:val="00722549"/>
    <w:rsid w:val="00726658"/>
    <w:rsid w:val="00726C27"/>
    <w:rsid w:val="00727158"/>
    <w:rsid w:val="00734C3D"/>
    <w:rsid w:val="0073566A"/>
    <w:rsid w:val="00735FB4"/>
    <w:rsid w:val="0073749C"/>
    <w:rsid w:val="007402EA"/>
    <w:rsid w:val="0074652B"/>
    <w:rsid w:val="007479D2"/>
    <w:rsid w:val="00750028"/>
    <w:rsid w:val="00754620"/>
    <w:rsid w:val="00757181"/>
    <w:rsid w:val="00767192"/>
    <w:rsid w:val="00767A8B"/>
    <w:rsid w:val="00770134"/>
    <w:rsid w:val="0077382B"/>
    <w:rsid w:val="00775B3D"/>
    <w:rsid w:val="00776602"/>
    <w:rsid w:val="00777DE5"/>
    <w:rsid w:val="0078457A"/>
    <w:rsid w:val="0078551B"/>
    <w:rsid w:val="0079416C"/>
    <w:rsid w:val="0079446A"/>
    <w:rsid w:val="00795256"/>
    <w:rsid w:val="007A070D"/>
    <w:rsid w:val="007A1E1B"/>
    <w:rsid w:val="007B1EA3"/>
    <w:rsid w:val="007B266A"/>
    <w:rsid w:val="007B27BF"/>
    <w:rsid w:val="007B3345"/>
    <w:rsid w:val="007B367C"/>
    <w:rsid w:val="007B3835"/>
    <w:rsid w:val="007B4597"/>
    <w:rsid w:val="007B4A5E"/>
    <w:rsid w:val="007B4C9A"/>
    <w:rsid w:val="007C7C34"/>
    <w:rsid w:val="007D41F8"/>
    <w:rsid w:val="007D5114"/>
    <w:rsid w:val="007E2BE0"/>
    <w:rsid w:val="007E7A3E"/>
    <w:rsid w:val="007F0AA9"/>
    <w:rsid w:val="008012A6"/>
    <w:rsid w:val="008030C8"/>
    <w:rsid w:val="00803BD6"/>
    <w:rsid w:val="008053CC"/>
    <w:rsid w:val="0082063D"/>
    <w:rsid w:val="00822020"/>
    <w:rsid w:val="00825415"/>
    <w:rsid w:val="00826CE9"/>
    <w:rsid w:val="0083537E"/>
    <w:rsid w:val="00845A21"/>
    <w:rsid w:val="00850BD9"/>
    <w:rsid w:val="00853E43"/>
    <w:rsid w:val="00853E84"/>
    <w:rsid w:val="008610AA"/>
    <w:rsid w:val="00864EA5"/>
    <w:rsid w:val="008650EC"/>
    <w:rsid w:val="00875372"/>
    <w:rsid w:val="00875B79"/>
    <w:rsid w:val="00876FA5"/>
    <w:rsid w:val="008844FC"/>
    <w:rsid w:val="008906EC"/>
    <w:rsid w:val="00893B99"/>
    <w:rsid w:val="00895F39"/>
    <w:rsid w:val="0089714A"/>
    <w:rsid w:val="008A047B"/>
    <w:rsid w:val="008A1A52"/>
    <w:rsid w:val="008B26A4"/>
    <w:rsid w:val="008B442E"/>
    <w:rsid w:val="008B54B7"/>
    <w:rsid w:val="008C2F1C"/>
    <w:rsid w:val="008C47F8"/>
    <w:rsid w:val="008C618A"/>
    <w:rsid w:val="008C7423"/>
    <w:rsid w:val="008D04B1"/>
    <w:rsid w:val="008D33E7"/>
    <w:rsid w:val="008E7038"/>
    <w:rsid w:val="008E7813"/>
    <w:rsid w:val="008F1CC0"/>
    <w:rsid w:val="008F52E5"/>
    <w:rsid w:val="008F68DC"/>
    <w:rsid w:val="00901CE7"/>
    <w:rsid w:val="00903DDD"/>
    <w:rsid w:val="009123A4"/>
    <w:rsid w:val="00913302"/>
    <w:rsid w:val="00915068"/>
    <w:rsid w:val="00916703"/>
    <w:rsid w:val="00917C3A"/>
    <w:rsid w:val="00924653"/>
    <w:rsid w:val="00927451"/>
    <w:rsid w:val="00931B8F"/>
    <w:rsid w:val="0093321A"/>
    <w:rsid w:val="00934D24"/>
    <w:rsid w:val="00934FDB"/>
    <w:rsid w:val="00937046"/>
    <w:rsid w:val="009409DE"/>
    <w:rsid w:val="00941631"/>
    <w:rsid w:val="0094178A"/>
    <w:rsid w:val="0095674F"/>
    <w:rsid w:val="009613D3"/>
    <w:rsid w:val="00963F3E"/>
    <w:rsid w:val="009657E6"/>
    <w:rsid w:val="00970180"/>
    <w:rsid w:val="00976E4B"/>
    <w:rsid w:val="009807D0"/>
    <w:rsid w:val="009817C4"/>
    <w:rsid w:val="00985F4F"/>
    <w:rsid w:val="0098670D"/>
    <w:rsid w:val="009908FF"/>
    <w:rsid w:val="00992090"/>
    <w:rsid w:val="00994D02"/>
    <w:rsid w:val="009A0309"/>
    <w:rsid w:val="009A4922"/>
    <w:rsid w:val="009B10BD"/>
    <w:rsid w:val="009C17AE"/>
    <w:rsid w:val="009C6725"/>
    <w:rsid w:val="009C7475"/>
    <w:rsid w:val="009D3F3B"/>
    <w:rsid w:val="009D5527"/>
    <w:rsid w:val="009D5A64"/>
    <w:rsid w:val="009D7EFF"/>
    <w:rsid w:val="009E1C89"/>
    <w:rsid w:val="009E21F4"/>
    <w:rsid w:val="009E27E4"/>
    <w:rsid w:val="009E290E"/>
    <w:rsid w:val="009E312C"/>
    <w:rsid w:val="009E395C"/>
    <w:rsid w:val="009E3F0E"/>
    <w:rsid w:val="009E4162"/>
    <w:rsid w:val="009F08A2"/>
    <w:rsid w:val="009F38F8"/>
    <w:rsid w:val="009F494B"/>
    <w:rsid w:val="009F4E9F"/>
    <w:rsid w:val="00A01BCB"/>
    <w:rsid w:val="00A0262E"/>
    <w:rsid w:val="00A17938"/>
    <w:rsid w:val="00A27A42"/>
    <w:rsid w:val="00A329A2"/>
    <w:rsid w:val="00A34BDB"/>
    <w:rsid w:val="00A35067"/>
    <w:rsid w:val="00A35642"/>
    <w:rsid w:val="00A4187D"/>
    <w:rsid w:val="00A44EE8"/>
    <w:rsid w:val="00A46208"/>
    <w:rsid w:val="00A526EE"/>
    <w:rsid w:val="00A55176"/>
    <w:rsid w:val="00A55902"/>
    <w:rsid w:val="00A62F78"/>
    <w:rsid w:val="00A634FF"/>
    <w:rsid w:val="00A75DBF"/>
    <w:rsid w:val="00A772DE"/>
    <w:rsid w:val="00A82389"/>
    <w:rsid w:val="00A86AC0"/>
    <w:rsid w:val="00A87CC9"/>
    <w:rsid w:val="00A9543B"/>
    <w:rsid w:val="00AA3A78"/>
    <w:rsid w:val="00AA4745"/>
    <w:rsid w:val="00AA47DC"/>
    <w:rsid w:val="00AA4C61"/>
    <w:rsid w:val="00AA751B"/>
    <w:rsid w:val="00AB0C5C"/>
    <w:rsid w:val="00AB117C"/>
    <w:rsid w:val="00AB7A12"/>
    <w:rsid w:val="00AB7F8B"/>
    <w:rsid w:val="00AC7CA2"/>
    <w:rsid w:val="00AD041C"/>
    <w:rsid w:val="00AD1D45"/>
    <w:rsid w:val="00AD7BA9"/>
    <w:rsid w:val="00AF3EA3"/>
    <w:rsid w:val="00AF6B57"/>
    <w:rsid w:val="00AF7065"/>
    <w:rsid w:val="00B01BA1"/>
    <w:rsid w:val="00B01D9C"/>
    <w:rsid w:val="00B049B9"/>
    <w:rsid w:val="00B04CA8"/>
    <w:rsid w:val="00B115B9"/>
    <w:rsid w:val="00B1252E"/>
    <w:rsid w:val="00B12C88"/>
    <w:rsid w:val="00B15797"/>
    <w:rsid w:val="00B15D0D"/>
    <w:rsid w:val="00B20D9F"/>
    <w:rsid w:val="00B3300C"/>
    <w:rsid w:val="00B35989"/>
    <w:rsid w:val="00B361F9"/>
    <w:rsid w:val="00B3669F"/>
    <w:rsid w:val="00B36B2B"/>
    <w:rsid w:val="00B3780B"/>
    <w:rsid w:val="00B37A40"/>
    <w:rsid w:val="00B43102"/>
    <w:rsid w:val="00B5057C"/>
    <w:rsid w:val="00B50815"/>
    <w:rsid w:val="00B539F5"/>
    <w:rsid w:val="00B622C0"/>
    <w:rsid w:val="00B637CF"/>
    <w:rsid w:val="00B71187"/>
    <w:rsid w:val="00B80C70"/>
    <w:rsid w:val="00B819F0"/>
    <w:rsid w:val="00B832A3"/>
    <w:rsid w:val="00B8706F"/>
    <w:rsid w:val="00B87889"/>
    <w:rsid w:val="00B9365C"/>
    <w:rsid w:val="00B972C3"/>
    <w:rsid w:val="00BB0AC8"/>
    <w:rsid w:val="00BC0607"/>
    <w:rsid w:val="00BC23C7"/>
    <w:rsid w:val="00BC2F46"/>
    <w:rsid w:val="00BC6B49"/>
    <w:rsid w:val="00BD3C3C"/>
    <w:rsid w:val="00BD5E26"/>
    <w:rsid w:val="00BE0823"/>
    <w:rsid w:val="00BE1C20"/>
    <w:rsid w:val="00BE2773"/>
    <w:rsid w:val="00BE285B"/>
    <w:rsid w:val="00BE70F4"/>
    <w:rsid w:val="00BF0895"/>
    <w:rsid w:val="00BF0BDA"/>
    <w:rsid w:val="00BF3E8D"/>
    <w:rsid w:val="00C0680A"/>
    <w:rsid w:val="00C069F0"/>
    <w:rsid w:val="00C13DFA"/>
    <w:rsid w:val="00C14C71"/>
    <w:rsid w:val="00C17F38"/>
    <w:rsid w:val="00C319AD"/>
    <w:rsid w:val="00C35899"/>
    <w:rsid w:val="00C40E06"/>
    <w:rsid w:val="00C50F50"/>
    <w:rsid w:val="00C51A2A"/>
    <w:rsid w:val="00C51FC0"/>
    <w:rsid w:val="00C52E15"/>
    <w:rsid w:val="00C57809"/>
    <w:rsid w:val="00C67AD8"/>
    <w:rsid w:val="00C736C0"/>
    <w:rsid w:val="00C74B62"/>
    <w:rsid w:val="00C764B4"/>
    <w:rsid w:val="00C7782C"/>
    <w:rsid w:val="00C8122C"/>
    <w:rsid w:val="00C83257"/>
    <w:rsid w:val="00C933F4"/>
    <w:rsid w:val="00CA7D49"/>
    <w:rsid w:val="00CB0E3A"/>
    <w:rsid w:val="00CC107A"/>
    <w:rsid w:val="00CD03EB"/>
    <w:rsid w:val="00CD1BF7"/>
    <w:rsid w:val="00CE29F5"/>
    <w:rsid w:val="00CE423F"/>
    <w:rsid w:val="00CF1791"/>
    <w:rsid w:val="00CF2D28"/>
    <w:rsid w:val="00CF3A1A"/>
    <w:rsid w:val="00D00956"/>
    <w:rsid w:val="00D114F8"/>
    <w:rsid w:val="00D11537"/>
    <w:rsid w:val="00D12804"/>
    <w:rsid w:val="00D15F11"/>
    <w:rsid w:val="00D17077"/>
    <w:rsid w:val="00D17C20"/>
    <w:rsid w:val="00D20ABA"/>
    <w:rsid w:val="00D20FC3"/>
    <w:rsid w:val="00D22AC5"/>
    <w:rsid w:val="00D30032"/>
    <w:rsid w:val="00D3031E"/>
    <w:rsid w:val="00D3348B"/>
    <w:rsid w:val="00D33558"/>
    <w:rsid w:val="00D348D1"/>
    <w:rsid w:val="00D354B7"/>
    <w:rsid w:val="00D41504"/>
    <w:rsid w:val="00D41744"/>
    <w:rsid w:val="00D42242"/>
    <w:rsid w:val="00D44DD9"/>
    <w:rsid w:val="00D464B2"/>
    <w:rsid w:val="00D4790A"/>
    <w:rsid w:val="00D50A91"/>
    <w:rsid w:val="00D53BEC"/>
    <w:rsid w:val="00D57562"/>
    <w:rsid w:val="00D622EF"/>
    <w:rsid w:val="00D62FD9"/>
    <w:rsid w:val="00D63F6A"/>
    <w:rsid w:val="00D66711"/>
    <w:rsid w:val="00D70656"/>
    <w:rsid w:val="00D738A8"/>
    <w:rsid w:val="00D7549C"/>
    <w:rsid w:val="00D77F2B"/>
    <w:rsid w:val="00D83F13"/>
    <w:rsid w:val="00D84540"/>
    <w:rsid w:val="00D8547D"/>
    <w:rsid w:val="00D8743C"/>
    <w:rsid w:val="00D91657"/>
    <w:rsid w:val="00D94A5D"/>
    <w:rsid w:val="00DA0425"/>
    <w:rsid w:val="00DA4626"/>
    <w:rsid w:val="00DB0312"/>
    <w:rsid w:val="00DB4483"/>
    <w:rsid w:val="00DC0BC8"/>
    <w:rsid w:val="00DC1915"/>
    <w:rsid w:val="00DC1A4C"/>
    <w:rsid w:val="00DC5542"/>
    <w:rsid w:val="00DD1A90"/>
    <w:rsid w:val="00DD4175"/>
    <w:rsid w:val="00DE07F6"/>
    <w:rsid w:val="00DE2C93"/>
    <w:rsid w:val="00DE631E"/>
    <w:rsid w:val="00DF10EF"/>
    <w:rsid w:val="00DF4537"/>
    <w:rsid w:val="00DF561D"/>
    <w:rsid w:val="00E02B1D"/>
    <w:rsid w:val="00E04E5E"/>
    <w:rsid w:val="00E04EAC"/>
    <w:rsid w:val="00E06FA7"/>
    <w:rsid w:val="00E0783F"/>
    <w:rsid w:val="00E128A6"/>
    <w:rsid w:val="00E260BD"/>
    <w:rsid w:val="00E31707"/>
    <w:rsid w:val="00E3274E"/>
    <w:rsid w:val="00E4038A"/>
    <w:rsid w:val="00E40C5E"/>
    <w:rsid w:val="00E4111C"/>
    <w:rsid w:val="00E44BD5"/>
    <w:rsid w:val="00E47AAF"/>
    <w:rsid w:val="00E512E9"/>
    <w:rsid w:val="00E62043"/>
    <w:rsid w:val="00E63A3B"/>
    <w:rsid w:val="00E645A2"/>
    <w:rsid w:val="00E66BD6"/>
    <w:rsid w:val="00E66DAA"/>
    <w:rsid w:val="00E67ED6"/>
    <w:rsid w:val="00E7548B"/>
    <w:rsid w:val="00E76AFF"/>
    <w:rsid w:val="00E81DDC"/>
    <w:rsid w:val="00E84095"/>
    <w:rsid w:val="00E84B97"/>
    <w:rsid w:val="00E85053"/>
    <w:rsid w:val="00E863AB"/>
    <w:rsid w:val="00E8661C"/>
    <w:rsid w:val="00E866D6"/>
    <w:rsid w:val="00E87E2F"/>
    <w:rsid w:val="00E9092C"/>
    <w:rsid w:val="00E951D8"/>
    <w:rsid w:val="00E966DB"/>
    <w:rsid w:val="00E96DCF"/>
    <w:rsid w:val="00EA41DC"/>
    <w:rsid w:val="00EA4420"/>
    <w:rsid w:val="00EA4676"/>
    <w:rsid w:val="00EB0DD4"/>
    <w:rsid w:val="00EB1E19"/>
    <w:rsid w:val="00EB39F0"/>
    <w:rsid w:val="00EB559C"/>
    <w:rsid w:val="00EC07B6"/>
    <w:rsid w:val="00EC11EC"/>
    <w:rsid w:val="00EC27C9"/>
    <w:rsid w:val="00EC6F50"/>
    <w:rsid w:val="00ED0FD1"/>
    <w:rsid w:val="00EF0839"/>
    <w:rsid w:val="00EF1889"/>
    <w:rsid w:val="00EF29F5"/>
    <w:rsid w:val="00EF6066"/>
    <w:rsid w:val="00EF6B12"/>
    <w:rsid w:val="00EF75DE"/>
    <w:rsid w:val="00F004E5"/>
    <w:rsid w:val="00F01ACC"/>
    <w:rsid w:val="00F020FE"/>
    <w:rsid w:val="00F11003"/>
    <w:rsid w:val="00F1322D"/>
    <w:rsid w:val="00F146A6"/>
    <w:rsid w:val="00F25D9F"/>
    <w:rsid w:val="00F263B7"/>
    <w:rsid w:val="00F347F1"/>
    <w:rsid w:val="00F37E9A"/>
    <w:rsid w:val="00F427C1"/>
    <w:rsid w:val="00F43BC1"/>
    <w:rsid w:val="00F50E13"/>
    <w:rsid w:val="00F525E2"/>
    <w:rsid w:val="00F57209"/>
    <w:rsid w:val="00F61B7E"/>
    <w:rsid w:val="00F62839"/>
    <w:rsid w:val="00F62896"/>
    <w:rsid w:val="00F62B65"/>
    <w:rsid w:val="00F64BBC"/>
    <w:rsid w:val="00F65CA3"/>
    <w:rsid w:val="00F670CB"/>
    <w:rsid w:val="00F75372"/>
    <w:rsid w:val="00F763B2"/>
    <w:rsid w:val="00F7721D"/>
    <w:rsid w:val="00F90A74"/>
    <w:rsid w:val="00FA3791"/>
    <w:rsid w:val="00FA5CEF"/>
    <w:rsid w:val="00FB74BB"/>
    <w:rsid w:val="00FB7549"/>
    <w:rsid w:val="00FB797A"/>
    <w:rsid w:val="00FB7E51"/>
    <w:rsid w:val="00FC3432"/>
    <w:rsid w:val="00FC4207"/>
    <w:rsid w:val="00FD10A4"/>
    <w:rsid w:val="00FE50D7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2640</TotalTime>
  <Pages>25</Pages>
  <Words>4890</Words>
  <Characters>29340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Karolina Słomska</cp:lastModifiedBy>
  <cp:revision>462</cp:revision>
  <cp:lastPrinted>2023-07-07T06:41:00Z</cp:lastPrinted>
  <dcterms:created xsi:type="dcterms:W3CDTF">2023-02-03T09:17:00Z</dcterms:created>
  <dcterms:modified xsi:type="dcterms:W3CDTF">2023-07-12T10:04:00Z</dcterms:modified>
</cp:coreProperties>
</file>