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2A9B9" w14:textId="77777777" w:rsidR="003B0164" w:rsidRPr="00A34E36" w:rsidRDefault="003B0164" w:rsidP="007E43D0">
      <w:pPr>
        <w:pStyle w:val="Tytu"/>
        <w:spacing w:before="600" w:after="100" w:afterAutospacing="1"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A34E36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1765F14E" w14:textId="77777777" w:rsidR="003B0164" w:rsidRPr="00A34E36" w:rsidRDefault="003B0164" w:rsidP="007E43D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A34E36">
        <w:rPr>
          <w:rFonts w:ascii="Arial" w:hAnsi="Arial" w:cs="Arial"/>
          <w:b/>
          <w:bCs/>
          <w:sz w:val="24"/>
          <w:szCs w:val="24"/>
        </w:rPr>
        <w:t>Priorytet</w:t>
      </w:r>
      <w:r w:rsidRPr="00A34E36">
        <w:rPr>
          <w:rFonts w:ascii="Arial" w:hAnsi="Arial" w:cs="Arial"/>
          <w:sz w:val="24"/>
          <w:szCs w:val="24"/>
        </w:rPr>
        <w:t xml:space="preserve"> </w:t>
      </w:r>
      <w:r w:rsidR="00B75BC4" w:rsidRPr="00A34E36">
        <w:rPr>
          <w:rFonts w:ascii="Arial" w:hAnsi="Arial" w:cs="Arial"/>
          <w:b/>
          <w:bCs/>
          <w:sz w:val="24"/>
          <w:szCs w:val="24"/>
        </w:rPr>
        <w:t>6</w:t>
      </w:r>
      <w:r w:rsidRPr="00A34E36">
        <w:rPr>
          <w:rFonts w:ascii="Arial" w:hAnsi="Arial" w:cs="Arial"/>
          <w:b/>
          <w:bCs/>
          <w:sz w:val="24"/>
          <w:szCs w:val="24"/>
        </w:rPr>
        <w:t>.</w:t>
      </w:r>
      <w:r w:rsidRPr="00A34E36">
        <w:rPr>
          <w:rFonts w:ascii="Arial" w:hAnsi="Arial" w:cs="Arial"/>
          <w:sz w:val="24"/>
          <w:szCs w:val="24"/>
        </w:rPr>
        <w:t xml:space="preserve"> </w:t>
      </w:r>
      <w:r w:rsidR="00B75BC4" w:rsidRPr="00A34E36">
        <w:rPr>
          <w:rFonts w:ascii="Arial" w:hAnsi="Arial" w:cs="Arial"/>
          <w:sz w:val="24"/>
          <w:szCs w:val="24"/>
        </w:rPr>
        <w:t>Fundusze europejskie na rzecz zwiększenia dostępności regionalnej infrastruktury dla mieszkańców</w:t>
      </w:r>
    </w:p>
    <w:p w14:paraId="3CE701AC" w14:textId="77777777" w:rsidR="003B0164" w:rsidRPr="00A34E36" w:rsidRDefault="003B0164" w:rsidP="007E43D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A34E36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B75BC4" w:rsidRPr="00A34E36">
        <w:rPr>
          <w:rFonts w:ascii="Arial" w:hAnsi="Arial" w:cs="Arial"/>
          <w:b/>
          <w:bCs/>
          <w:sz w:val="24"/>
          <w:szCs w:val="24"/>
        </w:rPr>
        <w:t>4</w:t>
      </w:r>
      <w:r w:rsidRPr="00A34E36">
        <w:rPr>
          <w:rFonts w:ascii="Arial" w:hAnsi="Arial" w:cs="Arial"/>
          <w:b/>
          <w:bCs/>
          <w:sz w:val="24"/>
          <w:szCs w:val="24"/>
        </w:rPr>
        <w:t xml:space="preserve"> i</w:t>
      </w:r>
      <w:r w:rsidR="00B75BC4" w:rsidRPr="00A34E36">
        <w:rPr>
          <w:rFonts w:ascii="Arial" w:hAnsi="Arial" w:cs="Arial"/>
          <w:b/>
          <w:bCs/>
          <w:sz w:val="24"/>
          <w:szCs w:val="24"/>
        </w:rPr>
        <w:t>i</w:t>
      </w:r>
      <w:r w:rsidRPr="00A34E36">
        <w:rPr>
          <w:rFonts w:ascii="Arial" w:hAnsi="Arial" w:cs="Arial"/>
          <w:b/>
          <w:bCs/>
          <w:sz w:val="24"/>
          <w:szCs w:val="24"/>
        </w:rPr>
        <w:t>.</w:t>
      </w:r>
      <w:r w:rsidRPr="00A34E36">
        <w:rPr>
          <w:rFonts w:ascii="Arial" w:hAnsi="Arial" w:cs="Arial"/>
          <w:sz w:val="24"/>
          <w:szCs w:val="24"/>
        </w:rPr>
        <w:t xml:space="preserve"> </w:t>
      </w:r>
      <w:r w:rsidR="00B75BC4" w:rsidRPr="00A34E36">
        <w:rPr>
          <w:rFonts w:ascii="Arial" w:hAnsi="Arial" w:cs="Arial"/>
          <w:sz w:val="24"/>
          <w:szCs w:val="24"/>
        </w:rPr>
        <w:t>Poprawa równego dostępu do wysokiej jakości usług sprzyjających włączeniu społecznemu w zakresie kształcenia, szkoleń</w:t>
      </w:r>
      <w:r w:rsidR="002956C4" w:rsidRPr="00A34E36">
        <w:rPr>
          <w:rFonts w:ascii="Arial" w:hAnsi="Arial" w:cs="Arial"/>
          <w:sz w:val="24"/>
          <w:szCs w:val="24"/>
        </w:rPr>
        <w:t xml:space="preserve"> </w:t>
      </w:r>
      <w:r w:rsidR="00B75BC4" w:rsidRPr="00A34E36">
        <w:rPr>
          <w:rFonts w:ascii="Arial" w:hAnsi="Arial" w:cs="Arial"/>
          <w:sz w:val="24"/>
          <w:szCs w:val="24"/>
        </w:rPr>
        <w:t>i uczenia się przez całe życie poprzez rozwój łatwo dostępnej infrastruktury, w tym poprzez wspieranie odporności w zakresie kształcenia</w:t>
      </w:r>
      <w:r w:rsidR="002956C4" w:rsidRPr="00A34E36">
        <w:rPr>
          <w:rFonts w:ascii="Arial" w:hAnsi="Arial" w:cs="Arial"/>
          <w:sz w:val="24"/>
          <w:szCs w:val="24"/>
        </w:rPr>
        <w:t xml:space="preserve"> </w:t>
      </w:r>
      <w:r w:rsidR="00B75BC4" w:rsidRPr="00A34E36">
        <w:rPr>
          <w:rFonts w:ascii="Arial" w:hAnsi="Arial" w:cs="Arial"/>
          <w:sz w:val="24"/>
          <w:szCs w:val="24"/>
        </w:rPr>
        <w:t>i szkolenia na odległość oraz online.</w:t>
      </w:r>
    </w:p>
    <w:p w14:paraId="0537F024" w14:textId="698C701D" w:rsidR="003B0164" w:rsidRPr="00A34E36" w:rsidRDefault="003B0164" w:rsidP="007E43D0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A34E36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B75BC4" w:rsidRPr="00A34E36">
        <w:rPr>
          <w:rFonts w:ascii="Arial" w:hAnsi="Arial" w:cs="Arial"/>
          <w:b/>
          <w:bCs/>
          <w:sz w:val="24"/>
          <w:szCs w:val="24"/>
        </w:rPr>
        <w:t>6.</w:t>
      </w:r>
      <w:r w:rsidR="00462BFA" w:rsidRPr="00A34E36">
        <w:rPr>
          <w:rFonts w:ascii="Arial" w:hAnsi="Arial" w:cs="Arial"/>
          <w:b/>
          <w:bCs/>
          <w:sz w:val="24"/>
          <w:szCs w:val="24"/>
        </w:rPr>
        <w:t>7</w:t>
      </w:r>
      <w:r w:rsidR="00B75BC4" w:rsidRPr="00A34E36">
        <w:rPr>
          <w:rFonts w:ascii="Arial" w:hAnsi="Arial" w:cs="Arial"/>
          <w:b/>
          <w:bCs/>
          <w:sz w:val="24"/>
          <w:szCs w:val="24"/>
        </w:rPr>
        <w:t xml:space="preserve"> </w:t>
      </w:r>
      <w:r w:rsidR="00B0607F" w:rsidRPr="00A34E36">
        <w:rPr>
          <w:rFonts w:ascii="Arial" w:hAnsi="Arial" w:cs="Arial"/>
          <w:b/>
          <w:bCs/>
          <w:sz w:val="24"/>
          <w:szCs w:val="24"/>
        </w:rPr>
        <w:t>Inwestycje w infrastrukturę</w:t>
      </w:r>
      <w:r w:rsidR="00C949F7" w:rsidRPr="00A34E36">
        <w:rPr>
          <w:rFonts w:ascii="Arial" w:hAnsi="Arial" w:cs="Arial"/>
          <w:b/>
          <w:bCs/>
          <w:sz w:val="24"/>
          <w:szCs w:val="24"/>
        </w:rPr>
        <w:t xml:space="preserve"> kształcenia zawodowego </w:t>
      </w:r>
      <w:r w:rsidR="00462BFA" w:rsidRPr="00A34E36">
        <w:rPr>
          <w:rFonts w:ascii="Arial" w:hAnsi="Arial" w:cs="Arial"/>
          <w:b/>
          <w:bCs/>
          <w:sz w:val="24"/>
          <w:szCs w:val="24"/>
        </w:rPr>
        <w:t>w tym PUZ</w:t>
      </w:r>
    </w:p>
    <w:p w14:paraId="379A4996" w14:textId="53A8E823" w:rsidR="00462BFA" w:rsidRPr="00A34E36" w:rsidRDefault="00462BFA" w:rsidP="007E43D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A34E36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Pr="00A34E36">
        <w:rPr>
          <w:rFonts w:ascii="Arial" w:hAnsi="Arial" w:cs="Arial"/>
          <w:sz w:val="24"/>
          <w:szCs w:val="24"/>
        </w:rPr>
        <w:t>Inwestycje w infrastrukturę publicznych uczelni zawodowych</w:t>
      </w:r>
    </w:p>
    <w:p w14:paraId="4E044196" w14:textId="77777777" w:rsidR="003B0164" w:rsidRPr="00A34E36" w:rsidRDefault="003B0164" w:rsidP="007E43D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A34E36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A34E36">
        <w:rPr>
          <w:rFonts w:ascii="Arial" w:hAnsi="Arial" w:cs="Arial"/>
          <w:sz w:val="24"/>
          <w:szCs w:val="24"/>
        </w:rPr>
        <w:t xml:space="preserve"> konkurencyjny</w:t>
      </w:r>
    </w:p>
    <w:p w14:paraId="1454ED4A" w14:textId="43D8A4D4" w:rsidR="00A621A3" w:rsidRPr="00A34E36" w:rsidRDefault="00871D13" w:rsidP="007E43D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A34E36">
        <w:rPr>
          <w:rFonts w:ascii="Arial" w:hAnsi="Arial" w:cs="Arial"/>
          <w:sz w:val="24"/>
          <w:szCs w:val="24"/>
        </w:rPr>
        <w:t>Nabór</w:t>
      </w:r>
      <w:r w:rsidR="00A621A3" w:rsidRPr="00A34E36">
        <w:rPr>
          <w:rFonts w:ascii="Arial" w:hAnsi="Arial" w:cs="Arial"/>
          <w:sz w:val="24"/>
          <w:szCs w:val="24"/>
        </w:rPr>
        <w:t xml:space="preserve"> jest skierowany do </w:t>
      </w:r>
      <w:r w:rsidR="006B796C" w:rsidRPr="00A34E36">
        <w:rPr>
          <w:rFonts w:ascii="Arial" w:hAnsi="Arial" w:cs="Arial"/>
          <w:sz w:val="24"/>
          <w:szCs w:val="24"/>
        </w:rPr>
        <w:t>publicznych uczelni zawodowych</w:t>
      </w:r>
      <w:r w:rsidR="00E9595C" w:rsidRPr="00A34E36">
        <w:rPr>
          <w:rFonts w:ascii="Arial" w:hAnsi="Arial" w:cs="Arial"/>
          <w:sz w:val="24"/>
          <w:szCs w:val="24"/>
        </w:rPr>
        <w:t>.</w:t>
      </w:r>
    </w:p>
    <w:p w14:paraId="0C448BFE" w14:textId="406BB588" w:rsidR="00462BFA" w:rsidRPr="00A34E36" w:rsidRDefault="008002A5" w:rsidP="007E43D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A34E36">
        <w:rPr>
          <w:rFonts w:ascii="Arial" w:hAnsi="Arial" w:cs="Arial"/>
          <w:sz w:val="24"/>
          <w:szCs w:val="24"/>
        </w:rPr>
        <w:t xml:space="preserve">Zakres wsparcia </w:t>
      </w:r>
      <w:r w:rsidR="00A621A3" w:rsidRPr="00A34E36">
        <w:rPr>
          <w:rFonts w:ascii="Arial" w:hAnsi="Arial" w:cs="Arial"/>
          <w:sz w:val="24"/>
          <w:szCs w:val="24"/>
        </w:rPr>
        <w:t xml:space="preserve">obejmuje </w:t>
      </w:r>
      <w:r w:rsidR="00E9595C" w:rsidRPr="00A34E36">
        <w:rPr>
          <w:rFonts w:ascii="Arial" w:hAnsi="Arial" w:cs="Arial"/>
          <w:sz w:val="24"/>
          <w:szCs w:val="24"/>
        </w:rPr>
        <w:t>i</w:t>
      </w:r>
      <w:r w:rsidR="00462BFA" w:rsidRPr="00A34E36">
        <w:rPr>
          <w:rFonts w:ascii="Arial" w:hAnsi="Arial" w:cs="Arial"/>
          <w:sz w:val="24"/>
          <w:szCs w:val="24"/>
        </w:rPr>
        <w:t xml:space="preserve">nwestycje w infrastrukturę publicznych uczelni zawodowych: </w:t>
      </w:r>
    </w:p>
    <w:p w14:paraId="191FE289" w14:textId="714EE240" w:rsidR="00871D13" w:rsidRPr="00A34E36" w:rsidRDefault="00462BFA" w:rsidP="007E43D0">
      <w:pPr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  <w:sz w:val="24"/>
          <w:szCs w:val="24"/>
          <w:lang w:val="x-none"/>
        </w:rPr>
      </w:pPr>
      <w:r w:rsidRPr="00A34E36">
        <w:rPr>
          <w:rFonts w:ascii="Arial" w:hAnsi="Arial" w:cs="Arial"/>
          <w:sz w:val="24"/>
          <w:szCs w:val="24"/>
          <w:lang w:val="x-none"/>
        </w:rPr>
        <w:t>Budowa, przebudowa, remont, wyposażenie obiektów ukierunkowane m.in. na tworzenie i rozwój warsztatów/pracowni kształcenia praktycznego w branżach zgodnych z potrzebami rynku pracy.</w:t>
      </w:r>
    </w:p>
    <w:p w14:paraId="6B2C03FC" w14:textId="77777777" w:rsidR="0044628E" w:rsidRPr="00A34E36" w:rsidRDefault="0044628E" w:rsidP="007E43D0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  <w:r w:rsidRPr="00A34E36">
        <w:rPr>
          <w:rFonts w:ascii="Arial" w:hAnsi="Arial" w:cs="Arial"/>
          <w:b/>
          <w:sz w:val="24"/>
          <w:szCs w:val="24"/>
        </w:rPr>
        <w:br w:type="page"/>
      </w:r>
    </w:p>
    <w:p w14:paraId="68736F7D" w14:textId="06BB4A14" w:rsidR="005172B5" w:rsidRPr="00E204E2" w:rsidRDefault="007257F1" w:rsidP="00424863">
      <w:pPr>
        <w:pStyle w:val="Nagwek1"/>
        <w:numPr>
          <w:ilvl w:val="0"/>
          <w:numId w:val="28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204E2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204E2" w14:paraId="19182618" w14:textId="77777777" w:rsidTr="002956C4">
        <w:tc>
          <w:tcPr>
            <w:tcW w:w="1110" w:type="dxa"/>
            <w:shd w:val="clear" w:color="auto" w:fill="D9D9D9"/>
            <w:vAlign w:val="center"/>
          </w:tcPr>
          <w:p w14:paraId="2F88F4FD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E204E2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342B5AF0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D9D9D9"/>
            <w:vAlign w:val="center"/>
          </w:tcPr>
          <w:p w14:paraId="7E4C7888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56B90752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35AAFD4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E4D45" w:rsidRPr="00E204E2" w14:paraId="2502A99F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4E7A2489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3ED86FFD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915" w:type="dxa"/>
          </w:tcPr>
          <w:p w14:paraId="104D1D0C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79600A8E" w14:textId="77777777" w:rsidR="003E4D45" w:rsidRPr="00E204E2" w:rsidRDefault="003E4D45" w:rsidP="007E43D0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7481E870" w14:textId="77777777" w:rsidR="003E4D45" w:rsidRPr="00E204E2" w:rsidRDefault="003E4D45" w:rsidP="007E43D0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5834AC63" w14:textId="1E40CF44" w:rsidR="003E4D45" w:rsidRPr="00E204E2" w:rsidRDefault="003E4D45" w:rsidP="007E43D0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204E2">
              <w:rPr>
                <w:rFonts w:ascii="Arial" w:hAnsi="Arial" w:cs="Arial"/>
                <w:bCs/>
                <w:sz w:val="24"/>
                <w:szCs w:val="24"/>
              </w:rPr>
              <w:t>wnioskodawca</w:t>
            </w:r>
            <w:r w:rsidR="002F5391" w:rsidRPr="00E204E2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E204E2">
              <w:rPr>
                <w:rFonts w:ascii="Arial" w:hAnsi="Arial" w:cs="Arial"/>
                <w:bCs/>
                <w:sz w:val="24"/>
                <w:szCs w:val="24"/>
              </w:rPr>
              <w:t xml:space="preserve"> podpisał </w:t>
            </w:r>
            <w:r w:rsidR="002F5391" w:rsidRPr="00E204E2">
              <w:rPr>
                <w:rFonts w:ascii="Arial" w:hAnsi="Arial" w:cs="Arial"/>
                <w:bCs/>
                <w:sz w:val="24"/>
                <w:szCs w:val="24"/>
              </w:rPr>
              <w:t xml:space="preserve">elektronicznym </w:t>
            </w:r>
            <w:r w:rsidRPr="00E204E2">
              <w:rPr>
                <w:rFonts w:ascii="Arial" w:hAnsi="Arial" w:cs="Arial"/>
                <w:bCs/>
                <w:sz w:val="24"/>
                <w:szCs w:val="24"/>
              </w:rPr>
              <w:t>podpisem kwalifikowanym</w:t>
            </w:r>
            <w:r w:rsidR="002F5391" w:rsidRPr="00E204E2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E204E2">
              <w:rPr>
                <w:rFonts w:ascii="Arial" w:hAnsi="Arial" w:cs="Arial"/>
                <w:bCs/>
                <w:sz w:val="24"/>
                <w:szCs w:val="24"/>
              </w:rPr>
              <w:t xml:space="preserve"> wszystkie niezbędne oświadczenia stanowiące załączniki do wniosku.</w:t>
            </w:r>
          </w:p>
          <w:p w14:paraId="77C642A7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55A3058" w14:textId="05E9F8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964F550" w14:textId="093B5A4C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23D163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62475D7" w14:textId="695E0F91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FC99FC1" w14:textId="58881633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jednokrotnym złożeniu uzupełnień lub poprawy) oznacza, iż kryterium nie jest spełnione.</w:t>
            </w:r>
          </w:p>
        </w:tc>
      </w:tr>
      <w:tr w:rsidR="003E4D45" w:rsidRPr="00E204E2" w14:paraId="4D7E6F73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72321200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67938ACF" w14:textId="28AD7DED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B21F03" w:rsidRPr="00E204E2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915" w:type="dxa"/>
          </w:tcPr>
          <w:p w14:paraId="224126BB" w14:textId="726E61A2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B21F03" w:rsidRPr="00E204E2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wnioskodawców)</w:t>
            </w:r>
            <w:r w:rsidRPr="00E204E2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3"/>
            </w:r>
            <w:r w:rsidRPr="00E204E2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38778D41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5D72CEBA" w14:textId="77777777" w:rsidR="003E4D45" w:rsidRPr="00E204E2" w:rsidRDefault="003E4D45" w:rsidP="007E43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204E2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1871A6CA" w14:textId="6393FA15" w:rsidR="003E4D45" w:rsidRPr="00E204E2" w:rsidRDefault="003E4D45" w:rsidP="007E43D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2F5391" w:rsidRPr="00E204E2">
              <w:rPr>
                <w:rFonts w:ascii="Arial" w:hAnsi="Arial" w:cs="Arial"/>
                <w:sz w:val="24"/>
                <w:szCs w:val="24"/>
              </w:rPr>
              <w:t xml:space="preserve"> (Rozporządzenie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="002F5391" w:rsidRPr="00E204E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2F5391" w:rsidRPr="00E204E2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5B185877" w14:textId="3EEDE8FF" w:rsidR="003E4D45" w:rsidRPr="00E204E2" w:rsidRDefault="003E4D45" w:rsidP="007E43D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E204E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204E2">
              <w:rPr>
                <w:rFonts w:ascii="Arial" w:hAnsi="Arial" w:cs="Arial"/>
                <w:sz w:val="24"/>
                <w:szCs w:val="24"/>
              </w:rPr>
              <w:t>. zm.)</w:t>
            </w:r>
            <w:r w:rsidR="002F5391" w:rsidRPr="00E204E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006B934" w14:textId="77777777" w:rsidR="003E4D45" w:rsidRPr="00E204E2" w:rsidRDefault="003E4D45" w:rsidP="007E43D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 xml:space="preserve">w art. 1 rozporządzenia Komisji (UE) nr 1407/2013 z dnia 18 grudnia 2013 r. w sprawie stosowania art. 107 i 108 Traktatu o funkcjonowaniu Unii Europejskiej do pomocy de </w:t>
            </w:r>
            <w:proofErr w:type="spellStart"/>
            <w:r w:rsidRPr="00E204E2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E204E2">
              <w:rPr>
                <w:rFonts w:ascii="Arial" w:hAnsi="Arial" w:cs="Arial"/>
                <w:sz w:val="24"/>
                <w:szCs w:val="24"/>
              </w:rPr>
              <w:t xml:space="preserve"> (Dz. Urz. UE L 352 z 24.12.2013 r.),</w:t>
            </w:r>
          </w:p>
          <w:p w14:paraId="2CFBCFEA" w14:textId="77777777" w:rsidR="003E4D45" w:rsidRPr="00E204E2" w:rsidRDefault="003E4D45" w:rsidP="007E43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204E2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2021/1060,</w:t>
            </w:r>
          </w:p>
          <w:p w14:paraId="53641D8C" w14:textId="481051A8" w:rsidR="003E4D45" w:rsidRPr="00E204E2" w:rsidRDefault="003E4D45" w:rsidP="007E43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204E2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</w:t>
            </w:r>
            <w:r w:rsidRPr="00E204E2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4"/>
            </w:r>
            <w:r w:rsidR="00B21F03" w:rsidRPr="00E204E2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2CE6005" w14:textId="77777777" w:rsidR="00B21F03" w:rsidRPr="00E204E2" w:rsidRDefault="00B21F03" w:rsidP="007E43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204E2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024689B2" w14:textId="77777777" w:rsidR="003E4D45" w:rsidRPr="00E204E2" w:rsidRDefault="003E4D45" w:rsidP="007E43D0">
            <w:pPr>
              <w:spacing w:before="100" w:beforeAutospacing="1" w:after="100" w:afterAutospacing="1"/>
              <w:ind w:left="247"/>
              <w:rPr>
                <w:rFonts w:ascii="Arial" w:hAnsi="Arial" w:cs="Arial"/>
                <w:sz w:val="24"/>
                <w:szCs w:val="24"/>
              </w:rPr>
            </w:pPr>
          </w:p>
          <w:p w14:paraId="671D1806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DB6BA1E" w14:textId="25309748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3B238F5" w14:textId="01C6E69F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3FD404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063324" w:rsidRPr="00E204E2">
              <w:rPr>
                <w:rFonts w:ascii="Arial" w:hAnsi="Arial" w:cs="Arial"/>
                <w:sz w:val="24"/>
                <w:szCs w:val="24"/>
              </w:rPr>
              <w:t>.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6B55C18" w14:textId="35197DC3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69AD8DE" w14:textId="746BA576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poprawy) </w:t>
            </w: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oznacza, iż kryterium nie jest spełnione.</w:t>
            </w:r>
          </w:p>
        </w:tc>
      </w:tr>
      <w:tr w:rsidR="00063324" w:rsidRPr="00E204E2" w14:paraId="14A655E0" w14:textId="77777777" w:rsidTr="00EE3271">
        <w:trPr>
          <w:trHeight w:val="283"/>
        </w:trPr>
        <w:tc>
          <w:tcPr>
            <w:tcW w:w="1110" w:type="dxa"/>
            <w:vAlign w:val="center"/>
          </w:tcPr>
          <w:p w14:paraId="09E46349" w14:textId="1256EE96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FA0DE9" w:rsidRPr="00E204E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34DC895E" w14:textId="5D715BAA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915" w:type="dxa"/>
          </w:tcPr>
          <w:p w14:paraId="7C468524" w14:textId="43F77550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</w:t>
            </w:r>
            <w:r w:rsidR="00BD7520" w:rsidRPr="00E204E2">
              <w:rPr>
                <w:rFonts w:ascii="Arial" w:hAnsi="Arial" w:cs="Arial"/>
                <w:sz w:val="24"/>
                <w:szCs w:val="24"/>
              </w:rPr>
              <w:t>,</w:t>
            </w:r>
            <w:r w:rsidR="00DC1C47" w:rsidRPr="00E204E2">
              <w:rPr>
                <w:rFonts w:ascii="Arial" w:hAnsi="Arial" w:cs="Arial"/>
                <w:sz w:val="24"/>
                <w:szCs w:val="24"/>
              </w:rPr>
              <w:t xml:space="preserve"> na terenie miasta średniego tracącego funkcje społeczno-gospodarcze</w:t>
            </w:r>
            <w:r w:rsidR="00FA0DE9" w:rsidRPr="00E204E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="00DC1C47" w:rsidRPr="00E204E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3C96F20" w14:textId="7EA5ED26" w:rsidR="00063324" w:rsidRPr="00E204E2" w:rsidRDefault="00063324" w:rsidP="0027564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1B8E608" w14:textId="77777777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B9EBC34" w14:textId="562A3601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A6FC0C" w14:textId="74874470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8201413" w14:textId="5D3E91A5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1AF1430" w14:textId="4466499F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</w:t>
            </w: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 xml:space="preserve">uzupełnień lub poprawy) oznacza, iż kryterium nie jest spełnione. </w:t>
            </w:r>
          </w:p>
        </w:tc>
      </w:tr>
      <w:tr w:rsidR="00063324" w:rsidRPr="00E204E2" w14:paraId="4A0B2A1D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4C391D15" w14:textId="2C0BB368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A.</w:t>
            </w:r>
            <w:r w:rsidR="001D1DA7" w:rsidRPr="00E204E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461D9D00" w14:textId="77777777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915" w:type="dxa"/>
          </w:tcPr>
          <w:p w14:paraId="61AAA122" w14:textId="2C6E8067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204E2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2F5391" w:rsidRPr="00E204E2">
              <w:rPr>
                <w:rFonts w:ascii="Arial" w:hAnsi="Arial" w:cs="Arial"/>
                <w:color w:val="000000"/>
                <w:sz w:val="24"/>
                <w:szCs w:val="24"/>
              </w:rPr>
              <w:t xml:space="preserve">na moment złożenia wniosku o dofinansowanie </w:t>
            </w:r>
            <w:r w:rsidRPr="00E204E2">
              <w:rPr>
                <w:rFonts w:ascii="Arial" w:hAnsi="Arial" w:cs="Arial"/>
                <w:color w:val="000000"/>
                <w:sz w:val="24"/>
                <w:szCs w:val="24"/>
              </w:rPr>
              <w:t>wnioskodawca posiada prawo do dysponowania gruntami lub obiektami na cele inwestycji, posiada wymaganą dokumentację techniczną i projektową, wymagane prawem decyzje, uzgodnienia i pozwolenia administracyjne</w:t>
            </w:r>
            <w:r w:rsidRPr="00E204E2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6"/>
            </w:r>
            <w:r w:rsidRPr="00E204E2"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</w:p>
          <w:p w14:paraId="1C35725B" w14:textId="12B91F71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08E1538D" w14:textId="1572D09F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TAK/NIE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F0ED1B0" w14:textId="07A7FD12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8F1CA9" w14:textId="3178C5F8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B4B636D" w14:textId="23233B12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63212E2" w14:textId="199DE102" w:rsidR="00063324" w:rsidRPr="00E204E2" w:rsidRDefault="0006332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</w:tbl>
    <w:p w14:paraId="20C12CD4" w14:textId="34DE120A" w:rsidR="002C2CE8" w:rsidRPr="00E204E2" w:rsidRDefault="007257F1" w:rsidP="00424863">
      <w:pPr>
        <w:pStyle w:val="Nagwek1"/>
        <w:numPr>
          <w:ilvl w:val="0"/>
          <w:numId w:val="28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204E2">
        <w:rPr>
          <w:rFonts w:ascii="Arial" w:hAnsi="Arial" w:cs="Arial"/>
          <w:sz w:val="24"/>
          <w:szCs w:val="24"/>
        </w:rPr>
        <w:lastRenderedPageBreak/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204E2" w14:paraId="6CDD5FE9" w14:textId="77777777" w:rsidTr="002956C4">
        <w:trPr>
          <w:trHeight w:val="283"/>
        </w:trPr>
        <w:tc>
          <w:tcPr>
            <w:tcW w:w="1110" w:type="dxa"/>
            <w:shd w:val="clear" w:color="auto" w:fill="E7E6E6"/>
            <w:vAlign w:val="center"/>
          </w:tcPr>
          <w:p w14:paraId="2DE1941D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1FBE0DF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76EE97A9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3A3D27A1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5726216E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3E4D45" w:rsidRPr="00E204E2" w14:paraId="5C5DF88C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03B55D84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7BAF0686" w14:textId="57EE5820" w:rsidR="003E4D45" w:rsidRPr="00E204E2" w:rsidRDefault="003E4D45" w:rsidP="0027564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Kwalifikowalność wnioskodawcy</w:t>
            </w:r>
          </w:p>
        </w:tc>
        <w:tc>
          <w:tcPr>
            <w:tcW w:w="6915" w:type="dxa"/>
            <w:shd w:val="clear" w:color="auto" w:fill="auto"/>
          </w:tcPr>
          <w:p w14:paraId="049A35B3" w14:textId="2546FF11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tym kryterium sprawdzamy, czy wnioskodawca</w:t>
            </w:r>
            <w:r w:rsidR="001D1DA7" w:rsidRPr="00E204E2">
              <w:rPr>
                <w:rFonts w:ascii="Arial" w:hAnsi="Arial" w:cs="Arial"/>
                <w:sz w:val="24"/>
                <w:szCs w:val="24"/>
              </w:rPr>
              <w:t xml:space="preserve"> jest </w:t>
            </w:r>
            <w:r w:rsidRPr="00E204E2">
              <w:rPr>
                <w:rFonts w:ascii="Arial" w:hAnsi="Arial" w:cs="Arial"/>
                <w:sz w:val="24"/>
                <w:szCs w:val="24"/>
              </w:rPr>
              <w:t>uprawni</w:t>
            </w:r>
            <w:r w:rsidR="001D1DA7" w:rsidRPr="00E204E2">
              <w:rPr>
                <w:rFonts w:ascii="Arial" w:hAnsi="Arial" w:cs="Arial"/>
                <w:sz w:val="24"/>
                <w:szCs w:val="24"/>
              </w:rPr>
              <w:t>ony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do ubiegania się o dofinansowanie, </w:t>
            </w:r>
            <w:r w:rsidR="001D1DA7" w:rsidRPr="00E204E2">
              <w:rPr>
                <w:rFonts w:ascii="Arial" w:hAnsi="Arial" w:cs="Arial"/>
                <w:sz w:val="24"/>
                <w:szCs w:val="24"/>
              </w:rPr>
              <w:t>tzn.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czy </w:t>
            </w:r>
            <w:r w:rsidR="001D1DA7" w:rsidRPr="00E204E2">
              <w:rPr>
                <w:rFonts w:ascii="Arial" w:hAnsi="Arial" w:cs="Arial"/>
                <w:sz w:val="24"/>
                <w:szCs w:val="24"/>
              </w:rPr>
              <w:t>jest</w:t>
            </w:r>
            <w:r w:rsidRPr="00E204E2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54140AE" w14:textId="427BB484" w:rsidR="003E4D45" w:rsidRPr="00E204E2" w:rsidRDefault="006B796C" w:rsidP="007E43D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1" w:name="_Hlk132638059"/>
            <w:r w:rsidRPr="00E204E2">
              <w:rPr>
                <w:rFonts w:ascii="Arial" w:hAnsi="Arial" w:cs="Arial"/>
                <w:sz w:val="24"/>
                <w:szCs w:val="24"/>
              </w:rPr>
              <w:t>publiczn</w:t>
            </w:r>
            <w:r w:rsidR="001D1DA7" w:rsidRPr="00E204E2">
              <w:rPr>
                <w:rFonts w:ascii="Arial" w:hAnsi="Arial" w:cs="Arial"/>
                <w:sz w:val="24"/>
                <w:szCs w:val="24"/>
              </w:rPr>
              <w:t>ą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uczelni</w:t>
            </w:r>
            <w:r w:rsidR="001D1DA7" w:rsidRPr="00E204E2">
              <w:rPr>
                <w:rFonts w:ascii="Arial" w:hAnsi="Arial" w:cs="Arial"/>
                <w:sz w:val="24"/>
                <w:szCs w:val="24"/>
              </w:rPr>
              <w:t>ą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zawodow</w:t>
            </w:r>
            <w:r w:rsidR="001D1DA7" w:rsidRPr="00E204E2">
              <w:rPr>
                <w:rFonts w:ascii="Arial" w:hAnsi="Arial" w:cs="Arial"/>
                <w:sz w:val="24"/>
                <w:szCs w:val="24"/>
              </w:rPr>
              <w:t>ą</w:t>
            </w:r>
            <w:bookmarkEnd w:id="1"/>
          </w:p>
          <w:p w14:paraId="535B0B1B" w14:textId="77777777" w:rsidR="003E4D45" w:rsidRPr="00E204E2" w:rsidDel="007968FF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</w:p>
        </w:tc>
        <w:tc>
          <w:tcPr>
            <w:tcW w:w="3402" w:type="dxa"/>
          </w:tcPr>
          <w:p w14:paraId="66C5F7FA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3C7249C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9D45901" w14:textId="5D2A757A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2673729" w14:textId="58CDB76E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CBBD16C" w14:textId="6702EF85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3E4D45" w:rsidRPr="00E204E2" w14:paraId="1066E36B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1C14FB50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56" w:type="dxa"/>
            <w:vAlign w:val="center"/>
          </w:tcPr>
          <w:p w14:paraId="3A2BCAA3" w14:textId="4BB6F29F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6915" w:type="dxa"/>
          </w:tcPr>
          <w:p w14:paraId="3D099EDD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tym kryterium sprawdzamy, czy projekt dotyczy następującego przedsięwzięcia:</w:t>
            </w:r>
          </w:p>
          <w:p w14:paraId="4973BC91" w14:textId="18663356" w:rsidR="000711F1" w:rsidRPr="00E204E2" w:rsidRDefault="000711F1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2" w:name="_Hlk141281812"/>
            <w:r w:rsidRPr="00E204E2">
              <w:rPr>
                <w:rFonts w:ascii="Arial" w:hAnsi="Arial" w:cs="Arial"/>
                <w:sz w:val="24"/>
                <w:szCs w:val="24"/>
              </w:rPr>
              <w:t xml:space="preserve">Inwestycje w infrastrukturę </w:t>
            </w:r>
            <w:r w:rsidR="00462BFA" w:rsidRPr="00E204E2">
              <w:rPr>
                <w:rFonts w:ascii="Arial" w:hAnsi="Arial" w:cs="Arial"/>
                <w:sz w:val="24"/>
                <w:szCs w:val="24"/>
              </w:rPr>
              <w:t>publicznych uczelni zawodowych</w:t>
            </w:r>
            <w:r w:rsidRPr="00E204E2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C9EB0D5" w14:textId="30C262D8" w:rsidR="00F77B9E" w:rsidRPr="00E204E2" w:rsidRDefault="000711F1" w:rsidP="007E43D0">
            <w:pPr>
              <w:pStyle w:val="Akapitzlist"/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Budowa, przebudowa, remont, wyposażenie obiektów ukierunkowane m.in. na tworzenie i rozwój warsztatów/pracowni kształcenia praktycznego w branżach zgodnych z potrzebami rynku pracy.</w:t>
            </w:r>
            <w:bookmarkEnd w:id="2"/>
          </w:p>
          <w:p w14:paraId="36435DBD" w14:textId="5895F17B" w:rsidR="00121EBE" w:rsidRPr="00E204E2" w:rsidRDefault="00F77B9E" w:rsidP="007E43D0">
            <w:pPr>
              <w:spacing w:before="100" w:beforeAutospacing="1" w:after="100" w:afterAutospacing="1"/>
              <w:rPr>
                <w:rFonts w:ascii="Arial" w:eastAsia="Arial" w:hAnsi="Arial" w:cs="Arial"/>
                <w:sz w:val="24"/>
                <w:szCs w:val="24"/>
              </w:rPr>
            </w:pPr>
            <w:r w:rsidRPr="00E204E2">
              <w:rPr>
                <w:rFonts w:ascii="Arial" w:eastAsia="Arial" w:hAnsi="Arial" w:cs="Arial"/>
                <w:sz w:val="24"/>
                <w:szCs w:val="24"/>
              </w:rPr>
              <w:t>Wsparcie w zakresie podstawowej bazy dydaktycznej, niezwiązanej z nauczaniem praktycznym lub zawodowym, nie będzie możliwe.</w:t>
            </w:r>
          </w:p>
          <w:p w14:paraId="4B898AF2" w14:textId="52F6043B" w:rsidR="003E4D45" w:rsidRPr="00E204E2" w:rsidRDefault="00121EBE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eastAsia="Arial" w:hAnsi="Arial" w:cs="Arial"/>
                <w:sz w:val="24"/>
                <w:szCs w:val="24"/>
              </w:rPr>
              <w:t>B</w:t>
            </w:r>
            <w:r w:rsidR="00E71726" w:rsidRPr="00E204E2">
              <w:rPr>
                <w:rFonts w:ascii="Arial" w:hAnsi="Arial" w:cs="Arial"/>
                <w:sz w:val="24"/>
                <w:szCs w:val="24"/>
              </w:rPr>
              <w:t>udow</w:t>
            </w:r>
            <w:r w:rsidRPr="00E204E2">
              <w:rPr>
                <w:rFonts w:ascii="Arial" w:hAnsi="Arial" w:cs="Arial"/>
                <w:sz w:val="24"/>
                <w:szCs w:val="24"/>
              </w:rPr>
              <w:t>a</w:t>
            </w:r>
            <w:r w:rsidR="00E71726" w:rsidRPr="00E204E2">
              <w:rPr>
                <w:rFonts w:ascii="Arial" w:hAnsi="Arial" w:cs="Arial"/>
                <w:sz w:val="24"/>
                <w:szCs w:val="24"/>
              </w:rPr>
              <w:t xml:space="preserve"> nowych obiektów jest możliwa </w:t>
            </w:r>
            <w:r w:rsidR="00636F51" w:rsidRPr="00E204E2">
              <w:rPr>
                <w:rFonts w:ascii="Arial" w:hAnsi="Arial" w:cs="Arial"/>
                <w:sz w:val="24"/>
                <w:szCs w:val="24"/>
              </w:rPr>
              <w:t xml:space="preserve">jedynie </w:t>
            </w:r>
            <w:r w:rsidR="008227A4" w:rsidRPr="00E204E2">
              <w:rPr>
                <w:rFonts w:ascii="Arial" w:hAnsi="Arial" w:cs="Arial"/>
                <w:sz w:val="24"/>
                <w:szCs w:val="24"/>
              </w:rPr>
              <w:t>gdy Wnioskodawca</w:t>
            </w:r>
            <w:r w:rsidR="00636F51" w:rsidRPr="00E204E2">
              <w:rPr>
                <w:rFonts w:ascii="Arial" w:hAnsi="Arial" w:cs="Arial"/>
                <w:sz w:val="24"/>
                <w:szCs w:val="24"/>
              </w:rPr>
              <w:t xml:space="preserve"> uzasadni brak </w:t>
            </w:r>
            <w:r w:rsidR="00636F51" w:rsidRPr="00E204E2">
              <w:rPr>
                <w:rFonts w:ascii="Arial" w:hAnsi="Arial" w:cs="Arial"/>
                <w:sz w:val="24"/>
                <w:szCs w:val="24"/>
                <w:lang w:val="x-none"/>
              </w:rPr>
              <w:t>możliwości wykorzystania</w:t>
            </w:r>
            <w:r w:rsidR="00894B43" w:rsidRPr="00E204E2">
              <w:rPr>
                <w:rFonts w:ascii="Arial" w:hAnsi="Arial" w:cs="Arial"/>
                <w:sz w:val="24"/>
                <w:szCs w:val="24"/>
              </w:rPr>
              <w:t>, zgodnie z przeznaczeniem opisanym w projekcie, obiektów</w:t>
            </w:r>
            <w:r w:rsidR="00636F51" w:rsidRPr="00E204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C0A37" w:rsidRPr="00E204E2">
              <w:rPr>
                <w:rFonts w:ascii="Arial" w:hAnsi="Arial" w:cs="Arial"/>
                <w:sz w:val="24"/>
                <w:szCs w:val="24"/>
              </w:rPr>
              <w:t>na danym obszarze</w:t>
            </w:r>
            <w:r w:rsidR="00894B43" w:rsidRPr="00E204E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6A433B0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145FD59C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7E48B197" w14:textId="1A45BE24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5D1F9BF" w14:textId="29B4F324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366F306" w14:textId="31EA6E01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F85F077" w14:textId="315F0E39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3E4D45" w:rsidRPr="00E204E2" w14:paraId="6E7C3B2A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562F3FB5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B.3</w:t>
            </w:r>
          </w:p>
        </w:tc>
        <w:tc>
          <w:tcPr>
            <w:tcW w:w="2856" w:type="dxa"/>
            <w:vAlign w:val="center"/>
          </w:tcPr>
          <w:p w14:paraId="6DABF9AA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915" w:type="dxa"/>
          </w:tcPr>
          <w:p w14:paraId="2FD6990F" w14:textId="2023FF3C" w:rsidR="003E4D45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tym kryterium sprawdzamy czy wkład własny wnioskodawcy jest zgodny z zapisami Szczegółowego Opisu Priorytetów</w:t>
            </w:r>
            <w:r w:rsidR="005F7274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="005F7274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="005F7274">
              <w:rPr>
                <w:rFonts w:ascii="Arial" w:hAnsi="Arial" w:cs="Arial"/>
                <w:sz w:val="24"/>
                <w:szCs w:val="24"/>
              </w:rPr>
              <w:t>)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w wersji aktualnej na dzień rozpoczęcia </w:t>
            </w:r>
            <w:r w:rsidR="002F5391" w:rsidRPr="00E204E2">
              <w:rPr>
                <w:rFonts w:ascii="Arial" w:hAnsi="Arial" w:cs="Arial"/>
                <w:sz w:val="24"/>
                <w:szCs w:val="24"/>
              </w:rPr>
              <w:t>naboru</w:t>
            </w:r>
            <w:r w:rsidR="00A048F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E204E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6BAAD9D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2A33FB8" w14:textId="4162B1B6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14BA138" w14:textId="0E77B651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74CCCB" w14:textId="02F53DAF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4E14D5A" w14:textId="7DC90BCB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2616C16" w14:textId="24D65B11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poprawy) </w:t>
            </w: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oznacza, iż kryterium nie jest spełnione.</w:t>
            </w:r>
          </w:p>
        </w:tc>
      </w:tr>
      <w:tr w:rsidR="003E4D45" w:rsidRPr="00E204E2" w14:paraId="6F780AE0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2EF6BCC9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B.4</w:t>
            </w:r>
          </w:p>
        </w:tc>
        <w:tc>
          <w:tcPr>
            <w:tcW w:w="2856" w:type="dxa"/>
            <w:vAlign w:val="center"/>
          </w:tcPr>
          <w:p w14:paraId="4CE22C84" w14:textId="183833EB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Zgodność z prawem pomocy publicznej</w:t>
            </w:r>
            <w:r w:rsidR="00DC0D5E" w:rsidRPr="00E204E2">
              <w:rPr>
                <w:rFonts w:ascii="Arial" w:hAnsi="Arial" w:cs="Arial"/>
                <w:sz w:val="24"/>
                <w:szCs w:val="24"/>
              </w:rPr>
              <w:t xml:space="preserve">/pomocy de </w:t>
            </w:r>
            <w:proofErr w:type="spellStart"/>
            <w:r w:rsidR="00DC0D5E" w:rsidRPr="00E204E2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6915" w:type="dxa"/>
          </w:tcPr>
          <w:p w14:paraId="2344E1BE" w14:textId="652BA2AC" w:rsidR="003E4D45" w:rsidRDefault="003E4D45" w:rsidP="0030779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8227A4" w:rsidRPr="00E204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204E2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 w:rsidR="008227A4" w:rsidRPr="00E204E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4116905" w14:textId="5F657937" w:rsidR="00EC7371" w:rsidRPr="00EC7371" w:rsidRDefault="00EC7371" w:rsidP="00EC737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7371">
              <w:rPr>
                <w:rFonts w:ascii="Arial" w:hAnsi="Arial" w:cs="Arial"/>
                <w:sz w:val="24"/>
                <w:szCs w:val="24"/>
              </w:rPr>
              <w:t xml:space="preserve">Nie stanowi pomocy publicznej sytuacja, w której wykorzystywanie infrastruktury (budynków oraz sprzętu) do celów działalności gospodarczej ma charakter pomocniczy tj. działalności bezpośrednio powiązanej z eksploatacją </w:t>
            </w:r>
            <w:commentRangeStart w:id="3"/>
            <w:r w:rsidRPr="00EC7371">
              <w:rPr>
                <w:rFonts w:ascii="Arial" w:hAnsi="Arial" w:cs="Arial"/>
                <w:sz w:val="24"/>
                <w:szCs w:val="24"/>
              </w:rPr>
              <w:t>infrastruktury</w:t>
            </w:r>
            <w:ins w:id="4" w:author="IZ RPO SSZ" w:date="2023-09-06T12:48:00Z">
              <w:r w:rsidR="00E72ED4">
                <w:rPr>
                  <w:rFonts w:ascii="Arial" w:hAnsi="Arial" w:cs="Arial"/>
                  <w:sz w:val="24"/>
                  <w:szCs w:val="24"/>
                </w:rPr>
                <w:t>,</w:t>
              </w:r>
            </w:ins>
            <w:r w:rsidRPr="00EC7371">
              <w:rPr>
                <w:rFonts w:ascii="Arial" w:hAnsi="Arial" w:cs="Arial"/>
                <w:sz w:val="24"/>
                <w:szCs w:val="24"/>
              </w:rPr>
              <w:t xml:space="preserve"> </w:t>
            </w:r>
            <w:ins w:id="5" w:author="IZ RPO SSZ" w:date="2023-09-06T12:48:00Z">
              <w:r w:rsidR="00E72ED4" w:rsidRPr="00E72ED4">
                <w:rPr>
                  <w:rFonts w:ascii="Arial" w:hAnsi="Arial" w:cs="Arial"/>
                  <w:sz w:val="24"/>
                  <w:szCs w:val="24"/>
                </w:rPr>
                <w:t xml:space="preserve">koniecznej </w:t>
              </w:r>
            </w:ins>
            <w:commentRangeEnd w:id="3"/>
            <w:ins w:id="6" w:author="IZ RPO SSZ" w:date="2023-09-06T12:49:00Z">
              <w:r w:rsidR="00E72ED4">
                <w:rPr>
                  <w:rStyle w:val="Odwoaniedokomentarza"/>
                  <w:lang w:val="x-none" w:eastAsia="x-none"/>
                </w:rPr>
                <w:commentReference w:id="3"/>
              </w:r>
            </w:ins>
            <w:ins w:id="7" w:author="IZ RPO SSZ" w:date="2023-09-06T12:48:00Z">
              <w:r w:rsidR="00E72ED4" w:rsidRPr="00E72ED4">
                <w:rPr>
                  <w:rFonts w:ascii="Arial" w:hAnsi="Arial" w:cs="Arial"/>
                  <w:sz w:val="24"/>
                  <w:szCs w:val="24"/>
                </w:rPr>
                <w:t xml:space="preserve">do eksploatacji infrastruktury </w:t>
              </w:r>
            </w:ins>
            <w:r w:rsidRPr="00EC7371">
              <w:rPr>
                <w:rFonts w:ascii="Arial" w:hAnsi="Arial" w:cs="Arial"/>
                <w:sz w:val="24"/>
                <w:szCs w:val="24"/>
              </w:rPr>
              <w:t>lub nieodłącznie związanej z podstawowym wykorzystaniem o charakterze niegospodarczym</w:t>
            </w:r>
            <w:r w:rsidRPr="00EC7371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8"/>
            </w:r>
            <w:r w:rsidRPr="00EC7371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6AF6CC71" w14:textId="21B6F56E" w:rsidR="00EC7371" w:rsidRPr="00EC7371" w:rsidRDefault="00EC7371" w:rsidP="00EC737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C7371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24950347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03AB78B0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41ACC3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8D90DA" w14:textId="7292965D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FFAD722" w14:textId="4E705971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51C0853" w14:textId="47241BB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uzupełnień lub poprawy) </w:t>
            </w: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oznacza, iż kryterium nie jest spełnione.</w:t>
            </w:r>
          </w:p>
        </w:tc>
      </w:tr>
      <w:tr w:rsidR="003E4D45" w:rsidRPr="00E204E2" w14:paraId="4C74D144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6B463273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B.5</w:t>
            </w:r>
          </w:p>
        </w:tc>
        <w:tc>
          <w:tcPr>
            <w:tcW w:w="2856" w:type="dxa"/>
            <w:vAlign w:val="center"/>
          </w:tcPr>
          <w:p w14:paraId="7F0A6860" w14:textId="3D9DD422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Zgodność projektu z zasadą zrównoważonego rozwoju</w:t>
            </w:r>
          </w:p>
        </w:tc>
        <w:tc>
          <w:tcPr>
            <w:tcW w:w="6915" w:type="dxa"/>
          </w:tcPr>
          <w:p w14:paraId="4D531BCB" w14:textId="77777777" w:rsidR="00E97D94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085E0A66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projektu. Należy przedstawić jak projekt wspiera działania respektujące standardy i priorytety klimatyczne UE. </w:t>
            </w:r>
          </w:p>
          <w:p w14:paraId="11673385" w14:textId="72CA1A9E" w:rsidR="003E4D45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obszarów.</w:t>
            </w:r>
          </w:p>
          <w:p w14:paraId="3F3036F4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37B90CFA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33A098" w14:textId="77777777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4A4D5E3" w14:textId="328234A6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2AE4A2C" w14:textId="4F482940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3603241" w14:textId="1E635A10" w:rsidR="003E4D45" w:rsidRPr="00E204E2" w:rsidRDefault="003E4D45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97D94" w:rsidRPr="00E204E2" w14:paraId="280329AB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388CEC9A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B.6</w:t>
            </w:r>
          </w:p>
        </w:tc>
        <w:tc>
          <w:tcPr>
            <w:tcW w:w="2856" w:type="dxa"/>
            <w:vAlign w:val="center"/>
          </w:tcPr>
          <w:p w14:paraId="115DB40D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915" w:type="dxa"/>
          </w:tcPr>
          <w:p w14:paraId="52D123F9" w14:textId="36C94A52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 przewidywanej trwałości wynoszącej co </w:t>
            </w: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najmniej pięć lat przewidziana w ramach projektu jest odporna na zmiany klimatu.</w:t>
            </w:r>
          </w:p>
          <w:p w14:paraId="7A28804D" w14:textId="258245D5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Weryfikacja przeprowadzana jest na podstawie uzasadnienia odporności przedsięwzięcia na zmiany klimatu przedstawionego we wniosku o dofinansowanie projektu. </w:t>
            </w:r>
          </w:p>
          <w:p w14:paraId="7ECF0C58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402" w:type="dxa"/>
          </w:tcPr>
          <w:p w14:paraId="68198E44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773C21C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6EEA8C3A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128807" w14:textId="0C0DEBCC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5CF9513A" w14:textId="6482DB2C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3AE125B" w14:textId="0B1F0C24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97D94" w:rsidRPr="00E204E2" w14:paraId="43970198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1C623B39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B.7</w:t>
            </w:r>
          </w:p>
        </w:tc>
        <w:tc>
          <w:tcPr>
            <w:tcW w:w="2856" w:type="dxa"/>
            <w:vAlign w:val="center"/>
          </w:tcPr>
          <w:p w14:paraId="6D836C2C" w14:textId="38E91605" w:rsidR="00E97D94" w:rsidRPr="00E204E2" w:rsidRDefault="00E97D94" w:rsidP="00E9244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Zgodność projektu z wymaganiami prawa ochrony środowiska</w:t>
            </w:r>
          </w:p>
        </w:tc>
        <w:tc>
          <w:tcPr>
            <w:tcW w:w="6915" w:type="dxa"/>
          </w:tcPr>
          <w:p w14:paraId="65D9D5AF" w14:textId="77777777" w:rsidR="006A0F10" w:rsidRPr="00E204E2" w:rsidRDefault="006A0F10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70E78498" w14:textId="0A78860B" w:rsidR="006A0F10" w:rsidRPr="00E204E2" w:rsidRDefault="006A0F10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• ustawą z dnia 3 października 2008 r. o udostępnianiu informacji o środowisku i jego ochronie, udziale społeczeństwa </w:t>
            </w: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w ochronie środowiska oraz o ocenach oddziaływania na środowisko (Dz.U. z 202</w:t>
            </w:r>
            <w:r w:rsidR="00750357" w:rsidRPr="00E204E2">
              <w:rPr>
                <w:rFonts w:ascii="Arial" w:hAnsi="Arial" w:cs="Arial"/>
                <w:sz w:val="24"/>
                <w:szCs w:val="24"/>
              </w:rPr>
              <w:t>3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750357" w:rsidRPr="00E204E2">
              <w:rPr>
                <w:rFonts w:ascii="Arial" w:hAnsi="Arial" w:cs="Arial"/>
                <w:sz w:val="24"/>
                <w:szCs w:val="24"/>
              </w:rPr>
              <w:t>1094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E204E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204E2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7CD6BC3E" w14:textId="27BAA291" w:rsidR="006A0F10" w:rsidRPr="00E204E2" w:rsidRDefault="006A0F10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• ustawą z dnia 27 kwietnia 2001 r. Prawo ochrony środowiska (Dz.U. z 202</w:t>
            </w:r>
            <w:r w:rsidR="00750357" w:rsidRPr="00E204E2">
              <w:rPr>
                <w:rFonts w:ascii="Arial" w:hAnsi="Arial" w:cs="Arial"/>
                <w:sz w:val="24"/>
                <w:szCs w:val="24"/>
              </w:rPr>
              <w:t>2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750357" w:rsidRPr="00E204E2">
              <w:rPr>
                <w:rFonts w:ascii="Arial" w:hAnsi="Arial" w:cs="Arial"/>
                <w:sz w:val="24"/>
                <w:szCs w:val="24"/>
              </w:rPr>
              <w:t>2556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E204E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204E2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55008EA2" w14:textId="65BC2791" w:rsidR="006A0F10" w:rsidRPr="00E204E2" w:rsidRDefault="006A0F10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• ustawą z dnia 16 kwietnia 2004 r. o ochronie przyrody (Dz.U. z 202</w:t>
            </w:r>
            <w:r w:rsidR="00750357" w:rsidRPr="00E204E2">
              <w:rPr>
                <w:rFonts w:ascii="Arial" w:hAnsi="Arial" w:cs="Arial"/>
                <w:sz w:val="24"/>
                <w:szCs w:val="24"/>
              </w:rPr>
              <w:t>3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 w:rsidR="00750357" w:rsidRPr="00E204E2">
              <w:rPr>
                <w:rFonts w:ascii="Arial" w:hAnsi="Arial" w:cs="Arial"/>
                <w:sz w:val="24"/>
                <w:szCs w:val="24"/>
              </w:rPr>
              <w:t>336</w:t>
            </w:r>
            <w:r w:rsidRPr="00E204E2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116CBD4A" w14:textId="0417DD2D" w:rsidR="006A0F10" w:rsidRPr="00E204E2" w:rsidRDefault="006A0F10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• ustawą z dnia 20 lipca 2017 r. Prawo wodne (Dz. U. z </w:t>
            </w:r>
            <w:r w:rsidR="00FF5618" w:rsidRPr="00E204E2">
              <w:rPr>
                <w:rFonts w:ascii="Arial" w:hAnsi="Arial" w:cs="Arial"/>
                <w:sz w:val="24"/>
                <w:szCs w:val="24"/>
              </w:rPr>
              <w:t>2023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r., poz. </w:t>
            </w:r>
            <w:r w:rsidR="00FF5618" w:rsidRPr="00E204E2">
              <w:rPr>
                <w:rFonts w:ascii="Arial" w:hAnsi="Arial" w:cs="Arial"/>
                <w:sz w:val="24"/>
                <w:szCs w:val="24"/>
              </w:rPr>
              <w:t>1478</w:t>
            </w:r>
            <w:r w:rsidRPr="00E204E2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ustanawiająca ramy wspólnotowego działania w dziedzinie polityki wodnej;</w:t>
            </w:r>
          </w:p>
          <w:p w14:paraId="13A66A98" w14:textId="77777777" w:rsidR="006A0F10" w:rsidRPr="00E204E2" w:rsidRDefault="006A0F10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• 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(Ares(2021)1432319 z 23.02.2021 r.).</w:t>
            </w:r>
          </w:p>
          <w:p w14:paraId="1E25A6E7" w14:textId="490C273B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 xml:space="preserve">W tym kryterium sprawdzamy, czy wnioskodawca posiada dokumentację środowiskową zgodną z regulaminem wyboru projektów, w szczególności decyzję o środowiskowych uwarunkowaniach – jeżeli jest ona wymagana. Jeśli tak to czy została załączona do wniosku oraz czy </w:t>
            </w:r>
            <w:r w:rsidR="002F5391" w:rsidRPr="00E204E2">
              <w:rPr>
                <w:rFonts w:ascii="Arial" w:hAnsi="Arial" w:cs="Arial"/>
                <w:sz w:val="24"/>
                <w:szCs w:val="24"/>
              </w:rPr>
              <w:t xml:space="preserve">zakres projektu jest zgodny z decyzją o środowiskowych uwarunkowaniach oraz  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zezwoleniem na realizację inwestycji.</w:t>
            </w:r>
          </w:p>
          <w:p w14:paraId="2580B4AD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5A012A2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8F7BD1F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31F3A28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006FFF2" w14:textId="1221AC82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6A0F10" w:rsidRPr="00E204E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795EAF0" w14:textId="3CBD6F08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D62D520" w14:textId="4A59665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97D94" w:rsidRPr="00E204E2" w14:paraId="4199EB96" w14:textId="77777777" w:rsidTr="002956C4">
        <w:trPr>
          <w:trHeight w:val="1559"/>
        </w:trPr>
        <w:tc>
          <w:tcPr>
            <w:tcW w:w="1110" w:type="dxa"/>
            <w:vAlign w:val="center"/>
          </w:tcPr>
          <w:p w14:paraId="1324FD50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204E2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36E1F6BF" w14:textId="566B4E30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915" w:type="dxa"/>
          </w:tcPr>
          <w:p w14:paraId="15C3C7DE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12D75842" w14:textId="77777777" w:rsidR="00E97D94" w:rsidRPr="00E204E2" w:rsidRDefault="00E97D94" w:rsidP="007E43D0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 oraz podano czas ich osiągnięcia,</w:t>
            </w:r>
          </w:p>
          <w:p w14:paraId="6A618FD3" w14:textId="77777777" w:rsidR="00E97D94" w:rsidRPr="00E204E2" w:rsidRDefault="00E97D94" w:rsidP="007E43D0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3BD7862B" w14:textId="77777777" w:rsidR="00E97D94" w:rsidRPr="00E204E2" w:rsidRDefault="00E97D94" w:rsidP="007E43D0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5F4139E1" w14:textId="1EE12E44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5DDE41ED" w14:textId="706268CC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32940B59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4841E89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353EB1" w14:textId="416D71CC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6B2FA71" w14:textId="62B7E8AD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B3EC1B4" w14:textId="44662338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jednokrotnym złożeniu uzupełnień lub poprawy) oznacza, iż kryterium nie jest spełnione.</w:t>
            </w:r>
          </w:p>
        </w:tc>
      </w:tr>
      <w:tr w:rsidR="00E97D94" w:rsidRPr="00E204E2" w14:paraId="7EC27F21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48EFA120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B.</w:t>
            </w:r>
            <w:r w:rsidR="006A0F10" w:rsidRPr="00E204E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5A02982E" w14:textId="0D158E86" w:rsidR="00E97D94" w:rsidRPr="00E204E2" w:rsidRDefault="00E97D94" w:rsidP="00E9244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915" w:type="dxa"/>
          </w:tcPr>
          <w:p w14:paraId="309502FD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5FA07B6D" w14:textId="77777777" w:rsidR="00E97D94" w:rsidRPr="00E204E2" w:rsidRDefault="00E97D94" w:rsidP="007E43D0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2AABE46F" w14:textId="77777777" w:rsidR="00E97D94" w:rsidRPr="00E204E2" w:rsidRDefault="00E97D94" w:rsidP="007E43D0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1F673604" w14:textId="77777777" w:rsidR="00E97D94" w:rsidRPr="00E204E2" w:rsidRDefault="00E97D94" w:rsidP="007E43D0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0F792403" w14:textId="012A010A" w:rsidR="00E97D94" w:rsidRPr="00E204E2" w:rsidRDefault="00E97D94" w:rsidP="007E43D0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55E80B35" w14:textId="7B9F962F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202CD8A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0940672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9C7F8B0" w14:textId="23319B0C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79C5766" w14:textId="1D61E42D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3D1B2BA" w14:textId="4F7B5B1A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97D94" w:rsidRPr="00E204E2" w14:paraId="2CBF1E01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069414F8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204E2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56838C56" w14:textId="6B4736EE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Wykonalność finansowa i ekonomiczna projektu</w:t>
            </w:r>
          </w:p>
        </w:tc>
        <w:tc>
          <w:tcPr>
            <w:tcW w:w="6915" w:type="dxa"/>
          </w:tcPr>
          <w:p w14:paraId="455049F9" w14:textId="635F21C1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 szczególności czy:</w:t>
            </w:r>
          </w:p>
          <w:p w14:paraId="3432B165" w14:textId="77777777" w:rsidR="00E97D94" w:rsidRPr="00E204E2" w:rsidRDefault="00E97D94" w:rsidP="007E43D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17CC44AA" w14:textId="3C5C7736" w:rsidR="00E97D94" w:rsidRPr="00E204E2" w:rsidRDefault="00E97D94" w:rsidP="007E43D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przyjęte założenia analiz finansowych są spójne i uzasadnione,</w:t>
            </w:r>
          </w:p>
          <w:p w14:paraId="1272E07D" w14:textId="77777777" w:rsidR="00E97D94" w:rsidRPr="00E204E2" w:rsidRDefault="00E97D94" w:rsidP="007E43D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5C1ACDC3" w14:textId="77777777" w:rsidR="002F5391" w:rsidRPr="00E204E2" w:rsidRDefault="002F5391" w:rsidP="007E43D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5568458F" w14:textId="0FDA4956" w:rsidR="00E97D94" w:rsidRPr="00E204E2" w:rsidRDefault="002F5391" w:rsidP="00E92442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1C416A19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1490112F" w14:textId="6EC016D9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5EFF237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12C2663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AA4BF45" w14:textId="156010BB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D4AA18B" w14:textId="3781CFCC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324257D" w14:textId="0A0DA013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97D94" w:rsidRPr="00E204E2" w14:paraId="343C9883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3AEECDED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B.</w:t>
            </w:r>
            <w:r w:rsidR="006A0F10" w:rsidRPr="00E204E2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856" w:type="dxa"/>
            <w:vAlign w:val="center"/>
          </w:tcPr>
          <w:p w14:paraId="765ED476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915" w:type="dxa"/>
          </w:tcPr>
          <w:p w14:paraId="2F09AB21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20F6D8FF" w14:textId="77777777" w:rsidR="00E97D94" w:rsidRPr="00E204E2" w:rsidRDefault="00E97D94" w:rsidP="007E43D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E204E2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E204E2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</w:t>
            </w: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Przy czym okres kwalifikowalności powinien mieścić się w ramach czasowych określonych w art. 63 ust. 2 rozporządzenia nr 2021/1060,</w:t>
            </w:r>
          </w:p>
          <w:p w14:paraId="38EF7778" w14:textId="77777777" w:rsidR="00E97D94" w:rsidRPr="00E204E2" w:rsidRDefault="00E97D94" w:rsidP="007E43D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8" w:name="_Hlk126574575"/>
            <w:r w:rsidRPr="00E204E2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8"/>
            <w:r w:rsidRPr="00E204E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55C6FF59" w14:textId="77777777" w:rsidR="00E97D94" w:rsidRPr="00E204E2" w:rsidRDefault="00E97D94" w:rsidP="007E43D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4E3EE17B" w14:textId="77777777" w:rsidR="00E97D94" w:rsidRPr="00E204E2" w:rsidRDefault="00E97D94" w:rsidP="007E43D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5D5D17F4" w14:textId="77777777" w:rsidR="00E97D94" w:rsidRPr="00E204E2" w:rsidRDefault="00E97D94" w:rsidP="007E43D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05959231" w14:textId="1E726B7A" w:rsidR="00E97D94" w:rsidRPr="00E204E2" w:rsidRDefault="00E97D94" w:rsidP="007E43D0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56161919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28CDAFDF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5E0C50A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1156268F" w14:textId="14B29B3F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111FFD6" w14:textId="47C2C002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A907DF3" w14:textId="154CF508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97D94" w:rsidRPr="00E204E2" w14:paraId="233D547D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13B3AD23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B.</w:t>
            </w:r>
            <w:r w:rsidR="006A0F10" w:rsidRPr="00E204E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856" w:type="dxa"/>
            <w:vAlign w:val="center"/>
          </w:tcPr>
          <w:p w14:paraId="4F5BE56D" w14:textId="5147818E" w:rsidR="00E97D94" w:rsidRPr="00E204E2" w:rsidRDefault="00E97D94" w:rsidP="00E9244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  <w:r w:rsidR="00E92442" w:rsidRPr="00E204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niedyskryminacji, w tym </w:t>
            </w: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dostępności dla osób z niepełnosprawnościami</w:t>
            </w:r>
          </w:p>
        </w:tc>
        <w:tc>
          <w:tcPr>
            <w:tcW w:w="6915" w:type="dxa"/>
          </w:tcPr>
          <w:p w14:paraId="21FA4F98" w14:textId="66FC792A" w:rsidR="00E97D94" w:rsidRPr="00E204E2" w:rsidRDefault="00E97D94" w:rsidP="00E9244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 xml:space="preserve">W tym kryterium sprawdzamy, czy nie występują niezgodności zapisów wniosku o dofinansowanie projektu z zasadą równości szans i niedyskryminacji, określoną w art. 9 Rozporządzenia 2021/1060 oraz we wniosku o dofinansowanie projektu </w:t>
            </w: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1ACC3138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2688F142" w14:textId="002642FB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E9C487E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C95E99A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1E2FC570" w14:textId="17552F55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9B62358" w14:textId="4460E163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B76AFA6" w14:textId="53B3769E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97D94" w:rsidRPr="00E204E2" w14:paraId="46860BB0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02DF0972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B.</w:t>
            </w:r>
            <w:r w:rsidR="006A0F10" w:rsidRPr="00E204E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856" w:type="dxa"/>
            <w:vAlign w:val="center"/>
          </w:tcPr>
          <w:p w14:paraId="4179F936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915" w:type="dxa"/>
          </w:tcPr>
          <w:p w14:paraId="7F5A5931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Pr="00E204E2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E204E2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1081A164" w14:textId="48D9E55F" w:rsidR="00C77E9A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</w:t>
            </w: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58192C6E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58CA4D27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3FEBF29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EF87A9C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849008" w14:textId="566D0C43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4196692F" w14:textId="26DA7B91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24E0797" w14:textId="26C3404B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97D94" w:rsidRPr="00E204E2" w14:paraId="298A50E8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1F7B44FE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B.</w:t>
            </w:r>
            <w:r w:rsidR="006A0F10" w:rsidRPr="00E204E2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856" w:type="dxa"/>
            <w:vAlign w:val="center"/>
          </w:tcPr>
          <w:p w14:paraId="571286E2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915" w:type="dxa"/>
          </w:tcPr>
          <w:p w14:paraId="7CCD784B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Pr="00E204E2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Pr="00E204E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204E2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718CE089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 </w:t>
            </w:r>
          </w:p>
          <w:p w14:paraId="448EDB62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378322EE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CDFE69E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49F1349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B3DA33" w14:textId="17C3ECB0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FC6819D" w14:textId="2B865630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6D672884" w14:textId="5BA53A3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97D94" w:rsidRPr="00E204E2" w14:paraId="15FA968B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3A4E9EFC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B.</w:t>
            </w:r>
            <w:r w:rsidR="006A0F10" w:rsidRPr="00E204E2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856" w:type="dxa"/>
            <w:vAlign w:val="center"/>
          </w:tcPr>
          <w:p w14:paraId="7536070E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915" w:type="dxa"/>
          </w:tcPr>
          <w:p w14:paraId="4F149152" w14:textId="28704EBE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6317DE57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25B98A7F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A02EA46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CE26BDA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505DAA" w14:textId="77777777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72629F0" w14:textId="6CB73475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E23943B" w14:textId="4B645C99" w:rsidR="00E97D94" w:rsidRPr="00E204E2" w:rsidRDefault="00E97D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Przyznanie wartości „NIE” (po jednokrotnym złożeniu uzupełnień lub poprawy) oznacza, iż kryterium nie jest spełnione.</w:t>
            </w:r>
          </w:p>
        </w:tc>
      </w:tr>
    </w:tbl>
    <w:p w14:paraId="1F68F64B" w14:textId="69F6C034" w:rsidR="007257F1" w:rsidRPr="00E204E2" w:rsidRDefault="007257F1" w:rsidP="00424863">
      <w:pPr>
        <w:pStyle w:val="Nagwek1"/>
        <w:numPr>
          <w:ilvl w:val="0"/>
          <w:numId w:val="28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204E2">
        <w:rPr>
          <w:rFonts w:ascii="Arial" w:hAnsi="Arial" w:cs="Arial"/>
          <w:sz w:val="24"/>
          <w:szCs w:val="24"/>
        </w:rPr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9"/>
        <w:gridCol w:w="2845"/>
        <w:gridCol w:w="6844"/>
        <w:gridCol w:w="3375"/>
      </w:tblGrid>
      <w:tr w:rsidR="00A57E1E" w:rsidRPr="00E204E2" w14:paraId="13F623B0" w14:textId="77777777" w:rsidTr="00782D0D">
        <w:tc>
          <w:tcPr>
            <w:tcW w:w="1219" w:type="dxa"/>
            <w:shd w:val="clear" w:color="auto" w:fill="E7E6E6"/>
            <w:vAlign w:val="center"/>
          </w:tcPr>
          <w:p w14:paraId="18BD5000" w14:textId="77777777" w:rsidR="00A57E1E" w:rsidRPr="00E204E2" w:rsidRDefault="00A57E1E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45" w:type="dxa"/>
            <w:shd w:val="clear" w:color="auto" w:fill="E7E6E6"/>
            <w:vAlign w:val="center"/>
          </w:tcPr>
          <w:p w14:paraId="31B2BEAE" w14:textId="77777777" w:rsidR="00A57E1E" w:rsidRPr="00E204E2" w:rsidRDefault="00A57E1E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844" w:type="dxa"/>
            <w:shd w:val="clear" w:color="auto" w:fill="E7E6E6"/>
            <w:vAlign w:val="center"/>
          </w:tcPr>
          <w:p w14:paraId="3149F945" w14:textId="77777777" w:rsidR="00A57E1E" w:rsidRPr="00E204E2" w:rsidRDefault="00A57E1E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375" w:type="dxa"/>
            <w:shd w:val="clear" w:color="auto" w:fill="E7E6E6"/>
            <w:vAlign w:val="center"/>
          </w:tcPr>
          <w:p w14:paraId="7DECA0A8" w14:textId="77777777" w:rsidR="00A57E1E" w:rsidRPr="00E204E2" w:rsidRDefault="00A57E1E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79DC5001" w14:textId="77777777" w:rsidR="00A57E1E" w:rsidRPr="00E204E2" w:rsidRDefault="00A57E1E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E507FE" w:rsidRPr="00E204E2" w14:paraId="16C5C062" w14:textId="77777777" w:rsidTr="00782D0D"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74D2" w14:textId="150984EF" w:rsidR="00E507FE" w:rsidRPr="00E204E2" w:rsidRDefault="00E507FE" w:rsidP="007E43D0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E204E2">
              <w:rPr>
                <w:rFonts w:ascii="Arial" w:eastAsia="Times New Roman" w:hAnsi="Arial" w:cs="Arial"/>
                <w:sz w:val="24"/>
                <w:szCs w:val="24"/>
              </w:rPr>
              <w:t>C.</w:t>
            </w:r>
            <w:r w:rsidR="00DC1C47" w:rsidRPr="00E204E2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431A" w14:textId="61FD1F81" w:rsidR="00E507FE" w:rsidRPr="00E204E2" w:rsidRDefault="00752597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Realizacja wsparcia została zaplanowana na podstawie diagnozy</w:t>
            </w:r>
          </w:p>
        </w:tc>
        <w:tc>
          <w:tcPr>
            <w:tcW w:w="6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33283" w14:textId="4E2E99CD" w:rsidR="00752597" w:rsidRPr="00E204E2" w:rsidRDefault="00752597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W tym kryterium </w:t>
            </w:r>
            <w:r w:rsidR="00FA27EB" w:rsidRPr="00E204E2">
              <w:rPr>
                <w:rFonts w:ascii="Arial" w:hAnsi="Arial" w:cs="Arial"/>
                <w:sz w:val="24"/>
                <w:szCs w:val="24"/>
              </w:rPr>
              <w:t>sprawdzamy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, czy </w:t>
            </w:r>
            <w:r w:rsidR="00FA27EB" w:rsidRPr="00E204E2">
              <w:rPr>
                <w:rFonts w:ascii="Arial" w:hAnsi="Arial" w:cs="Arial"/>
                <w:sz w:val="24"/>
                <w:szCs w:val="24"/>
              </w:rPr>
              <w:t xml:space="preserve">realizacja wsparcia została zaplanowana na podstawie diagnozy oraz czy </w:t>
            </w:r>
            <w:r w:rsidRPr="00E204E2">
              <w:rPr>
                <w:rFonts w:ascii="Arial" w:hAnsi="Arial" w:cs="Arial"/>
                <w:sz w:val="24"/>
                <w:szCs w:val="24"/>
              </w:rPr>
              <w:t>diagnoz</w:t>
            </w:r>
            <w:r w:rsidR="00FA27EB" w:rsidRPr="00E204E2">
              <w:rPr>
                <w:rFonts w:ascii="Arial" w:hAnsi="Arial" w:cs="Arial"/>
                <w:sz w:val="24"/>
                <w:szCs w:val="24"/>
              </w:rPr>
              <w:t>a</w:t>
            </w:r>
            <w:r w:rsidR="00373AC3" w:rsidRPr="00E204E2">
              <w:rPr>
                <w:rFonts w:ascii="Arial" w:hAnsi="Arial" w:cs="Arial"/>
                <w:sz w:val="24"/>
                <w:szCs w:val="24"/>
              </w:rPr>
              <w:t xml:space="preserve"> uwzględnia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09358D15" w14:textId="6CB29050" w:rsidR="00752597" w:rsidRPr="00E204E2" w:rsidRDefault="00752597" w:rsidP="007E43D0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zapotrzebowanie na działania z zakresu wyposażenia/</w:t>
            </w:r>
            <w:r w:rsidR="00373AC3" w:rsidRPr="00E204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doposażenia </w:t>
            </w:r>
            <w:r w:rsidR="00B737BB" w:rsidRPr="00E204E2">
              <w:rPr>
                <w:rFonts w:ascii="Arial" w:hAnsi="Arial" w:cs="Arial"/>
                <w:sz w:val="24"/>
                <w:szCs w:val="24"/>
              </w:rPr>
              <w:t>publicznej uczelni zawodowej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w nowoczesny sprzęt i materiały dydaktyczne</w:t>
            </w:r>
            <w:r w:rsidR="00B737BB" w:rsidRPr="00E204E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CB21F7" w:rsidRPr="00E204E2">
              <w:rPr>
                <w:rFonts w:ascii="Arial" w:hAnsi="Arial" w:cs="Arial"/>
                <w:sz w:val="24"/>
                <w:szCs w:val="24"/>
              </w:rPr>
              <w:t>.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Diagnoza </w:t>
            </w:r>
            <w:r w:rsidR="00373AC3" w:rsidRPr="00E204E2">
              <w:rPr>
                <w:rFonts w:ascii="Arial" w:hAnsi="Arial" w:cs="Arial"/>
                <w:sz w:val="24"/>
                <w:szCs w:val="24"/>
              </w:rPr>
              <w:t xml:space="preserve">w tym zakresie </w:t>
            </w:r>
            <w:r w:rsidRPr="00E204E2">
              <w:rPr>
                <w:rFonts w:ascii="Arial" w:hAnsi="Arial" w:cs="Arial"/>
                <w:sz w:val="24"/>
                <w:szCs w:val="24"/>
              </w:rPr>
              <w:t>powinna</w:t>
            </w:r>
            <w:r w:rsidR="00373AC3" w:rsidRPr="00E204E2">
              <w:rPr>
                <w:rFonts w:ascii="Arial" w:hAnsi="Arial" w:cs="Arial"/>
                <w:sz w:val="24"/>
                <w:szCs w:val="24"/>
              </w:rPr>
              <w:t xml:space="preserve"> obejmować</w:t>
            </w:r>
            <w:r w:rsidRPr="00E204E2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67208A9" w14:textId="754A8490" w:rsidR="00752597" w:rsidRPr="00E204E2" w:rsidRDefault="00752597" w:rsidP="007E43D0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wnioski z przeprowadzonego spisu inwentarza oraz oceny stanu technicznego posiadanego wyposażenia;</w:t>
            </w:r>
          </w:p>
          <w:p w14:paraId="3FC337C7" w14:textId="789CE59A" w:rsidR="00752597" w:rsidRPr="00E204E2" w:rsidRDefault="00752597" w:rsidP="007E43D0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rekomendacje instytucji z otoczenia społeczno-gospodarczego.</w:t>
            </w:r>
          </w:p>
          <w:p w14:paraId="3F3F94DA" w14:textId="6FFEF9EC" w:rsidR="00752597" w:rsidRPr="00E204E2" w:rsidRDefault="00752597" w:rsidP="007E43D0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trendy demograficzne zachodzące na danym obszarze w celu zachowania równowagi pomiędzy lepszym dostępem do edukacji a długoterminową opłacalnością takiej inwestycji.</w:t>
            </w:r>
          </w:p>
          <w:p w14:paraId="037845CB" w14:textId="7138A540" w:rsidR="00FA23CD" w:rsidRPr="00E204E2" w:rsidRDefault="00FA23CD" w:rsidP="00E92442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specjalne potrzeby edukacyjne </w:t>
            </w:r>
            <w:r w:rsidR="00DC1C47" w:rsidRPr="00E204E2">
              <w:rPr>
                <w:rFonts w:ascii="Arial" w:hAnsi="Arial" w:cs="Arial"/>
                <w:sz w:val="24"/>
                <w:szCs w:val="24"/>
              </w:rPr>
              <w:t>studentów</w:t>
            </w:r>
            <w:r w:rsidRPr="00E204E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4666FCF" w14:textId="6DABF07E" w:rsidR="00013D9F" w:rsidRPr="00E204E2" w:rsidRDefault="00752597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Diagnoza może stanowić element Studium Wykonalności</w:t>
            </w:r>
            <w:r w:rsidR="00534630" w:rsidRPr="00E204E2">
              <w:rPr>
                <w:rFonts w:ascii="Arial" w:hAnsi="Arial" w:cs="Arial"/>
                <w:sz w:val="24"/>
                <w:szCs w:val="24"/>
              </w:rPr>
              <w:t>/</w:t>
            </w:r>
            <w:r w:rsidR="00FA23CD" w:rsidRPr="00E204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13D9F" w:rsidRPr="00E204E2">
              <w:rPr>
                <w:rFonts w:ascii="Arial" w:hAnsi="Arial" w:cs="Arial"/>
                <w:sz w:val="24"/>
                <w:szCs w:val="24"/>
              </w:rPr>
              <w:t>Planu inwestycji lub oddzielny załącznik do wniosku o dofinansowanie projektu.</w:t>
            </w:r>
          </w:p>
          <w:p w14:paraId="148BC086" w14:textId="00DBB4E4" w:rsidR="00013D9F" w:rsidRPr="00E204E2" w:rsidRDefault="00013D9F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75" w:type="dxa"/>
          </w:tcPr>
          <w:p w14:paraId="50657E90" w14:textId="44822C11" w:rsidR="00E507FE" w:rsidRPr="00E204E2" w:rsidRDefault="00E507FE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0B548C1" w14:textId="77777777" w:rsidR="00E507FE" w:rsidRPr="00E204E2" w:rsidRDefault="00E507FE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B50A47" w14:textId="77777777" w:rsidR="00E507FE" w:rsidRPr="00E204E2" w:rsidRDefault="00E507FE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580A6E" w14:textId="77705A16" w:rsidR="00E507FE" w:rsidRPr="00E204E2" w:rsidRDefault="00E507FE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594E020" w14:textId="1428678B" w:rsidR="00E507FE" w:rsidRPr="00E204E2" w:rsidRDefault="00E507FE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5B66EE03" w14:textId="6D190121" w:rsidR="00E507FE" w:rsidRPr="00E204E2" w:rsidRDefault="00E507FE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E507FE" w:rsidRPr="00E204E2" w14:paraId="75B8E89D" w14:textId="77777777" w:rsidTr="00782D0D">
        <w:tc>
          <w:tcPr>
            <w:tcW w:w="1219" w:type="dxa"/>
            <w:vAlign w:val="center"/>
          </w:tcPr>
          <w:p w14:paraId="3B723A88" w14:textId="4F9B710B" w:rsidR="00E507FE" w:rsidRPr="00E204E2" w:rsidRDefault="00E507FE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eastAsia="Times New Roman" w:hAnsi="Arial" w:cs="Arial"/>
                <w:sz w:val="24"/>
                <w:szCs w:val="24"/>
              </w:rPr>
              <w:t>C.</w:t>
            </w:r>
            <w:r w:rsidR="00DC1C47" w:rsidRPr="00E204E2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2845" w:type="dxa"/>
            <w:vAlign w:val="center"/>
          </w:tcPr>
          <w:p w14:paraId="283C3F76" w14:textId="466DDBF0" w:rsidR="00E507FE" w:rsidRPr="00E204E2" w:rsidRDefault="00534630" w:rsidP="00E9244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Dostosowanie inwestycji do regionalnego</w:t>
            </w:r>
            <w:r w:rsidR="003608A1" w:rsidRPr="00E204E2">
              <w:rPr>
                <w:rFonts w:ascii="Arial" w:hAnsi="Arial" w:cs="Arial"/>
                <w:sz w:val="24"/>
                <w:szCs w:val="24"/>
              </w:rPr>
              <w:t>/</w:t>
            </w:r>
            <w:r w:rsidR="00E92442" w:rsidRPr="00E204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608A1" w:rsidRPr="00E204E2">
              <w:rPr>
                <w:rFonts w:ascii="Arial" w:hAnsi="Arial" w:cs="Arial"/>
                <w:sz w:val="24"/>
                <w:szCs w:val="24"/>
              </w:rPr>
              <w:t>lokalnego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rynku pracy</w:t>
            </w:r>
          </w:p>
        </w:tc>
        <w:tc>
          <w:tcPr>
            <w:tcW w:w="6844" w:type="dxa"/>
            <w:shd w:val="clear" w:color="auto" w:fill="auto"/>
            <w:vAlign w:val="center"/>
          </w:tcPr>
          <w:p w14:paraId="41463164" w14:textId="6A15BC05" w:rsidR="00E87E8D" w:rsidRPr="00E204E2" w:rsidRDefault="007377EF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W kryterium </w:t>
            </w:r>
            <w:r w:rsidR="00FA27EB" w:rsidRPr="00E204E2">
              <w:rPr>
                <w:rFonts w:ascii="Arial" w:hAnsi="Arial" w:cs="Arial"/>
                <w:sz w:val="24"/>
                <w:szCs w:val="24"/>
              </w:rPr>
              <w:t>sprawdzamy</w:t>
            </w:r>
            <w:r w:rsidR="00534630" w:rsidRPr="00E204E2">
              <w:rPr>
                <w:rFonts w:ascii="Arial" w:hAnsi="Arial" w:cs="Arial"/>
                <w:sz w:val="24"/>
                <w:szCs w:val="24"/>
              </w:rPr>
              <w:t>, czy projekt zakłada inwestycję w infrastrukturę</w:t>
            </w:r>
            <w:r w:rsidR="00373AC3" w:rsidRPr="00E204E2">
              <w:rPr>
                <w:rFonts w:ascii="Arial" w:hAnsi="Arial" w:cs="Arial"/>
                <w:sz w:val="24"/>
                <w:szCs w:val="24"/>
              </w:rPr>
              <w:t>, która będzie wykorzystywana na potrzeby</w:t>
            </w:r>
            <w:r w:rsidR="00A871E3" w:rsidRPr="00E204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34630" w:rsidRPr="00E204E2">
              <w:rPr>
                <w:rFonts w:ascii="Arial" w:hAnsi="Arial" w:cs="Arial"/>
                <w:sz w:val="24"/>
                <w:szCs w:val="24"/>
              </w:rPr>
              <w:t xml:space="preserve">kształcenia </w:t>
            </w:r>
            <w:r w:rsidR="003C6A80" w:rsidRPr="00E204E2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534630" w:rsidRPr="00E204E2">
              <w:rPr>
                <w:rFonts w:ascii="Arial" w:hAnsi="Arial" w:cs="Arial"/>
                <w:sz w:val="24"/>
                <w:szCs w:val="24"/>
              </w:rPr>
              <w:t>zawod</w:t>
            </w:r>
            <w:r w:rsidR="00A871E3" w:rsidRPr="00E204E2">
              <w:rPr>
                <w:rFonts w:ascii="Arial" w:hAnsi="Arial" w:cs="Arial"/>
                <w:sz w:val="24"/>
                <w:szCs w:val="24"/>
              </w:rPr>
              <w:t>zie/ach:</w:t>
            </w:r>
          </w:p>
          <w:p w14:paraId="62A7F04B" w14:textId="648E59B4" w:rsidR="00E87E8D" w:rsidRPr="00E204E2" w:rsidRDefault="00E87E8D" w:rsidP="00E92442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wskazan</w:t>
            </w:r>
            <w:r w:rsidRPr="00E204E2">
              <w:rPr>
                <w:rFonts w:ascii="Arial" w:hAnsi="Arial" w:cs="Arial"/>
                <w:sz w:val="24"/>
                <w:szCs w:val="24"/>
                <w:lang w:val="pl-PL"/>
              </w:rPr>
              <w:t>e</w:t>
            </w:r>
            <w:r w:rsidRPr="00E204E2">
              <w:rPr>
                <w:rFonts w:ascii="Arial" w:hAnsi="Arial" w:cs="Arial"/>
                <w:sz w:val="24"/>
                <w:szCs w:val="24"/>
              </w:rPr>
              <w:t>go/</w:t>
            </w:r>
            <w:proofErr w:type="spellStart"/>
            <w:r w:rsidRPr="00E204E2">
              <w:rPr>
                <w:rFonts w:ascii="Arial" w:hAnsi="Arial" w:cs="Arial"/>
                <w:sz w:val="24"/>
                <w:szCs w:val="24"/>
              </w:rPr>
              <w:t>ych</w:t>
            </w:r>
            <w:proofErr w:type="spellEnd"/>
            <w:r w:rsidRPr="00E204E2">
              <w:rPr>
                <w:rFonts w:ascii="Arial" w:hAnsi="Arial" w:cs="Arial"/>
                <w:sz w:val="24"/>
                <w:szCs w:val="24"/>
              </w:rPr>
              <w:t xml:space="preserve"> jako deficytowy/e lub zrównoważony/e w województwie kujawsko-pomorskim lub w powiecie/powiatach, gdzie realizowana będzie inwestycja (na podstawie badania Barometr zawodów)</w:t>
            </w:r>
            <w:r w:rsidRPr="00E204E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E204E2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224617B2" w14:textId="27825B88" w:rsidR="00E87E8D" w:rsidRPr="00E204E2" w:rsidRDefault="00E87E8D" w:rsidP="00E92442">
            <w:pPr>
              <w:pStyle w:val="Akapitzlis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204E2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57629286" w14:textId="234A4FB3" w:rsidR="00F77B9E" w:rsidRPr="00E204E2" w:rsidRDefault="00A871E3" w:rsidP="007E43D0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bCs/>
                <w:sz w:val="24"/>
                <w:szCs w:val="24"/>
              </w:rPr>
              <w:t>dla którego/</w:t>
            </w:r>
            <w:proofErr w:type="spellStart"/>
            <w:r w:rsidRPr="00E204E2">
              <w:rPr>
                <w:rFonts w:ascii="Arial" w:hAnsi="Arial" w:cs="Arial"/>
                <w:b/>
                <w:bCs/>
                <w:sz w:val="24"/>
                <w:szCs w:val="24"/>
              </w:rPr>
              <w:t>ych</w:t>
            </w:r>
            <w:proofErr w:type="spellEnd"/>
            <w:r w:rsidRPr="00E204E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prognozowane jest istotne lub umiarkowane zapotrzebowanie na pracowników w województwie kujawsko-pomorskim</w:t>
            </w:r>
            <w:r w:rsidR="00542731" w:rsidRPr="00E204E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</w:t>
            </w:r>
            <w:r w:rsidR="00542731" w:rsidRPr="00E204E2">
              <w:rPr>
                <w:rFonts w:ascii="Arial" w:hAnsi="Arial" w:cs="Arial"/>
                <w:sz w:val="24"/>
                <w:szCs w:val="24"/>
              </w:rPr>
              <w:t xml:space="preserve">na podstawie </w:t>
            </w:r>
            <w:r w:rsidR="00542731" w:rsidRPr="00E204E2">
              <w:rPr>
                <w:rFonts w:ascii="Arial" w:hAnsi="Arial" w:cs="Arial"/>
                <w:sz w:val="24"/>
                <w:szCs w:val="24"/>
              </w:rPr>
              <w:lastRenderedPageBreak/>
              <w:t>Prognozy zapotrzebowania na pracowników w zawodach szkolnictwa branżowego na krajowym i wojewódzkim rynku pracy, część III dot. województwa kujawsko-pomorskiego)</w:t>
            </w:r>
            <w:r w:rsidR="00542731" w:rsidRPr="00E204E2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2"/>
            </w:r>
            <w:r w:rsidR="00E87E8D" w:rsidRPr="00E204E2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337F0C35" w14:textId="54E7DE33" w:rsidR="008C4AEA" w:rsidRPr="00E204E2" w:rsidRDefault="008C4AEA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sytuacji, gdy dany zawód/ody nie został/y w Barometrze zawodów uwzględniony/e jako deficytowy/e lub zrównoważony/e lub nie został/y uwzględniony/e w przywołanej powyżej prognozie zapotrzebowania na pracowników (w części III dot. województwa kujawsko-pomorskiego), wnioskodawca zobowiązany jest do uzyskania opinii pracodawcy/ów z danej branży (ewentualnie od związku/organizacji pracodawców np. Cechy Rzemiosł Różnych i Przedsiębiorczości) potwierdzającej zapotrzebowanie na dany profil kształcenia. We wniosku o dofinansowanie projektu należy przywołać treść powyższej opinii, która wskazuje zasadność zaplanowanych zadań w projekcie.</w:t>
            </w:r>
          </w:p>
          <w:p w14:paraId="7DD7C051" w14:textId="271A8875" w:rsidR="00F77B9E" w:rsidRPr="00E204E2" w:rsidRDefault="008C4AEA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W każdym przypadku wnioskodawca zobowiązany jest również do dostarczenia opinii od związku/organizacji pracodawców np. Cechy Rzemiosł Różnych i Przedsiębiorczości (ewentualnie od co najmniej dwóch pracodawców z danej branży) w zakresie dostosowania inwestycji, w tym w odniesieniu do zakupionego w ramach </w:t>
            </w: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projektu sprzętu czy wyposażenia, do rzeczywistego środowiska pracy zawodowej.</w:t>
            </w:r>
          </w:p>
          <w:p w14:paraId="1992A686" w14:textId="095A12D7" w:rsidR="00F77B9E" w:rsidRPr="00E204E2" w:rsidRDefault="00F77B9E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75" w:type="dxa"/>
            <w:shd w:val="clear" w:color="auto" w:fill="auto"/>
          </w:tcPr>
          <w:p w14:paraId="2A0B3447" w14:textId="3401F68A" w:rsidR="00E507FE" w:rsidRPr="00E204E2" w:rsidRDefault="00E507FE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0AE15A38" w14:textId="77777777" w:rsidR="00E507FE" w:rsidRPr="00E204E2" w:rsidRDefault="00E507FE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24EC255" w14:textId="77777777" w:rsidR="00E507FE" w:rsidRPr="00E204E2" w:rsidRDefault="00E507FE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281DBE5" w14:textId="0C734C22" w:rsidR="00E507FE" w:rsidRPr="00E204E2" w:rsidRDefault="00E507FE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ADDAFB1" w14:textId="734D53AF" w:rsidR="00E507FE" w:rsidRPr="00E204E2" w:rsidRDefault="00E507FE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55A9FF6D" w14:textId="789054C9" w:rsidR="00E507FE" w:rsidRPr="00E204E2" w:rsidRDefault="00E507FE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BD7CC1" w:rsidRPr="00E204E2" w14:paraId="474C8C8A" w14:textId="77777777" w:rsidTr="00E92442">
        <w:tc>
          <w:tcPr>
            <w:tcW w:w="1219" w:type="dxa"/>
            <w:vAlign w:val="center"/>
          </w:tcPr>
          <w:p w14:paraId="593AEC94" w14:textId="19FDAB67" w:rsidR="00CB21F7" w:rsidRPr="00E204E2" w:rsidRDefault="00CB21F7" w:rsidP="007E43D0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E204E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C.3</w:t>
            </w:r>
          </w:p>
        </w:tc>
        <w:tc>
          <w:tcPr>
            <w:tcW w:w="2845" w:type="dxa"/>
            <w:vAlign w:val="center"/>
          </w:tcPr>
          <w:p w14:paraId="4492CC12" w14:textId="432895E7" w:rsidR="00CB21F7" w:rsidRPr="00E204E2" w:rsidRDefault="00CB21F7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Inwestycja służy rozwojowi kierunków studiów o profilu praktycznym</w:t>
            </w:r>
          </w:p>
        </w:tc>
        <w:tc>
          <w:tcPr>
            <w:tcW w:w="6844" w:type="dxa"/>
            <w:shd w:val="clear" w:color="auto" w:fill="auto"/>
          </w:tcPr>
          <w:p w14:paraId="1D2AB5CC" w14:textId="100ABFCD" w:rsidR="00CF1694" w:rsidRPr="00E204E2" w:rsidRDefault="005A1EB8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W kryterium </w:t>
            </w:r>
            <w:r w:rsidR="00FA27EB" w:rsidRPr="00E204E2">
              <w:rPr>
                <w:rFonts w:ascii="Arial" w:hAnsi="Arial" w:cs="Arial"/>
                <w:sz w:val="24"/>
                <w:szCs w:val="24"/>
              </w:rPr>
              <w:t>sprawdzamy</w:t>
            </w:r>
            <w:r w:rsidR="00CB21F7" w:rsidRPr="00E204E2">
              <w:rPr>
                <w:rFonts w:ascii="Arial" w:hAnsi="Arial" w:cs="Arial"/>
                <w:sz w:val="24"/>
                <w:szCs w:val="24"/>
              </w:rPr>
              <w:t xml:space="preserve"> czy </w:t>
            </w:r>
            <w:r w:rsidRPr="00E204E2">
              <w:rPr>
                <w:rFonts w:ascii="Arial" w:hAnsi="Arial" w:cs="Arial"/>
                <w:sz w:val="24"/>
                <w:szCs w:val="24"/>
              </w:rPr>
              <w:t>w ramach projektu</w:t>
            </w:r>
            <w:r w:rsidR="00CB21F7" w:rsidRPr="00E204E2">
              <w:rPr>
                <w:rFonts w:ascii="Arial" w:hAnsi="Arial" w:cs="Arial"/>
                <w:sz w:val="24"/>
                <w:szCs w:val="24"/>
              </w:rPr>
              <w:t>, realizowan</w:t>
            </w:r>
            <w:r w:rsidRPr="00E204E2">
              <w:rPr>
                <w:rFonts w:ascii="Arial" w:hAnsi="Arial" w:cs="Arial"/>
                <w:sz w:val="24"/>
                <w:szCs w:val="24"/>
              </w:rPr>
              <w:t>a</w:t>
            </w:r>
            <w:r w:rsidR="00CB21F7" w:rsidRPr="00E204E2">
              <w:rPr>
                <w:rFonts w:ascii="Arial" w:hAnsi="Arial" w:cs="Arial"/>
                <w:sz w:val="24"/>
                <w:szCs w:val="24"/>
              </w:rPr>
              <w:t xml:space="preserve"> będ</w:t>
            </w:r>
            <w:r w:rsidRPr="00E204E2">
              <w:rPr>
                <w:rFonts w:ascii="Arial" w:hAnsi="Arial" w:cs="Arial"/>
                <w:sz w:val="24"/>
                <w:szCs w:val="24"/>
              </w:rPr>
              <w:t>zie</w:t>
            </w:r>
            <w:r w:rsidR="00CB21F7" w:rsidRPr="00E204E2">
              <w:rPr>
                <w:rFonts w:ascii="Arial" w:hAnsi="Arial" w:cs="Arial"/>
                <w:sz w:val="24"/>
                <w:szCs w:val="24"/>
              </w:rPr>
              <w:t xml:space="preserve"> wyłącznie inwestycj</w:t>
            </w:r>
            <w:r w:rsidRPr="00E204E2">
              <w:rPr>
                <w:rFonts w:ascii="Arial" w:hAnsi="Arial" w:cs="Arial"/>
                <w:sz w:val="24"/>
                <w:szCs w:val="24"/>
              </w:rPr>
              <w:t>a</w:t>
            </w:r>
            <w:r w:rsidR="00CB21F7" w:rsidRPr="00E204E2">
              <w:rPr>
                <w:rFonts w:ascii="Arial" w:hAnsi="Arial" w:cs="Arial"/>
                <w:sz w:val="24"/>
                <w:szCs w:val="24"/>
              </w:rPr>
              <w:t xml:space="preserve"> służąc</w:t>
            </w:r>
            <w:r w:rsidRPr="00E204E2">
              <w:rPr>
                <w:rFonts w:ascii="Arial" w:hAnsi="Arial" w:cs="Arial"/>
                <w:sz w:val="24"/>
                <w:szCs w:val="24"/>
              </w:rPr>
              <w:t>a</w:t>
            </w:r>
            <w:r w:rsidR="00CB21F7" w:rsidRPr="00E204E2">
              <w:rPr>
                <w:rFonts w:ascii="Arial" w:hAnsi="Arial" w:cs="Arial"/>
                <w:sz w:val="24"/>
                <w:szCs w:val="24"/>
              </w:rPr>
              <w:t xml:space="preserve"> rozwojowi kierunków studiów o profilu praktycznym na 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publicznej </w:t>
            </w:r>
            <w:r w:rsidR="00CB21F7" w:rsidRPr="00E204E2">
              <w:rPr>
                <w:rFonts w:ascii="Arial" w:hAnsi="Arial" w:cs="Arial"/>
                <w:sz w:val="24"/>
                <w:szCs w:val="24"/>
              </w:rPr>
              <w:t>uczelni zawodowej.</w:t>
            </w:r>
          </w:p>
          <w:p w14:paraId="4EABB45E" w14:textId="75E6F66C" w:rsidR="00CF1694" w:rsidRPr="00E204E2" w:rsidRDefault="00CF169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75" w:type="dxa"/>
            <w:shd w:val="clear" w:color="auto" w:fill="auto"/>
          </w:tcPr>
          <w:p w14:paraId="200D0306" w14:textId="12825BC9" w:rsidR="00CB21F7" w:rsidRPr="00E204E2" w:rsidRDefault="00CB21F7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E39CFD4" w14:textId="77777777" w:rsidR="00CB21F7" w:rsidRPr="00E204E2" w:rsidRDefault="00CB21F7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AE6B8E6" w14:textId="77777777" w:rsidR="00CB21F7" w:rsidRPr="00E204E2" w:rsidRDefault="00CB21F7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0505B4D" w14:textId="76080D4F" w:rsidR="00CB21F7" w:rsidRPr="00E204E2" w:rsidRDefault="00CB21F7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5CB434F" w14:textId="77777777" w:rsidR="00CB21F7" w:rsidRPr="00E204E2" w:rsidRDefault="00CB21F7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C334E38" w14:textId="01E1F93C" w:rsidR="00CB21F7" w:rsidRPr="00E204E2" w:rsidRDefault="00CB21F7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82D0D" w:rsidRPr="00E204E2" w14:paraId="5B565765" w14:textId="77777777" w:rsidTr="00782D0D">
        <w:tc>
          <w:tcPr>
            <w:tcW w:w="1219" w:type="dxa"/>
            <w:vAlign w:val="center"/>
          </w:tcPr>
          <w:p w14:paraId="77ED8FC3" w14:textId="592C0440" w:rsidR="00782D0D" w:rsidRPr="00E204E2" w:rsidRDefault="00782D0D" w:rsidP="007E43D0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E204E2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845" w:type="dxa"/>
            <w:vAlign w:val="center"/>
          </w:tcPr>
          <w:p w14:paraId="6FB12D77" w14:textId="08ABDF2C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 Współpraca z pracodawcami</w:t>
            </w:r>
          </w:p>
        </w:tc>
        <w:tc>
          <w:tcPr>
            <w:tcW w:w="6844" w:type="dxa"/>
            <w:shd w:val="clear" w:color="auto" w:fill="auto"/>
            <w:vAlign w:val="center"/>
          </w:tcPr>
          <w:p w14:paraId="0A9F9807" w14:textId="076CC656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W tym kryterium </w:t>
            </w:r>
            <w:r w:rsidR="00FA27EB" w:rsidRPr="00E204E2">
              <w:rPr>
                <w:rFonts w:ascii="Arial" w:hAnsi="Arial" w:cs="Arial"/>
                <w:sz w:val="24"/>
                <w:szCs w:val="24"/>
              </w:rPr>
              <w:t>sprawdzamy czy publiczna uczelnia zawodowa objęta projektem</w:t>
            </w:r>
            <w:r w:rsidRPr="00E204E2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797F579" w14:textId="57D8C5A9" w:rsidR="00782D0D" w:rsidRPr="00E204E2" w:rsidRDefault="00FA27EB" w:rsidP="007E43D0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</w:t>
            </w:r>
            <w:r w:rsidR="00EB3E99" w:rsidRPr="00E204E2">
              <w:rPr>
                <w:rFonts w:ascii="Arial" w:hAnsi="Arial" w:cs="Arial"/>
                <w:sz w:val="24"/>
                <w:szCs w:val="24"/>
                <w:lang w:val="pl-PL"/>
              </w:rPr>
              <w:t>spółpracowała/współpracuje</w:t>
            </w:r>
            <w:r w:rsidRPr="00E204E2">
              <w:rPr>
                <w:rFonts w:ascii="Arial" w:hAnsi="Arial" w:cs="Arial"/>
                <w:sz w:val="24"/>
                <w:szCs w:val="24"/>
                <w:lang w:val="pl-PL"/>
              </w:rPr>
              <w:t xml:space="preserve"> z pracodawcami </w:t>
            </w:r>
            <w:r w:rsidR="00EB3E99" w:rsidRPr="00E204E2">
              <w:rPr>
                <w:rFonts w:ascii="Arial" w:hAnsi="Arial" w:cs="Arial"/>
                <w:sz w:val="24"/>
                <w:szCs w:val="24"/>
                <w:lang w:val="pl-PL"/>
              </w:rPr>
              <w:t>oraz czy współpraca ta obejmowała/obejmuje</w:t>
            </w:r>
            <w:r w:rsidRPr="00E204E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782D0D" w:rsidRPr="00E204E2">
              <w:rPr>
                <w:rFonts w:ascii="Arial" w:hAnsi="Arial" w:cs="Arial"/>
                <w:sz w:val="24"/>
                <w:szCs w:val="24"/>
              </w:rPr>
              <w:t>przynajmniej dwa z poniższych elementów:</w:t>
            </w:r>
          </w:p>
          <w:p w14:paraId="0BB0EDE4" w14:textId="5EBD45DC" w:rsidR="00782D0D" w:rsidRPr="00E204E2" w:rsidRDefault="00782D0D" w:rsidP="007E43D0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praktyczną naukę zawodu u pracodawcy (organizacja zajęć w rzeczywistych warunkach pracy);</w:t>
            </w:r>
          </w:p>
          <w:p w14:paraId="1DA2E985" w14:textId="41285771" w:rsidR="00782D0D" w:rsidRPr="00E204E2" w:rsidRDefault="00782D0D" w:rsidP="007E43D0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staże</w:t>
            </w:r>
            <w:r w:rsidRPr="00E204E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dla </w:t>
            </w:r>
            <w:r w:rsidR="008165B7" w:rsidRPr="00E204E2">
              <w:rPr>
                <w:rFonts w:ascii="Arial" w:hAnsi="Arial" w:cs="Arial"/>
                <w:sz w:val="24"/>
                <w:szCs w:val="24"/>
                <w:lang w:val="pl-PL"/>
              </w:rPr>
              <w:t>studentów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(organizacja nauki w miejscu pracy);</w:t>
            </w:r>
          </w:p>
          <w:p w14:paraId="0DE554CF" w14:textId="25008AF2" w:rsidR="00782D0D" w:rsidRPr="00E204E2" w:rsidRDefault="00782D0D" w:rsidP="007E43D0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specjalistyczne kursy/szkolenia dla </w:t>
            </w:r>
            <w:r w:rsidR="008165B7" w:rsidRPr="00E204E2">
              <w:rPr>
                <w:rFonts w:ascii="Arial" w:hAnsi="Arial" w:cs="Arial"/>
                <w:sz w:val="24"/>
                <w:szCs w:val="24"/>
                <w:lang w:val="pl-PL"/>
              </w:rPr>
              <w:t>studentów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kończące się dokumentem honorowanym przez pracodawców</w:t>
            </w:r>
            <w:r w:rsidRPr="00E204E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E204E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D183D7E" w14:textId="1B3B4CAD" w:rsidR="004910E9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Należy opisać dotychczasową współpracę prowadzoną przed dniem ogłoszenia </w:t>
            </w:r>
            <w:r w:rsidR="008671BE" w:rsidRPr="00E204E2">
              <w:rPr>
                <w:rFonts w:ascii="Arial" w:hAnsi="Arial" w:cs="Arial"/>
                <w:sz w:val="24"/>
                <w:szCs w:val="24"/>
              </w:rPr>
              <w:t>naboru</w:t>
            </w:r>
            <w:r w:rsidR="008165B7" w:rsidRPr="00E204E2">
              <w:rPr>
                <w:rFonts w:ascii="Arial" w:hAnsi="Arial" w:cs="Arial"/>
                <w:sz w:val="24"/>
                <w:szCs w:val="24"/>
              </w:rPr>
              <w:t xml:space="preserve"> (w okresie ostatnich trzech lat akademickich)</w:t>
            </w:r>
            <w:r w:rsidRPr="00E204E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A015AD0" w14:textId="3223BC5D" w:rsidR="00782D0D" w:rsidRPr="00E204E2" w:rsidRDefault="00BE1952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Warunek, o którym mowa w p</w:t>
            </w:r>
            <w:r w:rsidR="00782D0D" w:rsidRPr="00E204E2">
              <w:rPr>
                <w:rFonts w:ascii="Arial" w:hAnsi="Arial" w:cs="Arial"/>
                <w:sz w:val="24"/>
                <w:szCs w:val="24"/>
              </w:rPr>
              <w:t>kt</w:t>
            </w:r>
            <w:r w:rsidRPr="00E204E2">
              <w:rPr>
                <w:rFonts w:ascii="Arial" w:hAnsi="Arial" w:cs="Arial"/>
                <w:sz w:val="24"/>
                <w:szCs w:val="24"/>
              </w:rPr>
              <w:t>.</w:t>
            </w:r>
            <w:r w:rsidR="00782D0D" w:rsidRPr="00E204E2">
              <w:rPr>
                <w:rFonts w:ascii="Arial" w:hAnsi="Arial" w:cs="Arial"/>
                <w:sz w:val="24"/>
                <w:szCs w:val="24"/>
              </w:rPr>
              <w:t xml:space="preserve"> 1 nie dotyczy</w:t>
            </w:r>
            <w:r w:rsidR="004910E9" w:rsidRPr="00E204E2">
              <w:rPr>
                <w:rFonts w:ascii="Arial" w:hAnsi="Arial" w:cs="Arial"/>
                <w:sz w:val="24"/>
                <w:szCs w:val="24"/>
              </w:rPr>
              <w:t xml:space="preserve"> nowo utworzonych</w:t>
            </w:r>
            <w:r w:rsidRPr="00E204E2">
              <w:rPr>
                <w:rFonts w:ascii="Arial" w:hAnsi="Arial" w:cs="Arial"/>
                <w:sz w:val="24"/>
                <w:szCs w:val="24"/>
              </w:rPr>
              <w:t>/powołanych</w:t>
            </w:r>
            <w:r w:rsidR="004910E9" w:rsidRPr="00E204E2">
              <w:rPr>
                <w:rFonts w:ascii="Arial" w:hAnsi="Arial" w:cs="Arial"/>
                <w:sz w:val="24"/>
                <w:szCs w:val="24"/>
              </w:rPr>
              <w:t xml:space="preserve"> uczelni.</w:t>
            </w:r>
          </w:p>
          <w:p w14:paraId="0105CB7D" w14:textId="6757B987" w:rsidR="00782D0D" w:rsidRPr="00E204E2" w:rsidRDefault="00782D0D" w:rsidP="007E43D0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  <w:lang w:val="pl-PL"/>
              </w:rPr>
              <w:t>Plan</w:t>
            </w:r>
            <w:r w:rsidR="00BE1952" w:rsidRPr="00E204E2">
              <w:rPr>
                <w:rFonts w:ascii="Arial" w:hAnsi="Arial" w:cs="Arial"/>
                <w:sz w:val="24"/>
                <w:szCs w:val="24"/>
                <w:lang w:val="pl-PL"/>
              </w:rPr>
              <w:t>uje podjąć</w:t>
            </w:r>
            <w:r w:rsidRPr="00E204E2">
              <w:rPr>
                <w:rFonts w:ascii="Arial" w:hAnsi="Arial" w:cs="Arial"/>
                <w:sz w:val="24"/>
                <w:szCs w:val="24"/>
                <w:lang w:val="pl-PL"/>
              </w:rPr>
              <w:t xml:space="preserve"> współprac</w:t>
            </w:r>
            <w:r w:rsidR="00BE1952" w:rsidRPr="00E204E2">
              <w:rPr>
                <w:rFonts w:ascii="Arial" w:hAnsi="Arial" w:cs="Arial"/>
                <w:sz w:val="24"/>
                <w:szCs w:val="24"/>
                <w:lang w:val="pl-PL"/>
              </w:rPr>
              <w:t>ę</w:t>
            </w:r>
            <w:r w:rsidRPr="00E204E2">
              <w:rPr>
                <w:rFonts w:ascii="Arial" w:hAnsi="Arial" w:cs="Arial"/>
                <w:sz w:val="24"/>
                <w:szCs w:val="24"/>
                <w:lang w:val="pl-PL"/>
              </w:rPr>
              <w:t xml:space="preserve"> z nowymi pracodawcami </w:t>
            </w:r>
            <w:r w:rsidR="006A775D" w:rsidRPr="00E204E2">
              <w:rPr>
                <w:rFonts w:ascii="Arial" w:hAnsi="Arial" w:cs="Arial"/>
                <w:sz w:val="24"/>
                <w:szCs w:val="24"/>
              </w:rPr>
              <w:t>(z minimum jednym nowym pracodawcą</w:t>
            </w:r>
            <w:r w:rsidR="00E9595C" w:rsidRPr="00E204E2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="00BE1952" w:rsidRPr="00E204E2">
              <w:rPr>
                <w:rFonts w:ascii="Arial" w:hAnsi="Arial" w:cs="Arial"/>
                <w:sz w:val="24"/>
                <w:szCs w:val="24"/>
                <w:lang w:val="pl-PL"/>
              </w:rPr>
              <w:t xml:space="preserve"> a w przypadku nowo utworzonej uczelni z minimum trzema pracodawcami</w:t>
            </w:r>
            <w:r w:rsidR="006A775D" w:rsidRPr="00E204E2">
              <w:rPr>
                <w:rFonts w:ascii="Arial" w:hAnsi="Arial" w:cs="Arial"/>
                <w:sz w:val="24"/>
                <w:szCs w:val="24"/>
              </w:rPr>
              <w:t>)</w:t>
            </w:r>
            <w:r w:rsidR="00BE1952" w:rsidRPr="00E204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B3E99" w:rsidRPr="00E204E2">
              <w:rPr>
                <w:rFonts w:ascii="Arial" w:hAnsi="Arial" w:cs="Arial"/>
                <w:sz w:val="24"/>
                <w:szCs w:val="24"/>
                <w:lang w:val="pl-PL"/>
              </w:rPr>
              <w:t xml:space="preserve">oraz czy współpraca ta będzie obejmować </w:t>
            </w:r>
            <w:r w:rsidRPr="00E204E2">
              <w:rPr>
                <w:rFonts w:ascii="Arial" w:hAnsi="Arial" w:cs="Arial"/>
                <w:sz w:val="24"/>
                <w:szCs w:val="24"/>
              </w:rPr>
              <w:t>przynajmniej dwa z poniższych elementów:</w:t>
            </w:r>
          </w:p>
          <w:p w14:paraId="565C196E" w14:textId="2044C924" w:rsidR="00782D0D" w:rsidRPr="00E204E2" w:rsidRDefault="00782D0D" w:rsidP="007E43D0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204E2">
              <w:rPr>
                <w:rFonts w:ascii="Arial" w:hAnsi="Arial" w:cs="Arial"/>
                <w:sz w:val="24"/>
                <w:szCs w:val="24"/>
                <w:lang w:val="x-none"/>
              </w:rPr>
              <w:t>praktyczną naukę zawodu u pracodawcy (organizacja zajęć w rzeczywistych warunkach pracy);</w:t>
            </w:r>
          </w:p>
          <w:p w14:paraId="26487272" w14:textId="752B59A1" w:rsidR="00782D0D" w:rsidRPr="00E204E2" w:rsidRDefault="00782D0D" w:rsidP="007E43D0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204E2">
              <w:rPr>
                <w:rFonts w:ascii="Arial" w:hAnsi="Arial" w:cs="Arial"/>
                <w:sz w:val="24"/>
                <w:szCs w:val="24"/>
                <w:lang w:val="x-none"/>
              </w:rPr>
              <w:t>staże</w:t>
            </w:r>
            <w:r w:rsidRPr="00E204E2">
              <w:rPr>
                <w:rStyle w:val="Odwoanieprzypisudolnego"/>
                <w:rFonts w:ascii="Arial" w:hAnsi="Arial" w:cs="Arial"/>
                <w:sz w:val="24"/>
                <w:szCs w:val="24"/>
                <w:lang w:val="x-none"/>
              </w:rPr>
              <w:footnoteReference w:id="15"/>
            </w:r>
            <w:r w:rsidRPr="00E204E2">
              <w:rPr>
                <w:rFonts w:ascii="Arial" w:hAnsi="Arial" w:cs="Arial"/>
                <w:sz w:val="24"/>
                <w:szCs w:val="24"/>
                <w:lang w:val="x-none"/>
              </w:rPr>
              <w:t xml:space="preserve">  dla </w:t>
            </w:r>
            <w:r w:rsidR="008165B7" w:rsidRPr="00E204E2">
              <w:rPr>
                <w:rFonts w:ascii="Arial" w:hAnsi="Arial" w:cs="Arial"/>
                <w:sz w:val="24"/>
                <w:szCs w:val="24"/>
              </w:rPr>
              <w:t>studentów</w:t>
            </w:r>
            <w:r w:rsidRPr="00E204E2">
              <w:rPr>
                <w:rFonts w:ascii="Arial" w:hAnsi="Arial" w:cs="Arial"/>
                <w:sz w:val="24"/>
                <w:szCs w:val="24"/>
                <w:lang w:val="x-none"/>
              </w:rPr>
              <w:t xml:space="preserve"> (organizacja nauki w miejscu pracy);</w:t>
            </w:r>
          </w:p>
          <w:p w14:paraId="7D42BDE3" w14:textId="516BA022" w:rsidR="00782D0D" w:rsidRPr="00E204E2" w:rsidRDefault="00782D0D" w:rsidP="007E43D0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204E2">
              <w:rPr>
                <w:rFonts w:ascii="Arial" w:hAnsi="Arial" w:cs="Arial"/>
                <w:sz w:val="24"/>
                <w:szCs w:val="24"/>
                <w:lang w:val="x-none"/>
              </w:rPr>
              <w:t xml:space="preserve">specjalistyczne kursy/szkolenia dla </w:t>
            </w:r>
            <w:r w:rsidR="008165B7" w:rsidRPr="00E204E2">
              <w:rPr>
                <w:rFonts w:ascii="Arial" w:hAnsi="Arial" w:cs="Arial"/>
                <w:sz w:val="24"/>
                <w:szCs w:val="24"/>
              </w:rPr>
              <w:t>studentów</w:t>
            </w:r>
            <w:r w:rsidRPr="00E204E2">
              <w:rPr>
                <w:rFonts w:ascii="Arial" w:hAnsi="Arial" w:cs="Arial"/>
                <w:sz w:val="24"/>
                <w:szCs w:val="24"/>
                <w:lang w:val="x-none"/>
              </w:rPr>
              <w:t xml:space="preserve"> kończące się dokumentem honorowanym przez pracodawców</w:t>
            </w:r>
            <w:r w:rsidRPr="00E204E2">
              <w:rPr>
                <w:rStyle w:val="Odwoanieprzypisudolnego"/>
                <w:rFonts w:ascii="Arial" w:hAnsi="Arial" w:cs="Arial"/>
                <w:sz w:val="24"/>
                <w:szCs w:val="24"/>
                <w:lang w:val="x-none"/>
              </w:rPr>
              <w:footnoteReference w:id="16"/>
            </w:r>
            <w:r w:rsidRPr="00E204E2">
              <w:rPr>
                <w:rFonts w:ascii="Arial" w:hAnsi="Arial" w:cs="Arial"/>
                <w:sz w:val="24"/>
                <w:szCs w:val="24"/>
                <w:lang w:val="x-none"/>
              </w:rPr>
              <w:t>.</w:t>
            </w:r>
          </w:p>
          <w:p w14:paraId="7F5AAAF2" w14:textId="77777777" w:rsidR="00E92442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Należy opisać, że w wyniku realizacji projektu, najpóźniej do upływu okresu trwałości, zostanie nawiązana współpraca z nowymi pracodawcami</w:t>
            </w:r>
            <w:r w:rsidR="006A775D" w:rsidRPr="00E204E2">
              <w:rPr>
                <w:rFonts w:ascii="Arial" w:hAnsi="Arial" w:cs="Arial"/>
                <w:sz w:val="24"/>
                <w:szCs w:val="24"/>
              </w:rPr>
              <w:t xml:space="preserve"> (z minimum jednym nowym pracodawcą</w:t>
            </w:r>
            <w:r w:rsidR="00A94A7D" w:rsidRPr="00E204E2">
              <w:rPr>
                <w:rFonts w:ascii="Arial" w:hAnsi="Arial" w:cs="Arial"/>
                <w:sz w:val="24"/>
                <w:szCs w:val="24"/>
              </w:rPr>
              <w:t xml:space="preserve"> a w przypadku nowo utworzonej uczelni z minimum trzema pracodawcami</w:t>
            </w:r>
            <w:r w:rsidR="006A775D" w:rsidRPr="00E204E2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B2A115B" w14:textId="7033694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375" w:type="dxa"/>
            <w:shd w:val="clear" w:color="auto" w:fill="auto"/>
          </w:tcPr>
          <w:p w14:paraId="4DA36BA4" w14:textId="7074B86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1654693" w14:textId="7777777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55140A1" w14:textId="7777777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929486A" w14:textId="26F4A640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FCBE1F3" w14:textId="7777777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7E8DC41" w14:textId="5BA80024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Przyznanie wartości „NIE” (po jednokrotnym złożeniu </w:t>
            </w: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uzupełnień lub poprawy) oznacza, iż kryterium nie jest spełnione.</w:t>
            </w:r>
          </w:p>
        </w:tc>
      </w:tr>
      <w:tr w:rsidR="00782D0D" w:rsidRPr="00E204E2" w14:paraId="1ECA7336" w14:textId="77777777" w:rsidTr="00782D0D">
        <w:tc>
          <w:tcPr>
            <w:tcW w:w="1219" w:type="dxa"/>
            <w:vAlign w:val="center"/>
          </w:tcPr>
          <w:p w14:paraId="43D05403" w14:textId="712ED593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C.5</w:t>
            </w:r>
          </w:p>
        </w:tc>
        <w:tc>
          <w:tcPr>
            <w:tcW w:w="2845" w:type="dxa"/>
            <w:vAlign w:val="center"/>
          </w:tcPr>
          <w:p w14:paraId="2A33E097" w14:textId="7777777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Komplementarność z celami EFS+</w:t>
            </w:r>
          </w:p>
        </w:tc>
        <w:tc>
          <w:tcPr>
            <w:tcW w:w="6844" w:type="dxa"/>
          </w:tcPr>
          <w:p w14:paraId="48D1C0E4" w14:textId="631FB1AA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W tym kryterium sprawdzamy, czy projekt jest komplementarny/ uzupełniający do działań niezbędnych do osiągnięcia celów EFS+, tzn. czy  na infrastrukturze wspartej w ramach projektu EFRR zostaną przeprowadzone działania realizujące cele EFS+, określone w </w:t>
            </w:r>
            <w:proofErr w:type="spellStart"/>
            <w:r w:rsidRPr="00E204E2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E204E2">
              <w:rPr>
                <w:rFonts w:ascii="Arial" w:hAnsi="Arial" w:cs="Arial"/>
                <w:sz w:val="24"/>
                <w:szCs w:val="24"/>
              </w:rPr>
              <w:t xml:space="preserve"> 4(f). Finansowanie tych działań możliwe będzie ze środków EFS+ lub z innych środków publicznych lub prywatnych.</w:t>
            </w:r>
          </w:p>
          <w:p w14:paraId="3BC17720" w14:textId="0C384D4C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3375" w:type="dxa"/>
          </w:tcPr>
          <w:p w14:paraId="0803C8CA" w14:textId="7777777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43AAFC6" w14:textId="7777777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A75EFDC" w14:textId="7777777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7F95DB" w14:textId="438006A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EA4983E" w14:textId="7E030D1C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B7190BE" w14:textId="561ADFFC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  <w:tr w:rsidR="00782D0D" w:rsidRPr="00E204E2" w14:paraId="55E9E8F5" w14:textId="77777777" w:rsidTr="00782D0D">
        <w:tc>
          <w:tcPr>
            <w:tcW w:w="1219" w:type="dxa"/>
            <w:vAlign w:val="center"/>
          </w:tcPr>
          <w:p w14:paraId="57B29C35" w14:textId="53385B3F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C.6</w:t>
            </w:r>
          </w:p>
        </w:tc>
        <w:tc>
          <w:tcPr>
            <w:tcW w:w="2845" w:type="dxa"/>
            <w:vAlign w:val="center"/>
          </w:tcPr>
          <w:p w14:paraId="7A1F82EE" w14:textId="7777777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6844" w:type="dxa"/>
          </w:tcPr>
          <w:p w14:paraId="25EED0F6" w14:textId="7777777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43341D98" w14:textId="08B209C1" w:rsidR="00782D0D" w:rsidRPr="00E204E2" w:rsidRDefault="00782D0D" w:rsidP="007E43D0">
            <w:pPr>
              <w:numPr>
                <w:ilvl w:val="0"/>
                <w:numId w:val="2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  <w:u w:val="single"/>
              </w:rPr>
              <w:lastRenderedPageBreak/>
              <w:t>pozytywnej opinii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41602171" w14:textId="7777777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1FEFC1FF" w14:textId="77777777" w:rsidR="00782D0D" w:rsidRPr="00E204E2" w:rsidRDefault="00782D0D" w:rsidP="007E43D0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4BF21439" w14:textId="77777777" w:rsidR="00782D0D" w:rsidRPr="00E204E2" w:rsidRDefault="00782D0D" w:rsidP="007E43D0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6187DAA6" w14:textId="4E5F0A14" w:rsidR="00782D0D" w:rsidRPr="00E204E2" w:rsidRDefault="00782D0D" w:rsidP="00E92442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1A43937B" w14:textId="3470C633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zostaną wskazane w Regulaminie wyboru projektów.</w:t>
            </w:r>
          </w:p>
          <w:p w14:paraId="2D7DA51C" w14:textId="7777777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3375" w:type="dxa"/>
          </w:tcPr>
          <w:p w14:paraId="4833EB54" w14:textId="28986353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0AD7CC49" w14:textId="7777777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3C4CD09" w14:textId="7777777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FFA94CD" w14:textId="45E98FB6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B2B8810" w14:textId="600FA747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00FB6EF" w14:textId="53913BBD" w:rsidR="00782D0D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Przyznanie wartości „NIE” (po jednokrotnym złożeniu uzupełnień lub poprawy) oznacza, iż kryterium nie jest spełnione.</w:t>
            </w:r>
          </w:p>
        </w:tc>
      </w:tr>
    </w:tbl>
    <w:p w14:paraId="01231A7E" w14:textId="7044A62A" w:rsidR="00672443" w:rsidRPr="00E204E2" w:rsidRDefault="00672443" w:rsidP="00424863">
      <w:pPr>
        <w:pStyle w:val="Nagwek1"/>
        <w:numPr>
          <w:ilvl w:val="0"/>
          <w:numId w:val="28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204E2">
        <w:rPr>
          <w:rFonts w:ascii="Arial" w:hAnsi="Arial" w:cs="Arial"/>
          <w:sz w:val="24"/>
          <w:szCs w:val="24"/>
        </w:rPr>
        <w:t>KRYTERIA MERYTORYCZNE PUNKTOWE, W TYM ROZSTRZYGAJĄCE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7"/>
        <w:gridCol w:w="2889"/>
        <w:gridCol w:w="6945"/>
        <w:gridCol w:w="1843"/>
        <w:gridCol w:w="1559"/>
      </w:tblGrid>
      <w:tr w:rsidR="00672443" w:rsidRPr="00E204E2" w14:paraId="48904C36" w14:textId="77777777" w:rsidTr="00E101D7">
        <w:tc>
          <w:tcPr>
            <w:tcW w:w="1047" w:type="dxa"/>
            <w:shd w:val="clear" w:color="auto" w:fill="D9D9D9"/>
            <w:vAlign w:val="center"/>
          </w:tcPr>
          <w:p w14:paraId="3ABBF9B0" w14:textId="77777777" w:rsidR="00672443" w:rsidRPr="00E204E2" w:rsidRDefault="00672443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89" w:type="dxa"/>
            <w:shd w:val="clear" w:color="auto" w:fill="D9D9D9"/>
            <w:vAlign w:val="center"/>
          </w:tcPr>
          <w:p w14:paraId="5866AB54" w14:textId="77777777" w:rsidR="00672443" w:rsidRPr="00E204E2" w:rsidRDefault="00672443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945" w:type="dxa"/>
            <w:shd w:val="clear" w:color="auto" w:fill="D9D9D9"/>
            <w:vAlign w:val="center"/>
          </w:tcPr>
          <w:p w14:paraId="75C7AB60" w14:textId="77777777" w:rsidR="00672443" w:rsidRPr="00E204E2" w:rsidRDefault="00672443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0806775E" w14:textId="77777777" w:rsidR="00672443" w:rsidRPr="00E204E2" w:rsidRDefault="00672443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7B1DFD6E" w14:textId="77777777" w:rsidR="00672443" w:rsidRPr="00E204E2" w:rsidRDefault="00672443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Minimalna liczba punktów niezbędna do </w:t>
            </w:r>
            <w:r w:rsidRPr="00E204E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spełnienia kryterium</w:t>
            </w:r>
          </w:p>
        </w:tc>
      </w:tr>
      <w:tr w:rsidR="002A3E84" w:rsidRPr="00E204E2" w14:paraId="78B8E86F" w14:textId="77777777" w:rsidTr="004910E9">
        <w:tc>
          <w:tcPr>
            <w:tcW w:w="1047" w:type="dxa"/>
            <w:shd w:val="clear" w:color="auto" w:fill="auto"/>
            <w:vAlign w:val="center"/>
          </w:tcPr>
          <w:p w14:paraId="4630D220" w14:textId="4FE6D239" w:rsidR="002A3E84" w:rsidRPr="00E204E2" w:rsidRDefault="004910E9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04E2">
              <w:rPr>
                <w:rFonts w:ascii="Arial" w:eastAsia="Times New Roman" w:hAnsi="Arial" w:cs="Arial"/>
                <w:sz w:val="24"/>
                <w:szCs w:val="24"/>
              </w:rPr>
              <w:t>D</w:t>
            </w:r>
            <w:r w:rsidR="002A3E84" w:rsidRPr="00E204E2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Pr="00E204E2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889" w:type="dxa"/>
            <w:shd w:val="clear" w:color="auto" w:fill="auto"/>
            <w:vAlign w:val="center"/>
          </w:tcPr>
          <w:p w14:paraId="59F9E9B1" w14:textId="373F1E8A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Zgodność z Regionalną Strategią Inteligentnej Specjalizacji (RIS3</w:t>
            </w:r>
            <w:r w:rsidR="005C2940" w:rsidRPr="00E204E2">
              <w:rPr>
                <w:rFonts w:ascii="Arial" w:hAnsi="Arial" w:cs="Arial"/>
                <w:sz w:val="24"/>
                <w:szCs w:val="24"/>
              </w:rPr>
              <w:t>)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2021+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5A92F4D" w14:textId="0C04F184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tym kryterium ocenie podlega czy przedsięwzięcie planowane przez wnioskodawcę wpisuje się w inteligentne specjalizacje województwa kujawsko-pomorskiego.</w:t>
            </w:r>
          </w:p>
          <w:p w14:paraId="771FA8A2" w14:textId="77777777" w:rsidR="00E92442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ramach przedmiotowego naboru oznacza to weryfikację, czy zawód dla którego wspierana będzie infrastruktura/ wyposażenie wpisuje się w inteligentne specjalizacje województwa kujawsko-pomorskiego.</w:t>
            </w:r>
          </w:p>
          <w:p w14:paraId="57596C1F" w14:textId="4B362469" w:rsidR="00782D0D" w:rsidRDefault="002A3E84" w:rsidP="007E43D0">
            <w:pPr>
              <w:spacing w:before="100" w:beforeAutospacing="1" w:after="100" w:afterAutospacing="1"/>
              <w:rPr>
                <w:ins w:id="9" w:author="IZ RPO SSZ" w:date="2023-09-06T12:53:00Z"/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Wnioskodawca w dokumentacji projektowej powinien przedstawić informacje w zakresie efektów kształcenia na danym kierunku studiów w powiązani</w:t>
            </w:r>
            <w:r w:rsidR="00AA565C" w:rsidRPr="00E204E2">
              <w:rPr>
                <w:rFonts w:ascii="Arial" w:hAnsi="Arial" w:cs="Arial"/>
                <w:sz w:val="24"/>
                <w:szCs w:val="24"/>
              </w:rPr>
              <w:t>u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z daną dyscypliną (dyscyplinami) wynikającą/</w:t>
            </w:r>
            <w:proofErr w:type="spellStart"/>
            <w:r w:rsidRPr="00E204E2">
              <w:rPr>
                <w:rFonts w:ascii="Arial" w:hAnsi="Arial" w:cs="Arial"/>
                <w:sz w:val="24"/>
                <w:szCs w:val="24"/>
              </w:rPr>
              <w:t>ymi</w:t>
            </w:r>
            <w:proofErr w:type="spellEnd"/>
            <w:r w:rsidRPr="00E204E2">
              <w:rPr>
                <w:rFonts w:ascii="Arial" w:hAnsi="Arial" w:cs="Arial"/>
                <w:sz w:val="24"/>
                <w:szCs w:val="24"/>
              </w:rPr>
              <w:t xml:space="preserve"> z dokumentu pn. Regionalna Strategia Inteligentnej Specjalizacji (RIS3) 2021+.</w:t>
            </w:r>
            <w:r w:rsidR="00DB49B9" w:rsidRPr="00E204E2">
              <w:rPr>
                <w:rFonts w:ascii="Arial" w:hAnsi="Arial" w:cs="Arial"/>
                <w:sz w:val="24"/>
                <w:szCs w:val="24"/>
              </w:rPr>
              <w:t xml:space="preserve">Województwa Kujawsko-Pomorskiego. Perspektywa 2021-2027 (załącznik do uchwały Nr 27/1066/22 Zarządu Województwa Kujawsko-Pomorskiego z dnia 13 lipca 2022 r.) wraz z </w:t>
            </w:r>
            <w:proofErr w:type="spellStart"/>
            <w:r w:rsidR="00DB49B9" w:rsidRPr="00E204E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DB49B9" w:rsidRPr="00E204E2">
              <w:rPr>
                <w:rFonts w:ascii="Arial" w:hAnsi="Arial" w:cs="Arial"/>
                <w:sz w:val="24"/>
                <w:szCs w:val="24"/>
              </w:rPr>
              <w:t>. zm.</w:t>
            </w:r>
          </w:p>
          <w:p w14:paraId="5E27A0D3" w14:textId="77777777" w:rsidR="00E72ED4" w:rsidRPr="00E72ED4" w:rsidRDefault="00E72ED4" w:rsidP="00E72ED4">
            <w:pPr>
              <w:spacing w:before="100" w:beforeAutospacing="1" w:after="100" w:afterAutospacing="1"/>
              <w:rPr>
                <w:ins w:id="10" w:author="IZ RPO SSZ" w:date="2023-09-06T12:54:00Z"/>
                <w:rFonts w:ascii="Arial" w:hAnsi="Arial" w:cs="Arial"/>
                <w:sz w:val="24"/>
                <w:szCs w:val="24"/>
              </w:rPr>
            </w:pPr>
            <w:commentRangeStart w:id="11"/>
            <w:ins w:id="12" w:author="IZ RPO SSZ" w:date="2023-09-06T12:54:00Z">
              <w:r w:rsidRPr="00E72ED4">
                <w:rPr>
                  <w:rFonts w:ascii="Arial" w:hAnsi="Arial" w:cs="Arial"/>
                  <w:sz w:val="24"/>
                  <w:szCs w:val="24"/>
                </w:rPr>
                <w:t>Opis liczby punktów możliwych do uzyskania:</w:t>
              </w:r>
              <w:commentRangeEnd w:id="11"/>
              <w:r>
                <w:rPr>
                  <w:rStyle w:val="Odwoaniedokomentarza"/>
                  <w:lang w:val="x-none" w:eastAsia="x-none"/>
                </w:rPr>
                <w:commentReference w:id="11"/>
              </w:r>
            </w:ins>
          </w:p>
          <w:p w14:paraId="31519798" w14:textId="77777777" w:rsidR="00E72ED4" w:rsidRPr="00E72ED4" w:rsidRDefault="00E72ED4" w:rsidP="00E72ED4">
            <w:pPr>
              <w:spacing w:before="100" w:beforeAutospacing="1" w:after="100" w:afterAutospacing="1"/>
              <w:rPr>
                <w:ins w:id="13" w:author="IZ RPO SSZ" w:date="2023-09-06T12:54:00Z"/>
                <w:rFonts w:ascii="Arial" w:hAnsi="Arial" w:cs="Arial"/>
                <w:sz w:val="24"/>
                <w:szCs w:val="24"/>
              </w:rPr>
            </w:pPr>
            <w:ins w:id="14" w:author="IZ RPO SSZ" w:date="2023-09-06T12:54:00Z">
              <w:r w:rsidRPr="00E72ED4">
                <w:rPr>
                  <w:rFonts w:ascii="Arial" w:hAnsi="Arial" w:cs="Arial"/>
                  <w:sz w:val="24"/>
                  <w:szCs w:val="24"/>
                </w:rPr>
                <w:t>Projekt wpisuje się w inteligentne specjalizacje województwa kujawsko-pomorskiego – 4 pkt.</w:t>
              </w:r>
            </w:ins>
          </w:p>
          <w:p w14:paraId="22316D00" w14:textId="77777777" w:rsidR="00E72ED4" w:rsidRPr="00E72ED4" w:rsidRDefault="00E72ED4" w:rsidP="00E72ED4">
            <w:pPr>
              <w:spacing w:before="100" w:beforeAutospacing="1" w:after="100" w:afterAutospacing="1"/>
              <w:rPr>
                <w:ins w:id="15" w:author="IZ RPO SSZ" w:date="2023-09-06T12:54:00Z"/>
                <w:rFonts w:ascii="Arial" w:hAnsi="Arial" w:cs="Arial"/>
                <w:sz w:val="24"/>
                <w:szCs w:val="24"/>
              </w:rPr>
            </w:pPr>
            <w:ins w:id="16" w:author="IZ RPO SSZ" w:date="2023-09-06T12:54:00Z">
              <w:r w:rsidRPr="00E72ED4">
                <w:rPr>
                  <w:rFonts w:ascii="Arial" w:hAnsi="Arial" w:cs="Arial"/>
                  <w:sz w:val="24"/>
                  <w:szCs w:val="24"/>
                </w:rPr>
                <w:t>Projekt nie wpisuje się w inteligentne specjalizacje województwa kujawsko-pomorskiego – 0 pkt.</w:t>
              </w:r>
            </w:ins>
          </w:p>
          <w:p w14:paraId="301EA825" w14:textId="77777777" w:rsidR="00E72ED4" w:rsidRPr="00E204E2" w:rsidRDefault="00E72ED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  <w:p w14:paraId="638723DC" w14:textId="54C6528A" w:rsidR="002A3E84" w:rsidRPr="00E204E2" w:rsidRDefault="00782D0D" w:rsidP="007E43D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1843" w:type="dxa"/>
            <w:shd w:val="clear" w:color="auto" w:fill="auto"/>
          </w:tcPr>
          <w:p w14:paraId="1BB5A977" w14:textId="60D5C621" w:rsidR="00E72ED4" w:rsidRDefault="00E72ED4" w:rsidP="00E72ED4">
            <w:pPr>
              <w:spacing w:before="100" w:beforeAutospacing="1" w:after="100" w:afterAutospacing="1"/>
              <w:rPr>
                <w:ins w:id="17" w:author="IZ RPO SSZ" w:date="2023-09-06T12:52:00Z"/>
                <w:rFonts w:ascii="Arial" w:hAnsi="Arial" w:cs="Arial"/>
                <w:sz w:val="24"/>
                <w:szCs w:val="24"/>
              </w:rPr>
            </w:pPr>
            <w:ins w:id="18" w:author="IZ RPO SSZ" w:date="2023-09-06T12:52:00Z">
              <w:r>
                <w:rPr>
                  <w:rFonts w:ascii="Arial" w:hAnsi="Arial" w:cs="Arial"/>
                  <w:sz w:val="24"/>
                  <w:szCs w:val="24"/>
                </w:rPr>
                <w:lastRenderedPageBreak/>
                <w:t>Tak - 4 p</w:t>
              </w:r>
            </w:ins>
            <w:ins w:id="19" w:author="IZ RPO SSZ" w:date="2023-09-06T12:53:00Z">
              <w:r>
                <w:rPr>
                  <w:rFonts w:ascii="Arial" w:hAnsi="Arial" w:cs="Arial"/>
                  <w:sz w:val="24"/>
                  <w:szCs w:val="24"/>
                </w:rPr>
                <w:t>kt</w:t>
              </w:r>
            </w:ins>
          </w:p>
          <w:p w14:paraId="2022BD18" w14:textId="13F802C5" w:rsidR="002A3E84" w:rsidRPr="00E204E2" w:rsidDel="00E72ED4" w:rsidRDefault="00E72ED4" w:rsidP="00E72ED4">
            <w:pPr>
              <w:spacing w:before="100" w:beforeAutospacing="1" w:after="100" w:afterAutospacing="1"/>
              <w:rPr>
                <w:del w:id="20" w:author="IZ RPO SSZ" w:date="2023-09-06T12:52:00Z"/>
                <w:rFonts w:ascii="Arial" w:hAnsi="Arial" w:cs="Arial"/>
                <w:sz w:val="24"/>
                <w:szCs w:val="24"/>
              </w:rPr>
            </w:pPr>
            <w:ins w:id="21" w:author="IZ RPO SSZ" w:date="2023-09-06T12:52:00Z">
              <w:r>
                <w:rPr>
                  <w:rFonts w:ascii="Arial" w:hAnsi="Arial" w:cs="Arial"/>
                  <w:sz w:val="24"/>
                  <w:szCs w:val="24"/>
                </w:rPr>
                <w:t xml:space="preserve">Nie – 0 </w:t>
              </w:r>
            </w:ins>
            <w:ins w:id="22" w:author="IZ RPO SSZ" w:date="2023-09-06T12:53:00Z">
              <w:r>
                <w:rPr>
                  <w:rFonts w:ascii="Arial" w:hAnsi="Arial" w:cs="Arial"/>
                  <w:sz w:val="24"/>
                  <w:szCs w:val="24"/>
                </w:rPr>
                <w:t>pkt</w:t>
              </w:r>
            </w:ins>
            <w:ins w:id="23" w:author="IZ RPO SSZ" w:date="2023-09-06T12:52:00Z">
              <w:r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del w:id="24" w:author="IZ RPO SSZ" w:date="2023-09-06T12:52:00Z">
              <w:r w:rsidR="002A3E84" w:rsidRPr="00E204E2" w:rsidDel="00E72ED4">
                <w:rPr>
                  <w:rFonts w:ascii="Arial" w:hAnsi="Arial" w:cs="Arial"/>
                  <w:sz w:val="24"/>
                  <w:szCs w:val="24"/>
                </w:rPr>
                <w:delText>0-4 pkt</w:delText>
              </w:r>
            </w:del>
          </w:p>
          <w:p w14:paraId="47E3C617" w14:textId="7BC821DD" w:rsidR="00C90C0D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del w:id="25" w:author="IZ RPO SSZ" w:date="2023-09-06T12:52:00Z">
              <w:r w:rsidRPr="00E204E2" w:rsidDel="00E72ED4">
                <w:rPr>
                  <w:rFonts w:ascii="Arial" w:hAnsi="Arial" w:cs="Arial"/>
                  <w:sz w:val="24"/>
                  <w:szCs w:val="24"/>
                </w:rPr>
                <w:delText>wg oceny</w:delText>
              </w:r>
            </w:del>
          </w:p>
          <w:p w14:paraId="527792BA" w14:textId="739ECBB4" w:rsidR="00C90C0D" w:rsidRPr="00E204E2" w:rsidRDefault="00C90C0D" w:rsidP="00E9244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Kryterium rozstrzygające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44C150" w14:textId="7C1EB0A5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n</w:t>
            </w:r>
            <w:r w:rsidR="00E204E2" w:rsidRPr="00E204E2">
              <w:rPr>
                <w:rFonts w:ascii="Arial" w:hAnsi="Arial" w:cs="Arial"/>
                <w:sz w:val="24"/>
                <w:szCs w:val="24"/>
              </w:rPr>
              <w:t>/</w:t>
            </w:r>
            <w:r w:rsidRPr="00E204E2">
              <w:rPr>
                <w:rFonts w:ascii="Arial" w:hAnsi="Arial" w:cs="Arial"/>
                <w:sz w:val="24"/>
                <w:szCs w:val="24"/>
              </w:rPr>
              <w:t>d</w:t>
            </w:r>
          </w:p>
        </w:tc>
      </w:tr>
      <w:tr w:rsidR="002A3E84" w:rsidRPr="00E204E2" w14:paraId="16A63D47" w14:textId="77777777" w:rsidTr="00E101D7">
        <w:trPr>
          <w:trHeight w:val="372"/>
        </w:trPr>
        <w:tc>
          <w:tcPr>
            <w:tcW w:w="1047" w:type="dxa"/>
            <w:vAlign w:val="center"/>
          </w:tcPr>
          <w:p w14:paraId="42ED9BEF" w14:textId="716E8941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D.</w:t>
            </w:r>
            <w:r w:rsidR="004910E9" w:rsidRPr="00E204E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89" w:type="dxa"/>
            <w:tcBorders>
              <w:top w:val="single" w:sz="4" w:space="0" w:color="auto"/>
            </w:tcBorders>
            <w:vAlign w:val="center"/>
          </w:tcPr>
          <w:p w14:paraId="3083F17F" w14:textId="77777777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Wymiana wiedzy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 xml:space="preserve">i doświadczeń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z partnerami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shd w:val="clear" w:color="auto" w:fill="auto"/>
          </w:tcPr>
          <w:p w14:paraId="00A0FF46" w14:textId="4680728C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204E2">
              <w:rPr>
                <w:rFonts w:ascii="Arial" w:hAnsi="Arial" w:cs="Arial"/>
                <w:sz w:val="24"/>
                <w:szCs w:val="24"/>
                <w:lang w:eastAsia="pl-PL"/>
              </w:rPr>
              <w:t xml:space="preserve">W tym kryterium oceniamy, czy Wnioskodawca zakłada współpracę, w tym wymianę wiedzy i doświadczeń oraz konsultacje, z partnerami z innych Państw Członkowskich, kandydujących lub stowarzyszonych z Unią Europejską </w:t>
            </w:r>
            <w:r w:rsidRPr="00E204E2">
              <w:rPr>
                <w:rFonts w:ascii="Arial" w:hAnsi="Arial" w:cs="Arial"/>
                <w:sz w:val="24"/>
                <w:szCs w:val="24"/>
                <w:lang w:eastAsia="pl-PL"/>
              </w:rPr>
              <w:br/>
              <w:t>w obszarze tematycznym bezpośrednio związanym z realizowanym projektem.</w:t>
            </w:r>
          </w:p>
          <w:p w14:paraId="3B6DC5D2" w14:textId="77777777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204E2">
              <w:rPr>
                <w:rFonts w:ascii="Arial" w:hAnsi="Arial" w:cs="Arial"/>
                <w:sz w:val="24"/>
                <w:szCs w:val="24"/>
                <w:lang w:eastAsia="pl-PL"/>
              </w:rPr>
              <w:t>Opis liczby punktów możliwych do uzyskania:</w:t>
            </w:r>
          </w:p>
          <w:p w14:paraId="7D4AD544" w14:textId="77777777" w:rsidR="002A3E84" w:rsidRPr="00E204E2" w:rsidRDefault="002A3E84" w:rsidP="007E43D0">
            <w:pPr>
              <w:numPr>
                <w:ilvl w:val="0"/>
                <w:numId w:val="26"/>
              </w:numPr>
              <w:spacing w:before="100" w:beforeAutospacing="1" w:after="100" w:afterAutospacing="1"/>
              <w:ind w:left="496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204E2">
              <w:rPr>
                <w:rFonts w:ascii="Arial" w:hAnsi="Arial" w:cs="Arial"/>
                <w:sz w:val="24"/>
                <w:szCs w:val="24"/>
                <w:lang w:eastAsia="pl-PL"/>
              </w:rPr>
              <w:t>projekt nie zakłada wymiany doświadczeń i wiedzy – 0 pkt;</w:t>
            </w:r>
          </w:p>
          <w:p w14:paraId="3AE47E0D" w14:textId="77777777" w:rsidR="002A3E84" w:rsidRPr="00E204E2" w:rsidRDefault="002A3E84" w:rsidP="007E43D0">
            <w:pPr>
              <w:numPr>
                <w:ilvl w:val="0"/>
                <w:numId w:val="26"/>
              </w:numPr>
              <w:spacing w:before="100" w:beforeAutospacing="1" w:after="100" w:afterAutospacing="1"/>
              <w:ind w:left="496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204E2">
              <w:rPr>
                <w:rFonts w:ascii="Arial" w:hAnsi="Arial" w:cs="Arial"/>
                <w:sz w:val="24"/>
                <w:szCs w:val="24"/>
                <w:lang w:eastAsia="pl-PL"/>
              </w:rPr>
              <w:t>projekt zakłada wymianę doświadczeń i wiedzy z co najmniej 1 partnerem – 2 pkt.</w:t>
            </w:r>
          </w:p>
          <w:p w14:paraId="302B9817" w14:textId="4201DF2D" w:rsidR="003C491E" w:rsidRPr="00E204E2" w:rsidRDefault="003C491E" w:rsidP="007E43D0">
            <w:pPr>
              <w:numPr>
                <w:ilvl w:val="0"/>
                <w:numId w:val="26"/>
              </w:numPr>
              <w:spacing w:before="100" w:beforeAutospacing="1" w:after="100" w:afterAutospacing="1"/>
              <w:ind w:left="496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204E2">
              <w:rPr>
                <w:rFonts w:ascii="Arial" w:hAnsi="Arial" w:cs="Arial"/>
                <w:sz w:val="24"/>
                <w:szCs w:val="24"/>
                <w:lang w:eastAsia="pl-PL"/>
              </w:rPr>
              <w:t>projekt zakłada wymianę doświadczeń i wiedzy z co najmniej 2 partnerami – 4 pkt.</w:t>
            </w:r>
          </w:p>
          <w:p w14:paraId="103D86C0" w14:textId="1B231A26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204E2">
              <w:rPr>
                <w:rFonts w:ascii="Arial" w:hAnsi="Arial" w:cs="Arial"/>
                <w:sz w:val="24"/>
                <w:szCs w:val="24"/>
                <w:lang w:eastAsia="pl-PL"/>
              </w:rPr>
              <w:t>Koszty związane ze współpracą z partnerami nie mogą przekroczyć 1% bezpośrednich kosztów kwalifikowanych projektu.</w:t>
            </w:r>
          </w:p>
          <w:p w14:paraId="2367232F" w14:textId="77777777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46BD74BA" w14:textId="72025968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0-</w:t>
            </w:r>
            <w:r w:rsidR="003C491E" w:rsidRPr="00E204E2">
              <w:rPr>
                <w:rFonts w:ascii="Arial" w:hAnsi="Arial" w:cs="Arial"/>
                <w:sz w:val="24"/>
                <w:szCs w:val="24"/>
              </w:rPr>
              <w:t>4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6D33D551" w14:textId="77777777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wg oceny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788B64C8" w14:textId="77777777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2A3E84" w:rsidRPr="00E204E2" w14:paraId="0C1BD10A" w14:textId="77777777" w:rsidTr="00E101D7">
        <w:trPr>
          <w:trHeight w:val="425"/>
        </w:trPr>
        <w:tc>
          <w:tcPr>
            <w:tcW w:w="1047" w:type="dxa"/>
            <w:vAlign w:val="center"/>
          </w:tcPr>
          <w:p w14:paraId="02898093" w14:textId="4685FD59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D.</w:t>
            </w:r>
            <w:r w:rsidR="00B62F81" w:rsidRPr="00E204E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89" w:type="dxa"/>
          </w:tcPr>
          <w:p w14:paraId="70162838" w14:textId="77777777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Zastosowanie rozwiązań wspierających zasadę DNSH</w:t>
            </w:r>
            <w:r w:rsidRPr="00E204E2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7"/>
            </w:r>
          </w:p>
        </w:tc>
        <w:tc>
          <w:tcPr>
            <w:tcW w:w="6945" w:type="dxa"/>
          </w:tcPr>
          <w:p w14:paraId="1D11DB9E" w14:textId="77777777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tym kryterium sprawdzamy czy w projekcie zastosowano następujące rozwiązania wspierające zgodność z zasadą DNSH:</w:t>
            </w:r>
          </w:p>
          <w:p w14:paraId="5122FCC3" w14:textId="77777777" w:rsidR="002A3E84" w:rsidRPr="00E204E2" w:rsidRDefault="002A3E84" w:rsidP="007E43D0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rozwiązania z zakresu zielono-niebieskiej infrastruktury – 1 pkt;</w:t>
            </w:r>
          </w:p>
          <w:p w14:paraId="46479FCD" w14:textId="77777777" w:rsidR="002A3E84" w:rsidRPr="00E204E2" w:rsidRDefault="002A3E84" w:rsidP="007E43D0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rozwiązania polegające na wykorzystaniu gatunków rodzimych w zagospodarowywaniu otoczenia – 1 pkt;</w:t>
            </w:r>
          </w:p>
          <w:p w14:paraId="44CA68F1" w14:textId="77777777" w:rsidR="002A3E84" w:rsidRPr="00E204E2" w:rsidRDefault="002A3E84" w:rsidP="007E43D0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dobre praktyki z zakresu ochrony zieleni i drzew w celu zminimalizowania wpływu na występujące siedliska i gatunki – 1 pkt;</w:t>
            </w:r>
          </w:p>
          <w:p w14:paraId="2428CDDA" w14:textId="77777777" w:rsidR="002A3E84" w:rsidRPr="00E204E2" w:rsidRDefault="002A3E84" w:rsidP="007E43D0">
            <w:pPr>
              <w:numPr>
                <w:ilvl w:val="0"/>
                <w:numId w:val="2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żadne z powyższych – 0 pkt.</w:t>
            </w:r>
          </w:p>
          <w:p w14:paraId="4C6DF80A" w14:textId="77777777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Punkty podlegają sumowaniu.</w:t>
            </w:r>
          </w:p>
          <w:p w14:paraId="4C738FB0" w14:textId="1893137F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o dofinansowanie projektu i załączniki.</w:t>
            </w:r>
          </w:p>
        </w:tc>
        <w:tc>
          <w:tcPr>
            <w:tcW w:w="1843" w:type="dxa"/>
            <w:vAlign w:val="center"/>
          </w:tcPr>
          <w:p w14:paraId="52B30586" w14:textId="2BA24EC5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 xml:space="preserve"> od 0 do 3 pkt</w:t>
            </w:r>
          </w:p>
          <w:p w14:paraId="10F4C14D" w14:textId="6FF25F46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według oceny</w:t>
            </w:r>
          </w:p>
        </w:tc>
        <w:tc>
          <w:tcPr>
            <w:tcW w:w="1559" w:type="dxa"/>
            <w:vAlign w:val="center"/>
          </w:tcPr>
          <w:p w14:paraId="18A85043" w14:textId="77777777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204E2">
              <w:rPr>
                <w:rFonts w:ascii="Arial" w:hAnsi="Arial" w:cs="Arial"/>
                <w:sz w:val="24"/>
                <w:szCs w:val="24"/>
              </w:rPr>
              <w:t>nd</w:t>
            </w:r>
            <w:proofErr w:type="spellEnd"/>
          </w:p>
        </w:tc>
      </w:tr>
      <w:tr w:rsidR="002A3E84" w:rsidRPr="00A34E36" w14:paraId="0D754E13" w14:textId="77777777" w:rsidTr="00E101D7">
        <w:trPr>
          <w:trHeight w:val="425"/>
        </w:trPr>
        <w:tc>
          <w:tcPr>
            <w:tcW w:w="1047" w:type="dxa"/>
            <w:vAlign w:val="center"/>
          </w:tcPr>
          <w:p w14:paraId="222F370A" w14:textId="64B65E86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D.</w:t>
            </w:r>
            <w:r w:rsidR="00B62F81" w:rsidRPr="00E204E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89" w:type="dxa"/>
            <w:vAlign w:val="center"/>
          </w:tcPr>
          <w:p w14:paraId="085F3C46" w14:textId="77777777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Wykorzystanie istniejącej infrastruktury</w:t>
            </w:r>
          </w:p>
        </w:tc>
        <w:tc>
          <w:tcPr>
            <w:tcW w:w="6945" w:type="dxa"/>
          </w:tcPr>
          <w:p w14:paraId="0A7A9A32" w14:textId="003D3ABC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trike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W tym kryterium sprawdzamy, czy projekt zakłada wykorzystanie istniejącej infrastruktury</w:t>
            </w:r>
            <w:r w:rsidR="003C491E" w:rsidRPr="00E204E2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Pr="00E204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E4BF0" w:rsidRPr="00E204E2">
              <w:rPr>
                <w:rFonts w:ascii="Arial" w:hAnsi="Arial" w:cs="Arial"/>
                <w:sz w:val="24"/>
                <w:szCs w:val="24"/>
              </w:rPr>
              <w:t>jednocześnie nie przewiduje budowy nowej infrastruktury.</w:t>
            </w:r>
          </w:p>
          <w:p w14:paraId="1C7A3879" w14:textId="77777777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wniosek </w:t>
            </w:r>
            <w:r w:rsidRPr="00E204E2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1843" w:type="dxa"/>
          </w:tcPr>
          <w:p w14:paraId="17D5384D" w14:textId="2DE9A00E" w:rsidR="002A3E84" w:rsidRPr="00E204E2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lastRenderedPageBreak/>
              <w:t>Tak - 3 p</w:t>
            </w:r>
            <w:ins w:id="26" w:author="IZ RPO SSZ" w:date="2023-09-06T12:54:00Z">
              <w:r w:rsidR="00E72ED4">
                <w:rPr>
                  <w:rFonts w:ascii="Arial" w:hAnsi="Arial" w:cs="Arial"/>
                  <w:sz w:val="24"/>
                  <w:szCs w:val="24"/>
                </w:rPr>
                <w:t>kt</w:t>
              </w:r>
            </w:ins>
            <w:del w:id="27" w:author="IZ RPO SSZ" w:date="2023-09-06T12:54:00Z">
              <w:r w:rsidRPr="00E204E2" w:rsidDel="00E72ED4">
                <w:rPr>
                  <w:rFonts w:ascii="Arial" w:hAnsi="Arial" w:cs="Arial"/>
                  <w:sz w:val="24"/>
                  <w:szCs w:val="24"/>
                </w:rPr>
                <w:delText>unktów</w:delText>
              </w:r>
            </w:del>
          </w:p>
          <w:p w14:paraId="5D8C442B" w14:textId="5E78DEFE" w:rsidR="002A3E84" w:rsidRPr="00E204E2" w:rsidRDefault="002A3E84" w:rsidP="00E9244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204E2">
              <w:rPr>
                <w:rFonts w:ascii="Arial" w:hAnsi="Arial" w:cs="Arial"/>
                <w:sz w:val="24"/>
                <w:szCs w:val="24"/>
              </w:rPr>
              <w:t>Nie – 0 p</w:t>
            </w:r>
            <w:ins w:id="28" w:author="IZ RPO SSZ" w:date="2023-09-06T12:54:00Z">
              <w:r w:rsidR="00E72ED4">
                <w:rPr>
                  <w:rFonts w:ascii="Arial" w:hAnsi="Arial" w:cs="Arial"/>
                  <w:sz w:val="24"/>
                  <w:szCs w:val="24"/>
                </w:rPr>
                <w:t>kt</w:t>
              </w:r>
            </w:ins>
            <w:del w:id="29" w:author="IZ RPO SSZ" w:date="2023-09-06T12:54:00Z">
              <w:r w:rsidRPr="00E204E2" w:rsidDel="00E72ED4">
                <w:rPr>
                  <w:rFonts w:ascii="Arial" w:hAnsi="Arial" w:cs="Arial"/>
                  <w:sz w:val="24"/>
                  <w:szCs w:val="24"/>
                </w:rPr>
                <w:delText>unktów</w:delText>
              </w:r>
            </w:del>
          </w:p>
        </w:tc>
        <w:tc>
          <w:tcPr>
            <w:tcW w:w="1559" w:type="dxa"/>
            <w:vAlign w:val="center"/>
          </w:tcPr>
          <w:p w14:paraId="69200BE5" w14:textId="77777777" w:rsidR="002A3E84" w:rsidRPr="00A34E36" w:rsidRDefault="002A3E84" w:rsidP="007E43D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204E2">
              <w:rPr>
                <w:rFonts w:ascii="Arial" w:hAnsi="Arial" w:cs="Arial"/>
                <w:sz w:val="24"/>
                <w:szCs w:val="24"/>
              </w:rPr>
              <w:t>nd</w:t>
            </w:r>
            <w:proofErr w:type="spellEnd"/>
          </w:p>
        </w:tc>
      </w:tr>
    </w:tbl>
    <w:p w14:paraId="099ADBB2" w14:textId="77777777" w:rsidR="00AF62A4" w:rsidRPr="00A34E36" w:rsidRDefault="00AF62A4" w:rsidP="007E43D0">
      <w:pPr>
        <w:spacing w:before="100" w:beforeAutospacing="1" w:after="100" w:afterAutospacing="1"/>
        <w:rPr>
          <w:rFonts w:ascii="Arial" w:hAnsi="Arial" w:cs="Arial"/>
          <w:color w:val="FF0000"/>
          <w:sz w:val="24"/>
          <w:szCs w:val="24"/>
          <w:lang w:eastAsia="pl-PL"/>
        </w:rPr>
      </w:pPr>
    </w:p>
    <w:sectPr w:rsidR="00AF62A4" w:rsidRPr="00A34E36" w:rsidSect="006A498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IZ RPO SSZ" w:date="2023-09-06T12:49:00Z" w:initials="IZRPOSSZ ">
    <w:p w14:paraId="6CDCD570" w14:textId="110BACD5" w:rsidR="00E72ED4" w:rsidRPr="00E72ED4" w:rsidRDefault="00E72ED4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>
        <w:rPr>
          <w:lang w:val="pl-PL"/>
        </w:rPr>
        <w:t xml:space="preserve">Autokorekta IZ </w:t>
      </w:r>
    </w:p>
  </w:comment>
  <w:comment w:id="11" w:author="IZ RPO SSZ" w:date="2023-09-06T12:54:00Z" w:initials="IZRPOSSZ ">
    <w:p w14:paraId="30A57FD7" w14:textId="004B3803" w:rsidR="00E72ED4" w:rsidRPr="00E72ED4" w:rsidRDefault="00E72ED4">
      <w:pPr>
        <w:pStyle w:val="Tekstkomentarza"/>
        <w:rPr>
          <w:lang w:val="pl-PL"/>
        </w:rPr>
      </w:pPr>
      <w:r>
        <w:rPr>
          <w:rStyle w:val="Odwoaniedokomentarza"/>
        </w:rPr>
        <w:annotationRef/>
      </w:r>
      <w:r>
        <w:rPr>
          <w:lang w:val="pl-PL"/>
        </w:rPr>
        <w:t>Autokorekta IZ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CDCD570" w15:done="0"/>
  <w15:commentEx w15:paraId="30A57FD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57D5935" w16cex:dateUtc="2023-09-06T10:49:00Z"/>
  <w16cex:commentExtensible w16cex:durableId="7824E7C5" w16cex:dateUtc="2023-09-06T10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DCD570" w16cid:durableId="357D5935"/>
  <w16cid:commentId w16cid:paraId="30A57FD7" w16cid:durableId="7824E7C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B9401" w14:textId="77777777" w:rsidR="006A4987" w:rsidRDefault="006A4987" w:rsidP="00D15E00">
      <w:pPr>
        <w:spacing w:after="0" w:line="240" w:lineRule="auto"/>
      </w:pPr>
      <w:r>
        <w:separator/>
      </w:r>
    </w:p>
  </w:endnote>
  <w:endnote w:type="continuationSeparator" w:id="0">
    <w:p w14:paraId="296C7348" w14:textId="77777777" w:rsidR="006A4987" w:rsidRDefault="006A4987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8BC65" w14:textId="77777777" w:rsidR="003165D4" w:rsidRDefault="003165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6E81" w14:textId="77777777" w:rsidR="002D61A4" w:rsidRDefault="002D61A4" w:rsidP="00EE32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6A8F7" w14:textId="38443703" w:rsidR="004810BF" w:rsidRDefault="00313BCD" w:rsidP="005371B7">
    <w:pPr>
      <w:pStyle w:val="Stopka"/>
      <w:jc w:val="center"/>
    </w:pPr>
    <w:r>
      <w:rPr>
        <w:noProof/>
      </w:rPr>
      <w:drawing>
        <wp:inline distT="0" distB="0" distL="0" distR="0" wp14:anchorId="62ECCB69" wp14:editId="7CE35516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F01F0" w14:textId="77777777" w:rsidR="006A4987" w:rsidRDefault="006A4987" w:rsidP="00D15E00">
      <w:pPr>
        <w:spacing w:after="0" w:line="240" w:lineRule="auto"/>
      </w:pPr>
      <w:r>
        <w:separator/>
      </w:r>
    </w:p>
  </w:footnote>
  <w:footnote w:type="continuationSeparator" w:id="0">
    <w:p w14:paraId="468AD67C" w14:textId="77777777" w:rsidR="006A4987" w:rsidRDefault="006A4987" w:rsidP="00D15E00">
      <w:pPr>
        <w:spacing w:after="0" w:line="240" w:lineRule="auto"/>
      </w:pPr>
      <w:r>
        <w:continuationSeparator/>
      </w:r>
    </w:p>
  </w:footnote>
  <w:footnote w:id="1">
    <w:p w14:paraId="0C287626" w14:textId="77777777" w:rsidR="002F5391" w:rsidRPr="00A34E36" w:rsidRDefault="002F5391" w:rsidP="00E204E2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E204E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204E2">
        <w:rPr>
          <w:rFonts w:ascii="Arial" w:hAnsi="Arial" w:cs="Arial"/>
          <w:sz w:val="24"/>
          <w:szCs w:val="24"/>
        </w:rPr>
        <w:t xml:space="preserve"> </w:t>
      </w:r>
      <w:r w:rsidRPr="00E204E2">
        <w:rPr>
          <w:rFonts w:ascii="Arial" w:hAnsi="Arial" w:cs="Arial"/>
          <w:sz w:val="24"/>
          <w:szCs w:val="24"/>
          <w:lang w:val="pl-PL"/>
        </w:rPr>
        <w:t>W każdym kryterium przez „wnioskodawcę” rozumiemy też partnera/partnerów, chyba że kryterium stanowi inaczej.</w:t>
      </w:r>
    </w:p>
  </w:footnote>
  <w:footnote w:id="2">
    <w:p w14:paraId="07494CCD" w14:textId="77777777" w:rsidR="002F5391" w:rsidRPr="00A34E36" w:rsidRDefault="002F5391" w:rsidP="00BC0303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A34E36">
        <w:rPr>
          <w:rFonts w:ascii="Arial" w:hAnsi="Arial" w:cs="Arial"/>
          <w:sz w:val="24"/>
          <w:szCs w:val="24"/>
          <w:vertAlign w:val="superscript"/>
        </w:rPr>
        <w:footnoteRef/>
      </w:r>
      <w:r w:rsidRPr="00A34E36">
        <w:rPr>
          <w:rFonts w:ascii="Arial" w:hAnsi="Arial" w:cs="Arial"/>
          <w:sz w:val="24"/>
          <w:szCs w:val="24"/>
        </w:rPr>
        <w:t xml:space="preserve"> Składany za pomocą kwalifikowanego urządzenia i poświadczony specjalnym certyfikatem (dostarczanym przez niezależne centrum certyfikacji), co pozwala na weryfikację autora podpisu.</w:t>
      </w:r>
    </w:p>
    <w:p w14:paraId="22140268" w14:textId="77777777" w:rsidR="002F5391" w:rsidRPr="00A34E36" w:rsidRDefault="002F5391">
      <w:pPr>
        <w:pStyle w:val="Tekstprzypisudolnego"/>
        <w:rPr>
          <w:rFonts w:ascii="Arial" w:hAnsi="Arial" w:cs="Arial"/>
          <w:sz w:val="24"/>
          <w:szCs w:val="24"/>
          <w:lang w:val="pl-PL"/>
        </w:rPr>
      </w:pPr>
    </w:p>
  </w:footnote>
  <w:footnote w:id="3">
    <w:p w14:paraId="74AD1084" w14:textId="70CE8830" w:rsidR="003E4D45" w:rsidRPr="00A34E36" w:rsidRDefault="003E4D45" w:rsidP="0062154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A34E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4E36">
        <w:rPr>
          <w:rFonts w:ascii="Arial" w:hAnsi="Arial" w:cs="Arial"/>
          <w:sz w:val="24"/>
          <w:szCs w:val="24"/>
        </w:rPr>
        <w:t xml:space="preserve"> </w:t>
      </w:r>
      <w:r w:rsidRPr="00A34E36">
        <w:rPr>
          <w:rFonts w:ascii="Arial" w:hAnsi="Arial" w:cs="Arial"/>
          <w:bCs/>
          <w:sz w:val="24"/>
          <w:szCs w:val="24"/>
        </w:rPr>
        <w:t>Wykluczenia podmiotowe</w:t>
      </w:r>
      <w:r w:rsidR="00B21F03" w:rsidRPr="00A34E36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A34E36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4">
    <w:p w14:paraId="2E5F95C2" w14:textId="77777777" w:rsidR="003E4D45" w:rsidRPr="00A34E36" w:rsidRDefault="003E4D45" w:rsidP="001D1DA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A34E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4E36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A34E36">
        <w:rPr>
          <w:rFonts w:ascii="Arial" w:hAnsi="Arial" w:cs="Arial"/>
          <w:sz w:val="24"/>
          <w:szCs w:val="24"/>
          <w:lang w:val="pl-PL"/>
        </w:rPr>
        <w:t>2021</w:t>
      </w:r>
      <w:r w:rsidRPr="00A34E36">
        <w:rPr>
          <w:rFonts w:ascii="Arial" w:hAnsi="Arial" w:cs="Arial"/>
          <w:sz w:val="24"/>
          <w:szCs w:val="24"/>
        </w:rPr>
        <w:t>/</w:t>
      </w:r>
      <w:r w:rsidRPr="00A34E36">
        <w:rPr>
          <w:rFonts w:ascii="Arial" w:hAnsi="Arial" w:cs="Arial"/>
          <w:sz w:val="24"/>
          <w:szCs w:val="24"/>
          <w:lang w:val="pl-PL"/>
        </w:rPr>
        <w:t>1060</w:t>
      </w:r>
      <w:r w:rsidRPr="00A34E36">
        <w:rPr>
          <w:rFonts w:ascii="Arial" w:hAnsi="Arial" w:cs="Arial"/>
          <w:sz w:val="24"/>
          <w:szCs w:val="24"/>
        </w:rPr>
        <w:t xml:space="preserve"> z dnia </w:t>
      </w:r>
      <w:r w:rsidRPr="00A34E36">
        <w:rPr>
          <w:rFonts w:ascii="Arial" w:hAnsi="Arial" w:cs="Arial"/>
          <w:sz w:val="24"/>
          <w:szCs w:val="24"/>
          <w:lang w:val="pl-PL"/>
        </w:rPr>
        <w:t>24</w:t>
      </w:r>
      <w:r w:rsidRPr="00A34E36">
        <w:rPr>
          <w:rFonts w:ascii="Arial" w:hAnsi="Arial" w:cs="Arial"/>
          <w:sz w:val="24"/>
          <w:szCs w:val="24"/>
        </w:rPr>
        <w:t xml:space="preserve"> </w:t>
      </w:r>
      <w:r w:rsidRPr="00A34E36">
        <w:rPr>
          <w:rFonts w:ascii="Arial" w:hAnsi="Arial" w:cs="Arial"/>
          <w:sz w:val="24"/>
          <w:szCs w:val="24"/>
          <w:lang w:val="pl-PL"/>
        </w:rPr>
        <w:t>czerwca</w:t>
      </w:r>
      <w:r w:rsidRPr="00A34E36">
        <w:rPr>
          <w:rFonts w:ascii="Arial" w:hAnsi="Arial" w:cs="Arial"/>
          <w:sz w:val="24"/>
          <w:szCs w:val="24"/>
        </w:rPr>
        <w:t xml:space="preserve"> 20</w:t>
      </w:r>
      <w:r w:rsidRPr="00A34E36">
        <w:rPr>
          <w:rFonts w:ascii="Arial" w:hAnsi="Arial" w:cs="Arial"/>
          <w:sz w:val="24"/>
          <w:szCs w:val="24"/>
          <w:lang w:val="pl-PL"/>
        </w:rPr>
        <w:t>2</w:t>
      </w:r>
      <w:r w:rsidRPr="00A34E36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A34E36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A34E36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A34E36">
        <w:rPr>
          <w:rFonts w:ascii="Arial" w:hAnsi="Arial" w:cs="Arial"/>
          <w:sz w:val="24"/>
          <w:szCs w:val="24"/>
          <w:lang w:val="pl-PL"/>
        </w:rPr>
        <w:t xml:space="preserve"> </w:t>
      </w:r>
      <w:r w:rsidRPr="00A34E36">
        <w:rPr>
          <w:rFonts w:ascii="Arial" w:hAnsi="Arial" w:cs="Arial"/>
          <w:sz w:val="24"/>
          <w:szCs w:val="24"/>
        </w:rPr>
        <w:t>(Dz. Urz. UE L</w:t>
      </w:r>
      <w:r w:rsidRPr="00A34E36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A34E36">
        <w:rPr>
          <w:rFonts w:ascii="Arial" w:hAnsi="Arial" w:cs="Arial"/>
          <w:sz w:val="24"/>
          <w:szCs w:val="24"/>
        </w:rPr>
        <w:t xml:space="preserve"> z </w:t>
      </w:r>
      <w:r w:rsidRPr="00A34E36">
        <w:rPr>
          <w:rFonts w:ascii="Arial" w:hAnsi="Arial" w:cs="Arial"/>
          <w:sz w:val="24"/>
          <w:szCs w:val="24"/>
          <w:lang w:val="pl-PL"/>
        </w:rPr>
        <w:t>3</w:t>
      </w:r>
      <w:r w:rsidRPr="00A34E36">
        <w:rPr>
          <w:rFonts w:ascii="Arial" w:hAnsi="Arial" w:cs="Arial"/>
          <w:sz w:val="24"/>
          <w:szCs w:val="24"/>
        </w:rPr>
        <w:t>0.</w:t>
      </w:r>
      <w:r w:rsidRPr="00A34E36">
        <w:rPr>
          <w:rFonts w:ascii="Arial" w:hAnsi="Arial" w:cs="Arial"/>
          <w:sz w:val="24"/>
          <w:szCs w:val="24"/>
          <w:lang w:val="pl-PL"/>
        </w:rPr>
        <w:t>06</w:t>
      </w:r>
      <w:r w:rsidRPr="00A34E36">
        <w:rPr>
          <w:rFonts w:ascii="Arial" w:hAnsi="Arial" w:cs="Arial"/>
          <w:sz w:val="24"/>
          <w:szCs w:val="24"/>
        </w:rPr>
        <w:t>.20</w:t>
      </w:r>
      <w:r w:rsidRPr="00A34E36">
        <w:rPr>
          <w:rFonts w:ascii="Arial" w:hAnsi="Arial" w:cs="Arial"/>
          <w:sz w:val="24"/>
          <w:szCs w:val="24"/>
          <w:lang w:val="pl-PL"/>
        </w:rPr>
        <w:t>2</w:t>
      </w:r>
      <w:r w:rsidRPr="00A34E36">
        <w:rPr>
          <w:rFonts w:ascii="Arial" w:hAnsi="Arial" w:cs="Arial"/>
          <w:sz w:val="24"/>
          <w:szCs w:val="24"/>
        </w:rPr>
        <w:t xml:space="preserve">1) (dalej: rozporządzenie </w:t>
      </w:r>
      <w:r w:rsidRPr="00A34E36">
        <w:rPr>
          <w:rFonts w:ascii="Arial" w:hAnsi="Arial" w:cs="Arial"/>
          <w:sz w:val="24"/>
          <w:szCs w:val="24"/>
          <w:lang w:val="pl-PL"/>
        </w:rPr>
        <w:t>nr 2021/1060</w:t>
      </w:r>
      <w:r w:rsidRPr="00A34E36">
        <w:rPr>
          <w:rFonts w:ascii="Arial" w:hAnsi="Arial" w:cs="Arial"/>
          <w:sz w:val="24"/>
          <w:szCs w:val="24"/>
        </w:rPr>
        <w:t>).</w:t>
      </w:r>
    </w:p>
  </w:footnote>
  <w:footnote w:id="5">
    <w:p w14:paraId="5CB11242" w14:textId="4E4F8CE2" w:rsidR="00FA0DE9" w:rsidRPr="00A34E36" w:rsidRDefault="00FA0DE9" w:rsidP="00BC0303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A34E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4E36">
        <w:rPr>
          <w:rFonts w:ascii="Arial" w:hAnsi="Arial" w:cs="Arial"/>
          <w:sz w:val="24"/>
          <w:szCs w:val="24"/>
        </w:rPr>
        <w:t xml:space="preserve"> </w:t>
      </w:r>
      <w:r w:rsidR="001D1DA7" w:rsidRPr="00A34E36">
        <w:rPr>
          <w:rFonts w:ascii="Arial" w:hAnsi="Arial" w:cs="Arial"/>
          <w:sz w:val="24"/>
          <w:szCs w:val="24"/>
          <w:lang w:val="pl-PL"/>
        </w:rPr>
        <w:t>Miasta średnie tracące funkcje społeczno-gospodarczo na terenie województwa kujawsko-pomorskiego to: Chełmno, Grudziądz, Inowrocław, Włocławek, Rypin, Nakło nad Notecią, Świecie</w:t>
      </w:r>
      <w:r w:rsidR="00A83539" w:rsidRPr="00A34E36">
        <w:rPr>
          <w:rFonts w:ascii="Arial" w:hAnsi="Arial" w:cs="Arial"/>
          <w:sz w:val="24"/>
          <w:szCs w:val="24"/>
          <w:lang w:val="pl-PL"/>
        </w:rPr>
        <w:t xml:space="preserve"> –</w:t>
      </w:r>
      <w:r w:rsidR="007519C6" w:rsidRPr="00A34E36">
        <w:rPr>
          <w:rFonts w:ascii="Arial" w:hAnsi="Arial" w:cs="Arial"/>
          <w:sz w:val="24"/>
          <w:szCs w:val="24"/>
          <w:lang w:val="pl-PL"/>
        </w:rPr>
        <w:t xml:space="preserve"> na podstawie</w:t>
      </w:r>
      <w:r w:rsidR="00A83539" w:rsidRPr="00A34E36">
        <w:rPr>
          <w:rFonts w:ascii="Arial" w:hAnsi="Arial" w:cs="Arial"/>
          <w:sz w:val="24"/>
          <w:szCs w:val="24"/>
          <w:lang w:val="pl-PL"/>
        </w:rPr>
        <w:t xml:space="preserve"> Krajowej Strategii Rozwoju Regionalnego 2030,</w:t>
      </w:r>
      <w:r w:rsidR="007519C6" w:rsidRPr="00A34E36">
        <w:rPr>
          <w:rFonts w:ascii="Arial" w:hAnsi="Arial" w:cs="Arial"/>
          <w:sz w:val="24"/>
          <w:szCs w:val="24"/>
          <w:lang w:val="pl-PL"/>
        </w:rPr>
        <w:t xml:space="preserve"> Załącznik 2. Imienna lista 139 miast średnich tracących funkcje społeczno-gospodarcze, </w:t>
      </w:r>
      <w:r w:rsidR="00A83539" w:rsidRPr="00A34E36">
        <w:rPr>
          <w:rFonts w:ascii="Arial" w:hAnsi="Arial" w:cs="Arial"/>
          <w:sz w:val="24"/>
          <w:szCs w:val="24"/>
          <w:lang w:val="pl-PL"/>
        </w:rPr>
        <w:t>przyjętej przez Radę Ministrów 17 września 2019 r.</w:t>
      </w:r>
      <w:r w:rsidR="007519C6" w:rsidRPr="00A34E36">
        <w:rPr>
          <w:rFonts w:ascii="Arial" w:hAnsi="Arial" w:cs="Arial"/>
          <w:sz w:val="24"/>
          <w:szCs w:val="24"/>
          <w:lang w:val="pl-PL"/>
        </w:rPr>
        <w:t xml:space="preserve">, dostępnej na stronie: </w:t>
      </w:r>
      <w:hyperlink r:id="rId1" w:history="1">
        <w:r w:rsidR="007519C6" w:rsidRPr="00A34E36">
          <w:rPr>
            <w:rStyle w:val="Hipercze"/>
            <w:rFonts w:ascii="Arial" w:hAnsi="Arial" w:cs="Arial"/>
            <w:sz w:val="24"/>
            <w:szCs w:val="24"/>
            <w:lang w:val="pl-PL"/>
          </w:rPr>
          <w:t>www.gov.pl/web/fundusze-regiony/krajowa-strategia-rozwoju-regionalnego</w:t>
        </w:r>
      </w:hyperlink>
      <w:r w:rsidR="007519C6" w:rsidRPr="00A34E36">
        <w:rPr>
          <w:rFonts w:ascii="Arial" w:hAnsi="Arial" w:cs="Arial"/>
          <w:sz w:val="24"/>
          <w:szCs w:val="24"/>
          <w:lang w:val="pl-PL"/>
        </w:rPr>
        <w:t>.</w:t>
      </w:r>
    </w:p>
  </w:footnote>
  <w:footnote w:id="6">
    <w:p w14:paraId="57462FA6" w14:textId="0DCE1633" w:rsidR="00063324" w:rsidRPr="00A34E36" w:rsidRDefault="00063324" w:rsidP="00A04685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A34E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4E36">
        <w:rPr>
          <w:rFonts w:ascii="Arial" w:hAnsi="Arial" w:cs="Arial"/>
          <w:sz w:val="24"/>
          <w:szCs w:val="24"/>
        </w:rPr>
        <w:t xml:space="preserve"> </w:t>
      </w:r>
      <w:r w:rsidRPr="00A34E36">
        <w:rPr>
          <w:rFonts w:ascii="Arial" w:hAnsi="Arial" w:cs="Arial"/>
          <w:sz w:val="24"/>
          <w:szCs w:val="24"/>
          <w:lang w:val="pl-PL"/>
        </w:rPr>
        <w:t>Na etapie podpisania umowy o dofinansowanie projektu</w:t>
      </w:r>
      <w:r w:rsidRPr="00A34E36" w:rsidDel="00C50F0D">
        <w:rPr>
          <w:rFonts w:ascii="Arial" w:hAnsi="Arial" w:cs="Arial"/>
          <w:sz w:val="24"/>
          <w:szCs w:val="24"/>
          <w:lang w:val="pl-PL"/>
        </w:rPr>
        <w:t xml:space="preserve"> </w:t>
      </w:r>
      <w:r w:rsidRPr="00A34E36">
        <w:rPr>
          <w:rFonts w:ascii="Arial" w:hAnsi="Arial" w:cs="Arial"/>
          <w:sz w:val="24"/>
          <w:szCs w:val="24"/>
          <w:lang w:val="pl-PL"/>
        </w:rPr>
        <w:t>trzeba będzie przedłożyć</w:t>
      </w:r>
      <w:r w:rsidRPr="00A34E36" w:rsidDel="00C50F0D">
        <w:rPr>
          <w:rFonts w:ascii="Arial" w:hAnsi="Arial" w:cs="Arial"/>
          <w:sz w:val="24"/>
          <w:szCs w:val="24"/>
          <w:lang w:val="pl-PL"/>
        </w:rPr>
        <w:t xml:space="preserve"> </w:t>
      </w:r>
      <w:r w:rsidRPr="00A34E36">
        <w:rPr>
          <w:rFonts w:ascii="Arial" w:hAnsi="Arial" w:cs="Arial"/>
          <w:sz w:val="24"/>
          <w:szCs w:val="24"/>
          <w:lang w:val="pl-PL"/>
        </w:rPr>
        <w:t xml:space="preserve">decyzje (np. o pozwoleniu na budowę), opatrzone klauzulą ostateczności. </w:t>
      </w:r>
    </w:p>
  </w:footnote>
  <w:footnote w:id="7">
    <w:p w14:paraId="0A906F70" w14:textId="335D3A7A" w:rsidR="00A048F1" w:rsidRPr="00236793" w:rsidRDefault="00A048F1" w:rsidP="00B91EA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  <w:lang w:val="pl-PL"/>
        </w:rPr>
      </w:pPr>
      <w:r w:rsidRPr="00A048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048F1">
        <w:rPr>
          <w:rFonts w:ascii="Arial" w:hAnsi="Arial" w:cs="Arial"/>
          <w:sz w:val="24"/>
          <w:szCs w:val="24"/>
        </w:rPr>
        <w:t xml:space="preserve"> </w:t>
      </w:r>
      <w:r w:rsidR="005F7274" w:rsidRPr="005F7274">
        <w:rPr>
          <w:rFonts w:ascii="Arial" w:hAnsi="Arial" w:cs="Arial"/>
          <w:sz w:val="24"/>
          <w:szCs w:val="24"/>
          <w:lang w:val="pl-PL"/>
        </w:rPr>
        <w:t xml:space="preserve">w przypadku zmiany </w:t>
      </w:r>
      <w:proofErr w:type="spellStart"/>
      <w:r w:rsidR="005F7274" w:rsidRPr="005F7274">
        <w:rPr>
          <w:rFonts w:ascii="Arial" w:hAnsi="Arial" w:cs="Arial"/>
          <w:sz w:val="24"/>
          <w:szCs w:val="24"/>
          <w:lang w:val="pl-PL"/>
        </w:rPr>
        <w:t>SzOP</w:t>
      </w:r>
      <w:proofErr w:type="spellEnd"/>
      <w:r w:rsidR="005F7274" w:rsidRPr="005F7274">
        <w:rPr>
          <w:rFonts w:ascii="Arial" w:hAnsi="Arial" w:cs="Arial"/>
          <w:sz w:val="24"/>
          <w:szCs w:val="24"/>
          <w:lang w:val="pl-PL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2021-2027 (Dz. U. poz. 1079)</w:t>
      </w:r>
      <w:r w:rsidR="005F7274">
        <w:rPr>
          <w:rFonts w:ascii="Arial" w:hAnsi="Arial" w:cs="Arial"/>
          <w:sz w:val="24"/>
          <w:szCs w:val="24"/>
          <w:lang w:val="pl-PL"/>
        </w:rPr>
        <w:t xml:space="preserve"> </w:t>
      </w:r>
      <w:r w:rsidR="005F7274" w:rsidRPr="005F7274">
        <w:rPr>
          <w:rFonts w:ascii="Arial" w:hAnsi="Arial" w:cs="Arial"/>
          <w:sz w:val="24"/>
          <w:szCs w:val="24"/>
          <w:lang w:val="pl-PL"/>
        </w:rPr>
        <w:t>mogą mieć zastosowanie zapisy korzystniejsze dla wnioskodawcy. Decyzja w tym zakresie podejmowana będzie przez Instytucję Zarządzającą na wniosek Beneficjenta.</w:t>
      </w:r>
    </w:p>
  </w:footnote>
  <w:footnote w:id="8">
    <w:p w14:paraId="190DECE9" w14:textId="77777777" w:rsidR="00EC7371" w:rsidRDefault="00EC7371" w:rsidP="00EC7371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36558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558D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  (Dz. Urz. UE C 262 z dnia 19 lipca 2016 r., str. 1) – dokument dostępny jest pod adresem: </w:t>
      </w:r>
      <w:hyperlink r:id="rId2" w:history="1">
        <w:r w:rsidRPr="00003BF5">
          <w:rPr>
            <w:rStyle w:val="Hipercze"/>
            <w:rFonts w:ascii="Arial" w:hAnsi="Arial" w:cs="Arial"/>
            <w:sz w:val="24"/>
            <w:szCs w:val="24"/>
          </w:rPr>
          <w:t>http://eur-lex.europa.eu/legal-content/PL/TXT/PDF/?uri=CELEX:52016XC0719(05)&amp;from=EN</w:t>
        </w:r>
      </w:hyperlink>
      <w:r w:rsidRPr="0036558D">
        <w:rPr>
          <w:rFonts w:ascii="Arial" w:hAnsi="Arial" w:cs="Arial"/>
          <w:sz w:val="24"/>
          <w:szCs w:val="24"/>
        </w:rPr>
        <w:t>.</w:t>
      </w:r>
    </w:p>
    <w:p w14:paraId="464662D0" w14:textId="77777777" w:rsidR="00EC7371" w:rsidRPr="00E32455" w:rsidRDefault="00EC7371" w:rsidP="00EC7371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</w:p>
  </w:footnote>
  <w:footnote w:id="9">
    <w:p w14:paraId="2C2C92DE" w14:textId="77777777" w:rsidR="00E97D94" w:rsidRPr="00A34E36" w:rsidRDefault="00E97D94" w:rsidP="00BC0303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A34E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4E36">
        <w:rPr>
          <w:rFonts w:ascii="Arial" w:hAnsi="Arial" w:cs="Arial"/>
          <w:sz w:val="24"/>
          <w:szCs w:val="24"/>
        </w:rPr>
        <w:t xml:space="preserve"> </w:t>
      </w:r>
      <w:r w:rsidRPr="00A34E36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0">
    <w:p w14:paraId="4F81A0F2" w14:textId="535C6AE9" w:rsidR="00B737BB" w:rsidRPr="00A34E36" w:rsidRDefault="00B737BB" w:rsidP="00E92442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A34E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4E36">
        <w:rPr>
          <w:rFonts w:ascii="Arial" w:hAnsi="Arial" w:cs="Arial"/>
          <w:sz w:val="24"/>
          <w:szCs w:val="24"/>
        </w:rPr>
        <w:t xml:space="preserve"> Zakup wyposażenia</w:t>
      </w:r>
      <w:r w:rsidRPr="00A34E36">
        <w:rPr>
          <w:rFonts w:ascii="Arial" w:hAnsi="Arial" w:cs="Arial"/>
          <w:sz w:val="24"/>
          <w:szCs w:val="24"/>
          <w:lang w:val="pl-PL"/>
        </w:rPr>
        <w:t xml:space="preserve"> pracowni</w:t>
      </w:r>
      <w:r w:rsidRPr="00A34E36">
        <w:rPr>
          <w:rFonts w:ascii="Arial" w:hAnsi="Arial" w:cs="Arial"/>
          <w:sz w:val="24"/>
          <w:szCs w:val="24"/>
        </w:rPr>
        <w:t>, co do zasady, dokonywany jest zgodnie</w:t>
      </w:r>
      <w:r w:rsidRPr="00A34E36">
        <w:rPr>
          <w:rFonts w:ascii="Arial" w:hAnsi="Arial" w:cs="Arial"/>
          <w:sz w:val="24"/>
          <w:szCs w:val="24"/>
          <w:lang w:val="pl-PL"/>
        </w:rPr>
        <w:t xml:space="preserve"> z programem studiów/standardami kształcenia w danym zawodzie</w:t>
      </w:r>
      <w:r w:rsidR="00BC0303" w:rsidRPr="00A34E36">
        <w:rPr>
          <w:rFonts w:ascii="Arial" w:hAnsi="Arial" w:cs="Arial"/>
          <w:sz w:val="24"/>
          <w:szCs w:val="24"/>
          <w:lang w:val="pl-PL"/>
        </w:rPr>
        <w:t>.</w:t>
      </w:r>
    </w:p>
  </w:footnote>
  <w:footnote w:id="11">
    <w:p w14:paraId="36249AB7" w14:textId="2CBC73EB" w:rsidR="00E87E8D" w:rsidRPr="00A34E36" w:rsidRDefault="00E87E8D" w:rsidP="00BC0303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A34E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4E36">
        <w:rPr>
          <w:rFonts w:ascii="Arial" w:hAnsi="Arial" w:cs="Arial"/>
          <w:sz w:val="24"/>
          <w:szCs w:val="24"/>
        </w:rPr>
        <w:t xml:space="preserve"> </w:t>
      </w:r>
      <w:r w:rsidR="003608A1" w:rsidRPr="00A34E36">
        <w:rPr>
          <w:rFonts w:ascii="Arial" w:hAnsi="Arial" w:cs="Arial"/>
          <w:sz w:val="24"/>
          <w:szCs w:val="24"/>
        </w:rPr>
        <w:t>Raport podsumowujący badanie w województwie kujawsko-pomorskim na 2023 r</w:t>
      </w:r>
      <w:r w:rsidR="00BD7CC1" w:rsidRPr="00A34E36">
        <w:rPr>
          <w:rFonts w:ascii="Arial" w:hAnsi="Arial" w:cs="Arial"/>
          <w:sz w:val="24"/>
          <w:szCs w:val="24"/>
          <w:lang w:val="pl-PL"/>
        </w:rPr>
        <w:t>.</w:t>
      </w:r>
      <w:r w:rsidR="003608A1" w:rsidRPr="00A34E36">
        <w:rPr>
          <w:rFonts w:ascii="Arial" w:hAnsi="Arial" w:cs="Arial"/>
          <w:sz w:val="24"/>
          <w:szCs w:val="24"/>
        </w:rPr>
        <w:t>, dostępny na stronie internetowej: barometrzawodow.pl.</w:t>
      </w:r>
    </w:p>
  </w:footnote>
  <w:footnote w:id="12">
    <w:p w14:paraId="2D16DCC0" w14:textId="6EA5BB52" w:rsidR="00542731" w:rsidRPr="00A34E36" w:rsidRDefault="00542731" w:rsidP="00E92442">
      <w:pPr>
        <w:spacing w:after="0"/>
        <w:contextualSpacing/>
        <w:rPr>
          <w:rFonts w:ascii="Arial" w:hAnsi="Arial" w:cs="Arial"/>
          <w:sz w:val="24"/>
          <w:szCs w:val="24"/>
        </w:rPr>
      </w:pPr>
      <w:r w:rsidRPr="00A34E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4E36">
        <w:rPr>
          <w:rFonts w:ascii="Arial" w:hAnsi="Arial" w:cs="Arial"/>
          <w:sz w:val="24"/>
          <w:szCs w:val="24"/>
        </w:rPr>
        <w:t xml:space="preserve"> Załącznik do obwieszczenia Ministra Edukacji Narodowej z dnia 20 stycznia 2023 r. w sprawie prognozy zapotrzebowania na pracowników w zawodach szkolnictwa branżowego na krajowym i wojewódzkim rynku pracy (M.P. z 2023 r. poz. 145)</w:t>
      </w:r>
      <w:r w:rsidR="003608A1" w:rsidRPr="00A34E36">
        <w:rPr>
          <w:rFonts w:ascii="Arial" w:hAnsi="Arial" w:cs="Arial"/>
          <w:sz w:val="24"/>
          <w:szCs w:val="24"/>
        </w:rPr>
        <w:t>.</w:t>
      </w:r>
    </w:p>
  </w:footnote>
  <w:footnote w:id="13">
    <w:p w14:paraId="700DA092" w14:textId="77777777" w:rsidR="00782D0D" w:rsidRPr="00A34E36" w:rsidRDefault="00782D0D" w:rsidP="00C10882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A34E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4E36">
        <w:rPr>
          <w:rFonts w:ascii="Arial" w:hAnsi="Arial" w:cs="Arial"/>
          <w:sz w:val="24"/>
          <w:szCs w:val="24"/>
        </w:rPr>
        <w:t xml:space="preserve"> </w:t>
      </w:r>
      <w:r w:rsidRPr="00A34E36">
        <w:rPr>
          <w:rFonts w:ascii="Arial" w:hAnsi="Arial" w:cs="Arial"/>
          <w:sz w:val="24"/>
          <w:szCs w:val="24"/>
          <w:lang w:val="pl-PL"/>
        </w:rPr>
        <w:t>Brak jest regulacji prawnych dotyczących stażu, jednakże z praktyki gospodarczej wynika, że efektywny staż w przypadku uczniów trwa co najmniej 150 godzin w odniesieniu do udziału jednego ucznia. Nie wyklucza to jednakże staży o krótszym okresie ich odbywania o ile pracodawca będzie w stanie wykazać, iż są one równie efektywne i wartościowe pod względem praktycznym.</w:t>
      </w:r>
    </w:p>
  </w:footnote>
  <w:footnote w:id="14">
    <w:p w14:paraId="0D48414B" w14:textId="17A55963" w:rsidR="00782D0D" w:rsidRPr="00A34E36" w:rsidRDefault="00782D0D" w:rsidP="00C10882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A34E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4E36">
        <w:rPr>
          <w:rFonts w:ascii="Arial" w:hAnsi="Arial" w:cs="Arial"/>
          <w:sz w:val="24"/>
          <w:szCs w:val="24"/>
        </w:rPr>
        <w:t xml:space="preserve"> Specjalistyczne kursy i szkolenia mają mieć na celu dokształcenie zawodowe tj. uzyskanie nowych umiejętności/uprawnień związanych z działalnością prowadzoną przez pracodawcę, potwierdzonych dokumentem otrzymanym od uprawnionego podmiotu certyfikującego, wydanym na podstawie ustawy z dnia 22 grudnia 2015 r. o Zintegrowanym Systemie Kwalifikacji (Dz. U. z </w:t>
      </w:r>
      <w:r w:rsidR="00BE1952" w:rsidRPr="00A34E36">
        <w:rPr>
          <w:rFonts w:ascii="Arial" w:hAnsi="Arial" w:cs="Arial"/>
          <w:sz w:val="24"/>
          <w:szCs w:val="24"/>
          <w:lang w:val="pl-PL"/>
        </w:rPr>
        <w:t>2020 r. poz. 226</w:t>
      </w:r>
      <w:r w:rsidRPr="00A34E36">
        <w:rPr>
          <w:rFonts w:ascii="Arial" w:hAnsi="Arial" w:cs="Arial"/>
          <w:sz w:val="24"/>
          <w:szCs w:val="24"/>
        </w:rPr>
        <w:t>).</w:t>
      </w:r>
    </w:p>
  </w:footnote>
  <w:footnote w:id="15">
    <w:p w14:paraId="27FD8734" w14:textId="7C6890AB" w:rsidR="00782D0D" w:rsidRPr="00A34E36" w:rsidRDefault="00782D0D" w:rsidP="005359B8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A34E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4E36">
        <w:rPr>
          <w:rFonts w:ascii="Arial" w:hAnsi="Arial" w:cs="Arial"/>
          <w:sz w:val="24"/>
          <w:szCs w:val="24"/>
        </w:rPr>
        <w:t xml:space="preserve"> </w:t>
      </w:r>
      <w:r w:rsidRPr="00A34E36">
        <w:rPr>
          <w:rFonts w:ascii="Arial" w:hAnsi="Arial" w:cs="Arial"/>
          <w:sz w:val="24"/>
          <w:szCs w:val="24"/>
          <w:lang w:val="pl-PL"/>
        </w:rPr>
        <w:t xml:space="preserve">Patrz przypis nr </w:t>
      </w:r>
      <w:r w:rsidR="00FF5618" w:rsidRPr="00A34E36">
        <w:rPr>
          <w:rFonts w:ascii="Arial" w:hAnsi="Arial" w:cs="Arial"/>
          <w:sz w:val="24"/>
          <w:szCs w:val="24"/>
          <w:lang w:val="pl-PL"/>
        </w:rPr>
        <w:t>1</w:t>
      </w:r>
      <w:r w:rsidR="00EC7371">
        <w:rPr>
          <w:rFonts w:ascii="Arial" w:hAnsi="Arial" w:cs="Arial"/>
          <w:sz w:val="24"/>
          <w:szCs w:val="24"/>
          <w:lang w:val="pl-PL"/>
        </w:rPr>
        <w:t>3</w:t>
      </w:r>
      <w:r w:rsidRPr="00A34E36">
        <w:rPr>
          <w:rFonts w:ascii="Arial" w:hAnsi="Arial" w:cs="Arial"/>
          <w:sz w:val="24"/>
          <w:szCs w:val="24"/>
          <w:lang w:val="pl-PL"/>
        </w:rPr>
        <w:t>.</w:t>
      </w:r>
    </w:p>
  </w:footnote>
  <w:footnote w:id="16">
    <w:p w14:paraId="4438AF21" w14:textId="5282FD49" w:rsidR="00782D0D" w:rsidRPr="00A34E36" w:rsidRDefault="00782D0D" w:rsidP="005359B8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A34E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4E36">
        <w:rPr>
          <w:rFonts w:ascii="Arial" w:hAnsi="Arial" w:cs="Arial"/>
          <w:sz w:val="24"/>
          <w:szCs w:val="24"/>
        </w:rPr>
        <w:t xml:space="preserve"> </w:t>
      </w:r>
      <w:r w:rsidRPr="00A34E36">
        <w:rPr>
          <w:rFonts w:ascii="Arial" w:hAnsi="Arial" w:cs="Arial"/>
          <w:sz w:val="24"/>
          <w:szCs w:val="24"/>
          <w:lang w:val="pl-PL"/>
        </w:rPr>
        <w:t xml:space="preserve">Patrz przypis nr </w:t>
      </w:r>
      <w:r w:rsidR="00FF5618" w:rsidRPr="00A34E36">
        <w:rPr>
          <w:rFonts w:ascii="Arial" w:hAnsi="Arial" w:cs="Arial"/>
          <w:sz w:val="24"/>
          <w:szCs w:val="24"/>
          <w:lang w:val="pl-PL"/>
        </w:rPr>
        <w:t>1</w:t>
      </w:r>
      <w:r w:rsidR="00EC7371">
        <w:rPr>
          <w:rFonts w:ascii="Arial" w:hAnsi="Arial" w:cs="Arial"/>
          <w:sz w:val="24"/>
          <w:szCs w:val="24"/>
          <w:lang w:val="pl-PL"/>
        </w:rPr>
        <w:t>4</w:t>
      </w:r>
      <w:r w:rsidRPr="00A34E36">
        <w:rPr>
          <w:rFonts w:ascii="Arial" w:hAnsi="Arial" w:cs="Arial"/>
          <w:sz w:val="24"/>
          <w:szCs w:val="24"/>
          <w:lang w:val="pl-PL"/>
        </w:rPr>
        <w:t>.</w:t>
      </w:r>
    </w:p>
  </w:footnote>
  <w:footnote w:id="17">
    <w:p w14:paraId="6840E85F" w14:textId="7DCBD9ED" w:rsidR="002A3E84" w:rsidRPr="00A34E36" w:rsidRDefault="002A3E84" w:rsidP="00BC0303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A34E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34E36">
        <w:rPr>
          <w:rFonts w:ascii="Arial" w:hAnsi="Arial" w:cs="Arial"/>
          <w:sz w:val="24"/>
          <w:szCs w:val="24"/>
        </w:rPr>
        <w:t xml:space="preserve"> </w:t>
      </w:r>
      <w:r w:rsidRPr="00A34E36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A34E36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A34E36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A34E36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A34E36">
        <w:rPr>
          <w:rFonts w:ascii="Arial" w:hAnsi="Arial" w:cs="Arial"/>
          <w:sz w:val="24"/>
          <w:szCs w:val="24"/>
          <w:lang w:val="pl-PL"/>
        </w:rPr>
        <w:t xml:space="preserve">”, czyli „nie czyń poważnych szkód”. Zasada ma zapewnić, że działania, które </w:t>
      </w:r>
      <w:r w:rsidRPr="00A34E36">
        <w:rPr>
          <w:rFonts w:ascii="Arial" w:hAnsi="Arial" w:cs="Arial"/>
          <w:sz w:val="24"/>
          <w:szCs w:val="24"/>
          <w:lang w:val="pl-PL"/>
        </w:rPr>
        <w:br/>
        <w:t xml:space="preserve">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3" w:history="1">
        <w:r w:rsidRPr="00A34E36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A34E36">
        <w:rPr>
          <w:rFonts w:ascii="Arial" w:hAnsi="Arial" w:cs="Arial"/>
          <w:sz w:val="24"/>
          <w:szCs w:val="24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7733D" w14:textId="77777777" w:rsidR="003165D4" w:rsidRDefault="003165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B0AAC" w14:textId="77777777" w:rsidR="003165D4" w:rsidRDefault="003165D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1F971" w14:textId="77777777" w:rsidR="00E04248" w:rsidRPr="00EC7371" w:rsidRDefault="00E04248" w:rsidP="00EC7371">
    <w:pPr>
      <w:tabs>
        <w:tab w:val="center" w:pos="4536"/>
        <w:tab w:val="right" w:pos="9072"/>
      </w:tabs>
      <w:spacing w:after="0"/>
      <w:rPr>
        <w:rFonts w:ascii="Arial" w:hAnsi="Arial" w:cs="Arial"/>
        <w:sz w:val="24"/>
        <w:szCs w:val="24"/>
        <w:lang w:val="x-none"/>
      </w:rPr>
    </w:pPr>
    <w:r w:rsidRPr="00EC7371">
      <w:rPr>
        <w:rFonts w:ascii="Arial" w:hAnsi="Arial" w:cs="Arial"/>
        <w:sz w:val="24"/>
        <w:szCs w:val="24"/>
        <w:lang w:val="x-none"/>
      </w:rPr>
      <w:t>FUNDUSZE EUROPEJSKIE DLA KUJAW I POMORZA 2021-2027</w:t>
    </w:r>
  </w:p>
  <w:p w14:paraId="6916970F" w14:textId="2F7ABDFF" w:rsidR="003165D4" w:rsidRDefault="003165D4" w:rsidP="003165D4">
    <w:pPr>
      <w:tabs>
        <w:tab w:val="left" w:pos="6300"/>
      </w:tabs>
      <w:spacing w:after="0"/>
      <w:jc w:val="right"/>
      <w:rPr>
        <w:b/>
        <w:sz w:val="20"/>
        <w:szCs w:val="20"/>
      </w:rPr>
    </w:pPr>
    <w:r>
      <w:rPr>
        <w:b/>
        <w:sz w:val="20"/>
        <w:szCs w:val="20"/>
      </w:rPr>
      <w:t>Załącznik do Stanowiska nr 2</w:t>
    </w:r>
    <w:r>
      <w:rPr>
        <w:b/>
        <w:sz w:val="20"/>
        <w:szCs w:val="20"/>
      </w:rPr>
      <w:t>6</w:t>
    </w:r>
    <w:r>
      <w:rPr>
        <w:b/>
        <w:sz w:val="20"/>
        <w:szCs w:val="20"/>
      </w:rPr>
      <w:t>/2023</w:t>
    </w:r>
  </w:p>
  <w:p w14:paraId="22AE0932" w14:textId="77777777" w:rsidR="003165D4" w:rsidRDefault="003165D4" w:rsidP="003165D4">
    <w:pPr>
      <w:tabs>
        <w:tab w:val="left" w:pos="6300"/>
      </w:tabs>
      <w:spacing w:after="0"/>
      <w:jc w:val="right"/>
      <w:rPr>
        <w:b/>
        <w:sz w:val="20"/>
        <w:szCs w:val="20"/>
      </w:rPr>
    </w:pPr>
    <w:r>
      <w:rPr>
        <w:b/>
        <w:sz w:val="20"/>
        <w:szCs w:val="20"/>
      </w:rPr>
      <w:t xml:space="preserve">                                                                                                         </w:t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  <w:t xml:space="preserve">  Grupy roboczej ds. EFRR </w:t>
    </w:r>
  </w:p>
  <w:p w14:paraId="09A3887A" w14:textId="77777777" w:rsidR="003165D4" w:rsidRDefault="003165D4" w:rsidP="003165D4">
    <w:pPr>
      <w:spacing w:after="0"/>
      <w:ind w:left="1416" w:right="-108"/>
      <w:jc w:val="right"/>
      <w:rPr>
        <w:b/>
        <w:sz w:val="20"/>
        <w:szCs w:val="20"/>
      </w:rPr>
    </w:pP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  <w:t xml:space="preserve">                                           </w:t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  <w:t xml:space="preserve">                            z dnia 7 września 2023 r.</w:t>
    </w:r>
  </w:p>
  <w:p w14:paraId="5EB1FC71" w14:textId="6026F7E3" w:rsidR="003B0164" w:rsidRPr="00EC7371" w:rsidRDefault="003B0164" w:rsidP="003165D4">
    <w:pPr>
      <w:tabs>
        <w:tab w:val="left" w:pos="9923"/>
      </w:tabs>
      <w:spacing w:after="0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4372C"/>
    <w:multiLevelType w:val="hybridMultilevel"/>
    <w:tmpl w:val="C2083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42DCC"/>
    <w:multiLevelType w:val="hybridMultilevel"/>
    <w:tmpl w:val="21947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4C63BE"/>
    <w:multiLevelType w:val="hybridMultilevel"/>
    <w:tmpl w:val="8ED2B73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22010"/>
    <w:multiLevelType w:val="hybridMultilevel"/>
    <w:tmpl w:val="9C561C9A"/>
    <w:lvl w:ilvl="0" w:tplc="9960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F30BCA"/>
    <w:multiLevelType w:val="hybridMultilevel"/>
    <w:tmpl w:val="35822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805EF"/>
    <w:multiLevelType w:val="hybridMultilevel"/>
    <w:tmpl w:val="B13CD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7659D"/>
    <w:multiLevelType w:val="hybridMultilevel"/>
    <w:tmpl w:val="0D189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366B54"/>
    <w:multiLevelType w:val="hybridMultilevel"/>
    <w:tmpl w:val="01E64FB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65925563"/>
    <w:multiLevelType w:val="hybridMultilevel"/>
    <w:tmpl w:val="C538A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253176"/>
    <w:multiLevelType w:val="hybridMultilevel"/>
    <w:tmpl w:val="45B0E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4F7B0A"/>
    <w:multiLevelType w:val="hybridMultilevel"/>
    <w:tmpl w:val="0756D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D2CB2"/>
    <w:multiLevelType w:val="hybridMultilevel"/>
    <w:tmpl w:val="D35CFABA"/>
    <w:lvl w:ilvl="0" w:tplc="9960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CB74C6"/>
    <w:multiLevelType w:val="hybridMultilevel"/>
    <w:tmpl w:val="404AE1F4"/>
    <w:lvl w:ilvl="0" w:tplc="CBAC0990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3554A3"/>
    <w:multiLevelType w:val="hybridMultilevel"/>
    <w:tmpl w:val="601685C0"/>
    <w:lvl w:ilvl="0" w:tplc="1D0005DE">
      <w:start w:val="1"/>
      <w:numFmt w:val="decimal"/>
      <w:lvlText w:val="%1."/>
      <w:lvlJc w:val="left"/>
      <w:pPr>
        <w:ind w:left="405" w:hanging="360"/>
      </w:p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25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294801">
    <w:abstractNumId w:val="15"/>
  </w:num>
  <w:num w:numId="2" w16cid:durableId="356541482">
    <w:abstractNumId w:val="2"/>
  </w:num>
  <w:num w:numId="3" w16cid:durableId="1888640497">
    <w:abstractNumId w:val="1"/>
  </w:num>
  <w:num w:numId="4" w16cid:durableId="956105249">
    <w:abstractNumId w:val="9"/>
  </w:num>
  <w:num w:numId="5" w16cid:durableId="1547715144">
    <w:abstractNumId w:val="13"/>
  </w:num>
  <w:num w:numId="6" w16cid:durableId="150949622">
    <w:abstractNumId w:val="12"/>
  </w:num>
  <w:num w:numId="7" w16cid:durableId="186723599">
    <w:abstractNumId w:val="17"/>
  </w:num>
  <w:num w:numId="8" w16cid:durableId="1560943000">
    <w:abstractNumId w:val="0"/>
  </w:num>
  <w:num w:numId="9" w16cid:durableId="547375595">
    <w:abstractNumId w:val="7"/>
  </w:num>
  <w:num w:numId="10" w16cid:durableId="247278971">
    <w:abstractNumId w:val="25"/>
  </w:num>
  <w:num w:numId="11" w16cid:durableId="2003270099">
    <w:abstractNumId w:val="10"/>
  </w:num>
  <w:num w:numId="12" w16cid:durableId="1678728301">
    <w:abstractNumId w:val="18"/>
  </w:num>
  <w:num w:numId="13" w16cid:durableId="1642482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30242354">
    <w:abstractNumId w:val="19"/>
  </w:num>
  <w:num w:numId="15" w16cid:durableId="1867449647">
    <w:abstractNumId w:val="5"/>
  </w:num>
  <w:num w:numId="16" w16cid:durableId="153034165">
    <w:abstractNumId w:val="3"/>
  </w:num>
  <w:num w:numId="17" w16cid:durableId="1687706017">
    <w:abstractNumId w:val="6"/>
  </w:num>
  <w:num w:numId="18" w16cid:durableId="1114784641">
    <w:abstractNumId w:val="4"/>
  </w:num>
  <w:num w:numId="19" w16cid:durableId="315769832">
    <w:abstractNumId w:val="21"/>
  </w:num>
  <w:num w:numId="20" w16cid:durableId="142032480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18349876">
    <w:abstractNumId w:val="23"/>
  </w:num>
  <w:num w:numId="22" w16cid:durableId="252325055">
    <w:abstractNumId w:val="14"/>
  </w:num>
  <w:num w:numId="23" w16cid:durableId="1575895455">
    <w:abstractNumId w:val="11"/>
  </w:num>
  <w:num w:numId="24" w16cid:durableId="1770849696">
    <w:abstractNumId w:val="22"/>
  </w:num>
  <w:num w:numId="25" w16cid:durableId="1914924121">
    <w:abstractNumId w:val="26"/>
  </w:num>
  <w:num w:numId="26" w16cid:durableId="1321538360">
    <w:abstractNumId w:val="16"/>
  </w:num>
  <w:num w:numId="27" w16cid:durableId="826364040">
    <w:abstractNumId w:val="20"/>
  </w:num>
  <w:num w:numId="28" w16cid:durableId="528567405">
    <w:abstractNumId w:val="8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Z RPO SSZ">
    <w15:presenceInfo w15:providerId="None" w15:userId="IZ RPO SS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54A4"/>
    <w:rsid w:val="000055BA"/>
    <w:rsid w:val="000060A9"/>
    <w:rsid w:val="000065B3"/>
    <w:rsid w:val="00006914"/>
    <w:rsid w:val="00007449"/>
    <w:rsid w:val="000109D6"/>
    <w:rsid w:val="00013D9F"/>
    <w:rsid w:val="00014DF0"/>
    <w:rsid w:val="00016679"/>
    <w:rsid w:val="0002063F"/>
    <w:rsid w:val="00022525"/>
    <w:rsid w:val="00023781"/>
    <w:rsid w:val="0002428B"/>
    <w:rsid w:val="00025A17"/>
    <w:rsid w:val="000304F1"/>
    <w:rsid w:val="00030D91"/>
    <w:rsid w:val="00031AB9"/>
    <w:rsid w:val="00031EAC"/>
    <w:rsid w:val="00032389"/>
    <w:rsid w:val="00032AF9"/>
    <w:rsid w:val="0003381B"/>
    <w:rsid w:val="00033A49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28BA"/>
    <w:rsid w:val="00063324"/>
    <w:rsid w:val="00063415"/>
    <w:rsid w:val="00063E79"/>
    <w:rsid w:val="00063E7D"/>
    <w:rsid w:val="00064624"/>
    <w:rsid w:val="00064A89"/>
    <w:rsid w:val="00070E97"/>
    <w:rsid w:val="000711F1"/>
    <w:rsid w:val="00071696"/>
    <w:rsid w:val="000723C9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7144"/>
    <w:rsid w:val="00090485"/>
    <w:rsid w:val="0009173D"/>
    <w:rsid w:val="00092099"/>
    <w:rsid w:val="000926D1"/>
    <w:rsid w:val="00092C46"/>
    <w:rsid w:val="00092E90"/>
    <w:rsid w:val="00094415"/>
    <w:rsid w:val="00094D65"/>
    <w:rsid w:val="00094F61"/>
    <w:rsid w:val="0009576A"/>
    <w:rsid w:val="00095BAC"/>
    <w:rsid w:val="00096994"/>
    <w:rsid w:val="000A0C10"/>
    <w:rsid w:val="000A0CD3"/>
    <w:rsid w:val="000A11EC"/>
    <w:rsid w:val="000A23C7"/>
    <w:rsid w:val="000A29D0"/>
    <w:rsid w:val="000A406B"/>
    <w:rsid w:val="000A413F"/>
    <w:rsid w:val="000A6C74"/>
    <w:rsid w:val="000B0BA9"/>
    <w:rsid w:val="000B12E4"/>
    <w:rsid w:val="000B1938"/>
    <w:rsid w:val="000B1D05"/>
    <w:rsid w:val="000B31D5"/>
    <w:rsid w:val="000B3BE5"/>
    <w:rsid w:val="000B6B8E"/>
    <w:rsid w:val="000B786A"/>
    <w:rsid w:val="000B79E6"/>
    <w:rsid w:val="000C356A"/>
    <w:rsid w:val="000C3776"/>
    <w:rsid w:val="000C3D91"/>
    <w:rsid w:val="000C4789"/>
    <w:rsid w:val="000C57A6"/>
    <w:rsid w:val="000C5C11"/>
    <w:rsid w:val="000C5D23"/>
    <w:rsid w:val="000C699A"/>
    <w:rsid w:val="000C6CE7"/>
    <w:rsid w:val="000C767F"/>
    <w:rsid w:val="000D0297"/>
    <w:rsid w:val="000D033A"/>
    <w:rsid w:val="000D10D1"/>
    <w:rsid w:val="000D1217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E20"/>
    <w:rsid w:val="000E61C6"/>
    <w:rsid w:val="000E6EA0"/>
    <w:rsid w:val="000E7C54"/>
    <w:rsid w:val="000F13EE"/>
    <w:rsid w:val="000F14ED"/>
    <w:rsid w:val="000F160E"/>
    <w:rsid w:val="000F1D24"/>
    <w:rsid w:val="000F2C45"/>
    <w:rsid w:val="000F5B20"/>
    <w:rsid w:val="000F7BB0"/>
    <w:rsid w:val="0010120E"/>
    <w:rsid w:val="001041B4"/>
    <w:rsid w:val="00106B5D"/>
    <w:rsid w:val="001070AB"/>
    <w:rsid w:val="001078DE"/>
    <w:rsid w:val="00111B37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1EBE"/>
    <w:rsid w:val="00122FAA"/>
    <w:rsid w:val="00124AA3"/>
    <w:rsid w:val="00124BF7"/>
    <w:rsid w:val="001257CF"/>
    <w:rsid w:val="0012588A"/>
    <w:rsid w:val="00130AD5"/>
    <w:rsid w:val="001313A1"/>
    <w:rsid w:val="001313FC"/>
    <w:rsid w:val="00133346"/>
    <w:rsid w:val="001349DB"/>
    <w:rsid w:val="00134A02"/>
    <w:rsid w:val="001354F3"/>
    <w:rsid w:val="00135D08"/>
    <w:rsid w:val="00135DC8"/>
    <w:rsid w:val="00136096"/>
    <w:rsid w:val="0013710E"/>
    <w:rsid w:val="00140249"/>
    <w:rsid w:val="00141E9C"/>
    <w:rsid w:val="00142D24"/>
    <w:rsid w:val="0014350E"/>
    <w:rsid w:val="0014395E"/>
    <w:rsid w:val="00144B36"/>
    <w:rsid w:val="0014592B"/>
    <w:rsid w:val="00145EB7"/>
    <w:rsid w:val="00146606"/>
    <w:rsid w:val="00147828"/>
    <w:rsid w:val="00150DA3"/>
    <w:rsid w:val="00152458"/>
    <w:rsid w:val="00153C0A"/>
    <w:rsid w:val="00155285"/>
    <w:rsid w:val="00155A42"/>
    <w:rsid w:val="001573FB"/>
    <w:rsid w:val="0015778D"/>
    <w:rsid w:val="00160766"/>
    <w:rsid w:val="0016162D"/>
    <w:rsid w:val="00161724"/>
    <w:rsid w:val="0016180A"/>
    <w:rsid w:val="00162792"/>
    <w:rsid w:val="0016356D"/>
    <w:rsid w:val="00165D28"/>
    <w:rsid w:val="00166515"/>
    <w:rsid w:val="001666A5"/>
    <w:rsid w:val="001673C1"/>
    <w:rsid w:val="00167EE8"/>
    <w:rsid w:val="001706E8"/>
    <w:rsid w:val="001709BB"/>
    <w:rsid w:val="00172464"/>
    <w:rsid w:val="00174B5F"/>
    <w:rsid w:val="00174F04"/>
    <w:rsid w:val="0017558F"/>
    <w:rsid w:val="00175755"/>
    <w:rsid w:val="00176C74"/>
    <w:rsid w:val="0017778E"/>
    <w:rsid w:val="0017795A"/>
    <w:rsid w:val="00180716"/>
    <w:rsid w:val="0018103D"/>
    <w:rsid w:val="00183F6C"/>
    <w:rsid w:val="00184467"/>
    <w:rsid w:val="00184C79"/>
    <w:rsid w:val="00185DA0"/>
    <w:rsid w:val="00186CBC"/>
    <w:rsid w:val="00187F30"/>
    <w:rsid w:val="00190AC4"/>
    <w:rsid w:val="0019164F"/>
    <w:rsid w:val="00191786"/>
    <w:rsid w:val="00193AEA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107C"/>
    <w:rsid w:val="001B2E8D"/>
    <w:rsid w:val="001B3C79"/>
    <w:rsid w:val="001B5028"/>
    <w:rsid w:val="001B6062"/>
    <w:rsid w:val="001B6BB3"/>
    <w:rsid w:val="001B7756"/>
    <w:rsid w:val="001B7EFF"/>
    <w:rsid w:val="001C0732"/>
    <w:rsid w:val="001C15E7"/>
    <w:rsid w:val="001C17D7"/>
    <w:rsid w:val="001C27B3"/>
    <w:rsid w:val="001C2DD2"/>
    <w:rsid w:val="001C6A54"/>
    <w:rsid w:val="001C6B99"/>
    <w:rsid w:val="001C778C"/>
    <w:rsid w:val="001C7CBD"/>
    <w:rsid w:val="001D03FB"/>
    <w:rsid w:val="001D070F"/>
    <w:rsid w:val="001D156E"/>
    <w:rsid w:val="001D1DA7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5D8"/>
    <w:rsid w:val="001E3D50"/>
    <w:rsid w:val="001E4A7B"/>
    <w:rsid w:val="001E5943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6C20"/>
    <w:rsid w:val="001F763D"/>
    <w:rsid w:val="001F7EFA"/>
    <w:rsid w:val="00200E12"/>
    <w:rsid w:val="00200ED8"/>
    <w:rsid w:val="002017C5"/>
    <w:rsid w:val="00204DC2"/>
    <w:rsid w:val="00206686"/>
    <w:rsid w:val="00211DF1"/>
    <w:rsid w:val="00212CB3"/>
    <w:rsid w:val="00214DC4"/>
    <w:rsid w:val="00215738"/>
    <w:rsid w:val="002166CE"/>
    <w:rsid w:val="00216D0F"/>
    <w:rsid w:val="00220F31"/>
    <w:rsid w:val="002216C9"/>
    <w:rsid w:val="00222C1C"/>
    <w:rsid w:val="00225188"/>
    <w:rsid w:val="00225D21"/>
    <w:rsid w:val="00226015"/>
    <w:rsid w:val="00226BFB"/>
    <w:rsid w:val="00226E0A"/>
    <w:rsid w:val="00226F0A"/>
    <w:rsid w:val="00227D0B"/>
    <w:rsid w:val="002311A2"/>
    <w:rsid w:val="002311AF"/>
    <w:rsid w:val="00231A39"/>
    <w:rsid w:val="002320B5"/>
    <w:rsid w:val="00232EAF"/>
    <w:rsid w:val="00233678"/>
    <w:rsid w:val="00234046"/>
    <w:rsid w:val="0023491A"/>
    <w:rsid w:val="002352F4"/>
    <w:rsid w:val="00236793"/>
    <w:rsid w:val="00236CEF"/>
    <w:rsid w:val="00237117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6AC"/>
    <w:rsid w:val="002567CE"/>
    <w:rsid w:val="00256F03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3F50"/>
    <w:rsid w:val="002646C9"/>
    <w:rsid w:val="00265492"/>
    <w:rsid w:val="00265574"/>
    <w:rsid w:val="002671DC"/>
    <w:rsid w:val="002676BE"/>
    <w:rsid w:val="00267783"/>
    <w:rsid w:val="00267A8F"/>
    <w:rsid w:val="00270591"/>
    <w:rsid w:val="0027104C"/>
    <w:rsid w:val="00271783"/>
    <w:rsid w:val="00272413"/>
    <w:rsid w:val="002739CC"/>
    <w:rsid w:val="00274803"/>
    <w:rsid w:val="00274908"/>
    <w:rsid w:val="00274DCD"/>
    <w:rsid w:val="00275159"/>
    <w:rsid w:val="00275646"/>
    <w:rsid w:val="0027568B"/>
    <w:rsid w:val="002759B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4BE9"/>
    <w:rsid w:val="0028733D"/>
    <w:rsid w:val="00287F62"/>
    <w:rsid w:val="0029005A"/>
    <w:rsid w:val="0029078F"/>
    <w:rsid w:val="002929A5"/>
    <w:rsid w:val="0029409B"/>
    <w:rsid w:val="00294A58"/>
    <w:rsid w:val="0029514F"/>
    <w:rsid w:val="00295693"/>
    <w:rsid w:val="002956C4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1EB3"/>
    <w:rsid w:val="002A2577"/>
    <w:rsid w:val="002A2941"/>
    <w:rsid w:val="002A35A8"/>
    <w:rsid w:val="002A3E1B"/>
    <w:rsid w:val="002A3E84"/>
    <w:rsid w:val="002A407E"/>
    <w:rsid w:val="002A51B0"/>
    <w:rsid w:val="002A5660"/>
    <w:rsid w:val="002A631E"/>
    <w:rsid w:val="002A68A7"/>
    <w:rsid w:val="002A68DC"/>
    <w:rsid w:val="002A6FD7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0BC"/>
    <w:rsid w:val="002C3BB2"/>
    <w:rsid w:val="002C4393"/>
    <w:rsid w:val="002C50E4"/>
    <w:rsid w:val="002C5DB6"/>
    <w:rsid w:val="002C66D6"/>
    <w:rsid w:val="002D0017"/>
    <w:rsid w:val="002D0EFC"/>
    <w:rsid w:val="002D15E1"/>
    <w:rsid w:val="002D3EE3"/>
    <w:rsid w:val="002D3F32"/>
    <w:rsid w:val="002D4E8C"/>
    <w:rsid w:val="002D5840"/>
    <w:rsid w:val="002D5D2D"/>
    <w:rsid w:val="002D61A4"/>
    <w:rsid w:val="002D7929"/>
    <w:rsid w:val="002E06F2"/>
    <w:rsid w:val="002E0A14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2D1A"/>
    <w:rsid w:val="002F31EB"/>
    <w:rsid w:val="002F3283"/>
    <w:rsid w:val="002F45A7"/>
    <w:rsid w:val="002F5391"/>
    <w:rsid w:val="002F5711"/>
    <w:rsid w:val="002F60E5"/>
    <w:rsid w:val="002F64F4"/>
    <w:rsid w:val="002F6998"/>
    <w:rsid w:val="002F7290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60A0"/>
    <w:rsid w:val="00306857"/>
    <w:rsid w:val="003068DF"/>
    <w:rsid w:val="00306C27"/>
    <w:rsid w:val="00307797"/>
    <w:rsid w:val="00307B5B"/>
    <w:rsid w:val="003101B3"/>
    <w:rsid w:val="003128EE"/>
    <w:rsid w:val="00313BCD"/>
    <w:rsid w:val="0031436E"/>
    <w:rsid w:val="0031446F"/>
    <w:rsid w:val="003146A9"/>
    <w:rsid w:val="00315003"/>
    <w:rsid w:val="00315CFA"/>
    <w:rsid w:val="003165D4"/>
    <w:rsid w:val="00320007"/>
    <w:rsid w:val="0032394F"/>
    <w:rsid w:val="00323F86"/>
    <w:rsid w:val="00323F8F"/>
    <w:rsid w:val="00324201"/>
    <w:rsid w:val="00324653"/>
    <w:rsid w:val="0032590D"/>
    <w:rsid w:val="0033125C"/>
    <w:rsid w:val="00332FEA"/>
    <w:rsid w:val="003337A9"/>
    <w:rsid w:val="00333970"/>
    <w:rsid w:val="00333C0A"/>
    <w:rsid w:val="00334A65"/>
    <w:rsid w:val="00335C97"/>
    <w:rsid w:val="00335EC9"/>
    <w:rsid w:val="00335F39"/>
    <w:rsid w:val="0033632E"/>
    <w:rsid w:val="00340F1E"/>
    <w:rsid w:val="00342DB1"/>
    <w:rsid w:val="00343082"/>
    <w:rsid w:val="00343BEA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5661"/>
    <w:rsid w:val="0035648F"/>
    <w:rsid w:val="00356D81"/>
    <w:rsid w:val="00357B85"/>
    <w:rsid w:val="003604E5"/>
    <w:rsid w:val="003608A1"/>
    <w:rsid w:val="00360FA9"/>
    <w:rsid w:val="00363335"/>
    <w:rsid w:val="003636A9"/>
    <w:rsid w:val="00363983"/>
    <w:rsid w:val="003639A4"/>
    <w:rsid w:val="00363AC8"/>
    <w:rsid w:val="003655AA"/>
    <w:rsid w:val="003657E6"/>
    <w:rsid w:val="00367401"/>
    <w:rsid w:val="00370C1A"/>
    <w:rsid w:val="00371DE3"/>
    <w:rsid w:val="00373881"/>
    <w:rsid w:val="00373AC3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3E76"/>
    <w:rsid w:val="00396072"/>
    <w:rsid w:val="00397489"/>
    <w:rsid w:val="00397CAD"/>
    <w:rsid w:val="003A0754"/>
    <w:rsid w:val="003A0BA8"/>
    <w:rsid w:val="003A17CF"/>
    <w:rsid w:val="003A1F38"/>
    <w:rsid w:val="003A32E8"/>
    <w:rsid w:val="003A3E90"/>
    <w:rsid w:val="003A4AC4"/>
    <w:rsid w:val="003A6502"/>
    <w:rsid w:val="003A6E3C"/>
    <w:rsid w:val="003A7F16"/>
    <w:rsid w:val="003B0164"/>
    <w:rsid w:val="003B154E"/>
    <w:rsid w:val="003B1898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2B44"/>
    <w:rsid w:val="003C357A"/>
    <w:rsid w:val="003C397F"/>
    <w:rsid w:val="003C491E"/>
    <w:rsid w:val="003C49C1"/>
    <w:rsid w:val="003C6A80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755"/>
    <w:rsid w:val="003D3D8E"/>
    <w:rsid w:val="003D4E7D"/>
    <w:rsid w:val="003D6454"/>
    <w:rsid w:val="003D679A"/>
    <w:rsid w:val="003D6993"/>
    <w:rsid w:val="003D703E"/>
    <w:rsid w:val="003D77BA"/>
    <w:rsid w:val="003E0332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4D45"/>
    <w:rsid w:val="003E5650"/>
    <w:rsid w:val="003E5790"/>
    <w:rsid w:val="003E5B82"/>
    <w:rsid w:val="003F2419"/>
    <w:rsid w:val="003F25B5"/>
    <w:rsid w:val="003F39B7"/>
    <w:rsid w:val="003F4AE0"/>
    <w:rsid w:val="003F5039"/>
    <w:rsid w:val="003F7897"/>
    <w:rsid w:val="00400CE7"/>
    <w:rsid w:val="00401E35"/>
    <w:rsid w:val="00401FE8"/>
    <w:rsid w:val="00402E7D"/>
    <w:rsid w:val="004052E3"/>
    <w:rsid w:val="0040586D"/>
    <w:rsid w:val="004058B8"/>
    <w:rsid w:val="00410CB9"/>
    <w:rsid w:val="00410E88"/>
    <w:rsid w:val="00410E8F"/>
    <w:rsid w:val="00411B3C"/>
    <w:rsid w:val="0041313D"/>
    <w:rsid w:val="00413DAC"/>
    <w:rsid w:val="00414AAD"/>
    <w:rsid w:val="00415302"/>
    <w:rsid w:val="00415BA1"/>
    <w:rsid w:val="0041639D"/>
    <w:rsid w:val="004176BE"/>
    <w:rsid w:val="0041783F"/>
    <w:rsid w:val="004202FD"/>
    <w:rsid w:val="00421022"/>
    <w:rsid w:val="0042249E"/>
    <w:rsid w:val="0042253A"/>
    <w:rsid w:val="00422FBA"/>
    <w:rsid w:val="0042380A"/>
    <w:rsid w:val="00424863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B3B"/>
    <w:rsid w:val="00431C9C"/>
    <w:rsid w:val="004328BD"/>
    <w:rsid w:val="00434209"/>
    <w:rsid w:val="00434B65"/>
    <w:rsid w:val="00434E72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628E"/>
    <w:rsid w:val="004478E4"/>
    <w:rsid w:val="004503CC"/>
    <w:rsid w:val="004528D0"/>
    <w:rsid w:val="00452919"/>
    <w:rsid w:val="00452CCF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3D7"/>
    <w:rsid w:val="0046248C"/>
    <w:rsid w:val="0046258C"/>
    <w:rsid w:val="0046279C"/>
    <w:rsid w:val="00462815"/>
    <w:rsid w:val="00462BFA"/>
    <w:rsid w:val="004640F7"/>
    <w:rsid w:val="004645A4"/>
    <w:rsid w:val="00464988"/>
    <w:rsid w:val="00464AB6"/>
    <w:rsid w:val="004656C7"/>
    <w:rsid w:val="00466DAD"/>
    <w:rsid w:val="0046777A"/>
    <w:rsid w:val="00470710"/>
    <w:rsid w:val="00470A44"/>
    <w:rsid w:val="00473088"/>
    <w:rsid w:val="004749D9"/>
    <w:rsid w:val="0047602B"/>
    <w:rsid w:val="00477E34"/>
    <w:rsid w:val="00480798"/>
    <w:rsid w:val="004810BF"/>
    <w:rsid w:val="0048148D"/>
    <w:rsid w:val="004825E0"/>
    <w:rsid w:val="004845C9"/>
    <w:rsid w:val="00484C93"/>
    <w:rsid w:val="0048644C"/>
    <w:rsid w:val="004865F1"/>
    <w:rsid w:val="00486D7B"/>
    <w:rsid w:val="004877A7"/>
    <w:rsid w:val="0049024D"/>
    <w:rsid w:val="004904DD"/>
    <w:rsid w:val="004910E9"/>
    <w:rsid w:val="004948B8"/>
    <w:rsid w:val="0049599F"/>
    <w:rsid w:val="00495EFA"/>
    <w:rsid w:val="004973B5"/>
    <w:rsid w:val="004976B6"/>
    <w:rsid w:val="004A0F68"/>
    <w:rsid w:val="004A1062"/>
    <w:rsid w:val="004A3230"/>
    <w:rsid w:val="004A37EF"/>
    <w:rsid w:val="004A4431"/>
    <w:rsid w:val="004A5171"/>
    <w:rsid w:val="004A6333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3EE4"/>
    <w:rsid w:val="004B435A"/>
    <w:rsid w:val="004B4E2A"/>
    <w:rsid w:val="004B6930"/>
    <w:rsid w:val="004B6A5D"/>
    <w:rsid w:val="004B7161"/>
    <w:rsid w:val="004C0702"/>
    <w:rsid w:val="004C0A37"/>
    <w:rsid w:val="004C0C2B"/>
    <w:rsid w:val="004C2006"/>
    <w:rsid w:val="004C205D"/>
    <w:rsid w:val="004C3AB2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4C8B"/>
    <w:rsid w:val="004D54AB"/>
    <w:rsid w:val="004D565A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E60BA"/>
    <w:rsid w:val="004F01D6"/>
    <w:rsid w:val="004F0E3F"/>
    <w:rsid w:val="004F1CD9"/>
    <w:rsid w:val="004F3F95"/>
    <w:rsid w:val="004F50EA"/>
    <w:rsid w:val="004F6AE9"/>
    <w:rsid w:val="004F6D9D"/>
    <w:rsid w:val="00500076"/>
    <w:rsid w:val="00500311"/>
    <w:rsid w:val="0050066A"/>
    <w:rsid w:val="00500FB0"/>
    <w:rsid w:val="005013B3"/>
    <w:rsid w:val="005018EC"/>
    <w:rsid w:val="005021BD"/>
    <w:rsid w:val="00503168"/>
    <w:rsid w:val="00505150"/>
    <w:rsid w:val="005051ED"/>
    <w:rsid w:val="00505803"/>
    <w:rsid w:val="00507B1D"/>
    <w:rsid w:val="00510313"/>
    <w:rsid w:val="00511230"/>
    <w:rsid w:val="005115B8"/>
    <w:rsid w:val="00512587"/>
    <w:rsid w:val="00514956"/>
    <w:rsid w:val="00514C8F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6F68"/>
    <w:rsid w:val="00527F64"/>
    <w:rsid w:val="0053003E"/>
    <w:rsid w:val="00530A76"/>
    <w:rsid w:val="00531BE2"/>
    <w:rsid w:val="00532C11"/>
    <w:rsid w:val="005345CD"/>
    <w:rsid w:val="00534630"/>
    <w:rsid w:val="00534C64"/>
    <w:rsid w:val="00534F65"/>
    <w:rsid w:val="005359B8"/>
    <w:rsid w:val="00536720"/>
    <w:rsid w:val="005371B7"/>
    <w:rsid w:val="00537AC9"/>
    <w:rsid w:val="005400F7"/>
    <w:rsid w:val="0054014E"/>
    <w:rsid w:val="00540ADD"/>
    <w:rsid w:val="00541118"/>
    <w:rsid w:val="00542731"/>
    <w:rsid w:val="00542A95"/>
    <w:rsid w:val="0054325D"/>
    <w:rsid w:val="005436A3"/>
    <w:rsid w:val="00545A4C"/>
    <w:rsid w:val="0054631E"/>
    <w:rsid w:val="005477D3"/>
    <w:rsid w:val="00547F60"/>
    <w:rsid w:val="005511B5"/>
    <w:rsid w:val="00551F69"/>
    <w:rsid w:val="00552265"/>
    <w:rsid w:val="00553710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897"/>
    <w:rsid w:val="00563C25"/>
    <w:rsid w:val="0056659A"/>
    <w:rsid w:val="0056663D"/>
    <w:rsid w:val="005670FD"/>
    <w:rsid w:val="0057112D"/>
    <w:rsid w:val="00571D43"/>
    <w:rsid w:val="005729E0"/>
    <w:rsid w:val="005738F7"/>
    <w:rsid w:val="00574726"/>
    <w:rsid w:val="00575BE7"/>
    <w:rsid w:val="005774CA"/>
    <w:rsid w:val="005776E8"/>
    <w:rsid w:val="005777D5"/>
    <w:rsid w:val="00577E56"/>
    <w:rsid w:val="00580902"/>
    <w:rsid w:val="005817E3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3498"/>
    <w:rsid w:val="00595C8F"/>
    <w:rsid w:val="00596AD0"/>
    <w:rsid w:val="00596C15"/>
    <w:rsid w:val="00597380"/>
    <w:rsid w:val="005A17BF"/>
    <w:rsid w:val="005A1EB8"/>
    <w:rsid w:val="005A21E8"/>
    <w:rsid w:val="005A2439"/>
    <w:rsid w:val="005A24E7"/>
    <w:rsid w:val="005A33B1"/>
    <w:rsid w:val="005A379B"/>
    <w:rsid w:val="005A478B"/>
    <w:rsid w:val="005A484E"/>
    <w:rsid w:val="005A4A0D"/>
    <w:rsid w:val="005A53F9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4B3"/>
    <w:rsid w:val="005B6C4B"/>
    <w:rsid w:val="005B7343"/>
    <w:rsid w:val="005B741A"/>
    <w:rsid w:val="005B76EE"/>
    <w:rsid w:val="005C025F"/>
    <w:rsid w:val="005C0DB7"/>
    <w:rsid w:val="005C0DF0"/>
    <w:rsid w:val="005C1839"/>
    <w:rsid w:val="005C2574"/>
    <w:rsid w:val="005C2940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B55"/>
    <w:rsid w:val="005E1F86"/>
    <w:rsid w:val="005E2D87"/>
    <w:rsid w:val="005E67BF"/>
    <w:rsid w:val="005E7494"/>
    <w:rsid w:val="005E74AE"/>
    <w:rsid w:val="005E7F23"/>
    <w:rsid w:val="005F0A3C"/>
    <w:rsid w:val="005F0A82"/>
    <w:rsid w:val="005F1346"/>
    <w:rsid w:val="005F13B7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274"/>
    <w:rsid w:val="005F76A2"/>
    <w:rsid w:val="005F7710"/>
    <w:rsid w:val="005F7D17"/>
    <w:rsid w:val="005F7F00"/>
    <w:rsid w:val="00600B16"/>
    <w:rsid w:val="006011A9"/>
    <w:rsid w:val="00601FD2"/>
    <w:rsid w:val="0060207B"/>
    <w:rsid w:val="0060318B"/>
    <w:rsid w:val="0060335F"/>
    <w:rsid w:val="00604068"/>
    <w:rsid w:val="006054D7"/>
    <w:rsid w:val="006067A1"/>
    <w:rsid w:val="00607189"/>
    <w:rsid w:val="00607386"/>
    <w:rsid w:val="00607BF0"/>
    <w:rsid w:val="0061003F"/>
    <w:rsid w:val="00612233"/>
    <w:rsid w:val="006131FD"/>
    <w:rsid w:val="006138DA"/>
    <w:rsid w:val="0061493F"/>
    <w:rsid w:val="006149DD"/>
    <w:rsid w:val="0061512E"/>
    <w:rsid w:val="0061601C"/>
    <w:rsid w:val="006169FD"/>
    <w:rsid w:val="00617276"/>
    <w:rsid w:val="00620242"/>
    <w:rsid w:val="00620555"/>
    <w:rsid w:val="00620820"/>
    <w:rsid w:val="00621547"/>
    <w:rsid w:val="00621836"/>
    <w:rsid w:val="006228F4"/>
    <w:rsid w:val="00622BC2"/>
    <w:rsid w:val="00622D71"/>
    <w:rsid w:val="0062353A"/>
    <w:rsid w:val="00623B77"/>
    <w:rsid w:val="00626571"/>
    <w:rsid w:val="00627FD0"/>
    <w:rsid w:val="00631177"/>
    <w:rsid w:val="00634297"/>
    <w:rsid w:val="00635658"/>
    <w:rsid w:val="006361C6"/>
    <w:rsid w:val="00636758"/>
    <w:rsid w:val="00636F51"/>
    <w:rsid w:val="00640070"/>
    <w:rsid w:val="0064155D"/>
    <w:rsid w:val="00641B59"/>
    <w:rsid w:val="00641C7B"/>
    <w:rsid w:val="00642302"/>
    <w:rsid w:val="006424F2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414"/>
    <w:rsid w:val="00657CB2"/>
    <w:rsid w:val="00661597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217D"/>
    <w:rsid w:val="00672443"/>
    <w:rsid w:val="006729CB"/>
    <w:rsid w:val="00673804"/>
    <w:rsid w:val="00673BE4"/>
    <w:rsid w:val="00673ECE"/>
    <w:rsid w:val="006751B5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744"/>
    <w:rsid w:val="00690D05"/>
    <w:rsid w:val="00690D33"/>
    <w:rsid w:val="00691A7B"/>
    <w:rsid w:val="00693EBA"/>
    <w:rsid w:val="00694505"/>
    <w:rsid w:val="006945EA"/>
    <w:rsid w:val="00694A76"/>
    <w:rsid w:val="00694BF9"/>
    <w:rsid w:val="00696085"/>
    <w:rsid w:val="006A0B64"/>
    <w:rsid w:val="006A0DCE"/>
    <w:rsid w:val="006A0F10"/>
    <w:rsid w:val="006A1076"/>
    <w:rsid w:val="006A1FAC"/>
    <w:rsid w:val="006A2D70"/>
    <w:rsid w:val="006A36A9"/>
    <w:rsid w:val="006A4987"/>
    <w:rsid w:val="006A64AF"/>
    <w:rsid w:val="006A7054"/>
    <w:rsid w:val="006A775D"/>
    <w:rsid w:val="006B0DC7"/>
    <w:rsid w:val="006B103E"/>
    <w:rsid w:val="006B1661"/>
    <w:rsid w:val="006B31BE"/>
    <w:rsid w:val="006B40D1"/>
    <w:rsid w:val="006B4251"/>
    <w:rsid w:val="006B4931"/>
    <w:rsid w:val="006B55A2"/>
    <w:rsid w:val="006B6173"/>
    <w:rsid w:val="006B667C"/>
    <w:rsid w:val="006B74F1"/>
    <w:rsid w:val="006B796C"/>
    <w:rsid w:val="006B7B8C"/>
    <w:rsid w:val="006C1C0B"/>
    <w:rsid w:val="006C3ABB"/>
    <w:rsid w:val="006C4CF1"/>
    <w:rsid w:val="006C55B4"/>
    <w:rsid w:val="006C5854"/>
    <w:rsid w:val="006C5E80"/>
    <w:rsid w:val="006C660C"/>
    <w:rsid w:val="006C7E4E"/>
    <w:rsid w:val="006D0AE6"/>
    <w:rsid w:val="006D2375"/>
    <w:rsid w:val="006D5858"/>
    <w:rsid w:val="006D611E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5674"/>
    <w:rsid w:val="006E66EE"/>
    <w:rsid w:val="006E758B"/>
    <w:rsid w:val="006E75D7"/>
    <w:rsid w:val="006F08D9"/>
    <w:rsid w:val="006F0A63"/>
    <w:rsid w:val="006F1C26"/>
    <w:rsid w:val="006F1C4A"/>
    <w:rsid w:val="006F206C"/>
    <w:rsid w:val="006F2F21"/>
    <w:rsid w:val="006F3206"/>
    <w:rsid w:val="006F6464"/>
    <w:rsid w:val="006F7150"/>
    <w:rsid w:val="006F728E"/>
    <w:rsid w:val="006F7491"/>
    <w:rsid w:val="006F7AFF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3002"/>
    <w:rsid w:val="007136D5"/>
    <w:rsid w:val="0071446A"/>
    <w:rsid w:val="007148DE"/>
    <w:rsid w:val="00717D79"/>
    <w:rsid w:val="00720A65"/>
    <w:rsid w:val="00722167"/>
    <w:rsid w:val="00724C81"/>
    <w:rsid w:val="007257F1"/>
    <w:rsid w:val="00726006"/>
    <w:rsid w:val="0072736E"/>
    <w:rsid w:val="007275B5"/>
    <w:rsid w:val="00730535"/>
    <w:rsid w:val="00730DB3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377EF"/>
    <w:rsid w:val="00740077"/>
    <w:rsid w:val="007410E3"/>
    <w:rsid w:val="0074151C"/>
    <w:rsid w:val="00743253"/>
    <w:rsid w:val="007435B1"/>
    <w:rsid w:val="00743A6E"/>
    <w:rsid w:val="00744419"/>
    <w:rsid w:val="00744726"/>
    <w:rsid w:val="00747708"/>
    <w:rsid w:val="00747F9B"/>
    <w:rsid w:val="00750006"/>
    <w:rsid w:val="007501B7"/>
    <w:rsid w:val="00750357"/>
    <w:rsid w:val="00751784"/>
    <w:rsid w:val="007519C6"/>
    <w:rsid w:val="00751FB2"/>
    <w:rsid w:val="0075219F"/>
    <w:rsid w:val="00752597"/>
    <w:rsid w:val="00752864"/>
    <w:rsid w:val="00753BB4"/>
    <w:rsid w:val="00753E9E"/>
    <w:rsid w:val="00755036"/>
    <w:rsid w:val="00756C80"/>
    <w:rsid w:val="00757170"/>
    <w:rsid w:val="00760331"/>
    <w:rsid w:val="0076166B"/>
    <w:rsid w:val="00761A26"/>
    <w:rsid w:val="00761C21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60DA"/>
    <w:rsid w:val="00776E52"/>
    <w:rsid w:val="00780771"/>
    <w:rsid w:val="00780CDA"/>
    <w:rsid w:val="00780E84"/>
    <w:rsid w:val="007815E0"/>
    <w:rsid w:val="00781F95"/>
    <w:rsid w:val="007823B6"/>
    <w:rsid w:val="00782D0D"/>
    <w:rsid w:val="007835F1"/>
    <w:rsid w:val="00783B0C"/>
    <w:rsid w:val="00783DFE"/>
    <w:rsid w:val="00784623"/>
    <w:rsid w:val="0078496A"/>
    <w:rsid w:val="00785797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25F3"/>
    <w:rsid w:val="007A3680"/>
    <w:rsid w:val="007A4228"/>
    <w:rsid w:val="007A49F7"/>
    <w:rsid w:val="007A6203"/>
    <w:rsid w:val="007A6EE0"/>
    <w:rsid w:val="007A6FCF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50F"/>
    <w:rsid w:val="007C57D4"/>
    <w:rsid w:val="007C7799"/>
    <w:rsid w:val="007D394F"/>
    <w:rsid w:val="007D3A25"/>
    <w:rsid w:val="007D4D18"/>
    <w:rsid w:val="007D66E4"/>
    <w:rsid w:val="007E008A"/>
    <w:rsid w:val="007E0407"/>
    <w:rsid w:val="007E0BF4"/>
    <w:rsid w:val="007E1633"/>
    <w:rsid w:val="007E43D0"/>
    <w:rsid w:val="007E4915"/>
    <w:rsid w:val="007E4B2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E779D"/>
    <w:rsid w:val="007F0D7F"/>
    <w:rsid w:val="007F1326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629"/>
    <w:rsid w:val="007F6704"/>
    <w:rsid w:val="007F6875"/>
    <w:rsid w:val="007F6BDC"/>
    <w:rsid w:val="007F6CB2"/>
    <w:rsid w:val="007F7ED2"/>
    <w:rsid w:val="007F7F19"/>
    <w:rsid w:val="008002A5"/>
    <w:rsid w:val="00800E7A"/>
    <w:rsid w:val="00800F05"/>
    <w:rsid w:val="00800F6F"/>
    <w:rsid w:val="008018EB"/>
    <w:rsid w:val="008019DB"/>
    <w:rsid w:val="008025EC"/>
    <w:rsid w:val="0080406E"/>
    <w:rsid w:val="0080598F"/>
    <w:rsid w:val="00806636"/>
    <w:rsid w:val="00806C1C"/>
    <w:rsid w:val="0080760A"/>
    <w:rsid w:val="00810660"/>
    <w:rsid w:val="00811546"/>
    <w:rsid w:val="00813792"/>
    <w:rsid w:val="00814235"/>
    <w:rsid w:val="00814909"/>
    <w:rsid w:val="008160B4"/>
    <w:rsid w:val="0081622D"/>
    <w:rsid w:val="008162E2"/>
    <w:rsid w:val="008165B7"/>
    <w:rsid w:val="00817AC1"/>
    <w:rsid w:val="00820D14"/>
    <w:rsid w:val="00822018"/>
    <w:rsid w:val="008227A4"/>
    <w:rsid w:val="00822A71"/>
    <w:rsid w:val="008234CA"/>
    <w:rsid w:val="00823E96"/>
    <w:rsid w:val="00826486"/>
    <w:rsid w:val="00826B8A"/>
    <w:rsid w:val="00826CE7"/>
    <w:rsid w:val="00831400"/>
    <w:rsid w:val="008339B6"/>
    <w:rsid w:val="00833FFD"/>
    <w:rsid w:val="00834FA1"/>
    <w:rsid w:val="00835A28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2168"/>
    <w:rsid w:val="0085271A"/>
    <w:rsid w:val="008530F3"/>
    <w:rsid w:val="00853432"/>
    <w:rsid w:val="00854616"/>
    <w:rsid w:val="00856889"/>
    <w:rsid w:val="00856C01"/>
    <w:rsid w:val="00856FA9"/>
    <w:rsid w:val="00857458"/>
    <w:rsid w:val="00857D4B"/>
    <w:rsid w:val="008610B8"/>
    <w:rsid w:val="008613F8"/>
    <w:rsid w:val="00862640"/>
    <w:rsid w:val="00862AEF"/>
    <w:rsid w:val="0086411C"/>
    <w:rsid w:val="008641D3"/>
    <w:rsid w:val="00864888"/>
    <w:rsid w:val="00864C9E"/>
    <w:rsid w:val="00865B88"/>
    <w:rsid w:val="00866FB8"/>
    <w:rsid w:val="008671BE"/>
    <w:rsid w:val="00867DA8"/>
    <w:rsid w:val="00871775"/>
    <w:rsid w:val="00871D13"/>
    <w:rsid w:val="00873134"/>
    <w:rsid w:val="008731A6"/>
    <w:rsid w:val="00874858"/>
    <w:rsid w:val="00874DAC"/>
    <w:rsid w:val="00875BC2"/>
    <w:rsid w:val="00875D00"/>
    <w:rsid w:val="008761A6"/>
    <w:rsid w:val="00877A5D"/>
    <w:rsid w:val="00877AAE"/>
    <w:rsid w:val="008812FE"/>
    <w:rsid w:val="00883456"/>
    <w:rsid w:val="0088392D"/>
    <w:rsid w:val="00883F10"/>
    <w:rsid w:val="008847DC"/>
    <w:rsid w:val="0088690D"/>
    <w:rsid w:val="00887289"/>
    <w:rsid w:val="00890329"/>
    <w:rsid w:val="0089051F"/>
    <w:rsid w:val="008915B8"/>
    <w:rsid w:val="008917DB"/>
    <w:rsid w:val="008926E9"/>
    <w:rsid w:val="00892CA4"/>
    <w:rsid w:val="00892CF4"/>
    <w:rsid w:val="008935A4"/>
    <w:rsid w:val="00894A2A"/>
    <w:rsid w:val="00894B43"/>
    <w:rsid w:val="008956F3"/>
    <w:rsid w:val="00896E33"/>
    <w:rsid w:val="008A0C63"/>
    <w:rsid w:val="008A1B54"/>
    <w:rsid w:val="008A23CA"/>
    <w:rsid w:val="008A2524"/>
    <w:rsid w:val="008A2914"/>
    <w:rsid w:val="008A2C22"/>
    <w:rsid w:val="008A35C9"/>
    <w:rsid w:val="008A3A26"/>
    <w:rsid w:val="008A547D"/>
    <w:rsid w:val="008A7DB8"/>
    <w:rsid w:val="008B0171"/>
    <w:rsid w:val="008B132F"/>
    <w:rsid w:val="008B1725"/>
    <w:rsid w:val="008B1AA7"/>
    <w:rsid w:val="008B2A6A"/>
    <w:rsid w:val="008B2E67"/>
    <w:rsid w:val="008B36FC"/>
    <w:rsid w:val="008B4BCB"/>
    <w:rsid w:val="008B5FB6"/>
    <w:rsid w:val="008B77FF"/>
    <w:rsid w:val="008C3652"/>
    <w:rsid w:val="008C3C41"/>
    <w:rsid w:val="008C3EA4"/>
    <w:rsid w:val="008C4AEA"/>
    <w:rsid w:val="008C4C3D"/>
    <w:rsid w:val="008C514F"/>
    <w:rsid w:val="008C5E9C"/>
    <w:rsid w:val="008C6BFD"/>
    <w:rsid w:val="008C6C3F"/>
    <w:rsid w:val="008D0EA0"/>
    <w:rsid w:val="008D274C"/>
    <w:rsid w:val="008D2B91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2E90"/>
    <w:rsid w:val="008E3F86"/>
    <w:rsid w:val="008E6E76"/>
    <w:rsid w:val="008E77DA"/>
    <w:rsid w:val="008F1233"/>
    <w:rsid w:val="008F12B7"/>
    <w:rsid w:val="008F18A9"/>
    <w:rsid w:val="008F278D"/>
    <w:rsid w:val="008F2F3A"/>
    <w:rsid w:val="008F4F2E"/>
    <w:rsid w:val="008F5127"/>
    <w:rsid w:val="008F5431"/>
    <w:rsid w:val="008F54E0"/>
    <w:rsid w:val="008F6178"/>
    <w:rsid w:val="008F6288"/>
    <w:rsid w:val="008F7257"/>
    <w:rsid w:val="008F7EAE"/>
    <w:rsid w:val="00901587"/>
    <w:rsid w:val="00903398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45EC"/>
    <w:rsid w:val="00915ACA"/>
    <w:rsid w:val="0091624C"/>
    <w:rsid w:val="00916558"/>
    <w:rsid w:val="009166FA"/>
    <w:rsid w:val="0092270E"/>
    <w:rsid w:val="00922DD3"/>
    <w:rsid w:val="00923E17"/>
    <w:rsid w:val="00926892"/>
    <w:rsid w:val="00926FB9"/>
    <w:rsid w:val="0093160E"/>
    <w:rsid w:val="009317F3"/>
    <w:rsid w:val="0093247D"/>
    <w:rsid w:val="00932660"/>
    <w:rsid w:val="00932A4F"/>
    <w:rsid w:val="00932EFC"/>
    <w:rsid w:val="00933259"/>
    <w:rsid w:val="00933900"/>
    <w:rsid w:val="00933A52"/>
    <w:rsid w:val="0093634B"/>
    <w:rsid w:val="009367C4"/>
    <w:rsid w:val="00937AC4"/>
    <w:rsid w:val="0094218F"/>
    <w:rsid w:val="00943283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44A"/>
    <w:rsid w:val="00955E08"/>
    <w:rsid w:val="00956616"/>
    <w:rsid w:val="009573A9"/>
    <w:rsid w:val="00957EFE"/>
    <w:rsid w:val="00960000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267"/>
    <w:rsid w:val="00965FAB"/>
    <w:rsid w:val="00970428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AEA"/>
    <w:rsid w:val="009837B9"/>
    <w:rsid w:val="00985931"/>
    <w:rsid w:val="009860F2"/>
    <w:rsid w:val="009875B2"/>
    <w:rsid w:val="00987ABF"/>
    <w:rsid w:val="00991248"/>
    <w:rsid w:val="0099141A"/>
    <w:rsid w:val="0099191A"/>
    <w:rsid w:val="009923AC"/>
    <w:rsid w:val="009958B7"/>
    <w:rsid w:val="00996EFB"/>
    <w:rsid w:val="009A04F2"/>
    <w:rsid w:val="009A1A1F"/>
    <w:rsid w:val="009A2361"/>
    <w:rsid w:val="009A2B2D"/>
    <w:rsid w:val="009A3DC5"/>
    <w:rsid w:val="009A45DC"/>
    <w:rsid w:val="009A4CAF"/>
    <w:rsid w:val="009A4DA2"/>
    <w:rsid w:val="009A6055"/>
    <w:rsid w:val="009B10CE"/>
    <w:rsid w:val="009B120E"/>
    <w:rsid w:val="009B16C7"/>
    <w:rsid w:val="009B1A55"/>
    <w:rsid w:val="009B2E78"/>
    <w:rsid w:val="009B377D"/>
    <w:rsid w:val="009B3B61"/>
    <w:rsid w:val="009B4210"/>
    <w:rsid w:val="009B517B"/>
    <w:rsid w:val="009B5A30"/>
    <w:rsid w:val="009B5E48"/>
    <w:rsid w:val="009C1A33"/>
    <w:rsid w:val="009C289C"/>
    <w:rsid w:val="009C3CF4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5920"/>
    <w:rsid w:val="009D5D2D"/>
    <w:rsid w:val="009D6128"/>
    <w:rsid w:val="009D6610"/>
    <w:rsid w:val="009D762B"/>
    <w:rsid w:val="009E0C8D"/>
    <w:rsid w:val="009E4060"/>
    <w:rsid w:val="009E5AAA"/>
    <w:rsid w:val="009E75CF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4685"/>
    <w:rsid w:val="00A048F1"/>
    <w:rsid w:val="00A051A4"/>
    <w:rsid w:val="00A06C79"/>
    <w:rsid w:val="00A0779B"/>
    <w:rsid w:val="00A1038D"/>
    <w:rsid w:val="00A106C2"/>
    <w:rsid w:val="00A10939"/>
    <w:rsid w:val="00A1204D"/>
    <w:rsid w:val="00A127F3"/>
    <w:rsid w:val="00A13081"/>
    <w:rsid w:val="00A13487"/>
    <w:rsid w:val="00A135C6"/>
    <w:rsid w:val="00A13B5C"/>
    <w:rsid w:val="00A13B76"/>
    <w:rsid w:val="00A1501D"/>
    <w:rsid w:val="00A15C74"/>
    <w:rsid w:val="00A17339"/>
    <w:rsid w:val="00A20537"/>
    <w:rsid w:val="00A21186"/>
    <w:rsid w:val="00A212DD"/>
    <w:rsid w:val="00A21328"/>
    <w:rsid w:val="00A22D6B"/>
    <w:rsid w:val="00A23CA2"/>
    <w:rsid w:val="00A25E48"/>
    <w:rsid w:val="00A25E7D"/>
    <w:rsid w:val="00A31105"/>
    <w:rsid w:val="00A317D7"/>
    <w:rsid w:val="00A33430"/>
    <w:rsid w:val="00A338BD"/>
    <w:rsid w:val="00A34104"/>
    <w:rsid w:val="00A344DB"/>
    <w:rsid w:val="00A34906"/>
    <w:rsid w:val="00A34E36"/>
    <w:rsid w:val="00A35C6D"/>
    <w:rsid w:val="00A35FEC"/>
    <w:rsid w:val="00A36539"/>
    <w:rsid w:val="00A36D00"/>
    <w:rsid w:val="00A37193"/>
    <w:rsid w:val="00A37D84"/>
    <w:rsid w:val="00A40A3E"/>
    <w:rsid w:val="00A40FE4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6BBE"/>
    <w:rsid w:val="00A471B3"/>
    <w:rsid w:val="00A50757"/>
    <w:rsid w:val="00A5076A"/>
    <w:rsid w:val="00A50E22"/>
    <w:rsid w:val="00A514B6"/>
    <w:rsid w:val="00A52282"/>
    <w:rsid w:val="00A5263A"/>
    <w:rsid w:val="00A5396B"/>
    <w:rsid w:val="00A55944"/>
    <w:rsid w:val="00A57111"/>
    <w:rsid w:val="00A57E1E"/>
    <w:rsid w:val="00A60673"/>
    <w:rsid w:val="00A615F7"/>
    <w:rsid w:val="00A61E8A"/>
    <w:rsid w:val="00A62014"/>
    <w:rsid w:val="00A621A3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7F67"/>
    <w:rsid w:val="00A80376"/>
    <w:rsid w:val="00A826AD"/>
    <w:rsid w:val="00A82911"/>
    <w:rsid w:val="00A82B0B"/>
    <w:rsid w:val="00A83539"/>
    <w:rsid w:val="00A8451F"/>
    <w:rsid w:val="00A8471D"/>
    <w:rsid w:val="00A8480F"/>
    <w:rsid w:val="00A864D1"/>
    <w:rsid w:val="00A864DE"/>
    <w:rsid w:val="00A86A19"/>
    <w:rsid w:val="00A86A89"/>
    <w:rsid w:val="00A86CBD"/>
    <w:rsid w:val="00A86E85"/>
    <w:rsid w:val="00A870D3"/>
    <w:rsid w:val="00A871E3"/>
    <w:rsid w:val="00A874B8"/>
    <w:rsid w:val="00A8761F"/>
    <w:rsid w:val="00A9033C"/>
    <w:rsid w:val="00A940BE"/>
    <w:rsid w:val="00A94A7D"/>
    <w:rsid w:val="00A95A01"/>
    <w:rsid w:val="00A96041"/>
    <w:rsid w:val="00A97224"/>
    <w:rsid w:val="00A97617"/>
    <w:rsid w:val="00A97723"/>
    <w:rsid w:val="00A977F5"/>
    <w:rsid w:val="00AA11CA"/>
    <w:rsid w:val="00AA237B"/>
    <w:rsid w:val="00AA483F"/>
    <w:rsid w:val="00AA4C21"/>
    <w:rsid w:val="00AA565C"/>
    <w:rsid w:val="00AA5BF2"/>
    <w:rsid w:val="00AA6966"/>
    <w:rsid w:val="00AA77DC"/>
    <w:rsid w:val="00AA7B22"/>
    <w:rsid w:val="00AA7EEF"/>
    <w:rsid w:val="00AB0F84"/>
    <w:rsid w:val="00AB7CCB"/>
    <w:rsid w:val="00AC03EE"/>
    <w:rsid w:val="00AC0CC1"/>
    <w:rsid w:val="00AC11AB"/>
    <w:rsid w:val="00AC1D0A"/>
    <w:rsid w:val="00AC1EF6"/>
    <w:rsid w:val="00AC3F9A"/>
    <w:rsid w:val="00AC5333"/>
    <w:rsid w:val="00AC56D9"/>
    <w:rsid w:val="00AC5F0C"/>
    <w:rsid w:val="00AC60F0"/>
    <w:rsid w:val="00AC65E1"/>
    <w:rsid w:val="00AC719E"/>
    <w:rsid w:val="00AC76D2"/>
    <w:rsid w:val="00AD0E48"/>
    <w:rsid w:val="00AD0E75"/>
    <w:rsid w:val="00AD312E"/>
    <w:rsid w:val="00AD44C5"/>
    <w:rsid w:val="00AD48A7"/>
    <w:rsid w:val="00AD4975"/>
    <w:rsid w:val="00AD5467"/>
    <w:rsid w:val="00AD68AC"/>
    <w:rsid w:val="00AD7C78"/>
    <w:rsid w:val="00AD7EE0"/>
    <w:rsid w:val="00AE0128"/>
    <w:rsid w:val="00AE3EC9"/>
    <w:rsid w:val="00AE4B44"/>
    <w:rsid w:val="00AE4C95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56"/>
    <w:rsid w:val="00B01A85"/>
    <w:rsid w:val="00B01E91"/>
    <w:rsid w:val="00B046FE"/>
    <w:rsid w:val="00B0486B"/>
    <w:rsid w:val="00B0607F"/>
    <w:rsid w:val="00B0660F"/>
    <w:rsid w:val="00B073DD"/>
    <w:rsid w:val="00B10B0D"/>
    <w:rsid w:val="00B12095"/>
    <w:rsid w:val="00B129D5"/>
    <w:rsid w:val="00B13ABC"/>
    <w:rsid w:val="00B14FD7"/>
    <w:rsid w:val="00B167BD"/>
    <w:rsid w:val="00B17917"/>
    <w:rsid w:val="00B20303"/>
    <w:rsid w:val="00B2055E"/>
    <w:rsid w:val="00B20A1A"/>
    <w:rsid w:val="00B21F03"/>
    <w:rsid w:val="00B21FA1"/>
    <w:rsid w:val="00B23243"/>
    <w:rsid w:val="00B25908"/>
    <w:rsid w:val="00B26BDA"/>
    <w:rsid w:val="00B277E2"/>
    <w:rsid w:val="00B3034B"/>
    <w:rsid w:val="00B30EC4"/>
    <w:rsid w:val="00B31800"/>
    <w:rsid w:val="00B31CD5"/>
    <w:rsid w:val="00B32B41"/>
    <w:rsid w:val="00B33723"/>
    <w:rsid w:val="00B33FEC"/>
    <w:rsid w:val="00B354FC"/>
    <w:rsid w:val="00B356E5"/>
    <w:rsid w:val="00B35864"/>
    <w:rsid w:val="00B36C08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54F2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0AC"/>
    <w:rsid w:val="00B547F0"/>
    <w:rsid w:val="00B54F5B"/>
    <w:rsid w:val="00B55394"/>
    <w:rsid w:val="00B55A9F"/>
    <w:rsid w:val="00B55D73"/>
    <w:rsid w:val="00B566AD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2F81"/>
    <w:rsid w:val="00B648A8"/>
    <w:rsid w:val="00B64927"/>
    <w:rsid w:val="00B656BE"/>
    <w:rsid w:val="00B65765"/>
    <w:rsid w:val="00B677A8"/>
    <w:rsid w:val="00B70729"/>
    <w:rsid w:val="00B70748"/>
    <w:rsid w:val="00B717E1"/>
    <w:rsid w:val="00B71B82"/>
    <w:rsid w:val="00B7236F"/>
    <w:rsid w:val="00B72CA0"/>
    <w:rsid w:val="00B737BB"/>
    <w:rsid w:val="00B73D9A"/>
    <w:rsid w:val="00B7435A"/>
    <w:rsid w:val="00B748B2"/>
    <w:rsid w:val="00B74F5A"/>
    <w:rsid w:val="00B7503F"/>
    <w:rsid w:val="00B759E2"/>
    <w:rsid w:val="00B75BC4"/>
    <w:rsid w:val="00B76D31"/>
    <w:rsid w:val="00B80E7B"/>
    <w:rsid w:val="00B81241"/>
    <w:rsid w:val="00B81D07"/>
    <w:rsid w:val="00B83A3E"/>
    <w:rsid w:val="00B8444F"/>
    <w:rsid w:val="00B853D4"/>
    <w:rsid w:val="00B87324"/>
    <w:rsid w:val="00B87E91"/>
    <w:rsid w:val="00B910C2"/>
    <w:rsid w:val="00B91EA9"/>
    <w:rsid w:val="00B92652"/>
    <w:rsid w:val="00B92845"/>
    <w:rsid w:val="00B94BC5"/>
    <w:rsid w:val="00B950EA"/>
    <w:rsid w:val="00B951FA"/>
    <w:rsid w:val="00B95C8D"/>
    <w:rsid w:val="00B96705"/>
    <w:rsid w:val="00BA0402"/>
    <w:rsid w:val="00BA2971"/>
    <w:rsid w:val="00BA3F36"/>
    <w:rsid w:val="00BA4074"/>
    <w:rsid w:val="00BA4300"/>
    <w:rsid w:val="00BA444E"/>
    <w:rsid w:val="00BA4A29"/>
    <w:rsid w:val="00BA4FFC"/>
    <w:rsid w:val="00BA6395"/>
    <w:rsid w:val="00BA6E34"/>
    <w:rsid w:val="00BB09C6"/>
    <w:rsid w:val="00BB16A4"/>
    <w:rsid w:val="00BB1C3F"/>
    <w:rsid w:val="00BB29A2"/>
    <w:rsid w:val="00BB2B43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0303"/>
    <w:rsid w:val="00BC239E"/>
    <w:rsid w:val="00BC3097"/>
    <w:rsid w:val="00BC3E68"/>
    <w:rsid w:val="00BC4851"/>
    <w:rsid w:val="00BC6544"/>
    <w:rsid w:val="00BD0C91"/>
    <w:rsid w:val="00BD0E15"/>
    <w:rsid w:val="00BD0F81"/>
    <w:rsid w:val="00BD101D"/>
    <w:rsid w:val="00BD4349"/>
    <w:rsid w:val="00BD5EE0"/>
    <w:rsid w:val="00BD667B"/>
    <w:rsid w:val="00BD68D0"/>
    <w:rsid w:val="00BD6D20"/>
    <w:rsid w:val="00BD6E48"/>
    <w:rsid w:val="00BD7520"/>
    <w:rsid w:val="00BD7CC1"/>
    <w:rsid w:val="00BE1952"/>
    <w:rsid w:val="00BE1C32"/>
    <w:rsid w:val="00BE2041"/>
    <w:rsid w:val="00BE298F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271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6E67"/>
    <w:rsid w:val="00C07C4B"/>
    <w:rsid w:val="00C115F2"/>
    <w:rsid w:val="00C14E41"/>
    <w:rsid w:val="00C15598"/>
    <w:rsid w:val="00C15AFE"/>
    <w:rsid w:val="00C15CFF"/>
    <w:rsid w:val="00C164C1"/>
    <w:rsid w:val="00C168B9"/>
    <w:rsid w:val="00C16AF9"/>
    <w:rsid w:val="00C172F2"/>
    <w:rsid w:val="00C2045D"/>
    <w:rsid w:val="00C207FE"/>
    <w:rsid w:val="00C20CC8"/>
    <w:rsid w:val="00C211C9"/>
    <w:rsid w:val="00C21931"/>
    <w:rsid w:val="00C22214"/>
    <w:rsid w:val="00C22A6A"/>
    <w:rsid w:val="00C2412F"/>
    <w:rsid w:val="00C242AA"/>
    <w:rsid w:val="00C24301"/>
    <w:rsid w:val="00C259A0"/>
    <w:rsid w:val="00C2640F"/>
    <w:rsid w:val="00C27A9B"/>
    <w:rsid w:val="00C30140"/>
    <w:rsid w:val="00C30498"/>
    <w:rsid w:val="00C3266D"/>
    <w:rsid w:val="00C32B75"/>
    <w:rsid w:val="00C334B1"/>
    <w:rsid w:val="00C3374F"/>
    <w:rsid w:val="00C3417F"/>
    <w:rsid w:val="00C3461E"/>
    <w:rsid w:val="00C356BA"/>
    <w:rsid w:val="00C36C4F"/>
    <w:rsid w:val="00C404A6"/>
    <w:rsid w:val="00C41B31"/>
    <w:rsid w:val="00C43624"/>
    <w:rsid w:val="00C43AE9"/>
    <w:rsid w:val="00C43EFB"/>
    <w:rsid w:val="00C44C0F"/>
    <w:rsid w:val="00C52140"/>
    <w:rsid w:val="00C5271E"/>
    <w:rsid w:val="00C52D21"/>
    <w:rsid w:val="00C52F78"/>
    <w:rsid w:val="00C531B0"/>
    <w:rsid w:val="00C5390C"/>
    <w:rsid w:val="00C56A47"/>
    <w:rsid w:val="00C56AD4"/>
    <w:rsid w:val="00C56E6C"/>
    <w:rsid w:val="00C609FB"/>
    <w:rsid w:val="00C60F71"/>
    <w:rsid w:val="00C61ACF"/>
    <w:rsid w:val="00C6279E"/>
    <w:rsid w:val="00C62BAF"/>
    <w:rsid w:val="00C63FAA"/>
    <w:rsid w:val="00C64281"/>
    <w:rsid w:val="00C648FC"/>
    <w:rsid w:val="00C64D51"/>
    <w:rsid w:val="00C659FC"/>
    <w:rsid w:val="00C67CDE"/>
    <w:rsid w:val="00C70004"/>
    <w:rsid w:val="00C7051D"/>
    <w:rsid w:val="00C70B36"/>
    <w:rsid w:val="00C70B38"/>
    <w:rsid w:val="00C72F9D"/>
    <w:rsid w:val="00C7423E"/>
    <w:rsid w:val="00C74610"/>
    <w:rsid w:val="00C7601E"/>
    <w:rsid w:val="00C76254"/>
    <w:rsid w:val="00C7640B"/>
    <w:rsid w:val="00C7678E"/>
    <w:rsid w:val="00C76FAA"/>
    <w:rsid w:val="00C77081"/>
    <w:rsid w:val="00C77E9A"/>
    <w:rsid w:val="00C819C8"/>
    <w:rsid w:val="00C836D7"/>
    <w:rsid w:val="00C83810"/>
    <w:rsid w:val="00C83BD6"/>
    <w:rsid w:val="00C85EB2"/>
    <w:rsid w:val="00C87012"/>
    <w:rsid w:val="00C87536"/>
    <w:rsid w:val="00C877C4"/>
    <w:rsid w:val="00C90287"/>
    <w:rsid w:val="00C905BA"/>
    <w:rsid w:val="00C90C0D"/>
    <w:rsid w:val="00C92101"/>
    <w:rsid w:val="00C9217F"/>
    <w:rsid w:val="00C94991"/>
    <w:rsid w:val="00C949F7"/>
    <w:rsid w:val="00C9552A"/>
    <w:rsid w:val="00C95D6A"/>
    <w:rsid w:val="00C9619A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526"/>
    <w:rsid w:val="00CA6760"/>
    <w:rsid w:val="00CA6D97"/>
    <w:rsid w:val="00CA7ACA"/>
    <w:rsid w:val="00CB21F7"/>
    <w:rsid w:val="00CB2520"/>
    <w:rsid w:val="00CB2AA8"/>
    <w:rsid w:val="00CB2B1E"/>
    <w:rsid w:val="00CB2F59"/>
    <w:rsid w:val="00CB3D69"/>
    <w:rsid w:val="00CB4DEB"/>
    <w:rsid w:val="00CB5348"/>
    <w:rsid w:val="00CB6D93"/>
    <w:rsid w:val="00CB7BE8"/>
    <w:rsid w:val="00CB7FFD"/>
    <w:rsid w:val="00CC0736"/>
    <w:rsid w:val="00CC0B19"/>
    <w:rsid w:val="00CC0B1B"/>
    <w:rsid w:val="00CC0EFB"/>
    <w:rsid w:val="00CC0F5D"/>
    <w:rsid w:val="00CC392D"/>
    <w:rsid w:val="00CC4BCE"/>
    <w:rsid w:val="00CC520D"/>
    <w:rsid w:val="00CC53C3"/>
    <w:rsid w:val="00CC5476"/>
    <w:rsid w:val="00CC5FFC"/>
    <w:rsid w:val="00CC70FC"/>
    <w:rsid w:val="00CC7972"/>
    <w:rsid w:val="00CD0C56"/>
    <w:rsid w:val="00CD0D10"/>
    <w:rsid w:val="00CD0DF1"/>
    <w:rsid w:val="00CD13F0"/>
    <w:rsid w:val="00CD16F5"/>
    <w:rsid w:val="00CD2046"/>
    <w:rsid w:val="00CD2C85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823"/>
    <w:rsid w:val="00CE2C77"/>
    <w:rsid w:val="00CE3251"/>
    <w:rsid w:val="00CE34E1"/>
    <w:rsid w:val="00CE3DBF"/>
    <w:rsid w:val="00CE4262"/>
    <w:rsid w:val="00CE4895"/>
    <w:rsid w:val="00CE4BF0"/>
    <w:rsid w:val="00CE51E5"/>
    <w:rsid w:val="00CE5FE0"/>
    <w:rsid w:val="00CE7045"/>
    <w:rsid w:val="00CE747D"/>
    <w:rsid w:val="00CF0989"/>
    <w:rsid w:val="00CF1694"/>
    <w:rsid w:val="00CF26E8"/>
    <w:rsid w:val="00CF283A"/>
    <w:rsid w:val="00CF36C7"/>
    <w:rsid w:val="00CF53F3"/>
    <w:rsid w:val="00CF63D9"/>
    <w:rsid w:val="00CF6872"/>
    <w:rsid w:val="00D00322"/>
    <w:rsid w:val="00D00415"/>
    <w:rsid w:val="00D01D44"/>
    <w:rsid w:val="00D034BC"/>
    <w:rsid w:val="00D036F2"/>
    <w:rsid w:val="00D04414"/>
    <w:rsid w:val="00D050F5"/>
    <w:rsid w:val="00D057F1"/>
    <w:rsid w:val="00D06192"/>
    <w:rsid w:val="00D064D7"/>
    <w:rsid w:val="00D0687F"/>
    <w:rsid w:val="00D07F70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174C1"/>
    <w:rsid w:val="00D22524"/>
    <w:rsid w:val="00D243AD"/>
    <w:rsid w:val="00D24CE0"/>
    <w:rsid w:val="00D26418"/>
    <w:rsid w:val="00D27AF8"/>
    <w:rsid w:val="00D3060C"/>
    <w:rsid w:val="00D31F36"/>
    <w:rsid w:val="00D31F65"/>
    <w:rsid w:val="00D32513"/>
    <w:rsid w:val="00D3302B"/>
    <w:rsid w:val="00D33A97"/>
    <w:rsid w:val="00D33C49"/>
    <w:rsid w:val="00D34B18"/>
    <w:rsid w:val="00D34ED0"/>
    <w:rsid w:val="00D34FC7"/>
    <w:rsid w:val="00D35185"/>
    <w:rsid w:val="00D371C4"/>
    <w:rsid w:val="00D371F3"/>
    <w:rsid w:val="00D407C9"/>
    <w:rsid w:val="00D40E5C"/>
    <w:rsid w:val="00D42592"/>
    <w:rsid w:val="00D42AC1"/>
    <w:rsid w:val="00D45DD8"/>
    <w:rsid w:val="00D50C77"/>
    <w:rsid w:val="00D50E7E"/>
    <w:rsid w:val="00D515CA"/>
    <w:rsid w:val="00D52E89"/>
    <w:rsid w:val="00D535D1"/>
    <w:rsid w:val="00D53630"/>
    <w:rsid w:val="00D53E65"/>
    <w:rsid w:val="00D549FA"/>
    <w:rsid w:val="00D55123"/>
    <w:rsid w:val="00D56522"/>
    <w:rsid w:val="00D56BBE"/>
    <w:rsid w:val="00D57366"/>
    <w:rsid w:val="00D57797"/>
    <w:rsid w:val="00D603EE"/>
    <w:rsid w:val="00D60AD1"/>
    <w:rsid w:val="00D60CA4"/>
    <w:rsid w:val="00D61BBA"/>
    <w:rsid w:val="00D61C9C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43D6"/>
    <w:rsid w:val="00D75338"/>
    <w:rsid w:val="00D76431"/>
    <w:rsid w:val="00D766A8"/>
    <w:rsid w:val="00D76B23"/>
    <w:rsid w:val="00D76DBA"/>
    <w:rsid w:val="00D777BC"/>
    <w:rsid w:val="00D808A6"/>
    <w:rsid w:val="00D81095"/>
    <w:rsid w:val="00D817D4"/>
    <w:rsid w:val="00D821FE"/>
    <w:rsid w:val="00D8241E"/>
    <w:rsid w:val="00D82D58"/>
    <w:rsid w:val="00D82FF4"/>
    <w:rsid w:val="00D83760"/>
    <w:rsid w:val="00D8519A"/>
    <w:rsid w:val="00D8580C"/>
    <w:rsid w:val="00D877C6"/>
    <w:rsid w:val="00D877F9"/>
    <w:rsid w:val="00D908C9"/>
    <w:rsid w:val="00D92276"/>
    <w:rsid w:val="00D92F97"/>
    <w:rsid w:val="00D936D6"/>
    <w:rsid w:val="00D936DC"/>
    <w:rsid w:val="00D93775"/>
    <w:rsid w:val="00D953C0"/>
    <w:rsid w:val="00D966EB"/>
    <w:rsid w:val="00D967E4"/>
    <w:rsid w:val="00D97854"/>
    <w:rsid w:val="00DA1D24"/>
    <w:rsid w:val="00DA1F42"/>
    <w:rsid w:val="00DA378F"/>
    <w:rsid w:val="00DA3F0D"/>
    <w:rsid w:val="00DA43CA"/>
    <w:rsid w:val="00DA52D4"/>
    <w:rsid w:val="00DA635C"/>
    <w:rsid w:val="00DA7445"/>
    <w:rsid w:val="00DA75B7"/>
    <w:rsid w:val="00DA7A05"/>
    <w:rsid w:val="00DB1191"/>
    <w:rsid w:val="00DB288B"/>
    <w:rsid w:val="00DB398F"/>
    <w:rsid w:val="00DB3C6D"/>
    <w:rsid w:val="00DB3EEA"/>
    <w:rsid w:val="00DB48EE"/>
    <w:rsid w:val="00DB49B9"/>
    <w:rsid w:val="00DB5103"/>
    <w:rsid w:val="00DB5C6B"/>
    <w:rsid w:val="00DB5DA2"/>
    <w:rsid w:val="00DB6C75"/>
    <w:rsid w:val="00DB6D4F"/>
    <w:rsid w:val="00DB7300"/>
    <w:rsid w:val="00DC0011"/>
    <w:rsid w:val="00DC02E0"/>
    <w:rsid w:val="00DC0726"/>
    <w:rsid w:val="00DC0D5E"/>
    <w:rsid w:val="00DC0FBB"/>
    <w:rsid w:val="00DC137C"/>
    <w:rsid w:val="00DC1C47"/>
    <w:rsid w:val="00DC202C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9CD"/>
    <w:rsid w:val="00DE14FC"/>
    <w:rsid w:val="00DE1F8A"/>
    <w:rsid w:val="00DE28EB"/>
    <w:rsid w:val="00DE33DD"/>
    <w:rsid w:val="00DE358E"/>
    <w:rsid w:val="00DE3D8C"/>
    <w:rsid w:val="00DE451A"/>
    <w:rsid w:val="00DE4916"/>
    <w:rsid w:val="00DE5C1C"/>
    <w:rsid w:val="00DE5C55"/>
    <w:rsid w:val="00DE6562"/>
    <w:rsid w:val="00DF07BD"/>
    <w:rsid w:val="00DF160A"/>
    <w:rsid w:val="00DF16DA"/>
    <w:rsid w:val="00DF19AC"/>
    <w:rsid w:val="00DF2462"/>
    <w:rsid w:val="00DF2FC8"/>
    <w:rsid w:val="00DF2FDC"/>
    <w:rsid w:val="00DF3DF4"/>
    <w:rsid w:val="00DF59AC"/>
    <w:rsid w:val="00DF6356"/>
    <w:rsid w:val="00E00B16"/>
    <w:rsid w:val="00E00B55"/>
    <w:rsid w:val="00E010AB"/>
    <w:rsid w:val="00E01DE6"/>
    <w:rsid w:val="00E0278F"/>
    <w:rsid w:val="00E03C99"/>
    <w:rsid w:val="00E0402B"/>
    <w:rsid w:val="00E04248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39D8"/>
    <w:rsid w:val="00E14E9D"/>
    <w:rsid w:val="00E156AF"/>
    <w:rsid w:val="00E15C7C"/>
    <w:rsid w:val="00E15EB8"/>
    <w:rsid w:val="00E16400"/>
    <w:rsid w:val="00E16407"/>
    <w:rsid w:val="00E1678E"/>
    <w:rsid w:val="00E16C75"/>
    <w:rsid w:val="00E17312"/>
    <w:rsid w:val="00E17C3D"/>
    <w:rsid w:val="00E204E2"/>
    <w:rsid w:val="00E215A2"/>
    <w:rsid w:val="00E231FC"/>
    <w:rsid w:val="00E24703"/>
    <w:rsid w:val="00E2472C"/>
    <w:rsid w:val="00E24D54"/>
    <w:rsid w:val="00E24ED2"/>
    <w:rsid w:val="00E26325"/>
    <w:rsid w:val="00E2687A"/>
    <w:rsid w:val="00E26E35"/>
    <w:rsid w:val="00E3109B"/>
    <w:rsid w:val="00E3182A"/>
    <w:rsid w:val="00E3198C"/>
    <w:rsid w:val="00E31FC9"/>
    <w:rsid w:val="00E332EC"/>
    <w:rsid w:val="00E3341C"/>
    <w:rsid w:val="00E33D3B"/>
    <w:rsid w:val="00E350EA"/>
    <w:rsid w:val="00E3681B"/>
    <w:rsid w:val="00E36CCF"/>
    <w:rsid w:val="00E405B2"/>
    <w:rsid w:val="00E41751"/>
    <w:rsid w:val="00E4370B"/>
    <w:rsid w:val="00E44B6B"/>
    <w:rsid w:val="00E44B76"/>
    <w:rsid w:val="00E45C43"/>
    <w:rsid w:val="00E45CB9"/>
    <w:rsid w:val="00E4668C"/>
    <w:rsid w:val="00E4719C"/>
    <w:rsid w:val="00E50724"/>
    <w:rsid w:val="00E507FE"/>
    <w:rsid w:val="00E508F2"/>
    <w:rsid w:val="00E50B2B"/>
    <w:rsid w:val="00E51060"/>
    <w:rsid w:val="00E51DE7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C82"/>
    <w:rsid w:val="00E71726"/>
    <w:rsid w:val="00E729F0"/>
    <w:rsid w:val="00E72ED4"/>
    <w:rsid w:val="00E73990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5C0"/>
    <w:rsid w:val="00E8562F"/>
    <w:rsid w:val="00E85BB3"/>
    <w:rsid w:val="00E85E45"/>
    <w:rsid w:val="00E865F2"/>
    <w:rsid w:val="00E86EC2"/>
    <w:rsid w:val="00E876E8"/>
    <w:rsid w:val="00E87E8D"/>
    <w:rsid w:val="00E901ED"/>
    <w:rsid w:val="00E90BEC"/>
    <w:rsid w:val="00E91635"/>
    <w:rsid w:val="00E91D5D"/>
    <w:rsid w:val="00E92442"/>
    <w:rsid w:val="00E927FE"/>
    <w:rsid w:val="00E929A8"/>
    <w:rsid w:val="00E939B0"/>
    <w:rsid w:val="00E94AF3"/>
    <w:rsid w:val="00E9573A"/>
    <w:rsid w:val="00E9595C"/>
    <w:rsid w:val="00E96341"/>
    <w:rsid w:val="00E96BB8"/>
    <w:rsid w:val="00E97001"/>
    <w:rsid w:val="00E9796E"/>
    <w:rsid w:val="00E97D8F"/>
    <w:rsid w:val="00E97D94"/>
    <w:rsid w:val="00EA014A"/>
    <w:rsid w:val="00EA04C7"/>
    <w:rsid w:val="00EA25EA"/>
    <w:rsid w:val="00EA3CAD"/>
    <w:rsid w:val="00EA3E22"/>
    <w:rsid w:val="00EA5771"/>
    <w:rsid w:val="00EA58E4"/>
    <w:rsid w:val="00EA6AA9"/>
    <w:rsid w:val="00EA7233"/>
    <w:rsid w:val="00EA7B77"/>
    <w:rsid w:val="00EA7C75"/>
    <w:rsid w:val="00EA7F73"/>
    <w:rsid w:val="00EA7FBA"/>
    <w:rsid w:val="00EB00AA"/>
    <w:rsid w:val="00EB022B"/>
    <w:rsid w:val="00EB3E99"/>
    <w:rsid w:val="00EB500F"/>
    <w:rsid w:val="00EB5171"/>
    <w:rsid w:val="00EB53F7"/>
    <w:rsid w:val="00EB5972"/>
    <w:rsid w:val="00EB5D94"/>
    <w:rsid w:val="00EC50E0"/>
    <w:rsid w:val="00EC5377"/>
    <w:rsid w:val="00EC7093"/>
    <w:rsid w:val="00EC7371"/>
    <w:rsid w:val="00ED1568"/>
    <w:rsid w:val="00ED177B"/>
    <w:rsid w:val="00ED1E7C"/>
    <w:rsid w:val="00ED21B0"/>
    <w:rsid w:val="00ED4798"/>
    <w:rsid w:val="00ED4D41"/>
    <w:rsid w:val="00ED5912"/>
    <w:rsid w:val="00ED7540"/>
    <w:rsid w:val="00ED774C"/>
    <w:rsid w:val="00ED7DAC"/>
    <w:rsid w:val="00EE1B7F"/>
    <w:rsid w:val="00EE2458"/>
    <w:rsid w:val="00EE2CC4"/>
    <w:rsid w:val="00EE2F3F"/>
    <w:rsid w:val="00EE3271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3B12"/>
    <w:rsid w:val="00EF53EA"/>
    <w:rsid w:val="00EF60BB"/>
    <w:rsid w:val="00EF6910"/>
    <w:rsid w:val="00EF6B75"/>
    <w:rsid w:val="00EF6FFE"/>
    <w:rsid w:val="00F00062"/>
    <w:rsid w:val="00F001AB"/>
    <w:rsid w:val="00F03147"/>
    <w:rsid w:val="00F040CD"/>
    <w:rsid w:val="00F041DD"/>
    <w:rsid w:val="00F04577"/>
    <w:rsid w:val="00F056CB"/>
    <w:rsid w:val="00F0602C"/>
    <w:rsid w:val="00F07688"/>
    <w:rsid w:val="00F07D96"/>
    <w:rsid w:val="00F10CAA"/>
    <w:rsid w:val="00F11141"/>
    <w:rsid w:val="00F111E8"/>
    <w:rsid w:val="00F13D9E"/>
    <w:rsid w:val="00F1449D"/>
    <w:rsid w:val="00F15D0F"/>
    <w:rsid w:val="00F179A2"/>
    <w:rsid w:val="00F17CF4"/>
    <w:rsid w:val="00F20593"/>
    <w:rsid w:val="00F20AE3"/>
    <w:rsid w:val="00F20D43"/>
    <w:rsid w:val="00F20EC8"/>
    <w:rsid w:val="00F22149"/>
    <w:rsid w:val="00F26B6B"/>
    <w:rsid w:val="00F276CF"/>
    <w:rsid w:val="00F276DE"/>
    <w:rsid w:val="00F31355"/>
    <w:rsid w:val="00F31C41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5413"/>
    <w:rsid w:val="00F45AC2"/>
    <w:rsid w:val="00F46260"/>
    <w:rsid w:val="00F464D4"/>
    <w:rsid w:val="00F46D0B"/>
    <w:rsid w:val="00F51395"/>
    <w:rsid w:val="00F54161"/>
    <w:rsid w:val="00F559C3"/>
    <w:rsid w:val="00F56C5B"/>
    <w:rsid w:val="00F57F2E"/>
    <w:rsid w:val="00F61295"/>
    <w:rsid w:val="00F62E67"/>
    <w:rsid w:val="00F63C68"/>
    <w:rsid w:val="00F659D3"/>
    <w:rsid w:val="00F65B81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88B"/>
    <w:rsid w:val="00F77B9E"/>
    <w:rsid w:val="00F80555"/>
    <w:rsid w:val="00F81E33"/>
    <w:rsid w:val="00F82089"/>
    <w:rsid w:val="00F84078"/>
    <w:rsid w:val="00F842BE"/>
    <w:rsid w:val="00F8760D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71AB"/>
    <w:rsid w:val="00F97460"/>
    <w:rsid w:val="00FA0B41"/>
    <w:rsid w:val="00FA0DE9"/>
    <w:rsid w:val="00FA23CD"/>
    <w:rsid w:val="00FA27EB"/>
    <w:rsid w:val="00FA2B0D"/>
    <w:rsid w:val="00FA2B62"/>
    <w:rsid w:val="00FA2CE7"/>
    <w:rsid w:val="00FA48CE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530"/>
    <w:rsid w:val="00FB7BE9"/>
    <w:rsid w:val="00FB7C1B"/>
    <w:rsid w:val="00FC005E"/>
    <w:rsid w:val="00FC0F71"/>
    <w:rsid w:val="00FC1D97"/>
    <w:rsid w:val="00FC278E"/>
    <w:rsid w:val="00FC3806"/>
    <w:rsid w:val="00FC3E7A"/>
    <w:rsid w:val="00FC4417"/>
    <w:rsid w:val="00FC4985"/>
    <w:rsid w:val="00FC5BDD"/>
    <w:rsid w:val="00FC607A"/>
    <w:rsid w:val="00FC7F74"/>
    <w:rsid w:val="00FD00D1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6AF8"/>
    <w:rsid w:val="00FE7489"/>
    <w:rsid w:val="00FF0240"/>
    <w:rsid w:val="00FF0C2A"/>
    <w:rsid w:val="00FF1F50"/>
    <w:rsid w:val="00FF26E9"/>
    <w:rsid w:val="00FF30EA"/>
    <w:rsid w:val="00FF39F8"/>
    <w:rsid w:val="00FF5547"/>
    <w:rsid w:val="00FF5618"/>
    <w:rsid w:val="00FF56EB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78DDC6"/>
  <w15:docId w15:val="{1C40769A-B197-4C37-9656-455422A49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BF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2759B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759BB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64850">
          <w:marLeft w:val="446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9447">
          <w:marLeft w:val="547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mojregion.eu/rpo/wp-content/uploads/sites/3/2022/11/uz-6-22-41-1624-z.pdf" TargetMode="External"/><Relationship Id="rId2" Type="http://schemas.openxmlformats.org/officeDocument/2006/relationships/hyperlink" Target="http://eur-lex.europa.eu/legal-content/PL/TXT/PDF/?uri=CELEX:52016XC0719(05)&amp;from=EN" TargetMode="External"/><Relationship Id="rId1" Type="http://schemas.openxmlformats.org/officeDocument/2006/relationships/hyperlink" Target="http://www.gov.pl/web/fundusze-regiony/krajowa-strategia-rozwoju-regionalneg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32</Pages>
  <Words>5112</Words>
  <Characters>30673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Karolina Słomska</cp:lastModifiedBy>
  <cp:revision>158</cp:revision>
  <cp:lastPrinted>2023-08-02T09:28:00Z</cp:lastPrinted>
  <dcterms:created xsi:type="dcterms:W3CDTF">2023-06-20T06:43:00Z</dcterms:created>
  <dcterms:modified xsi:type="dcterms:W3CDTF">2024-03-01T13:03:00Z</dcterms:modified>
</cp:coreProperties>
</file>