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58850" w14:textId="77777777" w:rsidR="00DF43B9" w:rsidRPr="00624D21" w:rsidRDefault="00DF43B9" w:rsidP="00DF43B9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E7B3CCE" w14:textId="77777777" w:rsidR="00DF43B9" w:rsidRPr="00624D21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Priorytet</w:t>
      </w:r>
      <w:r w:rsidRPr="00624D21">
        <w:rPr>
          <w:rFonts w:ascii="Arial" w:hAnsi="Arial" w:cs="Arial"/>
          <w:sz w:val="24"/>
          <w:szCs w:val="24"/>
        </w:rPr>
        <w:t xml:space="preserve"> </w:t>
      </w:r>
      <w:r w:rsidRPr="00624D21">
        <w:rPr>
          <w:rFonts w:ascii="Arial" w:hAnsi="Arial" w:cs="Arial"/>
          <w:b/>
          <w:bCs/>
          <w:sz w:val="24"/>
          <w:szCs w:val="24"/>
        </w:rPr>
        <w:t xml:space="preserve">4 </w:t>
      </w:r>
      <w:r w:rsidRPr="00624D21">
        <w:rPr>
          <w:rFonts w:ascii="Arial" w:hAnsi="Arial" w:cs="Arial"/>
          <w:sz w:val="24"/>
          <w:szCs w:val="24"/>
        </w:rPr>
        <w:t>Fundusze europejskie na rzecz spójności i dostępności komunikacyjnej regionu</w:t>
      </w:r>
    </w:p>
    <w:p w14:paraId="18D87937" w14:textId="77777777" w:rsidR="00DF43B9" w:rsidRPr="00624D21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 xml:space="preserve">Cel szczegółowy 3(ii) </w:t>
      </w:r>
      <w:r w:rsidRPr="00624D21">
        <w:rPr>
          <w:rFonts w:ascii="Arial" w:hAnsi="Arial" w:cs="Arial"/>
          <w:sz w:val="24"/>
          <w:szCs w:val="24"/>
        </w:rPr>
        <w:t>Rozwój i udoskonalenie zrównoważonej, odpornej na zmiany klimatu, inteligentnej i intermodalnej mobilności na poziomie krajowym, regionalnym i lokalnym, w tym poprawę dostępu do TEN-T oraz mobilności transgranicznej</w:t>
      </w:r>
    </w:p>
    <w:p w14:paraId="43AEE64E" w14:textId="77777777" w:rsidR="00DF43B9" w:rsidRPr="00624D21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 xml:space="preserve">Działanie 4.3 </w:t>
      </w:r>
      <w:r w:rsidRPr="00624D21">
        <w:rPr>
          <w:rFonts w:ascii="Arial" w:hAnsi="Arial" w:cs="Arial"/>
          <w:sz w:val="24"/>
          <w:szCs w:val="24"/>
        </w:rPr>
        <w:t>Infrastruktura drogowa</w:t>
      </w:r>
    </w:p>
    <w:p w14:paraId="27C62870" w14:textId="5CBB3530" w:rsidR="00DF43B9" w:rsidRPr="00624D21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 xml:space="preserve">Schemat: </w:t>
      </w:r>
      <w:r>
        <w:rPr>
          <w:rFonts w:ascii="Arial" w:hAnsi="Arial" w:cs="Arial"/>
          <w:b/>
          <w:bCs/>
          <w:sz w:val="24"/>
          <w:szCs w:val="24"/>
        </w:rPr>
        <w:t>Inwestycje w miejscach/skrzyżowaniach niebezpiecznych</w:t>
      </w:r>
    </w:p>
    <w:p w14:paraId="780A0BF4" w14:textId="77777777" w:rsidR="00DF43B9" w:rsidRPr="00624D21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3479837B" w14:textId="77777777" w:rsidR="00DF43B9" w:rsidRPr="00624D21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624D21">
        <w:rPr>
          <w:rFonts w:ascii="Arial" w:hAnsi="Arial" w:cs="Arial"/>
          <w:sz w:val="24"/>
          <w:szCs w:val="24"/>
          <w:u w:val="single"/>
        </w:rPr>
        <w:t>Sposób wyboru projektów: niekonkurencyjny</w:t>
      </w:r>
    </w:p>
    <w:p w14:paraId="34B5D8A1" w14:textId="77777777" w:rsidR="00DF43B9" w:rsidRPr="00624D21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F447540" w14:textId="77777777" w:rsidR="00DF43B9" w:rsidRPr="00624D21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24D21">
        <w:rPr>
          <w:rFonts w:ascii="Arial" w:hAnsi="Arial" w:cs="Arial"/>
          <w:color w:val="000000"/>
          <w:sz w:val="24"/>
          <w:szCs w:val="24"/>
        </w:rPr>
        <w:t xml:space="preserve">Nabór jest skierowany do Samorządu Województwa Kujawsko-Pomorskiego. </w:t>
      </w:r>
    </w:p>
    <w:p w14:paraId="4052ED25" w14:textId="77777777" w:rsidR="00DF43B9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9E075C7" w14:textId="4FDA7B67" w:rsidR="00DF43B9" w:rsidRDefault="00DF43B9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24D21">
        <w:rPr>
          <w:rFonts w:ascii="Arial" w:hAnsi="Arial" w:cs="Arial"/>
          <w:color w:val="000000"/>
          <w:sz w:val="24"/>
          <w:szCs w:val="24"/>
        </w:rPr>
        <w:t xml:space="preserve">Zakres wsparcia to </w:t>
      </w:r>
      <w:r>
        <w:rPr>
          <w:rFonts w:ascii="Arial" w:hAnsi="Arial" w:cs="Arial"/>
          <w:color w:val="000000"/>
          <w:sz w:val="24"/>
          <w:szCs w:val="24"/>
        </w:rPr>
        <w:t>inwestycje w miejscach/skrzyżowaniach niebezpiecznych</w:t>
      </w:r>
      <w:r w:rsidR="001B6643">
        <w:rPr>
          <w:rFonts w:ascii="Arial" w:hAnsi="Arial" w:cs="Arial"/>
          <w:color w:val="000000"/>
          <w:sz w:val="24"/>
          <w:szCs w:val="24"/>
        </w:rPr>
        <w:t xml:space="preserve"> </w:t>
      </w:r>
      <w:r w:rsidR="00371A83">
        <w:rPr>
          <w:rFonts w:ascii="Arial" w:hAnsi="Arial" w:cs="Arial"/>
          <w:color w:val="000000"/>
          <w:sz w:val="24"/>
          <w:szCs w:val="24"/>
        </w:rPr>
        <w:t xml:space="preserve">na drogach wojewódzkich </w:t>
      </w:r>
      <w:r w:rsidR="001B6643">
        <w:rPr>
          <w:rFonts w:ascii="Arial" w:hAnsi="Arial" w:cs="Arial"/>
          <w:sz w:val="24"/>
          <w:szCs w:val="24"/>
        </w:rPr>
        <w:t>przyczyniające się do poprawy bezpieczeństwa drogowego</w:t>
      </w:r>
      <w:r w:rsidR="002A209C">
        <w:rPr>
          <w:rFonts w:ascii="Arial" w:hAnsi="Arial" w:cs="Arial"/>
          <w:color w:val="000000"/>
          <w:sz w:val="24"/>
          <w:szCs w:val="24"/>
        </w:rPr>
        <w:t>.</w:t>
      </w:r>
    </w:p>
    <w:p w14:paraId="7F54A12D" w14:textId="77777777" w:rsidR="004877AC" w:rsidRDefault="004877AC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3A33873" w14:textId="77777777" w:rsidR="004877AC" w:rsidRDefault="004877AC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062E58D" w14:textId="77777777" w:rsidR="001B6643" w:rsidRPr="001B6643" w:rsidRDefault="001B6643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C29383E" w14:textId="5263B6EC" w:rsidR="00DA3F0D" w:rsidRPr="008D4EBB" w:rsidRDefault="00EB5D94" w:rsidP="003C40D0">
      <w:pPr>
        <w:tabs>
          <w:tab w:val="left" w:pos="4253"/>
        </w:tabs>
        <w:jc w:val="both"/>
        <w:rPr>
          <w:rFonts w:ascii="Arial" w:hAnsi="Arial" w:cs="Arial"/>
          <w:b/>
          <w:sz w:val="24"/>
          <w:szCs w:val="24"/>
        </w:rPr>
      </w:pPr>
      <w:r w:rsidRPr="008D4EBB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8D4EBB">
        <w:rPr>
          <w:rFonts w:ascii="Arial" w:hAnsi="Arial" w:cs="Arial"/>
          <w:b/>
          <w:sz w:val="24"/>
          <w:szCs w:val="24"/>
        </w:rPr>
        <w:t>KRYTERIA FORMALNE</w:t>
      </w:r>
    </w:p>
    <w:p w14:paraId="345F8DE6" w14:textId="77777777" w:rsidR="005172B5" w:rsidRPr="008D4EBB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8D4EBB" w14:paraId="177A6179" w14:textId="77777777" w:rsidTr="003C40D0"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8D4EBB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8D4EB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8D4EBB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8D4EBB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8D4EBB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8D4EBB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8D4EBB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8D4EB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8D4EB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8D4EBB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8D4EBB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8D4EBB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2B9F4C7" w14:textId="77777777" w:rsidR="003C40D0" w:rsidRPr="008D4EBB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9E483A"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9E483A" w:rsidRPr="008D4EBB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995EB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="00995EB8">
              <w:t xml:space="preserve"> </w:t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niezbędne oświadczenia stanowiące załączniki do wniosku.</w:t>
            </w:r>
          </w:p>
          <w:p w14:paraId="62F06962" w14:textId="77777777" w:rsidR="003C40D0" w:rsidRPr="008D4EBB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7AE71" w14:textId="77777777" w:rsidR="003C40D0" w:rsidRPr="008D4EBB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4F098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EEBCF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692FF3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6F9E" w14:textId="47EF8D46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03E147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E65BAC" w14:textId="3A2E28F3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 w:rsidR="009D6E02">
              <w:rPr>
                <w:rFonts w:ascii="Arial" w:hAnsi="Arial" w:cs="Arial"/>
                <w:sz w:val="24"/>
                <w:szCs w:val="24"/>
              </w:rPr>
              <w:t>po</w:t>
            </w:r>
            <w:r w:rsidR="007B20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złożeniu uzupełnień lub </w:t>
            </w:r>
            <w:r w:rsidR="007A4D16" w:rsidRPr="008D4EBB">
              <w:rPr>
                <w:rFonts w:ascii="Arial" w:hAnsi="Arial" w:cs="Arial"/>
                <w:sz w:val="24"/>
                <w:szCs w:val="24"/>
              </w:rPr>
              <w:t>poprawy</w:t>
            </w:r>
            <w:r w:rsidRPr="008D4EB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7857C3" w:rsidRPr="008D4EBB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8D4EB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2079FA22" w14:textId="6F517CED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027DA673" w14:textId="0C407437" w:rsidR="003C40D0" w:rsidRPr="008D4EBB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7777777" w:rsidR="00DC01E9" w:rsidRPr="008D4EBB" w:rsidRDefault="003C40D0" w:rsidP="002358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06F30F11" w14:textId="77777777" w:rsidR="00DC01E9" w:rsidRPr="008D4EBB" w:rsidRDefault="00DC01E9" w:rsidP="0023587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77777777" w:rsidR="003C40D0" w:rsidRPr="008D4EBB" w:rsidRDefault="003C40D0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0D8CB0" w14:textId="77777777" w:rsidR="003C40D0" w:rsidRPr="008D4EBB" w:rsidRDefault="003C40D0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(Dz. Urz. UE L 352 z 24.12.2013 r.)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77777777" w:rsidR="003C40D0" w:rsidRPr="008D4EBB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6A74D7" w:rsidRPr="008D4EB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0E56F707" w:rsidR="006A74D7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Pr="008D4EB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="00424E6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0FF61FEE" w:rsidR="00424E6D" w:rsidRPr="00061F68" w:rsidRDefault="00424E6D" w:rsidP="00424E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58890C84" w14:textId="77777777" w:rsidR="003C40D0" w:rsidRPr="008D4EBB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1CB21519" w14:textId="77777777" w:rsidR="003C40D0" w:rsidRPr="008D4EBB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6E01E32" w14:textId="77777777" w:rsidR="003C40D0" w:rsidRPr="008D4EBB" w:rsidRDefault="003C40D0" w:rsidP="003C40D0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60" w:type="dxa"/>
          </w:tcPr>
          <w:p w14:paraId="0EF35443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E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F437A1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06D22F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BA45D8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6311B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7C6B540A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 w:rsidR="009D6E02">
              <w:rPr>
                <w:rFonts w:ascii="Arial" w:hAnsi="Arial" w:cs="Arial"/>
                <w:sz w:val="24"/>
                <w:szCs w:val="24"/>
              </w:rPr>
              <w:t>po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złożeniu uzupełnień lub </w:t>
            </w:r>
            <w:r w:rsidR="007A4D16" w:rsidRPr="008D4EBB">
              <w:rPr>
                <w:rFonts w:ascii="Arial" w:hAnsi="Arial" w:cs="Arial"/>
                <w:sz w:val="24"/>
                <w:szCs w:val="24"/>
              </w:rPr>
              <w:t>poprawy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) oznacza, iż kryterium nie jest spełnione. </w:t>
            </w:r>
          </w:p>
        </w:tc>
      </w:tr>
      <w:tr w:rsidR="003040AA" w:rsidRPr="008D4EBB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8D4EBB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856" w:type="dxa"/>
            <w:vAlign w:val="center"/>
          </w:tcPr>
          <w:p w14:paraId="657F6C5C" w14:textId="77777777" w:rsidR="003040AA" w:rsidRPr="008D4EBB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46CEF12" w14:textId="77777777" w:rsidR="003040AA" w:rsidRPr="008D4EBB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0539769" w14:textId="77777777" w:rsidR="003040AA" w:rsidRPr="00362444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01E47ABA" w14:textId="77777777" w:rsidR="003040AA" w:rsidRPr="00362444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77777777" w:rsidR="003040AA" w:rsidRPr="003C1527" w:rsidRDefault="003040AA" w:rsidP="003040AA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lastRenderedPageBreak/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Pr="00EF5908">
              <w:rPr>
                <w:rFonts w:ascii="Arial" w:hAnsi="Arial" w:cs="Arial"/>
                <w:kern w:val="2"/>
                <w:sz w:val="24"/>
                <w:szCs w:val="24"/>
              </w:rPr>
              <w:t xml:space="preserve"> wniosku o dofinansowanie.</w:t>
            </w:r>
          </w:p>
          <w:p w14:paraId="2BD145A6" w14:textId="31611486" w:rsidR="003040AA" w:rsidRPr="00812065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362444">
              <w:footnoteReference w:id="5"/>
            </w:r>
            <w:r w:rsidRPr="003C1527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921A4E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921A4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789493" w14:textId="77777777" w:rsidR="003040AA" w:rsidRPr="00921A4E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8932E" w14:textId="77777777" w:rsidR="003040AA" w:rsidRPr="00921A4E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634C5C" w14:textId="77777777" w:rsidR="003040AA" w:rsidRPr="00921A4E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7560FA" w14:textId="77777777" w:rsidR="003040AA" w:rsidRPr="00921A4E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411644E4" w14:textId="77777777" w:rsidR="003040AA" w:rsidRPr="00921A4E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7FF24C42" w:rsidR="003040AA" w:rsidRPr="008D4EBB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Przyznanie wartości „NIE” </w:t>
            </w:r>
            <w:r w:rsidR="007B4750">
              <w:rPr>
                <w:rFonts w:ascii="Arial" w:hAnsi="Arial" w:cs="Arial"/>
                <w:sz w:val="24"/>
                <w:szCs w:val="24"/>
              </w:rPr>
              <w:t>(</w:t>
            </w:r>
            <w:r w:rsidR="007B4750" w:rsidRPr="007B4750">
              <w:rPr>
                <w:rFonts w:ascii="Arial" w:hAnsi="Arial" w:cs="Arial"/>
                <w:sz w:val="24"/>
                <w:szCs w:val="24"/>
              </w:rPr>
              <w:t xml:space="preserve">po złożeniu uzupełnień lub poprawy) </w:t>
            </w:r>
            <w:r w:rsidRPr="00921A4E">
              <w:rPr>
                <w:rFonts w:ascii="Arial" w:hAnsi="Arial" w:cs="Arial"/>
                <w:sz w:val="24"/>
                <w:szCs w:val="24"/>
              </w:rPr>
              <w:t>oznacza, iż kryterium nie jest spełnione.</w:t>
            </w:r>
          </w:p>
        </w:tc>
      </w:tr>
      <w:tr w:rsidR="003040AA" w:rsidRPr="008D4EBB" w14:paraId="7C27095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8D4EBB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3040AA" w:rsidRPr="008D4EBB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77777777" w:rsidR="003040AA" w:rsidRPr="008D4EBB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397E2575" w14:textId="77777777" w:rsidR="003040AA" w:rsidRPr="008D4EBB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6FC867" w14:textId="77777777" w:rsidR="003040AA" w:rsidRPr="008D4EBB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5667FB85" w14:textId="77777777" w:rsidR="003040AA" w:rsidRPr="008D4EBB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910EE" w14:textId="77777777" w:rsidR="003040AA" w:rsidRPr="008D4EBB" w:rsidRDefault="003040AA" w:rsidP="003040A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87B5EB7" w14:textId="77777777" w:rsidR="003040AA" w:rsidRPr="008D4EBB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ED6DD1" w14:textId="77777777" w:rsidR="003040AA" w:rsidRPr="008D4EBB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9AD4E1" w14:textId="77777777" w:rsidR="003040AA" w:rsidRPr="008D4EBB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E56939" w14:textId="77777777" w:rsidR="003040AA" w:rsidRPr="008D4EBB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026D00" w14:textId="77777777" w:rsidR="003040AA" w:rsidRPr="008D4EBB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4C1C79CC" w14:textId="77777777" w:rsidR="003040AA" w:rsidRPr="008D4EBB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EC996A8" w14:textId="17E5B2DE" w:rsidR="003040AA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="007B20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4EBB">
              <w:rPr>
                <w:rFonts w:ascii="Arial" w:hAnsi="Arial" w:cs="Arial"/>
                <w:sz w:val="24"/>
                <w:szCs w:val="24"/>
              </w:rPr>
              <w:t>złożeniu uzupełnień lub poprawy) oznacza, iż kryterium nie jest spełnione.</w:t>
            </w:r>
          </w:p>
          <w:p w14:paraId="7B796BBC" w14:textId="480DA6EC" w:rsidR="003040AA" w:rsidRPr="008D4EBB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040AA" w:rsidRPr="008D4EBB" w14:paraId="6426F1D8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3040AA" w:rsidRPr="008D4EBB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1E2A6D1" w14:textId="2576AFA5" w:rsidR="003040AA" w:rsidRPr="008D4EBB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B671965" w14:textId="77777777" w:rsidR="003040AA" w:rsidRPr="005526E5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wnioskodawca posiada prawo do dysponowania gruntami lub obiektami na cele inwestycji, posiada wymaganą dokumentację techniczną i projektową, wymagane prawem decyzje, uzgodnienia i pozwolenia administracyjne</w:t>
            </w:r>
            <w:r w:rsidRPr="005526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D46040B" w14:textId="77777777" w:rsidR="003040AA" w:rsidRPr="005526E5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15F75B" w14:textId="77777777" w:rsidR="003040AA" w:rsidRPr="005526E5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FBF4456" w14:textId="77777777" w:rsidR="003040AA" w:rsidRPr="005526E5" w:rsidRDefault="003040AA" w:rsidP="003040A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F2681EF" w14:textId="77777777" w:rsidR="003040AA" w:rsidRPr="008D4EBB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381C82E" w14:textId="77777777" w:rsidR="003040AA" w:rsidRPr="005526E5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E96EA5" w14:textId="77777777" w:rsidR="003040AA" w:rsidRPr="005526E5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4672ED" w14:textId="77777777" w:rsidR="003040AA" w:rsidRPr="005526E5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B3D6C5" w14:textId="77777777" w:rsidR="003040AA" w:rsidRPr="005526E5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433A54" w14:textId="77777777" w:rsidR="003040AA" w:rsidRPr="005526E5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57217E9B" w14:textId="77777777" w:rsidR="003040AA" w:rsidRPr="005526E5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5377C7" w14:textId="620BB827" w:rsidR="003040AA" w:rsidRPr="008D4EBB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="007B20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złożeniu uzupełnień lub poprawy) oznacza, iż kryterium nie jest spełnione.</w:t>
            </w:r>
          </w:p>
        </w:tc>
      </w:tr>
      <w:tr w:rsidR="003040AA" w:rsidRPr="008D4EBB" w14:paraId="5011FD2B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57782D5E" w14:textId="5EEEC2C0" w:rsidR="003040AA" w:rsidRPr="005526E5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38715F64" w14:textId="08B2311F" w:rsidR="003040AA" w:rsidRPr="005526E5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7199" w:type="dxa"/>
          </w:tcPr>
          <w:p w14:paraId="37131EEB" w14:textId="77777777" w:rsidR="003040AA" w:rsidRPr="002D1A27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kryterium sprawdzamy, czy projekt oraz beneficjent projektu zostali wskazani w Harmonogramie naboru wniosków o dofinansowanie projektów dla programu Fundusze Europejskie dla Kujaw i Pomorza 2021-2027</w:t>
            </w:r>
            <w:r>
              <w:t xml:space="preserve"> </w:t>
            </w:r>
            <w:r w:rsidRPr="002D1A27">
              <w:rPr>
                <w:rFonts w:ascii="Arial" w:hAnsi="Arial" w:cs="Arial"/>
                <w:sz w:val="24"/>
                <w:szCs w:val="24"/>
              </w:rPr>
              <w:t>aktualnym na dzień rozpoczęcia naboru.</w:t>
            </w:r>
          </w:p>
          <w:p w14:paraId="73960119" w14:textId="77777777" w:rsidR="003040AA" w:rsidRPr="002D1A27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B51337" w14:textId="77777777" w:rsidR="003040AA" w:rsidRPr="00624D21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D1A27">
              <w:rPr>
                <w:rFonts w:ascii="Arial" w:hAnsi="Arial" w:cs="Arial"/>
                <w:sz w:val="24"/>
                <w:szCs w:val="24"/>
              </w:rPr>
              <w:t>Wnioskodawca projektu: Samorząd Województwa Kujawsko-Pomorskiego</w:t>
            </w:r>
            <w:r w:rsidRPr="00624D2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AF1DFE" w14:textId="77777777" w:rsidR="003040AA" w:rsidRPr="00624D21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75BC46" w14:textId="77777777" w:rsidR="003040AA" w:rsidRPr="00624D21" w:rsidRDefault="003040AA" w:rsidP="003040AA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0655CE9" w14:textId="77777777" w:rsidR="003040AA" w:rsidRPr="005526E5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8C49A0E" w14:textId="77777777" w:rsidR="003040AA" w:rsidRPr="00624D21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56CFA5" w14:textId="77777777" w:rsidR="003040AA" w:rsidRPr="00624D21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68CE80" w14:textId="77777777" w:rsidR="003040AA" w:rsidRPr="00624D21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C6CB02" w14:textId="77777777" w:rsidR="003040AA" w:rsidRPr="00624D21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66E2A5" w14:textId="77777777" w:rsidR="003040AA" w:rsidRPr="00624D21" w:rsidRDefault="003040AA" w:rsidP="003040A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811A264" w14:textId="77777777" w:rsidR="003040AA" w:rsidRPr="00624D21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8FB6FD" w14:textId="77777777" w:rsidR="003040AA" w:rsidRPr="00624D21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AA51D3" w14:textId="76A49146" w:rsidR="003040AA" w:rsidRPr="005526E5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="007B20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4D21">
              <w:rPr>
                <w:rFonts w:ascii="Arial" w:hAnsi="Arial" w:cs="Arial"/>
                <w:sz w:val="24"/>
                <w:szCs w:val="24"/>
              </w:rPr>
              <w:t>złożeniu uzupełnień lub poprawy) oznacza, iż kryterium nie jest spełnione.</w:t>
            </w:r>
          </w:p>
        </w:tc>
      </w:tr>
    </w:tbl>
    <w:p w14:paraId="212EC6E5" w14:textId="77777777" w:rsidR="00DF43B9" w:rsidRDefault="00DF43B9">
      <w:pPr>
        <w:rPr>
          <w:rFonts w:ascii="Arial" w:hAnsi="Arial" w:cs="Arial"/>
          <w:color w:val="FF0000"/>
          <w:sz w:val="24"/>
          <w:szCs w:val="24"/>
        </w:rPr>
      </w:pPr>
    </w:p>
    <w:p w14:paraId="5090A967" w14:textId="77777777" w:rsidR="00273E32" w:rsidRDefault="00273E32">
      <w:pPr>
        <w:rPr>
          <w:rFonts w:ascii="Arial" w:hAnsi="Arial" w:cs="Arial"/>
          <w:color w:val="FF0000"/>
          <w:sz w:val="24"/>
          <w:szCs w:val="24"/>
        </w:rPr>
      </w:pPr>
    </w:p>
    <w:p w14:paraId="4B56799D" w14:textId="77777777" w:rsidR="00273E32" w:rsidRDefault="00273E32">
      <w:pPr>
        <w:rPr>
          <w:rFonts w:ascii="Arial" w:hAnsi="Arial" w:cs="Arial"/>
          <w:color w:val="FF0000"/>
          <w:sz w:val="24"/>
          <w:szCs w:val="24"/>
        </w:rPr>
      </w:pPr>
    </w:p>
    <w:p w14:paraId="26435CFE" w14:textId="77777777" w:rsidR="00273E32" w:rsidRDefault="00273E32">
      <w:pPr>
        <w:rPr>
          <w:rFonts w:ascii="Arial" w:hAnsi="Arial" w:cs="Arial"/>
          <w:color w:val="FF0000"/>
          <w:sz w:val="24"/>
          <w:szCs w:val="24"/>
        </w:rPr>
      </w:pPr>
    </w:p>
    <w:p w14:paraId="167BE243" w14:textId="77777777" w:rsidR="002C2CE8" w:rsidRPr="008D4EBB" w:rsidRDefault="00B10B0D">
      <w:pPr>
        <w:rPr>
          <w:rFonts w:ascii="Arial" w:hAnsi="Arial" w:cs="Arial"/>
          <w:sz w:val="24"/>
          <w:szCs w:val="24"/>
        </w:rPr>
      </w:pPr>
      <w:r w:rsidRPr="008D4EBB">
        <w:rPr>
          <w:rFonts w:ascii="Arial" w:hAnsi="Arial" w:cs="Arial"/>
          <w:b/>
          <w:sz w:val="24"/>
          <w:szCs w:val="24"/>
        </w:rPr>
        <w:lastRenderedPageBreak/>
        <w:t xml:space="preserve">B. </w:t>
      </w:r>
      <w:r w:rsidR="007257F1" w:rsidRPr="008D4EBB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7"/>
        <w:gridCol w:w="3251"/>
      </w:tblGrid>
      <w:tr w:rsidR="007857C3" w:rsidRPr="008D4EBB" w14:paraId="2B3BC38A" w14:textId="77777777" w:rsidTr="008D4EBB">
        <w:trPr>
          <w:trHeight w:val="283"/>
        </w:trPr>
        <w:tc>
          <w:tcPr>
            <w:tcW w:w="1109" w:type="dxa"/>
            <w:shd w:val="clear" w:color="auto" w:fill="E7E6E6"/>
          </w:tcPr>
          <w:p w14:paraId="29A3D160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0CA409B9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7" w:type="dxa"/>
            <w:shd w:val="clear" w:color="auto" w:fill="E7E6E6"/>
          </w:tcPr>
          <w:p w14:paraId="0C15BA61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1" w:type="dxa"/>
            <w:shd w:val="clear" w:color="auto" w:fill="E7E6E6"/>
          </w:tcPr>
          <w:p w14:paraId="389BC93F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72648" w:rsidRPr="008D4EBB" w14:paraId="69933AA1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0FCD2F34" w14:textId="27B9C93A" w:rsidR="003C40D0" w:rsidRPr="008D4EB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61590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4D98871A" w14:textId="77777777" w:rsidR="003C40D0" w:rsidRPr="008D4EB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6F83C689" w14:textId="77777777" w:rsidR="003C40D0" w:rsidRPr="008D4EBB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7" w:type="dxa"/>
          </w:tcPr>
          <w:p w14:paraId="2D646AA9" w14:textId="2D9C8212" w:rsidR="00904982" w:rsidRPr="00371A83" w:rsidRDefault="003C40D0" w:rsidP="00FF221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1A83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371A83">
              <w:rPr>
                <w:rFonts w:ascii="Arial" w:hAnsi="Arial" w:cs="Arial"/>
                <w:sz w:val="24"/>
                <w:szCs w:val="24"/>
              </w:rPr>
              <w:t>inwestycji w miejscach/skrzyżowaniach niebezpiecznych</w:t>
            </w:r>
            <w:r w:rsidR="00371A83" w:rsidRPr="00371A83">
              <w:rPr>
                <w:rFonts w:ascii="Arial" w:hAnsi="Arial" w:cs="Arial"/>
                <w:sz w:val="24"/>
                <w:szCs w:val="24"/>
              </w:rPr>
              <w:t xml:space="preserve"> na drogach wojewódzkich</w:t>
            </w:r>
            <w:r w:rsidR="00371A83">
              <w:rPr>
                <w:rFonts w:ascii="Arial" w:hAnsi="Arial" w:cs="Arial"/>
                <w:sz w:val="24"/>
                <w:szCs w:val="24"/>
              </w:rPr>
              <w:t xml:space="preserve"> takich jak </w:t>
            </w:r>
            <w:r w:rsidR="00371A83" w:rsidRPr="00E41C01">
              <w:rPr>
                <w:rFonts w:ascii="Arial" w:hAnsi="Arial" w:cs="Arial"/>
                <w:sz w:val="24"/>
                <w:szCs w:val="24"/>
              </w:rPr>
              <w:t>rozbudowa lub modernizacja dróg, węzłów, skrzyżowań wraz z infrastrukturą towarzyszącą (np. elementy uspokojenia ruchu, zjazdy, zatoki przystankowe, chodniki, drogi rowerowe, sygnalizacja świetlna, bariery ochronne, oświetlenie, kładki dla pieszych lub inne) służąca poprawie bezpieczeństwa ruchu drogowego</w:t>
            </w:r>
            <w:r w:rsidR="00DF43B9" w:rsidRPr="00371A8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5C96A9" w14:textId="77777777" w:rsidR="00B83CE3" w:rsidRPr="008D4EBB" w:rsidRDefault="00B83CE3" w:rsidP="00FF221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0C8CE2" w14:textId="77777777" w:rsidR="003C40D0" w:rsidRPr="008D4EBB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B85C2D9" w14:textId="77777777" w:rsidR="003C40D0" w:rsidRPr="008D4EBB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1" w:type="dxa"/>
          </w:tcPr>
          <w:p w14:paraId="4590D3BA" w14:textId="77777777" w:rsidR="003C40D0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974F634" w14:textId="77777777" w:rsidR="00E058BF" w:rsidRPr="008D4EBB" w:rsidRDefault="00E058BF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1758B1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B25B22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F2994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CAE0EB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FC264A2" w14:textId="77777777" w:rsidR="003C40D0" w:rsidRDefault="003C40D0" w:rsidP="002844F4">
            <w:pPr>
              <w:spacing w:after="0" w:line="240" w:lineRule="auto"/>
              <w:rPr>
                <w:ins w:id="1" w:author="Dagmara Wend" w:date="2023-11-10T09:44:00Z"/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 w:rsidR="009D6E02">
              <w:rPr>
                <w:rFonts w:ascii="Arial" w:hAnsi="Arial" w:cs="Arial"/>
                <w:sz w:val="24"/>
                <w:szCs w:val="24"/>
              </w:rPr>
              <w:t>po</w:t>
            </w:r>
            <w:r w:rsidR="00BB6B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złożeniu uzupełnień lub </w:t>
            </w:r>
            <w:r w:rsidR="007A4D16" w:rsidRPr="008D4EBB">
              <w:rPr>
                <w:rFonts w:ascii="Arial" w:hAnsi="Arial" w:cs="Arial"/>
                <w:sz w:val="24"/>
                <w:szCs w:val="24"/>
              </w:rPr>
              <w:t>poprawy</w:t>
            </w:r>
            <w:r w:rsidRPr="008D4EB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  <w:p w14:paraId="6A235C27" w14:textId="7C0CAAD6" w:rsidR="00493B07" w:rsidRPr="008D4EBB" w:rsidRDefault="00493B07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28F1C0B2" w14:textId="77777777" w:rsidTr="00493B07">
        <w:trPr>
          <w:trHeight w:val="283"/>
          <w:ins w:id="2" w:author="Dagmara Wend" w:date="2023-11-10T09:44:00Z"/>
        </w:trPr>
        <w:tc>
          <w:tcPr>
            <w:tcW w:w="1109" w:type="dxa"/>
            <w:vAlign w:val="center"/>
          </w:tcPr>
          <w:p w14:paraId="0D8E8E5F" w14:textId="61D23BE0" w:rsidR="00493B07" w:rsidRPr="008D4EBB" w:rsidRDefault="00493B07" w:rsidP="00493B07">
            <w:pPr>
              <w:spacing w:after="0" w:line="240" w:lineRule="auto"/>
              <w:jc w:val="center"/>
              <w:rPr>
                <w:ins w:id="3" w:author="Dagmara Wend" w:date="2023-11-10T09:44:00Z"/>
                <w:rFonts w:ascii="Arial" w:hAnsi="Arial" w:cs="Arial"/>
                <w:sz w:val="24"/>
                <w:szCs w:val="24"/>
              </w:rPr>
            </w:pPr>
            <w:commentRangeStart w:id="4"/>
            <w:ins w:id="5" w:author="Dagmara Wend" w:date="2023-11-10T09:46:00Z">
              <w:r>
                <w:rPr>
                  <w:rFonts w:ascii="Arial" w:hAnsi="Arial" w:cs="Arial"/>
                  <w:sz w:val="24"/>
                  <w:szCs w:val="24"/>
                </w:rPr>
                <w:t>B.2</w:t>
              </w:r>
              <w:commentRangeEnd w:id="4"/>
              <w:r>
                <w:rPr>
                  <w:rStyle w:val="Odwoaniedokomentarza"/>
                  <w:lang w:val="x-none" w:eastAsia="x-none"/>
                </w:rPr>
                <w:commentReference w:id="4"/>
              </w:r>
            </w:ins>
          </w:p>
        </w:tc>
        <w:tc>
          <w:tcPr>
            <w:tcW w:w="2898" w:type="dxa"/>
            <w:vAlign w:val="center"/>
          </w:tcPr>
          <w:p w14:paraId="6A4D60CD" w14:textId="77777777" w:rsidR="00493B07" w:rsidRPr="00AE7007" w:rsidRDefault="00493B07" w:rsidP="00493B07">
            <w:pPr>
              <w:spacing w:after="0" w:line="240" w:lineRule="auto"/>
              <w:jc w:val="center"/>
              <w:rPr>
                <w:ins w:id="6" w:author="Dagmara Wend" w:date="2023-11-10T09:46:00Z"/>
                <w:rFonts w:ascii="Arial" w:hAnsi="Arial" w:cs="Arial"/>
                <w:sz w:val="24"/>
                <w:szCs w:val="24"/>
              </w:rPr>
            </w:pPr>
            <w:ins w:id="7" w:author="Dagmara Wend" w:date="2023-11-10T09:46:00Z">
              <w:r w:rsidRPr="00AE7007">
                <w:rPr>
                  <w:rFonts w:ascii="Arial" w:hAnsi="Arial" w:cs="Arial"/>
                  <w:sz w:val="24"/>
                  <w:szCs w:val="24"/>
                </w:rPr>
                <w:t>Prawidłowość wyboru partnerów uczestniczących/</w:t>
              </w:r>
            </w:ins>
          </w:p>
          <w:p w14:paraId="30F879DA" w14:textId="35878D49" w:rsidR="00493B07" w:rsidRPr="008D4EBB" w:rsidRDefault="00493B07" w:rsidP="00493B07">
            <w:pPr>
              <w:spacing w:after="0" w:line="240" w:lineRule="auto"/>
              <w:jc w:val="center"/>
              <w:rPr>
                <w:ins w:id="8" w:author="Dagmara Wend" w:date="2023-11-10T09:44:00Z"/>
                <w:rFonts w:ascii="Arial" w:hAnsi="Arial" w:cs="Arial"/>
                <w:sz w:val="24"/>
                <w:szCs w:val="24"/>
              </w:rPr>
            </w:pPr>
            <w:ins w:id="9" w:author="Dagmara Wend" w:date="2023-11-10T09:46:00Z">
              <w:r w:rsidRPr="00AE7007">
                <w:rPr>
                  <w:rFonts w:ascii="Arial" w:hAnsi="Arial" w:cs="Arial"/>
                  <w:sz w:val="24"/>
                  <w:szCs w:val="24"/>
                </w:rPr>
                <w:t>realizujących projekt</w:t>
              </w:r>
            </w:ins>
          </w:p>
        </w:tc>
        <w:tc>
          <w:tcPr>
            <w:tcW w:w="7167" w:type="dxa"/>
            <w:shd w:val="clear" w:color="auto" w:fill="auto"/>
          </w:tcPr>
          <w:p w14:paraId="2C440A2E" w14:textId="77777777" w:rsidR="00493B07" w:rsidRPr="00AE7007" w:rsidRDefault="00493B07" w:rsidP="00493B07">
            <w:pPr>
              <w:spacing w:after="0" w:line="240" w:lineRule="auto"/>
              <w:rPr>
                <w:ins w:id="10" w:author="Dagmara Wend" w:date="2023-11-10T09:46:00Z"/>
                <w:rFonts w:ascii="Arial" w:hAnsi="Arial" w:cs="Arial"/>
                <w:sz w:val="24"/>
                <w:szCs w:val="24"/>
              </w:rPr>
            </w:pPr>
            <w:ins w:id="11" w:author="Dagmara Wend" w:date="2023-11-10T09:46:00Z">
              <w:r>
                <w:rPr>
                  <w:rFonts w:ascii="Arial" w:hAnsi="Arial" w:cs="Arial"/>
                  <w:sz w:val="24"/>
                  <w:szCs w:val="24"/>
                </w:rPr>
                <w:t>W kryterium sprawdzamy,</w:t>
              </w:r>
              <w:r w:rsidRPr="00AE7007">
                <w:rPr>
                  <w:rFonts w:ascii="Arial" w:hAnsi="Arial" w:cs="Arial"/>
                  <w:sz w:val="24"/>
                  <w:szCs w:val="24"/>
                </w:rPr>
  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  </w:r>
            </w:ins>
          </w:p>
          <w:p w14:paraId="49474653" w14:textId="77777777" w:rsidR="00493B07" w:rsidRPr="00AE7007" w:rsidRDefault="00493B07" w:rsidP="00493B07">
            <w:pPr>
              <w:spacing w:after="0" w:line="240" w:lineRule="auto"/>
              <w:rPr>
                <w:ins w:id="12" w:author="Dagmara Wend" w:date="2023-11-10T09:46:00Z"/>
                <w:rFonts w:ascii="Arial" w:hAnsi="Arial" w:cs="Arial"/>
                <w:sz w:val="24"/>
                <w:szCs w:val="24"/>
              </w:rPr>
            </w:pPr>
          </w:p>
          <w:p w14:paraId="4E61C028" w14:textId="77777777" w:rsidR="00493B07" w:rsidRPr="00AE7007" w:rsidRDefault="00493B07" w:rsidP="00493B07">
            <w:pPr>
              <w:spacing w:after="0" w:line="240" w:lineRule="auto"/>
              <w:rPr>
                <w:ins w:id="13" w:author="Dagmara Wend" w:date="2023-11-10T09:46:00Z"/>
                <w:rFonts w:ascii="Arial" w:hAnsi="Arial" w:cs="Arial"/>
                <w:sz w:val="24"/>
                <w:szCs w:val="24"/>
              </w:rPr>
            </w:pPr>
            <w:ins w:id="14" w:author="Dagmara Wend" w:date="2023-11-10T09:46:00Z">
              <w:r w:rsidRPr="00AE7007"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Kryterium jest weryfikowane w oparciu o treść oświadczenia stanowiącego </w:t>
              </w:r>
              <w:r>
                <w:rPr>
                  <w:rFonts w:ascii="Arial" w:hAnsi="Arial" w:cs="Arial"/>
                  <w:sz w:val="24"/>
                  <w:szCs w:val="24"/>
                </w:rPr>
                <w:t>załącznik do</w:t>
              </w:r>
              <w:r w:rsidRPr="00AE7007">
                <w:rPr>
                  <w:rFonts w:ascii="Arial" w:hAnsi="Arial" w:cs="Arial"/>
                  <w:sz w:val="24"/>
                  <w:szCs w:val="24"/>
                </w:rPr>
                <w:t xml:space="preserve"> wniosku o dofinansowanie projektu.</w:t>
              </w:r>
            </w:ins>
          </w:p>
          <w:p w14:paraId="47676188" w14:textId="77777777" w:rsidR="00493B07" w:rsidRPr="00371A83" w:rsidRDefault="00493B07" w:rsidP="00493B07">
            <w:pPr>
              <w:spacing w:before="60" w:after="60" w:line="240" w:lineRule="auto"/>
              <w:rPr>
                <w:ins w:id="15" w:author="Dagmara Wend" w:date="2023-11-10T09:44:00Z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1715AEDA" w14:textId="77777777" w:rsidR="00493B07" w:rsidRPr="00AE7007" w:rsidRDefault="00493B07" w:rsidP="00493B07">
            <w:pPr>
              <w:spacing w:after="0" w:line="240" w:lineRule="auto"/>
              <w:rPr>
                <w:ins w:id="16" w:author="Dagmara Wend" w:date="2023-11-10T09:46:00Z"/>
                <w:rFonts w:ascii="Arial" w:hAnsi="Arial" w:cs="Arial"/>
                <w:sz w:val="24"/>
                <w:szCs w:val="24"/>
              </w:rPr>
            </w:pPr>
            <w:ins w:id="17" w:author="Dagmara Wend" w:date="2023-11-10T09:46:00Z">
              <w:r w:rsidRPr="00AE7007">
                <w:rPr>
                  <w:rFonts w:ascii="Arial" w:hAnsi="Arial" w:cs="Arial"/>
                  <w:sz w:val="24"/>
                  <w:szCs w:val="24"/>
                </w:rPr>
                <w:lastRenderedPageBreak/>
                <w:t>TAK/NIE/NIE DOTYCZY</w:t>
              </w:r>
            </w:ins>
          </w:p>
          <w:p w14:paraId="35E19F63" w14:textId="77777777" w:rsidR="00493B07" w:rsidRPr="00AE7007" w:rsidRDefault="00493B07" w:rsidP="00493B07">
            <w:pPr>
              <w:spacing w:after="0" w:line="240" w:lineRule="auto"/>
              <w:rPr>
                <w:ins w:id="18" w:author="Dagmara Wend" w:date="2023-11-10T09:46:00Z"/>
                <w:rFonts w:ascii="Arial" w:hAnsi="Arial" w:cs="Arial"/>
                <w:sz w:val="24"/>
                <w:szCs w:val="24"/>
              </w:rPr>
            </w:pPr>
            <w:ins w:id="19" w:author="Dagmara Wend" w:date="2023-11-10T09:46:00Z">
              <w:r w:rsidRPr="00AE7007">
                <w:rPr>
                  <w:rFonts w:ascii="Arial" w:hAnsi="Arial" w:cs="Arial"/>
                  <w:sz w:val="24"/>
                  <w:szCs w:val="24"/>
                </w:rPr>
                <w:t>(NIE oznacza odrzucenie wniosku)</w:t>
              </w:r>
            </w:ins>
          </w:p>
          <w:p w14:paraId="2BAC69AA" w14:textId="77777777" w:rsidR="00493B07" w:rsidRPr="00AE7007" w:rsidRDefault="00493B07" w:rsidP="00493B07">
            <w:pPr>
              <w:spacing w:after="0" w:line="240" w:lineRule="auto"/>
              <w:rPr>
                <w:ins w:id="20" w:author="Dagmara Wend" w:date="2023-11-10T09:46:00Z"/>
                <w:rFonts w:ascii="Arial" w:hAnsi="Arial" w:cs="Arial"/>
                <w:sz w:val="24"/>
                <w:szCs w:val="24"/>
              </w:rPr>
            </w:pPr>
          </w:p>
          <w:p w14:paraId="105E6A4A" w14:textId="77777777" w:rsidR="00493B07" w:rsidRPr="00AE7007" w:rsidRDefault="00493B07" w:rsidP="00493B07">
            <w:pPr>
              <w:spacing w:after="0" w:line="240" w:lineRule="auto"/>
              <w:rPr>
                <w:ins w:id="21" w:author="Dagmara Wend" w:date="2023-11-10T09:46:00Z"/>
                <w:rFonts w:ascii="Arial" w:hAnsi="Arial" w:cs="Arial"/>
                <w:sz w:val="24"/>
                <w:szCs w:val="24"/>
              </w:rPr>
            </w:pPr>
            <w:ins w:id="22" w:author="Dagmara Wend" w:date="2023-11-10T09:46:00Z">
              <w:r w:rsidRPr="00AE7007">
                <w:rPr>
                  <w:rFonts w:ascii="Arial" w:hAnsi="Arial" w:cs="Arial"/>
                  <w:sz w:val="24"/>
                  <w:szCs w:val="24"/>
                </w:rPr>
                <w:t xml:space="preserve">Kryterium obligatoryjne – spełnienie kryterium jest </w:t>
              </w:r>
              <w:r w:rsidRPr="00AE7007">
                <w:rPr>
                  <w:rFonts w:ascii="Arial" w:hAnsi="Arial" w:cs="Arial"/>
                  <w:sz w:val="24"/>
                  <w:szCs w:val="24"/>
                </w:rPr>
                <w:lastRenderedPageBreak/>
                <w:t>niezbędne do przyznania dofinansowania.</w:t>
              </w:r>
            </w:ins>
          </w:p>
          <w:p w14:paraId="11204FF5" w14:textId="77777777" w:rsidR="00493B07" w:rsidRPr="00AE7007" w:rsidRDefault="00493B07" w:rsidP="00493B07">
            <w:pPr>
              <w:spacing w:after="0" w:line="240" w:lineRule="auto"/>
              <w:rPr>
                <w:ins w:id="23" w:author="Dagmara Wend" w:date="2023-11-10T09:46:00Z"/>
                <w:rFonts w:ascii="Arial" w:hAnsi="Arial" w:cs="Arial"/>
                <w:sz w:val="24"/>
                <w:szCs w:val="24"/>
              </w:rPr>
            </w:pPr>
          </w:p>
          <w:p w14:paraId="1FA830E3" w14:textId="77777777" w:rsidR="00493B07" w:rsidRPr="00AE7007" w:rsidRDefault="00493B07" w:rsidP="00493B07">
            <w:pPr>
              <w:spacing w:after="0" w:line="240" w:lineRule="auto"/>
              <w:rPr>
                <w:ins w:id="24" w:author="Dagmara Wend" w:date="2023-11-10T09:46:00Z"/>
                <w:rFonts w:ascii="Arial" w:hAnsi="Arial" w:cs="Arial"/>
                <w:sz w:val="24"/>
                <w:szCs w:val="24"/>
              </w:rPr>
            </w:pPr>
            <w:ins w:id="25" w:author="Dagmara Wend" w:date="2023-11-10T09:46:00Z">
              <w:r w:rsidRPr="00AE7007">
                <w:rPr>
                  <w:rFonts w:ascii="Arial" w:hAnsi="Arial" w:cs="Arial"/>
                  <w:sz w:val="24"/>
                  <w:szCs w:val="24"/>
                </w:rPr>
                <w:t xml:space="preserve">Kryterium uznaje się za spełnione, jeżeli odpowiedź będzie pozytywna (wartość logiczna: „TAK” lub „NIE DOTYCZY”). </w:t>
              </w:r>
            </w:ins>
          </w:p>
          <w:p w14:paraId="126847DD" w14:textId="77777777" w:rsidR="00493B07" w:rsidRPr="00AE7007" w:rsidRDefault="00493B07" w:rsidP="00493B07">
            <w:pPr>
              <w:spacing w:after="0" w:line="240" w:lineRule="auto"/>
              <w:rPr>
                <w:ins w:id="26" w:author="Dagmara Wend" w:date="2023-11-10T09:46:00Z"/>
                <w:rFonts w:ascii="Arial" w:hAnsi="Arial" w:cs="Arial"/>
                <w:sz w:val="24"/>
                <w:szCs w:val="24"/>
              </w:rPr>
            </w:pPr>
            <w:ins w:id="27" w:author="Dagmara Wend" w:date="2023-11-10T09:46:00Z">
              <w:r w:rsidRPr="00AE7007">
                <w:rPr>
                  <w:rFonts w:ascii="Arial" w:hAnsi="Arial" w:cs="Arial"/>
                  <w:sz w:val="24"/>
                  <w:szCs w:val="24"/>
                </w:rPr>
                <w:t>W trakcie oceny kryterium wnioskodawca może zostać poproszony o uzupełnienie lub poprawienie wniosku.</w:t>
              </w:r>
            </w:ins>
          </w:p>
          <w:p w14:paraId="6415873B" w14:textId="4599A321" w:rsidR="00493B07" w:rsidRPr="008D4EBB" w:rsidRDefault="00493B07" w:rsidP="00493B07">
            <w:pPr>
              <w:spacing w:after="0" w:line="240" w:lineRule="auto"/>
              <w:rPr>
                <w:ins w:id="28" w:author="Dagmara Wend" w:date="2023-11-10T09:44:00Z"/>
                <w:rFonts w:ascii="Arial" w:hAnsi="Arial" w:cs="Arial"/>
                <w:sz w:val="24"/>
                <w:szCs w:val="24"/>
              </w:rPr>
            </w:pPr>
            <w:ins w:id="29" w:author="Dagmara Wend" w:date="2023-11-10T09:46:00Z">
              <w:r w:rsidRPr="00AE7007">
                <w:rPr>
                  <w:rFonts w:ascii="Arial" w:hAnsi="Arial" w:cs="Arial"/>
                  <w:sz w:val="24"/>
                  <w:szCs w:val="24"/>
                </w:rPr>
                <w:t>Przyznanie wartości „NIE” (po złożeniu uzupełnień lub poprawy) oznacza, iż kryterium nie jest spełnione.</w:t>
              </w:r>
            </w:ins>
          </w:p>
        </w:tc>
      </w:tr>
      <w:tr w:rsidR="00493B07" w:rsidRPr="008D4EBB" w14:paraId="5774F55E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503D12FF" w14:textId="4356CAFE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ins w:id="30" w:author="Dagmara Wend" w:date="2023-11-10T09:46:00Z">
              <w:r>
                <w:rPr>
                  <w:rFonts w:ascii="Arial" w:hAnsi="Arial" w:cs="Arial"/>
                  <w:sz w:val="24"/>
                  <w:szCs w:val="24"/>
                </w:rPr>
                <w:t>3</w:t>
              </w:r>
            </w:ins>
            <w:del w:id="31" w:author="Dagmara Wend" w:date="2023-11-10T09:46:00Z">
              <w:r w:rsidDel="00493B07">
                <w:rPr>
                  <w:rFonts w:ascii="Arial" w:hAnsi="Arial" w:cs="Arial"/>
                  <w:sz w:val="24"/>
                  <w:szCs w:val="24"/>
                </w:rPr>
                <w:delText>2</w:delText>
              </w:r>
            </w:del>
          </w:p>
        </w:tc>
        <w:tc>
          <w:tcPr>
            <w:tcW w:w="2898" w:type="dxa"/>
            <w:vAlign w:val="center"/>
          </w:tcPr>
          <w:p w14:paraId="520E98AD" w14:textId="7777777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7" w:type="dxa"/>
          </w:tcPr>
          <w:p w14:paraId="2551332E" w14:textId="77777777" w:rsidR="00493B07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dla danego działania, w wersji aktualnej na dzień rozpoczęcia </w:t>
            </w:r>
            <w:r w:rsidRPr="002B1E8A">
              <w:rPr>
                <w:rFonts w:ascii="Arial" w:hAnsi="Arial" w:cs="Arial"/>
                <w:sz w:val="24"/>
                <w:szCs w:val="24"/>
              </w:rPr>
              <w:t>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C3FB49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C0B1F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B935171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84A32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33A73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564942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55002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71B06D6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2E21CBB" w14:textId="3711C6CA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</w:tc>
      </w:tr>
      <w:tr w:rsidR="00493B07" w:rsidRPr="008D4EBB" w14:paraId="550014B8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3CF60345" w14:textId="41041F2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32" w:author="Dagmara Wend" w:date="2023-11-10T09:46:00Z">
              <w:r w:rsidDel="00493B07">
                <w:rPr>
                  <w:rFonts w:ascii="Arial" w:hAnsi="Arial" w:cs="Arial"/>
                  <w:sz w:val="24"/>
                  <w:szCs w:val="24"/>
                </w:rPr>
                <w:delText>3</w:delText>
              </w:r>
            </w:del>
            <w:ins w:id="33" w:author="Dagmara Wend" w:date="2023-11-10T09:46:00Z">
              <w:r>
                <w:rPr>
                  <w:rFonts w:ascii="Arial" w:hAnsi="Arial" w:cs="Arial"/>
                  <w:sz w:val="24"/>
                  <w:szCs w:val="24"/>
                </w:rPr>
                <w:t>4</w:t>
              </w:r>
            </w:ins>
          </w:p>
        </w:tc>
        <w:tc>
          <w:tcPr>
            <w:tcW w:w="2898" w:type="dxa"/>
            <w:vAlign w:val="center"/>
          </w:tcPr>
          <w:p w14:paraId="44E84C07" w14:textId="7777777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67" w:type="dxa"/>
          </w:tcPr>
          <w:p w14:paraId="2612416B" w14:textId="0305D06C" w:rsidR="00493B07" w:rsidRPr="00DF43B9" w:rsidRDefault="00493B07" w:rsidP="00493B07">
            <w:pPr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>
              <w:t xml:space="preserve"> </w:t>
            </w:r>
            <w:r w:rsidRPr="00DF43B9">
              <w:rPr>
                <w:rFonts w:ascii="Arial" w:hAnsi="Arial" w:cs="Arial"/>
                <w:sz w:val="24"/>
                <w:szCs w:val="24"/>
              </w:rPr>
              <w:t>w projekcie nie występuje pomoc publiczna.</w:t>
            </w:r>
          </w:p>
          <w:p w14:paraId="4AE9C33A" w14:textId="77777777" w:rsidR="00493B07" w:rsidRPr="002B1E8A" w:rsidRDefault="00493B07" w:rsidP="00493B0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F358EC" w14:textId="77777777" w:rsidR="00493B07" w:rsidRPr="002B1E8A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473A065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12DD46A5" w14:textId="77777777" w:rsidR="00493B07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76B749C" w14:textId="77777777" w:rsidR="00A950D2" w:rsidRPr="008D4EBB" w:rsidRDefault="00A950D2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EBE203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4A5E29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B3943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EA0AE9C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576666" w14:textId="7317FC6F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</w:tc>
      </w:tr>
      <w:tr w:rsidR="00493B07" w:rsidRPr="008D4EBB" w14:paraId="661C5C63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7F27C37C" w14:textId="0C3D30B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ins w:id="34" w:author="Dagmara Wend" w:date="2023-11-10T09:46:00Z">
              <w:r>
                <w:rPr>
                  <w:rFonts w:ascii="Arial" w:hAnsi="Arial" w:cs="Arial"/>
                  <w:sz w:val="24"/>
                  <w:szCs w:val="24"/>
                </w:rPr>
                <w:t>5</w:t>
              </w:r>
            </w:ins>
            <w:del w:id="35" w:author="Dagmara Wend" w:date="2023-11-10T09:46:00Z">
              <w:r w:rsidDel="00493B07">
                <w:rPr>
                  <w:rFonts w:ascii="Arial" w:hAnsi="Arial" w:cs="Arial"/>
                  <w:sz w:val="24"/>
                  <w:szCs w:val="24"/>
                </w:rPr>
                <w:delText>4</w:delText>
              </w:r>
            </w:del>
          </w:p>
        </w:tc>
        <w:tc>
          <w:tcPr>
            <w:tcW w:w="2898" w:type="dxa"/>
            <w:vAlign w:val="center"/>
          </w:tcPr>
          <w:p w14:paraId="33837AC9" w14:textId="7777777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7" w:type="dxa"/>
          </w:tcPr>
          <w:p w14:paraId="560A4BE8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72049EFA" w14:textId="77777777" w:rsidR="00493B07" w:rsidRPr="00051887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51887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05188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05188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5CF4BC" w14:textId="30E0FF3E" w:rsidR="00493B07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6A69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 przewidziano następujące rozwiązania wspierające zgodność z zasadą DNSH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0EE4A5C" w14:textId="3CA19BCF" w:rsidR="00493B07" w:rsidRPr="003F5838" w:rsidRDefault="00493B07" w:rsidP="00493B07">
            <w:pPr>
              <w:numPr>
                <w:ilvl w:val="0"/>
                <w:numId w:val="47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F5838">
              <w:rPr>
                <w:rFonts w:ascii="Arial" w:hAnsi="Arial" w:cs="Arial"/>
                <w:sz w:val="24"/>
                <w:szCs w:val="24"/>
              </w:rPr>
              <w:t>w projekcie zostały zastosowane rozwiązania mające na celu uodpornienie inwestycji na zmiany klimatu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919E54" w14:textId="10A78BEF" w:rsidR="00493B07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6E2AC4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5B779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  <w:p w14:paraId="46FC7B5E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5F1599E4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DAA60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E09F4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10B0C2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9B128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EE2B97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D2F4782" w14:textId="6E8A688D" w:rsidR="00493B07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  <w:p w14:paraId="0A0B1474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7C3FC3D0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00411FF8" w14:textId="727BC45A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ins w:id="36" w:author="Dagmara Wend" w:date="2023-11-10T09:47:00Z">
              <w:r>
                <w:rPr>
                  <w:rFonts w:ascii="Arial" w:hAnsi="Arial" w:cs="Arial"/>
                  <w:sz w:val="24"/>
                  <w:szCs w:val="24"/>
                </w:rPr>
                <w:t>6</w:t>
              </w:r>
            </w:ins>
            <w:del w:id="37" w:author="Dagmara Wend" w:date="2023-11-10T09:47:00Z">
              <w:r w:rsidDel="00493B07">
                <w:rPr>
                  <w:rFonts w:ascii="Arial" w:hAnsi="Arial" w:cs="Arial"/>
                  <w:sz w:val="24"/>
                  <w:szCs w:val="24"/>
                </w:rPr>
                <w:delText>5</w:delText>
              </w:r>
            </w:del>
          </w:p>
        </w:tc>
        <w:tc>
          <w:tcPr>
            <w:tcW w:w="2898" w:type="dxa"/>
            <w:vAlign w:val="center"/>
          </w:tcPr>
          <w:p w14:paraId="5D7425D0" w14:textId="79358BA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7" w:type="dxa"/>
          </w:tcPr>
          <w:p w14:paraId="163B75B0" w14:textId="77777777" w:rsidR="00493B07" w:rsidRPr="005526E5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021EA9B2" w14:textId="77777777" w:rsidR="00493B07" w:rsidRPr="005526E5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6D60D373" w14:textId="77777777" w:rsidR="00493B07" w:rsidRPr="005526E5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DB89A9" w14:textId="369CCF0D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51" w:type="dxa"/>
          </w:tcPr>
          <w:p w14:paraId="38C00243" w14:textId="77777777" w:rsidR="00493B07" w:rsidRPr="005526E5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493B07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986901" w14:textId="77777777" w:rsidR="00493B07" w:rsidRPr="005526E5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0100B6" w14:textId="77777777" w:rsidR="00493B07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52C8B" w14:textId="77777777" w:rsidR="00493B07" w:rsidRPr="005526E5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AB5F3" w14:textId="77777777" w:rsidR="00493B07" w:rsidRPr="005526E5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AF302DF" w14:textId="77777777" w:rsidR="00493B07" w:rsidRPr="005526E5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090E46B" w14:textId="16366ADE" w:rsidR="00493B07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  <w:p w14:paraId="403CEC3D" w14:textId="27C1E574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18A56E36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6C20117F" w14:textId="53BE3821" w:rsidR="00493B07" w:rsidRPr="005526E5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ins w:id="38" w:author="Dagmara Wend" w:date="2023-11-10T09:47:00Z">
              <w:r>
                <w:rPr>
                  <w:rFonts w:ascii="Arial" w:hAnsi="Arial" w:cs="Arial"/>
                  <w:sz w:val="24"/>
                  <w:szCs w:val="24"/>
                </w:rPr>
                <w:t>7</w:t>
              </w:r>
            </w:ins>
            <w:del w:id="39" w:author="Dagmara Wend" w:date="2023-11-10T09:47:00Z">
              <w:r w:rsidDel="00493B07">
                <w:rPr>
                  <w:rFonts w:ascii="Arial" w:hAnsi="Arial" w:cs="Arial"/>
                  <w:sz w:val="24"/>
                  <w:szCs w:val="24"/>
                </w:rPr>
                <w:delText>6</w:delText>
              </w:r>
            </w:del>
          </w:p>
        </w:tc>
        <w:tc>
          <w:tcPr>
            <w:tcW w:w="2898" w:type="dxa"/>
            <w:vAlign w:val="center"/>
          </w:tcPr>
          <w:p w14:paraId="4291D73A" w14:textId="77777777" w:rsidR="00493B07" w:rsidRPr="005526E5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54C296D" w14:textId="6FFAAA54" w:rsidR="00493B07" w:rsidRPr="005526E5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67" w:type="dxa"/>
          </w:tcPr>
          <w:p w14:paraId="7E655126" w14:textId="77777777" w:rsidR="00493B07" w:rsidRPr="005526E5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77777777" w:rsidR="00493B07" w:rsidRPr="005526E5" w:rsidRDefault="00493B07" w:rsidP="00493B07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społeczeństwa w ochronie środowiska oraz o ocenach oddziaływania na środowisko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1094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2D6D0634" w14:textId="77777777" w:rsidR="00493B07" w:rsidRPr="005526E5" w:rsidRDefault="00493B07" w:rsidP="00493B07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2556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4A93C65E" w14:textId="18DF943C" w:rsidR="00493B07" w:rsidRPr="005526E5" w:rsidRDefault="00493B07" w:rsidP="00493B07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>
              <w:rPr>
                <w:rFonts w:ascii="Arial" w:hAnsi="Arial" w:cs="Arial"/>
                <w:sz w:val="24"/>
                <w:szCs w:val="24"/>
              </w:rPr>
              <w:t>336</w:t>
            </w:r>
            <w:r w:rsidR="00BB302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BB302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62248F">
              <w:rPr>
                <w:rFonts w:ascii="Arial" w:hAnsi="Arial" w:cs="Arial"/>
                <w:sz w:val="24"/>
                <w:szCs w:val="24"/>
              </w:rPr>
              <w:t>.</w:t>
            </w:r>
            <w:r w:rsidR="00BB3025">
              <w:rPr>
                <w:rFonts w:ascii="Arial" w:hAnsi="Arial" w:cs="Arial"/>
                <w:sz w:val="24"/>
                <w:szCs w:val="24"/>
              </w:rPr>
              <w:t xml:space="preserve"> zm.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22DD6F2" w14:textId="51A0C31D" w:rsidR="00493B07" w:rsidRDefault="00493B07" w:rsidP="00493B07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2</w:t>
            </w:r>
            <w:r>
              <w:rPr>
                <w:rFonts w:ascii="Arial" w:hAnsi="Arial" w:cs="Arial"/>
                <w:sz w:val="24"/>
                <w:szCs w:val="24"/>
              </w:rPr>
              <w:t>625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39BD0BD" w14:textId="77777777" w:rsidR="00493B07" w:rsidRPr="005526E5" w:rsidRDefault="00493B07" w:rsidP="00493B07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03284091" w14:textId="77777777" w:rsidR="00493B07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41B319" w14:textId="77777777" w:rsidR="00493B07" w:rsidRPr="005526E5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tak, to czy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została załączona do wniosku oraz czy zakres projektu jest zgodny z decyzją o środowiskowych uwarunkowaniach oraz zezwoleniem na realizację inwestycji.</w:t>
            </w:r>
          </w:p>
          <w:p w14:paraId="0580974F" w14:textId="77777777" w:rsidR="00493B07" w:rsidRPr="005526E5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397848" w14:textId="77777777" w:rsidR="00493B07" w:rsidRPr="005526E5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75DE10D6" w14:textId="77777777" w:rsidR="00493B07" w:rsidRPr="005526E5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04C8400C" w14:textId="77777777" w:rsidR="00493B07" w:rsidRPr="005526E5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493B07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72412F" w14:textId="77777777" w:rsidR="00493B07" w:rsidRPr="005526E5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3B8A87" w14:textId="77777777" w:rsidR="00493B07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53E50F5" w14:textId="77777777" w:rsidR="00493B07" w:rsidRPr="005526E5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B4A0D8" w14:textId="77777777" w:rsidR="00493B07" w:rsidRPr="005526E5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8B5025" w14:textId="77777777" w:rsidR="00493B07" w:rsidRPr="005526E5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38E491" w14:textId="038F6CC5" w:rsidR="00493B07" w:rsidRPr="005526E5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</w:tc>
      </w:tr>
      <w:tr w:rsidR="00493B07" w:rsidRPr="008D4EBB" w14:paraId="3C9C00BB" w14:textId="77777777" w:rsidTr="008D4EBB">
        <w:trPr>
          <w:trHeight w:val="1559"/>
        </w:trPr>
        <w:tc>
          <w:tcPr>
            <w:tcW w:w="1109" w:type="dxa"/>
            <w:vAlign w:val="center"/>
          </w:tcPr>
          <w:p w14:paraId="69112F48" w14:textId="3F14C0D5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ins w:id="40" w:author="Dagmara Wend" w:date="2023-11-10T09:47:00Z">
              <w:r>
                <w:rPr>
                  <w:rFonts w:ascii="Arial" w:hAnsi="Arial" w:cs="Arial"/>
                  <w:sz w:val="24"/>
                  <w:szCs w:val="24"/>
                </w:rPr>
                <w:t>8</w:t>
              </w:r>
            </w:ins>
            <w:del w:id="41" w:author="Dagmara Wend" w:date="2023-11-10T09:47:00Z">
              <w:r w:rsidDel="00493B07">
                <w:rPr>
                  <w:rFonts w:ascii="Arial" w:hAnsi="Arial" w:cs="Arial"/>
                  <w:sz w:val="24"/>
                  <w:szCs w:val="24"/>
                </w:rPr>
                <w:delText>7</w:delText>
              </w:r>
            </w:del>
          </w:p>
        </w:tc>
        <w:tc>
          <w:tcPr>
            <w:tcW w:w="2898" w:type="dxa"/>
            <w:vAlign w:val="center"/>
          </w:tcPr>
          <w:p w14:paraId="534FDDE2" w14:textId="7777777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7" w:type="dxa"/>
          </w:tcPr>
          <w:p w14:paraId="3A000330" w14:textId="77777777" w:rsidR="00493B07" w:rsidRPr="008D4EBB" w:rsidRDefault="00493B07" w:rsidP="00493B0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77777777" w:rsidR="00493B07" w:rsidRPr="008D4EBB" w:rsidRDefault="00493B07" w:rsidP="00493B0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35969FD1" w14:textId="77777777" w:rsidR="00493B07" w:rsidRPr="008D4EBB" w:rsidRDefault="00493B07" w:rsidP="00493B0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E7DEE63" w14:textId="77777777" w:rsidR="00493B07" w:rsidRPr="008D4EBB" w:rsidRDefault="00493B07" w:rsidP="00493B07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02F4785" w14:textId="77777777" w:rsidR="00493B07" w:rsidRPr="008D4EBB" w:rsidRDefault="00493B07" w:rsidP="00493B0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7A762" w14:textId="77777777" w:rsidR="00493B07" w:rsidRPr="008D4EBB" w:rsidRDefault="00493B07" w:rsidP="00493B0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C3D545C" w14:textId="77777777" w:rsidR="00493B07" w:rsidRPr="008D4EBB" w:rsidRDefault="00493B07" w:rsidP="00493B0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DA2DA1" w14:textId="77777777" w:rsidR="00493B07" w:rsidRPr="008D4EBB" w:rsidRDefault="00493B07" w:rsidP="00493B0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8155C05" w14:textId="77777777" w:rsidR="00493B07" w:rsidRPr="008D4EBB" w:rsidRDefault="00493B07" w:rsidP="00493B0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26780030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BF924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81D3C3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A5B914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A1AEB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A77D83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9870A1F" w14:textId="01F6445E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</w:tc>
      </w:tr>
      <w:tr w:rsidR="00493B07" w:rsidRPr="008D4EBB" w14:paraId="296BD76C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47D4EBFC" w14:textId="49D18C8A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ins w:id="42" w:author="Dagmara Wend" w:date="2023-11-10T09:47:00Z">
              <w:r>
                <w:rPr>
                  <w:rFonts w:ascii="Arial" w:hAnsi="Arial" w:cs="Arial"/>
                  <w:sz w:val="24"/>
                  <w:szCs w:val="24"/>
                </w:rPr>
                <w:t>9</w:t>
              </w:r>
            </w:ins>
            <w:del w:id="43" w:author="Dagmara Wend" w:date="2023-11-10T09:47:00Z">
              <w:r w:rsidDel="00493B07">
                <w:rPr>
                  <w:rFonts w:ascii="Arial" w:hAnsi="Arial" w:cs="Arial"/>
                  <w:sz w:val="24"/>
                  <w:szCs w:val="24"/>
                </w:rPr>
                <w:delText>8</w:delText>
              </w:r>
            </w:del>
          </w:p>
        </w:tc>
        <w:tc>
          <w:tcPr>
            <w:tcW w:w="2898" w:type="dxa"/>
            <w:vAlign w:val="center"/>
          </w:tcPr>
          <w:p w14:paraId="4E6E0B85" w14:textId="7777777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Wykonalność techniczna,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technologiczna i instytucjonalna projektu</w:t>
            </w:r>
          </w:p>
          <w:p w14:paraId="6EBCD983" w14:textId="77777777" w:rsidR="00493B07" w:rsidRPr="008D4EBB" w:rsidRDefault="00493B07" w:rsidP="00493B07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7" w:type="dxa"/>
          </w:tcPr>
          <w:p w14:paraId="5DF15B84" w14:textId="77777777" w:rsidR="00493B07" w:rsidRPr="008D4EBB" w:rsidRDefault="00493B07" w:rsidP="00493B0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czy:</w:t>
            </w:r>
          </w:p>
          <w:p w14:paraId="0F50CA92" w14:textId="77777777" w:rsidR="00493B07" w:rsidRPr="008D4EBB" w:rsidRDefault="00493B07" w:rsidP="00493B07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i uwzględnia zakres rzeczowy oraz czas niezbędny na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realizację procedur przetargowych i inne okoliczności niezbędne do realizacji tych procedur,</w:t>
            </w:r>
          </w:p>
          <w:p w14:paraId="297800EE" w14:textId="77777777" w:rsidR="00493B07" w:rsidRPr="008D4EBB" w:rsidRDefault="00493B07" w:rsidP="00493B07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493B07" w:rsidRPr="008D4EBB" w:rsidRDefault="00493B07" w:rsidP="00493B07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493B07" w:rsidRPr="008D4EBB" w:rsidRDefault="00493B07" w:rsidP="00493B07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757B85E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489CC1" w14:textId="77777777" w:rsidR="00493B07" w:rsidRPr="008D4EBB" w:rsidRDefault="00493B07" w:rsidP="00493B0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BB27134" w14:textId="77777777" w:rsidR="00493B07" w:rsidRPr="008D4EBB" w:rsidRDefault="00493B07" w:rsidP="00493B0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47ADB09B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5D068B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D0F357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14195B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1DC693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57BB76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BF7156" w14:textId="115B759E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</w:tc>
      </w:tr>
      <w:tr w:rsidR="00493B07" w:rsidRPr="008D4EBB" w14:paraId="35AE4CAB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2934025B" w14:textId="537A9303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ins w:id="44" w:author="Dagmara Wend" w:date="2023-11-10T09:47:00Z">
              <w:r>
                <w:rPr>
                  <w:rFonts w:ascii="Arial" w:hAnsi="Arial" w:cs="Arial"/>
                  <w:sz w:val="24"/>
                  <w:szCs w:val="24"/>
                </w:rPr>
                <w:t>10</w:t>
              </w:r>
            </w:ins>
            <w:del w:id="45" w:author="Dagmara Wend" w:date="2023-11-10T09:47:00Z">
              <w:r w:rsidDel="00493B07">
                <w:rPr>
                  <w:rFonts w:ascii="Arial" w:hAnsi="Arial" w:cs="Arial"/>
                  <w:sz w:val="24"/>
                  <w:szCs w:val="24"/>
                </w:rPr>
                <w:delText>9</w:delText>
              </w:r>
            </w:del>
          </w:p>
        </w:tc>
        <w:tc>
          <w:tcPr>
            <w:tcW w:w="2898" w:type="dxa"/>
            <w:vAlign w:val="center"/>
          </w:tcPr>
          <w:p w14:paraId="4B4B38C5" w14:textId="7777777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67" w:type="dxa"/>
          </w:tcPr>
          <w:p w14:paraId="33E4CCBA" w14:textId="77777777" w:rsidR="00493B07" w:rsidRPr="008D4EBB" w:rsidRDefault="00493B07" w:rsidP="00493B0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6B8ED329" w14:textId="77777777" w:rsidR="00493B07" w:rsidRPr="008D4EBB" w:rsidRDefault="00493B07" w:rsidP="00493B07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77777777" w:rsidR="00493B07" w:rsidRPr="008D4EBB" w:rsidRDefault="00493B07" w:rsidP="00493B07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169F3899" w14:textId="77777777" w:rsidR="00493B07" w:rsidRDefault="00493B07" w:rsidP="00493B07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493B07" w:rsidRDefault="00493B07" w:rsidP="00493B07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52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493B07" w:rsidRPr="005C50CF" w:rsidRDefault="00493B07" w:rsidP="00493B07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C50CF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wykazana została stabilność finansowa (wymagane dla projektów obejmujących inwestycje w infrastrukturę lub inwestycje produkcyjne).</w:t>
            </w:r>
          </w:p>
          <w:p w14:paraId="0FB2CC19" w14:textId="1D13535A" w:rsidR="00493B07" w:rsidRPr="0040652E" w:rsidRDefault="00493B07" w:rsidP="00493B07">
            <w:pPr>
              <w:pStyle w:val="Akapitzlist"/>
            </w:pPr>
          </w:p>
          <w:p w14:paraId="594C8ABC" w14:textId="77777777" w:rsidR="00493B07" w:rsidRPr="008D4EBB" w:rsidRDefault="00493B07" w:rsidP="00493B0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68733C37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7D9F5BB" w14:textId="77777777" w:rsidR="00493B07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FC9A27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C20D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8552A1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F9F2B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749DC56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07968D10" w14:textId="4F453B01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</w:tc>
      </w:tr>
      <w:tr w:rsidR="00493B07" w:rsidRPr="008D4EBB" w14:paraId="5D854E27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AC01C40" w14:textId="789379E6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ins w:id="46" w:author="Dagmara Wend" w:date="2023-11-10T09:47:00Z">
              <w:r>
                <w:rPr>
                  <w:rFonts w:ascii="Arial" w:hAnsi="Arial" w:cs="Arial"/>
                  <w:sz w:val="24"/>
                  <w:szCs w:val="24"/>
                </w:rPr>
                <w:t>1</w:t>
              </w:r>
            </w:ins>
            <w:del w:id="47" w:author="Dagmara Wend" w:date="2023-11-10T09:47:00Z">
              <w:r w:rsidDel="00493B07">
                <w:rPr>
                  <w:rFonts w:ascii="Arial" w:hAnsi="Arial" w:cs="Arial"/>
                  <w:sz w:val="24"/>
                  <w:szCs w:val="24"/>
                </w:rPr>
                <w:delText>0</w:delText>
              </w:r>
            </w:del>
          </w:p>
        </w:tc>
        <w:tc>
          <w:tcPr>
            <w:tcW w:w="2898" w:type="dxa"/>
            <w:vAlign w:val="center"/>
          </w:tcPr>
          <w:p w14:paraId="3708C52D" w14:textId="7777777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7" w:type="dxa"/>
          </w:tcPr>
          <w:p w14:paraId="668127FC" w14:textId="77777777" w:rsidR="00493B07" w:rsidRPr="008D4EBB" w:rsidRDefault="00493B07" w:rsidP="00493B0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493B07" w:rsidRPr="008D4EBB" w:rsidRDefault="00493B07" w:rsidP="00493B0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730FB54F" w14:textId="77777777" w:rsidR="00493B07" w:rsidRPr="008D4EBB" w:rsidRDefault="00493B07" w:rsidP="00493B0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8" w:name="_Hlk126574575"/>
            <w:r w:rsidRPr="008D4EB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8"/>
            <w:r w:rsidRPr="008D4E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493B07" w:rsidRPr="008D4EBB" w:rsidRDefault="00493B07" w:rsidP="00493B0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493B07" w:rsidRPr="008D4EBB" w:rsidRDefault="00493B07" w:rsidP="00493B0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77777777" w:rsidR="00493B07" w:rsidRPr="008D4EBB" w:rsidRDefault="00493B07" w:rsidP="00493B0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48B0B77" w14:textId="77777777" w:rsidR="00493B07" w:rsidRPr="008D4EBB" w:rsidRDefault="00493B07" w:rsidP="00493B0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czy stawkę ryczałtową na koszty pośrednie ustalono prawidłowo (jeśli dotyczy).</w:t>
            </w:r>
          </w:p>
          <w:p w14:paraId="35438F93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E7CED8" w14:textId="77777777" w:rsidR="00493B07" w:rsidRPr="008D4EBB" w:rsidRDefault="00493B07" w:rsidP="00493B0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06F72983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002F93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E01F4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0DC888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2C98B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D8AC5EB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D79BEB" w14:textId="3A92BCC1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złożeniu uzupełnień lub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poprawy) oznacza, iż kryterium nie jest spełnione.</w:t>
            </w:r>
          </w:p>
        </w:tc>
      </w:tr>
      <w:tr w:rsidR="00493B07" w:rsidRPr="008D4EBB" w14:paraId="55C61572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5E140874" w14:textId="7DDFE87B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ins w:id="49" w:author="Dagmara Wend" w:date="2023-11-10T09:47:00Z">
              <w:r>
                <w:rPr>
                  <w:rFonts w:ascii="Arial" w:hAnsi="Arial" w:cs="Arial"/>
                  <w:sz w:val="24"/>
                  <w:szCs w:val="24"/>
                </w:rPr>
                <w:t>2</w:t>
              </w:r>
            </w:ins>
            <w:del w:id="50" w:author="Dagmara Wend" w:date="2023-11-10T09:47:00Z">
              <w:r w:rsidDel="00493B07">
                <w:rPr>
                  <w:rFonts w:ascii="Arial" w:hAnsi="Arial" w:cs="Arial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898" w:type="dxa"/>
            <w:vAlign w:val="center"/>
          </w:tcPr>
          <w:p w14:paraId="4195459F" w14:textId="7777777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169CCBCA" w14:textId="7777777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67" w:type="dxa"/>
          </w:tcPr>
          <w:p w14:paraId="1842D4DC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6ECB28B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8A684B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CFF15E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56B811C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44E079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643882" w14:textId="77777777" w:rsidR="00493B07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496AEA" w14:textId="77777777" w:rsidR="008D460E" w:rsidRPr="008D4EBB" w:rsidRDefault="008D460E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D88FB2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0D698B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096D715" w14:textId="424D12EF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</w:tc>
      </w:tr>
      <w:tr w:rsidR="00493B07" w:rsidRPr="008D4EBB" w14:paraId="745F0911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2B31A7EF" w14:textId="609197B2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ins w:id="51" w:author="Dagmara Wend" w:date="2023-11-10T09:47:00Z">
              <w:r>
                <w:rPr>
                  <w:rFonts w:ascii="Arial" w:hAnsi="Arial" w:cs="Arial"/>
                  <w:sz w:val="24"/>
                  <w:szCs w:val="24"/>
                </w:rPr>
                <w:t>3</w:t>
              </w:r>
            </w:ins>
            <w:del w:id="52" w:author="Dagmara Wend" w:date="2023-11-10T09:47:00Z">
              <w:r w:rsidDel="00493B07">
                <w:rPr>
                  <w:rFonts w:ascii="Arial" w:hAnsi="Arial" w:cs="Arial"/>
                  <w:sz w:val="24"/>
                  <w:szCs w:val="24"/>
                </w:rPr>
                <w:delText>2</w:delText>
              </w:r>
            </w:del>
          </w:p>
        </w:tc>
        <w:tc>
          <w:tcPr>
            <w:tcW w:w="2898" w:type="dxa"/>
            <w:vAlign w:val="center"/>
          </w:tcPr>
          <w:p w14:paraId="2B04366B" w14:textId="7777777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67" w:type="dxa"/>
          </w:tcPr>
          <w:p w14:paraId="5BA8825B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A9DD4F1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FF135E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6D39E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4411F67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5E8570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31FD6C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3C2A5" w14:textId="77777777" w:rsidR="00493B07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8BF5A77" w14:textId="77777777" w:rsidR="008D460E" w:rsidRPr="008D4EBB" w:rsidRDefault="008D460E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DF0671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6E702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ED8F5EB" w14:textId="17D76FB1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</w:tc>
      </w:tr>
      <w:tr w:rsidR="00493B07" w:rsidRPr="008D4EBB" w14:paraId="6286ADE0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CEBC310" w14:textId="0D1BEF91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ins w:id="53" w:author="Dagmara Wend" w:date="2023-11-10T09:47:00Z">
              <w:r>
                <w:rPr>
                  <w:rFonts w:ascii="Arial" w:hAnsi="Arial" w:cs="Arial"/>
                  <w:sz w:val="24"/>
                  <w:szCs w:val="24"/>
                </w:rPr>
                <w:t>4</w:t>
              </w:r>
            </w:ins>
            <w:del w:id="54" w:author="Dagmara Wend" w:date="2023-11-10T09:47:00Z">
              <w:r w:rsidDel="00493B07">
                <w:rPr>
                  <w:rFonts w:ascii="Arial" w:hAnsi="Arial" w:cs="Arial"/>
                  <w:sz w:val="24"/>
                  <w:szCs w:val="24"/>
                </w:rPr>
                <w:delText>3</w:delText>
              </w:r>
            </w:del>
          </w:p>
        </w:tc>
        <w:tc>
          <w:tcPr>
            <w:tcW w:w="2898" w:type="dxa"/>
            <w:vAlign w:val="center"/>
          </w:tcPr>
          <w:p w14:paraId="7BA7409C" w14:textId="7777777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67" w:type="dxa"/>
          </w:tcPr>
          <w:p w14:paraId="5A668DFE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B6223B7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F00E02B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4D6C6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1D014DD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BD3F32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2E4400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35784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71408A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C5C2F4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D4D5CC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81AADB4" w14:textId="62247283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</w:tc>
      </w:tr>
      <w:tr w:rsidR="00493B07" w:rsidRPr="008D4EBB" w14:paraId="698F0CEE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63C96242" w14:textId="5A3765D2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ins w:id="55" w:author="Dagmara Wend" w:date="2023-11-10T09:47:00Z">
              <w:r>
                <w:rPr>
                  <w:rFonts w:ascii="Arial" w:hAnsi="Arial" w:cs="Arial"/>
                  <w:sz w:val="24"/>
                  <w:szCs w:val="24"/>
                </w:rPr>
                <w:t>5</w:t>
              </w:r>
            </w:ins>
            <w:del w:id="56" w:author="Dagmara Wend" w:date="2023-11-10T09:47:00Z">
              <w:r w:rsidDel="00493B07">
                <w:rPr>
                  <w:rFonts w:ascii="Arial" w:hAnsi="Arial" w:cs="Arial"/>
                  <w:sz w:val="24"/>
                  <w:szCs w:val="24"/>
                </w:rPr>
                <w:delText>4</w:delText>
              </w:r>
            </w:del>
          </w:p>
        </w:tc>
        <w:tc>
          <w:tcPr>
            <w:tcW w:w="2898" w:type="dxa"/>
            <w:vAlign w:val="center"/>
          </w:tcPr>
          <w:p w14:paraId="3FCB6FCB" w14:textId="77777777" w:rsidR="00493B07" w:rsidRPr="008D4EBB" w:rsidRDefault="00493B07" w:rsidP="00493B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7" w:type="dxa"/>
          </w:tcPr>
          <w:p w14:paraId="7A8C9536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E4529FB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687BA5" w14:textId="77777777" w:rsidR="00493B07" w:rsidRPr="008D4EBB" w:rsidRDefault="00493B07" w:rsidP="00493B0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95C2D5A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0572E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BD2F98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79051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852CF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1DB1CE" w14:textId="77777777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E3B072C" w14:textId="51A50893" w:rsidR="00493B07" w:rsidRPr="008D4EBB" w:rsidRDefault="00493B07" w:rsidP="00493B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</w:tc>
      </w:tr>
    </w:tbl>
    <w:p w14:paraId="7DEA152E" w14:textId="77777777" w:rsidR="008D460E" w:rsidRDefault="008D460E">
      <w:pPr>
        <w:rPr>
          <w:rFonts w:ascii="Arial" w:hAnsi="Arial" w:cs="Arial"/>
          <w:b/>
          <w:sz w:val="24"/>
          <w:szCs w:val="24"/>
        </w:rPr>
      </w:pPr>
    </w:p>
    <w:p w14:paraId="3E8A53F6" w14:textId="77777777" w:rsidR="008D460E" w:rsidRDefault="008D460E">
      <w:pPr>
        <w:rPr>
          <w:rFonts w:ascii="Arial" w:hAnsi="Arial" w:cs="Arial"/>
          <w:b/>
          <w:sz w:val="24"/>
          <w:szCs w:val="24"/>
        </w:rPr>
      </w:pPr>
    </w:p>
    <w:p w14:paraId="01142CC1" w14:textId="77777777" w:rsidR="008D460E" w:rsidRDefault="008D460E">
      <w:pPr>
        <w:rPr>
          <w:rFonts w:ascii="Arial" w:hAnsi="Arial" w:cs="Arial"/>
          <w:b/>
          <w:sz w:val="24"/>
          <w:szCs w:val="24"/>
        </w:rPr>
      </w:pPr>
    </w:p>
    <w:p w14:paraId="36B63279" w14:textId="77777777" w:rsidR="008D460E" w:rsidRDefault="008D460E">
      <w:pPr>
        <w:rPr>
          <w:rFonts w:ascii="Arial" w:hAnsi="Arial" w:cs="Arial"/>
          <w:b/>
          <w:sz w:val="24"/>
          <w:szCs w:val="24"/>
        </w:rPr>
      </w:pPr>
    </w:p>
    <w:p w14:paraId="255683C7" w14:textId="7E0591C5" w:rsidR="007257F1" w:rsidRPr="008D4EBB" w:rsidRDefault="002C2CE8">
      <w:pPr>
        <w:rPr>
          <w:rFonts w:ascii="Arial" w:hAnsi="Arial" w:cs="Arial"/>
          <w:b/>
          <w:sz w:val="24"/>
          <w:szCs w:val="24"/>
        </w:rPr>
      </w:pPr>
      <w:r w:rsidRPr="008D4EBB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8D4EBB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F57EEE" w:rsidRPr="008D4EBB" w14:paraId="333A21F0" w14:textId="77777777" w:rsidTr="002844F4">
        <w:tc>
          <w:tcPr>
            <w:tcW w:w="1110" w:type="dxa"/>
            <w:shd w:val="clear" w:color="auto" w:fill="E7E6E6"/>
          </w:tcPr>
          <w:p w14:paraId="030A331A" w14:textId="77777777" w:rsidR="002844F4" w:rsidRPr="008D4EBB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</w:tcPr>
          <w:p w14:paraId="39571CB3" w14:textId="77777777" w:rsidR="002844F4" w:rsidRPr="008D4EBB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</w:tcPr>
          <w:p w14:paraId="5DF4D7F8" w14:textId="77777777" w:rsidR="002844F4" w:rsidRPr="008D4EBB" w:rsidRDefault="002844F4" w:rsidP="00CF53F3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</w:tcPr>
          <w:p w14:paraId="150E26E1" w14:textId="77777777" w:rsidR="002844F4" w:rsidRPr="008D4EBB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Opis znaczenia kryterium</w:t>
            </w:r>
          </w:p>
          <w:p w14:paraId="5AF63AC9" w14:textId="77777777" w:rsidR="002844F4" w:rsidRPr="008D4EBB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(sposób oceny)</w:t>
            </w:r>
          </w:p>
        </w:tc>
      </w:tr>
      <w:tr w:rsidR="00951EB5" w:rsidRPr="008D4EBB" w14:paraId="1E3C503F" w14:textId="77777777" w:rsidTr="002844F4">
        <w:tc>
          <w:tcPr>
            <w:tcW w:w="1110" w:type="dxa"/>
            <w:vAlign w:val="center"/>
          </w:tcPr>
          <w:p w14:paraId="5834C3C3" w14:textId="77777777" w:rsidR="00951EB5" w:rsidRPr="008D4EBB" w:rsidRDefault="00951EB5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C.</w:t>
            </w:r>
            <w:r w:rsidR="00187403" w:rsidRPr="008D4EB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7B46E5EE" w14:textId="55189333" w:rsidR="00951EB5" w:rsidRPr="008D4EBB" w:rsidRDefault="0082414F" w:rsidP="00951EB5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</w:p>
        </w:tc>
        <w:tc>
          <w:tcPr>
            <w:tcW w:w="7199" w:type="dxa"/>
          </w:tcPr>
          <w:p w14:paraId="3AA5402C" w14:textId="77777777" w:rsidR="003C6FE8" w:rsidRPr="00624D21" w:rsidRDefault="003C6FE8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kryterium sprawdzamy, czy projekt realizuje cele i jest zamieszczony na liście projektów rekomendowanych do realizacji w perspektywie finansowej 2021-2027 Regionalnego Planu Transportowego dla Województwa Kujawsko-Pomorskiego na lata 2021-2027, aktualnego na dzień wszczęcia postępowania.</w:t>
            </w:r>
          </w:p>
          <w:p w14:paraId="709BAA7A" w14:textId="77777777" w:rsidR="003C6FE8" w:rsidRPr="00624D21" w:rsidRDefault="003C6FE8" w:rsidP="003C6FE8">
            <w:pPr>
              <w:spacing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EE80A00" w14:textId="77777777" w:rsidR="003C6FE8" w:rsidRPr="00624D21" w:rsidRDefault="003C6FE8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E94074D" w14:textId="55878A44" w:rsidR="00951EB5" w:rsidRPr="008D4EBB" w:rsidRDefault="00951EB5" w:rsidP="0082414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FE901C4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8F5B284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CE4499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2A88D5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D038C1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1E3B1A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CE1901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8A21CEC" w14:textId="4346CC8A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 w:rsidR="009D6E02">
              <w:rPr>
                <w:rFonts w:ascii="Arial" w:hAnsi="Arial" w:cs="Arial"/>
                <w:sz w:val="24"/>
                <w:szCs w:val="24"/>
              </w:rPr>
              <w:t>po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</w:tc>
      </w:tr>
      <w:tr w:rsidR="007B20DD" w:rsidRPr="008D4EBB" w14:paraId="439080BC" w14:textId="77777777" w:rsidTr="002844F4">
        <w:tc>
          <w:tcPr>
            <w:tcW w:w="1110" w:type="dxa"/>
            <w:vAlign w:val="center"/>
          </w:tcPr>
          <w:p w14:paraId="70D5A7D9" w14:textId="3DA1E615" w:rsidR="007B20DD" w:rsidRPr="008D4EBB" w:rsidRDefault="007B20DD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4F952EE9" w14:textId="7E983DBD" w:rsidR="007B20DD" w:rsidRPr="0082414F" w:rsidRDefault="00926D70" w:rsidP="00951EB5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>Zgodność inwestycji z planem mobilności miejskiej</w:t>
            </w:r>
          </w:p>
        </w:tc>
        <w:tc>
          <w:tcPr>
            <w:tcW w:w="7199" w:type="dxa"/>
          </w:tcPr>
          <w:p w14:paraId="554406BC" w14:textId="77777777" w:rsidR="00926D70" w:rsidRPr="00926D70" w:rsidRDefault="00926D70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>W kryterium sprawdzamy, czy w przypadku inwestycji realizowanych na obszarach miejskich planowana w projekcie inwestycja nie jest sprzeczna z Planem Zrównoważonej Mobilności Miejskiej (SUMP) lub innym dokumentem planowania mobilności miejskiej przyjętym dla obszaru, na którym zlokalizowana będzie inwestycja.</w:t>
            </w:r>
          </w:p>
          <w:p w14:paraId="2DC32A9F" w14:textId="77777777" w:rsidR="00926D70" w:rsidRPr="00926D70" w:rsidRDefault="00926D70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357CE2" w14:textId="3346E4D0" w:rsidR="007B20DD" w:rsidRPr="00624D21" w:rsidRDefault="00926D70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opinię właściwej jednostki samorządu terytorialnego, odpowiadającej za przyjęcie danego planu mobilności miejskiej, o braku sprzeczności inwestycji z planami obowiązującymi na obszarze, na którym zlokalizowana będzie inwestycja.</w:t>
            </w:r>
          </w:p>
        </w:tc>
        <w:tc>
          <w:tcPr>
            <w:tcW w:w="3261" w:type="dxa"/>
          </w:tcPr>
          <w:p w14:paraId="6FF26EE7" w14:textId="77777777" w:rsidR="007B20DD" w:rsidRPr="007B20DD" w:rsidRDefault="007B20DD" w:rsidP="007B20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2958AC1" w14:textId="77777777" w:rsidR="007B20DD" w:rsidRDefault="007B20DD" w:rsidP="007B20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52367C" w14:textId="77777777" w:rsidR="008D460E" w:rsidRPr="007B20DD" w:rsidRDefault="008D460E" w:rsidP="007B20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F8EB3F" w14:textId="77777777" w:rsidR="007B20DD" w:rsidRDefault="007B20DD" w:rsidP="007B20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B20D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2CE8F5D" w14:textId="77777777" w:rsidR="008D460E" w:rsidRPr="007B20DD" w:rsidRDefault="008D460E" w:rsidP="007B20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65C79F" w14:textId="77777777" w:rsidR="007B20DD" w:rsidRPr="007B20DD" w:rsidRDefault="007B20DD" w:rsidP="007B20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8A802CA" w14:textId="77777777" w:rsidR="007B20DD" w:rsidRPr="007B20DD" w:rsidRDefault="007B20DD" w:rsidP="007B20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404B496" w14:textId="707FEC07" w:rsidR="007B20DD" w:rsidRPr="008D4EBB" w:rsidRDefault="007B20DD" w:rsidP="007B20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</w:t>
            </w:r>
          </w:p>
        </w:tc>
      </w:tr>
      <w:tr w:rsidR="003C6FE8" w:rsidRPr="008D4EBB" w14:paraId="32A3E115" w14:textId="77777777" w:rsidTr="002844F4">
        <w:tc>
          <w:tcPr>
            <w:tcW w:w="1110" w:type="dxa"/>
            <w:vAlign w:val="center"/>
          </w:tcPr>
          <w:p w14:paraId="0ADF3172" w14:textId="0B95FCEB" w:rsidR="003C6FE8" w:rsidRPr="008D4EBB" w:rsidRDefault="003C6FE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F788A81" w14:textId="0B8110E3" w:rsidR="003C6FE8" w:rsidRPr="008D4EBB" w:rsidRDefault="003C6FE8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Zapewnienie retencji i podczyszczania wód opadowych </w:t>
            </w:r>
          </w:p>
        </w:tc>
        <w:tc>
          <w:tcPr>
            <w:tcW w:w="7199" w:type="dxa"/>
          </w:tcPr>
          <w:p w14:paraId="50FCBEF1" w14:textId="77777777" w:rsidR="008D460E" w:rsidRDefault="003C6FE8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 kryterium sprawdzamy, czy w projekcie, jeśli jest to technicznie możliwe, zapewniono retencję i podczyszczanie wód opadowych poprzez wykorzystanie zielonej i niebieskiej infrastruktury oraz rozwiązań opartych na przyrodzie.</w:t>
            </w:r>
            <w:ins w:id="57" w:author="Dagmara Wend" w:date="2023-11-06T12:02:00Z">
              <w:r w:rsidR="007B4750">
                <w:t xml:space="preserve"> </w:t>
              </w:r>
              <w:commentRangeStart w:id="58"/>
              <w:r w:rsidR="007B4750" w:rsidRPr="007B4750">
                <w:rPr>
                  <w:rFonts w:ascii="Arial" w:hAnsi="Arial" w:cs="Arial"/>
                  <w:sz w:val="24"/>
                  <w:szCs w:val="24"/>
                </w:rPr>
                <w:t>Rozwiązania takie powinny zostać zastosowane w odniesieniu do całości inwestycji drogowej</w:t>
              </w:r>
            </w:ins>
            <w:ins w:id="59" w:author="Dagmara Wend" w:date="2023-11-06T12:03:00Z">
              <w:r w:rsidR="007B4750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  <w:r w:rsidRPr="00624D21">
              <w:rPr>
                <w:rFonts w:ascii="Arial" w:hAnsi="Arial" w:cs="Arial"/>
                <w:sz w:val="24"/>
                <w:szCs w:val="24"/>
              </w:rPr>
              <w:t xml:space="preserve"> </w:t>
            </w:r>
            <w:commentRangeEnd w:id="58"/>
            <w:r w:rsidR="007B4750">
              <w:rPr>
                <w:rStyle w:val="Odwoaniedokomentarza"/>
                <w:lang w:val="x-none" w:eastAsia="x-none"/>
              </w:rPr>
              <w:commentReference w:id="58"/>
            </w:r>
          </w:p>
          <w:p w14:paraId="7171816B" w14:textId="06BB0D60" w:rsidR="003C6FE8" w:rsidRPr="00624D21" w:rsidRDefault="003C6FE8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Jeśli zastosowanie ww. rozwiązań jest z przyczyn technicznych niemożliwe, Wnioskodawca zobowiązany jest do przedstawienia uzasadnienia we wniosku o dofinansowanie projektu.</w:t>
            </w:r>
          </w:p>
          <w:p w14:paraId="2A7EE57A" w14:textId="77777777" w:rsidR="003C6FE8" w:rsidRPr="00624D21" w:rsidRDefault="003C6FE8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639AF" w14:textId="77777777" w:rsidR="003C6FE8" w:rsidRPr="00624D21" w:rsidRDefault="003C6FE8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3E3EAA3C" w14:textId="5F76A8AF" w:rsidR="003C6FE8" w:rsidRPr="008D4EBB" w:rsidRDefault="003C6FE8" w:rsidP="003C6F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84FC989" w14:textId="77777777" w:rsidR="003C6FE8" w:rsidRPr="00624D21" w:rsidRDefault="003C6FE8" w:rsidP="003C6F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7F37A3E" w14:textId="77777777" w:rsidR="003C6FE8" w:rsidRDefault="003C6FE8" w:rsidP="003C6F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3FE0636" w14:textId="77777777" w:rsidR="008D460E" w:rsidRPr="00624D21" w:rsidRDefault="008D460E" w:rsidP="003C6F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55E89" w14:textId="77777777" w:rsidR="003C6FE8" w:rsidRDefault="003C6FE8" w:rsidP="003C6F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CE864D" w14:textId="77777777" w:rsidR="008D460E" w:rsidRPr="00624D21" w:rsidRDefault="008D460E" w:rsidP="003C6F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288895" w14:textId="77777777" w:rsidR="003C6FE8" w:rsidRPr="00624D21" w:rsidRDefault="003C6FE8" w:rsidP="003C6F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70C9BA9" w14:textId="77777777" w:rsidR="003C6FE8" w:rsidRPr="00624D21" w:rsidRDefault="003C6FE8" w:rsidP="003C6F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0043586C" w14:textId="3A5787BE" w:rsidR="003C6FE8" w:rsidRPr="008D4EBB" w:rsidRDefault="003C6FE8" w:rsidP="003C6F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 w:rsidR="009D6E02">
              <w:rPr>
                <w:rFonts w:ascii="Arial" w:hAnsi="Arial" w:cs="Arial"/>
                <w:sz w:val="24"/>
                <w:szCs w:val="24"/>
              </w:rPr>
              <w:t>po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4D21">
              <w:rPr>
                <w:rFonts w:ascii="Arial" w:hAnsi="Arial" w:cs="Arial"/>
                <w:sz w:val="24"/>
                <w:szCs w:val="24"/>
              </w:rPr>
              <w:t>złożeniu uzupełnień lub poprawy) oznacza, iż kryterium nie jest spełnione.</w:t>
            </w:r>
          </w:p>
        </w:tc>
      </w:tr>
      <w:tr w:rsidR="003C6FE8" w:rsidRPr="008D4EBB" w14:paraId="49FD2542" w14:textId="77777777" w:rsidTr="002844F4">
        <w:tc>
          <w:tcPr>
            <w:tcW w:w="1110" w:type="dxa"/>
            <w:vAlign w:val="center"/>
          </w:tcPr>
          <w:p w14:paraId="0DB3DEB9" w14:textId="14147B0C" w:rsidR="003C6FE8" w:rsidRDefault="00A56EF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8740E56" w14:textId="21AD3E67" w:rsidR="003C6FE8" w:rsidRPr="00624D21" w:rsidRDefault="00A56EF8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Poprawa bezpieczeństwa drogowego</w:t>
            </w:r>
          </w:p>
        </w:tc>
        <w:tc>
          <w:tcPr>
            <w:tcW w:w="7199" w:type="dxa"/>
          </w:tcPr>
          <w:p w14:paraId="378FFEFF" w14:textId="77777777" w:rsidR="003C6FE8" w:rsidRDefault="00C33A02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projekt przyczyni się do poprawy bezpieczeństwa drogowego poprzez zmniejszenie liczby wypadków drogowych, zwłaszcza liczby ofiar i osób ciężko rannych. </w:t>
            </w:r>
          </w:p>
          <w:p w14:paraId="0121DDB0" w14:textId="77777777" w:rsidR="00C33A02" w:rsidRDefault="00C33A02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CAD545" w14:textId="77777777" w:rsidR="00C33A02" w:rsidRPr="00C33A02" w:rsidRDefault="00C33A02" w:rsidP="00C33A0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6DCC0" w14:textId="2064774F" w:rsidR="00C33A02" w:rsidRPr="00624D21" w:rsidRDefault="00C33A02" w:rsidP="00C33A0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1" w:type="dxa"/>
          </w:tcPr>
          <w:p w14:paraId="346752EA" w14:textId="77777777" w:rsidR="00C33A02" w:rsidRPr="00C33A02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AE4A8A1" w14:textId="77777777" w:rsidR="00C33A02" w:rsidRPr="00C33A02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262F96" w14:textId="77777777" w:rsidR="00C33A02" w:rsidRPr="00C33A02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FC5427" w14:textId="77777777" w:rsidR="00C33A02" w:rsidRPr="00C33A02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351AA9" w14:textId="77777777" w:rsidR="00C33A02" w:rsidRPr="00C33A02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4C8B9B" w14:textId="77777777" w:rsidR="00C33A02" w:rsidRPr="00C33A02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94745B" w14:textId="77777777" w:rsidR="00C33A02" w:rsidRPr="00C33A02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5F6D9E" w14:textId="4AFF62BC" w:rsidR="003C6FE8" w:rsidRPr="00624D21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 w:rsidR="009D6E02">
              <w:rPr>
                <w:rFonts w:ascii="Arial" w:hAnsi="Arial" w:cs="Arial"/>
                <w:sz w:val="24"/>
                <w:szCs w:val="24"/>
              </w:rPr>
              <w:t>po</w:t>
            </w:r>
            <w:r w:rsidRPr="00C33A02">
              <w:rPr>
                <w:rFonts w:ascii="Arial" w:hAnsi="Arial" w:cs="Arial"/>
                <w:sz w:val="24"/>
                <w:szCs w:val="24"/>
              </w:rPr>
              <w:t xml:space="preserve"> złożeniu uzupełnień lub poprawy) oznacza, iż kryterium nie jest spełnione.</w:t>
            </w:r>
          </w:p>
        </w:tc>
      </w:tr>
    </w:tbl>
    <w:p w14:paraId="3CBF398F" w14:textId="77777777" w:rsidR="009F6237" w:rsidRPr="008D4EBB" w:rsidRDefault="009F6237" w:rsidP="008E211B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8D4EBB" w:rsidSect="003C40D0">
      <w:footerReference w:type="default" r:id="rId12"/>
      <w:headerReference w:type="first" r:id="rId13"/>
      <w:footerReference w:type="first" r:id="rId14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Dagmara Wend" w:date="2023-11-07T12:44:00Z" w:initials="DW">
    <w:p w14:paraId="594FED3F" w14:textId="77777777" w:rsidR="00493B07" w:rsidRPr="00AE7007" w:rsidRDefault="00493B07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>
        <w:rPr>
          <w:lang w:val="pl-PL"/>
        </w:rPr>
        <w:t>Stanowisko Grupy roboczej ds. EFRR</w:t>
      </w:r>
    </w:p>
  </w:comment>
  <w:comment w:id="58" w:author="Dagmara Wend" w:date="2023-11-06T12:03:00Z" w:initials="DW">
    <w:p w14:paraId="26BB9C58" w14:textId="542BB85C" w:rsidR="007B4750" w:rsidRPr="007B4750" w:rsidRDefault="007B4750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="00DD470B">
        <w:rPr>
          <w:lang w:val="pl-PL"/>
        </w:rPr>
        <w:t>Stanowisko Grupy roboczej ds.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4FED3F" w15:done="0"/>
  <w15:commentEx w15:paraId="26BB9C5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2DFFCED" w16cex:dateUtc="2023-11-06T1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4FED3F" w16cid:durableId="3625E9B5"/>
  <w16cid:commentId w16cid:paraId="26BB9C58" w16cid:durableId="22DFFC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E9B02" w14:textId="77777777" w:rsidR="0031745B" w:rsidRDefault="0031745B" w:rsidP="00D15E00">
      <w:pPr>
        <w:spacing w:after="0" w:line="240" w:lineRule="auto"/>
      </w:pPr>
      <w:r>
        <w:separator/>
      </w:r>
    </w:p>
  </w:endnote>
  <w:endnote w:type="continuationSeparator" w:id="0">
    <w:p w14:paraId="32CE38CD" w14:textId="77777777" w:rsidR="0031745B" w:rsidRDefault="0031745B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E1FAE" w14:textId="77777777" w:rsidR="0031745B" w:rsidRDefault="0031745B" w:rsidP="00D15E00">
      <w:pPr>
        <w:spacing w:after="0" w:line="240" w:lineRule="auto"/>
      </w:pPr>
      <w:r>
        <w:separator/>
      </w:r>
    </w:p>
  </w:footnote>
  <w:footnote w:type="continuationSeparator" w:id="0">
    <w:p w14:paraId="2AA90179" w14:textId="77777777" w:rsidR="0031745B" w:rsidRDefault="0031745B" w:rsidP="00D15E00">
      <w:pPr>
        <w:spacing w:after="0" w:line="240" w:lineRule="auto"/>
      </w:pPr>
      <w:r>
        <w:continuationSeparator/>
      </w:r>
    </w:p>
  </w:footnote>
  <w:footnote w:id="1">
    <w:p w14:paraId="1E7D0E13" w14:textId="77777777" w:rsidR="00995EB8" w:rsidRPr="00995EB8" w:rsidRDefault="009E48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995EB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95EB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995EB8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3E91A3E1" w14:textId="77777777" w:rsidR="00995EB8" w:rsidRPr="00995EB8" w:rsidRDefault="00995EB8" w:rsidP="00995EB8">
      <w:pPr>
        <w:pStyle w:val="Tekstprzypisudolnego"/>
        <w:rPr>
          <w:rFonts w:ascii="Arial" w:hAnsi="Arial" w:cs="Arial"/>
          <w:sz w:val="24"/>
          <w:szCs w:val="24"/>
        </w:rPr>
      </w:pPr>
      <w:r w:rsidRPr="00995EB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95EB8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  <w:p w14:paraId="7448B252" w14:textId="77777777" w:rsidR="00995EB8" w:rsidRPr="00995EB8" w:rsidRDefault="00995EB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</w:p>
  </w:footnote>
  <w:footnote w:id="3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4">
    <w:p w14:paraId="79CA739F" w14:textId="77777777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 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5">
    <w:p w14:paraId="745D21E2" w14:textId="77777777" w:rsidR="003040AA" w:rsidRPr="00362444" w:rsidRDefault="003040AA" w:rsidP="003624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77AD6ED5" w14:textId="67EE51B0" w:rsidR="003040AA" w:rsidRPr="00327A62" w:rsidRDefault="003040A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805EC3">
        <w:rPr>
          <w:rFonts w:ascii="Arial" w:hAnsi="Arial" w:cs="Arial"/>
          <w:sz w:val="24"/>
          <w:szCs w:val="24"/>
          <w:lang w:val="pl-PL"/>
        </w:rPr>
        <w:t>Pozwolenie na budowę/decyzja o zmianie sposobu użytkowania/zgłoszenie budowy lub robót budowlanych/zgłoszenie zmiany sposobu użytkowania/zezwolenie na realizację inwestycji drogowej. Na etapie podpisania umowy o dofinansowanie projektu trzeba będzie przedłożyć decyzje, którym nadano co najmniej rygor natychmiastowej wykonalności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7">
    <w:p w14:paraId="37252BDA" w14:textId="77777777" w:rsidR="00493B07" w:rsidRPr="00C0388A" w:rsidRDefault="00493B07" w:rsidP="00EB601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8">
    <w:p w14:paraId="3653D9E0" w14:textId="77777777" w:rsidR="00493B07" w:rsidRPr="009C7AD5" w:rsidRDefault="00493B0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1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66C29A23" w14:textId="77777777" w:rsidR="00493B07" w:rsidRPr="008D4EBB" w:rsidRDefault="00493B07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4536A" w14:textId="77777777" w:rsidR="00B44F62" w:rsidRPr="00956E71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68D0C17A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  <w:r>
      <w:rPr>
        <w:rFonts w:ascii="Arial" w:hAnsi="Arial" w:cs="Arial"/>
        <w:bCs/>
        <w:sz w:val="20"/>
        <w:szCs w:val="20"/>
      </w:rPr>
      <w:t xml:space="preserve">   </w:t>
    </w:r>
  </w:p>
  <w:p w14:paraId="31F2650C" w14:textId="77777777" w:rsidR="00E02942" w:rsidRDefault="00E02942" w:rsidP="00E02942">
    <w:pPr>
      <w:tabs>
        <w:tab w:val="left" w:pos="9923"/>
      </w:tabs>
      <w:spacing w:after="0" w:line="240" w:lineRule="auto"/>
      <w:ind w:left="11340"/>
    </w:pPr>
  </w:p>
  <w:p w14:paraId="341A1924" w14:textId="77777777" w:rsidR="00DD470B" w:rsidRDefault="00E02942" w:rsidP="00DD470B">
    <w:pPr>
      <w:tabs>
        <w:tab w:val="left" w:pos="9923"/>
      </w:tabs>
      <w:spacing w:after="0" w:line="240" w:lineRule="auto"/>
      <w:jc w:val="right"/>
      <w:rPr>
        <w:ins w:id="60" w:author="Dagmara Wend" w:date="2023-11-10T09:50:00Z"/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  <w:lang w:val="x-none"/>
      </w:rPr>
      <w:t>Załącznik do</w:t>
    </w:r>
    <w:r>
      <w:rPr>
        <w:rFonts w:ascii="Arial" w:hAnsi="Arial" w:cs="Arial"/>
        <w:bCs/>
        <w:sz w:val="20"/>
        <w:szCs w:val="20"/>
      </w:rPr>
      <w:t xml:space="preserve"> </w:t>
    </w:r>
    <w:r w:rsidR="00DD470B">
      <w:rPr>
        <w:rFonts w:ascii="Arial" w:hAnsi="Arial" w:cs="Arial"/>
        <w:bCs/>
        <w:sz w:val="20"/>
        <w:szCs w:val="20"/>
      </w:rPr>
      <w:t xml:space="preserve">Stanowiska nr 29/2023 </w:t>
    </w:r>
  </w:p>
  <w:p w14:paraId="24C1DC23" w14:textId="77777777" w:rsidR="00DD470B" w:rsidRDefault="00DD470B" w:rsidP="00DD470B">
    <w:pPr>
      <w:tabs>
        <w:tab w:val="left" w:pos="9923"/>
      </w:tabs>
      <w:spacing w:after="0" w:line="240" w:lineRule="auto"/>
      <w:jc w:val="right"/>
      <w:rPr>
        <w:ins w:id="61" w:author="Dagmara Wend" w:date="2023-11-10T09:50:00Z"/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Grupy roboczej ds.</w:t>
    </w:r>
    <w:ins w:id="62" w:author="Dagmara Wend" w:date="2023-11-10T09:49:00Z">
      <w:r>
        <w:rPr>
          <w:rFonts w:ascii="Arial" w:hAnsi="Arial" w:cs="Arial"/>
          <w:bCs/>
          <w:sz w:val="20"/>
          <w:szCs w:val="20"/>
        </w:rPr>
        <w:t xml:space="preserve"> </w:t>
      </w:r>
    </w:ins>
    <w:r>
      <w:rPr>
        <w:rFonts w:ascii="Arial" w:hAnsi="Arial" w:cs="Arial"/>
        <w:bCs/>
        <w:sz w:val="20"/>
        <w:szCs w:val="20"/>
      </w:rPr>
      <w:t xml:space="preserve">EFRR </w:t>
    </w:r>
  </w:p>
  <w:p w14:paraId="0F5A2518" w14:textId="4195A403" w:rsidR="00E02942" w:rsidRDefault="00DD470B" w:rsidP="00DD470B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z dnia 7 listopada 2023 r.</w:t>
    </w:r>
  </w:p>
  <w:p w14:paraId="21289424" w14:textId="520B24A3" w:rsidR="004D0D9F" w:rsidRPr="00880F88" w:rsidRDefault="004D0D9F" w:rsidP="004D0D9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</w:p>
  <w:p w14:paraId="51502314" w14:textId="77777777" w:rsidR="003C40D0" w:rsidRPr="00956E71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A4114"/>
    <w:multiLevelType w:val="hybridMultilevel"/>
    <w:tmpl w:val="AC7CC5F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819C1"/>
    <w:multiLevelType w:val="hybridMultilevel"/>
    <w:tmpl w:val="535A046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76ED9"/>
    <w:multiLevelType w:val="hybridMultilevel"/>
    <w:tmpl w:val="8B165F1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F545F"/>
    <w:multiLevelType w:val="hybridMultilevel"/>
    <w:tmpl w:val="26609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93443B"/>
    <w:multiLevelType w:val="hybridMultilevel"/>
    <w:tmpl w:val="0AE0A650"/>
    <w:lvl w:ilvl="0" w:tplc="96DAB8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6EA3326"/>
    <w:multiLevelType w:val="hybridMultilevel"/>
    <w:tmpl w:val="1932D2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55008C"/>
    <w:multiLevelType w:val="hybridMultilevel"/>
    <w:tmpl w:val="55C6FF5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03468"/>
    <w:multiLevelType w:val="hybridMultilevel"/>
    <w:tmpl w:val="66042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D22CA"/>
    <w:multiLevelType w:val="hybridMultilevel"/>
    <w:tmpl w:val="00D06D8C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EE6571"/>
    <w:multiLevelType w:val="hybridMultilevel"/>
    <w:tmpl w:val="E916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83156"/>
    <w:multiLevelType w:val="hybridMultilevel"/>
    <w:tmpl w:val="15F6C31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5C3D20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7C2DFB"/>
    <w:multiLevelType w:val="hybridMultilevel"/>
    <w:tmpl w:val="4C58578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34"/>
  </w:num>
  <w:num w:numId="2" w16cid:durableId="1704090357">
    <w:abstractNumId w:val="6"/>
  </w:num>
  <w:num w:numId="3" w16cid:durableId="1769345989">
    <w:abstractNumId w:val="26"/>
  </w:num>
  <w:num w:numId="4" w16cid:durableId="426510537">
    <w:abstractNumId w:val="3"/>
  </w:num>
  <w:num w:numId="5" w16cid:durableId="240483964">
    <w:abstractNumId w:val="18"/>
  </w:num>
  <w:num w:numId="6" w16cid:durableId="1830050921">
    <w:abstractNumId w:val="24"/>
  </w:num>
  <w:num w:numId="7" w16cid:durableId="1332179023">
    <w:abstractNumId w:val="42"/>
  </w:num>
  <w:num w:numId="8" w16cid:durableId="805128854">
    <w:abstractNumId w:val="21"/>
  </w:num>
  <w:num w:numId="9" w16cid:durableId="778720930">
    <w:abstractNumId w:val="37"/>
  </w:num>
  <w:num w:numId="10" w16cid:durableId="1720980600">
    <w:abstractNumId w:val="2"/>
  </w:num>
  <w:num w:numId="11" w16cid:durableId="885919593">
    <w:abstractNumId w:val="31"/>
  </w:num>
  <w:num w:numId="12" w16cid:durableId="1399476307">
    <w:abstractNumId w:val="5"/>
  </w:num>
  <w:num w:numId="13" w16cid:durableId="435103012">
    <w:abstractNumId w:val="16"/>
  </w:num>
  <w:num w:numId="14" w16cid:durableId="1429542349">
    <w:abstractNumId w:val="1"/>
  </w:num>
  <w:num w:numId="15" w16cid:durableId="726537177">
    <w:abstractNumId w:val="40"/>
  </w:num>
  <w:num w:numId="16" w16cid:durableId="1838693527">
    <w:abstractNumId w:val="44"/>
  </w:num>
  <w:num w:numId="17" w16cid:durableId="1545873771">
    <w:abstractNumId w:val="45"/>
  </w:num>
  <w:num w:numId="18" w16cid:durableId="365788711">
    <w:abstractNumId w:val="14"/>
  </w:num>
  <w:num w:numId="19" w16cid:durableId="1174538360">
    <w:abstractNumId w:val="12"/>
  </w:num>
  <w:num w:numId="20" w16cid:durableId="1412777501">
    <w:abstractNumId w:val="19"/>
  </w:num>
  <w:num w:numId="21" w16cid:durableId="850605201">
    <w:abstractNumId w:val="39"/>
  </w:num>
  <w:num w:numId="22" w16cid:durableId="756513133">
    <w:abstractNumId w:val="0"/>
  </w:num>
  <w:num w:numId="23" w16cid:durableId="967201861">
    <w:abstractNumId w:val="33"/>
  </w:num>
  <w:num w:numId="24" w16cid:durableId="1844783320">
    <w:abstractNumId w:val="20"/>
  </w:num>
  <w:num w:numId="25" w16cid:durableId="1410034077">
    <w:abstractNumId w:val="13"/>
  </w:num>
  <w:num w:numId="26" w16cid:durableId="977953327">
    <w:abstractNumId w:val="9"/>
  </w:num>
  <w:num w:numId="27" w16cid:durableId="241066289">
    <w:abstractNumId w:val="30"/>
  </w:num>
  <w:num w:numId="28" w16cid:durableId="1013144548">
    <w:abstractNumId w:val="27"/>
  </w:num>
  <w:num w:numId="29" w16cid:durableId="178861144">
    <w:abstractNumId w:val="38"/>
  </w:num>
  <w:num w:numId="30" w16cid:durableId="234244531">
    <w:abstractNumId w:val="29"/>
  </w:num>
  <w:num w:numId="31" w16cid:durableId="649747965">
    <w:abstractNumId w:val="36"/>
  </w:num>
  <w:num w:numId="32" w16cid:durableId="1077244392">
    <w:abstractNumId w:val="43"/>
  </w:num>
  <w:num w:numId="33" w16cid:durableId="87191723">
    <w:abstractNumId w:val="46"/>
  </w:num>
  <w:num w:numId="34" w16cid:durableId="2105878708">
    <w:abstractNumId w:val="7"/>
  </w:num>
  <w:num w:numId="35" w16cid:durableId="2012759533">
    <w:abstractNumId w:val="15"/>
  </w:num>
  <w:num w:numId="36" w16cid:durableId="1869026752">
    <w:abstractNumId w:val="22"/>
  </w:num>
  <w:num w:numId="37" w16cid:durableId="2017414634">
    <w:abstractNumId w:val="25"/>
  </w:num>
  <w:num w:numId="38" w16cid:durableId="1934851180">
    <w:abstractNumId w:val="4"/>
  </w:num>
  <w:num w:numId="39" w16cid:durableId="559708075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1280575235">
    <w:abstractNumId w:val="17"/>
  </w:num>
  <w:num w:numId="41" w16cid:durableId="1033271116">
    <w:abstractNumId w:val="10"/>
  </w:num>
  <w:num w:numId="42" w16cid:durableId="1688673835">
    <w:abstractNumId w:val="23"/>
  </w:num>
  <w:num w:numId="43" w16cid:durableId="1861234298">
    <w:abstractNumId w:val="35"/>
  </w:num>
  <w:num w:numId="44" w16cid:durableId="1694112834">
    <w:abstractNumId w:val="11"/>
  </w:num>
  <w:num w:numId="45" w16cid:durableId="1092241272">
    <w:abstractNumId w:val="8"/>
  </w:num>
  <w:num w:numId="46" w16cid:durableId="949167871">
    <w:abstractNumId w:val="41"/>
  </w:num>
  <w:num w:numId="47" w16cid:durableId="1695183388">
    <w:abstractNumId w:val="32"/>
  </w:num>
  <w:num w:numId="48" w16cid:durableId="379667749">
    <w:abstractNumId w:val="28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gmara Wend">
    <w15:presenceInfo w15:providerId="AD" w15:userId="S-1-5-21-2619306676-2800222060-3362172700-53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323"/>
    <w:rsid w:val="00014DF0"/>
    <w:rsid w:val="00016679"/>
    <w:rsid w:val="0002063F"/>
    <w:rsid w:val="00022525"/>
    <w:rsid w:val="00023781"/>
    <w:rsid w:val="00023C3A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428"/>
    <w:rsid w:val="000A0C10"/>
    <w:rsid w:val="000A0CD3"/>
    <w:rsid w:val="000A11EC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E20"/>
    <w:rsid w:val="000E6EA0"/>
    <w:rsid w:val="000E7C54"/>
    <w:rsid w:val="000F14ED"/>
    <w:rsid w:val="000F1D24"/>
    <w:rsid w:val="000F2C45"/>
    <w:rsid w:val="000F5B20"/>
    <w:rsid w:val="000F71CD"/>
    <w:rsid w:val="000F7BB0"/>
    <w:rsid w:val="0010120E"/>
    <w:rsid w:val="00102B43"/>
    <w:rsid w:val="001041B4"/>
    <w:rsid w:val="00106B5D"/>
    <w:rsid w:val="001070AB"/>
    <w:rsid w:val="00111288"/>
    <w:rsid w:val="001116C5"/>
    <w:rsid w:val="00111B37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1CE1"/>
    <w:rsid w:val="00122FAA"/>
    <w:rsid w:val="00124AA3"/>
    <w:rsid w:val="00124BF7"/>
    <w:rsid w:val="001257CF"/>
    <w:rsid w:val="0012588A"/>
    <w:rsid w:val="001266A2"/>
    <w:rsid w:val="00130AD5"/>
    <w:rsid w:val="001313A1"/>
    <w:rsid w:val="001313FC"/>
    <w:rsid w:val="00133346"/>
    <w:rsid w:val="001334AA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2458"/>
    <w:rsid w:val="0015301B"/>
    <w:rsid w:val="00153C0A"/>
    <w:rsid w:val="00155285"/>
    <w:rsid w:val="00155A42"/>
    <w:rsid w:val="00155FEA"/>
    <w:rsid w:val="001573FB"/>
    <w:rsid w:val="00160766"/>
    <w:rsid w:val="0016162D"/>
    <w:rsid w:val="00161724"/>
    <w:rsid w:val="0016180A"/>
    <w:rsid w:val="00162792"/>
    <w:rsid w:val="0016356D"/>
    <w:rsid w:val="00163933"/>
    <w:rsid w:val="00165D28"/>
    <w:rsid w:val="00166515"/>
    <w:rsid w:val="001666A5"/>
    <w:rsid w:val="001673C1"/>
    <w:rsid w:val="00167EE8"/>
    <w:rsid w:val="001706E8"/>
    <w:rsid w:val="00174D9E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2A3"/>
    <w:rsid w:val="00187403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91A"/>
    <w:rsid w:val="002352F4"/>
    <w:rsid w:val="00235873"/>
    <w:rsid w:val="00236CEF"/>
    <w:rsid w:val="00237117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71E"/>
    <w:rsid w:val="002671DC"/>
    <w:rsid w:val="002676BE"/>
    <w:rsid w:val="00267783"/>
    <w:rsid w:val="00270591"/>
    <w:rsid w:val="0027104C"/>
    <w:rsid w:val="00272413"/>
    <w:rsid w:val="002739CC"/>
    <w:rsid w:val="00273E32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733D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E35"/>
    <w:rsid w:val="002C50E4"/>
    <w:rsid w:val="002C5274"/>
    <w:rsid w:val="002C5DB6"/>
    <w:rsid w:val="002C66D6"/>
    <w:rsid w:val="002D0017"/>
    <w:rsid w:val="002D3F32"/>
    <w:rsid w:val="002D3F7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45B"/>
    <w:rsid w:val="00320007"/>
    <w:rsid w:val="0032394F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3764B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E35"/>
    <w:rsid w:val="00401FE8"/>
    <w:rsid w:val="00402841"/>
    <w:rsid w:val="00402E7D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9B0"/>
    <w:rsid w:val="00445D23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80798"/>
    <w:rsid w:val="0048148D"/>
    <w:rsid w:val="0048201F"/>
    <w:rsid w:val="004825E0"/>
    <w:rsid w:val="00484C93"/>
    <w:rsid w:val="0048644C"/>
    <w:rsid w:val="004865F1"/>
    <w:rsid w:val="00486D7B"/>
    <w:rsid w:val="004877AC"/>
    <w:rsid w:val="0049024D"/>
    <w:rsid w:val="004904DD"/>
    <w:rsid w:val="00492C8C"/>
    <w:rsid w:val="00493B07"/>
    <w:rsid w:val="00493E82"/>
    <w:rsid w:val="004948B8"/>
    <w:rsid w:val="0049517F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CC4"/>
    <w:rsid w:val="004C429E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4545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B2B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11B5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2671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48F"/>
    <w:rsid w:val="006228F4"/>
    <w:rsid w:val="00622D71"/>
    <w:rsid w:val="0062353A"/>
    <w:rsid w:val="00626571"/>
    <w:rsid w:val="00627D23"/>
    <w:rsid w:val="00627FD0"/>
    <w:rsid w:val="0063039B"/>
    <w:rsid w:val="00631177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451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1FE"/>
    <w:rsid w:val="00654A47"/>
    <w:rsid w:val="0065600D"/>
    <w:rsid w:val="00656998"/>
    <w:rsid w:val="00657CB2"/>
    <w:rsid w:val="00661597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A68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4CF1"/>
    <w:rsid w:val="006C55B4"/>
    <w:rsid w:val="006C5E80"/>
    <w:rsid w:val="006C660C"/>
    <w:rsid w:val="006C74AB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7983"/>
    <w:rsid w:val="00717D79"/>
    <w:rsid w:val="00720A65"/>
    <w:rsid w:val="00722167"/>
    <w:rsid w:val="00724C81"/>
    <w:rsid w:val="007257F1"/>
    <w:rsid w:val="00725F10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0DD"/>
    <w:rsid w:val="007B293D"/>
    <w:rsid w:val="007B2BEE"/>
    <w:rsid w:val="007B3F8A"/>
    <w:rsid w:val="007B42C9"/>
    <w:rsid w:val="007B4750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C1C"/>
    <w:rsid w:val="00807C2E"/>
    <w:rsid w:val="00810660"/>
    <w:rsid w:val="00811546"/>
    <w:rsid w:val="00812065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31400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0E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06EF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D3"/>
    <w:rsid w:val="009231F6"/>
    <w:rsid w:val="00926892"/>
    <w:rsid w:val="00926D70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70EC"/>
    <w:rsid w:val="009377E1"/>
    <w:rsid w:val="0094218F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B0F"/>
    <w:rsid w:val="00965FAB"/>
    <w:rsid w:val="00970428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1A33"/>
    <w:rsid w:val="009C289C"/>
    <w:rsid w:val="009C32C0"/>
    <w:rsid w:val="009C3CF4"/>
    <w:rsid w:val="009C3F25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1EA6"/>
    <w:rsid w:val="009F1FC4"/>
    <w:rsid w:val="009F234D"/>
    <w:rsid w:val="009F25D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FA9"/>
    <w:rsid w:val="00A25E48"/>
    <w:rsid w:val="00A25E7D"/>
    <w:rsid w:val="00A31105"/>
    <w:rsid w:val="00A33430"/>
    <w:rsid w:val="00A338BD"/>
    <w:rsid w:val="00A34104"/>
    <w:rsid w:val="00A344DB"/>
    <w:rsid w:val="00A35C6D"/>
    <w:rsid w:val="00A36258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0D2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1EC6"/>
    <w:rsid w:val="00AB7CCB"/>
    <w:rsid w:val="00AC03EE"/>
    <w:rsid w:val="00AC0CC1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B0D"/>
    <w:rsid w:val="00B10EE8"/>
    <w:rsid w:val="00B12095"/>
    <w:rsid w:val="00B129D5"/>
    <w:rsid w:val="00B13ABC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025"/>
    <w:rsid w:val="00BB3160"/>
    <w:rsid w:val="00BB3336"/>
    <w:rsid w:val="00BB3F42"/>
    <w:rsid w:val="00BB4346"/>
    <w:rsid w:val="00BB497E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3810"/>
    <w:rsid w:val="00C83BD6"/>
    <w:rsid w:val="00C85EB2"/>
    <w:rsid w:val="00C85EE6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DEB"/>
    <w:rsid w:val="00CB5348"/>
    <w:rsid w:val="00CB60DD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2276"/>
    <w:rsid w:val="00D92F97"/>
    <w:rsid w:val="00D936DC"/>
    <w:rsid w:val="00D93775"/>
    <w:rsid w:val="00D93B4B"/>
    <w:rsid w:val="00D953C0"/>
    <w:rsid w:val="00D967E4"/>
    <w:rsid w:val="00D97854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0A0A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70B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43B9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2345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2C05"/>
    <w:rsid w:val="00EC5377"/>
    <w:rsid w:val="00EC7093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EBB"/>
    <w:rsid w:val="00F81E33"/>
    <w:rsid w:val="00F84078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30EA"/>
    <w:rsid w:val="00FF39F8"/>
    <w:rsid w:val="00FF3CE1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ojregion.eu/rpo/wp-content/uploads/sites/3/2022/11/uz-6-22-41-1624-z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22</Pages>
  <Words>4230</Words>
  <Characters>25386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22</cp:revision>
  <cp:lastPrinted>2023-10-02T06:49:00Z</cp:lastPrinted>
  <dcterms:created xsi:type="dcterms:W3CDTF">2023-10-12T10:04:00Z</dcterms:created>
  <dcterms:modified xsi:type="dcterms:W3CDTF">2023-11-10T09:31:00Z</dcterms:modified>
</cp:coreProperties>
</file>