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A5835" w14:textId="77777777" w:rsidR="0007745B" w:rsidRDefault="00AE30FE" w:rsidP="00AE30FE">
      <w:pPr>
        <w:spacing w:before="100" w:beforeAutospacing="1" w:after="100" w:afterAutospacing="1" w:line="276" w:lineRule="auto"/>
        <w:ind w:left="9497"/>
        <w:rPr>
          <w:rFonts w:ascii="Arial" w:hAnsi="Arial" w:cs="Arial"/>
          <w:sz w:val="24"/>
          <w:szCs w:val="24"/>
        </w:rPr>
      </w:pPr>
      <w:r w:rsidRPr="00E526F4">
        <w:rPr>
          <w:rFonts w:ascii="Arial" w:hAnsi="Arial" w:cs="Arial"/>
          <w:sz w:val="24"/>
          <w:szCs w:val="24"/>
        </w:rPr>
        <w:t xml:space="preserve">Załącznik do Stanowiska nr </w:t>
      </w:r>
      <w:r w:rsidR="0007745B">
        <w:rPr>
          <w:rFonts w:ascii="Arial" w:hAnsi="Arial" w:cs="Arial"/>
          <w:sz w:val="24"/>
          <w:szCs w:val="24"/>
        </w:rPr>
        <w:t xml:space="preserve">3/2023 </w:t>
      </w:r>
    </w:p>
    <w:p w14:paraId="022450F8" w14:textId="77777777" w:rsidR="0007745B" w:rsidRDefault="00AE30FE" w:rsidP="00AE30FE">
      <w:pPr>
        <w:spacing w:before="100" w:beforeAutospacing="1" w:after="100" w:afterAutospacing="1" w:line="276" w:lineRule="auto"/>
        <w:ind w:left="9497"/>
        <w:rPr>
          <w:rFonts w:ascii="Arial" w:hAnsi="Arial" w:cs="Arial"/>
          <w:sz w:val="24"/>
          <w:szCs w:val="24"/>
        </w:rPr>
      </w:pPr>
      <w:r w:rsidRPr="00E526F4">
        <w:rPr>
          <w:rFonts w:ascii="Arial" w:hAnsi="Arial" w:cs="Arial"/>
          <w:sz w:val="24"/>
          <w:szCs w:val="24"/>
        </w:rPr>
        <w:t>Grupy roboczej ds. EFS</w:t>
      </w:r>
      <w:r>
        <w:rPr>
          <w:rFonts w:ascii="Arial" w:hAnsi="Arial" w:cs="Arial"/>
          <w:sz w:val="24"/>
          <w:szCs w:val="24"/>
        </w:rPr>
        <w:t xml:space="preserve">+ </w:t>
      </w:r>
    </w:p>
    <w:p w14:paraId="296C578F" w14:textId="28A03E3D" w:rsidR="00AE30FE" w:rsidRPr="00E526F4" w:rsidRDefault="00AE30FE" w:rsidP="00AE30FE">
      <w:pPr>
        <w:spacing w:before="100" w:beforeAutospacing="1" w:after="100" w:afterAutospacing="1" w:line="276" w:lineRule="auto"/>
        <w:ind w:left="9497"/>
        <w:rPr>
          <w:rFonts w:ascii="Arial" w:hAnsi="Arial" w:cs="Arial"/>
          <w:sz w:val="24"/>
          <w:szCs w:val="24"/>
        </w:rPr>
      </w:pPr>
      <w:r w:rsidRPr="00E526F4">
        <w:rPr>
          <w:rFonts w:ascii="Arial" w:hAnsi="Arial" w:cs="Arial"/>
          <w:sz w:val="24"/>
          <w:szCs w:val="24"/>
        </w:rPr>
        <w:t>z dnia</w:t>
      </w:r>
      <w:r>
        <w:rPr>
          <w:rFonts w:ascii="Arial" w:hAnsi="Arial" w:cs="Arial"/>
          <w:sz w:val="24"/>
          <w:szCs w:val="24"/>
        </w:rPr>
        <w:t xml:space="preserve"> </w:t>
      </w:r>
      <w:r w:rsidR="0007745B">
        <w:rPr>
          <w:rFonts w:ascii="Arial" w:hAnsi="Arial" w:cs="Arial"/>
          <w:sz w:val="24"/>
          <w:szCs w:val="24"/>
        </w:rPr>
        <w:t>27 marca 2023 r.</w:t>
      </w:r>
      <w:r w:rsidRPr="00E526F4">
        <w:rPr>
          <w:rFonts w:ascii="Arial" w:hAnsi="Arial" w:cs="Arial"/>
          <w:sz w:val="24"/>
          <w:szCs w:val="24"/>
        </w:rPr>
        <w:t xml:space="preserve"> r.</w:t>
      </w:r>
    </w:p>
    <w:p w14:paraId="73B852A3" w14:textId="77777777" w:rsidR="009D2E91" w:rsidRPr="00EB2A79" w:rsidRDefault="009D2E91" w:rsidP="00EB2A79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p w14:paraId="017D06EB" w14:textId="50EDA112" w:rsidR="007E2BE0" w:rsidRPr="00EB2A79" w:rsidRDefault="00372FF9" w:rsidP="00EB2A79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EB2A79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49E5E060" w14:textId="6A1E5C28" w:rsidR="00372FF9" w:rsidRPr="00EB2A79" w:rsidRDefault="00372FF9" w:rsidP="00EB2A7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B2A79">
        <w:rPr>
          <w:rFonts w:ascii="Arial" w:hAnsi="Arial" w:cs="Arial"/>
          <w:b/>
          <w:bCs/>
          <w:sz w:val="24"/>
          <w:szCs w:val="24"/>
        </w:rPr>
        <w:t>Priorytet:</w:t>
      </w:r>
      <w:r w:rsidRPr="00EB2A79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0945679C" w14:textId="5B6292C3" w:rsidR="00372FF9" w:rsidRPr="00EB2A79" w:rsidRDefault="00372FF9" w:rsidP="00EB2A7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B2A79">
        <w:rPr>
          <w:rFonts w:ascii="Arial" w:hAnsi="Arial" w:cs="Arial"/>
          <w:b/>
          <w:bCs/>
          <w:sz w:val="24"/>
          <w:szCs w:val="24"/>
        </w:rPr>
        <w:t>Cel szczegółowy:</w:t>
      </w:r>
      <w:r w:rsidR="006473A6" w:rsidRPr="00EB2A79">
        <w:rPr>
          <w:rFonts w:ascii="Arial" w:hAnsi="Arial" w:cs="Arial"/>
          <w:sz w:val="24"/>
          <w:szCs w:val="24"/>
        </w:rPr>
        <w:t xml:space="preserve"> </w:t>
      </w:r>
      <w:r w:rsidR="0087447B" w:rsidRPr="00EB2A79">
        <w:rPr>
          <w:rFonts w:ascii="Arial" w:hAnsi="Arial" w:cs="Arial"/>
          <w:bCs/>
          <w:sz w:val="24"/>
          <w:szCs w:val="24"/>
        </w:rPr>
        <w:t>EFS+.CP4.A Poprawa dostępu do zatrudnienia i działań aktywizujących dla wszystkich osób poszukujących pracy, w szczególności osób młodych, zwłaszcza poprzez wdrażanie gwarancji dla młodzieży, długotrwale bezrobotnych oraz grup znajdujących się w niekorzystnej sytuacji na rynku pracy, jak również dla osób biernych zawodowo, a także poprzez promowanie samozatrudnienia i ekonomii społecznej</w:t>
      </w:r>
    </w:p>
    <w:p w14:paraId="556AA7BA" w14:textId="77777777" w:rsidR="001B5AA8" w:rsidRDefault="00372FF9" w:rsidP="00EB2A7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B2A79">
        <w:rPr>
          <w:rFonts w:ascii="Arial" w:hAnsi="Arial" w:cs="Arial"/>
          <w:b/>
          <w:bCs/>
          <w:sz w:val="24"/>
          <w:szCs w:val="24"/>
        </w:rPr>
        <w:t>Działanie</w:t>
      </w:r>
      <w:r w:rsidR="00C76301" w:rsidRPr="00EB2A79">
        <w:rPr>
          <w:rFonts w:ascii="Arial" w:hAnsi="Arial" w:cs="Arial"/>
          <w:b/>
          <w:bCs/>
          <w:sz w:val="24"/>
          <w:szCs w:val="24"/>
        </w:rPr>
        <w:t>:</w:t>
      </w:r>
      <w:r w:rsidR="00C76301" w:rsidRPr="00EB2A79">
        <w:rPr>
          <w:rFonts w:ascii="Arial" w:hAnsi="Arial" w:cs="Arial"/>
          <w:sz w:val="24"/>
          <w:szCs w:val="24"/>
        </w:rPr>
        <w:t xml:space="preserve"> FEKP.08.02 Wsparcie indywidualnej i kompleksowej aktywizacji zawodowo-edukacyjnej osób młodych realizowane przez OHP</w:t>
      </w:r>
    </w:p>
    <w:p w14:paraId="4737B936" w14:textId="6610BE9B" w:rsidR="00C02DAF" w:rsidRPr="00EB2A79" w:rsidRDefault="001B5AA8" w:rsidP="001B5AA8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FD230A">
        <w:rPr>
          <w:rFonts w:ascii="Arial" w:hAnsi="Arial" w:cs="Arial"/>
          <w:b/>
          <w:bCs/>
          <w:sz w:val="24"/>
          <w:szCs w:val="24"/>
        </w:rPr>
        <w:t xml:space="preserve">Sposób wyboru projektów: </w:t>
      </w:r>
      <w:r>
        <w:rPr>
          <w:rFonts w:ascii="Arial" w:hAnsi="Arial" w:cs="Arial"/>
          <w:sz w:val="24"/>
          <w:szCs w:val="24"/>
        </w:rPr>
        <w:t>niekonkurencyjny</w:t>
      </w:r>
      <w:r w:rsidR="00C02DAF" w:rsidRPr="00EB2A79">
        <w:rPr>
          <w:rFonts w:ascii="Arial" w:hAnsi="Arial" w:cs="Arial"/>
          <w:b/>
          <w:bCs/>
          <w:sz w:val="24"/>
          <w:szCs w:val="24"/>
        </w:rPr>
        <w:br w:type="page"/>
      </w:r>
    </w:p>
    <w:p w14:paraId="3CA466F8" w14:textId="77777777" w:rsidR="00C02DAF" w:rsidRPr="00EB2A79" w:rsidRDefault="00C02DAF" w:rsidP="00EB2A79">
      <w:pPr>
        <w:pStyle w:val="Akapitzlist"/>
        <w:numPr>
          <w:ilvl w:val="0"/>
          <w:numId w:val="11"/>
        </w:numPr>
        <w:spacing w:before="100" w:beforeAutospacing="1" w:after="100" w:afterAutospacing="1" w:line="276" w:lineRule="auto"/>
        <w:ind w:left="786"/>
        <w:rPr>
          <w:rFonts w:ascii="Arial" w:hAnsi="Arial" w:cs="Arial"/>
          <w:b/>
          <w:bCs/>
          <w:sz w:val="24"/>
          <w:szCs w:val="24"/>
        </w:rPr>
      </w:pPr>
      <w:r w:rsidRPr="00EB2A79">
        <w:rPr>
          <w:rFonts w:ascii="Arial" w:hAnsi="Arial" w:cs="Arial"/>
          <w:b/>
          <w:bCs/>
          <w:sz w:val="24"/>
          <w:szCs w:val="24"/>
        </w:rPr>
        <w:lastRenderedPageBreak/>
        <w:t>Kryteria horyzontalne</w:t>
      </w:r>
    </w:p>
    <w:tbl>
      <w:tblPr>
        <w:tblStyle w:val="Tabela-Siatka"/>
        <w:tblW w:w="5013" w:type="pct"/>
        <w:tblLayout w:type="fixed"/>
        <w:tblLook w:val="0620" w:firstRow="1" w:lastRow="0" w:firstColumn="0" w:lastColumn="0" w:noHBand="1" w:noVBand="1"/>
      </w:tblPr>
      <w:tblGrid>
        <w:gridCol w:w="705"/>
        <w:gridCol w:w="3120"/>
        <w:gridCol w:w="7085"/>
        <w:gridCol w:w="3120"/>
      </w:tblGrid>
      <w:tr w:rsidR="00C02DAF" w:rsidRPr="00EB2A79" w14:paraId="4E03FF2F" w14:textId="77777777" w:rsidTr="00EB2A79">
        <w:trPr>
          <w:tblHeader/>
        </w:trPr>
        <w:tc>
          <w:tcPr>
            <w:tcW w:w="251" w:type="pct"/>
            <w:shd w:val="clear" w:color="auto" w:fill="FFFFFF" w:themeFill="background1"/>
          </w:tcPr>
          <w:p w14:paraId="0A0F1B74" w14:textId="77777777" w:rsidR="00C02DAF" w:rsidRPr="00EB2A79" w:rsidRDefault="00C02DAF" w:rsidP="00EB2A79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color w:val="365F91"/>
                <w:sz w:val="24"/>
                <w:szCs w:val="24"/>
              </w:rPr>
            </w:pPr>
            <w:r w:rsidRPr="00EB2A79">
              <w:rPr>
                <w:rFonts w:ascii="Arial" w:eastAsia="Calibri" w:hAnsi="Arial" w:cs="Arial"/>
                <w:b/>
                <w:color w:val="365F91"/>
                <w:sz w:val="24"/>
                <w:szCs w:val="24"/>
              </w:rPr>
              <w:t>Nr</w:t>
            </w:r>
          </w:p>
        </w:tc>
        <w:tc>
          <w:tcPr>
            <w:tcW w:w="1112" w:type="pct"/>
            <w:shd w:val="clear" w:color="auto" w:fill="FFFFFF" w:themeFill="background1"/>
          </w:tcPr>
          <w:p w14:paraId="009CDF13" w14:textId="77777777" w:rsidR="00C02DAF" w:rsidRPr="00EB2A79" w:rsidRDefault="00C02DAF" w:rsidP="00EB2A79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color w:val="365F91"/>
                <w:sz w:val="24"/>
                <w:szCs w:val="24"/>
              </w:rPr>
            </w:pPr>
            <w:r w:rsidRPr="00EB2A79">
              <w:rPr>
                <w:rFonts w:ascii="Arial" w:eastAsia="Calibri" w:hAnsi="Arial" w:cs="Arial"/>
                <w:b/>
                <w:color w:val="365F91"/>
                <w:sz w:val="24"/>
                <w:szCs w:val="24"/>
              </w:rPr>
              <w:t>Nazwa</w:t>
            </w:r>
          </w:p>
        </w:tc>
        <w:tc>
          <w:tcPr>
            <w:tcW w:w="2525" w:type="pct"/>
            <w:shd w:val="clear" w:color="auto" w:fill="FFFFFF" w:themeFill="background1"/>
          </w:tcPr>
          <w:p w14:paraId="1D269CA5" w14:textId="3866315E" w:rsidR="00C02DAF" w:rsidRPr="00EB2A79" w:rsidRDefault="00C02DAF" w:rsidP="00EB2A79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color w:val="365F91"/>
                <w:sz w:val="24"/>
                <w:szCs w:val="24"/>
              </w:rPr>
            </w:pPr>
            <w:r w:rsidRPr="00EB2A79">
              <w:rPr>
                <w:rFonts w:ascii="Arial" w:eastAsia="Calibri" w:hAnsi="Arial" w:cs="Arial"/>
                <w:b/>
                <w:color w:val="365F91"/>
                <w:sz w:val="24"/>
                <w:szCs w:val="24"/>
              </w:rPr>
              <w:t>Definicja</w:t>
            </w:r>
            <w:r w:rsidR="00EB2A79" w:rsidRPr="00EB2A79">
              <w:rPr>
                <w:rFonts w:eastAsia="Calibri"/>
                <w:b/>
                <w:color w:val="365F91"/>
                <w:vertAlign w:val="superscript"/>
              </w:rPr>
              <w:footnoteReference w:id="1"/>
            </w:r>
          </w:p>
        </w:tc>
        <w:tc>
          <w:tcPr>
            <w:tcW w:w="1112" w:type="pct"/>
            <w:shd w:val="clear" w:color="auto" w:fill="FFFFFF" w:themeFill="background1"/>
          </w:tcPr>
          <w:p w14:paraId="6D541705" w14:textId="77777777" w:rsidR="00C02DAF" w:rsidRPr="00EB2A79" w:rsidRDefault="00C02DAF" w:rsidP="00EB2A79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color w:val="365F91"/>
                <w:sz w:val="24"/>
                <w:szCs w:val="24"/>
              </w:rPr>
            </w:pPr>
            <w:r w:rsidRPr="00EB2A79">
              <w:rPr>
                <w:rFonts w:ascii="Arial" w:eastAsia="Calibri" w:hAnsi="Arial" w:cs="Arial"/>
                <w:b/>
                <w:color w:val="365F91"/>
                <w:sz w:val="24"/>
                <w:szCs w:val="24"/>
              </w:rPr>
              <w:t>Opis znaczenia</w:t>
            </w:r>
          </w:p>
        </w:tc>
      </w:tr>
      <w:tr w:rsidR="005206D3" w:rsidRPr="00EB2A79" w14:paraId="2BAF2904" w14:textId="77777777" w:rsidTr="00EB2A79">
        <w:tc>
          <w:tcPr>
            <w:tcW w:w="251" w:type="pct"/>
          </w:tcPr>
          <w:p w14:paraId="0A618093" w14:textId="103CD594" w:rsidR="005206D3" w:rsidRPr="00EB2A79" w:rsidRDefault="005206D3" w:rsidP="00EB2A79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112" w:type="pct"/>
          </w:tcPr>
          <w:p w14:paraId="598E3A5A" w14:textId="3942EC42" w:rsidR="005206D3" w:rsidRPr="00EB2A79" w:rsidRDefault="005206D3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525" w:type="pct"/>
          </w:tcPr>
          <w:p w14:paraId="4B21E297" w14:textId="77777777" w:rsidR="005206D3" w:rsidRPr="00EB2A79" w:rsidRDefault="005206D3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EB2A79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6DFE96DD" w14:textId="77777777" w:rsidR="005206D3" w:rsidRPr="00EB2A79" w:rsidRDefault="005206D3" w:rsidP="00EB2A79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EB2A79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EB2A79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EB2A7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F46B58A" w14:textId="295D3CE4" w:rsidR="005206D3" w:rsidRPr="00EB2A79" w:rsidRDefault="005206D3" w:rsidP="00EB2A79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EB2A79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646ABED4" w14:textId="560E6FCC" w:rsidR="005206D3" w:rsidRPr="00EB2A79" w:rsidRDefault="005206D3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25528995"/>
            <w:r w:rsidRPr="00EB2A79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 oparciu o wniosek o dofinansowanie projektu </w:t>
            </w:r>
            <w:bookmarkEnd w:id="1"/>
            <w:r w:rsidRPr="00EB2A79">
              <w:rPr>
                <w:rFonts w:ascii="Arial" w:hAnsi="Arial" w:cs="Arial"/>
                <w:sz w:val="24"/>
                <w:szCs w:val="24"/>
              </w:rPr>
              <w:t>i ewentualnie w zakresie pkt 2 w oparciu o oświadczenie wnioskodawcy (jeśli dotyczy) stanowiące załącznik do wniosku o dofinansowanie projektu opatrzony podpisem kwalifikowanym.</w:t>
            </w:r>
          </w:p>
        </w:tc>
        <w:tc>
          <w:tcPr>
            <w:tcW w:w="1112" w:type="pct"/>
          </w:tcPr>
          <w:p w14:paraId="52F4C97A" w14:textId="77777777" w:rsidR="005206D3" w:rsidRPr="00EB2A79" w:rsidRDefault="005206D3" w:rsidP="00EB2A7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661940A9" w14:textId="78F5B251" w:rsidR="005206D3" w:rsidRPr="00EB2A79" w:rsidRDefault="005206D3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725B17DB" w14:textId="71D2764C" w:rsidR="005206D3" w:rsidRPr="00EB2A79" w:rsidRDefault="005206D3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D18E3" w:rsidRPr="00EB2A79" w14:paraId="4BF4F201" w14:textId="77777777" w:rsidTr="00EB2A79">
        <w:tc>
          <w:tcPr>
            <w:tcW w:w="251" w:type="pct"/>
          </w:tcPr>
          <w:p w14:paraId="79C54D0D" w14:textId="77777777" w:rsidR="00FD18E3" w:rsidRPr="00EB2A79" w:rsidRDefault="00FD18E3" w:rsidP="00FD18E3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1112" w:type="pct"/>
          </w:tcPr>
          <w:p w14:paraId="2129DA52" w14:textId="576E7A90" w:rsidR="00FD18E3" w:rsidRPr="00EB2A79" w:rsidRDefault="00FD18E3" w:rsidP="00FD18E3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5B37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525" w:type="pct"/>
          </w:tcPr>
          <w:p w14:paraId="07D26A7F" w14:textId="38A8456D" w:rsidR="00FD18E3" w:rsidRPr="00D85B37" w:rsidRDefault="00FD18E3" w:rsidP="00FD18E3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 xml:space="preserve">W kryterium sprawdzimy, czy nie występują niezgodności zapisów wniosku o dofinansowanie projektu z zasadą równości szans i niedyskryminacji, określoną w art. 9 Rozporządzenia ogólnego oraz </w:t>
            </w:r>
            <w:ins w:id="2" w:author="Lucyna Swoińska-Lasota" w:date="2023-03-29T11:28:00Z">
              <w:r w:rsidR="00C66BF0">
                <w:rPr>
                  <w:rFonts w:ascii="Arial" w:hAnsi="Arial" w:cs="Arial"/>
                  <w:sz w:val="24"/>
                  <w:szCs w:val="24"/>
                </w:rPr>
                <w:t xml:space="preserve">czy </w:t>
              </w:r>
            </w:ins>
            <w:r w:rsidRPr="00D85B37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  <w:r w:rsidRPr="00D85B37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14:paraId="6CA40066" w14:textId="761FF89E" w:rsidR="00FD18E3" w:rsidRPr="00EB2A79" w:rsidRDefault="00FD18E3" w:rsidP="00FD18E3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112" w:type="pct"/>
          </w:tcPr>
          <w:p w14:paraId="23017754" w14:textId="77777777" w:rsidR="00FD18E3" w:rsidRPr="00EB2A79" w:rsidRDefault="00FD18E3" w:rsidP="00FD18E3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13419C03" w14:textId="6298C17B" w:rsidR="00FD18E3" w:rsidRPr="00EB2A79" w:rsidRDefault="00FD18E3" w:rsidP="00FD18E3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0F625F76" w14:textId="570ACD52" w:rsidR="00FD18E3" w:rsidRPr="00EB2A79" w:rsidRDefault="00FD18E3" w:rsidP="00FD18E3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C02DAF" w:rsidRPr="00EB2A79" w14:paraId="6EEDA5F7" w14:textId="77777777" w:rsidTr="00EB2A79">
        <w:tc>
          <w:tcPr>
            <w:tcW w:w="251" w:type="pct"/>
          </w:tcPr>
          <w:p w14:paraId="0EF4FCCA" w14:textId="77777777" w:rsidR="00C02DAF" w:rsidRPr="00EB2A79" w:rsidRDefault="00C02DAF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/>
                <w:bCs/>
                <w:sz w:val="24"/>
                <w:szCs w:val="24"/>
              </w:rPr>
              <w:t>A.3</w:t>
            </w:r>
          </w:p>
        </w:tc>
        <w:tc>
          <w:tcPr>
            <w:tcW w:w="1112" w:type="pct"/>
          </w:tcPr>
          <w:p w14:paraId="67927E7D" w14:textId="4391C53A" w:rsidR="00C02DAF" w:rsidRPr="00EB2A79" w:rsidRDefault="00C02DAF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525" w:type="pct"/>
          </w:tcPr>
          <w:p w14:paraId="22B820E7" w14:textId="19437C01" w:rsidR="00C02DAF" w:rsidRPr="00EB2A79" w:rsidRDefault="00C02DAF" w:rsidP="00EB2A79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B2A79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EB2A79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EB2A79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EB2A79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EB2A79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EB2A79">
              <w:rPr>
                <w:rFonts w:ascii="Arial" w:hAnsi="Arial" w:cs="Arial"/>
                <w:sz w:val="24"/>
                <w:szCs w:val="24"/>
                <w:lang w:val="x-none"/>
              </w:rPr>
              <w:t xml:space="preserve"> Wytycznych dotyczących realizacji zasad równościowych w ramach funduszy unijnych na lata 2021-2027</w:t>
            </w:r>
            <w:r w:rsidRPr="00EB2A79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0CD312AA" w14:textId="77777777" w:rsidR="00C02DAF" w:rsidRPr="00EB2A79" w:rsidRDefault="00C02DAF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112" w:type="pct"/>
          </w:tcPr>
          <w:p w14:paraId="521E85E9" w14:textId="77777777" w:rsidR="00C76301" w:rsidRPr="00EB2A79" w:rsidRDefault="00C76301" w:rsidP="00EB2A7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5287A763" w14:textId="4CF8F08E" w:rsidR="00C76301" w:rsidRPr="00EB2A79" w:rsidRDefault="00C76301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DC08CFD" w14:textId="392D5FE6" w:rsidR="00C02DAF" w:rsidRPr="00EB2A79" w:rsidRDefault="00C76301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D18E3" w:rsidRPr="00EB2A79" w14:paraId="7FDCA3B0" w14:textId="77777777" w:rsidTr="00EB2A79">
        <w:tc>
          <w:tcPr>
            <w:tcW w:w="251" w:type="pct"/>
          </w:tcPr>
          <w:p w14:paraId="2E04EFB0" w14:textId="77777777" w:rsidR="00FD18E3" w:rsidRPr="00EB2A79" w:rsidRDefault="00FD18E3" w:rsidP="00FD18E3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A.4</w:t>
            </w:r>
          </w:p>
        </w:tc>
        <w:tc>
          <w:tcPr>
            <w:tcW w:w="1112" w:type="pct"/>
          </w:tcPr>
          <w:p w14:paraId="0E6C0FA1" w14:textId="77777777" w:rsidR="00FD18E3" w:rsidRPr="00EB2A79" w:rsidRDefault="00FD18E3" w:rsidP="00FD18E3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Kartą Praw Podstawowych Unii Europejskiej </w:t>
            </w:r>
          </w:p>
        </w:tc>
        <w:tc>
          <w:tcPr>
            <w:tcW w:w="2525" w:type="pct"/>
          </w:tcPr>
          <w:p w14:paraId="0E44A320" w14:textId="77777777" w:rsidR="00FD18E3" w:rsidRPr="00D85B37" w:rsidRDefault="00FD18E3" w:rsidP="00FD18E3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D85B37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D85B37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7A32ADEE" w14:textId="52971887" w:rsidR="00FD18E3" w:rsidRPr="00D85B37" w:rsidRDefault="00FD18E3" w:rsidP="00FD18E3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>Zgodność projektu z Kartą praw podstawowych Unii Europejskiej z dnia 26 października 2012 r. na etapie oceny wniosku należy rozumieć jako brak sprzeczności pomiędzy zapisami projektu a wymogami tego dokumentu lub stwierdzenie, że te wymagania są neutralne wobec zakresu i zawartości projektu. Dla wnioskodawców i oc</w:t>
            </w:r>
            <w:del w:id="3" w:author="Piotr Bugajski" w:date="2023-03-29T08:53:00Z">
              <w:r w:rsidRPr="00D85B37" w:rsidDel="00B22A3C">
                <w:rPr>
                  <w:rFonts w:ascii="Arial" w:hAnsi="Arial" w:cs="Arial"/>
                  <w:sz w:val="24"/>
                  <w:szCs w:val="24"/>
                </w:rPr>
                <w:delText>i</w:delText>
              </w:r>
            </w:del>
            <w:r w:rsidRPr="00D85B37">
              <w:rPr>
                <w:rFonts w:ascii="Arial" w:hAnsi="Arial" w:cs="Arial"/>
                <w:sz w:val="24"/>
                <w:szCs w:val="24"/>
              </w:rPr>
              <w:t>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0635DBAF" w14:textId="38040C09" w:rsidR="00FD18E3" w:rsidRPr="00EB2A79" w:rsidRDefault="00FD18E3" w:rsidP="00FD18E3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112" w:type="pct"/>
          </w:tcPr>
          <w:p w14:paraId="57F769E3" w14:textId="77777777" w:rsidR="00FD18E3" w:rsidRPr="00EB2A79" w:rsidRDefault="00FD18E3" w:rsidP="00FD18E3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0248129" w14:textId="266F7DCC" w:rsidR="00FD18E3" w:rsidRPr="00EB2A79" w:rsidRDefault="00FD18E3" w:rsidP="00FD18E3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23E413E9" w14:textId="137BAC02" w:rsidR="00FD18E3" w:rsidRPr="00EB2A79" w:rsidRDefault="00FD18E3" w:rsidP="00FD18E3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D18E3" w:rsidRPr="00EB2A79" w14:paraId="25CBF6A9" w14:textId="77777777" w:rsidTr="00EB2A79">
        <w:tc>
          <w:tcPr>
            <w:tcW w:w="251" w:type="pct"/>
          </w:tcPr>
          <w:p w14:paraId="4E80932B" w14:textId="77777777" w:rsidR="00FD18E3" w:rsidRPr="00EB2A79" w:rsidRDefault="00FD18E3" w:rsidP="00FD18E3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/>
                <w:bCs/>
                <w:sz w:val="24"/>
                <w:szCs w:val="24"/>
              </w:rPr>
              <w:t>A.5</w:t>
            </w:r>
          </w:p>
        </w:tc>
        <w:tc>
          <w:tcPr>
            <w:tcW w:w="1112" w:type="pct"/>
          </w:tcPr>
          <w:p w14:paraId="359AB8C1" w14:textId="77777777" w:rsidR="00FD18E3" w:rsidRPr="00EB2A79" w:rsidRDefault="00FD18E3" w:rsidP="00FD18E3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Konwencją o Prawach </w:t>
            </w:r>
            <w:r w:rsidRPr="00EB2A7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Osób Niepełnosprawnych</w:t>
            </w:r>
          </w:p>
        </w:tc>
        <w:tc>
          <w:tcPr>
            <w:tcW w:w="2525" w:type="pct"/>
          </w:tcPr>
          <w:p w14:paraId="030022D9" w14:textId="77777777" w:rsidR="00FD18E3" w:rsidRPr="00D85B37" w:rsidRDefault="00FD18E3" w:rsidP="00FD18E3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</w:t>
            </w:r>
            <w:r w:rsidRPr="00D85B37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D85B37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</w:t>
            </w:r>
            <w:r w:rsidRPr="00D85B37">
              <w:rPr>
                <w:rFonts w:ascii="Arial" w:hAnsi="Arial" w:cs="Arial"/>
                <w:sz w:val="24"/>
                <w:szCs w:val="24"/>
              </w:rPr>
              <w:lastRenderedPageBreak/>
              <w:t>Jorku dnia 13 grudnia 2006 r. (Dz. U. z 2012 r. poz. 1169 z późn. zm.) w zakresie odnoszącym się do sposobu realizacji, zakresu projektu i wnioskodawcy.</w:t>
            </w:r>
          </w:p>
          <w:p w14:paraId="37458A11" w14:textId="77777777" w:rsidR="00FD18E3" w:rsidRPr="00D85B37" w:rsidRDefault="00FD18E3" w:rsidP="00FD18E3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z dnia 13 grudnia 2006 r. na etapie oceny wniosku należy rozumieć jako brak sprzeczności pomiędzy zapisami projektu a wymogami tego dokumentu lub stwierdzenie, że te wymagania są neutralne wobec zakresu i zawartości projektu. </w:t>
            </w:r>
          </w:p>
          <w:p w14:paraId="1C63C877" w14:textId="4E79A3BD" w:rsidR="00FD18E3" w:rsidRPr="00EB2A79" w:rsidRDefault="00FD18E3" w:rsidP="00FD18E3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112" w:type="pct"/>
          </w:tcPr>
          <w:p w14:paraId="573C4CD0" w14:textId="77777777" w:rsidR="00FD18E3" w:rsidRPr="00EB2A79" w:rsidRDefault="00FD18E3" w:rsidP="00FD18E3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D620F04" w14:textId="2701CBBD" w:rsidR="00FD18E3" w:rsidRPr="00EB2A79" w:rsidRDefault="00FD18E3" w:rsidP="00FD18E3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Niespełnienie kryterium skutkuje skierowaniem wniosku do poprawy/uzupełnienia. </w:t>
            </w:r>
          </w:p>
          <w:p w14:paraId="48EF7799" w14:textId="75E6E1F1" w:rsidR="00FD18E3" w:rsidRPr="00EB2A79" w:rsidRDefault="00FD18E3" w:rsidP="00FD18E3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C02DAF" w:rsidRPr="00EB2A79" w14:paraId="13FF046F" w14:textId="77777777" w:rsidTr="00EB2A79">
        <w:tc>
          <w:tcPr>
            <w:tcW w:w="251" w:type="pct"/>
          </w:tcPr>
          <w:p w14:paraId="1CC28637" w14:textId="77777777" w:rsidR="00C02DAF" w:rsidRPr="00EB2A79" w:rsidRDefault="00C02DAF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A.6</w:t>
            </w:r>
          </w:p>
        </w:tc>
        <w:tc>
          <w:tcPr>
            <w:tcW w:w="1112" w:type="pct"/>
          </w:tcPr>
          <w:p w14:paraId="6DA3B722" w14:textId="2B8B61DA" w:rsidR="00C02DAF" w:rsidRPr="00EB2A79" w:rsidRDefault="00C02DAF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525" w:type="pct"/>
          </w:tcPr>
          <w:p w14:paraId="183BD657" w14:textId="0AF1E728" w:rsidR="00C02DAF" w:rsidRPr="00EB2A79" w:rsidRDefault="00C02DAF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EB2A79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4A9A80B3" w14:textId="77777777" w:rsidR="00C02DAF" w:rsidRPr="00EB2A79" w:rsidRDefault="00C02DAF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112" w:type="pct"/>
          </w:tcPr>
          <w:p w14:paraId="3ED6436E" w14:textId="77777777" w:rsidR="00C76301" w:rsidRPr="00EB2A79" w:rsidRDefault="00C76301" w:rsidP="00EB2A7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526AE2E9" w14:textId="7D3DA6AB" w:rsidR="00C76301" w:rsidRPr="00EB2A79" w:rsidRDefault="00C76301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06375686" w14:textId="698FEA18" w:rsidR="00C02DAF" w:rsidRPr="00EB2A79" w:rsidRDefault="00C76301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433588" w:rsidRPr="00EB2A79" w14:paraId="1F824C61" w14:textId="77777777" w:rsidTr="00EB2A79">
        <w:tc>
          <w:tcPr>
            <w:tcW w:w="251" w:type="pct"/>
          </w:tcPr>
          <w:p w14:paraId="3959E12E" w14:textId="66F92B43" w:rsidR="00433588" w:rsidRPr="00EB2A79" w:rsidRDefault="00433588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25613942"/>
            <w:r w:rsidRPr="00EB2A7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A.7</w:t>
            </w:r>
          </w:p>
        </w:tc>
        <w:tc>
          <w:tcPr>
            <w:tcW w:w="1112" w:type="pct"/>
          </w:tcPr>
          <w:p w14:paraId="482066CB" w14:textId="1717E1D0" w:rsidR="00433588" w:rsidRPr="00EB2A79" w:rsidRDefault="00433588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przepisami dotyczącymi </w:t>
            </w:r>
            <w:r w:rsidR="00104172" w:rsidRPr="00EB2A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pomocy publicznej/ </w:t>
            </w:r>
            <w:r w:rsidRPr="00EB2A79">
              <w:rPr>
                <w:rFonts w:ascii="Arial" w:hAnsi="Arial" w:cs="Arial"/>
                <w:b/>
                <w:bCs/>
                <w:sz w:val="24"/>
                <w:szCs w:val="24"/>
              </w:rPr>
              <w:t>pomocy de minimis)</w:t>
            </w:r>
          </w:p>
        </w:tc>
        <w:tc>
          <w:tcPr>
            <w:tcW w:w="2525" w:type="pct"/>
          </w:tcPr>
          <w:p w14:paraId="261348DC" w14:textId="736B38F4" w:rsidR="002C117A" w:rsidRPr="00685004" w:rsidRDefault="00703706" w:rsidP="00685004">
            <w:pPr>
              <w:keepNext/>
              <w:keepLines/>
              <w:spacing w:before="100" w:beforeAutospacing="1" w:after="100" w:afterAutospacing="1" w:line="276" w:lineRule="auto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2A79">
              <w:rPr>
                <w:rFonts w:ascii="Arial" w:hAnsi="Arial" w:cs="Arial"/>
                <w:sz w:val="24"/>
                <w:szCs w:val="24"/>
              </w:rPr>
              <w:t>W tym kryterium sprawdzamy czy:</w:t>
            </w:r>
          </w:p>
          <w:p w14:paraId="65148EE9" w14:textId="725431DB" w:rsidR="00703706" w:rsidRPr="00EB2A79" w:rsidRDefault="00703706" w:rsidP="00EB2A79">
            <w:pPr>
              <w:pStyle w:val="Nagwek1"/>
              <w:numPr>
                <w:ilvl w:val="0"/>
                <w:numId w:val="31"/>
              </w:numPr>
              <w:tabs>
                <w:tab w:val="num" w:pos="360"/>
              </w:tabs>
              <w:spacing w:before="100" w:beforeAutospacing="1" w:after="100" w:afterAutospacing="1" w:line="276" w:lineRule="auto"/>
              <w:rPr>
                <w:rFonts w:ascii="Arial" w:eastAsiaTheme="minorHAnsi" w:hAnsi="Arial" w:cs="Arial"/>
                <w:color w:val="auto"/>
                <w:sz w:val="24"/>
                <w:szCs w:val="24"/>
              </w:rPr>
            </w:pPr>
            <w:r w:rsidRPr="00EB2A79">
              <w:rPr>
                <w:rFonts w:ascii="Arial" w:eastAsiaTheme="minorHAnsi" w:hAnsi="Arial" w:cs="Arial"/>
                <w:color w:val="auto"/>
                <w:sz w:val="24"/>
                <w:szCs w:val="24"/>
              </w:rPr>
              <w:t>w projekcie nie występuje pomoc publiczna lub</w:t>
            </w:r>
          </w:p>
          <w:p w14:paraId="76302BEE" w14:textId="3FB56501" w:rsidR="00703706" w:rsidRPr="00EB2A79" w:rsidRDefault="00703706" w:rsidP="00EB2A79">
            <w:pPr>
              <w:pStyle w:val="Nagwek1"/>
              <w:numPr>
                <w:ilvl w:val="0"/>
                <w:numId w:val="31"/>
              </w:numPr>
              <w:tabs>
                <w:tab w:val="num" w:pos="360"/>
              </w:tabs>
              <w:spacing w:before="100" w:beforeAutospacing="1" w:after="100" w:afterAutospacing="1" w:line="276" w:lineRule="auto"/>
              <w:rPr>
                <w:rFonts w:ascii="Arial" w:eastAsiaTheme="minorHAnsi" w:hAnsi="Arial" w:cs="Arial"/>
                <w:color w:val="auto"/>
                <w:sz w:val="24"/>
                <w:szCs w:val="24"/>
              </w:rPr>
            </w:pPr>
            <w:r w:rsidRPr="00EB2A79">
              <w:rPr>
                <w:rFonts w:ascii="Arial" w:eastAsiaTheme="minorHAnsi" w:hAnsi="Arial" w:cs="Arial"/>
                <w:color w:val="auto"/>
                <w:sz w:val="24"/>
                <w:szCs w:val="24"/>
              </w:rPr>
              <w:t>pomoc udzielana jest zgodnie z rozporządzeniem Ministra Funduszy i Polityki Regionalnej z dnia 20 grudnia 2022 r. w sprawie udzielania pomocy de minimis oraz pomocy publicznej w ramach programów finansowanych z Europejskiego Funduszu Społecznego Plus (EFS+) na lata 2021–2027 (Dz. U. z 2022 r. poz. 2782)</w:t>
            </w:r>
          </w:p>
          <w:p w14:paraId="68A94064" w14:textId="3112319D" w:rsidR="00433588" w:rsidRPr="00EB2A79" w:rsidRDefault="00703706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112" w:type="pct"/>
          </w:tcPr>
          <w:p w14:paraId="25C5AAEE" w14:textId="7AF9F932" w:rsidR="00C76301" w:rsidRPr="00EB2A79" w:rsidRDefault="00C76301" w:rsidP="00EB2A7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18C32F27" w14:textId="6CD622C6" w:rsidR="00C76301" w:rsidRPr="00EB2A79" w:rsidRDefault="00C76301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7984255B" w14:textId="2B552E95" w:rsidR="00C76301" w:rsidRPr="00EB2A79" w:rsidRDefault="00C76301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  <w:p w14:paraId="79CBEE4F" w14:textId="209851F5" w:rsidR="00433588" w:rsidRPr="00EB2A79" w:rsidRDefault="00433588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bookmarkEnd w:id="4"/>
    </w:tbl>
    <w:p w14:paraId="16782690" w14:textId="77777777" w:rsidR="00C02DAF" w:rsidRPr="00EB2A79" w:rsidRDefault="00C02DAF" w:rsidP="00EB2A79">
      <w:pPr>
        <w:pStyle w:val="Akapitzlist"/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p w14:paraId="1A6C174A" w14:textId="624140DD" w:rsidR="009425FF" w:rsidRPr="00EB2A79" w:rsidRDefault="009425FF" w:rsidP="00EB2A79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EB2A79">
        <w:rPr>
          <w:rFonts w:ascii="Arial" w:hAnsi="Arial" w:cs="Arial"/>
          <w:b/>
          <w:bCs/>
          <w:sz w:val="24"/>
          <w:szCs w:val="24"/>
        </w:rPr>
        <w:br w:type="page"/>
      </w:r>
    </w:p>
    <w:p w14:paraId="3FC63578" w14:textId="77777777" w:rsidR="00C02DAF" w:rsidRPr="00EB2A79" w:rsidRDefault="00C02DAF" w:rsidP="00EB2A79">
      <w:pPr>
        <w:pStyle w:val="Akapitzlist"/>
        <w:numPr>
          <w:ilvl w:val="0"/>
          <w:numId w:val="11"/>
        </w:numPr>
        <w:spacing w:before="100" w:beforeAutospacing="1" w:after="100" w:afterAutospacing="1" w:line="276" w:lineRule="auto"/>
        <w:ind w:left="786"/>
        <w:rPr>
          <w:rFonts w:ascii="Arial" w:hAnsi="Arial" w:cs="Arial"/>
          <w:b/>
          <w:bCs/>
          <w:sz w:val="24"/>
          <w:szCs w:val="24"/>
        </w:rPr>
      </w:pPr>
      <w:r w:rsidRPr="00EB2A79">
        <w:rPr>
          <w:rFonts w:ascii="Arial" w:hAnsi="Arial" w:cs="Arial"/>
          <w:b/>
          <w:bCs/>
          <w:sz w:val="24"/>
          <w:szCs w:val="24"/>
        </w:rPr>
        <w:lastRenderedPageBreak/>
        <w:t>Kryteria merytoryczne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2883"/>
        <w:gridCol w:w="6915"/>
        <w:gridCol w:w="3606"/>
      </w:tblGrid>
      <w:tr w:rsidR="001C61DE" w:rsidRPr="00EB2A79" w14:paraId="79A92BEE" w14:textId="77777777" w:rsidTr="001C61DE">
        <w:trPr>
          <w:tblHeader/>
        </w:trPr>
        <w:tc>
          <w:tcPr>
            <w:tcW w:w="252" w:type="pct"/>
            <w:shd w:val="clear" w:color="auto" w:fill="FFFFFF" w:themeFill="background1"/>
          </w:tcPr>
          <w:p w14:paraId="31FE104A" w14:textId="77777777" w:rsidR="00C02DAF" w:rsidRPr="00EB2A79" w:rsidRDefault="00C02DAF" w:rsidP="00EB2A79">
            <w:pPr>
              <w:spacing w:before="100" w:beforeAutospacing="1" w:after="100" w:afterAutospacing="1" w:line="276" w:lineRule="auto"/>
              <w:jc w:val="center"/>
              <w:rPr>
                <w:rFonts w:ascii="Arial" w:eastAsia="Calibri" w:hAnsi="Arial" w:cs="Arial"/>
                <w:b/>
                <w:color w:val="365F91"/>
                <w:sz w:val="24"/>
                <w:szCs w:val="24"/>
              </w:rPr>
            </w:pPr>
            <w:r w:rsidRPr="00EB2A79">
              <w:rPr>
                <w:rFonts w:ascii="Arial" w:eastAsia="Calibri" w:hAnsi="Arial" w:cs="Arial"/>
                <w:b/>
                <w:color w:val="365F91"/>
                <w:sz w:val="24"/>
                <w:szCs w:val="24"/>
              </w:rPr>
              <w:t>Nr</w:t>
            </w:r>
          </w:p>
        </w:tc>
        <w:tc>
          <w:tcPr>
            <w:tcW w:w="1114" w:type="pct"/>
            <w:shd w:val="clear" w:color="auto" w:fill="FFFFFF" w:themeFill="background1"/>
          </w:tcPr>
          <w:p w14:paraId="7AC3BC99" w14:textId="77777777" w:rsidR="00C02DAF" w:rsidRPr="00EB2A79" w:rsidRDefault="00C02DAF" w:rsidP="00EB2A79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color w:val="365F91"/>
                <w:sz w:val="24"/>
                <w:szCs w:val="24"/>
              </w:rPr>
            </w:pPr>
            <w:r w:rsidRPr="00EB2A79">
              <w:rPr>
                <w:rFonts w:ascii="Arial" w:eastAsia="Calibri" w:hAnsi="Arial" w:cs="Arial"/>
                <w:b/>
                <w:color w:val="365F91"/>
                <w:sz w:val="24"/>
                <w:szCs w:val="24"/>
              </w:rPr>
              <w:t>Nazwa</w:t>
            </w:r>
          </w:p>
        </w:tc>
        <w:tc>
          <w:tcPr>
            <w:tcW w:w="2533" w:type="pct"/>
            <w:shd w:val="clear" w:color="auto" w:fill="FFFFFF" w:themeFill="background1"/>
          </w:tcPr>
          <w:p w14:paraId="422731FE" w14:textId="77777777" w:rsidR="00C02DAF" w:rsidRPr="00EB2A79" w:rsidRDefault="00C02DAF" w:rsidP="00EB2A79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color w:val="365F91"/>
                <w:sz w:val="24"/>
                <w:szCs w:val="24"/>
              </w:rPr>
            </w:pPr>
            <w:r w:rsidRPr="00EB2A79">
              <w:rPr>
                <w:rFonts w:ascii="Arial" w:eastAsia="Calibri" w:hAnsi="Arial" w:cs="Arial"/>
                <w:b/>
                <w:color w:val="365F91"/>
                <w:sz w:val="24"/>
                <w:szCs w:val="24"/>
              </w:rPr>
              <w:t>Definicja</w:t>
            </w:r>
          </w:p>
        </w:tc>
        <w:tc>
          <w:tcPr>
            <w:tcW w:w="1102" w:type="pct"/>
            <w:shd w:val="clear" w:color="auto" w:fill="FFFFFF" w:themeFill="background1"/>
          </w:tcPr>
          <w:p w14:paraId="74B5B337" w14:textId="77777777" w:rsidR="00C02DAF" w:rsidRPr="00EB2A79" w:rsidRDefault="00C02DAF" w:rsidP="00EB2A79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color w:val="365F91"/>
                <w:sz w:val="24"/>
                <w:szCs w:val="24"/>
              </w:rPr>
            </w:pPr>
            <w:r w:rsidRPr="00EB2A79">
              <w:rPr>
                <w:rFonts w:ascii="Arial" w:eastAsia="Calibri" w:hAnsi="Arial" w:cs="Arial"/>
                <w:b/>
                <w:color w:val="365F91"/>
                <w:sz w:val="24"/>
                <w:szCs w:val="24"/>
              </w:rPr>
              <w:t>Opis znaczenia</w:t>
            </w:r>
          </w:p>
        </w:tc>
      </w:tr>
      <w:tr w:rsidR="00C02DAF" w:rsidRPr="00EB2A79" w14:paraId="5AAB5FA4" w14:textId="77777777" w:rsidTr="001C61DE">
        <w:tc>
          <w:tcPr>
            <w:tcW w:w="252" w:type="pct"/>
          </w:tcPr>
          <w:p w14:paraId="6A07397A" w14:textId="77777777" w:rsidR="00C02DAF" w:rsidRPr="00EB2A79" w:rsidRDefault="00C02DAF" w:rsidP="00EB2A79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1114" w:type="pct"/>
          </w:tcPr>
          <w:p w14:paraId="3234EC71" w14:textId="5FF002E2" w:rsidR="00C02DAF" w:rsidRPr="00EB2A79" w:rsidRDefault="00C02DAF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533" w:type="pct"/>
          </w:tcPr>
          <w:p w14:paraId="335F6CD7" w14:textId="77777777" w:rsidR="00C02DAF" w:rsidRPr="00EB2A79" w:rsidRDefault="00C02DAF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6EDF3A03" w14:textId="77777777" w:rsidR="00C02DAF" w:rsidRPr="00EB2A79" w:rsidRDefault="00C02DAF" w:rsidP="00EB2A79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C1862F8" w14:textId="2323BEF6" w:rsidR="00C02DAF" w:rsidRPr="00EB2A79" w:rsidRDefault="00C02DAF" w:rsidP="00EB2A79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r w:rsidR="001C61DE">
              <w:rPr>
                <w:rFonts w:ascii="Arial" w:hAnsi="Arial" w:cs="Arial"/>
                <w:color w:val="000000"/>
                <w:sz w:val="24"/>
                <w:szCs w:val="24"/>
              </w:rPr>
              <w:t xml:space="preserve">(w tym weryfikacja kwalifikowalności grupy docelowej) </w:t>
            </w: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jest adekwatny do założeń projektu i Regulaminu wyboru projektów.</w:t>
            </w:r>
            <w:r w:rsidRPr="00EB2A7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11F871F" w14:textId="10120E17" w:rsidR="00C02DAF" w:rsidRPr="00EB2A79" w:rsidDel="00CE6D71" w:rsidRDefault="00CE6D71" w:rsidP="00EB2A79">
            <w:pPr>
              <w:spacing w:before="100" w:beforeAutospacing="1" w:after="100" w:afterAutospacing="1" w:line="276" w:lineRule="auto"/>
              <w:rPr>
                <w:del w:id="5" w:author="Lucyna Swoińska-Lasota" w:date="2023-03-28T08:21:00Z"/>
                <w:rFonts w:ascii="Arial" w:hAnsi="Arial" w:cs="Arial"/>
                <w:color w:val="000000"/>
                <w:sz w:val="24"/>
                <w:szCs w:val="24"/>
              </w:rPr>
            </w:pPr>
            <w:ins w:id="6" w:author="Lucyna Swoińska-Lasota" w:date="2023-03-28T08:21:00Z">
              <w:r w:rsidRPr="00442223"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Komitet Monitorujący dopuszcza doprecyzowanie zakresu kryterium na potrzeby danego postępowania w Regulaminie wyboru projektów, w zakresie zgodności z wytycznymi, o których mowa w ustawie wdrożeniowej oraz przepisami prawa </w:t>
              </w:r>
              <w:commentRangeStart w:id="7"/>
              <w:r w:rsidRPr="00442223">
                <w:rPr>
                  <w:rFonts w:ascii="Arial" w:hAnsi="Arial" w:cs="Arial"/>
                  <w:color w:val="000000"/>
                  <w:sz w:val="24"/>
                  <w:szCs w:val="24"/>
                </w:rPr>
                <w:t>krajowego</w:t>
              </w:r>
              <w:commentRangeEnd w:id="7"/>
              <w:r>
                <w:rPr>
                  <w:rStyle w:val="Odwoaniedokomentarza"/>
                  <w:rFonts w:ascii="Calibri" w:eastAsia="Calibri" w:hAnsi="Calibri" w:cs="Times New Roman"/>
                </w:rPr>
                <w:commentReference w:id="7"/>
              </w:r>
              <w:r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. </w:t>
              </w:r>
            </w:ins>
            <w:del w:id="8" w:author="Lucyna Swoińska-Lasota" w:date="2023-03-28T08:21:00Z">
              <w:r w:rsidR="00C02DAF" w:rsidRPr="00EB2A79" w:rsidDel="00CE6D71">
                <w:rPr>
                  <w:rFonts w:ascii="Arial" w:hAnsi="Arial" w:cs="Arial"/>
                  <w:color w:val="000000"/>
                  <w:sz w:val="24"/>
                  <w:szCs w:val="24"/>
                </w:rPr>
                <w:delText>Komitet Monitorujący dopuszcza doprecyzowanie zakresu podmiotowego lub przedmiotowego kryterium na potrzeby danego postępowania w Regulaminie wyboru projektów.</w:delText>
              </w:r>
            </w:del>
          </w:p>
          <w:p w14:paraId="318F50EF" w14:textId="77777777" w:rsidR="00C02DAF" w:rsidRPr="00EB2A79" w:rsidRDefault="00C02DAF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102" w:type="pct"/>
          </w:tcPr>
          <w:p w14:paraId="64C232B0" w14:textId="77777777" w:rsidR="00C76301" w:rsidRPr="00EB2A79" w:rsidRDefault="00C76301" w:rsidP="00EB2A7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16D01D9C" w14:textId="379BB7E8" w:rsidR="00C76301" w:rsidRPr="00EB2A79" w:rsidRDefault="00C76301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7529ABA9" w14:textId="490CB44D" w:rsidR="00C02DAF" w:rsidRPr="00EB2A79" w:rsidRDefault="00C76301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7D6515" w:rsidRPr="00EB2A79" w14:paraId="6B21C2D5" w14:textId="77777777" w:rsidTr="001C61DE">
        <w:tc>
          <w:tcPr>
            <w:tcW w:w="252" w:type="pct"/>
          </w:tcPr>
          <w:p w14:paraId="7B80EA1F" w14:textId="7F6A446E" w:rsidR="007D6515" w:rsidRPr="00EB2A79" w:rsidRDefault="007D6515" w:rsidP="00EB2A79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1114" w:type="pct"/>
          </w:tcPr>
          <w:p w14:paraId="1BA29569" w14:textId="15AB77A3" w:rsidR="007D6515" w:rsidRPr="00EB2A79" w:rsidRDefault="007D6515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533" w:type="pct"/>
          </w:tcPr>
          <w:p w14:paraId="66A5D31B" w14:textId="77777777" w:rsidR="007D6515" w:rsidRPr="00EB2A79" w:rsidRDefault="007D6515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02A09D96" w14:textId="77777777" w:rsidR="007D6515" w:rsidRPr="00EB2A79" w:rsidRDefault="007D6515" w:rsidP="00EB2A79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66CA30BF" w14:textId="77777777" w:rsidR="007D6515" w:rsidRPr="00EB2A79" w:rsidRDefault="007D6515" w:rsidP="00EB2A79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6F628FAB" w14:textId="563AF0BF" w:rsidR="007D6515" w:rsidRPr="00EB2A79" w:rsidRDefault="007D6515" w:rsidP="00EB2A79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1AD6FFEC" w14:textId="2170F3D2" w:rsidR="007D6515" w:rsidRPr="00EB2A79" w:rsidDel="00CE6D71" w:rsidRDefault="00CE6D71" w:rsidP="00EB2A79">
            <w:pPr>
              <w:spacing w:before="100" w:beforeAutospacing="1" w:after="100" w:afterAutospacing="1" w:line="276" w:lineRule="auto"/>
              <w:rPr>
                <w:del w:id="9" w:author="Lucyna Swoińska-Lasota" w:date="2023-03-28T08:21:00Z"/>
                <w:rFonts w:ascii="Arial" w:hAnsi="Arial" w:cs="Arial"/>
                <w:color w:val="000000"/>
                <w:sz w:val="24"/>
                <w:szCs w:val="24"/>
              </w:rPr>
            </w:pPr>
            <w:ins w:id="10" w:author="Lucyna Swoińska-Lasota" w:date="2023-03-28T08:21:00Z">
              <w:r w:rsidRPr="00442223"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Komitet Monitorujący dopuszcza doprecyzowanie zakresu kryterium na potrzeby danego postępowania w Regulaminie wyboru projektów, w zakresie zgodności z wytycznymi, o których mowa w ustawie wdrożeniowej oraz przepisami prawa </w:t>
              </w:r>
              <w:commentRangeStart w:id="11"/>
              <w:r w:rsidRPr="00442223">
                <w:rPr>
                  <w:rFonts w:ascii="Arial" w:hAnsi="Arial" w:cs="Arial"/>
                  <w:color w:val="000000"/>
                  <w:sz w:val="24"/>
                  <w:szCs w:val="24"/>
                </w:rPr>
                <w:t>krajowego</w:t>
              </w:r>
              <w:commentRangeEnd w:id="11"/>
              <w:r>
                <w:rPr>
                  <w:rStyle w:val="Odwoaniedokomentarza"/>
                  <w:rFonts w:ascii="Calibri" w:eastAsia="Calibri" w:hAnsi="Calibri" w:cs="Times New Roman"/>
                </w:rPr>
                <w:commentReference w:id="11"/>
              </w:r>
              <w:r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. </w:t>
              </w:r>
            </w:ins>
            <w:del w:id="12" w:author="Lucyna Swoińska-Lasota" w:date="2023-03-28T08:21:00Z">
              <w:r w:rsidR="007D6515" w:rsidRPr="00EB2A79" w:rsidDel="00CE6D71">
                <w:rPr>
                  <w:rFonts w:ascii="Arial" w:hAnsi="Arial" w:cs="Arial"/>
                  <w:color w:val="000000"/>
                  <w:sz w:val="24"/>
                  <w:szCs w:val="24"/>
                </w:rPr>
                <w:delText>Komitet Monitorujący dopuszcza doprecyzowanie zakresu podmiotowego lub przedmiotowego kryterium na potrzeby danego postępowania w Regulaminie wyboru projektów.</w:delText>
              </w:r>
            </w:del>
          </w:p>
          <w:p w14:paraId="79240ECD" w14:textId="6C52FC8C" w:rsidR="007D6515" w:rsidRPr="00EB2A79" w:rsidRDefault="007D6515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102" w:type="pct"/>
          </w:tcPr>
          <w:p w14:paraId="69F78AFB" w14:textId="77777777" w:rsidR="007D6515" w:rsidRPr="00EB2A79" w:rsidRDefault="007D6515" w:rsidP="00EB2A7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652A82C3" w14:textId="46AF64E5" w:rsidR="007D6515" w:rsidRPr="00EB2A79" w:rsidRDefault="007D6515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04A5E3D3" w14:textId="2AE7640F" w:rsidR="007D6515" w:rsidRPr="00EB2A79" w:rsidRDefault="007D6515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C02DAF" w:rsidRPr="00EB2A79" w14:paraId="58DED8FD" w14:textId="77777777" w:rsidTr="001C61DE">
        <w:tc>
          <w:tcPr>
            <w:tcW w:w="252" w:type="pct"/>
          </w:tcPr>
          <w:p w14:paraId="093C5387" w14:textId="77777777" w:rsidR="00C02DAF" w:rsidRPr="00EB2A79" w:rsidRDefault="00C02DAF" w:rsidP="00EB2A79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1114" w:type="pct"/>
          </w:tcPr>
          <w:p w14:paraId="6A5D161E" w14:textId="6E197264" w:rsidR="00C02DAF" w:rsidRPr="00EB2A79" w:rsidRDefault="00C02DAF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533" w:type="pct"/>
          </w:tcPr>
          <w:p w14:paraId="10265FF5" w14:textId="77777777" w:rsidR="00C02DAF" w:rsidRPr="00EB2A79" w:rsidRDefault="00C02DAF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2B3BF26D" w14:textId="77777777" w:rsidR="00C02DAF" w:rsidRPr="00EB2A79" w:rsidRDefault="00C02DAF" w:rsidP="00EB2A79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zdiagnozowanego/ych problemu/ów oraz założonych celów/wskaźników;</w:t>
            </w:r>
          </w:p>
          <w:p w14:paraId="35D010D2" w14:textId="77777777" w:rsidR="00C02DAF" w:rsidRPr="00EB2A79" w:rsidRDefault="00C02DAF" w:rsidP="00EB2A79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0A221E3C" w14:textId="77777777" w:rsidR="00C02DAF" w:rsidRPr="00EB2A79" w:rsidRDefault="00C02DAF" w:rsidP="00EB2A79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zgodność planowanych działań z przepisami właściwymi dla obszaru merytorycznego i warunkami wsparcia określonymi w Regulaminie wyboru projektów;</w:t>
            </w:r>
          </w:p>
          <w:p w14:paraId="13C5B2B4" w14:textId="7BDBCADA" w:rsidR="00221A73" w:rsidRPr="00EB2A79" w:rsidRDefault="00221A73" w:rsidP="00EB2A79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czy projekt zakłada zachowanie trwałości projektu w odniesieniu do wydatków ponoszonych jako cross-financing lub w sytuacji, gdy projekt podlega obowiązkowi utrzymania inwestycji zgodnie z obowiązującymi zasadami pomocy publicznej (o ile dotyczy);</w:t>
            </w:r>
          </w:p>
          <w:p w14:paraId="35E1B374" w14:textId="6F929DF8" w:rsidR="00C02DAF" w:rsidRPr="00EB2A79" w:rsidRDefault="00221A73" w:rsidP="00EB2A79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6BD1256F" w14:textId="2897B68B" w:rsidR="00C02DAF" w:rsidRPr="00EB2A79" w:rsidDel="00CE6D71" w:rsidRDefault="00CE6D71" w:rsidP="00EB2A79">
            <w:pPr>
              <w:spacing w:before="100" w:beforeAutospacing="1" w:after="100" w:afterAutospacing="1" w:line="276" w:lineRule="auto"/>
              <w:rPr>
                <w:del w:id="13" w:author="Lucyna Swoińska-Lasota" w:date="2023-03-28T08:21:00Z"/>
                <w:rFonts w:ascii="Arial" w:hAnsi="Arial" w:cs="Arial"/>
                <w:color w:val="000000"/>
                <w:sz w:val="24"/>
                <w:szCs w:val="24"/>
              </w:rPr>
            </w:pPr>
            <w:ins w:id="14" w:author="Lucyna Swoińska-Lasota" w:date="2023-03-28T08:21:00Z">
              <w:r w:rsidRPr="00442223"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Komitet Monitorujący dopuszcza doprecyzowanie zakresu kryterium na potrzeby danego postępowania w Regulaminie wyboru projektów, w zakresie zgodności z wytycznymi, o których mowa w ustawie wdrożeniowej oraz przepisami prawa </w:t>
              </w:r>
              <w:commentRangeStart w:id="15"/>
              <w:r w:rsidRPr="00442223">
                <w:rPr>
                  <w:rFonts w:ascii="Arial" w:hAnsi="Arial" w:cs="Arial"/>
                  <w:color w:val="000000"/>
                  <w:sz w:val="24"/>
                  <w:szCs w:val="24"/>
                </w:rPr>
                <w:t>krajowego</w:t>
              </w:r>
              <w:commentRangeEnd w:id="15"/>
              <w:r>
                <w:rPr>
                  <w:rStyle w:val="Odwoaniedokomentarza"/>
                  <w:rFonts w:ascii="Calibri" w:eastAsia="Calibri" w:hAnsi="Calibri" w:cs="Times New Roman"/>
                </w:rPr>
                <w:commentReference w:id="15"/>
              </w:r>
              <w:r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. </w:t>
              </w:r>
            </w:ins>
            <w:del w:id="16" w:author="Lucyna Swoińska-Lasota" w:date="2023-03-28T08:21:00Z">
              <w:r w:rsidR="00C02DAF" w:rsidRPr="00EB2A79" w:rsidDel="00CE6D71">
                <w:rPr>
                  <w:rFonts w:ascii="Arial" w:hAnsi="Arial" w:cs="Arial"/>
                  <w:color w:val="000000"/>
                  <w:sz w:val="24"/>
                  <w:szCs w:val="24"/>
                </w:rPr>
                <w:delText>Komitet Monitorujący dopuszcza doprecyzowanie zakresu podmiotowego lub przedmiotowego kryterium na potrzeby danego postępowania w Regulaminie wyboru projektów.</w:delText>
              </w:r>
            </w:del>
          </w:p>
          <w:p w14:paraId="5196091C" w14:textId="77777777" w:rsidR="00C02DAF" w:rsidRPr="00EB2A79" w:rsidRDefault="00C02DAF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102" w:type="pct"/>
          </w:tcPr>
          <w:p w14:paraId="64DE0451" w14:textId="77777777" w:rsidR="00C76301" w:rsidRPr="00EB2A79" w:rsidRDefault="00C76301" w:rsidP="00EB2A7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43DAE2E3" w14:textId="66C323C9" w:rsidR="00C76301" w:rsidRPr="00EB2A79" w:rsidRDefault="00C76301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60C0A09F" w14:textId="3F3EF9A7" w:rsidR="00C02DAF" w:rsidRPr="00EB2A79" w:rsidRDefault="00C76301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C02DAF" w:rsidRPr="00EB2A79" w14:paraId="63BA17CC" w14:textId="77777777" w:rsidTr="001C61DE">
        <w:tc>
          <w:tcPr>
            <w:tcW w:w="252" w:type="pct"/>
          </w:tcPr>
          <w:p w14:paraId="604C269D" w14:textId="517F8A7E" w:rsidR="00C02DAF" w:rsidRPr="00EB2A79" w:rsidRDefault="00C02DAF" w:rsidP="00EB2A79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</w:t>
            </w:r>
            <w:r w:rsidR="00471F89" w:rsidRPr="00EB2A79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14" w:type="pct"/>
          </w:tcPr>
          <w:p w14:paraId="64724BDF" w14:textId="61465FC9" w:rsidR="00C02DAF" w:rsidRPr="00EB2A79" w:rsidRDefault="00C02DAF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533" w:type="pct"/>
          </w:tcPr>
          <w:p w14:paraId="0FD58700" w14:textId="77777777" w:rsidR="00C02DAF" w:rsidRPr="00EB2A79" w:rsidRDefault="00C02DAF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0DA8CE70" w14:textId="77777777" w:rsidR="00C02DAF" w:rsidRPr="00EB2A79" w:rsidRDefault="00C02DAF" w:rsidP="00EB2A79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20046473" w14:textId="77777777" w:rsidR="00C02DAF" w:rsidRPr="00EB2A79" w:rsidRDefault="00C02DAF" w:rsidP="00EB2A79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638E475F" w14:textId="77777777" w:rsidR="00C02DAF" w:rsidRPr="00EB2A79" w:rsidRDefault="00C02DAF" w:rsidP="00EB2A79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wydatki wynikają bezpośrednio z opisanych działań i przyczyniają się do osiągnięcia produktów projektu;</w:t>
            </w:r>
          </w:p>
          <w:p w14:paraId="6454FF2C" w14:textId="77777777" w:rsidR="00C02DAF" w:rsidRPr="00EB2A79" w:rsidRDefault="00C02DAF" w:rsidP="00EB2A79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2BCE17E6" w14:textId="77777777" w:rsidR="00C02DAF" w:rsidRPr="00EB2A79" w:rsidRDefault="00C02DAF" w:rsidP="00EB2A79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1C778F06" w14:textId="77777777" w:rsidR="00C02DAF" w:rsidRPr="00EB2A79" w:rsidRDefault="00C02DAF" w:rsidP="00EB2A79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31B6A30F" w14:textId="77777777" w:rsidR="00C02DAF" w:rsidRPr="00EB2A79" w:rsidRDefault="00C02DAF" w:rsidP="00EB2A79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469A5409" w14:textId="77777777" w:rsidR="00C02DAF" w:rsidRPr="00EB2A79" w:rsidRDefault="00C02DAF" w:rsidP="00EB2A79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2996B217" w14:textId="77777777" w:rsidR="00C02DAF" w:rsidRPr="00EB2A79" w:rsidRDefault="00C02DAF" w:rsidP="00EB2A79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cross-financing, wkład własny, jednostki miar, błędne wyliczenia itp.).</w:t>
            </w:r>
          </w:p>
          <w:p w14:paraId="0FD04730" w14:textId="4A48F665" w:rsidR="00C02DAF" w:rsidRPr="00EB2A79" w:rsidRDefault="00C02DAF" w:rsidP="00EB2A79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40BA1A54" w14:textId="344DCFC1" w:rsidR="00221A73" w:rsidRPr="00EB2A79" w:rsidDel="00CE6D71" w:rsidRDefault="00CE6D71" w:rsidP="00EB2A79">
            <w:pPr>
              <w:spacing w:before="100" w:beforeAutospacing="1" w:after="100" w:afterAutospacing="1" w:line="276" w:lineRule="auto"/>
              <w:rPr>
                <w:del w:id="17" w:author="Lucyna Swoińska-Lasota" w:date="2023-03-28T08:21:00Z"/>
                <w:rFonts w:ascii="Arial" w:hAnsi="Arial" w:cs="Arial"/>
                <w:color w:val="000000"/>
                <w:sz w:val="24"/>
                <w:szCs w:val="24"/>
              </w:rPr>
            </w:pPr>
            <w:ins w:id="18" w:author="Lucyna Swoińska-Lasota" w:date="2023-03-28T08:21:00Z">
              <w:r w:rsidRPr="00442223"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Komitet Monitorujący dopuszcza doprecyzowanie zakresu kryterium na potrzeby danego postępowania w Regulaminie wyboru projektów, w zakresie zgodności z wytycznymi, o których mowa w ustawie wdrożeniowej oraz przepisami prawa </w:t>
              </w:r>
              <w:commentRangeStart w:id="19"/>
              <w:r w:rsidRPr="00442223">
                <w:rPr>
                  <w:rFonts w:ascii="Arial" w:hAnsi="Arial" w:cs="Arial"/>
                  <w:color w:val="000000"/>
                  <w:sz w:val="24"/>
                  <w:szCs w:val="24"/>
                </w:rPr>
                <w:t>krajowego</w:t>
              </w:r>
              <w:commentRangeEnd w:id="19"/>
              <w:r>
                <w:rPr>
                  <w:rStyle w:val="Odwoaniedokomentarza"/>
                  <w:rFonts w:ascii="Calibri" w:eastAsia="Calibri" w:hAnsi="Calibri" w:cs="Times New Roman"/>
                </w:rPr>
                <w:commentReference w:id="19"/>
              </w:r>
              <w:r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. </w:t>
              </w:r>
            </w:ins>
            <w:del w:id="20" w:author="Lucyna Swoińska-Lasota" w:date="2023-03-28T08:21:00Z">
              <w:r w:rsidR="00C02DAF" w:rsidRPr="00EB2A79" w:rsidDel="00CE6D71">
                <w:rPr>
                  <w:rFonts w:ascii="Arial" w:hAnsi="Arial" w:cs="Arial"/>
                  <w:color w:val="000000"/>
                  <w:sz w:val="24"/>
                  <w:szCs w:val="24"/>
                </w:rPr>
                <w:delText>Komitet Monitorujący dopuszcza doprecyzowanie zakresu podmiotowego lub przedmiotowego kryterium na potrzeby danego postępowania w Regulaminie wyboru projektów.</w:delText>
              </w:r>
            </w:del>
          </w:p>
          <w:p w14:paraId="2AA08732" w14:textId="77777777" w:rsidR="00C02DAF" w:rsidRPr="00EB2A79" w:rsidRDefault="00C02DAF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102" w:type="pct"/>
          </w:tcPr>
          <w:p w14:paraId="0DBED714" w14:textId="77777777" w:rsidR="00C76301" w:rsidRPr="00EB2A79" w:rsidRDefault="00C76301" w:rsidP="00EB2A7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5FCBE1CF" w14:textId="6C215F2C" w:rsidR="00C76301" w:rsidRPr="00EB2A79" w:rsidRDefault="00C76301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061EB95F" w14:textId="2BA2BC69" w:rsidR="00C02DAF" w:rsidRPr="00EB2A79" w:rsidRDefault="00C76301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</w:p>
        </w:tc>
      </w:tr>
    </w:tbl>
    <w:p w14:paraId="1AA041B9" w14:textId="007A6426" w:rsidR="00C57FAD" w:rsidRPr="00EB2A79" w:rsidRDefault="00C57FAD" w:rsidP="00EB2A79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EB2A79">
        <w:rPr>
          <w:rFonts w:ascii="Arial" w:hAnsi="Arial" w:cs="Arial"/>
          <w:b/>
          <w:bCs/>
          <w:sz w:val="24"/>
          <w:szCs w:val="24"/>
        </w:rPr>
        <w:lastRenderedPageBreak/>
        <w:br w:type="page"/>
      </w:r>
    </w:p>
    <w:p w14:paraId="629F2E15" w14:textId="58F82552" w:rsidR="009807D0" w:rsidRPr="00EB2A79" w:rsidRDefault="009807D0" w:rsidP="00EB2A79">
      <w:pPr>
        <w:pStyle w:val="Akapitzlist"/>
        <w:numPr>
          <w:ilvl w:val="0"/>
          <w:numId w:val="11"/>
        </w:num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EB2A79">
        <w:rPr>
          <w:rFonts w:ascii="Arial" w:hAnsi="Arial" w:cs="Arial"/>
          <w:b/>
          <w:bCs/>
          <w:sz w:val="24"/>
          <w:szCs w:val="24"/>
        </w:rPr>
        <w:lastRenderedPageBreak/>
        <w:t>Kryteria dostępu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2289"/>
        <w:gridCol w:w="7509"/>
        <w:gridCol w:w="3606"/>
      </w:tblGrid>
      <w:tr w:rsidR="004751CD" w:rsidRPr="00EB2A79" w14:paraId="0272BCD8" w14:textId="77777777" w:rsidTr="003530CD">
        <w:trPr>
          <w:tblHeader/>
        </w:trPr>
        <w:tc>
          <w:tcPr>
            <w:tcW w:w="211" w:type="pct"/>
            <w:shd w:val="clear" w:color="auto" w:fill="FFFFFF" w:themeFill="background1"/>
          </w:tcPr>
          <w:p w14:paraId="137EEE9C" w14:textId="7699D027" w:rsidR="004751CD" w:rsidRPr="00EB2A79" w:rsidRDefault="004751CD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2A79">
              <w:rPr>
                <w:rFonts w:ascii="Arial" w:eastAsia="Calibri" w:hAnsi="Arial" w:cs="Arial"/>
                <w:b/>
                <w:color w:val="365F91"/>
                <w:sz w:val="24"/>
                <w:szCs w:val="24"/>
              </w:rPr>
              <w:t>Nr</w:t>
            </w:r>
          </w:p>
        </w:tc>
        <w:tc>
          <w:tcPr>
            <w:tcW w:w="777" w:type="pct"/>
            <w:shd w:val="clear" w:color="auto" w:fill="FFFFFF" w:themeFill="background1"/>
          </w:tcPr>
          <w:p w14:paraId="75472284" w14:textId="70CD6A96" w:rsidR="004751CD" w:rsidRPr="00EB2A79" w:rsidRDefault="004751CD" w:rsidP="00EB2A79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color w:val="365F91"/>
                <w:sz w:val="24"/>
                <w:szCs w:val="24"/>
              </w:rPr>
            </w:pPr>
            <w:r w:rsidRPr="00EB2A79">
              <w:rPr>
                <w:rFonts w:ascii="Arial" w:eastAsia="Calibri" w:hAnsi="Arial" w:cs="Arial"/>
                <w:b/>
                <w:color w:val="365F91"/>
                <w:sz w:val="24"/>
                <w:szCs w:val="24"/>
              </w:rPr>
              <w:t>Nazwa</w:t>
            </w:r>
          </w:p>
        </w:tc>
        <w:tc>
          <w:tcPr>
            <w:tcW w:w="2723" w:type="pct"/>
            <w:shd w:val="clear" w:color="auto" w:fill="FFFFFF" w:themeFill="background1"/>
          </w:tcPr>
          <w:p w14:paraId="4504230E" w14:textId="77777777" w:rsidR="004751CD" w:rsidRPr="00EB2A79" w:rsidRDefault="004751CD" w:rsidP="00EB2A79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color w:val="365F91"/>
                <w:sz w:val="24"/>
                <w:szCs w:val="24"/>
              </w:rPr>
            </w:pPr>
            <w:r w:rsidRPr="00EB2A79">
              <w:rPr>
                <w:rFonts w:ascii="Arial" w:eastAsia="Calibri" w:hAnsi="Arial" w:cs="Arial"/>
                <w:b/>
                <w:color w:val="365F91"/>
                <w:sz w:val="24"/>
                <w:szCs w:val="24"/>
              </w:rPr>
              <w:t>Definicja</w:t>
            </w:r>
          </w:p>
        </w:tc>
        <w:tc>
          <w:tcPr>
            <w:tcW w:w="1288" w:type="pct"/>
            <w:shd w:val="clear" w:color="auto" w:fill="FFFFFF" w:themeFill="background1"/>
          </w:tcPr>
          <w:p w14:paraId="4AC1A8BA" w14:textId="77777777" w:rsidR="004751CD" w:rsidRPr="00EB2A79" w:rsidRDefault="004751CD" w:rsidP="00EB2A79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color w:val="365F91"/>
                <w:sz w:val="24"/>
                <w:szCs w:val="24"/>
              </w:rPr>
            </w:pPr>
            <w:r w:rsidRPr="00EB2A79">
              <w:rPr>
                <w:rFonts w:ascii="Arial" w:eastAsia="Calibri" w:hAnsi="Arial" w:cs="Arial"/>
                <w:b/>
                <w:color w:val="365F91"/>
                <w:sz w:val="24"/>
                <w:szCs w:val="24"/>
              </w:rPr>
              <w:t>Opis znaczenia</w:t>
            </w:r>
          </w:p>
        </w:tc>
      </w:tr>
      <w:tr w:rsidR="003530CD" w:rsidRPr="00EB2A79" w14:paraId="73438A9D" w14:textId="77777777" w:rsidTr="003530CD">
        <w:tc>
          <w:tcPr>
            <w:tcW w:w="211" w:type="pct"/>
          </w:tcPr>
          <w:p w14:paraId="6C337B0E" w14:textId="05D3618E" w:rsidR="003530CD" w:rsidRPr="00EB2A79" w:rsidRDefault="003530CD" w:rsidP="003530C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</w:p>
        </w:tc>
        <w:tc>
          <w:tcPr>
            <w:tcW w:w="777" w:type="pct"/>
          </w:tcPr>
          <w:p w14:paraId="219C39E8" w14:textId="63D58CCA" w:rsidR="003530CD" w:rsidRPr="00EB2A79" w:rsidRDefault="003530CD" w:rsidP="003530C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wybierany jest w sposób niekonkurencyjny</w:t>
            </w:r>
            <w:r w:rsidRPr="00680A62" w:rsidDel="004909C4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23" w:type="pct"/>
          </w:tcPr>
          <w:p w14:paraId="51F7DD6C" w14:textId="77777777" w:rsidR="003530CD" w:rsidRDefault="003530CD" w:rsidP="003530C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80A62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Pr="00680A62">
              <w:rPr>
                <w:rFonts w:ascii="Arial" w:hAnsi="Arial" w:cs="Arial"/>
                <w:color w:val="000000"/>
                <w:sz w:val="24"/>
                <w:szCs w:val="24"/>
              </w:rPr>
              <w:t>projekt oraz wnioskodawca są wskazani w Harmonogramie naboru wniosków o dofinansowanie projektów dla programu Fundusze Europejskie dla Kujaw i Pomorza 2021-2027 (aktualny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m</w:t>
            </w:r>
            <w:r w:rsidRPr="00680A62">
              <w:rPr>
                <w:rFonts w:ascii="Arial" w:hAnsi="Arial" w:cs="Arial"/>
                <w:color w:val="000000"/>
                <w:sz w:val="24"/>
                <w:szCs w:val="24"/>
              </w:rPr>
              <w:t xml:space="preserve"> na dzień ogłoszenia naboru)</w:t>
            </w:r>
            <w:r w:rsidRPr="00680A6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1662BC9" w14:textId="61CF54B8" w:rsidR="003530CD" w:rsidRPr="00EB2A79" w:rsidRDefault="003530CD" w:rsidP="003530C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80A6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harmonogram naboru wniosków o dofinansowanie projektów dla programu Fundusze Europejskie dla Kujaw i Pomorza 2021-2027.</w:t>
            </w:r>
          </w:p>
        </w:tc>
        <w:tc>
          <w:tcPr>
            <w:tcW w:w="1288" w:type="pct"/>
          </w:tcPr>
          <w:p w14:paraId="61C791CF" w14:textId="77777777" w:rsidR="003530CD" w:rsidRPr="00EB2A79" w:rsidRDefault="003530CD" w:rsidP="003530C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21" w:name="_Hlk125463216"/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4AD88AA5" w14:textId="789657E1" w:rsidR="003530CD" w:rsidRPr="00EB2A79" w:rsidRDefault="003530CD" w:rsidP="003530CD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7AA81D4" w14:textId="704BBD6C" w:rsidR="003530CD" w:rsidRPr="00EB2A79" w:rsidRDefault="003530CD" w:rsidP="003530C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  <w:bookmarkEnd w:id="21"/>
          </w:p>
        </w:tc>
      </w:tr>
      <w:tr w:rsidR="004751CD" w:rsidRPr="00EB2A79" w14:paraId="6DEC6799" w14:textId="77777777" w:rsidTr="003530CD">
        <w:tc>
          <w:tcPr>
            <w:tcW w:w="211" w:type="pct"/>
          </w:tcPr>
          <w:p w14:paraId="671A60EC" w14:textId="14C2DE5A" w:rsidR="004751CD" w:rsidRPr="00EB2A79" w:rsidRDefault="009C1B59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/>
                <w:bCs/>
                <w:sz w:val="24"/>
                <w:szCs w:val="24"/>
              </w:rPr>
              <w:t>C.2</w:t>
            </w:r>
          </w:p>
        </w:tc>
        <w:tc>
          <w:tcPr>
            <w:tcW w:w="777" w:type="pct"/>
          </w:tcPr>
          <w:p w14:paraId="1F16EF5E" w14:textId="69F212B3" w:rsidR="004751CD" w:rsidRPr="00EB2A79" w:rsidRDefault="009C1B59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723" w:type="pct"/>
          </w:tcPr>
          <w:p w14:paraId="0398BCA0" w14:textId="22F75766" w:rsidR="004751CD" w:rsidRPr="00EB2A79" w:rsidRDefault="004751CD" w:rsidP="6019B0A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6019B0A0">
              <w:rPr>
                <w:rFonts w:ascii="Arial" w:hAnsi="Arial" w:cs="Arial"/>
                <w:color w:val="000000" w:themeColor="text1"/>
                <w:sz w:val="24"/>
                <w:szCs w:val="24"/>
              </w:rPr>
              <w:t>W kryterium sprawdzimy, czy projekt jest skierowany do osób młodych, w wieku od 15 roku życia,</w:t>
            </w:r>
            <w:r w:rsidR="0005527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kwalifikujących się do wsparcia</w:t>
            </w:r>
            <w:r w:rsidRPr="6019B0A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przez </w:t>
            </w:r>
            <w:r w:rsidR="0012197E" w:rsidRPr="6019B0A0">
              <w:rPr>
                <w:rFonts w:ascii="Arial" w:hAnsi="Arial" w:cs="Arial"/>
                <w:sz w:val="24"/>
                <w:szCs w:val="24"/>
              </w:rPr>
              <w:t>Kujawsko-Pomorską Wojewódzką Komendę Ochotniczych Hufców Pracy w Toruniu</w:t>
            </w:r>
            <w:r w:rsidRPr="6019B0A0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1588F5DB" w14:textId="77777777" w:rsidR="004751CD" w:rsidRPr="00EB2A79" w:rsidRDefault="004751CD" w:rsidP="00EB2A7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  <w:p w14:paraId="4DE9AF0E" w14:textId="77777777" w:rsidR="004751CD" w:rsidRPr="00EB2A79" w:rsidRDefault="004751CD" w:rsidP="00EB2A79">
            <w:pPr>
              <w:pStyle w:val="Default"/>
              <w:spacing w:before="100" w:beforeAutospacing="1" w:after="100" w:afterAutospacing="1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88" w:type="pct"/>
          </w:tcPr>
          <w:p w14:paraId="5C170115" w14:textId="77777777" w:rsidR="004751CD" w:rsidRPr="00EB2A79" w:rsidRDefault="004751CD" w:rsidP="00EB2A7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5BE5331D" w14:textId="598AADEA" w:rsidR="004751CD" w:rsidRPr="00EB2A79" w:rsidRDefault="004751CD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18ED97FC" w14:textId="02E6C4EB" w:rsidR="004751CD" w:rsidRPr="00EB2A79" w:rsidRDefault="004751CD" w:rsidP="00EB2A7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BE091D" w:rsidRPr="00EB2A79" w14:paraId="5E045169" w14:textId="77777777" w:rsidTr="003530CD">
        <w:tc>
          <w:tcPr>
            <w:tcW w:w="211" w:type="pct"/>
          </w:tcPr>
          <w:p w14:paraId="3473E563" w14:textId="71932F8C" w:rsidR="00F04045" w:rsidRPr="00EB2A79" w:rsidRDefault="00F04045" w:rsidP="00FC581B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EB2A79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lastRenderedPageBreak/>
              <w:t>C.3</w:t>
            </w:r>
          </w:p>
        </w:tc>
        <w:tc>
          <w:tcPr>
            <w:tcW w:w="777" w:type="pct"/>
          </w:tcPr>
          <w:p w14:paraId="5108A1F0" w14:textId="31EC83A3" w:rsidR="00F04045" w:rsidRPr="00EB2A79" w:rsidRDefault="00F04045" w:rsidP="00FC581B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EB2A79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prowadzącego do nabycia kompetencji lub uzyskania kwalifikacji</w:t>
            </w:r>
          </w:p>
        </w:tc>
        <w:tc>
          <w:tcPr>
            <w:tcW w:w="2723" w:type="pct"/>
          </w:tcPr>
          <w:p w14:paraId="3F7B5EAB" w14:textId="77777777" w:rsidR="00FC581B" w:rsidRDefault="00FC581B" w:rsidP="00FC581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sprawdzimy, czy projekt zakłada realizację wsparcia prowadzącego do nabycia kompetencji lub uzyskania kwalifikacji. Realizacja wsparcia musi być zgodna z załącznikiem nr 2 do Wytycznych dotyczących monitorowania postępu rzeczowego realizacji programów na lata 2021-2027.</w:t>
            </w:r>
          </w:p>
          <w:p w14:paraId="333EC9D1" w14:textId="4B6E2347" w:rsidR="00F04045" w:rsidRPr="00EB2A79" w:rsidDel="00CE6D71" w:rsidRDefault="00CE6D71" w:rsidP="00FC581B">
            <w:pPr>
              <w:spacing w:before="100" w:beforeAutospacing="1" w:after="100" w:afterAutospacing="1" w:line="276" w:lineRule="auto"/>
              <w:rPr>
                <w:del w:id="22" w:author="Lucyna Swoińska-Lasota" w:date="2023-03-28T08:21:00Z"/>
                <w:rFonts w:ascii="Arial" w:hAnsi="Arial" w:cs="Arial"/>
                <w:sz w:val="24"/>
                <w:szCs w:val="24"/>
              </w:rPr>
            </w:pPr>
            <w:ins w:id="23" w:author="Lucyna Swoińska-Lasota" w:date="2023-03-28T08:21:00Z">
              <w:r w:rsidRPr="00442223"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Komitet Monitorujący dopuszcza doprecyzowanie zakresu kryterium na potrzeby danego postępowania w Regulaminie wyboru projektów, w zakresie zgodności z wytycznymi, o których mowa w ustawie wdrożeniowej oraz przepisami prawa </w:t>
              </w:r>
              <w:commentRangeStart w:id="24"/>
              <w:r w:rsidRPr="00442223">
                <w:rPr>
                  <w:rFonts w:ascii="Arial" w:hAnsi="Arial" w:cs="Arial"/>
                  <w:color w:val="000000"/>
                  <w:sz w:val="24"/>
                  <w:szCs w:val="24"/>
                </w:rPr>
                <w:t>krajowego</w:t>
              </w:r>
              <w:commentRangeEnd w:id="24"/>
              <w:r>
                <w:rPr>
                  <w:rStyle w:val="Odwoaniedokomentarza"/>
                  <w:rFonts w:ascii="Calibri" w:eastAsia="Calibri" w:hAnsi="Calibri" w:cs="Times New Roman"/>
                </w:rPr>
                <w:commentReference w:id="24"/>
              </w:r>
              <w:r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. </w:t>
              </w:r>
            </w:ins>
            <w:del w:id="25" w:author="Lucyna Swoińska-Lasota" w:date="2023-03-28T08:21:00Z">
              <w:r w:rsidR="00F04045" w:rsidRPr="00EB2A79" w:rsidDel="00CE6D71">
                <w:rPr>
                  <w:rFonts w:ascii="Arial" w:hAnsi="Arial" w:cs="Arial"/>
                  <w:sz w:val="24"/>
                  <w:szCs w:val="24"/>
                </w:rPr>
                <w:delText>Komitet Monitorujący dopuszcza doprecyzowanie zakresu podmiotowego lub przedmiotowego kryterium na potrzeby danego postępowania w Regulaminie wyboru projektów.</w:delText>
              </w:r>
            </w:del>
          </w:p>
          <w:p w14:paraId="5339628E" w14:textId="0AD11A37" w:rsidR="00F04045" w:rsidRPr="00EB2A79" w:rsidRDefault="00F04045" w:rsidP="00FC581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1288" w:type="pct"/>
          </w:tcPr>
          <w:p w14:paraId="54F09BB0" w14:textId="39D9B51C" w:rsidR="00F04045" w:rsidRPr="00EB2A79" w:rsidRDefault="00F04045" w:rsidP="00FC581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43614A28" w14:textId="4AEC4C1F" w:rsidR="00F04045" w:rsidRPr="00EB2A79" w:rsidRDefault="00F04045" w:rsidP="00FC581B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B86D0C7" w14:textId="0666A698" w:rsidR="00F04045" w:rsidRPr="00EB2A79" w:rsidRDefault="00F04045" w:rsidP="00FC581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4751CD" w:rsidRPr="00EB2A79" w14:paraId="74E1ED8C" w14:textId="77777777" w:rsidTr="003530CD">
        <w:tc>
          <w:tcPr>
            <w:tcW w:w="211" w:type="pct"/>
          </w:tcPr>
          <w:p w14:paraId="2B7A828B" w14:textId="732E6173" w:rsidR="004751CD" w:rsidRPr="00EB2A79" w:rsidRDefault="00EB6D36" w:rsidP="00EB2A79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EB2A79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C.4</w:t>
            </w:r>
          </w:p>
        </w:tc>
        <w:tc>
          <w:tcPr>
            <w:tcW w:w="777" w:type="pct"/>
          </w:tcPr>
          <w:p w14:paraId="6DF35EA9" w14:textId="3660C383" w:rsidR="004751CD" w:rsidRPr="00EB2A79" w:rsidRDefault="004751CD" w:rsidP="6019B0A0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EastAsia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6019B0A0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>Projekt jest zgodny z zapisami Szczegółowego Opisu Priorytetów</w:t>
            </w:r>
          </w:p>
        </w:tc>
        <w:tc>
          <w:tcPr>
            <w:tcW w:w="2723" w:type="pct"/>
          </w:tcPr>
          <w:p w14:paraId="00E97662" w14:textId="49B57A10" w:rsidR="004751CD" w:rsidRPr="00EB2A79" w:rsidRDefault="004751CD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EB2A79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 w wersji aktualnej na dzień rozpoczęcia postępowania:</w:t>
            </w:r>
          </w:p>
          <w:p w14:paraId="7EB437EA" w14:textId="32F89D42" w:rsidR="004751CD" w:rsidRPr="00EB2A79" w:rsidRDefault="004751CD" w:rsidP="00EB2A79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 zakresie informacji wskazanych w polu </w:t>
            </w:r>
            <w:r w:rsidR="002668E9">
              <w:rPr>
                <w:rFonts w:ascii="Arial" w:hAnsi="Arial" w:cs="Arial"/>
                <w:color w:val="000000" w:themeColor="text1"/>
                <w:sz w:val="24"/>
                <w:szCs w:val="24"/>
              </w:rPr>
              <w:t>„</w:t>
            </w:r>
            <w:r w:rsidRPr="00EB2A79">
              <w:rPr>
                <w:rFonts w:ascii="Arial" w:hAnsi="Arial" w:cs="Arial"/>
                <w:color w:val="000000" w:themeColor="text1"/>
                <w:sz w:val="24"/>
                <w:szCs w:val="24"/>
              </w:rPr>
              <w:t>Opis działań</w:t>
            </w:r>
            <w:r w:rsidR="002668E9">
              <w:rPr>
                <w:rFonts w:ascii="Arial" w:hAnsi="Arial" w:cs="Arial"/>
                <w:color w:val="000000" w:themeColor="text1"/>
                <w:sz w:val="24"/>
                <w:szCs w:val="24"/>
              </w:rPr>
              <w:t>” dotyczących typu projektu oraz</w:t>
            </w:r>
            <w:r w:rsidRPr="00EB2A7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zasad realizacji wsparcia;</w:t>
            </w:r>
          </w:p>
          <w:p w14:paraId="7464F978" w14:textId="393957E6" w:rsidR="004751CD" w:rsidRPr="00B16213" w:rsidRDefault="004751CD" w:rsidP="00072EFA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EB2A79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 w:rsidR="00072EFA" w:rsidRPr="00D85B37">
              <w:rPr>
                <w:rFonts w:ascii="Arial" w:hAnsi="Arial" w:cs="Arial"/>
                <w:sz w:val="24"/>
                <w:szCs w:val="24"/>
              </w:rPr>
              <w:t>„Maksymalny % poziom dofinansowania UE w projekcie”</w:t>
            </w:r>
            <w:r w:rsidR="00072EF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BD482F0" w14:textId="2DD7AD43" w:rsidR="00F04045" w:rsidRPr="00EB2A79" w:rsidRDefault="00F04045" w:rsidP="00EB2A79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EB2A79">
              <w:rPr>
                <w:rFonts w:ascii="Arial" w:hAnsi="Arial" w:cs="Arial"/>
                <w:sz w:val="24"/>
                <w:szCs w:val="24"/>
              </w:rPr>
              <w:t xml:space="preserve">w zakresie informacji wskazanych w polu „Dopuszczalny cross-financing </w:t>
            </w:r>
            <w:r w:rsidR="009A5CE0">
              <w:rPr>
                <w:rFonts w:ascii="Arial" w:hAnsi="Arial" w:cs="Arial"/>
                <w:sz w:val="24"/>
                <w:szCs w:val="24"/>
              </w:rPr>
              <w:t>(</w:t>
            </w:r>
            <w:r w:rsidRPr="00EB2A79">
              <w:rPr>
                <w:rFonts w:ascii="Arial" w:hAnsi="Arial" w:cs="Arial"/>
                <w:sz w:val="24"/>
                <w:szCs w:val="24"/>
              </w:rPr>
              <w:t>%</w:t>
            </w:r>
            <w:r w:rsidR="009A5CE0">
              <w:rPr>
                <w:rFonts w:ascii="Arial" w:hAnsi="Arial" w:cs="Arial"/>
                <w:sz w:val="24"/>
                <w:szCs w:val="24"/>
              </w:rPr>
              <w:t>)</w:t>
            </w:r>
            <w:r w:rsidRPr="00EB2A79">
              <w:rPr>
                <w:rFonts w:ascii="Arial" w:hAnsi="Arial" w:cs="Arial"/>
                <w:sz w:val="24"/>
                <w:szCs w:val="24"/>
              </w:rPr>
              <w:t>”.</w:t>
            </w:r>
          </w:p>
          <w:p w14:paraId="2C836751" w14:textId="379C7BEC" w:rsidR="004751CD" w:rsidRPr="00EB2A79" w:rsidRDefault="004751CD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</w:t>
            </w:r>
          </w:p>
        </w:tc>
        <w:tc>
          <w:tcPr>
            <w:tcW w:w="1288" w:type="pct"/>
          </w:tcPr>
          <w:p w14:paraId="3585FFB3" w14:textId="77777777" w:rsidR="004751CD" w:rsidRPr="00EB2A79" w:rsidRDefault="004751CD" w:rsidP="00EB2A7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103BCD76" w14:textId="4492B310" w:rsidR="004751CD" w:rsidRPr="00EB2A79" w:rsidRDefault="004751CD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81F53E2" w14:textId="6145EBD3" w:rsidR="004751CD" w:rsidRPr="00EB2A79" w:rsidRDefault="004751CD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na podstawie posiadanych dokumentów. W </w:t>
            </w:r>
            <w:r w:rsidRPr="00EB2A79">
              <w:rPr>
                <w:rFonts w:ascii="Arial" w:hAnsi="Arial" w:cs="Arial"/>
                <w:bCs/>
                <w:sz w:val="24"/>
                <w:szCs w:val="24"/>
              </w:rPr>
              <w:lastRenderedPageBreak/>
              <w:t>takim przypadku ocena może być negatywna.</w:t>
            </w:r>
          </w:p>
        </w:tc>
      </w:tr>
      <w:tr w:rsidR="004751CD" w:rsidRPr="00EB2A79" w14:paraId="7CC9EEC7" w14:textId="77777777" w:rsidTr="003530CD">
        <w:tc>
          <w:tcPr>
            <w:tcW w:w="211" w:type="pct"/>
          </w:tcPr>
          <w:p w14:paraId="05CD6587" w14:textId="7A4BAF49" w:rsidR="004751CD" w:rsidRPr="00EB2A79" w:rsidRDefault="00EB6D36" w:rsidP="00EB2A79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EB2A79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lastRenderedPageBreak/>
              <w:t>C.5</w:t>
            </w:r>
          </w:p>
        </w:tc>
        <w:tc>
          <w:tcPr>
            <w:tcW w:w="777" w:type="pct"/>
          </w:tcPr>
          <w:p w14:paraId="73ABF05C" w14:textId="28606B4D" w:rsidR="004751CD" w:rsidRPr="00EB2A79" w:rsidRDefault="004751CD" w:rsidP="00EB2A79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EB2A79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Projekt zakłada wskaźnik „Liczba osób, które uzyskały kwalifikacje po opuszczeniu programu</w:t>
            </w:r>
            <w:commentRangeStart w:id="26"/>
            <w:ins w:id="27" w:author="Kinga Wysocka" w:date="2023-03-28T09:07:00Z">
              <w:r w:rsidR="00AC4ABE">
                <w:rPr>
                  <w:rStyle w:val="Odwoanieprzypisudolnego"/>
                  <w:rFonts w:ascii="Arial" w:eastAsiaTheme="minorHAnsi" w:hAnsi="Arial" w:cs="Arial"/>
                  <w:b/>
                  <w:color w:val="000000"/>
                  <w:sz w:val="24"/>
                  <w:szCs w:val="24"/>
                  <w:lang w:eastAsia="en-US"/>
                </w:rPr>
                <w:footnoteReference w:id="3"/>
              </w:r>
            </w:ins>
            <w:commentRangeEnd w:id="26"/>
            <w:r w:rsidR="00162160">
              <w:rPr>
                <w:rStyle w:val="Odwoaniedokomentarza"/>
                <w:rFonts w:ascii="Calibri" w:eastAsia="Calibri" w:hAnsi="Calibri" w:cs="Times New Roman"/>
                <w:lang w:eastAsia="en-US"/>
              </w:rPr>
              <w:commentReference w:id="26"/>
            </w:r>
            <w:r w:rsidRPr="00EB2A79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 xml:space="preserve">” - co najmniej na poziomie 30 % </w:t>
            </w:r>
          </w:p>
        </w:tc>
        <w:tc>
          <w:tcPr>
            <w:tcW w:w="2723" w:type="pct"/>
          </w:tcPr>
          <w:p w14:paraId="249E6F04" w14:textId="7E2E8842" w:rsidR="004751CD" w:rsidRPr="00EB2A79" w:rsidRDefault="00EB6D36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EB2A79">
              <w:rPr>
                <w:rFonts w:ascii="Arial" w:hAnsi="Arial" w:cs="Arial"/>
                <w:sz w:val="24"/>
                <w:szCs w:val="24"/>
              </w:rPr>
              <w:t>W kryterium sprawdzimy czy wnioskodawca zaplanował realizację wskaźnika:</w:t>
            </w:r>
            <w:r w:rsidR="004751CD" w:rsidRPr="00EB2A79">
              <w:rPr>
                <w:rFonts w:ascii="Arial" w:hAnsi="Arial" w:cs="Arial"/>
                <w:sz w:val="24"/>
                <w:szCs w:val="24"/>
              </w:rPr>
              <w:t xml:space="preserve"> „Liczba osób, które uzyskały kwalifikacje po opuszczeniu programu” - co najmniej na poziomie 30 % .</w:t>
            </w:r>
          </w:p>
          <w:p w14:paraId="2630EADD" w14:textId="6D15B821" w:rsidR="004751CD" w:rsidRPr="00EB2A79" w:rsidRDefault="004751CD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EB2A79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288" w:type="pct"/>
          </w:tcPr>
          <w:p w14:paraId="704FE342" w14:textId="77777777" w:rsidR="004751CD" w:rsidRPr="00EB2A79" w:rsidRDefault="004751CD" w:rsidP="00EB2A7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5E2DE9CD" w14:textId="555D5F6E" w:rsidR="004751CD" w:rsidRPr="00EB2A79" w:rsidRDefault="004751CD" w:rsidP="00EB2A79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3DAEFA6D" w14:textId="226F3358" w:rsidR="004751CD" w:rsidRPr="00EB2A79" w:rsidRDefault="004751CD" w:rsidP="00EB2A7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</w:tbl>
    <w:p w14:paraId="4E9C4597" w14:textId="57B5BC26" w:rsidR="009807D0" w:rsidRPr="00EB2A79" w:rsidRDefault="009807D0" w:rsidP="00EB2A79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bookmarkStart w:id="29" w:name="_Hlk124770379"/>
    </w:p>
    <w:bookmarkEnd w:id="29"/>
    <w:p w14:paraId="71FFE44E" w14:textId="00E670C3" w:rsidR="00156FDF" w:rsidRPr="00EB2A79" w:rsidRDefault="00156FDF" w:rsidP="00EB2A79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p w14:paraId="28473941" w14:textId="066EA463" w:rsidR="0078551B" w:rsidRPr="00EB2A79" w:rsidRDefault="0078551B" w:rsidP="00EB2A79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EB2A79" w:rsidSect="00156FDF">
      <w:footerReference w:type="default" r:id="rId15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7" w:author="Lucyna Swoińska-Lasota" w:date="2023-03-28T08:19:00Z" w:initials="LSL-BdsS">
    <w:p w14:paraId="1FB3323E" w14:textId="77777777" w:rsidR="00CE6D71" w:rsidRDefault="00CE6D71" w:rsidP="00CE6D71">
      <w:pPr>
        <w:pStyle w:val="Tekstkomentarza"/>
      </w:pPr>
      <w:r>
        <w:rPr>
          <w:rStyle w:val="Odwoaniedokomentarza"/>
        </w:rPr>
        <w:annotationRef/>
      </w:r>
      <w:r>
        <w:t>Zmiana wynikająca ze zgłoszonej uwagi Kujawsko-Pomorskiej Federacji Organizacji Pozarządowych</w:t>
      </w:r>
    </w:p>
  </w:comment>
  <w:comment w:id="11" w:author="Lucyna Swoińska-Lasota" w:date="2023-03-28T08:19:00Z" w:initials="LSL-BdsS">
    <w:p w14:paraId="054692EA" w14:textId="77777777" w:rsidR="00CE6D71" w:rsidRDefault="00CE6D71" w:rsidP="00CE6D71">
      <w:pPr>
        <w:pStyle w:val="Tekstkomentarza"/>
      </w:pPr>
      <w:r>
        <w:rPr>
          <w:rStyle w:val="Odwoaniedokomentarza"/>
        </w:rPr>
        <w:annotationRef/>
      </w:r>
      <w:r>
        <w:t>Zmiana wynikająca ze zgłoszonej uwagi Kujawsko-Pomorskiej Federacji Organizacji Pozarządowych</w:t>
      </w:r>
    </w:p>
  </w:comment>
  <w:comment w:id="15" w:author="Lucyna Swoińska-Lasota" w:date="2023-03-28T08:19:00Z" w:initials="LSL-BdsS">
    <w:p w14:paraId="5F42C344" w14:textId="77777777" w:rsidR="00CE6D71" w:rsidRDefault="00CE6D71" w:rsidP="00CE6D71">
      <w:pPr>
        <w:pStyle w:val="Tekstkomentarza"/>
      </w:pPr>
      <w:r>
        <w:rPr>
          <w:rStyle w:val="Odwoaniedokomentarza"/>
        </w:rPr>
        <w:annotationRef/>
      </w:r>
      <w:r>
        <w:t>Zmiana wynikająca ze zgłoszonej uwagi Kujawsko-Pomorskiej Federacji Organizacji Pozarządowych</w:t>
      </w:r>
    </w:p>
  </w:comment>
  <w:comment w:id="19" w:author="Lucyna Swoińska-Lasota" w:date="2023-03-28T08:19:00Z" w:initials="LSL-BdsS">
    <w:p w14:paraId="2827F679" w14:textId="77777777" w:rsidR="00CE6D71" w:rsidRDefault="00CE6D71" w:rsidP="00CE6D71">
      <w:pPr>
        <w:pStyle w:val="Tekstkomentarza"/>
      </w:pPr>
      <w:r>
        <w:rPr>
          <w:rStyle w:val="Odwoaniedokomentarza"/>
        </w:rPr>
        <w:annotationRef/>
      </w:r>
      <w:r>
        <w:t>Zmiana wynikająca ze zgłoszonej uwagi Kujawsko-Pomorskiej Federacji Organizacji Pozarządowych</w:t>
      </w:r>
    </w:p>
  </w:comment>
  <w:comment w:id="24" w:author="Lucyna Swoińska-Lasota" w:date="2023-03-28T08:19:00Z" w:initials="LSL-BdsS">
    <w:p w14:paraId="5B4C3C59" w14:textId="77777777" w:rsidR="00CE6D71" w:rsidRDefault="00CE6D71" w:rsidP="00CE6D71">
      <w:pPr>
        <w:pStyle w:val="Tekstkomentarza"/>
      </w:pPr>
      <w:r>
        <w:rPr>
          <w:rStyle w:val="Odwoaniedokomentarza"/>
        </w:rPr>
        <w:annotationRef/>
      </w:r>
      <w:r>
        <w:t>Zmiana wynikająca ze zgłoszonej uwagi Kujawsko-Pomorskiej Federacji Organizacji Pozarządowych</w:t>
      </w:r>
    </w:p>
  </w:comment>
  <w:comment w:id="26" w:author="Lucyna Swoińska-Lasota" w:date="2023-03-28T16:14:00Z" w:initials="LSL-BdsS">
    <w:p w14:paraId="64E1A5C8" w14:textId="2E97339C" w:rsidR="00162160" w:rsidRDefault="00162160">
      <w:pPr>
        <w:pStyle w:val="Tekstkomentarza"/>
      </w:pPr>
      <w:r>
        <w:rPr>
          <w:rStyle w:val="Odwoaniedokomentarza"/>
        </w:rPr>
        <w:annotationRef/>
      </w:r>
      <w:r>
        <w:t>Zmiana wynikająca ze zgłoszonej uwagi w trakcie posiedzenia Grupy ds. EFS+.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FB3323E" w15:done="0"/>
  <w15:commentEx w15:paraId="054692EA" w15:done="0"/>
  <w15:commentEx w15:paraId="5F42C344" w15:done="0"/>
  <w15:commentEx w15:paraId="2827F679" w15:done="0"/>
  <w15:commentEx w15:paraId="5B4C3C59" w15:done="0"/>
  <w15:commentEx w15:paraId="64E1A5C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D21AD" w16cex:dateUtc="2023-03-28T06:19:00Z"/>
  <w16cex:commentExtensible w16cex:durableId="27CD2206" w16cex:dateUtc="2023-03-28T06:19:00Z"/>
  <w16cex:commentExtensible w16cex:durableId="27CD220B" w16cex:dateUtc="2023-03-28T06:19:00Z"/>
  <w16cex:commentExtensible w16cex:durableId="27CD2210" w16cex:dateUtc="2023-03-28T06:19:00Z"/>
  <w16cex:commentExtensible w16cex:durableId="27CD2216" w16cex:dateUtc="2023-03-28T06:19:00Z"/>
  <w16cex:commentExtensible w16cex:durableId="27CD90F4" w16cex:dateUtc="2023-03-28T14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B3323E" w16cid:durableId="27CD21AD"/>
  <w16cid:commentId w16cid:paraId="054692EA" w16cid:durableId="27CD2206"/>
  <w16cid:commentId w16cid:paraId="5F42C344" w16cid:durableId="27CD220B"/>
  <w16cid:commentId w16cid:paraId="2827F679" w16cid:durableId="27CD2210"/>
  <w16cid:commentId w16cid:paraId="5B4C3C59" w16cid:durableId="27CD2216"/>
  <w16cid:commentId w16cid:paraId="64E1A5C8" w16cid:durableId="27CD90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DE4BE" w14:textId="77777777" w:rsidR="00090269" w:rsidRDefault="00090269" w:rsidP="00590C41">
      <w:pPr>
        <w:spacing w:after="0" w:line="240" w:lineRule="auto"/>
      </w:pPr>
      <w:r>
        <w:separator/>
      </w:r>
    </w:p>
  </w:endnote>
  <w:endnote w:type="continuationSeparator" w:id="0">
    <w:p w14:paraId="2C1D552E" w14:textId="77777777" w:rsidR="00090269" w:rsidRDefault="00090269" w:rsidP="005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EC1A136" w:rsidR="003E381C" w:rsidRDefault="003E3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297DE4" w14:textId="77777777" w:rsidR="003E381C" w:rsidRDefault="003E38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9B325" w14:textId="77777777" w:rsidR="00090269" w:rsidRDefault="00090269" w:rsidP="00590C41">
      <w:pPr>
        <w:spacing w:after="0" w:line="240" w:lineRule="auto"/>
      </w:pPr>
      <w:r>
        <w:separator/>
      </w:r>
    </w:p>
  </w:footnote>
  <w:footnote w:type="continuationSeparator" w:id="0">
    <w:p w14:paraId="6330E24D" w14:textId="77777777" w:rsidR="00090269" w:rsidRDefault="00090269" w:rsidP="00590C41">
      <w:pPr>
        <w:spacing w:after="0" w:line="240" w:lineRule="auto"/>
      </w:pPr>
      <w:r>
        <w:continuationSeparator/>
      </w:r>
    </w:p>
  </w:footnote>
  <w:footnote w:id="1">
    <w:p w14:paraId="4380B56C" w14:textId="77777777" w:rsidR="00EB2A79" w:rsidRPr="00EB2A79" w:rsidRDefault="00EB2A79" w:rsidP="00EB2A79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B2A7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B2A79">
        <w:rPr>
          <w:rFonts w:ascii="Arial" w:hAnsi="Arial" w:cs="Arial"/>
          <w:sz w:val="24"/>
          <w:szCs w:val="24"/>
        </w:rPr>
        <w:t xml:space="preserve"> </w:t>
      </w:r>
      <w:bookmarkStart w:id="0" w:name="_Hlk124231073"/>
      <w:r w:rsidRPr="00EB2A79">
        <w:rPr>
          <w:rFonts w:ascii="Arial" w:hAnsi="Arial" w:cs="Arial"/>
          <w:sz w:val="24"/>
          <w:szCs w:val="24"/>
        </w:rPr>
        <w:t>W każdym kryterium nie wyklucza się wykorzystania w ocenie spełniania kryterium informacji dotyczących wnioskodawcy lub projektu pozyskanych w inny sposób.</w:t>
      </w:r>
      <w:bookmarkEnd w:id="0"/>
    </w:p>
  </w:footnote>
  <w:footnote w:id="2">
    <w:p w14:paraId="28BE219D" w14:textId="77777777" w:rsidR="005206D3" w:rsidRPr="00686896" w:rsidRDefault="005206D3" w:rsidP="00EB2A79">
      <w:pPr>
        <w:pStyle w:val="Tekstprzypisudolnego"/>
        <w:spacing w:before="100" w:beforeAutospacing="1" w:after="100" w:afterAutospacing="1"/>
        <w:rPr>
          <w:rFonts w:asciiTheme="minorHAnsi" w:hAnsiTheme="minorHAnsi" w:cstheme="minorHAnsi"/>
          <w:sz w:val="16"/>
          <w:szCs w:val="16"/>
        </w:rPr>
      </w:pPr>
      <w:r w:rsidRPr="00EB2A7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B2A79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3">
    <w:p w14:paraId="16013F71" w14:textId="0594DDCF" w:rsidR="00AC4ABE" w:rsidRPr="00677EB8" w:rsidRDefault="00AC4ABE" w:rsidP="00677EB8">
      <w:pPr>
        <w:pStyle w:val="Tytu"/>
        <w:spacing w:before="100" w:beforeAutospacing="1" w:after="100" w:afterAutospacing="1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ins w:id="28" w:author="Kinga Wysocka" w:date="2023-03-28T09:07:00Z">
        <w:r w:rsidRPr="00677EB8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677EB8">
          <w:rPr>
            <w:rFonts w:ascii="Arial" w:hAnsi="Arial" w:cs="Arial"/>
            <w:sz w:val="24"/>
            <w:szCs w:val="24"/>
          </w:rPr>
          <w:t xml:space="preserve"> </w:t>
        </w:r>
        <w:r w:rsidRPr="00677EB8">
          <w:rPr>
            <w:rFonts w:ascii="Arial" w:eastAsiaTheme="minorHAnsi" w:hAnsi="Arial" w:cs="Arial"/>
            <w:spacing w:val="0"/>
            <w:kern w:val="0"/>
            <w:sz w:val="24"/>
            <w:szCs w:val="24"/>
          </w:rPr>
          <w:t>Do wskaźnika wlicza się osoby, które otrzymały wsparcie EFS+ i uzyskały kwalifikacje lub kompetencje po opuszczeniu projektu zgodnie z definicją zawartą w Liście Wskaźników Kluczowych 2021-2027 – EFS+</w:t>
        </w:r>
      </w:ins>
      <w:r w:rsidR="00677EB8" w:rsidRPr="00677EB8">
        <w:rPr>
          <w:rFonts w:ascii="Arial" w:eastAsiaTheme="minorHAnsi" w:hAnsi="Arial" w:cs="Arial"/>
          <w:spacing w:val="0"/>
          <w:kern w:val="0"/>
          <w:sz w:val="24"/>
          <w:szCs w:val="24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736C0"/>
    <w:multiLevelType w:val="hybridMultilevel"/>
    <w:tmpl w:val="5F3E3A72"/>
    <w:lvl w:ilvl="0" w:tplc="85ACA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5E46"/>
    <w:multiLevelType w:val="hybridMultilevel"/>
    <w:tmpl w:val="A4AE566C"/>
    <w:lvl w:ilvl="0" w:tplc="066A6D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566E2"/>
    <w:multiLevelType w:val="hybridMultilevel"/>
    <w:tmpl w:val="333E20F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D20AC"/>
    <w:multiLevelType w:val="hybridMultilevel"/>
    <w:tmpl w:val="413E5A56"/>
    <w:lvl w:ilvl="0" w:tplc="FDD2289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E63BB"/>
    <w:multiLevelType w:val="hybridMultilevel"/>
    <w:tmpl w:val="CBEE1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254E0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408EA"/>
    <w:multiLevelType w:val="hybridMultilevel"/>
    <w:tmpl w:val="02BA1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C1067"/>
    <w:multiLevelType w:val="hybridMultilevel"/>
    <w:tmpl w:val="73FC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01644"/>
    <w:multiLevelType w:val="hybridMultilevel"/>
    <w:tmpl w:val="12E2CEA4"/>
    <w:lvl w:ilvl="0" w:tplc="247AABB2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06BBD"/>
    <w:multiLevelType w:val="hybridMultilevel"/>
    <w:tmpl w:val="765AFE8A"/>
    <w:lvl w:ilvl="0" w:tplc="A51E05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152C8"/>
    <w:multiLevelType w:val="hybridMultilevel"/>
    <w:tmpl w:val="B0E257D2"/>
    <w:lvl w:ilvl="0" w:tplc="A0E632A4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464D48A1"/>
    <w:multiLevelType w:val="hybridMultilevel"/>
    <w:tmpl w:val="62C22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391DE0"/>
    <w:multiLevelType w:val="hybridMultilevel"/>
    <w:tmpl w:val="A992F4D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525983"/>
    <w:multiLevelType w:val="hybridMultilevel"/>
    <w:tmpl w:val="052245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C871FE"/>
    <w:multiLevelType w:val="hybridMultilevel"/>
    <w:tmpl w:val="2438D648"/>
    <w:lvl w:ilvl="0" w:tplc="1A987F24">
      <w:start w:val="1"/>
      <w:numFmt w:val="bullet"/>
      <w:lvlText w:val=""/>
      <w:lvlJc w:val="left"/>
      <w:pPr>
        <w:ind w:left="9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25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29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527DCF"/>
    <w:multiLevelType w:val="hybridMultilevel"/>
    <w:tmpl w:val="316C69A6"/>
    <w:lvl w:ilvl="0" w:tplc="85441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151751"/>
    <w:multiLevelType w:val="hybridMultilevel"/>
    <w:tmpl w:val="30DA92B2"/>
    <w:lvl w:ilvl="0" w:tplc="87E26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308493">
    <w:abstractNumId w:val="23"/>
  </w:num>
  <w:num w:numId="2" w16cid:durableId="2029940239">
    <w:abstractNumId w:val="28"/>
  </w:num>
  <w:num w:numId="3" w16cid:durableId="1137990644">
    <w:abstractNumId w:val="27"/>
  </w:num>
  <w:num w:numId="4" w16cid:durableId="543979826">
    <w:abstractNumId w:val="26"/>
  </w:num>
  <w:num w:numId="5" w16cid:durableId="1374379446">
    <w:abstractNumId w:val="20"/>
  </w:num>
  <w:num w:numId="6" w16cid:durableId="1061444108">
    <w:abstractNumId w:val="19"/>
  </w:num>
  <w:num w:numId="7" w16cid:durableId="1152521119">
    <w:abstractNumId w:val="14"/>
  </w:num>
  <w:num w:numId="8" w16cid:durableId="1426070270">
    <w:abstractNumId w:val="24"/>
  </w:num>
  <w:num w:numId="9" w16cid:durableId="1743407267">
    <w:abstractNumId w:val="15"/>
  </w:num>
  <w:num w:numId="10" w16cid:durableId="263347665">
    <w:abstractNumId w:val="21"/>
  </w:num>
  <w:num w:numId="11" w16cid:durableId="80567632">
    <w:abstractNumId w:val="7"/>
  </w:num>
  <w:num w:numId="12" w16cid:durableId="1019702167">
    <w:abstractNumId w:val="0"/>
  </w:num>
  <w:num w:numId="13" w16cid:durableId="856583810">
    <w:abstractNumId w:val="2"/>
  </w:num>
  <w:num w:numId="14" w16cid:durableId="665519914">
    <w:abstractNumId w:val="17"/>
  </w:num>
  <w:num w:numId="15" w16cid:durableId="97678721">
    <w:abstractNumId w:val="32"/>
  </w:num>
  <w:num w:numId="16" w16cid:durableId="1171523489">
    <w:abstractNumId w:val="4"/>
  </w:num>
  <w:num w:numId="17" w16cid:durableId="842208883">
    <w:abstractNumId w:val="12"/>
  </w:num>
  <w:num w:numId="18" w16cid:durableId="558056763">
    <w:abstractNumId w:val="1"/>
  </w:num>
  <w:num w:numId="19" w16cid:durableId="77791583">
    <w:abstractNumId w:val="30"/>
  </w:num>
  <w:num w:numId="20" w16cid:durableId="353842837">
    <w:abstractNumId w:val="5"/>
  </w:num>
  <w:num w:numId="21" w16cid:durableId="1896116220">
    <w:abstractNumId w:val="22"/>
  </w:num>
  <w:num w:numId="22" w16cid:durableId="1238904549">
    <w:abstractNumId w:val="8"/>
  </w:num>
  <w:num w:numId="23" w16cid:durableId="58796492">
    <w:abstractNumId w:val="25"/>
  </w:num>
  <w:num w:numId="24" w16cid:durableId="195971517">
    <w:abstractNumId w:val="29"/>
  </w:num>
  <w:num w:numId="25" w16cid:durableId="762804672">
    <w:abstractNumId w:val="18"/>
  </w:num>
  <w:num w:numId="26" w16cid:durableId="584529996">
    <w:abstractNumId w:val="13"/>
  </w:num>
  <w:num w:numId="27" w16cid:durableId="1128861708">
    <w:abstractNumId w:val="11"/>
  </w:num>
  <w:num w:numId="28" w16cid:durableId="1990594935">
    <w:abstractNumId w:val="3"/>
  </w:num>
  <w:num w:numId="29" w16cid:durableId="1730300430">
    <w:abstractNumId w:val="10"/>
  </w:num>
  <w:num w:numId="30" w16cid:durableId="1682509339">
    <w:abstractNumId w:val="31"/>
  </w:num>
  <w:num w:numId="31" w16cid:durableId="946617888">
    <w:abstractNumId w:val="6"/>
  </w:num>
  <w:num w:numId="32" w16cid:durableId="46748208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23290600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ucyna Swoińska-Lasota">
    <w15:presenceInfo w15:providerId="None" w15:userId="Lucyna Swoińska-Lasota"/>
  </w15:person>
  <w15:person w15:author="Piotr Bugajski">
    <w15:presenceInfo w15:providerId="AD" w15:userId="S-1-5-21-2619306676-2800222060-3362172700-11826"/>
  </w15:person>
  <w15:person w15:author="Kinga Wysocka">
    <w15:presenceInfo w15:providerId="AD" w15:userId="S-1-5-21-934884954-464968407-2208608132-1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3A66"/>
    <w:rsid w:val="00011EBA"/>
    <w:rsid w:val="000133E2"/>
    <w:rsid w:val="00055276"/>
    <w:rsid w:val="00063C1D"/>
    <w:rsid w:val="000662BA"/>
    <w:rsid w:val="00072EFA"/>
    <w:rsid w:val="0007745B"/>
    <w:rsid w:val="000776DE"/>
    <w:rsid w:val="000842AE"/>
    <w:rsid w:val="00090269"/>
    <w:rsid w:val="000902C1"/>
    <w:rsid w:val="0009055D"/>
    <w:rsid w:val="000915D9"/>
    <w:rsid w:val="000C0C6F"/>
    <w:rsid w:val="000C1676"/>
    <w:rsid w:val="000C5A1A"/>
    <w:rsid w:val="000D69A2"/>
    <w:rsid w:val="00104172"/>
    <w:rsid w:val="0012197E"/>
    <w:rsid w:val="00134FC4"/>
    <w:rsid w:val="00156FDF"/>
    <w:rsid w:val="00162160"/>
    <w:rsid w:val="001741A5"/>
    <w:rsid w:val="0018323D"/>
    <w:rsid w:val="001B5AA8"/>
    <w:rsid w:val="001B7844"/>
    <w:rsid w:val="001C4F8E"/>
    <w:rsid w:val="001C61DE"/>
    <w:rsid w:val="001D3454"/>
    <w:rsid w:val="00221A73"/>
    <w:rsid w:val="0025312D"/>
    <w:rsid w:val="0026447C"/>
    <w:rsid w:val="002668E9"/>
    <w:rsid w:val="00266BCD"/>
    <w:rsid w:val="00284903"/>
    <w:rsid w:val="00287819"/>
    <w:rsid w:val="00295A89"/>
    <w:rsid w:val="002A1AE2"/>
    <w:rsid w:val="002C117A"/>
    <w:rsid w:val="002C1E7B"/>
    <w:rsid w:val="002C680D"/>
    <w:rsid w:val="002D2F5A"/>
    <w:rsid w:val="002F686E"/>
    <w:rsid w:val="003332AB"/>
    <w:rsid w:val="003372CA"/>
    <w:rsid w:val="003530CD"/>
    <w:rsid w:val="00372FF9"/>
    <w:rsid w:val="003818DB"/>
    <w:rsid w:val="00391024"/>
    <w:rsid w:val="003A511E"/>
    <w:rsid w:val="003A5F68"/>
    <w:rsid w:val="003B3306"/>
    <w:rsid w:val="003B376D"/>
    <w:rsid w:val="003C06C4"/>
    <w:rsid w:val="003C1482"/>
    <w:rsid w:val="003C482F"/>
    <w:rsid w:val="003C60D8"/>
    <w:rsid w:val="003E381C"/>
    <w:rsid w:val="003E3EF1"/>
    <w:rsid w:val="004214F4"/>
    <w:rsid w:val="0042332E"/>
    <w:rsid w:val="00424029"/>
    <w:rsid w:val="00432717"/>
    <w:rsid w:val="00433588"/>
    <w:rsid w:val="00471F89"/>
    <w:rsid w:val="004751CD"/>
    <w:rsid w:val="004760A8"/>
    <w:rsid w:val="00487898"/>
    <w:rsid w:val="00494E3C"/>
    <w:rsid w:val="00497EC5"/>
    <w:rsid w:val="004B706B"/>
    <w:rsid w:val="004B73CD"/>
    <w:rsid w:val="004E5D5D"/>
    <w:rsid w:val="00513B1A"/>
    <w:rsid w:val="005206D3"/>
    <w:rsid w:val="00535F49"/>
    <w:rsid w:val="00552F57"/>
    <w:rsid w:val="005567DA"/>
    <w:rsid w:val="005809DF"/>
    <w:rsid w:val="00590C41"/>
    <w:rsid w:val="005E4397"/>
    <w:rsid w:val="005F3C7F"/>
    <w:rsid w:val="00614F14"/>
    <w:rsid w:val="0063624D"/>
    <w:rsid w:val="006473A6"/>
    <w:rsid w:val="00664226"/>
    <w:rsid w:val="00677EB8"/>
    <w:rsid w:val="00685004"/>
    <w:rsid w:val="00686896"/>
    <w:rsid w:val="006942BF"/>
    <w:rsid w:val="00696980"/>
    <w:rsid w:val="006A4925"/>
    <w:rsid w:val="006D6FF7"/>
    <w:rsid w:val="006E0B2C"/>
    <w:rsid w:val="006F13D6"/>
    <w:rsid w:val="006F15C5"/>
    <w:rsid w:val="00703706"/>
    <w:rsid w:val="00703ACC"/>
    <w:rsid w:val="00711281"/>
    <w:rsid w:val="007166A9"/>
    <w:rsid w:val="0072144B"/>
    <w:rsid w:val="00722B00"/>
    <w:rsid w:val="00745056"/>
    <w:rsid w:val="00754620"/>
    <w:rsid w:val="00755816"/>
    <w:rsid w:val="00762791"/>
    <w:rsid w:val="0078551B"/>
    <w:rsid w:val="007A07D0"/>
    <w:rsid w:val="007A6344"/>
    <w:rsid w:val="007B27BF"/>
    <w:rsid w:val="007B367C"/>
    <w:rsid w:val="007D6515"/>
    <w:rsid w:val="007E077F"/>
    <w:rsid w:val="007E1F52"/>
    <w:rsid w:val="007E2BE0"/>
    <w:rsid w:val="007F02BC"/>
    <w:rsid w:val="007F0AA9"/>
    <w:rsid w:val="008108B8"/>
    <w:rsid w:val="00835FB2"/>
    <w:rsid w:val="0087447B"/>
    <w:rsid w:val="008A4A1E"/>
    <w:rsid w:val="008A59D3"/>
    <w:rsid w:val="008C28E5"/>
    <w:rsid w:val="008D4E45"/>
    <w:rsid w:val="008E2333"/>
    <w:rsid w:val="008E5FC1"/>
    <w:rsid w:val="008F0431"/>
    <w:rsid w:val="00910623"/>
    <w:rsid w:val="00917224"/>
    <w:rsid w:val="00917909"/>
    <w:rsid w:val="00922A2C"/>
    <w:rsid w:val="00934A87"/>
    <w:rsid w:val="009409DE"/>
    <w:rsid w:val="009425FF"/>
    <w:rsid w:val="0095221D"/>
    <w:rsid w:val="00961B32"/>
    <w:rsid w:val="0097410A"/>
    <w:rsid w:val="00976E4B"/>
    <w:rsid w:val="009807D0"/>
    <w:rsid w:val="00986599"/>
    <w:rsid w:val="009A5CE0"/>
    <w:rsid w:val="009C1B59"/>
    <w:rsid w:val="009C7475"/>
    <w:rsid w:val="009D2E91"/>
    <w:rsid w:val="009E3F0E"/>
    <w:rsid w:val="009F074C"/>
    <w:rsid w:val="009F494B"/>
    <w:rsid w:val="00A04365"/>
    <w:rsid w:val="00A31FFC"/>
    <w:rsid w:val="00A32B64"/>
    <w:rsid w:val="00A403F9"/>
    <w:rsid w:val="00A44BFD"/>
    <w:rsid w:val="00A54AB2"/>
    <w:rsid w:val="00AA6493"/>
    <w:rsid w:val="00AC2C33"/>
    <w:rsid w:val="00AC4ABE"/>
    <w:rsid w:val="00AC7CA2"/>
    <w:rsid w:val="00AE30FE"/>
    <w:rsid w:val="00AF6494"/>
    <w:rsid w:val="00B04CA8"/>
    <w:rsid w:val="00B16213"/>
    <w:rsid w:val="00B1760E"/>
    <w:rsid w:val="00B22A3C"/>
    <w:rsid w:val="00B3780B"/>
    <w:rsid w:val="00BB5034"/>
    <w:rsid w:val="00BD32AD"/>
    <w:rsid w:val="00BE091D"/>
    <w:rsid w:val="00BF3E8D"/>
    <w:rsid w:val="00BF75E2"/>
    <w:rsid w:val="00C02DAF"/>
    <w:rsid w:val="00C03077"/>
    <w:rsid w:val="00C229D7"/>
    <w:rsid w:val="00C27BC1"/>
    <w:rsid w:val="00C319AD"/>
    <w:rsid w:val="00C57FAD"/>
    <w:rsid w:val="00C66BF0"/>
    <w:rsid w:val="00C67AD8"/>
    <w:rsid w:val="00C76301"/>
    <w:rsid w:val="00C9534D"/>
    <w:rsid w:val="00CB06A4"/>
    <w:rsid w:val="00CE12A4"/>
    <w:rsid w:val="00CE6D71"/>
    <w:rsid w:val="00D17C20"/>
    <w:rsid w:val="00D20B78"/>
    <w:rsid w:val="00D2416A"/>
    <w:rsid w:val="00D3031E"/>
    <w:rsid w:val="00D3155E"/>
    <w:rsid w:val="00D63F6A"/>
    <w:rsid w:val="00D8547D"/>
    <w:rsid w:val="00D8743C"/>
    <w:rsid w:val="00D94E13"/>
    <w:rsid w:val="00DA224A"/>
    <w:rsid w:val="00DD2EF4"/>
    <w:rsid w:val="00DE487C"/>
    <w:rsid w:val="00E12F06"/>
    <w:rsid w:val="00E24EA3"/>
    <w:rsid w:val="00E31377"/>
    <w:rsid w:val="00E615C9"/>
    <w:rsid w:val="00E7178B"/>
    <w:rsid w:val="00E955F2"/>
    <w:rsid w:val="00EA02EB"/>
    <w:rsid w:val="00EB2A79"/>
    <w:rsid w:val="00EB6D36"/>
    <w:rsid w:val="00EC6B6E"/>
    <w:rsid w:val="00ED56A1"/>
    <w:rsid w:val="00ED6928"/>
    <w:rsid w:val="00F04045"/>
    <w:rsid w:val="00F11C4D"/>
    <w:rsid w:val="00F62B65"/>
    <w:rsid w:val="00F65CA3"/>
    <w:rsid w:val="00FA0355"/>
    <w:rsid w:val="00FC581B"/>
    <w:rsid w:val="00FD18E3"/>
    <w:rsid w:val="00FE2F70"/>
    <w:rsid w:val="6019B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335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Tekstdymka">
    <w:name w:val="Balloon Text"/>
    <w:basedOn w:val="Normalny"/>
    <w:link w:val="TekstdymkaZnak"/>
    <w:uiPriority w:val="99"/>
    <w:semiHidden/>
    <w:unhideWhenUsed/>
    <w:rsid w:val="00636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624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D56A1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4335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AC4AB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4A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782AF6692CB4E8097BF428225D135" ma:contentTypeVersion="11" ma:contentTypeDescription="Create a new document." ma:contentTypeScope="" ma:versionID="72b9d1153c217119f882716df21b83cf">
  <xsd:schema xmlns:xsd="http://www.w3.org/2001/XMLSchema" xmlns:xs="http://www.w3.org/2001/XMLSchema" xmlns:p="http://schemas.microsoft.com/office/2006/metadata/properties" xmlns:ns2="5843c966-cb45-4885-93fc-2ce78a94204b" xmlns:ns3="ac131f03-315b-4cd8-8e3a-6189969fd4f0" targetNamespace="http://schemas.microsoft.com/office/2006/metadata/properties" ma:root="true" ma:fieldsID="9f5062362b7fa1bad12d6707f620489e" ns2:_="" ns3:_="">
    <xsd:import namespace="5843c966-cb45-4885-93fc-2ce78a94204b"/>
    <xsd:import namespace="ac131f03-315b-4cd8-8e3a-6189969fd4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3c966-cb45-4885-93fc-2ce78a942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31f03-315b-4cd8-8e3a-6189969fd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9C05BA-1D0C-4061-930F-1A16CDB3EA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9AFC0F-05EE-4E47-AAE5-954918B46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3c966-cb45-4885-93fc-2ce78a94204b"/>
    <ds:schemaRef ds:uri="ac131f03-315b-4cd8-8e3a-6189969fd4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9B8BED-133D-4551-BD63-3624A19C398D}">
  <ds:schemaRefs>
    <ds:schemaRef ds:uri="http://schemas.microsoft.com/office/2006/metadata/properties"/>
    <ds:schemaRef ds:uri="5843c966-cb45-4885-93fc-2ce78a94204b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ac131f03-315b-4cd8-8e3a-6189969fd4f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D375B0E-C19B-4ADE-8219-C5F61E02FA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2363</Words>
  <Characters>14182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Dorota Sawicka</cp:lastModifiedBy>
  <cp:revision>11</cp:revision>
  <cp:lastPrinted>2023-01-26T07:21:00Z</cp:lastPrinted>
  <dcterms:created xsi:type="dcterms:W3CDTF">2023-03-28T14:12:00Z</dcterms:created>
  <dcterms:modified xsi:type="dcterms:W3CDTF">2023-03-29T12:52:00Z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0x010100199782AF6692CB4E8097BF428225D135</vt:lpwstr>
  </property>
</Properties>
</file>