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B0BFC" w14:textId="77777777" w:rsidR="003B0164" w:rsidRPr="0024026B" w:rsidRDefault="003B0164" w:rsidP="00EF12E4">
      <w:pPr>
        <w:pStyle w:val="Tytu"/>
        <w:spacing w:before="720" w:after="100" w:afterAutospacing="1" w:line="276" w:lineRule="auto"/>
        <w:contextualSpacing w:val="0"/>
        <w:rPr>
          <w:rFonts w:ascii="Arial" w:hAnsi="Arial" w:cs="Arial"/>
          <w:b/>
          <w:bCs/>
          <w:spacing w:val="0"/>
          <w:sz w:val="24"/>
          <w:szCs w:val="24"/>
        </w:rPr>
      </w:pPr>
      <w:r w:rsidRPr="0024026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2DA7A262" w14:textId="5976C86C" w:rsidR="003B0164" w:rsidRPr="0024026B" w:rsidRDefault="003B0164" w:rsidP="0024026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b/>
          <w:bCs/>
          <w:sz w:val="24"/>
          <w:szCs w:val="24"/>
        </w:rPr>
        <w:t xml:space="preserve">Priorytet </w:t>
      </w:r>
      <w:r w:rsidR="00285391" w:rsidRPr="0024026B">
        <w:rPr>
          <w:rFonts w:ascii="Arial" w:hAnsi="Arial" w:cs="Arial"/>
          <w:b/>
          <w:bCs/>
          <w:sz w:val="24"/>
          <w:szCs w:val="24"/>
        </w:rPr>
        <w:t>1</w:t>
      </w:r>
      <w:r w:rsidRPr="0024026B">
        <w:rPr>
          <w:rFonts w:ascii="Arial" w:hAnsi="Arial" w:cs="Arial"/>
          <w:b/>
          <w:bCs/>
          <w:sz w:val="24"/>
          <w:szCs w:val="24"/>
        </w:rPr>
        <w:t>.</w:t>
      </w:r>
      <w:r w:rsidRPr="0024026B">
        <w:rPr>
          <w:rFonts w:ascii="Arial" w:hAnsi="Arial" w:cs="Arial"/>
          <w:sz w:val="24"/>
          <w:szCs w:val="24"/>
        </w:rPr>
        <w:t xml:space="preserve"> </w:t>
      </w:r>
      <w:r w:rsidR="00EA55CF" w:rsidRPr="0024026B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130D494B" w14:textId="5B9F0EB2" w:rsidR="003B0164" w:rsidRPr="0024026B" w:rsidRDefault="003B0164" w:rsidP="0024026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24026B">
        <w:rPr>
          <w:rFonts w:ascii="Arial" w:hAnsi="Arial" w:cs="Arial"/>
          <w:b/>
          <w:bCs/>
          <w:sz w:val="24"/>
          <w:szCs w:val="24"/>
        </w:rPr>
        <w:t>1 iii</w:t>
      </w:r>
      <w:r w:rsidRPr="0024026B">
        <w:rPr>
          <w:rFonts w:ascii="Arial" w:hAnsi="Arial" w:cs="Arial"/>
          <w:b/>
          <w:bCs/>
          <w:sz w:val="24"/>
          <w:szCs w:val="24"/>
        </w:rPr>
        <w:t>.</w:t>
      </w:r>
      <w:r w:rsidRPr="0024026B">
        <w:rPr>
          <w:rFonts w:ascii="Arial" w:hAnsi="Arial" w:cs="Arial"/>
          <w:sz w:val="24"/>
          <w:szCs w:val="24"/>
        </w:rPr>
        <w:t xml:space="preserve"> </w:t>
      </w:r>
      <w:r w:rsidR="00EA55CF" w:rsidRPr="0024026B">
        <w:rPr>
          <w:rFonts w:ascii="Arial" w:hAnsi="Arial" w:cs="Arial"/>
          <w:sz w:val="24"/>
          <w:szCs w:val="24"/>
        </w:rPr>
        <w:t>Wzmacnianie trwałego wzrostu i konkurencyjności MŚP oraz tworzenie miejsc pracy w MŚP, w tym poprzez inwestycje produkcyjne</w:t>
      </w:r>
    </w:p>
    <w:p w14:paraId="7FC184DB" w14:textId="62910A91" w:rsidR="003B0164" w:rsidRPr="0024026B" w:rsidRDefault="003B0164" w:rsidP="0024026B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24026B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bookmarkStart w:id="0" w:name="_Hlk131517510"/>
      <w:r w:rsidR="00285391" w:rsidRPr="0024026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437AA9" w:rsidRPr="0024026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3</w:t>
      </w:r>
      <w:r w:rsidR="00285391" w:rsidRPr="0024026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E26C3F" w:rsidRPr="0024026B">
        <w:rPr>
          <w:rFonts w:ascii="Arial" w:hAnsi="Arial" w:cs="Arial"/>
          <w:color w:val="auto"/>
          <w:spacing w:val="0"/>
          <w:sz w:val="24"/>
          <w:szCs w:val="24"/>
        </w:rPr>
        <w:t>Wsparcie MŚP</w:t>
      </w:r>
    </w:p>
    <w:p w14:paraId="6E3A1E0A" w14:textId="3D469491" w:rsidR="003B0164" w:rsidRPr="0024026B" w:rsidRDefault="00A43624" w:rsidP="0024026B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24026B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24026B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7F6E8E" w:rsidRPr="0024026B">
        <w:rPr>
          <w:rFonts w:ascii="Arial" w:hAnsi="Arial" w:cs="Arial"/>
          <w:color w:val="auto"/>
          <w:spacing w:val="0"/>
          <w:sz w:val="24"/>
          <w:szCs w:val="24"/>
        </w:rPr>
        <w:t>promocja gospodarki regionalnej</w:t>
      </w:r>
    </w:p>
    <w:p w14:paraId="469F592C" w14:textId="35E5671F" w:rsidR="003B0164" w:rsidRPr="0024026B" w:rsidRDefault="003B0164" w:rsidP="0024026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4026B">
        <w:rPr>
          <w:rFonts w:ascii="Arial" w:hAnsi="Arial" w:cs="Arial"/>
          <w:sz w:val="24"/>
          <w:szCs w:val="24"/>
        </w:rPr>
        <w:t xml:space="preserve"> konkurencyjny</w:t>
      </w:r>
    </w:p>
    <w:p w14:paraId="57460208" w14:textId="2A069469" w:rsidR="00CA2618" w:rsidRPr="0024026B" w:rsidRDefault="00CA2618" w:rsidP="0024026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sz w:val="24"/>
          <w:szCs w:val="24"/>
        </w:rPr>
        <w:t xml:space="preserve">Nabór jest skierowany do jednostek samorządu terytorialnego, jednostek organizacyjnych działających w imieniu jednostki samorządu terytorialnego, jak również do instytucji otoczenia biznesu. Wnioskodawca będzie odpowiedzialny za promocję gospodarki regionalnej </w:t>
      </w:r>
      <w:r w:rsidR="00E87FC8" w:rsidRPr="409E0154">
        <w:rPr>
          <w:rFonts w:ascii="Arial" w:hAnsi="Arial" w:cs="Arial"/>
          <w:sz w:val="24"/>
          <w:szCs w:val="24"/>
        </w:rPr>
        <w:t>(</w:t>
      </w:r>
      <w:r w:rsidR="00E87FC8" w:rsidRPr="409E0154">
        <w:rPr>
          <w:rFonts w:ascii="Arial" w:eastAsia="Arial" w:hAnsi="Arial" w:cs="Arial"/>
          <w:sz w:val="24"/>
          <w:szCs w:val="24"/>
        </w:rPr>
        <w:t>ściśle i bezpośrednio powiązanej ze wspieraniem MŚP</w:t>
      </w:r>
      <w:r w:rsidR="00E87FC8" w:rsidRPr="409E0154">
        <w:rPr>
          <w:rFonts w:ascii="Arial" w:hAnsi="Arial" w:cs="Arial"/>
          <w:sz w:val="24"/>
          <w:szCs w:val="24"/>
        </w:rPr>
        <w:t xml:space="preserve">) </w:t>
      </w:r>
      <w:r w:rsidRPr="0024026B">
        <w:rPr>
          <w:rFonts w:ascii="Arial" w:hAnsi="Arial" w:cs="Arial"/>
          <w:sz w:val="24"/>
          <w:szCs w:val="24"/>
        </w:rPr>
        <w:t>i promocję marek regionalnych, w szczególności związanych z regionalnymi inteligentnymi specjalizacjami.</w:t>
      </w:r>
    </w:p>
    <w:p w14:paraId="4699FF74" w14:textId="091A178F" w:rsidR="005172B5" w:rsidRPr="0024026B" w:rsidRDefault="003B0164" w:rsidP="00FF4C15">
      <w:pPr>
        <w:pStyle w:val="Nagwek1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sz w:val="24"/>
          <w:szCs w:val="24"/>
        </w:rPr>
        <w:br w:type="page"/>
      </w:r>
      <w:r w:rsidR="00EA55CF" w:rsidRPr="0024026B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24026B" w14:paraId="79900885" w14:textId="77777777" w:rsidTr="00650217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24026B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24026B" w:rsidRDefault="008C6E3E" w:rsidP="00EF12E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24026B" w:rsidRDefault="008C6E3E" w:rsidP="00EF12E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24026B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24026B" w:rsidRDefault="00715C99" w:rsidP="00FF4C1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24026B" w:rsidRDefault="00715C99" w:rsidP="00FF4C1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1BB403F6" w:rsidR="00715C99" w:rsidRPr="0024026B" w:rsidRDefault="00715C99" w:rsidP="00FF4C1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24026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24026B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24026B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24026B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24026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4026B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B61E178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24942115" w14:textId="77777777" w:rsidR="00EF12E4" w:rsidRDefault="00715C99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A58A455" w14:textId="241068E0" w:rsidR="00715C99" w:rsidRPr="0024026B" w:rsidRDefault="00715C99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48CCF63D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00039B4F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E61B39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87A87B" w14:textId="3E942105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8C6E3E" w:rsidRPr="0024026B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6D3D45DB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F815FC" w:rsidRPr="0024026B">
              <w:rPr>
                <w:rFonts w:ascii="Arial" w:hAnsi="Arial" w:cs="Arial"/>
                <w:sz w:val="24"/>
                <w:szCs w:val="24"/>
              </w:rPr>
              <w:t xml:space="preserve"> i p</w:t>
            </w:r>
            <w:r w:rsidR="002C2061" w:rsidRPr="0024026B">
              <w:rPr>
                <w:rFonts w:ascii="Arial" w:hAnsi="Arial" w:cs="Arial"/>
                <w:sz w:val="24"/>
                <w:szCs w:val="24"/>
              </w:rPr>
              <w:t>odmiotowe</w:t>
            </w:r>
          </w:p>
        </w:tc>
        <w:tc>
          <w:tcPr>
            <w:tcW w:w="6800" w:type="dxa"/>
          </w:tcPr>
          <w:p w14:paraId="236B37E6" w14:textId="2569D49B" w:rsidR="00EE54CD" w:rsidRPr="0024026B" w:rsidRDefault="00EE54CD" w:rsidP="0024026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24026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24026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4C2E58" w14:textId="77777777" w:rsidR="00EE54CD" w:rsidRPr="0024026B" w:rsidRDefault="00EE54CD" w:rsidP="0024026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B0F0043" w14:textId="5D2FE94A" w:rsidR="00EE54CD" w:rsidRPr="0024026B" w:rsidRDefault="00EE54CD" w:rsidP="00FF4C1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</w:t>
            </w:r>
            <w:r w:rsidR="00F815FC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B515DC" w:rsidRPr="0024026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C900D2C" w14:textId="6145EA11" w:rsidR="00EE54CD" w:rsidRPr="0024026B" w:rsidRDefault="00EE54CD" w:rsidP="00FF4C1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Pr="0024026B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24026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24026B" w:rsidRDefault="00EE54CD" w:rsidP="00FF4C1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68B37329" w14:textId="5B5CB5D2" w:rsidR="00EE54CD" w:rsidRPr="0024026B" w:rsidRDefault="00EE54CD" w:rsidP="00FF4C1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2613A05" w14:textId="0EB8257D" w:rsidR="008C6E3E" w:rsidRPr="0024026B" w:rsidRDefault="00EE54CD" w:rsidP="0024026B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B66D4DA" w14:textId="77777777" w:rsidR="00EF12E4" w:rsidRDefault="00715C99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731AAF6" w14:textId="736456E7" w:rsidR="00715C99" w:rsidRPr="0024026B" w:rsidRDefault="00715C99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1E9B9FFE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E9D75F" w14:textId="71DC09A1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24026B">
              <w:rPr>
                <w:rFonts w:ascii="Arial" w:hAnsi="Arial" w:cs="Arial"/>
                <w:sz w:val="24"/>
                <w:szCs w:val="24"/>
              </w:rPr>
              <w:t>.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(wartość logiczna: „TAK”).</w:t>
            </w:r>
          </w:p>
          <w:p w14:paraId="16F82AE9" w14:textId="77777777" w:rsidR="00715C99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992E67D" w14:textId="49EE338A" w:rsidR="008C6E3E" w:rsidRPr="0024026B" w:rsidRDefault="00715C99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A06BFF" w:rsidRPr="0024026B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747AF22" w14:textId="216A5164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6800" w:type="dxa"/>
          </w:tcPr>
          <w:p w14:paraId="7D9BB2D4" w14:textId="77777777" w:rsidR="00F37EF5" w:rsidRPr="0024026B" w:rsidRDefault="00F37EF5" w:rsidP="0024026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4026B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</w:t>
            </w:r>
            <w:r w:rsidRPr="0024026B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5928707E" w14:textId="77777777" w:rsidR="00F37EF5" w:rsidRPr="0024026B" w:rsidRDefault="00F37EF5" w:rsidP="0024026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4026B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F7066D0" w14:textId="77777777" w:rsidR="00F37EF5" w:rsidRPr="0024026B" w:rsidRDefault="00F37EF5" w:rsidP="0024026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4026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0DC27B1D" w:rsidR="00A06BFF" w:rsidRPr="0024026B" w:rsidRDefault="00F37EF5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BE3DA7"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543" w:type="dxa"/>
          </w:tcPr>
          <w:p w14:paraId="7FFADBE8" w14:textId="77777777" w:rsidR="00EF12E4" w:rsidRDefault="00A06BFF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54E2B47" w14:textId="13F38325" w:rsidR="00A06BFF" w:rsidRPr="0024026B" w:rsidRDefault="00A06BFF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F459E" w14:textId="77777777" w:rsidR="00A06BFF" w:rsidRPr="0024026B" w:rsidRDefault="00A06BFF" w:rsidP="00EF12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7DA401" w14:textId="06C1231A" w:rsidR="00A06BFF" w:rsidRPr="0024026B" w:rsidRDefault="00A06BFF" w:rsidP="00EF12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„TAK”).</w:t>
            </w:r>
          </w:p>
          <w:p w14:paraId="5D098D75" w14:textId="77777777" w:rsidR="00A06BFF" w:rsidRPr="0024026B" w:rsidRDefault="00A06BFF" w:rsidP="00EF12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80B0452" w:rsidR="00A06BFF" w:rsidRPr="0024026B" w:rsidRDefault="00A06BFF" w:rsidP="00EF12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A06BFF" w:rsidRPr="0024026B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2750CD8E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C4041A" w14:textId="3A6C51A5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 w:rsidRPr="0024026B">
              <w:rPr>
                <w:rFonts w:ascii="Arial" w:hAnsi="Arial" w:cs="Arial"/>
                <w:sz w:val="24"/>
                <w:szCs w:val="24"/>
              </w:rPr>
              <w:br/>
            </w:r>
            <w:r w:rsidRPr="0024026B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60103011" w14:textId="77777777" w:rsidR="00EF12E4" w:rsidRDefault="00A06BFF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F27F23B" w14:textId="0E0139B9" w:rsidR="00A06BFF" w:rsidRPr="0024026B" w:rsidRDefault="00A06BFF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7C7E83F2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6884FF6E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1E1ED3" w14:textId="77777777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8915C17" w14:textId="58916B9B" w:rsidR="00A06BFF" w:rsidRPr="0024026B" w:rsidRDefault="00A06BFF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</w:tbl>
    <w:p w14:paraId="070C566C" w14:textId="2D960D94" w:rsidR="002C2CE8" w:rsidRPr="0024026B" w:rsidRDefault="00650217" w:rsidP="00FF4C15">
      <w:pPr>
        <w:pStyle w:val="Nagwek1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sz w:val="24"/>
          <w:szCs w:val="24"/>
        </w:rPr>
        <w:lastRenderedPageBreak/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6415"/>
        <w:gridCol w:w="3355"/>
      </w:tblGrid>
      <w:tr w:rsidR="008C6E3E" w:rsidRPr="0024026B" w14:paraId="409F09D0" w14:textId="77777777" w:rsidTr="00580754">
        <w:trPr>
          <w:trHeight w:val="283"/>
          <w:tblHeader/>
        </w:trPr>
        <w:tc>
          <w:tcPr>
            <w:tcW w:w="1095" w:type="dxa"/>
            <w:shd w:val="clear" w:color="auto" w:fill="E7E6E6" w:themeFill="background2"/>
            <w:vAlign w:val="center"/>
          </w:tcPr>
          <w:p w14:paraId="7F5C27D3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 w:themeFill="background2"/>
            <w:vAlign w:val="center"/>
          </w:tcPr>
          <w:p w14:paraId="0D70CB82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415" w:type="dxa"/>
            <w:shd w:val="clear" w:color="auto" w:fill="E7E6E6" w:themeFill="background2"/>
            <w:vAlign w:val="center"/>
          </w:tcPr>
          <w:p w14:paraId="3B3BE576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55" w:type="dxa"/>
            <w:shd w:val="clear" w:color="auto" w:fill="E7E6E6" w:themeFill="background2"/>
            <w:vAlign w:val="center"/>
          </w:tcPr>
          <w:p w14:paraId="03DEB24B" w14:textId="77777777" w:rsidR="008C6E3E" w:rsidRPr="0024026B" w:rsidRDefault="008C6E3E" w:rsidP="002C01E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24026B" w:rsidRDefault="008C6E3E" w:rsidP="002C01E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0F25C7" w:rsidRPr="0024026B" w14:paraId="4EE5EF41" w14:textId="77777777" w:rsidTr="00580754">
        <w:trPr>
          <w:trHeight w:val="283"/>
        </w:trPr>
        <w:tc>
          <w:tcPr>
            <w:tcW w:w="1095" w:type="dxa"/>
            <w:vAlign w:val="center"/>
          </w:tcPr>
          <w:p w14:paraId="5F99841C" w14:textId="6BBEAD83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1F6E101F" w14:textId="77869ACD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415" w:type="dxa"/>
          </w:tcPr>
          <w:p w14:paraId="133A4012" w14:textId="77777777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11AEF12D" w14:textId="43698D65" w:rsidR="000F25C7" w:rsidRPr="0024026B" w:rsidRDefault="00817D3F" w:rsidP="00FF4C1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6867E446" w14:textId="3ABD5DD9" w:rsidR="00817D3F" w:rsidRPr="0024026B" w:rsidRDefault="00817D3F" w:rsidP="00FF4C1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jednostka organizacyjna</w:t>
            </w:r>
          </w:p>
          <w:p w14:paraId="7716F79F" w14:textId="1385972B" w:rsidR="00817D3F" w:rsidRPr="0024026B" w:rsidRDefault="00817D3F" w:rsidP="0024026B">
            <w:pPr>
              <w:pStyle w:val="Akapitzlist"/>
              <w:spacing w:before="100" w:beforeAutospacing="1" w:after="100" w:afterAutospacing="1"/>
              <w:ind w:left="14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działająca w imieniu jednostki samorządu terytorialnego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2C17242A" w14:textId="479A089E" w:rsidR="000F25C7" w:rsidRPr="0024026B" w:rsidRDefault="00817D3F" w:rsidP="00FF4C1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instytucja otoczenia biznesu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C6D48F5" w14:textId="541A5FDF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</w:tc>
        <w:tc>
          <w:tcPr>
            <w:tcW w:w="3355" w:type="dxa"/>
          </w:tcPr>
          <w:p w14:paraId="3A43791A" w14:textId="77777777" w:rsidR="00EF12E4" w:rsidRDefault="000F25C7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5373B21" w14:textId="12B16384" w:rsidR="000F25C7" w:rsidRPr="0024026B" w:rsidRDefault="000F25C7" w:rsidP="00EF12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EE8881" w14:textId="7378E3D2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F78039" w14:textId="3DEB4556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FEEFDD" w14:textId="77777777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794B4B8" w14:textId="1A582590" w:rsidR="000F25C7" w:rsidRPr="0024026B" w:rsidRDefault="000F25C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580754" w:rsidRPr="0024026B" w14:paraId="37EB6772" w14:textId="77777777" w:rsidTr="00580754">
        <w:trPr>
          <w:trHeight w:val="283"/>
          <w:ins w:id="3" w:author="Łukasz Blachowski" w:date="2023-11-09T11:32:00Z"/>
        </w:trPr>
        <w:tc>
          <w:tcPr>
            <w:tcW w:w="1095" w:type="dxa"/>
            <w:vAlign w:val="center"/>
          </w:tcPr>
          <w:p w14:paraId="32F941E9" w14:textId="779227F5" w:rsidR="00580754" w:rsidRPr="0024026B" w:rsidRDefault="00580754" w:rsidP="00580754">
            <w:pPr>
              <w:spacing w:before="100" w:beforeAutospacing="1" w:after="100" w:afterAutospacing="1"/>
              <w:rPr>
                <w:ins w:id="4" w:author="Łukasz Blachowski" w:date="2023-11-09T11:32:00Z"/>
                <w:rFonts w:ascii="Arial" w:hAnsi="Arial" w:cs="Arial"/>
                <w:sz w:val="24"/>
                <w:szCs w:val="24"/>
              </w:rPr>
            </w:pPr>
            <w:ins w:id="5" w:author="Łukasz Blachowski" w:date="2023-11-09T11:32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B.2 </w:t>
              </w:r>
            </w:ins>
          </w:p>
        </w:tc>
        <w:tc>
          <w:tcPr>
            <w:tcW w:w="3418" w:type="dxa"/>
            <w:vAlign w:val="center"/>
          </w:tcPr>
          <w:p w14:paraId="1F62574C" w14:textId="658B8E59" w:rsidR="00580754" w:rsidRPr="0024026B" w:rsidRDefault="00580754" w:rsidP="00580754">
            <w:pPr>
              <w:spacing w:before="100" w:beforeAutospacing="1" w:after="100" w:afterAutospacing="1"/>
              <w:rPr>
                <w:ins w:id="6" w:author="Łukasz Blachowski" w:date="2023-11-09T11:32:00Z"/>
                <w:rFonts w:ascii="Arial" w:hAnsi="Arial" w:cs="Arial"/>
                <w:sz w:val="24"/>
                <w:szCs w:val="24"/>
              </w:rPr>
            </w:pPr>
            <w:ins w:id="7" w:author="Łukasz Blachowski" w:date="2023-11-09T11:33:00Z">
              <w:r w:rsidRPr="00A237F5">
                <w:rPr>
                  <w:rFonts w:ascii="Arial" w:hAnsi="Arial" w:cs="Arial"/>
                  <w:sz w:val="24"/>
                  <w:szCs w:val="24"/>
                </w:rPr>
                <w:t xml:space="preserve">Prawidłowość wyboru </w:t>
              </w:r>
              <w:commentRangeStart w:id="8"/>
              <w:r w:rsidRPr="00A237F5">
                <w:rPr>
                  <w:rFonts w:ascii="Arial" w:hAnsi="Arial" w:cs="Arial"/>
                  <w:sz w:val="24"/>
                  <w:szCs w:val="24"/>
                </w:rPr>
                <w:t>partnerów</w:t>
              </w:r>
              <w:commentRangeEnd w:id="8"/>
              <w:r>
                <w:rPr>
                  <w:rStyle w:val="Odwoaniedokomentarza"/>
                  <w:lang w:val="x-none" w:eastAsia="x-none"/>
                </w:rPr>
                <w:commentReference w:id="8"/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A237F5">
                <w:rPr>
                  <w:rFonts w:ascii="Arial" w:hAnsi="Arial" w:cs="Arial"/>
                  <w:sz w:val="24"/>
                  <w:szCs w:val="24"/>
                </w:rPr>
                <w:t>uczestniczących/realizujących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A237F5">
                <w:rPr>
                  <w:rFonts w:ascii="Arial" w:hAnsi="Arial" w:cs="Arial"/>
                  <w:sz w:val="24"/>
                  <w:szCs w:val="24"/>
                </w:rPr>
                <w:t>projekt</w:t>
              </w:r>
            </w:ins>
          </w:p>
        </w:tc>
        <w:tc>
          <w:tcPr>
            <w:tcW w:w="6415" w:type="dxa"/>
          </w:tcPr>
          <w:p w14:paraId="7D29DF23" w14:textId="77777777" w:rsidR="00580754" w:rsidRPr="00A516C2" w:rsidRDefault="00580754" w:rsidP="00580754">
            <w:pPr>
              <w:spacing w:before="100" w:beforeAutospacing="1" w:after="100" w:afterAutospacing="1"/>
              <w:rPr>
                <w:ins w:id="9" w:author="Agnieszka Jóźwiak" w:date="2023-11-10T14:47:00Z"/>
                <w:rFonts w:ascii="Arial" w:hAnsi="Arial" w:cs="Arial"/>
                <w:sz w:val="24"/>
                <w:szCs w:val="24"/>
              </w:rPr>
            </w:pPr>
            <w:ins w:id="10" w:author="Agnieszka Jóźwiak" w:date="2023-11-10T14:47:00Z">
              <w:r w:rsidRPr="00A516C2">
                <w:rPr>
                  <w:rFonts w:ascii="Arial" w:hAnsi="Arial" w:cs="Arial"/>
                  <w:sz w:val="24"/>
                  <w:szCs w:val="24"/>
                </w:rPr>
                <w:t>Ocenie podlega czy wnioskodawca dokonał wyboru partnera/ów zgodnie z przepisami ustawy z dnia 28 kwietnia 2022 r. o zasadach realizacji zadań finansowanych ze środków europejskich w perspektywie finansowej 2021-2027 (Dz.U. 2022 poz. 1079).</w:t>
              </w:r>
            </w:ins>
          </w:p>
          <w:p w14:paraId="4A623148" w14:textId="77777777" w:rsidR="00580754" w:rsidRPr="00A516C2" w:rsidRDefault="00580754" w:rsidP="00580754">
            <w:pPr>
              <w:spacing w:before="100" w:beforeAutospacing="1" w:after="100" w:afterAutospacing="1"/>
              <w:rPr>
                <w:ins w:id="11" w:author="Agnieszka Jóźwiak" w:date="2023-11-10T14:47:00Z"/>
                <w:rFonts w:ascii="Arial" w:hAnsi="Arial" w:cs="Arial"/>
                <w:sz w:val="24"/>
                <w:szCs w:val="24"/>
              </w:rPr>
            </w:pPr>
          </w:p>
          <w:p w14:paraId="1ABBB54F" w14:textId="340982D4" w:rsidR="00580754" w:rsidRPr="0024026B" w:rsidRDefault="00580754" w:rsidP="00580754">
            <w:pPr>
              <w:spacing w:before="100" w:beforeAutospacing="1" w:after="100" w:afterAutospacing="1"/>
              <w:rPr>
                <w:ins w:id="12" w:author="Łukasz Blachowski" w:date="2023-11-09T11:32:00Z"/>
                <w:rFonts w:ascii="Arial" w:hAnsi="Arial" w:cs="Arial"/>
                <w:sz w:val="24"/>
                <w:szCs w:val="24"/>
              </w:rPr>
            </w:pPr>
            <w:ins w:id="13" w:author="Agnieszka Jóźwiak" w:date="2023-11-10T14:47:00Z">
              <w:r w:rsidRPr="00A516C2">
                <w:rPr>
                  <w:rFonts w:ascii="Arial" w:hAnsi="Arial" w:cs="Arial"/>
                  <w:sz w:val="24"/>
                  <w:szCs w:val="24"/>
                </w:rPr>
                <w:t>Kryterium jest weryfikowane w oparciu o treść oświadczenia stanowiącego integralną część wniosku o dofinansowanie projektu.</w:t>
              </w:r>
            </w:ins>
          </w:p>
        </w:tc>
        <w:tc>
          <w:tcPr>
            <w:tcW w:w="3355" w:type="dxa"/>
          </w:tcPr>
          <w:p w14:paraId="6EC9A536" w14:textId="77777777" w:rsidR="00580754" w:rsidRPr="00A516C2" w:rsidRDefault="00580754" w:rsidP="00580754">
            <w:pPr>
              <w:spacing w:after="0"/>
              <w:rPr>
                <w:ins w:id="14" w:author="Agnieszka Jóźwiak" w:date="2023-11-10T14:47:00Z"/>
                <w:rFonts w:ascii="Arial" w:hAnsi="Arial" w:cs="Arial"/>
                <w:sz w:val="24"/>
                <w:szCs w:val="24"/>
              </w:rPr>
            </w:pPr>
            <w:ins w:id="15" w:author="Agnieszka Jóźwiak" w:date="2023-11-10T14:47:00Z">
              <w:r w:rsidRPr="00A516C2">
                <w:rPr>
                  <w:rFonts w:ascii="Arial" w:hAnsi="Arial" w:cs="Arial"/>
                  <w:sz w:val="24"/>
                  <w:szCs w:val="24"/>
                </w:rPr>
                <w:t xml:space="preserve">TAK/NIE/NIE DOTYCZY </w:t>
              </w:r>
            </w:ins>
          </w:p>
          <w:p w14:paraId="48D3EDC5" w14:textId="77777777" w:rsidR="00580754" w:rsidRDefault="00580754" w:rsidP="00580754">
            <w:pPr>
              <w:spacing w:after="0"/>
              <w:rPr>
                <w:ins w:id="16" w:author="Agnieszka Jóźwiak" w:date="2023-11-10T14:47:00Z"/>
                <w:rFonts w:ascii="Arial" w:hAnsi="Arial" w:cs="Arial"/>
                <w:sz w:val="24"/>
                <w:szCs w:val="24"/>
              </w:rPr>
            </w:pPr>
          </w:p>
          <w:p w14:paraId="055580CD" w14:textId="77777777" w:rsidR="00580754" w:rsidRPr="0028629F" w:rsidRDefault="00580754" w:rsidP="00580754">
            <w:pPr>
              <w:spacing w:after="0"/>
              <w:rPr>
                <w:ins w:id="17" w:author="Agnieszka Jóźwiak" w:date="2023-11-10T14:47:00Z"/>
                <w:rFonts w:ascii="Arial" w:hAnsi="Arial" w:cs="Arial"/>
                <w:sz w:val="24"/>
                <w:szCs w:val="24"/>
              </w:rPr>
            </w:pPr>
            <w:ins w:id="18" w:author="Agnieszka Jóźwiak" w:date="2023-11-10T14:47:00Z">
              <w:r w:rsidRPr="0028629F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3C3AF0F8" w14:textId="77777777" w:rsidR="00580754" w:rsidRPr="0028629F" w:rsidRDefault="00580754" w:rsidP="00580754">
            <w:pPr>
              <w:spacing w:before="100" w:beforeAutospacing="1" w:after="100" w:afterAutospacing="1"/>
              <w:rPr>
                <w:ins w:id="19" w:author="Agnieszka Jóźwiak" w:date="2023-11-10T14:47:00Z"/>
                <w:rFonts w:ascii="Arial" w:hAnsi="Arial" w:cs="Arial"/>
                <w:sz w:val="24"/>
                <w:szCs w:val="24"/>
              </w:rPr>
            </w:pPr>
            <w:ins w:id="20" w:author="Agnieszka Jóźwiak" w:date="2023-11-10T14:47:00Z">
              <w:r w:rsidRPr="0028629F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3C3B3249" w14:textId="77777777" w:rsidR="00580754" w:rsidRDefault="00580754" w:rsidP="00580754">
            <w:pPr>
              <w:spacing w:after="0"/>
              <w:rPr>
                <w:ins w:id="21" w:author="Agnieszka Jóźwiak" w:date="2023-11-10T14:47:00Z"/>
                <w:rFonts w:ascii="Arial" w:hAnsi="Arial" w:cs="Arial"/>
                <w:sz w:val="24"/>
                <w:szCs w:val="24"/>
              </w:rPr>
            </w:pPr>
            <w:ins w:id="22" w:author="Agnieszka Jóźwiak" w:date="2023-11-10T14:47:00Z">
              <w:r>
                <w:rPr>
                  <w:rFonts w:ascii="Arial" w:hAnsi="Arial" w:cs="Arial"/>
                  <w:sz w:val="24"/>
                  <w:szCs w:val="24"/>
                </w:rPr>
                <w:t>Kryterium uznaje się za spełnione, jeżeli odpowiedź będzie pozytywny (wartość logiczna: „TAK” lub „NIE DOTYCZY”).</w:t>
              </w:r>
            </w:ins>
          </w:p>
          <w:p w14:paraId="4604EC57" w14:textId="77777777" w:rsidR="00580754" w:rsidRPr="0028629F" w:rsidRDefault="00580754" w:rsidP="00580754">
            <w:pPr>
              <w:spacing w:before="100" w:beforeAutospacing="1" w:after="100" w:afterAutospacing="1"/>
              <w:rPr>
                <w:ins w:id="23" w:author="Agnieszka Jóźwiak" w:date="2023-11-10T14:47:00Z"/>
                <w:rFonts w:ascii="Arial" w:hAnsi="Arial" w:cs="Arial"/>
                <w:sz w:val="24"/>
                <w:szCs w:val="24"/>
              </w:rPr>
            </w:pPr>
            <w:ins w:id="24" w:author="Agnieszka Jóźwiak" w:date="2023-11-10T14:47:00Z">
              <w:r w:rsidRPr="0028629F">
                <w:rPr>
                  <w:rFonts w:ascii="Arial" w:hAnsi="Arial" w:cs="Arial"/>
                  <w:sz w:val="24"/>
                  <w:szCs w:val="24"/>
                </w:rPr>
                <w:lastRenderedPageBreak/>
                <w:t>W trakcie oceny kryterium wnioskodawca może zostać poproszony o uzupełnienie lub poprawienie wniosku.</w:t>
              </w:r>
            </w:ins>
          </w:p>
          <w:p w14:paraId="2E27621B" w14:textId="45EBACEE" w:rsidR="00580754" w:rsidRPr="0024026B" w:rsidRDefault="00580754" w:rsidP="00580754">
            <w:pPr>
              <w:spacing w:before="100" w:beforeAutospacing="1" w:after="100" w:afterAutospacing="1"/>
              <w:rPr>
                <w:ins w:id="25" w:author="Łukasz Blachowski" w:date="2023-11-09T11:32:00Z"/>
                <w:rFonts w:ascii="Arial" w:hAnsi="Arial" w:cs="Arial"/>
                <w:sz w:val="24"/>
                <w:szCs w:val="24"/>
              </w:rPr>
            </w:pPr>
            <w:ins w:id="26" w:author="Agnieszka Jóźwiak" w:date="2023-11-10T14:47:00Z">
              <w:r w:rsidRPr="0028629F">
                <w:rPr>
                  <w:rFonts w:ascii="Arial" w:hAnsi="Arial" w:cs="Arial"/>
                  <w:sz w:val="24"/>
                  <w:szCs w:val="24"/>
                </w:rPr>
                <w:t>Przyznanie wartości „NIE” (po złożeniu uzupełnień lub poprawy) oznacza, iż kryterium nie jest spełnione.</w:t>
              </w:r>
            </w:ins>
          </w:p>
        </w:tc>
      </w:tr>
      <w:tr w:rsidR="00580754" w:rsidRPr="0024026B" w14:paraId="51FE2CD8" w14:textId="77777777" w:rsidTr="00580754">
        <w:trPr>
          <w:trHeight w:val="283"/>
        </w:trPr>
        <w:tc>
          <w:tcPr>
            <w:tcW w:w="1095" w:type="dxa"/>
            <w:vAlign w:val="center"/>
          </w:tcPr>
          <w:p w14:paraId="505BB37C" w14:textId="5C815AF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7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2</w:delText>
              </w:r>
            </w:del>
            <w:ins w:id="28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3418" w:type="dxa"/>
            <w:vAlign w:val="center"/>
          </w:tcPr>
          <w:p w14:paraId="69018671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jest zgodny z typami projektów przewidzianymi do wsparcia w ramach działania</w:t>
            </w:r>
          </w:p>
        </w:tc>
        <w:tc>
          <w:tcPr>
            <w:tcW w:w="6415" w:type="dxa"/>
          </w:tcPr>
          <w:p w14:paraId="463DF018" w14:textId="118B9D4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projekt dotyczy promocji gospodarki regionalnej, w szczególności poprzez:</w:t>
            </w:r>
          </w:p>
          <w:p w14:paraId="142A8BC1" w14:textId="77777777" w:rsidR="00580754" w:rsidRPr="0024026B" w:rsidRDefault="00580754" w:rsidP="0058075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promocj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gospodarcz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marek regionalnych, w szczególności związanych z regionalnymi inteligentnymi specjalizacjami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F79DFBC" w14:textId="5CEDA8AD" w:rsidR="00580754" w:rsidRPr="0024026B" w:rsidRDefault="00580754" w:rsidP="00580754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Cs/>
                <w:sz w:val="24"/>
                <w:szCs w:val="24"/>
              </w:rPr>
              <w:t>systemową koordynację promocji MŚP na rynkach międzynarodowych, w tym</w:t>
            </w:r>
            <w:r w:rsidRPr="0024026B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m.in.</w:t>
            </w:r>
            <w:r w:rsidRPr="0024026B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4834E8BB" w14:textId="295CA2A0" w:rsidR="00580754" w:rsidRPr="0024026B" w:rsidRDefault="00580754" w:rsidP="00580754">
            <w:pPr>
              <w:pStyle w:val="Akapitzlist"/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wsparci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przedsięwzięć informacyjno-promocyjnych o charakterze krajowym i międzynarodowym</w:t>
            </w: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83E52D8" w14:textId="48167572" w:rsidR="00580754" w:rsidRPr="0024026B" w:rsidRDefault="00580754" w:rsidP="00580754">
            <w:pPr>
              <w:pStyle w:val="Akapitzlist"/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Pr="0024026B">
              <w:rPr>
                <w:rFonts w:ascii="Arial" w:hAnsi="Arial" w:cs="Arial"/>
                <w:sz w:val="24"/>
                <w:szCs w:val="24"/>
              </w:rPr>
              <w:t>sparcie wydarzeń gospodarczych dla MŚP.</w:t>
            </w:r>
          </w:p>
          <w:p w14:paraId="4BF82EB0" w14:textId="05CFD9D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Promocja gospodarcza regionu musi być ściśle i bezpośrednio powiązana ze wspieraniem MŚP, gdzie MŚP będzie ostatecznym odbiorcą wsparcia. Wsparcie dla MŚP może mieć charakter wyłącznie niefinansowy. Kryterium jest weryfikowane w oparciu o wniosek o dofinansowanie projektu.</w:t>
            </w:r>
          </w:p>
        </w:tc>
        <w:tc>
          <w:tcPr>
            <w:tcW w:w="3355" w:type="dxa"/>
          </w:tcPr>
          <w:p w14:paraId="4C1F9383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B23F4CD" w14:textId="1CED0683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F871CB" w14:textId="7FC8E75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326012" w14:textId="1CFCCD33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9C7EE2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4BC971F" w14:textId="6DB8797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580754" w:rsidRPr="0024026B" w14:paraId="1C657325" w14:textId="77777777" w:rsidTr="00580754">
        <w:trPr>
          <w:trHeight w:val="283"/>
        </w:trPr>
        <w:tc>
          <w:tcPr>
            <w:tcW w:w="1095" w:type="dxa"/>
            <w:vAlign w:val="center"/>
          </w:tcPr>
          <w:p w14:paraId="1F0B373B" w14:textId="089155D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29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30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3418" w:type="dxa"/>
            <w:vAlign w:val="center"/>
          </w:tcPr>
          <w:p w14:paraId="0C52A755" w14:textId="6BD71A3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31"/>
            <w:r w:rsidRPr="0024026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ins w:id="32" w:author="Agnieszka Jóźwiak" w:date="2023-11-10T10:21:00Z">
              <w:r>
                <w:rPr>
                  <w:rFonts w:ascii="Arial" w:hAnsi="Arial" w:cs="Arial"/>
                  <w:sz w:val="24"/>
                  <w:szCs w:val="24"/>
                </w:rPr>
                <w:t>i maksymalnej kwoty dofinansowania.</w:t>
              </w:r>
            </w:ins>
          </w:p>
        </w:tc>
        <w:tc>
          <w:tcPr>
            <w:tcW w:w="6415" w:type="dxa"/>
          </w:tcPr>
          <w:p w14:paraId="0400310E" w14:textId="7B4960C6" w:rsidR="00580754" w:rsidRDefault="00580754" w:rsidP="00580754">
            <w:pPr>
              <w:spacing w:before="100" w:beforeAutospacing="1" w:after="100" w:afterAutospacing="1"/>
              <w:rPr>
                <w:ins w:id="33" w:author="Agnieszka Jóźwiak" w:date="2023-11-10T10:21:00Z"/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wkład własny stanowi nie mniej niż 15% wydatków kwalifikowanych projektu.</w:t>
            </w:r>
          </w:p>
          <w:p w14:paraId="55F60F35" w14:textId="557CEA30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34" w:author="Agnieszka Jóźwiak" w:date="2023-11-10T10:21:00Z">
              <w:r>
                <w:rPr>
                  <w:rFonts w:ascii="Arial" w:hAnsi="Arial" w:cs="Arial"/>
                  <w:sz w:val="24"/>
                  <w:szCs w:val="24"/>
                </w:rPr>
                <w:t>Weryfikacji podlega również, czy wartość dofinansowania o którą ubiega się wnioskodawca nie przekracza kwoty 2 mln zł.</w:t>
              </w:r>
            </w:ins>
          </w:p>
          <w:p w14:paraId="16669B96" w14:textId="2958D9D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commentRangeEnd w:id="31"/>
            <w:r>
              <w:rPr>
                <w:rStyle w:val="Odwoaniedokomentarza"/>
                <w:lang w:val="x-none" w:eastAsia="x-none"/>
              </w:rPr>
              <w:commentReference w:id="31"/>
            </w:r>
          </w:p>
        </w:tc>
        <w:tc>
          <w:tcPr>
            <w:tcW w:w="3355" w:type="dxa"/>
          </w:tcPr>
          <w:p w14:paraId="7B6B62F9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96B977D" w14:textId="4840DD02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595F34B1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D75439" w14:textId="281232C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C6EDCB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42E2561E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1948D742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7AFF1486" w14:textId="0C9FA63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5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4</w:delText>
              </w:r>
            </w:del>
            <w:ins w:id="36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</w:p>
        </w:tc>
        <w:tc>
          <w:tcPr>
            <w:tcW w:w="3418" w:type="dxa"/>
            <w:vAlign w:val="center"/>
          </w:tcPr>
          <w:p w14:paraId="26C360D4" w14:textId="02C99736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415" w:type="dxa"/>
          </w:tcPr>
          <w:p w14:paraId="1F12C1EB" w14:textId="5D32108B" w:rsidR="00580754" w:rsidRPr="0024026B" w:rsidRDefault="00580754" w:rsidP="0058075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24026B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5B942766" w14:textId="2AD54E88" w:rsidR="00580754" w:rsidRPr="0024026B" w:rsidRDefault="00580754" w:rsidP="0058075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Sprawdzeniu podlega również czy wnioskodawca oświadczył, że wszelkie wsparcie udzielane MŚP w ramach projektu będzie zgodne z rozporządzeniem Ministra Funduszy i Polityki Regionalnej z dnia 29 września 2022 r. w sprawie udzielania pomocy de minimis w ramach regionalnych programów na lata 2021-2027 (Dz. U. 2022 poz. 2062).</w:t>
            </w:r>
          </w:p>
          <w:p w14:paraId="020FC1B0" w14:textId="64B19D0E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355" w:type="dxa"/>
          </w:tcPr>
          <w:p w14:paraId="785D1F28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1862999" w14:textId="5C31AA3F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807A02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0CE305E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1E10019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35177E4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580754" w:rsidRPr="0024026B" w14:paraId="0C099D0E" w14:textId="77777777" w:rsidTr="00580754">
        <w:trPr>
          <w:trHeight w:val="992"/>
        </w:trPr>
        <w:tc>
          <w:tcPr>
            <w:tcW w:w="1095" w:type="dxa"/>
            <w:vAlign w:val="center"/>
          </w:tcPr>
          <w:p w14:paraId="1A76CEA1" w14:textId="5E42E613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7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5</w:delText>
              </w:r>
            </w:del>
            <w:ins w:id="38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6</w:t>
              </w:r>
            </w:ins>
          </w:p>
        </w:tc>
        <w:tc>
          <w:tcPr>
            <w:tcW w:w="3418" w:type="dxa"/>
            <w:vAlign w:val="center"/>
          </w:tcPr>
          <w:p w14:paraId="5AE1AD2F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415" w:type="dxa"/>
          </w:tcPr>
          <w:p w14:paraId="1EBDD4D8" w14:textId="2C76D5E1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z zasadą zrównoważonego rozwoju, określoną w art. 9 ust. 4 rozporządzenia 2021/1060.</w:t>
            </w:r>
          </w:p>
          <w:p w14:paraId="739B241A" w14:textId="7C65D391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przedstawić, jak projekt wspiera działania respektujące standardy i priorytety klimatyczne UE.</w:t>
            </w:r>
          </w:p>
          <w:p w14:paraId="1D569F4B" w14:textId="68461E11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w projekcie programu regionalnego Fundusze Europejskie dla Kujaw i Pomorza na lata 2021-2027” i zamieszczonych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w niej ustaleń dla poszczególnych obszarów.</w:t>
            </w:r>
          </w:p>
          <w:p w14:paraId="1F29CF86" w14:textId="105C011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dofinasowanie projektu i załączniki.</w:t>
            </w:r>
          </w:p>
        </w:tc>
        <w:tc>
          <w:tcPr>
            <w:tcW w:w="3355" w:type="dxa"/>
          </w:tcPr>
          <w:p w14:paraId="13A233A7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20B01E7" w14:textId="5E3ADFA2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D11CAE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795A2" w14:textId="6972566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E42990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51392DB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580754" w:rsidRPr="0024026B" w14:paraId="066B06A7" w14:textId="77777777" w:rsidTr="00580754">
        <w:trPr>
          <w:trHeight w:val="992"/>
        </w:trPr>
        <w:tc>
          <w:tcPr>
            <w:tcW w:w="1095" w:type="dxa"/>
            <w:vAlign w:val="center"/>
          </w:tcPr>
          <w:p w14:paraId="67DAEAC4" w14:textId="03AE4180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39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6</w:delText>
              </w:r>
            </w:del>
            <w:ins w:id="40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7</w:t>
              </w:r>
            </w:ins>
          </w:p>
        </w:tc>
        <w:tc>
          <w:tcPr>
            <w:tcW w:w="3418" w:type="dxa"/>
            <w:vAlign w:val="center"/>
          </w:tcPr>
          <w:p w14:paraId="7E9899FE" w14:textId="6269FA58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415" w:type="dxa"/>
          </w:tcPr>
          <w:p w14:paraId="3F5890CC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3B7AEC3" w14:textId="4A8AFF45" w:rsidR="00580754" w:rsidRPr="0024026B" w:rsidRDefault="00580754" w:rsidP="0058075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2023 r. poz. 1094 z późn. zm.) i Dyrektywą Parlamentu Europejskiego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Rady 2011/92/UE z dnia 13 grudnia 2011 r. w sprawie oceny skutków wywieranych przez niektóre przedsięwzięcia publiczne i prywatne na środowisko;</w:t>
            </w:r>
          </w:p>
          <w:p w14:paraId="78B841B5" w14:textId="3148C031" w:rsidR="00580754" w:rsidRPr="0024026B" w:rsidRDefault="00580754" w:rsidP="0058075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2022 r. poz. 2556 z późn. zm.);</w:t>
            </w:r>
          </w:p>
          <w:p w14:paraId="4FBDB8E9" w14:textId="39466B85" w:rsidR="00580754" w:rsidRPr="0024026B" w:rsidRDefault="00580754" w:rsidP="0058075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 z późn. zm.) i Dyrektywą Rady 92/43/EWG z dnia 21 maja 1992 r. w sprawie ochrony siedlisk przyrodniczych oraz dzikiej fauny i flory;</w:t>
            </w:r>
          </w:p>
          <w:p w14:paraId="3C6B9BBC" w14:textId="2C258A27" w:rsidR="00580754" w:rsidRPr="0024026B" w:rsidRDefault="00580754" w:rsidP="0058075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2023 r., poz. 1478 z późn. zm.) i Dyrektywą Parlamentu Europejskiego i Rady 2000/60/WE z dnia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23 października 2000 r. ustanawiająca ramy wspólnotowego działania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w dziedzinie polityki wodnej;</w:t>
            </w:r>
          </w:p>
          <w:p w14:paraId="169DD354" w14:textId="0932148C" w:rsidR="00580754" w:rsidRPr="0024026B" w:rsidRDefault="00580754" w:rsidP="0058075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w odniesieniu do projektów współfinansowanych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w okresie programowania 2014-2020 oraz ubiegających się o współfinansowanie w okresie 2021-2027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z Funduszy UE, dotkniętych naruszeniem 2016/2046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w zakresie specustaw, dla których prowadzone jest postępowanie w sprawie oceny oddziaływania na środowisko (Ares(2021)1432319 z 23.02.2021 r.).</w:t>
            </w:r>
          </w:p>
          <w:p w14:paraId="0BD9E354" w14:textId="614AE94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34756CE3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355" w:type="dxa"/>
          </w:tcPr>
          <w:p w14:paraId="2FF95343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539FAE94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16B5FA0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FEEB3A2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6E381A" w14:textId="568F4C0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580754" w:rsidRPr="0024026B" w14:paraId="410FCBCD" w14:textId="77777777" w:rsidTr="00580754">
        <w:trPr>
          <w:trHeight w:val="1559"/>
        </w:trPr>
        <w:tc>
          <w:tcPr>
            <w:tcW w:w="1095" w:type="dxa"/>
            <w:vAlign w:val="center"/>
          </w:tcPr>
          <w:p w14:paraId="52EAF9E7" w14:textId="2864298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41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7</w:delText>
              </w:r>
            </w:del>
            <w:ins w:id="42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8</w:t>
              </w:r>
            </w:ins>
          </w:p>
        </w:tc>
        <w:tc>
          <w:tcPr>
            <w:tcW w:w="3418" w:type="dxa"/>
            <w:vAlign w:val="center"/>
          </w:tcPr>
          <w:p w14:paraId="1B81E677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415" w:type="dxa"/>
          </w:tcPr>
          <w:p w14:paraId="61732B03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580754" w:rsidRPr="0024026B" w:rsidRDefault="00580754" w:rsidP="0058075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580754" w:rsidRPr="0024026B" w:rsidRDefault="00580754" w:rsidP="0058075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w odniesieniu do zakresu projektu,</w:t>
            </w:r>
          </w:p>
          <w:p w14:paraId="5821FC15" w14:textId="77777777" w:rsidR="00580754" w:rsidRPr="0024026B" w:rsidRDefault="00580754" w:rsidP="0058075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11E3CE91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112FA75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55" w:type="dxa"/>
          </w:tcPr>
          <w:p w14:paraId="31606920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CD90777" w14:textId="4806365D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AEF5D" w14:textId="6C33805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4D888C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6EBA9C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0E46BB58" w14:textId="77777777" w:rsidTr="00580754">
        <w:trPr>
          <w:trHeight w:val="416"/>
        </w:trPr>
        <w:tc>
          <w:tcPr>
            <w:tcW w:w="1095" w:type="dxa"/>
            <w:vAlign w:val="center"/>
          </w:tcPr>
          <w:p w14:paraId="160A5476" w14:textId="29ED3C80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B.</w:t>
            </w:r>
            <w:del w:id="43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  <w:ins w:id="44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</w:p>
        </w:tc>
        <w:tc>
          <w:tcPr>
            <w:tcW w:w="3418" w:type="dxa"/>
            <w:vAlign w:val="center"/>
          </w:tcPr>
          <w:p w14:paraId="2556F64E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415" w:type="dxa"/>
          </w:tcPr>
          <w:p w14:paraId="1433D419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580754" w:rsidRPr="0024026B" w:rsidRDefault="00580754" w:rsidP="0058075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harmonogram realizacji projektu jest realistyczny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580754" w:rsidRPr="0024026B" w:rsidRDefault="00580754" w:rsidP="0058075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4DD7F8B" w14:textId="0A90468C" w:rsidR="00580754" w:rsidRPr="0024026B" w:rsidRDefault="00580754" w:rsidP="00580754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wnioskodawca posiada potencjał do prawidłowej obsługi projektu, w tym potencjał organizacyjny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kadrowy, a także doświadczenie w obszarze wsparcia sektora przedsiębiorczości poprzez promocję marek regionalnych i organizację przedsięwzięć informacyjno-promocyjnych, skierowanych do sektora MŚP.</w:t>
            </w:r>
          </w:p>
          <w:p w14:paraId="73311B3E" w14:textId="39B1A42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55" w:type="dxa"/>
          </w:tcPr>
          <w:p w14:paraId="5D8C4B4A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DEF14B5" w14:textId="7642037A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17FA2EE9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5FD1CB16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470EA5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4AAAF2F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435897A7" w14:textId="77777777" w:rsidTr="00580754">
        <w:trPr>
          <w:trHeight w:val="416"/>
        </w:trPr>
        <w:tc>
          <w:tcPr>
            <w:tcW w:w="1095" w:type="dxa"/>
            <w:vAlign w:val="center"/>
          </w:tcPr>
          <w:p w14:paraId="4A8DCAF4" w14:textId="144D30FE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45" w:author="Łukasz Blachowski" w:date="2023-11-09T11:33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9</w:delText>
              </w:r>
            </w:del>
            <w:ins w:id="46" w:author="Łukasz Blachowski" w:date="2023-11-09T11:33:00Z">
              <w:r>
                <w:rPr>
                  <w:rFonts w:ascii="Arial" w:hAnsi="Arial" w:cs="Arial"/>
                  <w:sz w:val="24"/>
                  <w:szCs w:val="24"/>
                </w:rPr>
                <w:t>10</w:t>
              </w:r>
            </w:ins>
          </w:p>
        </w:tc>
        <w:tc>
          <w:tcPr>
            <w:tcW w:w="3418" w:type="dxa"/>
            <w:vAlign w:val="center"/>
          </w:tcPr>
          <w:p w14:paraId="3CAFBE05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415" w:type="dxa"/>
          </w:tcPr>
          <w:p w14:paraId="1982138D" w14:textId="6EF2D78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2E34DADF" w14:textId="77777777" w:rsidR="00580754" w:rsidRPr="0024026B" w:rsidRDefault="00580754" w:rsidP="0058075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3CBD5DE6" w14:textId="23F5AB04" w:rsidR="00580754" w:rsidRPr="0024026B" w:rsidRDefault="00580754" w:rsidP="0058075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uzasadnione,</w:t>
            </w:r>
          </w:p>
          <w:p w14:paraId="47C825EF" w14:textId="77777777" w:rsidR="00580754" w:rsidRPr="0024026B" w:rsidRDefault="00580754" w:rsidP="0058075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E248A56" w14:textId="28B1D17F" w:rsidR="00580754" w:rsidRPr="0024026B" w:rsidRDefault="00580754" w:rsidP="00580754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0ADBE6CD" w14:textId="0E68ED7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55" w:type="dxa"/>
          </w:tcPr>
          <w:p w14:paraId="31320D22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2E8FD7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669818D" w14:textId="5081759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9BB705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0F89790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789F5E9F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38BECA7E" w14:textId="338CAEB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47" w:author="Łukasz Blachowski" w:date="2023-11-09T11:34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10</w:delText>
              </w:r>
            </w:del>
            <w:ins w:id="48" w:author="Łukasz Blachowski" w:date="2023-11-09T11:34:00Z">
              <w:r w:rsidRPr="0024026B">
                <w:rPr>
                  <w:rFonts w:ascii="Arial" w:hAnsi="Arial" w:cs="Arial"/>
                  <w:sz w:val="24"/>
                  <w:szCs w:val="24"/>
                </w:rPr>
                <w:t>1</w:t>
              </w:r>
              <w:r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</w:p>
        </w:tc>
        <w:tc>
          <w:tcPr>
            <w:tcW w:w="3418" w:type="dxa"/>
            <w:vAlign w:val="center"/>
          </w:tcPr>
          <w:p w14:paraId="0A6B2209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415" w:type="dxa"/>
          </w:tcPr>
          <w:p w14:paraId="4B057A14" w14:textId="3CCE284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04E20078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powinien mieścić się w ramach czasowych określonych w art. 63 ust. 2 rozporządzenia nr 2021/1060,</w:t>
            </w:r>
          </w:p>
          <w:p w14:paraId="4064F3A1" w14:textId="77777777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9" w:name="_Hlk126574575"/>
            <w:r w:rsidRPr="0024026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9"/>
            <w:r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6A6A222D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598D16D5" w14:textId="77777777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02738BC8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6A93C20" w14:textId="1651A250" w:rsidR="00580754" w:rsidRPr="0024026B" w:rsidRDefault="00580754" w:rsidP="0058075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5CE8F7" w14:textId="25C61C5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55" w:type="dxa"/>
          </w:tcPr>
          <w:p w14:paraId="1630FD1B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A622AF8" w14:textId="673FD08F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171A66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3E960D" w14:textId="04AE0A8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0F4B76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06DF758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23F8B505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14FDF2D9" w14:textId="5150FD6A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50" w:author="Łukasz Blachowski" w:date="2023-11-09T11:34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11</w:delText>
              </w:r>
            </w:del>
            <w:ins w:id="51" w:author="Łukasz Blachowski" w:date="2023-11-09T11:34:00Z">
              <w:r w:rsidRPr="0024026B">
                <w:rPr>
                  <w:rFonts w:ascii="Arial" w:hAnsi="Arial" w:cs="Arial"/>
                  <w:sz w:val="24"/>
                  <w:szCs w:val="24"/>
                </w:rPr>
                <w:t>1</w:t>
              </w:r>
              <w:r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</w:p>
        </w:tc>
        <w:tc>
          <w:tcPr>
            <w:tcW w:w="3418" w:type="dxa"/>
            <w:vAlign w:val="center"/>
          </w:tcPr>
          <w:p w14:paraId="38F0DF32" w14:textId="2FDEB849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415" w:type="dxa"/>
          </w:tcPr>
          <w:p w14:paraId="25CC8131" w14:textId="458F2F8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z zasadą równości szans i niedyskryminacji, określoną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w art. 9 Rozporządzenia 2021/1060 oraz we wniosku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B89C257" w14:textId="61964B9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55" w:type="dxa"/>
          </w:tcPr>
          <w:p w14:paraId="037D639F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EF1731A" w14:textId="48731F1C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1A96E" w14:textId="211EE06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CD9869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36A8F33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479D5E13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17453CB0" w14:textId="3A408FE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52" w:author="Łukasz Blachowski" w:date="2023-11-09T11:34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12</w:delText>
              </w:r>
            </w:del>
            <w:ins w:id="53" w:author="Łukasz Blachowski" w:date="2023-11-09T11:34:00Z">
              <w:r w:rsidRPr="0024026B">
                <w:rPr>
                  <w:rFonts w:ascii="Arial" w:hAnsi="Arial" w:cs="Arial"/>
                  <w:sz w:val="24"/>
                  <w:szCs w:val="24"/>
                </w:rPr>
                <w:t>1</w:t>
              </w:r>
              <w:r>
                <w:rPr>
                  <w:rFonts w:ascii="Arial" w:hAnsi="Arial" w:cs="Arial"/>
                  <w:sz w:val="24"/>
                  <w:szCs w:val="24"/>
                </w:rPr>
                <w:t>3</w:t>
              </w:r>
            </w:ins>
          </w:p>
        </w:tc>
        <w:tc>
          <w:tcPr>
            <w:tcW w:w="3418" w:type="dxa"/>
            <w:vAlign w:val="center"/>
          </w:tcPr>
          <w:p w14:paraId="5635E46F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415" w:type="dxa"/>
          </w:tcPr>
          <w:p w14:paraId="6C894E83" w14:textId="08E28A4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26.10.2012) w zakresie odnoszącym się do sposobu realizacji, zakresu projektu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wnioskodawcy.</w:t>
            </w:r>
          </w:p>
          <w:p w14:paraId="151C6642" w14:textId="5B98ACD8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 i inwestycyjnych, w szczególności załącznik nr III.</w:t>
            </w:r>
          </w:p>
          <w:p w14:paraId="7D8BB7F5" w14:textId="5DDF5ED6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55" w:type="dxa"/>
          </w:tcPr>
          <w:p w14:paraId="16061F4B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D1C4406" w14:textId="6C8A7061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3893A19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3A9961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AFE60" w14:textId="2625048E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004BECD9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7B2ED764" w14:textId="5481E12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del w:id="54" w:author="Łukasz Blachowski" w:date="2023-11-09T11:34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13</w:delText>
              </w:r>
            </w:del>
            <w:ins w:id="55" w:author="Łukasz Blachowski" w:date="2023-11-09T11:34:00Z">
              <w:r w:rsidRPr="0024026B">
                <w:rPr>
                  <w:rFonts w:ascii="Arial" w:hAnsi="Arial" w:cs="Arial"/>
                  <w:sz w:val="24"/>
                  <w:szCs w:val="24"/>
                </w:rPr>
                <w:t>1</w:t>
              </w:r>
              <w:r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</w:p>
        </w:tc>
        <w:tc>
          <w:tcPr>
            <w:tcW w:w="3418" w:type="dxa"/>
            <w:vAlign w:val="center"/>
          </w:tcPr>
          <w:p w14:paraId="4F0A0506" w14:textId="5D46164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415" w:type="dxa"/>
          </w:tcPr>
          <w:p w14:paraId="4E6F8E05" w14:textId="488EE094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5A388F2C" w14:textId="3C2C2FC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64D26AA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55" w:type="dxa"/>
          </w:tcPr>
          <w:p w14:paraId="5C14DCDE" w14:textId="77777777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4511EF44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431DE12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BCD2887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6D103D5D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80754" w:rsidRPr="0024026B" w14:paraId="58AA1BFE" w14:textId="77777777" w:rsidTr="00580754">
        <w:trPr>
          <w:trHeight w:val="425"/>
        </w:trPr>
        <w:tc>
          <w:tcPr>
            <w:tcW w:w="1095" w:type="dxa"/>
            <w:vAlign w:val="center"/>
          </w:tcPr>
          <w:p w14:paraId="7BC9FAC0" w14:textId="440D593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B.</w:t>
            </w:r>
            <w:del w:id="56" w:author="Łukasz Blachowski" w:date="2023-11-09T11:34:00Z">
              <w:r w:rsidRPr="0024026B" w:rsidDel="006B0170">
                <w:rPr>
                  <w:rFonts w:ascii="Arial" w:hAnsi="Arial" w:cs="Arial"/>
                  <w:sz w:val="24"/>
                  <w:szCs w:val="24"/>
                </w:rPr>
                <w:delText>14</w:delText>
              </w:r>
            </w:del>
            <w:ins w:id="57" w:author="Łukasz Blachowski" w:date="2023-11-09T11:34:00Z">
              <w:r w:rsidRPr="0024026B">
                <w:rPr>
                  <w:rFonts w:ascii="Arial" w:hAnsi="Arial" w:cs="Arial"/>
                  <w:sz w:val="24"/>
                  <w:szCs w:val="24"/>
                </w:rPr>
                <w:t>1</w:t>
              </w:r>
              <w:r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</w:p>
        </w:tc>
        <w:tc>
          <w:tcPr>
            <w:tcW w:w="3418" w:type="dxa"/>
            <w:vAlign w:val="center"/>
          </w:tcPr>
          <w:p w14:paraId="0EA58141" w14:textId="410BB94F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415" w:type="dxa"/>
          </w:tcPr>
          <w:p w14:paraId="36E491C0" w14:textId="61B95A3C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 xml:space="preserve">z zasadą równości kobiet i mężczyzn. Przez zgodność z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i wykluczenia ze względu na płeć.</w:t>
            </w:r>
          </w:p>
          <w:p w14:paraId="79B85115" w14:textId="0E509CA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55" w:type="dxa"/>
          </w:tcPr>
          <w:p w14:paraId="7AB0658C" w14:textId="77777777" w:rsidR="00580754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48A5A20" w:rsidR="00580754" w:rsidRPr="0024026B" w:rsidRDefault="00580754" w:rsidP="005807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CFA3E75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38214A35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6C0F97" w14:textId="77777777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64C381DB" w:rsidR="00580754" w:rsidRPr="0024026B" w:rsidRDefault="00580754" w:rsidP="0058075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6B3D099A" w14:textId="47970716" w:rsidR="00676885" w:rsidRPr="0024026B" w:rsidRDefault="00676885" w:rsidP="0024026B">
      <w:pPr>
        <w:spacing w:before="100" w:beforeAutospacing="1" w:after="100" w:afterAutospacing="1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14:paraId="62F5A8C6" w14:textId="113CF984" w:rsidR="007257F1" w:rsidRPr="0024026B" w:rsidRDefault="00930FAE" w:rsidP="00FF4C15">
      <w:pPr>
        <w:pStyle w:val="Nagwek1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sz w:val="24"/>
          <w:szCs w:val="24"/>
        </w:rPr>
        <w:lastRenderedPageBreak/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24026B" w14:paraId="79175379" w14:textId="77777777" w:rsidTr="00930FAE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24026B" w:rsidRDefault="008C6E3E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24026B" w:rsidRDefault="008C6E3E" w:rsidP="00BF71E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24026B" w:rsidRDefault="008C6E3E" w:rsidP="00BF71E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C6E3E" w:rsidRPr="0024026B" w14:paraId="786EE78D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24026B" w:rsidRDefault="00191A38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2402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5508E425" w14:textId="1B41F01F" w:rsidR="008C6E3E" w:rsidRPr="0024026B" w:rsidRDefault="00100D34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Powiązanie promocji gospodarczej regionu ze w</w:t>
            </w:r>
            <w:r w:rsidR="00351F01" w:rsidRPr="0024026B">
              <w:rPr>
                <w:rFonts w:ascii="Arial" w:hAnsi="Arial" w:cs="Arial"/>
                <w:sz w:val="24"/>
                <w:szCs w:val="24"/>
              </w:rPr>
              <w:t>spieranie</w:t>
            </w:r>
            <w:r w:rsidRPr="0024026B">
              <w:rPr>
                <w:rFonts w:ascii="Arial" w:hAnsi="Arial" w:cs="Arial"/>
                <w:sz w:val="24"/>
                <w:szCs w:val="24"/>
              </w:rPr>
              <w:t>m</w:t>
            </w:r>
            <w:r w:rsidR="00351F01" w:rsidRPr="0024026B">
              <w:rPr>
                <w:rFonts w:ascii="Arial" w:hAnsi="Arial" w:cs="Arial"/>
                <w:sz w:val="24"/>
                <w:szCs w:val="24"/>
              </w:rPr>
              <w:t xml:space="preserve"> MŚP</w:t>
            </w:r>
          </w:p>
        </w:tc>
        <w:tc>
          <w:tcPr>
            <w:tcW w:w="7133" w:type="dxa"/>
          </w:tcPr>
          <w:p w14:paraId="770DDD3F" w14:textId="1EC78C1C" w:rsidR="008C6E3E" w:rsidRPr="0024026B" w:rsidRDefault="003735BE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sprawdzamy, czy Wnioskodawca </w:t>
            </w:r>
            <w:r w:rsidR="006222DD" w:rsidRPr="0024026B">
              <w:rPr>
                <w:rFonts w:ascii="Arial" w:hAnsi="Arial" w:cs="Arial"/>
                <w:sz w:val="24"/>
                <w:szCs w:val="24"/>
              </w:rPr>
              <w:t xml:space="preserve">w ramach zaplanowanych zadań będzie pełnił rolę </w:t>
            </w:r>
            <w:r w:rsidR="00670D15" w:rsidRPr="0024026B">
              <w:rPr>
                <w:rFonts w:ascii="Arial" w:hAnsi="Arial" w:cs="Arial"/>
                <w:sz w:val="24"/>
                <w:szCs w:val="24"/>
              </w:rPr>
              <w:t>koordyn</w:t>
            </w:r>
            <w:r w:rsidR="006222DD" w:rsidRPr="0024026B">
              <w:rPr>
                <w:rFonts w:ascii="Arial" w:hAnsi="Arial" w:cs="Arial"/>
                <w:sz w:val="24"/>
                <w:szCs w:val="24"/>
              </w:rPr>
              <w:t>ującą</w:t>
            </w:r>
            <w:r w:rsidR="00670D15" w:rsidRPr="0024026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81EA0" w:rsidRPr="0024026B">
              <w:rPr>
                <w:rFonts w:ascii="Arial" w:hAnsi="Arial" w:cs="Arial"/>
                <w:sz w:val="24"/>
                <w:szCs w:val="24"/>
              </w:rPr>
              <w:t>animacyjną i</w:t>
            </w:r>
            <w:r w:rsidR="00670D15" w:rsidRPr="0024026B">
              <w:rPr>
                <w:rFonts w:ascii="Arial" w:hAnsi="Arial" w:cs="Arial"/>
                <w:sz w:val="24"/>
                <w:szCs w:val="24"/>
              </w:rPr>
              <w:t xml:space="preserve"> wsp</w:t>
            </w:r>
            <w:r w:rsidR="00AC2861" w:rsidRPr="0024026B">
              <w:rPr>
                <w:rFonts w:ascii="Arial" w:hAnsi="Arial" w:cs="Arial"/>
                <w:sz w:val="24"/>
                <w:szCs w:val="24"/>
              </w:rPr>
              <w:t>ierającą</w:t>
            </w:r>
            <w:r w:rsidR="00670D15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D8B" w:rsidRPr="0024026B">
              <w:rPr>
                <w:rFonts w:ascii="Arial" w:hAnsi="Arial" w:cs="Arial"/>
                <w:sz w:val="24"/>
                <w:szCs w:val="24"/>
              </w:rPr>
              <w:t>M</w:t>
            </w:r>
            <w:r w:rsidR="00670D15" w:rsidRPr="0024026B">
              <w:rPr>
                <w:rFonts w:ascii="Arial" w:hAnsi="Arial" w:cs="Arial"/>
                <w:sz w:val="24"/>
                <w:szCs w:val="24"/>
              </w:rPr>
              <w:t>ŚP w ramach działań związanych z promocją</w:t>
            </w:r>
            <w:r w:rsidR="006D06CD" w:rsidRPr="0024026B">
              <w:rPr>
                <w:rFonts w:ascii="Arial" w:hAnsi="Arial" w:cs="Arial"/>
                <w:sz w:val="24"/>
                <w:szCs w:val="24"/>
              </w:rPr>
              <w:t xml:space="preserve"> gospodarczą, internacjonalizacją i eksportem.</w:t>
            </w:r>
          </w:p>
          <w:p w14:paraId="26E785A3" w14:textId="70289BDB" w:rsidR="00100D34" w:rsidRPr="0024026B" w:rsidRDefault="00100D34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Ponadto, sprawdzeniu podlega czy ostatecznym odbiorcą wsparcia </w:t>
            </w:r>
            <w:r w:rsidR="00892DDC" w:rsidRPr="0024026B">
              <w:rPr>
                <w:rFonts w:ascii="Arial" w:hAnsi="Arial" w:cs="Arial"/>
                <w:sz w:val="24"/>
                <w:szCs w:val="24"/>
              </w:rPr>
              <w:t xml:space="preserve">będą </w:t>
            </w:r>
            <w:r w:rsidRPr="0024026B">
              <w:rPr>
                <w:rFonts w:ascii="Arial" w:hAnsi="Arial" w:cs="Arial"/>
                <w:sz w:val="24"/>
                <w:szCs w:val="24"/>
              </w:rPr>
              <w:t>MŚP.</w:t>
            </w:r>
          </w:p>
          <w:p w14:paraId="2D1F2231" w14:textId="60F02122" w:rsidR="00AD4805" w:rsidRPr="0024026B" w:rsidRDefault="007D6A63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574376" w:rsidRPr="0024026B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24026B" w:rsidRDefault="005C34F7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07E75B" w14:textId="77777777" w:rsidR="005C34F7" w:rsidRPr="0024026B" w:rsidRDefault="005C34F7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24026B" w:rsidRDefault="005C34F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790F1" w14:textId="773409DD" w:rsidR="005C34F7" w:rsidRPr="0024026B" w:rsidRDefault="005C34F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2001ABB" w14:textId="77777777" w:rsidR="005C34F7" w:rsidRPr="0024026B" w:rsidRDefault="005C34F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0E6614" w14:textId="25A75F19" w:rsidR="008C6E3E" w:rsidRPr="0024026B" w:rsidRDefault="005C34F7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C938EC" w:rsidRPr="0024026B" w14:paraId="248E52A8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51B79AFB" w14:textId="4C685B4B" w:rsidR="00C938EC" w:rsidRPr="0024026B" w:rsidRDefault="00C938EC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0BC16CB3" w14:textId="53245FCA" w:rsidR="00C938EC" w:rsidRPr="0024026B" w:rsidRDefault="4F6015C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S</w:t>
            </w:r>
            <w:r w:rsidR="5C046D30" w:rsidRPr="0024026B">
              <w:rPr>
                <w:rFonts w:ascii="Arial" w:hAnsi="Arial" w:cs="Arial"/>
                <w:sz w:val="24"/>
                <w:szCs w:val="24"/>
              </w:rPr>
              <w:t>trategi</w:t>
            </w:r>
            <w:r w:rsidR="034646AE" w:rsidRPr="0024026B">
              <w:rPr>
                <w:rFonts w:ascii="Arial" w:hAnsi="Arial" w:cs="Arial"/>
                <w:sz w:val="24"/>
                <w:szCs w:val="24"/>
              </w:rPr>
              <w:t>a</w:t>
            </w:r>
            <w:r w:rsidR="5C046D30" w:rsidRPr="0024026B">
              <w:rPr>
                <w:rFonts w:ascii="Arial" w:hAnsi="Arial" w:cs="Arial"/>
                <w:sz w:val="24"/>
                <w:szCs w:val="24"/>
              </w:rPr>
              <w:t xml:space="preserve"> ekspansji zagranicznej</w:t>
            </w:r>
          </w:p>
        </w:tc>
        <w:tc>
          <w:tcPr>
            <w:tcW w:w="7133" w:type="dxa"/>
          </w:tcPr>
          <w:p w14:paraId="1A106BFD" w14:textId="328D41C1" w:rsidR="00C938EC" w:rsidRPr="0024026B" w:rsidRDefault="00A8095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130F3" w:rsidRPr="0024026B">
              <w:rPr>
                <w:rFonts w:ascii="Arial" w:hAnsi="Arial" w:cs="Arial"/>
                <w:sz w:val="24"/>
                <w:szCs w:val="24"/>
              </w:rPr>
              <w:t>sprawdzamy,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C938EC" w:rsidRPr="0024026B">
              <w:rPr>
                <w:rFonts w:ascii="Arial" w:hAnsi="Arial" w:cs="Arial"/>
                <w:sz w:val="24"/>
                <w:szCs w:val="24"/>
              </w:rPr>
              <w:t xml:space="preserve"> wnioskodawca oświadcz</w:t>
            </w:r>
            <w:r w:rsidRPr="0024026B">
              <w:rPr>
                <w:rFonts w:ascii="Arial" w:hAnsi="Arial" w:cs="Arial"/>
                <w:sz w:val="24"/>
                <w:szCs w:val="24"/>
              </w:rPr>
              <w:t>ył</w:t>
            </w:r>
            <w:r w:rsidR="00C938EC" w:rsidRPr="0024026B">
              <w:rPr>
                <w:rFonts w:ascii="Arial" w:hAnsi="Arial" w:cs="Arial"/>
                <w:sz w:val="24"/>
                <w:szCs w:val="24"/>
              </w:rPr>
              <w:t xml:space="preserve">, że </w:t>
            </w:r>
            <w:r w:rsidRPr="0024026B">
              <w:rPr>
                <w:rFonts w:ascii="Arial" w:hAnsi="Arial" w:cs="Arial"/>
                <w:sz w:val="24"/>
                <w:szCs w:val="24"/>
              </w:rPr>
              <w:t>w zaplanowane działania</w:t>
            </w:r>
            <w:r w:rsidR="0013250D">
              <w:rPr>
                <w:rFonts w:ascii="Arial" w:hAnsi="Arial" w:cs="Arial"/>
                <w:sz w:val="24"/>
                <w:szCs w:val="24"/>
              </w:rPr>
              <w:t xml:space="preserve"> </w:t>
            </w:r>
            <w:ins w:id="58" w:author="Agnieszka Jóźwiak" w:date="2023-11-10T09:44:00Z">
              <w:r w:rsidR="0013250D">
                <w:rPr>
                  <w:rFonts w:ascii="Arial" w:hAnsi="Arial" w:cs="Arial"/>
                  <w:sz w:val="24"/>
                  <w:szCs w:val="24"/>
                </w:rPr>
                <w:t>związane z udziałem w targach i</w:t>
              </w:r>
            </w:ins>
            <w:ins w:id="59" w:author="Agnieszka Jóźwiak" w:date="2023-11-10T09:45:00Z">
              <w:r w:rsidR="0013250D">
                <w:rPr>
                  <w:rFonts w:ascii="Arial" w:hAnsi="Arial" w:cs="Arial"/>
                  <w:sz w:val="24"/>
                  <w:szCs w:val="24"/>
                </w:rPr>
                <w:t xml:space="preserve"> misjach gospodarczych</w:t>
              </w:r>
            </w:ins>
            <w:ins w:id="60" w:author="Łukasz Blachowski" w:date="2023-11-08T11:40:00Z">
              <w:r w:rsidR="001F00F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commentRangeStart w:id="61"/>
            <w:r w:rsidRPr="0024026B">
              <w:rPr>
                <w:rFonts w:ascii="Arial" w:hAnsi="Arial" w:cs="Arial"/>
                <w:sz w:val="24"/>
                <w:szCs w:val="24"/>
              </w:rPr>
              <w:t>będzie</w:t>
            </w:r>
            <w:commentRangeEnd w:id="61"/>
            <w:r w:rsidR="001F00FA">
              <w:rPr>
                <w:rStyle w:val="Odwoaniedokomentarza"/>
                <w:lang w:val="x-none" w:eastAsia="x-none"/>
              </w:rPr>
              <w:commentReference w:id="61"/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angażował wyłącznie MŚP posiadające </w:t>
            </w:r>
            <w:r w:rsidR="00C938EC" w:rsidRPr="0024026B">
              <w:rPr>
                <w:rFonts w:ascii="Arial" w:hAnsi="Arial" w:cs="Arial"/>
                <w:sz w:val="24"/>
                <w:szCs w:val="24"/>
              </w:rPr>
              <w:t>strategie biznesowe</w:t>
            </w:r>
            <w:r w:rsidR="00577938" w:rsidRPr="0024026B">
              <w:rPr>
                <w:rFonts w:ascii="Arial" w:hAnsi="Arial" w:cs="Arial"/>
                <w:sz w:val="24"/>
                <w:szCs w:val="24"/>
              </w:rPr>
              <w:t>/strategie ekspansji zagranicznej</w:t>
            </w:r>
            <w:r w:rsidR="007E36F0"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A096E0" w14:textId="226B4E6F" w:rsidR="00C938EC" w:rsidRPr="0024026B" w:rsidRDefault="00C938EC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Strategia internacjonalizacji </w:t>
            </w:r>
            <w:r w:rsidR="00697544" w:rsidRPr="0024026B">
              <w:rPr>
                <w:rFonts w:ascii="Arial" w:hAnsi="Arial" w:cs="Arial"/>
                <w:sz w:val="24"/>
                <w:szCs w:val="24"/>
              </w:rPr>
              <w:t xml:space="preserve">(strategia ekspansji zagranicznej)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powinna być dokumentem strategicznym </w:t>
            </w:r>
            <w:r w:rsidR="00537FCB" w:rsidRPr="0024026B">
              <w:rPr>
                <w:rFonts w:ascii="Arial" w:hAnsi="Arial" w:cs="Arial"/>
                <w:sz w:val="24"/>
                <w:szCs w:val="24"/>
              </w:rPr>
              <w:t xml:space="preserve">przedsiębiorstwa </w:t>
            </w:r>
            <w:r w:rsidRPr="0024026B">
              <w:rPr>
                <w:rFonts w:ascii="Arial" w:hAnsi="Arial" w:cs="Arial"/>
                <w:sz w:val="24"/>
                <w:szCs w:val="24"/>
              </w:rPr>
              <w:t>zawierającym określone kierunki związane z rozwojem działalności eksportowej przedsiębiorstw oraz wprowadzeniem produktów bądź usług na wybrane rynki zagraniczne</w:t>
            </w:r>
            <w:r w:rsidR="00974427" w:rsidRPr="0024026B">
              <w:rPr>
                <w:rFonts w:ascii="Arial" w:hAnsi="Arial" w:cs="Arial"/>
                <w:sz w:val="24"/>
                <w:szCs w:val="24"/>
              </w:rPr>
              <w:t xml:space="preserve"> i segmenty klientów</w:t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4AC881" w14:textId="5D8AF45F" w:rsidR="00574376" w:rsidRDefault="00C938EC" w:rsidP="0024026B">
            <w:pPr>
              <w:spacing w:before="100" w:beforeAutospacing="1" w:after="100" w:afterAutospacing="1"/>
              <w:rPr>
                <w:ins w:id="62" w:author="Łukasz Blachowski" w:date="2023-11-08T11:42:00Z"/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Strategia internacjonalizacji powinna </w:t>
            </w:r>
            <w:r w:rsidR="00537FCB" w:rsidRPr="0024026B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Pr="0024026B">
              <w:rPr>
                <w:rFonts w:ascii="Arial" w:hAnsi="Arial" w:cs="Arial"/>
                <w:sz w:val="24"/>
                <w:szCs w:val="24"/>
              </w:rPr>
              <w:t>stanowić swego rodzaju plan marketingowy wprowadzenia produktu/ów na wybrane rynki eksportowe oraz koncepcję rozwoju internacjonalizacji w oparciu o zdefiniowany model biznesowy</w:t>
            </w:r>
            <w:r w:rsidR="00574376"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479910" w14:textId="5F9DE62D" w:rsidR="00FE3E6C" w:rsidRPr="0024026B" w:rsidRDefault="00A263F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commentRangeStart w:id="63"/>
            <w:ins w:id="64" w:author="Agnieszka Jóźwiak" w:date="2023-11-10T09:49:00Z">
              <w:r>
                <w:rPr>
                  <w:rFonts w:ascii="Arial" w:hAnsi="Arial" w:cs="Arial"/>
                  <w:sz w:val="24"/>
                  <w:szCs w:val="24"/>
                </w:rPr>
                <w:t xml:space="preserve">Strategia ekspansji </w:t>
              </w:r>
            </w:ins>
            <w:ins w:id="65" w:author="Agnieszka Jóźwiak" w:date="2023-11-10T09:50:00Z">
              <w:r>
                <w:rPr>
                  <w:rFonts w:ascii="Arial" w:hAnsi="Arial" w:cs="Arial"/>
                  <w:sz w:val="24"/>
                  <w:szCs w:val="24"/>
                </w:rPr>
                <w:t xml:space="preserve">zagranicznej może być dokumentem przygotowanym samodzielnie przez przedsiębiorstwo lub przez </w:t>
              </w:r>
              <w:r w:rsidR="00624586">
                <w:rPr>
                  <w:rFonts w:ascii="Arial" w:hAnsi="Arial" w:cs="Arial"/>
                  <w:sz w:val="24"/>
                  <w:szCs w:val="24"/>
                </w:rPr>
                <w:t>podmiot ze</w:t>
              </w:r>
            </w:ins>
            <w:ins w:id="66" w:author="Agnieszka Jóźwiak" w:date="2023-11-10T09:51:00Z">
              <w:r w:rsidR="00624586">
                <w:rPr>
                  <w:rFonts w:ascii="Arial" w:hAnsi="Arial" w:cs="Arial"/>
                  <w:sz w:val="24"/>
                  <w:szCs w:val="24"/>
                </w:rPr>
                <w:t>wnętrzny</w:t>
              </w:r>
            </w:ins>
            <w:ins w:id="67" w:author="Łukasz Blachowski" w:date="2023-11-08T11:53:00Z">
              <w:r w:rsidR="0060223F">
                <w:rPr>
                  <w:rFonts w:ascii="Arial" w:hAnsi="Arial" w:cs="Arial"/>
                  <w:sz w:val="24"/>
                  <w:szCs w:val="24"/>
                </w:rPr>
                <w:t xml:space="preserve">. </w:t>
              </w:r>
            </w:ins>
            <w:commentRangeEnd w:id="63"/>
            <w:r>
              <w:rPr>
                <w:rStyle w:val="Odwoaniedokomentarza"/>
                <w:lang w:val="x-none" w:eastAsia="x-none"/>
              </w:rPr>
              <w:commentReference w:id="63"/>
            </w:r>
          </w:p>
          <w:p w14:paraId="1673B684" w14:textId="09ACC893" w:rsidR="00574376" w:rsidRPr="0024026B" w:rsidRDefault="00574376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543" w:type="dxa"/>
          </w:tcPr>
          <w:p w14:paraId="32726AE2" w14:textId="77777777" w:rsidR="00930FAE" w:rsidRPr="0024026B" w:rsidRDefault="00A8095D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2ABF648" w14:textId="487B04C2" w:rsidR="00A8095D" w:rsidRPr="0024026B" w:rsidRDefault="00A8095D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14097D" w14:textId="77777777" w:rsidR="00A8095D" w:rsidRPr="0024026B" w:rsidRDefault="00A8095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CD860" w14:textId="4497777C" w:rsidR="00A8095D" w:rsidRPr="0024026B" w:rsidRDefault="00A8095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C5BE27" w14:textId="77777777" w:rsidR="00A8095D" w:rsidRPr="0024026B" w:rsidRDefault="00A8095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DB53A" w14:textId="73AE9700" w:rsidR="00C938EC" w:rsidRPr="0024026B" w:rsidRDefault="00A8095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>po jednokrotnym złożeniu 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E209F6" w:rsidRPr="0024026B" w14:paraId="25E2F26B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6F6C6059" w14:textId="2001E952" w:rsidR="00E209F6" w:rsidRPr="0024026B" w:rsidRDefault="006729B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2BB93BB5" w14:textId="01CF9FDA" w:rsidR="00E209F6" w:rsidRPr="0024026B" w:rsidRDefault="00215EF9" w:rsidP="00F944E3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bookmarkStart w:id="68" w:name="_Hlk145068370"/>
            <w:r w:rsidRPr="0024026B">
              <w:rPr>
                <w:rFonts w:ascii="Arial" w:hAnsi="Arial" w:cs="Arial"/>
              </w:rPr>
              <w:t>Projekt wpisuje się</w:t>
            </w:r>
            <w:r w:rsidR="00AD4204" w:rsidRPr="0024026B">
              <w:rPr>
                <w:rFonts w:ascii="Arial" w:hAnsi="Arial" w:cs="Arial"/>
              </w:rPr>
              <w:t xml:space="preserve"> w</w:t>
            </w:r>
            <w:r w:rsidRPr="0024026B">
              <w:rPr>
                <w:rFonts w:ascii="Arial" w:hAnsi="Arial" w:cs="Arial"/>
              </w:rPr>
              <w:t xml:space="preserve"> inteligentne</w:t>
            </w:r>
            <w:r w:rsidR="00AD4204" w:rsidRPr="0024026B">
              <w:rPr>
                <w:rFonts w:ascii="Arial" w:hAnsi="Arial" w:cs="Arial"/>
              </w:rPr>
              <w:t xml:space="preserve"> specjalizacje regionu</w:t>
            </w:r>
            <w:bookmarkEnd w:id="68"/>
          </w:p>
        </w:tc>
        <w:tc>
          <w:tcPr>
            <w:tcW w:w="7133" w:type="dxa"/>
          </w:tcPr>
          <w:p w14:paraId="0FF38467" w14:textId="33FF65FA" w:rsidR="00792BE3" w:rsidRPr="0024026B" w:rsidRDefault="006F4E82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</w:t>
            </w:r>
            <w:r w:rsidR="2AFF5C8A" w:rsidRPr="0024026B">
              <w:rPr>
                <w:rFonts w:ascii="Arial" w:hAnsi="Arial" w:cs="Arial"/>
                <w:sz w:val="24"/>
                <w:szCs w:val="24"/>
              </w:rPr>
              <w:t>sparcie w zakresie wizyt studyjnych i misji gospodarczych</w:t>
            </w:r>
            <w:r w:rsidR="3735A7A8" w:rsidRPr="0024026B">
              <w:rPr>
                <w:rFonts w:ascii="Arial" w:hAnsi="Arial" w:cs="Arial"/>
                <w:sz w:val="24"/>
                <w:szCs w:val="24"/>
              </w:rPr>
              <w:t xml:space="preserve"> i innych działań w ramach promocji gospodarczej</w:t>
            </w:r>
            <w:r w:rsidR="2AFF5C8A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>powinno być skierowane do ogółu MŚP prowadzących działalność na terenie województwa kujawsko-pomorskiego. W przypadku większej liczby chętnych do uczestnictwa w danym wydarzeniu niż miejsc w pierwszej kolejności powinny być wybierani</w:t>
            </w:r>
            <w:r w:rsidR="2AFF5C8A" w:rsidRPr="0024026B">
              <w:rPr>
                <w:rFonts w:ascii="Arial" w:hAnsi="Arial" w:cs="Arial"/>
                <w:sz w:val="24"/>
                <w:szCs w:val="24"/>
              </w:rPr>
              <w:t xml:space="preserve"> odbiorc</w:t>
            </w:r>
            <w:r w:rsidRPr="0024026B">
              <w:rPr>
                <w:rFonts w:ascii="Arial" w:hAnsi="Arial" w:cs="Arial"/>
                <w:sz w:val="24"/>
                <w:szCs w:val="24"/>
              </w:rPr>
              <w:t>y</w:t>
            </w:r>
            <w:r w:rsidR="2AFF5C8A" w:rsidRPr="0024026B">
              <w:rPr>
                <w:rFonts w:ascii="Arial" w:hAnsi="Arial" w:cs="Arial"/>
                <w:sz w:val="24"/>
                <w:szCs w:val="24"/>
              </w:rPr>
              <w:t xml:space="preserve">, których przedsięwzięcia będą wpisywać się w obszary wyznaczone przez </w:t>
            </w:r>
            <w:r w:rsidR="19CAFB80" w:rsidRPr="0024026B">
              <w:rPr>
                <w:rFonts w:ascii="Arial" w:hAnsi="Arial" w:cs="Arial"/>
                <w:sz w:val="24"/>
                <w:szCs w:val="24"/>
              </w:rPr>
              <w:t>RIS3</w:t>
            </w:r>
            <w:r w:rsidR="00E209F6" w:rsidRPr="0024026B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9"/>
            </w:r>
            <w:r w:rsidR="1EB9DEC4" w:rsidRPr="0024026B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216EE369" w14:textId="6317D807" w:rsidR="006F4E82" w:rsidRPr="0024026B" w:rsidRDefault="006F4E82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 przedmiotowym kryterium sprawdzamy, czy wnioskodawca </w:t>
            </w:r>
            <w:r w:rsidR="00BD0EE5" w:rsidRPr="0024026B">
              <w:rPr>
                <w:rFonts w:ascii="Arial" w:hAnsi="Arial" w:cs="Arial"/>
                <w:sz w:val="24"/>
                <w:szCs w:val="24"/>
              </w:rPr>
              <w:t xml:space="preserve">oświadczył, </w:t>
            </w:r>
            <w:bookmarkStart w:id="69" w:name="_Hlk145068401"/>
            <w:r w:rsidR="00BD0EE5" w:rsidRPr="0024026B">
              <w:rPr>
                <w:rFonts w:ascii="Arial" w:hAnsi="Arial" w:cs="Arial"/>
                <w:sz w:val="24"/>
                <w:szCs w:val="24"/>
              </w:rPr>
              <w:t>że w przypadku większej liczby chętnych</w:t>
            </w:r>
            <w:r w:rsidR="008E314E">
              <w:rPr>
                <w:rFonts w:ascii="Arial" w:hAnsi="Arial" w:cs="Arial"/>
                <w:sz w:val="24"/>
                <w:szCs w:val="24"/>
              </w:rPr>
              <w:t>,</w:t>
            </w:r>
            <w:r w:rsidR="00BD0EE5" w:rsidRPr="0024026B">
              <w:rPr>
                <w:rFonts w:ascii="Arial" w:hAnsi="Arial" w:cs="Arial"/>
                <w:sz w:val="24"/>
                <w:szCs w:val="24"/>
              </w:rPr>
              <w:t xml:space="preserve"> niż miejsc na dane wydarzenie</w:t>
            </w:r>
            <w:r w:rsidR="008E314E">
              <w:rPr>
                <w:rFonts w:ascii="Arial" w:hAnsi="Arial" w:cs="Arial"/>
                <w:sz w:val="24"/>
                <w:szCs w:val="24"/>
              </w:rPr>
              <w:t>,</w:t>
            </w:r>
            <w:r w:rsidR="00BD0EE5" w:rsidRPr="0024026B">
              <w:rPr>
                <w:rFonts w:ascii="Arial" w:hAnsi="Arial" w:cs="Arial"/>
                <w:sz w:val="24"/>
                <w:szCs w:val="24"/>
              </w:rPr>
              <w:t xml:space="preserve"> będzie </w:t>
            </w:r>
            <w:r w:rsidR="005054AB">
              <w:rPr>
                <w:rFonts w:ascii="Arial" w:hAnsi="Arial" w:cs="Arial"/>
                <w:sz w:val="24"/>
                <w:szCs w:val="24"/>
              </w:rPr>
              <w:t xml:space="preserve"> wybierał w pierwszej kolejności</w:t>
            </w:r>
            <w:r w:rsidR="00BD0EE5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077F" w:rsidRPr="0024026B">
              <w:rPr>
                <w:rFonts w:ascii="Arial" w:hAnsi="Arial" w:cs="Arial"/>
                <w:sz w:val="24"/>
                <w:szCs w:val="24"/>
              </w:rPr>
              <w:t>odbiorców, których przedsięwzięcia będą wpisywać się w obszary wyznaczone przez RIS3</w:t>
            </w:r>
            <w:bookmarkEnd w:id="69"/>
            <w:r w:rsidR="0065077F" w:rsidRPr="0024026B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0"/>
            </w:r>
            <w:r w:rsidR="0065077F" w:rsidRPr="0024026B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7C344E84" w14:textId="79A8F573" w:rsidR="00792BE3" w:rsidRPr="0024026B" w:rsidRDefault="00792BE3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4026B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574376" w:rsidRPr="0024026B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C7BA192" w14:textId="77777777" w:rsidR="006729B0" w:rsidRPr="0024026B" w:rsidRDefault="006729B0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44D7" w14:textId="77777777" w:rsidR="006729B0" w:rsidRPr="0024026B" w:rsidRDefault="006729B0" w:rsidP="00ED3B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7CE0A" w14:textId="77777777" w:rsidR="006729B0" w:rsidRPr="0024026B" w:rsidRDefault="006729B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B818B2" w14:textId="0C1C00DF" w:rsidR="006729B0" w:rsidRPr="0024026B" w:rsidRDefault="006729B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C982DF3" w14:textId="77777777" w:rsidR="006729B0" w:rsidRPr="0024026B" w:rsidRDefault="006729B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32057841" w:rsidR="00E209F6" w:rsidRPr="0024026B" w:rsidRDefault="006729B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Przyznanie wartości „NIE” (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t xml:space="preserve">po jednokrotnym złożeniu </w:t>
            </w:r>
            <w:r w:rsidR="00106204" w:rsidRPr="0024026B">
              <w:rPr>
                <w:rFonts w:ascii="Arial" w:hAnsi="Arial" w:cs="Arial"/>
                <w:sz w:val="24"/>
                <w:szCs w:val="24"/>
              </w:rPr>
              <w:lastRenderedPageBreak/>
              <w:t>uzupełnień lub poprawy</w:t>
            </w:r>
            <w:r w:rsidRPr="0024026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60223F" w:rsidRPr="0024026B" w14:paraId="17A6F90E" w14:textId="77777777" w:rsidTr="20A48FF8">
        <w:trPr>
          <w:trHeight w:val="340"/>
          <w:ins w:id="70" w:author="Łukasz Blachowski" w:date="2023-11-08T11:55:00Z"/>
        </w:trPr>
        <w:tc>
          <w:tcPr>
            <w:tcW w:w="1009" w:type="dxa"/>
            <w:vAlign w:val="center"/>
          </w:tcPr>
          <w:p w14:paraId="4C9085B8" w14:textId="37EB0FFC" w:rsidR="0060223F" w:rsidRPr="0024026B" w:rsidRDefault="0060223F" w:rsidP="0024026B">
            <w:pPr>
              <w:spacing w:before="100" w:beforeAutospacing="1" w:after="100" w:afterAutospacing="1"/>
              <w:rPr>
                <w:ins w:id="71" w:author="Łukasz Blachowski" w:date="2023-11-08T11:55:00Z"/>
                <w:rFonts w:ascii="Arial" w:hAnsi="Arial" w:cs="Arial"/>
                <w:sz w:val="24"/>
                <w:szCs w:val="24"/>
              </w:rPr>
            </w:pPr>
            <w:ins w:id="72" w:author="Łukasz Blachowski" w:date="2023-11-08T11:55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>C.4</w:t>
              </w:r>
            </w:ins>
          </w:p>
        </w:tc>
        <w:tc>
          <w:tcPr>
            <w:tcW w:w="2598" w:type="dxa"/>
            <w:vAlign w:val="center"/>
          </w:tcPr>
          <w:p w14:paraId="5F66C3FA" w14:textId="05C26A27" w:rsidR="0060223F" w:rsidRPr="0024026B" w:rsidRDefault="0060223F" w:rsidP="00F944E3">
            <w:pPr>
              <w:pStyle w:val="Default"/>
              <w:spacing w:before="100" w:beforeAutospacing="1" w:after="100" w:afterAutospacing="1" w:line="276" w:lineRule="auto"/>
              <w:rPr>
                <w:ins w:id="73" w:author="Łukasz Blachowski" w:date="2023-11-08T11:55:00Z"/>
                <w:rFonts w:ascii="Arial" w:hAnsi="Arial" w:cs="Arial"/>
              </w:rPr>
            </w:pPr>
            <w:ins w:id="74" w:author="Łukasz Blachowski" w:date="2023-11-08T11:55:00Z">
              <w:r w:rsidRPr="0024026B">
                <w:rPr>
                  <w:rFonts w:ascii="Arial" w:hAnsi="Arial" w:cs="Arial"/>
                </w:rPr>
                <w:t xml:space="preserve">Doświadczenie w </w:t>
              </w:r>
            </w:ins>
            <w:ins w:id="75" w:author="Łukasz Blachowski" w:date="2023-11-08T12:30:00Z">
              <w:r w:rsidR="00FC74BE">
                <w:rPr>
                  <w:rFonts w:ascii="Arial" w:hAnsi="Arial" w:cs="Arial"/>
                </w:rPr>
                <w:t>udzielaniu</w:t>
              </w:r>
            </w:ins>
            <w:ins w:id="76" w:author="Łukasz Blachowski" w:date="2023-11-08T12:31:00Z">
              <w:r w:rsidR="00FC74BE">
                <w:rPr>
                  <w:rFonts w:ascii="Arial" w:hAnsi="Arial" w:cs="Arial"/>
                </w:rPr>
                <w:t xml:space="preserve"> i rozliczaniu</w:t>
              </w:r>
            </w:ins>
            <w:ins w:id="77" w:author="Łukasz Blachowski" w:date="2023-11-08T12:30:00Z">
              <w:r w:rsidR="00FC74BE">
                <w:rPr>
                  <w:rFonts w:ascii="Arial" w:hAnsi="Arial" w:cs="Arial"/>
                </w:rPr>
                <w:t xml:space="preserve"> pomocy de minims</w:t>
              </w:r>
            </w:ins>
            <w:ins w:id="78" w:author="Łukasz Blachowski" w:date="2023-11-08T12:31:00Z">
              <w:r w:rsidR="00FC74BE">
                <w:rPr>
                  <w:rFonts w:ascii="Arial" w:hAnsi="Arial" w:cs="Arial"/>
                </w:rPr>
                <w:t xml:space="preserve"> </w:t>
              </w:r>
            </w:ins>
            <w:ins w:id="79" w:author="Łukasz Blachowski" w:date="2023-11-08T12:30:00Z">
              <w:r w:rsidR="00FC74BE">
                <w:rPr>
                  <w:rFonts w:ascii="Arial" w:hAnsi="Arial" w:cs="Arial"/>
                </w:rPr>
                <w:t>przedsiębiorcom</w:t>
              </w:r>
            </w:ins>
          </w:p>
        </w:tc>
        <w:tc>
          <w:tcPr>
            <w:tcW w:w="7133" w:type="dxa"/>
          </w:tcPr>
          <w:p w14:paraId="09914443" w14:textId="4151FB6D" w:rsidR="0060223F" w:rsidRDefault="002560E3" w:rsidP="0060223F">
            <w:pPr>
              <w:spacing w:before="100" w:beforeAutospacing="1" w:after="100" w:afterAutospacing="1"/>
              <w:rPr>
                <w:ins w:id="80" w:author="Łukasz Blachowski" w:date="2023-11-08T12:10:00Z"/>
                <w:rFonts w:ascii="Arial" w:hAnsi="Arial" w:cs="Arial"/>
                <w:sz w:val="24"/>
                <w:szCs w:val="24"/>
              </w:rPr>
            </w:pPr>
            <w:commentRangeStart w:id="81"/>
            <w:ins w:id="82" w:author="Łukasz Blachowski" w:date="2023-11-08T12:03:00Z">
              <w:r w:rsidRPr="0024026B">
                <w:rPr>
                  <w:rFonts w:ascii="Arial" w:hAnsi="Arial" w:cs="Arial"/>
                  <w:sz w:val="24"/>
                  <w:szCs w:val="24"/>
                </w:rPr>
                <w:t xml:space="preserve">W tym kryterium sprawdzamy, czy wnioskodawca </w:t>
              </w:r>
            </w:ins>
            <w:ins w:id="83" w:author="Łukasz Blachowski" w:date="2023-11-08T12:04:00Z">
              <w:r>
                <w:rPr>
                  <w:rFonts w:ascii="Arial" w:hAnsi="Arial" w:cs="Arial"/>
                  <w:sz w:val="24"/>
                  <w:szCs w:val="24"/>
                </w:rPr>
                <w:t xml:space="preserve">wykazał </w:t>
              </w:r>
            </w:ins>
            <w:ins w:id="84" w:author="Łukasz Blachowski" w:date="2023-11-08T12:06:00Z">
              <w:r>
                <w:rPr>
                  <w:rFonts w:ascii="Arial" w:hAnsi="Arial" w:cs="Arial"/>
                  <w:sz w:val="24"/>
                  <w:szCs w:val="24"/>
                </w:rPr>
                <w:t xml:space="preserve">i opisał </w:t>
              </w:r>
            </w:ins>
            <w:ins w:id="85" w:author="Łukasz Blachowski" w:date="2023-11-08T11:56:00Z">
              <w:r w:rsidR="0060223F" w:rsidRPr="0024026B">
                <w:rPr>
                  <w:rFonts w:ascii="Arial" w:hAnsi="Arial" w:cs="Arial"/>
                  <w:sz w:val="24"/>
                  <w:szCs w:val="24"/>
                </w:rPr>
                <w:t>działania, w wyniku których udziel</w:t>
              </w:r>
            </w:ins>
            <w:ins w:id="86" w:author="Łukasz Blachowski" w:date="2023-11-08T12:07:00Z">
              <w:r>
                <w:rPr>
                  <w:rFonts w:ascii="Arial" w:hAnsi="Arial" w:cs="Arial"/>
                  <w:sz w:val="24"/>
                  <w:szCs w:val="24"/>
                </w:rPr>
                <w:t>ił pomocy de minimis</w:t>
              </w:r>
            </w:ins>
            <w:ins w:id="87" w:author="Łukasz Blachowski" w:date="2023-11-08T11:56:00Z">
              <w:r w:rsidR="0060223F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88" w:author="Łukasz Blachowski" w:date="2023-11-08T12:16:00Z">
              <w:r w:rsidR="0016594F">
                <w:rPr>
                  <w:rFonts w:ascii="Arial" w:hAnsi="Arial" w:cs="Arial"/>
                  <w:sz w:val="24"/>
                  <w:szCs w:val="24"/>
                </w:rPr>
                <w:t xml:space="preserve">minimum 20 </w:t>
              </w:r>
            </w:ins>
            <w:ins w:id="89" w:author="Łukasz Blachowski" w:date="2023-11-08T11:56:00Z">
              <w:r w:rsidR="0060223F" w:rsidRPr="0024026B">
                <w:rPr>
                  <w:rFonts w:ascii="Arial" w:hAnsi="Arial" w:cs="Arial"/>
                  <w:sz w:val="24"/>
                  <w:szCs w:val="24"/>
                </w:rPr>
                <w:t>przedsiębiorco</w:t>
              </w:r>
            </w:ins>
            <w:ins w:id="90" w:author="Łukasz Blachowski" w:date="2023-11-08T12:08:00Z">
              <w:r>
                <w:rPr>
                  <w:rFonts w:ascii="Arial" w:hAnsi="Arial" w:cs="Arial"/>
                  <w:sz w:val="24"/>
                  <w:szCs w:val="24"/>
                </w:rPr>
                <w:t>m</w:t>
              </w:r>
            </w:ins>
            <w:ins w:id="91" w:author="Łukasz Blachowski" w:date="2023-11-08T12:16:00Z">
              <w:r w:rsidR="0016594F">
                <w:rPr>
                  <w:rFonts w:ascii="Arial" w:hAnsi="Arial" w:cs="Arial"/>
                  <w:sz w:val="24"/>
                  <w:szCs w:val="24"/>
                </w:rPr>
                <w:t xml:space="preserve"> na kwotę co najmniej </w:t>
              </w:r>
            </w:ins>
            <w:ins w:id="92" w:author="Agnieszka Jóźwiak" w:date="2023-11-10T10:12:00Z">
              <w:r w:rsidR="00BD7D89">
                <w:rPr>
                  <w:rFonts w:ascii="Arial" w:hAnsi="Arial" w:cs="Arial"/>
                  <w:sz w:val="24"/>
                  <w:szCs w:val="24"/>
                </w:rPr>
                <w:t>5</w:t>
              </w:r>
            </w:ins>
            <w:ins w:id="93" w:author="Łukasz Blachowski" w:date="2023-11-08T12:16:00Z">
              <w:r w:rsidR="0016594F">
                <w:rPr>
                  <w:rFonts w:ascii="Arial" w:hAnsi="Arial" w:cs="Arial"/>
                  <w:sz w:val="24"/>
                  <w:szCs w:val="24"/>
                </w:rPr>
                <w:t xml:space="preserve"> mln zł.</w:t>
              </w:r>
            </w:ins>
            <w:commentRangeEnd w:id="81"/>
            <w:r w:rsidR="005F6AB8">
              <w:rPr>
                <w:rStyle w:val="Odwoaniedokomentarza"/>
                <w:lang w:val="x-none" w:eastAsia="x-none"/>
              </w:rPr>
              <w:commentReference w:id="81"/>
            </w:r>
          </w:p>
          <w:p w14:paraId="37D68620" w14:textId="77777777" w:rsidR="002560E3" w:rsidRPr="0024026B" w:rsidRDefault="002560E3" w:rsidP="0060223F">
            <w:pPr>
              <w:spacing w:before="100" w:beforeAutospacing="1" w:after="100" w:afterAutospacing="1"/>
              <w:rPr>
                <w:ins w:id="94" w:author="Łukasz Blachowski" w:date="2023-11-08T11:56:00Z"/>
                <w:rFonts w:ascii="Arial" w:hAnsi="Arial" w:cs="Arial"/>
                <w:sz w:val="24"/>
                <w:szCs w:val="24"/>
              </w:rPr>
            </w:pPr>
          </w:p>
          <w:p w14:paraId="15790C3E" w14:textId="77777777" w:rsidR="002560E3" w:rsidRDefault="002560E3" w:rsidP="0060223F">
            <w:pPr>
              <w:spacing w:before="100" w:beforeAutospacing="1" w:after="100" w:afterAutospacing="1"/>
              <w:rPr>
                <w:ins w:id="95" w:author="Łukasz Blachowski" w:date="2023-11-08T12:09:00Z"/>
                <w:rFonts w:ascii="Arial" w:hAnsi="Arial" w:cs="Arial"/>
                <w:sz w:val="24"/>
                <w:szCs w:val="24"/>
              </w:rPr>
            </w:pPr>
          </w:p>
          <w:p w14:paraId="0C56308C" w14:textId="77777777" w:rsidR="0060223F" w:rsidRDefault="0060223F" w:rsidP="0060223F">
            <w:pPr>
              <w:spacing w:before="100" w:beforeAutospacing="1" w:after="100" w:afterAutospacing="1"/>
              <w:rPr>
                <w:ins w:id="96" w:author="Łukasz Blachowski" w:date="2023-11-08T12:10:00Z"/>
                <w:rFonts w:ascii="Arial" w:hAnsi="Arial" w:cs="Arial"/>
                <w:sz w:val="24"/>
                <w:szCs w:val="24"/>
              </w:rPr>
            </w:pPr>
            <w:ins w:id="97" w:author="Łukasz Blachowski" w:date="2023-11-08T11:56:00Z">
              <w:r w:rsidRPr="0024026B">
                <w:rPr>
                  <w:rFonts w:ascii="Arial" w:hAnsi="Arial" w:cs="Arial"/>
                  <w:sz w:val="24"/>
                  <w:szCs w:val="24"/>
                </w:rPr>
                <w:t>Kryterium jest weryfikowane w oparciu o wniosek o dofinansowanie projektu i załączniki.</w:t>
              </w:r>
            </w:ins>
          </w:p>
          <w:p w14:paraId="04792963" w14:textId="56910BA8" w:rsidR="002560E3" w:rsidRPr="0024026B" w:rsidRDefault="002560E3" w:rsidP="0060223F">
            <w:pPr>
              <w:spacing w:before="100" w:beforeAutospacing="1" w:after="100" w:afterAutospacing="1"/>
              <w:rPr>
                <w:ins w:id="98" w:author="Łukasz Blachowski" w:date="2023-11-08T11:55:00Z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6EE9DDC" w14:textId="77777777" w:rsidR="0060223F" w:rsidRPr="0024026B" w:rsidRDefault="0060223F" w:rsidP="0060223F">
            <w:pPr>
              <w:spacing w:after="0"/>
              <w:rPr>
                <w:ins w:id="99" w:author="Łukasz Blachowski" w:date="2023-11-08T11:57:00Z"/>
                <w:rFonts w:ascii="Arial" w:hAnsi="Arial" w:cs="Arial"/>
                <w:sz w:val="24"/>
                <w:szCs w:val="24"/>
              </w:rPr>
            </w:pPr>
            <w:ins w:id="100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>TAK/NIE</w:t>
              </w:r>
            </w:ins>
          </w:p>
          <w:p w14:paraId="7B2ACBFF" w14:textId="77777777" w:rsidR="0060223F" w:rsidRPr="0024026B" w:rsidRDefault="0060223F" w:rsidP="0060223F">
            <w:pPr>
              <w:spacing w:after="0"/>
              <w:rPr>
                <w:ins w:id="101" w:author="Łukasz Blachowski" w:date="2023-11-08T11:57:00Z"/>
                <w:rFonts w:ascii="Arial" w:hAnsi="Arial" w:cs="Arial"/>
                <w:sz w:val="24"/>
                <w:szCs w:val="24"/>
              </w:rPr>
            </w:pPr>
            <w:ins w:id="102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33E0F5FD" w14:textId="77777777" w:rsidR="0060223F" w:rsidRPr="0024026B" w:rsidRDefault="0060223F" w:rsidP="0060223F">
            <w:pPr>
              <w:spacing w:before="100" w:beforeAutospacing="1" w:after="100" w:afterAutospacing="1"/>
              <w:rPr>
                <w:ins w:id="103" w:author="Łukasz Blachowski" w:date="2023-11-08T11:57:00Z"/>
                <w:rFonts w:ascii="Arial" w:hAnsi="Arial" w:cs="Arial"/>
                <w:sz w:val="24"/>
                <w:szCs w:val="24"/>
              </w:rPr>
            </w:pPr>
            <w:ins w:id="104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5849CA98" w14:textId="77777777" w:rsidR="0060223F" w:rsidRPr="0024026B" w:rsidRDefault="0060223F" w:rsidP="0060223F">
            <w:pPr>
              <w:spacing w:before="100" w:beforeAutospacing="1" w:after="100" w:afterAutospacing="1"/>
              <w:rPr>
                <w:ins w:id="105" w:author="Łukasz Blachowski" w:date="2023-11-08T11:57:00Z"/>
                <w:rFonts w:ascii="Arial" w:hAnsi="Arial" w:cs="Arial"/>
                <w:sz w:val="24"/>
                <w:szCs w:val="24"/>
              </w:rPr>
            </w:pPr>
            <w:ins w:id="106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>Kryterium uznaje się za spełnione, jeżeli odpowiedź będzie pozytywna.</w:t>
              </w:r>
            </w:ins>
          </w:p>
          <w:p w14:paraId="21EE0156" w14:textId="77777777" w:rsidR="0060223F" w:rsidRPr="0024026B" w:rsidRDefault="0060223F" w:rsidP="0060223F">
            <w:pPr>
              <w:spacing w:before="100" w:beforeAutospacing="1" w:after="100" w:afterAutospacing="1"/>
              <w:rPr>
                <w:ins w:id="107" w:author="Łukasz Blachowski" w:date="2023-11-08T11:57:00Z"/>
                <w:rFonts w:ascii="Arial" w:hAnsi="Arial" w:cs="Arial"/>
                <w:sz w:val="24"/>
                <w:szCs w:val="24"/>
              </w:rPr>
            </w:pPr>
            <w:ins w:id="108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>W trakcie oceny kryterium wnioskodawca może zostać poproszony o uzupełnienie lub poprawienie wniosku.</w:t>
              </w:r>
            </w:ins>
          </w:p>
          <w:p w14:paraId="37356D18" w14:textId="42B60B19" w:rsidR="0060223F" w:rsidRPr="0024026B" w:rsidRDefault="0060223F" w:rsidP="0060223F">
            <w:pPr>
              <w:spacing w:after="0"/>
              <w:rPr>
                <w:ins w:id="109" w:author="Łukasz Blachowski" w:date="2023-11-08T11:55:00Z"/>
                <w:rFonts w:ascii="Arial" w:hAnsi="Arial" w:cs="Arial"/>
                <w:sz w:val="24"/>
                <w:szCs w:val="24"/>
              </w:rPr>
            </w:pPr>
            <w:ins w:id="110" w:author="Łukasz Blachowski" w:date="2023-11-08T11:57:00Z">
              <w:r w:rsidRPr="0024026B">
                <w:rPr>
                  <w:rFonts w:ascii="Arial" w:hAnsi="Arial" w:cs="Arial"/>
                  <w:sz w:val="24"/>
                  <w:szCs w:val="24"/>
                </w:rPr>
                <w:t xml:space="preserve">Przyznanie wartości „NIE” (po jednokrotnym złożeniu uzupełnień lub poprawy) </w:t>
              </w:r>
              <w:r w:rsidRPr="0024026B">
                <w:rPr>
                  <w:rFonts w:ascii="Arial" w:hAnsi="Arial" w:cs="Arial"/>
                  <w:sz w:val="24"/>
                  <w:szCs w:val="24"/>
                </w:rPr>
                <w:lastRenderedPageBreak/>
                <w:t>oznacza, iż kryterium nie jest spełnione.</w:t>
              </w:r>
            </w:ins>
          </w:p>
        </w:tc>
      </w:tr>
    </w:tbl>
    <w:p w14:paraId="24DEC4FC" w14:textId="77777777" w:rsidR="000606A6" w:rsidRDefault="000606A6">
      <w:pPr>
        <w:spacing w:after="0" w:line="240" w:lineRule="auto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14:paraId="6E9CC2E9" w14:textId="308CCE9A" w:rsidR="006A1EE7" w:rsidRPr="0024026B" w:rsidRDefault="00930FAE" w:rsidP="00FF4C15">
      <w:pPr>
        <w:pStyle w:val="Nagwek1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026B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676"/>
        <w:gridCol w:w="6903"/>
        <w:gridCol w:w="1764"/>
        <w:gridCol w:w="1982"/>
      </w:tblGrid>
      <w:tr w:rsidR="006A1EE7" w:rsidRPr="0024026B" w14:paraId="13A0BDC6" w14:textId="77777777" w:rsidTr="00930FAE">
        <w:trPr>
          <w:trHeight w:val="1573"/>
          <w:tblHeader/>
        </w:trPr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0EEE4BC0" w14:textId="77777777" w:rsidR="006A1EE7" w:rsidRPr="0024026B" w:rsidRDefault="006A1EE7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676" w:type="dxa"/>
            <w:shd w:val="clear" w:color="auto" w:fill="D9D9D9" w:themeFill="background1" w:themeFillShade="D9"/>
            <w:vAlign w:val="center"/>
          </w:tcPr>
          <w:p w14:paraId="66DCB5D3" w14:textId="77777777" w:rsidR="006A1EE7" w:rsidRPr="0024026B" w:rsidRDefault="006A1EE7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03" w:type="dxa"/>
            <w:shd w:val="clear" w:color="auto" w:fill="D9D9D9" w:themeFill="background1" w:themeFillShade="D9"/>
            <w:vAlign w:val="center"/>
          </w:tcPr>
          <w:p w14:paraId="3C385EE2" w14:textId="77777777" w:rsidR="006A1EE7" w:rsidRPr="0024026B" w:rsidRDefault="006A1EE7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764" w:type="dxa"/>
            <w:shd w:val="clear" w:color="auto" w:fill="D9D9D9" w:themeFill="background1" w:themeFillShade="D9"/>
            <w:vAlign w:val="center"/>
          </w:tcPr>
          <w:p w14:paraId="599CC7E9" w14:textId="77777777" w:rsidR="006A1EE7" w:rsidRPr="0024026B" w:rsidRDefault="006A1EE7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6EAE1E3E" w14:textId="77777777" w:rsidR="006A1EE7" w:rsidRPr="0024026B" w:rsidRDefault="006A1EE7" w:rsidP="0024026B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026B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7E7CCB" w:rsidRPr="0024026B" w14:paraId="29E15D71" w14:textId="77777777" w:rsidTr="00930FAE">
        <w:trPr>
          <w:trHeight w:val="1573"/>
        </w:trPr>
        <w:tc>
          <w:tcPr>
            <w:tcW w:w="1110" w:type="dxa"/>
            <w:vMerge w:val="restart"/>
            <w:shd w:val="clear" w:color="auto" w:fill="auto"/>
            <w:vAlign w:val="center"/>
          </w:tcPr>
          <w:p w14:paraId="5C6D0370" w14:textId="1DC3FBCE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676" w:type="dxa"/>
            <w:vMerge w:val="restart"/>
            <w:shd w:val="clear" w:color="auto" w:fill="auto"/>
            <w:vAlign w:val="center"/>
          </w:tcPr>
          <w:p w14:paraId="33DF3F5F" w14:textId="7F57F264" w:rsidR="007E7CCB" w:rsidRDefault="007E7CCB" w:rsidP="00F944E3">
            <w:pPr>
              <w:spacing w:before="100" w:beforeAutospacing="1" w:after="100" w:afterAutospacing="1"/>
              <w:rPr>
                <w:ins w:id="111" w:author="Łukasz Blachowski" w:date="2023-11-08T12:29:00Z"/>
                <w:rFonts w:ascii="Arial" w:hAnsi="Arial" w:cs="Arial"/>
                <w:sz w:val="24"/>
                <w:szCs w:val="24"/>
              </w:rPr>
            </w:pPr>
            <w:commentRangeStart w:id="112"/>
            <w:r w:rsidRPr="0024026B">
              <w:rPr>
                <w:rFonts w:ascii="Arial" w:hAnsi="Arial" w:cs="Arial"/>
                <w:sz w:val="24"/>
                <w:szCs w:val="24"/>
              </w:rPr>
              <w:t xml:space="preserve">Doświadczenie w zarządzaniu i realizacji </w:t>
            </w:r>
            <w:del w:id="113" w:author="Agnieszka Jóźwiak" w:date="2023-11-10T10:14:00Z">
              <w:r w:rsidRPr="0024026B" w:rsidDel="00B54A26">
                <w:rPr>
                  <w:rFonts w:ascii="Arial" w:hAnsi="Arial" w:cs="Arial"/>
                  <w:sz w:val="24"/>
                  <w:szCs w:val="24"/>
                </w:rPr>
                <w:delText>projektów o podobnym zakresie</w:delText>
              </w:r>
            </w:del>
            <w:ins w:id="114" w:author="Łukasz Blachowski" w:date="2023-11-08T12:34:00Z">
              <w:del w:id="115" w:author="Agnieszka Jóźwiak" w:date="2023-11-10T10:14:00Z">
                <w:r w:rsidR="00FC74BE" w:rsidDel="00B54A26">
                  <w:rPr>
                    <w:rFonts w:ascii="Arial" w:hAnsi="Arial" w:cs="Arial"/>
                    <w:sz w:val="24"/>
                    <w:szCs w:val="24"/>
                  </w:rPr>
                  <w:delText>,</w:delText>
                </w:r>
              </w:del>
            </w:ins>
            <w:del w:id="116" w:author="Agnieszka Jóźwiak" w:date="2023-11-10T10:14:00Z">
              <w:r w:rsidRPr="0024026B" w:rsidDel="00B54A26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117" w:author="Agnieszka Jóźwiak" w:date="2023-11-10T10:14:00Z">
              <w:r w:rsidR="00B54A26">
                <w:rPr>
                  <w:rFonts w:ascii="Arial" w:hAnsi="Arial" w:cs="Arial"/>
                  <w:sz w:val="24"/>
                  <w:szCs w:val="24"/>
                </w:rPr>
                <w:t>wydarzeń gospodarczych</w:t>
              </w:r>
            </w:ins>
            <w:ins w:id="118" w:author="Łukasz Blachowski" w:date="2023-11-08T12:34:00Z">
              <w:r w:rsidR="00FC74BE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commentRangeEnd w:id="112"/>
            <w:r w:rsidR="005F6AB8">
              <w:rPr>
                <w:rStyle w:val="Odwoaniedokomentarza"/>
                <w:lang w:val="x-none" w:eastAsia="x-none"/>
              </w:rPr>
              <w:commentReference w:id="112"/>
            </w:r>
            <w:del w:id="119" w:author="Łukasz Blachowski" w:date="2023-11-08T12:33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>oraz potencjał organizacyjny</w:delText>
              </w:r>
              <w:r w:rsidR="00F944E3" w:rsidDel="00FC74BE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>i techniczny</w:delText>
              </w:r>
            </w:del>
          </w:p>
          <w:p w14:paraId="7722CC26" w14:textId="77777777" w:rsidR="00FC74BE" w:rsidRDefault="00FC74BE" w:rsidP="00F944E3">
            <w:pPr>
              <w:spacing w:before="100" w:beforeAutospacing="1" w:after="100" w:afterAutospacing="1"/>
              <w:rPr>
                <w:ins w:id="120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9E956E9" w14:textId="77777777" w:rsidR="00FC74BE" w:rsidRDefault="00FC74BE" w:rsidP="00F944E3">
            <w:pPr>
              <w:spacing w:before="100" w:beforeAutospacing="1" w:after="100" w:afterAutospacing="1"/>
              <w:rPr>
                <w:ins w:id="121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4F176474" w14:textId="77777777" w:rsidR="00FC74BE" w:rsidRDefault="00FC74BE" w:rsidP="00F944E3">
            <w:pPr>
              <w:spacing w:before="100" w:beforeAutospacing="1" w:after="100" w:afterAutospacing="1"/>
              <w:rPr>
                <w:ins w:id="122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227CB0AF" w14:textId="77777777" w:rsidR="00FC74BE" w:rsidRDefault="00FC74BE" w:rsidP="00F944E3">
            <w:pPr>
              <w:spacing w:before="100" w:beforeAutospacing="1" w:after="100" w:afterAutospacing="1"/>
              <w:rPr>
                <w:ins w:id="123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2B48772" w14:textId="77777777" w:rsidR="00FC74BE" w:rsidRDefault="00FC74BE" w:rsidP="00F944E3">
            <w:pPr>
              <w:spacing w:before="100" w:beforeAutospacing="1" w:after="100" w:afterAutospacing="1"/>
              <w:rPr>
                <w:ins w:id="124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4DE77D83" w14:textId="77777777" w:rsidR="00FC74BE" w:rsidRDefault="00FC74BE" w:rsidP="00F944E3">
            <w:pPr>
              <w:spacing w:before="100" w:beforeAutospacing="1" w:after="100" w:afterAutospacing="1"/>
              <w:rPr>
                <w:ins w:id="125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470C27F" w14:textId="77777777" w:rsidR="00FC74BE" w:rsidRDefault="00FC74BE" w:rsidP="00F944E3">
            <w:pPr>
              <w:spacing w:before="100" w:beforeAutospacing="1" w:after="100" w:afterAutospacing="1"/>
              <w:rPr>
                <w:ins w:id="126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6657CF42" w14:textId="77777777" w:rsidR="00FC74BE" w:rsidRDefault="00FC74BE" w:rsidP="00F944E3">
            <w:pPr>
              <w:spacing w:before="100" w:beforeAutospacing="1" w:after="100" w:afterAutospacing="1"/>
              <w:rPr>
                <w:ins w:id="127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406CB7D" w14:textId="77777777" w:rsidR="00FC74BE" w:rsidRDefault="00FC74BE" w:rsidP="00F944E3">
            <w:pPr>
              <w:spacing w:before="100" w:beforeAutospacing="1" w:after="100" w:afterAutospacing="1"/>
              <w:rPr>
                <w:ins w:id="128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088C3208" w14:textId="77777777" w:rsidR="00FC74BE" w:rsidRDefault="00FC74BE" w:rsidP="00F944E3">
            <w:pPr>
              <w:spacing w:before="100" w:beforeAutospacing="1" w:after="100" w:afterAutospacing="1"/>
              <w:rPr>
                <w:ins w:id="129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061D699F" w14:textId="77777777" w:rsidR="00FC74BE" w:rsidRDefault="00FC74BE" w:rsidP="00F944E3">
            <w:pPr>
              <w:spacing w:before="100" w:beforeAutospacing="1" w:after="100" w:afterAutospacing="1"/>
              <w:rPr>
                <w:ins w:id="130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2971CE5E" w14:textId="77777777" w:rsidR="00FC74BE" w:rsidRDefault="00FC74BE" w:rsidP="00F944E3">
            <w:pPr>
              <w:spacing w:before="100" w:beforeAutospacing="1" w:after="100" w:afterAutospacing="1"/>
              <w:rPr>
                <w:ins w:id="131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2F96A9C1" w14:textId="77777777" w:rsidR="00FC74BE" w:rsidRDefault="00FC74BE" w:rsidP="00F944E3">
            <w:pPr>
              <w:spacing w:before="100" w:beforeAutospacing="1" w:after="100" w:afterAutospacing="1"/>
              <w:rPr>
                <w:ins w:id="132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A8391A2" w14:textId="77777777" w:rsidR="00FC74BE" w:rsidRDefault="00FC74BE" w:rsidP="00F944E3">
            <w:pPr>
              <w:spacing w:before="100" w:beforeAutospacing="1" w:after="100" w:afterAutospacing="1"/>
              <w:rPr>
                <w:ins w:id="133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D0B6D7B" w14:textId="77777777" w:rsidR="00FC74BE" w:rsidRDefault="00FC74BE" w:rsidP="00F944E3">
            <w:pPr>
              <w:spacing w:before="100" w:beforeAutospacing="1" w:after="100" w:afterAutospacing="1"/>
              <w:rPr>
                <w:ins w:id="134" w:author="Łukasz Blachowski" w:date="2023-11-08T12:29:00Z"/>
                <w:rFonts w:ascii="Arial" w:hAnsi="Arial" w:cs="Arial"/>
                <w:sz w:val="24"/>
                <w:szCs w:val="24"/>
              </w:rPr>
            </w:pPr>
          </w:p>
          <w:p w14:paraId="5D29D540" w14:textId="27B9CB96" w:rsidR="00FC74BE" w:rsidRPr="0024026B" w:rsidRDefault="00FC74BE" w:rsidP="00F944E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3" w:type="dxa"/>
            <w:shd w:val="clear" w:color="auto" w:fill="auto"/>
            <w:vAlign w:val="center"/>
          </w:tcPr>
          <w:p w14:paraId="00F35D1A" w14:textId="3AE5E141" w:rsidR="007E7CCB" w:rsidRPr="0024026B" w:rsidDel="0016594F" w:rsidRDefault="007E7CCB" w:rsidP="0024026B">
            <w:pPr>
              <w:spacing w:before="100" w:beforeAutospacing="1" w:after="100" w:afterAutospacing="1"/>
              <w:rPr>
                <w:del w:id="135" w:author="Łukasz Blachowski" w:date="2023-11-08T12:17:00Z"/>
                <w:rFonts w:ascii="Arial" w:hAnsi="Arial" w:cs="Arial"/>
                <w:sz w:val="24"/>
                <w:szCs w:val="24"/>
              </w:rPr>
            </w:pPr>
            <w:del w:id="136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lastRenderedPageBreak/>
                <w:delText xml:space="preserve">Wnioskodawca posiada doświadczenie w udzielaniu i rozliczaniu pomocy de minimis przedsiębiorcom: </w:delText>
              </w:r>
            </w:del>
          </w:p>
          <w:p w14:paraId="13476FB6" w14:textId="1E105D94" w:rsidR="007E7CCB" w:rsidRPr="0024026B" w:rsidDel="0016594F" w:rsidRDefault="007E7CCB" w:rsidP="00FF4C15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del w:id="137" w:author="Łukasz Blachowski" w:date="2023-11-08T12:17:00Z"/>
                <w:rFonts w:ascii="Arial" w:hAnsi="Arial" w:cs="Arial"/>
                <w:sz w:val="24"/>
                <w:szCs w:val="24"/>
              </w:rPr>
            </w:pPr>
            <w:del w:id="138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50 –  100 przedsiębiorców - 1 pkt.</w:delText>
              </w:r>
            </w:del>
          </w:p>
          <w:p w14:paraId="3695549D" w14:textId="38B506A9" w:rsidR="007E7CCB" w:rsidRPr="0024026B" w:rsidDel="0016594F" w:rsidRDefault="007E7CCB" w:rsidP="00FF4C15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del w:id="139" w:author="Łukasz Blachowski" w:date="2023-11-08T12:17:00Z"/>
                <w:rFonts w:ascii="Arial" w:hAnsi="Arial" w:cs="Arial"/>
                <w:sz w:val="24"/>
                <w:szCs w:val="24"/>
              </w:rPr>
            </w:pPr>
            <w:del w:id="140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101 – 200 przedsiębiorców - 2 pkt.</w:delText>
              </w:r>
            </w:del>
          </w:p>
          <w:p w14:paraId="212966B5" w14:textId="44F603B7" w:rsidR="007E7CCB" w:rsidRPr="0024026B" w:rsidDel="0016594F" w:rsidRDefault="007E7CCB" w:rsidP="00FF4C15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del w:id="141" w:author="Łukasz Blachowski" w:date="2023-11-08T12:17:00Z"/>
                <w:rFonts w:ascii="Arial" w:hAnsi="Arial" w:cs="Arial"/>
                <w:sz w:val="24"/>
                <w:szCs w:val="24"/>
              </w:rPr>
            </w:pPr>
            <w:del w:id="142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201 i więcej przedsiębiorców - 3 pkt.</w:delText>
              </w:r>
            </w:del>
          </w:p>
          <w:p w14:paraId="1D16F701" w14:textId="1B3EA46A" w:rsidR="00AA200B" w:rsidRPr="0024026B" w:rsidDel="0016594F" w:rsidRDefault="007E7CCB" w:rsidP="0024026B">
            <w:pPr>
              <w:spacing w:before="100" w:beforeAutospacing="1" w:after="100" w:afterAutospacing="1"/>
              <w:rPr>
                <w:del w:id="143" w:author="Łukasz Blachowski" w:date="2023-11-08T12:17:00Z"/>
                <w:rFonts w:ascii="Arial" w:hAnsi="Arial" w:cs="Arial"/>
                <w:sz w:val="24"/>
                <w:szCs w:val="24"/>
              </w:rPr>
            </w:pPr>
            <w:del w:id="144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Punkty otrzymają tylko Ci wnioskodawcy, którzy wskażą i opiszą działania, w wyniku których udzielali przedmiotowej pomocy przedsiębiorcom, opisując np. realizowane projekty unijne.</w:delText>
              </w:r>
            </w:del>
          </w:p>
          <w:p w14:paraId="01EBF66C" w14:textId="33D8647E" w:rsidR="00AA200B" w:rsidRPr="0024026B" w:rsidDel="0016594F" w:rsidRDefault="00AA200B" w:rsidP="0024026B">
            <w:pPr>
              <w:spacing w:before="100" w:beforeAutospacing="1" w:after="100" w:afterAutospacing="1"/>
              <w:rPr>
                <w:del w:id="145" w:author="Łukasz Blachowski" w:date="2023-11-08T12:17:00Z"/>
                <w:rFonts w:ascii="Arial" w:hAnsi="Arial" w:cs="Arial"/>
                <w:sz w:val="24"/>
                <w:szCs w:val="24"/>
              </w:rPr>
            </w:pPr>
            <w:del w:id="146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Możliwa jednokrotna poprawa  projektu w zakresie spełnienia kryterium.</w:delText>
              </w:r>
            </w:del>
          </w:p>
          <w:p w14:paraId="28E6D1DE" w14:textId="0F940D5E" w:rsidR="00AA200B" w:rsidRPr="0024026B" w:rsidRDefault="00AA200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147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Kryterium jest weryfikowane w oparciu o wniosek o dofinansowanie projektu i załączniki.</w:delText>
              </w:r>
            </w:del>
          </w:p>
        </w:tc>
        <w:tc>
          <w:tcPr>
            <w:tcW w:w="1764" w:type="dxa"/>
            <w:shd w:val="clear" w:color="auto" w:fill="auto"/>
            <w:vAlign w:val="center"/>
          </w:tcPr>
          <w:p w14:paraId="3A0DEE6A" w14:textId="6F001B2D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148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0 – 3 według oceny</w:delText>
              </w:r>
            </w:del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3F7851ED" w14:textId="26C1272C" w:rsidR="007E7CCB" w:rsidRPr="0024026B" w:rsidDel="0016594F" w:rsidRDefault="007E7CCB" w:rsidP="0024026B">
            <w:pPr>
              <w:spacing w:before="100" w:beforeAutospacing="1" w:after="100" w:afterAutospacing="1"/>
              <w:rPr>
                <w:del w:id="149" w:author="Łukasz Blachowski" w:date="2023-11-08T12:17:00Z"/>
                <w:rFonts w:ascii="Arial" w:hAnsi="Arial" w:cs="Arial"/>
                <w:sz w:val="24"/>
                <w:szCs w:val="24"/>
              </w:rPr>
            </w:pPr>
            <w:del w:id="150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Suma ocen poszczególnych definicji kryterium</w:delText>
              </w:r>
            </w:del>
          </w:p>
          <w:p w14:paraId="3CD41099" w14:textId="77777777" w:rsidR="007E7CCB" w:rsidRDefault="007E7CCB" w:rsidP="0024026B">
            <w:pPr>
              <w:spacing w:before="100" w:beforeAutospacing="1" w:after="100" w:afterAutospacing="1"/>
              <w:rPr>
                <w:ins w:id="151" w:author="Łukasz Blachowski" w:date="2023-11-08T12:36:00Z"/>
                <w:rFonts w:ascii="Arial" w:hAnsi="Arial" w:cs="Arial"/>
                <w:sz w:val="24"/>
                <w:szCs w:val="24"/>
              </w:rPr>
            </w:pPr>
            <w:del w:id="152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min.3 pkt.</w:delText>
              </w:r>
            </w:del>
          </w:p>
          <w:p w14:paraId="3C73D027" w14:textId="77777777" w:rsidR="00FC74BE" w:rsidRDefault="00FC74BE" w:rsidP="0024026B">
            <w:pPr>
              <w:spacing w:before="100" w:beforeAutospacing="1" w:after="100" w:afterAutospacing="1"/>
              <w:rPr>
                <w:ins w:id="153" w:author="Łukasz Blachowski" w:date="2023-11-08T12:36:00Z"/>
                <w:rFonts w:ascii="Arial" w:hAnsi="Arial" w:cs="Arial"/>
                <w:sz w:val="24"/>
                <w:szCs w:val="24"/>
              </w:rPr>
            </w:pPr>
          </w:p>
          <w:p w14:paraId="43803E43" w14:textId="7C263498" w:rsidR="00FC74BE" w:rsidRPr="0024026B" w:rsidRDefault="00FC74BE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154" w:author="Łukasz Blachowski" w:date="2023-11-08T12:36:00Z">
              <w:r w:rsidRPr="0024026B">
                <w:rPr>
                  <w:rFonts w:ascii="Arial" w:hAnsi="Arial" w:cs="Arial"/>
                  <w:sz w:val="24"/>
                  <w:szCs w:val="24"/>
                </w:rPr>
                <w:t>Nie dotyczy</w:t>
              </w:r>
            </w:ins>
          </w:p>
        </w:tc>
      </w:tr>
      <w:tr w:rsidR="007E7CCB" w:rsidRPr="0024026B" w14:paraId="45A0594E" w14:textId="77777777" w:rsidTr="00930FAE">
        <w:trPr>
          <w:trHeight w:val="1573"/>
        </w:trPr>
        <w:tc>
          <w:tcPr>
            <w:tcW w:w="1110" w:type="dxa"/>
            <w:vMerge/>
            <w:shd w:val="clear" w:color="auto" w:fill="auto"/>
            <w:vAlign w:val="center"/>
          </w:tcPr>
          <w:p w14:paraId="69B3F1F1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  <w:vAlign w:val="center"/>
          </w:tcPr>
          <w:p w14:paraId="3755A582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3" w:type="dxa"/>
            <w:shd w:val="clear" w:color="auto" w:fill="auto"/>
            <w:vAlign w:val="center"/>
          </w:tcPr>
          <w:p w14:paraId="70E700E9" w14:textId="76CDAEAA" w:rsidR="007E7CCB" w:rsidRPr="0024026B" w:rsidDel="0016594F" w:rsidRDefault="007E7CCB" w:rsidP="0024026B">
            <w:pPr>
              <w:spacing w:before="100" w:beforeAutospacing="1" w:after="100" w:afterAutospacing="1"/>
              <w:rPr>
                <w:del w:id="155" w:author="Łukasz Blachowski" w:date="2023-11-08T12:17:00Z"/>
                <w:rFonts w:ascii="Arial" w:hAnsi="Arial" w:cs="Arial"/>
                <w:sz w:val="24"/>
                <w:szCs w:val="24"/>
              </w:rPr>
            </w:pPr>
            <w:del w:id="156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Wartość udzielonej pomocy de minimis przedsiębiorcom:</w:delText>
              </w:r>
            </w:del>
          </w:p>
          <w:p w14:paraId="691AE05B" w14:textId="5FDE40F1" w:rsidR="007E7CCB" w:rsidRPr="0024026B" w:rsidDel="0016594F" w:rsidRDefault="007E7CCB" w:rsidP="00FF4C1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rPr>
                <w:del w:id="157" w:author="Łukasz Blachowski" w:date="2023-11-08T12:17:00Z"/>
                <w:rFonts w:ascii="Arial" w:hAnsi="Arial" w:cs="Arial"/>
                <w:sz w:val="24"/>
                <w:szCs w:val="24"/>
              </w:rPr>
            </w:pPr>
            <w:del w:id="158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25  –  50 mln zł - 1 pkt</w:delText>
              </w:r>
              <w:r w:rsidR="00184EAB" w:rsidDel="0016594F">
                <w:rPr>
                  <w:rFonts w:ascii="Arial" w:hAnsi="Arial" w:cs="Arial"/>
                  <w:sz w:val="24"/>
                  <w:szCs w:val="24"/>
                  <w:lang w:val="pl-PL"/>
                </w:rPr>
                <w:delText>;</w:delText>
              </w:r>
            </w:del>
          </w:p>
          <w:p w14:paraId="471DEAAF" w14:textId="55D367AC" w:rsidR="007E7CCB" w:rsidRPr="0024026B" w:rsidDel="0016594F" w:rsidRDefault="007E7CCB" w:rsidP="00FF4C1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rPr>
                <w:del w:id="159" w:author="Łukasz Blachowski" w:date="2023-11-08T12:17:00Z"/>
                <w:rFonts w:ascii="Arial" w:hAnsi="Arial" w:cs="Arial"/>
                <w:sz w:val="24"/>
                <w:szCs w:val="24"/>
              </w:rPr>
            </w:pPr>
            <w:del w:id="160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51 – 75 mln zł - 2 pkt</w:delText>
              </w:r>
              <w:r w:rsidR="00184EAB" w:rsidDel="0016594F">
                <w:rPr>
                  <w:rFonts w:ascii="Arial" w:hAnsi="Arial" w:cs="Arial"/>
                  <w:sz w:val="24"/>
                  <w:szCs w:val="24"/>
                  <w:lang w:val="pl-PL"/>
                </w:rPr>
                <w:delText>;</w:delText>
              </w:r>
            </w:del>
          </w:p>
          <w:p w14:paraId="4892E757" w14:textId="06AB3581" w:rsidR="007E7CCB" w:rsidRPr="0024026B" w:rsidDel="0016594F" w:rsidRDefault="007E7CCB" w:rsidP="00FF4C1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rPr>
                <w:del w:id="161" w:author="Łukasz Blachowski" w:date="2023-11-08T12:17:00Z"/>
                <w:rFonts w:ascii="Arial" w:hAnsi="Arial" w:cs="Arial"/>
                <w:sz w:val="24"/>
                <w:szCs w:val="24"/>
              </w:rPr>
            </w:pPr>
            <w:del w:id="162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76 mln zł i więcej - 3 pkt.</w:delText>
              </w:r>
            </w:del>
          </w:p>
          <w:p w14:paraId="16F0FC5F" w14:textId="3412C726" w:rsidR="007E7CCB" w:rsidRPr="0024026B" w:rsidDel="0016594F" w:rsidRDefault="007E7CCB" w:rsidP="0024026B">
            <w:pPr>
              <w:spacing w:before="100" w:beforeAutospacing="1" w:after="100" w:afterAutospacing="1"/>
              <w:rPr>
                <w:del w:id="163" w:author="Łukasz Blachowski" w:date="2023-11-08T12:17:00Z"/>
                <w:rFonts w:ascii="Arial" w:hAnsi="Arial" w:cs="Arial"/>
                <w:sz w:val="24"/>
                <w:szCs w:val="24"/>
              </w:rPr>
            </w:pPr>
            <w:del w:id="164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Punkty otrzymają tylko Ci wnioskodawcy, którzy wskażą i opiszą działania, w wyniku których udzielali przedmiotowej pomocy przedsiębiorcom w latach 2008-2022.</w:delText>
              </w:r>
            </w:del>
          </w:p>
          <w:p w14:paraId="069A9295" w14:textId="58C051A8" w:rsidR="00AA200B" w:rsidRPr="0024026B" w:rsidDel="0016594F" w:rsidRDefault="007E7CCB" w:rsidP="0024026B">
            <w:pPr>
              <w:spacing w:before="100" w:beforeAutospacing="1" w:after="100" w:afterAutospacing="1"/>
              <w:rPr>
                <w:del w:id="165" w:author="Łukasz Blachowski" w:date="2023-11-08T12:17:00Z"/>
                <w:rFonts w:ascii="Arial" w:hAnsi="Arial" w:cs="Arial"/>
                <w:sz w:val="24"/>
                <w:szCs w:val="24"/>
              </w:rPr>
            </w:pPr>
            <w:del w:id="166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Możliwa jednokrotna poprawa  projektu w zakresie spełnienia kryterium</w:delText>
              </w:r>
              <w:r w:rsidR="00AA200B" w:rsidRPr="0024026B" w:rsidDel="0016594F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6BBB48D6" w14:textId="377DFA5F" w:rsidR="00AA200B" w:rsidRPr="0024026B" w:rsidRDefault="00AA200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167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Kryterium jest weryfikowane w oparciu o wniosek o dofinansowanie projektu i załączniki.</w:delText>
              </w:r>
            </w:del>
          </w:p>
        </w:tc>
        <w:tc>
          <w:tcPr>
            <w:tcW w:w="1764" w:type="dxa"/>
            <w:shd w:val="clear" w:color="auto" w:fill="auto"/>
            <w:vAlign w:val="center"/>
          </w:tcPr>
          <w:p w14:paraId="0AE62711" w14:textId="68B15BE2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168" w:author="Łukasz Blachowski" w:date="2023-11-08T12:17:00Z">
              <w:r w:rsidRPr="0024026B" w:rsidDel="0016594F">
                <w:rPr>
                  <w:rFonts w:ascii="Arial" w:hAnsi="Arial" w:cs="Arial"/>
                  <w:sz w:val="24"/>
                  <w:szCs w:val="24"/>
                </w:rPr>
                <w:delText>0 – 3 według oceny</w:delText>
              </w:r>
            </w:del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3A756B40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CCB" w:rsidRPr="0024026B" w14:paraId="023D55C9" w14:textId="77777777" w:rsidTr="00930FAE">
        <w:trPr>
          <w:trHeight w:val="1573"/>
        </w:trPr>
        <w:tc>
          <w:tcPr>
            <w:tcW w:w="1110" w:type="dxa"/>
            <w:vMerge/>
            <w:shd w:val="clear" w:color="auto" w:fill="auto"/>
            <w:vAlign w:val="center"/>
          </w:tcPr>
          <w:p w14:paraId="5006D63D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  <w:vAlign w:val="center"/>
          </w:tcPr>
          <w:p w14:paraId="3155CDAF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3" w:type="dxa"/>
            <w:shd w:val="clear" w:color="auto" w:fill="auto"/>
            <w:vAlign w:val="center"/>
          </w:tcPr>
          <w:p w14:paraId="2CAAC43B" w14:textId="0ADBFD51" w:rsidR="007E7CCB" w:rsidRPr="0024026B" w:rsidDel="00FC74BE" w:rsidRDefault="00FC74BE" w:rsidP="0024026B">
            <w:pPr>
              <w:spacing w:before="100" w:beforeAutospacing="1" w:after="100" w:afterAutospacing="1"/>
              <w:rPr>
                <w:del w:id="169" w:author="Łukasz Blachowski" w:date="2023-11-08T12:35:00Z"/>
                <w:rFonts w:ascii="Arial" w:hAnsi="Arial" w:cs="Arial"/>
                <w:sz w:val="24"/>
                <w:szCs w:val="24"/>
              </w:rPr>
            </w:pPr>
            <w:ins w:id="170" w:author="Łukasz Blachowski" w:date="2023-11-08T12:38:00Z">
              <w:r>
                <w:rPr>
                  <w:rFonts w:ascii="Arial" w:hAnsi="Arial" w:cs="Arial"/>
                  <w:sz w:val="24"/>
                  <w:szCs w:val="24"/>
                </w:rPr>
                <w:t xml:space="preserve">Ocenie podlega, czy </w:t>
              </w:r>
            </w:ins>
            <w:r w:rsidR="007E7CCB" w:rsidRPr="0024026B">
              <w:rPr>
                <w:rFonts w:ascii="Arial" w:hAnsi="Arial" w:cs="Arial"/>
                <w:sz w:val="24"/>
                <w:szCs w:val="24"/>
              </w:rPr>
              <w:t>Wnioskodawca posiada</w:t>
            </w:r>
            <w:del w:id="171" w:author="Łukasz Blachowski" w:date="2023-11-08T12:35:00Z">
              <w:r w:rsidR="007E7CCB"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172" w:author="Łukasz Blachowski" w:date="2023-11-08T12:35:00Z">
              <w:r w:rsidRPr="00FC74BE">
                <w:rPr>
                  <w:rFonts w:ascii="Arial" w:hAnsi="Arial" w:cs="Arial"/>
                  <w:sz w:val="24"/>
                  <w:szCs w:val="24"/>
                </w:rPr>
                <w:t xml:space="preserve"> doświadczenie w organizacji misji gospodarczych/wizyt studyjnych dla MŚP:</w:t>
              </w:r>
              <w:r w:rsidRPr="00FC74BE" w:rsidDel="00FC74BE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173" w:author="Łukasz Blachowski" w:date="2023-11-08T12:35:00Z">
              <w:r w:rsidR="007E7CCB" w:rsidRPr="0024026B" w:rsidDel="00FC74BE">
                <w:rPr>
                  <w:rFonts w:ascii="Arial" w:hAnsi="Arial" w:cs="Arial"/>
                  <w:sz w:val="24"/>
                  <w:szCs w:val="24"/>
                </w:rPr>
                <w:delText>na terenie województwa kujawsko- pomorskiego potencjał kadrowy uwiarygodniający doświadczenie w zarządzaniu i realizacji projektów o podobnym zakresie (w przeliczeniu na pełne etaty):</w:delText>
              </w:r>
            </w:del>
          </w:p>
          <w:p w14:paraId="2E36E101" w14:textId="1CF744E8" w:rsidR="007E7CCB" w:rsidRPr="0024026B" w:rsidRDefault="007E7CCB" w:rsidP="00FF4C1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3 – 5 </w:t>
            </w:r>
            <w:del w:id="174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etatów </w:delText>
              </w:r>
            </w:del>
            <w:ins w:id="175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  <w:lang w:val="pl-PL"/>
                </w:rPr>
                <w:t>misji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>- 1 pkt;</w:t>
            </w:r>
          </w:p>
          <w:p w14:paraId="0A62A77A" w14:textId="6404E86D" w:rsidR="007E7CCB" w:rsidRPr="0024026B" w:rsidRDefault="007E7CCB" w:rsidP="00FF4C1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6 –10 </w:t>
            </w:r>
            <w:del w:id="176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etatów </w:delText>
              </w:r>
            </w:del>
            <w:ins w:id="177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  <w:lang w:val="pl-PL"/>
                </w:rPr>
                <w:t>misji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 xml:space="preserve">- </w:t>
            </w:r>
            <w:del w:id="178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2 </w:delText>
              </w:r>
            </w:del>
            <w:ins w:id="179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  <w:lang w:val="pl-PL"/>
                </w:rPr>
                <w:t>3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>pkt.;</w:t>
            </w:r>
          </w:p>
          <w:p w14:paraId="25128A69" w14:textId="64DE6EF5" w:rsidR="007E7CCB" w:rsidRPr="0024026B" w:rsidRDefault="007E7CCB" w:rsidP="00FF4C1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10 i więcej </w:t>
            </w:r>
            <w:del w:id="180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etatów </w:delText>
              </w:r>
            </w:del>
            <w:ins w:id="181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  <w:lang w:val="pl-PL"/>
                </w:rPr>
                <w:t>misji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 xml:space="preserve">- </w:t>
            </w:r>
            <w:del w:id="182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3 </w:delText>
              </w:r>
            </w:del>
            <w:ins w:id="183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  <w:lang w:val="pl-PL"/>
                </w:rPr>
                <w:t>5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>pkt.</w:t>
            </w:r>
          </w:p>
          <w:p w14:paraId="735CB924" w14:textId="5A1477B9" w:rsidR="007E7CCB" w:rsidRPr="0024026B" w:rsidDel="00FC74BE" w:rsidRDefault="007E7CCB" w:rsidP="0024026B">
            <w:pPr>
              <w:spacing w:before="100" w:beforeAutospacing="1" w:after="100" w:afterAutospacing="1"/>
              <w:rPr>
                <w:del w:id="184" w:author="Łukasz Blachowski" w:date="2023-11-08T12:38:00Z"/>
                <w:rFonts w:ascii="Arial" w:hAnsi="Arial" w:cs="Arial"/>
                <w:sz w:val="24"/>
                <w:szCs w:val="24"/>
              </w:rPr>
            </w:pPr>
            <w:del w:id="185" w:author="Łukasz Blachowski" w:date="2023-11-08T12:38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Ocenie podlega posiadanie doświadczenia </w:delText>
              </w:r>
            </w:del>
            <w:del w:id="186" w:author="Łukasz Blachowski" w:date="2023-11-08T12:37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>w obsłudze  programów pomocowych pochodzących ze środków Unii Europejskiej dla MŚP na terenie województwa kujawsko-pomorskiego, w tym doświadczenie w udzielaniu wsparcia na internacjonalizację.</w:delText>
              </w:r>
            </w:del>
          </w:p>
          <w:p w14:paraId="407996D2" w14:textId="4F3A3720" w:rsidR="00AA200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Możliwa jednokrotna poprawa  projektu w zakresie spełnienia kryterium</w:t>
            </w:r>
            <w:r w:rsidR="00AA200B"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C07F27" w14:textId="50C2943A" w:rsidR="00AA200B" w:rsidRPr="0024026B" w:rsidRDefault="00AA200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4ADAC712" w14:textId="7D137499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</w:t>
            </w:r>
            <w:del w:id="187" w:author="Łukasz Blachowski" w:date="2023-11-08T12:36:00Z">
              <w:r w:rsidRPr="0024026B" w:rsidDel="00FC74BE">
                <w:rPr>
                  <w:rFonts w:ascii="Arial" w:hAnsi="Arial" w:cs="Arial"/>
                  <w:sz w:val="24"/>
                  <w:szCs w:val="24"/>
                </w:rPr>
                <w:delText xml:space="preserve">3 </w:delText>
              </w:r>
            </w:del>
            <w:ins w:id="188" w:author="Łukasz Blachowski" w:date="2023-11-08T12:36:00Z">
              <w:r w:rsidR="00FC74BE">
                <w:rPr>
                  <w:rFonts w:ascii="Arial" w:hAnsi="Arial" w:cs="Arial"/>
                  <w:sz w:val="24"/>
                  <w:szCs w:val="24"/>
                </w:rPr>
                <w:t>5</w:t>
              </w:r>
              <w:r w:rsidR="00FC74BE" w:rsidRPr="0024026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24026B">
              <w:rPr>
                <w:rFonts w:ascii="Arial" w:hAnsi="Arial" w:cs="Arial"/>
                <w:sz w:val="24"/>
                <w:szCs w:val="24"/>
              </w:rPr>
              <w:t>według oceny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4613D774" w14:textId="77777777" w:rsidR="007E7CCB" w:rsidRPr="0024026B" w:rsidRDefault="007E7CC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1EE7" w:rsidRPr="0024026B" w14:paraId="3857B0CD" w14:textId="77777777" w:rsidTr="00930FAE">
        <w:trPr>
          <w:trHeight w:val="1573"/>
        </w:trPr>
        <w:tc>
          <w:tcPr>
            <w:tcW w:w="1110" w:type="dxa"/>
            <w:shd w:val="clear" w:color="auto" w:fill="auto"/>
            <w:vAlign w:val="center"/>
          </w:tcPr>
          <w:p w14:paraId="0610AEEE" w14:textId="303B2607" w:rsidR="006A1EE7" w:rsidRPr="0024026B" w:rsidRDefault="00034292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491388B3" w14:textId="09E3CE52" w:rsidR="006A1EE7" w:rsidRPr="0024026B" w:rsidRDefault="00034292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Regionalne oddziaływanie</w:t>
            </w:r>
            <w:r w:rsidR="008A54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903" w:type="dxa"/>
            <w:shd w:val="clear" w:color="auto" w:fill="auto"/>
            <w:vAlign w:val="center"/>
          </w:tcPr>
          <w:p w14:paraId="1880531B" w14:textId="151D7C3C" w:rsidR="00034292" w:rsidRPr="0024026B" w:rsidRDefault="00034292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Projekt powinien być oceniany pod kątem jego skali i znaczenia dla międzynarodowej promocji oferty regionalnych MŚP oraz skoordynowanych działań na rzecz procesu umiędzynarodowienia przedsiębiorstw. Dlatego też przyjmuje się, że im większy jest zasięg terytorialny projektu, tym </w:t>
            </w: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większe są możliwości osiągnięcia wymiernych efektów oraz efektów skali dla gospodarki regionu:</w:t>
            </w:r>
          </w:p>
          <w:p w14:paraId="4FA47AE8" w14:textId="3F690C0F" w:rsidR="00034292" w:rsidRPr="0024026B" w:rsidRDefault="00034292" w:rsidP="00FF4C15">
            <w:pPr>
              <w:pStyle w:val="Akapitzlist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projekt ma charakter regionalny – dotyczy przedsiębiorstw z terenu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przynajmniej </w:t>
            </w:r>
            <w:r w:rsidRPr="0024026B">
              <w:rPr>
                <w:rFonts w:ascii="Arial" w:hAnsi="Arial" w:cs="Arial"/>
                <w:sz w:val="24"/>
                <w:szCs w:val="24"/>
              </w:rPr>
              <w:t>4 powiatów lub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7 gmin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>–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>pkt;</w:t>
            </w:r>
          </w:p>
          <w:p w14:paraId="08D9A902" w14:textId="762CDF45" w:rsidR="00034292" w:rsidRPr="0024026B" w:rsidRDefault="00034292" w:rsidP="00FF4C15">
            <w:pPr>
              <w:pStyle w:val="Akapitzlist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projekt ma charakter subregionalny – dotyczy przedsiębiorstw z terenu przynajmniej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powiatów lub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6013DD" w:rsidRPr="0024026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6013DD" w:rsidRPr="0024026B">
              <w:rPr>
                <w:rFonts w:ascii="Arial" w:hAnsi="Arial" w:cs="Arial"/>
                <w:sz w:val="24"/>
                <w:szCs w:val="24"/>
              </w:rPr>
              <w:t xml:space="preserve">gmin </w:t>
            </w:r>
            <w:r w:rsidRPr="0024026B">
              <w:rPr>
                <w:rFonts w:ascii="Arial" w:hAnsi="Arial" w:cs="Arial"/>
                <w:sz w:val="24"/>
                <w:szCs w:val="24"/>
              </w:rPr>
              <w:t>- 2 pkt;</w:t>
            </w:r>
          </w:p>
          <w:p w14:paraId="4EB45F62" w14:textId="65FEC18C" w:rsidR="006013DD" w:rsidRPr="0024026B" w:rsidRDefault="00034292" w:rsidP="00FF4C15">
            <w:pPr>
              <w:pStyle w:val="Akapitzlist"/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projekt ma charakter lokalny – dotyczy przedsiębiorstw z terenu poniżej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24026B">
              <w:rPr>
                <w:rFonts w:ascii="Arial" w:hAnsi="Arial" w:cs="Arial"/>
                <w:sz w:val="24"/>
                <w:szCs w:val="24"/>
              </w:rPr>
              <w:t>powiatów</w:t>
            </w:r>
            <w:r w:rsidR="006013DD" w:rsidRPr="0024026B">
              <w:rPr>
                <w:rFonts w:ascii="Arial" w:hAnsi="Arial" w:cs="Arial"/>
                <w:sz w:val="24"/>
                <w:szCs w:val="24"/>
              </w:rPr>
              <w:t xml:space="preserve"> lub poniżej </w:t>
            </w:r>
            <w:r w:rsidR="007E7CCB" w:rsidRPr="0024026B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6013DD" w:rsidRPr="0024026B">
              <w:rPr>
                <w:rFonts w:ascii="Arial" w:hAnsi="Arial" w:cs="Arial"/>
                <w:sz w:val="24"/>
                <w:szCs w:val="24"/>
              </w:rPr>
              <w:t xml:space="preserve">gmin </w:t>
            </w:r>
            <w:r w:rsidRPr="0024026B">
              <w:rPr>
                <w:rFonts w:ascii="Arial" w:hAnsi="Arial" w:cs="Arial"/>
                <w:sz w:val="24"/>
                <w:szCs w:val="24"/>
              </w:rPr>
              <w:t>- 0 pkt.</w:t>
            </w:r>
          </w:p>
          <w:p w14:paraId="5ED8770E" w14:textId="0D3BB151" w:rsidR="00AA200B" w:rsidRPr="0024026B" w:rsidRDefault="00AA200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Możliwa jednokrotna poprawa projektu w zakresie spełnienia kryterium.</w:t>
            </w:r>
          </w:p>
          <w:p w14:paraId="0D701A41" w14:textId="5E8E9DFD" w:rsidR="00AA200B" w:rsidRPr="0024026B" w:rsidRDefault="00AA200B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20ABF500" w14:textId="45F21102" w:rsidR="00763A3A" w:rsidRPr="0024026B" w:rsidRDefault="006013DD" w:rsidP="008A545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0 – 3 według</w:t>
            </w:r>
            <w:r w:rsidR="008A54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45A5" w:rsidRPr="0024026B">
              <w:rPr>
                <w:rFonts w:ascii="Arial" w:hAnsi="Arial" w:cs="Arial"/>
                <w:sz w:val="24"/>
                <w:szCs w:val="24"/>
              </w:rPr>
              <w:t>o</w:t>
            </w:r>
            <w:r w:rsidRPr="0024026B">
              <w:rPr>
                <w:rFonts w:ascii="Arial" w:hAnsi="Arial" w:cs="Arial"/>
                <w:sz w:val="24"/>
                <w:szCs w:val="24"/>
              </w:rPr>
              <w:t>ceny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FE2BC1D" w14:textId="176968C6" w:rsidR="006A1EE7" w:rsidRPr="0024026B" w:rsidRDefault="006013DD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76105" w:rsidRPr="0024026B" w14:paraId="6D9347B8" w14:textId="77777777" w:rsidTr="00930FAE">
        <w:trPr>
          <w:trHeight w:val="2925"/>
        </w:trPr>
        <w:tc>
          <w:tcPr>
            <w:tcW w:w="1110" w:type="dxa"/>
            <w:shd w:val="clear" w:color="auto" w:fill="auto"/>
            <w:vAlign w:val="center"/>
          </w:tcPr>
          <w:p w14:paraId="53363CC2" w14:textId="4C26AC17" w:rsidR="00C76105" w:rsidRPr="0024026B" w:rsidRDefault="00C76105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D.3</w:t>
            </w:r>
          </w:p>
        </w:tc>
        <w:tc>
          <w:tcPr>
            <w:tcW w:w="2676" w:type="dxa"/>
            <w:shd w:val="clear" w:color="auto" w:fill="auto"/>
            <w:vAlign w:val="center"/>
          </w:tcPr>
          <w:p w14:paraId="62C5BC23" w14:textId="69532439" w:rsidR="00C76105" w:rsidRPr="0024026B" w:rsidRDefault="00C76105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Wpływ projektu na rozwój przedsiębiorczości </w:t>
            </w:r>
          </w:p>
        </w:tc>
        <w:tc>
          <w:tcPr>
            <w:tcW w:w="6903" w:type="dxa"/>
            <w:shd w:val="clear" w:color="auto" w:fill="auto"/>
          </w:tcPr>
          <w:p w14:paraId="48BDB8B6" w14:textId="6E44FFCA" w:rsidR="00C76105" w:rsidRPr="0024026B" w:rsidRDefault="00C76105" w:rsidP="0024026B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Wnioskodawca zaplanował w ramach projektu:</w:t>
            </w:r>
          </w:p>
          <w:p w14:paraId="6FD129BC" w14:textId="3D952EDD" w:rsidR="00331D00" w:rsidRPr="0024026B" w:rsidRDefault="00331D00" w:rsidP="00FF4C1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>10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>-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15 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>przedsiębiorców</w:t>
            </w:r>
            <w:r w:rsidR="00091DFC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091DFC" w:rsidRPr="0024026B">
              <w:rPr>
                <w:rFonts w:ascii="Arial" w:hAnsi="Arial" w:cs="Arial"/>
                <w:sz w:val="24"/>
                <w:szCs w:val="24"/>
              </w:rPr>
              <w:t>1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01205EB" w14:textId="5738DA22" w:rsidR="00331D00" w:rsidRPr="0024026B" w:rsidRDefault="00331D00" w:rsidP="00FF4C1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>16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>-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>przedsiębiorców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24026B">
              <w:rPr>
                <w:rFonts w:ascii="Arial" w:hAnsi="Arial" w:cs="Arial"/>
                <w:sz w:val="24"/>
                <w:szCs w:val="24"/>
              </w:rPr>
              <w:t>pkt</w:t>
            </w:r>
          </w:p>
          <w:p w14:paraId="549A5DAE" w14:textId="1C2125E9" w:rsidR="00C76105" w:rsidRPr="0024026B" w:rsidRDefault="00331D00" w:rsidP="00FF4C1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wsparcie p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 xml:space="preserve">owyżej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="00C76105" w:rsidRPr="0024026B">
              <w:rPr>
                <w:rFonts w:ascii="Arial" w:hAnsi="Arial" w:cs="Arial"/>
                <w:sz w:val="24"/>
                <w:szCs w:val="24"/>
              </w:rPr>
              <w:t>przedsiębiorców</w:t>
            </w:r>
            <w:r w:rsidR="00091DFC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Pr="0024026B">
              <w:rPr>
                <w:rFonts w:ascii="Arial" w:hAnsi="Arial" w:cs="Arial"/>
                <w:sz w:val="24"/>
                <w:szCs w:val="24"/>
              </w:rPr>
              <w:t>pkt</w:t>
            </w:r>
          </w:p>
          <w:p w14:paraId="56CF6680" w14:textId="36D683E4" w:rsidR="00C76105" w:rsidRPr="0024026B" w:rsidRDefault="00C76105" w:rsidP="0024026B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CC12DF"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64" w:type="dxa"/>
            <w:shd w:val="clear" w:color="auto" w:fill="auto"/>
            <w:vAlign w:val="center"/>
          </w:tcPr>
          <w:p w14:paraId="6DFC7C66" w14:textId="10CDD882" w:rsidR="00C76105" w:rsidRPr="0024026B" w:rsidRDefault="00C76105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997B26" w:rsidRPr="0024026B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Pr="0024026B">
              <w:rPr>
                <w:rFonts w:ascii="Arial" w:hAnsi="Arial" w:cs="Arial"/>
                <w:sz w:val="24"/>
                <w:szCs w:val="24"/>
              </w:rPr>
              <w:t>według</w:t>
            </w:r>
            <w:r w:rsidR="008A54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45A5" w:rsidRPr="0024026B">
              <w:rPr>
                <w:rFonts w:ascii="Arial" w:hAnsi="Arial" w:cs="Arial"/>
                <w:sz w:val="24"/>
                <w:szCs w:val="24"/>
              </w:rPr>
              <w:t>o</w:t>
            </w:r>
            <w:r w:rsidRPr="0024026B">
              <w:rPr>
                <w:rFonts w:ascii="Arial" w:hAnsi="Arial" w:cs="Arial"/>
                <w:sz w:val="24"/>
                <w:szCs w:val="24"/>
              </w:rPr>
              <w:t>ceny</w:t>
            </w:r>
          </w:p>
          <w:p w14:paraId="6D9C29E5" w14:textId="76673274" w:rsidR="00331D00" w:rsidRPr="0024026B" w:rsidRDefault="00331D00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001787" w14:textId="585E3BAC" w:rsidR="00C76105" w:rsidRPr="0024026B" w:rsidRDefault="00091DFC" w:rsidP="008A545F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91DFC" w:rsidRPr="0024026B" w14:paraId="18FDB43E" w14:textId="77777777" w:rsidTr="008A545F">
        <w:trPr>
          <w:trHeight w:val="801"/>
        </w:trPr>
        <w:tc>
          <w:tcPr>
            <w:tcW w:w="1110" w:type="dxa"/>
            <w:shd w:val="clear" w:color="auto" w:fill="FFFFFF" w:themeFill="background1"/>
            <w:vAlign w:val="center"/>
          </w:tcPr>
          <w:p w14:paraId="21D1FBAA" w14:textId="6C99A89F" w:rsidR="00091DFC" w:rsidRPr="0024026B" w:rsidRDefault="00091DFC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676" w:type="dxa"/>
            <w:shd w:val="clear" w:color="auto" w:fill="FFFFFF" w:themeFill="background1"/>
            <w:vAlign w:val="center"/>
          </w:tcPr>
          <w:p w14:paraId="0FB06348" w14:textId="78247708" w:rsidR="00091DFC" w:rsidRPr="0024026B" w:rsidRDefault="00091DFC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Wpływ projektu na poprawę wizerunku regionalnej gospodarki</w:t>
            </w:r>
          </w:p>
        </w:tc>
        <w:tc>
          <w:tcPr>
            <w:tcW w:w="6903" w:type="dxa"/>
            <w:shd w:val="clear" w:color="auto" w:fill="FFFFFF" w:themeFill="background1"/>
          </w:tcPr>
          <w:p w14:paraId="394BADAA" w14:textId="77777777" w:rsidR="00091DFC" w:rsidRPr="0024026B" w:rsidRDefault="00091DFC" w:rsidP="0024026B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Wnioskodawca zaplanował w ramach projektu:</w:t>
            </w:r>
          </w:p>
          <w:p w14:paraId="42FCA0C1" w14:textId="220441A2" w:rsidR="00091DFC" w:rsidRPr="0024026B" w:rsidRDefault="00091DFC" w:rsidP="00FF4C1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Pr="00E70323">
              <w:rPr>
                <w:rFonts w:ascii="Arial" w:hAnsi="Arial" w:cs="Arial"/>
                <w:sz w:val="24"/>
                <w:szCs w:val="24"/>
              </w:rPr>
              <w:t>przedsięwzięć informacyjno-promocyjnych</w:t>
            </w:r>
            <w:r w:rsidR="00E70323" w:rsidRPr="00E7032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E70323" w:rsidRPr="00E70323">
              <w:rPr>
                <w:rFonts w:ascii="Arial" w:hAnsi="Arial" w:cs="Arial"/>
                <w:sz w:val="24"/>
                <w:szCs w:val="24"/>
              </w:rPr>
              <w:t xml:space="preserve"> ściśle i bezpośrednio powiązanych ze wspieraniem MŚP, gdzie MŚP będzie ostatecznym odbiorcą wsparcia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o charakterze międzynarodowym na poziomie co najmniej 1 oraz wsparcie przedsięwzięć informacyjno-promocyjnych o charakterze krajowym na poziomie co najmniej 1 – 1 pkt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808935C" w14:textId="5B7113D1" w:rsidR="00091DFC" w:rsidRPr="0024026B" w:rsidRDefault="00091DFC" w:rsidP="00FF4C1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>wsparcie przedsięwzięć informacyjno-promocyjnych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E70323" w:rsidRPr="00E70323">
              <w:rPr>
                <w:rFonts w:ascii="Arial" w:hAnsi="Arial" w:cs="Arial"/>
                <w:sz w:val="24"/>
                <w:szCs w:val="24"/>
              </w:rPr>
              <w:t>ściśle i bezpośrednio powiązanych ze wspieraniem MŚP, gdzie MŚP będzie ostatecznym odbiorcą wsparcia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E70323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o charakterze międzynarodowym na poziomie co najmniej 2 oraz wsparcie przedsięwzięć informacyjno-promocyjnych o charakterze krajowym na poziomie co najmniej 2 – </w:t>
            </w:r>
            <w:r w:rsidR="00690FB5" w:rsidRPr="0024026B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24026B">
              <w:rPr>
                <w:rFonts w:ascii="Arial" w:hAnsi="Arial" w:cs="Arial"/>
                <w:sz w:val="24"/>
                <w:szCs w:val="24"/>
              </w:rPr>
              <w:t>pkt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E7DC0E0" w14:textId="2E61813E" w:rsidR="00091DFC" w:rsidRPr="0024026B" w:rsidRDefault="00091DFC" w:rsidP="00FF4C1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wsparcie przedsięwzięć informacyjno-promocyjnych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E70323" w:rsidRPr="00E70323">
              <w:rPr>
                <w:rFonts w:ascii="Arial" w:hAnsi="Arial" w:cs="Arial"/>
                <w:sz w:val="24"/>
                <w:szCs w:val="24"/>
              </w:rPr>
              <w:t>ściśle i bezpośrednio powiązanych ze wspieraniem MŚP, gdzie MŚP będzie ostatecznym odbiorcą wsparcia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E70323" w:rsidRPr="00240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26B">
              <w:rPr>
                <w:rFonts w:ascii="Arial" w:hAnsi="Arial" w:cs="Arial"/>
                <w:sz w:val="24"/>
                <w:szCs w:val="24"/>
              </w:rPr>
              <w:t xml:space="preserve"> o charakterze międzynarodowym na poziomie co najmniej 3 oraz wsparcie przedsięwzięć informacyjno-promocyjnych o charakterze krajowym na poziomie co najmniej 3 – </w:t>
            </w:r>
            <w:r w:rsidR="00690FB5" w:rsidRPr="0024026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24026B">
              <w:rPr>
                <w:rFonts w:ascii="Arial" w:hAnsi="Arial" w:cs="Arial"/>
                <w:sz w:val="24"/>
                <w:szCs w:val="24"/>
              </w:rPr>
              <w:t>pkt</w:t>
            </w:r>
            <w:r w:rsidR="00E70323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CDD6F4F" w14:textId="3067ACF0" w:rsidR="00091DFC" w:rsidRPr="0024026B" w:rsidRDefault="00091DFC" w:rsidP="0024026B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24026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402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64" w:type="dxa"/>
            <w:shd w:val="clear" w:color="auto" w:fill="FFFFFF" w:themeFill="background1"/>
            <w:vAlign w:val="center"/>
          </w:tcPr>
          <w:p w14:paraId="560425B4" w14:textId="1B47A25F" w:rsidR="00091DFC" w:rsidRPr="0024026B" w:rsidRDefault="00666B08" w:rsidP="0024026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</w:t>
            </w:r>
            <w:r w:rsidR="00690FB5" w:rsidRPr="0024026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24026B">
              <w:rPr>
                <w:rFonts w:ascii="Arial" w:hAnsi="Arial" w:cs="Arial"/>
                <w:sz w:val="24"/>
                <w:szCs w:val="24"/>
              </w:rPr>
              <w:t>według</w:t>
            </w:r>
            <w:r w:rsidR="008A54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45A5" w:rsidRPr="0024026B">
              <w:rPr>
                <w:rFonts w:ascii="Arial" w:hAnsi="Arial" w:cs="Arial"/>
                <w:sz w:val="24"/>
                <w:szCs w:val="24"/>
              </w:rPr>
              <w:t>o</w:t>
            </w:r>
            <w:r w:rsidRPr="0024026B">
              <w:rPr>
                <w:rFonts w:ascii="Arial" w:hAnsi="Arial" w:cs="Arial"/>
                <w:sz w:val="24"/>
                <w:szCs w:val="24"/>
              </w:rPr>
              <w:t>ceny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78275BE7" w14:textId="53EB6124" w:rsidR="00091DFC" w:rsidRPr="0024026B" w:rsidRDefault="00666B08" w:rsidP="008A545F">
            <w:pPr>
              <w:spacing w:before="100" w:beforeAutospacing="1" w:after="100" w:afterAutospacing="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02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0487D969" w14:textId="43DBEA07" w:rsidR="006A1EE7" w:rsidRPr="0024026B" w:rsidRDefault="006A1EE7" w:rsidP="008A545F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6A1EE7" w:rsidRPr="0024026B" w:rsidSect="003B01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Łukasz Blachowski" w:date="2023-11-08T09:32:00Z" w:initials="ŁB">
    <w:p w14:paraId="35E0CBCB" w14:textId="77777777" w:rsidR="00580754" w:rsidRPr="00A237F5" w:rsidRDefault="00580754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rStyle w:val="Odwoaniedokomentarza"/>
          <w:lang w:val="pl-PL"/>
        </w:rPr>
        <w:t>Wprowadzono kryterium w wyniku prac grupy roboczej ds. EFRR</w:t>
      </w:r>
    </w:p>
  </w:comment>
  <w:comment w:id="31" w:author="Agnieszka Jóźwiak" w:date="2023-11-10T10:22:00Z" w:initials="AJ">
    <w:p w14:paraId="5BC932AB" w14:textId="77777777" w:rsidR="00580754" w:rsidRDefault="00580754" w:rsidP="00933E2C">
      <w:pPr>
        <w:pStyle w:val="Tekstkomentarza"/>
      </w:pPr>
      <w:r>
        <w:rPr>
          <w:rStyle w:val="Odwoaniedokomentarza"/>
        </w:rPr>
        <w:annotationRef/>
      </w:r>
      <w:r>
        <w:t>Propozycja nowego warunku ograniczającego wartość dofinansowania - propozycja IZ FEdKP</w:t>
      </w:r>
    </w:p>
  </w:comment>
  <w:comment w:id="61" w:author="Łukasz Blachowski" w:date="2023-11-08T11:41:00Z" w:initials="ŁB">
    <w:p w14:paraId="03C2B78B" w14:textId="17139888" w:rsidR="001F00FA" w:rsidRPr="001F00FA" w:rsidRDefault="001F00FA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Zmiana wynikająca z obrad grupy roboczej ds. EFRR</w:t>
      </w:r>
    </w:p>
  </w:comment>
  <w:comment w:id="63" w:author="Agnieszka Jóźwiak" w:date="2023-11-10T09:50:00Z" w:initials="AJ">
    <w:p w14:paraId="4B2FF3F7" w14:textId="77777777" w:rsidR="00A263F0" w:rsidRDefault="00A263F0" w:rsidP="00BB5291">
      <w:pPr>
        <w:pStyle w:val="Tekstkomentarza"/>
      </w:pPr>
      <w:r>
        <w:rPr>
          <w:rStyle w:val="Odwoaniedokomentarza"/>
        </w:rPr>
        <w:annotationRef/>
      </w:r>
      <w:r>
        <w:t>Zmiana wynikająca z obrad grupy roboczej ds. EFRR</w:t>
      </w:r>
    </w:p>
  </w:comment>
  <w:comment w:id="81" w:author="Agnieszka Jóźwiak" w:date="2023-11-10T14:28:00Z" w:initials="AJ">
    <w:p w14:paraId="62C42E42" w14:textId="77777777" w:rsidR="005F6AB8" w:rsidRDefault="005F6AB8" w:rsidP="00150E43">
      <w:pPr>
        <w:pStyle w:val="Tekstkomentarza"/>
      </w:pPr>
      <w:r>
        <w:rPr>
          <w:rStyle w:val="Odwoaniedokomentarza"/>
        </w:rPr>
        <w:annotationRef/>
      </w:r>
      <w:r>
        <w:t xml:space="preserve">Propozycja IZ FEdKP </w:t>
      </w:r>
    </w:p>
  </w:comment>
  <w:comment w:id="112" w:author="Agnieszka Jóźwiak" w:date="2023-11-10T14:29:00Z" w:initials="AJ">
    <w:p w14:paraId="6B7194B2" w14:textId="77777777" w:rsidR="005F6AB8" w:rsidRDefault="005F6AB8" w:rsidP="00D33978">
      <w:pPr>
        <w:pStyle w:val="Tekstkomentarza"/>
      </w:pPr>
      <w:r>
        <w:rPr>
          <w:rStyle w:val="Odwoaniedokomentarza"/>
        </w:rPr>
        <w:annotationRef/>
      </w:r>
      <w:r>
        <w:t>Zmiana wynikająca z prac Grupy roboczej.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E0CBCB" w15:done="0"/>
  <w15:commentEx w15:paraId="5BC932AB" w15:done="0"/>
  <w15:commentEx w15:paraId="03C2B78B" w15:done="0"/>
  <w15:commentEx w15:paraId="4B2FF3F7" w15:done="0"/>
  <w15:commentEx w15:paraId="62C42E42" w15:done="0"/>
  <w15:commentEx w15:paraId="6B7194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9E8D980" w16cex:dateUtc="2023-11-08T08:32:00Z"/>
  <w16cex:commentExtensible w16cex:durableId="641236D5" w16cex:dateUtc="2023-11-10T09:22:00Z"/>
  <w16cex:commentExtensible w16cex:durableId="1DFBB2F5" w16cex:dateUtc="2023-11-08T10:41:00Z"/>
  <w16cex:commentExtensible w16cex:durableId="56B39DE8" w16cex:dateUtc="2023-11-10T08:50:00Z"/>
  <w16cex:commentExtensible w16cex:durableId="1A49D348" w16cex:dateUtc="2023-11-10T13:28:00Z"/>
  <w16cex:commentExtensible w16cex:durableId="1CCF05F6" w16cex:dateUtc="2023-11-10T1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E0CBCB" w16cid:durableId="79E8D980"/>
  <w16cid:commentId w16cid:paraId="5BC932AB" w16cid:durableId="641236D5"/>
  <w16cid:commentId w16cid:paraId="03C2B78B" w16cid:durableId="1DFBB2F5"/>
  <w16cid:commentId w16cid:paraId="4B2FF3F7" w16cid:durableId="56B39DE8"/>
  <w16cid:commentId w16cid:paraId="62C42E42" w16cid:durableId="1A49D348"/>
  <w16cid:commentId w16cid:paraId="6B7194B2" w16cid:durableId="1CCF05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5D349" w14:textId="77777777" w:rsidR="00076C2E" w:rsidRDefault="00076C2E" w:rsidP="00D15E00">
      <w:pPr>
        <w:spacing w:after="0" w:line="240" w:lineRule="auto"/>
      </w:pPr>
      <w:r>
        <w:separator/>
      </w:r>
    </w:p>
  </w:endnote>
  <w:endnote w:type="continuationSeparator" w:id="0">
    <w:p w14:paraId="282A61B0" w14:textId="77777777" w:rsidR="00076C2E" w:rsidRDefault="00076C2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3DF63" w14:textId="77777777" w:rsidR="005456D7" w:rsidRDefault="00545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097FD1FF">
          <wp:extent cx="6962775" cy="857250"/>
          <wp:effectExtent l="0" t="0" r="0" b="0"/>
          <wp:docPr id="1" name="Obraz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856DD" w14:textId="77777777" w:rsidR="00076C2E" w:rsidRDefault="00076C2E" w:rsidP="00D15E00">
      <w:pPr>
        <w:spacing w:after="0" w:line="240" w:lineRule="auto"/>
      </w:pPr>
      <w:r>
        <w:separator/>
      </w:r>
    </w:p>
  </w:footnote>
  <w:footnote w:type="continuationSeparator" w:id="0">
    <w:p w14:paraId="7038E774" w14:textId="77777777" w:rsidR="00076C2E" w:rsidRDefault="00076C2E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650217" w:rsidRDefault="00FB748E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 w:rsidP="00C63F44">
      <w:pPr>
        <w:pStyle w:val="Tekstprzypisudolnego"/>
        <w:spacing w:before="100" w:beforeAutospacing="1" w:after="100" w:afterAutospacing="1" w:line="276" w:lineRule="auto"/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650217" w:rsidRDefault="00EE54CD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</w:t>
      </w:r>
      <w:r w:rsidRPr="00650217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4">
    <w:p w14:paraId="17FC7F85" w14:textId="77777777" w:rsidR="00EE54CD" w:rsidRPr="00650217" w:rsidRDefault="00EE54CD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</w:t>
      </w:r>
      <w:bookmarkStart w:id="2" w:name="_Hlk132271044"/>
      <w:r w:rsidRPr="00650217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650217">
        <w:rPr>
          <w:rFonts w:ascii="Arial" w:hAnsi="Arial" w:cs="Arial"/>
          <w:sz w:val="24"/>
          <w:szCs w:val="24"/>
          <w:lang w:val="pl-PL"/>
        </w:rPr>
        <w:t> </w:t>
      </w:r>
      <w:r w:rsidRPr="00650217">
        <w:rPr>
          <w:rFonts w:ascii="Arial" w:hAnsi="Arial" w:cs="Arial"/>
          <w:sz w:val="24"/>
          <w:szCs w:val="24"/>
        </w:rPr>
        <w:t>2021</w:t>
      </w:r>
      <w:r w:rsidRPr="00650217">
        <w:rPr>
          <w:rFonts w:ascii="Arial" w:hAnsi="Arial" w:cs="Arial"/>
          <w:sz w:val="24"/>
          <w:szCs w:val="24"/>
          <w:lang w:val="pl-PL"/>
        </w:rPr>
        <w:t> </w:t>
      </w:r>
      <w:r w:rsidRPr="00650217">
        <w:rPr>
          <w:rFonts w:ascii="Arial" w:hAnsi="Arial" w:cs="Arial"/>
          <w:sz w:val="24"/>
          <w:szCs w:val="24"/>
        </w:rPr>
        <w:t>r.</w:t>
      </w:r>
      <w:r w:rsidRPr="00650217">
        <w:rPr>
          <w:rFonts w:ascii="Arial" w:hAnsi="Arial" w:cs="Arial"/>
          <w:sz w:val="24"/>
          <w:szCs w:val="24"/>
          <w:lang w:val="pl-PL"/>
        </w:rPr>
        <w:t xml:space="preserve"> </w:t>
      </w:r>
      <w:r w:rsidRPr="00650217">
        <w:rPr>
          <w:rFonts w:ascii="Arial" w:hAnsi="Arial" w:cs="Arial"/>
          <w:sz w:val="24"/>
          <w:szCs w:val="24"/>
        </w:rPr>
        <w:t xml:space="preserve"> Nr 231, str. 60 z późn. zm.).</w:t>
      </w:r>
      <w:bookmarkEnd w:id="2"/>
    </w:p>
  </w:footnote>
  <w:footnote w:id="5">
    <w:p w14:paraId="502D578D" w14:textId="2ACAD5C4" w:rsidR="00EE54CD" w:rsidRPr="009D3A18" w:rsidRDefault="00EE54CD" w:rsidP="00C63F44">
      <w:pPr>
        <w:pStyle w:val="Tekstprzypisudolnego"/>
        <w:spacing w:before="100" w:beforeAutospacing="1" w:after="100" w:afterAutospacing="1" w:line="276" w:lineRule="auto"/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</w:t>
      </w:r>
      <w:r w:rsidR="007D2D6E" w:rsidRPr="00650217">
        <w:rPr>
          <w:rFonts w:ascii="Arial" w:hAnsi="Arial" w:cs="Arial"/>
          <w:sz w:val="24"/>
          <w:szCs w:val="24"/>
          <w:lang w:val="pl-PL"/>
        </w:rPr>
        <w:t>; dalej: rozporządzenia nr 2021/1060</w:t>
      </w:r>
      <w:r w:rsidRPr="00650217">
        <w:rPr>
          <w:rFonts w:ascii="Arial" w:hAnsi="Arial" w:cs="Arial"/>
          <w:sz w:val="24"/>
          <w:szCs w:val="24"/>
        </w:rPr>
        <w:t>).</w:t>
      </w:r>
    </w:p>
  </w:footnote>
  <w:footnote w:id="6">
    <w:p w14:paraId="78F9B8D6" w14:textId="3C2B7148" w:rsidR="00BE3DA7" w:rsidRPr="00650217" w:rsidRDefault="00BE3DA7" w:rsidP="00C63F4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7684A964" w14:textId="502441EA" w:rsidR="00A06BFF" w:rsidRPr="00471896" w:rsidRDefault="00A06BFF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lang w:val="pl-PL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  <w:lang w:val="pl-PL"/>
        </w:rPr>
        <w:t xml:space="preserve"> </w:t>
      </w:r>
      <w:r w:rsidRPr="00650217">
        <w:rPr>
          <w:rFonts w:ascii="Arial" w:hAnsi="Arial" w:cs="Arial"/>
          <w:sz w:val="24"/>
          <w:szCs w:val="24"/>
          <w:lang w:val="pl-PL" w:eastAsia="en-US"/>
        </w:rPr>
        <w:t xml:space="preserve">Dopuszcza się </w:t>
      </w:r>
      <w:r w:rsidR="005C6AE6" w:rsidRPr="00650217">
        <w:rPr>
          <w:rFonts w:ascii="Arial" w:hAnsi="Arial" w:cs="Arial"/>
          <w:sz w:val="24"/>
          <w:szCs w:val="24"/>
          <w:lang w:val="pl-PL" w:eastAsia="en-US"/>
        </w:rPr>
        <w:t xml:space="preserve">by całość lub część operacji związanych z promocją gospodarki regionalnej i promocją </w:t>
      </w:r>
      <w:r w:rsidR="0049378B" w:rsidRPr="00650217">
        <w:rPr>
          <w:rFonts w:ascii="Arial" w:hAnsi="Arial" w:cs="Arial"/>
          <w:sz w:val="24"/>
          <w:szCs w:val="24"/>
          <w:lang w:val="pl-PL" w:eastAsia="en-US"/>
        </w:rPr>
        <w:t>g</w:t>
      </w:r>
      <w:r w:rsidR="005C6AE6" w:rsidRPr="00650217">
        <w:rPr>
          <w:rFonts w:ascii="Arial" w:hAnsi="Arial" w:cs="Arial"/>
          <w:sz w:val="24"/>
          <w:szCs w:val="24"/>
          <w:lang w:val="pl-PL" w:eastAsia="en-US"/>
        </w:rPr>
        <w:t>ospodarczą marek regionalnych</w:t>
      </w:r>
      <w:r w:rsidR="00824D4F" w:rsidRPr="00650217">
        <w:rPr>
          <w:rFonts w:ascii="Arial" w:hAnsi="Arial" w:cs="Arial"/>
          <w:sz w:val="24"/>
          <w:szCs w:val="24"/>
          <w:lang w:val="pl-PL" w:eastAsia="en-US"/>
        </w:rPr>
        <w:t xml:space="preserve"> była wdrażana poza terytorium/</w:t>
      </w:r>
      <w:r w:rsidRPr="00650217">
        <w:rPr>
          <w:rFonts w:ascii="Arial" w:hAnsi="Arial" w:cs="Arial"/>
          <w:sz w:val="24"/>
          <w:szCs w:val="24"/>
          <w:lang w:val="pl-PL" w:eastAsia="en-US"/>
        </w:rPr>
        <w:t>obszarem województwa kujawsko-pomorskiego</w:t>
      </w:r>
      <w:r w:rsidR="00824D4F" w:rsidRPr="00650217">
        <w:rPr>
          <w:rFonts w:ascii="Arial" w:hAnsi="Arial" w:cs="Arial"/>
          <w:sz w:val="24"/>
          <w:szCs w:val="24"/>
          <w:lang w:val="pl-PL" w:eastAsia="en-US"/>
        </w:rPr>
        <w:t xml:space="preserve"> lub </w:t>
      </w:r>
      <w:r w:rsidR="00DD1011" w:rsidRPr="00650217">
        <w:rPr>
          <w:rFonts w:ascii="Arial" w:hAnsi="Arial" w:cs="Arial"/>
          <w:sz w:val="24"/>
          <w:szCs w:val="24"/>
          <w:lang w:val="pl-PL" w:eastAsia="en-US"/>
        </w:rPr>
        <w:t xml:space="preserve">poza terytorium państwa członkowskiego, w </w:t>
      </w:r>
      <w:r w:rsidR="00E50611" w:rsidRPr="00650217">
        <w:rPr>
          <w:rFonts w:ascii="Arial" w:hAnsi="Arial" w:cs="Arial"/>
          <w:sz w:val="24"/>
          <w:szCs w:val="24"/>
          <w:lang w:val="pl-PL" w:eastAsia="en-US"/>
        </w:rPr>
        <w:t>t</w:t>
      </w:r>
      <w:r w:rsidR="00DD1011" w:rsidRPr="00650217">
        <w:rPr>
          <w:rFonts w:ascii="Arial" w:hAnsi="Arial" w:cs="Arial"/>
          <w:sz w:val="24"/>
          <w:szCs w:val="24"/>
          <w:lang w:val="pl-PL" w:eastAsia="en-US"/>
        </w:rPr>
        <w:t>ym poza terytorium Unii, pod warunkiem, że operacja przyczynia się do osiągnięcia celów programu</w:t>
      </w:r>
      <w:r w:rsidR="00DD1011" w:rsidRPr="00BE3DA7">
        <w:rPr>
          <w:rFonts w:ascii="Arial" w:hAnsi="Arial" w:cs="Arial"/>
          <w:sz w:val="24"/>
          <w:szCs w:val="24"/>
          <w:lang w:val="pl-PL" w:eastAsia="en-US"/>
        </w:rPr>
        <w:t>.</w:t>
      </w:r>
    </w:p>
  </w:footnote>
  <w:footnote w:id="8">
    <w:p w14:paraId="330C4EF6" w14:textId="77777777" w:rsidR="00580754" w:rsidRPr="00650217" w:rsidRDefault="00580754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65021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50217">
        <w:rPr>
          <w:rFonts w:ascii="Arial" w:hAnsi="Arial" w:cs="Arial"/>
          <w:sz w:val="24"/>
          <w:szCs w:val="24"/>
        </w:rPr>
        <w:t xml:space="preserve"> </w:t>
      </w:r>
      <w:r w:rsidRPr="00650217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161DCA09" w14:textId="35FD9730" w:rsidR="00E209F6" w:rsidRPr="00930FAE" w:rsidRDefault="00E209F6" w:rsidP="00C63F44">
      <w:pPr>
        <w:pStyle w:val="Tekstprzypisudolnego"/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930F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0FAE">
        <w:rPr>
          <w:rFonts w:ascii="Arial" w:hAnsi="Arial" w:cs="Arial"/>
          <w:sz w:val="24"/>
          <w:szCs w:val="24"/>
          <w:lang w:val="pl-PL"/>
        </w:rPr>
        <w:t xml:space="preserve"> </w:t>
      </w:r>
      <w:r w:rsidRPr="00930FAE">
        <w:rPr>
          <w:rFonts w:ascii="Arial" w:hAnsi="Arial" w:cs="Arial"/>
          <w:sz w:val="24"/>
          <w:szCs w:val="24"/>
        </w:rPr>
        <w:t>Regionaln</w:t>
      </w:r>
      <w:r w:rsidR="000B2B0C" w:rsidRPr="00930FAE">
        <w:rPr>
          <w:rFonts w:ascii="Arial" w:hAnsi="Arial" w:cs="Arial"/>
          <w:sz w:val="24"/>
          <w:szCs w:val="24"/>
          <w:lang w:val="pl-PL"/>
        </w:rPr>
        <w:t>a</w:t>
      </w:r>
      <w:r w:rsidRPr="00930FAE">
        <w:rPr>
          <w:rFonts w:ascii="Arial" w:hAnsi="Arial" w:cs="Arial"/>
          <w:sz w:val="24"/>
          <w:szCs w:val="24"/>
        </w:rPr>
        <w:t xml:space="preserve"> Strategi</w:t>
      </w:r>
      <w:r w:rsidR="000B2B0C" w:rsidRPr="00930FAE">
        <w:rPr>
          <w:rFonts w:ascii="Arial" w:hAnsi="Arial" w:cs="Arial"/>
          <w:sz w:val="24"/>
          <w:szCs w:val="24"/>
          <w:lang w:val="pl-PL"/>
        </w:rPr>
        <w:t>a</w:t>
      </w:r>
      <w:r w:rsidRPr="00930FAE">
        <w:rPr>
          <w:rFonts w:ascii="Arial" w:hAnsi="Arial" w:cs="Arial"/>
          <w:sz w:val="24"/>
          <w:szCs w:val="24"/>
        </w:rPr>
        <w:t xml:space="preserve"> Inteligentnej Specjalizacji (R</w:t>
      </w:r>
      <w:r w:rsidRPr="00930FAE">
        <w:rPr>
          <w:rFonts w:ascii="Arial" w:hAnsi="Arial" w:cs="Arial"/>
          <w:sz w:val="24"/>
          <w:szCs w:val="24"/>
          <w:lang w:val="pl-PL"/>
        </w:rPr>
        <w:t>IS</w:t>
      </w:r>
      <w:r w:rsidRPr="00930FAE">
        <w:rPr>
          <w:rFonts w:ascii="Arial" w:hAnsi="Arial" w:cs="Arial"/>
          <w:sz w:val="24"/>
          <w:szCs w:val="24"/>
        </w:rPr>
        <w:t>3) 2021+ Województwa Kujawsko-Pomorskie</w:t>
      </w:r>
      <w:r w:rsidRPr="00930FAE">
        <w:rPr>
          <w:rFonts w:ascii="Arial" w:hAnsi="Arial" w:cs="Arial"/>
          <w:sz w:val="24"/>
          <w:szCs w:val="24"/>
          <w:lang w:val="pl-PL"/>
        </w:rPr>
        <w:t>go</w:t>
      </w:r>
      <w:r w:rsidRPr="00930FAE">
        <w:rPr>
          <w:rFonts w:ascii="Arial" w:hAnsi="Arial" w:cs="Arial"/>
          <w:sz w:val="24"/>
          <w:szCs w:val="24"/>
        </w:rPr>
        <w:t>. Perspektywa 2021-2027 (załącznik do uchwały Nr 27/1066/22 Zarządu Województwa Kujawsko-Pomorskiego z dnia 13 lipca 2022 r.)</w:t>
      </w:r>
      <w:r w:rsidR="006F0444" w:rsidRPr="00930FAE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0E20E88B" w14:textId="1981880B" w:rsidR="0065077F" w:rsidRPr="0065077F" w:rsidRDefault="0065077F" w:rsidP="00C63F44">
      <w:pPr>
        <w:pStyle w:val="Tekstprzypisudolnego"/>
        <w:spacing w:before="100" w:beforeAutospacing="1" w:after="100" w:afterAutospacing="1" w:line="276" w:lineRule="auto"/>
        <w:rPr>
          <w:lang w:val="pl-PL"/>
        </w:rPr>
      </w:pPr>
      <w:r w:rsidRPr="00930F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0FAE">
        <w:rPr>
          <w:rFonts w:ascii="Arial" w:hAnsi="Arial" w:cs="Arial"/>
          <w:sz w:val="24"/>
          <w:szCs w:val="24"/>
          <w:lang w:val="pl-PL"/>
        </w:rPr>
        <w:t xml:space="preserve"> Jw.</w:t>
      </w:r>
    </w:p>
  </w:footnote>
  <w:footnote w:id="11">
    <w:p w14:paraId="0265F91B" w14:textId="662ABB01" w:rsidR="00A0339F" w:rsidRPr="00FE2A2E" w:rsidRDefault="00CC12DF" w:rsidP="00C63F44">
      <w:pPr>
        <w:pStyle w:val="Tekstprzypisudolnego"/>
        <w:spacing w:before="100" w:beforeAutospacing="1" w:after="100" w:afterAutospacing="1" w:line="276" w:lineRule="auto"/>
        <w:rPr>
          <w:lang w:val="pl-PL"/>
        </w:rPr>
      </w:pPr>
      <w:r w:rsidRPr="00930F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0FAE">
        <w:rPr>
          <w:rFonts w:ascii="Arial" w:hAnsi="Arial" w:cs="Arial"/>
          <w:sz w:val="24"/>
          <w:szCs w:val="24"/>
        </w:rPr>
        <w:t xml:space="preserve"> </w:t>
      </w:r>
      <w:r w:rsidRPr="00930FAE">
        <w:rPr>
          <w:rFonts w:ascii="Arial" w:hAnsi="Arial" w:cs="Arial"/>
          <w:sz w:val="24"/>
          <w:szCs w:val="24"/>
          <w:lang w:val="pl-PL"/>
        </w:rPr>
        <w:t xml:space="preserve">Weryfikacja </w:t>
      </w:r>
      <w:r w:rsidR="00A0339F" w:rsidRPr="00930FAE">
        <w:rPr>
          <w:rFonts w:ascii="Arial" w:hAnsi="Arial" w:cs="Arial"/>
          <w:sz w:val="24"/>
          <w:szCs w:val="24"/>
          <w:lang w:val="pl-PL"/>
        </w:rPr>
        <w:t xml:space="preserve">ilości wspartych przedsiębiorstw </w:t>
      </w:r>
      <w:r w:rsidRPr="00930FAE">
        <w:rPr>
          <w:rFonts w:ascii="Arial" w:hAnsi="Arial" w:cs="Arial"/>
          <w:sz w:val="24"/>
          <w:szCs w:val="24"/>
          <w:lang w:val="pl-PL"/>
        </w:rPr>
        <w:t>nastąpi w oparciu o wskaźniki: Liczba wspartych mikroprzedsiębiorstw, Liczba wspartych małych przedsiębiorstw, Liczba wspartych średnich przedsiębiorstw.</w:t>
      </w:r>
    </w:p>
  </w:footnote>
  <w:footnote w:id="12">
    <w:p w14:paraId="56A7A286" w14:textId="16653B52" w:rsidR="00091DFC" w:rsidRPr="008A545F" w:rsidRDefault="00091DFC" w:rsidP="00C63F44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930FA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30FAE">
        <w:rPr>
          <w:rFonts w:ascii="Arial" w:hAnsi="Arial" w:cs="Arial"/>
          <w:sz w:val="24"/>
          <w:szCs w:val="24"/>
        </w:rPr>
        <w:t xml:space="preserve"> </w:t>
      </w:r>
      <w:r w:rsidRPr="00930FAE">
        <w:rPr>
          <w:rFonts w:ascii="Arial" w:hAnsi="Arial" w:cs="Arial"/>
          <w:sz w:val="24"/>
          <w:szCs w:val="24"/>
          <w:lang w:val="pl-PL"/>
        </w:rPr>
        <w:t xml:space="preserve">Weryfikacja ilości wspartych </w:t>
      </w:r>
      <w:r w:rsidR="00177B08" w:rsidRPr="00930FAE">
        <w:rPr>
          <w:rFonts w:ascii="Arial" w:hAnsi="Arial" w:cs="Arial"/>
          <w:sz w:val="24"/>
          <w:szCs w:val="24"/>
          <w:lang w:val="pl-PL"/>
        </w:rPr>
        <w:t>przedsięwzięć informacyjno-promocyjnych</w:t>
      </w:r>
      <w:r w:rsidRPr="00930FAE">
        <w:rPr>
          <w:rFonts w:ascii="Arial" w:hAnsi="Arial" w:cs="Arial"/>
          <w:sz w:val="24"/>
          <w:szCs w:val="24"/>
          <w:lang w:val="pl-PL"/>
        </w:rPr>
        <w:t xml:space="preserve"> nastąpi w oparciu o wskaźniki: </w:t>
      </w:r>
      <w:r w:rsidR="00177B08" w:rsidRPr="00930FAE">
        <w:rPr>
          <w:rFonts w:ascii="Arial" w:hAnsi="Arial" w:cs="Arial"/>
          <w:sz w:val="24"/>
          <w:szCs w:val="24"/>
          <w:lang w:val="pl-PL"/>
        </w:rPr>
        <w:t>Liczba wspartych przedsięwzięć informacyjno-promocyjnych o charakterze międzynarodowym, Liczba wspartych przedsięwzięć informacyjno-promocyjnych o charakterze krajowym</w:t>
      </w:r>
      <w:r w:rsidR="00FE2A2E" w:rsidRPr="00930FAE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4F00" w14:textId="77777777" w:rsidR="005456D7" w:rsidRDefault="00545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E3BF4" w14:textId="77777777" w:rsidR="005456D7" w:rsidRDefault="005456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597261" w:rsidRDefault="00CF47D5" w:rsidP="00F550DE">
    <w:pPr>
      <w:tabs>
        <w:tab w:val="left" w:pos="9923"/>
      </w:tabs>
      <w:spacing w:after="0"/>
      <w:rPr>
        <w:rFonts w:ascii="Arial" w:hAnsi="Arial" w:cs="Arial"/>
        <w:sz w:val="24"/>
        <w:szCs w:val="24"/>
      </w:rPr>
    </w:pPr>
    <w:r w:rsidRPr="00597261">
      <w:rPr>
        <w:rFonts w:ascii="Arial" w:hAnsi="Arial" w:cs="Arial"/>
        <w:sz w:val="24"/>
        <w:szCs w:val="24"/>
      </w:rPr>
      <w:t>FUNDUSZE EUROPEJSKIE DLA KUJAW I POMORZA 2021-2027</w:t>
    </w:r>
  </w:p>
  <w:p w14:paraId="30737E3F" w14:textId="4D6AB707" w:rsidR="001838AA" w:rsidRDefault="001838AA" w:rsidP="001838AA">
    <w:pPr>
      <w:spacing w:after="0"/>
      <w:ind w:left="9912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Stanowiska</w:t>
    </w:r>
    <w:r>
      <w:rPr>
        <w:rFonts w:ascii="Arial" w:hAnsi="Arial"/>
        <w:sz w:val="24"/>
        <w:lang w:val="x-none"/>
      </w:rPr>
      <w:t xml:space="preserve"> Nr </w:t>
    </w:r>
    <w:r>
      <w:rPr>
        <w:rFonts w:ascii="Arial" w:hAnsi="Arial"/>
        <w:sz w:val="24"/>
      </w:rPr>
      <w:t>3</w:t>
    </w:r>
    <w:r>
      <w:rPr>
        <w:rFonts w:ascii="Arial" w:hAnsi="Arial"/>
        <w:sz w:val="24"/>
      </w:rPr>
      <w:t>5</w:t>
    </w:r>
    <w:r>
      <w:rPr>
        <w:rFonts w:ascii="Arial" w:hAnsi="Arial"/>
        <w:sz w:val="24"/>
      </w:rPr>
      <w:t>/2023</w:t>
    </w:r>
  </w:p>
  <w:p w14:paraId="59BF0B8E" w14:textId="77777777" w:rsidR="001838AA" w:rsidRDefault="001838AA" w:rsidP="001838AA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Grupy roboczej ds. EFRR</w:t>
    </w:r>
  </w:p>
  <w:p w14:paraId="112B2A2B" w14:textId="77777777" w:rsidR="001838AA" w:rsidRDefault="001838AA" w:rsidP="001838AA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dnia 7 listopada 2023 r.</w:t>
    </w:r>
  </w:p>
  <w:p w14:paraId="242DBF6B" w14:textId="4D1EC4DF" w:rsidR="003B0164" w:rsidRPr="00676885" w:rsidRDefault="003B0164" w:rsidP="001838AA">
    <w:pPr>
      <w:tabs>
        <w:tab w:val="left" w:pos="9923"/>
      </w:tabs>
      <w:spacing w:after="0"/>
      <w:ind w:left="8505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155"/>
    <w:multiLevelType w:val="hybridMultilevel"/>
    <w:tmpl w:val="D230F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1D51"/>
    <w:multiLevelType w:val="hybridMultilevel"/>
    <w:tmpl w:val="E5FE0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1D8C"/>
    <w:multiLevelType w:val="hybridMultilevel"/>
    <w:tmpl w:val="C0620204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" w15:restartNumberingAfterBreak="0">
    <w:nsid w:val="1E07290A"/>
    <w:multiLevelType w:val="hybridMultilevel"/>
    <w:tmpl w:val="359E64C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23815C6">
      <w:numFmt w:val="bullet"/>
      <w:lvlText w:val="•"/>
      <w:lvlJc w:val="left"/>
      <w:pPr>
        <w:ind w:left="643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0065"/>
    <w:multiLevelType w:val="hybridMultilevel"/>
    <w:tmpl w:val="A62A3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31957"/>
    <w:multiLevelType w:val="hybridMultilevel"/>
    <w:tmpl w:val="B6A8E648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D57BB"/>
    <w:multiLevelType w:val="hybridMultilevel"/>
    <w:tmpl w:val="D132F8A2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6232D"/>
    <w:multiLevelType w:val="hybridMultilevel"/>
    <w:tmpl w:val="7FF2E0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F2F82"/>
    <w:multiLevelType w:val="hybridMultilevel"/>
    <w:tmpl w:val="A914D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78145">
    <w:abstractNumId w:val="8"/>
  </w:num>
  <w:num w:numId="2" w16cid:durableId="1002706011">
    <w:abstractNumId w:val="10"/>
  </w:num>
  <w:num w:numId="3" w16cid:durableId="1498881623">
    <w:abstractNumId w:val="1"/>
  </w:num>
  <w:num w:numId="4" w16cid:durableId="937560992">
    <w:abstractNumId w:val="7"/>
  </w:num>
  <w:num w:numId="5" w16cid:durableId="658315276">
    <w:abstractNumId w:val="14"/>
  </w:num>
  <w:num w:numId="6" w16cid:durableId="240262492">
    <w:abstractNumId w:val="13"/>
  </w:num>
  <w:num w:numId="7" w16cid:durableId="704869423">
    <w:abstractNumId w:val="15"/>
  </w:num>
  <w:num w:numId="8" w16cid:durableId="287858317">
    <w:abstractNumId w:val="0"/>
  </w:num>
  <w:num w:numId="9" w16cid:durableId="1235318465">
    <w:abstractNumId w:val="4"/>
  </w:num>
  <w:num w:numId="10" w16cid:durableId="1085759108">
    <w:abstractNumId w:val="9"/>
  </w:num>
  <w:num w:numId="11" w16cid:durableId="952319575">
    <w:abstractNumId w:val="3"/>
  </w:num>
  <w:num w:numId="12" w16cid:durableId="820343012">
    <w:abstractNumId w:val="6"/>
  </w:num>
  <w:num w:numId="13" w16cid:durableId="1432164874">
    <w:abstractNumId w:val="5"/>
  </w:num>
  <w:num w:numId="14" w16cid:durableId="197283808">
    <w:abstractNumId w:val="2"/>
  </w:num>
  <w:num w:numId="15" w16cid:durableId="538050668">
    <w:abstractNumId w:val="12"/>
  </w:num>
  <w:num w:numId="16" w16cid:durableId="1391922058">
    <w:abstractNumId w:val="11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Łukasz Blachowski">
    <w15:presenceInfo w15:providerId="AD" w15:userId="S-1-5-21-2619306676-2800222060-3362172700-5540"/>
  </w15:person>
  <w15:person w15:author="Agnieszka Jóźwiak">
    <w15:presenceInfo w15:providerId="AD" w15:userId="S-1-5-21-2619306676-2800222060-3362172700-3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0E56"/>
    <w:rsid w:val="00031AB9"/>
    <w:rsid w:val="00032389"/>
    <w:rsid w:val="00032AF9"/>
    <w:rsid w:val="0003381B"/>
    <w:rsid w:val="00033A49"/>
    <w:rsid w:val="00033EA2"/>
    <w:rsid w:val="00034282"/>
    <w:rsid w:val="0003429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F33"/>
    <w:rsid w:val="0005747A"/>
    <w:rsid w:val="00057F63"/>
    <w:rsid w:val="0006066D"/>
    <w:rsid w:val="000606A6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401F"/>
    <w:rsid w:val="000747B0"/>
    <w:rsid w:val="00075A6A"/>
    <w:rsid w:val="00076C2E"/>
    <w:rsid w:val="00076E69"/>
    <w:rsid w:val="0007701A"/>
    <w:rsid w:val="00080562"/>
    <w:rsid w:val="00080A8B"/>
    <w:rsid w:val="00081F7E"/>
    <w:rsid w:val="0008212E"/>
    <w:rsid w:val="00082337"/>
    <w:rsid w:val="00082A9B"/>
    <w:rsid w:val="0008302A"/>
    <w:rsid w:val="00083BA1"/>
    <w:rsid w:val="000841EE"/>
    <w:rsid w:val="00085328"/>
    <w:rsid w:val="00085466"/>
    <w:rsid w:val="000856D3"/>
    <w:rsid w:val="00087144"/>
    <w:rsid w:val="00090485"/>
    <w:rsid w:val="00091DFC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633A"/>
    <w:rsid w:val="000A6B7F"/>
    <w:rsid w:val="000A7B0C"/>
    <w:rsid w:val="000B0BA9"/>
    <w:rsid w:val="000B12E4"/>
    <w:rsid w:val="000B1D05"/>
    <w:rsid w:val="000B2B0C"/>
    <w:rsid w:val="000B2D26"/>
    <w:rsid w:val="000B2E04"/>
    <w:rsid w:val="000B31D5"/>
    <w:rsid w:val="000B31EA"/>
    <w:rsid w:val="000B3BE5"/>
    <w:rsid w:val="000B5587"/>
    <w:rsid w:val="000B67A9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213E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0EA"/>
    <w:rsid w:val="000E067C"/>
    <w:rsid w:val="000E14E8"/>
    <w:rsid w:val="000E2130"/>
    <w:rsid w:val="000E24DF"/>
    <w:rsid w:val="000E29B4"/>
    <w:rsid w:val="000E308B"/>
    <w:rsid w:val="000E3164"/>
    <w:rsid w:val="000E3E20"/>
    <w:rsid w:val="000E6129"/>
    <w:rsid w:val="000E6EA0"/>
    <w:rsid w:val="000E7C54"/>
    <w:rsid w:val="000F14ED"/>
    <w:rsid w:val="000F1D24"/>
    <w:rsid w:val="000F25C7"/>
    <w:rsid w:val="000F2C45"/>
    <w:rsid w:val="000F5B20"/>
    <w:rsid w:val="000F7BB0"/>
    <w:rsid w:val="00100AFC"/>
    <w:rsid w:val="00100D34"/>
    <w:rsid w:val="0010120E"/>
    <w:rsid w:val="001041B4"/>
    <w:rsid w:val="00105B90"/>
    <w:rsid w:val="00106204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250D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6606"/>
    <w:rsid w:val="00147828"/>
    <w:rsid w:val="00147CE0"/>
    <w:rsid w:val="00150403"/>
    <w:rsid w:val="001509C5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94F"/>
    <w:rsid w:val="00165958"/>
    <w:rsid w:val="00165D28"/>
    <w:rsid w:val="00166515"/>
    <w:rsid w:val="001666A5"/>
    <w:rsid w:val="001673C1"/>
    <w:rsid w:val="00167EE8"/>
    <w:rsid w:val="001706E8"/>
    <w:rsid w:val="001710EA"/>
    <w:rsid w:val="0017558F"/>
    <w:rsid w:val="00176C74"/>
    <w:rsid w:val="0017778E"/>
    <w:rsid w:val="0017795A"/>
    <w:rsid w:val="00177B08"/>
    <w:rsid w:val="0018103D"/>
    <w:rsid w:val="00182B61"/>
    <w:rsid w:val="001838AA"/>
    <w:rsid w:val="00183F6C"/>
    <w:rsid w:val="00184467"/>
    <w:rsid w:val="00184C79"/>
    <w:rsid w:val="00184EAB"/>
    <w:rsid w:val="00185DA0"/>
    <w:rsid w:val="001866CC"/>
    <w:rsid w:val="00186CBC"/>
    <w:rsid w:val="00187F30"/>
    <w:rsid w:val="00190509"/>
    <w:rsid w:val="00190AC4"/>
    <w:rsid w:val="00190FBF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31F6"/>
    <w:rsid w:val="001A4FA0"/>
    <w:rsid w:val="001A594C"/>
    <w:rsid w:val="001A62D2"/>
    <w:rsid w:val="001A7C70"/>
    <w:rsid w:val="001B0147"/>
    <w:rsid w:val="001B0431"/>
    <w:rsid w:val="001B107C"/>
    <w:rsid w:val="001B25B3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D7F52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0FA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6CA"/>
    <w:rsid w:val="00204DC2"/>
    <w:rsid w:val="00206686"/>
    <w:rsid w:val="00211DF1"/>
    <w:rsid w:val="00212CB3"/>
    <w:rsid w:val="00215738"/>
    <w:rsid w:val="00215EF9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1AC3"/>
    <w:rsid w:val="002320B5"/>
    <w:rsid w:val="00232EAF"/>
    <w:rsid w:val="00233678"/>
    <w:rsid w:val="00234046"/>
    <w:rsid w:val="0023491A"/>
    <w:rsid w:val="002352F4"/>
    <w:rsid w:val="00236254"/>
    <w:rsid w:val="002369FB"/>
    <w:rsid w:val="00236CEF"/>
    <w:rsid w:val="00237117"/>
    <w:rsid w:val="00237367"/>
    <w:rsid w:val="002400E2"/>
    <w:rsid w:val="0024026B"/>
    <w:rsid w:val="0024296A"/>
    <w:rsid w:val="00243C37"/>
    <w:rsid w:val="002449D3"/>
    <w:rsid w:val="002463D9"/>
    <w:rsid w:val="0024746D"/>
    <w:rsid w:val="00247510"/>
    <w:rsid w:val="0024797F"/>
    <w:rsid w:val="00247FDD"/>
    <w:rsid w:val="00250E8E"/>
    <w:rsid w:val="002522DD"/>
    <w:rsid w:val="002524FD"/>
    <w:rsid w:val="002526D4"/>
    <w:rsid w:val="00252A8B"/>
    <w:rsid w:val="00252B05"/>
    <w:rsid w:val="002533D6"/>
    <w:rsid w:val="0025350A"/>
    <w:rsid w:val="00253892"/>
    <w:rsid w:val="00253A63"/>
    <w:rsid w:val="00255C87"/>
    <w:rsid w:val="002560E3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1F5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53F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01E3"/>
    <w:rsid w:val="002C1078"/>
    <w:rsid w:val="002C1870"/>
    <w:rsid w:val="002C19DB"/>
    <w:rsid w:val="002C2048"/>
    <w:rsid w:val="002C2061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5E0F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91F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90D"/>
    <w:rsid w:val="00325D51"/>
    <w:rsid w:val="003267D9"/>
    <w:rsid w:val="0033125C"/>
    <w:rsid w:val="00331D00"/>
    <w:rsid w:val="00332FEA"/>
    <w:rsid w:val="0033395C"/>
    <w:rsid w:val="00333970"/>
    <w:rsid w:val="00333B93"/>
    <w:rsid w:val="00333C0A"/>
    <w:rsid w:val="00334A65"/>
    <w:rsid w:val="00335AC4"/>
    <w:rsid w:val="00335C97"/>
    <w:rsid w:val="00335EC9"/>
    <w:rsid w:val="00335F39"/>
    <w:rsid w:val="0033632E"/>
    <w:rsid w:val="003363CF"/>
    <w:rsid w:val="003376DF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1F01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5C9"/>
    <w:rsid w:val="003648D1"/>
    <w:rsid w:val="003655AA"/>
    <w:rsid w:val="003657E6"/>
    <w:rsid w:val="00367401"/>
    <w:rsid w:val="00371DE3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10B8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ABD"/>
    <w:rsid w:val="00392B6F"/>
    <w:rsid w:val="003931EF"/>
    <w:rsid w:val="0039375D"/>
    <w:rsid w:val="00393B69"/>
    <w:rsid w:val="00393F3D"/>
    <w:rsid w:val="00395AF5"/>
    <w:rsid w:val="00396072"/>
    <w:rsid w:val="00397489"/>
    <w:rsid w:val="00397B1E"/>
    <w:rsid w:val="00397CAD"/>
    <w:rsid w:val="003A0754"/>
    <w:rsid w:val="003A0BA8"/>
    <w:rsid w:val="003A17CF"/>
    <w:rsid w:val="003A1F38"/>
    <w:rsid w:val="003A32E8"/>
    <w:rsid w:val="003A3E90"/>
    <w:rsid w:val="003A429E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3F43"/>
    <w:rsid w:val="003B4DEB"/>
    <w:rsid w:val="003B521A"/>
    <w:rsid w:val="003B5367"/>
    <w:rsid w:val="003B5420"/>
    <w:rsid w:val="003B6469"/>
    <w:rsid w:val="003B7EC2"/>
    <w:rsid w:val="003C0BAE"/>
    <w:rsid w:val="003C0D46"/>
    <w:rsid w:val="003C0E21"/>
    <w:rsid w:val="003C0E62"/>
    <w:rsid w:val="003C1440"/>
    <w:rsid w:val="003C2B44"/>
    <w:rsid w:val="003C357A"/>
    <w:rsid w:val="003C397F"/>
    <w:rsid w:val="003C4342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5598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2461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2E4D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240C"/>
    <w:rsid w:val="00473088"/>
    <w:rsid w:val="004749D9"/>
    <w:rsid w:val="0047602B"/>
    <w:rsid w:val="00476D39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87AEF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F68"/>
    <w:rsid w:val="004A1062"/>
    <w:rsid w:val="004A31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297D"/>
    <w:rsid w:val="004E3A6D"/>
    <w:rsid w:val="004E3FAD"/>
    <w:rsid w:val="004E45FE"/>
    <w:rsid w:val="004E495D"/>
    <w:rsid w:val="004E4B6C"/>
    <w:rsid w:val="004E509D"/>
    <w:rsid w:val="004E6289"/>
    <w:rsid w:val="004F01D6"/>
    <w:rsid w:val="004F0E3F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4AB"/>
    <w:rsid w:val="00505803"/>
    <w:rsid w:val="00507B1D"/>
    <w:rsid w:val="00510313"/>
    <w:rsid w:val="00511230"/>
    <w:rsid w:val="005115B8"/>
    <w:rsid w:val="00512065"/>
    <w:rsid w:val="00512587"/>
    <w:rsid w:val="00514956"/>
    <w:rsid w:val="00514C8F"/>
    <w:rsid w:val="005152E4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9C6"/>
    <w:rsid w:val="00536720"/>
    <w:rsid w:val="00537AC9"/>
    <w:rsid w:val="00537FCB"/>
    <w:rsid w:val="005400F7"/>
    <w:rsid w:val="0054014E"/>
    <w:rsid w:val="005406A9"/>
    <w:rsid w:val="0054071C"/>
    <w:rsid w:val="00540ADD"/>
    <w:rsid w:val="00541118"/>
    <w:rsid w:val="0054325D"/>
    <w:rsid w:val="005456D7"/>
    <w:rsid w:val="00545A4C"/>
    <w:rsid w:val="0054631E"/>
    <w:rsid w:val="005467AE"/>
    <w:rsid w:val="005477D3"/>
    <w:rsid w:val="00547F60"/>
    <w:rsid w:val="00550AF1"/>
    <w:rsid w:val="00550CA0"/>
    <w:rsid w:val="005511B5"/>
    <w:rsid w:val="0055121D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376"/>
    <w:rsid w:val="00574726"/>
    <w:rsid w:val="00575BE7"/>
    <w:rsid w:val="00576D8B"/>
    <w:rsid w:val="005774CA"/>
    <w:rsid w:val="005776E8"/>
    <w:rsid w:val="005777D5"/>
    <w:rsid w:val="00577938"/>
    <w:rsid w:val="00577E56"/>
    <w:rsid w:val="005806A8"/>
    <w:rsid w:val="00580754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6881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261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9D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0BEB"/>
    <w:rsid w:val="005D133A"/>
    <w:rsid w:val="005D2671"/>
    <w:rsid w:val="005D3255"/>
    <w:rsid w:val="005D38B5"/>
    <w:rsid w:val="005D4B6E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166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FF2"/>
    <w:rsid w:val="005F310C"/>
    <w:rsid w:val="005F475A"/>
    <w:rsid w:val="005F4A89"/>
    <w:rsid w:val="005F5A65"/>
    <w:rsid w:val="005F5F2E"/>
    <w:rsid w:val="005F5F96"/>
    <w:rsid w:val="005F60B3"/>
    <w:rsid w:val="005F6AB8"/>
    <w:rsid w:val="005F76A2"/>
    <w:rsid w:val="005F7710"/>
    <w:rsid w:val="005F7D17"/>
    <w:rsid w:val="005F7F00"/>
    <w:rsid w:val="005F7FFA"/>
    <w:rsid w:val="00600B16"/>
    <w:rsid w:val="006011A9"/>
    <w:rsid w:val="006013DD"/>
    <w:rsid w:val="00601A45"/>
    <w:rsid w:val="00601ADC"/>
    <w:rsid w:val="0060207B"/>
    <w:rsid w:val="0060223F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71CF"/>
    <w:rsid w:val="00617276"/>
    <w:rsid w:val="00620242"/>
    <w:rsid w:val="00620555"/>
    <w:rsid w:val="00621775"/>
    <w:rsid w:val="00621836"/>
    <w:rsid w:val="006222DD"/>
    <w:rsid w:val="006228F4"/>
    <w:rsid w:val="00622D71"/>
    <w:rsid w:val="0062353A"/>
    <w:rsid w:val="00623D7D"/>
    <w:rsid w:val="00624586"/>
    <w:rsid w:val="00624A5A"/>
    <w:rsid w:val="00624B13"/>
    <w:rsid w:val="00626571"/>
    <w:rsid w:val="00627FD0"/>
    <w:rsid w:val="00631177"/>
    <w:rsid w:val="0063249F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AAE"/>
    <w:rsid w:val="00646F63"/>
    <w:rsid w:val="00647170"/>
    <w:rsid w:val="00650217"/>
    <w:rsid w:val="0065077F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6B08"/>
    <w:rsid w:val="00667E42"/>
    <w:rsid w:val="00670332"/>
    <w:rsid w:val="00670D15"/>
    <w:rsid w:val="006711C0"/>
    <w:rsid w:val="006714D1"/>
    <w:rsid w:val="006715FF"/>
    <w:rsid w:val="00672123"/>
    <w:rsid w:val="006728F3"/>
    <w:rsid w:val="006729B0"/>
    <w:rsid w:val="00673804"/>
    <w:rsid w:val="00673BE4"/>
    <w:rsid w:val="00673ECE"/>
    <w:rsid w:val="006751B5"/>
    <w:rsid w:val="00676885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0FB5"/>
    <w:rsid w:val="00691A7B"/>
    <w:rsid w:val="00692F19"/>
    <w:rsid w:val="00693EBA"/>
    <w:rsid w:val="00694505"/>
    <w:rsid w:val="006945EA"/>
    <w:rsid w:val="00694BF9"/>
    <w:rsid w:val="00694D0C"/>
    <w:rsid w:val="00696085"/>
    <w:rsid w:val="006970AE"/>
    <w:rsid w:val="00697544"/>
    <w:rsid w:val="006A0B64"/>
    <w:rsid w:val="006A0DCE"/>
    <w:rsid w:val="006A1076"/>
    <w:rsid w:val="006A1EE7"/>
    <w:rsid w:val="006A1FAC"/>
    <w:rsid w:val="006A2D70"/>
    <w:rsid w:val="006A36A9"/>
    <w:rsid w:val="006A49A1"/>
    <w:rsid w:val="006A64AF"/>
    <w:rsid w:val="006A7054"/>
    <w:rsid w:val="006B0170"/>
    <w:rsid w:val="006B0DC7"/>
    <w:rsid w:val="006B1661"/>
    <w:rsid w:val="006B31BE"/>
    <w:rsid w:val="006B40D1"/>
    <w:rsid w:val="006B4251"/>
    <w:rsid w:val="006B4931"/>
    <w:rsid w:val="006B5F76"/>
    <w:rsid w:val="006B6173"/>
    <w:rsid w:val="006B667C"/>
    <w:rsid w:val="006B74F1"/>
    <w:rsid w:val="006B7B8C"/>
    <w:rsid w:val="006B7E5B"/>
    <w:rsid w:val="006C1C0B"/>
    <w:rsid w:val="006C4CF1"/>
    <w:rsid w:val="006C55B4"/>
    <w:rsid w:val="006C57F8"/>
    <w:rsid w:val="006C5E80"/>
    <w:rsid w:val="006C660C"/>
    <w:rsid w:val="006C7E4E"/>
    <w:rsid w:val="006D06CD"/>
    <w:rsid w:val="006D0AE6"/>
    <w:rsid w:val="006D2375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4B7"/>
    <w:rsid w:val="006E758B"/>
    <w:rsid w:val="006E75D7"/>
    <w:rsid w:val="006F0444"/>
    <w:rsid w:val="006F08D9"/>
    <w:rsid w:val="006F0A63"/>
    <w:rsid w:val="006F1C26"/>
    <w:rsid w:val="006F1C4A"/>
    <w:rsid w:val="006F206C"/>
    <w:rsid w:val="006F2F21"/>
    <w:rsid w:val="006F3206"/>
    <w:rsid w:val="006F4E82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B88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092"/>
    <w:rsid w:val="00735103"/>
    <w:rsid w:val="00735244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603A"/>
    <w:rsid w:val="007471B4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784"/>
    <w:rsid w:val="00756C80"/>
    <w:rsid w:val="00757170"/>
    <w:rsid w:val="00760331"/>
    <w:rsid w:val="00760815"/>
    <w:rsid w:val="0076114A"/>
    <w:rsid w:val="0076166B"/>
    <w:rsid w:val="00761C21"/>
    <w:rsid w:val="00762BCF"/>
    <w:rsid w:val="00763A3A"/>
    <w:rsid w:val="00763B8A"/>
    <w:rsid w:val="007650B9"/>
    <w:rsid w:val="00765254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BE3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1F60"/>
    <w:rsid w:val="007D2D6E"/>
    <w:rsid w:val="007D394F"/>
    <w:rsid w:val="007D3A25"/>
    <w:rsid w:val="007D417E"/>
    <w:rsid w:val="007D4D18"/>
    <w:rsid w:val="007D66E4"/>
    <w:rsid w:val="007D6A63"/>
    <w:rsid w:val="007E008A"/>
    <w:rsid w:val="007E0407"/>
    <w:rsid w:val="007E0BF4"/>
    <w:rsid w:val="007E1633"/>
    <w:rsid w:val="007E36F0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CCB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38A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09F"/>
    <w:rsid w:val="00811546"/>
    <w:rsid w:val="008119E2"/>
    <w:rsid w:val="00813792"/>
    <w:rsid w:val="00814235"/>
    <w:rsid w:val="00814909"/>
    <w:rsid w:val="00814FCE"/>
    <w:rsid w:val="008160B4"/>
    <w:rsid w:val="0081622D"/>
    <w:rsid w:val="008162E2"/>
    <w:rsid w:val="00817AC1"/>
    <w:rsid w:val="00817D3F"/>
    <w:rsid w:val="00820474"/>
    <w:rsid w:val="00820D14"/>
    <w:rsid w:val="008212F5"/>
    <w:rsid w:val="00822018"/>
    <w:rsid w:val="00822A71"/>
    <w:rsid w:val="008234CA"/>
    <w:rsid w:val="00824D4F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6FC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3CB1"/>
    <w:rsid w:val="00854616"/>
    <w:rsid w:val="00855316"/>
    <w:rsid w:val="00855D34"/>
    <w:rsid w:val="00856889"/>
    <w:rsid w:val="00856C01"/>
    <w:rsid w:val="00857458"/>
    <w:rsid w:val="00857D4B"/>
    <w:rsid w:val="00857F0E"/>
    <w:rsid w:val="00860447"/>
    <w:rsid w:val="008613F8"/>
    <w:rsid w:val="008617CE"/>
    <w:rsid w:val="00862640"/>
    <w:rsid w:val="00862AEF"/>
    <w:rsid w:val="00863909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9C"/>
    <w:rsid w:val="00892CF4"/>
    <w:rsid w:val="00892DDC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5F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0A9"/>
    <w:rsid w:val="008C6BFD"/>
    <w:rsid w:val="008C6C3F"/>
    <w:rsid w:val="008C6E3E"/>
    <w:rsid w:val="008C7AE1"/>
    <w:rsid w:val="008D0EA0"/>
    <w:rsid w:val="008D274C"/>
    <w:rsid w:val="008D34A3"/>
    <w:rsid w:val="008D34C7"/>
    <w:rsid w:val="008D3568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14E"/>
    <w:rsid w:val="008E3F86"/>
    <w:rsid w:val="008E5721"/>
    <w:rsid w:val="008E77DA"/>
    <w:rsid w:val="008F1233"/>
    <w:rsid w:val="008F12B7"/>
    <w:rsid w:val="008F18A9"/>
    <w:rsid w:val="008F19BC"/>
    <w:rsid w:val="008F2F3A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0989"/>
    <w:rsid w:val="00901587"/>
    <w:rsid w:val="00903398"/>
    <w:rsid w:val="00904F79"/>
    <w:rsid w:val="009050F5"/>
    <w:rsid w:val="009066FD"/>
    <w:rsid w:val="00907670"/>
    <w:rsid w:val="009104AB"/>
    <w:rsid w:val="00911666"/>
    <w:rsid w:val="009118FD"/>
    <w:rsid w:val="00911E61"/>
    <w:rsid w:val="00912C34"/>
    <w:rsid w:val="00913BEA"/>
    <w:rsid w:val="009145EC"/>
    <w:rsid w:val="00914912"/>
    <w:rsid w:val="00915ACA"/>
    <w:rsid w:val="00915D79"/>
    <w:rsid w:val="00916558"/>
    <w:rsid w:val="009165E7"/>
    <w:rsid w:val="009166FA"/>
    <w:rsid w:val="0092270E"/>
    <w:rsid w:val="00922DD3"/>
    <w:rsid w:val="00925821"/>
    <w:rsid w:val="00926892"/>
    <w:rsid w:val="00926FB9"/>
    <w:rsid w:val="00930FAE"/>
    <w:rsid w:val="0093160E"/>
    <w:rsid w:val="009317F3"/>
    <w:rsid w:val="00932660"/>
    <w:rsid w:val="00932A4F"/>
    <w:rsid w:val="00932EFC"/>
    <w:rsid w:val="00933259"/>
    <w:rsid w:val="00933900"/>
    <w:rsid w:val="00933A52"/>
    <w:rsid w:val="009345A5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56D9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C3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427"/>
    <w:rsid w:val="00975D5B"/>
    <w:rsid w:val="00976250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17E"/>
    <w:rsid w:val="00991248"/>
    <w:rsid w:val="0099141A"/>
    <w:rsid w:val="0099191A"/>
    <w:rsid w:val="009919F5"/>
    <w:rsid w:val="009923AC"/>
    <w:rsid w:val="009946E3"/>
    <w:rsid w:val="00994F32"/>
    <w:rsid w:val="009958B7"/>
    <w:rsid w:val="00997B26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E78"/>
    <w:rsid w:val="009B2FA3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6054"/>
    <w:rsid w:val="009C6F1C"/>
    <w:rsid w:val="009C76E8"/>
    <w:rsid w:val="009D037B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3E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339F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3F0"/>
    <w:rsid w:val="00A31105"/>
    <w:rsid w:val="00A315A9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4331"/>
    <w:rsid w:val="00A4598B"/>
    <w:rsid w:val="00A46058"/>
    <w:rsid w:val="00A46261"/>
    <w:rsid w:val="00A46326"/>
    <w:rsid w:val="00A46933"/>
    <w:rsid w:val="00A46A91"/>
    <w:rsid w:val="00A46B03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08"/>
    <w:rsid w:val="00A615F7"/>
    <w:rsid w:val="00A61E8A"/>
    <w:rsid w:val="00A61F8D"/>
    <w:rsid w:val="00A62014"/>
    <w:rsid w:val="00A623D7"/>
    <w:rsid w:val="00A62C3B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6825"/>
    <w:rsid w:val="00A77F67"/>
    <w:rsid w:val="00A8095D"/>
    <w:rsid w:val="00A81565"/>
    <w:rsid w:val="00A81EA0"/>
    <w:rsid w:val="00A82342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00B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05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2980"/>
    <w:rsid w:val="00B046FE"/>
    <w:rsid w:val="00B0486B"/>
    <w:rsid w:val="00B04EC4"/>
    <w:rsid w:val="00B0660F"/>
    <w:rsid w:val="00B073DD"/>
    <w:rsid w:val="00B10B0D"/>
    <w:rsid w:val="00B12095"/>
    <w:rsid w:val="00B129D5"/>
    <w:rsid w:val="00B130F3"/>
    <w:rsid w:val="00B138D9"/>
    <w:rsid w:val="00B13ABC"/>
    <w:rsid w:val="00B14FD7"/>
    <w:rsid w:val="00B167BD"/>
    <w:rsid w:val="00B17917"/>
    <w:rsid w:val="00B20338"/>
    <w:rsid w:val="00B2055E"/>
    <w:rsid w:val="00B20A1A"/>
    <w:rsid w:val="00B21FA1"/>
    <w:rsid w:val="00B23243"/>
    <w:rsid w:val="00B24947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C09"/>
    <w:rsid w:val="00B40D67"/>
    <w:rsid w:val="00B40E34"/>
    <w:rsid w:val="00B41081"/>
    <w:rsid w:val="00B4170D"/>
    <w:rsid w:val="00B417FD"/>
    <w:rsid w:val="00B423B8"/>
    <w:rsid w:val="00B439D7"/>
    <w:rsid w:val="00B43A5F"/>
    <w:rsid w:val="00B449E6"/>
    <w:rsid w:val="00B45CC6"/>
    <w:rsid w:val="00B4636C"/>
    <w:rsid w:val="00B466DA"/>
    <w:rsid w:val="00B46C8B"/>
    <w:rsid w:val="00B47085"/>
    <w:rsid w:val="00B47407"/>
    <w:rsid w:val="00B47966"/>
    <w:rsid w:val="00B50CB1"/>
    <w:rsid w:val="00B515DC"/>
    <w:rsid w:val="00B528AD"/>
    <w:rsid w:val="00B52BC7"/>
    <w:rsid w:val="00B533BF"/>
    <w:rsid w:val="00B53AA3"/>
    <w:rsid w:val="00B547F0"/>
    <w:rsid w:val="00B548D4"/>
    <w:rsid w:val="00B54A26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33A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5F3C"/>
    <w:rsid w:val="00B76D31"/>
    <w:rsid w:val="00B77A91"/>
    <w:rsid w:val="00B80E7B"/>
    <w:rsid w:val="00B81241"/>
    <w:rsid w:val="00B81D07"/>
    <w:rsid w:val="00B82585"/>
    <w:rsid w:val="00B83A3E"/>
    <w:rsid w:val="00B8444F"/>
    <w:rsid w:val="00B85A00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61FF"/>
    <w:rsid w:val="00BB6400"/>
    <w:rsid w:val="00BB7489"/>
    <w:rsid w:val="00BC00FA"/>
    <w:rsid w:val="00BC07DA"/>
    <w:rsid w:val="00BC239E"/>
    <w:rsid w:val="00BC2A1F"/>
    <w:rsid w:val="00BC3097"/>
    <w:rsid w:val="00BC3526"/>
    <w:rsid w:val="00BC3E68"/>
    <w:rsid w:val="00BC463C"/>
    <w:rsid w:val="00BC4851"/>
    <w:rsid w:val="00BC6544"/>
    <w:rsid w:val="00BC7E00"/>
    <w:rsid w:val="00BD0C91"/>
    <w:rsid w:val="00BD0E15"/>
    <w:rsid w:val="00BD0EE5"/>
    <w:rsid w:val="00BD0F81"/>
    <w:rsid w:val="00BD101D"/>
    <w:rsid w:val="00BD58BD"/>
    <w:rsid w:val="00BD5EE0"/>
    <w:rsid w:val="00BD667B"/>
    <w:rsid w:val="00BD68D0"/>
    <w:rsid w:val="00BD6D20"/>
    <w:rsid w:val="00BD6E48"/>
    <w:rsid w:val="00BD7D89"/>
    <w:rsid w:val="00BE1190"/>
    <w:rsid w:val="00BE1C32"/>
    <w:rsid w:val="00BE2041"/>
    <w:rsid w:val="00BE2CC9"/>
    <w:rsid w:val="00BE3DA7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6C9"/>
    <w:rsid w:val="00BF5822"/>
    <w:rsid w:val="00BF6008"/>
    <w:rsid w:val="00BF6CE1"/>
    <w:rsid w:val="00BF71E9"/>
    <w:rsid w:val="00BF734A"/>
    <w:rsid w:val="00BF7A85"/>
    <w:rsid w:val="00C0214D"/>
    <w:rsid w:val="00C02850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523"/>
    <w:rsid w:val="00C3374F"/>
    <w:rsid w:val="00C3461E"/>
    <w:rsid w:val="00C351D7"/>
    <w:rsid w:val="00C356BA"/>
    <w:rsid w:val="00C35760"/>
    <w:rsid w:val="00C36932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531A"/>
    <w:rsid w:val="00C56A47"/>
    <w:rsid w:val="00C609FB"/>
    <w:rsid w:val="00C60F71"/>
    <w:rsid w:val="00C61ACF"/>
    <w:rsid w:val="00C6279E"/>
    <w:rsid w:val="00C62BAF"/>
    <w:rsid w:val="00C63F44"/>
    <w:rsid w:val="00C63FAA"/>
    <w:rsid w:val="00C6400C"/>
    <w:rsid w:val="00C64281"/>
    <w:rsid w:val="00C64D51"/>
    <w:rsid w:val="00C659FC"/>
    <w:rsid w:val="00C67871"/>
    <w:rsid w:val="00C67CDE"/>
    <w:rsid w:val="00C70004"/>
    <w:rsid w:val="00C7051D"/>
    <w:rsid w:val="00C70B36"/>
    <w:rsid w:val="00C70B38"/>
    <w:rsid w:val="00C72F9D"/>
    <w:rsid w:val="00C7423E"/>
    <w:rsid w:val="00C7601E"/>
    <w:rsid w:val="00C76105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F5E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38EC"/>
    <w:rsid w:val="00C94991"/>
    <w:rsid w:val="00C94B69"/>
    <w:rsid w:val="00C9552A"/>
    <w:rsid w:val="00C9619A"/>
    <w:rsid w:val="00C9644F"/>
    <w:rsid w:val="00C96AC0"/>
    <w:rsid w:val="00C978FD"/>
    <w:rsid w:val="00CA02ED"/>
    <w:rsid w:val="00CA1A54"/>
    <w:rsid w:val="00CA1F19"/>
    <w:rsid w:val="00CA237D"/>
    <w:rsid w:val="00CA2618"/>
    <w:rsid w:val="00CA2BC0"/>
    <w:rsid w:val="00CA3238"/>
    <w:rsid w:val="00CA4528"/>
    <w:rsid w:val="00CA528A"/>
    <w:rsid w:val="00CA529F"/>
    <w:rsid w:val="00CA5526"/>
    <w:rsid w:val="00CA6D97"/>
    <w:rsid w:val="00CB0E9E"/>
    <w:rsid w:val="00CB206A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12DF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373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06C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43AD"/>
    <w:rsid w:val="00D24CE0"/>
    <w:rsid w:val="00D25643"/>
    <w:rsid w:val="00D263AC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3ED"/>
    <w:rsid w:val="00D4493D"/>
    <w:rsid w:val="00D45519"/>
    <w:rsid w:val="00D45DD8"/>
    <w:rsid w:val="00D46125"/>
    <w:rsid w:val="00D47228"/>
    <w:rsid w:val="00D473FF"/>
    <w:rsid w:val="00D50C77"/>
    <w:rsid w:val="00D50E7E"/>
    <w:rsid w:val="00D515CA"/>
    <w:rsid w:val="00D52C04"/>
    <w:rsid w:val="00D53630"/>
    <w:rsid w:val="00D54425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792"/>
    <w:rsid w:val="00D7287B"/>
    <w:rsid w:val="00D72D89"/>
    <w:rsid w:val="00D743D6"/>
    <w:rsid w:val="00D75338"/>
    <w:rsid w:val="00D76431"/>
    <w:rsid w:val="00D766A8"/>
    <w:rsid w:val="00D76B23"/>
    <w:rsid w:val="00D76DBA"/>
    <w:rsid w:val="00D76F7E"/>
    <w:rsid w:val="00D76FE0"/>
    <w:rsid w:val="00D808A6"/>
    <w:rsid w:val="00D80FB4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AD8"/>
    <w:rsid w:val="00DB0CE6"/>
    <w:rsid w:val="00DB117F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B779F"/>
    <w:rsid w:val="00DC0011"/>
    <w:rsid w:val="00DC02E0"/>
    <w:rsid w:val="00DC0726"/>
    <w:rsid w:val="00DC0FBB"/>
    <w:rsid w:val="00DC137C"/>
    <w:rsid w:val="00DC2284"/>
    <w:rsid w:val="00DC2442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399"/>
    <w:rsid w:val="00E16400"/>
    <w:rsid w:val="00E16407"/>
    <w:rsid w:val="00E1678E"/>
    <w:rsid w:val="00E16E7F"/>
    <w:rsid w:val="00E17312"/>
    <w:rsid w:val="00E17C3D"/>
    <w:rsid w:val="00E209F6"/>
    <w:rsid w:val="00E215A2"/>
    <w:rsid w:val="00E231FC"/>
    <w:rsid w:val="00E24703"/>
    <w:rsid w:val="00E24D54"/>
    <w:rsid w:val="00E24ED2"/>
    <w:rsid w:val="00E26325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09D2"/>
    <w:rsid w:val="00E612B4"/>
    <w:rsid w:val="00E62675"/>
    <w:rsid w:val="00E6298F"/>
    <w:rsid w:val="00E63785"/>
    <w:rsid w:val="00E6427A"/>
    <w:rsid w:val="00E643FE"/>
    <w:rsid w:val="00E6458D"/>
    <w:rsid w:val="00E64F61"/>
    <w:rsid w:val="00E65FD6"/>
    <w:rsid w:val="00E665CA"/>
    <w:rsid w:val="00E675D1"/>
    <w:rsid w:val="00E700B5"/>
    <w:rsid w:val="00E70323"/>
    <w:rsid w:val="00E70C82"/>
    <w:rsid w:val="00E70D7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87FC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55CF"/>
    <w:rsid w:val="00EA5731"/>
    <w:rsid w:val="00EA6AA9"/>
    <w:rsid w:val="00EA7B77"/>
    <w:rsid w:val="00EA7F73"/>
    <w:rsid w:val="00EA7FBA"/>
    <w:rsid w:val="00EB00AA"/>
    <w:rsid w:val="00EB022B"/>
    <w:rsid w:val="00EB278B"/>
    <w:rsid w:val="00EB500F"/>
    <w:rsid w:val="00EB5171"/>
    <w:rsid w:val="00EB53F7"/>
    <w:rsid w:val="00EB5972"/>
    <w:rsid w:val="00EB5D94"/>
    <w:rsid w:val="00EB5F0D"/>
    <w:rsid w:val="00EB629D"/>
    <w:rsid w:val="00EB74A7"/>
    <w:rsid w:val="00EC5377"/>
    <w:rsid w:val="00EC7093"/>
    <w:rsid w:val="00ED1568"/>
    <w:rsid w:val="00ED177B"/>
    <w:rsid w:val="00ED1E7C"/>
    <w:rsid w:val="00ED21B0"/>
    <w:rsid w:val="00ED3BCD"/>
    <w:rsid w:val="00ED400E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12E4"/>
    <w:rsid w:val="00EF202A"/>
    <w:rsid w:val="00EF2039"/>
    <w:rsid w:val="00EF2628"/>
    <w:rsid w:val="00EF53EA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4F9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0D16"/>
    <w:rsid w:val="00F31355"/>
    <w:rsid w:val="00F31C41"/>
    <w:rsid w:val="00F3572E"/>
    <w:rsid w:val="00F359C6"/>
    <w:rsid w:val="00F36442"/>
    <w:rsid w:val="00F36846"/>
    <w:rsid w:val="00F3699A"/>
    <w:rsid w:val="00F37EF5"/>
    <w:rsid w:val="00F40379"/>
    <w:rsid w:val="00F404F7"/>
    <w:rsid w:val="00F4077A"/>
    <w:rsid w:val="00F409D7"/>
    <w:rsid w:val="00F4172E"/>
    <w:rsid w:val="00F418A8"/>
    <w:rsid w:val="00F42E48"/>
    <w:rsid w:val="00F43A6F"/>
    <w:rsid w:val="00F43E8D"/>
    <w:rsid w:val="00F449AF"/>
    <w:rsid w:val="00F44E66"/>
    <w:rsid w:val="00F45413"/>
    <w:rsid w:val="00F45AC2"/>
    <w:rsid w:val="00F46260"/>
    <w:rsid w:val="00F464D4"/>
    <w:rsid w:val="00F46D0B"/>
    <w:rsid w:val="00F51395"/>
    <w:rsid w:val="00F5394E"/>
    <w:rsid w:val="00F550DE"/>
    <w:rsid w:val="00F559C3"/>
    <w:rsid w:val="00F56C5B"/>
    <w:rsid w:val="00F61295"/>
    <w:rsid w:val="00F62E67"/>
    <w:rsid w:val="00F638C7"/>
    <w:rsid w:val="00F63C68"/>
    <w:rsid w:val="00F659D3"/>
    <w:rsid w:val="00F65B85"/>
    <w:rsid w:val="00F65C36"/>
    <w:rsid w:val="00F667FB"/>
    <w:rsid w:val="00F66BBD"/>
    <w:rsid w:val="00F70412"/>
    <w:rsid w:val="00F7041D"/>
    <w:rsid w:val="00F707F1"/>
    <w:rsid w:val="00F70F06"/>
    <w:rsid w:val="00F720A7"/>
    <w:rsid w:val="00F737F2"/>
    <w:rsid w:val="00F75072"/>
    <w:rsid w:val="00F757B4"/>
    <w:rsid w:val="00F759D3"/>
    <w:rsid w:val="00F759E2"/>
    <w:rsid w:val="00F7664F"/>
    <w:rsid w:val="00F77171"/>
    <w:rsid w:val="00F7788B"/>
    <w:rsid w:val="00F80555"/>
    <w:rsid w:val="00F808B3"/>
    <w:rsid w:val="00F815FC"/>
    <w:rsid w:val="00F81E33"/>
    <w:rsid w:val="00F84078"/>
    <w:rsid w:val="00F8760D"/>
    <w:rsid w:val="00F90BAD"/>
    <w:rsid w:val="00F91131"/>
    <w:rsid w:val="00F9161B"/>
    <w:rsid w:val="00F93D0F"/>
    <w:rsid w:val="00F944E3"/>
    <w:rsid w:val="00F946A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34A"/>
    <w:rsid w:val="00FC74BE"/>
    <w:rsid w:val="00FD00D1"/>
    <w:rsid w:val="00FD1BFB"/>
    <w:rsid w:val="00FD222F"/>
    <w:rsid w:val="00FD2857"/>
    <w:rsid w:val="00FD3868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A2E"/>
    <w:rsid w:val="00FE2C21"/>
    <w:rsid w:val="00FE30D9"/>
    <w:rsid w:val="00FE3861"/>
    <w:rsid w:val="00FE3E6C"/>
    <w:rsid w:val="00FE431D"/>
    <w:rsid w:val="00FE55F3"/>
    <w:rsid w:val="00FE6332"/>
    <w:rsid w:val="00FE69AA"/>
    <w:rsid w:val="00FE7489"/>
    <w:rsid w:val="00FF0240"/>
    <w:rsid w:val="00FF07BE"/>
    <w:rsid w:val="00FF0C2A"/>
    <w:rsid w:val="00FF1F50"/>
    <w:rsid w:val="00FF30EA"/>
    <w:rsid w:val="00FF39F8"/>
    <w:rsid w:val="00FF4C15"/>
    <w:rsid w:val="00FF5547"/>
    <w:rsid w:val="00FF56EB"/>
    <w:rsid w:val="00FF61A7"/>
    <w:rsid w:val="00FF7880"/>
    <w:rsid w:val="00FF78FA"/>
    <w:rsid w:val="034646AE"/>
    <w:rsid w:val="093D2CFC"/>
    <w:rsid w:val="0BAB20FA"/>
    <w:rsid w:val="0C4995F5"/>
    <w:rsid w:val="144C77D9"/>
    <w:rsid w:val="19AC7D72"/>
    <w:rsid w:val="19CAFB80"/>
    <w:rsid w:val="1A59307B"/>
    <w:rsid w:val="1BFEF9B1"/>
    <w:rsid w:val="1EB9DEC4"/>
    <w:rsid w:val="1EF07A65"/>
    <w:rsid w:val="1F3D5F0E"/>
    <w:rsid w:val="20A48FF8"/>
    <w:rsid w:val="23130E64"/>
    <w:rsid w:val="238F51CE"/>
    <w:rsid w:val="268FE782"/>
    <w:rsid w:val="2AFF5C8A"/>
    <w:rsid w:val="2C96E8B4"/>
    <w:rsid w:val="309F9327"/>
    <w:rsid w:val="323B6388"/>
    <w:rsid w:val="3735A7A8"/>
    <w:rsid w:val="3A486EA6"/>
    <w:rsid w:val="3A730E48"/>
    <w:rsid w:val="3A77787F"/>
    <w:rsid w:val="3BE43F07"/>
    <w:rsid w:val="3D2DAE1C"/>
    <w:rsid w:val="3E2932C6"/>
    <w:rsid w:val="40EE2B3A"/>
    <w:rsid w:val="4253808B"/>
    <w:rsid w:val="4375D497"/>
    <w:rsid w:val="4CB11081"/>
    <w:rsid w:val="4DA05F9B"/>
    <w:rsid w:val="4F5CA335"/>
    <w:rsid w:val="4F6015C0"/>
    <w:rsid w:val="5492FFFF"/>
    <w:rsid w:val="54FE2EDC"/>
    <w:rsid w:val="57567A43"/>
    <w:rsid w:val="5817B00E"/>
    <w:rsid w:val="5835CC0F"/>
    <w:rsid w:val="58F24AA4"/>
    <w:rsid w:val="5C046D30"/>
    <w:rsid w:val="5C36655D"/>
    <w:rsid w:val="5CD1F8D4"/>
    <w:rsid w:val="5DDB3B83"/>
    <w:rsid w:val="5E33C6E5"/>
    <w:rsid w:val="60084960"/>
    <w:rsid w:val="62DE23D9"/>
    <w:rsid w:val="6862C8CE"/>
    <w:rsid w:val="78A6AE9F"/>
    <w:rsid w:val="7FFFF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docId w15:val="{1E5EAF87-E466-4131-A124-57F78FCE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E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E8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E82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6768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688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88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7688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1542A9-C40E-46D8-8CBD-E758305E08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D3226-753D-4006-ABBA-05EF5DD42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DE394C-5618-49BD-85D3-66F0F803B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34</Pages>
  <Words>4725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Karolina Słomska</cp:lastModifiedBy>
  <cp:revision>18</cp:revision>
  <cp:lastPrinted>2023-05-17T05:08:00Z</cp:lastPrinted>
  <dcterms:created xsi:type="dcterms:W3CDTF">2023-11-08T11:28:00Z</dcterms:created>
  <dcterms:modified xsi:type="dcterms:W3CDTF">2023-11-15T12:04:00Z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2023-08-24T13:29:56Z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6dd39867-dc48-429c-b2c7-5f45970beb22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</Properties>
</file>