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B7850" w14:textId="567D7A58" w:rsidR="00174F75" w:rsidRDefault="00174F75" w:rsidP="00174F75">
      <w:pPr>
        <w:spacing w:after="0" w:line="276" w:lineRule="auto"/>
        <w:jc w:val="right"/>
        <w:rPr>
          <w:rFonts w:ascii="Arial" w:hAnsi="Arial" w:cs="Arial"/>
          <w:sz w:val="24"/>
          <w:szCs w:val="24"/>
        </w:rPr>
      </w:pPr>
      <w:r w:rsidRPr="00E526F4">
        <w:rPr>
          <w:rFonts w:ascii="Arial" w:hAnsi="Arial" w:cs="Arial"/>
          <w:sz w:val="24"/>
          <w:szCs w:val="24"/>
        </w:rPr>
        <w:t xml:space="preserve">Załącznik do Stanowiska nr </w:t>
      </w:r>
      <w:r w:rsidR="00B44301">
        <w:rPr>
          <w:rFonts w:ascii="Arial" w:hAnsi="Arial" w:cs="Arial"/>
          <w:sz w:val="24"/>
          <w:szCs w:val="24"/>
        </w:rPr>
        <w:t>7/2023</w:t>
      </w:r>
    </w:p>
    <w:p w14:paraId="16456EEC" w14:textId="77777777" w:rsidR="00B44301" w:rsidRDefault="00174F75" w:rsidP="00174F75">
      <w:pPr>
        <w:spacing w:after="0" w:line="276" w:lineRule="auto"/>
        <w:jc w:val="right"/>
        <w:rPr>
          <w:ins w:id="0" w:author="Dorota Sawicka" w:date="2023-03-29T14:56:00Z"/>
          <w:rFonts w:ascii="Arial" w:hAnsi="Arial" w:cs="Arial"/>
          <w:sz w:val="24"/>
          <w:szCs w:val="24"/>
        </w:rPr>
      </w:pPr>
      <w:r w:rsidRPr="00E526F4">
        <w:rPr>
          <w:rFonts w:ascii="Arial" w:hAnsi="Arial" w:cs="Arial"/>
          <w:sz w:val="24"/>
          <w:szCs w:val="24"/>
        </w:rPr>
        <w:t>Grupy roboczej ds. EFS</w:t>
      </w:r>
      <w:r>
        <w:rPr>
          <w:rFonts w:ascii="Arial" w:hAnsi="Arial" w:cs="Arial"/>
          <w:sz w:val="24"/>
          <w:szCs w:val="24"/>
        </w:rPr>
        <w:t xml:space="preserve">+ </w:t>
      </w:r>
    </w:p>
    <w:p w14:paraId="0BC368C1" w14:textId="5FEB0722" w:rsidR="00372FF9" w:rsidRPr="00B2587E" w:rsidRDefault="00174F75" w:rsidP="00174F75">
      <w:pPr>
        <w:spacing w:after="0" w:line="276" w:lineRule="auto"/>
        <w:jc w:val="right"/>
        <w:rPr>
          <w:rFonts w:ascii="Arial" w:hAnsi="Arial" w:cs="Arial"/>
          <w:sz w:val="24"/>
          <w:szCs w:val="24"/>
        </w:rPr>
      </w:pPr>
      <w:r w:rsidRPr="00E526F4">
        <w:rPr>
          <w:rFonts w:ascii="Arial" w:hAnsi="Arial" w:cs="Arial"/>
          <w:sz w:val="24"/>
          <w:szCs w:val="24"/>
        </w:rPr>
        <w:t>z dnia</w:t>
      </w:r>
      <w:r>
        <w:rPr>
          <w:rFonts w:ascii="Arial" w:hAnsi="Arial" w:cs="Arial"/>
          <w:sz w:val="24"/>
          <w:szCs w:val="24"/>
        </w:rPr>
        <w:t xml:space="preserve"> </w:t>
      </w:r>
      <w:r w:rsidR="00B44301">
        <w:rPr>
          <w:rFonts w:ascii="Arial" w:hAnsi="Arial" w:cs="Arial"/>
          <w:sz w:val="24"/>
          <w:szCs w:val="24"/>
        </w:rPr>
        <w:t>27 marca 2023</w:t>
      </w:r>
      <w:r w:rsidR="00B44301" w:rsidRPr="00E526F4">
        <w:rPr>
          <w:rFonts w:ascii="Arial" w:hAnsi="Arial" w:cs="Arial"/>
          <w:sz w:val="24"/>
          <w:szCs w:val="24"/>
        </w:rPr>
        <w:t xml:space="preserve"> </w:t>
      </w:r>
      <w:r w:rsidRPr="00E526F4">
        <w:rPr>
          <w:rFonts w:ascii="Arial" w:hAnsi="Arial" w:cs="Arial"/>
          <w:sz w:val="24"/>
          <w:szCs w:val="24"/>
        </w:rPr>
        <w:t>r.</w:t>
      </w:r>
    </w:p>
    <w:p w14:paraId="422759F6" w14:textId="0D96DF00" w:rsidR="00372FF9" w:rsidRPr="00B2587E" w:rsidRDefault="00372FF9" w:rsidP="00B2587E">
      <w:pPr>
        <w:spacing w:after="0" w:line="276" w:lineRule="auto"/>
        <w:rPr>
          <w:rFonts w:ascii="Arial" w:hAnsi="Arial" w:cs="Arial"/>
          <w:sz w:val="24"/>
          <w:szCs w:val="24"/>
        </w:rPr>
      </w:pPr>
    </w:p>
    <w:p w14:paraId="6FF5B3C7" w14:textId="77777777" w:rsidR="000915D9" w:rsidRPr="00B2587E" w:rsidRDefault="000915D9" w:rsidP="00B2587E">
      <w:pPr>
        <w:spacing w:after="0" w:line="276" w:lineRule="auto"/>
        <w:rPr>
          <w:rFonts w:ascii="Arial" w:hAnsi="Arial" w:cs="Arial"/>
          <w:sz w:val="24"/>
          <w:szCs w:val="24"/>
        </w:rPr>
      </w:pPr>
    </w:p>
    <w:p w14:paraId="447A614F" w14:textId="2E0EAF85" w:rsidR="00372FF9" w:rsidRPr="00B2587E" w:rsidRDefault="00372FF9" w:rsidP="00B2587E">
      <w:pPr>
        <w:spacing w:after="0" w:line="276" w:lineRule="auto"/>
        <w:rPr>
          <w:rFonts w:ascii="Arial" w:hAnsi="Arial" w:cs="Arial"/>
          <w:b/>
          <w:bCs/>
          <w:sz w:val="24"/>
          <w:szCs w:val="24"/>
        </w:rPr>
      </w:pPr>
      <w:r w:rsidRPr="00B2587E">
        <w:rPr>
          <w:rFonts w:ascii="Arial" w:hAnsi="Arial" w:cs="Arial"/>
          <w:b/>
          <w:bCs/>
          <w:sz w:val="24"/>
          <w:szCs w:val="24"/>
        </w:rPr>
        <w:t>Kryteria wyboru projektów</w:t>
      </w:r>
    </w:p>
    <w:p w14:paraId="0470431B" w14:textId="61CB28B7" w:rsidR="00372FF9" w:rsidRPr="00B2587E" w:rsidRDefault="00372FF9" w:rsidP="00B2587E">
      <w:pPr>
        <w:spacing w:after="0" w:line="276" w:lineRule="auto"/>
        <w:jc w:val="center"/>
        <w:rPr>
          <w:rFonts w:ascii="Arial" w:hAnsi="Arial" w:cs="Arial"/>
          <w:sz w:val="24"/>
          <w:szCs w:val="24"/>
        </w:rPr>
      </w:pPr>
    </w:p>
    <w:p w14:paraId="49E5E060" w14:textId="5D821515" w:rsidR="00372FF9" w:rsidRDefault="00372FF9" w:rsidP="00B2587E">
      <w:pPr>
        <w:spacing w:after="0" w:line="276" w:lineRule="auto"/>
        <w:rPr>
          <w:rFonts w:ascii="Arial" w:hAnsi="Arial" w:cs="Arial"/>
          <w:sz w:val="24"/>
          <w:szCs w:val="24"/>
        </w:rPr>
      </w:pPr>
      <w:r w:rsidRPr="00B2587E">
        <w:rPr>
          <w:rFonts w:ascii="Arial" w:hAnsi="Arial" w:cs="Arial"/>
          <w:b/>
          <w:bCs/>
          <w:sz w:val="24"/>
          <w:szCs w:val="24"/>
        </w:rPr>
        <w:t>Priorytet:</w:t>
      </w:r>
      <w:r w:rsidRPr="00B2587E">
        <w:rPr>
          <w:rFonts w:ascii="Arial" w:hAnsi="Arial" w:cs="Arial"/>
          <w:sz w:val="24"/>
          <w:szCs w:val="24"/>
        </w:rPr>
        <w:t xml:space="preserve"> 8. Fundusze Europejskie na wsparcie w obszarze rynku pracy, edukacji i włączenia społecznego</w:t>
      </w:r>
    </w:p>
    <w:p w14:paraId="626FA27D" w14:textId="77777777" w:rsidR="00FC4DCB" w:rsidRPr="00B2587E" w:rsidRDefault="00FC4DCB" w:rsidP="00B2587E">
      <w:pPr>
        <w:spacing w:after="0" w:line="276" w:lineRule="auto"/>
        <w:rPr>
          <w:rFonts w:ascii="Arial" w:hAnsi="Arial" w:cs="Arial"/>
          <w:sz w:val="24"/>
          <w:szCs w:val="24"/>
        </w:rPr>
      </w:pPr>
    </w:p>
    <w:p w14:paraId="0945679C" w14:textId="6FB989C5" w:rsidR="00372FF9" w:rsidRDefault="00372FF9" w:rsidP="00B2587E">
      <w:pPr>
        <w:spacing w:after="0" w:line="276" w:lineRule="auto"/>
        <w:rPr>
          <w:rFonts w:ascii="Arial" w:hAnsi="Arial" w:cs="Arial"/>
          <w:sz w:val="24"/>
          <w:szCs w:val="24"/>
        </w:rPr>
      </w:pPr>
      <w:r w:rsidRPr="00B2587E">
        <w:rPr>
          <w:rFonts w:ascii="Arial" w:hAnsi="Arial" w:cs="Arial"/>
          <w:b/>
          <w:bCs/>
          <w:sz w:val="24"/>
          <w:szCs w:val="24"/>
        </w:rPr>
        <w:t>Cel szczegółowy:</w:t>
      </w:r>
      <w:r w:rsidR="00E303A5" w:rsidRPr="00B2587E">
        <w:rPr>
          <w:rFonts w:ascii="Arial" w:hAnsi="Arial" w:cs="Arial"/>
          <w:b/>
          <w:bCs/>
          <w:sz w:val="24"/>
          <w:szCs w:val="24"/>
        </w:rPr>
        <w:t xml:space="preserve"> </w:t>
      </w:r>
      <w:r w:rsidR="00E303A5" w:rsidRPr="00B2587E">
        <w:rPr>
          <w:rFonts w:ascii="Arial" w:hAnsi="Arial" w:cs="Arial"/>
          <w:sz w:val="24"/>
          <w:szCs w:val="24"/>
        </w:rPr>
        <w:t>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p w14:paraId="3BE74E24" w14:textId="77777777" w:rsidR="00FC4DCB" w:rsidRPr="00B2587E" w:rsidRDefault="00FC4DCB" w:rsidP="00B2587E">
      <w:pPr>
        <w:spacing w:after="0" w:line="276" w:lineRule="auto"/>
        <w:rPr>
          <w:rFonts w:ascii="Arial" w:hAnsi="Arial" w:cs="Arial"/>
          <w:b/>
          <w:bCs/>
          <w:sz w:val="24"/>
          <w:szCs w:val="24"/>
        </w:rPr>
      </w:pPr>
    </w:p>
    <w:p w14:paraId="54E48C91" w14:textId="33AD936B" w:rsidR="00372FF9" w:rsidRDefault="00372FF9" w:rsidP="00B2587E">
      <w:pPr>
        <w:spacing w:after="0" w:line="276" w:lineRule="auto"/>
        <w:rPr>
          <w:rFonts w:ascii="Arial" w:hAnsi="Arial" w:cs="Arial"/>
          <w:sz w:val="24"/>
          <w:szCs w:val="24"/>
        </w:rPr>
      </w:pPr>
      <w:r w:rsidRPr="00B2587E">
        <w:rPr>
          <w:rFonts w:ascii="Arial" w:hAnsi="Arial" w:cs="Arial"/>
          <w:b/>
          <w:bCs/>
          <w:sz w:val="24"/>
          <w:szCs w:val="24"/>
        </w:rPr>
        <w:t>Działanie:</w:t>
      </w:r>
      <w:r w:rsidR="00E303A5" w:rsidRPr="00B2587E">
        <w:rPr>
          <w:rFonts w:ascii="Arial" w:hAnsi="Arial" w:cs="Arial"/>
          <w:sz w:val="24"/>
          <w:szCs w:val="24"/>
        </w:rPr>
        <w:t xml:space="preserve"> FEKP.08.18 Stypendia dla uczniów</w:t>
      </w:r>
    </w:p>
    <w:p w14:paraId="24FD4FA2" w14:textId="77777777" w:rsidR="00FC4DCB" w:rsidRPr="00B2587E" w:rsidRDefault="00FC4DCB" w:rsidP="00B2587E">
      <w:pPr>
        <w:spacing w:after="0" w:line="276" w:lineRule="auto"/>
        <w:rPr>
          <w:rFonts w:ascii="Arial" w:hAnsi="Arial" w:cs="Arial"/>
          <w:b/>
          <w:bCs/>
          <w:sz w:val="24"/>
          <w:szCs w:val="24"/>
        </w:rPr>
      </w:pPr>
    </w:p>
    <w:p w14:paraId="029D2F90" w14:textId="24E4B293" w:rsidR="00296E0A" w:rsidRDefault="00372FF9" w:rsidP="00B2587E">
      <w:pPr>
        <w:spacing w:after="0" w:line="276" w:lineRule="auto"/>
        <w:rPr>
          <w:rFonts w:ascii="Arial" w:hAnsi="Arial" w:cs="Arial"/>
          <w:sz w:val="24"/>
          <w:szCs w:val="24"/>
        </w:rPr>
      </w:pPr>
      <w:r w:rsidRPr="00B2587E">
        <w:rPr>
          <w:rFonts w:ascii="Arial" w:hAnsi="Arial" w:cs="Arial"/>
          <w:b/>
          <w:bCs/>
          <w:sz w:val="24"/>
          <w:szCs w:val="24"/>
        </w:rPr>
        <w:t>Schemat:</w:t>
      </w:r>
      <w:r w:rsidR="00E303A5" w:rsidRPr="00B2587E">
        <w:rPr>
          <w:rFonts w:ascii="Arial" w:hAnsi="Arial" w:cs="Arial"/>
          <w:sz w:val="24"/>
          <w:szCs w:val="24"/>
        </w:rPr>
        <w:t xml:space="preserve"> Wsparcie stypendialne dla uczniów szkół prowadzących kształcenie </w:t>
      </w:r>
      <w:r w:rsidR="00B82DA9" w:rsidRPr="00B2587E">
        <w:rPr>
          <w:rFonts w:ascii="Arial" w:hAnsi="Arial" w:cs="Arial"/>
          <w:sz w:val="24"/>
          <w:szCs w:val="24"/>
        </w:rPr>
        <w:t>zawodowe</w:t>
      </w:r>
      <w:r w:rsidR="00BC3F82" w:rsidRPr="00B2587E">
        <w:rPr>
          <w:rFonts w:ascii="Arial" w:hAnsi="Arial" w:cs="Arial"/>
          <w:sz w:val="24"/>
          <w:szCs w:val="24"/>
        </w:rPr>
        <w:t xml:space="preserve"> – przedmioty zawodowe</w:t>
      </w:r>
    </w:p>
    <w:p w14:paraId="74A37822" w14:textId="77777777" w:rsidR="00FC4DCB" w:rsidRPr="00B2587E" w:rsidRDefault="00FC4DCB" w:rsidP="00B2587E">
      <w:pPr>
        <w:spacing w:after="0" w:line="276" w:lineRule="auto"/>
        <w:rPr>
          <w:rFonts w:ascii="Arial" w:hAnsi="Arial" w:cs="Arial"/>
          <w:sz w:val="24"/>
          <w:szCs w:val="24"/>
        </w:rPr>
      </w:pPr>
    </w:p>
    <w:p w14:paraId="35D8B97B" w14:textId="58306D37" w:rsidR="00296E0A" w:rsidRPr="004E4883" w:rsidRDefault="004E4883" w:rsidP="00B2587E">
      <w:pPr>
        <w:spacing w:after="0" w:line="276" w:lineRule="auto"/>
        <w:rPr>
          <w:rFonts w:ascii="Arial" w:hAnsi="Arial" w:cs="Arial"/>
          <w:sz w:val="24"/>
          <w:szCs w:val="24"/>
        </w:rPr>
      </w:pPr>
      <w:r w:rsidRPr="00FD230A">
        <w:rPr>
          <w:rFonts w:ascii="Arial" w:hAnsi="Arial" w:cs="Arial"/>
          <w:b/>
          <w:bCs/>
          <w:sz w:val="24"/>
          <w:szCs w:val="24"/>
        </w:rPr>
        <w:t xml:space="preserve">Sposób wyboru projektów: </w:t>
      </w:r>
      <w:r>
        <w:rPr>
          <w:rFonts w:ascii="Arial" w:hAnsi="Arial" w:cs="Arial"/>
          <w:sz w:val="24"/>
          <w:szCs w:val="24"/>
        </w:rPr>
        <w:t>niekonkurencyjny</w:t>
      </w:r>
    </w:p>
    <w:p w14:paraId="6A3F8017" w14:textId="77777777" w:rsidR="00296E0A" w:rsidRPr="00B2587E" w:rsidRDefault="00296E0A" w:rsidP="00B2587E">
      <w:pPr>
        <w:spacing w:after="0" w:line="276" w:lineRule="auto"/>
        <w:rPr>
          <w:rFonts w:ascii="Arial" w:hAnsi="Arial" w:cs="Arial"/>
          <w:b/>
          <w:bCs/>
          <w:sz w:val="24"/>
          <w:szCs w:val="24"/>
        </w:rPr>
      </w:pPr>
    </w:p>
    <w:p w14:paraId="2A6F5725" w14:textId="77777777" w:rsidR="00296E0A" w:rsidRPr="00B2587E" w:rsidRDefault="00296E0A" w:rsidP="00B2587E">
      <w:pPr>
        <w:spacing w:after="0" w:line="276" w:lineRule="auto"/>
        <w:rPr>
          <w:rFonts w:ascii="Arial" w:hAnsi="Arial" w:cs="Arial"/>
          <w:b/>
          <w:bCs/>
          <w:sz w:val="24"/>
          <w:szCs w:val="24"/>
        </w:rPr>
      </w:pPr>
    </w:p>
    <w:p w14:paraId="18456906" w14:textId="77777777" w:rsidR="00296E0A" w:rsidRPr="00B2587E" w:rsidRDefault="00296E0A" w:rsidP="00B2587E">
      <w:pPr>
        <w:spacing w:after="0" w:line="276" w:lineRule="auto"/>
        <w:rPr>
          <w:rFonts w:ascii="Arial" w:hAnsi="Arial" w:cs="Arial"/>
          <w:b/>
          <w:bCs/>
          <w:sz w:val="24"/>
          <w:szCs w:val="24"/>
        </w:rPr>
      </w:pPr>
    </w:p>
    <w:p w14:paraId="17808854" w14:textId="440B7705" w:rsidR="00296E0A" w:rsidRPr="00B2587E" w:rsidRDefault="00296E0A" w:rsidP="00B2587E">
      <w:pPr>
        <w:spacing w:after="0" w:line="276" w:lineRule="auto"/>
        <w:rPr>
          <w:rFonts w:ascii="Arial" w:hAnsi="Arial" w:cs="Arial"/>
          <w:b/>
          <w:bCs/>
          <w:sz w:val="24"/>
          <w:szCs w:val="24"/>
        </w:rPr>
      </w:pPr>
    </w:p>
    <w:p w14:paraId="06E1E3AD" w14:textId="22E82ACF" w:rsidR="005B5C60" w:rsidRPr="00B2587E" w:rsidRDefault="005B5C60" w:rsidP="00B2587E">
      <w:pPr>
        <w:spacing w:after="0" w:line="276" w:lineRule="auto"/>
        <w:rPr>
          <w:rFonts w:ascii="Arial" w:hAnsi="Arial" w:cs="Arial"/>
          <w:b/>
          <w:bCs/>
          <w:sz w:val="24"/>
          <w:szCs w:val="24"/>
        </w:rPr>
      </w:pPr>
    </w:p>
    <w:p w14:paraId="5E09C1E9" w14:textId="7A537797" w:rsidR="005B5C60" w:rsidRDefault="005B5C60" w:rsidP="00B2587E">
      <w:pPr>
        <w:spacing w:after="0" w:line="276" w:lineRule="auto"/>
        <w:rPr>
          <w:rFonts w:ascii="Arial" w:hAnsi="Arial" w:cs="Arial"/>
          <w:b/>
          <w:bCs/>
          <w:sz w:val="24"/>
          <w:szCs w:val="24"/>
        </w:rPr>
      </w:pPr>
    </w:p>
    <w:p w14:paraId="6F1FD696" w14:textId="77777777" w:rsidR="00174F75" w:rsidRDefault="00174F75" w:rsidP="00B2587E">
      <w:pPr>
        <w:spacing w:after="0" w:line="276" w:lineRule="auto"/>
        <w:rPr>
          <w:rFonts w:ascii="Arial" w:hAnsi="Arial" w:cs="Arial"/>
          <w:b/>
          <w:bCs/>
          <w:sz w:val="24"/>
          <w:szCs w:val="24"/>
        </w:rPr>
      </w:pPr>
    </w:p>
    <w:p w14:paraId="2EE82835" w14:textId="77777777" w:rsidR="001A7235" w:rsidRPr="00B2587E" w:rsidRDefault="001A7235" w:rsidP="00B2587E">
      <w:pPr>
        <w:spacing w:after="0" w:line="276" w:lineRule="auto"/>
        <w:rPr>
          <w:rFonts w:ascii="Arial" w:hAnsi="Arial" w:cs="Arial"/>
          <w:b/>
          <w:bCs/>
          <w:sz w:val="24"/>
          <w:szCs w:val="24"/>
        </w:rPr>
      </w:pPr>
    </w:p>
    <w:p w14:paraId="1CAB4D38" w14:textId="72BE1C35" w:rsidR="005B5C60" w:rsidRPr="00B2587E" w:rsidRDefault="005B5C60" w:rsidP="00B2587E">
      <w:pPr>
        <w:spacing w:after="0" w:line="276" w:lineRule="auto"/>
        <w:rPr>
          <w:rFonts w:ascii="Arial" w:hAnsi="Arial" w:cs="Arial"/>
          <w:b/>
          <w:bCs/>
          <w:sz w:val="24"/>
          <w:szCs w:val="24"/>
        </w:rPr>
      </w:pPr>
    </w:p>
    <w:p w14:paraId="6D3F5AFC" w14:textId="77777777" w:rsidR="000F6356" w:rsidRPr="00B2587E" w:rsidRDefault="000F6356" w:rsidP="00B2587E">
      <w:pPr>
        <w:spacing w:after="0" w:line="276" w:lineRule="auto"/>
        <w:rPr>
          <w:rFonts w:ascii="Arial" w:hAnsi="Arial" w:cs="Arial"/>
          <w:b/>
          <w:bCs/>
          <w:sz w:val="24"/>
          <w:szCs w:val="24"/>
        </w:rPr>
      </w:pPr>
    </w:p>
    <w:p w14:paraId="1E83753E" w14:textId="371BF6B7" w:rsidR="000F6356" w:rsidRPr="00B2587E" w:rsidRDefault="000F6356" w:rsidP="00B2587E">
      <w:pPr>
        <w:pStyle w:val="Akapitzlist"/>
        <w:numPr>
          <w:ilvl w:val="0"/>
          <w:numId w:val="34"/>
        </w:numPr>
        <w:spacing w:after="0" w:line="276" w:lineRule="auto"/>
        <w:ind w:left="357" w:hanging="357"/>
        <w:rPr>
          <w:rFonts w:ascii="Arial" w:hAnsi="Arial" w:cs="Arial"/>
          <w:b/>
          <w:bCs/>
          <w:sz w:val="24"/>
          <w:szCs w:val="24"/>
        </w:rPr>
      </w:pPr>
      <w:r w:rsidRPr="00B2587E">
        <w:rPr>
          <w:rFonts w:ascii="Arial" w:hAnsi="Arial" w:cs="Arial"/>
          <w:b/>
          <w:bCs/>
          <w:sz w:val="24"/>
          <w:szCs w:val="24"/>
        </w:rPr>
        <w:t>Kryteria horyzontalne</w:t>
      </w:r>
    </w:p>
    <w:tbl>
      <w:tblPr>
        <w:tblStyle w:val="Tabela-Siatka"/>
        <w:tblW w:w="5013" w:type="pct"/>
        <w:tblLayout w:type="fixed"/>
        <w:tblLook w:val="0620" w:firstRow="1" w:lastRow="0" w:firstColumn="0" w:lastColumn="0" w:noHBand="1" w:noVBand="1"/>
      </w:tblPr>
      <w:tblGrid>
        <w:gridCol w:w="634"/>
        <w:gridCol w:w="2197"/>
        <w:gridCol w:w="8222"/>
        <w:gridCol w:w="2977"/>
      </w:tblGrid>
      <w:tr w:rsidR="000F6356" w:rsidRPr="00B2587E" w14:paraId="75CE0A6D" w14:textId="77777777" w:rsidTr="005F3C89">
        <w:trPr>
          <w:tblHeader/>
        </w:trPr>
        <w:tc>
          <w:tcPr>
            <w:tcW w:w="226" w:type="pct"/>
            <w:shd w:val="clear" w:color="auto" w:fill="D9D9D9" w:themeFill="background1" w:themeFillShade="D9"/>
          </w:tcPr>
          <w:p w14:paraId="0B821F46"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Nr</w:t>
            </w:r>
          </w:p>
        </w:tc>
        <w:tc>
          <w:tcPr>
            <w:tcW w:w="783" w:type="pct"/>
            <w:shd w:val="clear" w:color="auto" w:fill="D9D9D9" w:themeFill="background1" w:themeFillShade="D9"/>
          </w:tcPr>
          <w:p w14:paraId="19F66659"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Nazwa</w:t>
            </w:r>
          </w:p>
        </w:tc>
        <w:tc>
          <w:tcPr>
            <w:tcW w:w="2930" w:type="pct"/>
            <w:shd w:val="clear" w:color="auto" w:fill="D9D9D9" w:themeFill="background1" w:themeFillShade="D9"/>
          </w:tcPr>
          <w:p w14:paraId="1CC1145D" w14:textId="74CD1D7C"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Definicja</w:t>
            </w:r>
            <w:r w:rsidR="005F3C89">
              <w:rPr>
                <w:rStyle w:val="Odwoanieprzypisudolnego"/>
                <w:rFonts w:ascii="Arial" w:hAnsi="Arial" w:cs="Arial"/>
                <w:b/>
                <w:bCs/>
                <w:sz w:val="24"/>
                <w:szCs w:val="24"/>
              </w:rPr>
              <w:footnoteReference w:id="1"/>
            </w:r>
          </w:p>
        </w:tc>
        <w:tc>
          <w:tcPr>
            <w:tcW w:w="1061" w:type="pct"/>
            <w:shd w:val="clear" w:color="auto" w:fill="D9D9D9" w:themeFill="background1" w:themeFillShade="D9"/>
          </w:tcPr>
          <w:p w14:paraId="3636F7D2"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Opis znaczenia</w:t>
            </w:r>
          </w:p>
        </w:tc>
      </w:tr>
      <w:tr w:rsidR="000F6356" w:rsidRPr="00B2587E" w14:paraId="5218B11E" w14:textId="77777777" w:rsidTr="005F3C89">
        <w:tc>
          <w:tcPr>
            <w:tcW w:w="226" w:type="pct"/>
          </w:tcPr>
          <w:p w14:paraId="7C730150"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A.1</w:t>
            </w:r>
          </w:p>
        </w:tc>
        <w:tc>
          <w:tcPr>
            <w:tcW w:w="783" w:type="pct"/>
          </w:tcPr>
          <w:p w14:paraId="630654DE" w14:textId="42D3DC97"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Projekt jest zgodny z właściwymi przepisami prawa unijnego</w:t>
            </w:r>
          </w:p>
        </w:tc>
        <w:tc>
          <w:tcPr>
            <w:tcW w:w="2930" w:type="pct"/>
          </w:tcPr>
          <w:p w14:paraId="04F2BDC4" w14:textId="6DF0AE6B" w:rsidR="000F6356" w:rsidRPr="00B2587E" w:rsidRDefault="000F6356" w:rsidP="00B2587E">
            <w:pPr>
              <w:spacing w:line="276" w:lineRule="auto"/>
              <w:rPr>
                <w:rFonts w:ascii="Arial" w:hAnsi="Arial" w:cs="Arial"/>
                <w:sz w:val="24"/>
                <w:szCs w:val="24"/>
              </w:rPr>
            </w:pPr>
            <w:r w:rsidRPr="00B2587E">
              <w:rPr>
                <w:rFonts w:ascii="Arial" w:hAnsi="Arial" w:cs="Arial"/>
                <w:sz w:val="24"/>
                <w:szCs w:val="24"/>
              </w:rPr>
              <w:t>W kryterium sprawdzimy, czy projekt jest zgodny z właściwymi przepisami prawa unijnego, tj. czy:</w:t>
            </w:r>
          </w:p>
          <w:p w14:paraId="6F66B801" w14:textId="77777777" w:rsidR="000F6356" w:rsidRPr="00B2587E" w:rsidRDefault="000F6356" w:rsidP="00B2587E">
            <w:pPr>
              <w:pStyle w:val="Akapitzlist"/>
              <w:numPr>
                <w:ilvl w:val="0"/>
                <w:numId w:val="3"/>
              </w:numPr>
              <w:spacing w:line="276" w:lineRule="auto"/>
              <w:ind w:left="357" w:hanging="357"/>
              <w:rPr>
                <w:rFonts w:ascii="Arial" w:hAnsi="Arial" w:cs="Arial"/>
                <w:sz w:val="24"/>
                <w:szCs w:val="24"/>
              </w:rPr>
            </w:pPr>
            <w:r w:rsidRPr="00B2587E">
              <w:rPr>
                <w:rFonts w:ascii="Arial" w:hAnsi="Arial" w:cs="Arial"/>
                <w:sz w:val="24"/>
                <w:szCs w:val="24"/>
              </w:rPr>
              <w:t>projekt nie został fizycznie ukończony lub w pełni wdrożony przed złożeniem wniosku o dofinansowanie projektu w rozumieniu art. 63 ust. 6 rozporządzenia nr 2021/1060</w:t>
            </w:r>
            <w:r w:rsidRPr="00B2587E">
              <w:rPr>
                <w:rFonts w:ascii="Arial" w:hAnsi="Arial" w:cs="Arial"/>
                <w:sz w:val="24"/>
                <w:szCs w:val="24"/>
                <w:vertAlign w:val="superscript"/>
              </w:rPr>
              <w:footnoteReference w:id="2"/>
            </w:r>
            <w:r w:rsidRPr="00B2587E">
              <w:rPr>
                <w:rFonts w:ascii="Arial" w:hAnsi="Arial" w:cs="Arial"/>
                <w:sz w:val="24"/>
                <w:szCs w:val="24"/>
              </w:rPr>
              <w:t>;</w:t>
            </w:r>
          </w:p>
          <w:p w14:paraId="52ADFA38" w14:textId="46E7CF9A" w:rsidR="000F6356" w:rsidRPr="00B2587E" w:rsidRDefault="000F6356" w:rsidP="00B2587E">
            <w:pPr>
              <w:pStyle w:val="Akapitzlist"/>
              <w:numPr>
                <w:ilvl w:val="0"/>
                <w:numId w:val="3"/>
              </w:numPr>
              <w:spacing w:line="276" w:lineRule="auto"/>
              <w:ind w:left="370"/>
              <w:rPr>
                <w:rFonts w:ascii="Arial" w:hAnsi="Arial" w:cs="Arial"/>
                <w:sz w:val="24"/>
                <w:szCs w:val="24"/>
              </w:rPr>
            </w:pPr>
            <w:r w:rsidRPr="00B2587E">
              <w:rPr>
                <w:rFonts w:ascii="Arial" w:hAnsi="Arial" w:cs="Arial"/>
                <w:sz w:val="24"/>
                <w:szCs w:val="24"/>
              </w:rPr>
              <w:t>wnioskodawca nie rozpoczął realizacji projektu przed dniem złożenia wniosku o dofinansowanie projektu lub złożył oświadczenie, że realizując projekt przed dniem złożenia wniosku o dofinansowanie projektu</w:t>
            </w:r>
            <w:r w:rsidR="001D1C59" w:rsidRPr="00B2587E">
              <w:rPr>
                <w:rFonts w:ascii="Arial" w:hAnsi="Arial" w:cs="Arial"/>
                <w:sz w:val="24"/>
                <w:szCs w:val="24"/>
              </w:rPr>
              <w:t>,</w:t>
            </w:r>
            <w:r w:rsidRPr="00B2587E">
              <w:rPr>
                <w:rFonts w:ascii="Arial" w:hAnsi="Arial" w:cs="Arial"/>
                <w:sz w:val="24"/>
                <w:szCs w:val="24"/>
              </w:rPr>
              <w:t xml:space="preserve"> przestrzegał obowiązujących przepisów prawa dotyczących danego projektu, zgodnie z art. 73 ust. 2 lit. f) rozporządzenia nr 2021/1060.</w:t>
            </w:r>
          </w:p>
          <w:p w14:paraId="79E6C262" w14:textId="77777777" w:rsidR="001D1C59" w:rsidRPr="00B2587E" w:rsidRDefault="001D1C59" w:rsidP="00B2587E">
            <w:pPr>
              <w:spacing w:line="276" w:lineRule="auto"/>
              <w:ind w:left="10"/>
              <w:rPr>
                <w:rFonts w:ascii="Arial" w:hAnsi="Arial" w:cs="Arial"/>
                <w:sz w:val="24"/>
                <w:szCs w:val="24"/>
              </w:rPr>
            </w:pPr>
          </w:p>
          <w:p w14:paraId="776519EC" w14:textId="419A788E" w:rsidR="000F6356" w:rsidRPr="00B2587E" w:rsidRDefault="000F6356" w:rsidP="00B2587E">
            <w:pPr>
              <w:spacing w:line="276" w:lineRule="auto"/>
              <w:rPr>
                <w:rFonts w:ascii="Arial" w:hAnsi="Arial" w:cs="Arial"/>
                <w:sz w:val="24"/>
                <w:szCs w:val="24"/>
              </w:rPr>
            </w:pPr>
            <w:bookmarkStart w:id="1" w:name="_Hlk125528995"/>
            <w:r w:rsidRPr="00B2587E">
              <w:rPr>
                <w:rFonts w:ascii="Arial" w:hAnsi="Arial" w:cs="Arial"/>
                <w:sz w:val="24"/>
                <w:szCs w:val="24"/>
              </w:rPr>
              <w:t xml:space="preserve">Kryterium jest weryfikowane w oparciu o </w:t>
            </w:r>
            <w:r w:rsidR="001D1C59" w:rsidRPr="00B2587E">
              <w:rPr>
                <w:rFonts w:ascii="Arial" w:hAnsi="Arial" w:cs="Arial"/>
                <w:sz w:val="24"/>
                <w:szCs w:val="24"/>
              </w:rPr>
              <w:t xml:space="preserve">wniosek o dofinansowanie projektu </w:t>
            </w:r>
            <w:bookmarkEnd w:id="1"/>
            <w:r w:rsidRPr="00B2587E">
              <w:rPr>
                <w:rFonts w:ascii="Arial" w:hAnsi="Arial" w:cs="Arial"/>
                <w:sz w:val="24"/>
                <w:szCs w:val="24"/>
              </w:rPr>
              <w:t>i ewentualnie w zakresie pkt 2 w oparciu o oświadczenie wnioskodawcy (jeśli dotyczy) stanowiące załącznik do wniosku o dofinansowanie</w:t>
            </w:r>
            <w:r w:rsidR="001D1C59" w:rsidRPr="00B2587E">
              <w:rPr>
                <w:rFonts w:ascii="Arial" w:hAnsi="Arial" w:cs="Arial"/>
                <w:sz w:val="24"/>
                <w:szCs w:val="24"/>
              </w:rPr>
              <w:t xml:space="preserve"> projektu</w:t>
            </w:r>
            <w:r w:rsidRPr="00B2587E">
              <w:rPr>
                <w:rFonts w:ascii="Arial" w:hAnsi="Arial" w:cs="Arial"/>
                <w:sz w:val="24"/>
                <w:szCs w:val="24"/>
              </w:rPr>
              <w:t xml:space="preserve"> opatrzony podpisem kwalifikowanym.</w:t>
            </w:r>
          </w:p>
        </w:tc>
        <w:tc>
          <w:tcPr>
            <w:tcW w:w="1061" w:type="pct"/>
          </w:tcPr>
          <w:p w14:paraId="67943073" w14:textId="77777777" w:rsidR="001D1C59" w:rsidRPr="00B2587E" w:rsidRDefault="001D1C59"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3B138AB6" w14:textId="77777777" w:rsidR="001D1C59" w:rsidRPr="00B2587E" w:rsidRDefault="001D1C59"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77BD4746" w14:textId="77777777" w:rsidR="001D1C59" w:rsidRPr="00B2587E" w:rsidRDefault="001D1C59" w:rsidP="00B2587E">
            <w:pPr>
              <w:spacing w:line="276" w:lineRule="auto"/>
              <w:rPr>
                <w:rFonts w:ascii="Arial" w:hAnsi="Arial" w:cs="Arial"/>
                <w:bCs/>
                <w:sz w:val="24"/>
                <w:szCs w:val="24"/>
              </w:rPr>
            </w:pPr>
          </w:p>
          <w:p w14:paraId="3EF4D83F" w14:textId="5DACF02A" w:rsidR="000F6356" w:rsidRPr="00B2587E" w:rsidRDefault="001D1C59"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0F6356" w:rsidRPr="00B2587E" w14:paraId="6946C0AC" w14:textId="77777777" w:rsidTr="005F3C89">
        <w:tc>
          <w:tcPr>
            <w:tcW w:w="226" w:type="pct"/>
          </w:tcPr>
          <w:p w14:paraId="184FA9A3"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lastRenderedPageBreak/>
              <w:t>A.2</w:t>
            </w:r>
          </w:p>
        </w:tc>
        <w:tc>
          <w:tcPr>
            <w:tcW w:w="783" w:type="pct"/>
          </w:tcPr>
          <w:p w14:paraId="432B8E9B" w14:textId="523A1407"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 xml:space="preserve">Projekt </w:t>
            </w:r>
            <w:r w:rsidR="005332BD">
              <w:rPr>
                <w:rFonts w:ascii="Arial" w:hAnsi="Arial" w:cs="Arial"/>
                <w:b/>
                <w:bCs/>
                <w:sz w:val="24"/>
                <w:szCs w:val="24"/>
              </w:rPr>
              <w:t>jest zgodny z</w:t>
            </w:r>
            <w:r w:rsidRPr="00B2587E">
              <w:rPr>
                <w:rFonts w:ascii="Arial" w:hAnsi="Arial" w:cs="Arial"/>
                <w:b/>
                <w:bCs/>
                <w:sz w:val="24"/>
                <w:szCs w:val="24"/>
              </w:rPr>
              <w:t xml:space="preserve"> zasad</w:t>
            </w:r>
            <w:r w:rsidR="005332BD">
              <w:rPr>
                <w:rFonts w:ascii="Arial" w:hAnsi="Arial" w:cs="Arial"/>
                <w:b/>
                <w:bCs/>
                <w:sz w:val="24"/>
                <w:szCs w:val="24"/>
              </w:rPr>
              <w:t>ą</w:t>
            </w:r>
            <w:r w:rsidRPr="00B2587E">
              <w:rPr>
                <w:rFonts w:ascii="Arial" w:hAnsi="Arial" w:cs="Arial"/>
                <w:b/>
                <w:bCs/>
                <w:sz w:val="24"/>
                <w:szCs w:val="24"/>
              </w:rPr>
              <w:t xml:space="preserve"> równości szans i niedyskryminacji, w tym dostępności dla osób z niepełnosprawnościami</w:t>
            </w:r>
          </w:p>
        </w:tc>
        <w:tc>
          <w:tcPr>
            <w:tcW w:w="2930" w:type="pct"/>
          </w:tcPr>
          <w:p w14:paraId="2BD56830" w14:textId="1B79CA62" w:rsidR="000F6356" w:rsidRPr="00776C97" w:rsidRDefault="000F6356" w:rsidP="00776C97">
            <w:pPr>
              <w:spacing w:line="276" w:lineRule="auto"/>
              <w:rPr>
                <w:rFonts w:ascii="Arial" w:hAnsi="Arial" w:cs="Arial"/>
                <w:sz w:val="24"/>
                <w:szCs w:val="24"/>
              </w:rPr>
            </w:pPr>
            <w:r w:rsidRPr="00776C97">
              <w:rPr>
                <w:rFonts w:ascii="Arial" w:hAnsi="Arial" w:cs="Arial"/>
                <w:sz w:val="24"/>
                <w:szCs w:val="24"/>
              </w:rPr>
              <w:t xml:space="preserve">W kryterium sprawdzimy, czy </w:t>
            </w:r>
            <w:r w:rsidR="005332BD" w:rsidRPr="00776C97">
              <w:rPr>
                <w:rFonts w:ascii="Arial" w:hAnsi="Arial" w:cs="Arial"/>
                <w:sz w:val="24"/>
                <w:szCs w:val="24"/>
              </w:rPr>
              <w:t>nie występują niezgodności zapisów wniosku o dofinansowanie projektu z zasadą równości szans i niedyskryminacji, określoną w art. 9 Rozporządzenia 2021/1060 oraz</w:t>
            </w:r>
            <w:ins w:id="2" w:author="Michał Banasiak" w:date="2023-03-29T11:38:00Z">
              <w:r w:rsidR="00665ADE">
                <w:rPr>
                  <w:rFonts w:ascii="Arial" w:hAnsi="Arial" w:cs="Arial"/>
                  <w:sz w:val="24"/>
                  <w:szCs w:val="24"/>
                </w:rPr>
                <w:t xml:space="preserve"> czy</w:t>
              </w:r>
            </w:ins>
            <w:r w:rsidR="002C3E0E">
              <w:rPr>
                <w:rFonts w:ascii="Arial" w:hAnsi="Arial" w:cs="Arial"/>
                <w:sz w:val="24"/>
                <w:szCs w:val="24"/>
              </w:rPr>
              <w:t xml:space="preserve"> </w:t>
            </w:r>
            <w:r w:rsidR="005332BD" w:rsidRPr="00776C97">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350AC81D" w14:textId="77777777" w:rsidR="000F6356" w:rsidRPr="00B2587E" w:rsidRDefault="000F6356" w:rsidP="00B2587E">
            <w:pPr>
              <w:spacing w:line="276" w:lineRule="auto"/>
              <w:rPr>
                <w:rFonts w:ascii="Arial" w:hAnsi="Arial" w:cs="Arial"/>
                <w:sz w:val="24"/>
                <w:szCs w:val="24"/>
              </w:rPr>
            </w:pPr>
          </w:p>
          <w:p w14:paraId="79ABCFBB"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sz w:val="24"/>
                <w:szCs w:val="24"/>
              </w:rPr>
              <w:t>Kryterium jest weryfikowane w oparciu o wniosek o dofinansowanie projektu.</w:t>
            </w:r>
          </w:p>
        </w:tc>
        <w:tc>
          <w:tcPr>
            <w:tcW w:w="1061" w:type="pct"/>
          </w:tcPr>
          <w:p w14:paraId="4837441E"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0B3D156F"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416BF155" w14:textId="77777777" w:rsidR="008C7A34" w:rsidRPr="00B2587E" w:rsidRDefault="008C7A34" w:rsidP="00B2587E">
            <w:pPr>
              <w:spacing w:line="276" w:lineRule="auto"/>
              <w:rPr>
                <w:rFonts w:ascii="Arial" w:hAnsi="Arial" w:cs="Arial"/>
                <w:bCs/>
                <w:sz w:val="24"/>
                <w:szCs w:val="24"/>
              </w:rPr>
            </w:pPr>
          </w:p>
          <w:p w14:paraId="21EF02AF" w14:textId="17601FB4"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0F6356" w:rsidRPr="00B2587E" w14:paraId="4CC5885B" w14:textId="77777777" w:rsidTr="005F3C89">
        <w:tc>
          <w:tcPr>
            <w:tcW w:w="226" w:type="pct"/>
          </w:tcPr>
          <w:p w14:paraId="5A5A832A"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A.3</w:t>
            </w:r>
          </w:p>
        </w:tc>
        <w:tc>
          <w:tcPr>
            <w:tcW w:w="783" w:type="pct"/>
          </w:tcPr>
          <w:p w14:paraId="5D66C5B0" w14:textId="1FE32BBA"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Projekt jest zgodny ze standardem minimum realizacji zasady równości kobiet i mężczyzn</w:t>
            </w:r>
          </w:p>
        </w:tc>
        <w:tc>
          <w:tcPr>
            <w:tcW w:w="2930" w:type="pct"/>
          </w:tcPr>
          <w:p w14:paraId="4ABACC33" w14:textId="77777777" w:rsidR="000F6356" w:rsidRPr="00B2587E" w:rsidRDefault="000F6356" w:rsidP="00B2587E">
            <w:pPr>
              <w:pStyle w:val="Akapitzlist"/>
              <w:autoSpaceDE w:val="0"/>
              <w:autoSpaceDN w:val="0"/>
              <w:adjustRightInd w:val="0"/>
              <w:spacing w:line="276" w:lineRule="auto"/>
              <w:ind w:left="0"/>
              <w:contextualSpacing w:val="0"/>
              <w:rPr>
                <w:rFonts w:ascii="Arial" w:hAnsi="Arial" w:cs="Arial"/>
                <w:sz w:val="24"/>
                <w:szCs w:val="24"/>
              </w:rPr>
            </w:pPr>
            <w:r w:rsidRPr="00B2587E">
              <w:rPr>
                <w:rFonts w:ascii="Arial" w:hAnsi="Arial" w:cs="Arial"/>
                <w:sz w:val="24"/>
                <w:szCs w:val="24"/>
              </w:rPr>
              <w:t>W kryterium sprawdzimy, czy projekt jest zgodny ze standardem minimum realizacji zasady równości kobiet i mężczyzn (</w:t>
            </w:r>
            <w:r w:rsidRPr="00B2587E">
              <w:rPr>
                <w:rFonts w:ascii="Arial" w:hAnsi="Arial" w:cs="Arial"/>
                <w:sz w:val="24"/>
                <w:szCs w:val="24"/>
                <w:lang w:val="x-none"/>
              </w:rPr>
              <w:t xml:space="preserve">na podstawie </w:t>
            </w:r>
            <w:r w:rsidRPr="00B2587E">
              <w:rPr>
                <w:rFonts w:ascii="Arial" w:hAnsi="Arial" w:cs="Arial"/>
                <w:sz w:val="24"/>
                <w:szCs w:val="24"/>
              </w:rPr>
              <w:t xml:space="preserve">5 </w:t>
            </w:r>
            <w:r w:rsidRPr="00B2587E">
              <w:rPr>
                <w:rFonts w:ascii="Arial" w:hAnsi="Arial" w:cs="Arial"/>
                <w:sz w:val="24"/>
                <w:szCs w:val="24"/>
                <w:lang w:val="x-none"/>
              </w:rPr>
              <w:t>kryteriów oceny określonych w</w:t>
            </w:r>
            <w:r w:rsidRPr="00B2587E">
              <w:rPr>
                <w:rFonts w:ascii="Arial" w:hAnsi="Arial" w:cs="Arial"/>
                <w:sz w:val="24"/>
                <w:szCs w:val="24"/>
              </w:rPr>
              <w:t xml:space="preserve"> załączniku nr 1 do</w:t>
            </w:r>
            <w:r w:rsidRPr="00B2587E">
              <w:rPr>
                <w:rFonts w:ascii="Arial" w:hAnsi="Arial" w:cs="Arial"/>
                <w:sz w:val="24"/>
                <w:szCs w:val="24"/>
                <w:lang w:val="x-none"/>
              </w:rPr>
              <w:t xml:space="preserve"> Wytycznych dotyczących realizacji zasad równościowych w ramach funduszy unijnych na lata 2021-2027</w:t>
            </w:r>
            <w:r w:rsidRPr="00B2587E">
              <w:rPr>
                <w:rFonts w:ascii="Arial" w:hAnsi="Arial" w:cs="Arial"/>
                <w:sz w:val="24"/>
                <w:szCs w:val="24"/>
              </w:rPr>
              <w:t>).</w:t>
            </w:r>
          </w:p>
          <w:p w14:paraId="7B38A381" w14:textId="77777777" w:rsidR="000F6356" w:rsidRPr="00B2587E" w:rsidRDefault="000F6356" w:rsidP="00B2587E">
            <w:pPr>
              <w:pStyle w:val="Akapitzlist"/>
              <w:autoSpaceDE w:val="0"/>
              <w:autoSpaceDN w:val="0"/>
              <w:adjustRightInd w:val="0"/>
              <w:spacing w:line="276" w:lineRule="auto"/>
              <w:ind w:left="0"/>
              <w:contextualSpacing w:val="0"/>
              <w:rPr>
                <w:rFonts w:ascii="Arial" w:hAnsi="Arial" w:cs="Arial"/>
                <w:sz w:val="24"/>
                <w:szCs w:val="24"/>
              </w:rPr>
            </w:pPr>
          </w:p>
          <w:p w14:paraId="46E58A0B"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sz w:val="24"/>
                <w:szCs w:val="24"/>
              </w:rPr>
              <w:t>Kryterium jest weryfikowane w oparciu o wniosek o dofinansowanie projektu.</w:t>
            </w:r>
          </w:p>
        </w:tc>
        <w:tc>
          <w:tcPr>
            <w:tcW w:w="1061" w:type="pct"/>
          </w:tcPr>
          <w:p w14:paraId="0C4D56CE"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0E07DD21"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5EBAE89E" w14:textId="77777777" w:rsidR="008C7A34" w:rsidRPr="00B2587E" w:rsidRDefault="008C7A34" w:rsidP="00B2587E">
            <w:pPr>
              <w:spacing w:line="276" w:lineRule="auto"/>
              <w:rPr>
                <w:rFonts w:ascii="Arial" w:hAnsi="Arial" w:cs="Arial"/>
                <w:bCs/>
                <w:sz w:val="24"/>
                <w:szCs w:val="24"/>
              </w:rPr>
            </w:pPr>
          </w:p>
          <w:p w14:paraId="730CCA9B" w14:textId="1EE02109"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 xml:space="preserve">Niepoprawienie/nieuzupełnienie wskazanych błędów/braków skutkuje przeprowadzeniem oceny </w:t>
            </w:r>
            <w:r w:rsidRPr="00B2587E">
              <w:rPr>
                <w:rFonts w:ascii="Arial" w:hAnsi="Arial" w:cs="Arial"/>
                <w:bCs/>
                <w:sz w:val="24"/>
                <w:szCs w:val="24"/>
              </w:rPr>
              <w:lastRenderedPageBreak/>
              <w:t>na podstawie posiadanych dokumentów. W takim przypadku ocena może być negatywna.</w:t>
            </w:r>
          </w:p>
        </w:tc>
      </w:tr>
      <w:tr w:rsidR="000F6356" w:rsidRPr="00B2587E" w14:paraId="60E111C3" w14:textId="77777777" w:rsidTr="005F3C89">
        <w:tc>
          <w:tcPr>
            <w:tcW w:w="226" w:type="pct"/>
          </w:tcPr>
          <w:p w14:paraId="510CE233"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lastRenderedPageBreak/>
              <w:t>A.4</w:t>
            </w:r>
          </w:p>
        </w:tc>
        <w:tc>
          <w:tcPr>
            <w:tcW w:w="783" w:type="pct"/>
          </w:tcPr>
          <w:p w14:paraId="764EA1E1" w14:textId="69113664"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Projekt jest zgodny z Kartą Praw Podstawowych Unii Europejskiej</w:t>
            </w:r>
          </w:p>
        </w:tc>
        <w:tc>
          <w:tcPr>
            <w:tcW w:w="2930" w:type="pct"/>
          </w:tcPr>
          <w:p w14:paraId="41A52F65" w14:textId="152FB1F5" w:rsidR="000F6356" w:rsidRPr="00A03D07" w:rsidRDefault="000F6356" w:rsidP="00B2587E">
            <w:pPr>
              <w:spacing w:line="276" w:lineRule="auto"/>
              <w:rPr>
                <w:rFonts w:ascii="Arial" w:hAnsi="Arial" w:cs="Arial"/>
                <w:sz w:val="24"/>
                <w:szCs w:val="24"/>
              </w:rPr>
            </w:pPr>
            <w:r w:rsidRPr="00A03D07">
              <w:rPr>
                <w:rFonts w:ascii="Arial" w:hAnsi="Arial" w:cs="Arial"/>
                <w:sz w:val="24"/>
                <w:szCs w:val="24"/>
              </w:rPr>
              <w:t xml:space="preserve">W kryterium sprawdzimy, </w:t>
            </w:r>
            <w:r w:rsidRPr="00A03D07">
              <w:rPr>
                <w:rFonts w:ascii="Arial" w:hAnsi="Arial" w:cs="Arial"/>
                <w:sz w:val="24"/>
                <w:szCs w:val="24"/>
                <w:lang w:val="x-none"/>
              </w:rPr>
              <w:t xml:space="preserve">czy projekt </w:t>
            </w:r>
            <w:r w:rsidRPr="00A03D07">
              <w:rPr>
                <w:rFonts w:ascii="Arial" w:hAnsi="Arial" w:cs="Arial"/>
                <w:sz w:val="24"/>
                <w:szCs w:val="24"/>
              </w:rPr>
              <w:t>jest zgodny z Kart</w:t>
            </w:r>
            <w:r w:rsidR="005332BD" w:rsidRPr="00A03D07">
              <w:rPr>
                <w:rFonts w:ascii="Arial" w:hAnsi="Arial" w:cs="Arial"/>
                <w:sz w:val="24"/>
                <w:szCs w:val="24"/>
              </w:rPr>
              <w:t>ą</w:t>
            </w:r>
            <w:r w:rsidRPr="00A03D07">
              <w:rPr>
                <w:rFonts w:ascii="Arial" w:hAnsi="Arial" w:cs="Arial"/>
                <w:sz w:val="24"/>
                <w:szCs w:val="24"/>
              </w:rPr>
              <w:t xml:space="preserve"> Praw Podstawowych Unii Europejskiej z dnia 26 października 2012 r. (Dz. Urz. UE C 326/391 z 26.10.2012) w zakresie odnoszącym się do sposobu realizacji, zakresu projektu i wnioskodawcy.</w:t>
            </w:r>
          </w:p>
          <w:p w14:paraId="79181CDD" w14:textId="77777777" w:rsidR="000F6356" w:rsidRPr="00A03D07" w:rsidRDefault="000F6356" w:rsidP="00B2587E">
            <w:pPr>
              <w:spacing w:line="276" w:lineRule="auto"/>
              <w:rPr>
                <w:rFonts w:ascii="Arial" w:hAnsi="Arial" w:cs="Arial"/>
                <w:sz w:val="24"/>
                <w:szCs w:val="24"/>
              </w:rPr>
            </w:pPr>
          </w:p>
          <w:p w14:paraId="2D184F0F" w14:textId="5B7282DF" w:rsidR="000F6356" w:rsidRPr="00A03D07" w:rsidRDefault="00A03D07" w:rsidP="00B2587E">
            <w:pPr>
              <w:spacing w:line="276" w:lineRule="auto"/>
              <w:rPr>
                <w:rFonts w:ascii="Arial" w:hAnsi="Arial" w:cs="Arial"/>
                <w:sz w:val="24"/>
                <w:szCs w:val="24"/>
              </w:rPr>
            </w:pPr>
            <w:r w:rsidRPr="00A03D07">
              <w:rPr>
                <w:rFonts w:ascii="Arial" w:hAnsi="Arial" w:cs="Arial"/>
                <w:sz w:val="24"/>
                <w:szCs w:val="24"/>
              </w:rPr>
              <w:t>Zgodność projektu z Kartą praw podstawowych Unii Europejskiej z dnia 26 października 2012 r. na etapie oceny należy rozumieć jako brak sprzeczności pomiędzy wnioskiem o dofinansowanie projektu a wymogami tego dokumentu lub stwierdzenie, że te wymagania są neutralne wobec zakresu i zawartości projektu. Dla wnioskodawców i oc</w:t>
            </w:r>
            <w:del w:id="3" w:author="Michał Banasiak" w:date="2023-03-29T11:38:00Z">
              <w:r w:rsidR="00665ADE" w:rsidDel="00665ADE">
                <w:rPr>
                  <w:rFonts w:ascii="Arial" w:hAnsi="Arial" w:cs="Arial"/>
                  <w:sz w:val="24"/>
                  <w:szCs w:val="24"/>
                </w:rPr>
                <w:delText>i</w:delText>
              </w:r>
            </w:del>
            <w:r w:rsidRPr="00A03D07">
              <w:rPr>
                <w:rFonts w:ascii="Arial" w:hAnsi="Arial" w:cs="Arial"/>
                <w:sz w:val="24"/>
                <w:szCs w:val="24"/>
              </w:rPr>
              <w:t>eniających mogą być pomocne Wytyczne Komisji Europejskiej dotyczące zapewnienia poszanowania Karty praw podstawowych Unii Europejskiej przy wdrażaniu europejskich funduszy strukturalnych i inwestycyjnych, w szczególności załącznik nr III.</w:t>
            </w:r>
          </w:p>
          <w:p w14:paraId="189DC732" w14:textId="77777777" w:rsidR="000F6356" w:rsidRPr="00A03D07" w:rsidRDefault="000F6356" w:rsidP="00B2587E">
            <w:pPr>
              <w:spacing w:line="276" w:lineRule="auto"/>
              <w:rPr>
                <w:rFonts w:ascii="Arial" w:hAnsi="Arial" w:cs="Arial"/>
                <w:sz w:val="24"/>
                <w:szCs w:val="24"/>
              </w:rPr>
            </w:pPr>
          </w:p>
          <w:p w14:paraId="77EF8D59" w14:textId="77777777" w:rsidR="000F6356" w:rsidRPr="00A03D07" w:rsidRDefault="000F6356" w:rsidP="00B2587E">
            <w:pPr>
              <w:pStyle w:val="Akapitzlist"/>
              <w:autoSpaceDE w:val="0"/>
              <w:autoSpaceDN w:val="0"/>
              <w:adjustRightInd w:val="0"/>
              <w:spacing w:line="276" w:lineRule="auto"/>
              <w:ind w:left="0"/>
              <w:contextualSpacing w:val="0"/>
              <w:rPr>
                <w:rFonts w:ascii="Arial" w:hAnsi="Arial" w:cs="Arial"/>
                <w:sz w:val="24"/>
                <w:szCs w:val="24"/>
              </w:rPr>
            </w:pPr>
            <w:r w:rsidRPr="00A03D07">
              <w:rPr>
                <w:rFonts w:ascii="Arial" w:hAnsi="Arial" w:cs="Arial"/>
                <w:sz w:val="24"/>
                <w:szCs w:val="24"/>
              </w:rPr>
              <w:t>Kryterium jest weryfikowane w oparciu o wniosek o dofinansowanie projektu.</w:t>
            </w:r>
          </w:p>
        </w:tc>
        <w:tc>
          <w:tcPr>
            <w:tcW w:w="1061" w:type="pct"/>
          </w:tcPr>
          <w:p w14:paraId="58F56C1B"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5A414011"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1443BA79" w14:textId="77777777" w:rsidR="008C7A34" w:rsidRPr="00B2587E" w:rsidRDefault="008C7A34" w:rsidP="00B2587E">
            <w:pPr>
              <w:spacing w:line="276" w:lineRule="auto"/>
              <w:rPr>
                <w:rFonts w:ascii="Arial" w:hAnsi="Arial" w:cs="Arial"/>
                <w:bCs/>
                <w:sz w:val="24"/>
                <w:szCs w:val="24"/>
              </w:rPr>
            </w:pPr>
          </w:p>
          <w:p w14:paraId="11E387E5" w14:textId="3A95C62B"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0F6356" w:rsidRPr="00B2587E" w14:paraId="5252FCF3" w14:textId="77777777" w:rsidTr="005F3C89">
        <w:tc>
          <w:tcPr>
            <w:tcW w:w="226" w:type="pct"/>
          </w:tcPr>
          <w:p w14:paraId="3573612C"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A.5</w:t>
            </w:r>
          </w:p>
        </w:tc>
        <w:tc>
          <w:tcPr>
            <w:tcW w:w="783" w:type="pct"/>
          </w:tcPr>
          <w:p w14:paraId="2663AE13" w14:textId="01181F7E"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 xml:space="preserve">Projekt jest zgodny z Konwencją o Prawach Osób </w:t>
            </w:r>
            <w:r w:rsidRPr="00B2587E">
              <w:rPr>
                <w:rFonts w:ascii="Arial" w:hAnsi="Arial" w:cs="Arial"/>
                <w:b/>
                <w:bCs/>
                <w:sz w:val="24"/>
                <w:szCs w:val="24"/>
              </w:rPr>
              <w:lastRenderedPageBreak/>
              <w:t>Niepełnosprawnych</w:t>
            </w:r>
          </w:p>
        </w:tc>
        <w:tc>
          <w:tcPr>
            <w:tcW w:w="2930" w:type="pct"/>
          </w:tcPr>
          <w:p w14:paraId="5919E79E" w14:textId="681133A6" w:rsidR="000F6356" w:rsidRPr="00B2587E" w:rsidRDefault="000F6356" w:rsidP="00B2587E">
            <w:pPr>
              <w:spacing w:line="276" w:lineRule="auto"/>
              <w:rPr>
                <w:rFonts w:ascii="Arial" w:hAnsi="Arial" w:cs="Arial"/>
                <w:sz w:val="24"/>
                <w:szCs w:val="24"/>
              </w:rPr>
            </w:pPr>
            <w:r w:rsidRPr="00B2587E">
              <w:rPr>
                <w:rFonts w:ascii="Arial" w:hAnsi="Arial" w:cs="Arial"/>
                <w:sz w:val="24"/>
                <w:szCs w:val="24"/>
              </w:rPr>
              <w:lastRenderedPageBreak/>
              <w:t xml:space="preserve">W kryterium sprawdzimy, </w:t>
            </w:r>
            <w:r w:rsidRPr="00B2587E">
              <w:rPr>
                <w:rFonts w:ascii="Arial" w:hAnsi="Arial" w:cs="Arial"/>
                <w:sz w:val="24"/>
                <w:szCs w:val="24"/>
                <w:lang w:val="x-none"/>
              </w:rPr>
              <w:t xml:space="preserve">czy projekt </w:t>
            </w:r>
            <w:r w:rsidRPr="00B2587E">
              <w:rPr>
                <w:rFonts w:ascii="Arial" w:hAnsi="Arial" w:cs="Arial"/>
                <w:sz w:val="24"/>
                <w:szCs w:val="24"/>
              </w:rPr>
              <w:t>jest zgodny z Konwencj</w:t>
            </w:r>
            <w:r w:rsidR="00A03D07">
              <w:rPr>
                <w:rFonts w:ascii="Arial" w:hAnsi="Arial" w:cs="Arial"/>
                <w:sz w:val="24"/>
                <w:szCs w:val="24"/>
              </w:rPr>
              <w:t>ą</w:t>
            </w:r>
            <w:r w:rsidRPr="00B2587E">
              <w:rPr>
                <w:rFonts w:ascii="Arial" w:hAnsi="Arial" w:cs="Arial"/>
                <w:sz w:val="24"/>
                <w:szCs w:val="24"/>
              </w:rPr>
              <w:t xml:space="preserve"> o Prawach Osób Niepełnosprawnych sporządzoną w Nowym Jorku dnia 13 grudnia 2006 r. (Dz. U. z 2012 r. poz. 1169 z późn. zm.) w zakresie odnoszącym się do sposobu realizacji, zakresu projektu i wnioskodawcy.</w:t>
            </w:r>
          </w:p>
          <w:p w14:paraId="51D774A2" w14:textId="77777777" w:rsidR="000F6356" w:rsidRPr="00B2587E" w:rsidRDefault="000F6356" w:rsidP="00B2587E">
            <w:pPr>
              <w:spacing w:line="276" w:lineRule="auto"/>
              <w:rPr>
                <w:rFonts w:ascii="Arial" w:hAnsi="Arial" w:cs="Arial"/>
                <w:sz w:val="24"/>
                <w:szCs w:val="24"/>
              </w:rPr>
            </w:pPr>
          </w:p>
          <w:p w14:paraId="51A25BB1" w14:textId="49233009" w:rsidR="000F6356" w:rsidRPr="00B2587E" w:rsidRDefault="00A03D07" w:rsidP="00B2587E">
            <w:pPr>
              <w:spacing w:line="276" w:lineRule="auto"/>
              <w:rPr>
                <w:rFonts w:ascii="Arial" w:hAnsi="Arial" w:cs="Arial"/>
                <w:sz w:val="24"/>
                <w:szCs w:val="24"/>
              </w:rPr>
            </w:pPr>
            <w:r w:rsidRPr="00A03D07">
              <w:rPr>
                <w:rFonts w:ascii="Arial" w:hAnsi="Arial" w:cs="Arial"/>
                <w:sz w:val="24"/>
                <w:szCs w:val="24"/>
              </w:rPr>
              <w:lastRenderedPageBreak/>
              <w:t>Zgodność projektu z Konwencją o Prawach Osób Niepełnosprawnych z dnia 13 grudnia 2006 r. na etapie oceny należy rozumieć jako brak sprzeczności pomiędzy wnioskiem o dofinansowanie projektu a wymogami tego dokumentu lub stwierdzenie, że te wymagania są neutralne wobec zakresu i zawartości projektu.</w:t>
            </w:r>
          </w:p>
          <w:p w14:paraId="5CA48445" w14:textId="77777777" w:rsidR="000F6356" w:rsidRPr="00B2587E" w:rsidRDefault="000F6356" w:rsidP="00B2587E">
            <w:pPr>
              <w:spacing w:line="276" w:lineRule="auto"/>
              <w:rPr>
                <w:rFonts w:ascii="Arial" w:hAnsi="Arial" w:cs="Arial"/>
                <w:sz w:val="24"/>
                <w:szCs w:val="24"/>
              </w:rPr>
            </w:pPr>
          </w:p>
          <w:p w14:paraId="2E732548" w14:textId="77777777" w:rsidR="000F6356" w:rsidRPr="00B2587E" w:rsidRDefault="000F6356" w:rsidP="00B2587E">
            <w:pPr>
              <w:pStyle w:val="Akapitzlist"/>
              <w:autoSpaceDE w:val="0"/>
              <w:autoSpaceDN w:val="0"/>
              <w:adjustRightInd w:val="0"/>
              <w:spacing w:line="276" w:lineRule="auto"/>
              <w:ind w:left="0"/>
              <w:contextualSpacing w:val="0"/>
              <w:rPr>
                <w:rFonts w:ascii="Arial" w:hAnsi="Arial" w:cs="Arial"/>
                <w:sz w:val="24"/>
                <w:szCs w:val="24"/>
              </w:rPr>
            </w:pPr>
            <w:r w:rsidRPr="00B2587E">
              <w:rPr>
                <w:rFonts w:ascii="Arial" w:hAnsi="Arial" w:cs="Arial"/>
                <w:sz w:val="24"/>
                <w:szCs w:val="24"/>
              </w:rPr>
              <w:t>Kryterium jest weryfikowane w oparciu o wniosek o dofinansowanie projektu.</w:t>
            </w:r>
          </w:p>
        </w:tc>
        <w:tc>
          <w:tcPr>
            <w:tcW w:w="1061" w:type="pct"/>
          </w:tcPr>
          <w:p w14:paraId="156F6FBE"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lastRenderedPageBreak/>
              <w:t>Tak/nie</w:t>
            </w:r>
          </w:p>
          <w:p w14:paraId="6F1E9BBF"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t>
            </w:r>
            <w:r w:rsidRPr="00B2587E">
              <w:rPr>
                <w:rFonts w:ascii="Arial" w:hAnsi="Arial" w:cs="Arial"/>
                <w:bCs/>
                <w:sz w:val="24"/>
                <w:szCs w:val="24"/>
              </w:rPr>
              <w:lastRenderedPageBreak/>
              <w:t xml:space="preserve">wniosku do poprawy/uzupełnienia. </w:t>
            </w:r>
          </w:p>
          <w:p w14:paraId="0449D26C" w14:textId="77777777" w:rsidR="008C7A34" w:rsidRPr="00B2587E" w:rsidRDefault="008C7A34" w:rsidP="00B2587E">
            <w:pPr>
              <w:spacing w:line="276" w:lineRule="auto"/>
              <w:rPr>
                <w:rFonts w:ascii="Arial" w:hAnsi="Arial" w:cs="Arial"/>
                <w:bCs/>
                <w:sz w:val="24"/>
                <w:szCs w:val="24"/>
              </w:rPr>
            </w:pPr>
          </w:p>
          <w:p w14:paraId="0EF7C526" w14:textId="4746B56A"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0F6356" w:rsidRPr="00B2587E" w14:paraId="6D5D6C24" w14:textId="77777777" w:rsidTr="005F3C89">
        <w:tc>
          <w:tcPr>
            <w:tcW w:w="226" w:type="pct"/>
          </w:tcPr>
          <w:p w14:paraId="54BECE51"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lastRenderedPageBreak/>
              <w:t>A.6</w:t>
            </w:r>
          </w:p>
        </w:tc>
        <w:tc>
          <w:tcPr>
            <w:tcW w:w="783" w:type="pct"/>
          </w:tcPr>
          <w:p w14:paraId="36FDE3AD" w14:textId="65F6A222" w:rsidR="000F6356" w:rsidRPr="00B2587E" w:rsidRDefault="000F6356" w:rsidP="00B2587E">
            <w:pPr>
              <w:spacing w:line="276" w:lineRule="auto"/>
              <w:rPr>
                <w:rFonts w:ascii="Arial" w:hAnsi="Arial" w:cs="Arial"/>
                <w:b/>
                <w:bCs/>
                <w:sz w:val="24"/>
                <w:szCs w:val="24"/>
              </w:rPr>
            </w:pPr>
            <w:r w:rsidRPr="00B2587E">
              <w:rPr>
                <w:rFonts w:ascii="Arial" w:hAnsi="Arial" w:cs="Arial"/>
                <w:b/>
                <w:bCs/>
                <w:sz w:val="24"/>
                <w:szCs w:val="24"/>
              </w:rPr>
              <w:t>Projekt jest zgodny z zasadą zrównoważonego rozwoju</w:t>
            </w:r>
          </w:p>
        </w:tc>
        <w:tc>
          <w:tcPr>
            <w:tcW w:w="2930" w:type="pct"/>
          </w:tcPr>
          <w:p w14:paraId="45142D0D" w14:textId="77777777" w:rsidR="000F6356" w:rsidRPr="00B2587E" w:rsidRDefault="000F6356" w:rsidP="00B2587E">
            <w:pPr>
              <w:spacing w:line="276" w:lineRule="auto"/>
              <w:rPr>
                <w:rFonts w:ascii="Arial" w:hAnsi="Arial" w:cs="Arial"/>
                <w:sz w:val="24"/>
                <w:szCs w:val="24"/>
              </w:rPr>
            </w:pPr>
            <w:r w:rsidRPr="00B2587E">
              <w:rPr>
                <w:rFonts w:ascii="Arial" w:hAnsi="Arial" w:cs="Arial"/>
                <w:sz w:val="24"/>
                <w:szCs w:val="24"/>
              </w:rPr>
              <w:t>W kryterium sprawdzimy, czy projekt jest zgodny z zasadą zrównoważonego rozwoju określoną w art. 9 ust. 4 Rozporządzenia 2021/1060.</w:t>
            </w:r>
          </w:p>
          <w:p w14:paraId="32113752" w14:textId="77777777" w:rsidR="000F6356" w:rsidRPr="00B2587E" w:rsidRDefault="000F6356" w:rsidP="00B2587E">
            <w:pPr>
              <w:spacing w:line="276" w:lineRule="auto"/>
              <w:rPr>
                <w:rFonts w:ascii="Arial" w:hAnsi="Arial" w:cs="Arial"/>
                <w:sz w:val="24"/>
                <w:szCs w:val="24"/>
              </w:rPr>
            </w:pPr>
          </w:p>
          <w:p w14:paraId="59841855" w14:textId="77777777" w:rsidR="000F6356" w:rsidRPr="00B2587E" w:rsidRDefault="000F6356" w:rsidP="00B2587E">
            <w:pPr>
              <w:spacing w:line="276" w:lineRule="auto"/>
              <w:rPr>
                <w:rFonts w:ascii="Arial" w:hAnsi="Arial" w:cs="Arial"/>
                <w:b/>
                <w:bCs/>
                <w:sz w:val="24"/>
                <w:szCs w:val="24"/>
              </w:rPr>
            </w:pPr>
            <w:r w:rsidRPr="00B2587E">
              <w:rPr>
                <w:rFonts w:ascii="Arial" w:hAnsi="Arial" w:cs="Arial"/>
                <w:sz w:val="24"/>
                <w:szCs w:val="24"/>
              </w:rPr>
              <w:t>Kryterium jest weryfikowane w oparciu o wniosek o dofinansowanie projektu.</w:t>
            </w:r>
          </w:p>
        </w:tc>
        <w:tc>
          <w:tcPr>
            <w:tcW w:w="1061" w:type="pct"/>
          </w:tcPr>
          <w:p w14:paraId="6D1ED66F"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53154D58"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73450DE5" w14:textId="77777777" w:rsidR="008C7A34" w:rsidRPr="00B2587E" w:rsidRDefault="008C7A34" w:rsidP="00B2587E">
            <w:pPr>
              <w:spacing w:line="276" w:lineRule="auto"/>
              <w:rPr>
                <w:rFonts w:ascii="Arial" w:hAnsi="Arial" w:cs="Arial"/>
                <w:bCs/>
                <w:sz w:val="24"/>
                <w:szCs w:val="24"/>
              </w:rPr>
            </w:pPr>
          </w:p>
          <w:p w14:paraId="03584BB7" w14:textId="2E3CCC5F"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 xml:space="preserve">Niepoprawienie/nieuzupełnienie wskazanych błędów/braków skutkuje przeprowadzeniem oceny na podstawie posiadanych dokumentów. W takim </w:t>
            </w:r>
            <w:r w:rsidRPr="00B2587E">
              <w:rPr>
                <w:rFonts w:ascii="Arial" w:hAnsi="Arial" w:cs="Arial"/>
                <w:bCs/>
                <w:sz w:val="24"/>
                <w:szCs w:val="24"/>
              </w:rPr>
              <w:lastRenderedPageBreak/>
              <w:t>przypadku ocena może być negatywna.</w:t>
            </w:r>
          </w:p>
        </w:tc>
      </w:tr>
      <w:tr w:rsidR="005E43F2" w:rsidRPr="00B2587E" w14:paraId="0F45C040" w14:textId="77777777" w:rsidTr="005F3C89">
        <w:tc>
          <w:tcPr>
            <w:tcW w:w="226" w:type="pct"/>
          </w:tcPr>
          <w:p w14:paraId="79B155E3" w14:textId="002DCCA7" w:rsidR="005E43F2" w:rsidRPr="00B2587E" w:rsidRDefault="005E43F2" w:rsidP="005E43F2">
            <w:pPr>
              <w:spacing w:line="276" w:lineRule="auto"/>
              <w:rPr>
                <w:rFonts w:ascii="Arial" w:hAnsi="Arial" w:cs="Arial"/>
                <w:b/>
                <w:bCs/>
                <w:sz w:val="24"/>
                <w:szCs w:val="24"/>
              </w:rPr>
            </w:pPr>
            <w:del w:id="4" w:author="Piotr Bugajski" w:date="2023-03-28T15:43:00Z">
              <w:r w:rsidDel="0081295F">
                <w:rPr>
                  <w:rFonts w:ascii="Arial" w:hAnsi="Arial" w:cs="Arial"/>
                  <w:b/>
                  <w:bCs/>
                  <w:sz w:val="24"/>
                  <w:szCs w:val="24"/>
                </w:rPr>
                <w:lastRenderedPageBreak/>
                <w:delText>A.7</w:delText>
              </w:r>
            </w:del>
          </w:p>
        </w:tc>
        <w:tc>
          <w:tcPr>
            <w:tcW w:w="783" w:type="pct"/>
          </w:tcPr>
          <w:p w14:paraId="2338D064" w14:textId="557EE541" w:rsidR="005E43F2" w:rsidRPr="00B2587E" w:rsidRDefault="005E43F2" w:rsidP="005E43F2">
            <w:pPr>
              <w:spacing w:line="276" w:lineRule="auto"/>
              <w:rPr>
                <w:rFonts w:ascii="Arial" w:hAnsi="Arial" w:cs="Arial"/>
                <w:b/>
                <w:bCs/>
                <w:sz w:val="24"/>
                <w:szCs w:val="24"/>
              </w:rPr>
            </w:pPr>
            <w:del w:id="5" w:author="Piotr Bugajski" w:date="2023-03-28T15:43:00Z">
              <w:r w:rsidRPr="00E56ED0" w:rsidDel="0081295F">
                <w:rPr>
                  <w:rFonts w:ascii="Arial" w:hAnsi="Arial" w:cs="Arial"/>
                  <w:b/>
                  <w:color w:val="000000"/>
                  <w:sz w:val="24"/>
                  <w:szCs w:val="24"/>
                </w:rPr>
                <w:delText xml:space="preserve">Potencjał </w:delText>
              </w:r>
              <w:commentRangeStart w:id="6"/>
              <w:r w:rsidRPr="00E56ED0" w:rsidDel="0081295F">
                <w:rPr>
                  <w:rFonts w:ascii="Arial" w:hAnsi="Arial" w:cs="Arial"/>
                  <w:b/>
                  <w:color w:val="000000"/>
                  <w:sz w:val="24"/>
                  <w:szCs w:val="24"/>
                </w:rPr>
                <w:delText>ekonomiczny</w:delText>
              </w:r>
            </w:del>
            <w:commentRangeEnd w:id="6"/>
            <w:r w:rsidR="00430677">
              <w:rPr>
                <w:rStyle w:val="Odwoaniedokomentarza"/>
                <w:rFonts w:ascii="Calibri" w:eastAsia="Calibri" w:hAnsi="Calibri" w:cs="Times New Roman"/>
              </w:rPr>
              <w:commentReference w:id="6"/>
            </w:r>
          </w:p>
        </w:tc>
        <w:tc>
          <w:tcPr>
            <w:tcW w:w="2930" w:type="pct"/>
          </w:tcPr>
          <w:p w14:paraId="779CF892" w14:textId="6A84E134" w:rsidR="005E43F2" w:rsidRPr="00E56ED0" w:rsidDel="0081295F" w:rsidRDefault="005E43F2" w:rsidP="005E43F2">
            <w:pPr>
              <w:spacing w:line="276" w:lineRule="auto"/>
              <w:rPr>
                <w:del w:id="7" w:author="Piotr Bugajski" w:date="2023-03-28T15:43:00Z"/>
                <w:rFonts w:ascii="Arial" w:hAnsi="Arial" w:cs="Arial"/>
                <w:color w:val="000000"/>
                <w:sz w:val="24"/>
                <w:szCs w:val="24"/>
              </w:rPr>
            </w:pPr>
            <w:del w:id="8" w:author="Piotr Bugajski" w:date="2023-03-28T15:43:00Z">
              <w:r w:rsidRPr="00E56ED0" w:rsidDel="0081295F">
                <w:rPr>
                  <w:rFonts w:ascii="Arial" w:hAnsi="Arial" w:cs="Arial"/>
                  <w:sz w:val="24"/>
                  <w:szCs w:val="24"/>
                </w:rPr>
                <w:delText xml:space="preserve">W kryterium sprawdzimy, czy </w:delText>
              </w:r>
              <w:r w:rsidRPr="00E56ED0" w:rsidDel="0081295F">
                <w:rPr>
                  <w:rFonts w:ascii="Arial" w:hAnsi="Arial" w:cs="Arial"/>
                  <w:color w:val="000000"/>
                  <w:sz w:val="24"/>
                  <w:szCs w:val="24"/>
                </w:rPr>
                <w:delText>roczny obrót</w:delText>
              </w:r>
              <w:r w:rsidRPr="00E56ED0" w:rsidDel="0081295F">
                <w:rPr>
                  <w:rStyle w:val="Odwoanieprzypisudolnego"/>
                  <w:rFonts w:ascii="Arial" w:hAnsi="Arial" w:cs="Arial"/>
                  <w:color w:val="000000"/>
                  <w:sz w:val="24"/>
                  <w:szCs w:val="24"/>
                </w:rPr>
                <w:footnoteReference w:id="3"/>
              </w:r>
              <w:r w:rsidRPr="00E56ED0" w:rsidDel="0081295F">
                <w:rPr>
                  <w:rFonts w:ascii="Arial" w:hAnsi="Arial" w:cs="Arial"/>
                  <w:color w:val="000000"/>
                  <w:sz w:val="24"/>
                  <w:szCs w:val="24"/>
                </w:rPr>
                <w:delText xml:space="preserve"> wnioskodawcy jest równy lub wyższy od 25% rocznych wydatków</w:delText>
              </w:r>
              <w:r w:rsidRPr="00E56ED0" w:rsidDel="0081295F">
                <w:rPr>
                  <w:rStyle w:val="Odwoanieprzypisudolnego"/>
                  <w:rFonts w:ascii="Arial" w:hAnsi="Arial" w:cs="Arial"/>
                  <w:color w:val="000000"/>
                  <w:sz w:val="24"/>
                  <w:szCs w:val="24"/>
                </w:rPr>
                <w:footnoteReference w:id="4"/>
              </w:r>
              <w:r w:rsidRPr="00E56ED0" w:rsidDel="0081295F">
                <w:rPr>
                  <w:rFonts w:ascii="Arial" w:hAnsi="Arial" w:cs="Arial"/>
                  <w:color w:val="000000"/>
                  <w:sz w:val="24"/>
                  <w:szCs w:val="24"/>
                </w:rPr>
                <w:delText xml:space="preserve"> w projekcie. </w:delText>
              </w:r>
            </w:del>
          </w:p>
          <w:p w14:paraId="5BF8F019" w14:textId="06C067BA" w:rsidR="005E43F2" w:rsidRPr="00E56ED0" w:rsidDel="0081295F" w:rsidRDefault="005E43F2" w:rsidP="005E43F2">
            <w:pPr>
              <w:tabs>
                <w:tab w:val="left" w:pos="1276"/>
              </w:tabs>
              <w:spacing w:line="276" w:lineRule="auto"/>
              <w:rPr>
                <w:del w:id="17" w:author="Piotr Bugajski" w:date="2023-03-28T15:43:00Z"/>
                <w:rFonts w:ascii="Arial" w:hAnsi="Arial" w:cs="Arial"/>
                <w:color w:val="000000"/>
                <w:sz w:val="24"/>
                <w:szCs w:val="24"/>
              </w:rPr>
            </w:pPr>
          </w:p>
          <w:p w14:paraId="781FE10B" w14:textId="1D434C7A" w:rsidR="005E43F2" w:rsidRPr="00E56ED0" w:rsidDel="0081295F" w:rsidRDefault="005E43F2" w:rsidP="005E43F2">
            <w:pPr>
              <w:tabs>
                <w:tab w:val="left" w:pos="1276"/>
              </w:tabs>
              <w:spacing w:line="276" w:lineRule="auto"/>
              <w:rPr>
                <w:del w:id="18" w:author="Piotr Bugajski" w:date="2023-03-28T15:43:00Z"/>
                <w:rFonts w:ascii="Arial" w:hAnsi="Arial" w:cs="Arial"/>
                <w:color w:val="000000"/>
                <w:sz w:val="24"/>
                <w:szCs w:val="24"/>
              </w:rPr>
            </w:pPr>
            <w:del w:id="19" w:author="Piotr Bugajski" w:date="2023-03-28T15:43:00Z">
              <w:r w:rsidRPr="00E56ED0" w:rsidDel="0081295F">
                <w:rPr>
                  <w:rFonts w:ascii="Arial" w:hAnsi="Arial" w:cs="Arial"/>
                  <w:color w:val="000000"/>
                  <w:sz w:val="24"/>
                  <w:szCs w:val="24"/>
                </w:rPr>
                <w:delText>W przypadku projektów partnerskich wnioskodawcą w rozumieniu niniejszego kryterium jest wyłącznie partner wiodący inicjujący partnerstwo. Obroty pozostałych partnerów nie będą traktowane jako potencjał ekonomiczny wnioskodawcy.</w:delText>
              </w:r>
            </w:del>
          </w:p>
          <w:p w14:paraId="7A096DC3" w14:textId="39D9A2E3" w:rsidR="005E43F2" w:rsidDel="0081295F" w:rsidRDefault="005E43F2" w:rsidP="005E43F2">
            <w:pPr>
              <w:tabs>
                <w:tab w:val="left" w:pos="1276"/>
              </w:tabs>
              <w:spacing w:line="276" w:lineRule="auto"/>
              <w:rPr>
                <w:del w:id="20" w:author="Piotr Bugajski" w:date="2023-03-28T15:43:00Z"/>
                <w:rFonts w:ascii="Arial" w:hAnsi="Arial" w:cs="Arial"/>
                <w:color w:val="000000"/>
                <w:sz w:val="24"/>
                <w:szCs w:val="24"/>
              </w:rPr>
            </w:pPr>
          </w:p>
          <w:p w14:paraId="56C4BAF7" w14:textId="64A78FDD" w:rsidR="005E43F2" w:rsidRPr="00E56ED0" w:rsidDel="0081295F" w:rsidRDefault="005E43F2" w:rsidP="005E43F2">
            <w:pPr>
              <w:tabs>
                <w:tab w:val="left" w:pos="1276"/>
              </w:tabs>
              <w:spacing w:line="276" w:lineRule="auto"/>
              <w:rPr>
                <w:del w:id="21" w:author="Piotr Bugajski" w:date="2023-03-28T15:43:00Z"/>
                <w:rFonts w:ascii="Arial" w:hAnsi="Arial" w:cs="Arial"/>
                <w:color w:val="000000"/>
                <w:sz w:val="24"/>
                <w:szCs w:val="24"/>
              </w:rPr>
            </w:pPr>
            <w:del w:id="22" w:author="Piotr Bugajski" w:date="2023-03-28T15:43:00Z">
              <w:r w:rsidRPr="00E56ED0" w:rsidDel="0081295F">
                <w:rPr>
                  <w:rFonts w:ascii="Arial" w:hAnsi="Arial" w:cs="Arial"/>
                  <w:color w:val="000000"/>
                  <w:sz w:val="24"/>
                  <w:szCs w:val="24"/>
                </w:rPr>
                <w:delText xml:space="preserve">W celu spełnienia kryterium wnioskodawca musi wskazać obrót za zamknięty i zatwierdzony rok obrotowy lub za zamknięty i zatwierdzony rok kalendarzowy. </w:delText>
              </w:r>
            </w:del>
          </w:p>
          <w:p w14:paraId="54456993" w14:textId="0B46F0AC" w:rsidR="005E43F2" w:rsidRPr="00E56ED0" w:rsidDel="0081295F" w:rsidRDefault="005E43F2" w:rsidP="005E43F2">
            <w:pPr>
              <w:tabs>
                <w:tab w:val="left" w:pos="1276"/>
              </w:tabs>
              <w:spacing w:line="276" w:lineRule="auto"/>
              <w:rPr>
                <w:del w:id="23" w:author="Piotr Bugajski" w:date="2023-03-28T15:43:00Z"/>
                <w:rFonts w:ascii="Arial" w:hAnsi="Arial" w:cs="Arial"/>
                <w:color w:val="000000"/>
                <w:sz w:val="24"/>
                <w:szCs w:val="24"/>
              </w:rPr>
            </w:pPr>
          </w:p>
          <w:p w14:paraId="05F01010" w14:textId="40043873" w:rsidR="005E43F2" w:rsidRPr="00E56ED0" w:rsidDel="0081295F" w:rsidRDefault="005E43F2" w:rsidP="005E43F2">
            <w:pPr>
              <w:tabs>
                <w:tab w:val="left" w:pos="1276"/>
              </w:tabs>
              <w:spacing w:line="276" w:lineRule="auto"/>
              <w:rPr>
                <w:del w:id="24" w:author="Piotr Bugajski" w:date="2023-03-28T15:43:00Z"/>
                <w:rFonts w:ascii="Arial" w:hAnsi="Arial" w:cs="Arial"/>
                <w:color w:val="000000"/>
                <w:sz w:val="24"/>
                <w:szCs w:val="24"/>
              </w:rPr>
            </w:pPr>
            <w:del w:id="25" w:author="Piotr Bugajski" w:date="2023-03-28T15:43:00Z">
              <w:r w:rsidRPr="00E56ED0" w:rsidDel="0081295F">
                <w:rPr>
                  <w:rFonts w:ascii="Arial" w:hAnsi="Arial" w:cs="Arial"/>
                  <w:color w:val="000000"/>
                  <w:sz w:val="24"/>
                  <w:szCs w:val="24"/>
                </w:rPr>
                <w:lastRenderedPageBreak/>
                <w:delText>Wskazany obrót musi dotyczyć jednego z trzech ostatnich lat i być równy lub wyższy od wartości stanowiącej 25% rocznych wydatków w projekcie</w:delText>
              </w:r>
              <w:r w:rsidRPr="00E56ED0" w:rsidDel="0081295F">
                <w:rPr>
                  <w:rStyle w:val="Odwoanieprzypisudolnego"/>
                  <w:rFonts w:ascii="Arial" w:hAnsi="Arial" w:cs="Arial"/>
                  <w:color w:val="000000"/>
                  <w:sz w:val="24"/>
                  <w:szCs w:val="24"/>
                </w:rPr>
                <w:footnoteReference w:id="5"/>
              </w:r>
              <w:r w:rsidRPr="00E56ED0" w:rsidDel="0081295F">
                <w:rPr>
                  <w:rFonts w:ascii="Arial" w:hAnsi="Arial" w:cs="Arial"/>
                  <w:color w:val="000000"/>
                  <w:sz w:val="24"/>
                  <w:szCs w:val="24"/>
                </w:rPr>
                <w:delText xml:space="preserve">. </w:delText>
              </w:r>
            </w:del>
          </w:p>
          <w:p w14:paraId="65A4D940" w14:textId="7CF65D94" w:rsidR="005E43F2" w:rsidRPr="00E56ED0" w:rsidDel="0081295F" w:rsidRDefault="005E43F2" w:rsidP="005E43F2">
            <w:pPr>
              <w:tabs>
                <w:tab w:val="left" w:pos="1276"/>
              </w:tabs>
              <w:spacing w:line="276" w:lineRule="auto"/>
              <w:rPr>
                <w:del w:id="28" w:author="Piotr Bugajski" w:date="2023-03-28T15:43:00Z"/>
                <w:rFonts w:ascii="Arial" w:hAnsi="Arial" w:cs="Arial"/>
                <w:color w:val="000000"/>
                <w:sz w:val="24"/>
                <w:szCs w:val="24"/>
              </w:rPr>
            </w:pPr>
          </w:p>
          <w:p w14:paraId="002F693C" w14:textId="4C0FC44B" w:rsidR="005E43F2" w:rsidRPr="00E56ED0" w:rsidDel="0081295F" w:rsidRDefault="005E43F2" w:rsidP="005E43F2">
            <w:pPr>
              <w:tabs>
                <w:tab w:val="left" w:pos="1276"/>
              </w:tabs>
              <w:spacing w:line="276" w:lineRule="auto"/>
              <w:rPr>
                <w:del w:id="29" w:author="Piotr Bugajski" w:date="2023-03-28T15:43:00Z"/>
                <w:rFonts w:ascii="Arial" w:hAnsi="Arial" w:cs="Arial"/>
                <w:color w:val="000000"/>
                <w:sz w:val="24"/>
                <w:szCs w:val="24"/>
              </w:rPr>
            </w:pPr>
            <w:del w:id="30" w:author="Piotr Bugajski" w:date="2023-03-28T15:43:00Z">
              <w:r w:rsidRPr="00E56ED0" w:rsidDel="0081295F">
                <w:rPr>
                  <w:rFonts w:ascii="Arial" w:hAnsi="Arial" w:cs="Arial"/>
                  <w:color w:val="000000"/>
                  <w:sz w:val="24"/>
                  <w:szCs w:val="24"/>
                </w:rPr>
                <w:delText>W przypadku, gdy projekt trwa dłużej niż jeden rok (12 miesięcy) należy wartość obrotów odnieść do roku realizacji projektu, w którym wartość planowanych wydatków jest najwyższa.</w:delText>
              </w:r>
            </w:del>
          </w:p>
          <w:p w14:paraId="35E4D560" w14:textId="13EA55BA" w:rsidR="005E43F2" w:rsidRPr="00E56ED0" w:rsidDel="0081295F" w:rsidRDefault="005E43F2" w:rsidP="005E43F2">
            <w:pPr>
              <w:tabs>
                <w:tab w:val="left" w:pos="1276"/>
              </w:tabs>
              <w:spacing w:line="276" w:lineRule="auto"/>
              <w:rPr>
                <w:del w:id="31" w:author="Piotr Bugajski" w:date="2023-03-28T15:43:00Z"/>
                <w:rFonts w:ascii="Arial" w:hAnsi="Arial" w:cs="Arial"/>
                <w:color w:val="000000"/>
                <w:sz w:val="24"/>
                <w:szCs w:val="24"/>
              </w:rPr>
            </w:pPr>
          </w:p>
          <w:p w14:paraId="26DA8EA8" w14:textId="03E05FD4" w:rsidR="005E43F2" w:rsidRPr="00E56ED0" w:rsidDel="0081295F" w:rsidRDefault="005E43F2" w:rsidP="005E43F2">
            <w:pPr>
              <w:tabs>
                <w:tab w:val="left" w:pos="1276"/>
              </w:tabs>
              <w:spacing w:line="276" w:lineRule="auto"/>
              <w:rPr>
                <w:del w:id="32" w:author="Piotr Bugajski" w:date="2023-03-28T15:43:00Z"/>
                <w:rFonts w:ascii="Arial" w:hAnsi="Arial" w:cs="Arial"/>
                <w:color w:val="000000"/>
                <w:sz w:val="24"/>
                <w:szCs w:val="24"/>
              </w:rPr>
            </w:pPr>
            <w:del w:id="33" w:author="Piotr Bugajski" w:date="2023-03-28T15:43:00Z">
              <w:r w:rsidRPr="00E56ED0" w:rsidDel="0081295F">
                <w:rPr>
                  <w:rFonts w:ascii="Arial" w:hAnsi="Arial" w:cs="Arial"/>
                  <w:color w:val="000000"/>
                  <w:sz w:val="24"/>
                  <w:szCs w:val="24"/>
                </w:rPr>
                <w:delTex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delText>
              </w:r>
            </w:del>
          </w:p>
          <w:p w14:paraId="299F8F89" w14:textId="51C8EC0E" w:rsidR="005E43F2" w:rsidRPr="00E56ED0" w:rsidDel="0081295F" w:rsidRDefault="005E43F2" w:rsidP="005E43F2">
            <w:pPr>
              <w:tabs>
                <w:tab w:val="left" w:pos="1276"/>
              </w:tabs>
              <w:spacing w:line="276" w:lineRule="auto"/>
              <w:rPr>
                <w:del w:id="34" w:author="Piotr Bugajski" w:date="2023-03-28T15:43:00Z"/>
                <w:rFonts w:ascii="Arial" w:hAnsi="Arial" w:cs="Arial"/>
                <w:color w:val="000000"/>
                <w:sz w:val="24"/>
                <w:szCs w:val="24"/>
              </w:rPr>
            </w:pPr>
          </w:p>
          <w:p w14:paraId="69523FB4" w14:textId="7D060B4A" w:rsidR="005E43F2" w:rsidRPr="00E56ED0" w:rsidDel="0081295F" w:rsidRDefault="005E43F2" w:rsidP="005E43F2">
            <w:pPr>
              <w:tabs>
                <w:tab w:val="left" w:pos="1276"/>
              </w:tabs>
              <w:spacing w:line="276" w:lineRule="auto"/>
              <w:rPr>
                <w:del w:id="35" w:author="Piotr Bugajski" w:date="2023-03-28T15:43:00Z"/>
                <w:rFonts w:ascii="Arial" w:hAnsi="Arial" w:cs="Arial"/>
                <w:color w:val="000000"/>
                <w:sz w:val="24"/>
                <w:szCs w:val="24"/>
              </w:rPr>
            </w:pPr>
            <w:del w:id="36" w:author="Piotr Bugajski" w:date="2023-03-28T15:43:00Z">
              <w:r w:rsidRPr="00E56ED0" w:rsidDel="0081295F">
                <w:rPr>
                  <w:rFonts w:ascii="Arial" w:hAnsi="Arial" w:cs="Arial"/>
                  <w:color w:val="000000"/>
                  <w:sz w:val="24"/>
                  <w:szCs w:val="24"/>
                </w:rPr>
                <w:delTex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delText>
              </w:r>
            </w:del>
          </w:p>
          <w:p w14:paraId="1362BA6E" w14:textId="58777A00" w:rsidR="005E43F2" w:rsidRPr="00E56ED0" w:rsidDel="0081295F" w:rsidRDefault="005E43F2" w:rsidP="005E43F2">
            <w:pPr>
              <w:tabs>
                <w:tab w:val="left" w:pos="1276"/>
              </w:tabs>
              <w:spacing w:line="276" w:lineRule="auto"/>
              <w:rPr>
                <w:del w:id="37" w:author="Piotr Bugajski" w:date="2023-03-28T15:43:00Z"/>
                <w:rFonts w:ascii="Arial" w:hAnsi="Arial" w:cs="Arial"/>
                <w:color w:val="000000"/>
                <w:sz w:val="24"/>
                <w:szCs w:val="24"/>
              </w:rPr>
            </w:pPr>
            <w:del w:id="38" w:author="Piotr Bugajski" w:date="2023-03-28T15:43:00Z">
              <w:r w:rsidRPr="00E56ED0" w:rsidDel="0081295F">
                <w:rPr>
                  <w:rFonts w:ascii="Arial" w:hAnsi="Arial" w:cs="Arial"/>
                  <w:color w:val="000000"/>
                  <w:sz w:val="24"/>
                  <w:szCs w:val="24"/>
                </w:rPr>
                <w:delText xml:space="preserve"> </w:delText>
              </w:r>
            </w:del>
          </w:p>
          <w:p w14:paraId="4D96BFDD" w14:textId="474B7A02" w:rsidR="005E43F2" w:rsidRPr="00E56ED0" w:rsidDel="0081295F" w:rsidRDefault="005E43F2" w:rsidP="005E43F2">
            <w:pPr>
              <w:tabs>
                <w:tab w:val="left" w:pos="1276"/>
              </w:tabs>
              <w:spacing w:line="276" w:lineRule="auto"/>
              <w:rPr>
                <w:del w:id="39" w:author="Piotr Bugajski" w:date="2023-03-28T15:43:00Z"/>
                <w:rFonts w:ascii="Arial" w:hAnsi="Arial" w:cs="Arial"/>
                <w:color w:val="000000"/>
                <w:sz w:val="24"/>
                <w:szCs w:val="24"/>
              </w:rPr>
            </w:pPr>
            <w:del w:id="40" w:author="Piotr Bugajski" w:date="2023-03-28T15:43:00Z">
              <w:r w:rsidRPr="00E56ED0" w:rsidDel="0081295F">
                <w:rPr>
                  <w:rFonts w:ascii="Arial" w:hAnsi="Arial" w:cs="Arial"/>
                  <w:color w:val="000000"/>
                  <w:sz w:val="24"/>
                  <w:szCs w:val="24"/>
                </w:rPr>
                <w:delText xml:space="preserve">Podczas określania potencjału finansowego nie jest możliwe stosowanie proporcji – tzn. w przypadku, gdy wnioskodawca wykazuje obrót za okres krótszy niż rok, należy go odnieść zawsze do 25% pełnej wartości wydatków w roku, w którym są one najwyższe. Analogicznie należy postąpić w sytuacji, w której najwyższa wartość wydatków pojawia się </w:delText>
              </w:r>
              <w:r w:rsidDel="0081295F">
                <w:rPr>
                  <w:rFonts w:ascii="Arial" w:hAnsi="Arial" w:cs="Arial"/>
                  <w:color w:val="000000"/>
                  <w:sz w:val="24"/>
                  <w:szCs w:val="24"/>
                </w:rPr>
                <w:br/>
              </w:r>
              <w:r w:rsidRPr="00E56ED0" w:rsidDel="0081295F">
                <w:rPr>
                  <w:rFonts w:ascii="Arial" w:hAnsi="Arial" w:cs="Arial"/>
                  <w:color w:val="000000"/>
                  <w:sz w:val="24"/>
                  <w:szCs w:val="24"/>
                </w:rPr>
                <w:delText xml:space="preserve">w roku, w którym projekt realizowany jest krócej niż 12 miesięcy. W tym </w:delText>
              </w:r>
              <w:r w:rsidRPr="00E56ED0" w:rsidDel="0081295F">
                <w:rPr>
                  <w:rFonts w:ascii="Arial" w:hAnsi="Arial" w:cs="Arial"/>
                  <w:color w:val="000000"/>
                  <w:sz w:val="24"/>
                  <w:szCs w:val="24"/>
                </w:rPr>
                <w:lastRenderedPageBreak/>
                <w:delText>przypadku do wartości wydatków odnosi się wykazany przez wnioskodawcę obrót w pełnej wysokości.</w:delText>
              </w:r>
            </w:del>
          </w:p>
          <w:p w14:paraId="2B4B5A14" w14:textId="35946C6E" w:rsidR="005E43F2" w:rsidRPr="00E56ED0" w:rsidDel="0081295F" w:rsidRDefault="005E43F2" w:rsidP="005E43F2">
            <w:pPr>
              <w:tabs>
                <w:tab w:val="left" w:pos="1276"/>
              </w:tabs>
              <w:spacing w:line="276" w:lineRule="auto"/>
              <w:rPr>
                <w:del w:id="41" w:author="Piotr Bugajski" w:date="2023-03-28T15:43:00Z"/>
                <w:rFonts w:ascii="Arial" w:hAnsi="Arial" w:cs="Arial"/>
                <w:color w:val="000000"/>
                <w:sz w:val="24"/>
                <w:szCs w:val="24"/>
              </w:rPr>
            </w:pPr>
          </w:p>
          <w:p w14:paraId="04CB6E1D" w14:textId="050A4170" w:rsidR="005E43F2" w:rsidRPr="00C47608" w:rsidDel="0081295F" w:rsidRDefault="005E43F2" w:rsidP="005E43F2">
            <w:pPr>
              <w:tabs>
                <w:tab w:val="left" w:pos="1276"/>
              </w:tabs>
              <w:spacing w:line="276" w:lineRule="auto"/>
              <w:rPr>
                <w:del w:id="42" w:author="Piotr Bugajski" w:date="2023-03-28T15:43:00Z"/>
                <w:rFonts w:ascii="Arial" w:hAnsi="Arial" w:cs="Arial"/>
                <w:color w:val="000000"/>
                <w:sz w:val="24"/>
                <w:szCs w:val="24"/>
              </w:rPr>
            </w:pPr>
            <w:del w:id="43" w:author="Piotr Bugajski" w:date="2023-03-28T15:43:00Z">
              <w:r w:rsidRPr="00C47608" w:rsidDel="0081295F">
                <w:rPr>
                  <w:rFonts w:ascii="Arial" w:hAnsi="Arial" w:cs="Arial"/>
                  <w:color w:val="000000"/>
                  <w:sz w:val="24"/>
                  <w:szCs w:val="24"/>
                </w:rPr>
                <w:delText>Kryterium nie dotyczy sytuacji, kiedy wnioskodawcą jest jednostka sektora finansów publicznych.</w:delText>
              </w:r>
            </w:del>
          </w:p>
          <w:p w14:paraId="0B4BEE88" w14:textId="757D1D95" w:rsidR="005E43F2" w:rsidRPr="00E56ED0" w:rsidDel="0081295F" w:rsidRDefault="005E43F2" w:rsidP="005E43F2">
            <w:pPr>
              <w:spacing w:line="276" w:lineRule="auto"/>
              <w:ind w:hanging="16"/>
              <w:rPr>
                <w:del w:id="44" w:author="Piotr Bugajski" w:date="2023-03-28T15:43:00Z"/>
                <w:rFonts w:ascii="Arial" w:hAnsi="Arial" w:cs="Arial"/>
                <w:sz w:val="24"/>
                <w:szCs w:val="24"/>
              </w:rPr>
            </w:pPr>
          </w:p>
          <w:p w14:paraId="559F4798" w14:textId="7331B879" w:rsidR="005E43F2" w:rsidRPr="00B2587E" w:rsidRDefault="005E43F2" w:rsidP="005E43F2">
            <w:pPr>
              <w:spacing w:line="276" w:lineRule="auto"/>
              <w:rPr>
                <w:rFonts w:ascii="Arial" w:hAnsi="Arial" w:cs="Arial"/>
                <w:sz w:val="24"/>
                <w:szCs w:val="24"/>
              </w:rPr>
            </w:pPr>
            <w:del w:id="45" w:author="Piotr Bugajski" w:date="2023-03-28T15:43:00Z">
              <w:r w:rsidRPr="00E56ED0" w:rsidDel="0081295F">
                <w:rPr>
                  <w:rFonts w:ascii="Arial" w:hAnsi="Arial" w:cs="Arial"/>
                  <w:color w:val="000000"/>
                  <w:sz w:val="24"/>
                  <w:szCs w:val="24"/>
                </w:rPr>
                <w:delText>Kryterium jest weryfikowane w oparciu o wniosek o dofinansowanie projektu.</w:delText>
              </w:r>
            </w:del>
          </w:p>
        </w:tc>
        <w:tc>
          <w:tcPr>
            <w:tcW w:w="1061" w:type="pct"/>
          </w:tcPr>
          <w:p w14:paraId="03007C05" w14:textId="1C8A7742" w:rsidR="005E43F2" w:rsidRPr="00BB233C" w:rsidDel="0081295F" w:rsidRDefault="005E43F2" w:rsidP="005E43F2">
            <w:pPr>
              <w:autoSpaceDE w:val="0"/>
              <w:autoSpaceDN w:val="0"/>
              <w:adjustRightInd w:val="0"/>
              <w:spacing w:before="100" w:beforeAutospacing="1" w:after="100" w:afterAutospacing="1" w:line="276" w:lineRule="auto"/>
              <w:rPr>
                <w:del w:id="46" w:author="Piotr Bugajski" w:date="2023-03-28T15:43:00Z"/>
                <w:rFonts w:ascii="Arial" w:hAnsi="Arial" w:cs="Arial"/>
                <w:color w:val="000000"/>
                <w:sz w:val="24"/>
                <w:szCs w:val="24"/>
              </w:rPr>
            </w:pPr>
            <w:del w:id="47" w:author="Piotr Bugajski" w:date="2023-03-28T15:43:00Z">
              <w:r w:rsidRPr="00BB233C" w:rsidDel="0081295F">
                <w:rPr>
                  <w:rFonts w:ascii="Arial" w:hAnsi="Arial" w:cs="Arial"/>
                  <w:color w:val="000000"/>
                  <w:sz w:val="24"/>
                  <w:szCs w:val="24"/>
                </w:rPr>
                <w:lastRenderedPageBreak/>
                <w:delText>Tak/nie</w:delText>
              </w:r>
            </w:del>
          </w:p>
          <w:p w14:paraId="44A26FDB" w14:textId="3B773979" w:rsidR="005E43F2" w:rsidRPr="00BB233C" w:rsidDel="0081295F" w:rsidRDefault="005E43F2" w:rsidP="005E43F2">
            <w:pPr>
              <w:spacing w:line="276" w:lineRule="auto"/>
              <w:rPr>
                <w:del w:id="48" w:author="Piotr Bugajski" w:date="2023-03-28T15:43:00Z"/>
                <w:rFonts w:ascii="Arial" w:hAnsi="Arial" w:cs="Arial"/>
                <w:bCs/>
                <w:sz w:val="24"/>
                <w:szCs w:val="24"/>
              </w:rPr>
            </w:pPr>
            <w:del w:id="49" w:author="Piotr Bugajski" w:date="2023-03-28T15:43:00Z">
              <w:r w:rsidRPr="00BB233C" w:rsidDel="0081295F">
                <w:rPr>
                  <w:rFonts w:ascii="Arial" w:hAnsi="Arial" w:cs="Arial"/>
                  <w:bCs/>
                  <w:sz w:val="24"/>
                  <w:szCs w:val="24"/>
                </w:rPr>
                <w:delText>Niespełnienie kryterium skutkuje skierowaniem wniosku do poprawy/uzupełnienia.</w:delText>
              </w:r>
            </w:del>
          </w:p>
          <w:p w14:paraId="5A8A860E" w14:textId="67E4A93A" w:rsidR="005E43F2" w:rsidRPr="00B2587E" w:rsidRDefault="005E43F2" w:rsidP="005E43F2">
            <w:pPr>
              <w:autoSpaceDE w:val="0"/>
              <w:autoSpaceDN w:val="0"/>
              <w:adjustRightInd w:val="0"/>
              <w:spacing w:before="100" w:beforeAutospacing="1" w:after="100" w:afterAutospacing="1" w:line="276" w:lineRule="auto"/>
              <w:rPr>
                <w:rFonts w:ascii="Arial" w:hAnsi="Arial" w:cs="Arial"/>
                <w:color w:val="000000"/>
                <w:sz w:val="24"/>
                <w:szCs w:val="24"/>
              </w:rPr>
            </w:pPr>
            <w:del w:id="50" w:author="Piotr Bugajski" w:date="2023-03-28T15:43:00Z">
              <w:r w:rsidRPr="00BB233C" w:rsidDel="0081295F">
                <w:rPr>
                  <w:rFonts w:ascii="Arial" w:hAnsi="Arial" w:cs="Arial"/>
                  <w:bCs/>
                  <w:sz w:val="24"/>
                  <w:szCs w:val="24"/>
                </w:rPr>
                <w:delText xml:space="preserve">Niepoprawienie/nieuzupełnienie wskazanych błędów/braków skutkuje przeprowadzeniem oceny na podstawie posiadanych </w:delText>
              </w:r>
              <w:r w:rsidRPr="00BB233C" w:rsidDel="0081295F">
                <w:rPr>
                  <w:rFonts w:ascii="Arial" w:hAnsi="Arial" w:cs="Arial"/>
                  <w:bCs/>
                  <w:sz w:val="24"/>
                  <w:szCs w:val="24"/>
                </w:rPr>
                <w:lastRenderedPageBreak/>
                <w:delText>dokumentów. W takim przypadku ocena może być negatywna.</w:delText>
              </w:r>
            </w:del>
          </w:p>
        </w:tc>
      </w:tr>
    </w:tbl>
    <w:p w14:paraId="46D49E7A" w14:textId="12612835" w:rsidR="000F6356" w:rsidRPr="00B2587E" w:rsidRDefault="000F6356" w:rsidP="00B2587E">
      <w:pPr>
        <w:spacing w:after="0" w:line="276" w:lineRule="auto"/>
        <w:rPr>
          <w:rFonts w:ascii="Arial" w:hAnsi="Arial" w:cs="Arial"/>
          <w:b/>
          <w:bCs/>
          <w:sz w:val="24"/>
          <w:szCs w:val="24"/>
        </w:rPr>
      </w:pPr>
    </w:p>
    <w:p w14:paraId="51060EFC" w14:textId="77777777" w:rsidR="000F6356" w:rsidRPr="00B2587E" w:rsidRDefault="000F6356" w:rsidP="00B2587E">
      <w:pPr>
        <w:pStyle w:val="Akapitzlist"/>
        <w:numPr>
          <w:ilvl w:val="0"/>
          <w:numId w:val="34"/>
        </w:numPr>
        <w:spacing w:after="0" w:line="276" w:lineRule="auto"/>
        <w:ind w:left="357" w:hanging="357"/>
        <w:rPr>
          <w:rFonts w:ascii="Arial" w:hAnsi="Arial" w:cs="Arial"/>
          <w:b/>
          <w:bCs/>
          <w:sz w:val="24"/>
          <w:szCs w:val="24"/>
        </w:rPr>
      </w:pPr>
      <w:r w:rsidRPr="00B2587E">
        <w:rPr>
          <w:rFonts w:ascii="Arial" w:hAnsi="Arial" w:cs="Arial"/>
          <w:b/>
          <w:bCs/>
          <w:sz w:val="24"/>
          <w:szCs w:val="24"/>
        </w:rPr>
        <w:t>Kryteria merytoryczne</w:t>
      </w:r>
    </w:p>
    <w:tbl>
      <w:tblPr>
        <w:tblStyle w:val="Tabela-Siatka"/>
        <w:tblW w:w="5000" w:type="pct"/>
        <w:tblLook w:val="0620" w:firstRow="1" w:lastRow="0" w:firstColumn="0" w:lastColumn="0" w:noHBand="1" w:noVBand="1"/>
      </w:tblPr>
      <w:tblGrid>
        <w:gridCol w:w="590"/>
        <w:gridCol w:w="1701"/>
        <w:gridCol w:w="8097"/>
        <w:gridCol w:w="3606"/>
      </w:tblGrid>
      <w:tr w:rsidR="00D568F8" w:rsidRPr="00B2587E" w14:paraId="108E5F57" w14:textId="77777777" w:rsidTr="00D568F8">
        <w:trPr>
          <w:tblHeader/>
        </w:trPr>
        <w:tc>
          <w:tcPr>
            <w:tcW w:w="182" w:type="pct"/>
            <w:shd w:val="clear" w:color="auto" w:fill="D9D9D9" w:themeFill="background1" w:themeFillShade="D9"/>
          </w:tcPr>
          <w:p w14:paraId="09819C44"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Nr</w:t>
            </w:r>
          </w:p>
        </w:tc>
        <w:tc>
          <w:tcPr>
            <w:tcW w:w="741" w:type="pct"/>
            <w:shd w:val="clear" w:color="auto" w:fill="D9D9D9" w:themeFill="background1" w:themeFillShade="D9"/>
          </w:tcPr>
          <w:p w14:paraId="4C54913A"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Nazwa</w:t>
            </w:r>
          </w:p>
        </w:tc>
        <w:tc>
          <w:tcPr>
            <w:tcW w:w="3026" w:type="pct"/>
            <w:shd w:val="clear" w:color="auto" w:fill="D9D9D9" w:themeFill="background1" w:themeFillShade="D9"/>
          </w:tcPr>
          <w:p w14:paraId="63544492"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Definicja</w:t>
            </w:r>
          </w:p>
        </w:tc>
        <w:tc>
          <w:tcPr>
            <w:tcW w:w="1051" w:type="pct"/>
            <w:shd w:val="clear" w:color="auto" w:fill="D9D9D9" w:themeFill="background1" w:themeFillShade="D9"/>
          </w:tcPr>
          <w:p w14:paraId="32D78176"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Opis znaczenia</w:t>
            </w:r>
          </w:p>
        </w:tc>
      </w:tr>
      <w:tr w:rsidR="00D568F8" w:rsidRPr="00B2587E" w14:paraId="547278CD" w14:textId="77777777" w:rsidTr="00D568F8">
        <w:tc>
          <w:tcPr>
            <w:tcW w:w="182" w:type="pct"/>
          </w:tcPr>
          <w:p w14:paraId="40EC4D6B"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B.1</w:t>
            </w:r>
          </w:p>
        </w:tc>
        <w:tc>
          <w:tcPr>
            <w:tcW w:w="741" w:type="pct"/>
          </w:tcPr>
          <w:p w14:paraId="4462E048" w14:textId="41B6DC86" w:rsidR="000F6356" w:rsidRPr="00B2587E" w:rsidRDefault="000F6356" w:rsidP="00B2587E">
            <w:pPr>
              <w:spacing w:line="276" w:lineRule="auto"/>
              <w:rPr>
                <w:rFonts w:ascii="Arial" w:hAnsi="Arial" w:cs="Arial"/>
                <w:b/>
                <w:bCs/>
                <w:sz w:val="24"/>
                <w:szCs w:val="24"/>
              </w:rPr>
            </w:pPr>
            <w:r w:rsidRPr="00B2587E">
              <w:rPr>
                <w:rFonts w:ascii="Arial" w:hAnsi="Arial" w:cs="Arial"/>
                <w:b/>
                <w:color w:val="000000"/>
                <w:sz w:val="24"/>
                <w:szCs w:val="24"/>
              </w:rPr>
              <w:t>Potrzeba realizacji i grupa docelowa projektu</w:t>
            </w:r>
          </w:p>
        </w:tc>
        <w:tc>
          <w:tcPr>
            <w:tcW w:w="3026" w:type="pct"/>
          </w:tcPr>
          <w:p w14:paraId="2042FEE7"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W kryterium sprawdzimy, czy:</w:t>
            </w:r>
          </w:p>
          <w:p w14:paraId="4539A81A" w14:textId="77777777" w:rsidR="000F6356" w:rsidRPr="00B2587E" w:rsidRDefault="000F6356" w:rsidP="00B2587E">
            <w:pPr>
              <w:pStyle w:val="Akapitzlist"/>
              <w:numPr>
                <w:ilvl w:val="0"/>
                <w:numId w:val="13"/>
              </w:numPr>
              <w:spacing w:line="276" w:lineRule="auto"/>
              <w:ind w:left="357" w:hanging="357"/>
              <w:rPr>
                <w:rFonts w:ascii="Arial" w:hAnsi="Arial" w:cs="Arial"/>
                <w:color w:val="000000"/>
                <w:sz w:val="24"/>
                <w:szCs w:val="24"/>
              </w:rPr>
            </w:pPr>
            <w:r w:rsidRPr="00B2587E">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4FF2D286" w14:textId="120651DC" w:rsidR="000F6356" w:rsidRPr="00B2587E" w:rsidRDefault="000F6356" w:rsidP="00B2587E">
            <w:pPr>
              <w:pStyle w:val="Akapitzlist"/>
              <w:numPr>
                <w:ilvl w:val="0"/>
                <w:numId w:val="13"/>
              </w:numPr>
              <w:spacing w:line="276" w:lineRule="auto"/>
              <w:ind w:left="357" w:hanging="357"/>
              <w:rPr>
                <w:rFonts w:ascii="Arial" w:hAnsi="Arial" w:cs="Arial"/>
                <w:color w:val="000000"/>
                <w:sz w:val="24"/>
                <w:szCs w:val="24"/>
              </w:rPr>
            </w:pPr>
            <w:r w:rsidRPr="00B2587E">
              <w:rPr>
                <w:rFonts w:ascii="Arial" w:hAnsi="Arial" w:cs="Arial"/>
                <w:color w:val="000000"/>
                <w:sz w:val="24"/>
                <w:szCs w:val="24"/>
              </w:rPr>
              <w:t xml:space="preserve">dobór i opis grupy docelowej oraz sposób rekrutacji </w:t>
            </w:r>
            <w:r w:rsidR="001E003B">
              <w:rPr>
                <w:rFonts w:ascii="Arial" w:hAnsi="Arial" w:cs="Arial"/>
                <w:color w:val="000000"/>
                <w:sz w:val="24"/>
                <w:szCs w:val="24"/>
              </w:rPr>
              <w:t xml:space="preserve">(w tym weryfikacja kwalifikowalności grupy docelowej) </w:t>
            </w:r>
            <w:r w:rsidRPr="00B2587E">
              <w:rPr>
                <w:rFonts w:ascii="Arial" w:hAnsi="Arial" w:cs="Arial"/>
                <w:color w:val="000000"/>
                <w:sz w:val="24"/>
                <w:szCs w:val="24"/>
              </w:rPr>
              <w:t>jest adekwatny do założeń projektu i Regulaminu wyboru projektów.</w:t>
            </w:r>
            <w:r w:rsidRPr="00B2587E">
              <w:rPr>
                <w:rFonts w:ascii="Arial" w:hAnsi="Arial" w:cs="Arial"/>
                <w:sz w:val="24"/>
                <w:szCs w:val="24"/>
              </w:rPr>
              <w:t xml:space="preserve"> </w:t>
            </w:r>
          </w:p>
          <w:p w14:paraId="318339CB" w14:textId="77777777" w:rsidR="000F6356" w:rsidRPr="00B2587E" w:rsidRDefault="000F6356" w:rsidP="00B2587E">
            <w:pPr>
              <w:pStyle w:val="Akapitzlist"/>
              <w:spacing w:line="276" w:lineRule="auto"/>
              <w:ind w:left="357"/>
              <w:rPr>
                <w:rFonts w:ascii="Arial" w:hAnsi="Arial" w:cs="Arial"/>
                <w:color w:val="000000"/>
                <w:sz w:val="24"/>
                <w:szCs w:val="24"/>
              </w:rPr>
            </w:pPr>
          </w:p>
          <w:p w14:paraId="124CF5CB" w14:textId="6E2C93F5"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 xml:space="preserve">Komitet Monitorujący dopuszcza doprecyzowanie zakresu </w:t>
            </w:r>
            <w:del w:id="51" w:author="Piotr Bugajski" w:date="2023-03-28T15:44:00Z">
              <w:r w:rsidRPr="00B2587E" w:rsidDel="0081295F">
                <w:rPr>
                  <w:rFonts w:ascii="Arial" w:hAnsi="Arial" w:cs="Arial"/>
                  <w:color w:val="000000"/>
                  <w:sz w:val="24"/>
                  <w:szCs w:val="24"/>
                </w:rPr>
                <w:delText xml:space="preserve">podmiotowego lub przedmiotowego </w:delText>
              </w:r>
            </w:del>
            <w:r w:rsidRPr="00B2587E">
              <w:rPr>
                <w:rFonts w:ascii="Arial" w:hAnsi="Arial" w:cs="Arial"/>
                <w:color w:val="000000"/>
                <w:sz w:val="24"/>
                <w:szCs w:val="24"/>
              </w:rPr>
              <w:t>kryterium na potrzeby danego postępowania w Regulaminie wyboru projektów</w:t>
            </w:r>
            <w:del w:id="52" w:author="Piotr Bugajski" w:date="2023-03-28T15:44:00Z">
              <w:r w:rsidRPr="00B2587E" w:rsidDel="0081295F">
                <w:rPr>
                  <w:rFonts w:ascii="Arial" w:hAnsi="Arial" w:cs="Arial"/>
                  <w:color w:val="000000"/>
                  <w:sz w:val="24"/>
                  <w:szCs w:val="24"/>
                </w:rPr>
                <w:delText>.</w:delText>
              </w:r>
            </w:del>
            <w:ins w:id="53" w:author="Piotr Bugajski" w:date="2023-03-28T15:44:00Z">
              <w:r w:rsidR="0081295F">
                <w:rPr>
                  <w:rFonts w:ascii="Arial" w:hAnsi="Arial" w:cs="Arial"/>
                  <w:color w:val="000000"/>
                  <w:sz w:val="24"/>
                  <w:szCs w:val="24"/>
                </w:rPr>
                <w:t xml:space="preserve">, </w:t>
              </w:r>
              <w:r w:rsidR="0081295F" w:rsidRPr="0081295F">
                <w:rPr>
                  <w:rFonts w:ascii="Arial" w:hAnsi="Arial" w:cs="Arial"/>
                  <w:color w:val="000000"/>
                  <w:sz w:val="24"/>
                  <w:szCs w:val="24"/>
                </w:rPr>
                <w:t>w zakresie zgodności z wytycznymi, o których mowa w ustawie wdrożeniowej</w:t>
              </w:r>
            </w:ins>
            <w:ins w:id="54" w:author="Michał Banasiak" w:date="2023-03-29T08:47:00Z">
              <w:r w:rsidR="00CC5885">
                <w:rPr>
                  <w:rFonts w:ascii="Arial" w:hAnsi="Arial" w:cs="Arial"/>
                  <w:color w:val="000000"/>
                  <w:sz w:val="24"/>
                  <w:szCs w:val="24"/>
                </w:rPr>
                <w:t>,</w:t>
              </w:r>
            </w:ins>
            <w:ins w:id="55" w:author="Piotr Bugajski" w:date="2023-03-28T15:44:00Z">
              <w:r w:rsidR="0081295F" w:rsidRPr="0081295F">
                <w:rPr>
                  <w:rFonts w:ascii="Arial" w:hAnsi="Arial" w:cs="Arial"/>
                  <w:color w:val="000000"/>
                  <w:sz w:val="24"/>
                  <w:szCs w:val="24"/>
                </w:rPr>
                <w:t xml:space="preserve"> oraz przepisami prawa </w:t>
              </w:r>
              <w:commentRangeStart w:id="56"/>
              <w:r w:rsidR="0081295F" w:rsidRPr="0081295F">
                <w:rPr>
                  <w:rFonts w:ascii="Arial" w:hAnsi="Arial" w:cs="Arial"/>
                  <w:color w:val="000000"/>
                  <w:sz w:val="24"/>
                  <w:szCs w:val="24"/>
                </w:rPr>
                <w:t>krajowego</w:t>
              </w:r>
            </w:ins>
            <w:commentRangeEnd w:id="56"/>
            <w:r w:rsidR="00430677">
              <w:rPr>
                <w:rStyle w:val="Odwoaniedokomentarza"/>
                <w:rFonts w:ascii="Calibri" w:eastAsia="Calibri" w:hAnsi="Calibri" w:cs="Times New Roman"/>
              </w:rPr>
              <w:commentReference w:id="56"/>
            </w:r>
            <w:ins w:id="57" w:author="Piotr Bugajski" w:date="2023-03-28T15:44:00Z">
              <w:r w:rsidR="0081295F" w:rsidRPr="0081295F">
                <w:rPr>
                  <w:rFonts w:ascii="Arial" w:hAnsi="Arial" w:cs="Arial"/>
                  <w:color w:val="000000"/>
                  <w:sz w:val="24"/>
                  <w:szCs w:val="24"/>
                </w:rPr>
                <w:t>.</w:t>
              </w:r>
            </w:ins>
          </w:p>
          <w:p w14:paraId="2D7E2671" w14:textId="77777777" w:rsidR="000F6356" w:rsidRPr="00B2587E" w:rsidRDefault="000F6356" w:rsidP="00B2587E">
            <w:pPr>
              <w:spacing w:line="276" w:lineRule="auto"/>
              <w:rPr>
                <w:rFonts w:ascii="Arial" w:hAnsi="Arial" w:cs="Arial"/>
                <w:color w:val="000000"/>
                <w:sz w:val="24"/>
                <w:szCs w:val="24"/>
              </w:rPr>
            </w:pPr>
          </w:p>
          <w:p w14:paraId="5B9591A5"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lastRenderedPageBreak/>
              <w:t>Kryterium jest weryfikowane w oparciu o wniosek o dofinansowanie projektu.</w:t>
            </w:r>
          </w:p>
        </w:tc>
        <w:tc>
          <w:tcPr>
            <w:tcW w:w="1051" w:type="pct"/>
          </w:tcPr>
          <w:p w14:paraId="6AEC9BCA"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lastRenderedPageBreak/>
              <w:t>Tak/nie</w:t>
            </w:r>
          </w:p>
          <w:p w14:paraId="1221768B"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28CD642D" w14:textId="77777777" w:rsidR="008C7A34" w:rsidRPr="00B2587E" w:rsidRDefault="008C7A34" w:rsidP="00B2587E">
            <w:pPr>
              <w:spacing w:line="276" w:lineRule="auto"/>
              <w:rPr>
                <w:rFonts w:ascii="Arial" w:hAnsi="Arial" w:cs="Arial"/>
                <w:bCs/>
                <w:sz w:val="24"/>
                <w:szCs w:val="24"/>
              </w:rPr>
            </w:pPr>
          </w:p>
          <w:p w14:paraId="264C33F8" w14:textId="1E8F8501"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568F8" w:rsidRPr="00B2587E" w14:paraId="075BDB9B" w14:textId="77777777" w:rsidTr="00D568F8">
        <w:tc>
          <w:tcPr>
            <w:tcW w:w="182" w:type="pct"/>
          </w:tcPr>
          <w:p w14:paraId="469123CB"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B.2</w:t>
            </w:r>
          </w:p>
        </w:tc>
        <w:tc>
          <w:tcPr>
            <w:tcW w:w="741" w:type="pct"/>
          </w:tcPr>
          <w:p w14:paraId="4916FBFC" w14:textId="1F36E948" w:rsidR="000F6356" w:rsidRPr="00B2587E" w:rsidRDefault="00D568F8" w:rsidP="00B2587E">
            <w:pPr>
              <w:spacing w:line="276" w:lineRule="auto"/>
              <w:rPr>
                <w:rFonts w:ascii="Arial" w:hAnsi="Arial" w:cs="Arial"/>
                <w:b/>
                <w:color w:val="000000"/>
                <w:sz w:val="24"/>
                <w:szCs w:val="24"/>
              </w:rPr>
            </w:pPr>
            <w:r w:rsidRPr="00B2587E">
              <w:rPr>
                <w:rFonts w:ascii="Arial" w:hAnsi="Arial" w:cs="Arial"/>
                <w:b/>
                <w:color w:val="000000"/>
                <w:sz w:val="24"/>
                <w:szCs w:val="24"/>
              </w:rPr>
              <w:t>W</w:t>
            </w:r>
            <w:r w:rsidR="000F6356" w:rsidRPr="00B2587E">
              <w:rPr>
                <w:rFonts w:ascii="Arial" w:hAnsi="Arial" w:cs="Arial"/>
                <w:b/>
                <w:color w:val="000000"/>
                <w:sz w:val="24"/>
                <w:szCs w:val="24"/>
              </w:rPr>
              <w:t>skaźniki projektu</w:t>
            </w:r>
          </w:p>
        </w:tc>
        <w:tc>
          <w:tcPr>
            <w:tcW w:w="3026" w:type="pct"/>
          </w:tcPr>
          <w:p w14:paraId="11CDD934"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W kryterium sprawdzimy prawidłowość opisu i doboru wskaźników do założeń projektu i Regulaminu wyboru projektów, w tym:</w:t>
            </w:r>
          </w:p>
          <w:p w14:paraId="3F38EFA6" w14:textId="77777777" w:rsidR="00D05018" w:rsidRDefault="000F6356" w:rsidP="00D05018">
            <w:pPr>
              <w:pStyle w:val="Akapitzlist"/>
              <w:numPr>
                <w:ilvl w:val="0"/>
                <w:numId w:val="16"/>
              </w:numPr>
              <w:spacing w:line="276" w:lineRule="auto"/>
              <w:ind w:left="357" w:hanging="357"/>
              <w:rPr>
                <w:rFonts w:ascii="Arial" w:hAnsi="Arial" w:cs="Arial"/>
                <w:color w:val="000000"/>
                <w:sz w:val="24"/>
                <w:szCs w:val="24"/>
              </w:rPr>
            </w:pPr>
            <w:r w:rsidRPr="00D05018">
              <w:rPr>
                <w:rFonts w:ascii="Arial" w:hAnsi="Arial" w:cs="Arial"/>
                <w:color w:val="000000"/>
                <w:sz w:val="24"/>
                <w:szCs w:val="24"/>
              </w:rPr>
              <w:t>możliwość osiągnięcia w ramach projektu skwantyfikowanych wskaźników produktów i rezultatów;</w:t>
            </w:r>
          </w:p>
          <w:p w14:paraId="18CBE6B4" w14:textId="77777777" w:rsidR="00D05018" w:rsidRDefault="000F6356" w:rsidP="00D05018">
            <w:pPr>
              <w:pStyle w:val="Akapitzlist"/>
              <w:numPr>
                <w:ilvl w:val="0"/>
                <w:numId w:val="16"/>
              </w:numPr>
              <w:spacing w:line="276" w:lineRule="auto"/>
              <w:ind w:left="357" w:hanging="357"/>
              <w:rPr>
                <w:rFonts w:ascii="Arial" w:hAnsi="Arial" w:cs="Arial"/>
                <w:color w:val="000000"/>
                <w:sz w:val="24"/>
                <w:szCs w:val="24"/>
              </w:rPr>
            </w:pPr>
            <w:r w:rsidRPr="00D05018">
              <w:rPr>
                <w:rFonts w:ascii="Arial" w:hAnsi="Arial" w:cs="Arial"/>
                <w:color w:val="000000"/>
                <w:sz w:val="24"/>
                <w:szCs w:val="24"/>
              </w:rPr>
              <w:t>adekwatność i poprawność sformułowania wskaźników;</w:t>
            </w:r>
          </w:p>
          <w:p w14:paraId="44722435" w14:textId="39D418E5" w:rsidR="000F6356" w:rsidRPr="00D05018" w:rsidRDefault="000F6356" w:rsidP="00D05018">
            <w:pPr>
              <w:pStyle w:val="Akapitzlist"/>
              <w:numPr>
                <w:ilvl w:val="0"/>
                <w:numId w:val="16"/>
              </w:numPr>
              <w:spacing w:line="276" w:lineRule="auto"/>
              <w:ind w:left="357" w:hanging="357"/>
              <w:rPr>
                <w:rFonts w:ascii="Arial" w:hAnsi="Arial" w:cs="Arial"/>
                <w:color w:val="000000"/>
                <w:sz w:val="24"/>
                <w:szCs w:val="24"/>
              </w:rPr>
            </w:pPr>
            <w:r w:rsidRPr="00D05018">
              <w:rPr>
                <w:rFonts w:ascii="Arial" w:hAnsi="Arial" w:cs="Arial"/>
                <w:color w:val="000000"/>
                <w:sz w:val="24"/>
                <w:szCs w:val="24"/>
              </w:rPr>
              <w:t>sposób mierzenia wskaźników ze wskazaniem źródła pomiaru.</w:t>
            </w:r>
          </w:p>
          <w:p w14:paraId="69E3DC9E" w14:textId="77777777" w:rsidR="000F6356" w:rsidRPr="00B2587E" w:rsidRDefault="000F6356" w:rsidP="00B2587E">
            <w:pPr>
              <w:spacing w:line="276" w:lineRule="auto"/>
              <w:rPr>
                <w:rFonts w:ascii="Arial" w:hAnsi="Arial" w:cs="Arial"/>
                <w:color w:val="000000"/>
                <w:sz w:val="24"/>
                <w:szCs w:val="24"/>
              </w:rPr>
            </w:pPr>
          </w:p>
          <w:p w14:paraId="659391A8" w14:textId="31F0F986"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 xml:space="preserve">Komitet Monitorujący dopuszcza doprecyzowanie zakresu </w:t>
            </w:r>
            <w:del w:id="58" w:author="Piotr Bugajski" w:date="2023-03-28T15:44:00Z">
              <w:r w:rsidRPr="00B2587E" w:rsidDel="0081295F">
                <w:rPr>
                  <w:rFonts w:ascii="Arial" w:hAnsi="Arial" w:cs="Arial"/>
                  <w:color w:val="000000"/>
                  <w:sz w:val="24"/>
                  <w:szCs w:val="24"/>
                </w:rPr>
                <w:delText xml:space="preserve">podmiotowego lub przedmiotowego </w:delText>
              </w:r>
            </w:del>
            <w:r w:rsidRPr="00B2587E">
              <w:rPr>
                <w:rFonts w:ascii="Arial" w:hAnsi="Arial" w:cs="Arial"/>
                <w:color w:val="000000"/>
                <w:sz w:val="24"/>
                <w:szCs w:val="24"/>
              </w:rPr>
              <w:t>kryterium na potrzeby danego postępowania w Regulaminie wyboru projektów</w:t>
            </w:r>
            <w:ins w:id="59" w:author="Piotr Bugajski" w:date="2023-03-28T15:44:00Z">
              <w:r w:rsidR="0081295F">
                <w:rPr>
                  <w:rFonts w:ascii="Arial" w:hAnsi="Arial" w:cs="Arial"/>
                  <w:color w:val="000000"/>
                  <w:sz w:val="24"/>
                  <w:szCs w:val="24"/>
                </w:rPr>
                <w:t xml:space="preserve">, </w:t>
              </w:r>
            </w:ins>
            <w:ins w:id="60" w:author="Piotr Bugajski" w:date="2023-03-28T15:45:00Z">
              <w:r w:rsidR="0081295F" w:rsidRPr="0081295F">
                <w:rPr>
                  <w:rFonts w:ascii="Arial" w:hAnsi="Arial" w:cs="Arial"/>
                  <w:color w:val="000000"/>
                  <w:sz w:val="24"/>
                  <w:szCs w:val="24"/>
                </w:rPr>
                <w:t>w zakresie zgodności z wytycznymi, o których mowa w ustawie wdrożeniowej</w:t>
              </w:r>
            </w:ins>
            <w:ins w:id="61" w:author="Michał Banasiak" w:date="2023-03-29T08:47:00Z">
              <w:r w:rsidR="00CC5885">
                <w:rPr>
                  <w:rFonts w:ascii="Arial" w:hAnsi="Arial" w:cs="Arial"/>
                  <w:color w:val="000000"/>
                  <w:sz w:val="24"/>
                  <w:szCs w:val="24"/>
                </w:rPr>
                <w:t>,</w:t>
              </w:r>
            </w:ins>
            <w:ins w:id="62" w:author="Piotr Bugajski" w:date="2023-03-28T15:45:00Z">
              <w:r w:rsidR="0081295F" w:rsidRPr="0081295F">
                <w:rPr>
                  <w:rFonts w:ascii="Arial" w:hAnsi="Arial" w:cs="Arial"/>
                  <w:color w:val="000000"/>
                  <w:sz w:val="24"/>
                  <w:szCs w:val="24"/>
                </w:rPr>
                <w:t xml:space="preserve"> oraz przepisami prawa </w:t>
              </w:r>
              <w:commentRangeStart w:id="63"/>
              <w:r w:rsidR="0081295F" w:rsidRPr="0081295F">
                <w:rPr>
                  <w:rFonts w:ascii="Arial" w:hAnsi="Arial" w:cs="Arial"/>
                  <w:color w:val="000000"/>
                  <w:sz w:val="24"/>
                  <w:szCs w:val="24"/>
                </w:rPr>
                <w:t>krajowego</w:t>
              </w:r>
            </w:ins>
            <w:commentRangeEnd w:id="63"/>
            <w:r w:rsidR="00430677">
              <w:rPr>
                <w:rStyle w:val="Odwoaniedokomentarza"/>
                <w:rFonts w:ascii="Calibri" w:eastAsia="Calibri" w:hAnsi="Calibri" w:cs="Times New Roman"/>
              </w:rPr>
              <w:commentReference w:id="63"/>
            </w:r>
            <w:ins w:id="64" w:author="Piotr Bugajski" w:date="2023-03-28T15:45:00Z">
              <w:r w:rsidR="0081295F" w:rsidRPr="0081295F">
                <w:rPr>
                  <w:rFonts w:ascii="Arial" w:hAnsi="Arial" w:cs="Arial"/>
                  <w:color w:val="000000"/>
                  <w:sz w:val="24"/>
                  <w:szCs w:val="24"/>
                </w:rPr>
                <w:t>.</w:t>
              </w:r>
            </w:ins>
            <w:del w:id="65" w:author="Piotr Bugajski" w:date="2023-03-28T15:44:00Z">
              <w:r w:rsidRPr="00B2587E" w:rsidDel="0081295F">
                <w:rPr>
                  <w:rFonts w:ascii="Arial" w:hAnsi="Arial" w:cs="Arial"/>
                  <w:color w:val="000000"/>
                  <w:sz w:val="24"/>
                  <w:szCs w:val="24"/>
                </w:rPr>
                <w:delText>.</w:delText>
              </w:r>
            </w:del>
          </w:p>
          <w:p w14:paraId="6947C853" w14:textId="77777777" w:rsidR="000F6356" w:rsidRPr="00B2587E" w:rsidRDefault="000F6356" w:rsidP="00B2587E">
            <w:pPr>
              <w:spacing w:line="276" w:lineRule="auto"/>
              <w:rPr>
                <w:rFonts w:ascii="Arial" w:hAnsi="Arial" w:cs="Arial"/>
                <w:color w:val="000000"/>
                <w:sz w:val="24"/>
                <w:szCs w:val="24"/>
              </w:rPr>
            </w:pPr>
          </w:p>
          <w:p w14:paraId="01DD0062"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Kryterium jest weryfikowane w oparciu o wniosek o dofinansowanie projektu.</w:t>
            </w:r>
          </w:p>
          <w:p w14:paraId="1664561E" w14:textId="77777777" w:rsidR="000F6356" w:rsidRPr="00B2587E" w:rsidRDefault="000F6356" w:rsidP="00B2587E">
            <w:pPr>
              <w:spacing w:line="276" w:lineRule="auto"/>
              <w:rPr>
                <w:rFonts w:ascii="Arial" w:hAnsi="Arial" w:cs="Arial"/>
                <w:color w:val="000000"/>
                <w:sz w:val="24"/>
                <w:szCs w:val="24"/>
              </w:rPr>
            </w:pPr>
          </w:p>
        </w:tc>
        <w:tc>
          <w:tcPr>
            <w:tcW w:w="1051" w:type="pct"/>
          </w:tcPr>
          <w:p w14:paraId="08978D21"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390DF2C6"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672760D9" w14:textId="77777777" w:rsidR="008C7A34" w:rsidRPr="00B2587E" w:rsidRDefault="008C7A34" w:rsidP="00B2587E">
            <w:pPr>
              <w:spacing w:line="276" w:lineRule="auto"/>
              <w:rPr>
                <w:rFonts w:ascii="Arial" w:hAnsi="Arial" w:cs="Arial"/>
                <w:bCs/>
                <w:sz w:val="24"/>
                <w:szCs w:val="24"/>
              </w:rPr>
            </w:pPr>
          </w:p>
          <w:p w14:paraId="2F706EEA" w14:textId="67C48E1E"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568F8" w:rsidRPr="00B2587E" w14:paraId="36E122CD" w14:textId="77777777" w:rsidTr="00D568F8">
        <w:tc>
          <w:tcPr>
            <w:tcW w:w="182" w:type="pct"/>
          </w:tcPr>
          <w:p w14:paraId="6A047F8E"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t>B.3</w:t>
            </w:r>
          </w:p>
        </w:tc>
        <w:tc>
          <w:tcPr>
            <w:tcW w:w="741" w:type="pct"/>
          </w:tcPr>
          <w:p w14:paraId="499E57E8" w14:textId="18A03884" w:rsidR="000F6356" w:rsidRPr="00B2587E" w:rsidRDefault="000F6356" w:rsidP="00B2587E">
            <w:pPr>
              <w:spacing w:line="276" w:lineRule="auto"/>
              <w:rPr>
                <w:rFonts w:ascii="Arial" w:hAnsi="Arial" w:cs="Arial"/>
                <w:b/>
                <w:color w:val="000000"/>
                <w:sz w:val="24"/>
                <w:szCs w:val="24"/>
              </w:rPr>
            </w:pPr>
            <w:r w:rsidRPr="00B2587E">
              <w:rPr>
                <w:rFonts w:ascii="Arial" w:hAnsi="Arial" w:cs="Arial"/>
                <w:b/>
                <w:color w:val="000000"/>
                <w:sz w:val="24"/>
                <w:szCs w:val="24"/>
              </w:rPr>
              <w:t>Zadania projektu</w:t>
            </w:r>
          </w:p>
        </w:tc>
        <w:tc>
          <w:tcPr>
            <w:tcW w:w="3026" w:type="pct"/>
          </w:tcPr>
          <w:p w14:paraId="5A9F39A5"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W kryterium sprawdzimy:</w:t>
            </w:r>
          </w:p>
          <w:p w14:paraId="29734B08" w14:textId="77777777" w:rsidR="000F6356" w:rsidRPr="00B2587E" w:rsidRDefault="000F6356" w:rsidP="00B2587E">
            <w:pPr>
              <w:pStyle w:val="Akapitzlist"/>
              <w:numPr>
                <w:ilvl w:val="0"/>
                <w:numId w:val="17"/>
              </w:numPr>
              <w:spacing w:line="276" w:lineRule="auto"/>
              <w:ind w:left="357" w:hanging="357"/>
              <w:rPr>
                <w:rFonts w:ascii="Arial" w:hAnsi="Arial" w:cs="Arial"/>
                <w:color w:val="000000"/>
                <w:sz w:val="24"/>
                <w:szCs w:val="24"/>
              </w:rPr>
            </w:pPr>
            <w:r w:rsidRPr="00B2587E">
              <w:rPr>
                <w:rFonts w:ascii="Arial" w:hAnsi="Arial" w:cs="Arial"/>
                <w:color w:val="000000"/>
                <w:sz w:val="24"/>
                <w:szCs w:val="24"/>
              </w:rPr>
              <w:t>trafność doboru zadań i ich merytoryczną zawartość w świetle zdiagnozowanego/ych problemu/ów oraz założonych celów/wskaźników;</w:t>
            </w:r>
          </w:p>
          <w:p w14:paraId="47122E73" w14:textId="77777777" w:rsidR="000F6356" w:rsidRPr="00B2587E" w:rsidRDefault="000F6356" w:rsidP="00B2587E">
            <w:pPr>
              <w:pStyle w:val="Akapitzlist"/>
              <w:numPr>
                <w:ilvl w:val="0"/>
                <w:numId w:val="17"/>
              </w:numPr>
              <w:spacing w:line="276" w:lineRule="auto"/>
              <w:ind w:left="357" w:hanging="357"/>
              <w:rPr>
                <w:rFonts w:ascii="Arial" w:hAnsi="Arial" w:cs="Arial"/>
                <w:color w:val="000000"/>
                <w:sz w:val="24"/>
                <w:szCs w:val="24"/>
              </w:rPr>
            </w:pPr>
            <w:r w:rsidRPr="00B2587E">
              <w:rPr>
                <w:rFonts w:ascii="Arial" w:hAnsi="Arial" w:cs="Arial"/>
                <w:color w:val="000000"/>
                <w:sz w:val="24"/>
                <w:szCs w:val="24"/>
              </w:rPr>
              <w:t>czy opis zadań jest adekwatny do założeń projektu;</w:t>
            </w:r>
          </w:p>
          <w:p w14:paraId="1F8CC2A1" w14:textId="77777777" w:rsidR="000F6356" w:rsidRPr="00B2587E" w:rsidRDefault="000F6356" w:rsidP="00B2587E">
            <w:pPr>
              <w:pStyle w:val="Akapitzlist"/>
              <w:numPr>
                <w:ilvl w:val="0"/>
                <w:numId w:val="17"/>
              </w:numPr>
              <w:spacing w:line="276" w:lineRule="auto"/>
              <w:ind w:left="357" w:hanging="357"/>
              <w:rPr>
                <w:rFonts w:ascii="Arial" w:hAnsi="Arial" w:cs="Arial"/>
                <w:color w:val="000000"/>
                <w:sz w:val="24"/>
                <w:szCs w:val="24"/>
              </w:rPr>
            </w:pPr>
            <w:r w:rsidRPr="00B2587E">
              <w:rPr>
                <w:rFonts w:ascii="Arial" w:hAnsi="Arial" w:cs="Arial"/>
                <w:color w:val="000000"/>
                <w:sz w:val="24"/>
                <w:szCs w:val="24"/>
              </w:rPr>
              <w:t>zgodność planowanych działań z przepisami właściwymi dla obszaru merytorycznego i warunkami wsparcia określonymi w Regulaminie wyboru projektów;</w:t>
            </w:r>
          </w:p>
          <w:p w14:paraId="76134D96" w14:textId="77777777" w:rsidR="000F6356" w:rsidRPr="00B2587E" w:rsidRDefault="000F6356" w:rsidP="00B2587E">
            <w:pPr>
              <w:pStyle w:val="Akapitzlist"/>
              <w:numPr>
                <w:ilvl w:val="0"/>
                <w:numId w:val="17"/>
              </w:numPr>
              <w:spacing w:line="276" w:lineRule="auto"/>
              <w:ind w:left="357" w:hanging="357"/>
              <w:rPr>
                <w:rFonts w:ascii="Arial" w:hAnsi="Arial" w:cs="Arial"/>
                <w:color w:val="000000"/>
                <w:sz w:val="24"/>
                <w:szCs w:val="24"/>
              </w:rPr>
            </w:pPr>
            <w:r w:rsidRPr="00B2587E">
              <w:rPr>
                <w:rFonts w:ascii="Arial" w:hAnsi="Arial" w:cs="Arial"/>
                <w:color w:val="000000"/>
                <w:sz w:val="24"/>
                <w:szCs w:val="24"/>
              </w:rPr>
              <w:lastRenderedPageBreak/>
              <w:t>podział zadań (wnioskodawca/partner) – dotyczy projektów partnerskich;</w:t>
            </w:r>
          </w:p>
          <w:p w14:paraId="3A71323D" w14:textId="77777777" w:rsidR="007A0D8A" w:rsidRPr="00B2587E" w:rsidRDefault="007A0D8A" w:rsidP="00B2587E">
            <w:pPr>
              <w:pStyle w:val="Akapitzlist"/>
              <w:numPr>
                <w:ilvl w:val="0"/>
                <w:numId w:val="17"/>
              </w:numPr>
              <w:spacing w:line="276" w:lineRule="auto"/>
              <w:ind w:left="357" w:hanging="357"/>
              <w:rPr>
                <w:rFonts w:ascii="Arial" w:hAnsi="Arial" w:cs="Arial"/>
                <w:color w:val="000000"/>
                <w:sz w:val="24"/>
                <w:szCs w:val="24"/>
              </w:rPr>
            </w:pPr>
            <w:r w:rsidRPr="00B2587E">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22750D6E" w14:textId="62BFFBD8" w:rsidR="000F6356" w:rsidRPr="00B2587E" w:rsidRDefault="008F3B57" w:rsidP="00B2587E">
            <w:pPr>
              <w:pStyle w:val="Akapitzlist"/>
              <w:numPr>
                <w:ilvl w:val="0"/>
                <w:numId w:val="17"/>
              </w:numPr>
              <w:spacing w:line="276" w:lineRule="auto"/>
              <w:ind w:left="357" w:hanging="357"/>
              <w:rPr>
                <w:rFonts w:ascii="Arial" w:hAnsi="Arial" w:cs="Arial"/>
                <w:color w:val="000000"/>
                <w:sz w:val="24"/>
                <w:szCs w:val="24"/>
              </w:rPr>
            </w:pPr>
            <w:r>
              <w:rPr>
                <w:rFonts w:ascii="Arial" w:hAnsi="Arial" w:cs="Arial"/>
                <w:color w:val="000000"/>
                <w:sz w:val="24"/>
                <w:szCs w:val="24"/>
              </w:rPr>
              <w:t xml:space="preserve">czy projekt zakłada racjonalny </w:t>
            </w:r>
            <w:r w:rsidR="000F6356" w:rsidRPr="00B2587E">
              <w:rPr>
                <w:rFonts w:ascii="Arial" w:hAnsi="Arial" w:cs="Arial"/>
                <w:color w:val="000000"/>
                <w:sz w:val="24"/>
                <w:szCs w:val="24"/>
              </w:rPr>
              <w:t>harmonogram zadań.</w:t>
            </w:r>
          </w:p>
          <w:p w14:paraId="7F910847" w14:textId="77777777" w:rsidR="000F6356" w:rsidRPr="00B2587E" w:rsidRDefault="000F6356" w:rsidP="00B2587E">
            <w:pPr>
              <w:spacing w:line="276" w:lineRule="auto"/>
              <w:rPr>
                <w:rFonts w:ascii="Arial" w:hAnsi="Arial" w:cs="Arial"/>
                <w:color w:val="000000"/>
                <w:sz w:val="24"/>
                <w:szCs w:val="24"/>
              </w:rPr>
            </w:pPr>
          </w:p>
          <w:p w14:paraId="79F78B65" w14:textId="7BC8938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 xml:space="preserve">Komitet Monitorujący dopuszcza doprecyzowanie zakresu </w:t>
            </w:r>
            <w:del w:id="66" w:author="Piotr Bugajski" w:date="2023-03-28T15:45:00Z">
              <w:r w:rsidRPr="00B2587E" w:rsidDel="006A033B">
                <w:rPr>
                  <w:rFonts w:ascii="Arial" w:hAnsi="Arial" w:cs="Arial"/>
                  <w:color w:val="000000"/>
                  <w:sz w:val="24"/>
                  <w:szCs w:val="24"/>
                </w:rPr>
                <w:delText xml:space="preserve">podmiotowego lub przedmiotowego </w:delText>
              </w:r>
            </w:del>
            <w:r w:rsidRPr="00B2587E">
              <w:rPr>
                <w:rFonts w:ascii="Arial" w:hAnsi="Arial" w:cs="Arial"/>
                <w:color w:val="000000"/>
                <w:sz w:val="24"/>
                <w:szCs w:val="24"/>
              </w:rPr>
              <w:t>kryterium na potrzeby danego postępowania w Regulaminie wyboru projektów</w:t>
            </w:r>
            <w:ins w:id="67" w:author="Piotr Bugajski" w:date="2023-03-28T15:45:00Z">
              <w:r w:rsidR="006A033B">
                <w:rPr>
                  <w:rFonts w:ascii="Arial" w:hAnsi="Arial" w:cs="Arial"/>
                  <w:color w:val="000000"/>
                  <w:sz w:val="24"/>
                  <w:szCs w:val="24"/>
                </w:rPr>
                <w:t xml:space="preserve">, </w:t>
              </w:r>
              <w:r w:rsidR="006A033B" w:rsidRPr="006A033B">
                <w:rPr>
                  <w:rFonts w:ascii="Arial" w:hAnsi="Arial" w:cs="Arial"/>
                  <w:color w:val="000000"/>
                  <w:sz w:val="24"/>
                  <w:szCs w:val="24"/>
                </w:rPr>
                <w:t>w zakresie zgodności z wytycznymi, o których mowa w ustawie wdrożeniowej</w:t>
              </w:r>
            </w:ins>
            <w:ins w:id="68" w:author="Michał Banasiak" w:date="2023-03-29T08:48:00Z">
              <w:r w:rsidR="00CC5885">
                <w:rPr>
                  <w:rFonts w:ascii="Arial" w:hAnsi="Arial" w:cs="Arial"/>
                  <w:color w:val="000000"/>
                  <w:sz w:val="24"/>
                  <w:szCs w:val="24"/>
                </w:rPr>
                <w:t>,</w:t>
              </w:r>
            </w:ins>
            <w:ins w:id="69" w:author="Piotr Bugajski" w:date="2023-03-28T15:45:00Z">
              <w:r w:rsidR="006A033B" w:rsidRPr="006A033B">
                <w:rPr>
                  <w:rFonts w:ascii="Arial" w:hAnsi="Arial" w:cs="Arial"/>
                  <w:color w:val="000000"/>
                  <w:sz w:val="24"/>
                  <w:szCs w:val="24"/>
                </w:rPr>
                <w:t xml:space="preserve"> oraz przepisami prawa </w:t>
              </w:r>
              <w:commentRangeStart w:id="70"/>
              <w:r w:rsidR="006A033B" w:rsidRPr="006A033B">
                <w:rPr>
                  <w:rFonts w:ascii="Arial" w:hAnsi="Arial" w:cs="Arial"/>
                  <w:color w:val="000000"/>
                  <w:sz w:val="24"/>
                  <w:szCs w:val="24"/>
                </w:rPr>
                <w:t>krajowego</w:t>
              </w:r>
            </w:ins>
            <w:commentRangeEnd w:id="70"/>
            <w:r w:rsidR="00430677">
              <w:rPr>
                <w:rStyle w:val="Odwoaniedokomentarza"/>
                <w:rFonts w:ascii="Calibri" w:eastAsia="Calibri" w:hAnsi="Calibri" w:cs="Times New Roman"/>
              </w:rPr>
              <w:commentReference w:id="70"/>
            </w:r>
            <w:ins w:id="71" w:author="Piotr Bugajski" w:date="2023-03-28T15:45:00Z">
              <w:r w:rsidR="006A033B" w:rsidRPr="006A033B">
                <w:rPr>
                  <w:rFonts w:ascii="Arial" w:hAnsi="Arial" w:cs="Arial"/>
                  <w:color w:val="000000"/>
                  <w:sz w:val="24"/>
                  <w:szCs w:val="24"/>
                </w:rPr>
                <w:t>.</w:t>
              </w:r>
            </w:ins>
            <w:del w:id="72" w:author="Piotr Bugajski" w:date="2023-03-28T15:45:00Z">
              <w:r w:rsidRPr="00B2587E" w:rsidDel="006A033B">
                <w:rPr>
                  <w:rFonts w:ascii="Arial" w:hAnsi="Arial" w:cs="Arial"/>
                  <w:color w:val="000000"/>
                  <w:sz w:val="24"/>
                  <w:szCs w:val="24"/>
                </w:rPr>
                <w:delText>.</w:delText>
              </w:r>
            </w:del>
          </w:p>
          <w:p w14:paraId="28AB886B" w14:textId="77777777" w:rsidR="000F6356" w:rsidRPr="00B2587E" w:rsidRDefault="000F6356" w:rsidP="00B2587E">
            <w:pPr>
              <w:spacing w:line="276" w:lineRule="auto"/>
              <w:rPr>
                <w:rFonts w:ascii="Arial" w:hAnsi="Arial" w:cs="Arial"/>
                <w:color w:val="000000"/>
                <w:sz w:val="24"/>
                <w:szCs w:val="24"/>
              </w:rPr>
            </w:pPr>
          </w:p>
          <w:p w14:paraId="579D4BE8"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Kryterium jest weryfikowane w oparciu o wniosek o dofinansowanie projektu.</w:t>
            </w:r>
          </w:p>
        </w:tc>
        <w:tc>
          <w:tcPr>
            <w:tcW w:w="1051" w:type="pct"/>
          </w:tcPr>
          <w:p w14:paraId="0F8C6DD9"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lastRenderedPageBreak/>
              <w:t>Tak/nie</w:t>
            </w:r>
          </w:p>
          <w:p w14:paraId="195ED2CF"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65CA12C8" w14:textId="77777777" w:rsidR="008C7A34" w:rsidRPr="00B2587E" w:rsidRDefault="008C7A34" w:rsidP="00B2587E">
            <w:pPr>
              <w:spacing w:line="276" w:lineRule="auto"/>
              <w:rPr>
                <w:rFonts w:ascii="Arial" w:hAnsi="Arial" w:cs="Arial"/>
                <w:bCs/>
                <w:sz w:val="24"/>
                <w:szCs w:val="24"/>
              </w:rPr>
            </w:pPr>
          </w:p>
          <w:p w14:paraId="22912FBD" w14:textId="62A04E32"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 xml:space="preserve">Niepoprawienie/nieuzupełnienie wskazanych błędów/braków skutkuje przeprowadzeniem </w:t>
            </w:r>
            <w:r w:rsidRPr="00B2587E">
              <w:rPr>
                <w:rFonts w:ascii="Arial" w:hAnsi="Arial" w:cs="Arial"/>
                <w:bCs/>
                <w:sz w:val="24"/>
                <w:szCs w:val="24"/>
              </w:rPr>
              <w:lastRenderedPageBreak/>
              <w:t>oceny na podstawie posiadanych dokumentów. W takim przypadku ocena może być negatywna.</w:t>
            </w:r>
          </w:p>
        </w:tc>
      </w:tr>
      <w:tr w:rsidR="00D568F8" w:rsidRPr="00B2587E" w14:paraId="1CC22D5C" w14:textId="77777777" w:rsidTr="00D568F8">
        <w:tc>
          <w:tcPr>
            <w:tcW w:w="182" w:type="pct"/>
          </w:tcPr>
          <w:p w14:paraId="7600F4B3"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lastRenderedPageBreak/>
              <w:t>B.4</w:t>
            </w:r>
          </w:p>
        </w:tc>
        <w:tc>
          <w:tcPr>
            <w:tcW w:w="741" w:type="pct"/>
          </w:tcPr>
          <w:p w14:paraId="1DB87C41" w14:textId="55A4CCC2" w:rsidR="000F6356" w:rsidRPr="00B2587E" w:rsidRDefault="000F6356" w:rsidP="00B2587E">
            <w:pPr>
              <w:spacing w:line="276" w:lineRule="auto"/>
              <w:rPr>
                <w:rFonts w:ascii="Arial" w:hAnsi="Arial" w:cs="Arial"/>
                <w:b/>
                <w:color w:val="000000"/>
                <w:sz w:val="24"/>
                <w:szCs w:val="24"/>
              </w:rPr>
            </w:pPr>
            <w:r w:rsidRPr="00B2587E">
              <w:rPr>
                <w:rFonts w:ascii="Arial" w:hAnsi="Arial" w:cs="Arial"/>
                <w:b/>
                <w:color w:val="000000"/>
                <w:sz w:val="24"/>
                <w:szCs w:val="24"/>
              </w:rPr>
              <w:t>Potencjał do realizacji projektu</w:t>
            </w:r>
          </w:p>
        </w:tc>
        <w:tc>
          <w:tcPr>
            <w:tcW w:w="3026" w:type="pct"/>
          </w:tcPr>
          <w:p w14:paraId="49837B97"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W kryterium sprawdzimy:</w:t>
            </w:r>
          </w:p>
          <w:p w14:paraId="54292F9D" w14:textId="4443A4F8" w:rsidR="000F6356" w:rsidRPr="00B2587E" w:rsidRDefault="000F6356" w:rsidP="00B2587E">
            <w:pPr>
              <w:pStyle w:val="Akapitzlist"/>
              <w:numPr>
                <w:ilvl w:val="0"/>
                <w:numId w:val="20"/>
              </w:numPr>
              <w:spacing w:line="276" w:lineRule="auto"/>
              <w:ind w:left="357" w:hanging="357"/>
              <w:rPr>
                <w:rFonts w:ascii="Arial" w:hAnsi="Arial" w:cs="Arial"/>
                <w:color w:val="000000"/>
                <w:sz w:val="24"/>
                <w:szCs w:val="24"/>
              </w:rPr>
            </w:pPr>
            <w:r w:rsidRPr="00B2587E">
              <w:rPr>
                <w:rFonts w:ascii="Arial" w:hAnsi="Arial" w:cs="Arial"/>
                <w:color w:val="000000"/>
                <w:sz w:val="24"/>
                <w:szCs w:val="24"/>
              </w:rPr>
              <w:t>doświadczenie wnioskodawcy w obszarze tematycznym, którego dotyczy realizowany projekt, na danym terytorium i w pracy z daną grupą docelową</w:t>
            </w:r>
            <w:r w:rsidR="00D568F8" w:rsidRPr="00B2587E">
              <w:rPr>
                <w:rFonts w:ascii="Arial" w:hAnsi="Arial" w:cs="Arial"/>
                <w:color w:val="000000"/>
                <w:sz w:val="24"/>
                <w:szCs w:val="24"/>
              </w:rPr>
              <w:t>;</w:t>
            </w:r>
          </w:p>
          <w:p w14:paraId="4B14791E" w14:textId="77777777" w:rsidR="000F6356" w:rsidRPr="00B2587E" w:rsidRDefault="000F6356" w:rsidP="00B2587E">
            <w:pPr>
              <w:pStyle w:val="Akapitzlist"/>
              <w:numPr>
                <w:ilvl w:val="0"/>
                <w:numId w:val="20"/>
              </w:numPr>
              <w:spacing w:line="276" w:lineRule="auto"/>
              <w:ind w:left="357" w:hanging="357"/>
              <w:rPr>
                <w:rFonts w:ascii="Arial" w:hAnsi="Arial" w:cs="Arial"/>
                <w:color w:val="000000"/>
                <w:sz w:val="24"/>
                <w:szCs w:val="24"/>
              </w:rPr>
            </w:pPr>
            <w:r w:rsidRPr="00B2587E">
              <w:rPr>
                <w:rFonts w:ascii="Arial" w:hAnsi="Arial" w:cs="Arial"/>
                <w:color w:val="000000"/>
                <w:sz w:val="24"/>
                <w:szCs w:val="24"/>
              </w:rPr>
              <w:t>potencjał kadrowy i techniczny planowany do zaangażowania w ramach projektu,</w:t>
            </w:r>
          </w:p>
          <w:p w14:paraId="6B7760FE" w14:textId="4CCFAB13" w:rsidR="000F6356" w:rsidRPr="00B2587E" w:rsidRDefault="000F6356" w:rsidP="00B2587E">
            <w:pPr>
              <w:pStyle w:val="Akapitzlist"/>
              <w:numPr>
                <w:ilvl w:val="0"/>
                <w:numId w:val="20"/>
              </w:numPr>
              <w:spacing w:line="276" w:lineRule="auto"/>
              <w:ind w:left="357" w:hanging="357"/>
              <w:rPr>
                <w:rFonts w:ascii="Arial" w:hAnsi="Arial" w:cs="Arial"/>
                <w:color w:val="000000"/>
                <w:sz w:val="24"/>
                <w:szCs w:val="24"/>
              </w:rPr>
            </w:pPr>
            <w:r w:rsidRPr="00B2587E">
              <w:rPr>
                <w:rFonts w:ascii="Arial" w:hAnsi="Arial" w:cs="Arial"/>
                <w:color w:val="000000"/>
                <w:sz w:val="24"/>
                <w:szCs w:val="24"/>
              </w:rPr>
              <w:t>czy opis potencjału i doświadczenia wnioskodawcy jest adekwatny do założeń projektu i Regulaminu wyboru projektów</w:t>
            </w:r>
            <w:r w:rsidR="00D568F8" w:rsidRPr="00B2587E">
              <w:rPr>
                <w:rFonts w:ascii="Arial" w:hAnsi="Arial" w:cs="Arial"/>
                <w:color w:val="000000"/>
                <w:sz w:val="24"/>
                <w:szCs w:val="24"/>
              </w:rPr>
              <w:t>;</w:t>
            </w:r>
          </w:p>
          <w:p w14:paraId="5DD0DC18" w14:textId="7A9A246F" w:rsidR="000F6356" w:rsidRPr="00B2587E" w:rsidRDefault="000F6356" w:rsidP="00B2587E">
            <w:pPr>
              <w:pStyle w:val="Akapitzlist"/>
              <w:numPr>
                <w:ilvl w:val="0"/>
                <w:numId w:val="20"/>
              </w:numPr>
              <w:spacing w:line="276" w:lineRule="auto"/>
              <w:ind w:left="357" w:hanging="357"/>
              <w:rPr>
                <w:rFonts w:ascii="Arial" w:hAnsi="Arial" w:cs="Arial"/>
                <w:color w:val="000000"/>
                <w:sz w:val="24"/>
                <w:szCs w:val="24"/>
              </w:rPr>
            </w:pPr>
            <w:r w:rsidRPr="00B2587E">
              <w:rPr>
                <w:rFonts w:ascii="Arial" w:hAnsi="Arial" w:cs="Arial"/>
                <w:color w:val="000000"/>
                <w:sz w:val="24"/>
                <w:szCs w:val="24"/>
              </w:rPr>
              <w:t xml:space="preserve">sposób zarządzania projektem. </w:t>
            </w:r>
          </w:p>
          <w:p w14:paraId="30986D3F" w14:textId="77777777" w:rsidR="000F6356" w:rsidRPr="00B2587E" w:rsidRDefault="000F6356" w:rsidP="00B2587E">
            <w:pPr>
              <w:spacing w:line="276" w:lineRule="auto"/>
              <w:rPr>
                <w:rFonts w:ascii="Arial" w:hAnsi="Arial" w:cs="Arial"/>
                <w:color w:val="000000"/>
                <w:sz w:val="24"/>
                <w:szCs w:val="24"/>
              </w:rPr>
            </w:pPr>
          </w:p>
          <w:p w14:paraId="62A3CC45" w14:textId="601933A0"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lastRenderedPageBreak/>
              <w:t xml:space="preserve">Komitet Monitorujący dopuszcza doprecyzowanie zakresu </w:t>
            </w:r>
            <w:del w:id="73" w:author="Piotr Bugajski" w:date="2023-03-28T15:45:00Z">
              <w:r w:rsidRPr="00B2587E" w:rsidDel="006A033B">
                <w:rPr>
                  <w:rFonts w:ascii="Arial" w:hAnsi="Arial" w:cs="Arial"/>
                  <w:color w:val="000000"/>
                  <w:sz w:val="24"/>
                  <w:szCs w:val="24"/>
                </w:rPr>
                <w:delText xml:space="preserve">podmiotowego lub przedmiotowego </w:delText>
              </w:r>
            </w:del>
            <w:r w:rsidRPr="00B2587E">
              <w:rPr>
                <w:rFonts w:ascii="Arial" w:hAnsi="Arial" w:cs="Arial"/>
                <w:color w:val="000000"/>
                <w:sz w:val="24"/>
                <w:szCs w:val="24"/>
              </w:rPr>
              <w:t>kryterium na potrzeby danego postępowania w Regulaminie wyboru projektów</w:t>
            </w:r>
            <w:ins w:id="74" w:author="Piotr Bugajski" w:date="2023-03-28T15:45:00Z">
              <w:r w:rsidR="006A033B">
                <w:rPr>
                  <w:rFonts w:ascii="Arial" w:hAnsi="Arial" w:cs="Arial"/>
                  <w:color w:val="000000"/>
                  <w:sz w:val="24"/>
                  <w:szCs w:val="24"/>
                </w:rPr>
                <w:t xml:space="preserve">, </w:t>
              </w:r>
              <w:r w:rsidR="006A033B" w:rsidRPr="006A033B">
                <w:rPr>
                  <w:rFonts w:ascii="Arial" w:hAnsi="Arial" w:cs="Arial"/>
                  <w:color w:val="000000"/>
                  <w:sz w:val="24"/>
                  <w:szCs w:val="24"/>
                </w:rPr>
                <w:t>w zakresie zgodności z wytycznymi, o których mowa w ustawie wdrożeniowej</w:t>
              </w:r>
            </w:ins>
            <w:ins w:id="75" w:author="Michał Banasiak" w:date="2023-03-29T08:48:00Z">
              <w:r w:rsidR="00CC5885">
                <w:rPr>
                  <w:rFonts w:ascii="Arial" w:hAnsi="Arial" w:cs="Arial"/>
                  <w:color w:val="000000"/>
                  <w:sz w:val="24"/>
                  <w:szCs w:val="24"/>
                </w:rPr>
                <w:t>,</w:t>
              </w:r>
            </w:ins>
            <w:ins w:id="76" w:author="Piotr Bugajski" w:date="2023-03-28T15:45:00Z">
              <w:r w:rsidR="006A033B" w:rsidRPr="006A033B">
                <w:rPr>
                  <w:rFonts w:ascii="Arial" w:hAnsi="Arial" w:cs="Arial"/>
                  <w:color w:val="000000"/>
                  <w:sz w:val="24"/>
                  <w:szCs w:val="24"/>
                </w:rPr>
                <w:t xml:space="preserve"> oraz przepisami prawa </w:t>
              </w:r>
              <w:commentRangeStart w:id="77"/>
              <w:r w:rsidR="006A033B" w:rsidRPr="006A033B">
                <w:rPr>
                  <w:rFonts w:ascii="Arial" w:hAnsi="Arial" w:cs="Arial"/>
                  <w:color w:val="000000"/>
                  <w:sz w:val="24"/>
                  <w:szCs w:val="24"/>
                </w:rPr>
                <w:t>krajowego</w:t>
              </w:r>
            </w:ins>
            <w:commentRangeEnd w:id="77"/>
            <w:r w:rsidR="00430677">
              <w:rPr>
                <w:rStyle w:val="Odwoaniedokomentarza"/>
                <w:rFonts w:ascii="Calibri" w:eastAsia="Calibri" w:hAnsi="Calibri" w:cs="Times New Roman"/>
              </w:rPr>
              <w:commentReference w:id="77"/>
            </w:r>
            <w:ins w:id="78" w:author="Piotr Bugajski" w:date="2023-03-28T15:45:00Z">
              <w:r w:rsidR="006A033B" w:rsidRPr="006A033B">
                <w:rPr>
                  <w:rFonts w:ascii="Arial" w:hAnsi="Arial" w:cs="Arial"/>
                  <w:color w:val="000000"/>
                  <w:sz w:val="24"/>
                  <w:szCs w:val="24"/>
                </w:rPr>
                <w:t>.</w:t>
              </w:r>
            </w:ins>
            <w:del w:id="79" w:author="Piotr Bugajski" w:date="2023-03-28T15:45:00Z">
              <w:r w:rsidRPr="00B2587E" w:rsidDel="006A033B">
                <w:rPr>
                  <w:rFonts w:ascii="Arial" w:hAnsi="Arial" w:cs="Arial"/>
                  <w:color w:val="000000"/>
                  <w:sz w:val="24"/>
                  <w:szCs w:val="24"/>
                </w:rPr>
                <w:delText>.</w:delText>
              </w:r>
            </w:del>
          </w:p>
          <w:p w14:paraId="40E070B9" w14:textId="77777777" w:rsidR="000F6356" w:rsidRPr="00B2587E" w:rsidRDefault="000F6356" w:rsidP="00B2587E">
            <w:pPr>
              <w:spacing w:line="276" w:lineRule="auto"/>
              <w:rPr>
                <w:rFonts w:ascii="Arial" w:hAnsi="Arial" w:cs="Arial"/>
                <w:color w:val="000000"/>
                <w:sz w:val="24"/>
                <w:szCs w:val="24"/>
              </w:rPr>
            </w:pPr>
          </w:p>
          <w:p w14:paraId="7D513422"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Kryterium jest weryfikowane w oparciu o wniosek o dofinansowanie projektu.</w:t>
            </w:r>
          </w:p>
        </w:tc>
        <w:tc>
          <w:tcPr>
            <w:tcW w:w="1051" w:type="pct"/>
          </w:tcPr>
          <w:p w14:paraId="7688F944"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lastRenderedPageBreak/>
              <w:t>Tak/nie</w:t>
            </w:r>
          </w:p>
          <w:p w14:paraId="7FCFAC0C"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5D083C6C" w14:textId="77777777" w:rsidR="008C7A34" w:rsidRPr="00B2587E" w:rsidRDefault="008C7A34" w:rsidP="00B2587E">
            <w:pPr>
              <w:spacing w:line="276" w:lineRule="auto"/>
              <w:rPr>
                <w:rFonts w:ascii="Arial" w:hAnsi="Arial" w:cs="Arial"/>
                <w:bCs/>
                <w:sz w:val="24"/>
                <w:szCs w:val="24"/>
              </w:rPr>
            </w:pPr>
          </w:p>
          <w:p w14:paraId="1682389A" w14:textId="29CBB385"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 xml:space="preserve">Niepoprawienie/nieuzupełnienie wskazanych błędów/braków skutkuje przeprowadzeniem oceny na podstawie posiadanych dokumentów. W </w:t>
            </w:r>
            <w:r w:rsidRPr="00B2587E">
              <w:rPr>
                <w:rFonts w:ascii="Arial" w:hAnsi="Arial" w:cs="Arial"/>
                <w:bCs/>
                <w:sz w:val="24"/>
                <w:szCs w:val="24"/>
              </w:rPr>
              <w:lastRenderedPageBreak/>
              <w:t>takim przypadku ocena może być negatywna.</w:t>
            </w:r>
          </w:p>
        </w:tc>
      </w:tr>
      <w:tr w:rsidR="00D568F8" w:rsidRPr="00B2587E" w14:paraId="16631AB7" w14:textId="77777777" w:rsidTr="00D568F8">
        <w:tc>
          <w:tcPr>
            <w:tcW w:w="182" w:type="pct"/>
          </w:tcPr>
          <w:p w14:paraId="6052EBDA" w14:textId="77777777" w:rsidR="000F6356" w:rsidRPr="00B2587E" w:rsidRDefault="000F6356" w:rsidP="00B2587E">
            <w:pPr>
              <w:spacing w:line="276" w:lineRule="auto"/>
              <w:jc w:val="center"/>
              <w:rPr>
                <w:rFonts w:ascii="Arial" w:hAnsi="Arial" w:cs="Arial"/>
                <w:b/>
                <w:bCs/>
                <w:sz w:val="24"/>
                <w:szCs w:val="24"/>
              </w:rPr>
            </w:pPr>
            <w:r w:rsidRPr="00B2587E">
              <w:rPr>
                <w:rFonts w:ascii="Arial" w:hAnsi="Arial" w:cs="Arial"/>
                <w:b/>
                <w:bCs/>
                <w:sz w:val="24"/>
                <w:szCs w:val="24"/>
              </w:rPr>
              <w:lastRenderedPageBreak/>
              <w:t>B.5</w:t>
            </w:r>
          </w:p>
        </w:tc>
        <w:tc>
          <w:tcPr>
            <w:tcW w:w="741" w:type="pct"/>
          </w:tcPr>
          <w:p w14:paraId="682EE455" w14:textId="2E502025" w:rsidR="000F6356" w:rsidRPr="00B2587E" w:rsidRDefault="000F6356" w:rsidP="00B2587E">
            <w:pPr>
              <w:spacing w:line="276" w:lineRule="auto"/>
              <w:rPr>
                <w:rFonts w:ascii="Arial" w:hAnsi="Arial" w:cs="Arial"/>
                <w:b/>
                <w:color w:val="000000"/>
                <w:sz w:val="24"/>
                <w:szCs w:val="24"/>
              </w:rPr>
            </w:pPr>
            <w:r w:rsidRPr="00B2587E">
              <w:rPr>
                <w:rFonts w:ascii="Arial" w:hAnsi="Arial" w:cs="Arial"/>
                <w:b/>
                <w:color w:val="000000"/>
                <w:sz w:val="24"/>
                <w:szCs w:val="24"/>
              </w:rPr>
              <w:t>Budżet projektu</w:t>
            </w:r>
          </w:p>
        </w:tc>
        <w:tc>
          <w:tcPr>
            <w:tcW w:w="3026" w:type="pct"/>
          </w:tcPr>
          <w:p w14:paraId="69FA7E6C"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W kryterium sprawdzimy:</w:t>
            </w:r>
          </w:p>
          <w:p w14:paraId="49D0E481" w14:textId="77777777" w:rsidR="000F6356" w:rsidRPr="00B2587E" w:rsidRDefault="000F6356" w:rsidP="00B2587E">
            <w:pPr>
              <w:pStyle w:val="Akapitzlist"/>
              <w:numPr>
                <w:ilvl w:val="0"/>
                <w:numId w:val="21"/>
              </w:numPr>
              <w:spacing w:line="276" w:lineRule="auto"/>
              <w:ind w:left="357" w:hanging="357"/>
              <w:rPr>
                <w:rFonts w:ascii="Arial" w:hAnsi="Arial" w:cs="Arial"/>
                <w:color w:val="000000"/>
                <w:sz w:val="24"/>
                <w:szCs w:val="24"/>
              </w:rPr>
            </w:pPr>
            <w:r w:rsidRPr="00B2587E">
              <w:rPr>
                <w:rFonts w:ascii="Arial" w:hAnsi="Arial" w:cs="Arial"/>
                <w:color w:val="000000"/>
                <w:sz w:val="24"/>
                <w:szCs w:val="24"/>
              </w:rPr>
              <w:t>zgodność budżetu projektu z Wytycznymi dotyczącymi kwalifikowalności wydatków na lata 2021-2027;</w:t>
            </w:r>
          </w:p>
          <w:p w14:paraId="6DDAF896" w14:textId="77777777" w:rsidR="000F6356" w:rsidRPr="00B2587E" w:rsidRDefault="000F6356" w:rsidP="00B2587E">
            <w:pPr>
              <w:pStyle w:val="Akapitzlist"/>
              <w:numPr>
                <w:ilvl w:val="0"/>
                <w:numId w:val="21"/>
              </w:numPr>
              <w:spacing w:line="276" w:lineRule="auto"/>
              <w:ind w:left="357" w:hanging="357"/>
              <w:rPr>
                <w:rFonts w:ascii="Arial" w:hAnsi="Arial" w:cs="Arial"/>
                <w:color w:val="000000"/>
                <w:sz w:val="24"/>
                <w:szCs w:val="24"/>
              </w:rPr>
            </w:pPr>
            <w:r w:rsidRPr="00B2587E">
              <w:rPr>
                <w:rFonts w:ascii="Arial" w:hAnsi="Arial" w:cs="Arial"/>
                <w:color w:val="000000"/>
                <w:sz w:val="24"/>
                <w:szCs w:val="24"/>
              </w:rPr>
              <w:t>niezbędność planowanych wydatków w budżecie projektu, w tym:</w:t>
            </w:r>
          </w:p>
          <w:p w14:paraId="047F7687" w14:textId="77777777" w:rsidR="000F6356" w:rsidRPr="00B2587E" w:rsidRDefault="000F6356" w:rsidP="00B2587E">
            <w:pPr>
              <w:pStyle w:val="Akapitzlist"/>
              <w:numPr>
                <w:ilvl w:val="0"/>
                <w:numId w:val="22"/>
              </w:numPr>
              <w:spacing w:line="276" w:lineRule="auto"/>
              <w:rPr>
                <w:rFonts w:ascii="Arial" w:hAnsi="Arial" w:cs="Arial"/>
                <w:color w:val="000000"/>
                <w:sz w:val="24"/>
                <w:szCs w:val="24"/>
              </w:rPr>
            </w:pPr>
            <w:r w:rsidRPr="00B2587E">
              <w:rPr>
                <w:rFonts w:ascii="Arial" w:hAnsi="Arial" w:cs="Arial"/>
                <w:color w:val="000000"/>
                <w:sz w:val="24"/>
                <w:szCs w:val="24"/>
              </w:rPr>
              <w:t>czy wydatki wynikają bezpośrednio z opisanych działań i przyczyniają się do osiągnięcia produktów projektu;</w:t>
            </w:r>
          </w:p>
          <w:p w14:paraId="28F2B90A" w14:textId="77777777" w:rsidR="000F6356" w:rsidRPr="00B2587E" w:rsidRDefault="000F6356" w:rsidP="00B2587E">
            <w:pPr>
              <w:pStyle w:val="Akapitzlist"/>
              <w:numPr>
                <w:ilvl w:val="0"/>
                <w:numId w:val="22"/>
              </w:numPr>
              <w:spacing w:line="276" w:lineRule="auto"/>
              <w:rPr>
                <w:rFonts w:ascii="Arial" w:hAnsi="Arial" w:cs="Arial"/>
                <w:color w:val="000000"/>
                <w:sz w:val="24"/>
                <w:szCs w:val="24"/>
              </w:rPr>
            </w:pPr>
            <w:r w:rsidRPr="00B2587E">
              <w:rPr>
                <w:rFonts w:ascii="Arial" w:hAnsi="Arial" w:cs="Arial"/>
                <w:color w:val="000000"/>
                <w:sz w:val="24"/>
                <w:szCs w:val="24"/>
              </w:rPr>
              <w:t>czy nie ujęto wydatków, które wykazano jako potencjał wnioskodawcy (chyba, że stanowią wkład własny);</w:t>
            </w:r>
          </w:p>
          <w:p w14:paraId="02B17D9E" w14:textId="77777777" w:rsidR="000F6356" w:rsidRPr="00B2587E" w:rsidRDefault="000F6356" w:rsidP="00B2587E">
            <w:pPr>
              <w:pStyle w:val="Akapitzlist"/>
              <w:numPr>
                <w:ilvl w:val="0"/>
                <w:numId w:val="21"/>
              </w:numPr>
              <w:spacing w:line="276" w:lineRule="auto"/>
              <w:ind w:left="357" w:hanging="357"/>
              <w:rPr>
                <w:rFonts w:ascii="Arial" w:hAnsi="Arial" w:cs="Arial"/>
                <w:color w:val="000000"/>
                <w:sz w:val="24"/>
                <w:szCs w:val="24"/>
              </w:rPr>
            </w:pPr>
            <w:r w:rsidRPr="00B2587E">
              <w:rPr>
                <w:rFonts w:ascii="Arial" w:hAnsi="Arial" w:cs="Arial"/>
                <w:color w:val="000000"/>
                <w:sz w:val="24"/>
                <w:szCs w:val="24"/>
              </w:rPr>
              <w:t>racjonalność i efektywność planowanych wydatków, w tym:</w:t>
            </w:r>
          </w:p>
          <w:p w14:paraId="6E2CC6BA" w14:textId="77777777" w:rsidR="000F6356" w:rsidRPr="00B2587E" w:rsidRDefault="000F6356" w:rsidP="00B2587E">
            <w:pPr>
              <w:pStyle w:val="Akapitzlist"/>
              <w:numPr>
                <w:ilvl w:val="0"/>
                <w:numId w:val="23"/>
              </w:numPr>
              <w:spacing w:line="276" w:lineRule="auto"/>
              <w:rPr>
                <w:rFonts w:ascii="Arial" w:hAnsi="Arial" w:cs="Arial"/>
                <w:color w:val="000000"/>
                <w:sz w:val="24"/>
                <w:szCs w:val="24"/>
              </w:rPr>
            </w:pPr>
            <w:r w:rsidRPr="00B2587E">
              <w:rPr>
                <w:rFonts w:ascii="Arial" w:hAnsi="Arial" w:cs="Arial"/>
                <w:color w:val="000000"/>
                <w:sz w:val="24"/>
                <w:szCs w:val="24"/>
              </w:rPr>
              <w:t>czy są adekwatne do zakresu i specyfiki projektu, czasu jego realizacji oraz planowanych produktów projektu;</w:t>
            </w:r>
          </w:p>
          <w:p w14:paraId="46D0AD7B" w14:textId="77777777" w:rsidR="000F6356" w:rsidRPr="00B2587E" w:rsidRDefault="000F6356" w:rsidP="00B2587E">
            <w:pPr>
              <w:pStyle w:val="Akapitzlist"/>
              <w:numPr>
                <w:ilvl w:val="0"/>
                <w:numId w:val="23"/>
              </w:numPr>
              <w:spacing w:line="276" w:lineRule="auto"/>
              <w:rPr>
                <w:rFonts w:ascii="Arial" w:hAnsi="Arial" w:cs="Arial"/>
                <w:color w:val="000000"/>
                <w:sz w:val="24"/>
                <w:szCs w:val="24"/>
              </w:rPr>
            </w:pPr>
            <w:r w:rsidRPr="00B2587E">
              <w:rPr>
                <w:rFonts w:ascii="Arial" w:hAnsi="Arial" w:cs="Arial"/>
                <w:color w:val="000000"/>
                <w:sz w:val="24"/>
                <w:szCs w:val="24"/>
              </w:rPr>
              <w:t>czy są zgodne ze standardami lub cenami rynkowymi towarów lub usług,</w:t>
            </w:r>
          </w:p>
          <w:p w14:paraId="4E9C256B" w14:textId="77777777" w:rsidR="000F6356" w:rsidRPr="00B2587E" w:rsidRDefault="000F6356" w:rsidP="00B2587E">
            <w:pPr>
              <w:pStyle w:val="Akapitzlist"/>
              <w:numPr>
                <w:ilvl w:val="0"/>
                <w:numId w:val="23"/>
              </w:numPr>
              <w:spacing w:line="276" w:lineRule="auto"/>
              <w:rPr>
                <w:rFonts w:ascii="Arial" w:hAnsi="Arial" w:cs="Arial"/>
                <w:color w:val="000000"/>
                <w:sz w:val="24"/>
                <w:szCs w:val="24"/>
              </w:rPr>
            </w:pPr>
            <w:r w:rsidRPr="00B2587E">
              <w:rPr>
                <w:rFonts w:ascii="Arial" w:hAnsi="Arial" w:cs="Arial"/>
                <w:color w:val="000000"/>
                <w:sz w:val="24"/>
                <w:szCs w:val="24"/>
              </w:rPr>
              <w:t>czy określone w projekcie nakłady finansowe służą osiągnięciu możliwie najkorzystniejszych efektów realizacji zadań.</w:t>
            </w:r>
          </w:p>
          <w:p w14:paraId="57545CA0" w14:textId="77777777" w:rsidR="000F6356" w:rsidRPr="00B2587E" w:rsidRDefault="000F6356" w:rsidP="00B2587E">
            <w:pPr>
              <w:pStyle w:val="Akapitzlist"/>
              <w:numPr>
                <w:ilvl w:val="0"/>
                <w:numId w:val="21"/>
              </w:numPr>
              <w:spacing w:line="276" w:lineRule="auto"/>
              <w:ind w:left="357" w:hanging="357"/>
              <w:rPr>
                <w:rFonts w:ascii="Arial" w:hAnsi="Arial" w:cs="Arial"/>
                <w:color w:val="000000"/>
                <w:sz w:val="24"/>
                <w:szCs w:val="24"/>
              </w:rPr>
            </w:pPr>
            <w:r w:rsidRPr="00B2587E">
              <w:rPr>
                <w:rFonts w:ascii="Arial" w:hAnsi="Arial" w:cs="Arial"/>
                <w:color w:val="000000"/>
                <w:sz w:val="24"/>
                <w:szCs w:val="24"/>
              </w:rPr>
              <w:t>poprawność sporządzenia budżetu (m.in. koszty pośrednie, cross-financing, wkład własny, jednostki miar, błędne wyliczenia itp.).</w:t>
            </w:r>
          </w:p>
          <w:p w14:paraId="5A724F66" w14:textId="77777777" w:rsidR="000F6356" w:rsidRPr="00B2587E" w:rsidRDefault="000F6356" w:rsidP="00B2587E">
            <w:pPr>
              <w:pStyle w:val="Akapitzlist"/>
              <w:numPr>
                <w:ilvl w:val="0"/>
                <w:numId w:val="21"/>
              </w:numPr>
              <w:spacing w:line="276" w:lineRule="auto"/>
              <w:ind w:left="357" w:hanging="357"/>
              <w:rPr>
                <w:rFonts w:ascii="Arial" w:hAnsi="Arial" w:cs="Arial"/>
                <w:color w:val="000000"/>
                <w:sz w:val="24"/>
                <w:szCs w:val="24"/>
              </w:rPr>
            </w:pPr>
            <w:r w:rsidRPr="00B2587E">
              <w:rPr>
                <w:rFonts w:ascii="Arial" w:hAnsi="Arial" w:cs="Arial"/>
                <w:color w:val="000000"/>
                <w:sz w:val="24"/>
                <w:szCs w:val="24"/>
              </w:rPr>
              <w:t>czy budżet projektu jest adekwatny do założeń projektu i Regulaminu wyboru projektów.</w:t>
            </w:r>
          </w:p>
          <w:p w14:paraId="6E5CDDC2" w14:textId="77777777" w:rsidR="000F6356" w:rsidRPr="00B2587E" w:rsidRDefault="000F6356" w:rsidP="00B2587E">
            <w:pPr>
              <w:spacing w:line="276" w:lineRule="auto"/>
              <w:rPr>
                <w:rFonts w:ascii="Arial" w:hAnsi="Arial" w:cs="Arial"/>
                <w:color w:val="000000"/>
                <w:sz w:val="24"/>
                <w:szCs w:val="24"/>
              </w:rPr>
            </w:pPr>
          </w:p>
          <w:p w14:paraId="7BB45648" w14:textId="3960D5AC"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 xml:space="preserve">Komitet Monitorujący dopuszcza doprecyzowanie zakresu </w:t>
            </w:r>
            <w:del w:id="80" w:author="Piotr Bugajski" w:date="2023-03-28T15:45:00Z">
              <w:r w:rsidRPr="00B2587E" w:rsidDel="006A033B">
                <w:rPr>
                  <w:rFonts w:ascii="Arial" w:hAnsi="Arial" w:cs="Arial"/>
                  <w:color w:val="000000"/>
                  <w:sz w:val="24"/>
                  <w:szCs w:val="24"/>
                </w:rPr>
                <w:delText xml:space="preserve">podmiotowego lub przedmiotowego </w:delText>
              </w:r>
            </w:del>
            <w:r w:rsidRPr="00B2587E">
              <w:rPr>
                <w:rFonts w:ascii="Arial" w:hAnsi="Arial" w:cs="Arial"/>
                <w:color w:val="000000"/>
                <w:sz w:val="24"/>
                <w:szCs w:val="24"/>
              </w:rPr>
              <w:t>kryterium na potrzeby danego postępowania w Regulaminie wyboru projektów</w:t>
            </w:r>
            <w:ins w:id="81" w:author="Piotr Bugajski" w:date="2023-03-28T15:45:00Z">
              <w:r w:rsidR="006A033B">
                <w:rPr>
                  <w:rFonts w:ascii="Arial" w:hAnsi="Arial" w:cs="Arial"/>
                  <w:color w:val="000000"/>
                  <w:sz w:val="24"/>
                  <w:szCs w:val="24"/>
                </w:rPr>
                <w:t xml:space="preserve">, </w:t>
              </w:r>
              <w:r w:rsidR="006A033B" w:rsidRPr="006A033B">
                <w:rPr>
                  <w:rFonts w:ascii="Arial" w:hAnsi="Arial" w:cs="Arial"/>
                  <w:color w:val="000000"/>
                  <w:sz w:val="24"/>
                  <w:szCs w:val="24"/>
                </w:rPr>
                <w:t>w zakresie zgodności z wytycznymi, o których mowa w ustawie wdrożeniowej</w:t>
              </w:r>
            </w:ins>
            <w:ins w:id="82" w:author="Michał Banasiak" w:date="2023-03-29T08:48:00Z">
              <w:r w:rsidR="00CC5885">
                <w:rPr>
                  <w:rFonts w:ascii="Arial" w:hAnsi="Arial" w:cs="Arial"/>
                  <w:color w:val="000000"/>
                  <w:sz w:val="24"/>
                  <w:szCs w:val="24"/>
                </w:rPr>
                <w:t>,</w:t>
              </w:r>
            </w:ins>
            <w:ins w:id="83" w:author="Piotr Bugajski" w:date="2023-03-28T15:45:00Z">
              <w:r w:rsidR="006A033B" w:rsidRPr="006A033B">
                <w:rPr>
                  <w:rFonts w:ascii="Arial" w:hAnsi="Arial" w:cs="Arial"/>
                  <w:color w:val="000000"/>
                  <w:sz w:val="24"/>
                  <w:szCs w:val="24"/>
                </w:rPr>
                <w:t xml:space="preserve"> oraz przepisami prawa </w:t>
              </w:r>
              <w:commentRangeStart w:id="84"/>
              <w:r w:rsidR="006A033B" w:rsidRPr="006A033B">
                <w:rPr>
                  <w:rFonts w:ascii="Arial" w:hAnsi="Arial" w:cs="Arial"/>
                  <w:color w:val="000000"/>
                  <w:sz w:val="24"/>
                  <w:szCs w:val="24"/>
                </w:rPr>
                <w:t>krajowego</w:t>
              </w:r>
            </w:ins>
            <w:commentRangeEnd w:id="84"/>
            <w:r w:rsidR="00430677">
              <w:rPr>
                <w:rStyle w:val="Odwoaniedokomentarza"/>
                <w:rFonts w:ascii="Calibri" w:eastAsia="Calibri" w:hAnsi="Calibri" w:cs="Times New Roman"/>
              </w:rPr>
              <w:commentReference w:id="84"/>
            </w:r>
            <w:ins w:id="85" w:author="Piotr Bugajski" w:date="2023-03-28T15:45:00Z">
              <w:r w:rsidR="006A033B" w:rsidRPr="006A033B">
                <w:rPr>
                  <w:rFonts w:ascii="Arial" w:hAnsi="Arial" w:cs="Arial"/>
                  <w:color w:val="000000"/>
                  <w:sz w:val="24"/>
                  <w:szCs w:val="24"/>
                </w:rPr>
                <w:t>.</w:t>
              </w:r>
            </w:ins>
            <w:del w:id="86" w:author="Piotr Bugajski" w:date="2023-03-28T15:45:00Z">
              <w:r w:rsidRPr="00B2587E" w:rsidDel="006A033B">
                <w:rPr>
                  <w:rFonts w:ascii="Arial" w:hAnsi="Arial" w:cs="Arial"/>
                  <w:color w:val="000000"/>
                  <w:sz w:val="24"/>
                  <w:szCs w:val="24"/>
                </w:rPr>
                <w:delText>.</w:delText>
              </w:r>
            </w:del>
          </w:p>
          <w:p w14:paraId="505EFD45" w14:textId="77777777" w:rsidR="000F6356" w:rsidRPr="00B2587E" w:rsidRDefault="000F6356" w:rsidP="00B2587E">
            <w:pPr>
              <w:spacing w:line="276" w:lineRule="auto"/>
              <w:rPr>
                <w:rFonts w:ascii="Arial" w:hAnsi="Arial" w:cs="Arial"/>
                <w:color w:val="000000"/>
                <w:sz w:val="24"/>
                <w:szCs w:val="24"/>
              </w:rPr>
            </w:pPr>
          </w:p>
          <w:p w14:paraId="6727164F" w14:textId="77777777" w:rsidR="000F6356" w:rsidRPr="00B2587E" w:rsidRDefault="000F6356" w:rsidP="00B2587E">
            <w:pPr>
              <w:spacing w:line="276" w:lineRule="auto"/>
              <w:rPr>
                <w:rFonts w:ascii="Arial" w:hAnsi="Arial" w:cs="Arial"/>
                <w:color w:val="000000"/>
                <w:sz w:val="24"/>
                <w:szCs w:val="24"/>
              </w:rPr>
            </w:pPr>
            <w:r w:rsidRPr="00B2587E">
              <w:rPr>
                <w:rFonts w:ascii="Arial" w:hAnsi="Arial" w:cs="Arial"/>
                <w:color w:val="000000"/>
                <w:sz w:val="24"/>
                <w:szCs w:val="24"/>
              </w:rPr>
              <w:t>Kryterium jest weryfikowane w oparciu o wniosek o dofinansowanie projektu.</w:t>
            </w:r>
          </w:p>
        </w:tc>
        <w:tc>
          <w:tcPr>
            <w:tcW w:w="1051" w:type="pct"/>
          </w:tcPr>
          <w:p w14:paraId="14CD82B0" w14:textId="77777777" w:rsidR="008C7A34" w:rsidRPr="00B2587E" w:rsidRDefault="008C7A34"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lastRenderedPageBreak/>
              <w:t>Tak/nie</w:t>
            </w:r>
          </w:p>
          <w:p w14:paraId="2B1B62D8" w14:textId="77777777" w:rsidR="008C7A34" w:rsidRPr="00B2587E" w:rsidRDefault="008C7A34"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54ABC831" w14:textId="77777777" w:rsidR="008C7A34" w:rsidRPr="00B2587E" w:rsidRDefault="008C7A34" w:rsidP="00B2587E">
            <w:pPr>
              <w:spacing w:line="276" w:lineRule="auto"/>
              <w:rPr>
                <w:rFonts w:ascii="Arial" w:hAnsi="Arial" w:cs="Arial"/>
                <w:bCs/>
                <w:sz w:val="24"/>
                <w:szCs w:val="24"/>
              </w:rPr>
            </w:pPr>
          </w:p>
          <w:p w14:paraId="1C4B78B9" w14:textId="77D028A9" w:rsidR="000F6356" w:rsidRPr="00B2587E" w:rsidRDefault="008C7A34"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bl>
    <w:p w14:paraId="421E82EE" w14:textId="55EA55B8" w:rsidR="00D464F1" w:rsidRDefault="00D464F1" w:rsidP="00B2587E">
      <w:pPr>
        <w:spacing w:after="0" w:line="276" w:lineRule="auto"/>
        <w:rPr>
          <w:ins w:id="87" w:author="Piotr Bugajski" w:date="2023-03-28T15:46:00Z"/>
          <w:rFonts w:ascii="Arial" w:hAnsi="Arial" w:cs="Arial"/>
          <w:b/>
          <w:bCs/>
          <w:sz w:val="24"/>
          <w:szCs w:val="24"/>
        </w:rPr>
      </w:pPr>
    </w:p>
    <w:p w14:paraId="19E74631" w14:textId="5E5A9EC2" w:rsidR="00C61A23" w:rsidRDefault="00C61A23" w:rsidP="00B2587E">
      <w:pPr>
        <w:spacing w:after="0" w:line="276" w:lineRule="auto"/>
        <w:rPr>
          <w:ins w:id="88" w:author="Piotr Bugajski" w:date="2023-03-28T15:46:00Z"/>
          <w:rFonts w:ascii="Arial" w:hAnsi="Arial" w:cs="Arial"/>
          <w:b/>
          <w:bCs/>
          <w:sz w:val="24"/>
          <w:szCs w:val="24"/>
        </w:rPr>
      </w:pPr>
    </w:p>
    <w:p w14:paraId="55896B57" w14:textId="77777777" w:rsidR="00C61A23" w:rsidRPr="00B2587E" w:rsidRDefault="00C61A23" w:rsidP="00B2587E">
      <w:pPr>
        <w:spacing w:after="0" w:line="276" w:lineRule="auto"/>
        <w:rPr>
          <w:rFonts w:ascii="Arial" w:hAnsi="Arial" w:cs="Arial"/>
          <w:b/>
          <w:bCs/>
          <w:sz w:val="24"/>
          <w:szCs w:val="24"/>
        </w:rPr>
      </w:pPr>
    </w:p>
    <w:p w14:paraId="629F2E15" w14:textId="4635005E" w:rsidR="009807D0" w:rsidRPr="00B2587E" w:rsidRDefault="009807D0" w:rsidP="00B2587E">
      <w:pPr>
        <w:pStyle w:val="Akapitzlist"/>
        <w:numPr>
          <w:ilvl w:val="0"/>
          <w:numId w:val="34"/>
        </w:numPr>
        <w:spacing w:after="0" w:line="276" w:lineRule="auto"/>
        <w:ind w:left="357" w:hanging="357"/>
        <w:rPr>
          <w:rFonts w:ascii="Arial" w:hAnsi="Arial" w:cs="Arial"/>
          <w:b/>
          <w:bCs/>
          <w:sz w:val="24"/>
          <w:szCs w:val="24"/>
        </w:rPr>
      </w:pPr>
      <w:r w:rsidRPr="00B2587E">
        <w:rPr>
          <w:rFonts w:ascii="Arial" w:hAnsi="Arial" w:cs="Arial"/>
          <w:b/>
          <w:bCs/>
          <w:sz w:val="24"/>
          <w:szCs w:val="24"/>
        </w:rPr>
        <w:t>Kryteria dostępu</w:t>
      </w:r>
    </w:p>
    <w:tbl>
      <w:tblPr>
        <w:tblStyle w:val="Tabela-Siatka"/>
        <w:tblW w:w="5000" w:type="pct"/>
        <w:tblLayout w:type="fixed"/>
        <w:tblLook w:val="0620" w:firstRow="1" w:lastRow="0" w:firstColumn="0" w:lastColumn="0" w:noHBand="1" w:noVBand="1"/>
      </w:tblPr>
      <w:tblGrid>
        <w:gridCol w:w="705"/>
        <w:gridCol w:w="3023"/>
        <w:gridCol w:w="7182"/>
        <w:gridCol w:w="3084"/>
      </w:tblGrid>
      <w:tr w:rsidR="009807D0" w:rsidRPr="00B2587E" w14:paraId="0272BCD8" w14:textId="77777777" w:rsidTr="00751C8A">
        <w:trPr>
          <w:tblHeader/>
        </w:trPr>
        <w:tc>
          <w:tcPr>
            <w:tcW w:w="252" w:type="pct"/>
            <w:shd w:val="clear" w:color="auto" w:fill="D9D9D9" w:themeFill="background1" w:themeFillShade="D9"/>
          </w:tcPr>
          <w:p w14:paraId="1446A57B" w14:textId="77777777" w:rsidR="009807D0" w:rsidRPr="00B2587E" w:rsidRDefault="009807D0" w:rsidP="00B2587E">
            <w:pPr>
              <w:spacing w:line="276" w:lineRule="auto"/>
              <w:jc w:val="center"/>
              <w:rPr>
                <w:rFonts w:ascii="Arial" w:hAnsi="Arial" w:cs="Arial"/>
                <w:b/>
                <w:bCs/>
                <w:sz w:val="24"/>
                <w:szCs w:val="24"/>
              </w:rPr>
            </w:pPr>
            <w:r w:rsidRPr="00B2587E">
              <w:rPr>
                <w:rFonts w:ascii="Arial" w:hAnsi="Arial" w:cs="Arial"/>
                <w:b/>
                <w:bCs/>
                <w:sz w:val="24"/>
                <w:szCs w:val="24"/>
              </w:rPr>
              <w:t>Nr</w:t>
            </w:r>
          </w:p>
        </w:tc>
        <w:tc>
          <w:tcPr>
            <w:tcW w:w="1080" w:type="pct"/>
            <w:shd w:val="clear" w:color="auto" w:fill="D9D9D9" w:themeFill="background1" w:themeFillShade="D9"/>
          </w:tcPr>
          <w:p w14:paraId="75472284" w14:textId="77777777" w:rsidR="009807D0" w:rsidRPr="00B2587E" w:rsidRDefault="009807D0" w:rsidP="00B2587E">
            <w:pPr>
              <w:spacing w:line="276" w:lineRule="auto"/>
              <w:jc w:val="center"/>
              <w:rPr>
                <w:rFonts w:ascii="Arial" w:hAnsi="Arial" w:cs="Arial"/>
                <w:b/>
                <w:bCs/>
                <w:sz w:val="24"/>
                <w:szCs w:val="24"/>
              </w:rPr>
            </w:pPr>
            <w:r w:rsidRPr="00B2587E">
              <w:rPr>
                <w:rFonts w:ascii="Arial" w:hAnsi="Arial" w:cs="Arial"/>
                <w:b/>
                <w:bCs/>
                <w:sz w:val="24"/>
                <w:szCs w:val="24"/>
              </w:rPr>
              <w:t>Nazwa</w:t>
            </w:r>
          </w:p>
        </w:tc>
        <w:tc>
          <w:tcPr>
            <w:tcW w:w="2566" w:type="pct"/>
            <w:shd w:val="clear" w:color="auto" w:fill="D9D9D9" w:themeFill="background1" w:themeFillShade="D9"/>
          </w:tcPr>
          <w:p w14:paraId="4504230E" w14:textId="77777777" w:rsidR="009807D0" w:rsidRPr="00B2587E" w:rsidRDefault="009807D0" w:rsidP="00B2587E">
            <w:pPr>
              <w:spacing w:line="276" w:lineRule="auto"/>
              <w:jc w:val="center"/>
              <w:rPr>
                <w:rFonts w:ascii="Arial" w:hAnsi="Arial" w:cs="Arial"/>
                <w:b/>
                <w:bCs/>
                <w:sz w:val="24"/>
                <w:szCs w:val="24"/>
              </w:rPr>
            </w:pPr>
            <w:r w:rsidRPr="00B2587E">
              <w:rPr>
                <w:rFonts w:ascii="Arial" w:hAnsi="Arial" w:cs="Arial"/>
                <w:b/>
                <w:bCs/>
                <w:sz w:val="24"/>
                <w:szCs w:val="24"/>
              </w:rPr>
              <w:t>Definicja</w:t>
            </w:r>
          </w:p>
        </w:tc>
        <w:tc>
          <w:tcPr>
            <w:tcW w:w="1102" w:type="pct"/>
            <w:shd w:val="clear" w:color="auto" w:fill="D9D9D9" w:themeFill="background1" w:themeFillShade="D9"/>
          </w:tcPr>
          <w:p w14:paraId="4AC1A8BA" w14:textId="77777777" w:rsidR="009807D0" w:rsidRPr="00B2587E" w:rsidRDefault="009807D0" w:rsidP="00B2587E">
            <w:pPr>
              <w:spacing w:line="276" w:lineRule="auto"/>
              <w:jc w:val="center"/>
              <w:rPr>
                <w:rFonts w:ascii="Arial" w:hAnsi="Arial" w:cs="Arial"/>
                <w:b/>
                <w:bCs/>
                <w:sz w:val="24"/>
                <w:szCs w:val="24"/>
              </w:rPr>
            </w:pPr>
            <w:r w:rsidRPr="00B2587E">
              <w:rPr>
                <w:rFonts w:ascii="Arial" w:hAnsi="Arial" w:cs="Arial"/>
                <w:b/>
                <w:bCs/>
                <w:sz w:val="24"/>
                <w:szCs w:val="24"/>
              </w:rPr>
              <w:t>Opis znaczenia</w:t>
            </w:r>
          </w:p>
        </w:tc>
      </w:tr>
      <w:tr w:rsidR="000A4EFE" w:rsidRPr="00B2587E" w14:paraId="078725AE" w14:textId="77777777" w:rsidTr="00751C8A">
        <w:tc>
          <w:tcPr>
            <w:tcW w:w="252" w:type="pct"/>
          </w:tcPr>
          <w:p w14:paraId="2EAF432B" w14:textId="34082E09" w:rsidR="000A4EFE" w:rsidRPr="00B2587E" w:rsidRDefault="000A4EFE" w:rsidP="00B2587E">
            <w:pPr>
              <w:spacing w:line="276" w:lineRule="auto"/>
              <w:jc w:val="center"/>
              <w:rPr>
                <w:rFonts w:ascii="Arial" w:hAnsi="Arial" w:cs="Arial"/>
                <w:b/>
                <w:bCs/>
                <w:sz w:val="24"/>
                <w:szCs w:val="24"/>
              </w:rPr>
            </w:pPr>
            <w:r w:rsidRPr="00B2587E">
              <w:rPr>
                <w:rFonts w:ascii="Arial" w:hAnsi="Arial" w:cs="Arial"/>
                <w:b/>
                <w:bCs/>
                <w:sz w:val="24"/>
                <w:szCs w:val="24"/>
              </w:rPr>
              <w:t>C.1</w:t>
            </w:r>
          </w:p>
        </w:tc>
        <w:tc>
          <w:tcPr>
            <w:tcW w:w="1080" w:type="pct"/>
          </w:tcPr>
          <w:p w14:paraId="14B0A1A4" w14:textId="52EDF3F9" w:rsidR="000A4EFE" w:rsidRPr="00B2587E" w:rsidRDefault="005332BD" w:rsidP="00B2587E">
            <w:pPr>
              <w:autoSpaceDE w:val="0"/>
              <w:autoSpaceDN w:val="0"/>
              <w:adjustRightInd w:val="0"/>
              <w:spacing w:line="276" w:lineRule="auto"/>
              <w:rPr>
                <w:rFonts w:ascii="Arial" w:hAnsi="Arial" w:cs="Arial"/>
                <w:b/>
                <w:bCs/>
                <w:sz w:val="24"/>
                <w:szCs w:val="24"/>
              </w:rPr>
            </w:pPr>
            <w:r>
              <w:rPr>
                <w:rFonts w:ascii="Arial" w:hAnsi="Arial" w:cs="Arial"/>
                <w:b/>
                <w:bCs/>
                <w:sz w:val="24"/>
                <w:szCs w:val="24"/>
              </w:rPr>
              <w:t xml:space="preserve">Projekt wybierany jest w sposób niekonkurencyjny </w:t>
            </w:r>
          </w:p>
        </w:tc>
        <w:tc>
          <w:tcPr>
            <w:tcW w:w="2566" w:type="pct"/>
          </w:tcPr>
          <w:p w14:paraId="6E38FC99" w14:textId="03CB4DAA" w:rsidR="000A4EFE" w:rsidRDefault="00B8630E" w:rsidP="005332BD">
            <w:pPr>
              <w:autoSpaceDE w:val="0"/>
              <w:autoSpaceDN w:val="0"/>
              <w:adjustRightInd w:val="0"/>
              <w:spacing w:line="276" w:lineRule="auto"/>
              <w:rPr>
                <w:rFonts w:ascii="Arial" w:hAnsi="Arial" w:cs="Arial"/>
                <w:sz w:val="24"/>
                <w:szCs w:val="24"/>
              </w:rPr>
            </w:pPr>
            <w:r w:rsidRPr="00DF043A">
              <w:rPr>
                <w:rFonts w:ascii="Arial" w:hAnsi="Arial" w:cs="Arial"/>
                <w:sz w:val="24"/>
                <w:szCs w:val="24"/>
              </w:rPr>
              <w:t xml:space="preserve">W kryterium sprawdzimy, czy </w:t>
            </w:r>
            <w:r w:rsidRPr="0068787C">
              <w:rPr>
                <w:rFonts w:ascii="Arial" w:hAnsi="Arial" w:cs="Arial"/>
                <w:color w:val="000000"/>
                <w:sz w:val="24"/>
                <w:szCs w:val="24"/>
              </w:rPr>
              <w:t xml:space="preserve">projekt oraz </w:t>
            </w:r>
            <w:r>
              <w:rPr>
                <w:rFonts w:ascii="Arial" w:hAnsi="Arial" w:cs="Arial"/>
                <w:color w:val="000000"/>
                <w:sz w:val="24"/>
                <w:szCs w:val="24"/>
              </w:rPr>
              <w:t>wnioskodawca</w:t>
            </w:r>
            <w:r w:rsidRPr="0068787C">
              <w:rPr>
                <w:rFonts w:ascii="Arial" w:hAnsi="Arial" w:cs="Arial"/>
                <w:color w:val="000000"/>
                <w:sz w:val="24"/>
                <w:szCs w:val="24"/>
              </w:rPr>
              <w:t xml:space="preserve"> </w:t>
            </w:r>
            <w:r>
              <w:rPr>
                <w:rFonts w:ascii="Arial" w:hAnsi="Arial" w:cs="Arial"/>
                <w:color w:val="000000"/>
                <w:sz w:val="24"/>
                <w:szCs w:val="24"/>
              </w:rPr>
              <w:t>są</w:t>
            </w:r>
            <w:r w:rsidRPr="0068787C">
              <w:rPr>
                <w:rFonts w:ascii="Arial" w:hAnsi="Arial" w:cs="Arial"/>
                <w:color w:val="000000"/>
                <w:sz w:val="24"/>
                <w:szCs w:val="24"/>
              </w:rPr>
              <w:t xml:space="preserve"> wskazani w Harmonogramie naboru wniosków o dofina</w:t>
            </w:r>
            <w:r>
              <w:rPr>
                <w:rFonts w:ascii="Arial" w:hAnsi="Arial" w:cs="Arial"/>
                <w:color w:val="000000"/>
                <w:sz w:val="24"/>
                <w:szCs w:val="24"/>
              </w:rPr>
              <w:t>n</w:t>
            </w:r>
            <w:r w:rsidRPr="0068787C">
              <w:rPr>
                <w:rFonts w:ascii="Arial" w:hAnsi="Arial" w:cs="Arial"/>
                <w:color w:val="000000"/>
                <w:sz w:val="24"/>
                <w:szCs w:val="24"/>
              </w:rPr>
              <w:t>sowanie projektów dla programu Fundusze Europejskie dla Kujaw i Pomorza 2021-2027</w:t>
            </w:r>
            <w:r>
              <w:rPr>
                <w:rFonts w:ascii="Arial" w:hAnsi="Arial" w:cs="Arial"/>
                <w:color w:val="000000"/>
                <w:sz w:val="24"/>
                <w:szCs w:val="24"/>
              </w:rPr>
              <w:t xml:space="preserve"> (aktualny</w:t>
            </w:r>
            <w:r w:rsidR="005332BD">
              <w:rPr>
                <w:rFonts w:ascii="Arial" w:hAnsi="Arial" w:cs="Arial"/>
                <w:color w:val="000000"/>
                <w:sz w:val="24"/>
                <w:szCs w:val="24"/>
              </w:rPr>
              <w:t>m</w:t>
            </w:r>
            <w:r>
              <w:rPr>
                <w:rFonts w:ascii="Arial" w:hAnsi="Arial" w:cs="Arial"/>
                <w:color w:val="000000"/>
                <w:sz w:val="24"/>
                <w:szCs w:val="24"/>
              </w:rPr>
              <w:t xml:space="preserve"> na dzień ogłoszenia naboru)</w:t>
            </w:r>
            <w:r w:rsidRPr="00DF043A">
              <w:rPr>
                <w:rFonts w:ascii="Arial" w:hAnsi="Arial" w:cs="Arial"/>
              </w:rPr>
              <w:t>.</w:t>
            </w:r>
          </w:p>
          <w:p w14:paraId="0F0D9A95" w14:textId="3A999450" w:rsidR="005332BD" w:rsidRPr="0085108D" w:rsidRDefault="005332BD" w:rsidP="005332BD">
            <w:pPr>
              <w:pStyle w:val="Default"/>
              <w:spacing w:line="276" w:lineRule="auto"/>
              <w:rPr>
                <w:rFonts w:ascii="Arial" w:hAnsi="Arial" w:cs="Arial"/>
                <w:color w:val="auto"/>
              </w:rPr>
            </w:pPr>
            <w:r w:rsidRPr="0085108D">
              <w:rPr>
                <w:rFonts w:ascii="Arial" w:hAnsi="Arial" w:cs="Arial"/>
                <w:color w:val="auto"/>
              </w:rPr>
              <w:t>Partnerem może być każdy podmiot z katalogu określonego w polu „Typ beneficjenta – ogólny” Szczegółowego Opisu Priorytetów w wersji aktualnej na dzień rozpoczęcia postępowania z wyłączeniem osób fizycznych (nie dotyczy osób prowadzących działalność gospodarczą lub oświatową na podstawie przepisów odrębnych).</w:t>
            </w:r>
          </w:p>
          <w:p w14:paraId="25BCCC10" w14:textId="77777777" w:rsidR="005332BD" w:rsidRPr="00B2587E" w:rsidRDefault="005332BD" w:rsidP="005332BD">
            <w:pPr>
              <w:autoSpaceDE w:val="0"/>
              <w:autoSpaceDN w:val="0"/>
              <w:adjustRightInd w:val="0"/>
              <w:spacing w:line="276" w:lineRule="auto"/>
              <w:rPr>
                <w:rFonts w:ascii="Arial" w:hAnsi="Arial" w:cs="Arial"/>
                <w:sz w:val="24"/>
                <w:szCs w:val="24"/>
              </w:rPr>
            </w:pPr>
          </w:p>
          <w:p w14:paraId="5735BBF6" w14:textId="5F579BE8" w:rsidR="000A4EFE" w:rsidRPr="00B2587E" w:rsidRDefault="000A4EFE" w:rsidP="005332BD">
            <w:pPr>
              <w:pStyle w:val="Default"/>
              <w:spacing w:line="276" w:lineRule="auto"/>
              <w:rPr>
                <w:rFonts w:ascii="Arial" w:hAnsi="Arial" w:cs="Arial"/>
              </w:rPr>
            </w:pPr>
            <w:r w:rsidRPr="00B2587E">
              <w:rPr>
                <w:rFonts w:ascii="Arial" w:hAnsi="Arial" w:cs="Arial"/>
              </w:rPr>
              <w:t>Kryterium jest weryfikowane w oparciu o wniosek o dofinansowanie projektu</w:t>
            </w:r>
            <w:r w:rsidR="00B8630E">
              <w:rPr>
                <w:rFonts w:ascii="Arial" w:hAnsi="Arial" w:cs="Arial"/>
              </w:rPr>
              <w:t xml:space="preserve"> i harmonogram</w:t>
            </w:r>
            <w:r w:rsidR="00B8630E" w:rsidRPr="0068787C">
              <w:rPr>
                <w:rFonts w:ascii="Arial" w:hAnsi="Arial" w:cs="Arial"/>
              </w:rPr>
              <w:t xml:space="preserve"> naboru wniosków o </w:t>
            </w:r>
            <w:r w:rsidR="00B8630E" w:rsidRPr="0068787C">
              <w:rPr>
                <w:rFonts w:ascii="Arial" w:hAnsi="Arial" w:cs="Arial"/>
              </w:rPr>
              <w:lastRenderedPageBreak/>
              <w:t>dofina</w:t>
            </w:r>
            <w:r w:rsidR="00B8630E">
              <w:rPr>
                <w:rFonts w:ascii="Arial" w:hAnsi="Arial" w:cs="Arial"/>
              </w:rPr>
              <w:t>n</w:t>
            </w:r>
            <w:r w:rsidR="00B8630E" w:rsidRPr="0068787C">
              <w:rPr>
                <w:rFonts w:ascii="Arial" w:hAnsi="Arial" w:cs="Arial"/>
              </w:rPr>
              <w:t>sowanie projektów dla programu Fundusze Europejskie dla Kujaw i Pomorza 2021-2027</w:t>
            </w:r>
            <w:r w:rsidRPr="00B2587E">
              <w:rPr>
                <w:rFonts w:ascii="Arial" w:hAnsi="Arial" w:cs="Arial"/>
              </w:rPr>
              <w:t>.</w:t>
            </w:r>
          </w:p>
        </w:tc>
        <w:tc>
          <w:tcPr>
            <w:tcW w:w="1102" w:type="pct"/>
          </w:tcPr>
          <w:p w14:paraId="5102B67C" w14:textId="4612B70C" w:rsidR="000E4407" w:rsidRPr="00B2587E" w:rsidRDefault="000E4407" w:rsidP="00B2587E">
            <w:pPr>
              <w:autoSpaceDE w:val="0"/>
              <w:autoSpaceDN w:val="0"/>
              <w:adjustRightInd w:val="0"/>
              <w:spacing w:before="100" w:beforeAutospacing="1" w:after="100" w:afterAutospacing="1" w:line="276" w:lineRule="auto"/>
              <w:rPr>
                <w:rFonts w:ascii="Arial" w:hAnsi="Arial" w:cs="Arial"/>
                <w:color w:val="000000"/>
                <w:sz w:val="24"/>
                <w:szCs w:val="24"/>
              </w:rPr>
            </w:pPr>
            <w:bookmarkStart w:id="89" w:name="_Hlk125463216"/>
            <w:r w:rsidRPr="00B2587E">
              <w:rPr>
                <w:rFonts w:ascii="Arial" w:hAnsi="Arial" w:cs="Arial"/>
                <w:color w:val="000000"/>
                <w:sz w:val="24"/>
                <w:szCs w:val="24"/>
              </w:rPr>
              <w:lastRenderedPageBreak/>
              <w:t>Tak/nie</w:t>
            </w:r>
          </w:p>
          <w:p w14:paraId="6E5DDA7C" w14:textId="65D900DB" w:rsidR="00292C79" w:rsidRPr="00B2587E" w:rsidRDefault="00292C79"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39088558" w14:textId="77777777" w:rsidR="00292C79" w:rsidRPr="00B2587E" w:rsidRDefault="00292C79" w:rsidP="00B2587E">
            <w:pPr>
              <w:spacing w:line="276" w:lineRule="auto"/>
              <w:rPr>
                <w:rFonts w:ascii="Arial" w:hAnsi="Arial" w:cs="Arial"/>
                <w:bCs/>
                <w:sz w:val="24"/>
                <w:szCs w:val="24"/>
              </w:rPr>
            </w:pPr>
          </w:p>
          <w:p w14:paraId="4378ACBA" w14:textId="570532A8" w:rsidR="000A4EFE" w:rsidRPr="00B2587E" w:rsidRDefault="00292C79" w:rsidP="00B2587E">
            <w:pPr>
              <w:spacing w:line="276" w:lineRule="auto"/>
              <w:rPr>
                <w:rFonts w:ascii="Arial" w:hAnsi="Arial" w:cs="Arial"/>
                <w:color w:val="000000"/>
                <w:sz w:val="24"/>
                <w:szCs w:val="24"/>
              </w:rPr>
            </w:pPr>
            <w:r w:rsidRPr="00B2587E">
              <w:rPr>
                <w:rFonts w:ascii="Arial" w:hAnsi="Arial" w:cs="Arial"/>
                <w:bCs/>
                <w:sz w:val="24"/>
                <w:szCs w:val="24"/>
              </w:rPr>
              <w:t xml:space="preserve">Niepoprawienie/nieuzupełnienie wskazanych błędów/braków skutkuje przeprowadzeniem oceny na podstawie posiadanych dokumentów. W takim </w:t>
            </w:r>
            <w:r w:rsidRPr="00B2587E">
              <w:rPr>
                <w:rFonts w:ascii="Arial" w:hAnsi="Arial" w:cs="Arial"/>
                <w:bCs/>
                <w:sz w:val="24"/>
                <w:szCs w:val="24"/>
              </w:rPr>
              <w:lastRenderedPageBreak/>
              <w:t>przypadku ocena może być negatywna.</w:t>
            </w:r>
            <w:bookmarkEnd w:id="89"/>
          </w:p>
        </w:tc>
      </w:tr>
      <w:tr w:rsidR="00296E0A" w:rsidRPr="00B2587E" w14:paraId="3E72A180" w14:textId="77777777" w:rsidTr="00751C8A">
        <w:tc>
          <w:tcPr>
            <w:tcW w:w="252" w:type="pct"/>
          </w:tcPr>
          <w:p w14:paraId="68871D11" w14:textId="00789B3F" w:rsidR="00296E0A" w:rsidRPr="00B2587E" w:rsidRDefault="00296E0A" w:rsidP="00B2587E">
            <w:pPr>
              <w:spacing w:line="276" w:lineRule="auto"/>
              <w:jc w:val="center"/>
              <w:rPr>
                <w:rFonts w:ascii="Arial" w:hAnsi="Arial" w:cs="Arial"/>
                <w:b/>
                <w:bCs/>
                <w:sz w:val="24"/>
                <w:szCs w:val="24"/>
              </w:rPr>
            </w:pPr>
            <w:r w:rsidRPr="00B2587E">
              <w:rPr>
                <w:rFonts w:ascii="Arial" w:hAnsi="Arial" w:cs="Arial"/>
                <w:b/>
                <w:bCs/>
                <w:sz w:val="24"/>
                <w:szCs w:val="24"/>
              </w:rPr>
              <w:lastRenderedPageBreak/>
              <w:t>C.2</w:t>
            </w:r>
          </w:p>
        </w:tc>
        <w:tc>
          <w:tcPr>
            <w:tcW w:w="1080" w:type="pct"/>
          </w:tcPr>
          <w:p w14:paraId="22730AAA" w14:textId="296F372B" w:rsidR="00296E0A" w:rsidRPr="00B2587E" w:rsidRDefault="004115B4" w:rsidP="00B2587E">
            <w:pPr>
              <w:spacing w:line="276" w:lineRule="auto"/>
              <w:rPr>
                <w:rFonts w:ascii="Arial" w:hAnsi="Arial" w:cs="Arial"/>
                <w:b/>
                <w:bCs/>
                <w:sz w:val="24"/>
                <w:szCs w:val="24"/>
              </w:rPr>
            </w:pPr>
            <w:r w:rsidRPr="00B2587E">
              <w:rPr>
                <w:rFonts w:ascii="Arial" w:hAnsi="Arial" w:cs="Arial"/>
                <w:b/>
                <w:bCs/>
                <w:sz w:val="24"/>
                <w:szCs w:val="24"/>
              </w:rPr>
              <w:t>Wnioskodawca zakłada, że p</w:t>
            </w:r>
            <w:r w:rsidR="00296E0A" w:rsidRPr="00B2587E">
              <w:rPr>
                <w:rFonts w:ascii="Arial" w:hAnsi="Arial" w:cs="Arial"/>
                <w:b/>
                <w:bCs/>
                <w:sz w:val="24"/>
                <w:szCs w:val="24"/>
              </w:rPr>
              <w:t xml:space="preserve">rojekt jest realizowany w sposób umożliwiający uzyskanie stypendiów uczniom </w:t>
            </w:r>
            <w:r w:rsidR="00BC3F82" w:rsidRPr="00B2587E">
              <w:rPr>
                <w:rFonts w:ascii="Arial" w:hAnsi="Arial" w:cs="Arial"/>
                <w:b/>
                <w:bCs/>
                <w:sz w:val="24"/>
                <w:szCs w:val="24"/>
              </w:rPr>
              <w:t xml:space="preserve">szkół </w:t>
            </w:r>
            <w:r w:rsidR="00296E0A" w:rsidRPr="00B2587E">
              <w:rPr>
                <w:rFonts w:ascii="Arial" w:hAnsi="Arial" w:cs="Arial"/>
                <w:b/>
                <w:bCs/>
                <w:sz w:val="24"/>
                <w:szCs w:val="24"/>
              </w:rPr>
              <w:t>z obszaru całego województwa kujawsko-pomorskiego</w:t>
            </w:r>
          </w:p>
        </w:tc>
        <w:tc>
          <w:tcPr>
            <w:tcW w:w="2566" w:type="pct"/>
          </w:tcPr>
          <w:p w14:paraId="16C6CF8F" w14:textId="2AA4403E" w:rsidR="00296E0A" w:rsidRPr="00B2587E" w:rsidRDefault="00296E0A" w:rsidP="00B2587E">
            <w:pPr>
              <w:pStyle w:val="Default"/>
              <w:spacing w:line="276" w:lineRule="auto"/>
              <w:rPr>
                <w:rFonts w:ascii="Arial" w:hAnsi="Arial" w:cs="Arial"/>
              </w:rPr>
            </w:pPr>
            <w:r w:rsidRPr="00B2587E">
              <w:rPr>
                <w:rFonts w:ascii="Arial" w:hAnsi="Arial" w:cs="Arial"/>
              </w:rPr>
              <w:t>W kryterium sprawdzimy, czy wnioskodawca za</w:t>
            </w:r>
            <w:r w:rsidR="00B8630E">
              <w:rPr>
                <w:rFonts w:ascii="Arial" w:hAnsi="Arial" w:cs="Arial"/>
              </w:rPr>
              <w:t>kłada</w:t>
            </w:r>
            <w:r w:rsidRPr="00B2587E">
              <w:rPr>
                <w:rFonts w:ascii="Arial" w:hAnsi="Arial" w:cs="Arial"/>
              </w:rPr>
              <w:t xml:space="preserve"> realizację projektu w sposób umożliwiający uzyskanie stypendiów uczniom </w:t>
            </w:r>
            <w:r w:rsidR="00BC3F82" w:rsidRPr="00B2587E">
              <w:rPr>
                <w:rFonts w:ascii="Arial" w:hAnsi="Arial" w:cs="Arial"/>
              </w:rPr>
              <w:t>szkół</w:t>
            </w:r>
            <w:r w:rsidR="00A94146" w:rsidRPr="00B2587E">
              <w:rPr>
                <w:rFonts w:ascii="Arial" w:hAnsi="Arial" w:cs="Arial"/>
              </w:rPr>
              <w:t xml:space="preserve"> z obszaru </w:t>
            </w:r>
            <w:r w:rsidRPr="00B2587E">
              <w:rPr>
                <w:rFonts w:ascii="Arial" w:hAnsi="Arial" w:cs="Arial"/>
              </w:rPr>
              <w:t xml:space="preserve">całego województwa kujawsko-pomorskiego. </w:t>
            </w:r>
          </w:p>
          <w:p w14:paraId="641557A5" w14:textId="7BEB35DC" w:rsidR="00296E0A" w:rsidRPr="00B2587E" w:rsidRDefault="00296E0A" w:rsidP="00B2587E">
            <w:pPr>
              <w:pStyle w:val="Default"/>
              <w:spacing w:line="276" w:lineRule="auto"/>
              <w:rPr>
                <w:rFonts w:ascii="Arial" w:hAnsi="Arial" w:cs="Arial"/>
              </w:rPr>
            </w:pPr>
            <w:r w:rsidRPr="00B2587E">
              <w:rPr>
                <w:rFonts w:ascii="Arial" w:hAnsi="Arial" w:cs="Arial"/>
              </w:rPr>
              <w:t xml:space="preserve">Umożliwienie uzyskania stypendium uczniom </w:t>
            </w:r>
            <w:r w:rsidR="0036078A" w:rsidRPr="00B2587E">
              <w:rPr>
                <w:rFonts w:ascii="Arial" w:hAnsi="Arial" w:cs="Arial"/>
              </w:rPr>
              <w:t>szkół</w:t>
            </w:r>
            <w:r w:rsidR="00A94146" w:rsidRPr="00B2587E">
              <w:rPr>
                <w:rFonts w:ascii="Arial" w:hAnsi="Arial" w:cs="Arial"/>
              </w:rPr>
              <w:t xml:space="preserve"> z obszaru </w:t>
            </w:r>
            <w:r w:rsidRPr="00B2587E">
              <w:rPr>
                <w:rFonts w:ascii="Arial" w:hAnsi="Arial" w:cs="Arial"/>
              </w:rPr>
              <w:t xml:space="preserve">całego województwa kujawsko-pomorskiego jest uzasadnione regionalnym charakterem przewidzianego wsparcia. </w:t>
            </w:r>
          </w:p>
          <w:p w14:paraId="12A8E2FF" w14:textId="77777777" w:rsidR="00296E0A" w:rsidRPr="00B2587E" w:rsidRDefault="00296E0A" w:rsidP="00B2587E">
            <w:pPr>
              <w:pStyle w:val="Default"/>
              <w:spacing w:line="276" w:lineRule="auto"/>
              <w:rPr>
                <w:rFonts w:ascii="Arial" w:hAnsi="Arial" w:cs="Arial"/>
              </w:rPr>
            </w:pPr>
          </w:p>
          <w:p w14:paraId="326CEE68" w14:textId="5961BDF8" w:rsidR="00296E0A" w:rsidRPr="00B2587E" w:rsidRDefault="00296E0A" w:rsidP="00B2587E">
            <w:pPr>
              <w:autoSpaceDE w:val="0"/>
              <w:autoSpaceDN w:val="0"/>
              <w:adjustRightInd w:val="0"/>
              <w:spacing w:line="276" w:lineRule="auto"/>
              <w:rPr>
                <w:rFonts w:ascii="Arial" w:hAnsi="Arial" w:cs="Arial"/>
                <w:sz w:val="24"/>
                <w:szCs w:val="24"/>
              </w:rPr>
            </w:pPr>
            <w:r w:rsidRPr="00B2587E">
              <w:rPr>
                <w:rFonts w:ascii="Arial" w:hAnsi="Arial" w:cs="Arial"/>
                <w:sz w:val="24"/>
                <w:szCs w:val="24"/>
              </w:rPr>
              <w:t xml:space="preserve">Kryterium jest weryfikowane w oparciu o wniosek o dofinansowanie projektu. </w:t>
            </w:r>
          </w:p>
        </w:tc>
        <w:tc>
          <w:tcPr>
            <w:tcW w:w="1102" w:type="pct"/>
          </w:tcPr>
          <w:p w14:paraId="3163C87A" w14:textId="77777777" w:rsidR="00885879" w:rsidRPr="00B2587E" w:rsidRDefault="00885879"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5C0EAD16" w14:textId="77777777" w:rsidR="00885879" w:rsidRPr="00B2587E" w:rsidRDefault="00885879"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3A130ABF" w14:textId="77777777" w:rsidR="00885879" w:rsidRPr="00B2587E" w:rsidRDefault="00885879" w:rsidP="00B2587E">
            <w:pPr>
              <w:spacing w:line="276" w:lineRule="auto"/>
              <w:rPr>
                <w:rFonts w:ascii="Arial" w:hAnsi="Arial" w:cs="Arial"/>
                <w:bCs/>
                <w:sz w:val="24"/>
                <w:szCs w:val="24"/>
              </w:rPr>
            </w:pPr>
          </w:p>
          <w:p w14:paraId="1802CCAC" w14:textId="07900E7E" w:rsidR="00296E0A" w:rsidRPr="00B2587E" w:rsidRDefault="00885879" w:rsidP="00B2587E">
            <w:pPr>
              <w:spacing w:line="276" w:lineRule="auto"/>
              <w:rPr>
                <w:rFonts w:ascii="Arial" w:hAnsi="Arial" w:cs="Arial"/>
                <w:color w:val="000000"/>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296E0A" w:rsidRPr="00B2587E" w14:paraId="2E50220A" w14:textId="77777777" w:rsidTr="00751C8A">
        <w:tc>
          <w:tcPr>
            <w:tcW w:w="252" w:type="pct"/>
          </w:tcPr>
          <w:p w14:paraId="4D539E0F" w14:textId="075F7E27" w:rsidR="00296E0A" w:rsidRPr="00B2587E" w:rsidRDefault="00296E0A" w:rsidP="00B2587E">
            <w:pPr>
              <w:spacing w:line="276" w:lineRule="auto"/>
              <w:jc w:val="center"/>
              <w:rPr>
                <w:rFonts w:ascii="Arial" w:hAnsi="Arial" w:cs="Arial"/>
                <w:b/>
                <w:bCs/>
                <w:sz w:val="24"/>
                <w:szCs w:val="24"/>
              </w:rPr>
            </w:pPr>
            <w:r w:rsidRPr="00B2587E">
              <w:rPr>
                <w:rFonts w:ascii="Arial" w:hAnsi="Arial" w:cs="Arial"/>
                <w:b/>
                <w:bCs/>
                <w:sz w:val="24"/>
                <w:szCs w:val="24"/>
              </w:rPr>
              <w:t>C.3</w:t>
            </w:r>
          </w:p>
        </w:tc>
        <w:tc>
          <w:tcPr>
            <w:tcW w:w="1080" w:type="pct"/>
          </w:tcPr>
          <w:p w14:paraId="1BE394B8" w14:textId="7A415945" w:rsidR="00296E0A" w:rsidRPr="00B2587E" w:rsidRDefault="003A1445" w:rsidP="00B2587E">
            <w:pPr>
              <w:spacing w:line="276" w:lineRule="auto"/>
              <w:rPr>
                <w:rFonts w:ascii="Arial" w:hAnsi="Arial" w:cs="Arial"/>
                <w:b/>
                <w:bCs/>
                <w:sz w:val="24"/>
                <w:szCs w:val="24"/>
              </w:rPr>
            </w:pPr>
            <w:r w:rsidRPr="00B2587E">
              <w:rPr>
                <w:rFonts w:ascii="Arial" w:hAnsi="Arial" w:cs="Arial"/>
                <w:b/>
                <w:bCs/>
                <w:sz w:val="24"/>
                <w:szCs w:val="24"/>
              </w:rPr>
              <w:t>Projekt jest skierowany do właściwej grupy docelowej</w:t>
            </w:r>
          </w:p>
        </w:tc>
        <w:tc>
          <w:tcPr>
            <w:tcW w:w="2566" w:type="pct"/>
          </w:tcPr>
          <w:p w14:paraId="44F195CF" w14:textId="62D36D8E" w:rsidR="00140F1E" w:rsidRPr="00B2587E" w:rsidRDefault="00140F1E" w:rsidP="00B2587E">
            <w:pPr>
              <w:autoSpaceDE w:val="0"/>
              <w:autoSpaceDN w:val="0"/>
              <w:adjustRightInd w:val="0"/>
              <w:spacing w:line="276" w:lineRule="auto"/>
              <w:rPr>
                <w:rFonts w:ascii="Arial" w:hAnsi="Arial" w:cs="Arial"/>
                <w:sz w:val="24"/>
                <w:szCs w:val="24"/>
              </w:rPr>
            </w:pPr>
            <w:r w:rsidRPr="00B2587E">
              <w:rPr>
                <w:rFonts w:ascii="Arial" w:hAnsi="Arial" w:cs="Arial"/>
                <w:sz w:val="24"/>
                <w:szCs w:val="24"/>
              </w:rPr>
              <w:t>W kryterium sprawdzimy, czy projekt jest skierowany do</w:t>
            </w:r>
            <w:r w:rsidR="00C23870" w:rsidRPr="00B2587E">
              <w:rPr>
                <w:rFonts w:ascii="Arial" w:hAnsi="Arial" w:cs="Arial"/>
                <w:sz w:val="24"/>
                <w:szCs w:val="24"/>
              </w:rPr>
              <w:t xml:space="preserve"> uczniów</w:t>
            </w:r>
            <w:del w:id="90" w:author="Michał Banasiak" w:date="2023-03-29T11:47:00Z">
              <w:r w:rsidR="00470A36" w:rsidRPr="00B2587E" w:rsidDel="00CC38CB">
                <w:rPr>
                  <w:rFonts w:ascii="Arial" w:hAnsi="Arial" w:cs="Arial"/>
                  <w:sz w:val="24"/>
                  <w:szCs w:val="24"/>
                </w:rPr>
                <w:delText xml:space="preserve"> </w:delText>
              </w:r>
            </w:del>
            <w:r w:rsidR="00470A36" w:rsidRPr="00B2587E">
              <w:rPr>
                <w:rFonts w:ascii="Arial" w:hAnsi="Arial" w:cs="Arial"/>
                <w:sz w:val="24"/>
                <w:szCs w:val="24"/>
              </w:rPr>
              <w:t>zdolnych</w:t>
            </w:r>
            <w:r w:rsidRPr="00B2587E">
              <w:rPr>
                <w:rFonts w:ascii="Arial" w:hAnsi="Arial" w:cs="Arial"/>
                <w:sz w:val="24"/>
                <w:szCs w:val="24"/>
              </w:rPr>
              <w:t>:</w:t>
            </w:r>
          </w:p>
          <w:p w14:paraId="503E4FF2" w14:textId="7CEC5833" w:rsidR="00C23870" w:rsidRPr="00B2587E" w:rsidRDefault="0036078A" w:rsidP="00B2587E">
            <w:pPr>
              <w:pStyle w:val="Akapitzlist"/>
              <w:numPr>
                <w:ilvl w:val="0"/>
                <w:numId w:val="31"/>
              </w:numPr>
              <w:autoSpaceDE w:val="0"/>
              <w:autoSpaceDN w:val="0"/>
              <w:adjustRightInd w:val="0"/>
              <w:spacing w:line="276" w:lineRule="auto"/>
              <w:ind w:left="357" w:hanging="357"/>
              <w:rPr>
                <w:rFonts w:ascii="Arial" w:hAnsi="Arial" w:cs="Arial"/>
                <w:sz w:val="24"/>
                <w:szCs w:val="24"/>
              </w:rPr>
            </w:pPr>
            <w:r w:rsidRPr="00B2587E">
              <w:rPr>
                <w:rFonts w:ascii="Arial" w:hAnsi="Arial" w:cs="Arial"/>
                <w:sz w:val="24"/>
                <w:szCs w:val="24"/>
              </w:rPr>
              <w:lastRenderedPageBreak/>
              <w:t xml:space="preserve">szkół branżowych II stopnia lub </w:t>
            </w:r>
            <w:r w:rsidR="00A36703" w:rsidRPr="00B2587E">
              <w:rPr>
                <w:rFonts w:ascii="Arial" w:hAnsi="Arial" w:cs="Arial"/>
                <w:sz w:val="24"/>
                <w:szCs w:val="24"/>
              </w:rPr>
              <w:t xml:space="preserve">klas </w:t>
            </w:r>
            <w:r w:rsidR="00B82DA9" w:rsidRPr="00B2587E">
              <w:rPr>
                <w:rFonts w:ascii="Arial" w:hAnsi="Arial" w:cs="Arial"/>
                <w:sz w:val="24"/>
                <w:szCs w:val="24"/>
              </w:rPr>
              <w:t>drugich lub wyższych</w:t>
            </w:r>
            <w:r w:rsidR="003E51C9" w:rsidRPr="00B2587E">
              <w:rPr>
                <w:rStyle w:val="Odwoanieprzypisudolnego"/>
                <w:rFonts w:ascii="Arial" w:hAnsi="Arial" w:cs="Arial"/>
                <w:sz w:val="24"/>
                <w:szCs w:val="24"/>
              </w:rPr>
              <w:footnoteReference w:id="6"/>
            </w:r>
            <w:r w:rsidR="00B82DA9" w:rsidRPr="00B2587E">
              <w:rPr>
                <w:rFonts w:ascii="Arial" w:hAnsi="Arial" w:cs="Arial"/>
                <w:sz w:val="24"/>
                <w:szCs w:val="24"/>
              </w:rPr>
              <w:t xml:space="preserve"> </w:t>
            </w:r>
            <w:r w:rsidRPr="00B2587E">
              <w:rPr>
                <w:rFonts w:ascii="Arial" w:hAnsi="Arial" w:cs="Arial"/>
                <w:sz w:val="24"/>
                <w:szCs w:val="24"/>
              </w:rPr>
              <w:t xml:space="preserve">pozostałych </w:t>
            </w:r>
            <w:r w:rsidR="00B82DA9" w:rsidRPr="00B2587E">
              <w:rPr>
                <w:rFonts w:ascii="Arial" w:hAnsi="Arial" w:cs="Arial"/>
                <w:sz w:val="24"/>
                <w:szCs w:val="24"/>
              </w:rPr>
              <w:t>szkół prowadzących kształcenie zawodowe</w:t>
            </w:r>
            <w:r w:rsidR="003E51C9" w:rsidRPr="00B2587E">
              <w:rPr>
                <w:rStyle w:val="Odwoanieprzypisudolnego"/>
                <w:rFonts w:ascii="Arial" w:hAnsi="Arial" w:cs="Arial"/>
                <w:sz w:val="24"/>
                <w:szCs w:val="24"/>
              </w:rPr>
              <w:footnoteReference w:id="7"/>
            </w:r>
            <w:r w:rsidR="00C23870" w:rsidRPr="00B2587E">
              <w:rPr>
                <w:rFonts w:ascii="Arial" w:hAnsi="Arial" w:cs="Arial"/>
                <w:sz w:val="24"/>
                <w:szCs w:val="24"/>
              </w:rPr>
              <w:t xml:space="preserve"> </w:t>
            </w:r>
            <w:r w:rsidR="0043354A" w:rsidRPr="00B2587E">
              <w:rPr>
                <w:rFonts w:ascii="Arial" w:hAnsi="Arial" w:cs="Arial"/>
                <w:sz w:val="24"/>
                <w:szCs w:val="24"/>
              </w:rPr>
              <w:t>z obszaru województwa kujawsko-pomorskiego</w:t>
            </w:r>
            <w:r w:rsidR="00043994" w:rsidRPr="00B2587E">
              <w:rPr>
                <w:rFonts w:ascii="Arial" w:hAnsi="Arial" w:cs="Arial"/>
                <w:sz w:val="24"/>
                <w:szCs w:val="24"/>
              </w:rPr>
              <w:t>;</w:t>
            </w:r>
          </w:p>
          <w:p w14:paraId="170525B3" w14:textId="3D165D45" w:rsidR="00043994" w:rsidRPr="00B2587E" w:rsidRDefault="00043994" w:rsidP="00B2587E">
            <w:pPr>
              <w:pStyle w:val="Akapitzlist"/>
              <w:numPr>
                <w:ilvl w:val="0"/>
                <w:numId w:val="31"/>
              </w:numPr>
              <w:autoSpaceDE w:val="0"/>
              <w:autoSpaceDN w:val="0"/>
              <w:adjustRightInd w:val="0"/>
              <w:spacing w:line="276" w:lineRule="auto"/>
              <w:ind w:left="357" w:hanging="357"/>
              <w:rPr>
                <w:rFonts w:ascii="Arial" w:hAnsi="Arial" w:cs="Arial"/>
                <w:sz w:val="24"/>
                <w:szCs w:val="24"/>
              </w:rPr>
            </w:pPr>
            <w:r w:rsidRPr="00B2587E">
              <w:rPr>
                <w:rFonts w:ascii="Arial" w:hAnsi="Arial" w:cs="Arial"/>
                <w:sz w:val="24"/>
                <w:szCs w:val="24"/>
              </w:rPr>
              <w:t xml:space="preserve">uzyskujących </w:t>
            </w:r>
            <w:r w:rsidR="0043354A" w:rsidRPr="00B2587E">
              <w:rPr>
                <w:rFonts w:ascii="Arial" w:hAnsi="Arial" w:cs="Arial"/>
                <w:sz w:val="24"/>
                <w:szCs w:val="24"/>
              </w:rPr>
              <w:t>najlepsze wyniki edukacyjne</w:t>
            </w:r>
            <w:r w:rsidRPr="00B2587E">
              <w:rPr>
                <w:rFonts w:ascii="Arial" w:hAnsi="Arial" w:cs="Arial"/>
                <w:sz w:val="24"/>
                <w:szCs w:val="24"/>
              </w:rPr>
              <w:t xml:space="preserve"> </w:t>
            </w:r>
            <w:r w:rsidR="0043354A" w:rsidRPr="00B2587E">
              <w:rPr>
                <w:rFonts w:ascii="Arial" w:hAnsi="Arial" w:cs="Arial"/>
                <w:sz w:val="24"/>
                <w:szCs w:val="24"/>
              </w:rPr>
              <w:t xml:space="preserve">z </w:t>
            </w:r>
            <w:r w:rsidRPr="00B2587E">
              <w:rPr>
                <w:rFonts w:ascii="Arial" w:hAnsi="Arial" w:cs="Arial"/>
                <w:sz w:val="24"/>
                <w:szCs w:val="24"/>
              </w:rPr>
              <w:t xml:space="preserve">przedmiotów </w:t>
            </w:r>
            <w:r w:rsidR="00B82DA9" w:rsidRPr="00B2587E">
              <w:rPr>
                <w:rFonts w:ascii="Arial" w:hAnsi="Arial" w:cs="Arial"/>
                <w:sz w:val="24"/>
                <w:szCs w:val="24"/>
              </w:rPr>
              <w:t>zawodowych teoretycznych lub praktycznych.</w:t>
            </w:r>
          </w:p>
          <w:p w14:paraId="03AF9CAB" w14:textId="51785009" w:rsidR="00470A36" w:rsidRPr="00B2587E" w:rsidRDefault="00470A36" w:rsidP="00B2587E">
            <w:pPr>
              <w:autoSpaceDE w:val="0"/>
              <w:autoSpaceDN w:val="0"/>
              <w:adjustRightInd w:val="0"/>
              <w:spacing w:line="276" w:lineRule="auto"/>
              <w:rPr>
                <w:rFonts w:ascii="Arial" w:hAnsi="Arial" w:cs="Arial"/>
                <w:sz w:val="24"/>
                <w:szCs w:val="24"/>
              </w:rPr>
            </w:pPr>
          </w:p>
          <w:p w14:paraId="0FA34BA7" w14:textId="4B311880" w:rsidR="00B61B17" w:rsidRPr="00B2587E" w:rsidRDefault="00B61B17" w:rsidP="00B2587E">
            <w:pPr>
              <w:autoSpaceDE w:val="0"/>
              <w:autoSpaceDN w:val="0"/>
              <w:adjustRightInd w:val="0"/>
              <w:spacing w:line="276" w:lineRule="auto"/>
              <w:rPr>
                <w:rFonts w:ascii="Arial" w:hAnsi="Arial" w:cs="Arial"/>
                <w:sz w:val="24"/>
                <w:szCs w:val="24"/>
              </w:rPr>
            </w:pPr>
            <w:r w:rsidRPr="00B2587E">
              <w:rPr>
                <w:rFonts w:ascii="Arial" w:hAnsi="Arial" w:cs="Arial"/>
                <w:sz w:val="24"/>
                <w:szCs w:val="24"/>
              </w:rPr>
              <w:t xml:space="preserve">Szczegółowe kryteria przyznawania stypendiów (obejmujące </w:t>
            </w:r>
            <w:r w:rsidR="003A1259" w:rsidRPr="00B2587E">
              <w:rPr>
                <w:rFonts w:ascii="Arial" w:hAnsi="Arial" w:cs="Arial"/>
                <w:sz w:val="24"/>
                <w:szCs w:val="24"/>
              </w:rPr>
              <w:t xml:space="preserve">m. in. </w:t>
            </w:r>
            <w:r w:rsidRPr="00B2587E">
              <w:rPr>
                <w:rFonts w:ascii="Arial" w:hAnsi="Arial" w:cs="Arial"/>
                <w:sz w:val="24"/>
                <w:szCs w:val="24"/>
              </w:rPr>
              <w:t>informacje wskazane w pkt 1-</w:t>
            </w:r>
            <w:r w:rsidR="00FA57BD" w:rsidRPr="00B2587E">
              <w:rPr>
                <w:rFonts w:ascii="Arial" w:hAnsi="Arial" w:cs="Arial"/>
                <w:sz w:val="24"/>
                <w:szCs w:val="24"/>
              </w:rPr>
              <w:t>2</w:t>
            </w:r>
            <w:r w:rsidRPr="00B2587E">
              <w:rPr>
                <w:rFonts w:ascii="Arial" w:hAnsi="Arial" w:cs="Arial"/>
                <w:sz w:val="24"/>
                <w:szCs w:val="24"/>
              </w:rPr>
              <w:t xml:space="preserve"> powyżej) wnioskodawca jest zobowiązany określić we wniosku o dofinansowanie projektu lub w regulaminie przyznawania stypendiów. Kryteria </w:t>
            </w:r>
            <w:r w:rsidR="00192D03" w:rsidRPr="00B2587E">
              <w:rPr>
                <w:rFonts w:ascii="Arial" w:hAnsi="Arial" w:cs="Arial"/>
                <w:sz w:val="24"/>
                <w:szCs w:val="24"/>
              </w:rPr>
              <w:t xml:space="preserve">z pkt 2 </w:t>
            </w:r>
            <w:r w:rsidRPr="00B2587E">
              <w:rPr>
                <w:rFonts w:ascii="Arial" w:hAnsi="Arial" w:cs="Arial"/>
                <w:sz w:val="24"/>
                <w:szCs w:val="24"/>
              </w:rPr>
              <w:t xml:space="preserve">mogą mieć przypisaną </w:t>
            </w:r>
            <w:r w:rsidR="00FA57BD" w:rsidRPr="00B2587E">
              <w:rPr>
                <w:rFonts w:ascii="Arial" w:hAnsi="Arial" w:cs="Arial"/>
                <w:sz w:val="24"/>
                <w:szCs w:val="24"/>
              </w:rPr>
              <w:t xml:space="preserve">różną </w:t>
            </w:r>
            <w:r w:rsidRPr="00B2587E">
              <w:rPr>
                <w:rFonts w:ascii="Arial" w:hAnsi="Arial" w:cs="Arial"/>
                <w:sz w:val="24"/>
                <w:szCs w:val="24"/>
              </w:rPr>
              <w:t>punktację.</w:t>
            </w:r>
          </w:p>
          <w:p w14:paraId="4645FA75" w14:textId="77777777" w:rsidR="00B61B17" w:rsidRPr="00B2587E" w:rsidRDefault="00B61B17" w:rsidP="00B2587E">
            <w:pPr>
              <w:autoSpaceDE w:val="0"/>
              <w:autoSpaceDN w:val="0"/>
              <w:adjustRightInd w:val="0"/>
              <w:spacing w:line="276" w:lineRule="auto"/>
              <w:rPr>
                <w:rFonts w:ascii="Arial" w:hAnsi="Arial" w:cs="Arial"/>
                <w:sz w:val="24"/>
                <w:szCs w:val="24"/>
              </w:rPr>
            </w:pPr>
          </w:p>
          <w:p w14:paraId="04CD2692" w14:textId="77EB6809" w:rsidR="00140F1E" w:rsidRPr="00B2587E" w:rsidRDefault="00470A36" w:rsidP="00B2587E">
            <w:pPr>
              <w:autoSpaceDE w:val="0"/>
              <w:autoSpaceDN w:val="0"/>
              <w:adjustRightInd w:val="0"/>
              <w:spacing w:line="276" w:lineRule="auto"/>
              <w:rPr>
                <w:rFonts w:ascii="Arial" w:hAnsi="Arial" w:cs="Arial"/>
                <w:sz w:val="24"/>
                <w:szCs w:val="24"/>
              </w:rPr>
            </w:pPr>
            <w:r w:rsidRPr="00B2587E">
              <w:rPr>
                <w:rFonts w:ascii="Arial" w:hAnsi="Arial" w:cs="Arial"/>
                <w:sz w:val="24"/>
                <w:szCs w:val="24"/>
              </w:rPr>
              <w:t>Kryterium jest weryfikowane w oparciu o wniosek o dofinansowanie projektu.</w:t>
            </w:r>
          </w:p>
        </w:tc>
        <w:tc>
          <w:tcPr>
            <w:tcW w:w="1102" w:type="pct"/>
          </w:tcPr>
          <w:p w14:paraId="61976E00" w14:textId="77777777" w:rsidR="00885879" w:rsidRPr="00B2587E" w:rsidRDefault="00885879"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lastRenderedPageBreak/>
              <w:t>Tak/nie</w:t>
            </w:r>
          </w:p>
          <w:p w14:paraId="0963D144" w14:textId="77777777" w:rsidR="00885879" w:rsidRPr="00B2587E" w:rsidRDefault="00885879"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555FDA52" w14:textId="77777777" w:rsidR="00885879" w:rsidRPr="00B2587E" w:rsidRDefault="00885879" w:rsidP="00B2587E">
            <w:pPr>
              <w:spacing w:line="276" w:lineRule="auto"/>
              <w:rPr>
                <w:rFonts w:ascii="Arial" w:hAnsi="Arial" w:cs="Arial"/>
                <w:bCs/>
                <w:sz w:val="24"/>
                <w:szCs w:val="24"/>
              </w:rPr>
            </w:pPr>
          </w:p>
          <w:p w14:paraId="4D4D6CB4" w14:textId="5947539B" w:rsidR="00296E0A" w:rsidRPr="00B2587E" w:rsidRDefault="00885879" w:rsidP="00B2587E">
            <w:pPr>
              <w:spacing w:line="276" w:lineRule="auto"/>
              <w:rPr>
                <w:rFonts w:ascii="Arial" w:hAnsi="Arial" w:cs="Arial"/>
                <w:bCs/>
                <w:sz w:val="24"/>
                <w:szCs w:val="24"/>
              </w:rPr>
            </w:pPr>
            <w:r w:rsidRPr="00B2587E">
              <w:rPr>
                <w:rFonts w:ascii="Arial" w:hAnsi="Arial" w:cs="Arial"/>
                <w:bCs/>
                <w:sz w:val="24"/>
                <w:szCs w:val="24"/>
              </w:rPr>
              <w:t xml:space="preserve">Niepoprawienie/nieuzupełnienie wskazanych błędów/braków skutkuje </w:t>
            </w:r>
            <w:r w:rsidRPr="00B2587E">
              <w:rPr>
                <w:rFonts w:ascii="Arial" w:hAnsi="Arial" w:cs="Arial"/>
                <w:bCs/>
                <w:sz w:val="24"/>
                <w:szCs w:val="24"/>
              </w:rPr>
              <w:lastRenderedPageBreak/>
              <w:t>przeprowadzeniem oceny na podstawie posiadanych dokumentów. W takim przypadku ocena może być negatywna.</w:t>
            </w:r>
          </w:p>
        </w:tc>
      </w:tr>
      <w:tr w:rsidR="00DC6D35" w:rsidRPr="00B2587E" w14:paraId="4D17A5E7" w14:textId="77777777" w:rsidTr="00751C8A">
        <w:tc>
          <w:tcPr>
            <w:tcW w:w="252" w:type="pct"/>
          </w:tcPr>
          <w:p w14:paraId="28BEA653" w14:textId="66AC6139" w:rsidR="00DC6D35" w:rsidRPr="00B2587E" w:rsidRDefault="00DC6D35" w:rsidP="00B2587E">
            <w:pPr>
              <w:spacing w:line="276" w:lineRule="auto"/>
              <w:jc w:val="center"/>
              <w:rPr>
                <w:rFonts w:ascii="Arial" w:hAnsi="Arial" w:cs="Arial"/>
                <w:b/>
                <w:bCs/>
                <w:sz w:val="24"/>
                <w:szCs w:val="24"/>
              </w:rPr>
            </w:pPr>
            <w:r w:rsidRPr="00B2587E">
              <w:rPr>
                <w:rFonts w:ascii="Arial" w:hAnsi="Arial" w:cs="Arial"/>
                <w:b/>
                <w:bCs/>
                <w:sz w:val="24"/>
                <w:szCs w:val="24"/>
              </w:rPr>
              <w:lastRenderedPageBreak/>
              <w:t>C.</w:t>
            </w:r>
            <w:r w:rsidR="00192D03" w:rsidRPr="00B2587E">
              <w:rPr>
                <w:rFonts w:ascii="Arial" w:hAnsi="Arial" w:cs="Arial"/>
                <w:b/>
                <w:bCs/>
                <w:sz w:val="24"/>
                <w:szCs w:val="24"/>
              </w:rPr>
              <w:t>4</w:t>
            </w:r>
          </w:p>
        </w:tc>
        <w:tc>
          <w:tcPr>
            <w:tcW w:w="1080" w:type="pct"/>
          </w:tcPr>
          <w:p w14:paraId="34FF7B4B" w14:textId="380AA899" w:rsidR="00DC6D35" w:rsidRPr="00B2587E" w:rsidRDefault="00DC6D35" w:rsidP="00B2587E">
            <w:pPr>
              <w:spacing w:line="276" w:lineRule="auto"/>
              <w:rPr>
                <w:rFonts w:ascii="Arial" w:hAnsi="Arial" w:cs="Arial"/>
                <w:b/>
                <w:bCs/>
                <w:sz w:val="24"/>
                <w:szCs w:val="24"/>
              </w:rPr>
            </w:pPr>
            <w:r w:rsidRPr="00B2587E">
              <w:rPr>
                <w:rFonts w:ascii="Arial" w:hAnsi="Arial" w:cs="Arial"/>
                <w:b/>
                <w:bCs/>
                <w:sz w:val="24"/>
                <w:szCs w:val="24"/>
              </w:rPr>
              <w:t xml:space="preserve">Projekt zakłada, że minimalna liczba osób objętych wsparciem wynosi </w:t>
            </w:r>
            <w:r w:rsidR="00FA57BD" w:rsidRPr="00B2587E">
              <w:rPr>
                <w:rFonts w:ascii="Arial" w:hAnsi="Arial" w:cs="Arial"/>
                <w:b/>
                <w:bCs/>
                <w:sz w:val="24"/>
                <w:szCs w:val="24"/>
              </w:rPr>
              <w:t>903</w:t>
            </w:r>
          </w:p>
        </w:tc>
        <w:tc>
          <w:tcPr>
            <w:tcW w:w="2566" w:type="pct"/>
          </w:tcPr>
          <w:p w14:paraId="50DC4BDA" w14:textId="0BF2CB3B" w:rsidR="00DC6D35" w:rsidRDefault="00DC6D35" w:rsidP="00B2587E">
            <w:pPr>
              <w:spacing w:line="276" w:lineRule="auto"/>
              <w:rPr>
                <w:rFonts w:ascii="Arial" w:hAnsi="Arial" w:cs="Arial"/>
                <w:sz w:val="24"/>
                <w:szCs w:val="24"/>
              </w:rPr>
            </w:pPr>
            <w:r w:rsidRPr="00B2587E">
              <w:rPr>
                <w:rFonts w:ascii="Arial" w:hAnsi="Arial" w:cs="Arial"/>
                <w:sz w:val="24"/>
                <w:szCs w:val="24"/>
              </w:rPr>
              <w:t>W kryterium sprawdzimy, czy wnioskodawca za</w:t>
            </w:r>
            <w:r w:rsidR="00B8630E">
              <w:rPr>
                <w:rFonts w:ascii="Arial" w:hAnsi="Arial" w:cs="Arial"/>
                <w:sz w:val="24"/>
                <w:szCs w:val="24"/>
              </w:rPr>
              <w:t>kłada</w:t>
            </w:r>
            <w:r w:rsidRPr="00B2587E">
              <w:rPr>
                <w:rFonts w:ascii="Arial" w:hAnsi="Arial" w:cs="Arial"/>
                <w:sz w:val="24"/>
                <w:szCs w:val="24"/>
              </w:rPr>
              <w:t xml:space="preserve"> realizację wartości docelowej wskaźnika „</w:t>
            </w:r>
            <w:r w:rsidR="00FA57BD" w:rsidRPr="00B2587E">
              <w:rPr>
                <w:rFonts w:ascii="Arial" w:hAnsi="Arial" w:cs="Arial"/>
                <w:sz w:val="24"/>
                <w:szCs w:val="24"/>
              </w:rPr>
              <w:t>Liczba uczniów i słuchaczy szkół i placówek kształcenia zawodowego objętych wsparciem</w:t>
            </w:r>
            <w:r w:rsidRPr="00B2587E">
              <w:rPr>
                <w:rFonts w:ascii="Arial" w:hAnsi="Arial" w:cs="Arial"/>
                <w:sz w:val="24"/>
                <w:szCs w:val="24"/>
              </w:rPr>
              <w:t xml:space="preserve">” na poziomie co najmniej </w:t>
            </w:r>
            <w:r w:rsidR="00FA57BD" w:rsidRPr="00B2587E">
              <w:rPr>
                <w:rFonts w:ascii="Arial" w:hAnsi="Arial" w:cs="Arial"/>
                <w:sz w:val="24"/>
                <w:szCs w:val="24"/>
              </w:rPr>
              <w:t>903</w:t>
            </w:r>
            <w:r w:rsidR="00561EAE">
              <w:rPr>
                <w:rFonts w:ascii="Arial" w:hAnsi="Arial" w:cs="Arial"/>
                <w:sz w:val="24"/>
                <w:szCs w:val="24"/>
              </w:rPr>
              <w:t xml:space="preserve"> osób</w:t>
            </w:r>
            <w:r w:rsidRPr="00B2587E">
              <w:rPr>
                <w:rFonts w:ascii="Arial" w:hAnsi="Arial" w:cs="Arial"/>
                <w:sz w:val="24"/>
                <w:szCs w:val="24"/>
              </w:rPr>
              <w:t>.</w:t>
            </w:r>
          </w:p>
          <w:p w14:paraId="4072C20F" w14:textId="4EF1E91D" w:rsidR="00AC7CF0" w:rsidRDefault="00AC7CF0" w:rsidP="00B2587E">
            <w:pPr>
              <w:spacing w:line="276" w:lineRule="auto"/>
              <w:rPr>
                <w:rFonts w:ascii="Arial" w:hAnsi="Arial" w:cs="Arial"/>
                <w:sz w:val="24"/>
                <w:szCs w:val="24"/>
              </w:rPr>
            </w:pPr>
          </w:p>
          <w:p w14:paraId="3188CBC3" w14:textId="3B0109BF" w:rsidR="00AC7CF0" w:rsidRPr="00B2587E" w:rsidRDefault="00AC7CF0" w:rsidP="00BF5754">
            <w:pPr>
              <w:spacing w:line="276" w:lineRule="auto"/>
              <w:rPr>
                <w:rFonts w:ascii="Arial" w:hAnsi="Arial" w:cs="Arial"/>
                <w:sz w:val="24"/>
                <w:szCs w:val="24"/>
              </w:rPr>
            </w:pPr>
            <w:r>
              <w:rPr>
                <w:rFonts w:ascii="Arial" w:hAnsi="Arial" w:cs="Arial"/>
                <w:sz w:val="24"/>
                <w:szCs w:val="24"/>
              </w:rPr>
              <w:lastRenderedPageBreak/>
              <w:t>W szczególnie uzasadnionych przypadkach Instytucja Zarządzająca może wyrazić zgodę, w trakcie realizacji projektu na wniosek beneficjenta, na zmianę zakładanej do osiągnięcia wartości docelowej ww. wskaźnika.</w:t>
            </w:r>
          </w:p>
          <w:p w14:paraId="52AE134D" w14:textId="77777777" w:rsidR="00647FA5" w:rsidRPr="00B2587E" w:rsidRDefault="00647FA5" w:rsidP="00B2587E">
            <w:pPr>
              <w:spacing w:line="276" w:lineRule="auto"/>
              <w:rPr>
                <w:rFonts w:ascii="Arial" w:hAnsi="Arial" w:cs="Arial"/>
                <w:sz w:val="24"/>
                <w:szCs w:val="24"/>
              </w:rPr>
            </w:pPr>
          </w:p>
          <w:p w14:paraId="4829CE7A" w14:textId="7B275719" w:rsidR="00647FA5" w:rsidRPr="00B2587E" w:rsidRDefault="00647FA5" w:rsidP="00B2587E">
            <w:pPr>
              <w:spacing w:line="276" w:lineRule="auto"/>
              <w:rPr>
                <w:rFonts w:ascii="Arial" w:hAnsi="Arial" w:cs="Arial"/>
                <w:sz w:val="24"/>
                <w:szCs w:val="24"/>
              </w:rPr>
            </w:pPr>
            <w:r w:rsidRPr="00B2587E">
              <w:rPr>
                <w:rFonts w:ascii="Arial" w:hAnsi="Arial" w:cs="Arial"/>
                <w:sz w:val="24"/>
                <w:szCs w:val="24"/>
              </w:rPr>
              <w:t>Kryterium jest weryfikowane w oparciu o wniosek o dofinansowanie projektu.</w:t>
            </w:r>
          </w:p>
        </w:tc>
        <w:tc>
          <w:tcPr>
            <w:tcW w:w="1102" w:type="pct"/>
          </w:tcPr>
          <w:p w14:paraId="625BF5E4" w14:textId="77777777" w:rsidR="00885879" w:rsidRPr="00B2587E" w:rsidRDefault="00885879"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lastRenderedPageBreak/>
              <w:t>Tak/nie</w:t>
            </w:r>
          </w:p>
          <w:p w14:paraId="7CF51181" w14:textId="77777777" w:rsidR="00885879" w:rsidRPr="00B2587E" w:rsidRDefault="00885879"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60AD6E5C" w14:textId="77777777" w:rsidR="00885879" w:rsidRPr="00B2587E" w:rsidRDefault="00885879" w:rsidP="00B2587E">
            <w:pPr>
              <w:spacing w:line="276" w:lineRule="auto"/>
              <w:rPr>
                <w:rFonts w:ascii="Arial" w:hAnsi="Arial" w:cs="Arial"/>
                <w:bCs/>
                <w:sz w:val="24"/>
                <w:szCs w:val="24"/>
              </w:rPr>
            </w:pPr>
          </w:p>
          <w:p w14:paraId="06E2FD2F" w14:textId="786F99DB" w:rsidR="00DC6D35" w:rsidRPr="00B2587E" w:rsidRDefault="00885879" w:rsidP="00B2587E">
            <w:pPr>
              <w:spacing w:line="276" w:lineRule="auto"/>
              <w:rPr>
                <w:rFonts w:ascii="Arial" w:hAnsi="Arial" w:cs="Arial"/>
                <w:bCs/>
                <w:sz w:val="24"/>
                <w:szCs w:val="24"/>
              </w:rPr>
            </w:pPr>
            <w:r w:rsidRPr="00B2587E">
              <w:rPr>
                <w:rFonts w:ascii="Arial" w:hAnsi="Arial" w:cs="Arial"/>
                <w:bCs/>
                <w:sz w:val="24"/>
                <w:szCs w:val="24"/>
              </w:rPr>
              <w:lastRenderedPageBreak/>
              <w:t>Niepoprawienie/nieuzupełnienie wskazanych błędów/braków skutkuje przeprowadzeniem oceny na podstawie posiadanych dokumentów. W takim przypadku ocena może być negatywna.</w:t>
            </w:r>
          </w:p>
        </w:tc>
      </w:tr>
      <w:tr w:rsidR="00296E0A" w:rsidRPr="00B2587E" w14:paraId="0573884C" w14:textId="77777777" w:rsidTr="00751C8A">
        <w:tc>
          <w:tcPr>
            <w:tcW w:w="252" w:type="pct"/>
          </w:tcPr>
          <w:p w14:paraId="06C352B6" w14:textId="640C8BF8" w:rsidR="00296E0A" w:rsidRPr="00B2587E" w:rsidRDefault="00296E0A" w:rsidP="00B2587E">
            <w:pPr>
              <w:spacing w:line="276" w:lineRule="auto"/>
              <w:jc w:val="center"/>
              <w:rPr>
                <w:rFonts w:ascii="Arial" w:hAnsi="Arial" w:cs="Arial"/>
                <w:b/>
                <w:bCs/>
                <w:sz w:val="24"/>
                <w:szCs w:val="24"/>
              </w:rPr>
            </w:pPr>
            <w:r w:rsidRPr="00B2587E">
              <w:rPr>
                <w:rFonts w:ascii="Arial" w:hAnsi="Arial" w:cs="Arial"/>
                <w:b/>
                <w:bCs/>
                <w:sz w:val="24"/>
                <w:szCs w:val="24"/>
              </w:rPr>
              <w:lastRenderedPageBreak/>
              <w:t>C.</w:t>
            </w:r>
            <w:r w:rsidR="00192D03" w:rsidRPr="00B2587E">
              <w:rPr>
                <w:rFonts w:ascii="Arial" w:hAnsi="Arial" w:cs="Arial"/>
                <w:b/>
                <w:bCs/>
                <w:sz w:val="24"/>
                <w:szCs w:val="24"/>
              </w:rPr>
              <w:t>5</w:t>
            </w:r>
          </w:p>
        </w:tc>
        <w:tc>
          <w:tcPr>
            <w:tcW w:w="1080" w:type="pct"/>
          </w:tcPr>
          <w:p w14:paraId="0E48B1FE" w14:textId="7C6B3B25" w:rsidR="00296E0A" w:rsidRPr="00B2587E" w:rsidRDefault="00296E0A" w:rsidP="00B2587E">
            <w:pPr>
              <w:spacing w:line="276" w:lineRule="auto"/>
              <w:rPr>
                <w:rFonts w:ascii="Arial" w:hAnsi="Arial" w:cs="Arial"/>
                <w:b/>
                <w:bCs/>
                <w:sz w:val="24"/>
                <w:szCs w:val="24"/>
              </w:rPr>
            </w:pPr>
            <w:r w:rsidRPr="00B2587E">
              <w:rPr>
                <w:rFonts w:ascii="Arial" w:hAnsi="Arial" w:cs="Arial"/>
                <w:b/>
                <w:bCs/>
                <w:sz w:val="24"/>
                <w:szCs w:val="24"/>
              </w:rPr>
              <w:t>Projekt jest zgodny z zapisami Szczegółowego Opisu Priorytetów</w:t>
            </w:r>
          </w:p>
        </w:tc>
        <w:tc>
          <w:tcPr>
            <w:tcW w:w="2566" w:type="pct"/>
          </w:tcPr>
          <w:p w14:paraId="44D5BF89" w14:textId="510A7053" w:rsidR="00296E0A" w:rsidRPr="00B2587E" w:rsidRDefault="00296E0A" w:rsidP="00B2587E">
            <w:pPr>
              <w:spacing w:line="276" w:lineRule="auto"/>
              <w:rPr>
                <w:rFonts w:ascii="Arial" w:hAnsi="Arial" w:cs="Arial"/>
                <w:sz w:val="24"/>
                <w:szCs w:val="24"/>
              </w:rPr>
            </w:pPr>
            <w:r w:rsidRPr="00B2587E">
              <w:rPr>
                <w:rFonts w:ascii="Arial" w:hAnsi="Arial" w:cs="Arial"/>
                <w:sz w:val="24"/>
                <w:szCs w:val="24"/>
              </w:rPr>
              <w:t>W kryterium sprawdzimy, czy projekt jest zgodny z zapisami Szczegółowego Opisu Priorytetów w wersji aktualnej na dzień rozpoczęcia postępowania:</w:t>
            </w:r>
          </w:p>
          <w:p w14:paraId="6D7A2C57" w14:textId="114A1D6F" w:rsidR="00BC317F" w:rsidRDefault="00296E0A" w:rsidP="00BC317F">
            <w:pPr>
              <w:pStyle w:val="Akapitzlist"/>
              <w:numPr>
                <w:ilvl w:val="0"/>
                <w:numId w:val="12"/>
              </w:numPr>
              <w:spacing w:line="276" w:lineRule="auto"/>
              <w:ind w:left="357" w:hanging="357"/>
              <w:rPr>
                <w:rFonts w:ascii="Arial" w:hAnsi="Arial" w:cs="Arial"/>
                <w:sz w:val="24"/>
                <w:szCs w:val="24"/>
              </w:rPr>
            </w:pPr>
            <w:r w:rsidRPr="00B2587E">
              <w:rPr>
                <w:rFonts w:ascii="Arial" w:hAnsi="Arial" w:cs="Arial"/>
                <w:sz w:val="24"/>
                <w:szCs w:val="24"/>
              </w:rPr>
              <w:t xml:space="preserve">w zakresie informacji wskazanych w polu „Opis działań” dotyczących typu projektu </w:t>
            </w:r>
            <w:r w:rsidR="005F3C89">
              <w:rPr>
                <w:rFonts w:ascii="Arial" w:hAnsi="Arial" w:cs="Arial"/>
                <w:sz w:val="24"/>
                <w:szCs w:val="24"/>
              </w:rPr>
              <w:t>1</w:t>
            </w:r>
            <w:r w:rsidRPr="00B2587E">
              <w:rPr>
                <w:rFonts w:ascii="Arial" w:hAnsi="Arial" w:cs="Arial"/>
                <w:sz w:val="24"/>
                <w:szCs w:val="24"/>
              </w:rPr>
              <w:t>;</w:t>
            </w:r>
          </w:p>
          <w:p w14:paraId="7270F9C4" w14:textId="3CC9131F" w:rsidR="00BC317F" w:rsidRDefault="00296E0A" w:rsidP="00BC317F">
            <w:pPr>
              <w:pStyle w:val="Akapitzlist"/>
              <w:numPr>
                <w:ilvl w:val="0"/>
                <w:numId w:val="12"/>
              </w:numPr>
              <w:spacing w:line="276" w:lineRule="auto"/>
              <w:ind w:left="357" w:hanging="357"/>
              <w:rPr>
                <w:rFonts w:ascii="Arial" w:hAnsi="Arial" w:cs="Arial"/>
                <w:sz w:val="24"/>
                <w:szCs w:val="24"/>
              </w:rPr>
            </w:pPr>
            <w:r w:rsidRPr="00BC317F">
              <w:rPr>
                <w:rFonts w:ascii="Arial" w:hAnsi="Arial" w:cs="Arial"/>
                <w:sz w:val="24"/>
                <w:szCs w:val="24"/>
              </w:rPr>
              <w:t xml:space="preserve">w zakresie informacji wskazanych w polu „Dopuszczalny cross-financing </w:t>
            </w:r>
            <w:r w:rsidR="00B8630E" w:rsidRPr="00BC317F">
              <w:rPr>
                <w:rFonts w:ascii="Arial" w:hAnsi="Arial" w:cs="Arial"/>
                <w:sz w:val="24"/>
                <w:szCs w:val="24"/>
              </w:rPr>
              <w:t>(</w:t>
            </w:r>
            <w:r w:rsidRPr="00BC317F">
              <w:rPr>
                <w:rFonts w:ascii="Arial" w:hAnsi="Arial" w:cs="Arial"/>
                <w:sz w:val="24"/>
                <w:szCs w:val="24"/>
              </w:rPr>
              <w:t>%</w:t>
            </w:r>
            <w:r w:rsidR="00B8630E" w:rsidRPr="00BC317F">
              <w:rPr>
                <w:rFonts w:ascii="Arial" w:hAnsi="Arial" w:cs="Arial"/>
                <w:sz w:val="24"/>
                <w:szCs w:val="24"/>
              </w:rPr>
              <w:t>)</w:t>
            </w:r>
            <w:r w:rsidRPr="00BC317F">
              <w:rPr>
                <w:rFonts w:ascii="Arial" w:hAnsi="Arial" w:cs="Arial"/>
                <w:sz w:val="24"/>
                <w:szCs w:val="24"/>
              </w:rPr>
              <w:t>”;</w:t>
            </w:r>
          </w:p>
          <w:p w14:paraId="32C04047" w14:textId="08EF5159" w:rsidR="00BC317F" w:rsidRDefault="00296E0A" w:rsidP="00BC317F">
            <w:pPr>
              <w:pStyle w:val="Akapitzlist"/>
              <w:numPr>
                <w:ilvl w:val="0"/>
                <w:numId w:val="12"/>
              </w:numPr>
              <w:spacing w:line="276" w:lineRule="auto"/>
              <w:ind w:left="357" w:hanging="357"/>
              <w:rPr>
                <w:rFonts w:ascii="Arial" w:hAnsi="Arial" w:cs="Arial"/>
                <w:sz w:val="24"/>
                <w:szCs w:val="24"/>
              </w:rPr>
            </w:pPr>
            <w:r w:rsidRPr="00BC317F">
              <w:rPr>
                <w:rFonts w:ascii="Arial" w:hAnsi="Arial" w:cs="Arial"/>
                <w:sz w:val="24"/>
                <w:szCs w:val="24"/>
              </w:rPr>
              <w:t>w zakresie informacji wskazanych w polu „</w:t>
            </w:r>
            <w:r w:rsidR="00B8630E" w:rsidRPr="00BC317F">
              <w:rPr>
                <w:rFonts w:ascii="Arial" w:hAnsi="Arial" w:cs="Arial"/>
                <w:sz w:val="24"/>
                <w:szCs w:val="24"/>
              </w:rPr>
              <w:t>Maksymalny % poziom dofinansowania UE w projekcie</w:t>
            </w:r>
            <w:r w:rsidRPr="00BC317F">
              <w:rPr>
                <w:rFonts w:ascii="Arial" w:hAnsi="Arial" w:cs="Arial"/>
                <w:sz w:val="24"/>
                <w:szCs w:val="24"/>
              </w:rPr>
              <w:t>”;</w:t>
            </w:r>
          </w:p>
          <w:p w14:paraId="057F1888" w14:textId="77777777" w:rsidR="00BC317F" w:rsidRDefault="00296E0A" w:rsidP="00BC317F">
            <w:pPr>
              <w:pStyle w:val="Akapitzlist"/>
              <w:numPr>
                <w:ilvl w:val="0"/>
                <w:numId w:val="12"/>
              </w:numPr>
              <w:spacing w:line="276" w:lineRule="auto"/>
              <w:ind w:left="357" w:hanging="357"/>
              <w:rPr>
                <w:rFonts w:ascii="Arial" w:hAnsi="Arial" w:cs="Arial"/>
                <w:sz w:val="24"/>
                <w:szCs w:val="24"/>
              </w:rPr>
            </w:pPr>
            <w:r w:rsidRPr="00BC317F">
              <w:rPr>
                <w:rFonts w:ascii="Arial" w:hAnsi="Arial" w:cs="Arial"/>
                <w:sz w:val="24"/>
                <w:szCs w:val="24"/>
              </w:rPr>
              <w:t>w zakresie informacji wskazanych w polu „Minimalny wkład własny beneficjenta”;</w:t>
            </w:r>
          </w:p>
          <w:p w14:paraId="2CEBB41B" w14:textId="601088F0" w:rsidR="00296E0A" w:rsidRPr="00BC317F" w:rsidRDefault="00296E0A" w:rsidP="00BC317F">
            <w:pPr>
              <w:pStyle w:val="Akapitzlist"/>
              <w:numPr>
                <w:ilvl w:val="0"/>
                <w:numId w:val="12"/>
              </w:numPr>
              <w:spacing w:line="276" w:lineRule="auto"/>
              <w:ind w:left="357" w:hanging="357"/>
              <w:rPr>
                <w:rFonts w:ascii="Arial" w:hAnsi="Arial" w:cs="Arial"/>
                <w:sz w:val="24"/>
                <w:szCs w:val="24"/>
              </w:rPr>
            </w:pPr>
            <w:r w:rsidRPr="00BC317F">
              <w:rPr>
                <w:rFonts w:ascii="Arial" w:hAnsi="Arial" w:cs="Arial"/>
                <w:sz w:val="24"/>
                <w:szCs w:val="24"/>
              </w:rPr>
              <w:t>w zakresie informacji wskazanych w polu „Minimalna wartość projektu”.</w:t>
            </w:r>
          </w:p>
          <w:p w14:paraId="5FC51181" w14:textId="77777777" w:rsidR="00296E0A" w:rsidRPr="00B2587E" w:rsidRDefault="00296E0A" w:rsidP="00B2587E">
            <w:pPr>
              <w:spacing w:line="276" w:lineRule="auto"/>
              <w:rPr>
                <w:rFonts w:ascii="Arial" w:hAnsi="Arial" w:cs="Arial"/>
                <w:sz w:val="24"/>
                <w:szCs w:val="24"/>
              </w:rPr>
            </w:pPr>
          </w:p>
          <w:p w14:paraId="3018B4A2" w14:textId="5E0D84C2" w:rsidR="00296E0A" w:rsidRPr="00B2587E" w:rsidRDefault="00296E0A" w:rsidP="00B2587E">
            <w:pPr>
              <w:spacing w:line="276" w:lineRule="auto"/>
              <w:rPr>
                <w:rFonts w:ascii="Arial" w:hAnsi="Arial" w:cs="Arial"/>
                <w:sz w:val="24"/>
                <w:szCs w:val="24"/>
              </w:rPr>
            </w:pPr>
            <w:r w:rsidRPr="00B2587E">
              <w:rPr>
                <w:rFonts w:ascii="Arial" w:hAnsi="Arial" w:cs="Arial"/>
                <w:sz w:val="24"/>
                <w:szCs w:val="24"/>
              </w:rPr>
              <w:t>Kryterium jest weryfikowane w oparciu o wniosek o dofinansowanie projektu.</w:t>
            </w:r>
          </w:p>
        </w:tc>
        <w:tc>
          <w:tcPr>
            <w:tcW w:w="1102" w:type="pct"/>
          </w:tcPr>
          <w:p w14:paraId="63CAA8C1" w14:textId="77777777" w:rsidR="00885879" w:rsidRPr="00B2587E" w:rsidRDefault="00885879" w:rsidP="00B2587E">
            <w:pPr>
              <w:autoSpaceDE w:val="0"/>
              <w:autoSpaceDN w:val="0"/>
              <w:adjustRightInd w:val="0"/>
              <w:spacing w:before="100" w:beforeAutospacing="1" w:after="100" w:afterAutospacing="1" w:line="276" w:lineRule="auto"/>
              <w:rPr>
                <w:rFonts w:ascii="Arial" w:hAnsi="Arial" w:cs="Arial"/>
                <w:color w:val="000000"/>
                <w:sz w:val="24"/>
                <w:szCs w:val="24"/>
              </w:rPr>
            </w:pPr>
            <w:r w:rsidRPr="00B2587E">
              <w:rPr>
                <w:rFonts w:ascii="Arial" w:hAnsi="Arial" w:cs="Arial"/>
                <w:color w:val="000000"/>
                <w:sz w:val="24"/>
                <w:szCs w:val="24"/>
              </w:rPr>
              <w:t>Tak/nie</w:t>
            </w:r>
          </w:p>
          <w:p w14:paraId="70B8D358" w14:textId="77777777" w:rsidR="00885879" w:rsidRPr="00B2587E" w:rsidRDefault="00885879" w:rsidP="00B2587E">
            <w:pPr>
              <w:spacing w:line="276" w:lineRule="auto"/>
              <w:rPr>
                <w:rFonts w:ascii="Arial" w:hAnsi="Arial" w:cs="Arial"/>
                <w:bCs/>
                <w:sz w:val="24"/>
                <w:szCs w:val="24"/>
              </w:rPr>
            </w:pPr>
            <w:r w:rsidRPr="00B2587E">
              <w:rPr>
                <w:rFonts w:ascii="Arial" w:hAnsi="Arial" w:cs="Arial"/>
                <w:bCs/>
                <w:sz w:val="24"/>
                <w:szCs w:val="24"/>
              </w:rPr>
              <w:t xml:space="preserve">Niespełnienie kryterium skutkuje skierowaniem wniosku do poprawy/uzupełnienia. </w:t>
            </w:r>
          </w:p>
          <w:p w14:paraId="7D90D1FF" w14:textId="77777777" w:rsidR="00885879" w:rsidRPr="00B2587E" w:rsidRDefault="00885879" w:rsidP="00B2587E">
            <w:pPr>
              <w:spacing w:line="276" w:lineRule="auto"/>
              <w:rPr>
                <w:rFonts w:ascii="Arial" w:hAnsi="Arial" w:cs="Arial"/>
                <w:bCs/>
                <w:sz w:val="24"/>
                <w:szCs w:val="24"/>
              </w:rPr>
            </w:pPr>
          </w:p>
          <w:p w14:paraId="454BBBE1" w14:textId="37D52DBB" w:rsidR="00296E0A" w:rsidRPr="00B2587E" w:rsidRDefault="00885879" w:rsidP="00B2587E">
            <w:pPr>
              <w:spacing w:line="276" w:lineRule="auto"/>
              <w:rPr>
                <w:rFonts w:ascii="Arial" w:hAnsi="Arial" w:cs="Arial"/>
                <w:b/>
                <w:bCs/>
                <w:sz w:val="24"/>
                <w:szCs w:val="24"/>
              </w:rPr>
            </w:pPr>
            <w:r w:rsidRPr="00B2587E">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B8630E" w:rsidRPr="00B2587E" w14:paraId="6C299953" w14:textId="77777777" w:rsidTr="00751C8A">
        <w:tc>
          <w:tcPr>
            <w:tcW w:w="252" w:type="pct"/>
          </w:tcPr>
          <w:p w14:paraId="1AFC1C8B" w14:textId="1B16B691" w:rsidR="00B8630E" w:rsidRPr="00B2587E" w:rsidRDefault="00B8630E" w:rsidP="00B8630E">
            <w:pPr>
              <w:spacing w:line="276" w:lineRule="auto"/>
              <w:jc w:val="center"/>
              <w:rPr>
                <w:rFonts w:ascii="Arial" w:hAnsi="Arial" w:cs="Arial"/>
                <w:b/>
                <w:bCs/>
                <w:sz w:val="24"/>
                <w:szCs w:val="24"/>
              </w:rPr>
            </w:pPr>
            <w:r>
              <w:rPr>
                <w:rFonts w:ascii="Arial" w:hAnsi="Arial" w:cs="Arial"/>
                <w:b/>
                <w:bCs/>
                <w:sz w:val="24"/>
                <w:szCs w:val="24"/>
              </w:rPr>
              <w:t>C.6</w:t>
            </w:r>
          </w:p>
        </w:tc>
        <w:tc>
          <w:tcPr>
            <w:tcW w:w="1080" w:type="pct"/>
          </w:tcPr>
          <w:p w14:paraId="54DFC07C" w14:textId="2CCB561B" w:rsidR="00B8630E" w:rsidRPr="00B2587E" w:rsidRDefault="00B8630E" w:rsidP="00B8630E">
            <w:pPr>
              <w:spacing w:line="276" w:lineRule="auto"/>
              <w:rPr>
                <w:rFonts w:ascii="Arial" w:hAnsi="Arial" w:cs="Arial"/>
                <w:b/>
                <w:bCs/>
                <w:sz w:val="24"/>
                <w:szCs w:val="24"/>
              </w:rPr>
            </w:pPr>
            <w:r>
              <w:rPr>
                <w:rFonts w:ascii="Arial" w:hAnsi="Arial" w:cs="Arial"/>
                <w:b/>
                <w:bCs/>
                <w:sz w:val="24"/>
                <w:szCs w:val="24"/>
              </w:rPr>
              <w:t>Projekt jest zgodny z dodatkowymi zasadami realizacji wsparcia</w:t>
            </w:r>
          </w:p>
        </w:tc>
        <w:tc>
          <w:tcPr>
            <w:tcW w:w="2566" w:type="pct"/>
          </w:tcPr>
          <w:p w14:paraId="67F8B05F" w14:textId="77777777" w:rsidR="00B8630E" w:rsidRDefault="00B8630E" w:rsidP="00B8630E">
            <w:pPr>
              <w:pStyle w:val="Default"/>
              <w:spacing w:line="276" w:lineRule="auto"/>
              <w:rPr>
                <w:rFonts w:ascii="Arial" w:hAnsi="Arial" w:cs="Arial"/>
              </w:rPr>
            </w:pPr>
            <w:r w:rsidRPr="003B1556">
              <w:rPr>
                <w:rFonts w:ascii="Arial" w:hAnsi="Arial" w:cs="Arial"/>
              </w:rPr>
              <w:t>W kryterium sprawdzimy, czy projekt</w:t>
            </w:r>
            <w:r>
              <w:rPr>
                <w:rFonts w:ascii="Arial" w:hAnsi="Arial" w:cs="Arial"/>
              </w:rPr>
              <w:t xml:space="preserve"> jest zgodny z dodatkowymi zasadami realizacji wsparcia:</w:t>
            </w:r>
          </w:p>
          <w:p w14:paraId="4A930C58" w14:textId="77777777" w:rsidR="00B8630E" w:rsidRDefault="00B8630E" w:rsidP="00B8630E">
            <w:pPr>
              <w:pStyle w:val="Akapitzlist"/>
              <w:numPr>
                <w:ilvl w:val="0"/>
                <w:numId w:val="36"/>
              </w:numPr>
              <w:spacing w:line="276" w:lineRule="auto"/>
              <w:ind w:left="357" w:hanging="357"/>
              <w:rPr>
                <w:rFonts w:ascii="Arial" w:hAnsi="Arial" w:cs="Arial"/>
                <w:color w:val="000000"/>
                <w:sz w:val="24"/>
                <w:szCs w:val="24"/>
              </w:rPr>
            </w:pPr>
            <w:r w:rsidRPr="003A33AC">
              <w:rPr>
                <w:rFonts w:ascii="Arial" w:hAnsi="Arial" w:cs="Arial"/>
                <w:color w:val="000000"/>
                <w:sz w:val="24"/>
                <w:szCs w:val="24"/>
              </w:rPr>
              <w:lastRenderedPageBreak/>
              <w:t xml:space="preserve">Każdy stypendysta </w:t>
            </w:r>
            <w:r>
              <w:rPr>
                <w:rFonts w:ascii="Arial" w:hAnsi="Arial" w:cs="Arial"/>
                <w:color w:val="000000"/>
                <w:sz w:val="24"/>
                <w:szCs w:val="24"/>
              </w:rPr>
              <w:t>ma</w:t>
            </w:r>
            <w:r w:rsidRPr="003A33AC">
              <w:rPr>
                <w:rFonts w:ascii="Arial" w:hAnsi="Arial" w:cs="Arial"/>
                <w:color w:val="000000"/>
                <w:sz w:val="24"/>
                <w:szCs w:val="24"/>
              </w:rPr>
              <w:t xml:space="preserve"> zapewnioną opiekę dydaktyczną przedstawiciela kadry szkoły lub placówki systemu oświaty (opiekun dydaktyczny), do której uczęszcza. Opieka dydaktyczna polega m. in. na pomocy i motywowaniu do dalszego osiągania jak najlepszych rezultatów edukacyjnych i w wykorzystywaniu stypendium na cele edukacyjne.</w:t>
            </w:r>
          </w:p>
          <w:p w14:paraId="064D7206" w14:textId="77777777" w:rsidR="00B8630E" w:rsidRDefault="00B8630E" w:rsidP="00B8630E">
            <w:pPr>
              <w:pStyle w:val="Akapitzlist"/>
              <w:numPr>
                <w:ilvl w:val="0"/>
                <w:numId w:val="36"/>
              </w:numPr>
              <w:spacing w:line="276" w:lineRule="auto"/>
              <w:ind w:left="357" w:hanging="357"/>
              <w:rPr>
                <w:rFonts w:ascii="Arial" w:hAnsi="Arial" w:cs="Arial"/>
                <w:color w:val="000000"/>
                <w:sz w:val="24"/>
                <w:szCs w:val="24"/>
              </w:rPr>
            </w:pPr>
            <w:r w:rsidRPr="003A33AC">
              <w:rPr>
                <w:rFonts w:ascii="Arial" w:hAnsi="Arial" w:cs="Arial"/>
                <w:color w:val="000000"/>
                <w:sz w:val="24"/>
                <w:szCs w:val="24"/>
              </w:rPr>
              <w:t xml:space="preserve">Każdy stypendysta </w:t>
            </w:r>
            <w:r>
              <w:rPr>
                <w:rFonts w:ascii="Arial" w:hAnsi="Arial" w:cs="Arial"/>
                <w:color w:val="000000"/>
                <w:sz w:val="24"/>
                <w:szCs w:val="24"/>
              </w:rPr>
              <w:t>jest</w:t>
            </w:r>
            <w:r w:rsidRPr="003A33AC">
              <w:rPr>
                <w:rFonts w:ascii="Arial" w:hAnsi="Arial" w:cs="Arial"/>
                <w:color w:val="000000"/>
                <w:sz w:val="24"/>
                <w:szCs w:val="24"/>
              </w:rPr>
              <w:t xml:space="preserve"> zobowiązany do realizacji indywidualnego planu rozwoju edukacyjnego we współpracy z opiekunem dydaktycznym. Opiekun dydaktyczny opracowuje, we współpracy ze stypendystą, ww. plan i monitoruje jego realizację. W opracowywaniu i realizacji planu mogą brać udział opiekunowie (rodzice/opiekunowie prawni) stypendysty.</w:t>
            </w:r>
          </w:p>
          <w:p w14:paraId="641C12CA" w14:textId="77777777" w:rsidR="00B8630E" w:rsidRDefault="00B8630E" w:rsidP="00B8630E">
            <w:pPr>
              <w:pStyle w:val="Akapitzlist"/>
              <w:numPr>
                <w:ilvl w:val="0"/>
                <w:numId w:val="36"/>
              </w:numPr>
              <w:spacing w:line="276" w:lineRule="auto"/>
              <w:ind w:left="357" w:hanging="357"/>
              <w:rPr>
                <w:rFonts w:ascii="Arial" w:hAnsi="Arial" w:cs="Arial"/>
                <w:color w:val="000000"/>
                <w:sz w:val="24"/>
                <w:szCs w:val="24"/>
              </w:rPr>
            </w:pPr>
            <w:r w:rsidRPr="003A33AC">
              <w:rPr>
                <w:rFonts w:ascii="Arial" w:hAnsi="Arial" w:cs="Arial"/>
                <w:color w:val="000000"/>
                <w:sz w:val="24"/>
                <w:szCs w:val="24"/>
              </w:rPr>
              <w:t>Kryteria naukowe przyznawania stypendiów uwzględnia</w:t>
            </w:r>
            <w:r>
              <w:rPr>
                <w:rFonts w:ascii="Arial" w:hAnsi="Arial" w:cs="Arial"/>
                <w:color w:val="000000"/>
                <w:sz w:val="24"/>
                <w:szCs w:val="24"/>
              </w:rPr>
              <w:t>ją</w:t>
            </w:r>
            <w:r w:rsidRPr="003A33AC">
              <w:rPr>
                <w:rFonts w:ascii="Arial" w:hAnsi="Arial" w:cs="Arial"/>
                <w:color w:val="000000"/>
                <w:sz w:val="24"/>
                <w:szCs w:val="24"/>
              </w:rPr>
              <w:t xml:space="preserve"> wyniki edukacyjne uzyskane przez potencjalnych stypendystów z przedmiotów szkolnych.</w:t>
            </w:r>
          </w:p>
          <w:p w14:paraId="2409BB95" w14:textId="77777777" w:rsidR="00B8630E" w:rsidRDefault="00B8630E" w:rsidP="00B8630E">
            <w:pPr>
              <w:pStyle w:val="Akapitzlist"/>
              <w:numPr>
                <w:ilvl w:val="0"/>
                <w:numId w:val="36"/>
              </w:numPr>
              <w:spacing w:line="276" w:lineRule="auto"/>
              <w:ind w:left="357" w:hanging="357"/>
              <w:rPr>
                <w:rFonts w:ascii="Arial" w:hAnsi="Arial" w:cs="Arial"/>
                <w:color w:val="000000"/>
                <w:sz w:val="24"/>
                <w:szCs w:val="24"/>
              </w:rPr>
            </w:pPr>
            <w:r w:rsidRPr="003A33AC">
              <w:rPr>
                <w:rFonts w:ascii="Arial" w:hAnsi="Arial" w:cs="Arial"/>
                <w:color w:val="000000"/>
                <w:sz w:val="24"/>
                <w:szCs w:val="24"/>
              </w:rPr>
              <w:t>Kryteria naukowe przyznawania stypendiów mogą preferować osiągnięcia w olimpiadach, konkursach lub turniejach czy kształcenie w zawodach wpisujących się w regionalne inteligentne specjalizacje.</w:t>
            </w:r>
          </w:p>
          <w:p w14:paraId="246E01B2" w14:textId="77777777" w:rsidR="00B8630E" w:rsidRDefault="00B8630E" w:rsidP="00B8630E">
            <w:pPr>
              <w:pStyle w:val="Akapitzlist"/>
              <w:numPr>
                <w:ilvl w:val="0"/>
                <w:numId w:val="36"/>
              </w:numPr>
              <w:spacing w:line="276" w:lineRule="auto"/>
              <w:ind w:left="357" w:hanging="357"/>
              <w:rPr>
                <w:rFonts w:ascii="Arial" w:hAnsi="Arial" w:cs="Arial"/>
                <w:color w:val="000000"/>
                <w:sz w:val="24"/>
                <w:szCs w:val="24"/>
              </w:rPr>
            </w:pPr>
            <w:r w:rsidRPr="003A33AC">
              <w:rPr>
                <w:rFonts w:ascii="Arial" w:hAnsi="Arial" w:cs="Arial"/>
                <w:color w:val="000000"/>
                <w:sz w:val="24"/>
                <w:szCs w:val="24"/>
              </w:rPr>
              <w:t>Stypendium przyznawane jest na okres roku szkolnego (przynajmniej 10 miesięcy kalendarzowych).</w:t>
            </w:r>
          </w:p>
          <w:p w14:paraId="2B43D6D7" w14:textId="77777777" w:rsidR="00B8630E" w:rsidRPr="003A33AC" w:rsidRDefault="00B8630E" w:rsidP="00B8630E">
            <w:pPr>
              <w:pStyle w:val="Akapitzlist"/>
              <w:numPr>
                <w:ilvl w:val="0"/>
                <w:numId w:val="36"/>
              </w:numPr>
              <w:spacing w:line="276" w:lineRule="auto"/>
              <w:ind w:left="357" w:hanging="357"/>
              <w:rPr>
                <w:rFonts w:ascii="Arial" w:hAnsi="Arial" w:cs="Arial"/>
                <w:color w:val="000000"/>
                <w:sz w:val="24"/>
                <w:szCs w:val="24"/>
              </w:rPr>
            </w:pPr>
            <w:r w:rsidRPr="003A33AC">
              <w:rPr>
                <w:rFonts w:ascii="Arial" w:hAnsi="Arial" w:cs="Arial"/>
                <w:color w:val="000000"/>
                <w:sz w:val="24"/>
                <w:szCs w:val="24"/>
              </w:rPr>
              <w:t>Szczegółowe kryteria przyznawania stypendiów będą uwzględnione we wniosku o dofinansowanie projektu lub w regulaminach przyznawania stypendiów.</w:t>
            </w:r>
          </w:p>
          <w:p w14:paraId="6495D364" w14:textId="77777777" w:rsidR="00B8630E" w:rsidRDefault="00B8630E" w:rsidP="00B8630E">
            <w:pPr>
              <w:spacing w:line="276" w:lineRule="auto"/>
              <w:rPr>
                <w:rFonts w:ascii="Arial" w:hAnsi="Arial" w:cs="Arial"/>
                <w:sz w:val="24"/>
                <w:szCs w:val="24"/>
              </w:rPr>
            </w:pPr>
          </w:p>
          <w:p w14:paraId="26E83389" w14:textId="62DB82A3" w:rsidR="00B8630E" w:rsidRPr="00B2587E" w:rsidRDefault="00B8630E" w:rsidP="00B8630E">
            <w:pPr>
              <w:spacing w:line="276" w:lineRule="auto"/>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102" w:type="pct"/>
          </w:tcPr>
          <w:p w14:paraId="1A2F82DB" w14:textId="77777777" w:rsidR="00B8630E" w:rsidRPr="00BB233C" w:rsidRDefault="00B8630E" w:rsidP="00B8630E">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2BBBC4A8" w14:textId="77777777" w:rsidR="00B8630E" w:rsidRPr="00BB233C" w:rsidRDefault="00B8630E" w:rsidP="00B8630E">
            <w:pPr>
              <w:spacing w:line="276" w:lineRule="auto"/>
              <w:rPr>
                <w:rFonts w:ascii="Arial" w:hAnsi="Arial" w:cs="Arial"/>
                <w:bCs/>
                <w:sz w:val="24"/>
                <w:szCs w:val="24"/>
              </w:rPr>
            </w:pPr>
            <w:r w:rsidRPr="00BB233C">
              <w:rPr>
                <w:rFonts w:ascii="Arial" w:hAnsi="Arial" w:cs="Arial"/>
                <w:bCs/>
                <w:sz w:val="24"/>
                <w:szCs w:val="24"/>
              </w:rPr>
              <w:lastRenderedPageBreak/>
              <w:t xml:space="preserve">Niespełnienie kryterium skutkuje skierowaniem wniosku do poprawy/uzupełnienia. </w:t>
            </w:r>
          </w:p>
          <w:p w14:paraId="5D74243E" w14:textId="77777777" w:rsidR="00B8630E" w:rsidRPr="00BB233C" w:rsidRDefault="00B8630E" w:rsidP="00B8630E">
            <w:pPr>
              <w:spacing w:line="276" w:lineRule="auto"/>
              <w:rPr>
                <w:rFonts w:ascii="Arial" w:hAnsi="Arial" w:cs="Arial"/>
                <w:bCs/>
                <w:sz w:val="24"/>
                <w:szCs w:val="24"/>
              </w:rPr>
            </w:pPr>
          </w:p>
          <w:p w14:paraId="350DC41F" w14:textId="4B9F35BD" w:rsidR="00B8630E" w:rsidRPr="00B2587E" w:rsidRDefault="00B8630E" w:rsidP="00B8630E">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bl>
    <w:p w14:paraId="7B5C8176" w14:textId="77777777" w:rsidR="000F6356" w:rsidRPr="00B2587E" w:rsidRDefault="000F6356" w:rsidP="00B2587E">
      <w:pPr>
        <w:spacing w:after="0" w:line="276" w:lineRule="auto"/>
        <w:rPr>
          <w:rFonts w:ascii="Arial" w:hAnsi="Arial" w:cs="Arial"/>
          <w:b/>
          <w:bCs/>
          <w:sz w:val="24"/>
          <w:szCs w:val="24"/>
        </w:rPr>
      </w:pPr>
    </w:p>
    <w:sectPr w:rsidR="000F6356" w:rsidRPr="00B2587E" w:rsidSect="000662BA">
      <w:footerReference w:type="default" r:id="rId12"/>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ichał Banasiak" w:date="2023-03-29T11:02:00Z" w:initials="MB">
    <w:p w14:paraId="72B8C347" w14:textId="6B4C5A0D" w:rsidR="00430677" w:rsidRDefault="00430677">
      <w:pPr>
        <w:pStyle w:val="Tekstkomentarza"/>
      </w:pPr>
      <w:r>
        <w:rPr>
          <w:rStyle w:val="Odwoaniedokomentarza"/>
        </w:rPr>
        <w:annotationRef/>
      </w:r>
      <w:r>
        <w:t>Uwaga Grupy ds. EFS+</w:t>
      </w:r>
    </w:p>
  </w:comment>
  <w:comment w:id="56" w:author="Michał Banasiak" w:date="2023-03-29T11:02:00Z" w:initials="MB">
    <w:p w14:paraId="711F7C4F" w14:textId="096A8CA2" w:rsidR="00430677" w:rsidRDefault="00430677">
      <w:pPr>
        <w:pStyle w:val="Tekstkomentarza"/>
      </w:pPr>
      <w:r>
        <w:rPr>
          <w:rStyle w:val="Odwoaniedokomentarza"/>
        </w:rPr>
        <w:annotationRef/>
      </w:r>
      <w:r>
        <w:t>Uwaga Grupy ds. EFS+</w:t>
      </w:r>
    </w:p>
  </w:comment>
  <w:comment w:id="63" w:author="Michał Banasiak" w:date="2023-03-29T11:02:00Z" w:initials="MB">
    <w:p w14:paraId="7EB8F963" w14:textId="1078C54B" w:rsidR="00430677" w:rsidRDefault="00430677">
      <w:pPr>
        <w:pStyle w:val="Tekstkomentarza"/>
      </w:pPr>
      <w:r>
        <w:rPr>
          <w:rStyle w:val="Odwoaniedokomentarza"/>
        </w:rPr>
        <w:annotationRef/>
      </w:r>
      <w:r>
        <w:t>Uwaga Grupy ds. EFS+</w:t>
      </w:r>
    </w:p>
  </w:comment>
  <w:comment w:id="70" w:author="Michał Banasiak" w:date="2023-03-29T11:02:00Z" w:initials="MB">
    <w:p w14:paraId="2F016378" w14:textId="5479DA5A" w:rsidR="00430677" w:rsidRDefault="00430677">
      <w:pPr>
        <w:pStyle w:val="Tekstkomentarza"/>
      </w:pPr>
      <w:r>
        <w:rPr>
          <w:rStyle w:val="Odwoaniedokomentarza"/>
        </w:rPr>
        <w:annotationRef/>
      </w:r>
      <w:r>
        <w:t>Uwaga Grupy ds. EFS+</w:t>
      </w:r>
    </w:p>
  </w:comment>
  <w:comment w:id="77" w:author="Michał Banasiak" w:date="2023-03-29T11:02:00Z" w:initials="MB">
    <w:p w14:paraId="0FE03F84" w14:textId="7A5C5A42" w:rsidR="00430677" w:rsidRDefault="00430677">
      <w:pPr>
        <w:pStyle w:val="Tekstkomentarza"/>
      </w:pPr>
      <w:r>
        <w:rPr>
          <w:rStyle w:val="Odwoaniedokomentarza"/>
        </w:rPr>
        <w:annotationRef/>
      </w:r>
      <w:r>
        <w:t>Uwaga Grupy ds. EFS+</w:t>
      </w:r>
    </w:p>
  </w:comment>
  <w:comment w:id="84" w:author="Michał Banasiak" w:date="2023-03-29T11:02:00Z" w:initials="MB">
    <w:p w14:paraId="6FEAD87E" w14:textId="0B772348" w:rsidR="00430677" w:rsidRDefault="00430677">
      <w:pPr>
        <w:pStyle w:val="Tekstkomentarza"/>
      </w:pPr>
      <w:r>
        <w:rPr>
          <w:rStyle w:val="Odwoaniedokomentarza"/>
        </w:rPr>
        <w:annotationRef/>
      </w:r>
      <w:r>
        <w:t>Uwaga Grupy ds. EFS+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B8C347" w15:done="0"/>
  <w15:commentEx w15:paraId="711F7C4F" w15:done="0"/>
  <w15:commentEx w15:paraId="7EB8F963" w15:done="0"/>
  <w15:commentEx w15:paraId="2F016378" w15:done="0"/>
  <w15:commentEx w15:paraId="0FE03F84" w15:done="0"/>
  <w15:commentEx w15:paraId="6FEAD8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E9940" w16cex:dateUtc="2023-03-29T09:02:00Z"/>
  <w16cex:commentExtensible w16cex:durableId="27CE9944" w16cex:dateUtc="2023-03-29T09:02:00Z"/>
  <w16cex:commentExtensible w16cex:durableId="27CE9949" w16cex:dateUtc="2023-03-29T09:02:00Z"/>
  <w16cex:commentExtensible w16cex:durableId="27CE994E" w16cex:dateUtc="2023-03-29T09:02:00Z"/>
  <w16cex:commentExtensible w16cex:durableId="27CE9951" w16cex:dateUtc="2023-03-29T09:02:00Z"/>
  <w16cex:commentExtensible w16cex:durableId="27CE9954" w16cex:dateUtc="2023-03-29T0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B8C347" w16cid:durableId="27CE9940"/>
  <w16cid:commentId w16cid:paraId="711F7C4F" w16cid:durableId="27CE9944"/>
  <w16cid:commentId w16cid:paraId="7EB8F963" w16cid:durableId="27CE9949"/>
  <w16cid:commentId w16cid:paraId="2F016378" w16cid:durableId="27CE994E"/>
  <w16cid:commentId w16cid:paraId="0FE03F84" w16cid:durableId="27CE9951"/>
  <w16cid:commentId w16cid:paraId="6FEAD87E" w16cid:durableId="27CE99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76D40" w14:textId="77777777" w:rsidR="00B3301C" w:rsidRDefault="00B3301C" w:rsidP="00590C41">
      <w:pPr>
        <w:spacing w:after="0" w:line="240" w:lineRule="auto"/>
      </w:pPr>
      <w:r>
        <w:separator/>
      </w:r>
    </w:p>
  </w:endnote>
  <w:endnote w:type="continuationSeparator" w:id="0">
    <w:p w14:paraId="10CA6566" w14:textId="77777777" w:rsidR="00B3301C" w:rsidRDefault="00B3301C"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779562"/>
      <w:docPartObj>
        <w:docPartGallery w:val="Page Numbers (Bottom of Page)"/>
        <w:docPartUnique/>
      </w:docPartObj>
    </w:sdtPr>
    <w:sdtEndPr/>
    <w:sdtContent>
      <w:p w14:paraId="05496CFA" w14:textId="41FA659C" w:rsidR="00B01CC7" w:rsidRDefault="00B01CC7">
        <w:pPr>
          <w:pStyle w:val="Stopka"/>
          <w:jc w:val="right"/>
        </w:pPr>
        <w:r>
          <w:fldChar w:fldCharType="begin"/>
        </w:r>
        <w:r>
          <w:instrText>PAGE   \* MERGEFORMAT</w:instrText>
        </w:r>
        <w:r>
          <w:fldChar w:fldCharType="separate"/>
        </w:r>
        <w:r>
          <w:t>2</w:t>
        </w:r>
        <w:r>
          <w:fldChar w:fldCharType="end"/>
        </w:r>
      </w:p>
    </w:sdtContent>
  </w:sdt>
  <w:p w14:paraId="0D463945" w14:textId="77777777" w:rsidR="00B01CC7" w:rsidRDefault="00B01C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FFC1F" w14:textId="77777777" w:rsidR="00B3301C" w:rsidRDefault="00B3301C" w:rsidP="00590C41">
      <w:pPr>
        <w:spacing w:after="0" w:line="240" w:lineRule="auto"/>
      </w:pPr>
      <w:r>
        <w:separator/>
      </w:r>
    </w:p>
  </w:footnote>
  <w:footnote w:type="continuationSeparator" w:id="0">
    <w:p w14:paraId="635E6FA6" w14:textId="77777777" w:rsidR="00B3301C" w:rsidRDefault="00B3301C" w:rsidP="00590C41">
      <w:pPr>
        <w:spacing w:after="0" w:line="240" w:lineRule="auto"/>
      </w:pPr>
      <w:r>
        <w:continuationSeparator/>
      </w:r>
    </w:p>
  </w:footnote>
  <w:footnote w:id="1">
    <w:p w14:paraId="7BF10E36" w14:textId="05702A0C" w:rsidR="005F3C89" w:rsidRPr="00835686" w:rsidRDefault="005F3C89" w:rsidP="00BC317F">
      <w:pPr>
        <w:pStyle w:val="Tekstprzypisudolnego"/>
        <w:spacing w:after="0"/>
        <w:rPr>
          <w:sz w:val="24"/>
          <w:szCs w:val="24"/>
        </w:rPr>
      </w:pPr>
      <w:r w:rsidRPr="00835686">
        <w:rPr>
          <w:rFonts w:ascii="Arial" w:hAnsi="Arial" w:cs="Arial"/>
          <w:sz w:val="24"/>
          <w:szCs w:val="24"/>
          <w:vertAlign w:val="superscript"/>
        </w:rPr>
        <w:footnoteRef/>
      </w:r>
      <w:r w:rsidRPr="0083568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507E09FD" w14:textId="77777777" w:rsidR="000F6356" w:rsidRPr="005F3C89" w:rsidRDefault="000F6356" w:rsidP="00BC317F">
      <w:pPr>
        <w:pStyle w:val="Tekstprzypisudolnego"/>
        <w:spacing w:after="0"/>
        <w:rPr>
          <w:rFonts w:ascii="Arial" w:hAnsi="Arial" w:cs="Arial"/>
        </w:rPr>
      </w:pPr>
      <w:r w:rsidRPr="00835686">
        <w:rPr>
          <w:rStyle w:val="Odwoanieprzypisudolnego"/>
          <w:rFonts w:ascii="Arial" w:hAnsi="Arial" w:cs="Arial"/>
          <w:sz w:val="24"/>
          <w:szCs w:val="24"/>
        </w:rPr>
        <w:footnoteRef/>
      </w:r>
      <w:r w:rsidRPr="0083568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1B7CCA8" w14:textId="77777777" w:rsidR="005E43F2" w:rsidRPr="00E56ED0" w:rsidDel="0081295F" w:rsidRDefault="005E43F2" w:rsidP="00E56ED0">
      <w:pPr>
        <w:spacing w:after="0" w:line="276" w:lineRule="auto"/>
        <w:rPr>
          <w:del w:id="9" w:author="Piotr Bugajski" w:date="2023-03-28T15:43:00Z"/>
          <w:rFonts w:ascii="Arial" w:hAnsi="Arial" w:cs="Arial"/>
          <w:sz w:val="24"/>
          <w:szCs w:val="24"/>
        </w:rPr>
      </w:pPr>
      <w:del w:id="10" w:author="Piotr Bugajski" w:date="2023-03-28T15:43:00Z">
        <w:r w:rsidRPr="00E56ED0" w:rsidDel="0081295F">
          <w:rPr>
            <w:rStyle w:val="Odwoanieprzypisudolnego"/>
            <w:rFonts w:ascii="Arial" w:hAnsi="Arial" w:cs="Arial"/>
            <w:sz w:val="24"/>
            <w:szCs w:val="24"/>
          </w:rPr>
          <w:footnoteRef/>
        </w:r>
        <w:r w:rsidRPr="00E56ED0" w:rsidDel="0081295F">
          <w:rPr>
            <w:rFonts w:ascii="Arial" w:hAnsi="Arial" w:cs="Arial"/>
            <w:sz w:val="24"/>
            <w:szCs w:val="24"/>
          </w:rPr>
          <w:delTex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delText>
        </w:r>
      </w:del>
    </w:p>
    <w:p w14:paraId="63332903" w14:textId="77777777" w:rsidR="005E43F2" w:rsidRPr="00E56ED0" w:rsidDel="0081295F" w:rsidRDefault="005E43F2" w:rsidP="00E56ED0">
      <w:pPr>
        <w:spacing w:after="0" w:line="276" w:lineRule="auto"/>
        <w:rPr>
          <w:del w:id="11" w:author="Piotr Bugajski" w:date="2023-03-28T15:43:00Z"/>
          <w:rFonts w:ascii="Arial" w:hAnsi="Arial" w:cs="Arial"/>
          <w:sz w:val="24"/>
          <w:szCs w:val="24"/>
        </w:rPr>
      </w:pPr>
      <w:del w:id="12" w:author="Piotr Bugajski" w:date="2023-03-28T15:43:00Z">
        <w:r w:rsidRPr="00E56ED0" w:rsidDel="0081295F">
          <w:rPr>
            <w:rFonts w:ascii="Arial" w:hAnsi="Arial" w:cs="Arial"/>
            <w:sz w:val="24"/>
            <w:szCs w:val="24"/>
          </w:rPr>
          <w:delTex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delText>
        </w:r>
      </w:del>
    </w:p>
    <w:p w14:paraId="3CB94C14" w14:textId="77777777" w:rsidR="005E43F2" w:rsidRPr="00E56ED0" w:rsidDel="0081295F" w:rsidRDefault="005E43F2" w:rsidP="00E56ED0">
      <w:pPr>
        <w:pStyle w:val="Tekstprzypisudolnego"/>
        <w:spacing w:after="0"/>
        <w:rPr>
          <w:del w:id="13" w:author="Piotr Bugajski" w:date="2023-03-28T15:43:00Z"/>
          <w:rFonts w:ascii="Arial" w:eastAsiaTheme="minorHAnsi" w:hAnsi="Arial" w:cs="Arial"/>
          <w:sz w:val="24"/>
          <w:szCs w:val="24"/>
        </w:rPr>
      </w:pPr>
      <w:del w:id="14" w:author="Piotr Bugajski" w:date="2023-03-28T15:43:00Z">
        <w:r w:rsidRPr="00E56ED0" w:rsidDel="0081295F">
          <w:rPr>
            <w:rFonts w:ascii="Arial" w:hAnsi="Arial" w:cs="Arial"/>
            <w:sz w:val="24"/>
            <w:szCs w:val="24"/>
          </w:rPr>
          <w:delText xml:space="preserve">W przypadku projektów, w </w:delText>
        </w:r>
        <w:r w:rsidRPr="00E56ED0" w:rsidDel="0081295F">
          <w:rPr>
            <w:rFonts w:ascii="Arial" w:eastAsiaTheme="minorHAnsi" w:hAnsi="Arial" w:cs="Arial"/>
            <w:sz w:val="24"/>
            <w:szCs w:val="24"/>
          </w:rPr>
          <w:delText>których udzielane jest wsparcie zwrotne w postaci pożyczek lub poręczeń jako obrót należy rozumieć kwotę kapitału pożyczkowego i poręczeniowego, jakim dysponowali wnioskodawca w poprzednim zamkniętym i zatwierdzonym roku obrotowym.</w:delText>
        </w:r>
      </w:del>
    </w:p>
  </w:footnote>
  <w:footnote w:id="4">
    <w:p w14:paraId="2BA87C00" w14:textId="77777777" w:rsidR="005E43F2" w:rsidRPr="00E56ED0" w:rsidDel="0081295F" w:rsidRDefault="005E43F2" w:rsidP="00E56ED0">
      <w:pPr>
        <w:pStyle w:val="Tekstprzypisudolnego"/>
        <w:spacing w:after="0"/>
        <w:rPr>
          <w:del w:id="15" w:author="Piotr Bugajski" w:date="2023-03-28T15:43:00Z"/>
          <w:rFonts w:ascii="Arial" w:eastAsiaTheme="minorHAnsi" w:hAnsi="Arial" w:cs="Arial"/>
          <w:sz w:val="24"/>
          <w:szCs w:val="24"/>
        </w:rPr>
      </w:pPr>
      <w:del w:id="16" w:author="Piotr Bugajski" w:date="2023-03-28T15:43:00Z">
        <w:r w:rsidRPr="00E56ED0" w:rsidDel="0081295F">
          <w:rPr>
            <w:rFonts w:ascii="Arial" w:eastAsiaTheme="minorHAnsi" w:hAnsi="Arial" w:cs="Arial"/>
            <w:sz w:val="24"/>
            <w:szCs w:val="24"/>
            <w:vertAlign w:val="superscript"/>
          </w:rPr>
          <w:footnoteRef/>
        </w:r>
        <w:r w:rsidRPr="00E56ED0" w:rsidDel="0081295F">
          <w:rPr>
            <w:rFonts w:ascii="Arial" w:eastAsiaTheme="minorHAnsi" w:hAnsi="Arial" w:cs="Arial"/>
            <w:sz w:val="24"/>
            <w:szCs w:val="24"/>
          </w:rPr>
          <w:delText xml:space="preserve"> Na potrzeby spełnienia kryterium jako wydatek należy rozumieć też wkład własny. Jako wydatki należy rozumieć zarówno wydatki partnera wiodącego (lidera), jak i wydatki part</w:delText>
        </w:r>
        <w:r w:rsidDel="0081295F">
          <w:rPr>
            <w:rFonts w:ascii="Arial" w:eastAsiaTheme="minorHAnsi" w:hAnsi="Arial" w:cs="Arial"/>
            <w:sz w:val="24"/>
            <w:szCs w:val="24"/>
          </w:rPr>
          <w:delText>n</w:delText>
        </w:r>
        <w:r w:rsidRPr="00E56ED0" w:rsidDel="0081295F">
          <w:rPr>
            <w:rFonts w:ascii="Arial" w:eastAsiaTheme="minorHAnsi" w:hAnsi="Arial" w:cs="Arial"/>
            <w:sz w:val="24"/>
            <w:szCs w:val="24"/>
          </w:rPr>
          <w:delText>erów.</w:delText>
        </w:r>
      </w:del>
    </w:p>
  </w:footnote>
  <w:footnote w:id="5">
    <w:p w14:paraId="79A9D294" w14:textId="77777777" w:rsidR="005E43F2" w:rsidRPr="00E56ED0" w:rsidDel="0081295F" w:rsidRDefault="005E43F2" w:rsidP="00E56ED0">
      <w:pPr>
        <w:pStyle w:val="Tekstprzypisudolnego"/>
        <w:spacing w:after="0"/>
        <w:rPr>
          <w:del w:id="26" w:author="Piotr Bugajski" w:date="2023-03-28T15:43:00Z"/>
          <w:rFonts w:ascii="Arial" w:hAnsi="Arial" w:cs="Arial"/>
          <w:sz w:val="24"/>
          <w:szCs w:val="24"/>
        </w:rPr>
      </w:pPr>
      <w:del w:id="27" w:author="Piotr Bugajski" w:date="2023-03-28T15:43:00Z">
        <w:r w:rsidRPr="00E56ED0" w:rsidDel="0081295F">
          <w:rPr>
            <w:rFonts w:ascii="Arial" w:eastAsiaTheme="minorHAnsi" w:hAnsi="Arial" w:cs="Arial"/>
            <w:sz w:val="24"/>
            <w:szCs w:val="24"/>
            <w:vertAlign w:val="superscript"/>
          </w:rPr>
          <w:footnoteRef/>
        </w:r>
        <w:r w:rsidRPr="00E56ED0" w:rsidDel="0081295F">
          <w:rPr>
            <w:rFonts w:ascii="Arial" w:eastAsiaTheme="minorHAnsi" w:hAnsi="Arial" w:cs="Arial"/>
            <w:sz w:val="24"/>
            <w:szCs w:val="24"/>
          </w:rPr>
          <w:delText xml:space="preserve"> We wniosku o dofinansowanie projektu należy</w:delText>
        </w:r>
        <w:r w:rsidRPr="00E56ED0" w:rsidDel="0081295F">
          <w:rPr>
            <w:rFonts w:ascii="Arial" w:hAnsi="Arial" w:cs="Arial"/>
            <w:sz w:val="24"/>
            <w:szCs w:val="24"/>
          </w:rPr>
          <w:delText xml:space="preserve"> wskazać rok, za jaki podawane są dane dotyczące rocznego obrotu wnioskodawcy.</w:delText>
        </w:r>
      </w:del>
    </w:p>
  </w:footnote>
  <w:footnote w:id="6">
    <w:p w14:paraId="131A2686" w14:textId="2F3DF8F1" w:rsidR="003E51C9" w:rsidRPr="00835686" w:rsidRDefault="003E51C9" w:rsidP="005F3C89">
      <w:pPr>
        <w:pStyle w:val="Tekstprzypisudolnego"/>
        <w:spacing w:after="0"/>
        <w:rPr>
          <w:rFonts w:ascii="Arial" w:hAnsi="Arial" w:cs="Arial"/>
          <w:sz w:val="24"/>
          <w:szCs w:val="24"/>
        </w:rPr>
      </w:pPr>
      <w:r w:rsidRPr="00835686">
        <w:rPr>
          <w:rStyle w:val="Odwoanieprzypisudolnego"/>
          <w:rFonts w:ascii="Arial" w:hAnsi="Arial" w:cs="Arial"/>
          <w:sz w:val="24"/>
          <w:szCs w:val="24"/>
        </w:rPr>
        <w:footnoteRef/>
      </w:r>
      <w:r w:rsidRPr="00835686">
        <w:rPr>
          <w:rFonts w:ascii="Arial" w:hAnsi="Arial" w:cs="Arial"/>
          <w:sz w:val="24"/>
          <w:szCs w:val="24"/>
        </w:rPr>
        <w:t xml:space="preserve"> Uczniowie klas pierwszych</w:t>
      </w:r>
      <w:r w:rsidR="0036078A" w:rsidRPr="00835686">
        <w:rPr>
          <w:rFonts w:ascii="Arial" w:hAnsi="Arial" w:cs="Arial"/>
          <w:sz w:val="24"/>
          <w:szCs w:val="24"/>
        </w:rPr>
        <w:t xml:space="preserve"> (nie dotyczy szkół branżowych II stopnia)</w:t>
      </w:r>
      <w:r w:rsidRPr="00835686">
        <w:rPr>
          <w:rFonts w:ascii="Arial" w:hAnsi="Arial" w:cs="Arial"/>
          <w:sz w:val="24"/>
          <w:szCs w:val="24"/>
        </w:rPr>
        <w:t xml:space="preserve"> są wyłączeni z możliwości </w:t>
      </w:r>
      <w:r w:rsidR="00305562" w:rsidRPr="00835686">
        <w:rPr>
          <w:rFonts w:ascii="Arial" w:hAnsi="Arial" w:cs="Arial"/>
          <w:sz w:val="24"/>
          <w:szCs w:val="24"/>
        </w:rPr>
        <w:t>uzyskania</w:t>
      </w:r>
      <w:r w:rsidRPr="00835686">
        <w:rPr>
          <w:rFonts w:ascii="Arial" w:hAnsi="Arial" w:cs="Arial"/>
          <w:sz w:val="24"/>
          <w:szCs w:val="24"/>
        </w:rPr>
        <w:t xml:space="preserve"> stypendium</w:t>
      </w:r>
      <w:r w:rsidR="00305562" w:rsidRPr="00835686">
        <w:rPr>
          <w:rFonts w:ascii="Arial" w:hAnsi="Arial" w:cs="Arial"/>
          <w:sz w:val="24"/>
          <w:szCs w:val="24"/>
        </w:rPr>
        <w:t xml:space="preserve"> ze względu na brak możliwości weryfikacji ich wyników edukacyjnych z przedmiotów zawodowych.</w:t>
      </w:r>
    </w:p>
  </w:footnote>
  <w:footnote w:id="7">
    <w:p w14:paraId="01F03C69" w14:textId="762ED88D" w:rsidR="003E51C9" w:rsidRDefault="003E51C9">
      <w:pPr>
        <w:pStyle w:val="Tekstprzypisudolnego"/>
      </w:pPr>
      <w:r w:rsidRPr="00835686">
        <w:rPr>
          <w:rStyle w:val="Odwoanieprzypisudolnego"/>
          <w:rFonts w:ascii="Arial" w:hAnsi="Arial" w:cs="Arial"/>
          <w:sz w:val="24"/>
          <w:szCs w:val="24"/>
        </w:rPr>
        <w:footnoteRef/>
      </w:r>
      <w:r w:rsidRPr="00835686">
        <w:rPr>
          <w:rFonts w:ascii="Arial" w:hAnsi="Arial" w:cs="Arial"/>
          <w:sz w:val="24"/>
          <w:szCs w:val="24"/>
        </w:rPr>
        <w:t xml:space="preserve"> W ramach projektu wsparcie mogą uzyskać jedynie uczniowie szkół prowadzących kształcenie zawodowe wymienionych w art. 18  ust. 1 pkt 2 lit. b, c i e Ustawy z dnia 14 grudnia 2016 r. – Prawo </w:t>
      </w:r>
      <w:r w:rsidR="00A94146" w:rsidRPr="00835686">
        <w:rPr>
          <w:rFonts w:ascii="Arial" w:hAnsi="Arial" w:cs="Arial"/>
          <w:sz w:val="24"/>
          <w:szCs w:val="24"/>
        </w:rPr>
        <w:t xml:space="preserve">oświatowe </w:t>
      </w:r>
      <w:r w:rsidRPr="00835686">
        <w:rPr>
          <w:rFonts w:ascii="Arial" w:hAnsi="Arial" w:cs="Arial"/>
          <w:sz w:val="24"/>
          <w:szCs w:val="24"/>
        </w:rPr>
        <w:t>(Dz. U. z 2021 r. poz. 1082 z późn. zm.), tj. pięcioletniego technikum, trzyletniej branżowej szkoły I stopnia i dwuletniej branżowej szkoły II stopnia.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B5E46"/>
    <w:multiLevelType w:val="hybridMultilevel"/>
    <w:tmpl w:val="56CEAD4E"/>
    <w:lvl w:ilvl="0" w:tplc="0D20C66A">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3E623F"/>
    <w:multiLevelType w:val="hybridMultilevel"/>
    <w:tmpl w:val="55087E72"/>
    <w:lvl w:ilvl="0" w:tplc="4CFA9724">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4942D1"/>
    <w:multiLevelType w:val="hybridMultilevel"/>
    <w:tmpl w:val="C2ACD8A4"/>
    <w:lvl w:ilvl="0" w:tplc="FFFFFFFF">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215D20AC"/>
    <w:multiLevelType w:val="hybridMultilevel"/>
    <w:tmpl w:val="413E5A56"/>
    <w:lvl w:ilvl="0" w:tplc="FDD22896">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467BE9"/>
    <w:multiLevelType w:val="hybridMultilevel"/>
    <w:tmpl w:val="DACA3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471362"/>
    <w:multiLevelType w:val="hybridMultilevel"/>
    <w:tmpl w:val="C2ACD8A4"/>
    <w:lvl w:ilvl="0" w:tplc="B448A44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705C3F"/>
    <w:multiLevelType w:val="hybridMultilevel"/>
    <w:tmpl w:val="D8B2B106"/>
    <w:lvl w:ilvl="0" w:tplc="17C2B128">
      <w:start w:val="1"/>
      <w:numFmt w:val="decimal"/>
      <w:lvlText w:val="%1."/>
      <w:lvlJc w:val="left"/>
      <w:pPr>
        <w:ind w:left="720" w:hanging="360"/>
      </w:pPr>
      <w:rPr>
        <w:rFonts w:asciiTheme="minorHAnsi" w:hAnsiTheme="minorHAnsi" w:cstheme="minorBid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B21E19"/>
    <w:multiLevelType w:val="hybridMultilevel"/>
    <w:tmpl w:val="03869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2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0"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BA1A19"/>
    <w:multiLevelType w:val="hybridMultilevel"/>
    <w:tmpl w:val="D8B2B106"/>
    <w:lvl w:ilvl="0" w:tplc="FFFFFFFF">
      <w:start w:val="1"/>
      <w:numFmt w:val="decimal"/>
      <w:lvlText w:val="%1."/>
      <w:lvlJc w:val="left"/>
      <w:pPr>
        <w:ind w:left="720" w:hanging="360"/>
      </w:pPr>
      <w:rPr>
        <w:rFonts w:asciiTheme="minorHAnsi" w:hAnsiTheme="minorHAnsi" w:cstheme="minorBidi"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0D73B2A"/>
    <w:multiLevelType w:val="hybridMultilevel"/>
    <w:tmpl w:val="D3527D50"/>
    <w:lvl w:ilvl="0" w:tplc="0DF03092">
      <w:start w:val="1"/>
      <w:numFmt w:val="decimal"/>
      <w:lvlText w:val="%1."/>
      <w:lvlJc w:val="left"/>
      <w:pPr>
        <w:ind w:left="1440" w:hanging="360"/>
      </w:pPr>
    </w:lvl>
    <w:lvl w:ilvl="1" w:tplc="9C027BEC">
      <w:start w:val="1"/>
      <w:numFmt w:val="decimal"/>
      <w:lvlText w:val="%2."/>
      <w:lvlJc w:val="left"/>
      <w:pPr>
        <w:ind w:left="1440" w:hanging="360"/>
      </w:pPr>
    </w:lvl>
    <w:lvl w:ilvl="2" w:tplc="68D07746">
      <w:start w:val="1"/>
      <w:numFmt w:val="decimal"/>
      <w:lvlText w:val="%3."/>
      <w:lvlJc w:val="left"/>
      <w:pPr>
        <w:ind w:left="1440" w:hanging="360"/>
      </w:pPr>
    </w:lvl>
    <w:lvl w:ilvl="3" w:tplc="528C1D84">
      <w:start w:val="1"/>
      <w:numFmt w:val="decimal"/>
      <w:lvlText w:val="%4."/>
      <w:lvlJc w:val="left"/>
      <w:pPr>
        <w:ind w:left="1440" w:hanging="360"/>
      </w:pPr>
    </w:lvl>
    <w:lvl w:ilvl="4" w:tplc="CB98FEF4">
      <w:start w:val="1"/>
      <w:numFmt w:val="decimal"/>
      <w:lvlText w:val="%5."/>
      <w:lvlJc w:val="left"/>
      <w:pPr>
        <w:ind w:left="1440" w:hanging="360"/>
      </w:pPr>
    </w:lvl>
    <w:lvl w:ilvl="5" w:tplc="A2DE95B2">
      <w:start w:val="1"/>
      <w:numFmt w:val="decimal"/>
      <w:lvlText w:val="%6."/>
      <w:lvlJc w:val="left"/>
      <w:pPr>
        <w:ind w:left="1440" w:hanging="360"/>
      </w:pPr>
    </w:lvl>
    <w:lvl w:ilvl="6" w:tplc="5DFE4004">
      <w:start w:val="1"/>
      <w:numFmt w:val="decimal"/>
      <w:lvlText w:val="%7."/>
      <w:lvlJc w:val="left"/>
      <w:pPr>
        <w:ind w:left="1440" w:hanging="360"/>
      </w:pPr>
    </w:lvl>
    <w:lvl w:ilvl="7" w:tplc="52947F0C">
      <w:start w:val="1"/>
      <w:numFmt w:val="decimal"/>
      <w:lvlText w:val="%8."/>
      <w:lvlJc w:val="left"/>
      <w:pPr>
        <w:ind w:left="1440" w:hanging="360"/>
      </w:pPr>
    </w:lvl>
    <w:lvl w:ilvl="8" w:tplc="79AE7040">
      <w:start w:val="1"/>
      <w:numFmt w:val="decimal"/>
      <w:lvlText w:val="%9."/>
      <w:lvlJc w:val="left"/>
      <w:pPr>
        <w:ind w:left="1440" w:hanging="360"/>
      </w:pPr>
    </w:lvl>
  </w:abstractNum>
  <w:abstractNum w:abstractNumId="34" w15:restartNumberingAfterBreak="0">
    <w:nsid w:val="73112BDC"/>
    <w:multiLevelType w:val="hybridMultilevel"/>
    <w:tmpl w:val="BBB485EA"/>
    <w:lvl w:ilvl="0" w:tplc="D5F47DB4">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900294">
    <w:abstractNumId w:val="24"/>
  </w:num>
  <w:num w:numId="2" w16cid:durableId="888954139">
    <w:abstractNumId w:val="29"/>
  </w:num>
  <w:num w:numId="3" w16cid:durableId="1881745157">
    <w:abstractNumId w:val="28"/>
  </w:num>
  <w:num w:numId="4" w16cid:durableId="638606388">
    <w:abstractNumId w:val="27"/>
  </w:num>
  <w:num w:numId="5" w16cid:durableId="119149326">
    <w:abstractNumId w:val="20"/>
  </w:num>
  <w:num w:numId="6" w16cid:durableId="753674072">
    <w:abstractNumId w:val="19"/>
  </w:num>
  <w:num w:numId="7" w16cid:durableId="472915324">
    <w:abstractNumId w:val="13"/>
  </w:num>
  <w:num w:numId="8" w16cid:durableId="1311248812">
    <w:abstractNumId w:val="25"/>
  </w:num>
  <w:num w:numId="9" w16cid:durableId="1761943693">
    <w:abstractNumId w:val="14"/>
  </w:num>
  <w:num w:numId="10" w16cid:durableId="2049254767">
    <w:abstractNumId w:val="21"/>
  </w:num>
  <w:num w:numId="11" w16cid:durableId="2065179423">
    <w:abstractNumId w:val="7"/>
  </w:num>
  <w:num w:numId="12" w16cid:durableId="930773857">
    <w:abstractNumId w:val="0"/>
  </w:num>
  <w:num w:numId="13" w16cid:durableId="1668629013">
    <w:abstractNumId w:val="2"/>
  </w:num>
  <w:num w:numId="14" w16cid:durableId="1612855284">
    <w:abstractNumId w:val="15"/>
  </w:num>
  <w:num w:numId="15" w16cid:durableId="1347756038">
    <w:abstractNumId w:val="35"/>
  </w:num>
  <w:num w:numId="16" w16cid:durableId="1841386806">
    <w:abstractNumId w:val="4"/>
  </w:num>
  <w:num w:numId="17" w16cid:durableId="1955093967">
    <w:abstractNumId w:val="9"/>
  </w:num>
  <w:num w:numId="18" w16cid:durableId="1302997903">
    <w:abstractNumId w:val="1"/>
  </w:num>
  <w:num w:numId="19" w16cid:durableId="1233736894">
    <w:abstractNumId w:val="31"/>
  </w:num>
  <w:num w:numId="20" w16cid:durableId="717893909">
    <w:abstractNumId w:val="5"/>
  </w:num>
  <w:num w:numId="21" w16cid:durableId="1165779774">
    <w:abstractNumId w:val="23"/>
  </w:num>
  <w:num w:numId="22" w16cid:durableId="435293345">
    <w:abstractNumId w:val="8"/>
  </w:num>
  <w:num w:numId="23" w16cid:durableId="484010075">
    <w:abstractNumId w:val="26"/>
  </w:num>
  <w:num w:numId="24" w16cid:durableId="426662290">
    <w:abstractNumId w:val="30"/>
  </w:num>
  <w:num w:numId="25" w16cid:durableId="1705445052">
    <w:abstractNumId w:val="16"/>
  </w:num>
  <w:num w:numId="26" w16cid:durableId="763965337">
    <w:abstractNumId w:val="10"/>
  </w:num>
  <w:num w:numId="27" w16cid:durableId="1308777154">
    <w:abstractNumId w:val="33"/>
  </w:num>
  <w:num w:numId="28" w16cid:durableId="396058020">
    <w:abstractNumId w:val="22"/>
  </w:num>
  <w:num w:numId="29" w16cid:durableId="1253317877">
    <w:abstractNumId w:val="18"/>
  </w:num>
  <w:num w:numId="30" w16cid:durableId="1858807164">
    <w:abstractNumId w:val="32"/>
  </w:num>
  <w:num w:numId="31" w16cid:durableId="932516160">
    <w:abstractNumId w:val="34"/>
  </w:num>
  <w:num w:numId="32" w16cid:durableId="1712681473">
    <w:abstractNumId w:val="12"/>
  </w:num>
  <w:num w:numId="33" w16cid:durableId="282656771">
    <w:abstractNumId w:val="6"/>
  </w:num>
  <w:num w:numId="34" w16cid:durableId="65154302">
    <w:abstractNumId w:val="17"/>
  </w:num>
  <w:num w:numId="35" w16cid:durableId="1332489867">
    <w:abstractNumId w:val="3"/>
  </w:num>
  <w:num w:numId="36" w16cid:durableId="189558329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rota Sawicka">
    <w15:presenceInfo w15:providerId="AD" w15:userId="S-1-5-21-2619306676-2800222060-3362172700-3609"/>
  </w15:person>
  <w15:person w15:author="Michał Banasiak">
    <w15:presenceInfo w15:providerId="None" w15:userId="Michał Banasiak"/>
  </w15:person>
  <w15:person w15:author="Piotr Bugajski">
    <w15:presenceInfo w15:providerId="AD" w15:userId="S-1-5-21-2619306676-2800222060-3362172700-11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33E2"/>
    <w:rsid w:val="00043994"/>
    <w:rsid w:val="000662BA"/>
    <w:rsid w:val="00082D35"/>
    <w:rsid w:val="000902C1"/>
    <w:rsid w:val="000915D9"/>
    <w:rsid w:val="000A4EFE"/>
    <w:rsid w:val="000C1676"/>
    <w:rsid w:val="000C7AD0"/>
    <w:rsid w:val="000D05E7"/>
    <w:rsid w:val="000E4407"/>
    <w:rsid w:val="000F6356"/>
    <w:rsid w:val="00130D30"/>
    <w:rsid w:val="00140F1E"/>
    <w:rsid w:val="00144A22"/>
    <w:rsid w:val="00174F75"/>
    <w:rsid w:val="0018264C"/>
    <w:rsid w:val="00192D03"/>
    <w:rsid w:val="001A7235"/>
    <w:rsid w:val="001D1C59"/>
    <w:rsid w:val="001E003B"/>
    <w:rsid w:val="001E21BD"/>
    <w:rsid w:val="001E69B7"/>
    <w:rsid w:val="001F76EC"/>
    <w:rsid w:val="00284903"/>
    <w:rsid w:val="00292C79"/>
    <w:rsid w:val="00296E0A"/>
    <w:rsid w:val="002A73B4"/>
    <w:rsid w:val="002C3E0E"/>
    <w:rsid w:val="002D6C63"/>
    <w:rsid w:val="00305562"/>
    <w:rsid w:val="0030587F"/>
    <w:rsid w:val="0036078A"/>
    <w:rsid w:val="00362728"/>
    <w:rsid w:val="00366C91"/>
    <w:rsid w:val="00372FF9"/>
    <w:rsid w:val="0039577C"/>
    <w:rsid w:val="003A1259"/>
    <w:rsid w:val="003A1445"/>
    <w:rsid w:val="003A5F68"/>
    <w:rsid w:val="003C482F"/>
    <w:rsid w:val="003C6755"/>
    <w:rsid w:val="003E1318"/>
    <w:rsid w:val="003E3D97"/>
    <w:rsid w:val="003E51C9"/>
    <w:rsid w:val="004115B4"/>
    <w:rsid w:val="00430677"/>
    <w:rsid w:val="0043354A"/>
    <w:rsid w:val="00465469"/>
    <w:rsid w:val="00470A36"/>
    <w:rsid w:val="004C50AC"/>
    <w:rsid w:val="004E4883"/>
    <w:rsid w:val="00506F8C"/>
    <w:rsid w:val="00526BCF"/>
    <w:rsid w:val="00530226"/>
    <w:rsid w:val="005332BD"/>
    <w:rsid w:val="005567DA"/>
    <w:rsid w:val="00561EAE"/>
    <w:rsid w:val="00572C69"/>
    <w:rsid w:val="0059070E"/>
    <w:rsid w:val="00590C41"/>
    <w:rsid w:val="00593B9C"/>
    <w:rsid w:val="005B5C60"/>
    <w:rsid w:val="005E43F2"/>
    <w:rsid w:val="005E7CA6"/>
    <w:rsid w:val="005F3C89"/>
    <w:rsid w:val="00617A28"/>
    <w:rsid w:val="00647FA5"/>
    <w:rsid w:val="00665ADE"/>
    <w:rsid w:val="006679B6"/>
    <w:rsid w:val="006724B5"/>
    <w:rsid w:val="00686896"/>
    <w:rsid w:val="006A033B"/>
    <w:rsid w:val="006E0B2C"/>
    <w:rsid w:val="006F15C5"/>
    <w:rsid w:val="00703CAA"/>
    <w:rsid w:val="0071750F"/>
    <w:rsid w:val="00727AE6"/>
    <w:rsid w:val="007413EB"/>
    <w:rsid w:val="00751C8A"/>
    <w:rsid w:val="00776C97"/>
    <w:rsid w:val="0078551B"/>
    <w:rsid w:val="007A0D8A"/>
    <w:rsid w:val="007B27BF"/>
    <w:rsid w:val="007E5610"/>
    <w:rsid w:val="007F39E2"/>
    <w:rsid w:val="00811EC2"/>
    <w:rsid w:val="0081295F"/>
    <w:rsid w:val="00835686"/>
    <w:rsid w:val="0085108D"/>
    <w:rsid w:val="00885879"/>
    <w:rsid w:val="008A6035"/>
    <w:rsid w:val="008C7A34"/>
    <w:rsid w:val="008D4ED1"/>
    <w:rsid w:val="008F3B57"/>
    <w:rsid w:val="008F7EA4"/>
    <w:rsid w:val="00905DD2"/>
    <w:rsid w:val="00923D6D"/>
    <w:rsid w:val="009409DE"/>
    <w:rsid w:val="00976E4B"/>
    <w:rsid w:val="009807D0"/>
    <w:rsid w:val="0098315B"/>
    <w:rsid w:val="009C7475"/>
    <w:rsid w:val="009E3F0E"/>
    <w:rsid w:val="009F494B"/>
    <w:rsid w:val="00A03D07"/>
    <w:rsid w:val="00A03DAD"/>
    <w:rsid w:val="00A36703"/>
    <w:rsid w:val="00A90852"/>
    <w:rsid w:val="00A93F77"/>
    <w:rsid w:val="00A94146"/>
    <w:rsid w:val="00AA1A3E"/>
    <w:rsid w:val="00AC7CA2"/>
    <w:rsid w:val="00AC7CF0"/>
    <w:rsid w:val="00AD08E4"/>
    <w:rsid w:val="00AD6280"/>
    <w:rsid w:val="00AE1689"/>
    <w:rsid w:val="00B01CC7"/>
    <w:rsid w:val="00B04CA8"/>
    <w:rsid w:val="00B2587E"/>
    <w:rsid w:val="00B3301C"/>
    <w:rsid w:val="00B44301"/>
    <w:rsid w:val="00B61B17"/>
    <w:rsid w:val="00B643DF"/>
    <w:rsid w:val="00B82DA9"/>
    <w:rsid w:val="00B8630E"/>
    <w:rsid w:val="00B9443A"/>
    <w:rsid w:val="00B949EF"/>
    <w:rsid w:val="00BB08F6"/>
    <w:rsid w:val="00BB12BA"/>
    <w:rsid w:val="00BC2B4E"/>
    <w:rsid w:val="00BC317F"/>
    <w:rsid w:val="00BC3F82"/>
    <w:rsid w:val="00BF3E8D"/>
    <w:rsid w:val="00BF5754"/>
    <w:rsid w:val="00C13551"/>
    <w:rsid w:val="00C23870"/>
    <w:rsid w:val="00C319AD"/>
    <w:rsid w:val="00C6184E"/>
    <w:rsid w:val="00C61A23"/>
    <w:rsid w:val="00C94AC5"/>
    <w:rsid w:val="00CB68D2"/>
    <w:rsid w:val="00CC38CB"/>
    <w:rsid w:val="00CC5885"/>
    <w:rsid w:val="00CE4A8F"/>
    <w:rsid w:val="00CE5AE5"/>
    <w:rsid w:val="00D05018"/>
    <w:rsid w:val="00D3031E"/>
    <w:rsid w:val="00D33BA4"/>
    <w:rsid w:val="00D464F1"/>
    <w:rsid w:val="00D568F8"/>
    <w:rsid w:val="00D63F6A"/>
    <w:rsid w:val="00D8547D"/>
    <w:rsid w:val="00D873ED"/>
    <w:rsid w:val="00D92767"/>
    <w:rsid w:val="00DC6D35"/>
    <w:rsid w:val="00E168B1"/>
    <w:rsid w:val="00E23BAB"/>
    <w:rsid w:val="00E303A5"/>
    <w:rsid w:val="00E447A3"/>
    <w:rsid w:val="00E61F1B"/>
    <w:rsid w:val="00ED73AE"/>
    <w:rsid w:val="00EE1C7C"/>
    <w:rsid w:val="00F5611B"/>
    <w:rsid w:val="00F65CA3"/>
    <w:rsid w:val="00F67484"/>
    <w:rsid w:val="00FA57BD"/>
    <w:rsid w:val="00FC4D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0A4EFE"/>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A94146"/>
    <w:pPr>
      <w:spacing w:after="0" w:line="240" w:lineRule="auto"/>
    </w:pPr>
  </w:style>
  <w:style w:type="paragraph" w:styleId="Nagwek">
    <w:name w:val="header"/>
    <w:basedOn w:val="Normalny"/>
    <w:link w:val="NagwekZnak"/>
    <w:uiPriority w:val="99"/>
    <w:unhideWhenUsed/>
    <w:rsid w:val="00B01C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1CC7"/>
  </w:style>
  <w:style w:type="paragraph" w:styleId="Stopka">
    <w:name w:val="footer"/>
    <w:basedOn w:val="Normalny"/>
    <w:link w:val="StopkaZnak"/>
    <w:uiPriority w:val="99"/>
    <w:unhideWhenUsed/>
    <w:rsid w:val="00B01C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1CC7"/>
  </w:style>
  <w:style w:type="character" w:customStyle="1" w:styleId="DefaultZnak">
    <w:name w:val="Default Znak"/>
    <w:link w:val="Default"/>
    <w:rsid w:val="00B8630E"/>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79812">
      <w:bodyDiv w:val="1"/>
      <w:marLeft w:val="0"/>
      <w:marRight w:val="0"/>
      <w:marTop w:val="0"/>
      <w:marBottom w:val="0"/>
      <w:divBdr>
        <w:top w:val="none" w:sz="0" w:space="0" w:color="auto"/>
        <w:left w:val="none" w:sz="0" w:space="0" w:color="auto"/>
        <w:bottom w:val="none" w:sz="0" w:space="0" w:color="auto"/>
        <w:right w:val="none" w:sz="0" w:space="0" w:color="auto"/>
      </w:divBdr>
    </w:div>
    <w:div w:id="1106731278">
      <w:bodyDiv w:val="1"/>
      <w:marLeft w:val="0"/>
      <w:marRight w:val="0"/>
      <w:marTop w:val="0"/>
      <w:marBottom w:val="0"/>
      <w:divBdr>
        <w:top w:val="none" w:sz="0" w:space="0" w:color="auto"/>
        <w:left w:val="none" w:sz="0" w:space="0" w:color="auto"/>
        <w:bottom w:val="none" w:sz="0" w:space="0" w:color="auto"/>
        <w:right w:val="none" w:sz="0" w:space="0" w:color="auto"/>
      </w:divBdr>
    </w:div>
    <w:div w:id="136736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17</Pages>
  <Words>3056</Words>
  <Characters>18342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Dorota Sawicka</cp:lastModifiedBy>
  <cp:revision>94</cp:revision>
  <dcterms:created xsi:type="dcterms:W3CDTF">2023-01-05T15:20:00Z</dcterms:created>
  <dcterms:modified xsi:type="dcterms:W3CDTF">2023-03-29T12:57:00Z</dcterms:modified>
</cp:coreProperties>
</file>