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401B7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b/>
          <w:sz w:val="24"/>
        </w:rPr>
      </w:pPr>
    </w:p>
    <w:p w14:paraId="28D2ACC3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b/>
          <w:sz w:val="24"/>
        </w:rPr>
      </w:pPr>
      <w:r w:rsidRPr="005F781E">
        <w:rPr>
          <w:rFonts w:ascii="Arial" w:hAnsi="Arial"/>
          <w:b/>
          <w:sz w:val="24"/>
        </w:rPr>
        <w:t>Kryteria wyboru projektów</w:t>
      </w:r>
    </w:p>
    <w:p w14:paraId="353A822B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sz w:val="24"/>
        </w:rPr>
      </w:pPr>
      <w:r w:rsidRPr="005F781E">
        <w:rPr>
          <w:rFonts w:ascii="Arial" w:hAnsi="Arial"/>
          <w:b/>
          <w:sz w:val="24"/>
        </w:rPr>
        <w:t>Priorytet</w:t>
      </w:r>
      <w:r w:rsidRPr="005F781E">
        <w:rPr>
          <w:rFonts w:ascii="Arial" w:hAnsi="Arial"/>
          <w:sz w:val="24"/>
        </w:rPr>
        <w:t xml:space="preserve"> </w:t>
      </w:r>
      <w:r w:rsidRPr="005F781E">
        <w:rPr>
          <w:rFonts w:ascii="Arial" w:hAnsi="Arial"/>
          <w:b/>
          <w:sz w:val="24"/>
        </w:rPr>
        <w:t>2.</w:t>
      </w:r>
      <w:r w:rsidRPr="005F781E">
        <w:rPr>
          <w:rFonts w:ascii="Arial" w:hAnsi="Arial"/>
          <w:sz w:val="24"/>
        </w:rPr>
        <w:t xml:space="preserve"> Fundusze Europejskie dla czystej energii i ochrony zasobów środowiska regionu</w:t>
      </w:r>
    </w:p>
    <w:p w14:paraId="20A0707C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sz w:val="24"/>
        </w:rPr>
      </w:pPr>
      <w:r w:rsidRPr="005F781E">
        <w:rPr>
          <w:rFonts w:ascii="Arial" w:hAnsi="Arial"/>
          <w:b/>
          <w:sz w:val="24"/>
        </w:rPr>
        <w:t>Cel szczegółowy 2 v.</w:t>
      </w:r>
      <w:r w:rsidRPr="005F781E">
        <w:rPr>
          <w:rFonts w:ascii="Arial" w:hAnsi="Arial"/>
          <w:sz w:val="24"/>
        </w:rPr>
        <w:t xml:space="preserve"> Wspieranie dostępu do wody oraz zrównoważonej gospodarki wodnej</w:t>
      </w:r>
    </w:p>
    <w:p w14:paraId="4607F5C0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sz w:val="24"/>
        </w:rPr>
      </w:pPr>
      <w:r w:rsidRPr="005F781E">
        <w:rPr>
          <w:rFonts w:ascii="Arial" w:hAnsi="Arial"/>
          <w:b/>
          <w:sz w:val="24"/>
        </w:rPr>
        <w:t>Działanie 2.12</w:t>
      </w:r>
      <w:r w:rsidRPr="005F781E">
        <w:rPr>
          <w:rFonts w:ascii="Arial" w:hAnsi="Arial"/>
          <w:sz w:val="24"/>
        </w:rPr>
        <w:t xml:space="preserve"> Wsparcie infrastruktury kanalizacyjnej oraz oczyszczania ścieków komunalnych</w:t>
      </w:r>
    </w:p>
    <w:p w14:paraId="3A6BA323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b/>
          <w:sz w:val="24"/>
        </w:rPr>
      </w:pPr>
    </w:p>
    <w:p w14:paraId="4E5E4E21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sz w:val="24"/>
        </w:rPr>
      </w:pPr>
      <w:r w:rsidRPr="005F781E">
        <w:rPr>
          <w:rFonts w:ascii="Arial" w:hAnsi="Arial"/>
          <w:b/>
          <w:sz w:val="24"/>
        </w:rPr>
        <w:t>Schemat: Aglomeracje o wielkości od 10</w:t>
      </w:r>
      <w:r w:rsidR="009A50F7" w:rsidRPr="005F781E">
        <w:rPr>
          <w:rFonts w:ascii="Arial" w:hAnsi="Arial"/>
          <w:b/>
          <w:sz w:val="24"/>
        </w:rPr>
        <w:t xml:space="preserve"> tys. </w:t>
      </w:r>
      <w:r w:rsidRPr="005F781E">
        <w:rPr>
          <w:rFonts w:ascii="Arial" w:hAnsi="Arial"/>
          <w:b/>
          <w:sz w:val="24"/>
        </w:rPr>
        <w:t>do poniżej 15 tys. RLM</w:t>
      </w:r>
    </w:p>
    <w:p w14:paraId="12E82EB8" w14:textId="77777777" w:rsidR="003C40D0" w:rsidRPr="005F781E" w:rsidRDefault="003C40D0" w:rsidP="003C40D0">
      <w:pPr>
        <w:spacing w:before="100" w:beforeAutospacing="1" w:after="100" w:afterAutospacing="1"/>
        <w:rPr>
          <w:rFonts w:ascii="Arial" w:hAnsi="Arial"/>
          <w:b/>
          <w:sz w:val="24"/>
        </w:rPr>
      </w:pPr>
    </w:p>
    <w:p w14:paraId="7054FD71" w14:textId="77777777" w:rsidR="00F81D1C" w:rsidRPr="005F781E" w:rsidRDefault="003C40D0" w:rsidP="005C7C95">
      <w:pPr>
        <w:spacing w:before="100" w:beforeAutospacing="1" w:after="100" w:afterAutospacing="1"/>
        <w:rPr>
          <w:rFonts w:ascii="Arial" w:hAnsi="Arial"/>
          <w:color w:val="000000"/>
          <w:sz w:val="24"/>
        </w:rPr>
      </w:pPr>
      <w:r w:rsidRPr="005F781E">
        <w:rPr>
          <w:rFonts w:ascii="Arial" w:hAnsi="Arial"/>
          <w:b/>
          <w:sz w:val="24"/>
        </w:rPr>
        <w:t xml:space="preserve">Sposób wyboru projektów: </w:t>
      </w:r>
      <w:r w:rsidRPr="005F781E">
        <w:rPr>
          <w:rFonts w:ascii="Arial" w:hAnsi="Arial"/>
          <w:sz w:val="24"/>
        </w:rPr>
        <w:t>konkurencyjny</w:t>
      </w:r>
    </w:p>
    <w:p w14:paraId="078BC586" w14:textId="77777777" w:rsidR="00F81D1C" w:rsidRPr="005F781E" w:rsidRDefault="00F81D1C" w:rsidP="00967B45">
      <w:pPr>
        <w:spacing w:after="0" w:line="240" w:lineRule="auto"/>
        <w:rPr>
          <w:rFonts w:ascii="Arial" w:hAnsi="Arial"/>
          <w:color w:val="000000"/>
          <w:sz w:val="24"/>
        </w:rPr>
      </w:pPr>
    </w:p>
    <w:p w14:paraId="182567B2" w14:textId="77777777" w:rsidR="00967B45" w:rsidRPr="005F781E" w:rsidRDefault="00967B45" w:rsidP="00967B45">
      <w:pPr>
        <w:spacing w:after="0" w:line="240" w:lineRule="auto"/>
        <w:rPr>
          <w:rFonts w:ascii="Arial" w:hAnsi="Arial"/>
          <w:color w:val="000000"/>
          <w:sz w:val="24"/>
        </w:rPr>
      </w:pPr>
      <w:r w:rsidRPr="005F781E">
        <w:rPr>
          <w:rFonts w:ascii="Arial" w:hAnsi="Arial"/>
          <w:color w:val="000000"/>
          <w:sz w:val="24"/>
        </w:rPr>
        <w:t>Nabór jest skierowany do aglomeracji Mogilno i Janikowo.</w:t>
      </w:r>
    </w:p>
    <w:p w14:paraId="6E07CC1D" w14:textId="77777777" w:rsidR="00967B45" w:rsidRPr="005F781E" w:rsidRDefault="00967B45" w:rsidP="00967B45">
      <w:pPr>
        <w:spacing w:after="0" w:line="240" w:lineRule="auto"/>
        <w:rPr>
          <w:rFonts w:ascii="Arial" w:hAnsi="Arial"/>
          <w:color w:val="000000"/>
          <w:sz w:val="24"/>
        </w:rPr>
      </w:pPr>
      <w:r w:rsidRPr="005F781E">
        <w:rPr>
          <w:rFonts w:ascii="Arial" w:hAnsi="Arial"/>
          <w:color w:val="000000"/>
          <w:sz w:val="24"/>
        </w:rPr>
        <w:t>Te aglomeracje jako jedyne spełniają następujące warunki:</w:t>
      </w:r>
    </w:p>
    <w:p w14:paraId="3C2E5412" w14:textId="77777777" w:rsidR="00967B45" w:rsidRPr="005F781E" w:rsidRDefault="00967B45" w:rsidP="00967B45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/>
          <w:color w:val="000000"/>
          <w:sz w:val="24"/>
        </w:rPr>
      </w:pPr>
      <w:r w:rsidRPr="005F781E">
        <w:rPr>
          <w:rFonts w:ascii="Arial" w:hAnsi="Arial"/>
          <w:color w:val="000000"/>
          <w:sz w:val="24"/>
        </w:rPr>
        <w:t xml:space="preserve">mają wielkość od 10 tys. do </w:t>
      </w:r>
      <w:r w:rsidR="00D1456D" w:rsidRPr="005F781E">
        <w:rPr>
          <w:rFonts w:ascii="Arial" w:hAnsi="Arial"/>
          <w:color w:val="000000"/>
          <w:sz w:val="24"/>
          <w:lang w:val="pl-PL"/>
        </w:rPr>
        <w:t xml:space="preserve">poniżej </w:t>
      </w:r>
      <w:r w:rsidRPr="005F781E">
        <w:rPr>
          <w:rFonts w:ascii="Arial" w:hAnsi="Arial"/>
          <w:color w:val="000000"/>
          <w:sz w:val="24"/>
        </w:rPr>
        <w:t>15 tys. RLM</w:t>
      </w:r>
    </w:p>
    <w:p w14:paraId="5C9745CF" w14:textId="1811503A" w:rsidR="00955538" w:rsidRPr="0077679B" w:rsidRDefault="00967B45" w:rsidP="005F781E">
      <w:pPr>
        <w:pStyle w:val="Akapitzlist"/>
        <w:rPr>
          <w:rFonts w:ascii="Arial" w:hAnsi="Arial" w:cs="Arial"/>
          <w:sz w:val="24"/>
          <w:szCs w:val="24"/>
        </w:rPr>
        <w:sectPr w:rsidR="00955538" w:rsidRPr="0077679B" w:rsidSect="00CE28CF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5F781E">
        <w:rPr>
          <w:rFonts w:ascii="Arial" w:hAnsi="Arial"/>
          <w:color w:val="000000"/>
          <w:sz w:val="24"/>
        </w:rPr>
        <w:t>zgodnie z Krajowym programem oczyszczania ścieków komunalnych (KPOŚK)</w:t>
      </w:r>
      <w:r w:rsidR="00C356B3" w:rsidRPr="005F781E">
        <w:rPr>
          <w:rFonts w:ascii="Arial" w:hAnsi="Arial"/>
          <w:color w:val="000000"/>
          <w:sz w:val="24"/>
          <w:lang w:val="pl-PL"/>
        </w:rPr>
        <w:t xml:space="preserve"> </w:t>
      </w:r>
      <w:r w:rsidRPr="005F781E">
        <w:rPr>
          <w:rFonts w:ascii="Arial" w:hAnsi="Arial"/>
          <w:color w:val="000000"/>
          <w:sz w:val="24"/>
        </w:rPr>
        <w:t>wymagają dostosowania do wymogów dyrektywy ściekowej.</w:t>
      </w:r>
    </w:p>
    <w:p w14:paraId="5AB72B51" w14:textId="7A018ED9" w:rsidR="005172B5" w:rsidRPr="00A664F9" w:rsidRDefault="00EB5D94" w:rsidP="00A664F9">
      <w:pPr>
        <w:tabs>
          <w:tab w:val="left" w:pos="4253"/>
        </w:tabs>
        <w:jc w:val="both"/>
        <w:rPr>
          <w:rFonts w:ascii="Arial" w:hAnsi="Arial"/>
          <w:b/>
          <w:sz w:val="24"/>
        </w:rPr>
      </w:pPr>
      <w:r w:rsidRPr="005F781E">
        <w:rPr>
          <w:rFonts w:ascii="Arial" w:hAnsi="Arial"/>
          <w:b/>
          <w:sz w:val="24"/>
        </w:rPr>
        <w:lastRenderedPageBreak/>
        <w:t xml:space="preserve">A. </w:t>
      </w:r>
      <w:r w:rsidR="007257F1" w:rsidRPr="005F781E">
        <w:rPr>
          <w:rFonts w:ascii="Arial" w:hAnsi="Arial"/>
          <w:b/>
          <w:sz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7679B" w14:paraId="7020C927" w14:textId="77777777" w:rsidTr="003C40D0">
        <w:tc>
          <w:tcPr>
            <w:tcW w:w="1110" w:type="dxa"/>
            <w:shd w:val="clear" w:color="auto" w:fill="E7E6E6"/>
            <w:vAlign w:val="center"/>
          </w:tcPr>
          <w:p w14:paraId="4005B823" w14:textId="77777777" w:rsidR="003C40D0" w:rsidRPr="005F781E" w:rsidRDefault="003C40D0" w:rsidP="002F05DF">
            <w:pPr>
              <w:spacing w:after="0" w:line="240" w:lineRule="auto"/>
              <w:rPr>
                <w:rFonts w:ascii="Arial" w:hAnsi="Arial"/>
                <w:b/>
                <w:sz w:val="24"/>
              </w:rPr>
            </w:pPr>
            <w:bookmarkStart w:id="2" w:name="_Hlk126562839"/>
            <w:r w:rsidRPr="005F781E">
              <w:rPr>
                <w:rFonts w:ascii="Arial" w:hAnsi="Arial"/>
                <w:b/>
                <w:sz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675FE44" w14:textId="77777777" w:rsidR="003C40D0" w:rsidRPr="005F781E" w:rsidRDefault="003C40D0" w:rsidP="002F05DF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67A85197" w14:textId="77777777" w:rsidR="003C40D0" w:rsidRPr="005F781E" w:rsidRDefault="003C40D0" w:rsidP="00B81D07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F4EF45C" w14:textId="77777777" w:rsidR="003C40D0" w:rsidRPr="005F781E" w:rsidRDefault="003C40D0" w:rsidP="004B321E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Opis znaczenia kryterium</w:t>
            </w:r>
          </w:p>
          <w:p w14:paraId="5301337B" w14:textId="77777777" w:rsidR="003C40D0" w:rsidRPr="005F781E" w:rsidRDefault="003C40D0" w:rsidP="004B321E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(sposób oceny)</w:t>
            </w:r>
          </w:p>
        </w:tc>
      </w:tr>
      <w:bookmarkEnd w:id="2"/>
      <w:tr w:rsidR="003C40D0" w:rsidRPr="0077679B" w14:paraId="393DCCF4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34D1C458" w14:textId="77777777" w:rsidR="003C40D0" w:rsidRPr="005F781E" w:rsidRDefault="003C40D0" w:rsidP="005A6A39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6E664273" w14:textId="77777777" w:rsidR="003C40D0" w:rsidRPr="005F781E" w:rsidRDefault="003C40D0" w:rsidP="005A6A39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Poprawność złożenia wniosku</w:t>
            </w:r>
          </w:p>
        </w:tc>
        <w:tc>
          <w:tcPr>
            <w:tcW w:w="7199" w:type="dxa"/>
          </w:tcPr>
          <w:p w14:paraId="641037DA" w14:textId="77777777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kryterium sprawdzamy, czy:</w:t>
            </w:r>
          </w:p>
          <w:p w14:paraId="5D3B8C9F" w14:textId="77777777" w:rsidR="00955538" w:rsidRPr="005F781E" w:rsidRDefault="00955538" w:rsidP="005F781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wszystkie pola zostały wypełnione w sposób logiczny, umożliwiający ocenę treści zawartej we wniosku;</w:t>
            </w:r>
          </w:p>
          <w:p w14:paraId="508E9537" w14:textId="77777777" w:rsidR="00955538" w:rsidRPr="005F781E" w:rsidRDefault="00955538" w:rsidP="005F781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wszystkie wymagane załączniki zostały dołączone do wniosku;</w:t>
            </w:r>
          </w:p>
          <w:p w14:paraId="08FF3693" w14:textId="61B73386" w:rsidR="00955538" w:rsidRPr="005F781E" w:rsidRDefault="00F50AA8" w:rsidP="005F781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wszystkie załączniki </w:t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 Regulaminie wyboru projektów</w:t>
            </w:r>
            <w:r w:rsidR="00C67AE9" w:rsidRPr="005F781E">
              <w:rPr>
                <w:rFonts w:ascii="Arial" w:hAnsi="Arial"/>
                <w:sz w:val="24"/>
              </w:rPr>
              <w:t>.</w:t>
            </w:r>
          </w:p>
          <w:p w14:paraId="41DD65D7" w14:textId="1FB83565" w:rsidR="003C40D0" w:rsidRPr="005F781E" w:rsidRDefault="00955538" w:rsidP="00955538">
            <w:pPr>
              <w:spacing w:before="60" w:after="60" w:line="240" w:lineRule="auto"/>
              <w:rPr>
                <w:rFonts w:ascii="Arial" w:hAnsi="Arial"/>
                <w:b/>
                <w:sz w:val="24"/>
                <w:u w:val="single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6598CB09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31B2019F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14F4F314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141DF03A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5B95B01E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189260F1" w14:textId="4C40863A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429DC28F" w14:textId="01785E92" w:rsidR="003C40D0" w:rsidRPr="005F781E" w:rsidRDefault="003C40D0" w:rsidP="003C40D0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955538" w:rsidRPr="0077679B" w14:paraId="761CF873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12EC80CA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16157830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Wykluczenia przedmiotowe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i podmiotowe</w:t>
            </w:r>
          </w:p>
        </w:tc>
        <w:tc>
          <w:tcPr>
            <w:tcW w:w="7199" w:type="dxa"/>
          </w:tcPr>
          <w:p w14:paraId="50B082C2" w14:textId="60303BD2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kryterium sprawdzamy, czy występuje wykluczenie przedmiotowe (dotyczące przedmiotu projektu)</w:t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 xml:space="preserve"> i podmiotowe</w:t>
            </w:r>
            <w:r w:rsidR="00F50AA8" w:rsidRPr="0077679B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"/>
            </w:r>
            <w:r w:rsidR="00F50AA8" w:rsidRPr="0077679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 w:rsidR="00F50AA8" w:rsidRPr="0077679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77679B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2065EC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5F781E">
              <w:rPr>
                <w:rFonts w:ascii="Arial" w:hAnsi="Arial"/>
                <w:sz w:val="24"/>
              </w:rPr>
              <w:t xml:space="preserve"> </w:t>
            </w:r>
          </w:p>
          <w:p w14:paraId="1E952498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Oceniamy, czy:</w:t>
            </w:r>
          </w:p>
          <w:p w14:paraId="5AA9A612" w14:textId="77777777" w:rsidR="00955538" w:rsidRPr="005F781E" w:rsidRDefault="00955538" w:rsidP="005F7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przedmiot realizacji projektu nie dotyczy rodzajów działalności wykluczonych z możliwości uzyskania pomocy finansowej, o których mowa:</w:t>
            </w:r>
          </w:p>
          <w:p w14:paraId="3954EBFD" w14:textId="3573D429" w:rsidR="00955538" w:rsidRPr="005F781E" w:rsidRDefault="00955538" w:rsidP="005F781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w art. 7 ust. </w:t>
            </w:r>
            <w:r w:rsidRPr="0077679B">
              <w:rPr>
                <w:rFonts w:ascii="Arial" w:hAnsi="Arial" w:cs="Arial"/>
                <w:sz w:val="24"/>
                <w:szCs w:val="24"/>
              </w:rPr>
              <w:t>1 rozporządzenia nr 2021/1058 (</w:t>
            </w:r>
            <w:r w:rsidRPr="007767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 sprawie Europejskiego Funduszu Rozwoju Regionalnego i Funduszu Spójności (Dz. U. UE. L. z 2021 r. Nr 231, str. 60 z </w:t>
            </w:r>
            <w:proofErr w:type="spellStart"/>
            <w:r w:rsidRPr="007767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7767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Pr="0077679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9EE0E86" w14:textId="379EFFD0" w:rsidR="00955538" w:rsidRPr="005F781E" w:rsidRDefault="00955538" w:rsidP="005F781E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5F781E">
              <w:rPr>
                <w:rFonts w:ascii="Arial" w:hAnsi="Arial"/>
                <w:sz w:val="24"/>
              </w:rPr>
              <w:t>późn</w:t>
            </w:r>
            <w:proofErr w:type="spellEnd"/>
            <w:r w:rsidRPr="005F781E">
              <w:rPr>
                <w:rFonts w:ascii="Arial" w:hAnsi="Arial"/>
                <w:sz w:val="24"/>
              </w:rPr>
              <w:t>. zm</w:t>
            </w:r>
            <w:r w:rsidRPr="0077679B">
              <w:rPr>
                <w:rFonts w:ascii="Arial" w:hAnsi="Arial" w:cs="Arial"/>
                <w:sz w:val="24"/>
                <w:szCs w:val="24"/>
              </w:rPr>
              <w:t>.);</w:t>
            </w:r>
          </w:p>
          <w:p w14:paraId="0CAFD458" w14:textId="148F1A8C" w:rsidR="00955538" w:rsidRPr="0077679B" w:rsidRDefault="00955538" w:rsidP="0095553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 xml:space="preserve">w art. 1 rozporządzenia Komisji (UE) </w:t>
            </w:r>
            <w:r w:rsidRPr="0077679B">
              <w:rPr>
                <w:rFonts w:ascii="Arial" w:hAnsi="Arial" w:cs="Arial"/>
                <w:sz w:val="24"/>
                <w:szCs w:val="24"/>
              </w:rPr>
              <w:t>2023/2831</w:t>
            </w:r>
            <w:r w:rsidRPr="005F781E">
              <w:rPr>
                <w:rFonts w:ascii="Arial" w:hAnsi="Arial"/>
                <w:sz w:val="24"/>
              </w:rPr>
              <w:t xml:space="preserve">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dnia </w:t>
            </w:r>
            <w:r w:rsidRPr="0077679B">
              <w:rPr>
                <w:rFonts w:ascii="Arial" w:hAnsi="Arial" w:cs="Arial"/>
                <w:sz w:val="24"/>
                <w:szCs w:val="24"/>
              </w:rPr>
              <w:t>13</w:t>
            </w:r>
            <w:r w:rsidRPr="005F781E">
              <w:rPr>
                <w:rFonts w:ascii="Arial" w:hAnsi="Arial"/>
                <w:sz w:val="24"/>
              </w:rPr>
              <w:t xml:space="preserve"> grudnia </w:t>
            </w:r>
            <w:r w:rsidRPr="0077679B">
              <w:rPr>
                <w:rFonts w:ascii="Arial" w:hAnsi="Arial" w:cs="Arial"/>
                <w:sz w:val="24"/>
                <w:szCs w:val="24"/>
              </w:rPr>
              <w:t>2023</w:t>
            </w:r>
            <w:r w:rsidRPr="005F781E">
              <w:rPr>
                <w:rFonts w:ascii="Arial" w:hAnsi="Arial"/>
                <w:sz w:val="24"/>
              </w:rPr>
              <w:t xml:space="preserve"> r. w sprawie stosowania art. 107 i 108 Traktatu o funkcjonowaniu Unii Europejskiej do pomocy de </w:t>
            </w:r>
            <w:proofErr w:type="spellStart"/>
            <w:r w:rsidRPr="005F781E">
              <w:rPr>
                <w:rFonts w:ascii="Arial" w:hAnsi="Arial"/>
                <w:sz w:val="24"/>
              </w:rPr>
              <w:t>minimis</w:t>
            </w:r>
            <w:proofErr w:type="spellEnd"/>
            <w:r w:rsidRPr="005F781E">
              <w:rPr>
                <w:rFonts w:ascii="Arial" w:hAnsi="Arial"/>
                <w:sz w:val="24"/>
              </w:rPr>
              <w:t xml:space="preserve"> (Dz. </w:t>
            </w:r>
            <w:r w:rsidRPr="0077679B">
              <w:rPr>
                <w:rFonts w:ascii="Arial" w:hAnsi="Arial" w:cs="Arial"/>
                <w:sz w:val="24"/>
                <w:szCs w:val="24"/>
              </w:rPr>
              <w:t>U</w:t>
            </w:r>
            <w:r w:rsidRPr="005F781E">
              <w:rPr>
                <w:rFonts w:ascii="Arial" w:hAnsi="Arial"/>
                <w:sz w:val="24"/>
              </w:rPr>
              <w:t>. UE</w:t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  <w:r w:rsidRPr="005F781E">
              <w:rPr>
                <w:rFonts w:ascii="Arial" w:hAnsi="Arial"/>
                <w:sz w:val="24"/>
              </w:rPr>
              <w:t xml:space="preserve"> L</w:t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  <w:r w:rsidRPr="005F781E">
              <w:rPr>
                <w:rFonts w:ascii="Arial" w:hAnsi="Arial"/>
                <w:sz w:val="24"/>
              </w:rPr>
              <w:t xml:space="preserve"> z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2023</w:t>
            </w:r>
            <w:r w:rsidRPr="005F781E">
              <w:rPr>
                <w:rFonts w:ascii="Arial" w:hAnsi="Arial"/>
                <w:sz w:val="24"/>
              </w:rPr>
              <w:t xml:space="preserve"> r</w:t>
            </w:r>
            <w:r w:rsidRPr="0077679B">
              <w:rPr>
                <w:rFonts w:ascii="Arial" w:hAnsi="Arial" w:cs="Arial"/>
                <w:sz w:val="24"/>
                <w:szCs w:val="24"/>
              </w:rPr>
              <w:t>. poz. 2831),</w:t>
            </w:r>
          </w:p>
          <w:p w14:paraId="5071E725" w14:textId="77777777" w:rsidR="00955538" w:rsidRPr="0077679B" w:rsidRDefault="00955538" w:rsidP="00955538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 art. 1 rozporządzenia Komisji (UE) 2023/2832 z dnia 13 grudnia 2023 r. w sprawie stosowania art. 107 i 108 Traktatu o funkcjonowaniu Unii Europejskiej do pomocy de </w:t>
            </w:r>
            <w:proofErr w:type="spellStart"/>
            <w:r w:rsidRPr="0077679B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77679B">
              <w:rPr>
                <w:rFonts w:ascii="Arial" w:hAnsi="Arial" w:cs="Arial"/>
                <w:sz w:val="24"/>
                <w:szCs w:val="24"/>
              </w:rPr>
              <w:t xml:space="preserve"> przyznawanej przedsiębiorstwom wykonującym usługi świadczone w ogólnym interesie gospodarczym (Dz. U. UE. L. z 2023 r. poz. 2832).</w:t>
            </w:r>
          </w:p>
          <w:p w14:paraId="3CBD529B" w14:textId="77777777" w:rsidR="00955538" w:rsidRPr="005F781E" w:rsidRDefault="00955538" w:rsidP="005F781E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/>
                <w:sz w:val="24"/>
              </w:rPr>
            </w:pPr>
          </w:p>
          <w:p w14:paraId="4616C7D2" w14:textId="77777777" w:rsidR="00955538" w:rsidRPr="005F781E" w:rsidRDefault="00955538" w:rsidP="005F7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72FC9003" w14:textId="77777777" w:rsidR="00955538" w:rsidRPr="005F781E" w:rsidRDefault="00955538" w:rsidP="005F78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Pr="005F781E">
              <w:rPr>
                <w:rFonts w:ascii="Arial" w:hAnsi="Arial"/>
                <w:sz w:val="24"/>
                <w:vertAlign w:val="superscript"/>
              </w:rPr>
              <w:footnoteReference w:id="4"/>
            </w:r>
            <w:r w:rsidRPr="005F781E">
              <w:rPr>
                <w:rFonts w:ascii="Arial" w:hAnsi="Arial"/>
                <w:sz w:val="24"/>
              </w:rPr>
              <w:t>.</w:t>
            </w:r>
          </w:p>
          <w:p w14:paraId="5E2DC34A" w14:textId="77777777" w:rsidR="00955538" w:rsidRPr="0077679B" w:rsidRDefault="00955538" w:rsidP="0095553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6BC0DF4" w14:textId="77777777" w:rsidR="00955538" w:rsidRDefault="00955538" w:rsidP="008377A6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592AED1D" w14:textId="77777777" w:rsidR="008377A6" w:rsidRPr="005F781E" w:rsidRDefault="008377A6" w:rsidP="008377A6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07703C23" w14:textId="77777777" w:rsidR="00955538" w:rsidRPr="005F781E" w:rsidRDefault="00955538" w:rsidP="00955538">
            <w:pPr>
              <w:spacing w:before="60" w:after="60" w:line="240" w:lineRule="auto"/>
              <w:rPr>
                <w:rFonts w:ascii="Arial" w:hAnsi="Arial"/>
                <w:color w:val="000000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 dofinansowanie projektu i załączniki.</w:t>
            </w:r>
          </w:p>
          <w:p w14:paraId="77BFACCE" w14:textId="77777777" w:rsidR="00955538" w:rsidRPr="005F781E" w:rsidRDefault="00955538" w:rsidP="00955538">
            <w:pPr>
              <w:pStyle w:val="Akapitzlist"/>
              <w:autoSpaceDE w:val="0"/>
              <w:autoSpaceDN w:val="0"/>
              <w:adjustRightInd w:val="0"/>
              <w:spacing w:after="60" w:line="240" w:lineRule="auto"/>
              <w:ind w:left="0"/>
              <w:contextualSpacing w:val="0"/>
              <w:rPr>
                <w:rFonts w:ascii="Arial" w:hAnsi="Arial"/>
                <w:sz w:val="24"/>
                <w:lang w:val="pl-PL"/>
              </w:rPr>
            </w:pPr>
          </w:p>
        </w:tc>
        <w:tc>
          <w:tcPr>
            <w:tcW w:w="3260" w:type="dxa"/>
          </w:tcPr>
          <w:p w14:paraId="0F554D7B" w14:textId="50FA23EE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568A17DD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0AC24B43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5ACDF1E0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29C5027B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FCF5F0" w14:textId="27414EB5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5473B614" w14:textId="6373B09E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55538" w:rsidRPr="0077679B" w14:paraId="1111D927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0745627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A19F21C" w14:textId="77777777" w:rsidR="00955538" w:rsidRPr="005F781E" w:rsidRDefault="00955538" w:rsidP="00955538">
            <w:pPr>
              <w:spacing w:before="60" w:after="6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Klauzula antydyskryminacyjna</w:t>
            </w:r>
          </w:p>
          <w:p w14:paraId="7069CAC6" w14:textId="77777777" w:rsidR="00955538" w:rsidRPr="0077679B" w:rsidRDefault="00955538" w:rsidP="00955538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77679B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7679B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5950D62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7199" w:type="dxa"/>
          </w:tcPr>
          <w:p w14:paraId="622F4164" w14:textId="39A77A8F" w:rsidR="00955538" w:rsidRPr="0077679B" w:rsidRDefault="00955538" w:rsidP="0095553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>W przypadku, gdy wnioskodawcą jest jednostka samorządu terytorialnego (lub podmiot przez nią kontrolowany lub od niej zależny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) w kryterium sprawdzimy, czy przestrzega ona przepisów antydyskryminacyjnych, o których mowa w art. </w:t>
            </w:r>
            <w:r w:rsidRPr="005F781E">
              <w:rPr>
                <w:rFonts w:ascii="Arial" w:hAnsi="Arial"/>
                <w:sz w:val="24"/>
              </w:rPr>
              <w:t>9 ust. 3 rozporządzenia nr 2021/1060.</w:t>
            </w:r>
          </w:p>
          <w:p w14:paraId="49EC7C88" w14:textId="77777777" w:rsidR="00955538" w:rsidRPr="0077679B" w:rsidRDefault="00955538" w:rsidP="0095553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miejscowego, wsparcie dla tej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jednostki oraz podmiotów przez nią kontrolowanych lub od niej zależnych nie będzie udzielone.</w:t>
            </w:r>
          </w:p>
          <w:p w14:paraId="10725A21" w14:textId="7CA2AD16" w:rsidR="00955538" w:rsidRPr="005F781E" w:rsidRDefault="00955538" w:rsidP="00955538">
            <w:pPr>
              <w:spacing w:before="60" w:after="60" w:line="240" w:lineRule="auto"/>
              <w:rPr>
                <w:rFonts w:ascii="Arial" w:hAnsi="Arial"/>
                <w:kern w:val="2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przypadku, gdy JST przyjęła</w:t>
            </w:r>
            <w:r w:rsidRPr="005F781E">
              <w:rPr>
                <w:rFonts w:ascii="Arial" w:hAnsi="Arial"/>
                <w:sz w:val="24"/>
              </w:rPr>
              <w:t xml:space="preserve"> dyskryminujące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akty prawa miejscowego</w:t>
            </w:r>
            <w:r w:rsidRPr="005F781E">
              <w:rPr>
                <w:rFonts w:ascii="Arial" w:hAnsi="Arial"/>
                <w:sz w:val="24"/>
              </w:rPr>
              <w:t xml:space="preserve"> sprzeczne z zasadami, o których mowa w art. 9 ust. 3 rozporządzenia nr 2021/1060, </w:t>
            </w:r>
            <w:r w:rsidRPr="0077679B">
              <w:rPr>
                <w:rFonts w:ascii="Arial" w:hAnsi="Arial" w:cs="Arial"/>
                <w:sz w:val="24"/>
                <w:szCs w:val="24"/>
              </w:rPr>
              <w:t>a następnie podjęła skuteczne działania naprawcze, kryterium uznaje się za spełnione. Podjęte działania naprawcze powinny być opisane we</w:t>
            </w:r>
            <w:r w:rsidRPr="0077679B">
              <w:rPr>
                <w:rFonts w:ascii="Arial" w:hAnsi="Arial" w:cs="Arial"/>
                <w:kern w:val="2"/>
                <w:sz w:val="24"/>
                <w:szCs w:val="24"/>
              </w:rPr>
              <w:t xml:space="preserve"> wniosku o dofinansowanie</w:t>
            </w:r>
            <w:r w:rsidRPr="005F781E">
              <w:rPr>
                <w:rFonts w:ascii="Arial" w:hAnsi="Arial"/>
                <w:kern w:val="2"/>
                <w:sz w:val="24"/>
              </w:rPr>
              <w:t>.</w:t>
            </w:r>
          </w:p>
          <w:p w14:paraId="0DF86CF9" w14:textId="2966E7D9" w:rsidR="00955538" w:rsidRPr="0077679B" w:rsidRDefault="00955538" w:rsidP="009555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weryfikowane jest 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Pr="005F781E">
              <w:rPr>
                <w:rFonts w:ascii="Arial" w:hAnsi="Arial"/>
                <w:sz w:val="24"/>
              </w:rPr>
              <w:t>w oparciu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oświadczenie </w:t>
            </w:r>
            <w:r w:rsidRPr="0077679B">
              <w:rPr>
                <w:rFonts w:ascii="Arial" w:hAnsi="Arial" w:cs="Arial"/>
                <w:sz w:val="24"/>
                <w:szCs w:val="24"/>
              </w:rPr>
              <w:t>wnioskodawcy</w:t>
            </w:r>
            <w:r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terytorialnego dyskryminujących aktów prawa miejscowego oraz w oparciu o </w:t>
            </w:r>
            <w:commentRangeStart w:id="3"/>
            <w:del w:id="4" w:author="Małgorzata Chojnacka" w:date="2024-06-13T08:34:00Z" w16du:dateUtc="2024-06-13T06:34:00Z">
              <w:r w:rsidRPr="005F781E" w:rsidDel="009554F0">
                <w:rPr>
                  <w:rFonts w:ascii="Arial" w:hAnsi="Arial"/>
                  <w:sz w:val="24"/>
                </w:rPr>
                <w:delText xml:space="preserve">listę prowadzoną przez </w:delText>
              </w:r>
            </w:del>
            <w:ins w:id="5" w:author="Małgorzata Chojnacka" w:date="2024-06-13T08:34:00Z" w16du:dateUtc="2024-06-13T06:34:00Z">
              <w:r w:rsidR="009554F0">
                <w:rPr>
                  <w:rFonts w:ascii="Arial" w:hAnsi="Arial" w:cs="Arial"/>
                  <w:sz w:val="24"/>
                  <w:szCs w:val="24"/>
                </w:rPr>
                <w:t xml:space="preserve">informacje znajdujące się na stronie internetowej </w:t>
              </w:r>
            </w:ins>
            <w:r w:rsidRPr="005F781E">
              <w:rPr>
                <w:rFonts w:ascii="Arial" w:hAnsi="Arial"/>
                <w:sz w:val="24"/>
              </w:rPr>
              <w:t>Rzecznika Praw Obywatelskich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(RPO) </w:t>
            </w:r>
            <w:ins w:id="6" w:author="Małgorzata Chojnacka" w:date="2024-06-13T08:34:00Z" w16du:dateUtc="2024-06-13T06:34:00Z">
              <w:r w:rsidR="009554F0">
                <w:rPr>
                  <w:rFonts w:ascii="Arial" w:hAnsi="Arial" w:cs="Arial"/>
                  <w:sz w:val="24"/>
                  <w:szCs w:val="24"/>
                </w:rPr>
                <w:t>dotyczące</w:t>
              </w:r>
              <w:r w:rsidR="009554F0" w:rsidRPr="0077679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7" w:author="Małgorzata Chojnacka" w:date="2024-06-13T08:34:00Z" w16du:dateUtc="2024-06-13T06:34:00Z">
              <w:r w:rsidRPr="0077679B" w:rsidDel="009554F0">
                <w:rPr>
                  <w:rFonts w:ascii="Arial" w:hAnsi="Arial" w:cs="Arial"/>
                  <w:sz w:val="24"/>
                  <w:szCs w:val="24"/>
                </w:rPr>
                <w:delText xml:space="preserve">obejmującą </w:delText>
              </w:r>
            </w:del>
            <w:r w:rsidRPr="0077679B">
              <w:rPr>
                <w:rFonts w:ascii="Arial" w:hAnsi="Arial" w:cs="Arial"/>
                <w:sz w:val="24"/>
                <w:szCs w:val="24"/>
              </w:rPr>
              <w:t>JST, które ustanowiły obowiązujące i uznane przez RPO za dyskryminujące akty prawa miejscowego (</w:t>
            </w:r>
            <w:r w:rsidRPr="005F781E">
              <w:rPr>
                <w:rFonts w:ascii="Arial" w:hAnsi="Arial"/>
                <w:sz w:val="24"/>
              </w:rPr>
              <w:t>aktualn</w:t>
            </w:r>
            <w:ins w:id="8" w:author="Małgorzata Chojnacka" w:date="2024-06-13T08:34:00Z" w16du:dateUtc="2024-06-13T06:34:00Z">
              <w:r w:rsidR="009554F0">
                <w:rPr>
                  <w:rFonts w:ascii="Arial" w:hAnsi="Arial"/>
                  <w:sz w:val="24"/>
                </w:rPr>
                <w:t>e</w:t>
              </w:r>
            </w:ins>
            <w:del w:id="9" w:author="Małgorzata Chojnacka" w:date="2024-06-13T08:34:00Z" w16du:dateUtc="2024-06-13T06:34:00Z">
              <w:r w:rsidRPr="005F781E" w:rsidDel="009554F0">
                <w:rPr>
                  <w:rFonts w:ascii="Arial" w:hAnsi="Arial"/>
                  <w:sz w:val="24"/>
                </w:rPr>
                <w:delText>ą</w:delText>
              </w:r>
            </w:del>
            <w:r w:rsidRPr="005F781E">
              <w:rPr>
                <w:rFonts w:ascii="Arial" w:hAnsi="Arial"/>
                <w:sz w:val="24"/>
              </w:rPr>
              <w:t xml:space="preserve"> na dzień zakończenia naboru</w:t>
            </w:r>
            <w:r w:rsidRPr="0077679B">
              <w:rPr>
                <w:rFonts w:ascii="Arial" w:hAnsi="Arial" w:cs="Arial"/>
                <w:sz w:val="24"/>
                <w:szCs w:val="24"/>
              </w:rPr>
              <w:t>).</w:t>
            </w:r>
            <w:commentRangeEnd w:id="3"/>
            <w:r w:rsidR="002D01B4">
              <w:rPr>
                <w:rStyle w:val="Odwoaniedokomentarza"/>
                <w:lang w:val="x-none" w:eastAsia="x-none"/>
              </w:rPr>
              <w:commentReference w:id="3"/>
            </w:r>
          </w:p>
          <w:p w14:paraId="0E793CCA" w14:textId="77777777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5C1DCAED" w14:textId="78E53715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  <w:r w:rsidRPr="0077679B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7DFED31D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33F60AC1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107547A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11406EF1" w14:textId="7FABFFA6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Kryterium uznaje się za spełnione, jeżeli odpowiedź będzie pozytywna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DOTYCZY”).</w:t>
            </w:r>
            <w:r w:rsidRPr="005F781E">
              <w:rPr>
                <w:rFonts w:ascii="Arial" w:hAnsi="Arial"/>
                <w:sz w:val="24"/>
              </w:rPr>
              <w:t xml:space="preserve"> </w:t>
            </w:r>
          </w:p>
          <w:p w14:paraId="6FECC3E1" w14:textId="047B7C05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69237A25" w14:textId="0BF172C2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955538" w:rsidRPr="0077679B" w14:paraId="27E5F186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4C45C5F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C1892FD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Miejsce realizacji projektu</w:t>
            </w:r>
          </w:p>
        </w:tc>
        <w:tc>
          <w:tcPr>
            <w:tcW w:w="7199" w:type="dxa"/>
          </w:tcPr>
          <w:p w14:paraId="45CBABBB" w14:textId="77777777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kryterium sprawdzamy, czy projekt realizowany jest/będzie na terytorium województwa kujawsko-pomorskiego.</w:t>
            </w:r>
          </w:p>
          <w:p w14:paraId="31880B23" w14:textId="77777777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</w:p>
          <w:p w14:paraId="4B200E43" w14:textId="109ADA5F" w:rsidR="00955538" w:rsidRPr="005F781E" w:rsidRDefault="00955538" w:rsidP="0095553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  <w:p w14:paraId="27D0044C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724196EC" w14:textId="77777777" w:rsidR="00955538" w:rsidRPr="005F781E" w:rsidRDefault="00955538" w:rsidP="00955538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5947C83B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31D959E0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7A59A310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5BD1A1F5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143F2BAB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567AF5AB" w14:textId="48CC2922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462F83F4" w14:textId="119C48EB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955538" w:rsidRPr="0077679B" w14:paraId="5B87EC60" w14:textId="77777777" w:rsidTr="003C40D0">
        <w:trPr>
          <w:trHeight w:val="1417"/>
        </w:trPr>
        <w:tc>
          <w:tcPr>
            <w:tcW w:w="1110" w:type="dxa"/>
            <w:vAlign w:val="center"/>
          </w:tcPr>
          <w:p w14:paraId="3B6F58E7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39B26ABD" w14:textId="77777777" w:rsidR="00955538" w:rsidRPr="005F781E" w:rsidRDefault="00955538" w:rsidP="0095553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0CB59FD1" w14:textId="0519C16A" w:rsidR="00955538" w:rsidRPr="005F781E" w:rsidRDefault="00955538" w:rsidP="00955538">
            <w:pPr>
              <w:spacing w:before="60" w:after="60" w:line="240" w:lineRule="auto"/>
              <w:rPr>
                <w:rFonts w:ascii="Arial" w:hAnsi="Arial"/>
                <w:color w:val="000000"/>
                <w:sz w:val="24"/>
              </w:rPr>
            </w:pPr>
            <w:r w:rsidRPr="005F781E">
              <w:rPr>
                <w:rFonts w:ascii="Arial" w:hAnsi="Arial"/>
                <w:color w:val="000000"/>
                <w:sz w:val="24"/>
              </w:rPr>
              <w:t>W kryterium sprawdzamy, czy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 xml:space="preserve"> na moment złożenia wniosku o dofinansowanie</w:t>
            </w:r>
            <w:r w:rsidRPr="005F781E">
              <w:rPr>
                <w:rFonts w:ascii="Arial" w:hAnsi="Arial"/>
                <w:color w:val="000000"/>
                <w:sz w:val="24"/>
              </w:rPr>
              <w:t xml:space="preserve"> wnioskodawca posiada prawo do dysponowania gruntami lub obiektami na cele inwestycji, posiada wymaganą dokumentację techniczną i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color w:val="000000"/>
                <w:sz w:val="24"/>
              </w:rPr>
              <w:t>projektową, wymagane prawem decyzje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r w:rsidRPr="0077679B">
              <w:rPr>
                <w:rFonts w:ascii="Arial" w:hAnsi="Arial" w:cs="Arial"/>
                <w:sz w:val="24"/>
                <w:szCs w:val="24"/>
              </w:rPr>
              <w:t>np. o pozwoleniu na budowę)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5F781E">
              <w:rPr>
                <w:rFonts w:ascii="Arial" w:hAnsi="Arial"/>
                <w:color w:val="000000"/>
                <w:sz w:val="24"/>
              </w:rPr>
              <w:t xml:space="preserve"> uzgodnienia i</w:t>
            </w:r>
            <w:r w:rsidRPr="007767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color w:val="000000"/>
                <w:sz w:val="24"/>
              </w:rPr>
              <w:t>pozwolenia administracyjne</w:t>
            </w:r>
            <w:r w:rsidRPr="005F781E">
              <w:rPr>
                <w:rStyle w:val="Odwoanieprzypisudolnego"/>
                <w:rFonts w:ascii="Arial" w:hAnsi="Arial"/>
                <w:sz w:val="24"/>
              </w:rPr>
              <w:footnoteReference w:id="6"/>
            </w:r>
            <w:r w:rsidRPr="005F781E">
              <w:rPr>
                <w:rFonts w:ascii="Arial" w:hAnsi="Arial"/>
                <w:color w:val="000000"/>
                <w:sz w:val="24"/>
              </w:rPr>
              <w:t xml:space="preserve">. </w:t>
            </w:r>
          </w:p>
          <w:p w14:paraId="2EC0CF85" w14:textId="77777777" w:rsidR="00955538" w:rsidRPr="005F781E" w:rsidRDefault="00955538" w:rsidP="00955538">
            <w:pPr>
              <w:spacing w:before="60" w:after="60" w:line="240" w:lineRule="auto"/>
              <w:rPr>
                <w:rFonts w:ascii="Arial" w:hAnsi="Arial"/>
                <w:color w:val="000000"/>
                <w:sz w:val="24"/>
              </w:rPr>
            </w:pPr>
          </w:p>
          <w:p w14:paraId="35E5FCCE" w14:textId="050FB210" w:rsidR="00955538" w:rsidRPr="005F781E" w:rsidRDefault="00955538" w:rsidP="00955538">
            <w:pPr>
              <w:spacing w:before="60" w:after="60" w:line="240" w:lineRule="auto"/>
              <w:rPr>
                <w:rFonts w:ascii="Arial" w:hAnsi="Arial"/>
                <w:color w:val="000000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  <w:p w14:paraId="53203C5B" w14:textId="77777777" w:rsidR="00955538" w:rsidRPr="005F781E" w:rsidRDefault="00955538" w:rsidP="00955538">
            <w:pPr>
              <w:spacing w:after="0" w:line="240" w:lineRule="auto"/>
              <w:ind w:left="720"/>
              <w:rPr>
                <w:rFonts w:ascii="Arial" w:hAnsi="Arial"/>
                <w:sz w:val="24"/>
              </w:rPr>
            </w:pPr>
          </w:p>
          <w:p w14:paraId="16B860E1" w14:textId="77777777" w:rsidR="00955538" w:rsidRPr="005F781E" w:rsidRDefault="00955538" w:rsidP="00955538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3A6947D8" w14:textId="462EBDD2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TAK/NIE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73F5F478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3DB098FA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3AE9928D" w14:textId="77777777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2DA7FBFF" w14:textId="481DA905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207B3823" w14:textId="34E9F06C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322549AB" w14:textId="7F86EE5A" w:rsidR="00955538" w:rsidRPr="005F781E" w:rsidRDefault="00955538" w:rsidP="0095553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</w:tbl>
    <w:p w14:paraId="59D9B41E" w14:textId="77777777" w:rsidR="002C2CE8" w:rsidRPr="005F781E" w:rsidRDefault="00B10B0D">
      <w:pPr>
        <w:rPr>
          <w:rFonts w:ascii="Arial" w:hAnsi="Arial"/>
          <w:sz w:val="24"/>
        </w:rPr>
      </w:pPr>
      <w:r w:rsidRPr="005F781E">
        <w:rPr>
          <w:rFonts w:ascii="Arial" w:hAnsi="Arial"/>
          <w:b/>
          <w:sz w:val="24"/>
        </w:rPr>
        <w:lastRenderedPageBreak/>
        <w:t xml:space="preserve">B. </w:t>
      </w:r>
      <w:r w:rsidR="007257F1" w:rsidRPr="005F781E">
        <w:rPr>
          <w:rFonts w:ascii="Arial" w:hAnsi="Arial"/>
          <w:b/>
          <w:sz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77679B" w14:paraId="550BCCF7" w14:textId="77777777" w:rsidTr="00E57444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0FDFCC07" w14:textId="77777777" w:rsidR="003C40D0" w:rsidRPr="005F781E" w:rsidRDefault="003C40D0" w:rsidP="003C40D0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7A2D5F4" w14:textId="77777777" w:rsidR="003C40D0" w:rsidRPr="005F781E" w:rsidRDefault="003C40D0" w:rsidP="003C40D0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CF6A7F6" w14:textId="77777777" w:rsidR="003C40D0" w:rsidRPr="005F781E" w:rsidRDefault="003C40D0" w:rsidP="003C40D0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D967CA7" w14:textId="77777777" w:rsidR="003C40D0" w:rsidRPr="005F781E" w:rsidRDefault="003C40D0" w:rsidP="003C40D0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Opis znaczenia kryterium</w:t>
            </w:r>
          </w:p>
          <w:p w14:paraId="11390F47" w14:textId="77777777" w:rsidR="003C40D0" w:rsidRPr="005F781E" w:rsidRDefault="003C40D0" w:rsidP="003C40D0">
            <w:pPr>
              <w:spacing w:after="0" w:line="240" w:lineRule="auto"/>
              <w:jc w:val="center"/>
              <w:rPr>
                <w:rFonts w:ascii="Arial" w:hAnsi="Arial"/>
                <w:b/>
                <w:sz w:val="24"/>
              </w:rPr>
            </w:pPr>
            <w:r w:rsidRPr="005F781E">
              <w:rPr>
                <w:rFonts w:ascii="Arial" w:hAnsi="Arial"/>
                <w:b/>
                <w:sz w:val="24"/>
              </w:rPr>
              <w:t>(sposób oceny)</w:t>
            </w:r>
          </w:p>
        </w:tc>
      </w:tr>
      <w:tr w:rsidR="003C40D0" w:rsidRPr="0077679B" w14:paraId="382ED0EA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40C30615" w14:textId="77777777" w:rsidR="003C40D0" w:rsidRPr="005F781E" w:rsidRDefault="003C40D0" w:rsidP="0099124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14CD321E" w14:textId="77777777" w:rsidR="003C40D0" w:rsidRPr="005F781E" w:rsidRDefault="003C40D0" w:rsidP="006231DA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1F085E40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1F147D51" w14:textId="77777777" w:rsidR="003C40D0" w:rsidRPr="005F781E" w:rsidRDefault="003C40D0" w:rsidP="0060663C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jednostki samorządu terytorialnego </w:t>
            </w:r>
          </w:p>
          <w:p w14:paraId="70184B83" w14:textId="77777777" w:rsidR="003C40D0" w:rsidRPr="005F781E" w:rsidRDefault="003C40D0" w:rsidP="0060663C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przedsiębiorstwa wodociągowo-kanalizacyjne</w:t>
            </w:r>
          </w:p>
          <w:p w14:paraId="6F15DE8B" w14:textId="77777777" w:rsidR="003C40D0" w:rsidRPr="005F781E" w:rsidRDefault="003C40D0" w:rsidP="0060663C">
            <w:pPr>
              <w:numPr>
                <w:ilvl w:val="0"/>
                <w:numId w:val="5"/>
              </w:numPr>
              <w:spacing w:after="60" w:line="240" w:lineRule="auto"/>
              <w:ind w:left="714" w:hanging="357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podmioty świadczące usługi publiczne w ramach realizacji obowiązków własnych jednostek samorządu terytorialnego</w:t>
            </w:r>
          </w:p>
          <w:p w14:paraId="35076160" w14:textId="77777777" w:rsidR="003C40D0" w:rsidRPr="005F781E" w:rsidRDefault="003C40D0" w:rsidP="00A62900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partner prywatny we współpracy z podmiotem publicznym w przypadku projektów realizowanych w formule partnerstwa publiczno-prywatnego</w:t>
            </w:r>
            <w:r w:rsidR="00544C53" w:rsidRPr="005F781E">
              <w:rPr>
                <w:rFonts w:ascii="Arial" w:hAnsi="Arial"/>
                <w:sz w:val="24"/>
              </w:rPr>
              <w:t>.</w:t>
            </w:r>
          </w:p>
          <w:p w14:paraId="772F627C" w14:textId="77777777" w:rsidR="003C40D0" w:rsidRPr="005F781E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  <w:p w14:paraId="6FE21B3E" w14:textId="77777777" w:rsidR="003C40D0" w:rsidRPr="005F781E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 dofinansowanie projektu i załączniki (porozumienie/umowa o partnerstwie).</w:t>
            </w:r>
          </w:p>
          <w:p w14:paraId="503BFE74" w14:textId="77777777" w:rsidR="003C40D0" w:rsidRPr="005F781E" w:rsidDel="007968FF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289D7565" w14:textId="77777777" w:rsidR="00D75FE2" w:rsidRPr="005F781E" w:rsidRDefault="00D75FE2" w:rsidP="00D75FE2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3BAD6195" w14:textId="77777777" w:rsidR="00D75FE2" w:rsidRPr="0077679B" w:rsidRDefault="00D75FE2" w:rsidP="00D7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856C52" w14:textId="77777777" w:rsidR="00D75FE2" w:rsidRPr="005F781E" w:rsidRDefault="00D75FE2" w:rsidP="00D75FE2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6A993B6F" w14:textId="77777777" w:rsidR="00D75FE2" w:rsidRPr="0077679B" w:rsidRDefault="00D75FE2" w:rsidP="00D75FE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38A13A1" w14:textId="77777777" w:rsidR="00D75FE2" w:rsidRPr="005F781E" w:rsidRDefault="00D75FE2" w:rsidP="00D75FE2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331FB618" w14:textId="7672F5BE" w:rsidR="00D75FE2" w:rsidRPr="005F781E" w:rsidRDefault="00D75FE2" w:rsidP="00D75FE2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62998FCF" w14:textId="5B5EDB8F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3C40D0" w:rsidRPr="0077679B" w14:paraId="795FD730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77117D3E" w14:textId="77777777" w:rsidR="003C40D0" w:rsidRPr="005F781E" w:rsidRDefault="003C40D0" w:rsidP="0099124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74FEA45D" w14:textId="77777777" w:rsidR="003C40D0" w:rsidRPr="005F781E" w:rsidRDefault="003C40D0" w:rsidP="00991248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Projekt jest zgodny z typami </w:t>
            </w:r>
          </w:p>
          <w:p w14:paraId="67F472E7" w14:textId="77777777" w:rsidR="003C40D0" w:rsidRPr="005F781E" w:rsidRDefault="003C40D0" w:rsidP="002844F4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projektów przewidzianymi </w:t>
            </w:r>
            <w:r w:rsidRPr="005F781E">
              <w:rPr>
                <w:rFonts w:ascii="Arial" w:hAnsi="Arial"/>
                <w:sz w:val="24"/>
              </w:rPr>
              <w:br/>
              <w:t>do wsparcia w ramach działania</w:t>
            </w:r>
          </w:p>
        </w:tc>
        <w:tc>
          <w:tcPr>
            <w:tcW w:w="7199" w:type="dxa"/>
          </w:tcPr>
          <w:p w14:paraId="27E8F025" w14:textId="77777777" w:rsidR="003C40D0" w:rsidRPr="005F781E" w:rsidRDefault="003C40D0" w:rsidP="002844F4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 projekt dotyczy przynajmniej jednego z następujących przedsięwzięć:</w:t>
            </w:r>
          </w:p>
          <w:p w14:paraId="2E518852" w14:textId="77777777" w:rsidR="003C40D0" w:rsidRPr="005F781E" w:rsidRDefault="00F01401" w:rsidP="002844F4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</w:t>
            </w:r>
            <w:r w:rsidR="003C40D0" w:rsidRPr="005F781E">
              <w:rPr>
                <w:rFonts w:ascii="Arial" w:hAnsi="Arial"/>
                <w:sz w:val="24"/>
              </w:rPr>
              <w:t xml:space="preserve">ompleksowe projekty z zakresu gospodarki wodno-ściekowej (oczyszczalnie i sieci) w ramach KPOŚK w aglomeracjach od 10 tys. do </w:t>
            </w:r>
            <w:r w:rsidR="007820A9" w:rsidRPr="005F781E">
              <w:rPr>
                <w:rFonts w:ascii="Arial" w:hAnsi="Arial"/>
                <w:sz w:val="24"/>
              </w:rPr>
              <w:t xml:space="preserve">poniżej </w:t>
            </w:r>
            <w:r w:rsidR="003C40D0" w:rsidRPr="005F781E">
              <w:rPr>
                <w:rFonts w:ascii="Arial" w:hAnsi="Arial"/>
                <w:sz w:val="24"/>
              </w:rPr>
              <w:t>15 tys. RLM</w:t>
            </w:r>
            <w:r w:rsidR="00D316B3" w:rsidRPr="005F781E">
              <w:rPr>
                <w:rFonts w:ascii="Arial" w:hAnsi="Arial"/>
                <w:sz w:val="24"/>
              </w:rPr>
              <w:t>;</w:t>
            </w:r>
          </w:p>
          <w:p w14:paraId="08E77335" w14:textId="77777777" w:rsidR="003C40D0" w:rsidRPr="005F781E" w:rsidRDefault="00F01401" w:rsidP="002844F4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i</w:t>
            </w:r>
            <w:r w:rsidR="003C40D0" w:rsidRPr="005F781E">
              <w:rPr>
                <w:rFonts w:ascii="Arial" w:hAnsi="Arial"/>
                <w:sz w:val="24"/>
              </w:rPr>
              <w:t xml:space="preserve">nstalacje odwadniania i kompostowania osadów ściekowych w oczyszczalniach ścieków w ramach KPOŚK w aglomeracjach od 10 tys. do </w:t>
            </w:r>
            <w:r w:rsidR="007820A9" w:rsidRPr="005F781E">
              <w:rPr>
                <w:rFonts w:ascii="Arial" w:hAnsi="Arial"/>
                <w:sz w:val="24"/>
              </w:rPr>
              <w:t xml:space="preserve">poniżej </w:t>
            </w:r>
            <w:r w:rsidR="003C40D0" w:rsidRPr="005F781E">
              <w:rPr>
                <w:rFonts w:ascii="Arial" w:hAnsi="Arial"/>
                <w:sz w:val="24"/>
              </w:rPr>
              <w:t>15 tys. RLM</w:t>
            </w:r>
            <w:r w:rsidR="00D316B3" w:rsidRPr="005F781E">
              <w:rPr>
                <w:rFonts w:ascii="Arial" w:hAnsi="Arial"/>
                <w:sz w:val="24"/>
              </w:rPr>
              <w:t>;</w:t>
            </w:r>
          </w:p>
          <w:p w14:paraId="323B5B52" w14:textId="77777777" w:rsidR="003C40D0" w:rsidRPr="005F781E" w:rsidRDefault="00F01401" w:rsidP="002844F4">
            <w:pPr>
              <w:numPr>
                <w:ilvl w:val="0"/>
                <w:numId w:val="6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r</w:t>
            </w:r>
            <w:r w:rsidR="003C40D0" w:rsidRPr="005F781E">
              <w:rPr>
                <w:rFonts w:ascii="Arial" w:hAnsi="Arial"/>
                <w:sz w:val="24"/>
              </w:rPr>
              <w:t>ozbudowa  systemów wodociągowych (m.in. nowe sieci wodociągowe, nowe stacje uzdatniania wody i ujęcia) jedynie jako element projektów dotyczących gospodarki ściekowej</w:t>
            </w:r>
            <w:r w:rsidR="00D316B3" w:rsidRPr="005F781E">
              <w:rPr>
                <w:rFonts w:ascii="Arial" w:hAnsi="Arial"/>
                <w:sz w:val="24"/>
              </w:rPr>
              <w:t>.</w:t>
            </w:r>
          </w:p>
          <w:p w14:paraId="2A2B32EE" w14:textId="77777777" w:rsidR="003C40D0" w:rsidRPr="005F781E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  <w:p w14:paraId="564D9BA4" w14:textId="77777777" w:rsidR="003C40D0" w:rsidRPr="005F781E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 dofinansowanie projektu.</w:t>
            </w:r>
          </w:p>
          <w:p w14:paraId="7A58D1D8" w14:textId="77777777" w:rsidR="003C40D0" w:rsidRPr="005F781E" w:rsidRDefault="003C40D0" w:rsidP="002844F4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3C77418E" w14:textId="77777777" w:rsidR="003C40D0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 xml:space="preserve">(NIE oznacza odrzucenie wniosku) </w:t>
            </w:r>
          </w:p>
          <w:p w14:paraId="7D6E019B" w14:textId="77777777" w:rsidR="000B584B" w:rsidRPr="005F781E" w:rsidRDefault="000B584B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461AC89D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C8F1BAF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6925CA95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Kryterium uznaje się za spełnione, jeżeli odpowiedź będzie pozytywna. </w:t>
            </w:r>
          </w:p>
          <w:p w14:paraId="69D9B74E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i/lub poprawienie wniosku.</w:t>
            </w:r>
          </w:p>
          <w:p w14:paraId="605A0ADE" w14:textId="300140DA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3007A" w:rsidRPr="0077679B" w14:paraId="62FFFA54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6CCF45E5" w14:textId="77777777" w:rsidR="00C3007A" w:rsidRPr="0077679B" w:rsidRDefault="00C3007A" w:rsidP="00C300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66B94CF6" w14:textId="77777777" w:rsidR="00C3007A" w:rsidRPr="0077679B" w:rsidRDefault="00C3007A" w:rsidP="00C300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6DCA736C" w14:textId="77777777" w:rsidR="00C3007A" w:rsidRPr="0077679B" w:rsidRDefault="00C3007A" w:rsidP="00C300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99" w:type="dxa"/>
          </w:tcPr>
          <w:p w14:paraId="0ABAF252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poz. 1079).</w:t>
            </w:r>
          </w:p>
          <w:p w14:paraId="40EEDF79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FFFAD4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 dofinansowanie projektu.</w:t>
            </w:r>
          </w:p>
          <w:p w14:paraId="454650A3" w14:textId="77777777" w:rsidR="00C3007A" w:rsidRPr="0077679B" w:rsidRDefault="00C3007A" w:rsidP="00C3007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5904AD7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B93FAD6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70AD0AF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F4CDF8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8EA1CC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E1EEF1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69879AE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280D1DE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007A" w:rsidRPr="0077679B" w14:paraId="76CB02D0" w14:textId="77777777" w:rsidTr="005F781E">
        <w:trPr>
          <w:trHeight w:val="425"/>
        </w:trPr>
        <w:tc>
          <w:tcPr>
            <w:tcW w:w="1110" w:type="dxa"/>
            <w:vAlign w:val="center"/>
          </w:tcPr>
          <w:p w14:paraId="113349B3" w14:textId="3B21C26A" w:rsidR="00C3007A" w:rsidRPr="005F781E" w:rsidRDefault="00C3007A" w:rsidP="00C3007A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79F220E" w14:textId="3DAA5B14" w:rsidR="00C3007A" w:rsidRPr="005F781E" w:rsidRDefault="00C3007A" w:rsidP="00C3007A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2EEA5E9C" w14:textId="4CE66BC4" w:rsidR="00C3007A" w:rsidRPr="005F781E" w:rsidRDefault="00C3007A" w:rsidP="005F781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kryterium sprawdzamy czy wkład własny wnioskodawcy jest zgodny z zapisami Szczegółowego Opisu Priorytetów </w:t>
            </w:r>
            <w:r w:rsidR="006A5AB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6A5AB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6A5ABC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5F781E">
              <w:rPr>
                <w:rFonts w:ascii="Arial" w:hAnsi="Arial"/>
                <w:sz w:val="24"/>
              </w:rPr>
              <w:t xml:space="preserve">dla danego działania, w wersji aktualnej na dzień rozpoczęcia </w:t>
            </w:r>
            <w:r w:rsidRPr="0077679B">
              <w:rPr>
                <w:rFonts w:ascii="Arial" w:hAnsi="Arial" w:cs="Arial"/>
                <w:sz w:val="24"/>
                <w:szCs w:val="24"/>
              </w:rPr>
              <w:t>naboru</w:t>
            </w:r>
            <w:r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3C5352" w14:textId="77777777" w:rsidR="00C3007A" w:rsidRPr="005F781E" w:rsidRDefault="00C3007A" w:rsidP="00C3007A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55556A06" w14:textId="3EC125AE" w:rsidR="00C3007A" w:rsidRPr="005F781E" w:rsidRDefault="00C3007A" w:rsidP="005F781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</w:tc>
        <w:tc>
          <w:tcPr>
            <w:tcW w:w="3260" w:type="dxa"/>
          </w:tcPr>
          <w:p w14:paraId="48D13E1F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1E491237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 </w:t>
            </w:r>
          </w:p>
          <w:p w14:paraId="744C917B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38762328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272F7898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6332287F" w14:textId="12CF5822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164882B4" w14:textId="51DE79D6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3C40D0" w:rsidRPr="0077679B" w14:paraId="73A8A54E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6537D414" w14:textId="5EF4DC29" w:rsidR="003C40D0" w:rsidRPr="005F781E" w:rsidRDefault="003C40D0" w:rsidP="00DE33DD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</w:t>
            </w:r>
            <w:r w:rsidR="00C3007A" w:rsidRPr="0077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9D00079" w14:textId="77777777" w:rsidR="003C40D0" w:rsidRPr="005F781E" w:rsidRDefault="003C40D0" w:rsidP="002844F4">
            <w:pPr>
              <w:spacing w:after="0" w:line="240" w:lineRule="auto"/>
              <w:jc w:val="center"/>
              <w:rPr>
                <w:rFonts w:ascii="Arial" w:hAnsi="Arial"/>
                <w:i/>
                <w:color w:val="FF0000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Zgodność z prawem pomocy publicznej/pomocy de </w:t>
            </w:r>
            <w:proofErr w:type="spellStart"/>
            <w:r w:rsidRPr="005F781E">
              <w:rPr>
                <w:rFonts w:ascii="Arial" w:hAnsi="Arial"/>
                <w:sz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BAEE971" w14:textId="77777777" w:rsidR="003C40D0" w:rsidRPr="005F781E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</w:t>
            </w:r>
            <w:r w:rsidR="002844F4" w:rsidRPr="005F781E">
              <w:rPr>
                <w:rFonts w:ascii="Arial" w:hAnsi="Arial"/>
                <w:sz w:val="24"/>
              </w:rPr>
              <w:t xml:space="preserve"> </w:t>
            </w:r>
            <w:r w:rsidRPr="005F781E">
              <w:rPr>
                <w:rFonts w:ascii="Arial" w:hAnsi="Arial"/>
                <w:sz w:val="24"/>
              </w:rPr>
              <w:t>w projekcie nie występuje pomoc publiczna</w:t>
            </w:r>
            <w:r w:rsidR="002844F4" w:rsidRPr="005F781E">
              <w:rPr>
                <w:rFonts w:ascii="Arial" w:hAnsi="Arial"/>
                <w:sz w:val="24"/>
              </w:rPr>
              <w:t>.</w:t>
            </w:r>
            <w:r w:rsidRPr="005F781E">
              <w:rPr>
                <w:rFonts w:ascii="Arial" w:hAnsi="Arial"/>
                <w:sz w:val="24"/>
              </w:rPr>
              <w:t xml:space="preserve"> </w:t>
            </w:r>
          </w:p>
          <w:p w14:paraId="703E5277" w14:textId="77777777" w:rsidR="00C3007A" w:rsidRPr="0077679B" w:rsidRDefault="00C3007A" w:rsidP="00C3007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 eksploatacją infrastruktury, koniecznej do eksploatacji infrastruktury lub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EE84D6" w14:textId="77777777" w:rsidR="00C3007A" w:rsidRPr="0077679B" w:rsidRDefault="00C3007A" w:rsidP="00C3007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66AC4E8" w14:textId="77777777" w:rsidR="003C40D0" w:rsidRPr="005F781E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/>
                <w:sz w:val="24"/>
              </w:rPr>
            </w:pPr>
          </w:p>
          <w:p w14:paraId="5910D6D7" w14:textId="77777777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 dofinansowanie projektu i załączniki.</w:t>
            </w:r>
          </w:p>
          <w:p w14:paraId="760ED8C8" w14:textId="77777777" w:rsidR="003C40D0" w:rsidRPr="005F781E" w:rsidRDefault="003C40D0" w:rsidP="002844F4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329F7954" w14:textId="72AEED6E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TAK/NIE </w:t>
            </w:r>
          </w:p>
          <w:p w14:paraId="2AFE4AFB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788F5340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79B6D0" w14:textId="7777777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31670714" w14:textId="77777777" w:rsidR="00C3007A" w:rsidRPr="0077679B" w:rsidRDefault="00C3007A" w:rsidP="00C3007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8768F9" w14:textId="2191B917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5DD30913" w14:textId="3BD77B50" w:rsidR="00C3007A" w:rsidRPr="005F781E" w:rsidRDefault="00C3007A" w:rsidP="00C3007A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040FF7F8" w14:textId="423EB33F" w:rsidR="003C40D0" w:rsidRPr="005F781E" w:rsidRDefault="003C40D0" w:rsidP="002844F4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3C40D0" w:rsidRPr="0077679B" w14:paraId="40CD2B24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27DA94BA" w14:textId="7A6F5E29" w:rsidR="003C40D0" w:rsidRPr="005F781E" w:rsidRDefault="003C40D0" w:rsidP="00DE33DD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="00224D8A" w:rsidRPr="0077679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78872EC" w14:textId="77777777" w:rsidR="003C40D0" w:rsidRPr="005F781E" w:rsidRDefault="003C40D0" w:rsidP="002844F4">
            <w:pPr>
              <w:spacing w:after="0" w:line="240" w:lineRule="auto"/>
              <w:jc w:val="center"/>
              <w:rPr>
                <w:rFonts w:ascii="Arial" w:hAnsi="Arial"/>
                <w:i/>
                <w:color w:val="FF0000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18AD88ED" w14:textId="4D0CD07D" w:rsidR="009A33BE" w:rsidRPr="005F781E" w:rsidRDefault="009A33BE" w:rsidP="009A33B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</w:t>
            </w:r>
            <w:r w:rsidR="003C40D0" w:rsidRPr="00900038">
              <w:rPr>
                <w:rFonts w:ascii="Arial" w:hAnsi="Arial"/>
                <w:sz w:val="24"/>
              </w:rPr>
              <w:t xml:space="preserve"> tym</w:t>
            </w:r>
            <w:r w:rsidRPr="005F781E">
              <w:rPr>
                <w:rFonts w:ascii="Arial" w:hAnsi="Arial"/>
                <w:sz w:val="24"/>
              </w:rPr>
              <w:t xml:space="preserve"> kryterium sprawdzamy czy projekt jest zgodny z zasadą zrównoważonego rozwoju, określoną w art. 9 ust. 4 Rozporządzenia 2021/1060.</w:t>
            </w:r>
          </w:p>
          <w:p w14:paraId="546AA09F" w14:textId="1D7C48C7" w:rsidR="009A33BE" w:rsidRPr="005F781E" w:rsidRDefault="009A33BE" w:rsidP="009A33B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Pr="0077679B">
              <w:rPr>
                <w:rFonts w:ascii="Arial" w:hAnsi="Arial" w:cs="Arial"/>
                <w:sz w:val="24"/>
                <w:szCs w:val="24"/>
              </w:rPr>
              <w:t>projektu</w:t>
            </w:r>
            <w:r w:rsidRPr="005F781E">
              <w:rPr>
                <w:rFonts w:ascii="Arial" w:hAnsi="Arial"/>
                <w:sz w:val="24"/>
              </w:rPr>
              <w:t>. Należy przedstawić jak projekt wspiera działania respektujące standardy i priorytety klimatyczne UE.</w:t>
            </w:r>
          </w:p>
          <w:p w14:paraId="19A0DA44" w14:textId="2F2A98AC" w:rsidR="009A33BE" w:rsidRPr="005F781E" w:rsidRDefault="009A33BE" w:rsidP="009A33B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Weryfikacja</w:t>
            </w:r>
            <w:r w:rsidRPr="005F781E">
              <w:rPr>
                <w:rFonts w:ascii="Arial" w:hAnsi="Arial"/>
                <w:sz w:val="24"/>
              </w:rPr>
              <w:t xml:space="preserve"> spełnienia 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przez projekt </w:t>
            </w:r>
            <w:r w:rsidRPr="005F781E">
              <w:rPr>
                <w:rFonts w:ascii="Arial" w:hAnsi="Arial"/>
                <w:sz w:val="24"/>
              </w:rPr>
              <w:t xml:space="preserve">zasady DNSH </w:t>
            </w:r>
            <w:r w:rsidRPr="0077679B">
              <w:rPr>
                <w:rFonts w:ascii="Arial" w:hAnsi="Arial" w:cs="Arial"/>
                <w:sz w:val="24"/>
                <w:szCs w:val="24"/>
              </w:rPr>
              <w:t>odbywa</w:t>
            </w:r>
            <w:r w:rsidRPr="005F781E">
              <w:rPr>
                <w:rFonts w:ascii="Arial" w:hAnsi="Arial"/>
                <w:sz w:val="24"/>
              </w:rPr>
              <w:t xml:space="preserve"> się </w:t>
            </w:r>
            <w:r w:rsidRPr="0077679B">
              <w:rPr>
                <w:rFonts w:ascii="Arial" w:hAnsi="Arial" w:cs="Arial"/>
                <w:sz w:val="24"/>
                <w:szCs w:val="24"/>
              </w:rPr>
              <w:t>na podstawie wyników oceny zawartych w dokumencie „Ocena</w:t>
            </w:r>
            <w:r w:rsidRPr="005F781E">
              <w:rPr>
                <w:rFonts w:ascii="Arial" w:hAnsi="Arial"/>
                <w:sz w:val="24"/>
              </w:rPr>
              <w:t xml:space="preserve"> </w:t>
            </w:r>
            <w:r w:rsidRPr="005F781E">
              <w:rPr>
                <w:rFonts w:ascii="Arial" w:hAnsi="Arial"/>
                <w:sz w:val="24"/>
              </w:rPr>
              <w:lastRenderedPageBreak/>
              <w:t>zgodności z zasadą „nie czyń poważnych szkód” (DNSH) zakresów wsparcia zawartych w projekcie programu regionalnego Fundusze Europejskie dla Kujaw i Pomorza na lata 2021-2027”</w:t>
            </w:r>
            <w:r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5F781E">
              <w:rPr>
                <w:rFonts w:ascii="Arial" w:hAnsi="Arial"/>
                <w:sz w:val="24"/>
              </w:rPr>
              <w:t>.</w:t>
            </w:r>
          </w:p>
          <w:p w14:paraId="4AE228C3" w14:textId="77777777" w:rsidR="009A33BE" w:rsidRPr="005F781E" w:rsidRDefault="009A33BE" w:rsidP="009A33B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6142944F" w14:textId="77777777" w:rsidR="009A33BE" w:rsidRPr="0077679B" w:rsidRDefault="009A33BE" w:rsidP="009A33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 celu potwierdzenia spełnienia zasady DNSH w tym kryterium sprawdzamy, czy w projekcie przewidziano następujące rozwiązania wspierające zgodność z zasadą DNSH: </w:t>
            </w:r>
          </w:p>
          <w:p w14:paraId="524081E0" w14:textId="77777777" w:rsidR="009A33BE" w:rsidRPr="0077679B" w:rsidRDefault="009A33BE" w:rsidP="00A664F9">
            <w:pPr>
              <w:numPr>
                <w:ilvl w:val="0"/>
                <w:numId w:val="11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uwzględnienie w ramach projektu instalacji do odzysku biogazu (w przypadku projektów dotyczących zagospodarowania osadów ściekowych);</w:t>
            </w:r>
          </w:p>
          <w:p w14:paraId="0FC34CCA" w14:textId="77777777" w:rsidR="009A33BE" w:rsidRPr="0077679B" w:rsidRDefault="009A33BE" w:rsidP="009A33BE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 (w przypadku projektów dotyczących stacji uzdatniania wody).</w:t>
            </w:r>
          </w:p>
          <w:p w14:paraId="52658FC3" w14:textId="77777777" w:rsidR="009A33BE" w:rsidRPr="0077679B" w:rsidRDefault="009A33BE" w:rsidP="009A33B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D491664" w14:textId="102FBD0E" w:rsidR="003C40D0" w:rsidRPr="005F781E" w:rsidRDefault="009A33BE" w:rsidP="009A33B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7ECB90C" w14:textId="77777777" w:rsidR="009A33BE" w:rsidRPr="005F781E" w:rsidRDefault="009A33BE" w:rsidP="009A33B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6F83B61B" w14:textId="77777777" w:rsidR="009A33BE" w:rsidRPr="0077679B" w:rsidRDefault="009A33BE" w:rsidP="009A33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EE2538" w14:textId="77777777" w:rsidR="009A33BE" w:rsidRPr="005F781E" w:rsidRDefault="009A33BE" w:rsidP="009A33B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D168F1E" w14:textId="77777777" w:rsidR="009A33BE" w:rsidRPr="0077679B" w:rsidRDefault="009A33BE" w:rsidP="009A33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7D2719" w14:textId="52E8511A" w:rsidR="009A33BE" w:rsidRPr="005F781E" w:rsidRDefault="009A33BE" w:rsidP="009A33B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1D51C293" w14:textId="127468E7" w:rsidR="009A33BE" w:rsidRPr="005F781E" w:rsidRDefault="009A33BE" w:rsidP="009A33B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W trakcie oceny kryterium wnioskodawca może zostać poproszony o uzupełnienie lub poprawienie wniosku.</w:t>
            </w:r>
          </w:p>
          <w:p w14:paraId="64A248BB" w14:textId="269B1526" w:rsidR="003C40D0" w:rsidRPr="005F781E" w:rsidRDefault="003C40D0" w:rsidP="00224D8A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2678F37A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19FCCB90" w14:textId="26870BE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="00770D85" w:rsidRPr="0077679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21A11BB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0D26F22D" w14:textId="357C40D1" w:rsidR="00224D8A" w:rsidRPr="005F781E" w:rsidRDefault="00224D8A" w:rsidP="00224D8A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Weryfikacji podlega, czy projekt jest zgodny z art. 73 ust. 2 lit. j rozporządzenia nr 2021/1060, tzn. czy inwestycja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infrastrukturę </w:t>
            </w:r>
            <w:r w:rsidRPr="005F781E">
              <w:rPr>
                <w:rFonts w:ascii="Arial" w:hAnsi="Arial"/>
                <w:sz w:val="24"/>
              </w:rPr>
              <w:lastRenderedPageBreak/>
              <w:t>o przewidywanej trwałości wynoszącej co najmniej pięć lat przewidziana w ramach projektu jest odporna na zmiany klimatu.</w:t>
            </w:r>
          </w:p>
          <w:p w14:paraId="2A256784" w14:textId="77777777" w:rsidR="00224D8A" w:rsidRPr="005F781E" w:rsidRDefault="00224D8A" w:rsidP="00224D8A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Weryfikacja przeprowadzana jest na podstawie uzasadnienia odporności przedsięwzięcia na zmiany klimatu przedstawionego we wniosku o dofinansowanie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Pr="005F781E">
              <w:rPr>
                <w:rFonts w:ascii="Arial" w:hAnsi="Arial"/>
                <w:sz w:val="24"/>
              </w:rPr>
              <w:t>.</w:t>
            </w:r>
          </w:p>
          <w:p w14:paraId="7800EB25" w14:textId="25E06021" w:rsidR="00224D8A" w:rsidRPr="005F781E" w:rsidRDefault="00224D8A" w:rsidP="00224D8A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5649F37C" w14:textId="2BD4A935" w:rsidR="00C50DF5" w:rsidRPr="005F781E" w:rsidRDefault="00224D8A" w:rsidP="00224D8A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dofinasowanie projektu i załączniki.</w:t>
            </w:r>
          </w:p>
        </w:tc>
        <w:tc>
          <w:tcPr>
            <w:tcW w:w="3260" w:type="dxa"/>
          </w:tcPr>
          <w:p w14:paraId="6E0EBE6D" w14:textId="186C1A37" w:rsidR="00B36919" w:rsidRPr="005F781E" w:rsidRDefault="00B36919" w:rsidP="00B36919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</w:p>
          <w:p w14:paraId="46AC4865" w14:textId="77777777" w:rsidR="00B36919" w:rsidRPr="005F781E" w:rsidRDefault="00B36919" w:rsidP="00B36919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5A621AA3" w14:textId="77777777" w:rsidR="00B36919" w:rsidRPr="0077679B" w:rsidRDefault="00B36919" w:rsidP="00B369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A4D827" w14:textId="77777777" w:rsidR="00B36919" w:rsidRPr="005F781E" w:rsidRDefault="00B36919" w:rsidP="00B36919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Kryterium obligatoryjne – spełnienie kryterium jest niezbędne do przyznania dofinansowania.</w:t>
            </w:r>
          </w:p>
          <w:p w14:paraId="4F050A16" w14:textId="77777777" w:rsidR="00B36919" w:rsidRPr="0077679B" w:rsidRDefault="00B36919" w:rsidP="00B369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60D77F" w14:textId="06368028" w:rsidR="00B36919" w:rsidRPr="005F781E" w:rsidRDefault="00B36919" w:rsidP="00B36919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</w:t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37D87D" w14:textId="2E440D7D" w:rsidR="00C50DF5" w:rsidRPr="005F781E" w:rsidRDefault="00B36919" w:rsidP="00B36919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</w:tc>
      </w:tr>
      <w:tr w:rsidR="00C50DF5" w:rsidRPr="0077679B" w14:paraId="06543AD1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09214E6A" w14:textId="03C649D5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="00770D85" w:rsidRPr="0077679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5DC9E9BC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Zgodność projektu z</w:t>
            </w:r>
          </w:p>
          <w:p w14:paraId="2618B81A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1D5B7904" w14:textId="77777777" w:rsidR="007C107B" w:rsidRPr="005F781E" w:rsidRDefault="007C107B" w:rsidP="007C107B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Projekty należy przygotować zgodnie z prawem dotyczącym ochrony środowiska, w tym:</w:t>
            </w:r>
          </w:p>
          <w:p w14:paraId="593E5170" w14:textId="125846E4" w:rsidR="007C107B" w:rsidRPr="005F781E" w:rsidRDefault="007C107B" w:rsidP="005F781E">
            <w:pPr>
              <w:numPr>
                <w:ilvl w:val="0"/>
                <w:numId w:val="27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ustawą z dnia 3 października 2008 r.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udostępnianiu informacji o środowisku i jego ochronie, udziale społeczeństwa w ochronie środowiska oraz o ocenach oddziaływania na środowisko (Dz.U. z </w:t>
            </w:r>
            <w:r w:rsidRPr="0077679B">
              <w:rPr>
                <w:rFonts w:ascii="Arial" w:hAnsi="Arial" w:cs="Arial"/>
                <w:sz w:val="24"/>
                <w:szCs w:val="24"/>
              </w:rPr>
              <w:t>2023</w:t>
            </w:r>
            <w:r w:rsidRPr="005F781E">
              <w:rPr>
                <w:rFonts w:ascii="Arial" w:hAnsi="Arial"/>
                <w:sz w:val="24"/>
              </w:rPr>
              <w:t xml:space="preserve"> r. poz. </w:t>
            </w:r>
            <w:r w:rsidRPr="0077679B">
              <w:rPr>
                <w:rFonts w:ascii="Arial" w:hAnsi="Arial" w:cs="Arial"/>
                <w:sz w:val="24"/>
                <w:szCs w:val="24"/>
              </w:rPr>
              <w:t>1094</w:t>
            </w:r>
            <w:r w:rsidRPr="005F781E">
              <w:rPr>
                <w:rFonts w:ascii="Arial" w:hAnsi="Arial"/>
                <w:sz w:val="24"/>
              </w:rPr>
              <w:t xml:space="preserve"> z </w:t>
            </w:r>
            <w:proofErr w:type="spellStart"/>
            <w:r w:rsidRPr="005F781E">
              <w:rPr>
                <w:rFonts w:ascii="Arial" w:hAnsi="Arial"/>
                <w:sz w:val="24"/>
              </w:rPr>
              <w:t>późn</w:t>
            </w:r>
            <w:proofErr w:type="spellEnd"/>
            <w:r w:rsidRPr="005F781E">
              <w:rPr>
                <w:rFonts w:ascii="Arial" w:hAnsi="Arial"/>
                <w:sz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6C71E5D" w14:textId="3D5ADAA5" w:rsidR="007C107B" w:rsidRPr="005F781E" w:rsidRDefault="007C107B" w:rsidP="005F781E">
            <w:pPr>
              <w:numPr>
                <w:ilvl w:val="0"/>
                <w:numId w:val="27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ustawą z dnia 27 kwietnia 2001 r. Prawo ochrony środowiska (Dz.U. z </w:t>
            </w:r>
            <w:r w:rsidRPr="0077679B">
              <w:rPr>
                <w:rFonts w:ascii="Arial" w:hAnsi="Arial" w:cs="Arial"/>
                <w:sz w:val="24"/>
                <w:szCs w:val="24"/>
              </w:rPr>
              <w:t>2024</w:t>
            </w:r>
            <w:r w:rsidRPr="005F781E">
              <w:rPr>
                <w:rFonts w:ascii="Arial" w:hAnsi="Arial"/>
                <w:sz w:val="24"/>
              </w:rPr>
              <w:t xml:space="preserve"> r. poz. </w:t>
            </w:r>
            <w:r w:rsidRPr="0077679B">
              <w:rPr>
                <w:rFonts w:ascii="Arial" w:hAnsi="Arial" w:cs="Arial"/>
                <w:sz w:val="24"/>
                <w:szCs w:val="24"/>
              </w:rPr>
              <w:t>54);</w:t>
            </w:r>
          </w:p>
          <w:p w14:paraId="5FE4A61B" w14:textId="7D3FDBF8" w:rsidR="007C107B" w:rsidRPr="005F781E" w:rsidRDefault="007C107B" w:rsidP="005F781E">
            <w:pPr>
              <w:numPr>
                <w:ilvl w:val="0"/>
                <w:numId w:val="27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ustawą z dnia 16 kwietnia 2004 r. o ochronie przyrody (Dz.U. z </w:t>
            </w:r>
            <w:r w:rsidRPr="0077679B">
              <w:rPr>
                <w:rFonts w:ascii="Arial" w:hAnsi="Arial" w:cs="Arial"/>
                <w:sz w:val="24"/>
                <w:szCs w:val="24"/>
              </w:rPr>
              <w:t>2023</w:t>
            </w:r>
            <w:r w:rsidRPr="005F781E">
              <w:rPr>
                <w:rFonts w:ascii="Arial" w:hAnsi="Arial"/>
                <w:sz w:val="24"/>
              </w:rPr>
              <w:t xml:space="preserve"> r. poz. </w:t>
            </w:r>
            <w:r w:rsidRPr="0077679B">
              <w:rPr>
                <w:rFonts w:ascii="Arial" w:hAnsi="Arial" w:cs="Arial"/>
                <w:sz w:val="24"/>
                <w:szCs w:val="24"/>
              </w:rPr>
              <w:t>1336</w:t>
            </w:r>
            <w:r w:rsidRPr="005F781E">
              <w:rPr>
                <w:rFonts w:ascii="Arial" w:hAnsi="Arial"/>
                <w:sz w:val="24"/>
              </w:rPr>
              <w:t xml:space="preserve"> z </w:t>
            </w:r>
            <w:proofErr w:type="spellStart"/>
            <w:r w:rsidRPr="005F781E">
              <w:rPr>
                <w:rFonts w:ascii="Arial" w:hAnsi="Arial"/>
                <w:sz w:val="24"/>
              </w:rPr>
              <w:t>późn</w:t>
            </w:r>
            <w:proofErr w:type="spellEnd"/>
            <w:r w:rsidRPr="005F781E">
              <w:rPr>
                <w:rFonts w:ascii="Arial" w:hAnsi="Arial"/>
                <w:sz w:val="24"/>
              </w:rPr>
              <w:t>. zm.)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Dyrektywą Rady 92/43/EWG z dnia 21 maja 1992 r. w sprawie ochrony siedlisk przyrodniczych oraz dzikiej fauny i flory;</w:t>
            </w:r>
          </w:p>
          <w:p w14:paraId="61C54F38" w14:textId="18E0A252" w:rsidR="007C107B" w:rsidRPr="005F781E" w:rsidRDefault="007C107B" w:rsidP="005F781E">
            <w:pPr>
              <w:numPr>
                <w:ilvl w:val="0"/>
                <w:numId w:val="27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ustawą z dnia 20 lipca 2017 r. Prawo wodne (Dz. U. z </w:t>
            </w:r>
            <w:r w:rsidRPr="0077679B">
              <w:rPr>
                <w:rFonts w:ascii="Arial" w:hAnsi="Arial" w:cs="Arial"/>
                <w:sz w:val="24"/>
                <w:szCs w:val="24"/>
              </w:rPr>
              <w:t>2023</w:t>
            </w:r>
            <w:r w:rsidRPr="005F781E">
              <w:rPr>
                <w:rFonts w:ascii="Arial" w:hAnsi="Arial"/>
                <w:sz w:val="24"/>
              </w:rPr>
              <w:t xml:space="preserve"> r</w:t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  <w:r w:rsidRPr="005F781E">
              <w:rPr>
                <w:rFonts w:ascii="Arial" w:hAnsi="Arial"/>
                <w:sz w:val="24"/>
              </w:rPr>
              <w:t xml:space="preserve"> poz. </w:t>
            </w:r>
            <w:r w:rsidRPr="0077679B">
              <w:rPr>
                <w:rFonts w:ascii="Arial" w:hAnsi="Arial" w:cs="Arial"/>
                <w:sz w:val="24"/>
                <w:szCs w:val="24"/>
              </w:rPr>
              <w:t>1478</w:t>
            </w:r>
            <w:r w:rsidRPr="005F781E">
              <w:rPr>
                <w:rFonts w:ascii="Arial" w:hAnsi="Arial"/>
                <w:sz w:val="24"/>
              </w:rPr>
              <w:t xml:space="preserve"> z </w:t>
            </w:r>
            <w:proofErr w:type="spellStart"/>
            <w:r w:rsidRPr="005F781E">
              <w:rPr>
                <w:rFonts w:ascii="Arial" w:hAnsi="Arial"/>
                <w:sz w:val="24"/>
              </w:rPr>
              <w:t>późn</w:t>
            </w:r>
            <w:proofErr w:type="spellEnd"/>
            <w:r w:rsidRPr="005F781E">
              <w:rPr>
                <w:rFonts w:ascii="Arial" w:hAnsi="Arial"/>
                <w:sz w:val="24"/>
              </w:rPr>
              <w:t>. zm.) i Dyrektywą Parlamentu Europejskiego i Rady 2000/60/WE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dnia 23 października 2000 r. </w:t>
            </w:r>
            <w:r w:rsidRPr="0077679B">
              <w:rPr>
                <w:rFonts w:ascii="Arial" w:hAnsi="Arial" w:cs="Arial"/>
                <w:sz w:val="24"/>
                <w:szCs w:val="24"/>
              </w:rPr>
              <w:t>ustanawiającą</w:t>
            </w:r>
            <w:r w:rsidRPr="005F781E">
              <w:rPr>
                <w:rFonts w:ascii="Arial" w:hAnsi="Arial"/>
                <w:sz w:val="24"/>
              </w:rPr>
              <w:t xml:space="preserve"> ramy wspólnotowego działania w dziedzinie polityki wodnej;</w:t>
            </w:r>
          </w:p>
          <w:p w14:paraId="697D0962" w14:textId="6602C543" w:rsidR="007C107B" w:rsidRPr="005F781E" w:rsidRDefault="007C107B" w:rsidP="005F781E">
            <w:pPr>
              <w:numPr>
                <w:ilvl w:val="0"/>
                <w:numId w:val="27"/>
              </w:num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wytycznymi</w:t>
            </w:r>
            <w:r w:rsidRPr="005F781E">
              <w:rPr>
                <w:rFonts w:ascii="Arial" w:hAnsi="Arial"/>
                <w:sz w:val="24"/>
              </w:rPr>
              <w:t xml:space="preserve"> w sprawie działań naprawczych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odniesieniu do projektów współfinansowanych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okresie programowania 2014 – 2020 oraz ubiegających się o współfinansowanie w okresie 2021 – 2027 z Funduszy UE, dotkniętych naruszeniem 2016/2046 w zakresie specustaw, dla których prowadzone jest postępowanie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sprawie oceny oddziaływania na środowisko (Ares(2021)1432319 z 23.02.</w:t>
            </w:r>
            <w:r w:rsidRPr="0077679B">
              <w:rPr>
                <w:rFonts w:ascii="Arial" w:hAnsi="Arial" w:cs="Arial"/>
                <w:sz w:val="24"/>
                <w:szCs w:val="24"/>
              </w:rPr>
              <w:t>2021 r</w:t>
            </w:r>
            <w:r w:rsidRPr="005F781E">
              <w:rPr>
                <w:rFonts w:ascii="Arial" w:hAnsi="Arial"/>
                <w:sz w:val="24"/>
              </w:rPr>
              <w:t>.).</w:t>
            </w:r>
          </w:p>
          <w:p w14:paraId="7CDDDFF8" w14:textId="14328DF2" w:rsidR="007C107B" w:rsidRPr="005F781E" w:rsidRDefault="007C107B" w:rsidP="007C107B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Pr="0077679B">
              <w:rPr>
                <w:rFonts w:ascii="Arial" w:hAnsi="Arial" w:cs="Arial"/>
                <w:sz w:val="24"/>
                <w:szCs w:val="24"/>
              </w:rPr>
              <w:t>zakres</w:t>
            </w:r>
            <w:r w:rsidRPr="005F781E">
              <w:rPr>
                <w:rFonts w:ascii="Arial" w:hAnsi="Arial"/>
                <w:sz w:val="24"/>
              </w:rPr>
              <w:t xml:space="preserve"> projektu </w:t>
            </w:r>
            <w:r w:rsidRPr="0077679B">
              <w:rPr>
                <w:rFonts w:ascii="Arial" w:hAnsi="Arial" w:cs="Arial"/>
                <w:sz w:val="24"/>
                <w:szCs w:val="24"/>
              </w:rPr>
              <w:t>jest zgodny z decyzją o środowiskowych uwarunkowaniach oraz</w:t>
            </w:r>
            <w:r w:rsidRPr="005F781E">
              <w:rPr>
                <w:rFonts w:ascii="Arial" w:hAnsi="Arial"/>
                <w:sz w:val="24"/>
              </w:rPr>
              <w:t xml:space="preserve"> zezwoleniem na realizację inwestycji.</w:t>
            </w:r>
          </w:p>
          <w:p w14:paraId="66E63875" w14:textId="77777777" w:rsidR="007C107B" w:rsidRPr="005F781E" w:rsidRDefault="007C107B" w:rsidP="007C107B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2910DB03" w14:textId="24A40FCB" w:rsidR="007C107B" w:rsidRPr="005F781E" w:rsidRDefault="007C107B" w:rsidP="007C107B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  <w:p w14:paraId="06AEDB42" w14:textId="77777777" w:rsidR="00C50DF5" w:rsidRPr="005F781E" w:rsidRDefault="00C50DF5" w:rsidP="00C50DF5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7D1E2C4B" w14:textId="77777777" w:rsidR="007C107B" w:rsidRPr="005F781E" w:rsidRDefault="007C107B" w:rsidP="007C107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</w:p>
          <w:p w14:paraId="099637BB" w14:textId="77777777" w:rsidR="007C107B" w:rsidRPr="005F781E" w:rsidRDefault="007C107B" w:rsidP="007C107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62E4A56C" w14:textId="77777777" w:rsidR="007C107B" w:rsidRPr="0077679B" w:rsidRDefault="007C107B" w:rsidP="007C10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AB0BAE" w14:textId="77777777" w:rsidR="007C107B" w:rsidRPr="005F781E" w:rsidRDefault="007C107B" w:rsidP="007C107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54EBFE2F" w14:textId="77777777" w:rsidR="007C107B" w:rsidRPr="0077679B" w:rsidRDefault="007C107B" w:rsidP="007C10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83212B" w14:textId="7ACF5AC1" w:rsidR="007C107B" w:rsidRPr="005F781E" w:rsidRDefault="007C107B" w:rsidP="007C107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4D9C757E" w14:textId="79BCC05B" w:rsidR="00C50DF5" w:rsidRPr="005F781E" w:rsidRDefault="007C107B" w:rsidP="007C107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</w:tc>
      </w:tr>
      <w:tr w:rsidR="009D0DF3" w:rsidRPr="0077679B" w14:paraId="37894272" w14:textId="77777777" w:rsidTr="002844F4">
        <w:trPr>
          <w:trHeight w:val="1559"/>
        </w:trPr>
        <w:tc>
          <w:tcPr>
            <w:tcW w:w="1110" w:type="dxa"/>
            <w:vAlign w:val="center"/>
          </w:tcPr>
          <w:p w14:paraId="686127CF" w14:textId="592C4B82" w:rsidR="009D0DF3" w:rsidRPr="005F781E" w:rsidRDefault="009D0DF3" w:rsidP="009D0DF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="00770D85" w:rsidRPr="0077679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72411FC4" w14:textId="77777777" w:rsidR="009D0DF3" w:rsidRPr="005F781E" w:rsidRDefault="009D0DF3" w:rsidP="009D0DF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Wskaźniki realizacji celów projektu</w:t>
            </w:r>
          </w:p>
        </w:tc>
        <w:tc>
          <w:tcPr>
            <w:tcW w:w="7199" w:type="dxa"/>
          </w:tcPr>
          <w:p w14:paraId="476C8DCD" w14:textId="51E5B899" w:rsidR="009D0DF3" w:rsidRPr="005F781E" w:rsidRDefault="009D0DF3" w:rsidP="009D0DF3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</w:t>
            </w:r>
            <w:r w:rsidR="00C50DF5" w:rsidRPr="00900038">
              <w:rPr>
                <w:rFonts w:ascii="Arial" w:hAnsi="Arial"/>
                <w:sz w:val="24"/>
              </w:rPr>
              <w:t xml:space="preserve"> tym</w:t>
            </w:r>
            <w:r w:rsidRPr="005F781E">
              <w:rPr>
                <w:rFonts w:ascii="Arial" w:hAnsi="Arial"/>
                <w:sz w:val="24"/>
              </w:rPr>
              <w:t xml:space="preserve"> kryterium sprawdzamy, czy:</w:t>
            </w:r>
          </w:p>
          <w:p w14:paraId="2A88C505" w14:textId="13599C29" w:rsidR="009D0DF3" w:rsidRPr="005F781E" w:rsidRDefault="009D0DF3" w:rsidP="005F781E">
            <w:pPr>
              <w:numPr>
                <w:ilvl w:val="0"/>
                <w:numId w:val="28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wskaźniki realizacji celów projektu (produktu, rezultatu) zostały wyrażone liczbowo,</w:t>
            </w:r>
          </w:p>
          <w:p w14:paraId="5BFB1899" w14:textId="6FC893E1" w:rsidR="009D0DF3" w:rsidRPr="005F781E" w:rsidRDefault="009D0DF3" w:rsidP="005F781E">
            <w:pPr>
              <w:numPr>
                <w:ilvl w:val="0"/>
                <w:numId w:val="28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wskaźniki zostały właściwie oszacowane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odniesieniu do zakresu projektu,</w:t>
            </w:r>
          </w:p>
          <w:p w14:paraId="4AEB7FDF" w14:textId="7CDE0769" w:rsidR="009D0DF3" w:rsidRPr="005F781E" w:rsidRDefault="009D0DF3" w:rsidP="005F781E">
            <w:pPr>
              <w:numPr>
                <w:ilvl w:val="0"/>
                <w:numId w:val="28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wybrano wszystkie wskaźniki związane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realizacją projektu.</w:t>
            </w:r>
          </w:p>
          <w:p w14:paraId="47956321" w14:textId="77777777" w:rsidR="009D0DF3" w:rsidRPr="005F781E" w:rsidRDefault="009D0DF3" w:rsidP="005F781E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Lista obowiązujących wskaźników wraz z ich definicjami zamieszczona jest w regulaminie wyboru projektów.</w:t>
            </w:r>
          </w:p>
          <w:p w14:paraId="4908D004" w14:textId="77777777" w:rsidR="009D0DF3" w:rsidRPr="005F781E" w:rsidRDefault="009D0DF3" w:rsidP="005F781E">
            <w:pPr>
              <w:spacing w:before="60" w:after="0" w:line="240" w:lineRule="auto"/>
              <w:rPr>
                <w:rFonts w:ascii="Arial" w:hAnsi="Arial"/>
                <w:sz w:val="24"/>
              </w:rPr>
            </w:pPr>
          </w:p>
          <w:p w14:paraId="7220F9EC" w14:textId="6586C35F" w:rsidR="009D0DF3" w:rsidRPr="005F781E" w:rsidRDefault="009D0DF3" w:rsidP="009D0DF3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620D615" w14:textId="77777777" w:rsidR="009D0DF3" w:rsidRPr="005F781E" w:rsidRDefault="009D0DF3" w:rsidP="009D0DF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64C1CD80" w14:textId="77777777" w:rsidR="009D0DF3" w:rsidRPr="0077679B" w:rsidRDefault="009D0DF3" w:rsidP="009D0D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9AA9" w14:textId="77777777" w:rsidR="009D0DF3" w:rsidRPr="005F781E" w:rsidRDefault="009D0DF3" w:rsidP="009D0DF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5E3B4C90" w14:textId="77777777" w:rsidR="009D0DF3" w:rsidRPr="0077679B" w:rsidRDefault="009D0DF3" w:rsidP="009D0D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F5243B" w14:textId="7E020879" w:rsidR="009D0DF3" w:rsidRPr="005F781E" w:rsidRDefault="009D0DF3" w:rsidP="009D0DF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0E7B9ED6" w14:textId="7D3F2532" w:rsidR="009D0DF3" w:rsidRPr="005F781E" w:rsidRDefault="009D0DF3" w:rsidP="009D0DF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</w:tc>
      </w:tr>
      <w:tr w:rsidR="00C50DF5" w:rsidRPr="0077679B" w14:paraId="0ECA0E33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27C6ECED" w14:textId="7A82E1E0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</w:t>
            </w:r>
            <w:r w:rsidR="00770D85" w:rsidRPr="0077679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57C0DF3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Wykonalność techniczna, technologiczna i instytucjonalna projektu</w:t>
            </w:r>
          </w:p>
          <w:p w14:paraId="532FF28D" w14:textId="77777777" w:rsidR="00C50DF5" w:rsidRPr="005F781E" w:rsidRDefault="00C50DF5" w:rsidP="00C50DF5">
            <w:pPr>
              <w:spacing w:after="0" w:line="240" w:lineRule="auto"/>
              <w:ind w:left="720"/>
              <w:rPr>
                <w:rFonts w:ascii="Arial" w:hAnsi="Arial"/>
                <w:sz w:val="24"/>
              </w:rPr>
            </w:pPr>
          </w:p>
        </w:tc>
        <w:tc>
          <w:tcPr>
            <w:tcW w:w="7199" w:type="dxa"/>
          </w:tcPr>
          <w:p w14:paraId="7178EBCD" w14:textId="60E9AAAF" w:rsidR="006D16B7" w:rsidRPr="005F781E" w:rsidRDefault="006D16B7" w:rsidP="006D16B7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</w:t>
            </w:r>
            <w:r w:rsidR="00C50DF5" w:rsidRPr="00900038">
              <w:rPr>
                <w:rFonts w:ascii="Arial" w:hAnsi="Arial"/>
                <w:sz w:val="24"/>
              </w:rPr>
              <w:t xml:space="preserve"> tym</w:t>
            </w:r>
            <w:r w:rsidRPr="005F781E">
              <w:rPr>
                <w:rFonts w:ascii="Arial" w:hAnsi="Arial"/>
                <w:sz w:val="24"/>
              </w:rPr>
              <w:t xml:space="preserve"> kryterium sprawdzamy, czy:</w:t>
            </w:r>
          </w:p>
          <w:p w14:paraId="46FB1CD8" w14:textId="0A20522D" w:rsidR="006D16B7" w:rsidRPr="005F781E" w:rsidRDefault="006D16B7" w:rsidP="005F781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harmonogram realizacji projektu jest realistyczny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uwzględnia zakres rzeczowy oraz czas niezbędny na realizację procedur przetargowych i inne okoliczności niezbędne do realizacji tych procedur,</w:t>
            </w:r>
          </w:p>
          <w:p w14:paraId="2A8E7099" w14:textId="77777777" w:rsidR="006D16B7" w:rsidRPr="005F781E" w:rsidRDefault="006D16B7" w:rsidP="005F781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wnioskodawca gwarantuje techniczną wykonalność projektu,</w:t>
            </w:r>
          </w:p>
          <w:p w14:paraId="3582672A" w14:textId="77777777" w:rsidR="006D16B7" w:rsidRPr="005F781E" w:rsidRDefault="006D16B7" w:rsidP="005F781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zakres rzeczowy projektu jest technologicznie wykonalny,</w:t>
            </w:r>
          </w:p>
          <w:p w14:paraId="66BC77F8" w14:textId="77777777" w:rsidR="006D16B7" w:rsidRPr="005F781E" w:rsidRDefault="006D16B7" w:rsidP="005F781E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wnioskodawca posiada potencjał do prawidłowej obsługi projektu</w:t>
            </w:r>
            <w:r w:rsidR="00625620" w:rsidRPr="005F781E">
              <w:rPr>
                <w:rFonts w:ascii="Arial" w:hAnsi="Arial"/>
                <w:sz w:val="24"/>
              </w:rPr>
              <w:t>.</w:t>
            </w:r>
          </w:p>
          <w:p w14:paraId="67534A65" w14:textId="77777777" w:rsidR="006D16B7" w:rsidRPr="005F781E" w:rsidRDefault="006D16B7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0159F4B7" w14:textId="14FD4F4F" w:rsidR="006D16B7" w:rsidRPr="005F781E" w:rsidRDefault="006D16B7" w:rsidP="006D16B7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  <w:p w14:paraId="730DB2CB" w14:textId="77777777" w:rsidR="00C50DF5" w:rsidRPr="005F781E" w:rsidRDefault="00C50DF5" w:rsidP="00C50DF5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6F911D4A" w14:textId="77777777" w:rsidR="006D16B7" w:rsidRDefault="006D16B7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46666C57" w14:textId="77777777" w:rsidR="000B584B" w:rsidRPr="005F781E" w:rsidRDefault="000B584B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2D1D9BE4" w14:textId="77777777" w:rsidR="006D16B7" w:rsidRDefault="006D16B7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43E55265" w14:textId="77777777" w:rsidR="000B584B" w:rsidRPr="005F781E" w:rsidRDefault="000B584B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63F244FB" w14:textId="77777777" w:rsidR="006D16B7" w:rsidRPr="005F781E" w:rsidRDefault="006D16B7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pozytywna. </w:t>
            </w:r>
          </w:p>
          <w:p w14:paraId="604D3224" w14:textId="54D83DB3" w:rsidR="006D16B7" w:rsidRPr="005F781E" w:rsidRDefault="006D16B7" w:rsidP="006D16B7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trakcie oceny kryterium wnioskodawca może zostać </w:t>
            </w:r>
            <w:r w:rsidRPr="005F781E">
              <w:rPr>
                <w:rFonts w:ascii="Arial" w:hAnsi="Arial"/>
                <w:sz w:val="24"/>
              </w:rPr>
              <w:lastRenderedPageBreak/>
              <w:t>poproszony o uzupełnienie lub poprawienie wniosku.</w:t>
            </w:r>
          </w:p>
          <w:p w14:paraId="0C896A92" w14:textId="0D5EC6E7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3846212D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788F85FA" w14:textId="08013F06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770D85" w:rsidRPr="0077679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3513C4A7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Wykonalność finansowa </w:t>
            </w:r>
          </w:p>
          <w:p w14:paraId="526C05D2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i ekonomiczna projektu</w:t>
            </w:r>
          </w:p>
        </w:tc>
        <w:tc>
          <w:tcPr>
            <w:tcW w:w="7199" w:type="dxa"/>
          </w:tcPr>
          <w:p w14:paraId="15282A40" w14:textId="32DB7803" w:rsidR="00E458E8" w:rsidRPr="005F781E" w:rsidRDefault="00E458E8" w:rsidP="00E458E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</w:t>
            </w:r>
            <w:r w:rsidR="00C50DF5" w:rsidRPr="003C40D0">
              <w:rPr>
                <w:rFonts w:cs="Calibri"/>
                <w:sz w:val="24"/>
                <w:szCs w:val="24"/>
              </w:rPr>
              <w:t xml:space="preserve"> </w:t>
            </w:r>
            <w:r w:rsidR="00C50DF5" w:rsidRPr="00900038">
              <w:rPr>
                <w:rFonts w:ascii="Arial" w:hAnsi="Arial"/>
                <w:sz w:val="24"/>
              </w:rPr>
              <w:t>tym</w:t>
            </w:r>
            <w:r w:rsidRPr="005F781E">
              <w:rPr>
                <w:rFonts w:ascii="Arial" w:hAnsi="Arial"/>
                <w:sz w:val="24"/>
              </w:rPr>
              <w:t xml:space="preserve"> kryterium sprawdzamy, czy projekt wykazuje pozytywne efekty ekonomiczne oraz czy analiza finansowa przedsięwzięcia została przeprowadzona poprawnie, w szczególności czy:</w:t>
            </w:r>
          </w:p>
          <w:p w14:paraId="40E98E60" w14:textId="77777777" w:rsidR="00E458E8" w:rsidRPr="005F781E" w:rsidRDefault="00E458E8" w:rsidP="005F781E">
            <w:pPr>
              <w:numPr>
                <w:ilvl w:val="0"/>
                <w:numId w:val="30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wskazano źródła finansowania wkładu własnego oraz wydatków niekwalifikowalnych,</w:t>
            </w:r>
          </w:p>
          <w:p w14:paraId="5B07CA65" w14:textId="1FD67E50" w:rsidR="00E458E8" w:rsidRPr="005F781E" w:rsidRDefault="00E458E8" w:rsidP="005F781E">
            <w:pPr>
              <w:numPr>
                <w:ilvl w:val="0"/>
                <w:numId w:val="30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przyjęte założenia analiz finansowych są spójne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uzasadnione, </w:t>
            </w:r>
          </w:p>
          <w:p w14:paraId="54EC7682" w14:textId="77777777" w:rsidR="00E458E8" w:rsidRPr="005F781E" w:rsidRDefault="00E458E8" w:rsidP="005F781E">
            <w:pPr>
              <w:numPr>
                <w:ilvl w:val="0"/>
                <w:numId w:val="30"/>
              </w:num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analizie finansowej nie ma istotnych błędów rachunkowych,</w:t>
            </w:r>
          </w:p>
          <w:p w14:paraId="0E8B2FB2" w14:textId="77777777" w:rsidR="00E458E8" w:rsidRPr="0077679B" w:rsidRDefault="00E458E8" w:rsidP="00E458E8">
            <w:pPr>
              <w:numPr>
                <w:ilvl w:val="0"/>
                <w:numId w:val="30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CB18AAC" w14:textId="77777777" w:rsidR="00E458E8" w:rsidRPr="0077679B" w:rsidRDefault="00E458E8" w:rsidP="00E458E8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2219525" w14:textId="603DACBE" w:rsidR="00E458E8" w:rsidRPr="0077679B" w:rsidRDefault="00E458E8" w:rsidP="00E458E8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  <w:p w14:paraId="2D6369CF" w14:textId="77777777" w:rsidR="00C50DF5" w:rsidRPr="005F781E" w:rsidRDefault="00C50DF5" w:rsidP="00C50DF5">
            <w:pPr>
              <w:spacing w:before="60" w:after="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0" w:type="dxa"/>
          </w:tcPr>
          <w:p w14:paraId="59DEFAF8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TAK/NIE </w:t>
            </w:r>
          </w:p>
          <w:p w14:paraId="5A4EF4F4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22180DF5" w14:textId="77777777" w:rsidR="00E458E8" w:rsidRPr="0077679B" w:rsidRDefault="00E458E8" w:rsidP="00E458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DC3744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E40D537" w14:textId="77777777" w:rsidR="00E458E8" w:rsidRPr="0077679B" w:rsidRDefault="00E458E8" w:rsidP="00E458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8406A95" w14:textId="4F9D74F5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0A45BA89" w14:textId="669CBAE9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3011DC88" w14:textId="7DB2E43D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3AE333C2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75739808" w14:textId="1C692C66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E458E8" w:rsidRPr="0077679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6E9C5F31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Kwalifikowalność wydatków</w:t>
            </w:r>
          </w:p>
        </w:tc>
        <w:tc>
          <w:tcPr>
            <w:tcW w:w="7199" w:type="dxa"/>
          </w:tcPr>
          <w:p w14:paraId="7FFCD767" w14:textId="09D8FDDB" w:rsidR="00E458E8" w:rsidRPr="005F781E" w:rsidRDefault="00E458E8" w:rsidP="00E458E8">
            <w:pPr>
              <w:spacing w:before="60"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</w:t>
            </w:r>
            <w:r w:rsidR="00C50DF5" w:rsidRPr="00892213">
              <w:rPr>
                <w:rFonts w:ascii="Arial" w:hAnsi="Arial"/>
                <w:sz w:val="24"/>
              </w:rPr>
              <w:t xml:space="preserve"> tym</w:t>
            </w:r>
            <w:r w:rsidRPr="005F781E">
              <w:rPr>
                <w:rFonts w:ascii="Arial" w:hAnsi="Arial"/>
                <w:sz w:val="24"/>
              </w:rPr>
              <w:t xml:space="preserve"> kryterium sprawdzamy, czy wydatki wskazane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projekcie spełniają warunki kwalifikowalności, tj.:</w:t>
            </w:r>
          </w:p>
          <w:p w14:paraId="21E08D52" w14:textId="76BB5907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zostały/</w:t>
            </w:r>
            <w:proofErr w:type="spellStart"/>
            <w:r w:rsidRPr="005F781E">
              <w:rPr>
                <w:rFonts w:ascii="Arial" w:hAnsi="Arial"/>
                <w:sz w:val="24"/>
              </w:rPr>
              <w:t>ną</w:t>
            </w:r>
            <w:proofErr w:type="spellEnd"/>
            <w:r w:rsidRPr="005F781E">
              <w:rPr>
                <w:rFonts w:ascii="Arial" w:hAnsi="Arial"/>
                <w:sz w:val="24"/>
              </w:rPr>
              <w:t xml:space="preserve"> poniesione w okresie kwalifikowalności wydatków określonym w regulaminie wyboru projektów. Przy czym okres kwalifikowalności powinien mieścić się w </w:t>
            </w:r>
            <w:r w:rsidRPr="005F781E">
              <w:rPr>
                <w:rFonts w:ascii="Arial" w:hAnsi="Arial"/>
                <w:sz w:val="24"/>
              </w:rPr>
              <w:lastRenderedPageBreak/>
              <w:t>ramach czasowych określonych w art. 63 ust. 2 rozporządzenia nr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2021/1060,</w:t>
            </w:r>
          </w:p>
          <w:p w14:paraId="3E9A42DA" w14:textId="0C534D38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są zgodne z zasadami określonymi w Wytycznych </w:t>
            </w:r>
            <w:bookmarkStart w:id="12" w:name="_Hlk126574575"/>
            <w:r w:rsidRPr="005F781E">
              <w:rPr>
                <w:rFonts w:ascii="Arial" w:hAnsi="Arial"/>
                <w:sz w:val="24"/>
              </w:rPr>
              <w:t>dotyczących kwalifikowalności wydatków 2021-2027</w:t>
            </w:r>
            <w:bookmarkEnd w:id="12"/>
            <w:r w:rsidRPr="005F781E">
              <w:rPr>
                <w:rFonts w:ascii="Arial" w:hAnsi="Arial"/>
                <w:sz w:val="24"/>
                <w:vertAlign w:val="superscript"/>
              </w:rPr>
              <w:footnoteReference w:id="10"/>
            </w:r>
            <w:r w:rsidRPr="005F781E">
              <w:rPr>
                <w:rFonts w:ascii="Arial" w:hAnsi="Arial"/>
                <w:sz w:val="24"/>
              </w:rPr>
              <w:t xml:space="preserve"> oraz zapisami dotyczącymi kwalifikowalności wydatków określonymi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regulaminie wyboru projektów,</w:t>
            </w:r>
          </w:p>
          <w:p w14:paraId="3F038AA6" w14:textId="72C61191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zostały uwzględnione w budżecie projektu,</w:t>
            </w:r>
          </w:p>
          <w:p w14:paraId="05EAD9E6" w14:textId="77777777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są niezbędne do realizacji celów projektu i zostaną poniesione w związku z realizacją projektu,</w:t>
            </w:r>
          </w:p>
          <w:p w14:paraId="1DB60CFF" w14:textId="339CD8AB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zostaną dokonane w sposób racjonalny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efektywny z zachowaniem zasad uzyskiwania najlepszych efektów z danych nakładów,</w:t>
            </w:r>
          </w:p>
          <w:p w14:paraId="6C1D4E34" w14:textId="77777777" w:rsidR="00E458E8" w:rsidRPr="005F781E" w:rsidRDefault="00E458E8" w:rsidP="005F781E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czy stawkę ryczałtową na koszty pośrednie ustalono prawidłowo (jeśli dotyczy).</w:t>
            </w:r>
          </w:p>
          <w:p w14:paraId="3B4E0A3E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3BEBAEFC" w14:textId="77777777" w:rsidR="00E458E8" w:rsidRPr="0077679B" w:rsidRDefault="00E458E8" w:rsidP="00E458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A4D7CE" w14:textId="2740C1BB" w:rsidR="00C50DF5" w:rsidRPr="005F781E" w:rsidRDefault="00E458E8" w:rsidP="00E458E8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DF7E701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TAK/NIE </w:t>
            </w:r>
            <w:r w:rsidRPr="005F781E">
              <w:rPr>
                <w:rFonts w:ascii="Arial" w:hAnsi="Arial"/>
                <w:sz w:val="24"/>
              </w:rPr>
              <w:br/>
              <w:t>(NIE oznacza odrzucenie wniosku)</w:t>
            </w:r>
          </w:p>
          <w:p w14:paraId="0A660428" w14:textId="77777777" w:rsidR="00E458E8" w:rsidRPr="0077679B" w:rsidRDefault="00E458E8" w:rsidP="00E458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BA3080" w14:textId="77777777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Kryterium obligatoryjne – spełnienie kryterium jest niezbędne do przyznania dofinansowania.</w:t>
            </w:r>
          </w:p>
          <w:p w14:paraId="2FE35A4B" w14:textId="77777777" w:rsidR="00E458E8" w:rsidRPr="0077679B" w:rsidRDefault="00E458E8" w:rsidP="00E458E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0BC723" w14:textId="4F149CF2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1EE36607" w14:textId="648F61E5" w:rsidR="00E458E8" w:rsidRPr="005F781E" w:rsidRDefault="00E458E8" w:rsidP="00E458E8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14CDEBFE" w14:textId="5A8D5923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12D00EA9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39457411" w14:textId="7E13CE4D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B64A76" w:rsidRPr="0077679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8827ACE" w14:textId="7A54F1D4" w:rsidR="003935C3" w:rsidRPr="005F781E" w:rsidRDefault="003935C3" w:rsidP="003935C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Projekt jest zgodny z zasadą równości szans i</w:t>
            </w:r>
          </w:p>
          <w:p w14:paraId="00AE0762" w14:textId="77777777" w:rsidR="00C50DF5" w:rsidRPr="005F781E" w:rsidRDefault="003935C3" w:rsidP="003935C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2F5DE636" w14:textId="089FBE78" w:rsidR="003935C3" w:rsidRPr="005F781E" w:rsidRDefault="003935C3" w:rsidP="003935C3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</w:t>
            </w:r>
            <w:r w:rsidR="00C50DF5" w:rsidRPr="00892213">
              <w:rPr>
                <w:rFonts w:ascii="Arial" w:hAnsi="Arial"/>
                <w:sz w:val="24"/>
              </w:rPr>
              <w:t>tym</w:t>
            </w:r>
            <w:r w:rsidRPr="005F781E">
              <w:rPr>
                <w:rFonts w:ascii="Arial" w:hAnsi="Arial"/>
                <w:sz w:val="24"/>
              </w:rPr>
              <w:t xml:space="preserve"> kryterium sprawdzamy, czy nie występują niezgodności zapisów wniosku o dofinansowanie projektu z zasadą równości szans i niedyskryminacji, określoną w</w:t>
            </w:r>
            <w:r w:rsidRPr="00892213">
              <w:rPr>
                <w:rFonts w:ascii="Arial" w:hAnsi="Arial"/>
                <w:sz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art. 9 Rozporządzenia 2021/1060 oraz we wniosku o</w:t>
            </w:r>
            <w:r w:rsidRPr="00892213">
              <w:rPr>
                <w:rFonts w:ascii="Arial" w:hAnsi="Arial"/>
                <w:sz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dofinansowanie projektu zadeklarowano dostępność wszystkich produktów projektu (które nie zostały uznane za neutralne) - zgodnie z załącznikiem nr 2 do </w:t>
            </w:r>
            <w:r w:rsidRPr="005F781E">
              <w:rPr>
                <w:rFonts w:ascii="Arial" w:hAnsi="Arial"/>
                <w:sz w:val="24"/>
              </w:rPr>
              <w:lastRenderedPageBreak/>
              <w:t>Wytycznych dotyczących realizacji zasad równościowych w ramach funduszy unijnych na lata 2021-2027.</w:t>
            </w:r>
          </w:p>
          <w:p w14:paraId="40557485" w14:textId="77777777" w:rsidR="003935C3" w:rsidRPr="005F781E" w:rsidRDefault="003935C3" w:rsidP="003935C3">
            <w:pPr>
              <w:spacing w:before="60" w:after="60" w:line="240" w:lineRule="auto"/>
              <w:ind w:left="720"/>
              <w:rPr>
                <w:rFonts w:ascii="Arial" w:hAnsi="Arial"/>
                <w:sz w:val="24"/>
              </w:rPr>
            </w:pPr>
          </w:p>
          <w:p w14:paraId="2963DB8F" w14:textId="60DD3C42" w:rsidR="00C50DF5" w:rsidRPr="005F781E" w:rsidRDefault="003935C3" w:rsidP="003935C3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892213">
              <w:rPr>
                <w:rFonts w:ascii="Arial" w:hAnsi="Arial"/>
                <w:sz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</w:tc>
        <w:tc>
          <w:tcPr>
            <w:tcW w:w="3260" w:type="dxa"/>
          </w:tcPr>
          <w:p w14:paraId="76EAD8CF" w14:textId="77777777" w:rsidR="003935C3" w:rsidRPr="005F781E" w:rsidRDefault="003935C3" w:rsidP="003935C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 xml:space="preserve">TAK/NIE </w:t>
            </w:r>
          </w:p>
          <w:p w14:paraId="2A8C7191" w14:textId="77777777" w:rsidR="003935C3" w:rsidRPr="005F781E" w:rsidRDefault="003935C3" w:rsidP="003935C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68ED7E99" w14:textId="77777777" w:rsidR="003935C3" w:rsidRPr="0077679B" w:rsidRDefault="003935C3" w:rsidP="003935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1E92E3" w14:textId="77777777" w:rsidR="003935C3" w:rsidRPr="005F781E" w:rsidRDefault="003935C3" w:rsidP="003935C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obligatoryjne – spełnienie kryterium jest </w:t>
            </w:r>
            <w:r w:rsidRPr="005F781E">
              <w:rPr>
                <w:rFonts w:ascii="Arial" w:hAnsi="Arial"/>
                <w:sz w:val="24"/>
              </w:rPr>
              <w:lastRenderedPageBreak/>
              <w:t>niezbędne do przyznania dofinansowania.</w:t>
            </w:r>
          </w:p>
          <w:p w14:paraId="01F61078" w14:textId="77777777" w:rsidR="003935C3" w:rsidRPr="0077679B" w:rsidRDefault="003935C3" w:rsidP="003935C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E284C3" w14:textId="735AB3F1" w:rsidR="003935C3" w:rsidRPr="005F781E" w:rsidRDefault="003935C3" w:rsidP="003935C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280C1D63" w14:textId="58DE64F8" w:rsidR="003935C3" w:rsidRPr="005F781E" w:rsidRDefault="003935C3" w:rsidP="003935C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73D022B2" w14:textId="7019BB58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6D3E7725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52CF36F2" w14:textId="5DA67BFD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C632AE" w:rsidRPr="0077679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727BBBAD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0FDBCCEB" w14:textId="3FEEA96D" w:rsidR="00C632AE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kryterium sprawdzamy, czy projekt jest zgodny z Kartą Praw Podstawowych Unii Europejskiej z dnia 26 października 2012 r. (Dz. Urz. UE C 326/391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26.10.2012) w zakresie odnoszącym się do sposobu realizacji, zakresu projektu i wnioskodawcy.</w:t>
            </w:r>
          </w:p>
          <w:p w14:paraId="7E510A97" w14:textId="2074E06A" w:rsidR="00C632AE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zawartości projektu. Dla wnioskodawców i oceniających mogą być pomocne Wytyczne Komisji Europejskiej dotyczące zapewnienia poszanowania Karty praw podstawowych Unii Europejskiej przy wdrażaniu europejskich funduszy strukturalnych i inwestycyjnych, w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szczególności załącznik nr III.</w:t>
            </w:r>
          </w:p>
          <w:p w14:paraId="06103E0B" w14:textId="77777777" w:rsidR="00C632AE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3828D0C9" w14:textId="41E68048" w:rsidR="00C50DF5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</w:tc>
        <w:tc>
          <w:tcPr>
            <w:tcW w:w="3260" w:type="dxa"/>
          </w:tcPr>
          <w:p w14:paraId="10DE8FFB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TAK/NIE</w:t>
            </w:r>
          </w:p>
          <w:p w14:paraId="4546454F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33DDB939" w14:textId="77777777" w:rsidR="00C632AE" w:rsidRPr="0077679B" w:rsidRDefault="00C632AE" w:rsidP="00C63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178B29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E427A5D" w14:textId="77777777" w:rsidR="00C632AE" w:rsidRPr="0077679B" w:rsidRDefault="00C632AE" w:rsidP="00C63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D0CCA" w14:textId="7A2960D6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37C07467" w14:textId="7D549DA2" w:rsidR="00C50DF5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</w:t>
            </w:r>
          </w:p>
        </w:tc>
      </w:tr>
      <w:tr w:rsidR="00C50DF5" w:rsidRPr="0077679B" w14:paraId="5151EEF4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106DBD95" w14:textId="02147F7E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C632AE" w:rsidRPr="0077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5D0EA969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Projekt jest zgodny z Konwencją o Prawach </w:t>
            </w:r>
            <w:r w:rsidRPr="005F781E">
              <w:rPr>
                <w:rFonts w:ascii="Arial" w:hAnsi="Arial"/>
                <w:sz w:val="24"/>
              </w:rPr>
              <w:lastRenderedPageBreak/>
              <w:t>Osób Niepełnosprawnych</w:t>
            </w:r>
          </w:p>
        </w:tc>
        <w:tc>
          <w:tcPr>
            <w:tcW w:w="7199" w:type="dxa"/>
          </w:tcPr>
          <w:p w14:paraId="16860866" w14:textId="25AAED0F" w:rsidR="00C632AE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W</w:t>
            </w:r>
            <w:r w:rsidR="00C50DF5" w:rsidRPr="00892213">
              <w:rPr>
                <w:rFonts w:ascii="Arial" w:hAnsi="Arial"/>
                <w:sz w:val="24"/>
              </w:rPr>
              <w:t xml:space="preserve"> tym</w:t>
            </w:r>
            <w:r w:rsidRPr="005F781E">
              <w:rPr>
                <w:rFonts w:ascii="Arial" w:hAnsi="Arial"/>
                <w:sz w:val="24"/>
              </w:rPr>
              <w:t xml:space="preserve"> kryterium sprawdzamy, czy projekt jest zgodny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 xml:space="preserve">Konwencją o Prawach Osób Niepełnosprawnych sporządzoną </w:t>
            </w:r>
            <w:r w:rsidRPr="005F781E">
              <w:rPr>
                <w:rFonts w:ascii="Arial" w:hAnsi="Arial"/>
                <w:sz w:val="24"/>
              </w:rPr>
              <w:lastRenderedPageBreak/>
              <w:t xml:space="preserve">w Nowym Jorku dnia 13 grudnia 2006 r. (Dz. U. z 2012 r. poz. 1169 z </w:t>
            </w:r>
            <w:proofErr w:type="spellStart"/>
            <w:r w:rsidRPr="005F781E">
              <w:rPr>
                <w:rFonts w:ascii="Arial" w:hAnsi="Arial"/>
                <w:sz w:val="24"/>
              </w:rPr>
              <w:t>późn</w:t>
            </w:r>
            <w:proofErr w:type="spellEnd"/>
            <w:r w:rsidRPr="005F781E">
              <w:rPr>
                <w:rFonts w:ascii="Arial" w:hAnsi="Arial"/>
                <w:sz w:val="24"/>
              </w:rPr>
              <w:t>. zm.) w zakresie odnoszącym się do sposobu realizacji, zakresu projektu i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wnioskodawcy.</w:t>
            </w:r>
          </w:p>
          <w:p w14:paraId="2EFCF012" w14:textId="376480B8" w:rsidR="00C632AE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Zgodność projektu z Konwencją o Prawach Osób Niepełnosprawnych na etapie oceny należy rozumieć jako brak sprzeczności pomiędzy wnioskiem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 a wymogami tego dokumentu lub stwierdzenie, że te wymagania są neutralne wobec zakresu i zawartości projektu.</w:t>
            </w:r>
          </w:p>
          <w:p w14:paraId="3892B32A" w14:textId="77777777" w:rsidR="00C632AE" w:rsidRPr="0077679B" w:rsidRDefault="00C632AE" w:rsidP="00C632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F016D1" w14:textId="42B6A6BB" w:rsidR="00C50DF5" w:rsidRPr="005F781E" w:rsidRDefault="00C632AE" w:rsidP="00C632A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</w:tc>
        <w:tc>
          <w:tcPr>
            <w:tcW w:w="3260" w:type="dxa"/>
          </w:tcPr>
          <w:p w14:paraId="0BA8317C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</w:p>
          <w:p w14:paraId="4E7F28B4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(NIE oznacza odrzucenie wniosku)</w:t>
            </w:r>
          </w:p>
          <w:p w14:paraId="7F49663E" w14:textId="77777777" w:rsidR="00C632AE" w:rsidRPr="0077679B" w:rsidRDefault="00C632AE" w:rsidP="00C63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DE44518" w14:textId="77777777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793B8B33" w14:textId="77777777" w:rsidR="00C632AE" w:rsidRPr="0077679B" w:rsidRDefault="00C632AE" w:rsidP="00C632A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58096D" w14:textId="2955269A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586E9BFF" w14:textId="676BB9AC" w:rsidR="00C632AE" w:rsidRPr="005F781E" w:rsidRDefault="00C632AE" w:rsidP="00C632AE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26637A27" w14:textId="22164100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C50DF5" w:rsidRPr="0077679B" w14:paraId="04F8C498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4F48D6BD" w14:textId="07056D79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B.</w:t>
            </w:r>
            <w:r w:rsidRPr="0077679B">
              <w:rPr>
                <w:rFonts w:ascii="Arial" w:hAnsi="Arial" w:cs="Arial"/>
                <w:sz w:val="24"/>
                <w:szCs w:val="24"/>
              </w:rPr>
              <w:t>1</w:t>
            </w:r>
            <w:r w:rsidR="00FC18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862F12B" w14:textId="77777777" w:rsidR="00C50DF5" w:rsidRPr="005F781E" w:rsidRDefault="00C50DF5" w:rsidP="00C50DF5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46CAD6A9" w14:textId="1C9E276B" w:rsidR="008C702C" w:rsidRPr="005F781E" w:rsidRDefault="008C702C" w:rsidP="008C702C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 projekt jest zgodny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zasadą równości kobiet i mężczyzn. Przez zgodność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E99FBA4" w14:textId="77777777" w:rsidR="008C702C" w:rsidRPr="005F781E" w:rsidRDefault="008C702C" w:rsidP="008C702C">
            <w:pPr>
              <w:spacing w:before="60" w:after="60" w:line="240" w:lineRule="auto"/>
              <w:rPr>
                <w:rFonts w:ascii="Arial" w:hAnsi="Arial"/>
                <w:sz w:val="24"/>
              </w:rPr>
            </w:pPr>
          </w:p>
          <w:p w14:paraId="2457B226" w14:textId="0C25161C" w:rsidR="00C50DF5" w:rsidRPr="005F781E" w:rsidRDefault="008C702C" w:rsidP="008C702C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projektu.</w:t>
            </w:r>
          </w:p>
        </w:tc>
        <w:tc>
          <w:tcPr>
            <w:tcW w:w="3260" w:type="dxa"/>
          </w:tcPr>
          <w:p w14:paraId="535A211D" w14:textId="77777777" w:rsidR="008C702C" w:rsidRPr="005F781E" w:rsidRDefault="008C702C" w:rsidP="008C702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TAK/NIE</w:t>
            </w:r>
          </w:p>
          <w:p w14:paraId="43B5300C" w14:textId="77777777" w:rsidR="008C702C" w:rsidRPr="005F781E" w:rsidRDefault="008C702C" w:rsidP="008C702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19012663" w14:textId="77777777" w:rsidR="008C702C" w:rsidRPr="0077679B" w:rsidRDefault="008C702C" w:rsidP="008C70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2A5843" w14:textId="77777777" w:rsidR="008C702C" w:rsidRPr="005F781E" w:rsidRDefault="008C702C" w:rsidP="008C702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5F88FA4C" w14:textId="77777777" w:rsidR="008C702C" w:rsidRPr="0077679B" w:rsidRDefault="008C702C" w:rsidP="008C702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F72E65" w14:textId="7A5AE58C" w:rsidR="008C702C" w:rsidRPr="005F781E" w:rsidRDefault="008C702C" w:rsidP="008C702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39BBAB0A" w14:textId="7645637E" w:rsidR="008C702C" w:rsidRPr="005F781E" w:rsidRDefault="008C702C" w:rsidP="008C702C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 trakcie oceny kryterium wnioskodawca może zostać </w:t>
            </w:r>
            <w:r w:rsidRPr="005F781E">
              <w:rPr>
                <w:rFonts w:ascii="Arial" w:hAnsi="Arial"/>
                <w:sz w:val="24"/>
              </w:rPr>
              <w:lastRenderedPageBreak/>
              <w:t>poproszony o uzupełnienie lub poprawienie wniosku.</w:t>
            </w:r>
          </w:p>
          <w:p w14:paraId="6F9D6A02" w14:textId="3BC65E2A" w:rsidR="00C50DF5" w:rsidRPr="005F781E" w:rsidRDefault="00C50DF5" w:rsidP="00C50DF5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</w:tbl>
    <w:p w14:paraId="059486B4" w14:textId="77777777" w:rsidR="00D97C60" w:rsidRPr="005F781E" w:rsidRDefault="00D97C60">
      <w:pPr>
        <w:rPr>
          <w:rFonts w:ascii="Arial" w:hAnsi="Arial"/>
          <w:sz w:val="24"/>
        </w:rPr>
      </w:pPr>
    </w:p>
    <w:p w14:paraId="2E006429" w14:textId="77777777" w:rsidR="007257F1" w:rsidRPr="005F781E" w:rsidRDefault="002C2CE8">
      <w:pPr>
        <w:rPr>
          <w:rFonts w:ascii="Arial" w:hAnsi="Arial"/>
          <w:b/>
          <w:sz w:val="24"/>
        </w:rPr>
      </w:pPr>
      <w:r w:rsidRPr="005F781E">
        <w:rPr>
          <w:rFonts w:ascii="Arial" w:hAnsi="Arial"/>
          <w:b/>
          <w:sz w:val="24"/>
        </w:rPr>
        <w:t xml:space="preserve">C. </w:t>
      </w:r>
      <w:r w:rsidR="007257F1" w:rsidRPr="005F781E">
        <w:rPr>
          <w:rFonts w:ascii="Arial" w:hAnsi="Arial"/>
          <w:b/>
          <w:sz w:val="24"/>
        </w:rPr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844F4" w:rsidRPr="0077679B" w14:paraId="2F135B14" w14:textId="77777777" w:rsidTr="00E57444">
        <w:tc>
          <w:tcPr>
            <w:tcW w:w="1110" w:type="dxa"/>
            <w:shd w:val="clear" w:color="auto" w:fill="E7E6E6"/>
            <w:vAlign w:val="center"/>
          </w:tcPr>
          <w:p w14:paraId="600F3848" w14:textId="15DCD293" w:rsidR="002844F4" w:rsidRPr="00E57444" w:rsidRDefault="002844F4" w:rsidP="00E5744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E57444">
              <w:rPr>
                <w:rFonts w:ascii="Arial" w:hAnsi="Arial"/>
                <w:b/>
                <w:bCs/>
                <w:sz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2EF159F" w14:textId="77777777" w:rsidR="002844F4" w:rsidRPr="00E57444" w:rsidRDefault="002844F4" w:rsidP="00E5744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E57444">
              <w:rPr>
                <w:rFonts w:ascii="Arial" w:hAnsi="Arial"/>
                <w:b/>
                <w:bCs/>
                <w:sz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691D4B14" w14:textId="77777777" w:rsidR="002844F4" w:rsidRPr="00E57444" w:rsidRDefault="002844F4" w:rsidP="00E57444">
            <w:pPr>
              <w:spacing w:before="60"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E57444">
              <w:rPr>
                <w:rFonts w:ascii="Arial" w:hAnsi="Arial"/>
                <w:b/>
                <w:bCs/>
                <w:sz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23D621B3" w14:textId="77777777" w:rsidR="002844F4" w:rsidRPr="00E57444" w:rsidRDefault="002844F4" w:rsidP="00E5744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E57444">
              <w:rPr>
                <w:rFonts w:ascii="Arial" w:hAnsi="Arial"/>
                <w:b/>
                <w:bCs/>
                <w:sz w:val="24"/>
              </w:rPr>
              <w:t>Opis znaczenia kryterium</w:t>
            </w:r>
          </w:p>
          <w:p w14:paraId="68D784ED" w14:textId="77777777" w:rsidR="002844F4" w:rsidRPr="00E57444" w:rsidRDefault="002844F4" w:rsidP="00E5744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</w:rPr>
            </w:pPr>
            <w:r w:rsidRPr="00E57444">
              <w:rPr>
                <w:rFonts w:ascii="Arial" w:hAnsi="Arial"/>
                <w:b/>
                <w:bCs/>
                <w:sz w:val="24"/>
              </w:rPr>
              <w:t>(sposób oceny)</w:t>
            </w:r>
          </w:p>
        </w:tc>
      </w:tr>
      <w:tr w:rsidR="006E150B" w:rsidRPr="0077679B" w14:paraId="799EF050" w14:textId="77777777" w:rsidTr="002844F4">
        <w:tc>
          <w:tcPr>
            <w:tcW w:w="1110" w:type="dxa"/>
            <w:vAlign w:val="center"/>
          </w:tcPr>
          <w:p w14:paraId="1499E616" w14:textId="77777777" w:rsidR="006E150B" w:rsidRPr="005F781E" w:rsidRDefault="006E150B" w:rsidP="006E150B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6F1C88F8" w14:textId="77777777" w:rsidR="006E150B" w:rsidRPr="005F781E" w:rsidRDefault="006E150B" w:rsidP="006E150B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Zgodność z warunkami wsparcia określonymi w programie</w:t>
            </w:r>
          </w:p>
        </w:tc>
        <w:tc>
          <w:tcPr>
            <w:tcW w:w="7199" w:type="dxa"/>
          </w:tcPr>
          <w:p w14:paraId="34BF8E07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 czy projekt realizowany będzie w aglomeracji o wielkości 10 tys. RLM do poniżej 15 tys. RLM, która zgodnie z VI aktualizacją Krajowego programu oczyszczania ścieków komunalnych nie spełnia wymogów zgodności z dyrektywą 91/271/EWG.</w:t>
            </w:r>
          </w:p>
          <w:p w14:paraId="33B866CE" w14:textId="77777777" w:rsidR="006E150B" w:rsidRPr="0077679B" w:rsidRDefault="006E150B" w:rsidP="006E15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Ze względu na możliwe zmiany od momentu zatwierdzenia aktualizacji KPOŚK, weryfikacja następować będzie w oparciu o informacje zawarte w sprawozdaniu z realizacji Krajowego programu oczyszczania ścieków komunalnych (najnowszym na dzień składania wniosku o dofinansowanie).</w:t>
            </w:r>
          </w:p>
          <w:p w14:paraId="444CB285" w14:textId="77777777" w:rsidR="006E150B" w:rsidRPr="0077679B" w:rsidRDefault="006E150B" w:rsidP="006E15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696F4F" w14:textId="557ED1C0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Dofinansowanie mogą uzyskać wyłącznie aglomeracje</w:t>
            </w:r>
            <w:r w:rsidRPr="0077679B">
              <w:rPr>
                <w:rFonts w:ascii="Arial" w:hAnsi="Arial" w:cs="Arial"/>
                <w:sz w:val="24"/>
                <w:szCs w:val="24"/>
              </w:rPr>
              <w:t>, które zgodnie ze sprawozdaniem z realizacji</w:t>
            </w:r>
            <w:r w:rsidRPr="005F781E">
              <w:rPr>
                <w:rFonts w:ascii="Arial" w:hAnsi="Arial"/>
                <w:sz w:val="24"/>
              </w:rPr>
              <w:t xml:space="preserve"> KPOŚK </w:t>
            </w:r>
            <w:r w:rsidRPr="0077679B">
              <w:rPr>
                <w:rFonts w:ascii="Arial" w:hAnsi="Arial" w:cs="Arial"/>
                <w:sz w:val="24"/>
                <w:szCs w:val="24"/>
              </w:rPr>
              <w:t>najnowszym na dzień składania</w:t>
            </w:r>
            <w:r w:rsidRPr="005F781E">
              <w:rPr>
                <w:rFonts w:ascii="Arial" w:hAnsi="Arial"/>
                <w:sz w:val="24"/>
              </w:rPr>
              <w:t xml:space="preserve"> wniosku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są</w:t>
            </w:r>
            <w:r w:rsidRPr="005F781E">
              <w:rPr>
                <w:rFonts w:ascii="Arial" w:hAnsi="Arial"/>
                <w:sz w:val="24"/>
              </w:rPr>
              <w:t xml:space="preserve"> określone jako niespełniające wymaganych warunków zgodności z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dyrektywą nr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91/271/EWG. Jako niezgodne z dyrektywą uznawane są aglomeracje, które w kolumnie „spełnienie łącznie 3 warunków zgodności</w:t>
            </w:r>
            <w:r w:rsidRPr="0077679B">
              <w:rPr>
                <w:rFonts w:ascii="Arial" w:hAnsi="Arial" w:cs="Arial"/>
                <w:sz w:val="24"/>
                <w:szCs w:val="24"/>
              </w:rPr>
              <w:t>”</w:t>
            </w:r>
            <w:r w:rsidRPr="005F781E">
              <w:rPr>
                <w:rFonts w:ascii="Arial" w:hAnsi="Arial"/>
                <w:sz w:val="24"/>
              </w:rPr>
              <w:t xml:space="preserve"> otrzymały notę ”0”.</w:t>
            </w:r>
          </w:p>
          <w:p w14:paraId="60DFFF1E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  <w:p w14:paraId="0C4AFE70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Kryterium jest weryfikowane w oparciu o wniosek o dofinansowanie projektu</w:t>
            </w:r>
          </w:p>
        </w:tc>
        <w:tc>
          <w:tcPr>
            <w:tcW w:w="3261" w:type="dxa"/>
          </w:tcPr>
          <w:p w14:paraId="340FCEAD" w14:textId="05CDF988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</w:t>
            </w:r>
          </w:p>
          <w:p w14:paraId="5D78A155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77D21597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932848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157D37B0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E1321" w14:textId="7D418B76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</w:t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FC0E209" w14:textId="569030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45AC2F49" w14:textId="53A2A27B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6E150B" w:rsidRPr="0077679B" w14:paraId="4924D210" w14:textId="77777777" w:rsidTr="002844F4">
        <w:tc>
          <w:tcPr>
            <w:tcW w:w="1110" w:type="dxa"/>
            <w:vAlign w:val="center"/>
          </w:tcPr>
          <w:p w14:paraId="6176235F" w14:textId="77777777" w:rsidR="006E150B" w:rsidRPr="005F781E" w:rsidRDefault="006E150B" w:rsidP="006E150B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0C37EC86" w14:textId="77777777" w:rsidR="006E150B" w:rsidRPr="005F781E" w:rsidRDefault="006E150B" w:rsidP="006E150B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Projekt przyczyni się do osiągnięcia zgodności z dyrektywą 91/271/EWG</w:t>
            </w:r>
          </w:p>
        </w:tc>
        <w:tc>
          <w:tcPr>
            <w:tcW w:w="7199" w:type="dxa"/>
          </w:tcPr>
          <w:p w14:paraId="58799191" w14:textId="47478F50" w:rsidR="006E150B" w:rsidRPr="005F781E" w:rsidRDefault="006E150B" w:rsidP="005F781E">
            <w:pPr>
              <w:spacing w:before="60"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 projekt jest ujęty w</w:t>
            </w:r>
            <w:r w:rsidRPr="0077679B">
              <w:rPr>
                <w:rFonts w:ascii="Arial" w:hAnsi="Arial" w:cs="Arial"/>
                <w:sz w:val="24"/>
                <w:szCs w:val="24"/>
              </w:rPr>
              <w:t> zestawieniu</w:t>
            </w:r>
            <w:r w:rsidRPr="005F781E">
              <w:rPr>
                <w:rFonts w:ascii="Arial" w:hAnsi="Arial"/>
                <w:sz w:val="24"/>
              </w:rPr>
              <w:t xml:space="preserve"> KPOŚK i czy </w:t>
            </w:r>
            <w:r w:rsidRPr="0077679B">
              <w:rPr>
                <w:rFonts w:ascii="Arial" w:hAnsi="Arial" w:cs="Arial"/>
                <w:sz w:val="24"/>
                <w:szCs w:val="24"/>
              </w:rPr>
              <w:t>przyczyni się do osiągnięcia</w:t>
            </w:r>
            <w:r w:rsidRPr="005F781E">
              <w:rPr>
                <w:rFonts w:ascii="Arial" w:hAnsi="Arial"/>
                <w:sz w:val="24"/>
              </w:rPr>
              <w:t xml:space="preserve"> zgodności aglomeracji z dyrektywą 91/271/EWG.</w:t>
            </w:r>
          </w:p>
          <w:p w14:paraId="4AD24D0E" w14:textId="77777777" w:rsidR="006E150B" w:rsidRPr="0077679B" w:rsidRDefault="006E150B" w:rsidP="006E150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Weryfikacja następować będzie w oparciu o informacje zawarte w zał. 3 do VI A Krajowego programu oczyszczania ścieków komunalnych. </w:t>
            </w:r>
          </w:p>
          <w:p w14:paraId="00E2E2B7" w14:textId="77777777" w:rsidR="006E150B" w:rsidRPr="005F781E" w:rsidRDefault="006E150B" w:rsidP="005F781E">
            <w:pPr>
              <w:spacing w:after="0" w:line="240" w:lineRule="auto"/>
              <w:rPr>
                <w:rFonts w:ascii="Arial" w:hAnsi="Arial"/>
                <w:sz w:val="24"/>
              </w:rPr>
            </w:pPr>
          </w:p>
          <w:p w14:paraId="1B2024AE" w14:textId="1F51DA03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  <w:p w14:paraId="3B2BE268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1" w:type="dxa"/>
          </w:tcPr>
          <w:p w14:paraId="1D9981CB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TAK/NIE</w:t>
            </w:r>
          </w:p>
          <w:p w14:paraId="251507FD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32E03413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3A9B76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096AE08D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353D2A" w14:textId="531D5699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pozytywna.</w:t>
            </w:r>
          </w:p>
          <w:p w14:paraId="69785A15" w14:textId="1C3DB4BF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</w:tc>
      </w:tr>
      <w:tr w:rsidR="006E150B" w:rsidRPr="0077679B" w14:paraId="4C600B0C" w14:textId="77777777" w:rsidTr="002844F4">
        <w:tc>
          <w:tcPr>
            <w:tcW w:w="1110" w:type="dxa"/>
            <w:vAlign w:val="center"/>
          </w:tcPr>
          <w:p w14:paraId="249B8203" w14:textId="77777777" w:rsidR="006E150B" w:rsidRPr="005F781E" w:rsidRDefault="006E150B" w:rsidP="006E150B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C.3</w:t>
            </w:r>
          </w:p>
        </w:tc>
        <w:tc>
          <w:tcPr>
            <w:tcW w:w="2856" w:type="dxa"/>
            <w:vAlign w:val="center"/>
          </w:tcPr>
          <w:p w14:paraId="7CD76A87" w14:textId="77777777" w:rsidR="006E150B" w:rsidRPr="005F781E" w:rsidRDefault="006E150B" w:rsidP="006E150B">
            <w:pPr>
              <w:spacing w:after="0" w:line="240" w:lineRule="auto"/>
              <w:ind w:left="25"/>
              <w:jc w:val="center"/>
              <w:rPr>
                <w:rFonts w:ascii="Arial" w:hAnsi="Arial"/>
                <w:i/>
                <w:color w:val="FF0000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Zakres rzeczowy  projektu w części dotyczącej zaopatrzenia w wodę</w:t>
            </w:r>
          </w:p>
        </w:tc>
        <w:tc>
          <w:tcPr>
            <w:tcW w:w="7199" w:type="dxa"/>
          </w:tcPr>
          <w:p w14:paraId="6F1EBB25" w14:textId="77777777" w:rsidR="006E150B" w:rsidRPr="005F781E" w:rsidRDefault="006E150B" w:rsidP="006E150B">
            <w:pPr>
              <w:snapToGrid w:val="0"/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sprawdzamy, czy projekt obejmujący nową infrastrukturę zaopatrzenia w wodę:</w:t>
            </w:r>
          </w:p>
          <w:p w14:paraId="08FE6F42" w14:textId="77777777" w:rsidR="006E150B" w:rsidRPr="005F781E" w:rsidRDefault="006E150B" w:rsidP="006E150B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contextualSpacing w:val="0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realizowany jest wyłącznie w ramach kompleksowego</w:t>
            </w:r>
            <w:r w:rsidRPr="005F781E">
              <w:rPr>
                <w:rFonts w:ascii="Arial" w:hAnsi="Arial"/>
                <w:sz w:val="24"/>
                <w:lang w:val="pl-PL"/>
              </w:rPr>
              <w:t xml:space="preserve"> </w:t>
            </w:r>
            <w:r w:rsidRPr="005F781E">
              <w:rPr>
                <w:rFonts w:ascii="Arial" w:hAnsi="Arial"/>
                <w:sz w:val="24"/>
              </w:rPr>
              <w:t xml:space="preserve"> projektu wodno-ściekowego oraz </w:t>
            </w:r>
          </w:p>
          <w:p w14:paraId="23FEF159" w14:textId="77777777" w:rsidR="006E150B" w:rsidRPr="005F781E" w:rsidRDefault="006E150B" w:rsidP="006E150B">
            <w:pPr>
              <w:pStyle w:val="Akapitzlist"/>
              <w:numPr>
                <w:ilvl w:val="0"/>
                <w:numId w:val="23"/>
              </w:numPr>
              <w:suppressAutoHyphens/>
              <w:spacing w:after="60" w:line="240" w:lineRule="auto"/>
              <w:contextualSpacing w:val="0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wydatki związane z zaopatrzeniem w wodę stanowią nie więcej niż </w:t>
            </w:r>
            <w:r w:rsidRPr="005F781E">
              <w:rPr>
                <w:rFonts w:ascii="Arial" w:hAnsi="Arial"/>
                <w:sz w:val="24"/>
                <w:lang w:val="pl-PL"/>
              </w:rPr>
              <w:t>25</w:t>
            </w:r>
            <w:r w:rsidRPr="005F781E">
              <w:rPr>
                <w:rFonts w:ascii="Arial" w:hAnsi="Arial"/>
                <w:sz w:val="24"/>
              </w:rPr>
              <w:t xml:space="preserve">% wydatków </w:t>
            </w:r>
            <w:r w:rsidRPr="005F781E">
              <w:rPr>
                <w:rFonts w:ascii="Arial" w:hAnsi="Arial"/>
                <w:sz w:val="24"/>
                <w:lang w:val="pl-PL"/>
              </w:rPr>
              <w:t xml:space="preserve">kwalifikowalnych </w:t>
            </w:r>
            <w:r w:rsidRPr="005F781E">
              <w:rPr>
                <w:rFonts w:ascii="Arial" w:hAnsi="Arial"/>
                <w:sz w:val="24"/>
              </w:rPr>
              <w:t>związanych z realizacją projektu.</w:t>
            </w:r>
          </w:p>
          <w:p w14:paraId="067DA9EB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 dofinansowanie projektu i załączniki.</w:t>
            </w:r>
          </w:p>
          <w:p w14:paraId="1DEC53E5" w14:textId="77777777" w:rsidR="006E150B" w:rsidRPr="005F781E" w:rsidRDefault="006E150B" w:rsidP="006E150B">
            <w:pPr>
              <w:spacing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1" w:type="dxa"/>
          </w:tcPr>
          <w:p w14:paraId="0E5B4286" w14:textId="279006C6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TAK/NIE/NIE DOTYCZY</w:t>
            </w:r>
          </w:p>
          <w:p w14:paraId="5E13C959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38203DCA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EF3BC9" w14:textId="7777777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obligatoryjne – spełnienie kryterium jest niezbędne do przyznania dofinansowania.</w:t>
            </w:r>
          </w:p>
          <w:p w14:paraId="3FD559D9" w14:textId="77777777" w:rsidR="006E150B" w:rsidRPr="0077679B" w:rsidRDefault="006E150B" w:rsidP="006E15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E4ACC6" w14:textId="064BD104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 xml:space="preserve">Kryterium uznaje się za spełnione, jeżeli odpowiedź będzie pozytywna (wartość </w:t>
            </w:r>
            <w:r w:rsidRPr="005F781E">
              <w:rPr>
                <w:rFonts w:ascii="Arial" w:hAnsi="Arial"/>
                <w:sz w:val="24"/>
              </w:rPr>
              <w:lastRenderedPageBreak/>
              <w:t>logiczna: „TAK” lub „NIE DOTYCZY”).</w:t>
            </w:r>
          </w:p>
          <w:p w14:paraId="3DC52B0E" w14:textId="259E40D3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50118D21" w14:textId="461D1FE7" w:rsidR="006E150B" w:rsidRPr="005F781E" w:rsidRDefault="006E150B" w:rsidP="006E150B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  <w:tr w:rsidR="003A2D73" w:rsidRPr="0077679B" w14:paraId="019999DF" w14:textId="77777777" w:rsidTr="002844F4">
        <w:tc>
          <w:tcPr>
            <w:tcW w:w="1110" w:type="dxa"/>
            <w:vAlign w:val="center"/>
          </w:tcPr>
          <w:p w14:paraId="1B949FF5" w14:textId="77777777" w:rsidR="003A2D73" w:rsidRPr="0077679B" w:rsidRDefault="003A2D73" w:rsidP="003A2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2FC93041" w14:textId="77777777" w:rsidR="003A2D73" w:rsidRPr="0077679B" w:rsidRDefault="003A2D73" w:rsidP="003A2D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Minimalny wskaźnik koncentracji</w:t>
            </w:r>
          </w:p>
        </w:tc>
        <w:tc>
          <w:tcPr>
            <w:tcW w:w="7199" w:type="dxa"/>
          </w:tcPr>
          <w:p w14:paraId="544CF492" w14:textId="77777777" w:rsidR="003A2D73" w:rsidRPr="0077679B" w:rsidRDefault="003A2D73" w:rsidP="003A2D73">
            <w:pPr>
              <w:snapToGrid w:val="0"/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tym kryterium sprawdzamy, czy współczynnik skanalizowania nowobudowanej sieci kanalizacyjnej (wskaźnik koncentracji w aglomeracji) spełnia wymagania ustawodawstwa krajowego.</w:t>
            </w:r>
          </w:p>
          <w:p w14:paraId="274F5F68" w14:textId="77777777" w:rsidR="003A2D73" w:rsidRPr="0077679B" w:rsidRDefault="003A2D73" w:rsidP="003A2D73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Wskaźnik nie może być mniejszy od 120 stałych mieszkańców aglomeracji i osób czasowo przebywających w aglomeracji na 1 km planowanej do budowy sieci kanalizacyjnej (w uzasadnionych przypadkach określonych w rozporządzeniu aglomeracyjnym dopuszcza się niższy wskaźnik – 90 stałych mieszkańców aglomeracji i osób czasowo przebywających w aglomeracji / 1 km planowanej sieci). </w:t>
            </w:r>
          </w:p>
          <w:p w14:paraId="2B0BCE82" w14:textId="77777777" w:rsidR="003A2D73" w:rsidRPr="0077679B" w:rsidRDefault="003A2D73" w:rsidP="003A2D73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EFE0DC4" w14:textId="77777777" w:rsidR="003A2D73" w:rsidRPr="0077679B" w:rsidRDefault="003A2D73" w:rsidP="003A2D73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Wskaźnik ten odnosi się tylko do długości nowobudowanej sieci oraz liczby stałych mieszkańców aglomeracji i liczby osób czasowo przebywających w aglomeracji.</w:t>
            </w:r>
          </w:p>
          <w:p w14:paraId="73630F69" w14:textId="77777777" w:rsidR="003A2D73" w:rsidRPr="0077679B" w:rsidRDefault="003A2D73" w:rsidP="003A2D73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532F0C" w14:textId="77777777" w:rsidR="003A2D73" w:rsidRPr="0077679B" w:rsidRDefault="003A2D73" w:rsidP="003A2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2440BB99" w14:textId="77777777" w:rsidR="003A2D73" w:rsidRPr="0077679B" w:rsidRDefault="003A2D73" w:rsidP="003A2D7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69A70F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A3AD96C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B3B817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A9F225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BB3A39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B5932C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2DBB920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259FF07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D73" w:rsidRPr="0077679B" w14:paraId="4C323119" w14:textId="77777777" w:rsidTr="002844F4">
        <w:tc>
          <w:tcPr>
            <w:tcW w:w="1110" w:type="dxa"/>
            <w:vAlign w:val="center"/>
          </w:tcPr>
          <w:p w14:paraId="7CB0A9E5" w14:textId="665DC1F3" w:rsidR="003A2D73" w:rsidRPr="005F781E" w:rsidRDefault="003A2D73" w:rsidP="003A2D7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C.</w:t>
            </w:r>
            <w:r w:rsidRPr="0077679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072A4A4" w14:textId="63731EB2" w:rsidR="003A2D73" w:rsidRPr="005F781E" w:rsidRDefault="003A2D73" w:rsidP="003A2D73">
            <w:pPr>
              <w:spacing w:after="0" w:line="240" w:lineRule="auto"/>
              <w:jc w:val="center"/>
              <w:rPr>
                <w:rFonts w:ascii="Arial" w:hAnsi="Arial"/>
                <w:sz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Zagospodarowanie osadów ściekowych</w:t>
            </w:r>
          </w:p>
        </w:tc>
        <w:tc>
          <w:tcPr>
            <w:tcW w:w="7199" w:type="dxa"/>
          </w:tcPr>
          <w:p w14:paraId="6922DC8D" w14:textId="452335F0" w:rsidR="003A2D73" w:rsidRPr="005F781E" w:rsidRDefault="003A2D73" w:rsidP="005F781E">
            <w:pPr>
              <w:pStyle w:val="Akapitzlist"/>
              <w:spacing w:after="160" w:line="259" w:lineRule="auto"/>
              <w:ind w:left="0"/>
              <w:contextualSpacing w:val="0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tym kryterium sprawdzamy</w:t>
            </w:r>
            <w:r w:rsidRPr="0077679B">
              <w:rPr>
                <w:rFonts w:ascii="Arial" w:hAnsi="Arial" w:cs="Arial"/>
                <w:sz w:val="24"/>
                <w:szCs w:val="24"/>
              </w:rPr>
              <w:t>,</w:t>
            </w:r>
            <w:r w:rsidRPr="005F781E">
              <w:rPr>
                <w:rFonts w:ascii="Arial" w:hAnsi="Arial"/>
                <w:sz w:val="24"/>
              </w:rPr>
              <w:t xml:space="preserve"> czy </w:t>
            </w:r>
            <w:r w:rsidRPr="0077679B">
              <w:rPr>
                <w:rFonts w:ascii="Arial" w:hAnsi="Arial" w:cs="Arial"/>
                <w:sz w:val="24"/>
                <w:szCs w:val="24"/>
              </w:rPr>
              <w:t>inwestycja</w:t>
            </w:r>
            <w:r w:rsidRPr="005F781E">
              <w:rPr>
                <w:rFonts w:ascii="Arial" w:hAnsi="Arial"/>
                <w:sz w:val="24"/>
              </w:rPr>
              <w:t xml:space="preserve"> z </w:t>
            </w:r>
            <w:r w:rsidRPr="0077679B">
              <w:rPr>
                <w:rFonts w:ascii="Arial" w:hAnsi="Arial" w:cs="Arial"/>
                <w:sz w:val="24"/>
                <w:szCs w:val="24"/>
              </w:rPr>
              <w:t>zakresu</w:t>
            </w:r>
            <w:r w:rsidRPr="005F781E">
              <w:rPr>
                <w:rFonts w:ascii="Arial" w:hAnsi="Arial"/>
                <w:sz w:val="24"/>
              </w:rPr>
              <w:t xml:space="preserve"> zagospodarowania osadów </w:t>
            </w:r>
            <w:r w:rsidRPr="0077679B">
              <w:rPr>
                <w:rFonts w:ascii="Arial" w:hAnsi="Arial" w:cs="Arial"/>
                <w:sz w:val="24"/>
                <w:szCs w:val="24"/>
              </w:rPr>
              <w:t>ścieków realizowana w</w:t>
            </w:r>
            <w:r w:rsidRPr="007767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ramach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projektu z zakresu gospodarki ściekowej spełnia poniższe warunki:</w:t>
            </w:r>
          </w:p>
          <w:p w14:paraId="7973F72B" w14:textId="77777777" w:rsidR="003A2D73" w:rsidRPr="0077679B" w:rsidRDefault="003A2D73" w:rsidP="003A2D73">
            <w:pPr>
              <w:numPr>
                <w:ilvl w:val="0"/>
                <w:numId w:val="32"/>
              </w:numPr>
              <w:snapToGrid w:val="0"/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stanowi element kompleksowego projektu na oczyszczalni,</w:t>
            </w:r>
          </w:p>
          <w:p w14:paraId="70DE26AD" w14:textId="77777777" w:rsidR="003A2D73" w:rsidRPr="0077679B" w:rsidRDefault="003A2D73" w:rsidP="003A2D73">
            <w:pPr>
              <w:numPr>
                <w:ilvl w:val="0"/>
                <w:numId w:val="32"/>
              </w:numPr>
              <w:snapToGrid w:val="0"/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dotyczy ciągu technologicznego oczyszczalni,</w:t>
            </w:r>
          </w:p>
          <w:p w14:paraId="157EB702" w14:textId="77777777" w:rsidR="003A2D73" w:rsidRPr="0077679B" w:rsidRDefault="003A2D73" w:rsidP="003A2D73">
            <w:pPr>
              <w:numPr>
                <w:ilvl w:val="0"/>
                <w:numId w:val="32"/>
              </w:numPr>
              <w:snapToGrid w:val="0"/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wydatki na ten cel nie stanowią większości kosztów kwalifikowalnych całego projektu.</w:t>
            </w:r>
          </w:p>
          <w:p w14:paraId="393F7A74" w14:textId="77777777" w:rsidR="003A2D73" w:rsidRPr="0077679B" w:rsidRDefault="003A2D73" w:rsidP="003A2D73">
            <w:pPr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498CDB" w14:textId="5E375596" w:rsidR="003A2D73" w:rsidRPr="005F781E" w:rsidRDefault="003A2D73" w:rsidP="003A2D73">
            <w:pPr>
              <w:spacing w:after="6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jest weryfikowane w oparciu o wniosek o</w:t>
            </w:r>
            <w:r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Pr="005F781E">
              <w:rPr>
                <w:rFonts w:ascii="Arial" w:hAnsi="Arial"/>
                <w:sz w:val="24"/>
              </w:rPr>
              <w:t>dofinansowanie projektu</w:t>
            </w:r>
            <w:r w:rsidRPr="0077679B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  <w:p w14:paraId="47AD89CC" w14:textId="77777777" w:rsidR="003A2D73" w:rsidRPr="005F781E" w:rsidRDefault="003A2D73" w:rsidP="005F781E">
            <w:pPr>
              <w:snapToGrid w:val="0"/>
              <w:spacing w:before="60" w:after="60" w:line="240" w:lineRule="auto"/>
              <w:rPr>
                <w:rFonts w:ascii="Arial" w:hAnsi="Arial"/>
                <w:sz w:val="24"/>
              </w:rPr>
            </w:pPr>
          </w:p>
        </w:tc>
        <w:tc>
          <w:tcPr>
            <w:tcW w:w="3261" w:type="dxa"/>
          </w:tcPr>
          <w:p w14:paraId="678C2196" w14:textId="0BDB51F5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TAK/NIE/NIE DOTYCZY</w:t>
            </w:r>
          </w:p>
          <w:p w14:paraId="05F16677" w14:textId="77777777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(NIE oznacza odrzucenie wniosku)</w:t>
            </w:r>
          </w:p>
          <w:p w14:paraId="18F49715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54CEC7" w14:textId="77777777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lastRenderedPageBreak/>
              <w:t>Kryterium obligatoryjne – spełnienie kryterium jest niezbędne do przyznania dofinansowania.</w:t>
            </w:r>
          </w:p>
          <w:p w14:paraId="228D9371" w14:textId="77777777" w:rsidR="003A2D73" w:rsidRPr="0077679B" w:rsidRDefault="003A2D73" w:rsidP="003A2D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5E264D" w14:textId="679F00B3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Kryterium uznaje się za spełnione, jeżeli odpowiedź będzie pozytywna (wartość logiczna: „TAK” lub „NIE DOTYCZY”).</w:t>
            </w:r>
          </w:p>
          <w:p w14:paraId="32F0200E" w14:textId="77E3DE25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  <w:r w:rsidRPr="005F781E">
              <w:rPr>
                <w:rFonts w:ascii="Arial" w:hAnsi="Arial"/>
                <w:sz w:val="24"/>
              </w:rPr>
              <w:t>W trakcie oceny kryterium wnioskodawca może zostać poproszony o uzupełnienie lub poprawienie wniosku.</w:t>
            </w:r>
          </w:p>
          <w:p w14:paraId="410A88E3" w14:textId="31E44AFF" w:rsidR="003A2D73" w:rsidRPr="005F781E" w:rsidRDefault="003A2D73" w:rsidP="003A2D73">
            <w:pPr>
              <w:spacing w:after="0" w:line="240" w:lineRule="auto"/>
              <w:rPr>
                <w:rFonts w:ascii="Arial" w:hAnsi="Arial"/>
                <w:sz w:val="24"/>
              </w:rPr>
            </w:pPr>
          </w:p>
        </w:tc>
      </w:tr>
    </w:tbl>
    <w:p w14:paraId="3C92749C" w14:textId="77777777" w:rsidR="00D7052A" w:rsidRPr="005F781E" w:rsidRDefault="00D7052A" w:rsidP="006E758B">
      <w:pPr>
        <w:tabs>
          <w:tab w:val="left" w:pos="11199"/>
        </w:tabs>
        <w:spacing w:after="0" w:line="240" w:lineRule="auto"/>
        <w:jc w:val="both"/>
        <w:rPr>
          <w:rFonts w:ascii="Arial" w:hAnsi="Arial"/>
          <w:sz w:val="24"/>
        </w:rPr>
      </w:pPr>
    </w:p>
    <w:p w14:paraId="5990470F" w14:textId="77777777" w:rsidR="006B40D1" w:rsidRPr="005F781E" w:rsidRDefault="006B40D1" w:rsidP="008D7EC3">
      <w:pPr>
        <w:tabs>
          <w:tab w:val="left" w:pos="11199"/>
        </w:tabs>
        <w:jc w:val="both"/>
        <w:rPr>
          <w:rFonts w:ascii="Arial" w:hAnsi="Arial"/>
          <w:sz w:val="24"/>
        </w:rPr>
      </w:pPr>
    </w:p>
    <w:sectPr w:rsidR="006B40D1" w:rsidRPr="005F781E" w:rsidSect="00CE28CF">
      <w:headerReference w:type="first" r:id="rId16"/>
      <w:footerReference w:type="first" r:id="rId17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Przemysław Mentkowski" w:date="2024-06-18T13:28:00Z" w:initials="PM">
    <w:p w14:paraId="225053DD" w14:textId="77777777" w:rsidR="002D01B4" w:rsidRDefault="002D01B4" w:rsidP="002D01B4">
      <w:pPr>
        <w:pStyle w:val="Tekstkomentarza"/>
      </w:pPr>
      <w:r>
        <w:rPr>
          <w:rStyle w:val="Odwoaniedokomentarza"/>
        </w:rPr>
        <w:annotationRef/>
      </w:r>
      <w:r>
        <w:t>Stanowisko GR ds..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25053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514CACA" w16cex:dateUtc="2024-06-18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25053DD" w16cid:durableId="5514CA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5B1DF" w14:textId="77777777" w:rsidR="005F781E" w:rsidRDefault="005F781E" w:rsidP="00D15E00">
      <w:pPr>
        <w:spacing w:after="0" w:line="240" w:lineRule="auto"/>
      </w:pPr>
      <w:r>
        <w:separator/>
      </w:r>
    </w:p>
  </w:endnote>
  <w:endnote w:type="continuationSeparator" w:id="0">
    <w:p w14:paraId="6CF95FC7" w14:textId="77777777" w:rsidR="005F781E" w:rsidRDefault="005F781E" w:rsidP="00D15E00">
      <w:pPr>
        <w:spacing w:after="0" w:line="240" w:lineRule="auto"/>
      </w:pPr>
      <w:r>
        <w:continuationSeparator/>
      </w:r>
    </w:p>
  </w:endnote>
  <w:endnote w:type="continuationNotice" w:id="1">
    <w:p w14:paraId="6F2F953F" w14:textId="77777777" w:rsidR="005F781E" w:rsidRDefault="005F78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B9B95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38BC5D80" w14:textId="77777777" w:rsidR="002D61A4" w:rsidRDefault="00955538" w:rsidP="005F781E">
    <w:pPr>
      <w:pStyle w:val="Stopka"/>
      <w:tabs>
        <w:tab w:val="clear" w:pos="9072"/>
        <w:tab w:val="left" w:pos="4536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F421F" w14:textId="69D9D5AF" w:rsidR="008A4C39" w:rsidRDefault="005F781E" w:rsidP="005F781E">
    <w:pPr>
      <w:pStyle w:val="Stopka"/>
      <w:jc w:val="center"/>
    </w:pPr>
    <w:r w:rsidRPr="00311D16">
      <w:rPr>
        <w:noProof/>
      </w:rPr>
      <w:drawing>
        <wp:inline distT="0" distB="0" distL="0" distR="0" wp14:anchorId="0B077C19" wp14:editId="26AA2F00">
          <wp:extent cx="6962775" cy="857250"/>
          <wp:effectExtent l="0" t="0" r="0" b="0"/>
          <wp:docPr id="1587356442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A8983" w14:textId="77777777" w:rsidR="00BC660C" w:rsidRDefault="00BC66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E1BA0" w14:textId="77777777" w:rsidR="005F781E" w:rsidRDefault="005F781E" w:rsidP="00D15E00">
      <w:pPr>
        <w:spacing w:after="0" w:line="240" w:lineRule="auto"/>
      </w:pPr>
      <w:r>
        <w:separator/>
      </w:r>
    </w:p>
  </w:footnote>
  <w:footnote w:type="continuationSeparator" w:id="0">
    <w:p w14:paraId="52B75124" w14:textId="77777777" w:rsidR="005F781E" w:rsidRDefault="005F781E" w:rsidP="00D15E00">
      <w:pPr>
        <w:spacing w:after="0" w:line="240" w:lineRule="auto"/>
      </w:pPr>
      <w:r>
        <w:continuationSeparator/>
      </w:r>
    </w:p>
  </w:footnote>
  <w:footnote w:type="continuationNotice" w:id="1">
    <w:p w14:paraId="35E34A93" w14:textId="77777777" w:rsidR="005F781E" w:rsidRDefault="005F781E">
      <w:pPr>
        <w:spacing w:after="0" w:line="240" w:lineRule="auto"/>
      </w:pPr>
    </w:p>
  </w:footnote>
  <w:footnote w:id="2">
    <w:p w14:paraId="39307C63" w14:textId="77777777" w:rsidR="00F50AA8" w:rsidRPr="00F50AA8" w:rsidRDefault="00F50AA8" w:rsidP="00F50AA8">
      <w:pPr>
        <w:pStyle w:val="Tekstprzypisudolnego"/>
        <w:rPr>
          <w:rFonts w:ascii="Arial" w:hAnsi="Arial" w:cs="Arial"/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F50AA8">
        <w:rPr>
          <w:rFonts w:ascii="Arial" w:hAnsi="Arial" w:cs="Arial"/>
          <w:bCs/>
          <w:sz w:val="24"/>
          <w:szCs w:val="24"/>
        </w:rPr>
        <w:t>Wykluczenia podmiotowe</w:t>
      </w:r>
      <w:r w:rsidRPr="00F50AA8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F50AA8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1420A960" w14:textId="60F9F076" w:rsidR="00F50AA8" w:rsidRPr="00F50AA8" w:rsidRDefault="00F50AA8">
      <w:pPr>
        <w:pStyle w:val="Tekstprzypisudolnego"/>
        <w:rPr>
          <w:rFonts w:ascii="Arial" w:hAnsi="Arial" w:cs="Arial"/>
          <w:sz w:val="24"/>
          <w:szCs w:val="24"/>
        </w:rPr>
      </w:pPr>
      <w:r w:rsidRPr="00F50A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50AA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="00043751">
        <w:rPr>
          <w:rFonts w:ascii="Arial" w:hAnsi="Arial" w:cs="Arial"/>
          <w:sz w:val="24"/>
          <w:szCs w:val="24"/>
        </w:rPr>
        <w:t>.</w:t>
      </w:r>
    </w:p>
  </w:footnote>
  <w:footnote w:id="4">
    <w:p w14:paraId="440E7F52" w14:textId="77777777" w:rsidR="00955538" w:rsidRPr="00F95463" w:rsidRDefault="00955538" w:rsidP="005F781E">
      <w:pPr>
        <w:pStyle w:val="Tekstprzypisudolnego"/>
        <w:rPr>
          <w:sz w:val="18"/>
          <w:szCs w:val="18"/>
        </w:rPr>
      </w:pPr>
      <w:r w:rsidRPr="005F781E">
        <w:rPr>
          <w:rStyle w:val="Odwoanieprzypisudolnego"/>
          <w:rFonts w:ascii="Arial" w:hAnsi="Arial"/>
          <w:sz w:val="24"/>
        </w:rPr>
        <w:footnoteRef/>
      </w:r>
      <w:r w:rsidRPr="005F781E">
        <w:rPr>
          <w:rFonts w:ascii="Arial" w:hAnsi="Arial"/>
          <w:sz w:val="24"/>
        </w:rPr>
        <w:t xml:space="preserve"> Rozporządzenie Parlamentu Europejskiego i Rady (UE) nr </w:t>
      </w:r>
      <w:r w:rsidRPr="005F781E">
        <w:rPr>
          <w:rFonts w:ascii="Arial" w:hAnsi="Arial"/>
          <w:sz w:val="24"/>
          <w:lang w:val="pl-PL"/>
        </w:rPr>
        <w:t>2021</w:t>
      </w:r>
      <w:r w:rsidRPr="005F781E">
        <w:rPr>
          <w:rFonts w:ascii="Arial" w:hAnsi="Arial"/>
          <w:sz w:val="24"/>
        </w:rPr>
        <w:t>/</w:t>
      </w:r>
      <w:r w:rsidRPr="005F781E">
        <w:rPr>
          <w:rFonts w:ascii="Arial" w:hAnsi="Arial"/>
          <w:sz w:val="24"/>
          <w:lang w:val="pl-PL"/>
        </w:rPr>
        <w:t>1060</w:t>
      </w:r>
      <w:r w:rsidRPr="005F781E">
        <w:rPr>
          <w:rFonts w:ascii="Arial" w:hAnsi="Arial"/>
          <w:sz w:val="24"/>
        </w:rPr>
        <w:t xml:space="preserve"> z dnia </w:t>
      </w:r>
      <w:r w:rsidRPr="005F781E">
        <w:rPr>
          <w:rFonts w:ascii="Arial" w:hAnsi="Arial"/>
          <w:sz w:val="24"/>
          <w:lang w:val="pl-PL"/>
        </w:rPr>
        <w:t>24</w:t>
      </w:r>
      <w:r w:rsidRPr="005F781E">
        <w:rPr>
          <w:rFonts w:ascii="Arial" w:hAnsi="Arial"/>
          <w:sz w:val="24"/>
        </w:rPr>
        <w:t xml:space="preserve"> </w:t>
      </w:r>
      <w:r w:rsidRPr="005F781E">
        <w:rPr>
          <w:rFonts w:ascii="Arial" w:hAnsi="Arial"/>
          <w:sz w:val="24"/>
          <w:lang w:val="pl-PL"/>
        </w:rPr>
        <w:t>czerwca</w:t>
      </w:r>
      <w:r w:rsidRPr="005F781E">
        <w:rPr>
          <w:rFonts w:ascii="Arial" w:hAnsi="Arial"/>
          <w:sz w:val="24"/>
        </w:rPr>
        <w:t xml:space="preserve"> 20</w:t>
      </w:r>
      <w:r w:rsidRPr="005F781E">
        <w:rPr>
          <w:rFonts w:ascii="Arial" w:hAnsi="Arial"/>
          <w:sz w:val="24"/>
          <w:lang w:val="pl-PL"/>
        </w:rPr>
        <w:t>2</w:t>
      </w:r>
      <w:r w:rsidRPr="005F781E">
        <w:rPr>
          <w:rFonts w:ascii="Arial" w:hAnsi="Arial"/>
          <w:sz w:val="24"/>
        </w:rPr>
        <w:t>1 r. ustanawiające wspólne przepisy dotyczące Europejskiego Funduszu Rozwoju Regionalnego, Europejskiego Funduszu Społecznego</w:t>
      </w:r>
      <w:r w:rsidRPr="005F781E">
        <w:rPr>
          <w:rFonts w:ascii="Arial" w:hAnsi="Arial"/>
          <w:sz w:val="24"/>
          <w:lang w:val="pl-PL"/>
        </w:rPr>
        <w:t xml:space="preserve"> Plus</w:t>
      </w:r>
      <w:r w:rsidRPr="005F781E">
        <w:rPr>
          <w:rFonts w:ascii="Arial" w:hAnsi="Arial"/>
          <w:sz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5F781E">
        <w:rPr>
          <w:rFonts w:ascii="Arial" w:hAnsi="Arial"/>
          <w:sz w:val="24"/>
          <w:lang w:val="pl-PL"/>
        </w:rPr>
        <w:t xml:space="preserve"> </w:t>
      </w:r>
      <w:r w:rsidRPr="005F781E">
        <w:rPr>
          <w:rFonts w:ascii="Arial" w:hAnsi="Arial"/>
          <w:sz w:val="24"/>
        </w:rPr>
        <w:t>(Dz. Urz. UE L</w:t>
      </w:r>
      <w:r w:rsidRPr="005F781E">
        <w:rPr>
          <w:rFonts w:ascii="Arial" w:hAnsi="Arial"/>
          <w:sz w:val="24"/>
          <w:lang w:val="pl-PL"/>
        </w:rPr>
        <w:t xml:space="preserve"> 231/159</w:t>
      </w:r>
      <w:r w:rsidRPr="005F781E">
        <w:rPr>
          <w:rFonts w:ascii="Arial" w:hAnsi="Arial"/>
          <w:sz w:val="24"/>
        </w:rPr>
        <w:t xml:space="preserve"> z </w:t>
      </w:r>
      <w:r w:rsidRPr="005F781E">
        <w:rPr>
          <w:rFonts w:ascii="Arial" w:hAnsi="Arial"/>
          <w:sz w:val="24"/>
          <w:lang w:val="pl-PL"/>
        </w:rPr>
        <w:t>3</w:t>
      </w:r>
      <w:r w:rsidRPr="005F781E">
        <w:rPr>
          <w:rFonts w:ascii="Arial" w:hAnsi="Arial"/>
          <w:sz w:val="24"/>
        </w:rPr>
        <w:t>0.</w:t>
      </w:r>
      <w:r w:rsidRPr="005F781E">
        <w:rPr>
          <w:rFonts w:ascii="Arial" w:hAnsi="Arial"/>
          <w:sz w:val="24"/>
          <w:lang w:val="pl-PL"/>
        </w:rPr>
        <w:t>06</w:t>
      </w:r>
      <w:r w:rsidRPr="005F781E">
        <w:rPr>
          <w:rFonts w:ascii="Arial" w:hAnsi="Arial"/>
          <w:sz w:val="24"/>
        </w:rPr>
        <w:t>.20</w:t>
      </w:r>
      <w:r w:rsidRPr="005F781E">
        <w:rPr>
          <w:rFonts w:ascii="Arial" w:hAnsi="Arial"/>
          <w:sz w:val="24"/>
          <w:lang w:val="pl-PL"/>
        </w:rPr>
        <w:t>2</w:t>
      </w:r>
      <w:r w:rsidRPr="005F781E">
        <w:rPr>
          <w:rFonts w:ascii="Arial" w:hAnsi="Arial"/>
          <w:sz w:val="24"/>
        </w:rPr>
        <w:t xml:space="preserve">1) (dalej: rozporządzenie </w:t>
      </w:r>
      <w:r w:rsidRPr="005F781E">
        <w:rPr>
          <w:rFonts w:ascii="Arial" w:hAnsi="Arial"/>
          <w:sz w:val="24"/>
          <w:lang w:val="pl-PL"/>
        </w:rPr>
        <w:t>nr 2021/1060</w:t>
      </w:r>
      <w:r w:rsidRPr="005F781E">
        <w:rPr>
          <w:rFonts w:ascii="Arial" w:hAnsi="Arial"/>
          <w:sz w:val="24"/>
        </w:rPr>
        <w:t>).</w:t>
      </w:r>
    </w:p>
  </w:footnote>
  <w:footnote w:id="5">
    <w:p w14:paraId="7B375682" w14:textId="77777777" w:rsidR="00955538" w:rsidRPr="00362444" w:rsidRDefault="00955538" w:rsidP="0019153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14FEC4BF" w14:textId="7F67171F" w:rsidR="00955538" w:rsidRPr="005F781E" w:rsidRDefault="00955538" w:rsidP="00191539">
      <w:pPr>
        <w:pStyle w:val="Tekstprzypisudolnego"/>
        <w:rPr>
          <w:rFonts w:ascii="Arial" w:hAnsi="Arial"/>
          <w:sz w:val="24"/>
          <w:lang w:val="pl-PL"/>
        </w:rPr>
      </w:pPr>
      <w:bookmarkStart w:id="10" w:name="_Hlk160108358"/>
      <w:r w:rsidRPr="005F781E">
        <w:rPr>
          <w:rStyle w:val="Odwoanieprzypisudolnego"/>
          <w:rFonts w:ascii="Arial" w:hAnsi="Arial"/>
          <w:sz w:val="24"/>
        </w:rPr>
        <w:footnoteRef/>
      </w:r>
      <w:r w:rsidRPr="005F781E">
        <w:rPr>
          <w:rFonts w:ascii="Arial" w:hAnsi="Arial"/>
          <w:sz w:val="24"/>
        </w:rPr>
        <w:t xml:space="preserve"> </w:t>
      </w:r>
      <w:bookmarkStart w:id="11" w:name="_Hlk163724581"/>
      <w:r>
        <w:rPr>
          <w:rFonts w:ascii="Arial" w:hAnsi="Arial" w:cs="Arial"/>
          <w:sz w:val="24"/>
          <w:szCs w:val="24"/>
          <w:lang w:val="pl-PL"/>
        </w:rPr>
        <w:t>O</w:t>
      </w:r>
      <w:r w:rsidRPr="00327A62">
        <w:rPr>
          <w:rFonts w:ascii="Arial" w:hAnsi="Arial" w:cs="Arial"/>
          <w:sz w:val="24"/>
          <w:szCs w:val="24"/>
          <w:lang w:val="pl-PL"/>
        </w:rPr>
        <w:t xml:space="preserve">patrzone klauzulą ostateczności decyzje trzeba będzie przedłożyć </w:t>
      </w:r>
      <w:r>
        <w:rPr>
          <w:rFonts w:ascii="Arial" w:hAnsi="Arial" w:cs="Arial"/>
          <w:sz w:val="24"/>
          <w:szCs w:val="24"/>
          <w:lang w:val="pl-PL"/>
        </w:rPr>
        <w:t>najpóźniej n</w:t>
      </w:r>
      <w:r w:rsidRPr="00327A62">
        <w:rPr>
          <w:rFonts w:ascii="Arial" w:hAnsi="Arial" w:cs="Arial"/>
          <w:sz w:val="24"/>
          <w:szCs w:val="24"/>
          <w:lang w:val="pl-PL"/>
        </w:rPr>
        <w:t>a</w:t>
      </w:r>
      <w:r w:rsidRPr="005F781E">
        <w:rPr>
          <w:rFonts w:ascii="Arial" w:hAnsi="Arial"/>
          <w:sz w:val="24"/>
          <w:lang w:val="pl-PL"/>
        </w:rPr>
        <w:t xml:space="preserve"> etapie podpisania umowy o dofinansowanie projektu</w:t>
      </w:r>
      <w:bookmarkEnd w:id="11"/>
      <w:r w:rsidRPr="005F781E">
        <w:rPr>
          <w:rFonts w:ascii="Arial" w:hAnsi="Arial"/>
          <w:sz w:val="24"/>
          <w:lang w:val="pl-PL"/>
        </w:rPr>
        <w:t>.</w:t>
      </w:r>
      <w:bookmarkEnd w:id="10"/>
    </w:p>
  </w:footnote>
  <w:footnote w:id="7">
    <w:p w14:paraId="6B5A8F78" w14:textId="77777777" w:rsidR="00C3007A" w:rsidRPr="00C0388A" w:rsidRDefault="00C3007A" w:rsidP="00191539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0C3EED27" w14:textId="5FDD0688" w:rsidR="00C3007A" w:rsidRPr="007007E7" w:rsidRDefault="00C3007A" w:rsidP="00C3007A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 w:rsidR="005701AF"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9">
    <w:p w14:paraId="651C9CB3" w14:textId="77777777" w:rsidR="009A33BE" w:rsidRPr="009C7AD5" w:rsidRDefault="009A33BE" w:rsidP="009A33BE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15B46D53" w14:textId="77777777" w:rsidR="00E458E8" w:rsidRPr="005F781E" w:rsidRDefault="00E458E8" w:rsidP="00E458E8">
      <w:pPr>
        <w:pStyle w:val="Tekstprzypisudolnego"/>
        <w:rPr>
          <w:rFonts w:ascii="Arial" w:hAnsi="Arial"/>
          <w:sz w:val="24"/>
          <w:lang w:val="pl-PL"/>
        </w:rPr>
      </w:pPr>
      <w:r w:rsidRPr="005F781E">
        <w:rPr>
          <w:rStyle w:val="Odwoanieprzypisudolnego"/>
          <w:rFonts w:ascii="Arial" w:hAnsi="Arial"/>
          <w:sz w:val="24"/>
        </w:rPr>
        <w:footnoteRef/>
      </w:r>
      <w:r w:rsidRPr="005F781E">
        <w:rPr>
          <w:rFonts w:ascii="Arial" w:hAnsi="Arial"/>
          <w:sz w:val="24"/>
        </w:rPr>
        <w:t xml:space="preserve"> </w:t>
      </w:r>
      <w:r w:rsidRPr="005F781E">
        <w:rPr>
          <w:rFonts w:ascii="Arial" w:hAnsi="Arial"/>
          <w:sz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C3AD3" w14:textId="0A04DF71" w:rsidR="0046754C" w:rsidRDefault="0046754C" w:rsidP="00955538">
    <w:pPr>
      <w:tabs>
        <w:tab w:val="left" w:pos="6300"/>
      </w:tabs>
      <w:jc w:val="center"/>
      <w:rPr>
        <w:b/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54C96028" w14:textId="77777777" w:rsidR="000C6679" w:rsidRDefault="000C66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80984" w14:textId="1E1DE0B8" w:rsidR="00BC660C" w:rsidRPr="00253B6C" w:rsidRDefault="00BC660C" w:rsidP="0025329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253B6C">
      <w:rPr>
        <w:rFonts w:ascii="Arial" w:hAnsi="Arial" w:cs="Arial"/>
        <w:sz w:val="20"/>
        <w:szCs w:val="20"/>
      </w:rPr>
      <w:t>FUNDUSZE EUROPEJSKIE DLA KUJAW I POMORZA 2021-2027</w:t>
    </w:r>
  </w:p>
  <w:p w14:paraId="6AB1D748" w14:textId="77777777" w:rsidR="00BC660C" w:rsidRPr="00253B6C" w:rsidRDefault="00BC660C" w:rsidP="00BC660C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 w:rsidRPr="00253B6C">
      <w:rPr>
        <w:rFonts w:ascii="Arial" w:hAnsi="Arial" w:cs="Arial"/>
        <w:bCs/>
        <w:sz w:val="20"/>
        <w:szCs w:val="20"/>
      </w:rPr>
      <w:t xml:space="preserve">   </w:t>
    </w:r>
  </w:p>
  <w:p w14:paraId="2E10F8C7" w14:textId="426B4E7A" w:rsidR="004538C6" w:rsidRDefault="00BC660C" w:rsidP="004538C6">
    <w:pPr>
      <w:tabs>
        <w:tab w:val="left" w:pos="9923"/>
      </w:tabs>
      <w:spacing w:after="0" w:line="240" w:lineRule="auto"/>
      <w:ind w:left="10773" w:hanging="1701"/>
      <w:rPr>
        <w:ins w:id="0" w:author="Małgorzata Chojnacka" w:date="2024-06-13T10:50:00Z" w16du:dateUtc="2024-06-13T08:50:00Z"/>
        <w:rFonts w:ascii="Arial" w:hAnsi="Arial" w:cs="Arial"/>
        <w:bCs/>
        <w:sz w:val="20"/>
        <w:szCs w:val="20"/>
      </w:rPr>
    </w:pPr>
    <w:bookmarkStart w:id="1" w:name="_Hlk169168359"/>
    <w:r w:rsidRPr="00253B6C">
      <w:rPr>
        <w:rFonts w:ascii="Arial" w:hAnsi="Arial" w:cs="Arial"/>
        <w:bCs/>
        <w:sz w:val="20"/>
        <w:szCs w:val="20"/>
        <w:lang w:val="x-none"/>
      </w:rPr>
      <w:t xml:space="preserve">Załącznik </w:t>
    </w:r>
    <w:r w:rsidR="005701AF">
      <w:rPr>
        <w:rFonts w:ascii="Arial" w:hAnsi="Arial" w:cs="Arial"/>
        <w:bCs/>
        <w:sz w:val="20"/>
        <w:szCs w:val="20"/>
        <w:lang w:val="x-none"/>
      </w:rPr>
      <w:t xml:space="preserve">nr 1 </w:t>
    </w:r>
    <w:r w:rsidRPr="00253B6C">
      <w:rPr>
        <w:rFonts w:ascii="Arial" w:hAnsi="Arial" w:cs="Arial"/>
        <w:bCs/>
        <w:sz w:val="20"/>
        <w:szCs w:val="20"/>
        <w:lang w:val="x-none"/>
      </w:rPr>
      <w:t xml:space="preserve">do </w:t>
    </w:r>
    <w:r w:rsidR="004538C6" w:rsidRPr="004538C6">
      <w:rPr>
        <w:rFonts w:ascii="Arial" w:hAnsi="Arial" w:cs="Arial"/>
        <w:bCs/>
        <w:sz w:val="20"/>
        <w:szCs w:val="20"/>
      </w:rPr>
      <w:t>Stanowisk</w:t>
    </w:r>
    <w:r w:rsidR="004538C6">
      <w:rPr>
        <w:rFonts w:ascii="Arial" w:hAnsi="Arial" w:cs="Arial"/>
        <w:bCs/>
        <w:sz w:val="20"/>
        <w:szCs w:val="20"/>
      </w:rPr>
      <w:t>a</w:t>
    </w:r>
    <w:r w:rsidR="004538C6" w:rsidRPr="004538C6">
      <w:rPr>
        <w:rFonts w:ascii="Arial" w:hAnsi="Arial" w:cs="Arial"/>
        <w:bCs/>
        <w:sz w:val="20"/>
        <w:szCs w:val="20"/>
      </w:rPr>
      <w:t xml:space="preserve"> nr 21/2024</w:t>
    </w:r>
  </w:p>
  <w:p w14:paraId="706C01E4" w14:textId="2F9140C9" w:rsidR="000C6679" w:rsidRPr="005F781E" w:rsidRDefault="004538C6" w:rsidP="004538C6">
    <w:pPr>
      <w:tabs>
        <w:tab w:val="left" w:pos="9923"/>
      </w:tabs>
      <w:spacing w:after="0" w:line="240" w:lineRule="auto"/>
      <w:ind w:left="10773" w:hanging="1701"/>
      <w:rPr>
        <w:sz w:val="20"/>
        <w:lang w:val="x-none"/>
      </w:rPr>
    </w:pPr>
    <w:r w:rsidRPr="004538C6">
      <w:rPr>
        <w:rFonts w:ascii="Arial" w:hAnsi="Arial" w:cs="Arial"/>
        <w:bCs/>
        <w:sz w:val="20"/>
        <w:szCs w:val="20"/>
        <w:lang w:val="x-none"/>
      </w:rPr>
      <w:t>Grupy roboczej ds. EFRR</w:t>
    </w:r>
    <w:r>
      <w:rPr>
        <w:rFonts w:ascii="Arial" w:hAnsi="Arial" w:cs="Arial"/>
        <w:bCs/>
        <w:sz w:val="20"/>
        <w:szCs w:val="20"/>
        <w:lang w:val="x-none"/>
      </w:rPr>
      <w:t xml:space="preserve"> </w:t>
    </w:r>
    <w:r w:rsidR="00BC660C" w:rsidRPr="00253B6C">
      <w:rPr>
        <w:rFonts w:ascii="Arial" w:hAnsi="Arial" w:cs="Arial"/>
        <w:bCs/>
        <w:sz w:val="20"/>
        <w:szCs w:val="20"/>
        <w:lang w:val="x-none"/>
      </w:rPr>
      <w:t xml:space="preserve">z </w:t>
    </w:r>
    <w:r w:rsidRPr="004538C6">
      <w:rPr>
        <w:rFonts w:ascii="Arial" w:hAnsi="Arial" w:cs="Arial"/>
        <w:bCs/>
        <w:sz w:val="20"/>
        <w:szCs w:val="20"/>
        <w:lang w:val="x-none"/>
      </w:rPr>
      <w:t>12 czerwca 2024 r.</w:t>
    </w:r>
    <w:bookmarkEnd w:id="1"/>
    <w:r w:rsidR="003C40D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06BDC" w14:textId="2C8156F2" w:rsidR="00BC660C" w:rsidRPr="005F781E" w:rsidRDefault="00BC660C" w:rsidP="005F7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F573D1"/>
    <w:multiLevelType w:val="hybridMultilevel"/>
    <w:tmpl w:val="80C456B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751970"/>
    <w:multiLevelType w:val="hybridMultilevel"/>
    <w:tmpl w:val="64741CB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70139"/>
    <w:multiLevelType w:val="hybridMultilevel"/>
    <w:tmpl w:val="B9C4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2874BC"/>
    <w:multiLevelType w:val="hybridMultilevel"/>
    <w:tmpl w:val="3266EB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3443B"/>
    <w:multiLevelType w:val="hybridMultilevel"/>
    <w:tmpl w:val="77EE5BB4"/>
    <w:lvl w:ilvl="0" w:tplc="686EC6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1476B"/>
    <w:multiLevelType w:val="hybridMultilevel"/>
    <w:tmpl w:val="27AEC82A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9E04D0"/>
    <w:multiLevelType w:val="hybridMultilevel"/>
    <w:tmpl w:val="BCB4E99A"/>
    <w:lvl w:ilvl="0" w:tplc="6FD0F3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31D35"/>
    <w:multiLevelType w:val="hybridMultilevel"/>
    <w:tmpl w:val="86DC100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86908">
    <w:abstractNumId w:val="22"/>
  </w:num>
  <w:num w:numId="2" w16cid:durableId="778794134">
    <w:abstractNumId w:val="7"/>
  </w:num>
  <w:num w:numId="3" w16cid:durableId="1874418993">
    <w:abstractNumId w:val="18"/>
  </w:num>
  <w:num w:numId="4" w16cid:durableId="2054037963">
    <w:abstractNumId w:val="5"/>
  </w:num>
  <w:num w:numId="5" w16cid:durableId="458307620">
    <w:abstractNumId w:val="12"/>
  </w:num>
  <w:num w:numId="6" w16cid:durableId="2106268428">
    <w:abstractNumId w:val="17"/>
  </w:num>
  <w:num w:numId="7" w16cid:durableId="1098058916">
    <w:abstractNumId w:val="28"/>
  </w:num>
  <w:num w:numId="8" w16cid:durableId="714819670">
    <w:abstractNumId w:val="15"/>
  </w:num>
  <w:num w:numId="9" w16cid:durableId="1389961639">
    <w:abstractNumId w:val="23"/>
  </w:num>
  <w:num w:numId="10" w16cid:durableId="1095249466">
    <w:abstractNumId w:val="4"/>
  </w:num>
  <w:num w:numId="11" w16cid:durableId="856580920">
    <w:abstractNumId w:val="19"/>
  </w:num>
  <w:num w:numId="12" w16cid:durableId="653680128">
    <w:abstractNumId w:val="6"/>
  </w:num>
  <w:num w:numId="13" w16cid:durableId="1736200640">
    <w:abstractNumId w:val="11"/>
  </w:num>
  <w:num w:numId="14" w16cid:durableId="178471242">
    <w:abstractNumId w:val="3"/>
  </w:num>
  <w:num w:numId="15" w16cid:durableId="2080978852">
    <w:abstractNumId w:val="26"/>
  </w:num>
  <w:num w:numId="16" w16cid:durableId="1201630550">
    <w:abstractNumId w:val="30"/>
  </w:num>
  <w:num w:numId="17" w16cid:durableId="1422141494">
    <w:abstractNumId w:val="31"/>
  </w:num>
  <w:num w:numId="18" w16cid:durableId="1619491066">
    <w:abstractNumId w:val="10"/>
  </w:num>
  <w:num w:numId="19" w16cid:durableId="1752703966">
    <w:abstractNumId w:val="9"/>
  </w:num>
  <w:num w:numId="20" w16cid:durableId="734166651">
    <w:abstractNumId w:val="13"/>
  </w:num>
  <w:num w:numId="21" w16cid:durableId="2077508322">
    <w:abstractNumId w:val="24"/>
  </w:num>
  <w:num w:numId="22" w16cid:durableId="670833143">
    <w:abstractNumId w:val="0"/>
  </w:num>
  <w:num w:numId="23" w16cid:durableId="1566456645">
    <w:abstractNumId w:val="20"/>
  </w:num>
  <w:num w:numId="24" w16cid:durableId="2104953956">
    <w:abstractNumId w:val="16"/>
  </w:num>
  <w:num w:numId="25" w16cid:durableId="119955095">
    <w:abstractNumId w:val="14"/>
  </w:num>
  <w:num w:numId="26" w16cid:durableId="491021840">
    <w:abstractNumId w:val="29"/>
  </w:num>
  <w:num w:numId="27" w16cid:durableId="802312522">
    <w:abstractNumId w:val="25"/>
  </w:num>
  <w:num w:numId="28" w16cid:durableId="1457217647">
    <w:abstractNumId w:val="27"/>
  </w:num>
  <w:num w:numId="29" w16cid:durableId="1517495710">
    <w:abstractNumId w:val="1"/>
  </w:num>
  <w:num w:numId="30" w16cid:durableId="1530609690">
    <w:abstractNumId w:val="21"/>
  </w:num>
  <w:num w:numId="31" w16cid:durableId="1492680103">
    <w:abstractNumId w:val="2"/>
  </w:num>
  <w:num w:numId="32" w16cid:durableId="1048529076">
    <w:abstractNumId w:val="8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łgorzata Chojnacka">
    <w15:presenceInfo w15:providerId="AD" w15:userId="S-1-5-21-2619306676-2800222060-3362172700-3631"/>
  </w15:person>
  <w15:person w15:author="Przemysław Mentkowski">
    <w15:presenceInfo w15:providerId="AD" w15:userId="S-1-5-21-2619306676-2800222060-3362172700-3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44"/>
    <w:rsid w:val="00011B12"/>
    <w:rsid w:val="00014DF0"/>
    <w:rsid w:val="00016679"/>
    <w:rsid w:val="0002063F"/>
    <w:rsid w:val="00022525"/>
    <w:rsid w:val="00023781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751"/>
    <w:rsid w:val="000464CC"/>
    <w:rsid w:val="00046E00"/>
    <w:rsid w:val="00046EB9"/>
    <w:rsid w:val="000479E3"/>
    <w:rsid w:val="00050D1E"/>
    <w:rsid w:val="0005205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D82"/>
    <w:rsid w:val="00070E97"/>
    <w:rsid w:val="00071696"/>
    <w:rsid w:val="000723C9"/>
    <w:rsid w:val="00073DFE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B0BA9"/>
    <w:rsid w:val="000B12E4"/>
    <w:rsid w:val="000B1D05"/>
    <w:rsid w:val="000B31D5"/>
    <w:rsid w:val="000B3BE5"/>
    <w:rsid w:val="000B584B"/>
    <w:rsid w:val="000B6B8E"/>
    <w:rsid w:val="000B786A"/>
    <w:rsid w:val="000B79E6"/>
    <w:rsid w:val="000C356A"/>
    <w:rsid w:val="000C3776"/>
    <w:rsid w:val="000C4789"/>
    <w:rsid w:val="000C57A6"/>
    <w:rsid w:val="000C5C11"/>
    <w:rsid w:val="000C6679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EA0"/>
    <w:rsid w:val="000E76F2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B27"/>
    <w:rsid w:val="00124AA3"/>
    <w:rsid w:val="00124BF7"/>
    <w:rsid w:val="001257CF"/>
    <w:rsid w:val="0012588A"/>
    <w:rsid w:val="00126D3E"/>
    <w:rsid w:val="00127D76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40ED"/>
    <w:rsid w:val="0014592B"/>
    <w:rsid w:val="00145EB7"/>
    <w:rsid w:val="00146606"/>
    <w:rsid w:val="00146BF3"/>
    <w:rsid w:val="00147828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558F"/>
    <w:rsid w:val="00175A7B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F30"/>
    <w:rsid w:val="00190AC4"/>
    <w:rsid w:val="00191539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7A3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27B3"/>
    <w:rsid w:val="001C2DD2"/>
    <w:rsid w:val="001C6A54"/>
    <w:rsid w:val="001C6B99"/>
    <w:rsid w:val="001C6CE3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7C7"/>
    <w:rsid w:val="001D73F9"/>
    <w:rsid w:val="001E1C9A"/>
    <w:rsid w:val="001E2370"/>
    <w:rsid w:val="001E23BF"/>
    <w:rsid w:val="001E26B7"/>
    <w:rsid w:val="001E2A23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200E12"/>
    <w:rsid w:val="00200ED8"/>
    <w:rsid w:val="002017C5"/>
    <w:rsid w:val="00202143"/>
    <w:rsid w:val="00204DC2"/>
    <w:rsid w:val="002064AC"/>
    <w:rsid w:val="002065EC"/>
    <w:rsid w:val="00206686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48F4"/>
    <w:rsid w:val="00224D8A"/>
    <w:rsid w:val="002250AE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1525"/>
    <w:rsid w:val="0024296A"/>
    <w:rsid w:val="00243C37"/>
    <w:rsid w:val="00246B6E"/>
    <w:rsid w:val="0024746D"/>
    <w:rsid w:val="00247510"/>
    <w:rsid w:val="00250E8E"/>
    <w:rsid w:val="002522DD"/>
    <w:rsid w:val="002524FD"/>
    <w:rsid w:val="002526D4"/>
    <w:rsid w:val="00252A8B"/>
    <w:rsid w:val="00252B05"/>
    <w:rsid w:val="00253292"/>
    <w:rsid w:val="002533D6"/>
    <w:rsid w:val="00253892"/>
    <w:rsid w:val="00253A63"/>
    <w:rsid w:val="0025520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7C9"/>
    <w:rsid w:val="00281A2E"/>
    <w:rsid w:val="00281B9C"/>
    <w:rsid w:val="002844F4"/>
    <w:rsid w:val="00284BE9"/>
    <w:rsid w:val="0028733D"/>
    <w:rsid w:val="00287F62"/>
    <w:rsid w:val="0029078F"/>
    <w:rsid w:val="0029178C"/>
    <w:rsid w:val="0029409B"/>
    <w:rsid w:val="00294A58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82B"/>
    <w:rsid w:val="002B2C68"/>
    <w:rsid w:val="002B4A7D"/>
    <w:rsid w:val="002B5482"/>
    <w:rsid w:val="002B722C"/>
    <w:rsid w:val="002B7370"/>
    <w:rsid w:val="002B768F"/>
    <w:rsid w:val="002B7D66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DB6"/>
    <w:rsid w:val="002C66D6"/>
    <w:rsid w:val="002D0017"/>
    <w:rsid w:val="002D01B4"/>
    <w:rsid w:val="002D3F3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4C93"/>
    <w:rsid w:val="00315CFA"/>
    <w:rsid w:val="00320007"/>
    <w:rsid w:val="0032394F"/>
    <w:rsid w:val="00323F86"/>
    <w:rsid w:val="00324201"/>
    <w:rsid w:val="00324653"/>
    <w:rsid w:val="0032590D"/>
    <w:rsid w:val="0033125C"/>
    <w:rsid w:val="00332FEA"/>
    <w:rsid w:val="00333970"/>
    <w:rsid w:val="00333C0A"/>
    <w:rsid w:val="00334A65"/>
    <w:rsid w:val="00334A9D"/>
    <w:rsid w:val="00335C97"/>
    <w:rsid w:val="00335EC9"/>
    <w:rsid w:val="00335F39"/>
    <w:rsid w:val="0033632E"/>
    <w:rsid w:val="0034130A"/>
    <w:rsid w:val="00342DB1"/>
    <w:rsid w:val="00343082"/>
    <w:rsid w:val="00343BEA"/>
    <w:rsid w:val="00345DDF"/>
    <w:rsid w:val="00346152"/>
    <w:rsid w:val="003465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21F7"/>
    <w:rsid w:val="00363335"/>
    <w:rsid w:val="003635F5"/>
    <w:rsid w:val="003636A9"/>
    <w:rsid w:val="00363983"/>
    <w:rsid w:val="003639A4"/>
    <w:rsid w:val="00363AC8"/>
    <w:rsid w:val="003655AA"/>
    <w:rsid w:val="003657E6"/>
    <w:rsid w:val="00367401"/>
    <w:rsid w:val="00371DE3"/>
    <w:rsid w:val="00373881"/>
    <w:rsid w:val="00374692"/>
    <w:rsid w:val="00375206"/>
    <w:rsid w:val="00375B35"/>
    <w:rsid w:val="0037608C"/>
    <w:rsid w:val="0037779C"/>
    <w:rsid w:val="00381D56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5C3"/>
    <w:rsid w:val="0039375D"/>
    <w:rsid w:val="003938D9"/>
    <w:rsid w:val="00396072"/>
    <w:rsid w:val="00397489"/>
    <w:rsid w:val="00397CAD"/>
    <w:rsid w:val="003A0754"/>
    <w:rsid w:val="003A17CF"/>
    <w:rsid w:val="003A1F38"/>
    <w:rsid w:val="003A2D73"/>
    <w:rsid w:val="003A32E8"/>
    <w:rsid w:val="003A37F0"/>
    <w:rsid w:val="003A3E90"/>
    <w:rsid w:val="003A4AC4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708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E32"/>
    <w:rsid w:val="00444F02"/>
    <w:rsid w:val="00445334"/>
    <w:rsid w:val="004478E4"/>
    <w:rsid w:val="004503CC"/>
    <w:rsid w:val="004528D0"/>
    <w:rsid w:val="00452919"/>
    <w:rsid w:val="00452DD4"/>
    <w:rsid w:val="004538C6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4F0"/>
    <w:rsid w:val="00466DAD"/>
    <w:rsid w:val="0046754C"/>
    <w:rsid w:val="0046777A"/>
    <w:rsid w:val="00470710"/>
    <w:rsid w:val="00470A44"/>
    <w:rsid w:val="00472B37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48B8"/>
    <w:rsid w:val="004951FC"/>
    <w:rsid w:val="0049599F"/>
    <w:rsid w:val="00495EFA"/>
    <w:rsid w:val="004973B5"/>
    <w:rsid w:val="004976B6"/>
    <w:rsid w:val="004A0F68"/>
    <w:rsid w:val="004A106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32C"/>
    <w:rsid w:val="004E3A6D"/>
    <w:rsid w:val="004E3FAD"/>
    <w:rsid w:val="004E45FE"/>
    <w:rsid w:val="004E495D"/>
    <w:rsid w:val="004E4B6C"/>
    <w:rsid w:val="004E509D"/>
    <w:rsid w:val="004E65C0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84D"/>
    <w:rsid w:val="00505150"/>
    <w:rsid w:val="005051ED"/>
    <w:rsid w:val="00505803"/>
    <w:rsid w:val="00507B1D"/>
    <w:rsid w:val="00510313"/>
    <w:rsid w:val="00511230"/>
    <w:rsid w:val="005115B8"/>
    <w:rsid w:val="00512587"/>
    <w:rsid w:val="005147D2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4C53"/>
    <w:rsid w:val="00545A4C"/>
    <w:rsid w:val="0054631E"/>
    <w:rsid w:val="005477D3"/>
    <w:rsid w:val="00547F60"/>
    <w:rsid w:val="005511B5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01AF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0EEF"/>
    <w:rsid w:val="00591B15"/>
    <w:rsid w:val="00591DFA"/>
    <w:rsid w:val="00591E6A"/>
    <w:rsid w:val="005932A0"/>
    <w:rsid w:val="00595C8F"/>
    <w:rsid w:val="00596757"/>
    <w:rsid w:val="00596AD0"/>
    <w:rsid w:val="00596C15"/>
    <w:rsid w:val="00597380"/>
    <w:rsid w:val="005A0B6F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CE5"/>
    <w:rsid w:val="005C025F"/>
    <w:rsid w:val="005C0DB7"/>
    <w:rsid w:val="005C1839"/>
    <w:rsid w:val="005C2574"/>
    <w:rsid w:val="005C469E"/>
    <w:rsid w:val="005C47D0"/>
    <w:rsid w:val="005C607E"/>
    <w:rsid w:val="005C76CE"/>
    <w:rsid w:val="005C7C95"/>
    <w:rsid w:val="005D0597"/>
    <w:rsid w:val="005D0AB5"/>
    <w:rsid w:val="005D133A"/>
    <w:rsid w:val="005D2671"/>
    <w:rsid w:val="005D38B5"/>
    <w:rsid w:val="005D4CBA"/>
    <w:rsid w:val="005D5E65"/>
    <w:rsid w:val="005D6B8D"/>
    <w:rsid w:val="005D6EB8"/>
    <w:rsid w:val="005E070E"/>
    <w:rsid w:val="005E0939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81E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63C"/>
    <w:rsid w:val="006067A1"/>
    <w:rsid w:val="00607386"/>
    <w:rsid w:val="00607BF0"/>
    <w:rsid w:val="0061003F"/>
    <w:rsid w:val="00611F2B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1836"/>
    <w:rsid w:val="006228F4"/>
    <w:rsid w:val="00622D71"/>
    <w:rsid w:val="006231DA"/>
    <w:rsid w:val="0062353A"/>
    <w:rsid w:val="00625620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66EFA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0B9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10A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0C0"/>
    <w:rsid w:val="00696085"/>
    <w:rsid w:val="00697E29"/>
    <w:rsid w:val="006A0B64"/>
    <w:rsid w:val="006A0DCE"/>
    <w:rsid w:val="006A1076"/>
    <w:rsid w:val="006A1FAC"/>
    <w:rsid w:val="006A2D70"/>
    <w:rsid w:val="006A36A9"/>
    <w:rsid w:val="006A5ABC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C0B"/>
    <w:rsid w:val="006C4CF1"/>
    <w:rsid w:val="006C55B4"/>
    <w:rsid w:val="006C5E80"/>
    <w:rsid w:val="006C660C"/>
    <w:rsid w:val="006C7E4E"/>
    <w:rsid w:val="006D0AE6"/>
    <w:rsid w:val="006D16B7"/>
    <w:rsid w:val="006D2375"/>
    <w:rsid w:val="006D5858"/>
    <w:rsid w:val="006D611E"/>
    <w:rsid w:val="006D7EF9"/>
    <w:rsid w:val="006E016D"/>
    <w:rsid w:val="006E0941"/>
    <w:rsid w:val="006E0B80"/>
    <w:rsid w:val="006E150B"/>
    <w:rsid w:val="006E1F7B"/>
    <w:rsid w:val="006E293B"/>
    <w:rsid w:val="006E2F29"/>
    <w:rsid w:val="006E39C5"/>
    <w:rsid w:val="006E4A20"/>
    <w:rsid w:val="006E4B05"/>
    <w:rsid w:val="006E4D85"/>
    <w:rsid w:val="006E61CA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F33"/>
    <w:rsid w:val="0076166B"/>
    <w:rsid w:val="00761C21"/>
    <w:rsid w:val="00761CBD"/>
    <w:rsid w:val="00762BCF"/>
    <w:rsid w:val="00763B8A"/>
    <w:rsid w:val="00764368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0D85"/>
    <w:rsid w:val="00773A9F"/>
    <w:rsid w:val="007749FB"/>
    <w:rsid w:val="007750C5"/>
    <w:rsid w:val="00775658"/>
    <w:rsid w:val="007760DA"/>
    <w:rsid w:val="0077679B"/>
    <w:rsid w:val="00776E52"/>
    <w:rsid w:val="00780771"/>
    <w:rsid w:val="00780CDA"/>
    <w:rsid w:val="00780E84"/>
    <w:rsid w:val="00781F95"/>
    <w:rsid w:val="007820A9"/>
    <w:rsid w:val="007823B6"/>
    <w:rsid w:val="007835F1"/>
    <w:rsid w:val="00783B0C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107B"/>
    <w:rsid w:val="007C293F"/>
    <w:rsid w:val="007C2A16"/>
    <w:rsid w:val="007C2F6D"/>
    <w:rsid w:val="007C2FFE"/>
    <w:rsid w:val="007C347F"/>
    <w:rsid w:val="007C3D2D"/>
    <w:rsid w:val="007C4614"/>
    <w:rsid w:val="007C492A"/>
    <w:rsid w:val="007C57D4"/>
    <w:rsid w:val="007C7799"/>
    <w:rsid w:val="007D394F"/>
    <w:rsid w:val="007D3A25"/>
    <w:rsid w:val="007D4D18"/>
    <w:rsid w:val="007D66E4"/>
    <w:rsid w:val="007D7292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07C77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7A6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7458"/>
    <w:rsid w:val="0085762C"/>
    <w:rsid w:val="00857D4B"/>
    <w:rsid w:val="008613F8"/>
    <w:rsid w:val="0086238E"/>
    <w:rsid w:val="00862640"/>
    <w:rsid w:val="00862AD2"/>
    <w:rsid w:val="00862AEF"/>
    <w:rsid w:val="0086411C"/>
    <w:rsid w:val="00864888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77EF0"/>
    <w:rsid w:val="008812FE"/>
    <w:rsid w:val="00881DE1"/>
    <w:rsid w:val="00882089"/>
    <w:rsid w:val="00883456"/>
    <w:rsid w:val="0088392D"/>
    <w:rsid w:val="00883EFA"/>
    <w:rsid w:val="00883F10"/>
    <w:rsid w:val="008866F8"/>
    <w:rsid w:val="0088690D"/>
    <w:rsid w:val="00887289"/>
    <w:rsid w:val="008873B6"/>
    <w:rsid w:val="00890329"/>
    <w:rsid w:val="0089051F"/>
    <w:rsid w:val="008915B8"/>
    <w:rsid w:val="00892213"/>
    <w:rsid w:val="008926E9"/>
    <w:rsid w:val="00892CF4"/>
    <w:rsid w:val="008935A4"/>
    <w:rsid w:val="00894A2A"/>
    <w:rsid w:val="00894D47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4C39"/>
    <w:rsid w:val="008A547D"/>
    <w:rsid w:val="008A7DB8"/>
    <w:rsid w:val="008B00DE"/>
    <w:rsid w:val="008B0171"/>
    <w:rsid w:val="008B122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C702C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4F3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772"/>
    <w:rsid w:val="008F4F2E"/>
    <w:rsid w:val="008F5127"/>
    <w:rsid w:val="008F5431"/>
    <w:rsid w:val="008F54E0"/>
    <w:rsid w:val="008F6178"/>
    <w:rsid w:val="008F6288"/>
    <w:rsid w:val="008F7257"/>
    <w:rsid w:val="00900038"/>
    <w:rsid w:val="00901587"/>
    <w:rsid w:val="00903398"/>
    <w:rsid w:val="00904F79"/>
    <w:rsid w:val="009050F5"/>
    <w:rsid w:val="00906266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54F0"/>
    <w:rsid w:val="009555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B45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92F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7158"/>
    <w:rsid w:val="009A04F2"/>
    <w:rsid w:val="009A1A1F"/>
    <w:rsid w:val="009A2361"/>
    <w:rsid w:val="009A2B2D"/>
    <w:rsid w:val="009A33BE"/>
    <w:rsid w:val="009A3DC5"/>
    <w:rsid w:val="009A45DC"/>
    <w:rsid w:val="009A4DA2"/>
    <w:rsid w:val="009A50F7"/>
    <w:rsid w:val="009A6055"/>
    <w:rsid w:val="009B10CE"/>
    <w:rsid w:val="009B120E"/>
    <w:rsid w:val="009B1A55"/>
    <w:rsid w:val="009B2E78"/>
    <w:rsid w:val="009B377D"/>
    <w:rsid w:val="009B3B61"/>
    <w:rsid w:val="009B407F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0DF3"/>
    <w:rsid w:val="009D19AB"/>
    <w:rsid w:val="009D20E2"/>
    <w:rsid w:val="009D2574"/>
    <w:rsid w:val="009D2840"/>
    <w:rsid w:val="009D374B"/>
    <w:rsid w:val="009D5251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4CB0"/>
    <w:rsid w:val="00A25E48"/>
    <w:rsid w:val="00A25E7D"/>
    <w:rsid w:val="00A2648E"/>
    <w:rsid w:val="00A31105"/>
    <w:rsid w:val="00A33430"/>
    <w:rsid w:val="00A338BD"/>
    <w:rsid w:val="00A34104"/>
    <w:rsid w:val="00A344DB"/>
    <w:rsid w:val="00A35C6D"/>
    <w:rsid w:val="00A36539"/>
    <w:rsid w:val="00A36D00"/>
    <w:rsid w:val="00A36F74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0E"/>
    <w:rsid w:val="00A471B3"/>
    <w:rsid w:val="00A50757"/>
    <w:rsid w:val="00A5076A"/>
    <w:rsid w:val="00A50F1D"/>
    <w:rsid w:val="00A514B6"/>
    <w:rsid w:val="00A52282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5294"/>
    <w:rsid w:val="00A65386"/>
    <w:rsid w:val="00A6569A"/>
    <w:rsid w:val="00A65A82"/>
    <w:rsid w:val="00A65AFB"/>
    <w:rsid w:val="00A664F9"/>
    <w:rsid w:val="00A66AA1"/>
    <w:rsid w:val="00A67C37"/>
    <w:rsid w:val="00A67F6C"/>
    <w:rsid w:val="00A73029"/>
    <w:rsid w:val="00A734FB"/>
    <w:rsid w:val="00A737B7"/>
    <w:rsid w:val="00A77F67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2D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D6"/>
    <w:rsid w:val="00AC60F0"/>
    <w:rsid w:val="00AC65E1"/>
    <w:rsid w:val="00AC76D2"/>
    <w:rsid w:val="00AD0E48"/>
    <w:rsid w:val="00AD0E75"/>
    <w:rsid w:val="00AD312E"/>
    <w:rsid w:val="00AD3C5B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7BD"/>
    <w:rsid w:val="00B2055E"/>
    <w:rsid w:val="00B20A1A"/>
    <w:rsid w:val="00B21FA1"/>
    <w:rsid w:val="00B23243"/>
    <w:rsid w:val="00B25908"/>
    <w:rsid w:val="00B25B01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3EE"/>
    <w:rsid w:val="00B36919"/>
    <w:rsid w:val="00B37A7E"/>
    <w:rsid w:val="00B37E9A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4A76"/>
    <w:rsid w:val="00B656BE"/>
    <w:rsid w:val="00B65765"/>
    <w:rsid w:val="00B677A8"/>
    <w:rsid w:val="00B70729"/>
    <w:rsid w:val="00B70748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6727"/>
    <w:rsid w:val="00B76D31"/>
    <w:rsid w:val="00B80E49"/>
    <w:rsid w:val="00B80E7B"/>
    <w:rsid w:val="00B81241"/>
    <w:rsid w:val="00B816F2"/>
    <w:rsid w:val="00B81D07"/>
    <w:rsid w:val="00B83A3E"/>
    <w:rsid w:val="00B8444F"/>
    <w:rsid w:val="00B84FF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6544"/>
    <w:rsid w:val="00BC660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0CDC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17594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6915"/>
    <w:rsid w:val="00C27A9B"/>
    <w:rsid w:val="00C3007A"/>
    <w:rsid w:val="00C30140"/>
    <w:rsid w:val="00C30498"/>
    <w:rsid w:val="00C3099E"/>
    <w:rsid w:val="00C3266D"/>
    <w:rsid w:val="00C32B75"/>
    <w:rsid w:val="00C334B1"/>
    <w:rsid w:val="00C3374F"/>
    <w:rsid w:val="00C3461E"/>
    <w:rsid w:val="00C356B3"/>
    <w:rsid w:val="00C356BA"/>
    <w:rsid w:val="00C36C4F"/>
    <w:rsid w:val="00C404A6"/>
    <w:rsid w:val="00C415A8"/>
    <w:rsid w:val="00C41B31"/>
    <w:rsid w:val="00C43624"/>
    <w:rsid w:val="00C43EFB"/>
    <w:rsid w:val="00C44C0F"/>
    <w:rsid w:val="00C50DF5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2AE"/>
    <w:rsid w:val="00C63FAA"/>
    <w:rsid w:val="00C64D51"/>
    <w:rsid w:val="00C659FC"/>
    <w:rsid w:val="00C66DE7"/>
    <w:rsid w:val="00C67AE9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289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6C07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8CF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1D44"/>
    <w:rsid w:val="00D034BC"/>
    <w:rsid w:val="00D04414"/>
    <w:rsid w:val="00D050F5"/>
    <w:rsid w:val="00D057F1"/>
    <w:rsid w:val="00D06192"/>
    <w:rsid w:val="00D0687F"/>
    <w:rsid w:val="00D07FA9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132"/>
    <w:rsid w:val="00D33C49"/>
    <w:rsid w:val="00D34B18"/>
    <w:rsid w:val="00D34ED0"/>
    <w:rsid w:val="00D34FC7"/>
    <w:rsid w:val="00D35185"/>
    <w:rsid w:val="00D35DFD"/>
    <w:rsid w:val="00D371F3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4CBD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1A9"/>
    <w:rsid w:val="00D743D6"/>
    <w:rsid w:val="00D75338"/>
    <w:rsid w:val="00D75FE2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53C0"/>
    <w:rsid w:val="00D967E4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6D4F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10AB"/>
    <w:rsid w:val="00E01DE6"/>
    <w:rsid w:val="00E0278F"/>
    <w:rsid w:val="00E04946"/>
    <w:rsid w:val="00E04FEA"/>
    <w:rsid w:val="00E05A5E"/>
    <w:rsid w:val="00E06077"/>
    <w:rsid w:val="00E06BA9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2A8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4B6B"/>
    <w:rsid w:val="00E44B76"/>
    <w:rsid w:val="00E458E8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71AB"/>
    <w:rsid w:val="00E57444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90"/>
    <w:rsid w:val="00E77196"/>
    <w:rsid w:val="00E7796D"/>
    <w:rsid w:val="00E80122"/>
    <w:rsid w:val="00E80BD9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7019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89A"/>
    <w:rsid w:val="00EE29B2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F00062"/>
    <w:rsid w:val="00F001AB"/>
    <w:rsid w:val="00F01401"/>
    <w:rsid w:val="00F03147"/>
    <w:rsid w:val="00F034FA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28F4"/>
    <w:rsid w:val="00F12DFB"/>
    <w:rsid w:val="00F13D9E"/>
    <w:rsid w:val="00F1449D"/>
    <w:rsid w:val="00F15D0F"/>
    <w:rsid w:val="00F179A2"/>
    <w:rsid w:val="00F17CF4"/>
    <w:rsid w:val="00F20593"/>
    <w:rsid w:val="00F20AE3"/>
    <w:rsid w:val="00F20D43"/>
    <w:rsid w:val="00F21B1E"/>
    <w:rsid w:val="00F22149"/>
    <w:rsid w:val="00F22EA9"/>
    <w:rsid w:val="00F26B6B"/>
    <w:rsid w:val="00F276CF"/>
    <w:rsid w:val="00F276DE"/>
    <w:rsid w:val="00F31355"/>
    <w:rsid w:val="00F31C41"/>
    <w:rsid w:val="00F33793"/>
    <w:rsid w:val="00F3572E"/>
    <w:rsid w:val="00F359C6"/>
    <w:rsid w:val="00F36442"/>
    <w:rsid w:val="00F36846"/>
    <w:rsid w:val="00F3699A"/>
    <w:rsid w:val="00F404F7"/>
    <w:rsid w:val="00F409D7"/>
    <w:rsid w:val="00F40F01"/>
    <w:rsid w:val="00F4172E"/>
    <w:rsid w:val="00F4295B"/>
    <w:rsid w:val="00F42E48"/>
    <w:rsid w:val="00F43E8D"/>
    <w:rsid w:val="00F45413"/>
    <w:rsid w:val="00F45AC2"/>
    <w:rsid w:val="00F46260"/>
    <w:rsid w:val="00F464D4"/>
    <w:rsid w:val="00F46D0B"/>
    <w:rsid w:val="00F50AA8"/>
    <w:rsid w:val="00F51395"/>
    <w:rsid w:val="00F53F56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1D1C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6CF"/>
    <w:rsid w:val="00FC1809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0755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507"/>
    <w:rsid w:val="00FE1E44"/>
    <w:rsid w:val="00FE239C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1B7B4"/>
  <w15:chartTrackingRefBased/>
  <w15:docId w15:val="{4299A64D-75F0-4ADC-AAA2-ECE39E1E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mments" Target="comments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22</Pages>
  <Words>4313</Words>
  <Characters>25884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30137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Przemysław Mentkowski</cp:lastModifiedBy>
  <cp:revision>28</cp:revision>
  <cp:lastPrinted>2023-05-05T07:17:00Z</cp:lastPrinted>
  <dcterms:created xsi:type="dcterms:W3CDTF">2024-04-05T08:18:00Z</dcterms:created>
  <dcterms:modified xsi:type="dcterms:W3CDTF">2024-06-18T11:28:00Z</dcterms:modified>
</cp:coreProperties>
</file>