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6FAF73E1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>Fundusze Europejskie dla rzecz zwiększenia dostępności regionalnej i infrastrukturalnej dla mieszkańców</w:t>
      </w:r>
    </w:p>
    <w:p w14:paraId="18D87937" w14:textId="348F1F55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 tym podstawowej opieki zdrowotnej, oraz wspieranie przechodzenia od opieki instytucjonalnej do opieki rodzinnej i środowiskowej</w:t>
      </w:r>
    </w:p>
    <w:p w14:paraId="43AEE64E" w14:textId="4BE91F1A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9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</w:p>
    <w:p w14:paraId="27C62870" w14:textId="39DE34DE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167A7" w:rsidRPr="00E80DDF">
        <w:rPr>
          <w:rFonts w:ascii="Arial" w:hAnsi="Arial" w:cs="Arial"/>
          <w:b/>
          <w:bCs/>
          <w:sz w:val="24"/>
          <w:szCs w:val="24"/>
        </w:rPr>
        <w:t>Rozwój ochrony zdrowia psychicznego w zakresie Centrów Zdrowia Psychicznego</w:t>
      </w:r>
      <w:r w:rsidR="003C02F4" w:rsidRPr="00E80DDF">
        <w:rPr>
          <w:rFonts w:ascii="Arial" w:hAnsi="Arial" w:cs="Arial"/>
          <w:b/>
          <w:bCs/>
          <w:sz w:val="24"/>
          <w:szCs w:val="24"/>
        </w:rPr>
        <w:t xml:space="preserve"> dla dorosłych</w:t>
      </w:r>
      <w:r w:rsidR="00AF18F0">
        <w:rPr>
          <w:rFonts w:ascii="Arial" w:hAnsi="Arial" w:cs="Arial"/>
          <w:b/>
          <w:bCs/>
          <w:sz w:val="24"/>
          <w:szCs w:val="24"/>
        </w:rPr>
        <w:t xml:space="preserve"> – tryb niekonkurencyjny</w:t>
      </w:r>
    </w:p>
    <w:p w14:paraId="3479837B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niekonkurencyjny</w:t>
      </w:r>
    </w:p>
    <w:p w14:paraId="34B5D8A1" w14:textId="3D8B746F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447540" w14:textId="1DA62D92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80DDF">
        <w:rPr>
          <w:rFonts w:ascii="Arial" w:hAnsi="Arial" w:cs="Arial"/>
          <w:color w:val="000000"/>
          <w:sz w:val="24"/>
          <w:szCs w:val="24"/>
        </w:rPr>
        <w:t xml:space="preserve">Nabór jest skierowany do </w:t>
      </w:r>
      <w:r w:rsidR="003C0BD3" w:rsidRPr="00E80DDF">
        <w:rPr>
          <w:rFonts w:ascii="Arial" w:hAnsi="Arial" w:cs="Arial"/>
          <w:color w:val="000000"/>
          <w:sz w:val="24"/>
          <w:szCs w:val="24"/>
        </w:rPr>
        <w:t xml:space="preserve">podmiotów </w:t>
      </w:r>
      <w:r w:rsidR="0049495B">
        <w:rPr>
          <w:rFonts w:ascii="Arial" w:hAnsi="Arial" w:cs="Arial"/>
          <w:color w:val="000000"/>
          <w:sz w:val="24"/>
          <w:szCs w:val="24"/>
        </w:rPr>
        <w:t xml:space="preserve">wykonujących działalność </w:t>
      </w:r>
      <w:r w:rsidR="0049495B" w:rsidRPr="00E80DDF">
        <w:rPr>
          <w:rFonts w:ascii="Arial" w:hAnsi="Arial" w:cs="Arial"/>
          <w:color w:val="000000"/>
          <w:sz w:val="24"/>
          <w:szCs w:val="24"/>
        </w:rPr>
        <w:t>lecznicz</w:t>
      </w:r>
      <w:r w:rsidR="0049495B">
        <w:rPr>
          <w:rFonts w:ascii="Arial" w:hAnsi="Arial" w:cs="Arial"/>
          <w:color w:val="000000"/>
          <w:sz w:val="24"/>
          <w:szCs w:val="24"/>
        </w:rPr>
        <w:t>ą</w:t>
      </w:r>
      <w:r w:rsidR="00A54973" w:rsidRPr="00E80DDF">
        <w:rPr>
          <w:rFonts w:ascii="Arial" w:hAnsi="Arial" w:cs="Arial"/>
          <w:color w:val="000000"/>
          <w:sz w:val="24"/>
          <w:szCs w:val="24"/>
        </w:rPr>
        <w:t>,</w:t>
      </w:r>
      <w:r w:rsidR="003C0BD3" w:rsidRPr="00E80DDF">
        <w:rPr>
          <w:rFonts w:ascii="Arial" w:hAnsi="Arial" w:cs="Arial"/>
          <w:color w:val="000000"/>
          <w:sz w:val="24"/>
          <w:szCs w:val="24"/>
        </w:rPr>
        <w:t xml:space="preserve"> </w:t>
      </w:r>
      <w:r w:rsidR="00A54973" w:rsidRPr="00E80DDF">
        <w:rPr>
          <w:rFonts w:ascii="Arial" w:hAnsi="Arial" w:cs="Arial"/>
          <w:color w:val="000000"/>
          <w:sz w:val="24"/>
          <w:szCs w:val="24"/>
        </w:rPr>
        <w:t>dla których podmiotem tworzącym i sprawującym nadzór jest Województwo Kujawsko-Pomorskie.</w:t>
      </w:r>
      <w:r w:rsidRPr="00E80DD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DFEDBED" w14:textId="7E7DC240" w:rsidR="00DF3121" w:rsidRPr="00E80DDF" w:rsidRDefault="00DF43B9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80DDF">
        <w:rPr>
          <w:rFonts w:ascii="Arial" w:hAnsi="Arial" w:cs="Arial"/>
          <w:color w:val="000000"/>
          <w:sz w:val="24"/>
          <w:szCs w:val="24"/>
        </w:rPr>
        <w:t xml:space="preserve">Zakres wsparcia to inwestycje w </w:t>
      </w:r>
      <w:r w:rsidR="00252C77" w:rsidRPr="00E80DDF">
        <w:rPr>
          <w:rFonts w:ascii="Arial" w:hAnsi="Arial" w:cs="Arial"/>
          <w:color w:val="000000"/>
          <w:sz w:val="24"/>
          <w:szCs w:val="24"/>
        </w:rPr>
        <w:t>Centra Zdrowia Psychicznego</w:t>
      </w:r>
      <w:r w:rsidR="00413A7F" w:rsidRPr="00E80DDF">
        <w:rPr>
          <w:rFonts w:ascii="Arial" w:hAnsi="Arial" w:cs="Arial"/>
          <w:color w:val="000000"/>
          <w:sz w:val="24"/>
          <w:szCs w:val="24"/>
        </w:rPr>
        <w:t xml:space="preserve"> dla dorosłych na terenie województwa kujawsko-pomorskiego</w:t>
      </w:r>
      <w:r w:rsidR="007D31C8" w:rsidRPr="00E80DDF">
        <w:rPr>
          <w:rFonts w:ascii="Arial" w:hAnsi="Arial" w:cs="Arial"/>
          <w:color w:val="000000"/>
          <w:sz w:val="24"/>
          <w:szCs w:val="24"/>
        </w:rPr>
        <w:t>.</w:t>
      </w:r>
    </w:p>
    <w:p w14:paraId="7F54A12D" w14:textId="77777777" w:rsidR="004877AC" w:rsidRPr="00E80DDF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3A33873" w14:textId="77777777" w:rsidR="004877AC" w:rsidRDefault="004877AC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AA10D4F" w14:textId="77777777" w:rsidR="00B011DB" w:rsidRPr="00E80DDF" w:rsidRDefault="00B011DB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062E58D" w14:textId="77777777" w:rsidR="001B6643" w:rsidRPr="00E80DDF" w:rsidRDefault="001B6643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45F8DE6" w14:textId="2E17A651" w:rsidR="005172B5" w:rsidRPr="00E80DDF" w:rsidRDefault="00EB5D94" w:rsidP="007A0DA5">
      <w:pPr>
        <w:tabs>
          <w:tab w:val="left" w:pos="4253"/>
        </w:tabs>
        <w:jc w:val="both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E80DDF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2F06962" w14:textId="77777777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5DD8E6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60 z późn.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późn.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sprawie stosowania art. 107 i 108 Traktatu o funkcjonowaniu Unii Europejskiej do pomocy de minimis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47D6DFF4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ins w:id="1" w:author="Monika Orzechowska" w:date="2024-06-17T14:09:00Z">
              <w:r w:rsidR="00897729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2"/>
              <w:r w:rsidR="00897729">
                <w:rPr>
                  <w:rFonts w:ascii="Arial" w:hAnsi="Arial" w:cs="Arial"/>
                  <w:sz w:val="24"/>
                  <w:szCs w:val="24"/>
                </w:rPr>
                <w:t>informacje znajdujące się na stronie internetowej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Start w:id="3"/>
            <w:del w:id="4" w:author="Monika Orzechowska" w:date="2024-06-17T14:09:00Z">
              <w:r w:rsidRPr="00E80DDF" w:rsidDel="00897729">
                <w:rPr>
                  <w:rFonts w:ascii="Arial" w:hAnsi="Arial" w:cs="Arial"/>
                  <w:sz w:val="24"/>
                  <w:szCs w:val="24"/>
                </w:rPr>
                <w:delText>listę</w:delText>
              </w:r>
            </w:del>
            <w:commentRangeEnd w:id="3"/>
            <w:r w:rsidR="00897729">
              <w:rPr>
                <w:rStyle w:val="Odwoaniedokomentarza"/>
                <w:lang w:val="x-none" w:eastAsia="x-none"/>
              </w:rPr>
              <w:commentReference w:id="3"/>
            </w:r>
            <w:del w:id="5" w:author="Monika Orzechowska" w:date="2024-06-17T14:09:00Z">
              <w:r w:rsidRPr="00E80DDF" w:rsidDel="00897729">
                <w:rPr>
                  <w:rFonts w:ascii="Arial" w:hAnsi="Arial" w:cs="Arial"/>
                  <w:sz w:val="24"/>
                  <w:szCs w:val="24"/>
                </w:rPr>
                <w:delText xml:space="preserve"> prowadzoną przez 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Rzecznika Praw Obywatelskich (RPO)</w:t>
            </w:r>
            <w:ins w:id="6" w:author="Monika Orzechowska" w:date="2024-06-17T14:09:00Z">
              <w:r w:rsidR="00897729">
                <w:rPr>
                  <w:rFonts w:ascii="Arial" w:hAnsi="Arial" w:cs="Arial"/>
                  <w:sz w:val="24"/>
                  <w:szCs w:val="24"/>
                </w:rPr>
                <w:t xml:space="preserve"> dotyczące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del w:id="7" w:author="Monika Orzechowska" w:date="2024-06-17T14:09:00Z">
              <w:r w:rsidRPr="00E80DDF" w:rsidDel="00897729">
                <w:rPr>
                  <w:rFonts w:ascii="Arial" w:hAnsi="Arial" w:cs="Arial"/>
                  <w:sz w:val="24"/>
                  <w:szCs w:val="24"/>
                </w:rPr>
                <w:delText xml:space="preserve">obejmującą 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ins w:id="8" w:author="Monika Orzechowska" w:date="2024-06-17T14:10:00Z">
              <w:r w:rsidR="00897729">
                <w:rPr>
                  <w:rFonts w:ascii="Arial" w:hAnsi="Arial" w:cs="Arial"/>
                  <w:sz w:val="24"/>
                  <w:szCs w:val="24"/>
                </w:rPr>
                <w:t>e</w:t>
              </w:r>
            </w:ins>
            <w:del w:id="9" w:author="Monika Orzechowska" w:date="2024-06-17T14:10:00Z">
              <w:r w:rsidRPr="00E80DDF" w:rsidDel="00897729">
                <w:rPr>
                  <w:rFonts w:ascii="Arial" w:hAnsi="Arial" w:cs="Arial"/>
                  <w:sz w:val="24"/>
                  <w:szCs w:val="24"/>
                </w:rPr>
                <w:delText>ą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End w:id="2"/>
            <w:r w:rsidR="00433419">
              <w:rPr>
                <w:rStyle w:val="Odwoaniedokomentarza"/>
                <w:lang w:val="x-none" w:eastAsia="x-none"/>
              </w:rPr>
              <w:commentReference w:id="2"/>
            </w:r>
            <w:r w:rsidRPr="00E80DDF">
              <w:rPr>
                <w:rFonts w:ascii="Arial" w:hAnsi="Arial" w:cs="Arial"/>
                <w:sz w:val="24"/>
                <w:szCs w:val="24"/>
              </w:rPr>
              <w:t>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397E2575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FC867" w14:textId="0281BAD3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5667FB8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77777777" w:rsidR="003040AA" w:rsidRPr="00E80DDF" w:rsidRDefault="003040AA" w:rsidP="003040AA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6426F1D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41E2A6D1" w14:textId="2576AFA5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2B671965" w14:textId="3F176A8A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 dofinansowanie wnioskodawca posiada prawo do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dysponowania gruntami lub obiektami na cele inwestycji, posiada wymaganą dokumentację techniczną i projektową, wymagane prawem decyzje, uzgodnienia i pozwolenia administracyjne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5F0FAC" w14:textId="59E8DD4D" w:rsidR="00447654" w:rsidRPr="00E80DDF" w:rsidRDefault="00447654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7EA612" w14:textId="77777777" w:rsidR="00447654" w:rsidRPr="00E80DDF" w:rsidRDefault="00447654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46040B" w14:textId="77777777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15F75B" w14:textId="77777777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4FBF4456" w14:textId="77777777" w:rsidR="003040AA" w:rsidRPr="00E80DDF" w:rsidRDefault="003040AA" w:rsidP="003040A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F2681EF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1C8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  <w:r w:rsidRPr="00E80DDF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E96EA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4672ED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B3D6C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433A5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735377C7" w14:textId="41447D00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5011FD2B" w14:textId="77777777" w:rsidTr="0078056B">
        <w:trPr>
          <w:trHeight w:val="1275"/>
        </w:trPr>
        <w:tc>
          <w:tcPr>
            <w:tcW w:w="1110" w:type="dxa"/>
            <w:vAlign w:val="center"/>
          </w:tcPr>
          <w:p w14:paraId="57782D5E" w14:textId="5EEEC2C0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38715F64" w14:textId="1A154509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96363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059" w:type="dxa"/>
          </w:tcPr>
          <w:p w14:paraId="37131EEB" w14:textId="309857B1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</w:t>
            </w:r>
            <w:r w:rsidR="009A3220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 aktualnym na dzień rozpoczęcia naboru.</w:t>
            </w:r>
          </w:p>
          <w:p w14:paraId="73960119" w14:textId="77777777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B51337" w14:textId="0BF60C8F" w:rsidR="003040AA" w:rsidRPr="00E80DDF" w:rsidRDefault="003040AA" w:rsidP="003040A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</w:t>
            </w:r>
            <w:r w:rsidR="00701878" w:rsidRPr="00E80DDF">
              <w:rPr>
                <w:rFonts w:ascii="Arial" w:hAnsi="Arial" w:cs="Arial"/>
                <w:sz w:val="24"/>
                <w:szCs w:val="24"/>
              </w:rPr>
              <w:t>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1878" w:rsidRPr="00E80DDF">
              <w:rPr>
                <w:rFonts w:ascii="Arial" w:hAnsi="Arial" w:cs="Arial"/>
                <w:sz w:val="24"/>
                <w:szCs w:val="24"/>
              </w:rPr>
              <w:t>w ramach projektu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6C7DE5A" w14:textId="6E31A636" w:rsidR="00FF2BC2" w:rsidRPr="00E80DDF" w:rsidRDefault="00FF2BC2" w:rsidP="00482BB1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Wojewódzki Szpital Dla Nerwowo i Psychicznie Chorych im. dr J. Bednarza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 w Świeciu</w:t>
            </w:r>
            <w:r w:rsidR="00130AFA" w:rsidRPr="00E80DD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580CC99" w14:textId="102C44F3" w:rsidR="00FF2BC2" w:rsidRPr="00E80DDF" w:rsidRDefault="00FF2BC2" w:rsidP="00482BB1">
            <w:pPr>
              <w:pStyle w:val="Akapitzlist"/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Wojewódzka Przychodnia Zdrowia Psychicznego w Bydgoszczy.</w:t>
            </w:r>
          </w:p>
          <w:p w14:paraId="70655CE9" w14:textId="3413C0E2" w:rsidR="003040AA" w:rsidRPr="00E80DDF" w:rsidRDefault="003040AA" w:rsidP="00FA3D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E18A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56CFA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68CE8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C6CB02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66E2A5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11A26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1D46549B" w:rsidR="003040AA" w:rsidRPr="00E80DDF" w:rsidRDefault="003040AA" w:rsidP="003C2B0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12EC6E5" w14:textId="77777777" w:rsidR="00DF43B9" w:rsidRPr="00E80DDF" w:rsidRDefault="00DF43B9">
      <w:pPr>
        <w:rPr>
          <w:rFonts w:ascii="Arial" w:hAnsi="Arial" w:cs="Arial"/>
          <w:color w:val="FF0000"/>
          <w:sz w:val="24"/>
          <w:szCs w:val="24"/>
        </w:rPr>
      </w:pPr>
    </w:p>
    <w:p w14:paraId="167BE243" w14:textId="77777777" w:rsidR="002C2CE8" w:rsidRPr="00E80DDF" w:rsidRDefault="00B10B0D">
      <w:pPr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27B9C93A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615908" w:rsidRPr="00E80D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1A1A8D07" w14:textId="173A50F8" w:rsidR="007B72C6" w:rsidRPr="007B72C6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polegających na wdrażaniu nowego modelu </w:t>
            </w:r>
            <w:r w:rsidR="003D1346">
              <w:rPr>
                <w:rFonts w:ascii="Arial" w:hAnsi="Arial" w:cs="Arial"/>
                <w:sz w:val="24"/>
                <w:szCs w:val="24"/>
              </w:rPr>
              <w:t xml:space="preserve">opieki psychiatrycznej </w:t>
            </w:r>
            <w:r w:rsidR="001856F4">
              <w:rPr>
                <w:rFonts w:ascii="Arial" w:hAnsi="Arial" w:cs="Arial"/>
                <w:sz w:val="24"/>
                <w:szCs w:val="24"/>
              </w:rPr>
              <w:t xml:space="preserve">poprzez budowę, przebudowę, modernizację i/lub wyposażenie 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>Centrów Zdrowia Psychicznego</w:t>
            </w:r>
            <w:r w:rsidR="00ED0391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0391" w:rsidRPr="00403CDA">
              <w:rPr>
                <w:rFonts w:ascii="Arial" w:hAnsi="Arial" w:cs="Arial"/>
                <w:sz w:val="24"/>
                <w:szCs w:val="24"/>
              </w:rPr>
              <w:t>dla dorosłych</w:t>
            </w:r>
            <w:r w:rsidR="001856F4" w:rsidRPr="00403C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FCA36A" w14:textId="77777777" w:rsidR="007B72C6" w:rsidRPr="00C152BD" w:rsidRDefault="007B72C6" w:rsidP="00FF221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288DEF5F" w14:textId="444DA02A" w:rsidR="00FB780B" w:rsidRPr="00E80DDF" w:rsidRDefault="007B72C6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856F4">
              <w:rPr>
                <w:rFonts w:ascii="Arial" w:hAnsi="Arial" w:cs="Arial"/>
                <w:sz w:val="24"/>
                <w:szCs w:val="24"/>
              </w:rPr>
              <w:t>Wsparcie musi być zgodne z opracowaniem „Program ochrony zdrowia psychicznego województwa kujawsko-pomorskiego na lata 2024-20</w:t>
            </w:r>
            <w:r w:rsidR="00195992">
              <w:rPr>
                <w:rFonts w:ascii="Arial" w:hAnsi="Arial" w:cs="Arial"/>
                <w:sz w:val="24"/>
                <w:szCs w:val="24"/>
              </w:rPr>
              <w:t>30</w:t>
            </w:r>
            <w:r w:rsidRPr="001856F4">
              <w:rPr>
                <w:rFonts w:ascii="Arial" w:hAnsi="Arial" w:cs="Arial"/>
                <w:sz w:val="24"/>
                <w:szCs w:val="24"/>
              </w:rPr>
              <w:t>” aktualnym na dzień rozpoczęcia naboru.</w:t>
            </w:r>
          </w:p>
          <w:p w14:paraId="687571C2" w14:textId="77777777" w:rsidR="00FB780B" w:rsidRPr="00E80DDF" w:rsidRDefault="00FB780B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77777777" w:rsidR="00FB780B" w:rsidRPr="00E80DDF" w:rsidRDefault="00FB780B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0C8CE2" w14:textId="7C9A023B" w:rsidR="003C40D0" w:rsidRPr="00E80DDF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2B85C2D9" w14:textId="77777777" w:rsidR="003C40D0" w:rsidRPr="00E80DDF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5ADCF9CC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6070BB95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29A60BD5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pozaleczniczej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E20F72" w14:textId="6C7749F9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1CD8383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919E54" w14:textId="10A78BEF" w:rsidR="009B6A69" w:rsidRPr="00E80DDF" w:rsidRDefault="009B6A69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497A5A6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D60D373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DB89A9" w14:textId="369CCF0D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3FE9FD2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późn. zm.) i Dyrektywą Parlamentu Europejskiego i Rady 2011/92/UE z dnia 13 grudnia 2011 r. w sprawie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26D9DB9B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B32385">
              <w:rPr>
                <w:rFonts w:ascii="Arial" w:hAnsi="Arial" w:cs="Arial"/>
                <w:sz w:val="24"/>
                <w:szCs w:val="24"/>
              </w:rPr>
              <w:t xml:space="preserve">t.j.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5671407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77777777" w:rsidR="00023C3A" w:rsidRPr="00E80DDF" w:rsidRDefault="00023C3A" w:rsidP="00482BB1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02F478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DA2DA1" w14:textId="6268E101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349587B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489CC1" w14:textId="2E20402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634DCF5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FFAA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0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0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52E75AA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06B4F3E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08E8C72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(Dz. U. z 2012 r. poz. 1169 z późn.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134D7BA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166F0951" w14:textId="77777777" w:rsidR="00DE3371" w:rsidRDefault="00DE3371">
      <w:pPr>
        <w:rPr>
          <w:rFonts w:ascii="Arial" w:hAnsi="Arial" w:cs="Arial"/>
          <w:b/>
          <w:sz w:val="24"/>
          <w:szCs w:val="24"/>
        </w:rPr>
      </w:pPr>
    </w:p>
    <w:p w14:paraId="74081957" w14:textId="77777777" w:rsidR="00DE3371" w:rsidRDefault="00DE3371">
      <w:pPr>
        <w:rPr>
          <w:rFonts w:ascii="Arial" w:hAnsi="Arial" w:cs="Arial"/>
          <w:b/>
          <w:sz w:val="24"/>
          <w:szCs w:val="24"/>
        </w:rPr>
      </w:pPr>
    </w:p>
    <w:p w14:paraId="255683C7" w14:textId="3CC5317B" w:rsidR="007257F1" w:rsidRPr="00E80DDF" w:rsidRDefault="002C2CE8">
      <w:pPr>
        <w:rPr>
          <w:rFonts w:ascii="Arial" w:hAnsi="Arial" w:cs="Arial"/>
          <w:b/>
          <w:sz w:val="24"/>
          <w:szCs w:val="24"/>
        </w:rPr>
      </w:pPr>
      <w:r w:rsidRPr="00E80DDF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E80DDF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35CFB" w:rsidRPr="00E80DDF" w14:paraId="1E3C503F" w14:textId="77777777" w:rsidTr="00A11AFC">
        <w:tc>
          <w:tcPr>
            <w:tcW w:w="1129" w:type="dxa"/>
            <w:vAlign w:val="center"/>
          </w:tcPr>
          <w:p w14:paraId="5834C3C3" w14:textId="77777777" w:rsidR="00951EB5" w:rsidRPr="00E80DDF" w:rsidRDefault="00951EB5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E80D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7B46E5EE" w14:textId="58489663" w:rsidR="00951EB5" w:rsidRPr="00E80DDF" w:rsidRDefault="0082414F" w:rsidP="00951EB5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0832B4" w:rsidRPr="00E80DDF">
              <w:rPr>
                <w:rFonts w:ascii="Arial" w:hAnsi="Arial" w:cs="Arial"/>
                <w:sz w:val="24"/>
                <w:szCs w:val="24"/>
              </w:rPr>
              <w:t>projektu z „Polityką zdrowotną województwa kujawsko-pomorskiego na lata 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4</w:t>
            </w:r>
            <w:r w:rsidR="000832B4" w:rsidRPr="00E80DDF">
              <w:rPr>
                <w:rFonts w:ascii="Arial" w:hAnsi="Arial" w:cs="Arial"/>
                <w:sz w:val="24"/>
                <w:szCs w:val="24"/>
              </w:rPr>
              <w:t>-2030”</w:t>
            </w:r>
          </w:p>
        </w:tc>
        <w:tc>
          <w:tcPr>
            <w:tcW w:w="7230" w:type="dxa"/>
          </w:tcPr>
          <w:p w14:paraId="3AA5402C" w14:textId="75C120C1" w:rsidR="003C6FE8" w:rsidRPr="00E80DDF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D91A06">
              <w:rPr>
                <w:rFonts w:ascii="Arial" w:hAnsi="Arial" w:cs="Arial"/>
                <w:sz w:val="24"/>
                <w:szCs w:val="24"/>
              </w:rPr>
              <w:t>projekt realizuje cele i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jest zamieszczony na liście projektów </w:t>
            </w:r>
            <w:r w:rsidR="0038425F">
              <w:rPr>
                <w:rFonts w:ascii="Arial" w:hAnsi="Arial" w:cs="Arial"/>
                <w:sz w:val="24"/>
                <w:szCs w:val="24"/>
              </w:rPr>
              <w:t>kluczowych</w:t>
            </w:r>
            <w:r w:rsidR="0038425F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32B4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="008668D1" w:rsidRPr="00E80DDF">
              <w:rPr>
                <w:rFonts w:ascii="Arial" w:hAnsi="Arial" w:cs="Arial"/>
                <w:sz w:val="24"/>
                <w:szCs w:val="24"/>
              </w:rPr>
              <w:t>Polityki zdrowotnej województwa kujawsko-pomorskiego na lata 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4</w:t>
            </w:r>
            <w:r w:rsidR="008668D1" w:rsidRPr="00E80DDF">
              <w:rPr>
                <w:rFonts w:ascii="Arial" w:hAnsi="Arial" w:cs="Arial"/>
                <w:sz w:val="24"/>
                <w:szCs w:val="24"/>
              </w:rPr>
              <w:t>-2030</w:t>
            </w:r>
            <w:r w:rsidR="00C95346" w:rsidRPr="00E80DDF">
              <w:rPr>
                <w:rFonts w:ascii="Arial" w:hAnsi="Arial" w:cs="Arial"/>
                <w:sz w:val="24"/>
                <w:szCs w:val="24"/>
              </w:rPr>
              <w:t>”</w:t>
            </w:r>
            <w:r w:rsidRPr="00E80DDF">
              <w:rPr>
                <w:rFonts w:ascii="Arial" w:hAnsi="Arial" w:cs="Arial"/>
                <w:sz w:val="24"/>
                <w:szCs w:val="24"/>
              </w:rPr>
              <w:t>, aktualne</w:t>
            </w:r>
            <w:r w:rsidR="008668D1" w:rsidRPr="00E80DDF">
              <w:rPr>
                <w:rFonts w:ascii="Arial" w:hAnsi="Arial" w:cs="Arial"/>
                <w:sz w:val="24"/>
                <w:szCs w:val="24"/>
              </w:rPr>
              <w:t>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="0038011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dzień wszczęcia postępowania.</w:t>
            </w:r>
          </w:p>
          <w:p w14:paraId="16AB472A" w14:textId="43D5D679" w:rsidR="008668D1" w:rsidRPr="00E80DDF" w:rsidRDefault="008668D1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E80A00" w14:textId="7C83AB1D" w:rsidR="003C6FE8" w:rsidRPr="00E80DDF" w:rsidRDefault="003C6FE8" w:rsidP="003C6FE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D403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5E94074D" w14:textId="55878A44" w:rsidR="00951EB5" w:rsidRPr="00E80DDF" w:rsidRDefault="00951EB5" w:rsidP="0082414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FE901C4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CE4499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2A88D5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038C1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1E3B1A" w14:textId="77777777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A21CEC" w14:textId="1E96E60B" w:rsidR="00951EB5" w:rsidRPr="00E80DDF" w:rsidRDefault="00951EB5" w:rsidP="00951EB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3DA1E615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_Hlk159621936"/>
            <w:r w:rsidRPr="00E80DDF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35" w:type="dxa"/>
            <w:vAlign w:val="center"/>
          </w:tcPr>
          <w:p w14:paraId="4F952EE9" w14:textId="1D5533C9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Udzielanie świadczeń opieki zdrowotnej finansowanych ze środków publicznych w</w:t>
            </w:r>
            <w:r w:rsidR="009D403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zakresie </w:t>
            </w:r>
            <w:r w:rsidR="001A0E05" w:rsidRPr="00E80DDF">
              <w:rPr>
                <w:rFonts w:ascii="Arial" w:hAnsi="Arial" w:cs="Arial"/>
                <w:sz w:val="24"/>
                <w:szCs w:val="24"/>
              </w:rPr>
              <w:t>opieki psychiatrycznej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przypadku projektu przewidującego rozwój działalności medycznej lub zwiększenie potencjału w tym zakresie, ocenie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1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0B95FCEB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E80D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14147B0C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E80D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054B78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054B78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264097D5" w14:textId="77777777" w:rsidR="00790CC6" w:rsidRPr="00790CC6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2.5 [Pomoc społeczna] Wykorzystanie potencjału synergii systemów ochrony zdrowia i pomocy społecznej,</w:t>
            </w:r>
          </w:p>
          <w:p w14:paraId="6DFA1D5E" w14:textId="3A0D2B3D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społeczeństwa”.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0BC35C8E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5C6B96ED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>zgodne z rekomendacjami wskazanymi w Działaniu</w:t>
            </w:r>
            <w:r w:rsidR="00BB57E1">
              <w:t xml:space="preserve"> </w:t>
            </w:r>
            <w:r w:rsidR="00BB57E1" w:rsidRPr="00BB57E1">
              <w:rPr>
                <w:rFonts w:ascii="Arial" w:hAnsi="Arial" w:cs="Arial"/>
                <w:sz w:val="24"/>
                <w:szCs w:val="24"/>
              </w:rPr>
              <w:t xml:space="preserve">2.5. </w:t>
            </w:r>
            <w:r w:rsidR="00BB57E1" w:rsidRPr="00BB57E1">
              <w:rPr>
                <w:rFonts w:ascii="Arial" w:hAnsi="Arial" w:cs="Arial"/>
                <w:i/>
                <w:iCs/>
                <w:sz w:val="24"/>
                <w:szCs w:val="24"/>
              </w:rPr>
              <w:t>Opieka psychiatryczna i leczenie uzależnień</w:t>
            </w:r>
            <w:r w:rsidR="00BB57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</w:t>
            </w:r>
            <w:r w:rsidR="00795BAC">
              <w:rPr>
                <w:rFonts w:ascii="Arial" w:hAnsi="Arial" w:cs="Arial"/>
                <w:sz w:val="24"/>
                <w:szCs w:val="24"/>
              </w:rPr>
              <w:t>ego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795BAC">
              <w:rPr>
                <w:rFonts w:ascii="Arial" w:hAnsi="Arial" w:cs="Arial"/>
                <w:sz w:val="24"/>
                <w:szCs w:val="24"/>
              </w:rPr>
              <w:t>u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537FED">
              <w:rPr>
                <w:rFonts w:ascii="Arial" w:hAnsi="Arial" w:cs="Arial"/>
                <w:sz w:val="24"/>
                <w:szCs w:val="24"/>
              </w:rPr>
              <w:t>,</w:t>
            </w:r>
            <w:r w:rsidR="00537FED">
              <w:t xml:space="preserve"> </w:t>
            </w:r>
            <w:r w:rsidR="00537FED" w:rsidRPr="00537FED">
              <w:rPr>
                <w:rFonts w:ascii="Arial" w:hAnsi="Arial" w:cs="Arial"/>
                <w:sz w:val="24"/>
                <w:szCs w:val="24"/>
              </w:rPr>
              <w:t>w wersji obowiązującej na dzień ogłoszenia naboru.</w:t>
            </w:r>
          </w:p>
          <w:p w14:paraId="6EF2C04D" w14:textId="3A94E388" w:rsidR="0079624E" w:rsidRPr="00E80DDF" w:rsidRDefault="00537FED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7FED">
              <w:rPr>
                <w:rFonts w:ascii="Arial" w:hAnsi="Arial" w:cs="Arial"/>
                <w:sz w:val="24"/>
                <w:szCs w:val="24"/>
              </w:rPr>
              <w:t>W kryterium sprawdzamy zgodność z rekomendacją 1.1</w:t>
            </w:r>
            <w:r w:rsidR="00DE337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537FED">
              <w:rPr>
                <w:rFonts w:ascii="Arial" w:hAnsi="Arial" w:cs="Arial"/>
                <w:sz w:val="24"/>
                <w:szCs w:val="24"/>
              </w:rPr>
              <w:t xml:space="preserve"> ,5.1 i 5.2.</w:t>
            </w: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4FC14C74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67FE0378" w14:textId="77777777" w:rsidTr="00A11AFC">
        <w:tc>
          <w:tcPr>
            <w:tcW w:w="1129" w:type="dxa"/>
            <w:vAlign w:val="center"/>
          </w:tcPr>
          <w:p w14:paraId="7E7ABB7D" w14:textId="00052324" w:rsidR="0079624E" w:rsidRPr="005504DF" w:rsidRDefault="006966E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4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B49DA" w:rsidRPr="005504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4577958F" w14:textId="68F762DF" w:rsidR="0079624E" w:rsidRPr="005504DF" w:rsidRDefault="007F3524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04DF">
              <w:rPr>
                <w:rFonts w:ascii="Arial" w:hAnsi="Arial" w:cs="Arial"/>
                <w:sz w:val="24"/>
                <w:szCs w:val="24"/>
              </w:rPr>
              <w:t>Deinstytucjonalizacja opieki zdrowotnej</w:t>
            </w:r>
          </w:p>
        </w:tc>
        <w:tc>
          <w:tcPr>
            <w:tcW w:w="7230" w:type="dxa"/>
          </w:tcPr>
          <w:p w14:paraId="6D915281" w14:textId="448ADED7" w:rsidR="001C6AA3" w:rsidRPr="005504DF" w:rsidRDefault="00FD1842" w:rsidP="001C6AA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2" w:name="_Hlk160010426"/>
            <w:r w:rsidRPr="000300C1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="001852FC" w:rsidRPr="000300C1">
              <w:rPr>
                <w:rFonts w:ascii="Arial" w:hAnsi="Arial" w:cs="Arial"/>
                <w:sz w:val="24"/>
                <w:szCs w:val="24"/>
              </w:rPr>
              <w:t>czy projekt jest skupiony na pierwszym i drugim poziomie referencyjnym i czy przyczynia się do systemowego wdrażania reformy psychiatrii w kierunku modelu psychiatrii środowiskowej, opartej na formach zdeinstytucjonalizowanych.</w:t>
            </w:r>
          </w:p>
          <w:bookmarkEnd w:id="12"/>
          <w:p w14:paraId="3E0783D7" w14:textId="6E67BD8F" w:rsidR="001C6AA3" w:rsidRPr="005504DF" w:rsidRDefault="008B49DA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4DF">
              <w:rPr>
                <w:rFonts w:ascii="Arial" w:hAnsi="Arial" w:cs="Arial"/>
                <w:sz w:val="24"/>
                <w:szCs w:val="24"/>
              </w:rPr>
              <w:t xml:space="preserve">Proces </w:t>
            </w:r>
            <w:r w:rsidR="00D91A06" w:rsidRPr="005504DF">
              <w:rPr>
                <w:rFonts w:ascii="Arial" w:hAnsi="Arial" w:cs="Arial"/>
                <w:sz w:val="24"/>
                <w:szCs w:val="24"/>
              </w:rPr>
              <w:t>deinstytucjonalizacji</w:t>
            </w:r>
            <w:r w:rsidRPr="005504DF">
              <w:rPr>
                <w:rFonts w:ascii="Arial" w:hAnsi="Arial" w:cs="Arial"/>
                <w:sz w:val="24"/>
                <w:szCs w:val="24"/>
              </w:rPr>
              <w:t xml:space="preserve"> wskazany w załączniku nr 2 Strategia deinstytucjonalizacji: Opieka zdrowotna nad osobami z zaburzeniami psychicznymi do dokumentu „Zdrowa Przyszłość. Ramy Strategiczne Rozwoju Systemu Ochrony Zdrowia na lata 2021–2027, z perspektywą do 2030 r.”</w:t>
            </w:r>
          </w:p>
          <w:p w14:paraId="281D8F3F" w14:textId="77777777" w:rsidR="00FD1842" w:rsidRPr="005504DF" w:rsidRDefault="00FD1842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7B15F33" w14:textId="13A8162E" w:rsidR="00FD1842" w:rsidRPr="005504DF" w:rsidRDefault="00FD1842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04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45843" w:rsidRPr="005504DF">
              <w:rPr>
                <w:rFonts w:ascii="Arial" w:hAnsi="Arial" w:cs="Arial"/>
                <w:sz w:val="24"/>
                <w:szCs w:val="24"/>
              </w:rPr>
              <w:t> </w:t>
            </w:r>
            <w:r w:rsidRPr="005504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5F986642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497D0E8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F3659CD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2001AF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ED8C49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2BB411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9DEF9D" w14:textId="5827F681" w:rsidR="0079624E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65E639D0" w14:textId="77777777" w:rsidTr="00A11AFC">
        <w:tc>
          <w:tcPr>
            <w:tcW w:w="1129" w:type="dxa"/>
            <w:vAlign w:val="center"/>
          </w:tcPr>
          <w:p w14:paraId="39CE25C6" w14:textId="76149030" w:rsidR="00FD1842" w:rsidRPr="00E80DDF" w:rsidRDefault="00FD1842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E80DDF" w:rsidRPr="00E80D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348BE922" w14:textId="7E752DFE" w:rsidR="00FD1842" w:rsidRPr="00E80DDF" w:rsidRDefault="00097D6F" w:rsidP="00AC272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Spójność z krajowymi ramami strategicznymi reformy psychiatrii</w:t>
            </w:r>
          </w:p>
        </w:tc>
        <w:tc>
          <w:tcPr>
            <w:tcW w:w="7230" w:type="dxa"/>
          </w:tcPr>
          <w:p w14:paraId="3E92AA0B" w14:textId="11407F4A" w:rsidR="00FD1842" w:rsidRPr="00E80DDF" w:rsidRDefault="00AC2722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2B4F50" w:rsidRPr="00E80DDF">
              <w:rPr>
                <w:rFonts w:ascii="Arial" w:hAnsi="Arial" w:cs="Arial"/>
                <w:sz w:val="24"/>
                <w:szCs w:val="24"/>
              </w:rPr>
              <w:t>projekt infrastrukturalny został uzgodniony z ministrem właściwym ds. zdrowia, celem zapewnienia spójności z krajowymi ramami strategicznymi reformy psychiatrii.</w:t>
            </w:r>
          </w:p>
          <w:p w14:paraId="725FFB4B" w14:textId="67385C09" w:rsidR="002B4F50" w:rsidRPr="00E80DDF" w:rsidRDefault="002B4F50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7B983D" w14:textId="2021B42C" w:rsidR="002B4F50" w:rsidRPr="00E80DDF" w:rsidRDefault="002B4F50" w:rsidP="002B4F5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30A7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41AF51E" w14:textId="3EBACD9E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3A6C04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4ED9C7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578BD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1F5D582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0CB6D1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8C42A9" w14:textId="01960571" w:rsidR="00FD1842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0FA54AC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22D8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77777777" w:rsidR="00FD1842" w:rsidRPr="00E80DDF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zdrowia, w dziedzinie psychiatrii.</w:t>
            </w:r>
          </w:p>
          <w:p w14:paraId="6E6F6B7F" w14:textId="77777777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3E08961D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097C152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E057DB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974A13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016264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28659A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CEB107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7A290767" w:rsidR="00FD1842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67F668DF" w14:textId="77777777" w:rsidTr="00A11AFC">
        <w:tc>
          <w:tcPr>
            <w:tcW w:w="1129" w:type="dxa"/>
            <w:vAlign w:val="center"/>
          </w:tcPr>
          <w:p w14:paraId="48B7FFB8" w14:textId="56F8E82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60CCF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922D8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5DA0664" w14:textId="41E5CDBF" w:rsidR="00FD1842" w:rsidRPr="00E80DDF" w:rsidRDefault="006C249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opieki stacjonarnej całodobowej</w:t>
            </w:r>
          </w:p>
        </w:tc>
        <w:tc>
          <w:tcPr>
            <w:tcW w:w="7230" w:type="dxa"/>
          </w:tcPr>
          <w:p w14:paraId="019D6110" w14:textId="7F978961" w:rsidR="00FD1842" w:rsidRPr="00E80DDF" w:rsidRDefault="006C249E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4319B7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</w:t>
            </w:r>
            <w:r w:rsidR="004319B7" w:rsidRPr="00E80DDF">
              <w:rPr>
                <w:rFonts w:ascii="Arial" w:hAnsi="Arial" w:cs="Arial"/>
                <w:sz w:val="24"/>
                <w:szCs w:val="24"/>
              </w:rPr>
              <w:t xml:space="preserve">rojekt wspierając opiekę stacjonarną całodobową wspiera także </w:t>
            </w:r>
            <w:r w:rsidRPr="00E80DDF">
              <w:rPr>
                <w:rFonts w:ascii="Arial" w:hAnsi="Arial" w:cs="Arial"/>
                <w:sz w:val="24"/>
                <w:szCs w:val="24"/>
              </w:rPr>
              <w:t>formy zdeinstytucjonalizowane.</w:t>
            </w:r>
          </w:p>
          <w:p w14:paraId="7F280132" w14:textId="77777777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340E49" w14:textId="47B334D7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4C476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wniosek o</w:t>
            </w:r>
            <w:r w:rsidR="00EA31D7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</w:t>
            </w:r>
            <w:r w:rsidR="004C476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załączniki.</w:t>
            </w:r>
          </w:p>
        </w:tc>
        <w:tc>
          <w:tcPr>
            <w:tcW w:w="3118" w:type="dxa"/>
          </w:tcPr>
          <w:p w14:paraId="41F332AB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9EBA011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686CC3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2164B4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2154DC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C16558" w14:textId="77777777" w:rsidR="00684569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014C5D5" w14:textId="1683237B" w:rsidR="00FD1842" w:rsidRPr="00E80DDF" w:rsidRDefault="00684569" w:rsidP="006845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0E44CD27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C.1</w:t>
            </w:r>
            <w:r w:rsidR="00922D8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3A0B5B6D" w14:textId="354241BD" w:rsidR="005C0527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021330C3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54308A2B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C.12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W kryterium sprawdzamy czy projekt jest komplementarny/ uzupełniający do działań niezbędnych do osiągnięcia celów EFS+, tzn. czy na infrastrukturze wspartej w ramach projektu EFRR zostaną przeprowadzone działania realizujące cele EFS+, określone w cs 4(k). Finansowanie tych działań możliwe będzie w ramach FEdKP ze środków EFS+ w cs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E80DDF" w:rsidRDefault="009F6237" w:rsidP="008E211B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E80DDF" w:rsidSect="008717AF"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Monika Orzechowska" w:date="2024-06-17T14:10:00Z" w:initials="MO">
    <w:p w14:paraId="4C399BD3" w14:textId="4E23D092" w:rsidR="00897729" w:rsidRPr="00897729" w:rsidRDefault="00897729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 xml:space="preserve">Stanowisko Grupy ds. </w:t>
      </w:r>
      <w:r w:rsidR="00C0747E">
        <w:rPr>
          <w:lang w:val="pl-PL"/>
        </w:rPr>
        <w:t>zdrowia</w:t>
      </w:r>
    </w:p>
  </w:comment>
  <w:comment w:id="2" w:author="Przemysław Mentkowski" w:date="2024-06-18T14:33:00Z" w:initials="PM">
    <w:p w14:paraId="23155341" w14:textId="77777777" w:rsidR="006F700F" w:rsidRDefault="00433419" w:rsidP="006F700F">
      <w:pPr>
        <w:pStyle w:val="Tekstkomentarza"/>
      </w:pPr>
      <w:r>
        <w:rPr>
          <w:rStyle w:val="Odwoaniedokomentarza"/>
        </w:rPr>
        <w:annotationRef/>
      </w:r>
      <w:r w:rsidR="006F700F">
        <w:t>Stanowisko GR ds. zdrowia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C399BD3" w15:done="0"/>
  <w15:commentEx w15:paraId="2315534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1AC26B" w16cex:dateUtc="2024-06-17T12:10:00Z"/>
  <w16cex:commentExtensible w16cex:durableId="6A1E48FB" w16cex:dateUtc="2024-06-18T12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C399BD3" w16cid:durableId="2A1AC26B"/>
  <w16cid:commentId w16cid:paraId="23155341" w16cid:durableId="6A1E48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47297" w14:textId="77777777" w:rsidR="008221E1" w:rsidRDefault="008221E1" w:rsidP="00D15E00">
      <w:pPr>
        <w:spacing w:after="0" w:line="240" w:lineRule="auto"/>
      </w:pPr>
      <w:r>
        <w:separator/>
      </w:r>
    </w:p>
  </w:endnote>
  <w:endnote w:type="continuationSeparator" w:id="0">
    <w:p w14:paraId="4D80EDA4" w14:textId="77777777" w:rsidR="008221E1" w:rsidRDefault="008221E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62285" w14:textId="77777777" w:rsidR="008221E1" w:rsidRDefault="008221E1" w:rsidP="00D15E00">
      <w:pPr>
        <w:spacing w:after="0" w:line="240" w:lineRule="auto"/>
      </w:pPr>
      <w:r>
        <w:separator/>
      </w:r>
    </w:p>
  </w:footnote>
  <w:footnote w:type="continuationSeparator" w:id="0">
    <w:p w14:paraId="2E58CE03" w14:textId="77777777" w:rsidR="008221E1" w:rsidRDefault="008221E1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7AD6ED5" w14:textId="63CCC5EF" w:rsidR="003040AA" w:rsidRPr="00327A62" w:rsidRDefault="003040A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27A62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F74EB9" w:rsidRPr="00F74EB9">
        <w:t xml:space="preserve"> </w:t>
      </w:r>
      <w:r w:rsidR="00DE798A" w:rsidRPr="00DE798A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projektu.</w:t>
      </w:r>
    </w:p>
  </w:footnote>
  <w:footnote w:id="6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7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8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0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1">
    <w:p w14:paraId="4152C6F6" w14:textId="46B87C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Aktualna mapa potrzeb zdrowotnych jest dostępna pod adresem: http://dziennikmz.mz.gov.pl/legalact/2021/69/</w:t>
      </w:r>
    </w:p>
  </w:footnote>
  <w:footnote w:id="12">
    <w:p w14:paraId="5BF751AC" w14:textId="06D3D44C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>Analizy są dostępne na platformie internetowej https://basiw.mz.gov.pl</w:t>
      </w:r>
    </w:p>
  </w:footnote>
  <w:footnote w:id="13">
    <w:p w14:paraId="7B267125" w14:textId="5B9CAD01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CD08CD" w:rsidRPr="0079288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4">
    <w:p w14:paraId="485D6EA2" w14:textId="699EA375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2021.6818).</w:t>
      </w:r>
    </w:p>
  </w:footnote>
  <w:footnote w:id="15">
    <w:p w14:paraId="7CE99FCF" w14:textId="7B096FF0" w:rsidR="00DE3371" w:rsidRPr="00DE3371" w:rsidRDefault="00DE3371">
      <w:pPr>
        <w:pStyle w:val="Tekstprzypisudolnego"/>
        <w:rPr>
          <w:rFonts w:ascii="Arial" w:hAnsi="Arial" w:cs="Arial"/>
          <w:sz w:val="24"/>
          <w:szCs w:val="24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Rekomendacja 1.1 nie dotyczy Wojewódzkiego Szpitala Dla Nerwowo i Psychicznie Chorych im. dr J. Bednarza w Świeciu.</w:t>
      </w:r>
    </w:p>
  </w:footnote>
  <w:footnote w:id="16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479516D4" w14:textId="5091687A" w:rsidR="00C0747E" w:rsidRDefault="00E02942" w:rsidP="00C0747E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</w:t>
    </w:r>
    <w:r w:rsidR="00C0747E">
      <w:rPr>
        <w:rFonts w:ascii="Arial" w:hAnsi="Arial" w:cs="Arial"/>
        <w:bCs/>
        <w:sz w:val="20"/>
        <w:szCs w:val="20"/>
        <w:lang w:val="x-none"/>
      </w:rPr>
      <w:t xml:space="preserve">nr 1 do Stanowiska Nr 4/2024 </w:t>
    </w:r>
  </w:p>
  <w:p w14:paraId="1E2E6DCC" w14:textId="77777777" w:rsidR="00C0747E" w:rsidRDefault="00C0747E" w:rsidP="00C0747E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 Grupy roboczej ds. zdrowia </w:t>
    </w:r>
  </w:p>
  <w:p w14:paraId="0F5A2518" w14:textId="3BFAC398" w:rsidR="00E02942" w:rsidRDefault="00C0747E" w:rsidP="00C0747E">
    <w:pPr>
      <w:tabs>
        <w:tab w:val="left" w:pos="9923"/>
      </w:tabs>
      <w:spacing w:after="0"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>z dnia 14 czerwca 2024 r.</w:t>
    </w:r>
  </w:p>
  <w:p w14:paraId="21289424" w14:textId="520B24A3" w:rsidR="004D0D9F" w:rsidRPr="00880F88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8"/>
  </w:num>
  <w:num w:numId="2" w16cid:durableId="426510537">
    <w:abstractNumId w:val="2"/>
  </w:num>
  <w:num w:numId="3" w16cid:durableId="805128854">
    <w:abstractNumId w:val="6"/>
  </w:num>
  <w:num w:numId="4" w16cid:durableId="778720930">
    <w:abstractNumId w:val="9"/>
  </w:num>
  <w:num w:numId="5" w16cid:durableId="1720980600">
    <w:abstractNumId w:val="1"/>
  </w:num>
  <w:num w:numId="6" w16cid:durableId="435103012">
    <w:abstractNumId w:val="5"/>
  </w:num>
  <w:num w:numId="7" w16cid:durableId="1838693527">
    <w:abstractNumId w:val="10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7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Orzechowska">
    <w15:presenceInfo w15:providerId="None" w15:userId="Monika Orzechowska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7117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D0017"/>
    <w:rsid w:val="002D180B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4191"/>
    <w:rsid w:val="0038425F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6AD6"/>
    <w:rsid w:val="004A709F"/>
    <w:rsid w:val="004A774E"/>
    <w:rsid w:val="004B0BD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6464"/>
    <w:rsid w:val="006F700F"/>
    <w:rsid w:val="006F7150"/>
    <w:rsid w:val="006F728E"/>
    <w:rsid w:val="006F7491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31C8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EA0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517B"/>
    <w:rsid w:val="009B5A30"/>
    <w:rsid w:val="009B5E48"/>
    <w:rsid w:val="009B647E"/>
    <w:rsid w:val="009B6A69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779B"/>
    <w:rsid w:val="00A07C9C"/>
    <w:rsid w:val="00A1038D"/>
    <w:rsid w:val="00A1050E"/>
    <w:rsid w:val="00A10939"/>
    <w:rsid w:val="00A11AFC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4B34"/>
    <w:rsid w:val="00E77196"/>
    <w:rsid w:val="00E7796D"/>
    <w:rsid w:val="00E80122"/>
    <w:rsid w:val="00E80DDF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377"/>
    <w:rsid w:val="00EC7093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pl/web/zdrowie/zdrowa-przyszlosc-ramy-strategiczne-rozwoju-systemu-ochrony-zdrowia-na-lata-2021-2027-z-perspektywa-do-2030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4937</Words>
  <Characters>29622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Przemysław Mentkowski</cp:lastModifiedBy>
  <cp:revision>13</cp:revision>
  <dcterms:created xsi:type="dcterms:W3CDTF">2024-05-23T14:29:00Z</dcterms:created>
  <dcterms:modified xsi:type="dcterms:W3CDTF">2024-06-18T12:35:00Z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