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E978B" w14:textId="77777777" w:rsidR="008D579E" w:rsidRPr="006553F7" w:rsidRDefault="008D579E" w:rsidP="00E033E8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6553F7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3B6C5F00" w14:textId="77777777" w:rsidR="008D579E" w:rsidRPr="006553F7" w:rsidRDefault="008D579E" w:rsidP="008D579E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553F7">
        <w:rPr>
          <w:rFonts w:ascii="Arial" w:hAnsi="Arial" w:cs="Arial"/>
          <w:b/>
          <w:bCs/>
          <w:sz w:val="24"/>
          <w:szCs w:val="24"/>
        </w:rPr>
        <w:t>Priorytet</w:t>
      </w:r>
      <w:r w:rsidRPr="006553F7">
        <w:rPr>
          <w:rFonts w:ascii="Arial" w:hAnsi="Arial" w:cs="Arial"/>
          <w:sz w:val="24"/>
          <w:szCs w:val="24"/>
        </w:rPr>
        <w:t xml:space="preserve"> </w:t>
      </w:r>
      <w:r w:rsidRPr="006553F7">
        <w:rPr>
          <w:rFonts w:ascii="Arial" w:hAnsi="Arial" w:cs="Arial"/>
          <w:b/>
          <w:bCs/>
          <w:sz w:val="24"/>
          <w:szCs w:val="24"/>
        </w:rPr>
        <w:t>5.</w:t>
      </w:r>
      <w:r w:rsidRPr="006553F7">
        <w:rPr>
          <w:rFonts w:ascii="Arial" w:hAnsi="Arial" w:cs="Arial"/>
          <w:sz w:val="24"/>
          <w:szCs w:val="24"/>
        </w:rPr>
        <w:t xml:space="preserve"> Fundusze Europejskie na wzmacnianie potencjałów endogenicznych regionu</w:t>
      </w:r>
    </w:p>
    <w:p w14:paraId="6992CAB8" w14:textId="77777777" w:rsidR="008D579E" w:rsidRPr="006553F7" w:rsidRDefault="008D579E" w:rsidP="008D579E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553F7">
        <w:rPr>
          <w:rFonts w:ascii="Arial" w:hAnsi="Arial" w:cs="Arial"/>
          <w:b/>
          <w:bCs/>
          <w:sz w:val="24"/>
          <w:szCs w:val="24"/>
        </w:rPr>
        <w:t>Cel szczegółowy 5 i.</w:t>
      </w:r>
      <w:r w:rsidRPr="006553F7">
        <w:rPr>
          <w:rFonts w:ascii="Arial" w:hAnsi="Arial" w:cs="Arial"/>
          <w:sz w:val="24"/>
          <w:szCs w:val="24"/>
        </w:rPr>
        <w:t xml:space="preserve"> </w:t>
      </w:r>
      <w:r w:rsidR="00534D8A" w:rsidRPr="006553F7">
        <w:rPr>
          <w:rFonts w:ascii="Arial" w:hAnsi="Arial" w:cs="Arial"/>
          <w:sz w:val="24"/>
          <w:szCs w:val="24"/>
        </w:rPr>
        <w:t>Wspieranie zintegrowanego i sprzyjającego włączeniu społecznemu rozwoju społecznego, gospodarczego i środowiskowego, kultury, dziedzictwa naturalnego, zrównoważonej turystyki i bezpieczeństwa na obszarach miejskich</w:t>
      </w:r>
    </w:p>
    <w:p w14:paraId="469E675B" w14:textId="77777777" w:rsidR="008D579E" w:rsidRPr="006553F7" w:rsidRDefault="008D579E" w:rsidP="008D579E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6553F7">
        <w:rPr>
          <w:rFonts w:ascii="Arial" w:hAnsi="Arial" w:cs="Arial"/>
          <w:b/>
          <w:bCs/>
          <w:sz w:val="24"/>
          <w:szCs w:val="24"/>
        </w:rPr>
        <w:t>Działanie 5.</w:t>
      </w:r>
      <w:r w:rsidR="003F28C3" w:rsidRPr="006553F7">
        <w:rPr>
          <w:rFonts w:ascii="Arial" w:hAnsi="Arial" w:cs="Arial"/>
          <w:b/>
          <w:bCs/>
          <w:sz w:val="24"/>
          <w:szCs w:val="24"/>
        </w:rPr>
        <w:t>5</w:t>
      </w:r>
      <w:r w:rsidRPr="006553F7">
        <w:rPr>
          <w:rFonts w:ascii="Arial" w:hAnsi="Arial" w:cs="Arial"/>
          <w:sz w:val="24"/>
          <w:szCs w:val="24"/>
        </w:rPr>
        <w:t xml:space="preserve"> </w:t>
      </w:r>
      <w:r w:rsidR="003A4F1A" w:rsidRPr="006553F7">
        <w:rPr>
          <w:rFonts w:ascii="Arial" w:hAnsi="Arial" w:cs="Arial"/>
          <w:sz w:val="24"/>
          <w:szCs w:val="24"/>
        </w:rPr>
        <w:t xml:space="preserve">Wsparcie </w:t>
      </w:r>
      <w:r w:rsidR="003F28C3" w:rsidRPr="006553F7">
        <w:rPr>
          <w:rFonts w:ascii="Arial" w:hAnsi="Arial" w:cs="Arial"/>
          <w:sz w:val="24"/>
          <w:szCs w:val="24"/>
        </w:rPr>
        <w:t>rozwoju uzdrowisk</w:t>
      </w:r>
    </w:p>
    <w:p w14:paraId="10B5E25E" w14:textId="77777777" w:rsidR="008D579E" w:rsidRPr="006553F7" w:rsidRDefault="008D579E" w:rsidP="2528B9A3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2528B9A3">
        <w:rPr>
          <w:rFonts w:ascii="Arial" w:hAnsi="Arial" w:cs="Arial"/>
          <w:b/>
          <w:bCs/>
          <w:sz w:val="24"/>
          <w:szCs w:val="24"/>
        </w:rPr>
        <w:t>Sposób wyboru projektów</w:t>
      </w:r>
      <w:r w:rsidRPr="2528B9A3">
        <w:rPr>
          <w:rFonts w:ascii="Arial" w:hAnsi="Arial" w:cs="Arial"/>
          <w:sz w:val="24"/>
          <w:szCs w:val="24"/>
        </w:rPr>
        <w:t>: konkurencyjny</w:t>
      </w:r>
    </w:p>
    <w:p w14:paraId="2D659E9D" w14:textId="57B93AAE" w:rsidR="008D579E" w:rsidRPr="006553F7" w:rsidRDefault="008D579E" w:rsidP="000A66C6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2528B9A3">
        <w:rPr>
          <w:rFonts w:ascii="Arial" w:hAnsi="Arial" w:cs="Arial"/>
          <w:sz w:val="24"/>
          <w:szCs w:val="24"/>
        </w:rPr>
        <w:t>Nabór jest skierowany do</w:t>
      </w:r>
      <w:r w:rsidR="00442A0F" w:rsidRPr="2528B9A3">
        <w:rPr>
          <w:rFonts w:ascii="Arial" w:hAnsi="Arial" w:cs="Arial"/>
          <w:sz w:val="24"/>
          <w:szCs w:val="24"/>
        </w:rPr>
        <w:t xml:space="preserve"> j</w:t>
      </w:r>
      <w:r w:rsidRPr="2528B9A3">
        <w:rPr>
          <w:rFonts w:ascii="Arial" w:hAnsi="Arial" w:cs="Arial"/>
          <w:sz w:val="24"/>
          <w:szCs w:val="24"/>
        </w:rPr>
        <w:t xml:space="preserve">ednostek </w:t>
      </w:r>
      <w:r w:rsidR="00442A0F" w:rsidRPr="2528B9A3">
        <w:rPr>
          <w:rFonts w:ascii="Arial" w:hAnsi="Arial" w:cs="Arial"/>
          <w:sz w:val="24"/>
          <w:szCs w:val="24"/>
        </w:rPr>
        <w:t>s</w:t>
      </w:r>
      <w:r w:rsidRPr="2528B9A3">
        <w:rPr>
          <w:rFonts w:ascii="Arial" w:hAnsi="Arial" w:cs="Arial"/>
          <w:sz w:val="24"/>
          <w:szCs w:val="24"/>
        </w:rPr>
        <w:t xml:space="preserve">amorządu </w:t>
      </w:r>
      <w:r w:rsidR="00442A0F" w:rsidRPr="2528B9A3">
        <w:rPr>
          <w:rFonts w:ascii="Arial" w:hAnsi="Arial" w:cs="Arial"/>
          <w:sz w:val="24"/>
          <w:szCs w:val="24"/>
        </w:rPr>
        <w:t>t</w:t>
      </w:r>
      <w:r w:rsidRPr="2528B9A3">
        <w:rPr>
          <w:rFonts w:ascii="Arial" w:hAnsi="Arial" w:cs="Arial"/>
          <w:sz w:val="24"/>
          <w:szCs w:val="24"/>
        </w:rPr>
        <w:t>erytorialnego</w:t>
      </w:r>
      <w:ins w:id="0" w:author="Joanna Zakrzewska" w:date="2024-10-09T08:54:00Z">
        <w:r w:rsidR="00D64B5C" w:rsidRPr="00D64B5C">
          <w:rPr>
            <w:rFonts w:ascii="Arial" w:hAnsi="Arial" w:cs="Arial"/>
            <w:sz w:val="24"/>
            <w:szCs w:val="24"/>
          </w:rPr>
          <w:t xml:space="preserve"> oraz spółek prawa handlowego ze 100% udziałem </w:t>
        </w:r>
        <w:commentRangeStart w:id="1"/>
        <w:r w:rsidR="00D64B5C" w:rsidRPr="00D64B5C">
          <w:rPr>
            <w:rFonts w:ascii="Arial" w:hAnsi="Arial" w:cs="Arial"/>
            <w:sz w:val="24"/>
            <w:szCs w:val="24"/>
          </w:rPr>
          <w:t>jednostek</w:t>
        </w:r>
      </w:ins>
      <w:commentRangeEnd w:id="1"/>
      <w:ins w:id="2" w:author="Joanna Zakrzewska" w:date="2024-10-10T14:04:00Z" w16du:dateUtc="2024-10-10T12:04:00Z">
        <w:r w:rsidR="00782F9C">
          <w:rPr>
            <w:rStyle w:val="Odwoaniedokomentarza"/>
            <w:lang w:val="x-none" w:eastAsia="x-none"/>
          </w:rPr>
          <w:commentReference w:id="1"/>
        </w:r>
      </w:ins>
      <w:ins w:id="3" w:author="Joanna Zakrzewska" w:date="2024-10-09T08:54:00Z">
        <w:r w:rsidR="00D64B5C" w:rsidRPr="00D64B5C">
          <w:rPr>
            <w:rFonts w:ascii="Arial" w:hAnsi="Arial" w:cs="Arial"/>
            <w:sz w:val="24"/>
            <w:szCs w:val="24"/>
          </w:rPr>
          <w:t xml:space="preserve"> samorządu terytorialnego</w:t>
        </w:r>
      </w:ins>
      <w:ins w:id="4" w:author="Joanna Zakrzewska" w:date="2024-10-09T08:54:00Z" w16du:dateUtc="2024-10-09T06:54:00Z">
        <w:r w:rsidR="00D64B5C">
          <w:rPr>
            <w:rFonts w:ascii="Arial" w:hAnsi="Arial" w:cs="Arial"/>
            <w:sz w:val="24"/>
            <w:szCs w:val="24"/>
          </w:rPr>
          <w:t>,</w:t>
        </w:r>
      </w:ins>
      <w:r w:rsidR="002F6749" w:rsidRPr="2528B9A3">
        <w:rPr>
          <w:rFonts w:ascii="Arial" w:hAnsi="Arial" w:cs="Arial"/>
          <w:sz w:val="24"/>
          <w:szCs w:val="24"/>
        </w:rPr>
        <w:t xml:space="preserve"> </w:t>
      </w:r>
      <w:r w:rsidR="00442A0F" w:rsidRPr="2528B9A3">
        <w:rPr>
          <w:rFonts w:ascii="Arial" w:hAnsi="Arial" w:cs="Arial"/>
          <w:sz w:val="24"/>
          <w:szCs w:val="24"/>
        </w:rPr>
        <w:t>realizujących projekty na terenie miejscowości uzdrowiskowych regionu, tj. Inowrocławia, Ciechocinka i Wieńca Zdrój.</w:t>
      </w:r>
    </w:p>
    <w:p w14:paraId="41C82C87" w14:textId="77777777" w:rsidR="00BC4799" w:rsidRPr="006553F7" w:rsidRDefault="008D579E" w:rsidP="000A66C6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2528B9A3">
        <w:rPr>
          <w:rFonts w:ascii="Arial" w:hAnsi="Arial" w:cs="Arial"/>
          <w:sz w:val="24"/>
          <w:szCs w:val="24"/>
        </w:rPr>
        <w:t xml:space="preserve">Zakres wsparcia to </w:t>
      </w:r>
      <w:r w:rsidR="003F28C3" w:rsidRPr="2528B9A3">
        <w:rPr>
          <w:rFonts w:ascii="Arial" w:hAnsi="Arial" w:cs="Arial"/>
          <w:sz w:val="24"/>
          <w:szCs w:val="24"/>
        </w:rPr>
        <w:t>rozwój infrastruktury rekreacyjnej oraz publicznie dostępnej infrastruktury uzdrowiskowej w miejscowościach uzdrowiskowych oraz tworzenie i modernizacja urządzeń lecznictwa uzdrowiskowego tj. pijalni uzdrowiskowych, tężni, park</w:t>
      </w:r>
      <w:r w:rsidR="00397DD3" w:rsidRPr="2528B9A3">
        <w:rPr>
          <w:rFonts w:ascii="Arial" w:hAnsi="Arial" w:cs="Arial"/>
          <w:sz w:val="24"/>
          <w:szCs w:val="24"/>
        </w:rPr>
        <w:t>ów</w:t>
      </w:r>
      <w:r w:rsidR="003F28C3" w:rsidRPr="2528B9A3">
        <w:rPr>
          <w:rFonts w:ascii="Arial" w:hAnsi="Arial" w:cs="Arial"/>
          <w:sz w:val="24"/>
          <w:szCs w:val="24"/>
        </w:rPr>
        <w:t>, ścież</w:t>
      </w:r>
      <w:r w:rsidR="00397DD3" w:rsidRPr="2528B9A3">
        <w:rPr>
          <w:rFonts w:ascii="Arial" w:hAnsi="Arial" w:cs="Arial"/>
          <w:sz w:val="24"/>
          <w:szCs w:val="24"/>
        </w:rPr>
        <w:t>ek</w:t>
      </w:r>
      <w:r w:rsidR="003F28C3" w:rsidRPr="2528B9A3">
        <w:rPr>
          <w:rFonts w:ascii="Arial" w:hAnsi="Arial" w:cs="Arial"/>
          <w:sz w:val="24"/>
          <w:szCs w:val="24"/>
        </w:rPr>
        <w:t xml:space="preserve"> ruchow</w:t>
      </w:r>
      <w:r w:rsidR="00397DD3" w:rsidRPr="2528B9A3">
        <w:rPr>
          <w:rFonts w:ascii="Arial" w:hAnsi="Arial" w:cs="Arial"/>
          <w:sz w:val="24"/>
          <w:szCs w:val="24"/>
        </w:rPr>
        <w:t>ych</w:t>
      </w:r>
      <w:r w:rsidR="003F28C3" w:rsidRPr="2528B9A3">
        <w:rPr>
          <w:rFonts w:ascii="Arial" w:hAnsi="Arial" w:cs="Arial"/>
          <w:sz w:val="24"/>
          <w:szCs w:val="24"/>
        </w:rPr>
        <w:t>, lecznicz</w:t>
      </w:r>
      <w:r w:rsidR="00397DD3" w:rsidRPr="2528B9A3">
        <w:rPr>
          <w:rFonts w:ascii="Arial" w:hAnsi="Arial" w:cs="Arial"/>
          <w:sz w:val="24"/>
          <w:szCs w:val="24"/>
        </w:rPr>
        <w:t>ych</w:t>
      </w:r>
      <w:r w:rsidR="003F28C3" w:rsidRPr="2528B9A3">
        <w:rPr>
          <w:rFonts w:ascii="Arial" w:hAnsi="Arial" w:cs="Arial"/>
          <w:sz w:val="24"/>
          <w:szCs w:val="24"/>
        </w:rPr>
        <w:t xml:space="preserve"> i rehabilitacyjn</w:t>
      </w:r>
      <w:r w:rsidR="00397DD3" w:rsidRPr="2528B9A3">
        <w:rPr>
          <w:rFonts w:ascii="Arial" w:hAnsi="Arial" w:cs="Arial"/>
          <w:sz w:val="24"/>
          <w:szCs w:val="24"/>
        </w:rPr>
        <w:t>ych</w:t>
      </w:r>
      <w:r w:rsidR="003F28C3" w:rsidRPr="2528B9A3">
        <w:rPr>
          <w:rFonts w:ascii="Arial" w:hAnsi="Arial" w:cs="Arial"/>
          <w:sz w:val="24"/>
          <w:szCs w:val="24"/>
        </w:rPr>
        <w:t xml:space="preserve"> basen</w:t>
      </w:r>
      <w:r w:rsidR="00397DD3" w:rsidRPr="2528B9A3">
        <w:rPr>
          <w:rFonts w:ascii="Arial" w:hAnsi="Arial" w:cs="Arial"/>
          <w:sz w:val="24"/>
          <w:szCs w:val="24"/>
        </w:rPr>
        <w:t>ów</w:t>
      </w:r>
      <w:r w:rsidR="003F28C3" w:rsidRPr="2528B9A3">
        <w:rPr>
          <w:rFonts w:ascii="Arial" w:hAnsi="Arial" w:cs="Arial"/>
          <w:sz w:val="24"/>
          <w:szCs w:val="24"/>
        </w:rPr>
        <w:t xml:space="preserve"> uzdrowiskow</w:t>
      </w:r>
      <w:r w:rsidR="00397DD3" w:rsidRPr="2528B9A3">
        <w:rPr>
          <w:rFonts w:ascii="Arial" w:hAnsi="Arial" w:cs="Arial"/>
          <w:sz w:val="24"/>
          <w:szCs w:val="24"/>
        </w:rPr>
        <w:t>ych</w:t>
      </w:r>
      <w:r w:rsidR="003F28C3" w:rsidRPr="2528B9A3">
        <w:rPr>
          <w:rFonts w:ascii="Arial" w:hAnsi="Arial" w:cs="Arial"/>
          <w:sz w:val="24"/>
          <w:szCs w:val="24"/>
        </w:rPr>
        <w:t>.</w:t>
      </w:r>
      <w:r>
        <w:br/>
      </w:r>
    </w:p>
    <w:p w14:paraId="672A6659" w14:textId="77777777" w:rsidR="00442A0F" w:rsidRPr="006553F7" w:rsidRDefault="00442A0F" w:rsidP="000A66C6">
      <w:pPr>
        <w:spacing w:after="120" w:line="240" w:lineRule="auto"/>
        <w:rPr>
          <w:rFonts w:ascii="Arial" w:hAnsi="Arial" w:cs="Arial"/>
          <w:sz w:val="24"/>
          <w:szCs w:val="24"/>
        </w:rPr>
      </w:pPr>
    </w:p>
    <w:p w14:paraId="0A37501D" w14:textId="77777777" w:rsidR="008B59C0" w:rsidRPr="006553F7" w:rsidRDefault="008B59C0" w:rsidP="00805700">
      <w:pPr>
        <w:rPr>
          <w:rFonts w:ascii="Arial" w:hAnsi="Arial" w:cs="Arial"/>
          <w:sz w:val="24"/>
          <w:szCs w:val="24"/>
        </w:rPr>
      </w:pPr>
    </w:p>
    <w:p w14:paraId="5DAB6C7B" w14:textId="77777777" w:rsidR="00442A0F" w:rsidRPr="006553F7" w:rsidRDefault="00442A0F" w:rsidP="00805700">
      <w:pPr>
        <w:rPr>
          <w:rFonts w:ascii="Arial" w:hAnsi="Arial" w:cs="Arial"/>
          <w:sz w:val="24"/>
          <w:szCs w:val="24"/>
        </w:rPr>
      </w:pPr>
    </w:p>
    <w:p w14:paraId="02EB378F" w14:textId="77777777" w:rsidR="00442A0F" w:rsidRPr="006553F7" w:rsidRDefault="00442A0F" w:rsidP="00805700">
      <w:pPr>
        <w:rPr>
          <w:rFonts w:ascii="Arial" w:hAnsi="Arial" w:cs="Arial"/>
          <w:sz w:val="24"/>
          <w:szCs w:val="24"/>
        </w:rPr>
      </w:pPr>
    </w:p>
    <w:p w14:paraId="72EE62DA" w14:textId="77777777" w:rsidR="005172B5" w:rsidRPr="006553F7" w:rsidRDefault="00EB5D94" w:rsidP="008D579E">
      <w:pPr>
        <w:rPr>
          <w:rFonts w:ascii="Arial" w:hAnsi="Arial" w:cs="Arial"/>
          <w:b/>
          <w:sz w:val="24"/>
          <w:szCs w:val="24"/>
        </w:rPr>
      </w:pPr>
      <w:r w:rsidRPr="006553F7">
        <w:rPr>
          <w:rFonts w:ascii="Arial" w:hAnsi="Arial" w:cs="Arial"/>
          <w:b/>
          <w:sz w:val="24"/>
          <w:szCs w:val="24"/>
        </w:rPr>
        <w:lastRenderedPageBreak/>
        <w:t xml:space="preserve">A. </w:t>
      </w:r>
      <w:r w:rsidR="007257F1" w:rsidRPr="006553F7">
        <w:rPr>
          <w:rFonts w:ascii="Arial" w:hAnsi="Arial" w:cs="Arial"/>
          <w:b/>
          <w:sz w:val="24"/>
          <w:szCs w:val="24"/>
        </w:rPr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5923"/>
        <w:gridCol w:w="4536"/>
      </w:tblGrid>
      <w:tr w:rsidR="00C960CC" w:rsidRPr="006553F7" w14:paraId="5CFAE7FB" w14:textId="77777777" w:rsidTr="2528B9A3">
        <w:tc>
          <w:tcPr>
            <w:tcW w:w="1110" w:type="dxa"/>
            <w:shd w:val="clear" w:color="auto" w:fill="D9D9D9" w:themeFill="background1" w:themeFillShade="D9"/>
            <w:vAlign w:val="center"/>
          </w:tcPr>
          <w:p w14:paraId="3531B1DD" w14:textId="77777777" w:rsidR="00C960CC" w:rsidRPr="006553F7" w:rsidRDefault="00C960CC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5" w:name="_Hlk126562839"/>
            <w:r w:rsidRPr="006553F7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D9D9D9" w:themeFill="background1" w:themeFillShade="D9"/>
            <w:vAlign w:val="center"/>
          </w:tcPr>
          <w:p w14:paraId="5480EF1D" w14:textId="77777777" w:rsidR="00C960CC" w:rsidRPr="006553F7" w:rsidRDefault="00C960CC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553F7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5923" w:type="dxa"/>
            <w:shd w:val="clear" w:color="auto" w:fill="D9D9D9" w:themeFill="background1" w:themeFillShade="D9"/>
            <w:vAlign w:val="center"/>
          </w:tcPr>
          <w:p w14:paraId="53B8C9E9" w14:textId="77777777" w:rsidR="00C960CC" w:rsidRPr="006553F7" w:rsidRDefault="00C960CC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553F7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3CC7DEDD" w14:textId="77777777" w:rsidR="00C960CC" w:rsidRPr="006553F7" w:rsidRDefault="00C960CC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553F7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72031F0A" w14:textId="77777777" w:rsidR="00C960CC" w:rsidRPr="006553F7" w:rsidRDefault="00C960CC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553F7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5"/>
      <w:tr w:rsidR="00C960CC" w:rsidRPr="006553F7" w14:paraId="1A75C07F" w14:textId="77777777" w:rsidTr="2528B9A3">
        <w:trPr>
          <w:trHeight w:val="708"/>
        </w:trPr>
        <w:tc>
          <w:tcPr>
            <w:tcW w:w="1110" w:type="dxa"/>
            <w:vAlign w:val="center"/>
          </w:tcPr>
          <w:p w14:paraId="65B2DA41" w14:textId="77777777" w:rsidR="00C960CC" w:rsidRPr="006553F7" w:rsidRDefault="00C960CC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27675358" w14:textId="77777777" w:rsidR="00C960CC" w:rsidRPr="006553F7" w:rsidRDefault="00C960CC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5923" w:type="dxa"/>
          </w:tcPr>
          <w:p w14:paraId="5A2D40FC" w14:textId="77777777" w:rsidR="00C960CC" w:rsidRPr="006553F7" w:rsidRDefault="00C960CC" w:rsidP="00C2640F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553F7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183D1A05" w14:textId="77777777" w:rsidR="00C960CC" w:rsidRPr="006553F7" w:rsidRDefault="00C960CC" w:rsidP="0085238F">
            <w:pPr>
              <w:numPr>
                <w:ilvl w:val="0"/>
                <w:numId w:val="2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553F7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4E6C9FE3" w14:textId="77777777" w:rsidR="00C960CC" w:rsidRPr="006553F7" w:rsidRDefault="00C960CC" w:rsidP="0085238F">
            <w:pPr>
              <w:numPr>
                <w:ilvl w:val="0"/>
                <w:numId w:val="2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553F7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3E45E684" w14:textId="77777777" w:rsidR="00CB157D" w:rsidRPr="00CA62FC" w:rsidRDefault="4A781247" w:rsidP="0085238F">
            <w:pPr>
              <w:pStyle w:val="Akapitzlist"/>
              <w:numPr>
                <w:ilvl w:val="0"/>
                <w:numId w:val="2"/>
              </w:numPr>
              <w:spacing w:before="60" w:after="120" w:line="240" w:lineRule="auto"/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pl-PL"/>
              </w:rPr>
            </w:pPr>
            <w:r w:rsidRPr="00CA62FC">
              <w:rPr>
                <w:rFonts w:ascii="Arial" w:hAnsi="Arial" w:cs="Arial"/>
                <w:sz w:val="24"/>
                <w:szCs w:val="24"/>
                <w:lang w:val="pl-PL"/>
              </w:rPr>
              <w:t>wszystkie załączniki zostały podpisane zgodnie z Regulaminem wyboru projektów.</w:t>
            </w:r>
          </w:p>
          <w:p w14:paraId="0BC8A475" w14:textId="77777777" w:rsidR="00C960CC" w:rsidRPr="006553F7" w:rsidRDefault="00C960CC" w:rsidP="00C2640F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536" w:type="dxa"/>
          </w:tcPr>
          <w:p w14:paraId="65B47A9D" w14:textId="77777777" w:rsidR="00C960CC" w:rsidRPr="006553F7" w:rsidRDefault="00C960CC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553F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F45C21B" w14:textId="77777777" w:rsidR="00C960CC" w:rsidRPr="006553F7" w:rsidRDefault="00C960CC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8839B88" w14:textId="77777777" w:rsidR="00C960CC" w:rsidRPr="006553F7" w:rsidRDefault="00C960CC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64D8237" w14:textId="77777777" w:rsidR="00C960CC" w:rsidRPr="006553F7" w:rsidRDefault="00C960CC" w:rsidP="00BE2F8F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A05A809" w14:textId="77777777" w:rsidR="00C960CC" w:rsidRPr="006553F7" w:rsidRDefault="00C960CC" w:rsidP="0081424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60CC" w:rsidRPr="006553F7" w14:paraId="3BD1985C" w14:textId="77777777" w:rsidTr="2528B9A3">
        <w:trPr>
          <w:trHeight w:val="708"/>
        </w:trPr>
        <w:tc>
          <w:tcPr>
            <w:tcW w:w="1110" w:type="dxa"/>
            <w:vAlign w:val="center"/>
          </w:tcPr>
          <w:p w14:paraId="39736E21" w14:textId="77777777" w:rsidR="00C960CC" w:rsidRPr="006553F7" w:rsidRDefault="00C960CC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5A39BBE3" w14:textId="77777777" w:rsidR="004503E3" w:rsidRPr="006553F7" w:rsidRDefault="004503E3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1C8F396" w14:textId="77777777" w:rsidR="004503E3" w:rsidRPr="006553F7" w:rsidRDefault="004503E3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D17EE7D" w14:textId="77777777" w:rsidR="00C960CC" w:rsidRPr="006553F7" w:rsidRDefault="00C960CC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2030DF" w:rsidRPr="006553F7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  <w:p w14:paraId="72A3D3EC" w14:textId="77777777" w:rsidR="00C960CC" w:rsidRPr="006553F7" w:rsidRDefault="00C960CC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D0B940D" w14:textId="77777777" w:rsidR="00C960CC" w:rsidRPr="006553F7" w:rsidRDefault="00C960CC" w:rsidP="00D125CF">
            <w:pPr>
              <w:spacing w:after="0" w:line="240" w:lineRule="auto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5923" w:type="dxa"/>
          </w:tcPr>
          <w:p w14:paraId="0F2E5685" w14:textId="77777777" w:rsidR="00BE2F8F" w:rsidRPr="006553F7" w:rsidRDefault="00BE2F8F" w:rsidP="00BE2F8F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553F7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 i podmiotowe (dotyczące wnioskodawców</w:t>
            </w:r>
            <w:r w:rsidR="00CB157D" w:rsidRPr="006553F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6553F7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6553F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6553F7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0E27B00A" w14:textId="77777777" w:rsidR="00BE2F8F" w:rsidRPr="006553F7" w:rsidRDefault="00BE2F8F" w:rsidP="00BE2F8F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A814A6B" w14:textId="77777777" w:rsidR="00BE2F8F" w:rsidRPr="006553F7" w:rsidRDefault="00BE2F8F" w:rsidP="00BE2F8F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553F7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64711B6E" w14:textId="77777777" w:rsidR="00BE2F8F" w:rsidRPr="006553F7" w:rsidRDefault="00BE2F8F" w:rsidP="0085238F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553F7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6E5AA9FB" w14:textId="77777777" w:rsidR="00BE2F8F" w:rsidRPr="006553F7" w:rsidRDefault="00BE2F8F" w:rsidP="0085238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Pr="006553F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6553F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6A88AE8" w14:textId="77777777" w:rsidR="00BE2F8F" w:rsidRPr="006553F7" w:rsidRDefault="00BE2F8F" w:rsidP="0085238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w art. 1 rozporządzenia Nr 651/2014</w:t>
            </w:r>
            <w:r w:rsidRPr="006553F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6553F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356C9A9" w14:textId="77777777" w:rsidR="00BE2F8F" w:rsidRPr="006553F7" w:rsidRDefault="00BE2F8F" w:rsidP="0085238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art. 1 rozporządzenia nr 2023/2831</w:t>
            </w:r>
            <w:r w:rsidRPr="006553F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,  </w:t>
            </w:r>
          </w:p>
          <w:p w14:paraId="5AA989FC" w14:textId="77777777" w:rsidR="00BE2F8F" w:rsidRPr="006553F7" w:rsidRDefault="00BE2F8F" w:rsidP="0085238F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120" w:line="240" w:lineRule="auto"/>
              <w:ind w:left="36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553F7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Pr="006553F7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6"/>
            </w:r>
            <w:r w:rsidRPr="006553F7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3EFE1E89" w14:textId="77777777" w:rsidR="00BE2F8F" w:rsidRPr="006553F7" w:rsidRDefault="00BE2F8F" w:rsidP="0085238F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553F7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2021/1060.</w:t>
            </w:r>
          </w:p>
          <w:p w14:paraId="60061E4C" w14:textId="77777777" w:rsidR="00BE2F8F" w:rsidRPr="006553F7" w:rsidRDefault="00BE2F8F" w:rsidP="00BE2F8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14:paraId="79CA99C8" w14:textId="77777777" w:rsidR="00BE2F8F" w:rsidRPr="006553F7" w:rsidRDefault="00BE2F8F" w:rsidP="0085238F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40" w:line="240" w:lineRule="auto"/>
              <w:ind w:left="36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553F7">
              <w:rPr>
                <w:rFonts w:ascii="Arial" w:hAnsi="Arial" w:cs="Arial"/>
                <w:sz w:val="24"/>
                <w:szCs w:val="24"/>
                <w:lang w:val="pl-PL"/>
              </w:rPr>
              <w:t xml:space="preserve">dany podmiot nie jest przedsiębiorstwem w trudnej sytuacji w rozumieniu pkt. 24 Wytycznych dotyczących pomocy państwa na ratowanie i restrukturyzację przedsiębiorstw niefinansowych </w:t>
            </w:r>
            <w:r w:rsidRPr="006553F7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znajdujących się w trudnej sytuacji (Dz. Urz. UE C 249/1 z 31.07.2014 r.).</w:t>
            </w:r>
          </w:p>
          <w:p w14:paraId="4C55D7F4" w14:textId="77777777" w:rsidR="00703F62" w:rsidRPr="006553F7" w:rsidRDefault="00BE2F8F" w:rsidP="00BE2F8F">
            <w:pPr>
              <w:spacing w:before="60" w:after="12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536" w:type="dxa"/>
          </w:tcPr>
          <w:p w14:paraId="3D10710F" w14:textId="77777777" w:rsidR="007B0700" w:rsidRPr="006553F7" w:rsidRDefault="007B0700" w:rsidP="007B07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553F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0E6DE76" w14:textId="77777777" w:rsidR="007B0700" w:rsidRPr="006553F7" w:rsidRDefault="007B0700" w:rsidP="007B07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C31AA6E" w14:textId="77777777" w:rsidR="007B0700" w:rsidRPr="006553F7" w:rsidRDefault="007B0700" w:rsidP="007B07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E632495" w14:textId="77777777" w:rsidR="007B0700" w:rsidRPr="006553F7" w:rsidRDefault="007B0700" w:rsidP="00BE2F8F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4EAFD9C" w14:textId="77777777" w:rsidR="00C960CC" w:rsidRPr="006553F7" w:rsidRDefault="00C960CC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30CA" w:rsidRPr="006553F7" w14:paraId="303F5CDF" w14:textId="77777777" w:rsidTr="2528B9A3">
        <w:trPr>
          <w:trHeight w:val="841"/>
        </w:trPr>
        <w:tc>
          <w:tcPr>
            <w:tcW w:w="1110" w:type="dxa"/>
            <w:vAlign w:val="center"/>
          </w:tcPr>
          <w:p w14:paraId="3F288433" w14:textId="77777777" w:rsidR="00B630CA" w:rsidRPr="006553F7" w:rsidRDefault="00B630CA" w:rsidP="00B630C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64895DD1" w14:textId="77777777" w:rsidR="00B630CA" w:rsidRPr="006553F7" w:rsidRDefault="00B630CA" w:rsidP="00B630C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Klauzula antydyskryminacyjna</w:t>
            </w:r>
          </w:p>
          <w:p w14:paraId="0140056A" w14:textId="77777777" w:rsidR="002266DC" w:rsidRPr="006553F7" w:rsidRDefault="002266DC" w:rsidP="00B630C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(dotyczy </w:t>
            </w:r>
            <w:proofErr w:type="spellStart"/>
            <w:r w:rsidRPr="006553F7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6553F7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923" w:type="dxa"/>
          </w:tcPr>
          <w:p w14:paraId="22F3BF56" w14:textId="77777777" w:rsidR="005D286F" w:rsidRPr="006553F7" w:rsidRDefault="005D286F" w:rsidP="005D286F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553F7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78E13806" w14:textId="77777777" w:rsidR="005D286F" w:rsidRPr="006553F7" w:rsidRDefault="005D286F" w:rsidP="005D286F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553F7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4B25B3D1" w14:textId="77777777" w:rsidR="005D286F" w:rsidRPr="006553F7" w:rsidRDefault="005D286F" w:rsidP="005D286F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553F7">
              <w:rPr>
                <w:rFonts w:ascii="Arial" w:hAnsi="Arial" w:cs="Arial"/>
                <w:kern w:val="2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</w:t>
            </w:r>
            <w:r w:rsidR="00FC40CA" w:rsidRPr="006553F7">
              <w:rPr>
                <w:rFonts w:ascii="Arial" w:hAnsi="Arial" w:cs="Arial"/>
                <w:kern w:val="2"/>
                <w:sz w:val="24"/>
                <w:szCs w:val="24"/>
              </w:rPr>
              <w:t>,</w:t>
            </w:r>
            <w:r w:rsidRPr="006553F7">
              <w:rPr>
                <w:rFonts w:ascii="Arial" w:hAnsi="Arial" w:cs="Arial"/>
                <w:kern w:val="2"/>
                <w:sz w:val="24"/>
                <w:szCs w:val="24"/>
              </w:rPr>
              <w:t xml:space="preserve"> kryterium uznaje się za spełnione. Podjęte działania naprawcze powinny być opisane we wniosku o dofinansowanie.</w:t>
            </w:r>
          </w:p>
          <w:p w14:paraId="317CF1D8" w14:textId="77777777" w:rsidR="00B630CA" w:rsidRPr="006553F7" w:rsidRDefault="005D286F" w:rsidP="00184942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="00FE719C" w:rsidRPr="006553F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FC40CA" w:rsidRPr="006553F7">
              <w:rPr>
                <w:rFonts w:ascii="Arial" w:hAnsi="Arial" w:cs="Arial"/>
                <w:bCs/>
                <w:sz w:val="24"/>
                <w:szCs w:val="24"/>
              </w:rPr>
              <w:t>informacje znajdujące się na stronie internetowej Rzecznika Praw Obywatelskich (RPO) dotyczące JST, które ustanowiły obowiązujące i uznane przez RPO za dyskryminujące akty prawa miejscowego (aktualne na dzień zakończenia naboru).</w:t>
            </w:r>
          </w:p>
        </w:tc>
        <w:tc>
          <w:tcPr>
            <w:tcW w:w="4536" w:type="dxa"/>
          </w:tcPr>
          <w:p w14:paraId="079F04EC" w14:textId="77777777" w:rsidR="00CF0FC3" w:rsidRPr="006553F7" w:rsidRDefault="00CF0FC3" w:rsidP="00CF0FC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TAK/NIE/ NIE DOTYCZY</w:t>
            </w:r>
          </w:p>
          <w:p w14:paraId="62057533" w14:textId="77777777" w:rsidR="00CF0FC3" w:rsidRPr="006553F7" w:rsidRDefault="00CF0FC3" w:rsidP="00CF0FC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4252E92" w14:textId="77777777" w:rsidR="00CF0FC3" w:rsidRPr="006553F7" w:rsidRDefault="00CF0FC3" w:rsidP="00CF0FC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FC284A" w14:textId="77777777" w:rsidR="00CF0FC3" w:rsidRPr="006553F7" w:rsidRDefault="00CF0FC3" w:rsidP="00CF0FC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61A797F" w14:textId="77777777" w:rsidR="00CF0FC3" w:rsidRPr="006553F7" w:rsidRDefault="00CF0FC3" w:rsidP="00CF0FC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B94D5A5" w14:textId="77777777" w:rsidR="00B630CA" w:rsidRPr="006553F7" w:rsidRDefault="00B630CA" w:rsidP="00CF0FC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60CC" w:rsidRPr="006553F7" w14:paraId="7CEDF839" w14:textId="77777777" w:rsidTr="2528B9A3">
        <w:trPr>
          <w:trHeight w:val="1134"/>
        </w:trPr>
        <w:tc>
          <w:tcPr>
            <w:tcW w:w="1110" w:type="dxa"/>
            <w:vAlign w:val="center"/>
          </w:tcPr>
          <w:p w14:paraId="5FFB9CD1" w14:textId="77777777" w:rsidR="00C960CC" w:rsidRPr="006553F7" w:rsidRDefault="00C960CC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A.</w:t>
            </w:r>
            <w:r w:rsidR="00BF0DE9" w:rsidRPr="006553F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3DEEC669" w14:textId="77777777" w:rsidR="004503E3" w:rsidRPr="006553F7" w:rsidRDefault="004503E3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656B9AB" w14:textId="77777777" w:rsidR="004503E3" w:rsidRPr="006553F7" w:rsidRDefault="004503E3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BBC85FB" w14:textId="77777777" w:rsidR="00C960CC" w:rsidRPr="006553F7" w:rsidRDefault="00C960CC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  <w:p w14:paraId="45FB0818" w14:textId="77777777" w:rsidR="00C960CC" w:rsidRPr="006553F7" w:rsidRDefault="00C960CC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49F31CB" w14:textId="77777777" w:rsidR="00C960CC" w:rsidRPr="006553F7" w:rsidRDefault="00C960CC" w:rsidP="00D125CF">
            <w:pPr>
              <w:spacing w:after="0" w:line="240" w:lineRule="auto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5923" w:type="dxa"/>
          </w:tcPr>
          <w:p w14:paraId="7213DA1D" w14:textId="77777777" w:rsidR="00021AA0" w:rsidRPr="006553F7" w:rsidRDefault="00C960CC" w:rsidP="00D74EC5">
            <w:pPr>
              <w:spacing w:before="60" w:after="12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</w:t>
            </w:r>
            <w:r w:rsidRPr="006553F7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4104EE8B" w14:textId="77777777" w:rsidR="00C960CC" w:rsidRPr="006553F7" w:rsidRDefault="00C960CC" w:rsidP="001740A4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53128261" w14:textId="77777777" w:rsidR="00C960CC" w:rsidRPr="006553F7" w:rsidRDefault="00C960CC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2486C05" w14:textId="77777777" w:rsidR="00C960CC" w:rsidRPr="006553F7" w:rsidRDefault="00C960CC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536" w:type="dxa"/>
          </w:tcPr>
          <w:p w14:paraId="26A881E4" w14:textId="77777777" w:rsidR="00C960CC" w:rsidRPr="006553F7" w:rsidRDefault="00C960CC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553F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89E2097" w14:textId="77777777" w:rsidR="00C960CC" w:rsidRPr="006553F7" w:rsidRDefault="00C960CC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8A85483" w14:textId="77777777" w:rsidR="00C960CC" w:rsidRPr="006553F7" w:rsidRDefault="00C960CC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F94788E" w14:textId="77777777" w:rsidR="00C960CC" w:rsidRPr="006553F7" w:rsidRDefault="00C960CC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101652C" w14:textId="77777777" w:rsidR="00C960CC" w:rsidRPr="006553F7" w:rsidRDefault="00C960CC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715" w:rsidRPr="006553F7" w14:paraId="362A0081" w14:textId="77777777" w:rsidTr="003D2715">
        <w:trPr>
          <w:trHeight w:val="2267"/>
        </w:trPr>
        <w:tc>
          <w:tcPr>
            <w:tcW w:w="1110" w:type="dxa"/>
            <w:vAlign w:val="center"/>
          </w:tcPr>
          <w:p w14:paraId="190E11F0" w14:textId="6F9BEBDA" w:rsidR="003D2715" w:rsidRPr="006553F7" w:rsidRDefault="003D2715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856" w:type="dxa"/>
            <w:vAlign w:val="center"/>
          </w:tcPr>
          <w:p w14:paraId="4BD2E8D2" w14:textId="4154C226" w:rsidR="003D2715" w:rsidRPr="006553F7" w:rsidRDefault="003D2715" w:rsidP="00E033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5923" w:type="dxa"/>
          </w:tcPr>
          <w:p w14:paraId="63904B88" w14:textId="77777777" w:rsidR="003D2715" w:rsidRDefault="003D2715" w:rsidP="003D2715">
            <w:pPr>
              <w:spacing w:before="60" w:after="12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C4799">
              <w:rPr>
                <w:rFonts w:ascii="Arial" w:hAnsi="Arial" w:cs="Arial"/>
                <w:color w:val="000000"/>
                <w:sz w:val="24"/>
                <w:szCs w:val="24"/>
              </w:rPr>
              <w:t>W kryterium sprawdzamy, czy na moment złożenia wniosku o dofinansowanie wnioskodawca posiada prawo do dysponowania gruntami lub obiektami na cele inwestycji, posiada wymaganą dokumentację techniczną i projektową, wymagane prawem decyzje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BC4799">
              <w:rPr>
                <w:rFonts w:ascii="Arial" w:hAnsi="Arial" w:cs="Arial"/>
                <w:color w:val="000000"/>
                <w:sz w:val="24"/>
                <w:szCs w:val="24"/>
              </w:rPr>
              <w:t xml:space="preserve"> uzgodnienia i pozwolenia administracyjne. </w:t>
            </w:r>
          </w:p>
          <w:p w14:paraId="308E68D7" w14:textId="12B333AE" w:rsidR="003D2715" w:rsidRPr="00935252" w:rsidRDefault="003D2715" w:rsidP="003D2715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zezwolenie na realizację inwestycji drogowej) nie jest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prawomocne w momencie składania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wniosku o dofinansowanie, </w:t>
            </w:r>
            <w:del w:id="7" w:author="Marianna Skąpska" w:date="2024-10-03T11:36:00Z" w16du:dateUtc="2024-10-03T09:36:00Z">
              <w:r w:rsidRPr="00935252" w:rsidDel="00000F5A">
                <w:rPr>
                  <w:rFonts w:ascii="Arial" w:hAnsi="Arial" w:cs="Arial"/>
                  <w:sz w:val="24"/>
                  <w:szCs w:val="24"/>
                  <w:lang w:val="pl-PL"/>
                </w:rPr>
                <w:delText xml:space="preserve">trzeba będzie </w:delText>
              </w:r>
            </w:del>
            <w:ins w:id="8" w:author="Marianna Skąpska" w:date="2024-10-03T11:37:00Z" w16du:dateUtc="2024-10-03T09:37:00Z">
              <w:r w:rsidR="00000F5A">
                <w:rPr>
                  <w:rFonts w:ascii="Arial" w:hAnsi="Arial" w:cs="Arial"/>
                  <w:sz w:val="24"/>
                  <w:szCs w:val="24"/>
                  <w:lang w:val="pl-PL"/>
                </w:rPr>
                <w:t xml:space="preserve">należy </w:t>
              </w:r>
            </w:ins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przedłożyć </w:t>
            </w:r>
            <w:ins w:id="9" w:author="Marianna Skąpska" w:date="2024-10-03T11:37:00Z" w16du:dateUtc="2024-10-03T09:37:00Z">
              <w:r w:rsidR="00000F5A">
                <w:rPr>
                  <w:rFonts w:ascii="Arial" w:hAnsi="Arial" w:cs="Arial"/>
                  <w:sz w:val="24"/>
                  <w:szCs w:val="24"/>
                  <w:lang w:val="pl-PL"/>
                </w:rPr>
                <w:t xml:space="preserve">decyzję </w:t>
              </w:r>
            </w:ins>
            <w:r>
              <w:rPr>
                <w:rFonts w:ascii="Arial" w:hAnsi="Arial" w:cs="Arial"/>
                <w:sz w:val="24"/>
                <w:szCs w:val="24"/>
                <w:lang w:val="pl-PL"/>
              </w:rPr>
              <w:t>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klauzulą ostateczności </w:t>
            </w:r>
            <w:commentRangeStart w:id="10"/>
            <w:del w:id="11" w:author="Marianna Skąpska" w:date="2024-10-03T11:37:00Z" w16du:dateUtc="2024-10-03T09:37:00Z">
              <w:r w:rsidRPr="00935252" w:rsidDel="00000F5A">
                <w:rPr>
                  <w:rFonts w:ascii="Arial" w:hAnsi="Arial" w:cs="Arial"/>
                  <w:sz w:val="24"/>
                  <w:szCs w:val="24"/>
                  <w:lang w:val="pl-PL"/>
                </w:rPr>
                <w:delText>decyz</w:delText>
              </w:r>
              <w:r w:rsidDel="00000F5A">
                <w:rPr>
                  <w:rFonts w:ascii="Arial" w:hAnsi="Arial" w:cs="Arial"/>
                  <w:sz w:val="24"/>
                  <w:szCs w:val="24"/>
                  <w:lang w:val="pl-PL"/>
                </w:rPr>
                <w:delText>ję</w:delText>
              </w:r>
            </w:del>
            <w:commentRangeEnd w:id="10"/>
            <w:r w:rsidR="00782F9C">
              <w:rPr>
                <w:rStyle w:val="Odwoaniedokomentarza"/>
              </w:rPr>
              <w:commentReference w:id="10"/>
            </w:r>
            <w:del w:id="12" w:author="Marianna Skąpska" w:date="2024-10-03T11:37:00Z" w16du:dateUtc="2024-10-03T09:37:00Z">
              <w:r w:rsidRPr="00935252" w:rsidDel="00000F5A">
                <w:rPr>
                  <w:rFonts w:ascii="Arial" w:hAnsi="Arial" w:cs="Arial"/>
                  <w:sz w:val="24"/>
                  <w:szCs w:val="24"/>
                  <w:lang w:val="pl-PL"/>
                </w:rPr>
                <w:delText xml:space="preserve"> </w:delText>
              </w:r>
            </w:del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najpóźniej na etapie podpisania umowy o dofinansowanie projektu.</w:t>
            </w:r>
          </w:p>
          <w:p w14:paraId="6258C94F" w14:textId="77777777" w:rsidR="003D2715" w:rsidRPr="005A20D9" w:rsidRDefault="003D2715" w:rsidP="003D2715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14:paraId="032FC74D" w14:textId="77777777" w:rsidR="003D2715" w:rsidRDefault="003D2715" w:rsidP="003D2715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>posiada pozwolenia administracyjnego zezwalającego na realizację inwestycji (np. decyzji o pozwoleniu 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commentRangeStart w:id="13"/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commentRangeEnd w:id="13"/>
            <w:r w:rsidR="00782F9C">
              <w:rPr>
                <w:rStyle w:val="Odwoaniedokomentarza"/>
                <w:lang w:val="x-none" w:eastAsia="x-none"/>
              </w:rPr>
              <w:commentReference w:id="13"/>
            </w:r>
            <w:r>
              <w:rPr>
                <w:rFonts w:ascii="Arial" w:hAnsi="Arial" w:cs="Arial"/>
                <w:sz w:val="24"/>
                <w:szCs w:val="24"/>
              </w:rPr>
              <w:t>, w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>
              <w:rPr>
                <w:rFonts w:ascii="Arial" w:hAnsi="Arial" w:cs="Arial"/>
                <w:sz w:val="24"/>
                <w:szCs w:val="24"/>
              </w:rPr>
              <w:t>wskazanym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w umowie o 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85673C">
              <w:rPr>
                <w:rFonts w:ascii="Arial" w:hAnsi="Arial" w:cs="Arial"/>
                <w:sz w:val="24"/>
                <w:szCs w:val="24"/>
              </w:rPr>
              <w:t>, jednakże nie później niż 12 m-</w:t>
            </w:r>
            <w:proofErr w:type="spellStart"/>
            <w:r w:rsidRPr="0085673C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85673C">
              <w:rPr>
                <w:rFonts w:ascii="Arial" w:hAnsi="Arial" w:cs="Arial"/>
                <w:sz w:val="24"/>
                <w:szCs w:val="24"/>
              </w:rPr>
              <w:t xml:space="preserve"> od </w:t>
            </w:r>
            <w:r>
              <w:rPr>
                <w:rFonts w:ascii="Arial" w:hAnsi="Arial" w:cs="Arial"/>
                <w:sz w:val="24"/>
                <w:szCs w:val="24"/>
              </w:rPr>
              <w:t>daty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uchwały zarządu województwa o wyborze projektu do dofinansowania</w:t>
            </w:r>
            <w:r w:rsidRPr="0085673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AFD8227" w14:textId="77777777" w:rsidR="003D2715" w:rsidRDefault="003D2715" w:rsidP="003D2715">
            <w:pPr>
              <w:spacing w:before="60" w:after="12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A770051" w14:textId="77777777" w:rsidR="003D2715" w:rsidRPr="005526E5" w:rsidRDefault="003D2715" w:rsidP="003D2715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BA50CC">
              <w:rPr>
                <w:rFonts w:ascii="Arial" w:hAnsi="Arial" w:cs="Arial"/>
                <w:sz w:val="24"/>
                <w:szCs w:val="24"/>
              </w:rPr>
              <w:t>zwolenie spełniające warunki kryterium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253EE5A" w14:textId="77777777" w:rsidR="003D2715" w:rsidRPr="00BC4799" w:rsidRDefault="003D2715" w:rsidP="003D2715">
            <w:pPr>
              <w:spacing w:before="60" w:after="12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53AA8D0" w14:textId="3EC6E5AA" w:rsidR="003D2715" w:rsidRPr="006553F7" w:rsidRDefault="003D2715" w:rsidP="003D2715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536" w:type="dxa"/>
          </w:tcPr>
          <w:p w14:paraId="326230A1" w14:textId="77777777" w:rsidR="003D2715" w:rsidRPr="006553F7" w:rsidRDefault="003D2715" w:rsidP="003D271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553F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BF06A53" w14:textId="77777777" w:rsidR="003D2715" w:rsidRPr="006553F7" w:rsidRDefault="003D2715" w:rsidP="003D271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12BEA30" w14:textId="77777777" w:rsidR="003D2715" w:rsidRPr="006553F7" w:rsidRDefault="003D2715" w:rsidP="003D271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66B1C4F" w14:textId="1CC40CFB" w:rsidR="003D2715" w:rsidRPr="006553F7" w:rsidRDefault="003D2715" w:rsidP="003D271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</w:p>
        </w:tc>
      </w:tr>
      <w:tr w:rsidR="00E033E8" w:rsidRPr="006553F7" w14:paraId="072DA89E" w14:textId="77777777" w:rsidTr="2528B9A3">
        <w:trPr>
          <w:trHeight w:val="3969"/>
        </w:trPr>
        <w:tc>
          <w:tcPr>
            <w:tcW w:w="1110" w:type="dxa"/>
            <w:vAlign w:val="center"/>
          </w:tcPr>
          <w:p w14:paraId="645CB15E" w14:textId="52D215E4" w:rsidR="00E033E8" w:rsidRPr="006553F7" w:rsidRDefault="00E033E8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A.</w:t>
            </w:r>
            <w:r w:rsidR="003D271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7B9F0F5E" w14:textId="77777777" w:rsidR="00E033E8" w:rsidRPr="006553F7" w:rsidRDefault="00E033E8" w:rsidP="00E033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  <w:p w14:paraId="4B99056E" w14:textId="77777777" w:rsidR="00E033E8" w:rsidRPr="006553F7" w:rsidRDefault="00E033E8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23" w:type="dxa"/>
          </w:tcPr>
          <w:p w14:paraId="0F2C5DB5" w14:textId="7C1AF23D" w:rsidR="00E033E8" w:rsidRPr="006553F7" w:rsidRDefault="00E033E8" w:rsidP="00E033E8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kryterium sprawdzamy, czy zakładany maksymalny okres realizacji projektu</w:t>
            </w:r>
            <w:r w:rsidR="00501D8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nie przekracza </w:t>
            </w:r>
            <w:r w:rsidR="00563F48" w:rsidRPr="006553F7">
              <w:rPr>
                <w:rFonts w:ascii="Arial" w:hAnsi="Arial" w:cs="Arial"/>
                <w:sz w:val="24"/>
                <w:szCs w:val="24"/>
              </w:rPr>
              <w:t>48</w:t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 miesięcy</w:t>
            </w:r>
            <w:ins w:id="19" w:author="Joanna Zakrzewska" w:date="2024-10-10T11:18:00Z" w16du:dateUtc="2024-10-10T09:18:00Z">
              <w:r w:rsidR="00531960">
                <w:rPr>
                  <w:rFonts w:ascii="Arial" w:hAnsi="Arial" w:cs="Arial"/>
                  <w:sz w:val="24"/>
                  <w:szCs w:val="24"/>
                </w:rPr>
                <w:t xml:space="preserve"> od terminu zakończenia </w:t>
              </w:r>
              <w:commentRangeStart w:id="20"/>
              <w:r w:rsidR="00531960">
                <w:rPr>
                  <w:rFonts w:ascii="Arial" w:hAnsi="Arial" w:cs="Arial"/>
                  <w:sz w:val="24"/>
                  <w:szCs w:val="24"/>
                </w:rPr>
                <w:t>naboru</w:t>
              </w:r>
            </w:ins>
            <w:commentRangeEnd w:id="20"/>
            <w:ins w:id="21" w:author="Joanna Zakrzewska" w:date="2024-10-10T14:05:00Z" w16du:dateUtc="2024-10-10T12:05:00Z">
              <w:r w:rsidR="00782F9C">
                <w:rPr>
                  <w:rStyle w:val="Odwoaniedokomentarza"/>
                  <w:lang w:val="x-none" w:eastAsia="x-none"/>
                </w:rPr>
                <w:commentReference w:id="20"/>
              </w:r>
            </w:ins>
            <w:r w:rsidRPr="006553F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299C43A" w14:textId="77777777" w:rsidR="00E033E8" w:rsidRPr="006553F7" w:rsidRDefault="00E033E8" w:rsidP="00E033E8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B5DC6B0" w14:textId="77777777" w:rsidR="00E033E8" w:rsidRPr="006553F7" w:rsidRDefault="00E033E8" w:rsidP="00E033E8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4DDBEF00" w14:textId="77777777" w:rsidR="00E033E8" w:rsidRPr="006553F7" w:rsidRDefault="00E033E8" w:rsidP="00E033E8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3DFE41" w14:textId="77777777" w:rsidR="00E033E8" w:rsidRPr="006553F7" w:rsidRDefault="00E033E8" w:rsidP="00C30DD1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536" w:type="dxa"/>
          </w:tcPr>
          <w:p w14:paraId="019CD52A" w14:textId="77777777" w:rsidR="00E033E8" w:rsidRPr="006553F7" w:rsidRDefault="00E033E8" w:rsidP="00E033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553F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2FAC2CD" w14:textId="77777777" w:rsidR="00E033E8" w:rsidRPr="006553F7" w:rsidRDefault="00E033E8" w:rsidP="00E033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16CA88" w14:textId="77777777" w:rsidR="00E033E8" w:rsidRPr="006553F7" w:rsidRDefault="00E033E8" w:rsidP="00E033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918B233" w14:textId="77777777" w:rsidR="00E033E8" w:rsidRPr="006553F7" w:rsidRDefault="00E033E8" w:rsidP="00E033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461D779" w14:textId="77777777" w:rsidR="00E033E8" w:rsidRPr="006553F7" w:rsidRDefault="00E033E8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CF2D8B6" w14:textId="77777777" w:rsidR="00BE2F8F" w:rsidRPr="006553F7" w:rsidRDefault="00BE2F8F">
      <w:pPr>
        <w:rPr>
          <w:rFonts w:ascii="Arial" w:hAnsi="Arial" w:cs="Arial"/>
          <w:b/>
          <w:sz w:val="24"/>
          <w:szCs w:val="24"/>
        </w:rPr>
      </w:pPr>
    </w:p>
    <w:p w14:paraId="0FB78278" w14:textId="77777777" w:rsidR="00445089" w:rsidRDefault="00445089">
      <w:pPr>
        <w:rPr>
          <w:rFonts w:ascii="Arial" w:hAnsi="Arial" w:cs="Arial"/>
          <w:b/>
          <w:sz w:val="24"/>
          <w:szCs w:val="24"/>
        </w:rPr>
      </w:pPr>
    </w:p>
    <w:p w14:paraId="6ACCE167" w14:textId="77777777" w:rsidR="005C1A55" w:rsidRDefault="005C1A55">
      <w:pPr>
        <w:rPr>
          <w:rFonts w:ascii="Arial" w:hAnsi="Arial" w:cs="Arial"/>
          <w:b/>
          <w:sz w:val="24"/>
          <w:szCs w:val="24"/>
        </w:rPr>
      </w:pPr>
    </w:p>
    <w:p w14:paraId="292EBE9C" w14:textId="77777777" w:rsidR="005C1A55" w:rsidRDefault="005C1A55">
      <w:pPr>
        <w:rPr>
          <w:rFonts w:ascii="Arial" w:hAnsi="Arial" w:cs="Arial"/>
          <w:b/>
          <w:sz w:val="24"/>
          <w:szCs w:val="24"/>
        </w:rPr>
      </w:pPr>
    </w:p>
    <w:p w14:paraId="712F5B26" w14:textId="77777777" w:rsidR="005C1A55" w:rsidRPr="006553F7" w:rsidRDefault="005C1A55">
      <w:pPr>
        <w:rPr>
          <w:rFonts w:ascii="Arial" w:hAnsi="Arial" w:cs="Arial"/>
          <w:b/>
          <w:sz w:val="24"/>
          <w:szCs w:val="24"/>
        </w:rPr>
      </w:pPr>
    </w:p>
    <w:p w14:paraId="71AA35D3" w14:textId="77777777" w:rsidR="002C2CE8" w:rsidRPr="006553F7" w:rsidRDefault="00B10B0D">
      <w:pPr>
        <w:rPr>
          <w:rFonts w:ascii="Arial" w:hAnsi="Arial" w:cs="Arial"/>
          <w:sz w:val="24"/>
          <w:szCs w:val="24"/>
        </w:rPr>
      </w:pPr>
      <w:r w:rsidRPr="006553F7">
        <w:rPr>
          <w:rFonts w:ascii="Arial" w:hAnsi="Arial" w:cs="Arial"/>
          <w:b/>
          <w:sz w:val="24"/>
          <w:szCs w:val="24"/>
        </w:rPr>
        <w:t xml:space="preserve">B. </w:t>
      </w:r>
      <w:r w:rsidR="007257F1" w:rsidRPr="006553F7">
        <w:rPr>
          <w:rFonts w:ascii="Arial" w:hAnsi="Arial" w:cs="Arial"/>
          <w:b/>
          <w:sz w:val="24"/>
          <w:szCs w:val="24"/>
        </w:rPr>
        <w:t>KRYTERIA MERYTORYCZNE –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"/>
        <w:gridCol w:w="2898"/>
        <w:gridCol w:w="5901"/>
        <w:gridCol w:w="4517"/>
      </w:tblGrid>
      <w:tr w:rsidR="00C960CC" w:rsidRPr="006553F7" w14:paraId="4FE29F91" w14:textId="77777777" w:rsidTr="2528B9A3">
        <w:trPr>
          <w:trHeight w:val="283"/>
        </w:trPr>
        <w:tc>
          <w:tcPr>
            <w:tcW w:w="1109" w:type="dxa"/>
            <w:shd w:val="clear" w:color="auto" w:fill="E7E6E6" w:themeFill="background2"/>
            <w:vAlign w:val="center"/>
          </w:tcPr>
          <w:p w14:paraId="4FF710F2" w14:textId="77777777" w:rsidR="00C960CC" w:rsidRPr="006553F7" w:rsidRDefault="00C960CC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553F7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98" w:type="dxa"/>
            <w:shd w:val="clear" w:color="auto" w:fill="E7E6E6" w:themeFill="background2"/>
            <w:vAlign w:val="center"/>
          </w:tcPr>
          <w:p w14:paraId="68DA1A52" w14:textId="77777777" w:rsidR="00C960CC" w:rsidRPr="006553F7" w:rsidRDefault="00C960CC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553F7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5901" w:type="dxa"/>
            <w:shd w:val="clear" w:color="auto" w:fill="E7E6E6" w:themeFill="background2"/>
            <w:vAlign w:val="center"/>
          </w:tcPr>
          <w:p w14:paraId="667523C6" w14:textId="77777777" w:rsidR="00C960CC" w:rsidRPr="006553F7" w:rsidRDefault="00C960CC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553F7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4517" w:type="dxa"/>
            <w:shd w:val="clear" w:color="auto" w:fill="E7E6E6" w:themeFill="background2"/>
            <w:vAlign w:val="center"/>
          </w:tcPr>
          <w:p w14:paraId="76407EAA" w14:textId="77777777" w:rsidR="00C960CC" w:rsidRPr="006553F7" w:rsidRDefault="00C960CC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553F7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344D7E38" w14:textId="77777777" w:rsidR="00C960CC" w:rsidRPr="006553F7" w:rsidRDefault="00C960CC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553F7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C960CC" w:rsidRPr="006553F7" w14:paraId="6CB17472" w14:textId="77777777" w:rsidTr="2528B9A3">
        <w:trPr>
          <w:trHeight w:val="283"/>
        </w:trPr>
        <w:tc>
          <w:tcPr>
            <w:tcW w:w="1109" w:type="dxa"/>
            <w:vAlign w:val="center"/>
          </w:tcPr>
          <w:p w14:paraId="33BC7B23" w14:textId="77777777" w:rsidR="00C960CC" w:rsidRPr="006553F7" w:rsidRDefault="00C960CC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98" w:type="dxa"/>
            <w:vAlign w:val="center"/>
          </w:tcPr>
          <w:p w14:paraId="1FC39945" w14:textId="77777777" w:rsidR="00AE4E3F" w:rsidRPr="006553F7" w:rsidRDefault="00AE4E3F" w:rsidP="00C921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4CD007A" w14:textId="77777777" w:rsidR="00C960CC" w:rsidRPr="006553F7" w:rsidRDefault="00C960CC" w:rsidP="0046770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  <w:p w14:paraId="0562CB0E" w14:textId="77777777" w:rsidR="00C960CC" w:rsidRPr="006553F7" w:rsidRDefault="00C960CC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4CE0A41" w14:textId="77777777" w:rsidR="00C960CC" w:rsidRPr="006553F7" w:rsidRDefault="00C960CC" w:rsidP="00D125CF">
            <w:pPr>
              <w:spacing w:after="0" w:line="240" w:lineRule="auto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5901" w:type="dxa"/>
            <w:shd w:val="clear" w:color="auto" w:fill="auto"/>
          </w:tcPr>
          <w:p w14:paraId="0E734E29" w14:textId="6CD6A426" w:rsidR="00EE418B" w:rsidRPr="006553F7" w:rsidRDefault="00C960CC" w:rsidP="002F67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W kryterium sprawdzamy, czy wnioskodawca </w:t>
            </w:r>
            <w:r w:rsidR="00EE418B" w:rsidRPr="006553F7">
              <w:rPr>
                <w:rFonts w:ascii="Arial" w:hAnsi="Arial" w:cs="Arial"/>
                <w:sz w:val="24"/>
                <w:szCs w:val="24"/>
              </w:rPr>
              <w:t xml:space="preserve">jest podmiotem </w:t>
            </w:r>
            <w:r w:rsidRPr="006553F7">
              <w:rPr>
                <w:rFonts w:ascii="Arial" w:hAnsi="Arial" w:cs="Arial"/>
                <w:sz w:val="24"/>
                <w:szCs w:val="24"/>
              </w:rPr>
              <w:t>uprawni</w:t>
            </w:r>
            <w:r w:rsidR="00EE418B" w:rsidRPr="006553F7">
              <w:rPr>
                <w:rFonts w:ascii="Arial" w:hAnsi="Arial" w:cs="Arial"/>
                <w:sz w:val="24"/>
                <w:szCs w:val="24"/>
              </w:rPr>
              <w:t>onym</w:t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 do ubiegania się o dofinansowanie,</w:t>
            </w:r>
            <w:r w:rsidR="00EE418B" w:rsidRPr="006553F7">
              <w:rPr>
                <w:rFonts w:ascii="Arial" w:hAnsi="Arial" w:cs="Arial"/>
                <w:sz w:val="24"/>
                <w:szCs w:val="24"/>
              </w:rPr>
              <w:t xml:space="preserve"> tzn.</w:t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 cz</w:t>
            </w:r>
            <w:r w:rsidR="00EE418B" w:rsidRPr="006553F7">
              <w:rPr>
                <w:rFonts w:ascii="Arial" w:hAnsi="Arial" w:cs="Arial"/>
                <w:sz w:val="24"/>
                <w:szCs w:val="24"/>
              </w:rPr>
              <w:t>y jest to:</w:t>
            </w:r>
          </w:p>
          <w:p w14:paraId="41433D2E" w14:textId="77777777" w:rsidR="00703F62" w:rsidRPr="006553F7" w:rsidRDefault="00EE418B" w:rsidP="002F674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br/>
              <w:t xml:space="preserve">- </w:t>
            </w:r>
            <w:r w:rsidR="002F6749" w:rsidRPr="006553F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3072" w:rsidRPr="006553F7">
              <w:rPr>
                <w:rFonts w:ascii="Arial" w:hAnsi="Arial" w:cs="Arial"/>
                <w:sz w:val="24"/>
                <w:szCs w:val="24"/>
              </w:rPr>
              <w:t>j</w:t>
            </w:r>
            <w:r w:rsidR="00703F62" w:rsidRPr="006553F7">
              <w:rPr>
                <w:rFonts w:ascii="Arial" w:hAnsi="Arial" w:cs="Arial"/>
                <w:sz w:val="24"/>
                <w:szCs w:val="24"/>
              </w:rPr>
              <w:t>ednostk</w:t>
            </w:r>
            <w:r w:rsidRPr="006553F7">
              <w:rPr>
                <w:rFonts w:ascii="Arial" w:hAnsi="Arial" w:cs="Arial"/>
                <w:sz w:val="24"/>
                <w:szCs w:val="24"/>
              </w:rPr>
              <w:t>a</w:t>
            </w:r>
            <w:r w:rsidR="00703F62" w:rsidRPr="006553F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3072" w:rsidRPr="006553F7">
              <w:rPr>
                <w:rFonts w:ascii="Arial" w:hAnsi="Arial" w:cs="Arial"/>
                <w:sz w:val="24"/>
                <w:szCs w:val="24"/>
              </w:rPr>
              <w:t>s</w:t>
            </w:r>
            <w:r w:rsidR="00703F62" w:rsidRPr="006553F7">
              <w:rPr>
                <w:rFonts w:ascii="Arial" w:hAnsi="Arial" w:cs="Arial"/>
                <w:sz w:val="24"/>
                <w:szCs w:val="24"/>
              </w:rPr>
              <w:t xml:space="preserve">amorządu </w:t>
            </w:r>
            <w:r w:rsidR="00ED3072" w:rsidRPr="006553F7">
              <w:rPr>
                <w:rFonts w:ascii="Arial" w:hAnsi="Arial" w:cs="Arial"/>
                <w:sz w:val="24"/>
                <w:szCs w:val="24"/>
              </w:rPr>
              <w:t>t</w:t>
            </w:r>
            <w:r w:rsidR="00703F62" w:rsidRPr="006553F7">
              <w:rPr>
                <w:rFonts w:ascii="Arial" w:hAnsi="Arial" w:cs="Arial"/>
                <w:sz w:val="24"/>
                <w:szCs w:val="24"/>
              </w:rPr>
              <w:t>erytorialnego</w:t>
            </w:r>
            <w:del w:id="22" w:author="Joanna Zakrzewska" w:date="2024-10-09T08:54:00Z" w16du:dateUtc="2024-10-09T06:54:00Z">
              <w:r w:rsidR="002F6749" w:rsidRPr="006553F7" w:rsidDel="0058212F">
                <w:rPr>
                  <w:rFonts w:ascii="Arial" w:hAnsi="Arial" w:cs="Arial"/>
                  <w:sz w:val="24"/>
                  <w:szCs w:val="24"/>
                </w:rPr>
                <w:delText>.</w:delText>
              </w:r>
            </w:del>
          </w:p>
          <w:p w14:paraId="62EBF3C5" w14:textId="15D106E2" w:rsidR="002F6749" w:rsidRPr="006553F7" w:rsidRDefault="0058212F" w:rsidP="00D74EC5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ins w:id="23" w:author="Joanna Zakrzewska" w:date="2024-10-09T08:54:00Z" w16du:dateUtc="2024-10-09T06:54:00Z">
              <w:r>
                <w:rPr>
                  <w:rFonts w:ascii="Arial" w:hAnsi="Arial" w:cs="Arial"/>
                  <w:sz w:val="24"/>
                  <w:szCs w:val="24"/>
                </w:rPr>
                <w:t xml:space="preserve"> - </w:t>
              </w:r>
            </w:ins>
            <w:ins w:id="24" w:author="Joanna Zakrzewska" w:date="2024-10-09T08:54:00Z">
              <w:r w:rsidRPr="0058212F">
                <w:rPr>
                  <w:rFonts w:ascii="Arial" w:hAnsi="Arial" w:cs="Arial"/>
                  <w:sz w:val="24"/>
                  <w:szCs w:val="24"/>
                </w:rPr>
                <w:t>spół</w:t>
              </w:r>
            </w:ins>
            <w:ins w:id="25" w:author="Joanna Zakrzewska" w:date="2024-10-09T08:55:00Z" w16du:dateUtc="2024-10-09T06:55:00Z">
              <w:r>
                <w:rPr>
                  <w:rFonts w:ascii="Arial" w:hAnsi="Arial" w:cs="Arial"/>
                  <w:sz w:val="24"/>
                  <w:szCs w:val="24"/>
                </w:rPr>
                <w:t>ka</w:t>
              </w:r>
            </w:ins>
            <w:ins w:id="26" w:author="Joanna Zakrzewska" w:date="2024-10-09T08:54:00Z">
              <w:r w:rsidRPr="0058212F">
                <w:rPr>
                  <w:rFonts w:ascii="Arial" w:hAnsi="Arial" w:cs="Arial"/>
                  <w:sz w:val="24"/>
                  <w:szCs w:val="24"/>
                </w:rPr>
                <w:t xml:space="preserve"> prawa handlowego ze 100% udziałem </w:t>
              </w:r>
              <w:commentRangeStart w:id="27"/>
              <w:r w:rsidRPr="0058212F">
                <w:rPr>
                  <w:rFonts w:ascii="Arial" w:hAnsi="Arial" w:cs="Arial"/>
                  <w:sz w:val="24"/>
                  <w:szCs w:val="24"/>
                </w:rPr>
                <w:t>jednost</w:t>
              </w:r>
            </w:ins>
            <w:ins w:id="28" w:author="Joanna Zakrzewska" w:date="2024-10-10T11:18:00Z" w16du:dateUtc="2024-10-10T09:18:00Z">
              <w:r w:rsidR="008A4B53">
                <w:rPr>
                  <w:rFonts w:ascii="Arial" w:hAnsi="Arial" w:cs="Arial"/>
                  <w:sz w:val="24"/>
                  <w:szCs w:val="24"/>
                </w:rPr>
                <w:t>ki</w:t>
              </w:r>
            </w:ins>
            <w:commentRangeEnd w:id="27"/>
            <w:ins w:id="29" w:author="Joanna Zakrzewska" w:date="2024-10-10T14:04:00Z" w16du:dateUtc="2024-10-10T12:04:00Z">
              <w:r w:rsidR="00782F9C">
                <w:rPr>
                  <w:rStyle w:val="Odwoaniedokomentarza"/>
                  <w:lang w:val="x-none" w:eastAsia="x-none"/>
                </w:rPr>
                <w:commentReference w:id="27"/>
              </w:r>
            </w:ins>
            <w:ins w:id="30" w:author="Joanna Zakrzewska" w:date="2024-10-09T08:54:00Z">
              <w:r w:rsidRPr="0058212F">
                <w:rPr>
                  <w:rFonts w:ascii="Arial" w:hAnsi="Arial" w:cs="Arial"/>
                  <w:sz w:val="24"/>
                  <w:szCs w:val="24"/>
                </w:rPr>
                <w:t xml:space="preserve"> samorządu terytorialnego</w:t>
              </w:r>
            </w:ins>
            <w:ins w:id="31" w:author="Joanna Zakrzewska" w:date="2024-10-09T08:55:00Z" w16du:dateUtc="2024-10-09T06:55:00Z">
              <w:r>
                <w:rPr>
                  <w:rFonts w:ascii="Arial" w:hAnsi="Arial" w:cs="Arial"/>
                  <w:sz w:val="24"/>
                  <w:szCs w:val="24"/>
                </w:rPr>
                <w:t>.</w:t>
              </w:r>
            </w:ins>
          </w:p>
          <w:p w14:paraId="22D9AD3F" w14:textId="77777777" w:rsidR="00C960CC" w:rsidRPr="006553F7" w:rsidDel="007968FF" w:rsidRDefault="00C960CC" w:rsidP="00D74EC5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 (porozumienie/umowa o partnerstwie).</w:t>
            </w:r>
          </w:p>
        </w:tc>
        <w:tc>
          <w:tcPr>
            <w:tcW w:w="4517" w:type="dxa"/>
          </w:tcPr>
          <w:p w14:paraId="69F11EBA" w14:textId="77777777" w:rsidR="00C960CC" w:rsidRPr="006553F7" w:rsidRDefault="00C960CC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553F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4BD45B6" w14:textId="77777777" w:rsidR="00C960CC" w:rsidRPr="006553F7" w:rsidRDefault="00C960CC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EE5A395" w14:textId="77777777" w:rsidR="00C960CC" w:rsidRPr="006553F7" w:rsidRDefault="00C960CC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4530D9D" w14:textId="77777777" w:rsidR="00C960CC" w:rsidRPr="006553F7" w:rsidRDefault="00C960CC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D98A12B" w14:textId="77777777" w:rsidR="00C960CC" w:rsidRPr="006553F7" w:rsidRDefault="00C960CC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4A44" w:rsidRPr="006553F7" w14:paraId="6397D06E" w14:textId="77777777" w:rsidTr="2528B9A3">
        <w:trPr>
          <w:trHeight w:val="283"/>
        </w:trPr>
        <w:tc>
          <w:tcPr>
            <w:tcW w:w="1109" w:type="dxa"/>
            <w:vAlign w:val="center"/>
          </w:tcPr>
          <w:p w14:paraId="6207D52F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B.</w:t>
            </w:r>
            <w:r w:rsidR="006553F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98" w:type="dxa"/>
            <w:vAlign w:val="center"/>
          </w:tcPr>
          <w:p w14:paraId="5ED7C90B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Projekt jest zgodny </w:t>
            </w:r>
          </w:p>
          <w:p w14:paraId="157A06CC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z typami </w:t>
            </w:r>
          </w:p>
          <w:p w14:paraId="77981A81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6553F7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  <w:p w14:paraId="2946DB82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997CC1D" w14:textId="77777777" w:rsidR="00734A44" w:rsidRPr="006553F7" w:rsidRDefault="00734A44" w:rsidP="00734A44">
            <w:pPr>
              <w:spacing w:after="0" w:line="240" w:lineRule="auto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5901" w:type="dxa"/>
          </w:tcPr>
          <w:p w14:paraId="6035C487" w14:textId="709C5ABF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kryterium sprawdzamy, czy projekt dotyczy przynajmniej jednego z następujących przedsięwzięć:</w:t>
            </w:r>
          </w:p>
          <w:p w14:paraId="1660CD6C" w14:textId="77777777" w:rsidR="00734A44" w:rsidRPr="006553F7" w:rsidRDefault="00AE64BD" w:rsidP="0085238F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rozwój infrastruktury rekreacyjnej oraz publicznie dostępnej infrastruktury uzdrowiskowej w miejscowościach uzdrowiskowych</w:t>
            </w:r>
            <w:r w:rsidR="00DA66FC" w:rsidRPr="006553F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="00734A44" w:rsidRPr="006553F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B4D6C5C" w14:textId="77777777" w:rsidR="00734A44" w:rsidRPr="006553F7" w:rsidRDefault="00AE64BD" w:rsidP="0085238F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tworzenie i modernizacja urządzeń lecznictwa uzdrowiskowego</w:t>
            </w:r>
            <w:r w:rsidR="00EC11E7" w:rsidRPr="006553F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 tj. pijalnie uzdrowiskowe, tężnie, parki, ścieżki ruchowe, lecznicze i rehabilitacyjne baseny uzdrowiskowe.</w:t>
            </w:r>
          </w:p>
          <w:p w14:paraId="110FFD37" w14:textId="77777777" w:rsidR="00AE64BD" w:rsidRPr="006553F7" w:rsidRDefault="00AE64BD" w:rsidP="00AE64BD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29E1EA49" w14:textId="77777777" w:rsidR="00734A44" w:rsidRPr="006553F7" w:rsidRDefault="00734A44" w:rsidP="00734A44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517" w:type="dxa"/>
          </w:tcPr>
          <w:p w14:paraId="2D15198F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553F7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179635A1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1E4951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D3B8EAB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6B699379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4A44" w:rsidRPr="006553F7" w14:paraId="4C475551" w14:textId="77777777" w:rsidTr="2528B9A3">
        <w:trPr>
          <w:trHeight w:val="283"/>
        </w:trPr>
        <w:tc>
          <w:tcPr>
            <w:tcW w:w="1109" w:type="dxa"/>
            <w:vAlign w:val="center"/>
          </w:tcPr>
          <w:p w14:paraId="1DBD7F88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553F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504A7C58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5901" w:type="dxa"/>
          </w:tcPr>
          <w:p w14:paraId="1031AB1E" w14:textId="77777777" w:rsidR="00734A44" w:rsidRPr="006553F7" w:rsidRDefault="00734A44" w:rsidP="00734A44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kryterium sprawdzamy czy wkład własny wnioskodawcy jest zgodny z zapisami Szczegółowego Opisu Priorytetów (SzOP) dla danego działania, w wersji aktualnej na dzień rozpoczęcia naboru</w:t>
            </w:r>
            <w:r w:rsidRPr="006553F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.   </w:t>
            </w:r>
          </w:p>
          <w:p w14:paraId="17BCF65E" w14:textId="77777777" w:rsidR="00734A44" w:rsidRPr="006553F7" w:rsidRDefault="00734A44" w:rsidP="00734A4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517" w:type="dxa"/>
          </w:tcPr>
          <w:p w14:paraId="73CC9AA4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553F7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400E395F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5EF5FCB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C4E3C62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FE9F23F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4A44" w:rsidRPr="006553F7" w14:paraId="7DB3C330" w14:textId="77777777" w:rsidTr="2528B9A3">
        <w:trPr>
          <w:trHeight w:val="425"/>
        </w:trPr>
        <w:tc>
          <w:tcPr>
            <w:tcW w:w="1109" w:type="dxa"/>
            <w:vAlign w:val="center"/>
          </w:tcPr>
          <w:p w14:paraId="4182A31E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B.</w:t>
            </w:r>
            <w:r w:rsidR="006553F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1F72F646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6FE5F93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 xml:space="preserve">Zgodność z prawem pomocy publicznej/pomocy de </w:t>
            </w:r>
            <w:proofErr w:type="spellStart"/>
            <w:r w:rsidRPr="006553F7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  <w:p w14:paraId="08CE6F91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1CDCEAD" w14:textId="77777777" w:rsidR="00734A44" w:rsidRPr="006553F7" w:rsidRDefault="00734A44" w:rsidP="00734A44">
            <w:pPr>
              <w:spacing w:after="0" w:line="240" w:lineRule="auto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5901" w:type="dxa"/>
          </w:tcPr>
          <w:p w14:paraId="2A1E0111" w14:textId="5B1CC6F1" w:rsidR="00734A44" w:rsidRPr="006553F7" w:rsidRDefault="00734A44" w:rsidP="00734A44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W kryterium sprawdzamy, czy:</w:t>
            </w:r>
          </w:p>
          <w:p w14:paraId="631BB469" w14:textId="77777777" w:rsidR="00734A44" w:rsidRPr="006553F7" w:rsidRDefault="00734A44" w:rsidP="0085238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w projekcie nie występuje pomoc publiczna,</w:t>
            </w:r>
            <w:r w:rsidR="00E53E88" w:rsidRPr="006553F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553F7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575C5CAF" w14:textId="77777777" w:rsidR="00005272" w:rsidRPr="006553F7" w:rsidRDefault="00005272" w:rsidP="0085238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pomoc jest zgodna z art. 14 rozporządzenia KE nr 651/2014 Regionalna pomoc inwestycyjna oraz z </w:t>
            </w:r>
            <w:bookmarkStart w:id="32" w:name="_Hlk175057192"/>
            <w:r w:rsidRPr="006553F7">
              <w:rPr>
                <w:rFonts w:ascii="Arial" w:hAnsi="Arial" w:cs="Arial"/>
                <w:sz w:val="24"/>
                <w:szCs w:val="24"/>
              </w:rPr>
              <w:t>rozporządzeniem Ministra Funduszy i Polityki Regionalnej z dnia 11 października 2022 r. w sprawie udzielania regionalnej pomocy inwestycyjnej w ramach programów regionalnych na lata 2021–2027 (Dz.U. 2023 poz. 2743)</w:t>
            </w:r>
            <w:bookmarkEnd w:id="32"/>
            <w:r w:rsidRPr="006553F7">
              <w:rPr>
                <w:rFonts w:ascii="Arial" w:hAnsi="Arial" w:cs="Arial"/>
                <w:sz w:val="24"/>
                <w:szCs w:val="24"/>
              </w:rPr>
              <w:t>, lub</w:t>
            </w:r>
          </w:p>
          <w:p w14:paraId="590FEF0E" w14:textId="77777777" w:rsidR="00734A44" w:rsidRPr="006553F7" w:rsidRDefault="00734A44" w:rsidP="0085238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pomoc jest zgodna z art. 53 rozporządzenia KE nr 651/2014 Pomoc na kulturę i zachowanie dziedzictwa kulturowego oraz z rozporządzeniem Ministra Funduszy i Polityki Regionalnej </w:t>
            </w:r>
            <w:r w:rsidRPr="006553F7">
              <w:rPr>
                <w:rFonts w:ascii="Arial" w:hAnsi="Arial" w:cs="Arial"/>
                <w:sz w:val="24"/>
                <w:szCs w:val="24"/>
                <w:lang w:val="pl-PL"/>
              </w:rPr>
              <w:t xml:space="preserve">z dnia 7 sierpnia 2023 r. </w:t>
            </w:r>
            <w:r w:rsidRPr="006553F7">
              <w:rPr>
                <w:rFonts w:ascii="Arial" w:hAnsi="Arial" w:cs="Arial"/>
                <w:sz w:val="24"/>
                <w:szCs w:val="24"/>
              </w:rPr>
              <w:t>w sprawie udzielania pomocy inwestycyjnej na kulturę i zachowanie dziedzictwa kulturowego w ramach regionalnych programów na lata 2021–2027</w:t>
            </w:r>
            <w:r w:rsidRPr="006553F7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bookmarkStart w:id="33" w:name="_Hlk144294319"/>
            <w:r w:rsidRPr="006553F7">
              <w:rPr>
                <w:rFonts w:ascii="Arial" w:hAnsi="Arial" w:cs="Arial"/>
                <w:sz w:val="24"/>
                <w:szCs w:val="24"/>
              </w:rPr>
              <w:t>(Dz. U. z 2023 r. poz. 1678)</w:t>
            </w:r>
            <w:bookmarkEnd w:id="33"/>
            <w:r w:rsidR="00C605E2" w:rsidRPr="006553F7">
              <w:rPr>
                <w:rFonts w:ascii="Arial" w:hAnsi="Arial" w:cs="Arial"/>
                <w:sz w:val="24"/>
                <w:szCs w:val="24"/>
              </w:rPr>
              <w:t>,</w:t>
            </w:r>
            <w:r w:rsidRPr="006553F7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Pr="006553F7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3FFDF672" w14:textId="77777777" w:rsidR="00734A44" w:rsidRPr="00CA62FC" w:rsidRDefault="1DEE2018" w:rsidP="0085238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CA62FC">
              <w:rPr>
                <w:rFonts w:ascii="Arial" w:hAnsi="Arial" w:cs="Arial"/>
                <w:sz w:val="24"/>
                <w:szCs w:val="24"/>
                <w:lang w:val="pl-PL"/>
              </w:rPr>
              <w:t>pomoc jest zgodna z art. 56 rozporządzenia KE nr 651/2014  Pomoc inwestycyjna na infrastrukturę lokalną oraz z rozporządzeniem Ministra Funduszy i Polityki Regionalnej z dnia 11 grudnia 2022 r. w sprawie udzielania pomocy inwestycyjnej na infrastrukturę lokalną w ramach regionalnych programów na lata 2021–2027 (Dz. U. z 2022 r. poz. 2686)</w:t>
            </w:r>
            <w:r w:rsidR="02C0F6A5" w:rsidRPr="00CA62FC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Pr="00CA62FC">
              <w:rPr>
                <w:rFonts w:ascii="Arial" w:hAnsi="Arial" w:cs="Arial"/>
                <w:sz w:val="24"/>
                <w:szCs w:val="24"/>
                <w:lang w:val="pl-PL"/>
              </w:rPr>
              <w:t xml:space="preserve"> lub</w:t>
            </w:r>
          </w:p>
          <w:p w14:paraId="37789003" w14:textId="77777777" w:rsidR="00734A44" w:rsidRPr="00CA62FC" w:rsidRDefault="1DEE2018" w:rsidP="0085238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CA62FC">
              <w:rPr>
                <w:rFonts w:ascii="Arial" w:hAnsi="Arial" w:cs="Arial"/>
                <w:sz w:val="24"/>
                <w:szCs w:val="24"/>
                <w:lang w:val="pl-PL"/>
              </w:rPr>
              <w:t xml:space="preserve">pomoc jest zgodna z rozporządzeniem KE nr 2023/2831 oraz rozporządzeniem Ministra Funduszy i Polityki Regionalnej z dnia 17 kwietnia 2024 r. w sprawie udzielania pomocy </w:t>
            </w:r>
            <w:r w:rsidRPr="00CA62FC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 xml:space="preserve">de </w:t>
            </w:r>
            <w:proofErr w:type="spellStart"/>
            <w:r w:rsidRPr="00CA62FC">
              <w:rPr>
                <w:rFonts w:ascii="Arial" w:hAnsi="Arial" w:cs="Arial"/>
                <w:sz w:val="24"/>
                <w:szCs w:val="24"/>
                <w:lang w:val="pl-PL"/>
              </w:rPr>
              <w:t>minimis</w:t>
            </w:r>
            <w:proofErr w:type="spellEnd"/>
            <w:r w:rsidRPr="00CA62FC">
              <w:rPr>
                <w:rFonts w:ascii="Arial" w:hAnsi="Arial" w:cs="Arial"/>
                <w:sz w:val="24"/>
                <w:szCs w:val="24"/>
                <w:lang w:val="pl-PL"/>
              </w:rPr>
              <w:t xml:space="preserve"> w ramach regionalnych programów na lata 2021-2027 (Dz.U. z 2024 r. poz. 598).</w:t>
            </w:r>
          </w:p>
          <w:p w14:paraId="5C3921D3" w14:textId="77777777" w:rsidR="00734A44" w:rsidRPr="006553F7" w:rsidRDefault="00734A44" w:rsidP="00734A4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infrastruktury, koniecznej do eksploatacji infrastruktury lub nieodłącznie związanej z podstawowym wykorzystaniem o charakterze niegospodarczym</w:t>
            </w:r>
            <w:r w:rsidRPr="006553F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6553F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A1E9F59" w14:textId="77777777" w:rsidR="00734A44" w:rsidRPr="006553F7" w:rsidRDefault="00734A44" w:rsidP="00734A44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3C4CA534" w14:textId="77777777" w:rsidR="00734A44" w:rsidRPr="006553F7" w:rsidRDefault="00734A44" w:rsidP="00734A4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517" w:type="dxa"/>
          </w:tcPr>
          <w:p w14:paraId="43B6CC50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553F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1CD28E4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D15ADAD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FC3232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BB9E253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4A44" w:rsidRPr="006553F7" w14:paraId="4E4A198A" w14:textId="77777777" w:rsidTr="2528B9A3">
        <w:trPr>
          <w:trHeight w:val="992"/>
        </w:trPr>
        <w:tc>
          <w:tcPr>
            <w:tcW w:w="1109" w:type="dxa"/>
            <w:vAlign w:val="center"/>
          </w:tcPr>
          <w:p w14:paraId="6A2CDA71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4" w:name="_Hlk133218189"/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553F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7CE77B88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</w:t>
            </w: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 xml:space="preserve">rozwoju </w:t>
            </w:r>
            <w:r w:rsidRPr="006553F7">
              <w:rPr>
                <w:rFonts w:ascii="Arial" w:hAnsi="Arial" w:cs="Arial"/>
                <w:sz w:val="24"/>
                <w:szCs w:val="24"/>
              </w:rPr>
              <w:br/>
            </w:r>
          </w:p>
          <w:p w14:paraId="23DE523C" w14:textId="77777777" w:rsidR="00734A44" w:rsidRPr="006553F7" w:rsidRDefault="00734A44" w:rsidP="00734A44">
            <w:pPr>
              <w:spacing w:after="0" w:line="240" w:lineRule="auto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5901" w:type="dxa"/>
          </w:tcPr>
          <w:p w14:paraId="3424495E" w14:textId="38AEB26D" w:rsidR="00734A44" w:rsidRPr="006553F7" w:rsidRDefault="00734A44" w:rsidP="00734A4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W kryterium sprawdzamy czy projekt jest zgodny z zasadą zrównoważonego rozwoju, określoną w art. 9 ust. 4 Rozporządzenia 2021/1060.</w:t>
            </w:r>
          </w:p>
          <w:p w14:paraId="703453C3" w14:textId="77777777" w:rsidR="00734A44" w:rsidRPr="006553F7" w:rsidRDefault="00734A44" w:rsidP="00734A44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projektów. Należy przedstawić jak projekt wspiera działania respektujące standardy i priorytety klimatyczne UE. </w:t>
            </w:r>
          </w:p>
          <w:p w14:paraId="56AD23C3" w14:textId="77777777" w:rsidR="00734A44" w:rsidRPr="006553F7" w:rsidRDefault="00734A44" w:rsidP="005C1A55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 zasadą „nie czyń poważnych szkód” (DNSH) zakresów wsparcia zawartych w projekcie programu regionalnego Fundusze Europejskie dla Kujaw i Pomorza na lata 2021-2027” i zamieszczonych w niej ustaleń dla poszczególnych obszarów</w:t>
            </w:r>
            <w:r w:rsidRPr="006553F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6553F7">
              <w:rPr>
                <w:lang w:eastAsia="pl-PL"/>
              </w:rPr>
              <w:t>.</w:t>
            </w:r>
          </w:p>
          <w:p w14:paraId="1560D13F" w14:textId="77777777" w:rsidR="00734A44" w:rsidRPr="006553F7" w:rsidRDefault="00734A44" w:rsidP="00734A44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4517" w:type="dxa"/>
          </w:tcPr>
          <w:p w14:paraId="5F00DCB5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553F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2016493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16078C1C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65D6EBA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2E56223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34"/>
      <w:tr w:rsidR="00734A44" w:rsidRPr="006553F7" w14:paraId="36E94B78" w14:textId="77777777" w:rsidTr="2528B9A3">
        <w:trPr>
          <w:trHeight w:val="992"/>
        </w:trPr>
        <w:tc>
          <w:tcPr>
            <w:tcW w:w="1109" w:type="dxa"/>
            <w:vAlign w:val="center"/>
          </w:tcPr>
          <w:p w14:paraId="17562584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553F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3D6F2005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5901" w:type="dxa"/>
          </w:tcPr>
          <w:p w14:paraId="2C797B20" w14:textId="77777777" w:rsidR="00734A44" w:rsidRPr="006553F7" w:rsidRDefault="00734A44" w:rsidP="00734A4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j) rozporządzenia nr 2021/1060, tzn. czy inwestycja w infrastrukturę o przewidywanej trwałości wynoszącej co najmniej pięć lat przewidziana w ramach projektu jest odporna na zmiany klimatu. </w:t>
            </w:r>
          </w:p>
          <w:p w14:paraId="3A5CB1EC" w14:textId="77777777" w:rsidR="00734A44" w:rsidRPr="006553F7" w:rsidRDefault="00734A44" w:rsidP="00734A44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 xml:space="preserve">Weryfikacja przeprowadzana jest na podstawie uzasadnienia odporności przedsięwzięcia na zmiany klimatu przedstawionego we wniosku o dofinansowanie projektu. </w:t>
            </w:r>
          </w:p>
          <w:p w14:paraId="6D5C4B17" w14:textId="77777777" w:rsidR="00734A44" w:rsidRPr="006553F7" w:rsidRDefault="00734A44" w:rsidP="00734A4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4517" w:type="dxa"/>
          </w:tcPr>
          <w:p w14:paraId="76822107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TAK/NIE/ NIE DOTYCZY</w:t>
            </w:r>
          </w:p>
          <w:p w14:paraId="6FB1D37B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4E8A036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C352D6D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 (wartość logiczna: „TAK” lub „NIE DOTYCZY”). </w:t>
            </w:r>
          </w:p>
          <w:p w14:paraId="4C8E944E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7547A01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4A44" w:rsidRPr="006553F7" w14:paraId="5FA643AD" w14:textId="77777777" w:rsidTr="2528B9A3">
        <w:tc>
          <w:tcPr>
            <w:tcW w:w="1109" w:type="dxa"/>
            <w:vAlign w:val="center"/>
          </w:tcPr>
          <w:p w14:paraId="234273D9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553F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98" w:type="dxa"/>
            <w:vAlign w:val="center"/>
          </w:tcPr>
          <w:p w14:paraId="181CABBD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27DA55CD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  <w:p w14:paraId="5043CB0F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7459315" w14:textId="77777777" w:rsidR="00734A44" w:rsidRPr="006553F7" w:rsidRDefault="00734A44" w:rsidP="00734A44">
            <w:pPr>
              <w:spacing w:after="0" w:line="240" w:lineRule="auto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5901" w:type="dxa"/>
          </w:tcPr>
          <w:p w14:paraId="2FFC0AF9" w14:textId="77777777" w:rsidR="00734A44" w:rsidRPr="006553F7" w:rsidRDefault="00734A44" w:rsidP="00734A4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3CA97CE6" w14:textId="77777777" w:rsidR="00734A44" w:rsidRPr="006553F7" w:rsidRDefault="00734A44" w:rsidP="0085238F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ustawą z dnia 3 października 2008 r. o udostępnianiu informacji o środowisku i jego ochronie, udziale społeczeństwa w ochronie środowiska oraz o ocenach oddziaływania na środowisko (Dz.U. z 2023 r. poz. 1094 z </w:t>
            </w:r>
            <w:proofErr w:type="spellStart"/>
            <w:r w:rsidRPr="006553F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6553F7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0740FE5E" w14:textId="77777777" w:rsidR="00734A44" w:rsidRPr="006553F7" w:rsidRDefault="00734A44" w:rsidP="0085238F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 2024 r. poz. 54</w:t>
            </w:r>
            <w:r w:rsidR="00491AE1" w:rsidRPr="006553F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491AE1" w:rsidRPr="006553F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491AE1" w:rsidRPr="006553F7">
              <w:rPr>
                <w:rFonts w:ascii="Arial" w:hAnsi="Arial" w:cs="Arial"/>
                <w:sz w:val="24"/>
                <w:szCs w:val="24"/>
              </w:rPr>
              <w:t>. zm.)</w:t>
            </w:r>
            <w:r w:rsidRPr="006553F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6AE7C49" w14:textId="77777777" w:rsidR="00734A44" w:rsidRPr="006553F7" w:rsidRDefault="00734A44" w:rsidP="0085238F">
            <w:pPr>
              <w:numPr>
                <w:ilvl w:val="0"/>
                <w:numId w:val="6"/>
              </w:numPr>
              <w:spacing w:before="60" w:after="60" w:line="240" w:lineRule="auto"/>
              <w:ind w:left="71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ustawą z dnia 16 kwietnia 2004 r. o ochronie przyrody (Dz.U. z 2023 r. poz. 1336</w:t>
            </w:r>
            <w:r w:rsidR="008C1306" w:rsidRPr="006553F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8C1306" w:rsidRPr="006553F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8C1306" w:rsidRPr="006553F7">
              <w:rPr>
                <w:rFonts w:ascii="Arial" w:hAnsi="Arial" w:cs="Arial"/>
                <w:sz w:val="24"/>
                <w:szCs w:val="24"/>
              </w:rPr>
              <w:t>. zm.</w:t>
            </w:r>
            <w:r w:rsidRPr="006553F7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61C17ACE" w14:textId="77777777" w:rsidR="00734A44" w:rsidRPr="006553F7" w:rsidRDefault="00734A44" w:rsidP="0085238F">
            <w:pPr>
              <w:numPr>
                <w:ilvl w:val="0"/>
                <w:numId w:val="6"/>
              </w:numPr>
              <w:spacing w:before="60" w:after="60" w:line="240" w:lineRule="auto"/>
              <w:ind w:left="71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ustawą z dnia 20 lipca 2017 r. Prawo wodne (Dz. U. z 2023 r. r., poz. 1478 z </w:t>
            </w:r>
            <w:proofErr w:type="spellStart"/>
            <w:r w:rsidRPr="006553F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6553F7">
              <w:rPr>
                <w:rFonts w:ascii="Arial" w:hAnsi="Arial" w:cs="Arial"/>
                <w:sz w:val="24"/>
                <w:szCs w:val="24"/>
              </w:rPr>
              <w:t xml:space="preserve">. zm.) i Dyrektywą Parlamentu Europejskiego i Rady </w:t>
            </w: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2000/60/WE z dnia 23 października 2000 r. ustanawiająca ramy wspólnotowego działania w dziedzinie polityki wodnej;</w:t>
            </w:r>
          </w:p>
          <w:p w14:paraId="682C1AB6" w14:textId="77777777" w:rsidR="00734A44" w:rsidRPr="006553F7" w:rsidRDefault="00734A44" w:rsidP="0085238F">
            <w:pPr>
              <w:numPr>
                <w:ilvl w:val="0"/>
                <w:numId w:val="6"/>
              </w:numPr>
              <w:spacing w:before="60" w:after="60" w:line="240" w:lineRule="auto"/>
              <w:ind w:left="71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</w:p>
          <w:p w14:paraId="5BCC9084" w14:textId="6F880114" w:rsidR="00734A44" w:rsidRPr="006553F7" w:rsidRDefault="00734A44" w:rsidP="00734A4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kryterium sprawdzamy, czy wnioskodawca posiada dokumentację środowiskową zgodną z regulaminem wyboru projektów, w szczególności decyzję o środowiskowych uwarunkowaniach – jeżeli jest ona wymagana. Jeśli tak, to czy została załączona do wniosku oraz czy  zakres projektu jest zgodny z decyzją o środowiskowych uwarunkowaniach i zezwoleniem na realizację inwestycji.</w:t>
            </w:r>
          </w:p>
          <w:p w14:paraId="650E2B1A" w14:textId="77777777" w:rsidR="00734A44" w:rsidRPr="006553F7" w:rsidRDefault="00734A44" w:rsidP="00734A44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517" w:type="dxa"/>
          </w:tcPr>
          <w:p w14:paraId="714CE384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553F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BE59338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2C78C59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E579957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537F28F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4A44" w:rsidRPr="006553F7" w14:paraId="04DD59AE" w14:textId="77777777" w:rsidTr="2528B9A3">
        <w:trPr>
          <w:trHeight w:val="425"/>
        </w:trPr>
        <w:tc>
          <w:tcPr>
            <w:tcW w:w="1109" w:type="dxa"/>
            <w:vAlign w:val="center"/>
          </w:tcPr>
          <w:p w14:paraId="195C1564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B.</w:t>
            </w:r>
            <w:r w:rsidR="006553F7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98" w:type="dxa"/>
            <w:vAlign w:val="center"/>
          </w:tcPr>
          <w:p w14:paraId="6DFB9E20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0DF9E56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CC9A3B0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  <w:p w14:paraId="44E871BC" w14:textId="77777777" w:rsidR="00734A44" w:rsidRPr="006553F7" w:rsidRDefault="00734A44" w:rsidP="00734A44">
            <w:pPr>
              <w:ind w:left="72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5901" w:type="dxa"/>
          </w:tcPr>
          <w:p w14:paraId="377B0F57" w14:textId="1D3A1026" w:rsidR="00734A44" w:rsidRPr="006553F7" w:rsidRDefault="00734A44" w:rsidP="00734A44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12152083" w14:textId="77777777" w:rsidR="00734A44" w:rsidRPr="006553F7" w:rsidRDefault="00734A44" w:rsidP="0085238F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1D726CA1" w14:textId="77777777" w:rsidR="00734A44" w:rsidRPr="006553F7" w:rsidRDefault="00734A44" w:rsidP="0085238F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3C8AC09E" w14:textId="77777777" w:rsidR="00734A44" w:rsidRPr="006553F7" w:rsidRDefault="00734A44" w:rsidP="0085238F">
            <w:pPr>
              <w:numPr>
                <w:ilvl w:val="0"/>
                <w:numId w:val="7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wybrano wszystkie wskaźniki związane z realizacją projektu.</w:t>
            </w:r>
          </w:p>
          <w:p w14:paraId="7E6918A7" w14:textId="77777777" w:rsidR="00734A44" w:rsidRPr="006553F7" w:rsidRDefault="00734A44" w:rsidP="00734A4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5FB58A8C" w14:textId="77777777" w:rsidR="00734A44" w:rsidRPr="006553F7" w:rsidRDefault="00734A44" w:rsidP="00734A4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517" w:type="dxa"/>
          </w:tcPr>
          <w:p w14:paraId="7274F11F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553F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A153A1E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146129A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776496DF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2614873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734A44" w:rsidRPr="006553F7" w14:paraId="274537A2" w14:textId="77777777" w:rsidTr="2528B9A3">
        <w:trPr>
          <w:trHeight w:val="416"/>
        </w:trPr>
        <w:tc>
          <w:tcPr>
            <w:tcW w:w="1109" w:type="dxa"/>
            <w:vAlign w:val="center"/>
          </w:tcPr>
          <w:p w14:paraId="3E8E3DC6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553F7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98" w:type="dxa"/>
            <w:vAlign w:val="center"/>
          </w:tcPr>
          <w:p w14:paraId="144A5D23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EDED548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  <w:p w14:paraId="738610EB" w14:textId="77777777" w:rsidR="00734A44" w:rsidRPr="006553F7" w:rsidRDefault="00734A44" w:rsidP="00734A44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01" w:type="dxa"/>
          </w:tcPr>
          <w:p w14:paraId="6DB91545" w14:textId="14C4A91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7DCDADF3" w14:textId="77777777" w:rsidR="00734A44" w:rsidRPr="006553F7" w:rsidRDefault="00734A44" w:rsidP="0085238F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55BB4A52" w14:textId="77777777" w:rsidR="00734A44" w:rsidRPr="006553F7" w:rsidRDefault="00734A44" w:rsidP="0085238F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3445507D" w14:textId="77777777" w:rsidR="00734A44" w:rsidRPr="006553F7" w:rsidRDefault="00734A44" w:rsidP="0085238F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3674FEAB" w14:textId="77777777" w:rsidR="00734A44" w:rsidRPr="006553F7" w:rsidRDefault="00734A44" w:rsidP="0085238F">
            <w:pPr>
              <w:numPr>
                <w:ilvl w:val="0"/>
                <w:numId w:val="8"/>
              </w:num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718292AF" w14:textId="77777777" w:rsidR="00734A44" w:rsidRPr="006553F7" w:rsidRDefault="00734A44" w:rsidP="00734A4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517" w:type="dxa"/>
          </w:tcPr>
          <w:p w14:paraId="5C10BE5F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553F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AF2BE29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33B989F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EB06D75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37805D2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4A44" w:rsidRPr="006553F7" w14:paraId="1660301D" w14:textId="77777777" w:rsidTr="2528B9A3">
        <w:trPr>
          <w:trHeight w:val="416"/>
        </w:trPr>
        <w:tc>
          <w:tcPr>
            <w:tcW w:w="1109" w:type="dxa"/>
            <w:vAlign w:val="center"/>
          </w:tcPr>
          <w:p w14:paraId="7B4194DB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B.1</w:t>
            </w:r>
            <w:r w:rsidR="006553F7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98" w:type="dxa"/>
            <w:vAlign w:val="center"/>
          </w:tcPr>
          <w:p w14:paraId="463F29E8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B7B4B86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30C2E56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6CFCD6B7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  <w:p w14:paraId="3A0FF5F2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630AD66" w14:textId="77777777" w:rsidR="00734A44" w:rsidRPr="006553F7" w:rsidRDefault="00734A44" w:rsidP="00734A44">
            <w:pPr>
              <w:spacing w:after="0" w:line="240" w:lineRule="auto"/>
              <w:ind w:left="72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5901" w:type="dxa"/>
          </w:tcPr>
          <w:p w14:paraId="72B8F032" w14:textId="575108E0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oraz, czy analiza finansowa  przedsięwzięcia została przeprowadzona poprawnie, w szczególności czy:</w:t>
            </w:r>
          </w:p>
          <w:p w14:paraId="1D70C910" w14:textId="77777777" w:rsidR="00734A44" w:rsidRPr="006553F7" w:rsidRDefault="00734A44" w:rsidP="0085238F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03B9598A" w14:textId="77777777" w:rsidR="00734A44" w:rsidRPr="006553F7" w:rsidRDefault="00734A44" w:rsidP="0085238F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 uzasadnione, </w:t>
            </w:r>
          </w:p>
          <w:p w14:paraId="4A3DC5C9" w14:textId="77777777" w:rsidR="00734A44" w:rsidRPr="006553F7" w:rsidRDefault="00734A44" w:rsidP="0085238F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w analizie finansowej nie ma istotnych błędów rachunkowych,</w:t>
            </w:r>
          </w:p>
          <w:p w14:paraId="58A95210" w14:textId="77777777" w:rsidR="00734A44" w:rsidRPr="006553F7" w:rsidRDefault="00734A44" w:rsidP="0085238F">
            <w:pPr>
              <w:numPr>
                <w:ilvl w:val="0"/>
                <w:numId w:val="9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5B366C7B" w14:textId="77777777" w:rsidR="00734A44" w:rsidRPr="006553F7" w:rsidRDefault="00734A44" w:rsidP="0085238F">
            <w:pPr>
              <w:numPr>
                <w:ilvl w:val="0"/>
                <w:numId w:val="9"/>
              </w:num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45740A8D" w14:textId="77777777" w:rsidR="00734A44" w:rsidRPr="006553F7" w:rsidRDefault="00734A44" w:rsidP="00734A44">
            <w:pPr>
              <w:spacing w:before="60" w:after="36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517" w:type="dxa"/>
          </w:tcPr>
          <w:p w14:paraId="6D7E8536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5C8CBEF9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E982C40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5F4E64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7CD79C0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61829076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4A44" w:rsidRPr="006553F7" w14:paraId="324C6188" w14:textId="77777777" w:rsidTr="2528B9A3">
        <w:trPr>
          <w:trHeight w:val="425"/>
        </w:trPr>
        <w:tc>
          <w:tcPr>
            <w:tcW w:w="1109" w:type="dxa"/>
            <w:vAlign w:val="center"/>
          </w:tcPr>
          <w:p w14:paraId="34F0F168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6553F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98" w:type="dxa"/>
            <w:vAlign w:val="center"/>
          </w:tcPr>
          <w:p w14:paraId="2BA226A1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125F09A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  <w:p w14:paraId="17AD93B2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DE4B5B7" w14:textId="77777777" w:rsidR="00734A44" w:rsidRPr="006553F7" w:rsidRDefault="00734A44" w:rsidP="00734A44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01" w:type="dxa"/>
          </w:tcPr>
          <w:p w14:paraId="0D56BDC9" w14:textId="618BD968" w:rsidR="00734A44" w:rsidRPr="006553F7" w:rsidRDefault="00734A44" w:rsidP="00734A44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05ED9367" w14:textId="77777777" w:rsidR="00734A44" w:rsidRPr="006553F7" w:rsidRDefault="00734A44" w:rsidP="0085238F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6553F7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6553F7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4EBB3DB8" w14:textId="77777777" w:rsidR="00734A44" w:rsidRPr="006553F7" w:rsidRDefault="00734A44" w:rsidP="0085238F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36" w:name="_Hlk126574575"/>
            <w:r w:rsidRPr="006553F7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36"/>
            <w:r w:rsidRPr="006553F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 oraz zapisami </w:t>
            </w: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dotyczącymi kwalifikowalności wydatków określonymi w regulaminie wyboru projektów,</w:t>
            </w:r>
          </w:p>
          <w:p w14:paraId="7946BF0A" w14:textId="77777777" w:rsidR="00734A44" w:rsidRPr="006553F7" w:rsidRDefault="00734A44" w:rsidP="0085238F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655ED86D" w14:textId="77777777" w:rsidR="00734A44" w:rsidRPr="006553F7" w:rsidRDefault="00734A44" w:rsidP="0085238F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3B2F9E56" w14:textId="77777777" w:rsidR="00734A44" w:rsidRPr="006553F7" w:rsidRDefault="00734A44" w:rsidP="0085238F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438577B5" w14:textId="77777777" w:rsidR="00734A44" w:rsidRPr="006553F7" w:rsidRDefault="00734A44" w:rsidP="0085238F">
            <w:pPr>
              <w:numPr>
                <w:ilvl w:val="0"/>
                <w:numId w:val="10"/>
              </w:num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466B9992" w14:textId="77777777" w:rsidR="00734A44" w:rsidRPr="006553F7" w:rsidRDefault="00734A44" w:rsidP="00734A4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517" w:type="dxa"/>
          </w:tcPr>
          <w:p w14:paraId="7954DFBF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553F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5FC72D7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F3A2090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8B25C78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6204FF1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4A44" w:rsidRPr="006553F7" w14:paraId="01A23ECC" w14:textId="77777777" w:rsidTr="2528B9A3">
        <w:trPr>
          <w:trHeight w:val="425"/>
        </w:trPr>
        <w:tc>
          <w:tcPr>
            <w:tcW w:w="1109" w:type="dxa"/>
            <w:vAlign w:val="center"/>
          </w:tcPr>
          <w:p w14:paraId="30E38E3B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B.1</w:t>
            </w:r>
            <w:r w:rsidR="006553F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98" w:type="dxa"/>
            <w:vAlign w:val="center"/>
          </w:tcPr>
          <w:p w14:paraId="69E37786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Projekt jest zgodny </w:t>
            </w:r>
          </w:p>
          <w:p w14:paraId="127F1FE2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z zasadą równości szans </w:t>
            </w:r>
          </w:p>
          <w:p w14:paraId="3F7197EA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i niedyskryminacji, w tym dostępności dla osób </w:t>
            </w:r>
          </w:p>
          <w:p w14:paraId="361090B0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z niepełnosprawnościami</w:t>
            </w:r>
          </w:p>
        </w:tc>
        <w:tc>
          <w:tcPr>
            <w:tcW w:w="5901" w:type="dxa"/>
          </w:tcPr>
          <w:p w14:paraId="1B38B395" w14:textId="1644FAB1" w:rsidR="00734A44" w:rsidRPr="006553F7" w:rsidRDefault="00734A44" w:rsidP="00734A44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 </w:t>
            </w:r>
          </w:p>
          <w:p w14:paraId="1F595DD2" w14:textId="77777777" w:rsidR="00734A44" w:rsidRPr="006553F7" w:rsidRDefault="00734A44" w:rsidP="00734A4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517" w:type="dxa"/>
          </w:tcPr>
          <w:p w14:paraId="3B28376F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001ECD88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60DCD1C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5850541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789A157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DBF0D7D" w14:textId="77777777" w:rsidR="00734A44" w:rsidRPr="006553F7" w:rsidRDefault="00734A44" w:rsidP="00734A4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4A44" w:rsidRPr="006553F7" w14:paraId="1594FE5C" w14:textId="77777777" w:rsidTr="2528B9A3">
        <w:trPr>
          <w:trHeight w:val="425"/>
        </w:trPr>
        <w:tc>
          <w:tcPr>
            <w:tcW w:w="1109" w:type="dxa"/>
            <w:vAlign w:val="center"/>
          </w:tcPr>
          <w:p w14:paraId="7199FC69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B.1</w:t>
            </w:r>
            <w:r w:rsidR="006553F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107BE65F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5901" w:type="dxa"/>
          </w:tcPr>
          <w:p w14:paraId="38EF919F" w14:textId="77777777" w:rsidR="00734A44" w:rsidRPr="006553F7" w:rsidRDefault="00734A44" w:rsidP="00734A4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Kartą Praw Podstawowych Unii Europejskiej z dnia 26 października 2012 r. (Dz. Urz. UE C 326/391 z </w:t>
            </w: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26.10.2012) w zakresie odnoszącym się do sposobu realizacji, zakresu projektu i wnioskodawcy.</w:t>
            </w:r>
          </w:p>
          <w:p w14:paraId="4B2F3ADD" w14:textId="77777777" w:rsidR="00734A44" w:rsidRPr="006553F7" w:rsidRDefault="00734A44" w:rsidP="00734A44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594C188E" w14:textId="77777777" w:rsidR="00734A44" w:rsidRPr="006553F7" w:rsidRDefault="00734A44" w:rsidP="00734A44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517" w:type="dxa"/>
          </w:tcPr>
          <w:p w14:paraId="3CB0E729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F826421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7E6206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4AC632CF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C2FD1B9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B62F1B3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4A44" w:rsidRPr="006553F7" w14:paraId="30689927" w14:textId="77777777" w:rsidTr="2528B9A3">
        <w:trPr>
          <w:trHeight w:val="425"/>
        </w:trPr>
        <w:tc>
          <w:tcPr>
            <w:tcW w:w="1109" w:type="dxa"/>
            <w:vAlign w:val="center"/>
          </w:tcPr>
          <w:p w14:paraId="783B6EEA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6553F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0F463063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Projekt jest zgodny </w:t>
            </w:r>
          </w:p>
          <w:p w14:paraId="5B8F5681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z Konwencją o Prawach Osób Niepełnosprawnych</w:t>
            </w:r>
          </w:p>
        </w:tc>
        <w:tc>
          <w:tcPr>
            <w:tcW w:w="5901" w:type="dxa"/>
          </w:tcPr>
          <w:p w14:paraId="4C6D11BF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W kryterium sprawdzamy, </w:t>
            </w:r>
            <w:r w:rsidRPr="006553F7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jest zgodny z Konwencją o Prawach Osób Niepełnosprawnych sporządzoną w Nowym Jorku dnia 13 grudnia 2006 r. (Dz. U. z 2012 r. poz. 1169 z </w:t>
            </w:r>
            <w:proofErr w:type="spellStart"/>
            <w:r w:rsidRPr="006553F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6553F7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4EEF19C7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 </w:t>
            </w:r>
          </w:p>
          <w:p w14:paraId="1B06E03F" w14:textId="77777777" w:rsidR="00734A44" w:rsidRPr="006553F7" w:rsidRDefault="00734A44" w:rsidP="00734A44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517" w:type="dxa"/>
          </w:tcPr>
          <w:p w14:paraId="3F04FEB8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90FF232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17665EF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B0BC85F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94DF143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2F2C34E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4A44" w:rsidRPr="006553F7" w14:paraId="07ABD9DF" w14:textId="77777777" w:rsidTr="2528B9A3">
        <w:trPr>
          <w:trHeight w:val="425"/>
        </w:trPr>
        <w:tc>
          <w:tcPr>
            <w:tcW w:w="1109" w:type="dxa"/>
            <w:vAlign w:val="center"/>
          </w:tcPr>
          <w:p w14:paraId="73AFD64E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6553F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0CC3B238" w14:textId="77777777" w:rsidR="00734A44" w:rsidRPr="006553F7" w:rsidRDefault="00734A44" w:rsidP="00734A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5901" w:type="dxa"/>
          </w:tcPr>
          <w:p w14:paraId="688F2E01" w14:textId="7F247AFB" w:rsidR="00734A44" w:rsidRPr="006553F7" w:rsidRDefault="00734A44" w:rsidP="00734A44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3790C4E3" w14:textId="77777777" w:rsidR="00734A44" w:rsidRPr="006553F7" w:rsidRDefault="00734A44" w:rsidP="00734A4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517" w:type="dxa"/>
          </w:tcPr>
          <w:p w14:paraId="67430330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9135656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A06FD2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0400935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58B9D9E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80A4E5D" w14:textId="77777777" w:rsidR="00734A44" w:rsidRPr="006553F7" w:rsidRDefault="00734A44" w:rsidP="00734A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9219836" w14:textId="77777777" w:rsidR="00860778" w:rsidRPr="006553F7" w:rsidRDefault="00860778" w:rsidP="00AE4E3F">
      <w:pPr>
        <w:spacing w:before="120" w:after="120"/>
        <w:rPr>
          <w:rFonts w:ascii="Arial" w:hAnsi="Arial" w:cs="Arial"/>
          <w:b/>
          <w:sz w:val="24"/>
          <w:szCs w:val="24"/>
        </w:rPr>
      </w:pPr>
    </w:p>
    <w:p w14:paraId="296FEF7D" w14:textId="77777777" w:rsidR="00F80653" w:rsidRPr="006553F7" w:rsidRDefault="00F80653" w:rsidP="00AE4E3F">
      <w:pPr>
        <w:spacing w:before="120" w:after="120"/>
        <w:rPr>
          <w:rFonts w:ascii="Arial" w:hAnsi="Arial" w:cs="Arial"/>
          <w:b/>
          <w:sz w:val="24"/>
          <w:szCs w:val="24"/>
        </w:rPr>
      </w:pPr>
    </w:p>
    <w:p w14:paraId="1F7D3A97" w14:textId="77777777" w:rsidR="007257F1" w:rsidRPr="006553F7" w:rsidRDefault="002C2CE8" w:rsidP="2528B9A3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2528B9A3">
        <w:rPr>
          <w:rFonts w:ascii="Arial" w:hAnsi="Arial" w:cs="Arial"/>
          <w:b/>
          <w:bCs/>
          <w:sz w:val="24"/>
          <w:szCs w:val="24"/>
        </w:rPr>
        <w:t xml:space="preserve">C. </w:t>
      </w:r>
      <w:r w:rsidR="007257F1" w:rsidRPr="2528B9A3">
        <w:rPr>
          <w:rFonts w:ascii="Arial" w:hAnsi="Arial" w:cs="Arial"/>
          <w:b/>
          <w:bCs/>
          <w:sz w:val="24"/>
          <w:szCs w:val="24"/>
        </w:rPr>
        <w:t>KRYTERIA MERYTORYCZNE SZCZEGÓŁOWE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5923"/>
        <w:gridCol w:w="4536"/>
      </w:tblGrid>
      <w:tr w:rsidR="000B1621" w:rsidRPr="006553F7" w14:paraId="5352BDA7" w14:textId="77777777" w:rsidTr="2528B9A3">
        <w:tc>
          <w:tcPr>
            <w:tcW w:w="1110" w:type="dxa"/>
            <w:shd w:val="clear" w:color="auto" w:fill="E7E6E6" w:themeFill="background2"/>
            <w:vAlign w:val="center"/>
          </w:tcPr>
          <w:p w14:paraId="6F288A74" w14:textId="77777777" w:rsidR="000B1621" w:rsidRPr="006553F7" w:rsidRDefault="000B1621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553F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 w:themeFill="background2"/>
            <w:vAlign w:val="center"/>
          </w:tcPr>
          <w:p w14:paraId="787511D1" w14:textId="77777777" w:rsidR="000B1621" w:rsidRPr="006553F7" w:rsidRDefault="000B1621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553F7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5923" w:type="dxa"/>
            <w:shd w:val="clear" w:color="auto" w:fill="E7E6E6" w:themeFill="background2"/>
            <w:vAlign w:val="center"/>
          </w:tcPr>
          <w:p w14:paraId="6039EE02" w14:textId="77777777" w:rsidR="000B1621" w:rsidRPr="006553F7" w:rsidRDefault="000B1621" w:rsidP="00A37D84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553F7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4536" w:type="dxa"/>
            <w:shd w:val="clear" w:color="auto" w:fill="E7E6E6" w:themeFill="background2"/>
            <w:vAlign w:val="center"/>
          </w:tcPr>
          <w:p w14:paraId="0270F92E" w14:textId="77777777" w:rsidR="000B1621" w:rsidRPr="006553F7" w:rsidRDefault="000B1621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553F7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C121AB8" w14:textId="77777777" w:rsidR="000B1621" w:rsidRPr="006553F7" w:rsidRDefault="000B1621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553F7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D74EC5" w:rsidRPr="006553F7" w14:paraId="377A3E01" w14:textId="77777777" w:rsidTr="2528B9A3">
        <w:tc>
          <w:tcPr>
            <w:tcW w:w="1110" w:type="dxa"/>
            <w:vAlign w:val="center"/>
          </w:tcPr>
          <w:p w14:paraId="50DED88B" w14:textId="77777777" w:rsidR="00D74EC5" w:rsidRPr="006553F7" w:rsidRDefault="00D74EC5" w:rsidP="00D74EC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C.1 </w:t>
            </w:r>
          </w:p>
        </w:tc>
        <w:tc>
          <w:tcPr>
            <w:tcW w:w="2856" w:type="dxa"/>
            <w:vAlign w:val="center"/>
          </w:tcPr>
          <w:p w14:paraId="05D07317" w14:textId="77777777" w:rsidR="00D74EC5" w:rsidRPr="006553F7" w:rsidRDefault="00D74EC5" w:rsidP="00D74EC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Zgodność ze </w:t>
            </w:r>
            <w:bookmarkStart w:id="37" w:name="_Hlk129938227"/>
            <w:r w:rsidRPr="006553F7">
              <w:rPr>
                <w:rFonts w:ascii="Arial" w:hAnsi="Arial" w:cs="Arial"/>
                <w:sz w:val="24"/>
                <w:szCs w:val="24"/>
              </w:rPr>
              <w:t xml:space="preserve">standardami kształtowania ładu przestrzennego </w:t>
            </w:r>
            <w:r w:rsidRPr="006553F7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  <w:bookmarkEnd w:id="37"/>
          </w:p>
        </w:tc>
        <w:tc>
          <w:tcPr>
            <w:tcW w:w="5923" w:type="dxa"/>
          </w:tcPr>
          <w:p w14:paraId="057483DE" w14:textId="71C93288" w:rsidR="00D74EC5" w:rsidRPr="006553F7" w:rsidRDefault="00D74EC5" w:rsidP="00D74EC5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kryterium sprawdzamy, czy projekt jest zgodny ze standardami w zakresie kształtowania ładu przestrzennego w województwie, co będzie oceniane na podstawie:</w:t>
            </w:r>
          </w:p>
          <w:p w14:paraId="3AC6A7F8" w14:textId="77777777" w:rsidR="00D74EC5" w:rsidRPr="006553F7" w:rsidRDefault="00D74EC5" w:rsidP="0085238F">
            <w:pPr>
              <w:numPr>
                <w:ilvl w:val="0"/>
                <w:numId w:val="1"/>
              </w:numPr>
              <w:spacing w:after="0" w:line="240" w:lineRule="auto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</w:t>
            </w:r>
            <w:bookmarkStart w:id="38" w:name="_Hlk128644599"/>
            <w:r w:rsidRPr="006553F7">
              <w:rPr>
                <w:rFonts w:ascii="Arial" w:hAnsi="Arial" w:cs="Arial"/>
                <w:sz w:val="24"/>
                <w:szCs w:val="24"/>
              </w:rPr>
              <w:t>Standardami w zakresie kształtowania ładu przestrzennego w województwie kujawsko-pomorskim</w:t>
            </w:r>
            <w:bookmarkEnd w:id="38"/>
            <w:r w:rsidRPr="006553F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DF724A5" w14:textId="77777777" w:rsidR="00D74EC5" w:rsidRPr="006553F7" w:rsidRDefault="00D74EC5" w:rsidP="00D74EC5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Obowiązujące standardy w zakresie kształtowania ładu przestrzennego w województwie kujawsko-pomorskim są wskazane w</w:t>
            </w:r>
            <w:r w:rsidR="00C00D42" w:rsidRPr="006553F7">
              <w:rPr>
                <w:rFonts w:ascii="Arial" w:hAnsi="Arial" w:cs="Arial"/>
                <w:sz w:val="24"/>
                <w:szCs w:val="24"/>
              </w:rPr>
              <w:t xml:space="preserve"> ogłoszeniu o naborze/dokumentach pomocniczych</w:t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E9B61D5" w14:textId="77777777" w:rsidR="00D74EC5" w:rsidRPr="006553F7" w:rsidRDefault="00D74EC5" w:rsidP="00D74E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5CDBB005" w14:textId="77777777" w:rsidR="00D74EC5" w:rsidRPr="006553F7" w:rsidRDefault="00D74EC5" w:rsidP="0085238F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01D95598" w14:textId="77777777" w:rsidR="00D74EC5" w:rsidRPr="006553F7" w:rsidRDefault="00D74EC5" w:rsidP="0085238F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2FB9EF82" w14:textId="77777777" w:rsidR="00D74EC5" w:rsidRPr="006553F7" w:rsidRDefault="00D74EC5" w:rsidP="0085238F">
            <w:pPr>
              <w:numPr>
                <w:ilvl w:val="0"/>
                <w:numId w:val="1"/>
              </w:num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3E7C5139" w14:textId="77777777" w:rsidR="00D74EC5" w:rsidRPr="006553F7" w:rsidRDefault="00D74EC5" w:rsidP="00D74EC5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4536" w:type="dxa"/>
          </w:tcPr>
          <w:p w14:paraId="40AFA44E" w14:textId="77777777" w:rsidR="00D74EC5" w:rsidRPr="006553F7" w:rsidRDefault="00D74EC5" w:rsidP="00D74E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6F1972C5" w14:textId="77777777" w:rsidR="00D74EC5" w:rsidRPr="006553F7" w:rsidRDefault="00D74EC5" w:rsidP="00D74E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7FC1B7F" w14:textId="77777777" w:rsidR="00D74EC5" w:rsidRPr="006553F7" w:rsidRDefault="00D74EC5" w:rsidP="00D74E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2B3A06F" w14:textId="77777777" w:rsidR="00D74EC5" w:rsidRPr="006553F7" w:rsidRDefault="00D74EC5" w:rsidP="00D74E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CC02720" w14:textId="77777777" w:rsidR="00D74EC5" w:rsidRPr="006553F7" w:rsidRDefault="00D74EC5" w:rsidP="00D74E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194DBDC" w14:textId="77777777" w:rsidR="00D74EC5" w:rsidRPr="006553F7" w:rsidRDefault="00D74EC5" w:rsidP="00D74E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1621" w:rsidRPr="006553F7" w14:paraId="726A7404" w14:textId="77777777" w:rsidTr="2528B9A3">
        <w:tc>
          <w:tcPr>
            <w:tcW w:w="1110" w:type="dxa"/>
            <w:vAlign w:val="center"/>
          </w:tcPr>
          <w:p w14:paraId="47A957D3" w14:textId="77777777" w:rsidR="000B1621" w:rsidRPr="006553F7" w:rsidRDefault="000B1621" w:rsidP="005879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F01625" w:rsidRPr="006553F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3DC86436" w14:textId="77777777" w:rsidR="000B1621" w:rsidRPr="006553F7" w:rsidRDefault="008D579E" w:rsidP="005879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Zgodność ze </w:t>
            </w:r>
            <w:r w:rsidR="003D39AC" w:rsidRPr="006553F7">
              <w:rPr>
                <w:rFonts w:ascii="Arial" w:hAnsi="Arial" w:cs="Arial"/>
                <w:sz w:val="24"/>
                <w:szCs w:val="24"/>
              </w:rPr>
              <w:t>S</w:t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trategią </w:t>
            </w:r>
            <w:r w:rsidR="002D19E6" w:rsidRPr="006553F7">
              <w:rPr>
                <w:rFonts w:ascii="Arial" w:hAnsi="Arial" w:cs="Arial"/>
                <w:sz w:val="24"/>
                <w:szCs w:val="24"/>
              </w:rPr>
              <w:t>IIT Kujawsko-Pomorskie Uzdrowiska</w:t>
            </w:r>
          </w:p>
        </w:tc>
        <w:tc>
          <w:tcPr>
            <w:tcW w:w="5923" w:type="dxa"/>
          </w:tcPr>
          <w:p w14:paraId="55E6AFDF" w14:textId="77777777" w:rsidR="008D579E" w:rsidRPr="006553F7" w:rsidRDefault="008D579E" w:rsidP="008D579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3BA3A575" w14:textId="77777777" w:rsidR="008D579E" w:rsidRPr="00CA62FC" w:rsidRDefault="008D579E" w:rsidP="0085238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CA62FC">
              <w:rPr>
                <w:rFonts w:ascii="Arial" w:hAnsi="Arial" w:cs="Arial"/>
                <w:sz w:val="24"/>
                <w:szCs w:val="24"/>
                <w:lang w:val="pl-PL"/>
              </w:rPr>
              <w:t xml:space="preserve">projekt został zamieszczony na liście podstawowej projektów </w:t>
            </w:r>
            <w:r w:rsidR="46565D47" w:rsidRPr="00CA62FC">
              <w:rPr>
                <w:rFonts w:ascii="Arial" w:hAnsi="Arial" w:cs="Arial"/>
                <w:sz w:val="24"/>
                <w:szCs w:val="24"/>
                <w:lang w:val="pl-PL"/>
              </w:rPr>
              <w:t>S</w:t>
            </w:r>
            <w:r w:rsidRPr="00CA62FC">
              <w:rPr>
                <w:rFonts w:ascii="Arial" w:hAnsi="Arial" w:cs="Arial"/>
                <w:sz w:val="24"/>
                <w:szCs w:val="24"/>
                <w:lang w:val="pl-PL"/>
              </w:rPr>
              <w:t xml:space="preserve">trategii </w:t>
            </w:r>
            <w:r w:rsidR="3017133C" w:rsidRPr="00CA62FC">
              <w:rPr>
                <w:rFonts w:ascii="Arial" w:hAnsi="Arial" w:cs="Arial"/>
                <w:sz w:val="24"/>
                <w:szCs w:val="24"/>
                <w:lang w:val="pl-PL"/>
              </w:rPr>
              <w:t>IIT Kujawsko-Pomorskie Uzdrowiska</w:t>
            </w:r>
            <w:r w:rsidRPr="00CA62FC">
              <w:rPr>
                <w:rFonts w:ascii="Arial" w:hAnsi="Arial" w:cs="Arial"/>
                <w:sz w:val="24"/>
                <w:szCs w:val="24"/>
                <w:lang w:val="pl-PL"/>
              </w:rPr>
              <w:t>, posiadającej pozytywną opinię Instytucji Zarządzającej FEdKP;</w:t>
            </w:r>
          </w:p>
          <w:p w14:paraId="5CBE6217" w14:textId="77777777" w:rsidR="008D579E" w:rsidRPr="006553F7" w:rsidRDefault="008D579E" w:rsidP="0085238F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wartość dofinansowania UE określona we wniosku o dofinansowanie projektu nie przekracza wartości dofinansowania UE tego projektu wskazanej</w:t>
            </w:r>
            <w:r w:rsidR="008F1CFF" w:rsidRPr="006553F7">
              <w:rPr>
                <w:rFonts w:ascii="Arial" w:hAnsi="Arial" w:cs="Arial"/>
                <w:sz w:val="24"/>
                <w:szCs w:val="24"/>
              </w:rPr>
              <w:t xml:space="preserve"> na liście podstawowej projektów </w:t>
            </w:r>
            <w:r w:rsidR="003D39AC" w:rsidRPr="006553F7">
              <w:rPr>
                <w:rFonts w:ascii="Arial" w:hAnsi="Arial" w:cs="Arial"/>
                <w:sz w:val="24"/>
                <w:szCs w:val="24"/>
              </w:rPr>
              <w:t>S</w:t>
            </w:r>
            <w:r w:rsidR="008F1CFF" w:rsidRPr="006553F7">
              <w:rPr>
                <w:rFonts w:ascii="Arial" w:hAnsi="Arial" w:cs="Arial"/>
                <w:sz w:val="24"/>
                <w:szCs w:val="24"/>
              </w:rPr>
              <w:t>trategii IIT Kujawsko-Pomorskie Uzdrowiska</w:t>
            </w:r>
            <w:r w:rsidR="00E53E88" w:rsidRPr="006553F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="0046358A" w:rsidRPr="006553F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69D0D3C" w14:textId="77777777" w:rsidR="008D579E" w:rsidRPr="006553F7" w:rsidRDefault="008D579E" w:rsidP="0028010C">
            <w:pPr>
              <w:spacing w:after="12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14:paraId="30EB739A" w14:textId="77777777" w:rsidR="00FE506A" w:rsidRPr="006553F7" w:rsidRDefault="008D579E" w:rsidP="00FE506A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</w:t>
            </w:r>
            <w:r w:rsidR="00C6068F" w:rsidRPr="006553F7">
              <w:rPr>
                <w:rFonts w:ascii="Arial" w:hAnsi="Arial" w:cs="Arial"/>
                <w:sz w:val="24"/>
                <w:szCs w:val="24"/>
              </w:rPr>
              <w:t xml:space="preserve"> oraz S</w:t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trategię </w:t>
            </w:r>
            <w:r w:rsidR="00C6068F" w:rsidRPr="006553F7">
              <w:rPr>
                <w:rFonts w:ascii="Arial" w:hAnsi="Arial" w:cs="Arial"/>
                <w:sz w:val="24"/>
                <w:szCs w:val="24"/>
              </w:rPr>
              <w:t>IIT Kujawsko-Pomorskie Uzdrowiska</w:t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4536" w:type="dxa"/>
          </w:tcPr>
          <w:p w14:paraId="633DE80D" w14:textId="77777777" w:rsidR="000B1621" w:rsidRPr="006553F7" w:rsidRDefault="000B1621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38F36D88" w14:textId="77777777" w:rsidR="000B1621" w:rsidRPr="006553F7" w:rsidRDefault="000B1621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4AB2747" w14:textId="77777777" w:rsidR="000B1621" w:rsidRPr="006553F7" w:rsidRDefault="000B1621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32337B" w14:textId="77777777" w:rsidR="000B1621" w:rsidRPr="006553F7" w:rsidRDefault="000B1621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D41F2F3" w14:textId="77777777" w:rsidR="000B1621" w:rsidRPr="006553F7" w:rsidRDefault="000B1621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4CD245A" w14:textId="77777777" w:rsidR="000B1621" w:rsidRPr="006553F7" w:rsidRDefault="000B1621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4F29" w:rsidRPr="006553F7" w14:paraId="3F1171A2" w14:textId="77777777" w:rsidTr="2528B9A3">
        <w:trPr>
          <w:trHeight w:val="1559"/>
        </w:trPr>
        <w:tc>
          <w:tcPr>
            <w:tcW w:w="1110" w:type="dxa"/>
            <w:vAlign w:val="center"/>
          </w:tcPr>
          <w:p w14:paraId="3EF16AE7" w14:textId="77777777" w:rsidR="00734F29" w:rsidRPr="006553F7" w:rsidRDefault="00F01625" w:rsidP="00A130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C.</w:t>
            </w:r>
            <w:r w:rsidR="0087653F" w:rsidRPr="006553F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3A93FCA3" w14:textId="77777777" w:rsidR="00734F29" w:rsidRPr="006553F7" w:rsidRDefault="00734F29" w:rsidP="00A130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Ograniczenie dotyczące infrastruktury drogowej</w:t>
            </w:r>
          </w:p>
        </w:tc>
        <w:tc>
          <w:tcPr>
            <w:tcW w:w="5923" w:type="dxa"/>
          </w:tcPr>
          <w:p w14:paraId="2C71CF5F" w14:textId="77777777" w:rsidR="002A4072" w:rsidRPr="006553F7" w:rsidRDefault="00734F29" w:rsidP="002A4072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3B2439" w:rsidRPr="006553F7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="0087653F" w:rsidRPr="006553F7">
              <w:rPr>
                <w:rFonts w:ascii="Arial" w:hAnsi="Arial" w:cs="Arial"/>
                <w:sz w:val="24"/>
                <w:szCs w:val="24"/>
              </w:rPr>
              <w:t>projekt</w:t>
            </w:r>
            <w:r w:rsidR="003B2439" w:rsidRPr="006553F7">
              <w:rPr>
                <w:rFonts w:ascii="Arial" w:hAnsi="Arial" w:cs="Arial"/>
                <w:sz w:val="24"/>
                <w:szCs w:val="24"/>
              </w:rPr>
              <w:t>ach</w:t>
            </w:r>
            <w:r w:rsidR="007A0E41" w:rsidRPr="006553F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7653F" w:rsidRPr="006553F7">
              <w:rPr>
                <w:rFonts w:ascii="Arial" w:hAnsi="Arial" w:cs="Arial"/>
                <w:sz w:val="24"/>
                <w:szCs w:val="24"/>
              </w:rPr>
              <w:t>zakłada</w:t>
            </w:r>
            <w:r w:rsidR="003B2439" w:rsidRPr="006553F7">
              <w:rPr>
                <w:rFonts w:ascii="Arial" w:hAnsi="Arial" w:cs="Arial"/>
                <w:sz w:val="24"/>
                <w:szCs w:val="24"/>
              </w:rPr>
              <w:t>jących</w:t>
            </w:r>
            <w:r w:rsidR="0087653F" w:rsidRPr="006553F7">
              <w:rPr>
                <w:rFonts w:ascii="Arial" w:hAnsi="Arial" w:cs="Arial"/>
                <w:sz w:val="24"/>
                <w:szCs w:val="24"/>
              </w:rPr>
              <w:t xml:space="preserve"> inwestycj</w:t>
            </w:r>
            <w:r w:rsidR="003B2439" w:rsidRPr="006553F7">
              <w:rPr>
                <w:rFonts w:ascii="Arial" w:hAnsi="Arial" w:cs="Arial"/>
                <w:sz w:val="24"/>
                <w:szCs w:val="24"/>
              </w:rPr>
              <w:t>e</w:t>
            </w:r>
            <w:r w:rsidR="0087653F" w:rsidRPr="006553F7">
              <w:rPr>
                <w:rFonts w:ascii="Arial" w:hAnsi="Arial" w:cs="Arial"/>
                <w:sz w:val="24"/>
                <w:szCs w:val="24"/>
              </w:rPr>
              <w:t xml:space="preserve"> w elementy infrastruktury drogowej (w tym parking</w:t>
            </w:r>
            <w:r w:rsidR="003B2439" w:rsidRPr="006553F7">
              <w:rPr>
                <w:rFonts w:ascii="Arial" w:hAnsi="Arial" w:cs="Arial"/>
                <w:sz w:val="24"/>
                <w:szCs w:val="24"/>
              </w:rPr>
              <w:t>i</w:t>
            </w:r>
            <w:r w:rsidR="0087653F" w:rsidRPr="006553F7">
              <w:rPr>
                <w:rFonts w:ascii="Arial" w:hAnsi="Arial" w:cs="Arial"/>
                <w:sz w:val="24"/>
                <w:szCs w:val="24"/>
              </w:rPr>
              <w:t>)</w:t>
            </w:r>
            <w:r w:rsidR="002A4072" w:rsidRPr="006553F7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3B2439" w:rsidRPr="006553F7">
              <w:rPr>
                <w:rFonts w:ascii="Arial" w:hAnsi="Arial" w:cs="Arial"/>
                <w:sz w:val="24"/>
                <w:szCs w:val="24"/>
              </w:rPr>
              <w:t>planowana inwestycja spełnia następujące warunki:</w:t>
            </w:r>
          </w:p>
          <w:p w14:paraId="4DB5997F" w14:textId="77777777" w:rsidR="002A4072" w:rsidRPr="006553F7" w:rsidRDefault="00734F29" w:rsidP="0085238F">
            <w:pPr>
              <w:numPr>
                <w:ilvl w:val="0"/>
                <w:numId w:val="11"/>
              </w:numPr>
              <w:spacing w:after="60" w:line="240" w:lineRule="auto"/>
              <w:ind w:left="720" w:hanging="36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stanow</w:t>
            </w:r>
            <w:r w:rsidR="0087653F" w:rsidRPr="006553F7">
              <w:rPr>
                <w:rFonts w:ascii="Arial" w:hAnsi="Arial" w:cs="Arial"/>
                <w:sz w:val="24"/>
                <w:szCs w:val="24"/>
              </w:rPr>
              <w:t xml:space="preserve">i </w:t>
            </w:r>
            <w:r w:rsidRPr="006553F7">
              <w:rPr>
                <w:rFonts w:ascii="Arial" w:hAnsi="Arial" w:cs="Arial"/>
                <w:sz w:val="24"/>
                <w:szCs w:val="24"/>
              </w:rPr>
              <w:t>integralną część większego projektu</w:t>
            </w:r>
            <w:r w:rsidR="002A4072" w:rsidRPr="006553F7">
              <w:rPr>
                <w:rFonts w:ascii="Arial" w:hAnsi="Arial" w:cs="Arial"/>
                <w:sz w:val="24"/>
                <w:szCs w:val="24"/>
              </w:rPr>
              <w:t xml:space="preserve">; </w:t>
            </w:r>
          </w:p>
          <w:p w14:paraId="6E00609C" w14:textId="77777777" w:rsidR="002A4072" w:rsidRPr="006553F7" w:rsidRDefault="00734F29" w:rsidP="0085238F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jej koszt nie przekracza 15% kosztów kwalifikowalnych operacji</w:t>
            </w:r>
            <w:r w:rsidR="00CA6393" w:rsidRPr="006553F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="000924AF" w:rsidRPr="006553F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09B03E3" w14:textId="77777777" w:rsidR="000368DD" w:rsidRPr="006553F7" w:rsidRDefault="000924AF" w:rsidP="007A0E41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</w:t>
            </w:r>
            <w:r w:rsidR="00734F29" w:rsidRPr="006553F7">
              <w:rPr>
                <w:rFonts w:ascii="Arial" w:hAnsi="Arial" w:cs="Arial"/>
                <w:sz w:val="24"/>
                <w:szCs w:val="24"/>
              </w:rPr>
              <w:t xml:space="preserve"> miastach projekt</w:t>
            </w:r>
            <w:r w:rsidR="005A0D08" w:rsidRPr="006553F7">
              <w:rPr>
                <w:rFonts w:ascii="Arial" w:hAnsi="Arial" w:cs="Arial"/>
                <w:sz w:val="24"/>
                <w:szCs w:val="24"/>
              </w:rPr>
              <w:t xml:space="preserve"> polegający na inwestycji w elementy infrastruktury drogowej</w:t>
            </w:r>
            <w:r w:rsidR="00734F29" w:rsidRPr="006553F7">
              <w:rPr>
                <w:rFonts w:ascii="Arial" w:hAnsi="Arial" w:cs="Arial"/>
                <w:sz w:val="24"/>
                <w:szCs w:val="24"/>
              </w:rPr>
              <w:t xml:space="preserve"> nie może obejmować budowy nowych dróg lub parkingów, ani w przypadku istniejących</w:t>
            </w:r>
            <w:r w:rsidR="00C43527" w:rsidRPr="006553F7">
              <w:rPr>
                <w:rFonts w:ascii="Arial" w:hAnsi="Arial" w:cs="Arial"/>
                <w:sz w:val="24"/>
                <w:szCs w:val="24"/>
              </w:rPr>
              <w:t xml:space="preserve"> -</w:t>
            </w:r>
            <w:r w:rsidR="00734F29" w:rsidRPr="006553F7">
              <w:rPr>
                <w:rFonts w:ascii="Arial" w:hAnsi="Arial" w:cs="Arial"/>
                <w:sz w:val="24"/>
                <w:szCs w:val="24"/>
              </w:rPr>
              <w:t xml:space="preserve"> zwiększania przepustowości</w:t>
            </w:r>
            <w:r w:rsidR="003B2439" w:rsidRPr="006553F7">
              <w:rPr>
                <w:rFonts w:ascii="Arial" w:hAnsi="Arial" w:cs="Arial"/>
                <w:sz w:val="24"/>
                <w:szCs w:val="24"/>
              </w:rPr>
              <w:t xml:space="preserve"> dróg i pojemności parkingów</w:t>
            </w:r>
            <w:r w:rsidR="00734F29" w:rsidRPr="006553F7">
              <w:rPr>
                <w:rFonts w:ascii="Arial" w:hAnsi="Arial" w:cs="Arial"/>
                <w:sz w:val="24"/>
                <w:szCs w:val="24"/>
              </w:rPr>
              <w:t>, ani też przyczyniać się do zwiększenia natężenia ruchu drogowego w jakikolwiek inny sposób.</w:t>
            </w:r>
          </w:p>
          <w:p w14:paraId="5A9FDE0A" w14:textId="77777777" w:rsidR="003C198A" w:rsidRPr="006553F7" w:rsidRDefault="003C198A" w:rsidP="003C198A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Realizując inwestycje drogowe (w tym parkingi) zaleca się zwiększanie powierzchni biologicznie czynnych i unikanie tworzenia powierzchni uszczelnionych.</w:t>
            </w:r>
          </w:p>
          <w:p w14:paraId="2E6FBAEE" w14:textId="77777777" w:rsidR="000924AF" w:rsidRPr="006553F7" w:rsidRDefault="00734F29" w:rsidP="00BC4799">
            <w:pPr>
              <w:spacing w:after="12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</w:t>
            </w:r>
            <w:r w:rsidR="00722A28" w:rsidRPr="006553F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22A28" w:rsidRPr="006553F7">
              <w:rPr>
                <w:rFonts w:ascii="Arial" w:hAnsi="Arial" w:cs="Arial"/>
                <w:color w:val="000000"/>
                <w:sz w:val="24"/>
                <w:szCs w:val="24"/>
              </w:rPr>
              <w:t xml:space="preserve">i </w:t>
            </w:r>
            <w:r w:rsidR="0054294C" w:rsidRPr="006553F7">
              <w:rPr>
                <w:rFonts w:ascii="Arial" w:hAnsi="Arial" w:cs="Arial"/>
                <w:color w:val="000000"/>
                <w:sz w:val="24"/>
                <w:szCs w:val="24"/>
              </w:rPr>
              <w:t>załączniki</w:t>
            </w:r>
            <w:r w:rsidRPr="006553F7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1231BE67" w14:textId="77777777" w:rsidR="00F80653" w:rsidRPr="006553F7" w:rsidRDefault="00F80653" w:rsidP="00BC4799">
            <w:pPr>
              <w:spacing w:after="120" w:line="240" w:lineRule="auto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4536" w:type="dxa"/>
          </w:tcPr>
          <w:p w14:paraId="52B7F166" w14:textId="77777777" w:rsidR="00734F29" w:rsidRPr="006553F7" w:rsidRDefault="00734F29" w:rsidP="00734F2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1EE9F678" w14:textId="77777777" w:rsidR="00734F29" w:rsidRPr="006553F7" w:rsidRDefault="00734F29" w:rsidP="00734F2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78A481B" w14:textId="77777777" w:rsidR="00734F29" w:rsidRPr="006553F7" w:rsidRDefault="00734F29" w:rsidP="00734F2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8A2B106" w14:textId="77777777" w:rsidR="00734F29" w:rsidRPr="006553F7" w:rsidRDefault="00734F29" w:rsidP="00734F2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54399C1C" w14:textId="77777777" w:rsidR="00734F29" w:rsidRPr="006553F7" w:rsidRDefault="00734F29" w:rsidP="00734F2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6FEB5B0" w14:textId="77777777" w:rsidR="00734F29" w:rsidRPr="006553F7" w:rsidRDefault="00734F29" w:rsidP="00734F2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1625" w:rsidRPr="006553F7" w14:paraId="2AB4CB1A" w14:textId="77777777" w:rsidTr="2528B9A3">
        <w:tc>
          <w:tcPr>
            <w:tcW w:w="1110" w:type="dxa"/>
            <w:vAlign w:val="center"/>
          </w:tcPr>
          <w:p w14:paraId="582572F7" w14:textId="77777777" w:rsidR="00F01625" w:rsidRPr="006553F7" w:rsidRDefault="00F01625" w:rsidP="00F016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C.</w:t>
            </w:r>
            <w:r w:rsidR="009D1A39" w:rsidRPr="006553F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31EC5FC4" w14:textId="77777777" w:rsidR="00F01625" w:rsidRPr="006553F7" w:rsidRDefault="00F01625" w:rsidP="00F016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Wykorzystanie istniejącej infrastruktury</w:t>
            </w:r>
          </w:p>
        </w:tc>
        <w:tc>
          <w:tcPr>
            <w:tcW w:w="5923" w:type="dxa"/>
          </w:tcPr>
          <w:p w14:paraId="02602A76" w14:textId="1C91229C" w:rsidR="00F01625" w:rsidRPr="006553F7" w:rsidRDefault="00F01625" w:rsidP="00F01625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kryterium sprawdzamy, czy projekt zakłada wykorzystanie istniejącej infrastruktury. Realizacja projektów polegających na budowie nowych obiektów jest możliwa jedynie w uzasadnionych przypadkach.</w:t>
            </w:r>
          </w:p>
          <w:p w14:paraId="6DDC5F53" w14:textId="77777777" w:rsidR="00C20CCC" w:rsidRPr="006553F7" w:rsidRDefault="00C20CCC" w:rsidP="00C20CC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Przez obiekt należy rozumieć budynek i budowlę, zdefiniowane w ustawie prawo budowlane</w:t>
            </w:r>
            <w:r w:rsidR="00396CEC" w:rsidRPr="006553F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  <w:r w:rsidRPr="006553F7">
              <w:rPr>
                <w:rFonts w:ascii="Arial" w:hAnsi="Arial" w:cs="Arial"/>
                <w:sz w:val="24"/>
                <w:szCs w:val="24"/>
              </w:rPr>
              <w:t>. Ograniczenie dotyczące budowy nowych obiektów nie dotyczy obiektów małej architektury.</w:t>
            </w:r>
          </w:p>
          <w:p w14:paraId="531B9418" w14:textId="77777777" w:rsidR="00DF6FDE" w:rsidRPr="006553F7" w:rsidRDefault="00DF6FDE" w:rsidP="00D74EC5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Budowa nowych obiektów jest możliwa jedynie</w:t>
            </w:r>
            <w:r w:rsidR="007D6FD0" w:rsidRPr="006553F7">
              <w:rPr>
                <w:rFonts w:ascii="Arial" w:hAnsi="Arial" w:cs="Arial"/>
                <w:sz w:val="24"/>
                <w:szCs w:val="24"/>
              </w:rPr>
              <w:t>,</w:t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 gdy Wnioskodawca uzasadni brak możliwości wykorzystania, zgodnie z przeznaczeniem opisanym w projekcie, obiektów na danym obszarze. </w:t>
            </w:r>
          </w:p>
          <w:p w14:paraId="7795D9BD" w14:textId="77777777" w:rsidR="00F01625" w:rsidRPr="006553F7" w:rsidRDefault="00F01625" w:rsidP="00BC4799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87653F" w:rsidRPr="006553F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14:paraId="279CD860" w14:textId="77777777" w:rsidR="005455EB" w:rsidRPr="006553F7" w:rsidRDefault="005455EB" w:rsidP="005455E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</w:p>
          <w:p w14:paraId="13A132CD" w14:textId="77777777" w:rsidR="005455EB" w:rsidRPr="006553F7" w:rsidRDefault="005455EB" w:rsidP="005455E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7D9D6FA" w14:textId="77777777" w:rsidR="005455EB" w:rsidRPr="006553F7" w:rsidRDefault="005455EB" w:rsidP="005455E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53DC25" w14:textId="77777777" w:rsidR="005455EB" w:rsidRPr="006553F7" w:rsidRDefault="005455EB" w:rsidP="005455E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5468B7A4" w14:textId="77777777" w:rsidR="005455EB" w:rsidRPr="006553F7" w:rsidRDefault="005455EB" w:rsidP="005455E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0D7AA69" w14:textId="77777777" w:rsidR="00F01625" w:rsidRPr="006553F7" w:rsidRDefault="00F01625" w:rsidP="005455E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6070" w:rsidRPr="006553F7" w14:paraId="32BE0D35" w14:textId="77777777" w:rsidTr="2528B9A3">
        <w:tc>
          <w:tcPr>
            <w:tcW w:w="1110" w:type="dxa"/>
            <w:vAlign w:val="center"/>
          </w:tcPr>
          <w:p w14:paraId="57A942FD" w14:textId="77777777" w:rsidR="00676070" w:rsidRPr="006553F7" w:rsidRDefault="00676070" w:rsidP="00287C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C.5</w:t>
            </w:r>
          </w:p>
        </w:tc>
        <w:tc>
          <w:tcPr>
            <w:tcW w:w="2856" w:type="dxa"/>
            <w:vAlign w:val="center"/>
          </w:tcPr>
          <w:p w14:paraId="4873AB7E" w14:textId="77777777" w:rsidR="00676070" w:rsidRPr="006553F7" w:rsidRDefault="008164F7" w:rsidP="00287C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Aspekt</w:t>
            </w:r>
            <w:r w:rsidR="00676070" w:rsidRPr="006553F7">
              <w:rPr>
                <w:rFonts w:ascii="Arial" w:hAnsi="Arial" w:cs="Arial"/>
                <w:sz w:val="24"/>
                <w:szCs w:val="24"/>
              </w:rPr>
              <w:t xml:space="preserve"> społeczny</w:t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 projektu</w:t>
            </w:r>
          </w:p>
        </w:tc>
        <w:tc>
          <w:tcPr>
            <w:tcW w:w="5923" w:type="dxa"/>
          </w:tcPr>
          <w:p w14:paraId="30BD0386" w14:textId="7899A35A" w:rsidR="008164F7" w:rsidRPr="006553F7" w:rsidRDefault="00676070" w:rsidP="0067607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8164F7" w:rsidRPr="006553F7">
              <w:rPr>
                <w:rFonts w:ascii="Arial" w:hAnsi="Arial" w:cs="Arial"/>
                <w:sz w:val="24"/>
                <w:szCs w:val="24"/>
              </w:rPr>
              <w:t xml:space="preserve">w ramach </w:t>
            </w:r>
            <w:r w:rsidRPr="006553F7">
              <w:rPr>
                <w:rFonts w:ascii="Arial" w:hAnsi="Arial" w:cs="Arial"/>
                <w:sz w:val="24"/>
                <w:szCs w:val="24"/>
              </w:rPr>
              <w:t>projekt</w:t>
            </w:r>
            <w:r w:rsidR="008164F7" w:rsidRPr="006553F7">
              <w:rPr>
                <w:rFonts w:ascii="Arial" w:hAnsi="Arial" w:cs="Arial"/>
                <w:sz w:val="24"/>
                <w:szCs w:val="24"/>
              </w:rPr>
              <w:t>u zostały przewidziane</w:t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64F7" w:rsidRPr="006553F7">
              <w:rPr>
                <w:rFonts w:ascii="Arial" w:hAnsi="Arial" w:cs="Arial"/>
                <w:sz w:val="24"/>
                <w:szCs w:val="24"/>
              </w:rPr>
              <w:t>do realizacji działania, które:</w:t>
            </w:r>
          </w:p>
          <w:p w14:paraId="7F30D978" w14:textId="77777777" w:rsidR="008164F7" w:rsidRPr="006553F7" w:rsidRDefault="008164F7" w:rsidP="0067607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 - maja pozytywny wpływ na lokalne społeczności,</w:t>
            </w:r>
          </w:p>
          <w:p w14:paraId="256B38D3" w14:textId="77777777" w:rsidR="008164F7" w:rsidRPr="006553F7" w:rsidRDefault="008164F7" w:rsidP="0067607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 - </w:t>
            </w:r>
            <w:r w:rsidR="00263E0C" w:rsidRPr="006553F7">
              <w:rPr>
                <w:rFonts w:ascii="Arial" w:hAnsi="Arial" w:cs="Arial"/>
                <w:sz w:val="24"/>
                <w:szCs w:val="24"/>
              </w:rPr>
              <w:t>stanowią atrakcję dla osób odwiedzających miejscowości uzdrowiskowe,</w:t>
            </w:r>
          </w:p>
          <w:p w14:paraId="4ED8A146" w14:textId="77777777" w:rsidR="00263E0C" w:rsidRPr="006553F7" w:rsidRDefault="008164F7" w:rsidP="00263E0C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 - uwzględniają aspekty</w:t>
            </w:r>
            <w:r w:rsidR="00676070" w:rsidRPr="006553F7">
              <w:rPr>
                <w:rFonts w:ascii="Arial" w:hAnsi="Arial" w:cs="Arial"/>
                <w:sz w:val="24"/>
                <w:szCs w:val="24"/>
              </w:rPr>
              <w:t xml:space="preserve"> społeczne</w:t>
            </w:r>
            <w:r w:rsidR="00263E0C" w:rsidRPr="006553F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196D064" w14:textId="77777777" w:rsidR="00263E0C" w:rsidRPr="006553F7" w:rsidRDefault="00263E0C" w:rsidP="00263E0C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58D6117" w14:textId="77777777" w:rsidR="00676070" w:rsidRPr="006553F7" w:rsidRDefault="00676070" w:rsidP="00263E0C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536" w:type="dxa"/>
          </w:tcPr>
          <w:p w14:paraId="1ACEED4D" w14:textId="77777777" w:rsidR="00676070" w:rsidRPr="006553F7" w:rsidRDefault="00676070" w:rsidP="0067607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620D24A" w14:textId="77777777" w:rsidR="00676070" w:rsidRPr="006553F7" w:rsidRDefault="00676070" w:rsidP="0067607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5C3ACCA" w14:textId="77777777" w:rsidR="00676070" w:rsidRPr="006553F7" w:rsidRDefault="00676070" w:rsidP="0067607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F9816A" w14:textId="77777777" w:rsidR="00676070" w:rsidRPr="006553F7" w:rsidRDefault="00676070" w:rsidP="0067607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C3F2624" w14:textId="77777777" w:rsidR="00676070" w:rsidRPr="006553F7" w:rsidRDefault="00676070" w:rsidP="0067607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34FF1C98" w14:textId="77777777" w:rsidR="00676070" w:rsidRPr="006553F7" w:rsidRDefault="00676070" w:rsidP="0067607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77D5" w:rsidRPr="006553F7" w14:paraId="30416BC5" w14:textId="77777777" w:rsidTr="2528B9A3">
        <w:tc>
          <w:tcPr>
            <w:tcW w:w="1110" w:type="dxa"/>
            <w:vAlign w:val="center"/>
          </w:tcPr>
          <w:p w14:paraId="67BB5FDF" w14:textId="77777777" w:rsidR="00B377D5" w:rsidRPr="006553F7" w:rsidRDefault="00A76EE5" w:rsidP="00287C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C.6</w:t>
            </w:r>
          </w:p>
        </w:tc>
        <w:tc>
          <w:tcPr>
            <w:tcW w:w="2856" w:type="dxa"/>
            <w:vAlign w:val="center"/>
          </w:tcPr>
          <w:p w14:paraId="499A32A5" w14:textId="77777777" w:rsidR="00B377D5" w:rsidRPr="006553F7" w:rsidRDefault="003B4F86" w:rsidP="00287C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</w:t>
            </w:r>
            <w:r w:rsidR="00B377D5" w:rsidRPr="006553F7">
              <w:rPr>
                <w:rFonts w:ascii="Arial" w:hAnsi="Arial" w:cs="Arial"/>
                <w:sz w:val="24"/>
                <w:szCs w:val="24"/>
              </w:rPr>
              <w:t xml:space="preserve">pływ projektu na podniesienie atrakcyjności </w:t>
            </w:r>
            <w:r w:rsidRPr="006553F7">
              <w:rPr>
                <w:rFonts w:ascii="Arial" w:hAnsi="Arial" w:cs="Arial"/>
                <w:sz w:val="24"/>
                <w:szCs w:val="24"/>
              </w:rPr>
              <w:t>turystycznej miejscowości uzdrowiskowej</w:t>
            </w:r>
          </w:p>
        </w:tc>
        <w:tc>
          <w:tcPr>
            <w:tcW w:w="5923" w:type="dxa"/>
          </w:tcPr>
          <w:p w14:paraId="5EF3E0D4" w14:textId="14625124" w:rsidR="00B377D5" w:rsidRPr="006553F7" w:rsidRDefault="003B4F86" w:rsidP="0022067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53F7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sprawdzamy, </w:t>
            </w:r>
            <w:r w:rsidR="004C5A0F" w:rsidRPr="006553F7">
              <w:rPr>
                <w:rFonts w:ascii="Arial" w:hAnsi="Arial" w:cs="Arial"/>
                <w:color w:val="000000"/>
                <w:sz w:val="24"/>
                <w:szCs w:val="24"/>
              </w:rPr>
              <w:t>czy i w jaki sposób</w:t>
            </w:r>
            <w:r w:rsidR="004741CF" w:rsidRPr="006553F7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553F7">
              <w:rPr>
                <w:rFonts w:ascii="Arial" w:hAnsi="Arial" w:cs="Arial"/>
                <w:color w:val="000000"/>
                <w:sz w:val="24"/>
                <w:szCs w:val="24"/>
              </w:rPr>
              <w:t xml:space="preserve">projekt </w:t>
            </w:r>
            <w:r w:rsidR="004741CF" w:rsidRPr="006553F7">
              <w:rPr>
                <w:rFonts w:ascii="Arial" w:hAnsi="Arial" w:cs="Arial"/>
                <w:color w:val="000000"/>
                <w:sz w:val="24"/>
                <w:szCs w:val="24"/>
              </w:rPr>
              <w:t xml:space="preserve">przyczyni się do zwiększenia </w:t>
            </w:r>
            <w:r w:rsidR="004C5A0F" w:rsidRPr="006553F7">
              <w:rPr>
                <w:rFonts w:ascii="Arial" w:hAnsi="Arial" w:cs="Arial"/>
                <w:color w:val="000000"/>
                <w:sz w:val="24"/>
                <w:szCs w:val="24"/>
              </w:rPr>
              <w:t>atrakcyjności turystycznej miejscowości uzdrowiskowej.</w:t>
            </w:r>
          </w:p>
          <w:p w14:paraId="3BF8081D" w14:textId="77777777" w:rsidR="004C5A0F" w:rsidRPr="006553F7" w:rsidRDefault="004C5A0F" w:rsidP="004C5A0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4536" w:type="dxa"/>
          </w:tcPr>
          <w:p w14:paraId="721FCEA5" w14:textId="77777777" w:rsidR="004C5A0F" w:rsidRPr="006553F7" w:rsidRDefault="004C5A0F" w:rsidP="004C5A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06EAD0B" w14:textId="77777777" w:rsidR="004C5A0F" w:rsidRPr="006553F7" w:rsidRDefault="004C5A0F" w:rsidP="004C5A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1570CC" w14:textId="77777777" w:rsidR="004C5A0F" w:rsidRPr="006553F7" w:rsidRDefault="004C5A0F" w:rsidP="004C5A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8538E05" w14:textId="77777777" w:rsidR="004C5A0F" w:rsidRPr="006553F7" w:rsidRDefault="004C5A0F" w:rsidP="004C5A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81A4832" w14:textId="77777777" w:rsidR="00B377D5" w:rsidRPr="006553F7" w:rsidRDefault="004C5A0F" w:rsidP="004C5A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</w:p>
        </w:tc>
      </w:tr>
      <w:tr w:rsidR="00220670" w:rsidRPr="00BC4799" w14:paraId="75E147A4" w14:textId="77777777" w:rsidTr="2528B9A3">
        <w:tc>
          <w:tcPr>
            <w:tcW w:w="1110" w:type="dxa"/>
            <w:vAlign w:val="center"/>
          </w:tcPr>
          <w:p w14:paraId="30B5A44C" w14:textId="77777777" w:rsidR="00220670" w:rsidRPr="006553F7" w:rsidRDefault="0013747B" w:rsidP="00287C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C.</w:t>
            </w:r>
            <w:r w:rsidR="00A76EE5" w:rsidRPr="006553F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4C330A20" w14:textId="77777777" w:rsidR="00220670" w:rsidRPr="006553F7" w:rsidRDefault="00220670" w:rsidP="00287C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Zgodność z Europejskimi zasadami jakości dla interwencji finansowanych przez UE o potencjalnym wpływie na dziedzictwo kulturowe (dotyczy tylko projektu obejmującego zabytek</w:t>
            </w:r>
            <w:r w:rsidR="007921D6" w:rsidRPr="006553F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9"/>
            </w:r>
            <w:r w:rsidRPr="006553F7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923" w:type="dxa"/>
          </w:tcPr>
          <w:p w14:paraId="2ABC11D5" w14:textId="77777777" w:rsidR="00220670" w:rsidRPr="006553F7" w:rsidRDefault="00220670" w:rsidP="0022067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53F7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sprawdzamy, czy w projekcie dotyczącym zabytku przewidziano wykorzystanie zaleceń </w:t>
            </w:r>
            <w:r w:rsidR="00E02024" w:rsidRPr="006553F7">
              <w:rPr>
                <w:rFonts w:ascii="Arial" w:hAnsi="Arial" w:cs="Arial"/>
                <w:color w:val="000000"/>
                <w:sz w:val="24"/>
                <w:szCs w:val="24"/>
              </w:rPr>
              <w:t>odnośnie</w:t>
            </w:r>
            <w:r w:rsidRPr="006553F7">
              <w:rPr>
                <w:rFonts w:ascii="Arial" w:hAnsi="Arial" w:cs="Arial"/>
                <w:color w:val="000000"/>
                <w:sz w:val="24"/>
                <w:szCs w:val="24"/>
              </w:rPr>
              <w:t xml:space="preserve"> podstawowych zasad jakości i kryteriów wyboru interwencji wynikający</w:t>
            </w:r>
            <w:r w:rsidR="00E02024" w:rsidRPr="006553F7">
              <w:rPr>
                <w:rFonts w:ascii="Arial" w:hAnsi="Arial" w:cs="Arial"/>
                <w:color w:val="000000"/>
                <w:sz w:val="24"/>
                <w:szCs w:val="24"/>
              </w:rPr>
              <w:t>ch</w:t>
            </w:r>
            <w:r w:rsidRPr="006553F7">
              <w:rPr>
                <w:rFonts w:ascii="Arial" w:hAnsi="Arial" w:cs="Arial"/>
                <w:color w:val="000000"/>
                <w:sz w:val="24"/>
                <w:szCs w:val="24"/>
              </w:rPr>
              <w:t xml:space="preserve"> z dokumentu Europejskie zasady jakości dla interwencji finansowanych przez UE o potencjalnym wpływie na dziedzictwo kulturowe</w:t>
            </w:r>
            <w:r w:rsidRPr="006553F7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20"/>
            </w:r>
            <w:r w:rsidRPr="006553F7">
              <w:rPr>
                <w:rFonts w:ascii="Arial" w:hAnsi="Arial" w:cs="Arial"/>
                <w:color w:val="000000"/>
                <w:sz w:val="24"/>
                <w:szCs w:val="24"/>
              </w:rPr>
              <w:t xml:space="preserve">. </w:t>
            </w:r>
          </w:p>
          <w:p w14:paraId="06EB374E" w14:textId="77777777" w:rsidR="00F46D37" w:rsidRPr="006553F7" w:rsidRDefault="00F46D37" w:rsidP="0022067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53F7">
              <w:rPr>
                <w:rFonts w:ascii="Arial" w:hAnsi="Arial" w:cs="Arial"/>
                <w:color w:val="000000"/>
                <w:sz w:val="24"/>
                <w:szCs w:val="24"/>
              </w:rPr>
              <w:t>Opcję NIE DOTYCZY należy wybrać jeżeli projekt nie obejmuje zabytku.</w:t>
            </w:r>
          </w:p>
          <w:p w14:paraId="5A5FE2EB" w14:textId="77777777" w:rsidR="00220670" w:rsidRPr="006553F7" w:rsidRDefault="00220670" w:rsidP="00220670">
            <w:pPr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  <w:p w14:paraId="6D072C0D" w14:textId="77777777" w:rsidR="00676070" w:rsidRPr="006553F7" w:rsidRDefault="00676070" w:rsidP="00220670">
            <w:pPr>
              <w:rPr>
                <w:rFonts w:ascii="Arial" w:hAnsi="Arial" w:cs="Arial"/>
                <w:color w:val="000000"/>
                <w:sz w:val="24"/>
                <w:szCs w:val="24"/>
                <w:lang w:val="x-none"/>
              </w:rPr>
            </w:pPr>
          </w:p>
        </w:tc>
        <w:tc>
          <w:tcPr>
            <w:tcW w:w="4536" w:type="dxa"/>
          </w:tcPr>
          <w:p w14:paraId="537A27A7" w14:textId="77777777" w:rsidR="00F46D37" w:rsidRPr="006553F7" w:rsidRDefault="00F46D37" w:rsidP="00F46D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79187626" w14:textId="77777777" w:rsidR="00F46D37" w:rsidRPr="006553F7" w:rsidRDefault="00F46D37" w:rsidP="00F46D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69362E8" w14:textId="77777777" w:rsidR="00F46D37" w:rsidRPr="006553F7" w:rsidRDefault="00F46D37" w:rsidP="00F46D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92834CF" w14:textId="77777777" w:rsidR="00F46D37" w:rsidRPr="006553F7" w:rsidRDefault="00F46D37" w:rsidP="00F46D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 (wartość logiczna: „TAK” lub „NIE DOTYCZY”).</w:t>
            </w:r>
          </w:p>
          <w:p w14:paraId="0003F936" w14:textId="77777777" w:rsidR="00F46D37" w:rsidRPr="00BB5636" w:rsidRDefault="00F46D37" w:rsidP="00F46D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8A21919" w14:textId="77777777" w:rsidR="00220670" w:rsidRPr="00BB5636" w:rsidRDefault="00220670" w:rsidP="00F46D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238F" w:rsidRPr="00BC4799" w14:paraId="74A725BC" w14:textId="77777777" w:rsidTr="2528B9A3">
        <w:tc>
          <w:tcPr>
            <w:tcW w:w="1110" w:type="dxa"/>
            <w:vAlign w:val="center"/>
          </w:tcPr>
          <w:p w14:paraId="29849EEB" w14:textId="07939B7F" w:rsidR="0085238F" w:rsidRPr="006553F7" w:rsidRDefault="0085238F" w:rsidP="00287C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C.8</w:t>
            </w:r>
          </w:p>
        </w:tc>
        <w:tc>
          <w:tcPr>
            <w:tcW w:w="2856" w:type="dxa"/>
            <w:vAlign w:val="center"/>
          </w:tcPr>
          <w:p w14:paraId="5FD161C7" w14:textId="0DE4DF11" w:rsidR="0085238F" w:rsidRPr="006553F7" w:rsidRDefault="00551033" w:rsidP="00287C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Zgodność projektu z zaleceniami ETO</w:t>
            </w:r>
            <w:r w:rsidRPr="00BF514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1"/>
            </w:r>
          </w:p>
        </w:tc>
        <w:tc>
          <w:tcPr>
            <w:tcW w:w="5923" w:type="dxa"/>
          </w:tcPr>
          <w:p w14:paraId="5521490A" w14:textId="77777777" w:rsidR="00551033" w:rsidRPr="00BF5145" w:rsidRDefault="00551033" w:rsidP="0055103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kryterium sprawdzamy, czy założenia projektu turystycznego są  zgodne z zaleceniami wskazanymi przez Europejski Trybunał Obrachunkowy w Sprawozdaniu specjalnym</w:t>
            </w:r>
            <w:r w:rsidRPr="00BF5145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Wsparcie UE na rzecz turystyki – potrzeba nowej orientacji strategicznej i lepszego podejścia do finansowania</w:t>
            </w:r>
            <w:r w:rsidRPr="00BF5145">
              <w:rPr>
                <w:rFonts w:ascii="Arial" w:hAnsi="Arial" w:cs="Arial"/>
                <w:sz w:val="24"/>
                <w:szCs w:val="24"/>
              </w:rPr>
              <w:t>, a mianowicie, czy:</w:t>
            </w:r>
          </w:p>
          <w:p w14:paraId="0C3C822B" w14:textId="77777777" w:rsidR="00551033" w:rsidRPr="00BF5145" w:rsidRDefault="00551033" w:rsidP="00551033">
            <w:pPr>
              <w:numPr>
                <w:ilvl w:val="0"/>
                <w:numId w:val="15"/>
              </w:numPr>
              <w:spacing w:after="60" w:line="240" w:lineRule="auto"/>
              <w:ind w:left="427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realizacja projektu poparta została analizą popytu </w:t>
            </w:r>
            <w:r w:rsidRPr="00BF5145">
              <w:rPr>
                <w:rFonts w:ascii="Arial" w:hAnsi="Arial" w:cs="Arial"/>
                <w:sz w:val="24"/>
                <w:szCs w:val="24"/>
              </w:rPr>
              <w:br/>
              <w:t xml:space="preserve">i oceną potrzeb, aby ograniczyć ryzyko nieskuteczności, oraz </w:t>
            </w:r>
          </w:p>
          <w:p w14:paraId="085A628C" w14:textId="77777777" w:rsidR="00551033" w:rsidRPr="00BF5145" w:rsidRDefault="00551033" w:rsidP="00551033">
            <w:pPr>
              <w:numPr>
                <w:ilvl w:val="0"/>
                <w:numId w:val="15"/>
              </w:numPr>
              <w:spacing w:after="60" w:line="240" w:lineRule="auto"/>
              <w:ind w:left="427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projekt został skoordynowany z projektami w sąsiednich obszarach, aby uniknąć powielania i konkurencji, oraz </w:t>
            </w:r>
          </w:p>
          <w:p w14:paraId="0E834DCF" w14:textId="77777777" w:rsidR="00551033" w:rsidRPr="00BF5145" w:rsidRDefault="00551033" w:rsidP="00551033">
            <w:pPr>
              <w:numPr>
                <w:ilvl w:val="0"/>
                <w:numId w:val="15"/>
              </w:numPr>
              <w:spacing w:after="60" w:line="240" w:lineRule="auto"/>
              <w:ind w:left="427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projekt przyczyni się do stymulowania działalności turystycznej w regionie, oraz</w:t>
            </w:r>
          </w:p>
          <w:p w14:paraId="5E4CB379" w14:textId="77777777" w:rsidR="00551033" w:rsidRPr="00BF5145" w:rsidRDefault="00551033" w:rsidP="00551033">
            <w:pPr>
              <w:numPr>
                <w:ilvl w:val="0"/>
                <w:numId w:val="15"/>
              </w:numPr>
              <w:spacing w:after="60" w:line="240" w:lineRule="auto"/>
              <w:ind w:left="427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projekt będzie trwały i odpowiednio utrzymywany </w:t>
            </w:r>
            <w:r w:rsidRPr="00BF5145">
              <w:rPr>
                <w:rFonts w:ascii="Arial" w:hAnsi="Arial" w:cs="Arial"/>
                <w:sz w:val="24"/>
                <w:szCs w:val="24"/>
              </w:rPr>
              <w:br/>
              <w:t>w kolejnych latach po zakończeniu realizacji.</w:t>
            </w:r>
          </w:p>
          <w:p w14:paraId="3F8E086B" w14:textId="77777777" w:rsidR="00551033" w:rsidRPr="00BF5145" w:rsidRDefault="00551033" w:rsidP="0055103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EA10946" w14:textId="46E5B415" w:rsidR="0085238F" w:rsidRPr="006553F7" w:rsidRDefault="00551033" w:rsidP="0055103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4536" w:type="dxa"/>
          </w:tcPr>
          <w:p w14:paraId="414743FA" w14:textId="77777777" w:rsidR="00551033" w:rsidRPr="006553F7" w:rsidRDefault="00551033" w:rsidP="00551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607A0FD" w14:textId="77777777" w:rsidR="00551033" w:rsidRPr="006553F7" w:rsidRDefault="00551033" w:rsidP="00551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DB7FB93" w14:textId="77777777" w:rsidR="00551033" w:rsidRPr="006553F7" w:rsidRDefault="00551033" w:rsidP="00551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63B254C" w14:textId="77777777" w:rsidR="00551033" w:rsidRPr="006553F7" w:rsidRDefault="00551033" w:rsidP="00551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2EDB78C" w14:textId="4612A7DB" w:rsidR="0085238F" w:rsidRPr="006553F7" w:rsidRDefault="00551033" w:rsidP="00551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</w:p>
        </w:tc>
      </w:tr>
    </w:tbl>
    <w:p w14:paraId="6BD18F9B" w14:textId="77777777" w:rsidR="00AF62A4" w:rsidRPr="00BC4799" w:rsidRDefault="00AF62A4" w:rsidP="009D1A39">
      <w:pPr>
        <w:jc w:val="both"/>
        <w:rPr>
          <w:rFonts w:ascii="Arial" w:hAnsi="Arial" w:cs="Arial"/>
          <w:color w:val="FF0000"/>
          <w:sz w:val="24"/>
          <w:szCs w:val="24"/>
          <w:lang w:eastAsia="pl-PL"/>
        </w:rPr>
      </w:pPr>
    </w:p>
    <w:sectPr w:rsidR="00AF62A4" w:rsidRPr="00BC4799" w:rsidSect="00DE6000">
      <w:footerReference w:type="default" r:id="rId14"/>
      <w:headerReference w:type="first" r:id="rId15"/>
      <w:footerReference w:type="first" r:id="rId16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1" w:author="Joanna Zakrzewska" w:date="2024-10-10T14:04:00Z" w:initials="JZ">
    <w:p w14:paraId="473C399F" w14:textId="77777777" w:rsidR="00782F9C" w:rsidRDefault="00782F9C" w:rsidP="00782F9C">
      <w:pPr>
        <w:pStyle w:val="Tekstkomentarza"/>
      </w:pPr>
      <w:r>
        <w:rPr>
          <w:rStyle w:val="Odwoaniedokomentarza"/>
        </w:rPr>
        <w:annotationRef/>
      </w:r>
      <w:r>
        <w:t>Stanowisko Grupy roboczej ds. PT</w:t>
      </w:r>
    </w:p>
  </w:comment>
  <w:comment w:id="10" w:author="Joanna Zakrzewska" w:date="2024-10-10T14:07:00Z" w:initials="JZ">
    <w:p w14:paraId="0D5639B2" w14:textId="77777777" w:rsidR="00782F9C" w:rsidRDefault="00782F9C" w:rsidP="00782F9C">
      <w:pPr>
        <w:pStyle w:val="Tekstkomentarza"/>
      </w:pPr>
      <w:r>
        <w:rPr>
          <w:rStyle w:val="Odwoaniedokomentarza"/>
        </w:rPr>
        <w:annotationRef/>
      </w:r>
      <w:r>
        <w:t>Autokorekta IZ</w:t>
      </w:r>
    </w:p>
  </w:comment>
  <w:comment w:id="13" w:author="Joanna Zakrzewska" w:date="2024-10-10T14:07:00Z" w:initials="JZ">
    <w:p w14:paraId="3A215130" w14:textId="2C3AA005" w:rsidR="00782F9C" w:rsidRDefault="00782F9C" w:rsidP="00782F9C">
      <w:pPr>
        <w:pStyle w:val="Tekstkomentarza"/>
      </w:pPr>
      <w:r>
        <w:rPr>
          <w:rStyle w:val="Odwoaniedokomentarza"/>
        </w:rPr>
        <w:annotationRef/>
      </w:r>
      <w:r>
        <w:t>Stanowisko Grupy roboczej ds. PT</w:t>
      </w:r>
    </w:p>
  </w:comment>
  <w:comment w:id="20" w:author="Joanna Zakrzewska" w:date="2024-10-10T14:05:00Z" w:initials="JZ">
    <w:p w14:paraId="50403998" w14:textId="421EB586" w:rsidR="00782F9C" w:rsidRDefault="00782F9C" w:rsidP="00782F9C">
      <w:pPr>
        <w:pStyle w:val="Tekstkomentarza"/>
      </w:pPr>
      <w:r>
        <w:rPr>
          <w:rStyle w:val="Odwoaniedokomentarza"/>
        </w:rPr>
        <w:annotationRef/>
      </w:r>
      <w:r>
        <w:t>Stanowisko Grupy roboczej ds. PT</w:t>
      </w:r>
    </w:p>
  </w:comment>
  <w:comment w:id="27" w:author="Joanna Zakrzewska" w:date="2024-10-10T14:04:00Z" w:initials="JZ">
    <w:p w14:paraId="53567D3B" w14:textId="0D93A718" w:rsidR="00782F9C" w:rsidRDefault="00782F9C" w:rsidP="00782F9C">
      <w:pPr>
        <w:pStyle w:val="Tekstkomentarza"/>
      </w:pPr>
      <w:r>
        <w:rPr>
          <w:rStyle w:val="Odwoaniedokomentarza"/>
        </w:rPr>
        <w:annotationRef/>
      </w:r>
      <w:r>
        <w:t>Stanowisko Grupy roboczej ds. PT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473C399F" w15:done="0"/>
  <w15:commentEx w15:paraId="0D5639B2" w15:done="0"/>
  <w15:commentEx w15:paraId="3A215130" w15:done="0"/>
  <w15:commentEx w15:paraId="50403998" w15:done="0"/>
  <w15:commentEx w15:paraId="53567D3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3C3DE7E" w16cex:dateUtc="2024-10-10T12:04:00Z"/>
  <w16cex:commentExtensible w16cex:durableId="0AB92CE9" w16cex:dateUtc="2024-10-10T12:07:00Z"/>
  <w16cex:commentExtensible w16cex:durableId="59809B84" w16cex:dateUtc="2024-10-10T12:07:00Z"/>
  <w16cex:commentExtensible w16cex:durableId="4EACFA9B" w16cex:dateUtc="2024-10-10T12:05:00Z"/>
  <w16cex:commentExtensible w16cex:durableId="77623DFE" w16cex:dateUtc="2024-10-10T12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73C399F" w16cid:durableId="63C3DE7E"/>
  <w16cid:commentId w16cid:paraId="0D5639B2" w16cid:durableId="0AB92CE9"/>
  <w16cid:commentId w16cid:paraId="3A215130" w16cid:durableId="59809B84"/>
  <w16cid:commentId w16cid:paraId="50403998" w16cid:durableId="4EACFA9B"/>
  <w16cid:commentId w16cid:paraId="53567D3B" w16cid:durableId="77623DF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3B1409" w14:textId="77777777" w:rsidR="00F84331" w:rsidRDefault="00F84331" w:rsidP="00D15E00">
      <w:pPr>
        <w:spacing w:after="0" w:line="240" w:lineRule="auto"/>
      </w:pPr>
      <w:r>
        <w:separator/>
      </w:r>
    </w:p>
  </w:endnote>
  <w:endnote w:type="continuationSeparator" w:id="0">
    <w:p w14:paraId="562C75D1" w14:textId="77777777" w:rsidR="00F84331" w:rsidRDefault="00F84331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613B9" w14:textId="77777777" w:rsidR="002D61A4" w:rsidRDefault="002D61A4" w:rsidP="00324D2F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  <w:p w14:paraId="5023141B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EB4AB" w14:textId="77777777" w:rsidR="00BC4799" w:rsidRDefault="00D923C8" w:rsidP="00BC4799">
    <w:pPr>
      <w:pStyle w:val="Stopka"/>
      <w:jc w:val="center"/>
    </w:pPr>
    <w:r>
      <w:rPr>
        <w:noProof/>
      </w:rPr>
      <w:drawing>
        <wp:inline distT="0" distB="0" distL="0" distR="0" wp14:anchorId="51DB5647" wp14:editId="07777777">
          <wp:extent cx="6962775" cy="8572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8601FE" w14:textId="77777777" w:rsidR="00F84331" w:rsidRDefault="00F84331" w:rsidP="00D15E00">
      <w:pPr>
        <w:spacing w:after="0" w:line="240" w:lineRule="auto"/>
      </w:pPr>
      <w:r>
        <w:separator/>
      </w:r>
    </w:p>
  </w:footnote>
  <w:footnote w:type="continuationSeparator" w:id="0">
    <w:p w14:paraId="0F3CABC7" w14:textId="77777777" w:rsidR="00F84331" w:rsidRDefault="00F84331" w:rsidP="00D15E00">
      <w:pPr>
        <w:spacing w:after="0" w:line="240" w:lineRule="auto"/>
      </w:pPr>
      <w:r>
        <w:continuationSeparator/>
      </w:r>
    </w:p>
  </w:footnote>
  <w:footnote w:id="1">
    <w:p w14:paraId="4BBBBC6C" w14:textId="77777777" w:rsidR="00CB157D" w:rsidRPr="00ED2BE6" w:rsidRDefault="00CB157D" w:rsidP="00CB15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107B1">
        <w:rPr>
          <w:rFonts w:ascii="Arial" w:hAnsi="Arial" w:cs="Arial"/>
          <w:sz w:val="24"/>
          <w:szCs w:val="24"/>
        </w:rPr>
        <w:t>W każdym kryterium przez „wnioskodawcę” rozumiemy też partnera/partnerów, chyba że kryterium stanowi inaczej</w:t>
      </w:r>
      <w:r>
        <w:rPr>
          <w:rFonts w:ascii="Arial" w:hAnsi="Arial" w:cs="Arial"/>
          <w:sz w:val="24"/>
          <w:szCs w:val="24"/>
        </w:rPr>
        <w:t>.</w:t>
      </w:r>
    </w:p>
  </w:footnote>
  <w:footnote w:id="2">
    <w:p w14:paraId="1B7B80DC" w14:textId="77777777" w:rsidR="00BE2F8F" w:rsidRPr="00E71612" w:rsidRDefault="00BE2F8F" w:rsidP="00BE2F8F">
      <w:pPr>
        <w:pStyle w:val="Tekstprzypisudolnego"/>
        <w:rPr>
          <w:rFonts w:ascii="Arial" w:hAnsi="Arial" w:cs="Arial"/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</w:t>
      </w:r>
      <w:r w:rsidRPr="00E71612">
        <w:rPr>
          <w:rFonts w:ascii="Arial" w:hAnsi="Arial" w:cs="Arial"/>
          <w:bCs/>
          <w:sz w:val="24"/>
          <w:szCs w:val="24"/>
        </w:rPr>
        <w:t>Wykluczenia podmiotowe określone w regulaminie wyboru projektów weryfikowane będą przed podpisaniem umowy.</w:t>
      </w:r>
    </w:p>
  </w:footnote>
  <w:footnote w:id="3">
    <w:p w14:paraId="59717771" w14:textId="77777777" w:rsidR="00BE2F8F" w:rsidRPr="00E71612" w:rsidRDefault="00BE2F8F" w:rsidP="00BE2F8F">
      <w:pPr>
        <w:pStyle w:val="Tekstprzypisudolnego"/>
        <w:rPr>
          <w:rFonts w:ascii="Arial" w:hAnsi="Arial" w:cs="Arial"/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</w:t>
      </w:r>
      <w:bookmarkStart w:id="6" w:name="_Hlk132271044"/>
      <w:r w:rsidRPr="00E71612">
        <w:rPr>
          <w:rFonts w:ascii="Arial" w:hAnsi="Arial" w:cs="Arial"/>
          <w:sz w:val="24"/>
          <w:szCs w:val="24"/>
        </w:rPr>
        <w:t>Rozporządzenie Parlamentu Europejskiego i Rady (UE) 2021/1058 z dnia 24 czerwca 2021 r. w sprawie Europejskiego Funduszu Rozwoju Regionalnego i Funduszu Spójności (Dz. U. UE. L. z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>2021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>r.</w:t>
      </w:r>
      <w:r w:rsidRPr="00E71612">
        <w:rPr>
          <w:rFonts w:ascii="Arial" w:hAnsi="Arial" w:cs="Arial"/>
          <w:sz w:val="24"/>
          <w:szCs w:val="24"/>
          <w:lang w:val="pl-PL"/>
        </w:rPr>
        <w:t xml:space="preserve"> </w:t>
      </w:r>
      <w:r w:rsidRPr="00E71612">
        <w:rPr>
          <w:rFonts w:ascii="Arial" w:hAnsi="Arial" w:cs="Arial"/>
          <w:sz w:val="24"/>
          <w:szCs w:val="24"/>
        </w:rPr>
        <w:t xml:space="preserve"> Nr 231, str. 60 z </w:t>
      </w:r>
      <w:proofErr w:type="spellStart"/>
      <w:r w:rsidRPr="00E71612">
        <w:rPr>
          <w:rFonts w:ascii="Arial" w:hAnsi="Arial" w:cs="Arial"/>
          <w:sz w:val="24"/>
          <w:szCs w:val="24"/>
        </w:rPr>
        <w:t>późn</w:t>
      </w:r>
      <w:proofErr w:type="spellEnd"/>
      <w:r w:rsidRPr="00E71612">
        <w:rPr>
          <w:rFonts w:ascii="Arial" w:hAnsi="Arial" w:cs="Arial"/>
          <w:sz w:val="24"/>
          <w:szCs w:val="24"/>
        </w:rPr>
        <w:t>. zm.).</w:t>
      </w:r>
      <w:bookmarkEnd w:id="6"/>
    </w:p>
  </w:footnote>
  <w:footnote w:id="4">
    <w:p w14:paraId="1BD88F32" w14:textId="77777777" w:rsidR="00BE2F8F" w:rsidRPr="00E71612" w:rsidRDefault="00BE2F8F" w:rsidP="00BE2F8F">
      <w:pPr>
        <w:pStyle w:val="Tekstprzypisudolnego"/>
        <w:rPr>
          <w:sz w:val="24"/>
          <w:szCs w:val="24"/>
          <w:lang w:val="pl-PL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</w:t>
      </w:r>
      <w:r w:rsidR="00CB157D">
        <w:rPr>
          <w:rFonts w:ascii="Arial" w:hAnsi="Arial" w:cs="Arial"/>
          <w:sz w:val="24"/>
          <w:szCs w:val="24"/>
        </w:rPr>
        <w:t>e</w:t>
      </w:r>
      <w:r w:rsidRPr="00E71612">
        <w:rPr>
          <w:rFonts w:ascii="Arial" w:hAnsi="Arial" w:cs="Arial"/>
          <w:sz w:val="24"/>
          <w:szCs w:val="24"/>
        </w:rPr>
        <w:t xml:space="preserve"> Komisji (UE) Nr 651/2014 z dnia 17 czerwca 2014 r. uznającego niektóre rodzaje pomocy za zgodne z rynkiem wewnętrznym w zastosowaniu art. 107 i 108 Traktatu) (Dz. Urz. UE L 187 z 26.06.2014 z </w:t>
      </w:r>
      <w:proofErr w:type="spellStart"/>
      <w:r w:rsidRPr="00E71612">
        <w:rPr>
          <w:rFonts w:ascii="Arial" w:hAnsi="Arial" w:cs="Arial"/>
          <w:sz w:val="24"/>
          <w:szCs w:val="24"/>
        </w:rPr>
        <w:t>późn</w:t>
      </w:r>
      <w:proofErr w:type="spellEnd"/>
      <w:r w:rsidRPr="00E71612">
        <w:rPr>
          <w:rFonts w:ascii="Arial" w:hAnsi="Arial" w:cs="Arial"/>
          <w:sz w:val="24"/>
          <w:szCs w:val="24"/>
        </w:rPr>
        <w:t>. zm.)</w:t>
      </w:r>
      <w:r w:rsidRPr="00E71612">
        <w:rPr>
          <w:rFonts w:ascii="Arial" w:hAnsi="Arial" w:cs="Arial"/>
          <w:sz w:val="24"/>
          <w:szCs w:val="24"/>
          <w:lang w:val="pl-PL"/>
        </w:rPr>
        <w:t>.</w:t>
      </w:r>
    </w:p>
  </w:footnote>
  <w:footnote w:id="5">
    <w:p w14:paraId="46EA3D2E" w14:textId="77777777" w:rsidR="00BE2F8F" w:rsidRPr="00E71612" w:rsidRDefault="00BE2F8F" w:rsidP="00BE2F8F">
      <w:pPr>
        <w:pStyle w:val="Tekstprzypisudolneg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Komisji (UE) 2023/2831 z dnia 13 grudnia 2023 r. w sprawie stosowania art. 107 i 108 Traktatu o funkcjonowaniu Unii Europejskiej do pomocy de </w:t>
      </w:r>
      <w:proofErr w:type="spellStart"/>
      <w:r w:rsidRPr="00E71612">
        <w:rPr>
          <w:rFonts w:ascii="Arial" w:hAnsi="Arial" w:cs="Arial"/>
          <w:sz w:val="24"/>
          <w:szCs w:val="24"/>
        </w:rPr>
        <w:t>minimis</w:t>
      </w:r>
      <w:proofErr w:type="spellEnd"/>
      <w:r w:rsidRPr="00E71612">
        <w:rPr>
          <w:rFonts w:ascii="Arial" w:hAnsi="Arial" w:cs="Arial"/>
          <w:sz w:val="24"/>
          <w:szCs w:val="24"/>
        </w:rPr>
        <w:t xml:space="preserve"> (Dz. U. UE. L. z 2023 r. poz. 2831).</w:t>
      </w:r>
    </w:p>
  </w:footnote>
  <w:footnote w:id="6">
    <w:p w14:paraId="6E39FD4E" w14:textId="77777777" w:rsidR="00BE2F8F" w:rsidRPr="00E71612" w:rsidRDefault="00BE2F8F" w:rsidP="00BE2F8F">
      <w:pPr>
        <w:pStyle w:val="Tekstprzypisudolneg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 z </w:t>
      </w:r>
      <w:proofErr w:type="spellStart"/>
      <w:r w:rsidRPr="00E71612">
        <w:rPr>
          <w:rFonts w:ascii="Arial" w:hAnsi="Arial" w:cs="Arial"/>
          <w:sz w:val="24"/>
          <w:szCs w:val="24"/>
        </w:rPr>
        <w:t>późn</w:t>
      </w:r>
      <w:proofErr w:type="spellEnd"/>
      <w:r w:rsidRPr="00E71612">
        <w:rPr>
          <w:rFonts w:ascii="Arial" w:hAnsi="Arial" w:cs="Arial"/>
          <w:sz w:val="24"/>
          <w:szCs w:val="24"/>
        </w:rPr>
        <w:t>. zm.).</w:t>
      </w:r>
    </w:p>
  </w:footnote>
  <w:footnote w:id="7">
    <w:p w14:paraId="058B3321" w14:textId="77777777" w:rsidR="00FE719C" w:rsidRDefault="00FE719C" w:rsidP="00FE719C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6077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60778">
        <w:rPr>
          <w:rFonts w:ascii="Arial" w:hAnsi="Arial" w:cs="Arial"/>
        </w:rP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8">
    <w:p w14:paraId="6E67F5BA" w14:textId="57BDA44F" w:rsidR="003D2715" w:rsidRPr="00544205" w:rsidRDefault="003D2715" w:rsidP="003D2715">
      <w:pPr>
        <w:pStyle w:val="Tekstprzypisudolneg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del w:id="14" w:author="Joanna Zakrzewska" w:date="2024-10-09T13:38:00Z" w16du:dateUtc="2024-10-09T11:38:00Z">
        <w:r w:rsidRPr="00544205" w:rsidDel="00A61558">
          <w:rPr>
            <w:rFonts w:ascii="Arial" w:hAnsi="Arial" w:cs="Arial"/>
            <w:sz w:val="24"/>
            <w:szCs w:val="24"/>
          </w:rPr>
          <w:delText xml:space="preserve"> Posiadanie pozostałych decyzji i pozwoleń oraz dokumentacji technicznej jest wymagane</w:delText>
        </w:r>
      </w:del>
      <w:ins w:id="15" w:author="Joanna Zakrzewska" w:date="2024-10-09T13:38:00Z" w16du:dateUtc="2024-10-09T11:38:00Z">
        <w:r w:rsidR="00A61558">
          <w:rPr>
            <w:rFonts w:ascii="Arial" w:hAnsi="Arial" w:cs="Arial"/>
            <w:sz w:val="24"/>
            <w:szCs w:val="24"/>
          </w:rPr>
          <w:t xml:space="preserve"> </w:t>
        </w:r>
      </w:ins>
      <w:r w:rsidRPr="00544205">
        <w:rPr>
          <w:rFonts w:ascii="Arial" w:hAnsi="Arial" w:cs="Arial"/>
          <w:sz w:val="24"/>
          <w:szCs w:val="24"/>
        </w:rPr>
        <w:t>.</w:t>
      </w:r>
      <w:ins w:id="16" w:author="Joanna Zakrzewska" w:date="2024-10-09T13:39:00Z" w16du:dateUtc="2024-10-09T11:39:00Z">
        <w:r w:rsidR="00A61558">
          <w:rPr>
            <w:rFonts w:ascii="Arial" w:hAnsi="Arial" w:cs="Arial"/>
            <w:sz w:val="24"/>
            <w:szCs w:val="24"/>
          </w:rPr>
          <w:t xml:space="preserve"> </w:t>
        </w:r>
        <w:bookmarkStart w:id="17" w:name="_Hlk179374709"/>
        <w:r w:rsidR="00A61558" w:rsidRPr="00A61558">
          <w:rPr>
            <w:rFonts w:ascii="Arial" w:hAnsi="Arial" w:cs="Arial"/>
            <w:sz w:val="24"/>
            <w:szCs w:val="24"/>
            <w:rPrChange w:id="18" w:author="Joanna Zakrzewska" w:date="2024-10-09T13:39:00Z" w16du:dateUtc="2024-10-09T11:39:00Z">
              <w:rPr>
                <w:rFonts w:ascii="Arial" w:hAnsi="Arial" w:cs="Arial"/>
                <w:sz w:val="24"/>
                <w:szCs w:val="24"/>
                <w:highlight w:val="yellow"/>
              </w:rPr>
            </w:rPrChange>
          </w:rPr>
          <w:t>Należy posiadać wszystkie pozostałe decyzje, pozwolenia, uzgodnienia oraz opracowania składające się na dokumentację techniczną wymagane do złożenia wniosku o wydanie pozwolenia administracyjnego zezwalającego na realizację inwestycji</w:t>
        </w:r>
        <w:bookmarkEnd w:id="17"/>
        <w:r w:rsidR="00A61558">
          <w:rPr>
            <w:rFonts w:ascii="Arial" w:hAnsi="Arial" w:cs="Arial"/>
            <w:sz w:val="24"/>
            <w:szCs w:val="24"/>
          </w:rPr>
          <w:t>.</w:t>
        </w:r>
      </w:ins>
    </w:p>
  </w:footnote>
  <w:footnote w:id="9">
    <w:p w14:paraId="254AC487" w14:textId="77777777" w:rsidR="003D2715" w:rsidRPr="00C35067" w:rsidRDefault="003D2715" w:rsidP="003D2715">
      <w:pPr>
        <w:pStyle w:val="Tekstprzypisudolneg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10">
    <w:p w14:paraId="5E8BFC0B" w14:textId="77777777" w:rsidR="00DA66FC" w:rsidRPr="00DA66FC" w:rsidRDefault="00DA66FC" w:rsidP="006D05CF">
      <w:pPr>
        <w:pStyle w:val="Tekstprzypisudolnego"/>
        <w:rPr>
          <w:rFonts w:ascii="Arial" w:hAnsi="Arial" w:cs="Arial"/>
          <w:sz w:val="24"/>
          <w:szCs w:val="24"/>
        </w:rPr>
      </w:pPr>
      <w:r w:rsidRPr="00DA66F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A66FC">
        <w:rPr>
          <w:rFonts w:ascii="Arial" w:hAnsi="Arial" w:cs="Arial"/>
          <w:sz w:val="24"/>
          <w:szCs w:val="24"/>
        </w:rPr>
        <w:t xml:space="preserve"> </w:t>
      </w:r>
      <w:r w:rsidRPr="00DA66FC">
        <w:rPr>
          <w:rFonts w:ascii="Arial" w:hAnsi="Arial" w:cs="Arial"/>
          <w:sz w:val="24"/>
          <w:szCs w:val="24"/>
          <w:lang w:val="pl-PL"/>
        </w:rPr>
        <w:t xml:space="preserve">W województwie kujawsko-pomorskim </w:t>
      </w:r>
      <w:r w:rsidRPr="00DA66FC">
        <w:rPr>
          <w:rFonts w:ascii="Arial" w:hAnsi="Arial" w:cs="Arial"/>
          <w:sz w:val="24"/>
          <w:szCs w:val="24"/>
        </w:rPr>
        <w:t>status uzdrowiska</w:t>
      </w:r>
      <w:r>
        <w:rPr>
          <w:rFonts w:ascii="Arial" w:hAnsi="Arial" w:cs="Arial"/>
          <w:sz w:val="24"/>
          <w:szCs w:val="24"/>
        </w:rPr>
        <w:t>,</w:t>
      </w:r>
      <w:r w:rsidRPr="00DA66FC">
        <w:rPr>
          <w:rFonts w:ascii="Arial" w:hAnsi="Arial" w:cs="Arial"/>
          <w:sz w:val="24"/>
          <w:szCs w:val="24"/>
        </w:rPr>
        <w:t xml:space="preserve"> na podstawie ustawy z 28 lipca 2005 o lecznictwie uzdrowiskowym, uzdrowiskach i obszarach ochrony uzdrowiskowej oraz o gminach uzdrowiskowych (Dz.U. 20</w:t>
      </w:r>
      <w:r>
        <w:rPr>
          <w:rFonts w:ascii="Arial" w:hAnsi="Arial" w:cs="Arial"/>
          <w:sz w:val="24"/>
          <w:szCs w:val="24"/>
        </w:rPr>
        <w:t>23 r.</w:t>
      </w:r>
      <w:r w:rsidRPr="00DA66FC">
        <w:rPr>
          <w:rFonts w:ascii="Arial" w:hAnsi="Arial" w:cs="Arial"/>
          <w:sz w:val="24"/>
          <w:szCs w:val="24"/>
        </w:rPr>
        <w:t xml:space="preserve"> poz. </w:t>
      </w:r>
      <w:r w:rsidR="00EC11E7">
        <w:rPr>
          <w:rFonts w:ascii="Arial" w:hAnsi="Arial" w:cs="Arial"/>
          <w:sz w:val="24"/>
          <w:szCs w:val="24"/>
        </w:rPr>
        <w:t>151,1688</w:t>
      </w:r>
      <w:r w:rsidR="00E866FA">
        <w:rPr>
          <w:rFonts w:ascii="Arial" w:hAnsi="Arial" w:cs="Arial"/>
          <w:sz w:val="24"/>
          <w:szCs w:val="24"/>
        </w:rPr>
        <w:t>,</w:t>
      </w:r>
      <w:r w:rsidR="00EC11E7">
        <w:rPr>
          <w:rFonts w:ascii="Arial" w:hAnsi="Arial" w:cs="Arial"/>
          <w:sz w:val="24"/>
          <w:szCs w:val="24"/>
        </w:rPr>
        <w:t>1692.</w:t>
      </w:r>
      <w:r w:rsidRPr="00DA66FC">
        <w:rPr>
          <w:rFonts w:ascii="Arial" w:hAnsi="Arial" w:cs="Arial"/>
          <w:sz w:val="24"/>
          <w:szCs w:val="24"/>
        </w:rPr>
        <w:t>) posiadają Ciechocinek, Inowrocław i Wi</w:t>
      </w:r>
      <w:r w:rsidRPr="00DA66FC">
        <w:rPr>
          <w:rFonts w:ascii="Arial" w:hAnsi="Arial" w:cs="Arial"/>
          <w:sz w:val="24"/>
          <w:szCs w:val="24"/>
          <w:lang w:val="pl-PL"/>
        </w:rPr>
        <w:t>e</w:t>
      </w:r>
      <w:proofErr w:type="spellStart"/>
      <w:r w:rsidRPr="00DA66FC">
        <w:rPr>
          <w:rFonts w:ascii="Arial" w:hAnsi="Arial" w:cs="Arial"/>
          <w:sz w:val="24"/>
          <w:szCs w:val="24"/>
        </w:rPr>
        <w:t>niec</w:t>
      </w:r>
      <w:proofErr w:type="spellEnd"/>
      <w:r w:rsidRPr="00DA66FC">
        <w:rPr>
          <w:rFonts w:ascii="Arial" w:hAnsi="Arial" w:cs="Arial"/>
          <w:sz w:val="24"/>
          <w:szCs w:val="24"/>
        </w:rPr>
        <w:t xml:space="preserve"> Zdrój</w:t>
      </w:r>
      <w:r w:rsidRPr="00DA66FC">
        <w:rPr>
          <w:rFonts w:ascii="Arial" w:hAnsi="Arial" w:cs="Arial"/>
          <w:sz w:val="24"/>
          <w:szCs w:val="24"/>
          <w:lang w:val="pl-PL"/>
        </w:rPr>
        <w:t>.</w:t>
      </w:r>
    </w:p>
  </w:footnote>
  <w:footnote w:id="11">
    <w:p w14:paraId="19A2244C" w14:textId="77777777" w:rsidR="00EC11E7" w:rsidRPr="00EC11E7" w:rsidRDefault="00EC11E7" w:rsidP="006D05CF">
      <w:pPr>
        <w:pStyle w:val="Tekstprzypisudolnego"/>
        <w:rPr>
          <w:rFonts w:ascii="Arial" w:hAnsi="Arial" w:cs="Arial"/>
          <w:sz w:val="24"/>
          <w:szCs w:val="24"/>
        </w:rPr>
      </w:pPr>
      <w:r w:rsidRPr="00EC11E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C11E7">
        <w:rPr>
          <w:rFonts w:ascii="Arial" w:hAnsi="Arial" w:cs="Arial"/>
          <w:sz w:val="24"/>
          <w:szCs w:val="24"/>
        </w:rPr>
        <w:t xml:space="preserve"> Tworzone w ramach projektu urządzenia lecznictwa uzdrowiskowego muszą być zgodne z wymaganiami określonymi w Rozporządzeniu Ministra Zdrowia z dnia 2 kwietnia 2012 r. w sprawie określenia wymagań, jakim powinny odpowiadać zakłady i urządzenia lecznictwa uzdrowiskowego.</w:t>
      </w:r>
    </w:p>
  </w:footnote>
  <w:footnote w:id="12">
    <w:p w14:paraId="12A752B8" w14:textId="77777777" w:rsidR="00734A44" w:rsidRDefault="00734A44" w:rsidP="006D05CF">
      <w:pPr>
        <w:spacing w:after="0" w:line="240" w:lineRule="auto"/>
        <w:rPr>
          <w:lang w:eastAsia="pl-PL"/>
        </w:rPr>
      </w:pPr>
      <w:r w:rsidRPr="003C0A53">
        <w:rPr>
          <w:rStyle w:val="Odwoanieprzypisudolnego"/>
          <w:sz w:val="24"/>
          <w:szCs w:val="24"/>
        </w:rPr>
        <w:footnoteRef/>
      </w:r>
      <w:r w:rsidRPr="003C0A53">
        <w:rPr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</w:t>
      </w:r>
      <w:r w:rsidRPr="00712014">
        <w:rPr>
          <w:rFonts w:ascii="Arial" w:hAnsi="Arial" w:cs="Arial"/>
          <w:sz w:val="24"/>
          <w:szCs w:val="24"/>
        </w:rPr>
        <w:t xml:space="preserve"> przypadku zmiany SzOP w późniejszym terminie przy ocenie lub potwierdzaniu spełniania kryterium w związku z art. 62 ustawy z 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</w:t>
      </w:r>
      <w:r>
        <w:rPr>
          <w:rFonts w:ascii="Arial" w:hAnsi="Arial" w:cs="Arial"/>
          <w:sz w:val="24"/>
          <w:szCs w:val="24"/>
        </w:rPr>
        <w:t xml:space="preserve"> złożony do Instytucji Pośredniczącej lub na wniosek Instytucji Pośredniczącej</w:t>
      </w:r>
      <w:r w:rsidRPr="00712014">
        <w:rPr>
          <w:rFonts w:ascii="Arial" w:hAnsi="Arial" w:cs="Arial"/>
          <w:sz w:val="24"/>
          <w:szCs w:val="24"/>
        </w:rPr>
        <w:t>.</w:t>
      </w:r>
      <w:r>
        <w:rPr>
          <w:color w:val="FF0000"/>
        </w:rPr>
        <w:t xml:space="preserve">  </w:t>
      </w:r>
    </w:p>
    <w:p w14:paraId="5B08B5D1" w14:textId="77777777" w:rsidR="00734A44" w:rsidRPr="003C0A53" w:rsidRDefault="00734A44">
      <w:pPr>
        <w:pStyle w:val="Tekstprzypisudolnego"/>
        <w:rPr>
          <w:sz w:val="24"/>
          <w:szCs w:val="24"/>
          <w:lang w:val="pl-PL"/>
        </w:rPr>
      </w:pPr>
    </w:p>
  </w:footnote>
  <w:footnote w:id="13">
    <w:p w14:paraId="408F93DD" w14:textId="77777777" w:rsidR="00734A44" w:rsidRPr="006E35A1" w:rsidRDefault="00734A44">
      <w:pPr>
        <w:pStyle w:val="Tekstprzypisudolnego"/>
      </w:pPr>
      <w:r w:rsidRPr="0086077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60778">
        <w:rPr>
          <w:rFonts w:ascii="Arial" w:hAnsi="Arial" w:cs="Arial"/>
          <w:sz w:val="24"/>
          <w:szCs w:val="24"/>
        </w:rPr>
        <w:t xml:space="preserve"> </w:t>
      </w:r>
      <w:r w:rsidRPr="006E35A1">
        <w:rPr>
          <w:rFonts w:ascii="Arial" w:hAnsi="Arial" w:cs="Arial"/>
          <w:sz w:val="24"/>
          <w:szCs w:val="24"/>
        </w:rPr>
        <w:t xml:space="preserve">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6E35A1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</w:footnote>
  <w:footnote w:id="14">
    <w:p w14:paraId="6F66211D" w14:textId="77777777" w:rsidR="00734A44" w:rsidRDefault="00734A44" w:rsidP="009043EB">
      <w:pPr>
        <w:pStyle w:val="Tekstprzypisudolnego"/>
      </w:pPr>
      <w:r w:rsidRPr="00BC479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C4799">
        <w:rPr>
          <w:rFonts w:ascii="Arial" w:hAnsi="Arial" w:cs="Arial"/>
          <w:sz w:val="24"/>
          <w:szCs w:val="24"/>
        </w:rPr>
        <w:t xml:space="preserve"> </w:t>
      </w:r>
      <w:r w:rsidRPr="00BC4799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Pr="00BC4799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Pr="00BC4799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BC4799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Pr="00BC4799">
        <w:rPr>
          <w:rFonts w:ascii="Arial" w:hAnsi="Arial" w:cs="Arial"/>
          <w:sz w:val="24"/>
          <w:szCs w:val="24"/>
          <w:lang w:val="pl-PL"/>
        </w:rPr>
        <w:t xml:space="preserve">”, czyli „nie czyń poważnych szkód”. Zasada ma zapewnić, że działania, które w znacznym stopniu szkodzą środowisku i przynoszą więcej strat niż korzyści nie będą uznawane jako inwestycje zrównoważone środowiskowo. Szczegółowe informacje zawarte są w </w:t>
      </w:r>
      <w:bookmarkStart w:id="35" w:name="_Hlk133314601"/>
      <w:r w:rsidRPr="00BC4799">
        <w:rPr>
          <w:rFonts w:ascii="Arial" w:hAnsi="Arial" w:cs="Arial"/>
          <w:sz w:val="24"/>
          <w:szCs w:val="24"/>
          <w:lang w:val="pl-PL"/>
        </w:rPr>
        <w:t>dokumencie „Ocena zgodności z zasadą „nie czyń poważnych szkód” (DNSH) zakresów wsparcia zawartych w projekcie programu regionalnego Fundusze Europejskie dla Kujaw i Pomorza na lata 2021-2027”</w:t>
      </w:r>
      <w:bookmarkEnd w:id="35"/>
      <w:r w:rsidRPr="00BC4799">
        <w:rPr>
          <w:rFonts w:ascii="Arial" w:hAnsi="Arial" w:cs="Arial"/>
          <w:sz w:val="24"/>
          <w:szCs w:val="24"/>
          <w:lang w:val="pl-PL"/>
        </w:rPr>
        <w:t xml:space="preserve">. Dokument dostępny jest na stronie </w:t>
      </w:r>
      <w:hyperlink r:id="rId2" w:history="1">
        <w:r w:rsidRPr="00BC4799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9043EB">
        <w:rPr>
          <w:rFonts w:cs="Calibri"/>
          <w:lang w:val="pl-PL"/>
        </w:rPr>
        <w:t>.</w:t>
      </w:r>
    </w:p>
  </w:footnote>
  <w:footnote w:id="15">
    <w:p w14:paraId="1E305074" w14:textId="77777777" w:rsidR="00734A44" w:rsidRPr="00786BD3" w:rsidRDefault="00734A44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786BD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86BD3">
        <w:rPr>
          <w:rFonts w:ascii="Arial" w:hAnsi="Arial" w:cs="Arial"/>
          <w:sz w:val="24"/>
          <w:szCs w:val="24"/>
        </w:rPr>
        <w:t xml:space="preserve"> </w:t>
      </w:r>
      <w:r w:rsidRPr="00786BD3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6">
    <w:p w14:paraId="22A2C640" w14:textId="77777777" w:rsidR="00E53E88" w:rsidRPr="00E53E88" w:rsidRDefault="00E53E8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62551">
        <w:rPr>
          <w:rFonts w:ascii="Arial" w:hAnsi="Arial" w:cs="Arial"/>
          <w:sz w:val="24"/>
          <w:szCs w:val="24"/>
        </w:rPr>
        <w:t>Wartość dofinansowania UE powinna zostać przeliczona zgodnie z kursem euro wskazanym w Regulaminie wyboru projektów.</w:t>
      </w:r>
    </w:p>
  </w:footnote>
  <w:footnote w:id="17">
    <w:p w14:paraId="5513F8F9" w14:textId="77777777" w:rsidR="00CA6393" w:rsidRPr="00283A4D" w:rsidRDefault="00CA6393" w:rsidP="00283A4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C479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C4799">
        <w:rPr>
          <w:rFonts w:ascii="Arial" w:hAnsi="Arial" w:cs="Arial"/>
          <w:sz w:val="24"/>
          <w:szCs w:val="24"/>
        </w:rPr>
        <w:t xml:space="preserve"> Zgodnie z art. 2, pkt. 4) Rozporządzenia Parlamentu Europejskiego i Rady (UE) 2021/1060 z dnia 24 czerwca 2021 r   - „operacja” oznacza projekt, umowę, działanie lub grupę projektów wybran</w:t>
      </w:r>
      <w:r w:rsidR="0020332A" w:rsidRPr="00BC4799">
        <w:rPr>
          <w:rFonts w:ascii="Arial" w:hAnsi="Arial" w:cs="Arial"/>
          <w:sz w:val="24"/>
          <w:szCs w:val="24"/>
        </w:rPr>
        <w:t>ych</w:t>
      </w:r>
      <w:r w:rsidRPr="00BC4799">
        <w:rPr>
          <w:rFonts w:ascii="Arial" w:hAnsi="Arial" w:cs="Arial"/>
          <w:sz w:val="24"/>
          <w:szCs w:val="24"/>
        </w:rPr>
        <w:t xml:space="preserve"> w ramach danych programów.</w:t>
      </w:r>
      <w:r w:rsidR="00144389" w:rsidRPr="00BC4799">
        <w:rPr>
          <w:rFonts w:ascii="Arial" w:hAnsi="Arial" w:cs="Arial"/>
          <w:sz w:val="24"/>
          <w:szCs w:val="24"/>
        </w:rPr>
        <w:t xml:space="preserve"> </w:t>
      </w:r>
      <w:r w:rsidR="0010698B" w:rsidRPr="00BC4799">
        <w:rPr>
          <w:rFonts w:ascii="Arial" w:hAnsi="Arial" w:cs="Arial"/>
          <w:sz w:val="24"/>
          <w:szCs w:val="24"/>
        </w:rPr>
        <w:t xml:space="preserve">W tym przypadku „operację” stanowić będzie suma kosztów kwalifikowalnych projektów dopuszczających możliwość realizacji przedsięwzięć dotyczących infrastruktury drogowej (w tym parkingów), zaplanowanych do realizacji w Strategii </w:t>
      </w:r>
      <w:r w:rsidR="00E763A3">
        <w:rPr>
          <w:rFonts w:ascii="Arial" w:hAnsi="Arial" w:cs="Arial"/>
          <w:sz w:val="24"/>
          <w:szCs w:val="24"/>
        </w:rPr>
        <w:t>IIT Kujawsko-Pomorskie Uzdrowiska</w:t>
      </w:r>
      <w:r w:rsidR="0010698B" w:rsidRPr="00BC4799">
        <w:rPr>
          <w:rFonts w:ascii="Arial" w:hAnsi="Arial" w:cs="Arial"/>
          <w:sz w:val="24"/>
          <w:szCs w:val="24"/>
        </w:rPr>
        <w:t xml:space="preserve"> w ramach Priorytetu 5. Wnioskodawca zobowiązany jest do przedstawienia na etapie składania wniosku o dofinansowanie dokumentu (np. opinii, zaświadczenia, uchwały) podpisanego przez lidera porozumienia, który będzie wyraźnie potwierdzał, że kwota przewidziana w projekcie na inwestycje drogowe (w tym parkingi) nie przekracza 15% kosztów kwalifikowalnych operacji</w:t>
      </w:r>
      <w:r w:rsidR="0010698B" w:rsidRPr="00BC4799">
        <w:rPr>
          <w:rFonts w:ascii="Arial" w:hAnsi="Arial" w:cs="Arial"/>
          <w:b/>
          <w:bCs/>
          <w:sz w:val="24"/>
          <w:szCs w:val="24"/>
        </w:rPr>
        <w:t>.</w:t>
      </w:r>
    </w:p>
  </w:footnote>
  <w:footnote w:id="18">
    <w:p w14:paraId="59EC8D55" w14:textId="77777777" w:rsidR="00396CEC" w:rsidRPr="00BC4799" w:rsidRDefault="00396CEC">
      <w:pPr>
        <w:pStyle w:val="Tekstprzypisudolnego"/>
        <w:rPr>
          <w:rFonts w:ascii="Arial" w:hAnsi="Arial" w:cs="Arial"/>
          <w:lang w:val="pl-PL"/>
        </w:rPr>
      </w:pPr>
      <w:r w:rsidRPr="00BC4799">
        <w:rPr>
          <w:rStyle w:val="Odwoanieprzypisudolnego"/>
          <w:rFonts w:ascii="Arial" w:hAnsi="Arial" w:cs="Arial"/>
          <w:sz w:val="28"/>
          <w:szCs w:val="28"/>
        </w:rPr>
        <w:footnoteRef/>
      </w:r>
      <w:r w:rsidRPr="00BC4799">
        <w:rPr>
          <w:rFonts w:ascii="Arial" w:hAnsi="Arial" w:cs="Arial"/>
          <w:sz w:val="28"/>
          <w:szCs w:val="28"/>
        </w:rPr>
        <w:t xml:space="preserve"> </w:t>
      </w:r>
      <w:r w:rsidR="00283A4D">
        <w:rPr>
          <w:rFonts w:ascii="Arial" w:hAnsi="Arial" w:cs="Arial"/>
          <w:sz w:val="24"/>
          <w:szCs w:val="24"/>
          <w:lang w:val="pl-PL"/>
        </w:rPr>
        <w:t>A</w:t>
      </w:r>
      <w:proofErr w:type="spellStart"/>
      <w:r w:rsidRPr="00BC4799">
        <w:rPr>
          <w:rFonts w:ascii="Arial" w:hAnsi="Arial" w:cs="Arial"/>
          <w:sz w:val="24"/>
          <w:szCs w:val="24"/>
        </w:rPr>
        <w:t>rt</w:t>
      </w:r>
      <w:proofErr w:type="spellEnd"/>
      <w:r w:rsidRPr="00BC4799">
        <w:rPr>
          <w:rFonts w:ascii="Arial" w:hAnsi="Arial" w:cs="Arial"/>
          <w:sz w:val="24"/>
          <w:szCs w:val="24"/>
        </w:rPr>
        <w:t>. 3 ustawy z dnia 7 lipca 1994 r. Prawo budowlane</w:t>
      </w:r>
      <w:r w:rsidRPr="00BC4799">
        <w:rPr>
          <w:rFonts w:ascii="Arial" w:hAnsi="Arial" w:cs="Arial"/>
          <w:sz w:val="24"/>
          <w:szCs w:val="24"/>
          <w:lang w:val="pl-PL"/>
        </w:rPr>
        <w:t>.</w:t>
      </w:r>
    </w:p>
  </w:footnote>
  <w:footnote w:id="19">
    <w:p w14:paraId="1D656E29" w14:textId="77777777" w:rsidR="007921D6" w:rsidRPr="00286382" w:rsidRDefault="007921D6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28638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86382">
        <w:rPr>
          <w:rFonts w:ascii="Arial" w:hAnsi="Arial" w:cs="Arial"/>
          <w:sz w:val="24"/>
          <w:szCs w:val="24"/>
        </w:rPr>
        <w:t xml:space="preserve"> Przez zabytek należy rozumieć obiekt zgodny z definicją wynikającą ustawy z dnia 23 lipca 2003 r. o ochronie zabytków i opiece nad zabytkami</w:t>
      </w:r>
      <w:r w:rsidR="006E411B">
        <w:rPr>
          <w:rFonts w:ascii="Arial" w:hAnsi="Arial" w:cs="Arial"/>
          <w:sz w:val="24"/>
          <w:szCs w:val="24"/>
          <w:lang w:val="pl-PL"/>
        </w:rPr>
        <w:t xml:space="preserve">, </w:t>
      </w:r>
      <w:r w:rsidR="00C8714B" w:rsidRPr="00F46D37">
        <w:rPr>
          <w:rFonts w:ascii="Arial" w:hAnsi="Arial" w:cs="Arial"/>
          <w:sz w:val="24"/>
          <w:szCs w:val="24"/>
          <w:lang w:val="pl-PL"/>
        </w:rPr>
        <w:t>wpisany do rejestru zabytków</w:t>
      </w:r>
      <w:r w:rsidR="00F46D37" w:rsidRPr="00286382">
        <w:rPr>
          <w:rFonts w:ascii="Arial" w:hAnsi="Arial" w:cs="Arial"/>
          <w:color w:val="022356"/>
          <w:sz w:val="24"/>
          <w:szCs w:val="24"/>
          <w:shd w:val="clear" w:color="auto" w:fill="FFFFFF"/>
          <w:lang w:val="pl-PL"/>
        </w:rPr>
        <w:t xml:space="preserve"> </w:t>
      </w:r>
      <w:r w:rsidR="00F46D37" w:rsidRPr="00286382">
        <w:rPr>
          <w:rFonts w:ascii="Arial" w:hAnsi="Arial" w:cs="Arial"/>
          <w:sz w:val="24"/>
          <w:szCs w:val="24"/>
          <w:shd w:val="clear" w:color="auto" w:fill="FFFFFF"/>
          <w:lang w:val="pl-PL"/>
        </w:rPr>
        <w:t>na podstawie decyzji wydanej przez wojewódzkiego konserwatora zabytków</w:t>
      </w:r>
      <w:r w:rsidR="00C8714B" w:rsidRPr="00286382">
        <w:rPr>
          <w:rFonts w:ascii="Arial" w:hAnsi="Arial" w:cs="Arial"/>
          <w:sz w:val="24"/>
          <w:szCs w:val="24"/>
          <w:shd w:val="clear" w:color="auto" w:fill="FFFFFF"/>
        </w:rPr>
        <w:t>.</w:t>
      </w:r>
    </w:p>
  </w:footnote>
  <w:footnote w:id="20">
    <w:p w14:paraId="746026AA" w14:textId="77777777" w:rsidR="00220670" w:rsidRPr="00286382" w:rsidRDefault="00220670" w:rsidP="00220670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BB563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B5636">
        <w:rPr>
          <w:rFonts w:ascii="Arial" w:hAnsi="Arial" w:cs="Arial"/>
          <w:sz w:val="24"/>
          <w:szCs w:val="24"/>
        </w:rPr>
        <w:t xml:space="preserve"> </w:t>
      </w:r>
      <w:hyperlink r:id="rId3" w:history="1">
        <w:r w:rsidR="00286382" w:rsidRPr="0050411A">
          <w:rPr>
            <w:rStyle w:val="Hipercze"/>
            <w:rFonts w:ascii="Arial" w:hAnsi="Arial" w:cs="Arial"/>
            <w:sz w:val="24"/>
            <w:szCs w:val="24"/>
          </w:rPr>
          <w:t>https://openarchive.icomos.org/id/eprint/2436/1/EUQS_revised-2020_EN_ebook.pdf</w:t>
        </w:r>
      </w:hyperlink>
      <w:r w:rsidR="00286382">
        <w:rPr>
          <w:rFonts w:ascii="Arial" w:hAnsi="Arial" w:cs="Arial"/>
          <w:sz w:val="24"/>
          <w:szCs w:val="24"/>
          <w:lang w:val="pl-PL"/>
        </w:rPr>
        <w:t xml:space="preserve"> </w:t>
      </w:r>
    </w:p>
  </w:footnote>
  <w:footnote w:id="21">
    <w:p w14:paraId="204E376A" w14:textId="77777777" w:rsidR="00551033" w:rsidRPr="00991ABF" w:rsidRDefault="00551033" w:rsidP="00551033">
      <w:pPr>
        <w:pStyle w:val="Tekstprzypisudolnego"/>
      </w:pPr>
      <w:r w:rsidRPr="00BF514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F5145">
        <w:rPr>
          <w:rFonts w:ascii="Arial" w:hAnsi="Arial" w:cs="Arial"/>
          <w:sz w:val="24"/>
          <w:szCs w:val="24"/>
        </w:rPr>
        <w:t xml:space="preserve"> </w:t>
      </w:r>
      <w:r w:rsidRPr="00BF5145">
        <w:rPr>
          <w:rFonts w:ascii="Arial" w:hAnsi="Arial" w:cs="Arial"/>
          <w:sz w:val="24"/>
          <w:szCs w:val="24"/>
          <w:lang w:val="pl-PL"/>
        </w:rPr>
        <w:t>Dokument Europejskiego Trybunału Obrachunkowego, Sprawozdanie specjalne 27/2021 pn.:</w:t>
      </w:r>
      <w:r w:rsidRPr="00BF5145">
        <w:rPr>
          <w:rFonts w:ascii="Arial" w:hAnsi="Arial" w:cs="Arial"/>
          <w:sz w:val="24"/>
          <w:szCs w:val="24"/>
        </w:rPr>
        <w:t xml:space="preserve"> Wsparcie UE na rzecz turystyki – potrzeba nowej orientacji strategicznej i lepszego podejścia do finansowania</w:t>
      </w:r>
      <w:r w:rsidRPr="00BF5145">
        <w:rPr>
          <w:rFonts w:ascii="Arial" w:hAnsi="Arial" w:cs="Arial"/>
          <w:sz w:val="24"/>
          <w:szCs w:val="24"/>
          <w:lang w:val="pl-PL"/>
        </w:rPr>
        <w:t xml:space="preserve"> dostępny jest na stronie</w:t>
      </w:r>
      <w:r w:rsidRPr="00BF5145">
        <w:rPr>
          <w:rFonts w:ascii="Arial" w:hAnsi="Arial" w:cs="Arial"/>
          <w:sz w:val="24"/>
          <w:szCs w:val="24"/>
        </w:rPr>
        <w:t xml:space="preserve"> https://www.eca.europa.eu/Lists/ECADocuments/SR21_27/SR_EU-invest-tourism_PL.pdf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23E8B" w14:textId="77777777" w:rsidR="00CF20A5" w:rsidRPr="00BC4799" w:rsidRDefault="00CF20A5" w:rsidP="00CF20A5">
    <w:pPr>
      <w:spacing w:after="0" w:line="240" w:lineRule="auto"/>
      <w:rPr>
        <w:rFonts w:ascii="Arial" w:hAnsi="Arial" w:cs="Arial"/>
        <w:bCs/>
        <w:sz w:val="24"/>
        <w:szCs w:val="24"/>
      </w:rPr>
    </w:pPr>
    <w:bookmarkStart w:id="39" w:name="_Hlk134096739"/>
    <w:r w:rsidRPr="00BC4799">
      <w:rPr>
        <w:rFonts w:ascii="Arial" w:hAnsi="Arial" w:cs="Arial"/>
        <w:bCs/>
        <w:sz w:val="24"/>
        <w:szCs w:val="24"/>
      </w:rPr>
      <w:t>FUNDUSZE EUROPEJSKIE DLA KUJAW I POMORZA 2021-2027</w:t>
    </w:r>
    <w:r w:rsidR="000F3E37" w:rsidRPr="00BC4799">
      <w:rPr>
        <w:rFonts w:ascii="Arial" w:hAnsi="Arial" w:cs="Arial"/>
        <w:b/>
        <w:sz w:val="24"/>
        <w:szCs w:val="24"/>
      </w:rPr>
      <w:t xml:space="preserve">                                                                                                     </w:t>
    </w:r>
  </w:p>
  <w:bookmarkEnd w:id="39"/>
  <w:p w14:paraId="16EEB4C7" w14:textId="77777777" w:rsidR="007D42A4" w:rsidRPr="002B7C6D" w:rsidRDefault="007D42A4" w:rsidP="007D42A4">
    <w:pPr>
      <w:pStyle w:val="Nagwek"/>
      <w:spacing w:after="0" w:line="240" w:lineRule="auto"/>
      <w:jc w:val="right"/>
      <w:rPr>
        <w:rFonts w:ascii="Arial" w:hAnsi="Arial" w:cs="Arial"/>
        <w:sz w:val="20"/>
        <w:szCs w:val="20"/>
      </w:rPr>
    </w:pPr>
    <w:r w:rsidRPr="002B7C6D">
      <w:rPr>
        <w:rFonts w:ascii="Arial" w:hAnsi="Arial" w:cs="Arial"/>
        <w:sz w:val="20"/>
        <w:szCs w:val="20"/>
      </w:rPr>
      <w:t xml:space="preserve">Załącznik nr 2 do Stanowiska nr 29/2024 </w:t>
    </w:r>
  </w:p>
  <w:p w14:paraId="5E99FA7A" w14:textId="77777777" w:rsidR="007D42A4" w:rsidRPr="002B7C6D" w:rsidRDefault="007D42A4" w:rsidP="007D42A4">
    <w:pPr>
      <w:pStyle w:val="Nagwek"/>
      <w:spacing w:after="0" w:line="240" w:lineRule="auto"/>
      <w:jc w:val="right"/>
      <w:rPr>
        <w:rFonts w:ascii="Arial" w:hAnsi="Arial" w:cs="Arial"/>
        <w:sz w:val="20"/>
        <w:szCs w:val="20"/>
      </w:rPr>
    </w:pPr>
    <w:r w:rsidRPr="002B7C6D">
      <w:rPr>
        <w:rFonts w:ascii="Arial" w:hAnsi="Arial" w:cs="Arial"/>
        <w:sz w:val="20"/>
        <w:szCs w:val="20"/>
      </w:rPr>
      <w:t>Grupy roboczej ds.</w:t>
    </w:r>
    <w:r>
      <w:rPr>
        <w:rFonts w:ascii="Arial" w:hAnsi="Arial" w:cs="Arial"/>
        <w:sz w:val="20"/>
        <w:szCs w:val="20"/>
      </w:rPr>
      <w:t>PT</w:t>
    </w:r>
  </w:p>
  <w:p w14:paraId="542AFF66" w14:textId="77777777" w:rsidR="007D42A4" w:rsidRPr="002B7C6D" w:rsidRDefault="007D42A4" w:rsidP="007D42A4">
    <w:pPr>
      <w:pStyle w:val="Nagwek"/>
      <w:spacing w:after="0" w:line="240" w:lineRule="auto"/>
      <w:jc w:val="right"/>
      <w:rPr>
        <w:rFonts w:ascii="Arial" w:hAnsi="Arial" w:cs="Arial"/>
        <w:sz w:val="20"/>
        <w:szCs w:val="20"/>
      </w:rPr>
    </w:pPr>
    <w:r w:rsidRPr="002B7C6D">
      <w:rPr>
        <w:rFonts w:ascii="Arial" w:hAnsi="Arial" w:cs="Arial"/>
        <w:sz w:val="20"/>
        <w:szCs w:val="20"/>
      </w:rPr>
      <w:t xml:space="preserve">z dnia </w:t>
    </w:r>
    <w:r>
      <w:rPr>
        <w:rFonts w:ascii="Arial" w:hAnsi="Arial" w:cs="Arial"/>
        <w:sz w:val="20"/>
        <w:szCs w:val="20"/>
      </w:rPr>
      <w:t>9</w:t>
    </w:r>
    <w:r w:rsidRPr="002B7C6D">
      <w:rPr>
        <w:rFonts w:ascii="Arial" w:hAnsi="Arial" w:cs="Arial"/>
        <w:sz w:val="20"/>
        <w:szCs w:val="20"/>
      </w:rPr>
      <w:t xml:space="preserve"> października 2024 r.</w:t>
    </w:r>
  </w:p>
  <w:p w14:paraId="4B1F511A" w14:textId="77777777" w:rsidR="00EB1A25" w:rsidRPr="0050398C" w:rsidRDefault="00EB1A25" w:rsidP="00CB157D">
    <w:pPr>
      <w:tabs>
        <w:tab w:val="left" w:pos="9923"/>
      </w:tabs>
      <w:spacing w:after="0" w:line="240" w:lineRule="auto"/>
      <w:jc w:val="right"/>
      <w:rPr>
        <w:rFonts w:cs="Calibri"/>
        <w:sz w:val="20"/>
        <w:szCs w:val="20"/>
        <w:lang w:val="x-none"/>
      </w:rPr>
    </w:pPr>
  </w:p>
  <w:p w14:paraId="65F9C3DC" w14:textId="77777777" w:rsidR="003B0164" w:rsidRPr="00BC4799" w:rsidRDefault="003B0164" w:rsidP="00EB1A25">
    <w:pPr>
      <w:tabs>
        <w:tab w:val="left" w:pos="6300"/>
      </w:tabs>
      <w:spacing w:after="0"/>
      <w:jc w:val="right"/>
      <w:rPr>
        <w:rFonts w:ascii="Arial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33303"/>
    <w:multiLevelType w:val="hybridMultilevel"/>
    <w:tmpl w:val="69A2F68C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D756A"/>
    <w:multiLevelType w:val="hybridMultilevel"/>
    <w:tmpl w:val="C248BC6A"/>
    <w:lvl w:ilvl="0" w:tplc="0EC03F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011BBB"/>
    <w:multiLevelType w:val="hybridMultilevel"/>
    <w:tmpl w:val="1D60765A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01C09"/>
    <w:multiLevelType w:val="hybridMultilevel"/>
    <w:tmpl w:val="AB520A30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CC010E"/>
    <w:multiLevelType w:val="hybridMultilevel"/>
    <w:tmpl w:val="82E2C19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915B3"/>
    <w:multiLevelType w:val="hybridMultilevel"/>
    <w:tmpl w:val="DA4A0046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7C31BE"/>
    <w:multiLevelType w:val="hybridMultilevel"/>
    <w:tmpl w:val="FF1A1ECC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800837"/>
    <w:multiLevelType w:val="hybridMultilevel"/>
    <w:tmpl w:val="0BA6275E"/>
    <w:lvl w:ilvl="0" w:tplc="A2FACF1A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FFFFFFFF">
      <w:numFmt w:val="bullet"/>
      <w:lvlText w:val="•"/>
      <w:lvlJc w:val="left"/>
      <w:pPr>
        <w:ind w:left="785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102412"/>
    <w:multiLevelType w:val="hybridMultilevel"/>
    <w:tmpl w:val="1F08E6CA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BF34D6"/>
    <w:multiLevelType w:val="hybridMultilevel"/>
    <w:tmpl w:val="328CA000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BD417A"/>
    <w:multiLevelType w:val="hybridMultilevel"/>
    <w:tmpl w:val="440CF2A6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522135"/>
    <w:multiLevelType w:val="hybridMultilevel"/>
    <w:tmpl w:val="D16A6AF0"/>
    <w:lvl w:ilvl="0" w:tplc="0EC03F40">
      <w:start w:val="1"/>
      <w:numFmt w:val="bullet"/>
      <w:lvlText w:val=""/>
      <w:lvlJc w:val="left"/>
      <w:rPr>
        <w:rFonts w:ascii="Symbol" w:hAnsi="Symbol" w:hint="default"/>
        <w:color w:val="00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D9364D"/>
    <w:multiLevelType w:val="hybridMultilevel"/>
    <w:tmpl w:val="6FBAC88C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447290"/>
    <w:multiLevelType w:val="hybridMultilevel"/>
    <w:tmpl w:val="B204F7F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EB1323"/>
    <w:multiLevelType w:val="hybridMultilevel"/>
    <w:tmpl w:val="AD620C1C"/>
    <w:lvl w:ilvl="0" w:tplc="0EC03F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73664427">
    <w:abstractNumId w:val="4"/>
  </w:num>
  <w:num w:numId="2" w16cid:durableId="1080642393">
    <w:abstractNumId w:val="5"/>
  </w:num>
  <w:num w:numId="3" w16cid:durableId="1561746041">
    <w:abstractNumId w:val="6"/>
  </w:num>
  <w:num w:numId="4" w16cid:durableId="795566157">
    <w:abstractNumId w:val="8"/>
  </w:num>
  <w:num w:numId="5" w16cid:durableId="130364157">
    <w:abstractNumId w:val="1"/>
  </w:num>
  <w:num w:numId="6" w16cid:durableId="1385105912">
    <w:abstractNumId w:val="14"/>
  </w:num>
  <w:num w:numId="7" w16cid:durableId="584917870">
    <w:abstractNumId w:val="0"/>
  </w:num>
  <w:num w:numId="8" w16cid:durableId="1978296861">
    <w:abstractNumId w:val="12"/>
  </w:num>
  <w:num w:numId="9" w16cid:durableId="998921796">
    <w:abstractNumId w:val="2"/>
  </w:num>
  <w:num w:numId="10" w16cid:durableId="1215967929">
    <w:abstractNumId w:val="3"/>
  </w:num>
  <w:num w:numId="11" w16cid:durableId="476337367">
    <w:abstractNumId w:val="11"/>
  </w:num>
  <w:num w:numId="12" w16cid:durableId="279649403">
    <w:abstractNumId w:val="10"/>
  </w:num>
  <w:num w:numId="13" w16cid:durableId="2112430795">
    <w:abstractNumId w:val="7"/>
  </w:num>
  <w:num w:numId="14" w16cid:durableId="72092729">
    <w:abstractNumId w:val="9"/>
  </w:num>
  <w:num w:numId="15" w16cid:durableId="385954363">
    <w:abstractNumId w:val="13"/>
  </w:num>
  <w:numIdMacAtCleanup w:val="1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Joanna Zakrzewska">
    <w15:presenceInfo w15:providerId="AD" w15:userId="S-1-5-21-2619306676-2800222060-3362172700-7670"/>
  </w15:person>
  <w15:person w15:author="Marianna Skąpska">
    <w15:presenceInfo w15:providerId="AD" w15:userId="S-1-5-21-2619306676-2800222060-3362172700-142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0F23"/>
    <w:rsid w:val="00000F5A"/>
    <w:rsid w:val="0000165B"/>
    <w:rsid w:val="00002B6D"/>
    <w:rsid w:val="00002ED9"/>
    <w:rsid w:val="000039EF"/>
    <w:rsid w:val="00003A8A"/>
    <w:rsid w:val="00003C20"/>
    <w:rsid w:val="00005272"/>
    <w:rsid w:val="000055BA"/>
    <w:rsid w:val="000060A9"/>
    <w:rsid w:val="000065B3"/>
    <w:rsid w:val="00006914"/>
    <w:rsid w:val="000069AF"/>
    <w:rsid w:val="000109D6"/>
    <w:rsid w:val="000110C7"/>
    <w:rsid w:val="00014DF0"/>
    <w:rsid w:val="00016679"/>
    <w:rsid w:val="00016773"/>
    <w:rsid w:val="00016F48"/>
    <w:rsid w:val="0002063F"/>
    <w:rsid w:val="00021AA0"/>
    <w:rsid w:val="00022525"/>
    <w:rsid w:val="00023781"/>
    <w:rsid w:val="0002428B"/>
    <w:rsid w:val="00024517"/>
    <w:rsid w:val="00025A17"/>
    <w:rsid w:val="00030D41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6281"/>
    <w:rsid w:val="0003678F"/>
    <w:rsid w:val="000368DD"/>
    <w:rsid w:val="00036E89"/>
    <w:rsid w:val="00037856"/>
    <w:rsid w:val="00040175"/>
    <w:rsid w:val="00040723"/>
    <w:rsid w:val="00041263"/>
    <w:rsid w:val="0004193A"/>
    <w:rsid w:val="00041F67"/>
    <w:rsid w:val="000424AE"/>
    <w:rsid w:val="00042C53"/>
    <w:rsid w:val="00042CAB"/>
    <w:rsid w:val="00042D0C"/>
    <w:rsid w:val="000433FE"/>
    <w:rsid w:val="000440FB"/>
    <w:rsid w:val="00045D0D"/>
    <w:rsid w:val="000464CC"/>
    <w:rsid w:val="00046A08"/>
    <w:rsid w:val="00046E00"/>
    <w:rsid w:val="00046EB9"/>
    <w:rsid w:val="000479E3"/>
    <w:rsid w:val="00050D1E"/>
    <w:rsid w:val="00051FF6"/>
    <w:rsid w:val="00052227"/>
    <w:rsid w:val="000526B1"/>
    <w:rsid w:val="0005274F"/>
    <w:rsid w:val="00052788"/>
    <w:rsid w:val="00052B0B"/>
    <w:rsid w:val="00052C04"/>
    <w:rsid w:val="00053558"/>
    <w:rsid w:val="00053EB7"/>
    <w:rsid w:val="0005661B"/>
    <w:rsid w:val="00056F33"/>
    <w:rsid w:val="00057EDD"/>
    <w:rsid w:val="00061620"/>
    <w:rsid w:val="00061813"/>
    <w:rsid w:val="00061A47"/>
    <w:rsid w:val="000628BA"/>
    <w:rsid w:val="00063415"/>
    <w:rsid w:val="00063E79"/>
    <w:rsid w:val="00063E7D"/>
    <w:rsid w:val="00064624"/>
    <w:rsid w:val="00070879"/>
    <w:rsid w:val="00070E97"/>
    <w:rsid w:val="00071696"/>
    <w:rsid w:val="000723C9"/>
    <w:rsid w:val="0007401F"/>
    <w:rsid w:val="000747B0"/>
    <w:rsid w:val="000755ED"/>
    <w:rsid w:val="00075A6A"/>
    <w:rsid w:val="00075CB6"/>
    <w:rsid w:val="00076E69"/>
    <w:rsid w:val="0007701A"/>
    <w:rsid w:val="000801EF"/>
    <w:rsid w:val="00080562"/>
    <w:rsid w:val="00081F7E"/>
    <w:rsid w:val="0008212E"/>
    <w:rsid w:val="00082337"/>
    <w:rsid w:val="00082A9B"/>
    <w:rsid w:val="00083BA1"/>
    <w:rsid w:val="00085328"/>
    <w:rsid w:val="000856D3"/>
    <w:rsid w:val="0008689E"/>
    <w:rsid w:val="00087144"/>
    <w:rsid w:val="00090485"/>
    <w:rsid w:val="000905A3"/>
    <w:rsid w:val="00091430"/>
    <w:rsid w:val="00092099"/>
    <w:rsid w:val="000924AF"/>
    <w:rsid w:val="000926D1"/>
    <w:rsid w:val="00092E90"/>
    <w:rsid w:val="00094415"/>
    <w:rsid w:val="00094D65"/>
    <w:rsid w:val="00094EBB"/>
    <w:rsid w:val="00094F61"/>
    <w:rsid w:val="0009576A"/>
    <w:rsid w:val="00095BAC"/>
    <w:rsid w:val="00096994"/>
    <w:rsid w:val="000A0C10"/>
    <w:rsid w:val="000A0CD3"/>
    <w:rsid w:val="000A11EC"/>
    <w:rsid w:val="000A23C7"/>
    <w:rsid w:val="000A29D0"/>
    <w:rsid w:val="000A2BC6"/>
    <w:rsid w:val="000A406B"/>
    <w:rsid w:val="000A6249"/>
    <w:rsid w:val="000A66C6"/>
    <w:rsid w:val="000B0BA9"/>
    <w:rsid w:val="000B12E4"/>
    <w:rsid w:val="000B1621"/>
    <w:rsid w:val="000B1B47"/>
    <w:rsid w:val="000B1D05"/>
    <w:rsid w:val="000B31D5"/>
    <w:rsid w:val="000B3BE5"/>
    <w:rsid w:val="000B6B8E"/>
    <w:rsid w:val="000B786A"/>
    <w:rsid w:val="000B79E6"/>
    <w:rsid w:val="000C356A"/>
    <w:rsid w:val="000C3776"/>
    <w:rsid w:val="000C3D91"/>
    <w:rsid w:val="000C3DB9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119A"/>
    <w:rsid w:val="000D15E0"/>
    <w:rsid w:val="000D29A6"/>
    <w:rsid w:val="000D36F0"/>
    <w:rsid w:val="000D376D"/>
    <w:rsid w:val="000D3A5D"/>
    <w:rsid w:val="000D3BCA"/>
    <w:rsid w:val="000D3ED9"/>
    <w:rsid w:val="000D435C"/>
    <w:rsid w:val="000D4562"/>
    <w:rsid w:val="000D4BD2"/>
    <w:rsid w:val="000D5F8F"/>
    <w:rsid w:val="000D5FE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308B"/>
    <w:rsid w:val="000E3E20"/>
    <w:rsid w:val="000E6D51"/>
    <w:rsid w:val="000E6EA0"/>
    <w:rsid w:val="000E7C54"/>
    <w:rsid w:val="000F14ED"/>
    <w:rsid w:val="000F1D24"/>
    <w:rsid w:val="000F2C45"/>
    <w:rsid w:val="000F3E37"/>
    <w:rsid w:val="000F5B20"/>
    <w:rsid w:val="000F5EB2"/>
    <w:rsid w:val="000F7BB0"/>
    <w:rsid w:val="000F7DF3"/>
    <w:rsid w:val="0010120E"/>
    <w:rsid w:val="0010200C"/>
    <w:rsid w:val="001041B4"/>
    <w:rsid w:val="00104737"/>
    <w:rsid w:val="00105ADE"/>
    <w:rsid w:val="0010698B"/>
    <w:rsid w:val="00106B5D"/>
    <w:rsid w:val="001070AB"/>
    <w:rsid w:val="00111495"/>
    <w:rsid w:val="00111B37"/>
    <w:rsid w:val="00112544"/>
    <w:rsid w:val="00112638"/>
    <w:rsid w:val="00113278"/>
    <w:rsid w:val="001133F9"/>
    <w:rsid w:val="00114967"/>
    <w:rsid w:val="001153EF"/>
    <w:rsid w:val="00115881"/>
    <w:rsid w:val="00115A44"/>
    <w:rsid w:val="00115DFA"/>
    <w:rsid w:val="0011683B"/>
    <w:rsid w:val="00116908"/>
    <w:rsid w:val="00121CE1"/>
    <w:rsid w:val="00122FAA"/>
    <w:rsid w:val="00124038"/>
    <w:rsid w:val="00124964"/>
    <w:rsid w:val="00124AA3"/>
    <w:rsid w:val="00124BF7"/>
    <w:rsid w:val="00124C5E"/>
    <w:rsid w:val="001257CF"/>
    <w:rsid w:val="0012588A"/>
    <w:rsid w:val="0012755E"/>
    <w:rsid w:val="00130AD5"/>
    <w:rsid w:val="001313A1"/>
    <w:rsid w:val="001313FC"/>
    <w:rsid w:val="001329A9"/>
    <w:rsid w:val="00133346"/>
    <w:rsid w:val="001336F6"/>
    <w:rsid w:val="001349DB"/>
    <w:rsid w:val="00134A02"/>
    <w:rsid w:val="001352F1"/>
    <w:rsid w:val="001354F3"/>
    <w:rsid w:val="00135D08"/>
    <w:rsid w:val="00135DC8"/>
    <w:rsid w:val="00136096"/>
    <w:rsid w:val="0013710E"/>
    <w:rsid w:val="0013747B"/>
    <w:rsid w:val="00140249"/>
    <w:rsid w:val="00141550"/>
    <w:rsid w:val="00141E9C"/>
    <w:rsid w:val="0014395E"/>
    <w:rsid w:val="00144389"/>
    <w:rsid w:val="0014592B"/>
    <w:rsid w:val="00145EB7"/>
    <w:rsid w:val="00146606"/>
    <w:rsid w:val="0014775A"/>
    <w:rsid w:val="00147828"/>
    <w:rsid w:val="00151B2F"/>
    <w:rsid w:val="00152458"/>
    <w:rsid w:val="00153C0A"/>
    <w:rsid w:val="00155285"/>
    <w:rsid w:val="00155A42"/>
    <w:rsid w:val="00156DAF"/>
    <w:rsid w:val="001573FB"/>
    <w:rsid w:val="00160766"/>
    <w:rsid w:val="0016162D"/>
    <w:rsid w:val="00161724"/>
    <w:rsid w:val="0016180A"/>
    <w:rsid w:val="00161D62"/>
    <w:rsid w:val="00162792"/>
    <w:rsid w:val="0016356D"/>
    <w:rsid w:val="00165D28"/>
    <w:rsid w:val="00166515"/>
    <w:rsid w:val="001666A5"/>
    <w:rsid w:val="00166A82"/>
    <w:rsid w:val="001673C1"/>
    <w:rsid w:val="00167EE8"/>
    <w:rsid w:val="001706E8"/>
    <w:rsid w:val="00173DD5"/>
    <w:rsid w:val="001740A4"/>
    <w:rsid w:val="0017558F"/>
    <w:rsid w:val="00176C74"/>
    <w:rsid w:val="0017745B"/>
    <w:rsid w:val="0017778E"/>
    <w:rsid w:val="0017795A"/>
    <w:rsid w:val="0018103D"/>
    <w:rsid w:val="00183F6C"/>
    <w:rsid w:val="00184467"/>
    <w:rsid w:val="00184942"/>
    <w:rsid w:val="00184C79"/>
    <w:rsid w:val="00185213"/>
    <w:rsid w:val="00185DA0"/>
    <w:rsid w:val="00186CBC"/>
    <w:rsid w:val="00187798"/>
    <w:rsid w:val="00187F30"/>
    <w:rsid w:val="0019021E"/>
    <w:rsid w:val="00190839"/>
    <w:rsid w:val="00190AC4"/>
    <w:rsid w:val="0019164F"/>
    <w:rsid w:val="00191786"/>
    <w:rsid w:val="00195EC3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86A"/>
    <w:rsid w:val="001A7C70"/>
    <w:rsid w:val="001B107C"/>
    <w:rsid w:val="001B156F"/>
    <w:rsid w:val="001B2E8D"/>
    <w:rsid w:val="001B3C79"/>
    <w:rsid w:val="001B5028"/>
    <w:rsid w:val="001B6062"/>
    <w:rsid w:val="001B6BB3"/>
    <w:rsid w:val="001B7756"/>
    <w:rsid w:val="001B7EFF"/>
    <w:rsid w:val="001C0732"/>
    <w:rsid w:val="001C17D7"/>
    <w:rsid w:val="001C17EC"/>
    <w:rsid w:val="001C27B3"/>
    <w:rsid w:val="001C2DD2"/>
    <w:rsid w:val="001C4BE6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66FF"/>
    <w:rsid w:val="001D73F9"/>
    <w:rsid w:val="001E0527"/>
    <w:rsid w:val="001E2370"/>
    <w:rsid w:val="001E23BF"/>
    <w:rsid w:val="001E3D50"/>
    <w:rsid w:val="001E4A7B"/>
    <w:rsid w:val="001E6AAB"/>
    <w:rsid w:val="001E6F91"/>
    <w:rsid w:val="001E73FB"/>
    <w:rsid w:val="001E74D4"/>
    <w:rsid w:val="001E7523"/>
    <w:rsid w:val="001F0952"/>
    <w:rsid w:val="001F14E1"/>
    <w:rsid w:val="001F1BAD"/>
    <w:rsid w:val="001F210A"/>
    <w:rsid w:val="001F29BA"/>
    <w:rsid w:val="001F2F40"/>
    <w:rsid w:val="001F318B"/>
    <w:rsid w:val="001F31DD"/>
    <w:rsid w:val="001F35FB"/>
    <w:rsid w:val="001F381B"/>
    <w:rsid w:val="001F4479"/>
    <w:rsid w:val="001F452B"/>
    <w:rsid w:val="001F47B3"/>
    <w:rsid w:val="001F4A97"/>
    <w:rsid w:val="001F763D"/>
    <w:rsid w:val="00200E12"/>
    <w:rsid w:val="00200ED8"/>
    <w:rsid w:val="002017C5"/>
    <w:rsid w:val="002030DF"/>
    <w:rsid w:val="0020332A"/>
    <w:rsid w:val="00204129"/>
    <w:rsid w:val="00204DC2"/>
    <w:rsid w:val="00206686"/>
    <w:rsid w:val="00211DF1"/>
    <w:rsid w:val="00212CB3"/>
    <w:rsid w:val="00215738"/>
    <w:rsid w:val="002166CE"/>
    <w:rsid w:val="00216D0F"/>
    <w:rsid w:val="00220670"/>
    <w:rsid w:val="002216C9"/>
    <w:rsid w:val="00221D86"/>
    <w:rsid w:val="00222147"/>
    <w:rsid w:val="00222C1C"/>
    <w:rsid w:val="00225188"/>
    <w:rsid w:val="00225D21"/>
    <w:rsid w:val="00226015"/>
    <w:rsid w:val="002266DC"/>
    <w:rsid w:val="00226BFB"/>
    <w:rsid w:val="00226E0A"/>
    <w:rsid w:val="00226F0A"/>
    <w:rsid w:val="00230C51"/>
    <w:rsid w:val="002311A2"/>
    <w:rsid w:val="00231A39"/>
    <w:rsid w:val="002320B5"/>
    <w:rsid w:val="00232EAF"/>
    <w:rsid w:val="00233678"/>
    <w:rsid w:val="00234046"/>
    <w:rsid w:val="0023491A"/>
    <w:rsid w:val="002352F4"/>
    <w:rsid w:val="00236CEF"/>
    <w:rsid w:val="00237117"/>
    <w:rsid w:val="00240B14"/>
    <w:rsid w:val="0024296A"/>
    <w:rsid w:val="00243C3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B12"/>
    <w:rsid w:val="00260CFE"/>
    <w:rsid w:val="0026200B"/>
    <w:rsid w:val="0026248A"/>
    <w:rsid w:val="0026369F"/>
    <w:rsid w:val="00263E0C"/>
    <w:rsid w:val="002646C9"/>
    <w:rsid w:val="00265574"/>
    <w:rsid w:val="002671DC"/>
    <w:rsid w:val="002676BE"/>
    <w:rsid w:val="00267783"/>
    <w:rsid w:val="00270591"/>
    <w:rsid w:val="0027104C"/>
    <w:rsid w:val="00272413"/>
    <w:rsid w:val="002739CC"/>
    <w:rsid w:val="00274803"/>
    <w:rsid w:val="00274908"/>
    <w:rsid w:val="00274DCD"/>
    <w:rsid w:val="00275159"/>
    <w:rsid w:val="0027568B"/>
    <w:rsid w:val="0027590F"/>
    <w:rsid w:val="002763E6"/>
    <w:rsid w:val="00277537"/>
    <w:rsid w:val="00277861"/>
    <w:rsid w:val="00277A94"/>
    <w:rsid w:val="0028010C"/>
    <w:rsid w:val="002801C0"/>
    <w:rsid w:val="00281361"/>
    <w:rsid w:val="0028168B"/>
    <w:rsid w:val="00281A2E"/>
    <w:rsid w:val="00281B9C"/>
    <w:rsid w:val="00283A4D"/>
    <w:rsid w:val="00284040"/>
    <w:rsid w:val="00284BE9"/>
    <w:rsid w:val="00286382"/>
    <w:rsid w:val="00286E14"/>
    <w:rsid w:val="0028733D"/>
    <w:rsid w:val="00287C74"/>
    <w:rsid w:val="00287F62"/>
    <w:rsid w:val="0029078F"/>
    <w:rsid w:val="00290999"/>
    <w:rsid w:val="0029409B"/>
    <w:rsid w:val="00294A58"/>
    <w:rsid w:val="0029514F"/>
    <w:rsid w:val="002954C1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577"/>
    <w:rsid w:val="002A2941"/>
    <w:rsid w:val="002A2E01"/>
    <w:rsid w:val="002A35A8"/>
    <w:rsid w:val="002A3E1B"/>
    <w:rsid w:val="002A4072"/>
    <w:rsid w:val="002A407E"/>
    <w:rsid w:val="002A4CD8"/>
    <w:rsid w:val="002A51B0"/>
    <w:rsid w:val="002A68A7"/>
    <w:rsid w:val="002A68DC"/>
    <w:rsid w:val="002A6FD7"/>
    <w:rsid w:val="002B0DF5"/>
    <w:rsid w:val="002B1EEE"/>
    <w:rsid w:val="002B2C68"/>
    <w:rsid w:val="002B4A7D"/>
    <w:rsid w:val="002B5482"/>
    <w:rsid w:val="002B6B36"/>
    <w:rsid w:val="002B722C"/>
    <w:rsid w:val="002B7370"/>
    <w:rsid w:val="002B768F"/>
    <w:rsid w:val="002B7D66"/>
    <w:rsid w:val="002C0D8B"/>
    <w:rsid w:val="002C1078"/>
    <w:rsid w:val="002C19DB"/>
    <w:rsid w:val="002C1BA2"/>
    <w:rsid w:val="002C2048"/>
    <w:rsid w:val="002C2309"/>
    <w:rsid w:val="002C2CE8"/>
    <w:rsid w:val="002C3BB2"/>
    <w:rsid w:val="002C3E4C"/>
    <w:rsid w:val="002C50E4"/>
    <w:rsid w:val="002C5DB6"/>
    <w:rsid w:val="002C66D6"/>
    <w:rsid w:val="002D0017"/>
    <w:rsid w:val="002D19E6"/>
    <w:rsid w:val="002D2F5E"/>
    <w:rsid w:val="002D3A38"/>
    <w:rsid w:val="002D3F32"/>
    <w:rsid w:val="002D5840"/>
    <w:rsid w:val="002D5D2D"/>
    <w:rsid w:val="002D61A4"/>
    <w:rsid w:val="002D7929"/>
    <w:rsid w:val="002E06F2"/>
    <w:rsid w:val="002E21B2"/>
    <w:rsid w:val="002E3605"/>
    <w:rsid w:val="002E3FFF"/>
    <w:rsid w:val="002E5356"/>
    <w:rsid w:val="002E5720"/>
    <w:rsid w:val="002E6585"/>
    <w:rsid w:val="002E668B"/>
    <w:rsid w:val="002E7B8C"/>
    <w:rsid w:val="002F05DF"/>
    <w:rsid w:val="002F087D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749"/>
    <w:rsid w:val="002F6998"/>
    <w:rsid w:val="002F7290"/>
    <w:rsid w:val="0030033C"/>
    <w:rsid w:val="00300526"/>
    <w:rsid w:val="00300914"/>
    <w:rsid w:val="003022A0"/>
    <w:rsid w:val="003025D8"/>
    <w:rsid w:val="00303BF5"/>
    <w:rsid w:val="00303CA3"/>
    <w:rsid w:val="00303EAF"/>
    <w:rsid w:val="00304440"/>
    <w:rsid w:val="00304532"/>
    <w:rsid w:val="00304B1A"/>
    <w:rsid w:val="003060A0"/>
    <w:rsid w:val="00306857"/>
    <w:rsid w:val="003068DF"/>
    <w:rsid w:val="00306C27"/>
    <w:rsid w:val="00307B5B"/>
    <w:rsid w:val="003101B3"/>
    <w:rsid w:val="003128EE"/>
    <w:rsid w:val="00314074"/>
    <w:rsid w:val="0031446F"/>
    <w:rsid w:val="003146A9"/>
    <w:rsid w:val="00315CFA"/>
    <w:rsid w:val="00320007"/>
    <w:rsid w:val="00322F81"/>
    <w:rsid w:val="0032315B"/>
    <w:rsid w:val="0032394F"/>
    <w:rsid w:val="00323F86"/>
    <w:rsid w:val="00324201"/>
    <w:rsid w:val="00324653"/>
    <w:rsid w:val="003249F6"/>
    <w:rsid w:val="00324D2F"/>
    <w:rsid w:val="0032590D"/>
    <w:rsid w:val="0032627B"/>
    <w:rsid w:val="0033125C"/>
    <w:rsid w:val="00332FEA"/>
    <w:rsid w:val="00333970"/>
    <w:rsid w:val="00333C0A"/>
    <w:rsid w:val="00334A65"/>
    <w:rsid w:val="00335C97"/>
    <w:rsid w:val="00335EC9"/>
    <w:rsid w:val="00335F39"/>
    <w:rsid w:val="0033632E"/>
    <w:rsid w:val="00342DB1"/>
    <w:rsid w:val="00343082"/>
    <w:rsid w:val="00343BEA"/>
    <w:rsid w:val="0034515F"/>
    <w:rsid w:val="00345DDF"/>
    <w:rsid w:val="00346152"/>
    <w:rsid w:val="00346879"/>
    <w:rsid w:val="003475A3"/>
    <w:rsid w:val="00347BEC"/>
    <w:rsid w:val="00347DB2"/>
    <w:rsid w:val="00347EA3"/>
    <w:rsid w:val="00350347"/>
    <w:rsid w:val="003509E9"/>
    <w:rsid w:val="00351669"/>
    <w:rsid w:val="00354C26"/>
    <w:rsid w:val="0035648F"/>
    <w:rsid w:val="00356D81"/>
    <w:rsid w:val="00357B85"/>
    <w:rsid w:val="003604E5"/>
    <w:rsid w:val="00360FA9"/>
    <w:rsid w:val="00363335"/>
    <w:rsid w:val="003636A9"/>
    <w:rsid w:val="00363983"/>
    <w:rsid w:val="003639A4"/>
    <w:rsid w:val="00363AC8"/>
    <w:rsid w:val="00364B19"/>
    <w:rsid w:val="003655AA"/>
    <w:rsid w:val="003657E6"/>
    <w:rsid w:val="00366587"/>
    <w:rsid w:val="003671A1"/>
    <w:rsid w:val="00367401"/>
    <w:rsid w:val="00371DE3"/>
    <w:rsid w:val="00373881"/>
    <w:rsid w:val="00374692"/>
    <w:rsid w:val="00374BEA"/>
    <w:rsid w:val="00375206"/>
    <w:rsid w:val="00375B35"/>
    <w:rsid w:val="0037608C"/>
    <w:rsid w:val="0037779C"/>
    <w:rsid w:val="0038260A"/>
    <w:rsid w:val="00382A9E"/>
    <w:rsid w:val="00382B3A"/>
    <w:rsid w:val="00384191"/>
    <w:rsid w:val="00385972"/>
    <w:rsid w:val="00386042"/>
    <w:rsid w:val="00386E53"/>
    <w:rsid w:val="00387001"/>
    <w:rsid w:val="00387521"/>
    <w:rsid w:val="0039070B"/>
    <w:rsid w:val="00392003"/>
    <w:rsid w:val="00392ABD"/>
    <w:rsid w:val="00392B6F"/>
    <w:rsid w:val="003931EF"/>
    <w:rsid w:val="0039375D"/>
    <w:rsid w:val="00396072"/>
    <w:rsid w:val="0039680C"/>
    <w:rsid w:val="00396CEC"/>
    <w:rsid w:val="00397489"/>
    <w:rsid w:val="00397CAD"/>
    <w:rsid w:val="00397DD3"/>
    <w:rsid w:val="003A0754"/>
    <w:rsid w:val="003A0BA8"/>
    <w:rsid w:val="003A17CF"/>
    <w:rsid w:val="003A1F38"/>
    <w:rsid w:val="003A1F9F"/>
    <w:rsid w:val="003A32E8"/>
    <w:rsid w:val="003A3E90"/>
    <w:rsid w:val="003A4322"/>
    <w:rsid w:val="003A4AC4"/>
    <w:rsid w:val="003A4F1A"/>
    <w:rsid w:val="003A6E3C"/>
    <w:rsid w:val="003A7F16"/>
    <w:rsid w:val="003B0164"/>
    <w:rsid w:val="003B0812"/>
    <w:rsid w:val="003B215E"/>
    <w:rsid w:val="003B2439"/>
    <w:rsid w:val="003B35AA"/>
    <w:rsid w:val="003B38AC"/>
    <w:rsid w:val="003B3BCF"/>
    <w:rsid w:val="003B4DEB"/>
    <w:rsid w:val="003B4F86"/>
    <w:rsid w:val="003B521A"/>
    <w:rsid w:val="003B5420"/>
    <w:rsid w:val="003B6A37"/>
    <w:rsid w:val="003B7EC2"/>
    <w:rsid w:val="003C0494"/>
    <w:rsid w:val="003C0A53"/>
    <w:rsid w:val="003C0D46"/>
    <w:rsid w:val="003C0E21"/>
    <w:rsid w:val="003C0E62"/>
    <w:rsid w:val="003C198A"/>
    <w:rsid w:val="003C2B44"/>
    <w:rsid w:val="003C357A"/>
    <w:rsid w:val="003C397F"/>
    <w:rsid w:val="003C49C1"/>
    <w:rsid w:val="003C70B7"/>
    <w:rsid w:val="003C7627"/>
    <w:rsid w:val="003D0797"/>
    <w:rsid w:val="003D0A63"/>
    <w:rsid w:val="003D1A14"/>
    <w:rsid w:val="003D1B9C"/>
    <w:rsid w:val="003D20E0"/>
    <w:rsid w:val="003D256D"/>
    <w:rsid w:val="003D2715"/>
    <w:rsid w:val="003D2E3D"/>
    <w:rsid w:val="003D3209"/>
    <w:rsid w:val="003D3312"/>
    <w:rsid w:val="003D34B8"/>
    <w:rsid w:val="003D39AC"/>
    <w:rsid w:val="003D3D8E"/>
    <w:rsid w:val="003D4E7D"/>
    <w:rsid w:val="003D5045"/>
    <w:rsid w:val="003D6454"/>
    <w:rsid w:val="003D679A"/>
    <w:rsid w:val="003D6993"/>
    <w:rsid w:val="003D703E"/>
    <w:rsid w:val="003D77BA"/>
    <w:rsid w:val="003E039B"/>
    <w:rsid w:val="003E03BC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2419"/>
    <w:rsid w:val="003F28C3"/>
    <w:rsid w:val="003F356E"/>
    <w:rsid w:val="003F39B7"/>
    <w:rsid w:val="003F4AE0"/>
    <w:rsid w:val="003F5039"/>
    <w:rsid w:val="003F7897"/>
    <w:rsid w:val="00400CE7"/>
    <w:rsid w:val="00401E35"/>
    <w:rsid w:val="00401FE8"/>
    <w:rsid w:val="004026EF"/>
    <w:rsid w:val="00402E7D"/>
    <w:rsid w:val="0040331B"/>
    <w:rsid w:val="004036A1"/>
    <w:rsid w:val="004048AF"/>
    <w:rsid w:val="004052E3"/>
    <w:rsid w:val="0040586D"/>
    <w:rsid w:val="004058B8"/>
    <w:rsid w:val="00410CB9"/>
    <w:rsid w:val="00410E88"/>
    <w:rsid w:val="00410E8F"/>
    <w:rsid w:val="00411B3C"/>
    <w:rsid w:val="0041313D"/>
    <w:rsid w:val="00413DAC"/>
    <w:rsid w:val="00414AAD"/>
    <w:rsid w:val="00415BA1"/>
    <w:rsid w:val="004161DE"/>
    <w:rsid w:val="00416D85"/>
    <w:rsid w:val="004176BE"/>
    <w:rsid w:val="0041783F"/>
    <w:rsid w:val="004202FD"/>
    <w:rsid w:val="00421022"/>
    <w:rsid w:val="0042249E"/>
    <w:rsid w:val="0042253A"/>
    <w:rsid w:val="00422FBA"/>
    <w:rsid w:val="00423F58"/>
    <w:rsid w:val="00424B68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C9C"/>
    <w:rsid w:val="004328BD"/>
    <w:rsid w:val="00434209"/>
    <w:rsid w:val="00434B65"/>
    <w:rsid w:val="00434E72"/>
    <w:rsid w:val="004358D3"/>
    <w:rsid w:val="00435A75"/>
    <w:rsid w:val="00436A8F"/>
    <w:rsid w:val="00437360"/>
    <w:rsid w:val="004417A3"/>
    <w:rsid w:val="0044198C"/>
    <w:rsid w:val="00441FC4"/>
    <w:rsid w:val="00442A0F"/>
    <w:rsid w:val="0044312D"/>
    <w:rsid w:val="0044461B"/>
    <w:rsid w:val="00444F02"/>
    <w:rsid w:val="00445089"/>
    <w:rsid w:val="00445334"/>
    <w:rsid w:val="004467DA"/>
    <w:rsid w:val="004478E4"/>
    <w:rsid w:val="004503CC"/>
    <w:rsid w:val="004503E3"/>
    <w:rsid w:val="0045095D"/>
    <w:rsid w:val="004528D0"/>
    <w:rsid w:val="00452919"/>
    <w:rsid w:val="00452DD4"/>
    <w:rsid w:val="00452E91"/>
    <w:rsid w:val="004539F2"/>
    <w:rsid w:val="00453E85"/>
    <w:rsid w:val="00454551"/>
    <w:rsid w:val="00454670"/>
    <w:rsid w:val="0045554D"/>
    <w:rsid w:val="00455F93"/>
    <w:rsid w:val="004562B0"/>
    <w:rsid w:val="00456826"/>
    <w:rsid w:val="0045731C"/>
    <w:rsid w:val="004602AB"/>
    <w:rsid w:val="0046108E"/>
    <w:rsid w:val="0046248C"/>
    <w:rsid w:val="0046273B"/>
    <w:rsid w:val="0046279C"/>
    <w:rsid w:val="00462815"/>
    <w:rsid w:val="0046358A"/>
    <w:rsid w:val="00463A99"/>
    <w:rsid w:val="004640F7"/>
    <w:rsid w:val="004645A4"/>
    <w:rsid w:val="00464988"/>
    <w:rsid w:val="00464AB6"/>
    <w:rsid w:val="004656C7"/>
    <w:rsid w:val="00466DAD"/>
    <w:rsid w:val="004675AC"/>
    <w:rsid w:val="00467708"/>
    <w:rsid w:val="0046777A"/>
    <w:rsid w:val="00470710"/>
    <w:rsid w:val="00470A44"/>
    <w:rsid w:val="00473088"/>
    <w:rsid w:val="00473F12"/>
    <w:rsid w:val="004741CF"/>
    <w:rsid w:val="004749D9"/>
    <w:rsid w:val="004755FA"/>
    <w:rsid w:val="0047602B"/>
    <w:rsid w:val="00477E34"/>
    <w:rsid w:val="00480606"/>
    <w:rsid w:val="00480798"/>
    <w:rsid w:val="0048148D"/>
    <w:rsid w:val="004825E0"/>
    <w:rsid w:val="00483D57"/>
    <w:rsid w:val="00484C93"/>
    <w:rsid w:val="0048644C"/>
    <w:rsid w:val="004865F1"/>
    <w:rsid w:val="00486D7B"/>
    <w:rsid w:val="00487784"/>
    <w:rsid w:val="0049024D"/>
    <w:rsid w:val="004904DD"/>
    <w:rsid w:val="00491AE1"/>
    <w:rsid w:val="004948B8"/>
    <w:rsid w:val="0049599F"/>
    <w:rsid w:val="00495EFA"/>
    <w:rsid w:val="004973B5"/>
    <w:rsid w:val="004976B6"/>
    <w:rsid w:val="00497B28"/>
    <w:rsid w:val="004A0F68"/>
    <w:rsid w:val="004A1062"/>
    <w:rsid w:val="004A4431"/>
    <w:rsid w:val="004A4FB9"/>
    <w:rsid w:val="004A5171"/>
    <w:rsid w:val="004A52A3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2A3"/>
    <w:rsid w:val="004B435A"/>
    <w:rsid w:val="004B4E2A"/>
    <w:rsid w:val="004B6930"/>
    <w:rsid w:val="004B6A5D"/>
    <w:rsid w:val="004C0702"/>
    <w:rsid w:val="004C0C2B"/>
    <w:rsid w:val="004C2006"/>
    <w:rsid w:val="004C205D"/>
    <w:rsid w:val="004C429E"/>
    <w:rsid w:val="004C5093"/>
    <w:rsid w:val="004C563D"/>
    <w:rsid w:val="004C5A0F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39E8"/>
    <w:rsid w:val="004D41F7"/>
    <w:rsid w:val="004D46F7"/>
    <w:rsid w:val="004D54AB"/>
    <w:rsid w:val="004D565A"/>
    <w:rsid w:val="004D5CA5"/>
    <w:rsid w:val="004D5E32"/>
    <w:rsid w:val="004D639E"/>
    <w:rsid w:val="004D6E54"/>
    <w:rsid w:val="004D7602"/>
    <w:rsid w:val="004D7859"/>
    <w:rsid w:val="004D7E27"/>
    <w:rsid w:val="004E1935"/>
    <w:rsid w:val="004E1DFA"/>
    <w:rsid w:val="004E2255"/>
    <w:rsid w:val="004E3A6D"/>
    <w:rsid w:val="004E3FAD"/>
    <w:rsid w:val="004E45FE"/>
    <w:rsid w:val="004E495D"/>
    <w:rsid w:val="004E4B6C"/>
    <w:rsid w:val="004E509D"/>
    <w:rsid w:val="004E5AC7"/>
    <w:rsid w:val="004E7A36"/>
    <w:rsid w:val="004F01D6"/>
    <w:rsid w:val="004F0E3F"/>
    <w:rsid w:val="004F1CD9"/>
    <w:rsid w:val="004F26E2"/>
    <w:rsid w:val="004F3F95"/>
    <w:rsid w:val="004F50EA"/>
    <w:rsid w:val="004F6AE9"/>
    <w:rsid w:val="004F6D9D"/>
    <w:rsid w:val="004F7C18"/>
    <w:rsid w:val="00500076"/>
    <w:rsid w:val="00500FB0"/>
    <w:rsid w:val="005013B3"/>
    <w:rsid w:val="005018EC"/>
    <w:rsid w:val="00501D8E"/>
    <w:rsid w:val="00503168"/>
    <w:rsid w:val="0050398C"/>
    <w:rsid w:val="00504880"/>
    <w:rsid w:val="00505150"/>
    <w:rsid w:val="005051ED"/>
    <w:rsid w:val="00505803"/>
    <w:rsid w:val="00507B1D"/>
    <w:rsid w:val="00510313"/>
    <w:rsid w:val="0051087A"/>
    <w:rsid w:val="00510C10"/>
    <w:rsid w:val="00511081"/>
    <w:rsid w:val="00511230"/>
    <w:rsid w:val="005115B8"/>
    <w:rsid w:val="00512587"/>
    <w:rsid w:val="00514956"/>
    <w:rsid w:val="0051572A"/>
    <w:rsid w:val="0051581B"/>
    <w:rsid w:val="00515FC4"/>
    <w:rsid w:val="005160D2"/>
    <w:rsid w:val="005161F8"/>
    <w:rsid w:val="00516785"/>
    <w:rsid w:val="00516C31"/>
    <w:rsid w:val="005172B5"/>
    <w:rsid w:val="00520097"/>
    <w:rsid w:val="005208C9"/>
    <w:rsid w:val="00521685"/>
    <w:rsid w:val="00523018"/>
    <w:rsid w:val="005233D4"/>
    <w:rsid w:val="00523781"/>
    <w:rsid w:val="00523F8B"/>
    <w:rsid w:val="00526F68"/>
    <w:rsid w:val="00527F64"/>
    <w:rsid w:val="0053003E"/>
    <w:rsid w:val="00530A76"/>
    <w:rsid w:val="00531960"/>
    <w:rsid w:val="00531BE2"/>
    <w:rsid w:val="00532C11"/>
    <w:rsid w:val="005345CD"/>
    <w:rsid w:val="00534C64"/>
    <w:rsid w:val="00534D8A"/>
    <w:rsid w:val="00534F65"/>
    <w:rsid w:val="00536720"/>
    <w:rsid w:val="00537AC9"/>
    <w:rsid w:val="00537C4D"/>
    <w:rsid w:val="005400F7"/>
    <w:rsid w:val="0054014E"/>
    <w:rsid w:val="00540ADD"/>
    <w:rsid w:val="00541118"/>
    <w:rsid w:val="0054294C"/>
    <w:rsid w:val="0054325D"/>
    <w:rsid w:val="005455EB"/>
    <w:rsid w:val="00545A4C"/>
    <w:rsid w:val="0054631E"/>
    <w:rsid w:val="005477D3"/>
    <w:rsid w:val="00547F60"/>
    <w:rsid w:val="00551033"/>
    <w:rsid w:val="005511B5"/>
    <w:rsid w:val="00552265"/>
    <w:rsid w:val="00552A0D"/>
    <w:rsid w:val="00553710"/>
    <w:rsid w:val="00555270"/>
    <w:rsid w:val="00556932"/>
    <w:rsid w:val="00557420"/>
    <w:rsid w:val="00557CC7"/>
    <w:rsid w:val="005602C3"/>
    <w:rsid w:val="00560419"/>
    <w:rsid w:val="005606CC"/>
    <w:rsid w:val="00561213"/>
    <w:rsid w:val="0056156C"/>
    <w:rsid w:val="00561A93"/>
    <w:rsid w:val="00562252"/>
    <w:rsid w:val="00563C25"/>
    <w:rsid w:val="00563F48"/>
    <w:rsid w:val="0056659A"/>
    <w:rsid w:val="0056663D"/>
    <w:rsid w:val="005670FD"/>
    <w:rsid w:val="00567EFC"/>
    <w:rsid w:val="0057112D"/>
    <w:rsid w:val="005715F3"/>
    <w:rsid w:val="00571D43"/>
    <w:rsid w:val="005729E0"/>
    <w:rsid w:val="005738F7"/>
    <w:rsid w:val="00574726"/>
    <w:rsid w:val="00575BE7"/>
    <w:rsid w:val="005774CA"/>
    <w:rsid w:val="005776E8"/>
    <w:rsid w:val="005777D5"/>
    <w:rsid w:val="005778A3"/>
    <w:rsid w:val="00577E56"/>
    <w:rsid w:val="00580902"/>
    <w:rsid w:val="00581F36"/>
    <w:rsid w:val="0058212F"/>
    <w:rsid w:val="00583109"/>
    <w:rsid w:val="00583EA1"/>
    <w:rsid w:val="00584957"/>
    <w:rsid w:val="00585318"/>
    <w:rsid w:val="00587219"/>
    <w:rsid w:val="005874D7"/>
    <w:rsid w:val="00587919"/>
    <w:rsid w:val="00587E69"/>
    <w:rsid w:val="00590541"/>
    <w:rsid w:val="00590D8F"/>
    <w:rsid w:val="00590E17"/>
    <w:rsid w:val="00591B15"/>
    <w:rsid w:val="00591DFA"/>
    <w:rsid w:val="00591E6A"/>
    <w:rsid w:val="00591ED5"/>
    <w:rsid w:val="005932A0"/>
    <w:rsid w:val="00595C8F"/>
    <w:rsid w:val="00596AD0"/>
    <w:rsid w:val="00596C15"/>
    <w:rsid w:val="00597380"/>
    <w:rsid w:val="005A058D"/>
    <w:rsid w:val="005A0D08"/>
    <w:rsid w:val="005A17BF"/>
    <w:rsid w:val="005A2005"/>
    <w:rsid w:val="005A21E8"/>
    <w:rsid w:val="005A24E7"/>
    <w:rsid w:val="005A33B1"/>
    <w:rsid w:val="005A379B"/>
    <w:rsid w:val="005A4324"/>
    <w:rsid w:val="005A478B"/>
    <w:rsid w:val="005A484E"/>
    <w:rsid w:val="005A53F9"/>
    <w:rsid w:val="005A6A39"/>
    <w:rsid w:val="005A74D8"/>
    <w:rsid w:val="005A7B79"/>
    <w:rsid w:val="005B0B7A"/>
    <w:rsid w:val="005B1122"/>
    <w:rsid w:val="005B1181"/>
    <w:rsid w:val="005B1A3F"/>
    <w:rsid w:val="005B2732"/>
    <w:rsid w:val="005B2918"/>
    <w:rsid w:val="005B35A4"/>
    <w:rsid w:val="005B35CE"/>
    <w:rsid w:val="005B3D12"/>
    <w:rsid w:val="005B4031"/>
    <w:rsid w:val="005B4E9A"/>
    <w:rsid w:val="005B54B3"/>
    <w:rsid w:val="005B6C4B"/>
    <w:rsid w:val="005B741A"/>
    <w:rsid w:val="005B76EE"/>
    <w:rsid w:val="005C025F"/>
    <w:rsid w:val="005C0DB7"/>
    <w:rsid w:val="005C1839"/>
    <w:rsid w:val="005C1A55"/>
    <w:rsid w:val="005C2574"/>
    <w:rsid w:val="005C469E"/>
    <w:rsid w:val="005C47D0"/>
    <w:rsid w:val="005C607E"/>
    <w:rsid w:val="005C76CE"/>
    <w:rsid w:val="005D0597"/>
    <w:rsid w:val="005D0AB5"/>
    <w:rsid w:val="005D133A"/>
    <w:rsid w:val="005D2671"/>
    <w:rsid w:val="005D286F"/>
    <w:rsid w:val="005D38B5"/>
    <w:rsid w:val="005D4CBA"/>
    <w:rsid w:val="005D5E65"/>
    <w:rsid w:val="005D6B8D"/>
    <w:rsid w:val="005E037C"/>
    <w:rsid w:val="005E070E"/>
    <w:rsid w:val="005E0D8C"/>
    <w:rsid w:val="005E1B55"/>
    <w:rsid w:val="005E1F86"/>
    <w:rsid w:val="005E2C4F"/>
    <w:rsid w:val="005E2D87"/>
    <w:rsid w:val="005E53F8"/>
    <w:rsid w:val="005E5D0E"/>
    <w:rsid w:val="005E67BF"/>
    <w:rsid w:val="005E6F30"/>
    <w:rsid w:val="005E7494"/>
    <w:rsid w:val="005E74AE"/>
    <w:rsid w:val="005E7F23"/>
    <w:rsid w:val="005F0A3C"/>
    <w:rsid w:val="005F0A82"/>
    <w:rsid w:val="005F1346"/>
    <w:rsid w:val="005F13E0"/>
    <w:rsid w:val="005F140B"/>
    <w:rsid w:val="005F18A8"/>
    <w:rsid w:val="005F1963"/>
    <w:rsid w:val="005F1991"/>
    <w:rsid w:val="005F1EE1"/>
    <w:rsid w:val="005F2482"/>
    <w:rsid w:val="005F29F0"/>
    <w:rsid w:val="005F2A30"/>
    <w:rsid w:val="005F475A"/>
    <w:rsid w:val="005F4A89"/>
    <w:rsid w:val="005F565B"/>
    <w:rsid w:val="005F5A65"/>
    <w:rsid w:val="005F5F96"/>
    <w:rsid w:val="005F60B3"/>
    <w:rsid w:val="005F76A2"/>
    <w:rsid w:val="005F7710"/>
    <w:rsid w:val="005F7D17"/>
    <w:rsid w:val="005F7F00"/>
    <w:rsid w:val="006005DE"/>
    <w:rsid w:val="00600B16"/>
    <w:rsid w:val="00600BA5"/>
    <w:rsid w:val="006011A9"/>
    <w:rsid w:val="0060207B"/>
    <w:rsid w:val="00602F9B"/>
    <w:rsid w:val="0060318B"/>
    <w:rsid w:val="0060335F"/>
    <w:rsid w:val="00604068"/>
    <w:rsid w:val="006045C4"/>
    <w:rsid w:val="00604D3B"/>
    <w:rsid w:val="006054D7"/>
    <w:rsid w:val="00606124"/>
    <w:rsid w:val="006067A1"/>
    <w:rsid w:val="00607386"/>
    <w:rsid w:val="00607BF0"/>
    <w:rsid w:val="0061003F"/>
    <w:rsid w:val="00612233"/>
    <w:rsid w:val="006131FD"/>
    <w:rsid w:val="0061493F"/>
    <w:rsid w:val="006149DD"/>
    <w:rsid w:val="0061512E"/>
    <w:rsid w:val="0061601C"/>
    <w:rsid w:val="006169FD"/>
    <w:rsid w:val="00617276"/>
    <w:rsid w:val="00620242"/>
    <w:rsid w:val="00620555"/>
    <w:rsid w:val="00621836"/>
    <w:rsid w:val="0062206D"/>
    <w:rsid w:val="006228F4"/>
    <w:rsid w:val="00622D71"/>
    <w:rsid w:val="0062353A"/>
    <w:rsid w:val="0062561F"/>
    <w:rsid w:val="00625A5F"/>
    <w:rsid w:val="00626571"/>
    <w:rsid w:val="006266A0"/>
    <w:rsid w:val="00627FD0"/>
    <w:rsid w:val="00631177"/>
    <w:rsid w:val="00634297"/>
    <w:rsid w:val="00635658"/>
    <w:rsid w:val="006361C6"/>
    <w:rsid w:val="00636758"/>
    <w:rsid w:val="00640070"/>
    <w:rsid w:val="0064155D"/>
    <w:rsid w:val="00641B59"/>
    <w:rsid w:val="00641C7B"/>
    <w:rsid w:val="006424F2"/>
    <w:rsid w:val="0064451B"/>
    <w:rsid w:val="0064651E"/>
    <w:rsid w:val="00646F63"/>
    <w:rsid w:val="00647170"/>
    <w:rsid w:val="00650907"/>
    <w:rsid w:val="00650DDA"/>
    <w:rsid w:val="0065116B"/>
    <w:rsid w:val="0065122E"/>
    <w:rsid w:val="006514B6"/>
    <w:rsid w:val="00651FFB"/>
    <w:rsid w:val="00653402"/>
    <w:rsid w:val="006541FE"/>
    <w:rsid w:val="00654A47"/>
    <w:rsid w:val="00655355"/>
    <w:rsid w:val="006553F7"/>
    <w:rsid w:val="0065600D"/>
    <w:rsid w:val="00656998"/>
    <w:rsid w:val="00657414"/>
    <w:rsid w:val="0065792B"/>
    <w:rsid w:val="00657CB2"/>
    <w:rsid w:val="00661597"/>
    <w:rsid w:val="00663773"/>
    <w:rsid w:val="006640F9"/>
    <w:rsid w:val="0066452B"/>
    <w:rsid w:val="00665C78"/>
    <w:rsid w:val="0066669A"/>
    <w:rsid w:val="00666AB9"/>
    <w:rsid w:val="006673A4"/>
    <w:rsid w:val="006711C0"/>
    <w:rsid w:val="006714D1"/>
    <w:rsid w:val="006715FF"/>
    <w:rsid w:val="00672123"/>
    <w:rsid w:val="00673804"/>
    <w:rsid w:val="00673A70"/>
    <w:rsid w:val="00673BE4"/>
    <w:rsid w:val="00673ECE"/>
    <w:rsid w:val="0067508F"/>
    <w:rsid w:val="006751B5"/>
    <w:rsid w:val="00676070"/>
    <w:rsid w:val="00676F7A"/>
    <w:rsid w:val="00680091"/>
    <w:rsid w:val="006807E0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45C8"/>
    <w:rsid w:val="00685122"/>
    <w:rsid w:val="006860E9"/>
    <w:rsid w:val="006861E6"/>
    <w:rsid w:val="006865D0"/>
    <w:rsid w:val="00690D05"/>
    <w:rsid w:val="00690D33"/>
    <w:rsid w:val="00691A7B"/>
    <w:rsid w:val="00693EBA"/>
    <w:rsid w:val="00694505"/>
    <w:rsid w:val="006945EA"/>
    <w:rsid w:val="00694BF9"/>
    <w:rsid w:val="00696085"/>
    <w:rsid w:val="006A0B64"/>
    <w:rsid w:val="006A0DCE"/>
    <w:rsid w:val="006A1076"/>
    <w:rsid w:val="006A1FAC"/>
    <w:rsid w:val="006A20FE"/>
    <w:rsid w:val="006A2D70"/>
    <w:rsid w:val="006A36A9"/>
    <w:rsid w:val="006A64AF"/>
    <w:rsid w:val="006A7054"/>
    <w:rsid w:val="006B0DC7"/>
    <w:rsid w:val="006B1661"/>
    <w:rsid w:val="006B2D13"/>
    <w:rsid w:val="006B31BE"/>
    <w:rsid w:val="006B38B9"/>
    <w:rsid w:val="006B40D1"/>
    <w:rsid w:val="006B4251"/>
    <w:rsid w:val="006B4931"/>
    <w:rsid w:val="006B527B"/>
    <w:rsid w:val="006B6173"/>
    <w:rsid w:val="006B667C"/>
    <w:rsid w:val="006B74F1"/>
    <w:rsid w:val="006B7B8C"/>
    <w:rsid w:val="006C1C0B"/>
    <w:rsid w:val="006C4CF1"/>
    <w:rsid w:val="006C55B4"/>
    <w:rsid w:val="006C5E80"/>
    <w:rsid w:val="006C660C"/>
    <w:rsid w:val="006C7E4E"/>
    <w:rsid w:val="006D05CF"/>
    <w:rsid w:val="006D0AE6"/>
    <w:rsid w:val="006D2375"/>
    <w:rsid w:val="006D5858"/>
    <w:rsid w:val="006D5E65"/>
    <w:rsid w:val="006D611E"/>
    <w:rsid w:val="006D759D"/>
    <w:rsid w:val="006D7EF9"/>
    <w:rsid w:val="006E016D"/>
    <w:rsid w:val="006E0941"/>
    <w:rsid w:val="006E0B80"/>
    <w:rsid w:val="006E1F7B"/>
    <w:rsid w:val="006E293B"/>
    <w:rsid w:val="006E2F29"/>
    <w:rsid w:val="006E30A1"/>
    <w:rsid w:val="006E35A1"/>
    <w:rsid w:val="006E39C5"/>
    <w:rsid w:val="006E411B"/>
    <w:rsid w:val="006E4B05"/>
    <w:rsid w:val="006E4D85"/>
    <w:rsid w:val="006E66EE"/>
    <w:rsid w:val="006E7147"/>
    <w:rsid w:val="006E758B"/>
    <w:rsid w:val="006E75D7"/>
    <w:rsid w:val="006F08D9"/>
    <w:rsid w:val="006F0A63"/>
    <w:rsid w:val="006F1C26"/>
    <w:rsid w:val="006F1C4A"/>
    <w:rsid w:val="006F206C"/>
    <w:rsid w:val="006F2F21"/>
    <w:rsid w:val="006F3206"/>
    <w:rsid w:val="006F6464"/>
    <w:rsid w:val="006F6EBD"/>
    <w:rsid w:val="006F7150"/>
    <w:rsid w:val="006F728E"/>
    <w:rsid w:val="006F7491"/>
    <w:rsid w:val="006F7AFF"/>
    <w:rsid w:val="00701B65"/>
    <w:rsid w:val="00701CEF"/>
    <w:rsid w:val="00703F62"/>
    <w:rsid w:val="00704036"/>
    <w:rsid w:val="00704206"/>
    <w:rsid w:val="007048E1"/>
    <w:rsid w:val="00704905"/>
    <w:rsid w:val="00706592"/>
    <w:rsid w:val="007066B3"/>
    <w:rsid w:val="00706CCF"/>
    <w:rsid w:val="00707D40"/>
    <w:rsid w:val="00710AEE"/>
    <w:rsid w:val="00711481"/>
    <w:rsid w:val="00712014"/>
    <w:rsid w:val="00712618"/>
    <w:rsid w:val="00713002"/>
    <w:rsid w:val="007136D5"/>
    <w:rsid w:val="0071446A"/>
    <w:rsid w:val="007148DE"/>
    <w:rsid w:val="00717D79"/>
    <w:rsid w:val="00720A65"/>
    <w:rsid w:val="00722167"/>
    <w:rsid w:val="00722A28"/>
    <w:rsid w:val="00723DCD"/>
    <w:rsid w:val="00724C81"/>
    <w:rsid w:val="007257F1"/>
    <w:rsid w:val="00726006"/>
    <w:rsid w:val="0072736E"/>
    <w:rsid w:val="007275B5"/>
    <w:rsid w:val="00730535"/>
    <w:rsid w:val="00730B1E"/>
    <w:rsid w:val="00732BD2"/>
    <w:rsid w:val="0073321D"/>
    <w:rsid w:val="00734A44"/>
    <w:rsid w:val="00734D15"/>
    <w:rsid w:val="00734D71"/>
    <w:rsid w:val="00734F29"/>
    <w:rsid w:val="00734F2B"/>
    <w:rsid w:val="00735083"/>
    <w:rsid w:val="00735103"/>
    <w:rsid w:val="00735A62"/>
    <w:rsid w:val="00735CD9"/>
    <w:rsid w:val="00736A32"/>
    <w:rsid w:val="00740077"/>
    <w:rsid w:val="007410E3"/>
    <w:rsid w:val="007411FA"/>
    <w:rsid w:val="0074151C"/>
    <w:rsid w:val="00743327"/>
    <w:rsid w:val="007435B1"/>
    <w:rsid w:val="00744419"/>
    <w:rsid w:val="00744726"/>
    <w:rsid w:val="0074608D"/>
    <w:rsid w:val="00746D1D"/>
    <w:rsid w:val="00747708"/>
    <w:rsid w:val="00747B2E"/>
    <w:rsid w:val="00747F9B"/>
    <w:rsid w:val="00750006"/>
    <w:rsid w:val="007501B7"/>
    <w:rsid w:val="00750DE1"/>
    <w:rsid w:val="00751784"/>
    <w:rsid w:val="00751A3C"/>
    <w:rsid w:val="00751FB2"/>
    <w:rsid w:val="0075219F"/>
    <w:rsid w:val="00752864"/>
    <w:rsid w:val="00753BB4"/>
    <w:rsid w:val="00753D57"/>
    <w:rsid w:val="00753E9E"/>
    <w:rsid w:val="00756185"/>
    <w:rsid w:val="00756C80"/>
    <w:rsid w:val="00757170"/>
    <w:rsid w:val="00760331"/>
    <w:rsid w:val="0076166B"/>
    <w:rsid w:val="00761C21"/>
    <w:rsid w:val="00762BCF"/>
    <w:rsid w:val="00763B8A"/>
    <w:rsid w:val="007650B9"/>
    <w:rsid w:val="00766A95"/>
    <w:rsid w:val="00766AB7"/>
    <w:rsid w:val="00766E09"/>
    <w:rsid w:val="007673F6"/>
    <w:rsid w:val="007677C9"/>
    <w:rsid w:val="00767E9E"/>
    <w:rsid w:val="007702F7"/>
    <w:rsid w:val="00770AA3"/>
    <w:rsid w:val="00770C07"/>
    <w:rsid w:val="00773A9F"/>
    <w:rsid w:val="007749FB"/>
    <w:rsid w:val="007750C5"/>
    <w:rsid w:val="007760DA"/>
    <w:rsid w:val="00776B06"/>
    <w:rsid w:val="00776E52"/>
    <w:rsid w:val="00780771"/>
    <w:rsid w:val="00780CDA"/>
    <w:rsid w:val="00780E84"/>
    <w:rsid w:val="00781F95"/>
    <w:rsid w:val="007823B6"/>
    <w:rsid w:val="00782F9C"/>
    <w:rsid w:val="007835F1"/>
    <w:rsid w:val="00783B0C"/>
    <w:rsid w:val="00783DFE"/>
    <w:rsid w:val="00784623"/>
    <w:rsid w:val="0078496A"/>
    <w:rsid w:val="00785797"/>
    <w:rsid w:val="00786272"/>
    <w:rsid w:val="00786344"/>
    <w:rsid w:val="00786BD3"/>
    <w:rsid w:val="00787DA2"/>
    <w:rsid w:val="007921D6"/>
    <w:rsid w:val="00792A34"/>
    <w:rsid w:val="00792AB7"/>
    <w:rsid w:val="00792ED9"/>
    <w:rsid w:val="0079358B"/>
    <w:rsid w:val="00793F90"/>
    <w:rsid w:val="00794A9D"/>
    <w:rsid w:val="0079615C"/>
    <w:rsid w:val="007968FF"/>
    <w:rsid w:val="00796A46"/>
    <w:rsid w:val="00797121"/>
    <w:rsid w:val="00797539"/>
    <w:rsid w:val="00797A66"/>
    <w:rsid w:val="007A075E"/>
    <w:rsid w:val="007A0E41"/>
    <w:rsid w:val="007A14CE"/>
    <w:rsid w:val="007A17C0"/>
    <w:rsid w:val="007A20BD"/>
    <w:rsid w:val="007A243E"/>
    <w:rsid w:val="007A3680"/>
    <w:rsid w:val="007A4228"/>
    <w:rsid w:val="007A4785"/>
    <w:rsid w:val="007A49F7"/>
    <w:rsid w:val="007A6203"/>
    <w:rsid w:val="007A7948"/>
    <w:rsid w:val="007B022E"/>
    <w:rsid w:val="007B0700"/>
    <w:rsid w:val="007B08CC"/>
    <w:rsid w:val="007B0AB2"/>
    <w:rsid w:val="007B13FE"/>
    <w:rsid w:val="007B1D6C"/>
    <w:rsid w:val="007B293D"/>
    <w:rsid w:val="007B2BEE"/>
    <w:rsid w:val="007B2DAC"/>
    <w:rsid w:val="007B3F8A"/>
    <w:rsid w:val="007B42C9"/>
    <w:rsid w:val="007B54BA"/>
    <w:rsid w:val="007B6046"/>
    <w:rsid w:val="007B7494"/>
    <w:rsid w:val="007B757E"/>
    <w:rsid w:val="007B7F4E"/>
    <w:rsid w:val="007C027A"/>
    <w:rsid w:val="007C072B"/>
    <w:rsid w:val="007C293F"/>
    <w:rsid w:val="007C2A16"/>
    <w:rsid w:val="007C2F6D"/>
    <w:rsid w:val="007C347F"/>
    <w:rsid w:val="007C35E1"/>
    <w:rsid w:val="007C3D2D"/>
    <w:rsid w:val="007C492A"/>
    <w:rsid w:val="007C57D4"/>
    <w:rsid w:val="007C7799"/>
    <w:rsid w:val="007D394F"/>
    <w:rsid w:val="007D3A25"/>
    <w:rsid w:val="007D42A4"/>
    <w:rsid w:val="007D4D18"/>
    <w:rsid w:val="007D576D"/>
    <w:rsid w:val="007D66E4"/>
    <w:rsid w:val="007D6FD0"/>
    <w:rsid w:val="007E008A"/>
    <w:rsid w:val="007E0407"/>
    <w:rsid w:val="007E0BF4"/>
    <w:rsid w:val="007E151C"/>
    <w:rsid w:val="007E1633"/>
    <w:rsid w:val="007E1B63"/>
    <w:rsid w:val="007E3180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D7F"/>
    <w:rsid w:val="007F0EB8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7F19"/>
    <w:rsid w:val="0080085E"/>
    <w:rsid w:val="00800E7A"/>
    <w:rsid w:val="00800F05"/>
    <w:rsid w:val="008018AC"/>
    <w:rsid w:val="008018EB"/>
    <w:rsid w:val="008019DB"/>
    <w:rsid w:val="008025EC"/>
    <w:rsid w:val="0080406E"/>
    <w:rsid w:val="00805700"/>
    <w:rsid w:val="0080598F"/>
    <w:rsid w:val="00806636"/>
    <w:rsid w:val="00806C1C"/>
    <w:rsid w:val="00807009"/>
    <w:rsid w:val="00810660"/>
    <w:rsid w:val="00811546"/>
    <w:rsid w:val="00813792"/>
    <w:rsid w:val="00814235"/>
    <w:rsid w:val="0081424D"/>
    <w:rsid w:val="00814909"/>
    <w:rsid w:val="008160B4"/>
    <w:rsid w:val="0081622D"/>
    <w:rsid w:val="008162E2"/>
    <w:rsid w:val="008164F7"/>
    <w:rsid w:val="00817AC1"/>
    <w:rsid w:val="008201E3"/>
    <w:rsid w:val="00820D14"/>
    <w:rsid w:val="00820E41"/>
    <w:rsid w:val="00822018"/>
    <w:rsid w:val="00822A71"/>
    <w:rsid w:val="008234CA"/>
    <w:rsid w:val="00823E33"/>
    <w:rsid w:val="00826486"/>
    <w:rsid w:val="00826B8A"/>
    <w:rsid w:val="00826CE7"/>
    <w:rsid w:val="00831400"/>
    <w:rsid w:val="008338F9"/>
    <w:rsid w:val="008339B6"/>
    <w:rsid w:val="00833FFD"/>
    <w:rsid w:val="00834C54"/>
    <w:rsid w:val="00834FA1"/>
    <w:rsid w:val="008369D0"/>
    <w:rsid w:val="00836E6A"/>
    <w:rsid w:val="00837567"/>
    <w:rsid w:val="00837619"/>
    <w:rsid w:val="00837C11"/>
    <w:rsid w:val="00840694"/>
    <w:rsid w:val="0084080E"/>
    <w:rsid w:val="00840FF4"/>
    <w:rsid w:val="008411D2"/>
    <w:rsid w:val="00841F89"/>
    <w:rsid w:val="00842195"/>
    <w:rsid w:val="00842F9C"/>
    <w:rsid w:val="00844514"/>
    <w:rsid w:val="008450AA"/>
    <w:rsid w:val="008451FB"/>
    <w:rsid w:val="008463CF"/>
    <w:rsid w:val="00847798"/>
    <w:rsid w:val="00847A25"/>
    <w:rsid w:val="00847EF2"/>
    <w:rsid w:val="008504F6"/>
    <w:rsid w:val="00852168"/>
    <w:rsid w:val="0085238F"/>
    <w:rsid w:val="00852578"/>
    <w:rsid w:val="0085271A"/>
    <w:rsid w:val="008530F3"/>
    <w:rsid w:val="00853432"/>
    <w:rsid w:val="00854616"/>
    <w:rsid w:val="00856889"/>
    <w:rsid w:val="00856C01"/>
    <w:rsid w:val="00857458"/>
    <w:rsid w:val="00857D4B"/>
    <w:rsid w:val="00860778"/>
    <w:rsid w:val="008613F8"/>
    <w:rsid w:val="00862640"/>
    <w:rsid w:val="00862AEF"/>
    <w:rsid w:val="00863572"/>
    <w:rsid w:val="0086381F"/>
    <w:rsid w:val="0086411C"/>
    <w:rsid w:val="00864888"/>
    <w:rsid w:val="00864C9E"/>
    <w:rsid w:val="008653F8"/>
    <w:rsid w:val="00865B88"/>
    <w:rsid w:val="00866FB8"/>
    <w:rsid w:val="0086727A"/>
    <w:rsid w:val="00867DA8"/>
    <w:rsid w:val="00871775"/>
    <w:rsid w:val="0087303D"/>
    <w:rsid w:val="00873134"/>
    <w:rsid w:val="008731A6"/>
    <w:rsid w:val="00874858"/>
    <w:rsid w:val="00874DAC"/>
    <w:rsid w:val="00874E8D"/>
    <w:rsid w:val="00875817"/>
    <w:rsid w:val="00875BC2"/>
    <w:rsid w:val="00875CAF"/>
    <w:rsid w:val="00875D00"/>
    <w:rsid w:val="00875FDD"/>
    <w:rsid w:val="0087653F"/>
    <w:rsid w:val="00877A5D"/>
    <w:rsid w:val="00877AAE"/>
    <w:rsid w:val="00877E04"/>
    <w:rsid w:val="00880ADD"/>
    <w:rsid w:val="008812FE"/>
    <w:rsid w:val="00881A61"/>
    <w:rsid w:val="00883456"/>
    <w:rsid w:val="00883789"/>
    <w:rsid w:val="0088392D"/>
    <w:rsid w:val="00883F10"/>
    <w:rsid w:val="0088401A"/>
    <w:rsid w:val="00885400"/>
    <w:rsid w:val="0088690D"/>
    <w:rsid w:val="00887289"/>
    <w:rsid w:val="00890329"/>
    <w:rsid w:val="0089051F"/>
    <w:rsid w:val="008915B8"/>
    <w:rsid w:val="008926E9"/>
    <w:rsid w:val="008926EF"/>
    <w:rsid w:val="00892CF4"/>
    <w:rsid w:val="008935A4"/>
    <w:rsid w:val="00894A2A"/>
    <w:rsid w:val="008956F3"/>
    <w:rsid w:val="00896E33"/>
    <w:rsid w:val="00897B34"/>
    <w:rsid w:val="008A0C63"/>
    <w:rsid w:val="008A1B54"/>
    <w:rsid w:val="008A2049"/>
    <w:rsid w:val="008A23CA"/>
    <w:rsid w:val="008A2524"/>
    <w:rsid w:val="008A2914"/>
    <w:rsid w:val="008A2C22"/>
    <w:rsid w:val="008A3A26"/>
    <w:rsid w:val="008A4B53"/>
    <w:rsid w:val="008A547D"/>
    <w:rsid w:val="008A6156"/>
    <w:rsid w:val="008A7DB8"/>
    <w:rsid w:val="008B0171"/>
    <w:rsid w:val="008B132F"/>
    <w:rsid w:val="008B1725"/>
    <w:rsid w:val="008B1AA7"/>
    <w:rsid w:val="008B2A6A"/>
    <w:rsid w:val="008B2E67"/>
    <w:rsid w:val="008B36FC"/>
    <w:rsid w:val="008B4BCB"/>
    <w:rsid w:val="008B59C0"/>
    <w:rsid w:val="008B5FB6"/>
    <w:rsid w:val="008C05BF"/>
    <w:rsid w:val="008C1306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0F08"/>
    <w:rsid w:val="008D274C"/>
    <w:rsid w:val="008D34A3"/>
    <w:rsid w:val="008D34C7"/>
    <w:rsid w:val="008D424B"/>
    <w:rsid w:val="008D469D"/>
    <w:rsid w:val="008D4ABD"/>
    <w:rsid w:val="008D579E"/>
    <w:rsid w:val="008D65F0"/>
    <w:rsid w:val="008D6621"/>
    <w:rsid w:val="008D6AF1"/>
    <w:rsid w:val="008D744F"/>
    <w:rsid w:val="008D7AD7"/>
    <w:rsid w:val="008D7EC3"/>
    <w:rsid w:val="008E02A2"/>
    <w:rsid w:val="008E2E90"/>
    <w:rsid w:val="008E3D43"/>
    <w:rsid w:val="008E3F86"/>
    <w:rsid w:val="008E77DA"/>
    <w:rsid w:val="008F1233"/>
    <w:rsid w:val="008F12B7"/>
    <w:rsid w:val="008F18A9"/>
    <w:rsid w:val="008F1CFF"/>
    <w:rsid w:val="008F25F2"/>
    <w:rsid w:val="008F2F3A"/>
    <w:rsid w:val="008F4F2E"/>
    <w:rsid w:val="008F5127"/>
    <w:rsid w:val="008F5431"/>
    <w:rsid w:val="008F54E0"/>
    <w:rsid w:val="008F6178"/>
    <w:rsid w:val="008F6288"/>
    <w:rsid w:val="008F7257"/>
    <w:rsid w:val="00901587"/>
    <w:rsid w:val="00903398"/>
    <w:rsid w:val="009043EB"/>
    <w:rsid w:val="009044E5"/>
    <w:rsid w:val="00904F79"/>
    <w:rsid w:val="009050F5"/>
    <w:rsid w:val="009066FD"/>
    <w:rsid w:val="00907670"/>
    <w:rsid w:val="009104AB"/>
    <w:rsid w:val="00911666"/>
    <w:rsid w:val="00911E61"/>
    <w:rsid w:val="00912C34"/>
    <w:rsid w:val="00913BEA"/>
    <w:rsid w:val="009145EC"/>
    <w:rsid w:val="00915ACA"/>
    <w:rsid w:val="00916558"/>
    <w:rsid w:val="009166FA"/>
    <w:rsid w:val="0092270E"/>
    <w:rsid w:val="00922DD3"/>
    <w:rsid w:val="009245B8"/>
    <w:rsid w:val="00926892"/>
    <w:rsid w:val="00926FB9"/>
    <w:rsid w:val="009312A3"/>
    <w:rsid w:val="0093160E"/>
    <w:rsid w:val="009317F3"/>
    <w:rsid w:val="00932660"/>
    <w:rsid w:val="00932A4F"/>
    <w:rsid w:val="00932EFC"/>
    <w:rsid w:val="00933259"/>
    <w:rsid w:val="00933900"/>
    <w:rsid w:val="00933A52"/>
    <w:rsid w:val="0093634B"/>
    <w:rsid w:val="009367C4"/>
    <w:rsid w:val="0094218F"/>
    <w:rsid w:val="00943450"/>
    <w:rsid w:val="00943D47"/>
    <w:rsid w:val="00943FE7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140"/>
    <w:rsid w:val="00953238"/>
    <w:rsid w:val="00955E08"/>
    <w:rsid w:val="00956616"/>
    <w:rsid w:val="00956F1E"/>
    <w:rsid w:val="009573A9"/>
    <w:rsid w:val="00957689"/>
    <w:rsid w:val="00957EFE"/>
    <w:rsid w:val="00960252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70428"/>
    <w:rsid w:val="0097137C"/>
    <w:rsid w:val="00971400"/>
    <w:rsid w:val="009718F0"/>
    <w:rsid w:val="00973781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1E31"/>
    <w:rsid w:val="00982AEA"/>
    <w:rsid w:val="00985931"/>
    <w:rsid w:val="009860F2"/>
    <w:rsid w:val="009875B2"/>
    <w:rsid w:val="00987ABF"/>
    <w:rsid w:val="00987CFB"/>
    <w:rsid w:val="00991248"/>
    <w:rsid w:val="0099141A"/>
    <w:rsid w:val="0099191A"/>
    <w:rsid w:val="009923AC"/>
    <w:rsid w:val="009958B7"/>
    <w:rsid w:val="009A04F2"/>
    <w:rsid w:val="009A1A1F"/>
    <w:rsid w:val="009A2361"/>
    <w:rsid w:val="009A2B2D"/>
    <w:rsid w:val="009A3DC5"/>
    <w:rsid w:val="009A43C9"/>
    <w:rsid w:val="009A45DC"/>
    <w:rsid w:val="009A4DA2"/>
    <w:rsid w:val="009A6055"/>
    <w:rsid w:val="009B10CE"/>
    <w:rsid w:val="009B120E"/>
    <w:rsid w:val="009B19A2"/>
    <w:rsid w:val="009B1A55"/>
    <w:rsid w:val="009B1E16"/>
    <w:rsid w:val="009B2526"/>
    <w:rsid w:val="009B2E78"/>
    <w:rsid w:val="009B377D"/>
    <w:rsid w:val="009B3B61"/>
    <w:rsid w:val="009B3E16"/>
    <w:rsid w:val="009B5037"/>
    <w:rsid w:val="009B517B"/>
    <w:rsid w:val="009B5A30"/>
    <w:rsid w:val="009B5E48"/>
    <w:rsid w:val="009C1660"/>
    <w:rsid w:val="009C1A33"/>
    <w:rsid w:val="009C289C"/>
    <w:rsid w:val="009C3CF4"/>
    <w:rsid w:val="009C4AF9"/>
    <w:rsid w:val="009C6054"/>
    <w:rsid w:val="009C61D5"/>
    <w:rsid w:val="009C6427"/>
    <w:rsid w:val="009C6F1C"/>
    <w:rsid w:val="009C76E8"/>
    <w:rsid w:val="009C7AED"/>
    <w:rsid w:val="009D082E"/>
    <w:rsid w:val="009D19AB"/>
    <w:rsid w:val="009D1A39"/>
    <w:rsid w:val="009D20E2"/>
    <w:rsid w:val="009D2574"/>
    <w:rsid w:val="009D2840"/>
    <w:rsid w:val="009D374B"/>
    <w:rsid w:val="009D4069"/>
    <w:rsid w:val="009D5920"/>
    <w:rsid w:val="009D5D2D"/>
    <w:rsid w:val="009D6128"/>
    <w:rsid w:val="009D6360"/>
    <w:rsid w:val="009D6610"/>
    <w:rsid w:val="009D70C1"/>
    <w:rsid w:val="009D762B"/>
    <w:rsid w:val="009E2C80"/>
    <w:rsid w:val="009E3B9C"/>
    <w:rsid w:val="009E4060"/>
    <w:rsid w:val="009E5AAA"/>
    <w:rsid w:val="009E695B"/>
    <w:rsid w:val="009F014C"/>
    <w:rsid w:val="009F0701"/>
    <w:rsid w:val="009F1EA6"/>
    <w:rsid w:val="009F1FC4"/>
    <w:rsid w:val="009F234D"/>
    <w:rsid w:val="009F25DB"/>
    <w:rsid w:val="009F4714"/>
    <w:rsid w:val="009F4BA0"/>
    <w:rsid w:val="009F5366"/>
    <w:rsid w:val="009F5825"/>
    <w:rsid w:val="009F5D7F"/>
    <w:rsid w:val="009F5DE7"/>
    <w:rsid w:val="009F7281"/>
    <w:rsid w:val="009F7A1E"/>
    <w:rsid w:val="00A0011C"/>
    <w:rsid w:val="00A003FA"/>
    <w:rsid w:val="00A04D18"/>
    <w:rsid w:val="00A0779B"/>
    <w:rsid w:val="00A1038D"/>
    <w:rsid w:val="00A10939"/>
    <w:rsid w:val="00A1204D"/>
    <w:rsid w:val="00A127F3"/>
    <w:rsid w:val="00A13081"/>
    <w:rsid w:val="00A13487"/>
    <w:rsid w:val="00A135C6"/>
    <w:rsid w:val="00A13B5C"/>
    <w:rsid w:val="00A1501D"/>
    <w:rsid w:val="00A15C74"/>
    <w:rsid w:val="00A16886"/>
    <w:rsid w:val="00A17339"/>
    <w:rsid w:val="00A17A60"/>
    <w:rsid w:val="00A20537"/>
    <w:rsid w:val="00A21186"/>
    <w:rsid w:val="00A212DD"/>
    <w:rsid w:val="00A21328"/>
    <w:rsid w:val="00A22D6B"/>
    <w:rsid w:val="00A256AA"/>
    <w:rsid w:val="00A25E48"/>
    <w:rsid w:val="00A25E7D"/>
    <w:rsid w:val="00A274EC"/>
    <w:rsid w:val="00A2797A"/>
    <w:rsid w:val="00A30A44"/>
    <w:rsid w:val="00A31105"/>
    <w:rsid w:val="00A33430"/>
    <w:rsid w:val="00A338BD"/>
    <w:rsid w:val="00A34104"/>
    <w:rsid w:val="00A344DB"/>
    <w:rsid w:val="00A34906"/>
    <w:rsid w:val="00A35C6D"/>
    <w:rsid w:val="00A36539"/>
    <w:rsid w:val="00A36D00"/>
    <w:rsid w:val="00A37193"/>
    <w:rsid w:val="00A37D84"/>
    <w:rsid w:val="00A40A3E"/>
    <w:rsid w:val="00A41CDF"/>
    <w:rsid w:val="00A4220C"/>
    <w:rsid w:val="00A427D5"/>
    <w:rsid w:val="00A42C6E"/>
    <w:rsid w:val="00A439AC"/>
    <w:rsid w:val="00A43F6A"/>
    <w:rsid w:val="00A43F8D"/>
    <w:rsid w:val="00A46058"/>
    <w:rsid w:val="00A46261"/>
    <w:rsid w:val="00A46326"/>
    <w:rsid w:val="00A46933"/>
    <w:rsid w:val="00A46A91"/>
    <w:rsid w:val="00A46B9F"/>
    <w:rsid w:val="00A471B3"/>
    <w:rsid w:val="00A4755C"/>
    <w:rsid w:val="00A50757"/>
    <w:rsid w:val="00A5076A"/>
    <w:rsid w:val="00A514B6"/>
    <w:rsid w:val="00A52282"/>
    <w:rsid w:val="00A53681"/>
    <w:rsid w:val="00A5396B"/>
    <w:rsid w:val="00A55944"/>
    <w:rsid w:val="00A57111"/>
    <w:rsid w:val="00A60673"/>
    <w:rsid w:val="00A61558"/>
    <w:rsid w:val="00A615F7"/>
    <w:rsid w:val="00A61E8A"/>
    <w:rsid w:val="00A62014"/>
    <w:rsid w:val="00A623D7"/>
    <w:rsid w:val="00A62ECC"/>
    <w:rsid w:val="00A62F71"/>
    <w:rsid w:val="00A64E87"/>
    <w:rsid w:val="00A65294"/>
    <w:rsid w:val="00A65386"/>
    <w:rsid w:val="00A6569A"/>
    <w:rsid w:val="00A65A82"/>
    <w:rsid w:val="00A65AFB"/>
    <w:rsid w:val="00A665DF"/>
    <w:rsid w:val="00A66AA1"/>
    <w:rsid w:val="00A67C37"/>
    <w:rsid w:val="00A67F6C"/>
    <w:rsid w:val="00A73029"/>
    <w:rsid w:val="00A734FB"/>
    <w:rsid w:val="00A737B7"/>
    <w:rsid w:val="00A767F2"/>
    <w:rsid w:val="00A76EE5"/>
    <w:rsid w:val="00A77F67"/>
    <w:rsid w:val="00A81956"/>
    <w:rsid w:val="00A826AD"/>
    <w:rsid w:val="00A8451F"/>
    <w:rsid w:val="00A8471D"/>
    <w:rsid w:val="00A864D1"/>
    <w:rsid w:val="00A86A19"/>
    <w:rsid w:val="00A86A89"/>
    <w:rsid w:val="00A86E85"/>
    <w:rsid w:val="00A870D3"/>
    <w:rsid w:val="00A874B8"/>
    <w:rsid w:val="00A8761F"/>
    <w:rsid w:val="00A9033C"/>
    <w:rsid w:val="00A908B1"/>
    <w:rsid w:val="00A924D2"/>
    <w:rsid w:val="00A92BA2"/>
    <w:rsid w:val="00A940BE"/>
    <w:rsid w:val="00A94DD6"/>
    <w:rsid w:val="00A94FD4"/>
    <w:rsid w:val="00A95A01"/>
    <w:rsid w:val="00A95C3A"/>
    <w:rsid w:val="00A96041"/>
    <w:rsid w:val="00A96C7F"/>
    <w:rsid w:val="00A97224"/>
    <w:rsid w:val="00A97617"/>
    <w:rsid w:val="00A97723"/>
    <w:rsid w:val="00A977F5"/>
    <w:rsid w:val="00AA11CA"/>
    <w:rsid w:val="00AA237B"/>
    <w:rsid w:val="00AA483F"/>
    <w:rsid w:val="00AA4C21"/>
    <w:rsid w:val="00AA5BF2"/>
    <w:rsid w:val="00AA6966"/>
    <w:rsid w:val="00AA7261"/>
    <w:rsid w:val="00AA73EB"/>
    <w:rsid w:val="00AA77DC"/>
    <w:rsid w:val="00AA7B22"/>
    <w:rsid w:val="00AA7EEF"/>
    <w:rsid w:val="00AB0F84"/>
    <w:rsid w:val="00AB4785"/>
    <w:rsid w:val="00AB7CCB"/>
    <w:rsid w:val="00AC03EE"/>
    <w:rsid w:val="00AC0CC1"/>
    <w:rsid w:val="00AC11AB"/>
    <w:rsid w:val="00AC1D0A"/>
    <w:rsid w:val="00AC36EC"/>
    <w:rsid w:val="00AC3F9A"/>
    <w:rsid w:val="00AC40AE"/>
    <w:rsid w:val="00AC5333"/>
    <w:rsid w:val="00AC56D9"/>
    <w:rsid w:val="00AC5F0C"/>
    <w:rsid w:val="00AC60F0"/>
    <w:rsid w:val="00AC65E1"/>
    <w:rsid w:val="00AC766D"/>
    <w:rsid w:val="00AC76D2"/>
    <w:rsid w:val="00AD0A87"/>
    <w:rsid w:val="00AD0E48"/>
    <w:rsid w:val="00AD0E75"/>
    <w:rsid w:val="00AD1529"/>
    <w:rsid w:val="00AD312E"/>
    <w:rsid w:val="00AD44C5"/>
    <w:rsid w:val="00AD48A7"/>
    <w:rsid w:val="00AD4975"/>
    <w:rsid w:val="00AD5467"/>
    <w:rsid w:val="00AD68AC"/>
    <w:rsid w:val="00AD7C78"/>
    <w:rsid w:val="00AD7EE0"/>
    <w:rsid w:val="00AE0128"/>
    <w:rsid w:val="00AE0180"/>
    <w:rsid w:val="00AE11AF"/>
    <w:rsid w:val="00AE3EC9"/>
    <w:rsid w:val="00AE4B44"/>
    <w:rsid w:val="00AE4E3F"/>
    <w:rsid w:val="00AE4F7C"/>
    <w:rsid w:val="00AE60B2"/>
    <w:rsid w:val="00AE64BD"/>
    <w:rsid w:val="00AE65F9"/>
    <w:rsid w:val="00AE6BB6"/>
    <w:rsid w:val="00AE7704"/>
    <w:rsid w:val="00AE7B44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364"/>
    <w:rsid w:val="00AF581B"/>
    <w:rsid w:val="00AF5FB3"/>
    <w:rsid w:val="00AF6090"/>
    <w:rsid w:val="00AF62A4"/>
    <w:rsid w:val="00AF6F98"/>
    <w:rsid w:val="00AF72E2"/>
    <w:rsid w:val="00AF755B"/>
    <w:rsid w:val="00B00362"/>
    <w:rsid w:val="00B009D8"/>
    <w:rsid w:val="00B0145A"/>
    <w:rsid w:val="00B01A85"/>
    <w:rsid w:val="00B01E91"/>
    <w:rsid w:val="00B03510"/>
    <w:rsid w:val="00B046FE"/>
    <w:rsid w:val="00B0486B"/>
    <w:rsid w:val="00B0660F"/>
    <w:rsid w:val="00B073DD"/>
    <w:rsid w:val="00B10B0D"/>
    <w:rsid w:val="00B12095"/>
    <w:rsid w:val="00B129D5"/>
    <w:rsid w:val="00B13ABC"/>
    <w:rsid w:val="00B14FD7"/>
    <w:rsid w:val="00B167BD"/>
    <w:rsid w:val="00B17656"/>
    <w:rsid w:val="00B2017B"/>
    <w:rsid w:val="00B2055E"/>
    <w:rsid w:val="00B20A1A"/>
    <w:rsid w:val="00B21F0D"/>
    <w:rsid w:val="00B21FA1"/>
    <w:rsid w:val="00B23243"/>
    <w:rsid w:val="00B25308"/>
    <w:rsid w:val="00B25908"/>
    <w:rsid w:val="00B3034B"/>
    <w:rsid w:val="00B30EC4"/>
    <w:rsid w:val="00B31800"/>
    <w:rsid w:val="00B31CD5"/>
    <w:rsid w:val="00B32B41"/>
    <w:rsid w:val="00B33723"/>
    <w:rsid w:val="00B33A53"/>
    <w:rsid w:val="00B354FC"/>
    <w:rsid w:val="00B356E5"/>
    <w:rsid w:val="00B35864"/>
    <w:rsid w:val="00B36C08"/>
    <w:rsid w:val="00B377D5"/>
    <w:rsid w:val="00B37A7E"/>
    <w:rsid w:val="00B401E3"/>
    <w:rsid w:val="00B4078F"/>
    <w:rsid w:val="00B40E34"/>
    <w:rsid w:val="00B41081"/>
    <w:rsid w:val="00B417FD"/>
    <w:rsid w:val="00B423B8"/>
    <w:rsid w:val="00B439D7"/>
    <w:rsid w:val="00B43A5F"/>
    <w:rsid w:val="00B449E6"/>
    <w:rsid w:val="00B4636C"/>
    <w:rsid w:val="00B466DA"/>
    <w:rsid w:val="00B47085"/>
    <w:rsid w:val="00B47407"/>
    <w:rsid w:val="00B47966"/>
    <w:rsid w:val="00B50CB1"/>
    <w:rsid w:val="00B50D5F"/>
    <w:rsid w:val="00B528AD"/>
    <w:rsid w:val="00B52BC7"/>
    <w:rsid w:val="00B533BF"/>
    <w:rsid w:val="00B53643"/>
    <w:rsid w:val="00B53AA3"/>
    <w:rsid w:val="00B547F0"/>
    <w:rsid w:val="00B54D9A"/>
    <w:rsid w:val="00B54F5B"/>
    <w:rsid w:val="00B55394"/>
    <w:rsid w:val="00B55A9F"/>
    <w:rsid w:val="00B55D73"/>
    <w:rsid w:val="00B5650B"/>
    <w:rsid w:val="00B56BA8"/>
    <w:rsid w:val="00B56E5F"/>
    <w:rsid w:val="00B573D1"/>
    <w:rsid w:val="00B57522"/>
    <w:rsid w:val="00B60640"/>
    <w:rsid w:val="00B607FB"/>
    <w:rsid w:val="00B616EE"/>
    <w:rsid w:val="00B61BB8"/>
    <w:rsid w:val="00B61BC0"/>
    <w:rsid w:val="00B61F7E"/>
    <w:rsid w:val="00B62549"/>
    <w:rsid w:val="00B630CA"/>
    <w:rsid w:val="00B6405F"/>
    <w:rsid w:val="00B64613"/>
    <w:rsid w:val="00B648A8"/>
    <w:rsid w:val="00B64927"/>
    <w:rsid w:val="00B64968"/>
    <w:rsid w:val="00B656BE"/>
    <w:rsid w:val="00B65765"/>
    <w:rsid w:val="00B677A8"/>
    <w:rsid w:val="00B70729"/>
    <w:rsid w:val="00B70748"/>
    <w:rsid w:val="00B717E1"/>
    <w:rsid w:val="00B71B82"/>
    <w:rsid w:val="00B7236F"/>
    <w:rsid w:val="00B72742"/>
    <w:rsid w:val="00B72CA0"/>
    <w:rsid w:val="00B73D9A"/>
    <w:rsid w:val="00B7435A"/>
    <w:rsid w:val="00B748B2"/>
    <w:rsid w:val="00B74F5A"/>
    <w:rsid w:val="00B759E2"/>
    <w:rsid w:val="00B76D31"/>
    <w:rsid w:val="00B80E7B"/>
    <w:rsid w:val="00B81241"/>
    <w:rsid w:val="00B81D07"/>
    <w:rsid w:val="00B82634"/>
    <w:rsid w:val="00B83A3E"/>
    <w:rsid w:val="00B8444F"/>
    <w:rsid w:val="00B84CB4"/>
    <w:rsid w:val="00B86F1D"/>
    <w:rsid w:val="00B87324"/>
    <w:rsid w:val="00B87E91"/>
    <w:rsid w:val="00B910C2"/>
    <w:rsid w:val="00B91CA0"/>
    <w:rsid w:val="00B92652"/>
    <w:rsid w:val="00B92845"/>
    <w:rsid w:val="00B94BC5"/>
    <w:rsid w:val="00B950EA"/>
    <w:rsid w:val="00B951FA"/>
    <w:rsid w:val="00B96705"/>
    <w:rsid w:val="00BA0402"/>
    <w:rsid w:val="00BA203F"/>
    <w:rsid w:val="00BA2971"/>
    <w:rsid w:val="00BA3F36"/>
    <w:rsid w:val="00BA4074"/>
    <w:rsid w:val="00BA4300"/>
    <w:rsid w:val="00BA444E"/>
    <w:rsid w:val="00BA4FFC"/>
    <w:rsid w:val="00BA6395"/>
    <w:rsid w:val="00BA6E34"/>
    <w:rsid w:val="00BB09C6"/>
    <w:rsid w:val="00BB16A4"/>
    <w:rsid w:val="00BB1875"/>
    <w:rsid w:val="00BB1C3F"/>
    <w:rsid w:val="00BB3160"/>
    <w:rsid w:val="00BB3336"/>
    <w:rsid w:val="00BB3F42"/>
    <w:rsid w:val="00BB4346"/>
    <w:rsid w:val="00BB497E"/>
    <w:rsid w:val="00BB4E39"/>
    <w:rsid w:val="00BB4F4F"/>
    <w:rsid w:val="00BB61FF"/>
    <w:rsid w:val="00BB6400"/>
    <w:rsid w:val="00BB701C"/>
    <w:rsid w:val="00BB7489"/>
    <w:rsid w:val="00BC00FA"/>
    <w:rsid w:val="00BC08B4"/>
    <w:rsid w:val="00BC1A56"/>
    <w:rsid w:val="00BC239E"/>
    <w:rsid w:val="00BC3097"/>
    <w:rsid w:val="00BC3E68"/>
    <w:rsid w:val="00BC4799"/>
    <w:rsid w:val="00BC4851"/>
    <w:rsid w:val="00BC6544"/>
    <w:rsid w:val="00BD0C91"/>
    <w:rsid w:val="00BD0E15"/>
    <w:rsid w:val="00BD0F81"/>
    <w:rsid w:val="00BD101D"/>
    <w:rsid w:val="00BD1A62"/>
    <w:rsid w:val="00BD3AB6"/>
    <w:rsid w:val="00BD5EE0"/>
    <w:rsid w:val="00BD667B"/>
    <w:rsid w:val="00BD68D0"/>
    <w:rsid w:val="00BD6D20"/>
    <w:rsid w:val="00BD6E48"/>
    <w:rsid w:val="00BE1C32"/>
    <w:rsid w:val="00BE2041"/>
    <w:rsid w:val="00BE2CC9"/>
    <w:rsid w:val="00BE2F8F"/>
    <w:rsid w:val="00BE4057"/>
    <w:rsid w:val="00BE4DC2"/>
    <w:rsid w:val="00BE57EF"/>
    <w:rsid w:val="00BE6331"/>
    <w:rsid w:val="00BE6BB9"/>
    <w:rsid w:val="00BE6C23"/>
    <w:rsid w:val="00BE6E4B"/>
    <w:rsid w:val="00BE7209"/>
    <w:rsid w:val="00BE72FF"/>
    <w:rsid w:val="00BE795A"/>
    <w:rsid w:val="00BE7DC0"/>
    <w:rsid w:val="00BF0DE9"/>
    <w:rsid w:val="00BF2AF6"/>
    <w:rsid w:val="00BF3C61"/>
    <w:rsid w:val="00BF3D75"/>
    <w:rsid w:val="00BF3D76"/>
    <w:rsid w:val="00BF40DF"/>
    <w:rsid w:val="00BF5822"/>
    <w:rsid w:val="00BF6008"/>
    <w:rsid w:val="00BF6841"/>
    <w:rsid w:val="00BF6CE1"/>
    <w:rsid w:val="00BF734A"/>
    <w:rsid w:val="00BF7A85"/>
    <w:rsid w:val="00C00158"/>
    <w:rsid w:val="00C00D42"/>
    <w:rsid w:val="00C01530"/>
    <w:rsid w:val="00C0214D"/>
    <w:rsid w:val="00C0221D"/>
    <w:rsid w:val="00C02B79"/>
    <w:rsid w:val="00C03583"/>
    <w:rsid w:val="00C03981"/>
    <w:rsid w:val="00C03A95"/>
    <w:rsid w:val="00C04374"/>
    <w:rsid w:val="00C04545"/>
    <w:rsid w:val="00C0485B"/>
    <w:rsid w:val="00C05AF5"/>
    <w:rsid w:val="00C06143"/>
    <w:rsid w:val="00C063C7"/>
    <w:rsid w:val="00C07C4B"/>
    <w:rsid w:val="00C115F2"/>
    <w:rsid w:val="00C13ACB"/>
    <w:rsid w:val="00C14E41"/>
    <w:rsid w:val="00C15598"/>
    <w:rsid w:val="00C15AFE"/>
    <w:rsid w:val="00C15CFF"/>
    <w:rsid w:val="00C164C1"/>
    <w:rsid w:val="00C168B9"/>
    <w:rsid w:val="00C16AF9"/>
    <w:rsid w:val="00C172F2"/>
    <w:rsid w:val="00C17B43"/>
    <w:rsid w:val="00C207FE"/>
    <w:rsid w:val="00C20CAB"/>
    <w:rsid w:val="00C20CC8"/>
    <w:rsid w:val="00C20CCC"/>
    <w:rsid w:val="00C211C9"/>
    <w:rsid w:val="00C21931"/>
    <w:rsid w:val="00C22214"/>
    <w:rsid w:val="00C22A6A"/>
    <w:rsid w:val="00C2412F"/>
    <w:rsid w:val="00C242AA"/>
    <w:rsid w:val="00C259A0"/>
    <w:rsid w:val="00C26230"/>
    <w:rsid w:val="00C263F0"/>
    <w:rsid w:val="00C2640F"/>
    <w:rsid w:val="00C27A9B"/>
    <w:rsid w:val="00C30140"/>
    <w:rsid w:val="00C30498"/>
    <w:rsid w:val="00C30DD1"/>
    <w:rsid w:val="00C3266D"/>
    <w:rsid w:val="00C32B32"/>
    <w:rsid w:val="00C32B75"/>
    <w:rsid w:val="00C334B1"/>
    <w:rsid w:val="00C3374F"/>
    <w:rsid w:val="00C3461E"/>
    <w:rsid w:val="00C3540D"/>
    <w:rsid w:val="00C356BA"/>
    <w:rsid w:val="00C36C4F"/>
    <w:rsid w:val="00C36F6E"/>
    <w:rsid w:val="00C404A6"/>
    <w:rsid w:val="00C41B31"/>
    <w:rsid w:val="00C43527"/>
    <w:rsid w:val="00C43624"/>
    <w:rsid w:val="00C43EFB"/>
    <w:rsid w:val="00C44C0F"/>
    <w:rsid w:val="00C50CE2"/>
    <w:rsid w:val="00C5271E"/>
    <w:rsid w:val="00C52D21"/>
    <w:rsid w:val="00C52F78"/>
    <w:rsid w:val="00C531B0"/>
    <w:rsid w:val="00C5390C"/>
    <w:rsid w:val="00C56A47"/>
    <w:rsid w:val="00C577B8"/>
    <w:rsid w:val="00C605E2"/>
    <w:rsid w:val="00C6068F"/>
    <w:rsid w:val="00C609FB"/>
    <w:rsid w:val="00C60F71"/>
    <w:rsid w:val="00C61ACF"/>
    <w:rsid w:val="00C6279E"/>
    <w:rsid w:val="00C62BAF"/>
    <w:rsid w:val="00C63FAA"/>
    <w:rsid w:val="00C64281"/>
    <w:rsid w:val="00C64D51"/>
    <w:rsid w:val="00C659FC"/>
    <w:rsid w:val="00C67CDE"/>
    <w:rsid w:val="00C70004"/>
    <w:rsid w:val="00C7051D"/>
    <w:rsid w:val="00C70B36"/>
    <w:rsid w:val="00C70B38"/>
    <w:rsid w:val="00C70D2C"/>
    <w:rsid w:val="00C72F9D"/>
    <w:rsid w:val="00C7423E"/>
    <w:rsid w:val="00C75E92"/>
    <w:rsid w:val="00C7601E"/>
    <w:rsid w:val="00C76254"/>
    <w:rsid w:val="00C7640B"/>
    <w:rsid w:val="00C7678E"/>
    <w:rsid w:val="00C76FAA"/>
    <w:rsid w:val="00C77081"/>
    <w:rsid w:val="00C819C8"/>
    <w:rsid w:val="00C8250C"/>
    <w:rsid w:val="00C82B3C"/>
    <w:rsid w:val="00C83810"/>
    <w:rsid w:val="00C83BD6"/>
    <w:rsid w:val="00C84403"/>
    <w:rsid w:val="00C85EB2"/>
    <w:rsid w:val="00C87012"/>
    <w:rsid w:val="00C8714B"/>
    <w:rsid w:val="00C87536"/>
    <w:rsid w:val="00C877C4"/>
    <w:rsid w:val="00C90287"/>
    <w:rsid w:val="00C905BA"/>
    <w:rsid w:val="00C92101"/>
    <w:rsid w:val="00C9217F"/>
    <w:rsid w:val="00C94991"/>
    <w:rsid w:val="00C9552A"/>
    <w:rsid w:val="00C960CC"/>
    <w:rsid w:val="00C9619A"/>
    <w:rsid w:val="00C96AC0"/>
    <w:rsid w:val="00C978FD"/>
    <w:rsid w:val="00CA1A54"/>
    <w:rsid w:val="00CA1F19"/>
    <w:rsid w:val="00CA2487"/>
    <w:rsid w:val="00CA27F2"/>
    <w:rsid w:val="00CA2BC0"/>
    <w:rsid w:val="00CA3238"/>
    <w:rsid w:val="00CA4528"/>
    <w:rsid w:val="00CA528A"/>
    <w:rsid w:val="00CA529F"/>
    <w:rsid w:val="00CA5526"/>
    <w:rsid w:val="00CA62FC"/>
    <w:rsid w:val="00CA6393"/>
    <w:rsid w:val="00CA6D97"/>
    <w:rsid w:val="00CA7D9E"/>
    <w:rsid w:val="00CB157D"/>
    <w:rsid w:val="00CB2520"/>
    <w:rsid w:val="00CB2AA8"/>
    <w:rsid w:val="00CB2B1E"/>
    <w:rsid w:val="00CB2F59"/>
    <w:rsid w:val="00CB3D69"/>
    <w:rsid w:val="00CB4DEB"/>
    <w:rsid w:val="00CB5348"/>
    <w:rsid w:val="00CB7BE8"/>
    <w:rsid w:val="00CC0736"/>
    <w:rsid w:val="00CC0B19"/>
    <w:rsid w:val="00CC0EFB"/>
    <w:rsid w:val="00CC0F5D"/>
    <w:rsid w:val="00CC2907"/>
    <w:rsid w:val="00CC2BB5"/>
    <w:rsid w:val="00CC392D"/>
    <w:rsid w:val="00CC4BCE"/>
    <w:rsid w:val="00CC520D"/>
    <w:rsid w:val="00CC53C3"/>
    <w:rsid w:val="00CC5FFC"/>
    <w:rsid w:val="00CC67F5"/>
    <w:rsid w:val="00CC70FC"/>
    <w:rsid w:val="00CC7972"/>
    <w:rsid w:val="00CD0D10"/>
    <w:rsid w:val="00CD0DF1"/>
    <w:rsid w:val="00CD13F0"/>
    <w:rsid w:val="00CD1594"/>
    <w:rsid w:val="00CD16F5"/>
    <w:rsid w:val="00CD2046"/>
    <w:rsid w:val="00CD3B5D"/>
    <w:rsid w:val="00CD3B75"/>
    <w:rsid w:val="00CD3C25"/>
    <w:rsid w:val="00CD3D2B"/>
    <w:rsid w:val="00CD4FC5"/>
    <w:rsid w:val="00CD5C23"/>
    <w:rsid w:val="00CD5E75"/>
    <w:rsid w:val="00CD5FFB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1CD"/>
    <w:rsid w:val="00CE3251"/>
    <w:rsid w:val="00CE34E1"/>
    <w:rsid w:val="00CE3DBF"/>
    <w:rsid w:val="00CE4262"/>
    <w:rsid w:val="00CE4895"/>
    <w:rsid w:val="00CE51E5"/>
    <w:rsid w:val="00CE5FE0"/>
    <w:rsid w:val="00CE7045"/>
    <w:rsid w:val="00CE747D"/>
    <w:rsid w:val="00CF0989"/>
    <w:rsid w:val="00CF0FC3"/>
    <w:rsid w:val="00CF124A"/>
    <w:rsid w:val="00CF20A5"/>
    <w:rsid w:val="00CF26E8"/>
    <w:rsid w:val="00CF36C7"/>
    <w:rsid w:val="00CF4D35"/>
    <w:rsid w:val="00CF53F3"/>
    <w:rsid w:val="00CF6871"/>
    <w:rsid w:val="00CF6872"/>
    <w:rsid w:val="00D01D44"/>
    <w:rsid w:val="00D01D7B"/>
    <w:rsid w:val="00D02B04"/>
    <w:rsid w:val="00D034BC"/>
    <w:rsid w:val="00D04414"/>
    <w:rsid w:val="00D04E2B"/>
    <w:rsid w:val="00D050F5"/>
    <w:rsid w:val="00D057F1"/>
    <w:rsid w:val="00D05D0F"/>
    <w:rsid w:val="00D06192"/>
    <w:rsid w:val="00D0687F"/>
    <w:rsid w:val="00D07FA9"/>
    <w:rsid w:val="00D125CF"/>
    <w:rsid w:val="00D12E66"/>
    <w:rsid w:val="00D12F6C"/>
    <w:rsid w:val="00D14023"/>
    <w:rsid w:val="00D14A34"/>
    <w:rsid w:val="00D14AD6"/>
    <w:rsid w:val="00D15417"/>
    <w:rsid w:val="00D1597D"/>
    <w:rsid w:val="00D15E00"/>
    <w:rsid w:val="00D15E94"/>
    <w:rsid w:val="00D1622B"/>
    <w:rsid w:val="00D16A4D"/>
    <w:rsid w:val="00D16C5C"/>
    <w:rsid w:val="00D22524"/>
    <w:rsid w:val="00D243AD"/>
    <w:rsid w:val="00D24CE0"/>
    <w:rsid w:val="00D26418"/>
    <w:rsid w:val="00D27AF8"/>
    <w:rsid w:val="00D3060C"/>
    <w:rsid w:val="00D31F36"/>
    <w:rsid w:val="00D31F65"/>
    <w:rsid w:val="00D32283"/>
    <w:rsid w:val="00D32513"/>
    <w:rsid w:val="00D3302B"/>
    <w:rsid w:val="00D33C49"/>
    <w:rsid w:val="00D34B18"/>
    <w:rsid w:val="00D34ED0"/>
    <w:rsid w:val="00D34FC7"/>
    <w:rsid w:val="00D35185"/>
    <w:rsid w:val="00D371F3"/>
    <w:rsid w:val="00D407C9"/>
    <w:rsid w:val="00D40E5C"/>
    <w:rsid w:val="00D42AC1"/>
    <w:rsid w:val="00D43FDE"/>
    <w:rsid w:val="00D445B6"/>
    <w:rsid w:val="00D45DD8"/>
    <w:rsid w:val="00D50662"/>
    <w:rsid w:val="00D50C77"/>
    <w:rsid w:val="00D50E7E"/>
    <w:rsid w:val="00D515CA"/>
    <w:rsid w:val="00D53630"/>
    <w:rsid w:val="00D549FA"/>
    <w:rsid w:val="00D55123"/>
    <w:rsid w:val="00D56A9C"/>
    <w:rsid w:val="00D57797"/>
    <w:rsid w:val="00D603EE"/>
    <w:rsid w:val="00D60CA4"/>
    <w:rsid w:val="00D61A81"/>
    <w:rsid w:val="00D61BBA"/>
    <w:rsid w:val="00D62892"/>
    <w:rsid w:val="00D63504"/>
    <w:rsid w:val="00D643F9"/>
    <w:rsid w:val="00D64B5C"/>
    <w:rsid w:val="00D6590B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43D6"/>
    <w:rsid w:val="00D74EC5"/>
    <w:rsid w:val="00D75338"/>
    <w:rsid w:val="00D76431"/>
    <w:rsid w:val="00D766A8"/>
    <w:rsid w:val="00D76B23"/>
    <w:rsid w:val="00D76DBA"/>
    <w:rsid w:val="00D77A89"/>
    <w:rsid w:val="00D808A6"/>
    <w:rsid w:val="00D81095"/>
    <w:rsid w:val="00D817D4"/>
    <w:rsid w:val="00D821FE"/>
    <w:rsid w:val="00D8241E"/>
    <w:rsid w:val="00D82FF4"/>
    <w:rsid w:val="00D83760"/>
    <w:rsid w:val="00D8519A"/>
    <w:rsid w:val="00D8580C"/>
    <w:rsid w:val="00D877C6"/>
    <w:rsid w:val="00D877F9"/>
    <w:rsid w:val="00D908C9"/>
    <w:rsid w:val="00D92276"/>
    <w:rsid w:val="00D923C8"/>
    <w:rsid w:val="00D92F97"/>
    <w:rsid w:val="00D936D6"/>
    <w:rsid w:val="00D936DC"/>
    <w:rsid w:val="00D93775"/>
    <w:rsid w:val="00D953C0"/>
    <w:rsid w:val="00D967E4"/>
    <w:rsid w:val="00D97854"/>
    <w:rsid w:val="00D97AD1"/>
    <w:rsid w:val="00D97E1C"/>
    <w:rsid w:val="00DA1D24"/>
    <w:rsid w:val="00DA1F42"/>
    <w:rsid w:val="00DA3028"/>
    <w:rsid w:val="00DA378F"/>
    <w:rsid w:val="00DA3F0D"/>
    <w:rsid w:val="00DA43CA"/>
    <w:rsid w:val="00DA52D4"/>
    <w:rsid w:val="00DA55FF"/>
    <w:rsid w:val="00DA5707"/>
    <w:rsid w:val="00DA635C"/>
    <w:rsid w:val="00DA66FC"/>
    <w:rsid w:val="00DA75B7"/>
    <w:rsid w:val="00DA7A05"/>
    <w:rsid w:val="00DB1123"/>
    <w:rsid w:val="00DB1191"/>
    <w:rsid w:val="00DB227E"/>
    <w:rsid w:val="00DB398F"/>
    <w:rsid w:val="00DB3C6D"/>
    <w:rsid w:val="00DB3EEA"/>
    <w:rsid w:val="00DB48EE"/>
    <w:rsid w:val="00DB4934"/>
    <w:rsid w:val="00DB5103"/>
    <w:rsid w:val="00DB5DA2"/>
    <w:rsid w:val="00DB612A"/>
    <w:rsid w:val="00DB623D"/>
    <w:rsid w:val="00DB6C75"/>
    <w:rsid w:val="00DB6D4F"/>
    <w:rsid w:val="00DB7300"/>
    <w:rsid w:val="00DC0011"/>
    <w:rsid w:val="00DC02E0"/>
    <w:rsid w:val="00DC0726"/>
    <w:rsid w:val="00DC0FBB"/>
    <w:rsid w:val="00DC2284"/>
    <w:rsid w:val="00DC2ACC"/>
    <w:rsid w:val="00DC2EB8"/>
    <w:rsid w:val="00DC37DD"/>
    <w:rsid w:val="00DC3E4A"/>
    <w:rsid w:val="00DC425F"/>
    <w:rsid w:val="00DC4351"/>
    <w:rsid w:val="00DC4A5B"/>
    <w:rsid w:val="00DC6CE1"/>
    <w:rsid w:val="00DC7487"/>
    <w:rsid w:val="00DD2420"/>
    <w:rsid w:val="00DD26D1"/>
    <w:rsid w:val="00DD3FB9"/>
    <w:rsid w:val="00DD3FE9"/>
    <w:rsid w:val="00DD4BA5"/>
    <w:rsid w:val="00DD520C"/>
    <w:rsid w:val="00DD52B3"/>
    <w:rsid w:val="00DD5754"/>
    <w:rsid w:val="00DD5803"/>
    <w:rsid w:val="00DD5B57"/>
    <w:rsid w:val="00DD5F35"/>
    <w:rsid w:val="00DD5F47"/>
    <w:rsid w:val="00DD6117"/>
    <w:rsid w:val="00DD6EF7"/>
    <w:rsid w:val="00DE0158"/>
    <w:rsid w:val="00DE09CD"/>
    <w:rsid w:val="00DE0E33"/>
    <w:rsid w:val="00DE1F8A"/>
    <w:rsid w:val="00DE33DD"/>
    <w:rsid w:val="00DE358E"/>
    <w:rsid w:val="00DE3D8C"/>
    <w:rsid w:val="00DE451A"/>
    <w:rsid w:val="00DE4916"/>
    <w:rsid w:val="00DE5C1C"/>
    <w:rsid w:val="00DE5C55"/>
    <w:rsid w:val="00DE6000"/>
    <w:rsid w:val="00DE7176"/>
    <w:rsid w:val="00DF07BD"/>
    <w:rsid w:val="00DF160A"/>
    <w:rsid w:val="00DF16DA"/>
    <w:rsid w:val="00DF19AC"/>
    <w:rsid w:val="00DF2462"/>
    <w:rsid w:val="00DF2FC8"/>
    <w:rsid w:val="00DF2FDC"/>
    <w:rsid w:val="00DF3DF4"/>
    <w:rsid w:val="00DF6356"/>
    <w:rsid w:val="00DF6FDE"/>
    <w:rsid w:val="00E00B16"/>
    <w:rsid w:val="00E00B55"/>
    <w:rsid w:val="00E010AB"/>
    <w:rsid w:val="00E010C8"/>
    <w:rsid w:val="00E0174D"/>
    <w:rsid w:val="00E01DE6"/>
    <w:rsid w:val="00E02024"/>
    <w:rsid w:val="00E0278F"/>
    <w:rsid w:val="00E02B49"/>
    <w:rsid w:val="00E033C1"/>
    <w:rsid w:val="00E033E8"/>
    <w:rsid w:val="00E04946"/>
    <w:rsid w:val="00E04FEA"/>
    <w:rsid w:val="00E05330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4E9D"/>
    <w:rsid w:val="00E152EA"/>
    <w:rsid w:val="00E156AF"/>
    <w:rsid w:val="00E15C7C"/>
    <w:rsid w:val="00E15EB8"/>
    <w:rsid w:val="00E16400"/>
    <w:rsid w:val="00E16407"/>
    <w:rsid w:val="00E1678E"/>
    <w:rsid w:val="00E17312"/>
    <w:rsid w:val="00E17C3D"/>
    <w:rsid w:val="00E20107"/>
    <w:rsid w:val="00E20557"/>
    <w:rsid w:val="00E215A2"/>
    <w:rsid w:val="00E231FC"/>
    <w:rsid w:val="00E24703"/>
    <w:rsid w:val="00E24D54"/>
    <w:rsid w:val="00E24ED2"/>
    <w:rsid w:val="00E25913"/>
    <w:rsid w:val="00E2687A"/>
    <w:rsid w:val="00E26980"/>
    <w:rsid w:val="00E26E35"/>
    <w:rsid w:val="00E3109B"/>
    <w:rsid w:val="00E31FC9"/>
    <w:rsid w:val="00E332EC"/>
    <w:rsid w:val="00E3341C"/>
    <w:rsid w:val="00E33D3B"/>
    <w:rsid w:val="00E350EA"/>
    <w:rsid w:val="00E35934"/>
    <w:rsid w:val="00E36CCF"/>
    <w:rsid w:val="00E37178"/>
    <w:rsid w:val="00E400D7"/>
    <w:rsid w:val="00E405B2"/>
    <w:rsid w:val="00E41751"/>
    <w:rsid w:val="00E44010"/>
    <w:rsid w:val="00E4408B"/>
    <w:rsid w:val="00E44B6B"/>
    <w:rsid w:val="00E44B76"/>
    <w:rsid w:val="00E45C43"/>
    <w:rsid w:val="00E45CB9"/>
    <w:rsid w:val="00E4668C"/>
    <w:rsid w:val="00E4719C"/>
    <w:rsid w:val="00E50724"/>
    <w:rsid w:val="00E508F2"/>
    <w:rsid w:val="00E50B2B"/>
    <w:rsid w:val="00E51060"/>
    <w:rsid w:val="00E51C25"/>
    <w:rsid w:val="00E51DE7"/>
    <w:rsid w:val="00E52C62"/>
    <w:rsid w:val="00E53E88"/>
    <w:rsid w:val="00E54A6C"/>
    <w:rsid w:val="00E54E79"/>
    <w:rsid w:val="00E5505D"/>
    <w:rsid w:val="00E553C1"/>
    <w:rsid w:val="00E55EAC"/>
    <w:rsid w:val="00E571AB"/>
    <w:rsid w:val="00E57E52"/>
    <w:rsid w:val="00E601B2"/>
    <w:rsid w:val="00E6056C"/>
    <w:rsid w:val="00E612B4"/>
    <w:rsid w:val="00E62675"/>
    <w:rsid w:val="00E62C4B"/>
    <w:rsid w:val="00E643FE"/>
    <w:rsid w:val="00E6458D"/>
    <w:rsid w:val="00E64F61"/>
    <w:rsid w:val="00E665CA"/>
    <w:rsid w:val="00E700B5"/>
    <w:rsid w:val="00E70C82"/>
    <w:rsid w:val="00E71689"/>
    <w:rsid w:val="00E719AA"/>
    <w:rsid w:val="00E729F0"/>
    <w:rsid w:val="00E73990"/>
    <w:rsid w:val="00E763A3"/>
    <w:rsid w:val="00E77196"/>
    <w:rsid w:val="00E7796D"/>
    <w:rsid w:val="00E80122"/>
    <w:rsid w:val="00E80FBA"/>
    <w:rsid w:val="00E81432"/>
    <w:rsid w:val="00E82178"/>
    <w:rsid w:val="00E8221E"/>
    <w:rsid w:val="00E830C1"/>
    <w:rsid w:val="00E8383A"/>
    <w:rsid w:val="00E83EEF"/>
    <w:rsid w:val="00E84EFB"/>
    <w:rsid w:val="00E85555"/>
    <w:rsid w:val="00E8562F"/>
    <w:rsid w:val="00E85780"/>
    <w:rsid w:val="00E85BB3"/>
    <w:rsid w:val="00E85E45"/>
    <w:rsid w:val="00E865F2"/>
    <w:rsid w:val="00E866FA"/>
    <w:rsid w:val="00E86EC2"/>
    <w:rsid w:val="00E876E8"/>
    <w:rsid w:val="00E90BEC"/>
    <w:rsid w:val="00E91635"/>
    <w:rsid w:val="00E91D5D"/>
    <w:rsid w:val="00E929A8"/>
    <w:rsid w:val="00E9323D"/>
    <w:rsid w:val="00E939B0"/>
    <w:rsid w:val="00E93E7D"/>
    <w:rsid w:val="00E94AF3"/>
    <w:rsid w:val="00E9521A"/>
    <w:rsid w:val="00E95485"/>
    <w:rsid w:val="00E9573A"/>
    <w:rsid w:val="00E96341"/>
    <w:rsid w:val="00E96BB8"/>
    <w:rsid w:val="00E96BD9"/>
    <w:rsid w:val="00E97001"/>
    <w:rsid w:val="00E9792D"/>
    <w:rsid w:val="00E9796E"/>
    <w:rsid w:val="00E97D8F"/>
    <w:rsid w:val="00EA014A"/>
    <w:rsid w:val="00EA04C7"/>
    <w:rsid w:val="00EA25EA"/>
    <w:rsid w:val="00EA3E22"/>
    <w:rsid w:val="00EA6AA9"/>
    <w:rsid w:val="00EA74E9"/>
    <w:rsid w:val="00EA7761"/>
    <w:rsid w:val="00EA7B77"/>
    <w:rsid w:val="00EA7F73"/>
    <w:rsid w:val="00EA7FBA"/>
    <w:rsid w:val="00EB00AA"/>
    <w:rsid w:val="00EB022B"/>
    <w:rsid w:val="00EB1A25"/>
    <w:rsid w:val="00EB500F"/>
    <w:rsid w:val="00EB5171"/>
    <w:rsid w:val="00EB53F7"/>
    <w:rsid w:val="00EB5972"/>
    <w:rsid w:val="00EB5D94"/>
    <w:rsid w:val="00EB63BC"/>
    <w:rsid w:val="00EC11E7"/>
    <w:rsid w:val="00EC29CB"/>
    <w:rsid w:val="00EC3F9A"/>
    <w:rsid w:val="00EC5377"/>
    <w:rsid w:val="00EC7093"/>
    <w:rsid w:val="00EC7447"/>
    <w:rsid w:val="00ED1568"/>
    <w:rsid w:val="00ED177B"/>
    <w:rsid w:val="00ED1E7C"/>
    <w:rsid w:val="00ED21B0"/>
    <w:rsid w:val="00ED3072"/>
    <w:rsid w:val="00ED4798"/>
    <w:rsid w:val="00ED4D41"/>
    <w:rsid w:val="00ED5912"/>
    <w:rsid w:val="00ED7540"/>
    <w:rsid w:val="00ED774C"/>
    <w:rsid w:val="00ED7DAC"/>
    <w:rsid w:val="00EE1B7F"/>
    <w:rsid w:val="00EE2458"/>
    <w:rsid w:val="00EE2CC4"/>
    <w:rsid w:val="00EE2F3F"/>
    <w:rsid w:val="00EE4082"/>
    <w:rsid w:val="00EE418B"/>
    <w:rsid w:val="00EE543B"/>
    <w:rsid w:val="00EE5CB0"/>
    <w:rsid w:val="00EE6A69"/>
    <w:rsid w:val="00EE6F1F"/>
    <w:rsid w:val="00EE730A"/>
    <w:rsid w:val="00EF0A27"/>
    <w:rsid w:val="00EF1115"/>
    <w:rsid w:val="00EF1235"/>
    <w:rsid w:val="00EF202A"/>
    <w:rsid w:val="00EF2039"/>
    <w:rsid w:val="00EF2628"/>
    <w:rsid w:val="00EF4D46"/>
    <w:rsid w:val="00EF53BF"/>
    <w:rsid w:val="00EF53EA"/>
    <w:rsid w:val="00EF60BB"/>
    <w:rsid w:val="00EF6910"/>
    <w:rsid w:val="00F00062"/>
    <w:rsid w:val="00F001AB"/>
    <w:rsid w:val="00F01625"/>
    <w:rsid w:val="00F02089"/>
    <w:rsid w:val="00F026E0"/>
    <w:rsid w:val="00F03147"/>
    <w:rsid w:val="00F040CD"/>
    <w:rsid w:val="00F041DD"/>
    <w:rsid w:val="00F04577"/>
    <w:rsid w:val="00F056CB"/>
    <w:rsid w:val="00F059A5"/>
    <w:rsid w:val="00F0602C"/>
    <w:rsid w:val="00F07688"/>
    <w:rsid w:val="00F07D96"/>
    <w:rsid w:val="00F10CAA"/>
    <w:rsid w:val="00F11141"/>
    <w:rsid w:val="00F111E8"/>
    <w:rsid w:val="00F13D9E"/>
    <w:rsid w:val="00F1449D"/>
    <w:rsid w:val="00F15D0F"/>
    <w:rsid w:val="00F1657D"/>
    <w:rsid w:val="00F16CB2"/>
    <w:rsid w:val="00F179A2"/>
    <w:rsid w:val="00F17CF4"/>
    <w:rsid w:val="00F204A1"/>
    <w:rsid w:val="00F20593"/>
    <w:rsid w:val="00F20AE3"/>
    <w:rsid w:val="00F20D43"/>
    <w:rsid w:val="00F22149"/>
    <w:rsid w:val="00F25443"/>
    <w:rsid w:val="00F26B6B"/>
    <w:rsid w:val="00F276CF"/>
    <w:rsid w:val="00F276DE"/>
    <w:rsid w:val="00F307FD"/>
    <w:rsid w:val="00F31355"/>
    <w:rsid w:val="00F31C41"/>
    <w:rsid w:val="00F32167"/>
    <w:rsid w:val="00F3572E"/>
    <w:rsid w:val="00F359C6"/>
    <w:rsid w:val="00F36442"/>
    <w:rsid w:val="00F36846"/>
    <w:rsid w:val="00F3699A"/>
    <w:rsid w:val="00F404F7"/>
    <w:rsid w:val="00F409D7"/>
    <w:rsid w:val="00F40B10"/>
    <w:rsid w:val="00F4172E"/>
    <w:rsid w:val="00F41E9D"/>
    <w:rsid w:val="00F42E48"/>
    <w:rsid w:val="00F43E8D"/>
    <w:rsid w:val="00F45413"/>
    <w:rsid w:val="00F45AC2"/>
    <w:rsid w:val="00F46260"/>
    <w:rsid w:val="00F464D4"/>
    <w:rsid w:val="00F46D0B"/>
    <w:rsid w:val="00F46D37"/>
    <w:rsid w:val="00F4760A"/>
    <w:rsid w:val="00F51395"/>
    <w:rsid w:val="00F559C3"/>
    <w:rsid w:val="00F5600C"/>
    <w:rsid w:val="00F56C5B"/>
    <w:rsid w:val="00F60576"/>
    <w:rsid w:val="00F61295"/>
    <w:rsid w:val="00F62E67"/>
    <w:rsid w:val="00F63BF7"/>
    <w:rsid w:val="00F63C68"/>
    <w:rsid w:val="00F659D3"/>
    <w:rsid w:val="00F65C36"/>
    <w:rsid w:val="00F667FB"/>
    <w:rsid w:val="00F66BBD"/>
    <w:rsid w:val="00F70412"/>
    <w:rsid w:val="00F7041D"/>
    <w:rsid w:val="00F720A7"/>
    <w:rsid w:val="00F737F2"/>
    <w:rsid w:val="00F74FE3"/>
    <w:rsid w:val="00F75072"/>
    <w:rsid w:val="00F757B4"/>
    <w:rsid w:val="00F759E2"/>
    <w:rsid w:val="00F7664F"/>
    <w:rsid w:val="00F77171"/>
    <w:rsid w:val="00F7788B"/>
    <w:rsid w:val="00F80555"/>
    <w:rsid w:val="00F80653"/>
    <w:rsid w:val="00F81E33"/>
    <w:rsid w:val="00F84078"/>
    <w:rsid w:val="00F84331"/>
    <w:rsid w:val="00F858AE"/>
    <w:rsid w:val="00F8760D"/>
    <w:rsid w:val="00F908F5"/>
    <w:rsid w:val="00F90BAD"/>
    <w:rsid w:val="00F91131"/>
    <w:rsid w:val="00F9161B"/>
    <w:rsid w:val="00F93D0F"/>
    <w:rsid w:val="00F94ADB"/>
    <w:rsid w:val="00F94ECA"/>
    <w:rsid w:val="00F95463"/>
    <w:rsid w:val="00F962E1"/>
    <w:rsid w:val="00F966AE"/>
    <w:rsid w:val="00F96934"/>
    <w:rsid w:val="00F971AB"/>
    <w:rsid w:val="00F97460"/>
    <w:rsid w:val="00F97B95"/>
    <w:rsid w:val="00FA0B41"/>
    <w:rsid w:val="00FA2B0D"/>
    <w:rsid w:val="00FA2B62"/>
    <w:rsid w:val="00FA2CE7"/>
    <w:rsid w:val="00FA2EEF"/>
    <w:rsid w:val="00FA43E7"/>
    <w:rsid w:val="00FA677A"/>
    <w:rsid w:val="00FA777F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6105"/>
    <w:rsid w:val="00FB6530"/>
    <w:rsid w:val="00FB6609"/>
    <w:rsid w:val="00FB7760"/>
    <w:rsid w:val="00FB7BE9"/>
    <w:rsid w:val="00FB7C1B"/>
    <w:rsid w:val="00FB7C27"/>
    <w:rsid w:val="00FC005E"/>
    <w:rsid w:val="00FC03AD"/>
    <w:rsid w:val="00FC1D97"/>
    <w:rsid w:val="00FC278E"/>
    <w:rsid w:val="00FC3806"/>
    <w:rsid w:val="00FC3E7A"/>
    <w:rsid w:val="00FC40CA"/>
    <w:rsid w:val="00FC4317"/>
    <w:rsid w:val="00FC4417"/>
    <w:rsid w:val="00FC4985"/>
    <w:rsid w:val="00FC5BDD"/>
    <w:rsid w:val="00FC607A"/>
    <w:rsid w:val="00FD00D1"/>
    <w:rsid w:val="00FD1BFB"/>
    <w:rsid w:val="00FD222F"/>
    <w:rsid w:val="00FD2857"/>
    <w:rsid w:val="00FD4AED"/>
    <w:rsid w:val="00FD502D"/>
    <w:rsid w:val="00FD528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1C8"/>
    <w:rsid w:val="00FE431D"/>
    <w:rsid w:val="00FE506A"/>
    <w:rsid w:val="00FE55F3"/>
    <w:rsid w:val="00FE69AA"/>
    <w:rsid w:val="00FE719C"/>
    <w:rsid w:val="00FE7489"/>
    <w:rsid w:val="00FF0240"/>
    <w:rsid w:val="00FF0C2A"/>
    <w:rsid w:val="00FF1F50"/>
    <w:rsid w:val="00FF30EA"/>
    <w:rsid w:val="00FF39F8"/>
    <w:rsid w:val="00FF5547"/>
    <w:rsid w:val="00FF56EB"/>
    <w:rsid w:val="00FF7880"/>
    <w:rsid w:val="00FF78FA"/>
    <w:rsid w:val="02C0F6A5"/>
    <w:rsid w:val="1DEE2018"/>
    <w:rsid w:val="2281508C"/>
    <w:rsid w:val="2528B9A3"/>
    <w:rsid w:val="2992DE7D"/>
    <w:rsid w:val="3017133C"/>
    <w:rsid w:val="35A0F5C8"/>
    <w:rsid w:val="46565D47"/>
    <w:rsid w:val="4724B047"/>
    <w:rsid w:val="4A781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BC19CF"/>
  <w15:chartTrackingRefBased/>
  <w15:docId w15:val="{B11346A1-3F35-4A2B-94D8-8F4CA83C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Akapit z listą BS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pl-PL"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Akapit z listą BS Znak"/>
    <w:link w:val="Akapitzlist"/>
    <w:uiPriority w:val="34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val="pl-PL"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496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24964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124964"/>
    <w:rPr>
      <w:vertAlign w:val="superscript"/>
    </w:rPr>
  </w:style>
  <w:style w:type="paragraph" w:customStyle="1" w:styleId="xmsonormal">
    <w:name w:val="x_msonormal"/>
    <w:basedOn w:val="Normalny"/>
    <w:rsid w:val="00B84CB4"/>
    <w:pPr>
      <w:spacing w:after="0" w:line="240" w:lineRule="auto"/>
    </w:pPr>
    <w:rPr>
      <w:rFonts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3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6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comments" Target="comment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openarchive.icomos.org/id/eprint/2436/1/EUQS_revised-2020_EN_ebook.pdf" TargetMode="External"/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13" ma:contentTypeDescription="Create a new document." ma:contentTypeScope="" ma:versionID="22cf88a2b5e3d67aa18c655cb8570285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a9168bc01ea2e76b545b7a3de6c02689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34fed99-79dd-4c6e-9d9f-dcb26ec1bead}" ma:internalName="TaxCatchAll" ma:showField="CatchAllData" ma:web="4af8c89d-4332-4d32-84a3-abf4120a80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EAB3EB-11CD-4227-89C8-BADC8A580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30DBA1-143B-485F-AD82-97C014A748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755894-B4CB-4BB6-886C-065287D5E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25</Pages>
  <Words>4820</Words>
  <Characters>28926</Characters>
  <Application>Microsoft Office Word</Application>
  <DocSecurity>0</DocSecurity>
  <Lines>241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Joanna Zakrzewska</cp:lastModifiedBy>
  <cp:revision>5</cp:revision>
  <cp:lastPrinted>2024-09-05T15:02:00Z</cp:lastPrinted>
  <dcterms:created xsi:type="dcterms:W3CDTF">2024-10-10T09:17:00Z</dcterms:created>
  <dcterms:modified xsi:type="dcterms:W3CDTF">2024-10-10T12:07:00Z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2024-09-23T10:00:12Z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689e9fd2-15de-4a8b-926d-296cdbd11429</vt:lpwstr>
  </property>
  <property fmtid="{D5CDD505-2E9C-101B-9397-08002B2CF9AE}" pid="8" name="MSIP_Label_6bd9ddd1-4d20-43f6-abfa-fc3c07406f94_ContentBits">
    <vt:lpwstr>0</vt:lpwstr>
  </property>
</Properties>
</file>