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AFC57" w14:textId="77777777" w:rsidR="00241198" w:rsidRDefault="00241198" w:rsidP="005121C1">
      <w:pPr>
        <w:pStyle w:val="Nagwek1"/>
        <w:rPr>
          <w:rFonts w:ascii="Arial" w:hAnsi="Arial" w:cs="Arial"/>
          <w:sz w:val="24"/>
          <w:szCs w:val="24"/>
        </w:rPr>
      </w:pPr>
    </w:p>
    <w:p w14:paraId="39529ED1" w14:textId="329158DE" w:rsidR="005121C1" w:rsidRPr="002B1E8A" w:rsidRDefault="005121C1" w:rsidP="005121C1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31A37CA3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Pr="002B1E8A">
        <w:rPr>
          <w:rFonts w:ascii="Arial" w:hAnsi="Arial" w:cs="Arial"/>
          <w:b/>
          <w:bCs/>
          <w:sz w:val="24"/>
          <w:szCs w:val="24"/>
        </w:rPr>
        <w:t>2.</w:t>
      </w:r>
      <w:r w:rsidRPr="002B1E8A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7F14258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Cel szczegółowy 2 i.</w:t>
      </w:r>
      <w:r w:rsidRPr="002B1E8A">
        <w:rPr>
          <w:rFonts w:ascii="Arial" w:hAnsi="Arial" w:cs="Arial"/>
          <w:sz w:val="24"/>
          <w:szCs w:val="24"/>
        </w:rPr>
        <w:t xml:space="preserve"> Wspieranie efektywności energetycznej i redukcji emisji gazów cieplarnianych</w:t>
      </w:r>
    </w:p>
    <w:p w14:paraId="2D8B0E99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Działanie 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Pr="00925C30">
        <w:rPr>
          <w:rFonts w:ascii="Arial" w:hAnsi="Arial" w:cs="Arial"/>
          <w:sz w:val="24"/>
          <w:szCs w:val="24"/>
        </w:rPr>
        <w:t xml:space="preserve">Ciepłownie, sieci ciepłownicze i efektywność energetyczna budynków komunalnych </w:t>
      </w:r>
      <w:proofErr w:type="spellStart"/>
      <w:r w:rsidRPr="00925C30">
        <w:rPr>
          <w:rFonts w:ascii="Arial" w:hAnsi="Arial" w:cs="Arial"/>
          <w:sz w:val="24"/>
          <w:szCs w:val="24"/>
        </w:rPr>
        <w:t>ZITy</w:t>
      </w:r>
      <w:proofErr w:type="spellEnd"/>
      <w:r w:rsidRPr="00925C30">
        <w:rPr>
          <w:rFonts w:ascii="Arial" w:hAnsi="Arial" w:cs="Arial"/>
          <w:sz w:val="24"/>
          <w:szCs w:val="24"/>
        </w:rPr>
        <w:t xml:space="preserve"> regionalne</w:t>
      </w:r>
    </w:p>
    <w:p w14:paraId="4ABBDB3F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925C30">
        <w:rPr>
          <w:rFonts w:ascii="Arial" w:hAnsi="Arial" w:cs="Arial"/>
          <w:b/>
          <w:bCs/>
          <w:sz w:val="24"/>
          <w:szCs w:val="24"/>
        </w:rPr>
        <w:t>Wzrost efektywności energetycznej budynków komunalnych w ramach PT (</w:t>
      </w:r>
      <w:proofErr w:type="spellStart"/>
      <w:r w:rsidRPr="00925C30">
        <w:rPr>
          <w:rFonts w:ascii="Arial" w:hAnsi="Arial" w:cs="Arial"/>
          <w:b/>
          <w:bCs/>
          <w:sz w:val="24"/>
          <w:szCs w:val="24"/>
        </w:rPr>
        <w:t>ZITy</w:t>
      </w:r>
      <w:proofErr w:type="spellEnd"/>
      <w:r w:rsidRPr="00925C30">
        <w:rPr>
          <w:rFonts w:ascii="Arial" w:hAnsi="Arial" w:cs="Arial"/>
          <w:b/>
          <w:bCs/>
          <w:sz w:val="24"/>
          <w:szCs w:val="24"/>
        </w:rPr>
        <w:t xml:space="preserve"> regionalne)</w:t>
      </w:r>
    </w:p>
    <w:p w14:paraId="23D6EDA9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076823D8" w14:textId="77777777" w:rsidR="005121C1" w:rsidRPr="002B1E8A" w:rsidRDefault="005121C1" w:rsidP="005121C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</w:p>
    <w:p w14:paraId="4133D8D4" w14:textId="77777777" w:rsidR="005121C1" w:rsidRPr="002B1E8A" w:rsidRDefault="005121C1" w:rsidP="005121C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następujących podmiotów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ramach ZIT-ów Regionalnych</w:t>
      </w: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7D12222A" w14:textId="77777777" w:rsidR="005121C1" w:rsidRPr="00663510" w:rsidRDefault="005121C1" w:rsidP="005121C1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>
        <w:rPr>
          <w:rFonts w:ascii="Arial" w:hAnsi="Arial" w:cs="Arial"/>
          <w:sz w:val="24"/>
          <w:szCs w:val="24"/>
        </w:rPr>
        <w:t xml:space="preserve"> </w:t>
      </w:r>
      <w:r w:rsidRPr="00663510">
        <w:rPr>
          <w:rFonts w:ascii="Arial" w:hAnsi="Arial" w:cs="Arial"/>
          <w:sz w:val="24"/>
          <w:szCs w:val="24"/>
        </w:rPr>
        <w:t>ich związków i stowarzyszeń,</w:t>
      </w:r>
    </w:p>
    <w:p w14:paraId="3BB5ADB4" w14:textId="77777777" w:rsidR="005121C1" w:rsidRPr="002B1E8A" w:rsidRDefault="005121C1" w:rsidP="005121C1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samorządow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 xml:space="preserve"> 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organizacyjn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>.</w:t>
      </w:r>
    </w:p>
    <w:p w14:paraId="43D5A363" w14:textId="77777777" w:rsidR="005121C1" w:rsidRDefault="005121C1" w:rsidP="005121C1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75E9F45D" w14:textId="77777777" w:rsidR="005121C1" w:rsidRDefault="005121C1" w:rsidP="005121C1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2B50871A" w14:textId="77777777" w:rsidR="005121C1" w:rsidRPr="00663510" w:rsidRDefault="005121C1" w:rsidP="005121C1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5121C1" w:rsidRPr="00663510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lang w:val="pl-PL"/>
        </w:rPr>
        <w:t>p</w:t>
      </w:r>
      <w:r w:rsidRPr="002B1E8A">
        <w:rPr>
          <w:rFonts w:ascii="Arial" w:hAnsi="Arial" w:cs="Arial"/>
          <w:sz w:val="24"/>
          <w:szCs w:val="24"/>
        </w:rPr>
        <w:t>rzedsięwzięcia z zakresu głębokiej i kompleksowej modernizacji energetycznej budynków komunalnych</w:t>
      </w:r>
      <w:r>
        <w:rPr>
          <w:rFonts w:ascii="Arial" w:hAnsi="Arial" w:cs="Arial"/>
          <w:sz w:val="24"/>
          <w:szCs w:val="24"/>
          <w:lang w:val="pl-PL"/>
        </w:rPr>
        <w:t>.</w:t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AD3671" w:rsidRPr="002B1E8A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1B4FAFD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20FCA2F8" w14:textId="77777777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704BBB2" w14:textId="77777777" w:rsidR="00AD3671" w:rsidRPr="005526E5" w:rsidRDefault="00AD3671" w:rsidP="00F315B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51E387E" w14:textId="03E7147A" w:rsidR="00AD3671" w:rsidRPr="00112E2A" w:rsidRDefault="00AD3671" w:rsidP="00F315B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D13A493" w14:textId="71163E02" w:rsidR="00F315B9" w:rsidRPr="00F315B9" w:rsidRDefault="00F315B9" w:rsidP="00F315B9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Pr="00A0133D">
              <w:rPr>
                <w:rFonts w:ascii="Arial" w:hAnsi="Arial" w:cs="Arial"/>
                <w:bCs/>
                <w:sz w:val="24"/>
                <w:szCs w:val="24"/>
              </w:rPr>
              <w:t>szystkie załączniki zostały podpisane zgodnie ze sposobem wskazanym w Regulaminie wyboru projektów</w:t>
            </w:r>
            <w:r w:rsidRPr="007F71D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6A1C9A" w14:textId="77777777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28D83031" w:rsidR="00AD3671" w:rsidRPr="002B1E8A" w:rsidRDefault="00AD3671" w:rsidP="00AD367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D57712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9CC621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699542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900AC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FB1DD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27B00A" w14:textId="2D601899" w:rsidR="00AD3671" w:rsidRPr="002B1E8A" w:rsidRDefault="00AD3671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3671" w:rsidRPr="002B1E8A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3CE523EC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B6DD0A0" w14:textId="77777777" w:rsidR="00AD3671" w:rsidRPr="005526E5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 i podmiotowe</w:t>
            </w:r>
          </w:p>
          <w:p w14:paraId="0B6AC9B6" w14:textId="3D9FEDA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7EE96E9A" w14:textId="7C632CCF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5B4A22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5C44FA0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392148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73BEA437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2021/1058 z dnia 24 czerwca 2021 r. w sprawie Europejskiego Funduszu Rozwoju Regionalnego i Funduszu Spójności (Dz. U. UE. L. z 2021 r. Nr 231, str. 60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</w:t>
            </w:r>
            <w:r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AEC2BF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2720177" w14:textId="659F19F4" w:rsidR="00AD3671" w:rsidRPr="00FD48E6" w:rsidRDefault="00FD48E6" w:rsidP="00FD48E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</w:t>
            </w:r>
            <w:r w:rsidR="00AD3671" w:rsidRPr="00FD48E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AAEF13F" w14:textId="741F80B3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5B4A22" w:rsidRPr="007F71D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469CE82" w14:textId="77635A8E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D5369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A243C26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niefinansowych 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znajdujących się w trudnej sytuacji (Dz. Urz. UE C 249/1 z 31.07.2014 r.).</w:t>
            </w:r>
          </w:p>
          <w:p w14:paraId="6B245F5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6B394A" w14:textId="18B3AEB2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</w:t>
            </w:r>
            <w:r w:rsidR="005B4A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B94D5A5" w14:textId="77777777" w:rsidR="00AD3671" w:rsidRPr="002B1E8A" w:rsidRDefault="00AD3671" w:rsidP="00AD3671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483BEA3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951ED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CCF64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11936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51CA4B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CA3E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87048DF" w14:textId="68469961" w:rsidR="00AD3671" w:rsidRPr="002B1E8A" w:rsidRDefault="00AD3671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AD3671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9E49489" w14:textId="77777777" w:rsidR="00AD3671" w:rsidRPr="005526E5" w:rsidRDefault="00AD3671" w:rsidP="00AD3671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1402E1C" w14:textId="77777777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39EA175" w14:textId="7777070F" w:rsidR="00C0388A" w:rsidRPr="00C0388A" w:rsidRDefault="00C0388A" w:rsidP="00C03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0388A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</w:t>
            </w:r>
            <w:r w:rsidR="005B4A22">
              <w:rPr>
                <w:rFonts w:ascii="Arial" w:hAnsi="Arial" w:cs="Arial"/>
                <w:sz w:val="24"/>
                <w:szCs w:val="24"/>
              </w:rPr>
              <w:t>sprawdzamy</w:t>
            </w:r>
            <w:r w:rsidRPr="00C0388A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57A4FD63" w14:textId="77777777" w:rsidR="00C0388A" w:rsidRPr="00C0388A" w:rsidRDefault="00C0388A" w:rsidP="00C0388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0388A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F99B0C7" w14:textId="77777777" w:rsidR="00C0388A" w:rsidRPr="00C0388A" w:rsidRDefault="00C0388A" w:rsidP="00C0388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388A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635A697" w14:textId="19701C4A" w:rsidR="00AD3671" w:rsidRPr="00C0388A" w:rsidRDefault="00C0388A" w:rsidP="00C0388A">
            <w:pPr>
              <w:spacing w:before="60" w:after="0" w:line="240" w:lineRule="auto"/>
            </w:pPr>
            <w:r w:rsidRPr="006E72F6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C078E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6E72F6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4A318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318C">
              <w:rPr>
                <w:rFonts w:ascii="Arial" w:hAnsi="Arial" w:cs="Arial"/>
                <w:kern w:val="2"/>
                <w:sz w:val="24"/>
                <w:szCs w:val="24"/>
              </w:rPr>
              <w:t>informacje znajdujące się na stronie internetowej</w:t>
            </w:r>
            <w:r w:rsidRPr="006E72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2F6">
              <w:rPr>
                <w:rFonts w:ascii="Arial" w:hAnsi="Arial" w:cs="Arial"/>
                <w:sz w:val="24"/>
                <w:szCs w:val="24"/>
              </w:rPr>
              <w:lastRenderedPageBreak/>
              <w:t>Rzecznika Praw Obywatelskich (RPO)</w:t>
            </w:r>
            <w:r w:rsidR="004A318C">
              <w:rPr>
                <w:rFonts w:ascii="Arial" w:hAnsi="Arial" w:cs="Arial"/>
                <w:kern w:val="2"/>
                <w:sz w:val="24"/>
                <w:szCs w:val="24"/>
              </w:rPr>
              <w:t xml:space="preserve"> dotyczące</w:t>
            </w:r>
            <w:r w:rsidRPr="006E72F6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4A318C">
              <w:rPr>
                <w:rFonts w:ascii="Arial" w:hAnsi="Arial" w:cs="Arial"/>
                <w:sz w:val="24"/>
                <w:szCs w:val="24"/>
              </w:rPr>
              <w:t>aktualne</w:t>
            </w:r>
            <w:r w:rsidRPr="006E72F6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60476D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313C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FB896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D2C9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79A304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344AE19" w14:textId="1CC33537" w:rsidR="00AD3671" w:rsidRPr="002B1E8A" w:rsidRDefault="00AD3671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"/>
      <w:tr w:rsidR="001579CA" w:rsidRPr="002B1E8A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2412DA63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6E814C3A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15650A5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760B95D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3DC27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3311CD4A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77777777" w:rsidR="001579CA" w:rsidRPr="002B1E8A" w:rsidRDefault="001579CA" w:rsidP="001579C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D63D732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43655D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949693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614D8E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E93DB8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89BAA6" w14:textId="1F74030D" w:rsidR="001579CA" w:rsidRPr="002B1E8A" w:rsidRDefault="001579CA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wniosku. </w:t>
            </w:r>
          </w:p>
        </w:tc>
      </w:tr>
      <w:tr w:rsidR="001579CA" w:rsidRPr="002B1E8A" w14:paraId="26AD5253" w14:textId="7BBF23B7" w:rsidTr="003C40D0">
        <w:trPr>
          <w:trHeight w:val="1417"/>
        </w:trPr>
        <w:tc>
          <w:tcPr>
            <w:tcW w:w="1110" w:type="dxa"/>
            <w:vAlign w:val="center"/>
          </w:tcPr>
          <w:p w14:paraId="5FFB9CD1" w14:textId="551CDA97" w:rsidR="001579CA" w:rsidRPr="00F2587F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587F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506760FD" w14:textId="00784915" w:rsidR="001579CA" w:rsidRPr="00F2587F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587F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69312993" w14:textId="32EA8D18" w:rsidR="00C56FD6" w:rsidRPr="00400F03" w:rsidRDefault="001579CA" w:rsidP="00400F0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4B2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</w:t>
            </w:r>
            <w:r w:rsidR="00BE468B" w:rsidRPr="00400F0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9C857B" w14:textId="05F7D8DF" w:rsidR="004B2483" w:rsidRPr="00935252" w:rsidRDefault="004B2483" w:rsidP="004B2483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 w:rsidR="00D810AC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 prawomocne w momencie składania wniosku o dofinansowanie,</w:t>
            </w:r>
            <w:ins w:id="2" w:author="Paweł Łopatowski" w:date="2024-10-10T09:38:00Z" w16du:dateUtc="2024-10-10T07:38:00Z">
              <w:r w:rsidR="00627571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</w:t>
              </w:r>
            </w:ins>
            <w:ins w:id="3" w:author="Paweł Łopatowski" w:date="2024-10-10T09:39:00Z" w16du:dateUtc="2024-10-10T07:39:00Z">
              <w:r w:rsidR="00627571">
                <w:rPr>
                  <w:rFonts w:ascii="Arial" w:hAnsi="Arial" w:cs="Arial"/>
                  <w:sz w:val="24"/>
                  <w:szCs w:val="24"/>
                  <w:lang w:val="pl-PL"/>
                </w:rPr>
                <w:t>należy</w:t>
              </w:r>
            </w:ins>
            <w:del w:id="4" w:author="Paweł Łopatowski" w:date="2024-10-10T09:39:00Z" w16du:dateUtc="2024-10-10T07:39:00Z">
              <w:r w:rsidR="00627571" w:rsidDel="00627571">
                <w:rPr>
                  <w:rFonts w:ascii="Arial" w:hAnsi="Arial" w:cs="Arial"/>
                  <w:sz w:val="24"/>
                  <w:szCs w:val="24"/>
                  <w:lang w:val="pl-PL"/>
                </w:rPr>
                <w:delText>trzeba będzie</w:delText>
              </w:r>
            </w:del>
            <w:r w:rsidR="00627571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ins w:id="5" w:author="Paweł Łopatowski" w:date="2024-10-10T09:39:00Z" w16du:dateUtc="2024-10-10T07:39:00Z">
              <w:r w:rsidR="00627571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decyzję</w:t>
              </w:r>
            </w:ins>
            <w:r w:rsidR="004557F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</w:t>
            </w:r>
            <w:del w:id="6" w:author="Paweł Łopatowski" w:date="2024-10-10T09:40:00Z" w16du:dateUtc="2024-10-10T07:40:00Z">
              <w:r w:rsidRPr="00935252" w:rsidDel="00627571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  <w:r w:rsidR="00627571" w:rsidDel="00627571">
                <w:rPr>
                  <w:rFonts w:ascii="Arial" w:hAnsi="Arial" w:cs="Arial"/>
                  <w:sz w:val="24"/>
                  <w:szCs w:val="24"/>
                  <w:lang w:val="pl-PL"/>
                </w:rPr>
                <w:delText>decyzję</w:delText>
              </w:r>
            </w:del>
            <w:r w:rsidR="00627571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7AB9A881" w14:textId="77777777" w:rsidR="004B2483" w:rsidRPr="005A20D9" w:rsidRDefault="004B2483" w:rsidP="004B2483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3F82617D" w14:textId="2DD5F2B5" w:rsidR="004B2483" w:rsidRDefault="004B2483" w:rsidP="004B248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 w:rsidR="00D810AC">
              <w:rPr>
                <w:rFonts w:ascii="Arial" w:hAnsi="Arial" w:cs="Arial"/>
                <w:sz w:val="24"/>
                <w:szCs w:val="24"/>
              </w:rPr>
              <w:t>,</w:t>
            </w:r>
            <w:r w:rsidR="00D810AC"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 w:rsidR="00F05A36">
              <w:rPr>
                <w:rFonts w:ascii="Arial" w:hAnsi="Arial" w:cs="Arial"/>
                <w:sz w:val="24"/>
                <w:szCs w:val="24"/>
              </w:rPr>
              <w:t>a</w:t>
            </w:r>
            <w:r w:rsidR="00D810AC"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7" w:name="_Hlk177989520"/>
            <w:commentRangeStart w:id="8"/>
            <w:r w:rsidR="0054420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commentRangeEnd w:id="8"/>
            <w:r w:rsidR="00B057D8">
              <w:rPr>
                <w:rStyle w:val="Odwoaniedokomentarza"/>
                <w:lang w:val="x-none" w:eastAsia="x-none"/>
              </w:rPr>
              <w:commentReference w:id="8"/>
            </w:r>
            <w:r w:rsidR="00F05A36"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43BD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723A91"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 w:rsidR="00723A9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CBA5AF" w14:textId="77777777" w:rsidR="000F2C10" w:rsidRDefault="000F2C10" w:rsidP="004B248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E2BF5F" w14:textId="15B278A9" w:rsidR="004B2483" w:rsidRPr="005526E5" w:rsidRDefault="004B2483" w:rsidP="004B248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7"/>
          <w:p w14:paraId="666C9A9B" w14:textId="77777777" w:rsidR="004B2483" w:rsidRPr="005526E5" w:rsidRDefault="004B2483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D264C1" w14:textId="6653C3F4" w:rsidR="001579CA" w:rsidRPr="005526E5" w:rsidRDefault="001579CA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DDBEF00" w14:textId="0318BD58" w:rsidR="001579CA" w:rsidRPr="002B1E8A" w:rsidRDefault="001579CA" w:rsidP="001579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8C338BB" w14:textId="4BB3BEEF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644124" w14:textId="49B0C604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23C870" w14:textId="0936A731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CD39AB" w14:textId="10B8C8B6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A2BD0" w14:textId="2F10D6B9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9E66BAC" w14:textId="7E2FA1DB" w:rsidR="001579CA" w:rsidRPr="002B1E8A" w:rsidRDefault="001579CA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E0663" w:rsidRPr="002B1E8A" w14:paraId="0C48AFC2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627CC0EA" w14:textId="41221C35" w:rsidR="000E0663" w:rsidRPr="005526E5" w:rsidRDefault="000E0663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436F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6701B8DB" w14:textId="6687251F" w:rsidR="000E0663" w:rsidRPr="005526E5" w:rsidRDefault="000E0663" w:rsidP="000E066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29C6C935" w14:textId="2502E1D3" w:rsidR="000E0663" w:rsidRPr="000E0663" w:rsidRDefault="000E0663" w:rsidP="000E06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0E0663">
              <w:rPr>
                <w:rFonts w:ascii="Arial" w:hAnsi="Arial" w:cs="Arial"/>
                <w:sz w:val="24"/>
                <w:szCs w:val="24"/>
              </w:rPr>
              <w:t>my, czy zakładany maksymalny okres realizacji projektu nie przekracza 36 miesięcy</w:t>
            </w:r>
            <w:commentRangeStart w:id="11"/>
            <w:ins w:id="12" w:author="Paweł Łopatowski" w:date="2024-10-10T09:34:00Z" w16du:dateUtc="2024-10-10T07:34:00Z">
              <w:r w:rsidR="00C078E5">
                <w:rPr>
                  <w:rFonts w:ascii="Arial" w:hAnsi="Arial" w:cs="Arial"/>
                  <w:sz w:val="24"/>
                  <w:szCs w:val="24"/>
                </w:rPr>
                <w:t xml:space="preserve"> od terminu zakończenia naboru</w:t>
              </w:r>
            </w:ins>
            <w:r w:rsidRPr="000E0663">
              <w:rPr>
                <w:rFonts w:ascii="Arial" w:hAnsi="Arial" w:cs="Arial"/>
                <w:sz w:val="24"/>
                <w:szCs w:val="24"/>
              </w:rPr>
              <w:t>.</w:t>
            </w:r>
            <w:commentRangeEnd w:id="11"/>
            <w:r w:rsidR="00C078E5">
              <w:rPr>
                <w:rStyle w:val="Odwoaniedokomentarza"/>
                <w:lang w:val="x-none" w:eastAsia="x-none"/>
              </w:rPr>
              <w:commentReference w:id="11"/>
            </w:r>
          </w:p>
          <w:p w14:paraId="4A21C36E" w14:textId="77777777" w:rsidR="000E0663" w:rsidRPr="000E0663" w:rsidRDefault="000E0663" w:rsidP="000E06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533040" w14:textId="2BFF1C0E" w:rsidR="000E0663" w:rsidRPr="000E0663" w:rsidRDefault="000E0663" w:rsidP="000E06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E6EC031" w14:textId="77777777" w:rsidR="000E0663" w:rsidRPr="000E0663" w:rsidRDefault="000E0663" w:rsidP="000E06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1DA052" w14:textId="073789E7" w:rsidR="000E0663" w:rsidRPr="005526E5" w:rsidRDefault="000E0663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0E06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6D8EC79B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98C76E7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BA3D7B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D56F0D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12179E" w14:textId="77777777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. </w:t>
            </w:r>
          </w:p>
          <w:p w14:paraId="339C3FCF" w14:textId="3320F6B2" w:rsidR="000E0663" w:rsidRPr="005526E5" w:rsidRDefault="000E0663" w:rsidP="000E066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149C3E6" w14:textId="77777777" w:rsidR="004658E0" w:rsidRPr="002B1E8A" w:rsidRDefault="004658E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CFAE7FB" w14:textId="77777777" w:rsidTr="399D1660">
        <w:trPr>
          <w:trHeight w:val="283"/>
        </w:trPr>
        <w:tc>
          <w:tcPr>
            <w:tcW w:w="1110" w:type="dxa"/>
            <w:shd w:val="clear" w:color="auto" w:fill="E7E6E6" w:themeFill="background2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3688A" w:rsidRPr="002B1E8A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4BF7DEC4" w:rsidR="00A3688A" w:rsidRPr="002B1E8A" w:rsidRDefault="00A3688A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02255447" w:rsidR="00A3688A" w:rsidRPr="002B1E8A" w:rsidRDefault="00A3688A" w:rsidP="009E708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6D1EE528" w14:textId="54A0E9C1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554A26AB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3FC31EE2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3B848810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publiczno-prywatnego.</w:t>
            </w:r>
          </w:p>
          <w:p w14:paraId="66649DFC" w14:textId="77777777" w:rsidR="00A3688A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0DB406" w14:textId="77777777" w:rsidR="00A3688A" w:rsidRPr="005526E5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  <w:p w14:paraId="0562CB0E" w14:textId="77777777" w:rsidR="00A3688A" w:rsidRPr="002B1E8A" w:rsidDel="007968FF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4F8FB4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48D870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A417AD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2D43A2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885407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68301" w14:textId="4495A62E" w:rsidR="00A3688A" w:rsidRPr="002B1E8A" w:rsidRDefault="00A3688A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746FF" w:rsidRPr="002B1E8A" w14:paraId="27FE3C21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2D4D053C" w14:textId="29D54240" w:rsidR="008746FF" w:rsidRPr="005526E5" w:rsidRDefault="008746FF" w:rsidP="008746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755B6085" w14:textId="77777777" w:rsidR="008746FF" w:rsidRDefault="008746FF" w:rsidP="008746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7ECE8A23" w14:textId="4D92D543" w:rsidR="008746FF" w:rsidRPr="005526E5" w:rsidRDefault="008746FF" w:rsidP="008746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13"/>
          </w:p>
        </w:tc>
        <w:tc>
          <w:tcPr>
            <w:tcW w:w="7199" w:type="dxa"/>
            <w:shd w:val="clear" w:color="auto" w:fill="auto"/>
          </w:tcPr>
          <w:p w14:paraId="150C4A6D" w14:textId="77777777" w:rsidR="008746FF" w:rsidRPr="008C3417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4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138FFE55" w14:textId="77777777" w:rsidR="008746FF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5B85" w14:textId="161CC857" w:rsidR="008746FF" w:rsidRPr="005526E5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14"/>
          </w:p>
        </w:tc>
        <w:tc>
          <w:tcPr>
            <w:tcW w:w="3260" w:type="dxa"/>
          </w:tcPr>
          <w:p w14:paraId="693E73B1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92F16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0140A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2CDB48C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9454CC" w14:textId="77777777" w:rsidR="008746FF" w:rsidRPr="00713570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41F26E" w14:textId="4D85EC5A" w:rsidR="008746FF" w:rsidRPr="005526E5" w:rsidRDefault="008746FF" w:rsidP="008746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40D0" w:rsidRPr="002B1E8A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463661D1" w:rsidR="003C40D0" w:rsidRPr="002B1E8A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5226FA" w14:textId="77777777" w:rsidR="003C40D0" w:rsidRPr="002B1E8A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37BCE4C2" w14:textId="2F53622C" w:rsidR="00D13919" w:rsidRPr="00D13919" w:rsidRDefault="003C40D0" w:rsidP="00D139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D13919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 w:rsidR="00D13919">
              <w:rPr>
                <w:rFonts w:ascii="Arial" w:hAnsi="Arial" w:cs="Arial"/>
                <w:sz w:val="24"/>
                <w:szCs w:val="24"/>
              </w:rPr>
              <w:t>ć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 xml:space="preserve"> z zakresu głębokiej i kompleksowej modernizacji energetycznej budynków komunalnych</w:t>
            </w:r>
            <w:r w:rsidR="00C0388A">
              <w:rPr>
                <w:rFonts w:ascii="Arial" w:hAnsi="Arial" w:cs="Arial"/>
                <w:sz w:val="24"/>
                <w:szCs w:val="24"/>
              </w:rPr>
              <w:t>.</w:t>
            </w:r>
            <w:r w:rsidR="001C49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88A">
              <w:rPr>
                <w:rFonts w:ascii="Arial" w:hAnsi="Arial" w:cs="Arial"/>
                <w:sz w:val="24"/>
                <w:szCs w:val="24"/>
              </w:rPr>
              <w:t>Przedsięwzięcia mogą dotyczyć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 xml:space="preserve"> m.in.:</w:t>
            </w:r>
          </w:p>
          <w:p w14:paraId="64A0C602" w14:textId="1CDE11F8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ociepleni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obiektu, wymian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pokrycia dachu, okien, drzwi zewnętrznych oraz oświetlenia na energooszczędne wraz z instalacją,</w:t>
            </w:r>
          </w:p>
          <w:p w14:paraId="06D92B46" w14:textId="2EEDB51A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przebudow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grzewczych (wraz z wymianą i przyłączeniem źródła ciepła), systemów wentylacji i klimatyzacji oraz zastosowanie systemów zarządzania budynkiem,</w:t>
            </w:r>
          </w:p>
          <w:p w14:paraId="545DC929" w14:textId="5BD70B72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realizacj</w:t>
            </w:r>
            <w:r w:rsidR="00103484"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mikrokogeneracji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mikrotrigeneracji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na potrzeby własne,</w:t>
            </w:r>
          </w:p>
          <w:p w14:paraId="2CFB1498" w14:textId="75B3A474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budow</w:t>
            </w:r>
            <w:r w:rsidR="00103484"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 przebudow</w:t>
            </w:r>
            <w:r w:rsidR="00103484"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instalacji OZE w modernizowanych energetycznie budynkach na potrzeby własne,</w:t>
            </w:r>
          </w:p>
          <w:p w14:paraId="486F63C3" w14:textId="01F2348D" w:rsidR="0023598E" w:rsidRDefault="00D13919" w:rsidP="00D13919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instalacj</w:t>
            </w:r>
            <w:r w:rsidR="00103484"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chłodzących, w tym również z OZE</w:t>
            </w:r>
            <w:r w:rsidR="00EC38E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E90728" w14:textId="77777777" w:rsidR="00EC38E0" w:rsidRDefault="00EC38E0" w:rsidP="00EC3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25C4A" w14:textId="42D5625B" w:rsidR="00EC38E0" w:rsidRPr="002B1E8A" w:rsidRDefault="00EC38E0" w:rsidP="00EC3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przypadku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wymiany źródeł ciepła nie będą wprowadzane piece węglowe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EB0192" w14:textId="77777777" w:rsidR="00103484" w:rsidRDefault="0010348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3DFE41" w14:textId="603AB931" w:rsidR="003C40D0" w:rsidRPr="002B1E8A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50893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98A12B" w14:textId="77777777" w:rsidR="003C40D0" w:rsidRPr="002B1E8A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D15198F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44A2E81" w14:textId="77777777" w:rsidR="002C4FE0" w:rsidRPr="002B1E8A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D45B6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6DB82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16CA88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2C0DF9" w14:textId="5EC975CB" w:rsidR="003C40D0" w:rsidRPr="002B1E8A" w:rsidRDefault="003C40D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8B1221" w:rsidRPr="002B1E8A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71B8D040" w:rsidR="008B1221" w:rsidRPr="002B1E8A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77777777" w:rsidR="008B1221" w:rsidRPr="002B1E8A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5997CC1D" w14:textId="218FAEA8" w:rsidR="008B1221" w:rsidRDefault="006313AB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F8590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F8590F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F8590F">
              <w:rPr>
                <w:rFonts w:ascii="Arial" w:hAnsi="Arial" w:cs="Arial"/>
                <w:sz w:val="24"/>
                <w:szCs w:val="24"/>
              </w:rPr>
              <w:t>)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</w:t>
            </w:r>
            <w:r w:rsidR="00F33B85" w:rsidRPr="002B1E8A">
              <w:rPr>
                <w:rFonts w:ascii="Arial" w:hAnsi="Arial" w:cs="Arial"/>
                <w:sz w:val="24"/>
                <w:szCs w:val="24"/>
              </w:rPr>
              <w:t>naboru</w:t>
            </w:r>
            <w:r w:rsidR="00652B7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74117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681A63" w14:textId="77777777" w:rsidR="008C7434" w:rsidRPr="002B1E8A" w:rsidRDefault="008C7434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E1EA49" w14:textId="77777777" w:rsidR="008B1221" w:rsidRPr="002B1E8A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EC160C3" w14:textId="25C9BD91" w:rsidR="002C4FE0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0FFD37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FDC288" w14:textId="283BF831" w:rsidR="008B1221" w:rsidRPr="002B1E8A" w:rsidRDefault="008B1221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2B1E8A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1FAD27B3" w:rsidR="003C40D0" w:rsidRPr="002B1E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6FE5F93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50D8C4D5" w:rsidR="004712FF" w:rsidRPr="002B1E8A" w:rsidRDefault="004712FF" w:rsidP="004712F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BFD46F9" w14:textId="77777777" w:rsidR="004712FF" w:rsidRPr="002B1E8A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142266F8" w:rsidR="004712FF" w:rsidRPr="002B1E8A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jest</w:t>
            </w:r>
            <w:r w:rsidR="0017009D">
              <w:rPr>
                <w:rFonts w:ascii="Arial" w:hAnsi="Arial" w:cs="Arial"/>
                <w:sz w:val="24"/>
                <w:szCs w:val="24"/>
              </w:rPr>
              <w:t xml:space="preserve"> zgodna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C0388A" w:rsidRPr="00D924C9">
              <w:rPr>
                <w:rFonts w:ascii="Arial" w:hAnsi="Arial" w:cs="Arial"/>
                <w:sz w:val="24"/>
                <w:szCs w:val="24"/>
              </w:rPr>
              <w:t>rozporządzeniem nr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09D">
              <w:rPr>
                <w:rFonts w:ascii="Arial" w:hAnsi="Arial" w:cs="Arial"/>
                <w:sz w:val="24"/>
                <w:szCs w:val="24"/>
              </w:rPr>
              <w:t>2023/2831 lub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rozporządzeniem </w:t>
            </w:r>
            <w:r w:rsidR="0017009D">
              <w:rPr>
                <w:rFonts w:ascii="Arial" w:hAnsi="Arial" w:cs="Arial"/>
                <w:sz w:val="24"/>
                <w:szCs w:val="24"/>
              </w:rPr>
              <w:t>ministra właściwego do spraw rozwoju regionalnego, określającym szczegółowe przeznaczenie, warunki i tryb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udzielania 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0B6143" w14:textId="3249C71B" w:rsidR="00A05015" w:rsidRPr="002B1E8A" w:rsidRDefault="00A05015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pomoc udzielana jest zgodnie z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 art. 14 </w:t>
            </w:r>
            <w:r w:rsidR="00C0388A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C0388A">
              <w:rPr>
                <w:rFonts w:ascii="Arial" w:hAnsi="Arial" w:cs="Arial"/>
                <w:sz w:val="24"/>
                <w:szCs w:val="24"/>
              </w:rPr>
              <w:t>a</w:t>
            </w:r>
            <w:r w:rsidR="00C0388A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C0388A">
              <w:rPr>
                <w:rFonts w:ascii="Arial" w:hAnsi="Arial" w:cs="Arial"/>
                <w:sz w:val="24"/>
                <w:szCs w:val="24"/>
              </w:rPr>
              <w:t>2014 oraz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11 października 2022 r. w sprawie udzielania regionalnej pomocy inwestycyjnej w ramach programów regionalnych na lata 2021–2027 (Dz. U. z 202</w:t>
            </w:r>
            <w:r w:rsidR="0017009D">
              <w:rPr>
                <w:rFonts w:ascii="Arial" w:hAnsi="Arial" w:cs="Arial"/>
                <w:sz w:val="24"/>
                <w:szCs w:val="24"/>
              </w:rPr>
              <w:t>3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7009D">
              <w:rPr>
                <w:rFonts w:ascii="Arial" w:hAnsi="Arial" w:cs="Arial"/>
                <w:sz w:val="24"/>
                <w:szCs w:val="24"/>
              </w:rPr>
              <w:t>2743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9FB0529" w14:textId="53AC1867" w:rsidR="00F1408C" w:rsidRPr="002B1E8A" w:rsidRDefault="00F1408C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zgodnie 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D84">
              <w:rPr>
                <w:rFonts w:ascii="Arial" w:hAnsi="Arial" w:cs="Arial"/>
                <w:sz w:val="24"/>
                <w:szCs w:val="24"/>
              </w:rPr>
              <w:t xml:space="preserve">art. 38, 39 i 49 </w:t>
            </w:r>
            <w:r w:rsidR="00F61D84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F61D84">
              <w:rPr>
                <w:rFonts w:ascii="Arial" w:hAnsi="Arial" w:cs="Arial"/>
                <w:sz w:val="24"/>
                <w:szCs w:val="24"/>
              </w:rPr>
              <w:t>a</w:t>
            </w:r>
            <w:r w:rsidR="00F61D84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F61D84"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r</w:t>
            </w:r>
            <w:r w:rsidRPr="002B1E8A">
              <w:rPr>
                <w:rFonts w:ascii="Arial" w:hAnsi="Arial" w:cs="Arial"/>
                <w:sz w:val="24"/>
                <w:szCs w:val="24"/>
              </w:rPr>
              <w:t>ozporządzenie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m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Ministra Funduszy i Polityki Regionalnej z dnia 11 grudnia 2022 r. w sprawie udzielania pomocy na inwestycje wspierające efektywność energetyczną w ramach regionalnych programów na lata 2021–2027 (Dz. U. z 2022 r. poz. 2607</w:t>
            </w:r>
            <w:r w:rsidR="00BB281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BB28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BB2816"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6BAD3D0" w14:textId="60279614" w:rsidR="0017009D" w:rsidRDefault="00A05015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art. 40, 41 i 49 </w:t>
            </w:r>
            <w:r w:rsidR="00C0388A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C0388A">
              <w:rPr>
                <w:rFonts w:ascii="Arial" w:hAnsi="Arial" w:cs="Arial"/>
                <w:sz w:val="24"/>
                <w:szCs w:val="24"/>
              </w:rPr>
              <w:t>a</w:t>
            </w:r>
            <w:r w:rsidR="00C0388A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C0388A">
              <w:rPr>
                <w:rFonts w:ascii="Arial" w:hAnsi="Arial" w:cs="Arial"/>
                <w:sz w:val="24"/>
                <w:szCs w:val="24"/>
              </w:rPr>
              <w:t>2014</w:t>
            </w:r>
            <w:r w:rsidR="00C0388A"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88A">
              <w:rPr>
                <w:rFonts w:ascii="Arial" w:hAnsi="Arial" w:cs="Arial"/>
                <w:sz w:val="24"/>
                <w:szCs w:val="24"/>
              </w:rPr>
              <w:t>oraz</w:t>
            </w:r>
            <w:r w:rsidR="00C0388A"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</w:t>
            </w:r>
            <w:r w:rsidR="00BB281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BB28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BB2816">
              <w:rPr>
                <w:rFonts w:ascii="Arial" w:hAnsi="Arial" w:cs="Arial"/>
                <w:sz w:val="24"/>
                <w:szCs w:val="24"/>
              </w:rPr>
              <w:t>. zm.</w:t>
            </w:r>
            <w:r w:rsidRPr="002B1E8A">
              <w:rPr>
                <w:rFonts w:ascii="Arial" w:hAnsi="Arial" w:cs="Arial"/>
                <w:sz w:val="24"/>
                <w:szCs w:val="24"/>
              </w:rPr>
              <w:t>)</w:t>
            </w:r>
            <w:r w:rsidR="0017009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99379" w14:textId="77777777" w:rsidR="003C40D0" w:rsidRDefault="003C40D0" w:rsidP="00C078E5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77719778" w14:textId="4F0D1C59" w:rsidR="000F1349" w:rsidRPr="000F1349" w:rsidRDefault="000F1349" w:rsidP="000F134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134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001FB8" w:rsidRPr="001C4969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1C49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F134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0F1349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0F134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1F9EAD" w14:textId="5B61ECFA" w:rsidR="000F1349" w:rsidRDefault="000F1349" w:rsidP="000F134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134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5BE31C0" w14:textId="77777777" w:rsidR="000F1349" w:rsidRDefault="000F1349" w:rsidP="000F134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FA0D7E" w14:textId="77777777" w:rsidR="00CF2D16" w:rsidRDefault="00CF2D16" w:rsidP="00CF2D1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2C7936F0" w14:textId="77777777" w:rsidR="000F1349" w:rsidRPr="002B1E8A" w:rsidRDefault="000F1349" w:rsidP="000F134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FE9F23F" w14:textId="77777777" w:rsidR="003C40D0" w:rsidRPr="002B1E8A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19CD52A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64F1F2" w14:textId="77777777" w:rsidR="002C4FE0" w:rsidRPr="002B1E8A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0E395F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F72F646" w14:textId="77777777" w:rsidR="00EA383D" w:rsidRPr="002B1E8A" w:rsidRDefault="00EA383D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A9EE9B" w14:textId="6D26519D" w:rsidR="003C40D0" w:rsidRPr="002B1E8A" w:rsidRDefault="003C40D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C40D0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7215F18A" w:rsidR="003C40D0" w:rsidRPr="002B1E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4EE01E90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7777777" w:rsidR="006313AB" w:rsidRPr="002B1E8A" w:rsidRDefault="006313AB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wspiera działania respektujące standardy i priorytety klimatyczne UE. </w:t>
            </w:r>
          </w:p>
          <w:p w14:paraId="40EE2969" w14:textId="3CA5AB38" w:rsidR="00FA22EA" w:rsidRPr="002B1E8A" w:rsidRDefault="00FA22EA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Weryfikacja spełnienia przez projekt </w:t>
            </w:r>
            <w:r w:rsidR="0080530B" w:rsidRPr="002B1E8A">
              <w:rPr>
                <w:rFonts w:ascii="Arial" w:hAnsi="Arial" w:cs="Arial"/>
                <w:sz w:val="24"/>
                <w:szCs w:val="24"/>
              </w:rPr>
              <w:t>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asady DNSH odbywa się na podstawie </w:t>
            </w:r>
            <w:r w:rsidR="003F0F0D" w:rsidRPr="002B1E8A">
              <w:rPr>
                <w:rFonts w:ascii="Arial" w:hAnsi="Arial" w:cs="Arial"/>
                <w:sz w:val="24"/>
                <w:szCs w:val="24"/>
              </w:rPr>
              <w:t>wyników oceny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zawartych w dokumencie „Ocena zgodności z zasadą „nie czyń poważnych szkód” (DNSH) zakresów wsparcia zawartych w projekcie programu regionalnego Fundusze Europejskie dla Kujaw i Pomorza na lata 2021-2027”</w:t>
            </w:r>
            <w:r w:rsidR="0080530B"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80530B"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641BDC" w:rsidRPr="002B1E8A" w:rsidRDefault="006313AB" w:rsidP="009E71F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09347A" w:rsidRPr="002B1E8A">
              <w:rPr>
                <w:rFonts w:ascii="Arial" w:hAnsi="Arial" w:cs="Arial"/>
                <w:sz w:val="24"/>
                <w:szCs w:val="24"/>
              </w:rPr>
              <w:t>celu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potwierdzenia spełnienia zasady DNSH </w:t>
            </w:r>
            <w:r w:rsidR="0009347A" w:rsidRPr="002B1E8A">
              <w:rPr>
                <w:rFonts w:ascii="Arial" w:hAnsi="Arial" w:cs="Arial"/>
                <w:sz w:val="24"/>
                <w:szCs w:val="24"/>
              </w:rPr>
              <w:t>w</w:t>
            </w:r>
            <w:r w:rsidR="00641BDC" w:rsidRPr="002B1E8A">
              <w:rPr>
                <w:rFonts w:ascii="Arial" w:hAnsi="Arial" w:cs="Arial"/>
                <w:sz w:val="24"/>
                <w:szCs w:val="24"/>
              </w:rPr>
              <w:t xml:space="preserve"> tym kryterium sprawdzamy, czy w projekcie przewidziano następujące rozwiązania wspierające zgodność z zasadą DNSH:</w:t>
            </w:r>
          </w:p>
          <w:p w14:paraId="09000CC3" w14:textId="422348B4" w:rsidR="0076175A" w:rsidRPr="0076175A" w:rsidRDefault="0076175A" w:rsidP="0076175A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w przypadku modernizacji źródeł ciepła wykorzystujących biomasę należy stosować rośliny niebędące gatunkami obcymi,</w:t>
            </w:r>
          </w:p>
          <w:p w14:paraId="08CE6F91" w14:textId="2F08BBC4" w:rsidR="00EA383D" w:rsidRDefault="0076175A" w:rsidP="0076175A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="005257E1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617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74EDC9" w14:textId="77777777" w:rsidR="0076175A" w:rsidRPr="002B1E8A" w:rsidRDefault="0076175A" w:rsidP="0076175A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7BCF65E" w14:textId="0F75BEC2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C0388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77777777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192B08" w14:textId="7F7A57FB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9E0C6E">
              <w:rPr>
                <w:rFonts w:ascii="Arial" w:hAnsi="Arial" w:cs="Arial"/>
                <w:sz w:val="24"/>
                <w:szCs w:val="24"/>
              </w:rPr>
              <w:t>AK</w:t>
            </w:r>
            <w:r w:rsidRPr="002B1E8A">
              <w:rPr>
                <w:rFonts w:ascii="Arial" w:hAnsi="Arial" w:cs="Arial"/>
                <w:sz w:val="24"/>
                <w:szCs w:val="24"/>
              </w:rPr>
              <w:t>/</w:t>
            </w:r>
            <w:r w:rsidR="000111B1" w:rsidRPr="002B1E8A">
              <w:rPr>
                <w:rFonts w:ascii="Arial" w:hAnsi="Arial" w:cs="Arial"/>
                <w:sz w:val="24"/>
                <w:szCs w:val="24"/>
              </w:rPr>
              <w:t>NIE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CF0205" w14:textId="77777777" w:rsidR="000111B1" w:rsidRPr="002B1E8A" w:rsidRDefault="000111B1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CD28E4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B9E253" w14:textId="77777777" w:rsidR="00550D85" w:rsidRPr="002B1E8A" w:rsidRDefault="00550D85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EF5FCB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A55A120" w14:textId="14E2BB51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951390" w:rsidRPr="002B1E8A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5938D303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6B474D7A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68E36760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7701CF59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B7C84BE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0D38857E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</w:t>
            </w:r>
            <w:r w:rsidR="005257E1">
              <w:rPr>
                <w:rFonts w:ascii="Arial" w:hAnsi="Arial" w:cs="Arial"/>
                <w:sz w:val="24"/>
                <w:szCs w:val="24"/>
              </w:rPr>
              <w:t>n</w:t>
            </w:r>
            <w:r w:rsidRPr="005526E5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0E2C503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50D2F2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D6023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EFFA6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4241D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E5D530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B06155" w14:textId="59FEDD1C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2175649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732EF92A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19B179" w14:textId="4132F4DD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 w:rsidR="0021502A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1502A"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30BA5A7B" w14:textId="5F8A3952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ustawą z dnia 27 kwietnia 2001 r. Prawo ochrony środowiska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5257E1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5257E1">
              <w:rPr>
                <w:rFonts w:ascii="Arial" w:hAnsi="Arial" w:cs="Arial"/>
                <w:sz w:val="24"/>
                <w:szCs w:val="24"/>
              </w:rPr>
              <w:t xml:space="preserve"> 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82DED55" w14:textId="7A16B8B3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 w:rsidR="00135E99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135E99">
              <w:rPr>
                <w:rFonts w:ascii="Arial" w:hAnsi="Arial" w:cs="Arial"/>
                <w:sz w:val="24"/>
                <w:szCs w:val="24"/>
              </w:rPr>
              <w:t>336</w:t>
            </w:r>
            <w:r w:rsidR="005257E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5257E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5257E1">
              <w:rPr>
                <w:rFonts w:ascii="Arial" w:hAnsi="Arial" w:cs="Arial"/>
                <w:sz w:val="24"/>
                <w:szCs w:val="24"/>
              </w:rPr>
              <w:t>. zm.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4F6CF1E" w14:textId="6C72626E" w:rsidR="00951390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5257E1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257E1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5257E1">
              <w:rPr>
                <w:rFonts w:ascii="Arial" w:hAnsi="Arial" w:cs="Arial"/>
                <w:sz w:val="24"/>
                <w:szCs w:val="24"/>
              </w:rPr>
              <w:t>a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B74617A" w14:textId="475F412B" w:rsidR="00951390" w:rsidRDefault="00C165B1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51390"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1149D470" w14:textId="77777777" w:rsidR="00F538D9" w:rsidRDefault="00F538D9" w:rsidP="00F538D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39CD9E" w14:textId="7C6E04E3" w:rsidR="00F538D9" w:rsidRPr="005526E5" w:rsidRDefault="00F538D9" w:rsidP="00F538D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737">
              <w:rPr>
                <w:rFonts w:ascii="Arial" w:hAnsi="Arial" w:cs="Arial"/>
                <w:sz w:val="24"/>
                <w:szCs w:val="24"/>
              </w:rPr>
              <w:t xml:space="preserve">W odniesieniu do projektów uwzględniających ocieplanie ścian i inne uszczelnianie budynków, niezbędne będzie postępowanie zgodnie z wymogami dotyczącymi ochrony gatunkowej zwierząt </w:t>
            </w:r>
            <w:r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r w:rsidRPr="00BE2737">
              <w:rPr>
                <w:rFonts w:ascii="Arial" w:hAnsi="Arial" w:cs="Arial"/>
                <w:sz w:val="24"/>
                <w:szCs w:val="24"/>
              </w:rPr>
              <w:t>§10 pkt 4 lit. h rozporządzenia Ministra Środowiska z dnia 16 grudnia 2016 r. w sprawie ochrony gatunkowej zwierząt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65B1">
              <w:rPr>
                <w:rFonts w:ascii="Arial" w:hAnsi="Arial" w:cs="Arial"/>
                <w:sz w:val="24"/>
                <w:szCs w:val="24"/>
              </w:rPr>
              <w:t>(Dz. U. z 2022 r. poz. 2380</w:t>
            </w:r>
            <w:r>
              <w:rPr>
                <w:rFonts w:ascii="Arial" w:hAnsi="Arial" w:cs="Arial"/>
                <w:sz w:val="24"/>
                <w:szCs w:val="24"/>
              </w:rPr>
              <w:t>) oraz</w:t>
            </w:r>
            <w:r w:rsidRPr="00BE2737">
              <w:rPr>
                <w:rFonts w:ascii="Arial" w:hAnsi="Arial" w:cs="Arial"/>
                <w:sz w:val="24"/>
                <w:szCs w:val="24"/>
              </w:rPr>
              <w:t xml:space="preserve"> art. 52 ustawy z dnia 16 kwietnia 2004 r. o ochronie przyrody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>
              <w:rPr>
                <w:rFonts w:ascii="Arial" w:hAnsi="Arial" w:cs="Arial"/>
                <w:sz w:val="24"/>
                <w:szCs w:val="24"/>
              </w:rPr>
              <w:t>336</w:t>
            </w:r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, tj. między innymi </w:t>
            </w:r>
            <w:r w:rsidRPr="00D756F3">
              <w:rPr>
                <w:rFonts w:ascii="Arial" w:hAnsi="Arial" w:cs="Arial"/>
                <w:sz w:val="24"/>
                <w:szCs w:val="24"/>
              </w:rPr>
              <w:t>dostosowaniu sposobów i terminów wykonywania prac budowlanych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756F3">
              <w:rPr>
                <w:rFonts w:ascii="Arial" w:hAnsi="Arial" w:cs="Arial"/>
                <w:sz w:val="24"/>
                <w:szCs w:val="24"/>
              </w:rPr>
              <w:t>remontowych i innych, tak aby zminimalizować ich wpływ na zwierzęta i ich siedliska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CC6C46" w14:textId="77777777" w:rsidR="00951390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6282F0" w14:textId="7B370214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145EBEE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78F2E3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2E56223" w14:textId="77777777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3AC67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DC682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95288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40233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932DCC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0D60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D3848" w14:textId="7E94CDD6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wniosku..</w:t>
            </w:r>
          </w:p>
        </w:tc>
      </w:tr>
      <w:tr w:rsidR="00951390" w:rsidRPr="002B1E8A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2DA99031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3EE73E48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484D1D1C" w14:textId="5D0D6E9B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162838D" w14:textId="67592319" w:rsidR="00951390" w:rsidRPr="005526E5" w:rsidRDefault="00951390" w:rsidP="00951390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wyrażone,</w:t>
            </w:r>
          </w:p>
          <w:p w14:paraId="4B5DA3E5" w14:textId="77777777" w:rsidR="00951390" w:rsidRPr="005526E5" w:rsidRDefault="00951390" w:rsidP="00951390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26562B4" w14:textId="77777777" w:rsidR="00951390" w:rsidRPr="005526E5" w:rsidRDefault="00951390" w:rsidP="00951390">
            <w:pPr>
              <w:numPr>
                <w:ilvl w:val="0"/>
                <w:numId w:val="2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6887D6A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40262C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1053795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32218E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07459315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42DC6B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0ED2C2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B826C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B58DD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10601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B52C490" w14:textId="5A6E71DD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5A1307AC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4F0AB23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DFB9E20" w14:textId="77777777" w:rsidR="00951390" w:rsidRPr="002B1E8A" w:rsidRDefault="00951390" w:rsidP="0095139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FE21C5A" w14:textId="271A29E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066A334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0C8FDB22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05D667A5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D52D293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D651CA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083469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4E871BC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E86C6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94411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92626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2D6E397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E5D23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6B6F54" w14:textId="1E0FFC1F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6647F85E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56E8A6E2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3656FD7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36456674" w14:textId="72101672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F783A66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2650EC1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59F3E8B0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D329B53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97DB4DE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069069EA" w14:textId="7777777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6D3BF180" w:rsidR="00951390" w:rsidRPr="002B1E8A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C31AD9D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8DE1096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2F3F4F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C73F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1ABD4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B2256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B36A3B2" w14:textId="4429707E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04CD62A0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125F09A" w14:textId="0F87A4D1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61CA95E1" w14:textId="564D473A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3E4BC2B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691398E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5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5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FDCF915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B4C727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ECF54C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02F36C0C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F84CC7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A4F5B5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7B4B86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6F082C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D5359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628B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04D12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8706D0" w14:textId="6CE46555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110609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40FDE541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 z zasadą równości szans i</w:t>
            </w:r>
          </w:p>
          <w:p w14:paraId="02B90C9F" w14:textId="6750D6C4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7199" w:type="dxa"/>
          </w:tcPr>
          <w:p w14:paraId="34C70D5E" w14:textId="3C5684A8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ramach funduszy unijnych na lata 2021-2027. </w:t>
            </w:r>
          </w:p>
          <w:p w14:paraId="53589907" w14:textId="77777777" w:rsidR="00951390" w:rsidRPr="005526E5" w:rsidRDefault="00951390" w:rsidP="00951390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08F37F22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0F6755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A00DEA8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6A968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1E1F39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0A0A78C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48778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B557F88" w14:textId="556CCF67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4A5D82A0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107BE65F" w14:textId="6747182F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65D9147B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3F3A566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51D176A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081823CA" w:rsidR="00951390" w:rsidRPr="002B1E8A" w:rsidRDefault="00951390" w:rsidP="00951390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40B409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EBA39FF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4FD49D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9C50D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D73993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C8B00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A7520E" w14:textId="5A96FF66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6DD0DA20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7B1A407" w14:textId="4C0E40D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320629AB" w14:textId="004CDF56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. zm.)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zakresie odnoszącym się do sposobu realizacji, zakresu projektu i wnioskodawcy.</w:t>
            </w:r>
          </w:p>
          <w:p w14:paraId="31794DA7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5A4D2EB" w14:textId="77777777" w:rsidR="00951390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6F3C2D47" w:rsidR="00951390" w:rsidRPr="002B1E8A" w:rsidRDefault="00951390" w:rsidP="00951390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83D795F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66074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331459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A09270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F1ED96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875B6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05F5F1" w14:textId="1CE702D5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51390" w:rsidRPr="002B1E8A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65645C9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A37A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CC3B238" w14:textId="1CC432F3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048F19EB" w14:textId="564154C3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0E1F1D7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770771AF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D953877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A3D804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A2E06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88A0AC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88AF9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5FEA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8AA706" w14:textId="234B06F1" w:rsidR="00951390" w:rsidRPr="002B1E8A" w:rsidRDefault="00951390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DE4B5B7" w14:textId="77777777" w:rsidR="002C2CE8" w:rsidRPr="002B1E8A" w:rsidRDefault="002C2CE8">
      <w:pPr>
        <w:rPr>
          <w:rFonts w:ascii="Arial" w:hAnsi="Arial" w:cs="Arial"/>
          <w:sz w:val="24"/>
          <w:szCs w:val="24"/>
        </w:rPr>
      </w:pPr>
    </w:p>
    <w:p w14:paraId="20740531" w14:textId="77777777" w:rsidR="008556B7" w:rsidRPr="002B1E8A" w:rsidRDefault="008556B7">
      <w:pPr>
        <w:rPr>
          <w:rFonts w:ascii="Arial" w:hAnsi="Arial" w:cs="Arial"/>
          <w:sz w:val="24"/>
          <w:szCs w:val="24"/>
        </w:rPr>
      </w:pPr>
    </w:p>
    <w:p w14:paraId="1F7D3A97" w14:textId="77777777" w:rsidR="007257F1" w:rsidRPr="002B1E8A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C.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2B1E8A" w14:paraId="15931B07" w14:textId="77777777" w:rsidTr="399D1660">
        <w:tc>
          <w:tcPr>
            <w:tcW w:w="1110" w:type="dxa"/>
            <w:shd w:val="clear" w:color="auto" w:fill="E7E6E6" w:themeFill="background2"/>
          </w:tcPr>
          <w:p w14:paraId="00BB38E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</w:tcPr>
          <w:p w14:paraId="787511D1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039EE02" w14:textId="77777777" w:rsidR="002844F4" w:rsidRPr="002B1E8A" w:rsidRDefault="002844F4" w:rsidP="00CF53F3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</w:tcPr>
          <w:p w14:paraId="0270F92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Opis znaczenia kryterium</w:t>
            </w:r>
          </w:p>
          <w:p w14:paraId="4C121AB8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(sposób oceny)</w:t>
            </w:r>
          </w:p>
        </w:tc>
      </w:tr>
      <w:tr w:rsidR="002C6F6B" w:rsidRPr="002B1E8A" w14:paraId="3B81B6A8" w14:textId="77777777" w:rsidTr="399D1660">
        <w:tc>
          <w:tcPr>
            <w:tcW w:w="1110" w:type="dxa"/>
            <w:vAlign w:val="center"/>
          </w:tcPr>
          <w:p w14:paraId="4BA5F8B7" w14:textId="56A28BBD" w:rsidR="002C6F6B" w:rsidRPr="002B1E8A" w:rsidRDefault="002C6F6B" w:rsidP="002C6F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2F63FA8" w14:textId="53030657" w:rsidR="002C6F6B" w:rsidRPr="002B1E8A" w:rsidRDefault="002C6F6B" w:rsidP="002C6F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 właściwą strategią ZIT </w:t>
            </w:r>
          </w:p>
        </w:tc>
        <w:tc>
          <w:tcPr>
            <w:tcW w:w="7199" w:type="dxa"/>
          </w:tcPr>
          <w:p w14:paraId="36171F62" w14:textId="77777777" w:rsidR="002C6F6B" w:rsidRPr="00790F2F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01BBC08" w14:textId="77777777" w:rsidR="002C6F6B" w:rsidRPr="00790F2F" w:rsidRDefault="002C6F6B" w:rsidP="00D87E21">
            <w:pPr>
              <w:numPr>
                <w:ilvl w:val="0"/>
                <w:numId w:val="3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790F2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3309590C" w14:textId="4FE16682" w:rsidR="002C6F6B" w:rsidRPr="009021FE" w:rsidRDefault="002C6F6B" w:rsidP="00D87E21">
            <w:pPr>
              <w:numPr>
                <w:ilvl w:val="0"/>
                <w:numId w:val="3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wartość dofinansowania UE określona we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Pr="009021FE">
              <w:rPr>
                <w:rFonts w:ascii="Arial" w:hAnsi="Arial" w:cs="Arial"/>
                <w:sz w:val="24"/>
                <w:szCs w:val="24"/>
              </w:rPr>
              <w:t xml:space="preserve">projektu nie przekracza wartości dofinansowania UE tego projektu wskazanej </w:t>
            </w:r>
            <w:r w:rsidRPr="009021FE">
              <w:rPr>
                <w:rFonts w:ascii="Arial" w:hAnsi="Arial" w:cs="Arial"/>
                <w:kern w:val="2"/>
                <w:sz w:val="24"/>
                <w:szCs w:val="24"/>
              </w:rPr>
              <w:t>w fiszkach projektowych stanowiących załącznik do</w:t>
            </w:r>
            <w:r w:rsidR="00652899">
              <w:rPr>
                <w:rFonts w:ascii="Arial" w:hAnsi="Arial" w:cs="Arial"/>
                <w:kern w:val="2"/>
                <w:sz w:val="24"/>
                <w:szCs w:val="24"/>
              </w:rPr>
              <w:t xml:space="preserve"> porozumienia terytorialnego</w:t>
            </w:r>
            <w:r w:rsidR="0010621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9021F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A9E88C" w14:textId="6C215B67" w:rsidR="002C6F6B" w:rsidRPr="009021FE" w:rsidRDefault="002C6F6B" w:rsidP="002C6F6B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021FE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</w:t>
            </w:r>
            <w:r w:rsidR="00373E4D"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9021FE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9021F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9021FE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Pr="009021FE">
              <w:rPr>
                <w:rFonts w:ascii="Arial" w:hAnsi="Arial" w:cs="Arial"/>
                <w:kern w:val="2"/>
                <w:sz w:val="24"/>
                <w:szCs w:val="24"/>
              </w:rPr>
              <w:t>porozumienia terytorialnego</w:t>
            </w:r>
            <w:r w:rsidRPr="009021F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94AE566" w14:textId="77777777" w:rsidR="002C6F6B" w:rsidRPr="00790F2F" w:rsidRDefault="002C6F6B" w:rsidP="002C6F6B">
            <w:pPr>
              <w:spacing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94F7024" w14:textId="0867500D" w:rsidR="002C6F6B" w:rsidRPr="00790F2F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przypadku</w:t>
            </w:r>
            <w:r w:rsidR="00D0764F">
              <w:rPr>
                <w:rFonts w:ascii="Arial" w:hAnsi="Arial" w:cs="Arial"/>
                <w:sz w:val="24"/>
                <w:szCs w:val="24"/>
              </w:rPr>
              <w:t>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 w:rsidR="00D0764F">
              <w:rPr>
                <w:rFonts w:ascii="Arial" w:hAnsi="Arial" w:cs="Arial"/>
                <w:sz w:val="24"/>
                <w:szCs w:val="24"/>
              </w:rPr>
              <w:t>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D0764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0764F" w:rsidRPr="00D0764F">
              <w:rPr>
                <w:rFonts w:ascii="Arial" w:hAnsi="Arial" w:cs="Arial"/>
                <w:sz w:val="24"/>
                <w:szCs w:val="24"/>
              </w:rPr>
              <w:t xml:space="preserve">ale planowana jest jej aktualizacja, polegająca na wprowadzeniu projektu wskazanego w Porozumieniu Terytorialnym, ale nieujętego na liście podstawowej we właściwej </w:t>
            </w:r>
            <w:r w:rsidR="00D0764F" w:rsidRPr="00D0764F">
              <w:rPr>
                <w:rFonts w:ascii="Arial" w:hAnsi="Arial" w:cs="Arial"/>
                <w:sz w:val="24"/>
                <w:szCs w:val="24"/>
              </w:rPr>
              <w:lastRenderedPageBreak/>
              <w:t>ze względu na obszar strategii ZIT,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ZIT</w:t>
            </w:r>
            <w:r w:rsidR="00D0764F">
              <w:rPr>
                <w:rFonts w:ascii="Arial" w:hAnsi="Arial" w:cs="Arial"/>
                <w:sz w:val="24"/>
                <w:szCs w:val="24"/>
              </w:rPr>
              <w:t>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obszar, strategii ZIT</w:t>
            </w:r>
            <w:r w:rsidRPr="00790F2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8DF91C" w14:textId="77777777" w:rsidR="002C6F6B" w:rsidRPr="00790F2F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9A6D74" w14:textId="77777777" w:rsidR="002C6F6B" w:rsidRPr="00790F2F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strategię ZIT lub oświadczenie organu lub podmiotu odpowiedzialnego za przygotowanie, właściwej ze względu na obszar,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oraz porozumienie terytorialne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2F1B3" w14:textId="77777777" w:rsidR="002C6F6B" w:rsidRPr="002B1E8A" w:rsidRDefault="002C6F6B" w:rsidP="002C6F6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1050CC" w14:textId="77777777" w:rsidR="002C6F6B" w:rsidRPr="00790F2F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4F87D26" w14:textId="77777777" w:rsidR="002C6F6B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E5E8E1" w14:textId="77777777" w:rsidR="002C6F6B" w:rsidRPr="00790F2F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23E3EA" w14:textId="77777777" w:rsidR="002C6F6B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EB8297" w14:textId="77777777" w:rsidR="002C6F6B" w:rsidRPr="00790F2F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FDBAFE" w14:textId="77777777" w:rsidR="002C6F6B" w:rsidRPr="00790F2F" w:rsidRDefault="002C6F6B" w:rsidP="002C6F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62FA12" w14:textId="2A32FFF8" w:rsidR="002C6F6B" w:rsidRPr="002B1E8A" w:rsidRDefault="002C6F6B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575A6" w:rsidRPr="002B1E8A" w14:paraId="590455D0" w14:textId="77777777" w:rsidTr="00D87E21">
        <w:tc>
          <w:tcPr>
            <w:tcW w:w="1110" w:type="dxa"/>
            <w:vAlign w:val="center"/>
          </w:tcPr>
          <w:p w14:paraId="60EF8942" w14:textId="1585B565" w:rsidR="003575A6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60719BFD" w14:textId="324FC204" w:rsidR="003575A6" w:rsidRPr="003575A6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Wzrost efektywności energetycznej</w:t>
            </w:r>
          </w:p>
        </w:tc>
        <w:tc>
          <w:tcPr>
            <w:tcW w:w="7199" w:type="dxa"/>
          </w:tcPr>
          <w:p w14:paraId="444AC19D" w14:textId="4F0DBA2C" w:rsid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p</w:t>
            </w:r>
            <w:r w:rsidRPr="00284FC1">
              <w:rPr>
                <w:rFonts w:ascii="Arial" w:hAnsi="Arial" w:cs="Arial"/>
                <w:sz w:val="24"/>
                <w:szCs w:val="24"/>
              </w:rPr>
              <w:t>rojekt z zakresu modernizacji energetycznej budynków</w:t>
            </w:r>
            <w:r>
              <w:rPr>
                <w:rFonts w:ascii="Arial" w:hAnsi="Arial" w:cs="Arial"/>
                <w:sz w:val="24"/>
                <w:szCs w:val="24"/>
              </w:rPr>
              <w:t xml:space="preserve"> komunalnych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zapewni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zwiększenie efektywności energetycznej o minimum 30%</w:t>
            </w:r>
            <w:r w:rsidR="001913E4">
              <w:rPr>
                <w:rFonts w:ascii="Arial" w:hAnsi="Arial" w:cs="Arial"/>
                <w:sz w:val="24"/>
                <w:szCs w:val="24"/>
              </w:rPr>
              <w:t xml:space="preserve"> dla każdego budynku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(z zastrzeżeniem odstępstw dotyczących budynków zabytkowych</w:t>
            </w:r>
            <w:r w:rsidR="00327A62" w:rsidRPr="000842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08429B">
              <w:rPr>
                <w:rFonts w:ascii="Arial" w:hAnsi="Arial" w:cs="Arial"/>
                <w:sz w:val="24"/>
                <w:szCs w:val="24"/>
              </w:rPr>
              <w:t>) w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odniesieniu do energii pierwotnej.</w:t>
            </w:r>
          </w:p>
          <w:p w14:paraId="2DA856F8" w14:textId="77777777" w:rsidR="00284FC1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A3226" w14:textId="2E1D2DEE" w:rsidR="00284FC1" w:rsidRP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0C738B37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7B06B23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0AF35B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26DB7F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BF977D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237619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47E28B3C" w14:textId="70C20003" w:rsidR="003575A6" w:rsidRPr="002B1E8A" w:rsidRDefault="003575A6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742ED" w:rsidRPr="002B1E8A" w14:paraId="323F28C4" w14:textId="77777777" w:rsidTr="399D1660">
        <w:tc>
          <w:tcPr>
            <w:tcW w:w="1110" w:type="dxa"/>
            <w:vAlign w:val="center"/>
          </w:tcPr>
          <w:p w14:paraId="47A957D3" w14:textId="05812946" w:rsidR="0057057A" w:rsidRPr="002B1E8A" w:rsidRDefault="0057057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57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60EE426" w14:textId="340BC31B" w:rsidR="0057057A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</w:t>
            </w:r>
          </w:p>
        </w:tc>
        <w:tc>
          <w:tcPr>
            <w:tcW w:w="7199" w:type="dxa"/>
            <w:vAlign w:val="center"/>
          </w:tcPr>
          <w:p w14:paraId="0C252E45" w14:textId="251171AE" w:rsidR="003575A6" w:rsidRPr="003575A6" w:rsidRDefault="006C3F3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>, czy działania zaplanowane w ramach projektu wynikają z przeprowadzonego audytu energetycznego, sporządzonego w oparciu o metodologię wskazaną w rozporządzeniu Ministra Infrastruktury z dnia 17 marca 2009 r. w sprawie szczegółowego zakresu i form audytu energetycznego oraz części audytu remontowego, wzorów kart audytów, a także algorytmu oceny opłacalności przedsięwzięcia termomodernizacyjnego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U. z 2009 r. nr 43 poz. 346 z </w:t>
            </w:r>
            <w:proofErr w:type="spellStart"/>
            <w:r w:rsidR="003575A6" w:rsidRPr="003575A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. zm.). </w:t>
            </w:r>
          </w:p>
          <w:p w14:paraId="096CC5F1" w14:textId="7C99B99D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 xml:space="preserve">Uzupełniająco, w przypadku wystąpienia w projekcie elementów oświetleniowych, należy stosować metody obliczeń określone w rozporządzeniu Ministra Energii z dnia 5 października 2017 r. w sprawie szczegółowego zakresu i sposobu sporządzania audytu efektywności energetycznej oraz metod obliczania oszczędności energii (Dz. U. z </w:t>
            </w:r>
            <w:r w:rsidR="004D5E8C">
              <w:rPr>
                <w:rFonts w:ascii="Arial" w:hAnsi="Arial" w:cs="Arial"/>
                <w:sz w:val="24"/>
                <w:szCs w:val="24"/>
              </w:rPr>
              <w:t>2023</w:t>
            </w:r>
            <w:r w:rsidRPr="003575A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D5E8C">
              <w:rPr>
                <w:rFonts w:ascii="Arial" w:hAnsi="Arial" w:cs="Arial"/>
                <w:sz w:val="24"/>
                <w:szCs w:val="24"/>
              </w:rPr>
              <w:t>1220</w:t>
            </w:r>
            <w:r w:rsidRPr="003575A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CF25CDC" w14:textId="77777777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19836" w14:textId="1AAAA111" w:rsidR="00EC5E19" w:rsidRPr="002B1E8A" w:rsidRDefault="003575A6" w:rsidP="003575A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 sporządzony dla projektu musi dodatkowo zawierać analizę efektu ekologicznego  oraz wyliczenia redukcji wartości stężeń pyłu zawieszonego PM 10</w:t>
            </w:r>
            <w:r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3575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8C173C" w14:textId="77777777" w:rsidR="00284FC1" w:rsidRDefault="00284FC1" w:rsidP="00F572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FEF7D" w14:textId="45642393" w:rsidR="0057057A" w:rsidRPr="002B1E8A" w:rsidRDefault="0057057A" w:rsidP="0057057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822107" w14:textId="4314980F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E4DA65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A06FD2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361939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2B106" w14:textId="081A41A2" w:rsidR="00307726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60145320" w14:textId="7EDCC48B" w:rsidR="0057057A" w:rsidRPr="002B1E8A" w:rsidRDefault="00725E17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6C3F31" w:rsidRPr="002B1E8A" w14:paraId="133DF303" w14:textId="77777777" w:rsidTr="00AA29DB">
        <w:tc>
          <w:tcPr>
            <w:tcW w:w="1110" w:type="dxa"/>
            <w:vAlign w:val="center"/>
          </w:tcPr>
          <w:p w14:paraId="7A9067DD" w14:textId="6B6C1166" w:rsidR="006C3F31" w:rsidRPr="002B1E8A" w:rsidRDefault="00AA29D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56" w:type="dxa"/>
            <w:vAlign w:val="center"/>
          </w:tcPr>
          <w:p w14:paraId="10ED93E8" w14:textId="1F7CC2E3" w:rsidR="006C3F31" w:rsidRPr="003575A6" w:rsidRDefault="00AF2F34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Europejski Zielony Ład</w:t>
            </w:r>
          </w:p>
        </w:tc>
        <w:tc>
          <w:tcPr>
            <w:tcW w:w="7199" w:type="dxa"/>
          </w:tcPr>
          <w:p w14:paraId="006E1F66" w14:textId="744312FB" w:rsidR="00AF2F34" w:rsidRDefault="00AA29DB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08429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 przypadku występowania elementów niewynikających z audytu energetycznego, realizują 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 xml:space="preserve">szersze cele Europejskiego Zielonego Ładu jak np. rozwiązania przyczyniające się do zwiększenia powierzchni zielonych (zielone dachy, ściany) lub rozwiązania na rzecz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lastRenderedPageBreak/>
              <w:t>gospodarki o obiegu zamkniętym</w:t>
            </w:r>
            <w:r w:rsidR="00AF2F34">
              <w:rPr>
                <w:rFonts w:ascii="Arial" w:hAnsi="Arial" w:cs="Arial"/>
                <w:sz w:val="24"/>
                <w:szCs w:val="24"/>
              </w:rPr>
              <w:t>. D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>odatkowe elementy wykraczające poza koszty wynikające z rekomendacji audytu energetycznego nie będą mogły stanowić więcej niż 15% wydatków kwalifikowalnych projektu, ponadto dodatkowe elementy niewynikające z audytu energetycznego, a dedykowane wyłącznie aspektom estetycznym i społecznym nie będą mogły stanowić kosztów kwalifikowalnych.</w:t>
            </w:r>
          </w:p>
          <w:p w14:paraId="5AA74FC6" w14:textId="77777777" w:rsidR="00AA29DB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4FE042" w14:textId="5FAC56D0" w:rsidR="00AA29DB" w:rsidRPr="003575A6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2AAB04E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93A7083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FB12B4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095750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9675C52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4DA1D5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45B078F" w14:textId="4F04F76F" w:rsidR="006C3F31" w:rsidRPr="002B1E8A" w:rsidRDefault="00AA29DB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399D1660">
        <w:tc>
          <w:tcPr>
            <w:tcW w:w="1110" w:type="dxa"/>
            <w:vAlign w:val="center"/>
          </w:tcPr>
          <w:p w14:paraId="57A942FD" w14:textId="3A425091" w:rsidR="00A84143" w:rsidRPr="00394248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F64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394248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394248">
              <w:rPr>
                <w:rFonts w:ascii="Arial" w:hAnsi="Arial" w:cs="Arial"/>
                <w:sz w:val="24"/>
                <w:szCs w:val="24"/>
              </w:rPr>
              <w:t>ć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16" w:name="_Hlk173155101"/>
            <w:r w:rsidRPr="00394248">
              <w:rPr>
                <w:rFonts w:ascii="Arial" w:hAnsi="Arial" w:cs="Arial"/>
                <w:sz w:val="24"/>
                <w:szCs w:val="24"/>
              </w:rPr>
              <w:t>dostarczenia ciepła z</w:t>
            </w:r>
            <w:r w:rsidR="00A84143" w:rsidRPr="00394248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  <w:bookmarkEnd w:id="16"/>
          </w:p>
        </w:tc>
        <w:tc>
          <w:tcPr>
            <w:tcW w:w="7199" w:type="dxa"/>
            <w:vAlign w:val="center"/>
          </w:tcPr>
          <w:p w14:paraId="0D27F26C" w14:textId="73EA58F5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7" w:name="_Hlk173155161"/>
            <w:r w:rsidRPr="00394248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C6C1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394248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394248" w:rsidRPr="00394248">
              <w:rPr>
                <w:rFonts w:ascii="Arial" w:hAnsi="Arial" w:cs="Arial"/>
                <w:sz w:val="24"/>
                <w:szCs w:val="24"/>
              </w:rPr>
              <w:t>projektów dotyczących inwestycji w źródła ciepła</w:t>
            </w:r>
            <w:r w:rsidR="004061E7">
              <w:rPr>
                <w:rFonts w:ascii="Arial" w:hAnsi="Arial" w:cs="Arial"/>
                <w:sz w:val="24"/>
                <w:szCs w:val="24"/>
              </w:rPr>
              <w:t>,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394248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394248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istnieje możliwość przyłączenia i dostarczenia ciepła z sieci ciepłowniczej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394248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3C5476" w14:textId="3072C694" w:rsidR="00A84143" w:rsidRPr="00394248" w:rsidRDefault="001C6C1B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powyższym zakresie w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nioskodawca składa zaświadczeni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/oświadczeni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odpowiedniego organu odpowiedzialnego na danym obszarze za zaopatrzenie w ciepło</w:t>
            </w:r>
            <w:r w:rsidR="00C835C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iż na obszarze objętym projektem podłączenie do sieci ciepłowniczej nie jest planowane lub rozwój sieci ciepłowniczej na 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lastRenderedPageBreak/>
              <w:t>tym obszarze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</w:t>
            </w:r>
            <w:bookmarkEnd w:id="17"/>
            <w:r w:rsidR="00184B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D7AA69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49343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8A481B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947CC7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40811A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1ED80CA" w14:textId="797F15AF" w:rsidR="00A84143" w:rsidRPr="00394248" w:rsidRDefault="004C5DAD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394248">
              <w:rPr>
                <w:rFonts w:ascii="Arial" w:hAnsi="Arial" w:cs="Arial"/>
                <w:sz w:val="24"/>
                <w:szCs w:val="24"/>
              </w:rPr>
              <w:t>lub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C835CA" w:rsidRPr="002B1E8A" w14:paraId="173216D5" w14:textId="77777777" w:rsidTr="399D1660">
        <w:tc>
          <w:tcPr>
            <w:tcW w:w="1110" w:type="dxa"/>
            <w:vAlign w:val="center"/>
          </w:tcPr>
          <w:p w14:paraId="30B5A44C" w14:textId="6BBD0D10" w:rsidR="00C835CA" w:rsidRPr="002B1E8A" w:rsidRDefault="00C835CA" w:rsidP="00C835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094AA471" w14:textId="577E471F" w:rsidR="00C835CA" w:rsidRPr="002B1E8A" w:rsidRDefault="00C835CA" w:rsidP="00C835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" w:name="_Hlk143685498"/>
            <w:r w:rsidRPr="000433B9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  <w:bookmarkEnd w:id="18"/>
          </w:p>
        </w:tc>
        <w:tc>
          <w:tcPr>
            <w:tcW w:w="7199" w:type="dxa"/>
          </w:tcPr>
          <w:p w14:paraId="172EDABF" w14:textId="77777777" w:rsidR="00C835CA" w:rsidRPr="000433B9" w:rsidRDefault="00C835CA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 pyłu zawieszonego PM 10 i PM 2,5 w odniesieniu do istniejących instalacji objętych projektem.</w:t>
            </w:r>
          </w:p>
          <w:p w14:paraId="7B8A89F4" w14:textId="77777777" w:rsidR="00C835CA" w:rsidRPr="000433B9" w:rsidRDefault="00C835CA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1D3777" w14:textId="23BAE677" w:rsidR="002F74F4" w:rsidRPr="00D87E21" w:rsidRDefault="002F74F4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87E21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wymiany źródła ciepła.</w:t>
            </w:r>
          </w:p>
          <w:p w14:paraId="1D1E2B33" w14:textId="77777777" w:rsidR="002F74F4" w:rsidRDefault="002F74F4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AC567E" w14:textId="4FE06161" w:rsidR="00C835CA" w:rsidRPr="002B1E8A" w:rsidRDefault="00C835CA" w:rsidP="00C835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6C0CC28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D650A1A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414CAD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2782C1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D01456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A8E236" w14:textId="77777777" w:rsidR="00C835CA" w:rsidRPr="004061E7" w:rsidRDefault="00C835CA" w:rsidP="00C83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06C65B7" w14:textId="2D625374" w:rsidR="00C835CA" w:rsidRPr="002B1E8A" w:rsidRDefault="00C835CA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F6406" w:rsidRPr="002B1E8A" w14:paraId="58E3D28D" w14:textId="77777777" w:rsidTr="399D1660">
        <w:tc>
          <w:tcPr>
            <w:tcW w:w="1110" w:type="dxa"/>
            <w:vAlign w:val="center"/>
          </w:tcPr>
          <w:p w14:paraId="3EBD7AA6" w14:textId="41C73892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C.7</w:t>
            </w:r>
          </w:p>
        </w:tc>
        <w:tc>
          <w:tcPr>
            <w:tcW w:w="2856" w:type="dxa"/>
            <w:vAlign w:val="center"/>
          </w:tcPr>
          <w:p w14:paraId="06170CF9" w14:textId="09FA2A51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790F2F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</w:tcPr>
          <w:p w14:paraId="1E65E409" w14:textId="77777777" w:rsidR="006F6406" w:rsidRPr="00790F2F" w:rsidRDefault="006F6406" w:rsidP="006F64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5E9F773" w14:textId="77777777" w:rsidR="006F6406" w:rsidRPr="00790F2F" w:rsidRDefault="006F6406" w:rsidP="006F6406">
            <w:pPr>
              <w:numPr>
                <w:ilvl w:val="0"/>
                <w:numId w:val="3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BC6D560" w14:textId="77777777" w:rsidR="006F6406" w:rsidRPr="00790F2F" w:rsidRDefault="006F6406" w:rsidP="006F6406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55F496E5" w14:textId="1889A770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Obowiązujące standardy w zakresie kształtowania ładu przestrzennego w województwie kujawsko-pomorskim są wskazane w </w:t>
            </w:r>
            <w:r w:rsidR="00DB5E0D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790F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4DB2EC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5D881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4DFC5BA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7B12399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1AF72D0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2D43AF4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957B1" w14:textId="62E66E9E" w:rsidR="006F6406" w:rsidRPr="002B1E8A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261" w:type="dxa"/>
          </w:tcPr>
          <w:p w14:paraId="40080AF9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F99C8ED" w14:textId="77777777" w:rsidR="006F6406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21B39F" w14:textId="77777777" w:rsidR="00B61123" w:rsidRPr="00790F2F" w:rsidRDefault="00B61123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BDF71B" w14:textId="77777777" w:rsidR="006F6406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20563E" w14:textId="77777777" w:rsidR="00397A3B" w:rsidRPr="00790F2F" w:rsidRDefault="00397A3B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D7378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2785F3B9" w14:textId="5173B4BB" w:rsidR="006F6406" w:rsidRPr="002B1E8A" w:rsidRDefault="006F6406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E2A57" w:rsidRPr="002B1E8A" w14:paraId="76EB5713" w14:textId="77777777" w:rsidTr="399D1660">
        <w:tc>
          <w:tcPr>
            <w:tcW w:w="1110" w:type="dxa"/>
            <w:vAlign w:val="center"/>
          </w:tcPr>
          <w:p w14:paraId="33229827" w14:textId="5FACFB70" w:rsidR="00EE2A57" w:rsidRDefault="00EE2A57" w:rsidP="00EE2A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Align w:val="center"/>
          </w:tcPr>
          <w:p w14:paraId="5133CFEE" w14:textId="312AA6EB" w:rsidR="00EE2A57" w:rsidRPr="00790F2F" w:rsidRDefault="00EE2A57" w:rsidP="00EE2A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Gazowe źródło ciepła</w:t>
            </w:r>
          </w:p>
        </w:tc>
        <w:tc>
          <w:tcPr>
            <w:tcW w:w="7199" w:type="dxa"/>
          </w:tcPr>
          <w:p w14:paraId="47849A6A" w14:textId="504C33FB" w:rsidR="00EE2A57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sprawdzamy, czy w przypadku projektu obejmującego modernizację lub wymianę źródła ciepła</w:t>
            </w:r>
            <w:r>
              <w:rPr>
                <w:rFonts w:ascii="Arial" w:hAnsi="Arial" w:cs="Arial"/>
                <w:sz w:val="24"/>
                <w:szCs w:val="24"/>
              </w:rPr>
              <w:t xml:space="preserve"> na gazowe:</w:t>
            </w:r>
          </w:p>
          <w:p w14:paraId="45249F96" w14:textId="77777777" w:rsidR="00EE2A57" w:rsidRPr="00227332" w:rsidRDefault="00EE2A57" w:rsidP="00EE2A57">
            <w:pPr>
              <w:pStyle w:val="Akapitzlist"/>
              <w:numPr>
                <w:ilvl w:val="0"/>
                <w:numId w:val="34"/>
              </w:numPr>
              <w:spacing w:before="60" w:after="120" w:line="240" w:lineRule="auto"/>
              <w:ind w:left="45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brak jest możliwości wykorzystania ciepła systemowego - spełnione zostały warunki określone w kryterium C.5;</w:t>
            </w:r>
          </w:p>
          <w:p w14:paraId="290B177C" w14:textId="77777777" w:rsidR="00EE2A57" w:rsidRPr="00D917D8" w:rsidRDefault="00EE2A57" w:rsidP="00EE2A57">
            <w:pPr>
              <w:pStyle w:val="Akapitzlist"/>
              <w:numPr>
                <w:ilvl w:val="0"/>
                <w:numId w:val="34"/>
              </w:numPr>
              <w:spacing w:before="60" w:after="0" w:line="240" w:lineRule="auto"/>
              <w:ind w:left="457"/>
              <w:rPr>
                <w:rFonts w:ascii="Arial" w:hAnsi="Arial" w:cs="Arial"/>
                <w:sz w:val="24"/>
                <w:szCs w:val="24"/>
              </w:rPr>
            </w:pPr>
            <w:r w:rsidRPr="00227332">
              <w:rPr>
                <w:rFonts w:ascii="Arial" w:hAnsi="Arial" w:cs="Arial"/>
                <w:sz w:val="24"/>
                <w:szCs w:val="24"/>
              </w:rPr>
              <w:t xml:space="preserve">brak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 w:rsidRPr="00227332">
              <w:rPr>
                <w:rFonts w:ascii="Arial" w:hAnsi="Arial" w:cs="Arial"/>
                <w:sz w:val="24"/>
                <w:szCs w:val="24"/>
              </w:rPr>
              <w:t xml:space="preserve">technicznych i ekonomicznych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 </w:t>
            </w:r>
            <w:r>
              <w:rPr>
                <w:rFonts w:ascii="Arial" w:hAnsi="Arial" w:cs="Arial"/>
                <w:sz w:val="24"/>
                <w:szCs w:val="24"/>
              </w:rPr>
              <w:t>wymiany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źródła ciepła</w:t>
            </w:r>
            <w:r w:rsidRPr="00BF4AE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 </w:t>
            </w:r>
            <w:r w:rsidRPr="00D917D8">
              <w:rPr>
                <w:rFonts w:ascii="Arial" w:hAnsi="Arial" w:cs="Arial"/>
                <w:sz w:val="24"/>
                <w:szCs w:val="24"/>
              </w:rPr>
              <w:t>OZE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(Wnioskodawca zobowiązany jest to uzasadnić)</w:t>
            </w:r>
            <w:r w:rsidRPr="00D917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90A94B" w14:textId="77777777" w:rsidR="00EE2A57" w:rsidRPr="005B2711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BB7365" w14:textId="77777777" w:rsidR="00EE2A57" w:rsidRPr="00227332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27332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gazowe źródła ciepła.</w:t>
            </w:r>
          </w:p>
          <w:p w14:paraId="0B46B8AB" w14:textId="77777777" w:rsidR="00EE2A57" w:rsidRPr="005B2711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BCCD67" w14:textId="33273CD5" w:rsidR="00EE2A57" w:rsidRPr="00790F2F" w:rsidRDefault="00EE2A57" w:rsidP="00EE2A5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4EC81582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6CEE0EB7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B7714E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826353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294484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363BDE" w14:textId="77777777" w:rsidR="00EE2A57" w:rsidRPr="005B2711" w:rsidRDefault="00EE2A57" w:rsidP="00EE2A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520D07F" w14:textId="3971AB38" w:rsidR="00EE2A57" w:rsidRPr="00790F2F" w:rsidRDefault="00EE2A57" w:rsidP="00525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8A21919" w14:textId="77777777" w:rsidR="00ED774C" w:rsidRPr="002B1E8A" w:rsidRDefault="00ED774C" w:rsidP="009F4A95">
      <w:pPr>
        <w:rPr>
          <w:rFonts w:ascii="Arial" w:hAnsi="Arial" w:cs="Arial"/>
          <w:sz w:val="24"/>
          <w:szCs w:val="24"/>
        </w:rPr>
      </w:pPr>
    </w:p>
    <w:sectPr w:rsidR="00ED774C" w:rsidRPr="002B1E8A" w:rsidSect="00312530">
      <w:footerReference w:type="default" r:id="rId18"/>
      <w:headerReference w:type="first" r:id="rId19"/>
      <w:footerReference w:type="first" r:id="rId20"/>
      <w:pgSz w:w="16838" w:h="11906" w:orient="landscape"/>
      <w:pgMar w:top="851" w:right="1245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8" w:author="Paweł Łopatowski" w:date="2024-10-10T08:53:00Z" w:initials="PŁ">
    <w:p w14:paraId="12F1F3A3" w14:textId="77777777" w:rsidR="00B057D8" w:rsidRDefault="00B057D8" w:rsidP="00B057D8">
      <w:pPr>
        <w:pStyle w:val="Tekstkomentarza"/>
      </w:pPr>
      <w:r>
        <w:rPr>
          <w:rStyle w:val="Odwoaniedokomentarza"/>
        </w:rPr>
        <w:annotationRef/>
      </w:r>
      <w:r>
        <w:t>Stanowisko grupy roboczej</w:t>
      </w:r>
    </w:p>
  </w:comment>
  <w:comment w:id="11" w:author="Paweł Łopatowski" w:date="2024-10-10T09:35:00Z" w:initials="PŁ">
    <w:p w14:paraId="2ABB70A4" w14:textId="77777777" w:rsidR="00C078E5" w:rsidRDefault="00C078E5" w:rsidP="00C078E5">
      <w:pPr>
        <w:pStyle w:val="Tekstkomentarza"/>
      </w:pPr>
      <w:r>
        <w:rPr>
          <w:rStyle w:val="Odwoaniedokomentarza"/>
        </w:rPr>
        <w:annotationRef/>
      </w:r>
      <w:r>
        <w:t>Stanowisko grupy roboczej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2F1F3A3" w15:done="0"/>
  <w15:commentEx w15:paraId="2ABB70A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9E12AB4" w16cex:dateUtc="2024-10-10T06:53:00Z"/>
  <w16cex:commentExtensible w16cex:durableId="0AAE0745" w16cex:dateUtc="2024-10-10T0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F1F3A3" w16cid:durableId="39E12AB4"/>
  <w16cid:commentId w16cid:paraId="2ABB70A4" w16cid:durableId="0AAE07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BB8E7" w14:textId="77777777" w:rsidR="005121C1" w:rsidRDefault="005121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D7929">
      <w:rPr>
        <w:noProof/>
        <w:lang w:val="pl-PL"/>
      </w:rPr>
      <w:t>18</w:t>
    </w:r>
    <w:r>
      <w:fldChar w:fldCharType="end"/>
    </w:r>
  </w:p>
  <w:p w14:paraId="18D14233" w14:textId="77777777" w:rsidR="005121C1" w:rsidRDefault="005121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6331C" w14:textId="77777777" w:rsidR="005121C1" w:rsidRDefault="005121C1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2D68348F" wp14:editId="11B510AB">
          <wp:extent cx="6962775" cy="857250"/>
          <wp:effectExtent l="0" t="0" r="0" b="0"/>
          <wp:docPr id="563589462" name="Obraz 56358946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Pr="00846DEA" w:rsidRDefault="002D61A4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  <w:p w14:paraId="16DEB4AB" w14:textId="77777777" w:rsidR="002D61A4" w:rsidRDefault="002D61A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41130526" name="Obraz 4113052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03BAEC20" w14:textId="77777777" w:rsidR="005B4A22" w:rsidRPr="007F71DB" w:rsidRDefault="005B4A22" w:rsidP="005B4A2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7F71DB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4581C93D" w14:textId="77777777" w:rsidR="00AD3671" w:rsidRPr="00327A62" w:rsidRDefault="00AD3671" w:rsidP="00460A53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bCs/>
          <w:sz w:val="24"/>
          <w:szCs w:val="24"/>
        </w:rPr>
        <w:t>Wykluczenia podmiotowe</w:t>
      </w:r>
      <w:r w:rsidRPr="00327A62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27A6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77994511" w14:textId="77777777" w:rsidR="005B4A22" w:rsidRPr="007F71DB" w:rsidRDefault="005B4A22" w:rsidP="005B4A22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7F71DB">
        <w:rPr>
          <w:rFonts w:ascii="Arial" w:hAnsi="Arial" w:cs="Arial"/>
          <w:sz w:val="24"/>
          <w:szCs w:val="24"/>
          <w:lang w:val="pl-PL"/>
        </w:rPr>
        <w:t>2021</w:t>
      </w:r>
      <w:r w:rsidRPr="007F71DB">
        <w:rPr>
          <w:rFonts w:ascii="Arial" w:hAnsi="Arial" w:cs="Arial"/>
          <w:sz w:val="24"/>
          <w:szCs w:val="24"/>
        </w:rPr>
        <w:t>/</w:t>
      </w:r>
      <w:r w:rsidRPr="007F71DB">
        <w:rPr>
          <w:rFonts w:ascii="Arial" w:hAnsi="Arial" w:cs="Arial"/>
          <w:sz w:val="24"/>
          <w:szCs w:val="24"/>
          <w:lang w:val="pl-PL"/>
        </w:rPr>
        <w:t>1060</w:t>
      </w:r>
      <w:r w:rsidRPr="007F71DB">
        <w:rPr>
          <w:rFonts w:ascii="Arial" w:hAnsi="Arial" w:cs="Arial"/>
          <w:sz w:val="24"/>
          <w:szCs w:val="24"/>
        </w:rPr>
        <w:t xml:space="preserve"> z dnia </w:t>
      </w:r>
      <w:r w:rsidRPr="007F71DB">
        <w:rPr>
          <w:rFonts w:ascii="Arial" w:hAnsi="Arial" w:cs="Arial"/>
          <w:sz w:val="24"/>
          <w:szCs w:val="24"/>
          <w:lang w:val="pl-PL"/>
        </w:rPr>
        <w:t>24</w:t>
      </w:r>
      <w:r w:rsidRPr="007F71DB">
        <w:rPr>
          <w:rFonts w:ascii="Arial" w:hAnsi="Arial" w:cs="Arial"/>
          <w:sz w:val="24"/>
          <w:szCs w:val="24"/>
        </w:rPr>
        <w:t xml:space="preserve"> </w:t>
      </w:r>
      <w:r w:rsidRPr="007F71DB">
        <w:rPr>
          <w:rFonts w:ascii="Arial" w:hAnsi="Arial" w:cs="Arial"/>
          <w:sz w:val="24"/>
          <w:szCs w:val="24"/>
          <w:lang w:val="pl-PL"/>
        </w:rPr>
        <w:t>czerwca</w:t>
      </w:r>
      <w:r w:rsidRPr="007F71DB">
        <w:rPr>
          <w:rFonts w:ascii="Arial" w:hAnsi="Arial" w:cs="Arial"/>
          <w:sz w:val="24"/>
          <w:szCs w:val="24"/>
        </w:rPr>
        <w:t xml:space="preserve"> 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7F71D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(Dz. Urz. UE L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7F71DB">
        <w:rPr>
          <w:rFonts w:ascii="Arial" w:hAnsi="Arial" w:cs="Arial"/>
          <w:sz w:val="24"/>
          <w:szCs w:val="24"/>
        </w:rPr>
        <w:t xml:space="preserve"> z </w:t>
      </w:r>
      <w:r w:rsidRPr="007F71DB">
        <w:rPr>
          <w:rFonts w:ascii="Arial" w:hAnsi="Arial" w:cs="Arial"/>
          <w:sz w:val="24"/>
          <w:szCs w:val="24"/>
          <w:lang w:val="pl-PL"/>
        </w:rPr>
        <w:t>3</w:t>
      </w:r>
      <w:r w:rsidRPr="007F71DB">
        <w:rPr>
          <w:rFonts w:ascii="Arial" w:hAnsi="Arial" w:cs="Arial"/>
          <w:sz w:val="24"/>
          <w:szCs w:val="24"/>
        </w:rPr>
        <w:t>0.</w:t>
      </w:r>
      <w:r w:rsidRPr="007F71DB">
        <w:rPr>
          <w:rFonts w:ascii="Arial" w:hAnsi="Arial" w:cs="Arial"/>
          <w:sz w:val="24"/>
          <w:szCs w:val="24"/>
          <w:lang w:val="pl-PL"/>
        </w:rPr>
        <w:t>06</w:t>
      </w:r>
      <w:r w:rsidRPr="007F71DB">
        <w:rPr>
          <w:rFonts w:ascii="Arial" w:hAnsi="Arial" w:cs="Arial"/>
          <w:sz w:val="24"/>
          <w:szCs w:val="24"/>
        </w:rPr>
        <w:t>.20</w:t>
      </w:r>
      <w:r w:rsidRPr="007F71DB">
        <w:rPr>
          <w:rFonts w:ascii="Arial" w:hAnsi="Arial" w:cs="Arial"/>
          <w:sz w:val="24"/>
          <w:szCs w:val="24"/>
          <w:lang w:val="pl-PL"/>
        </w:rPr>
        <w:t>2</w:t>
      </w:r>
      <w:r w:rsidRPr="007F71DB">
        <w:rPr>
          <w:rFonts w:ascii="Arial" w:hAnsi="Arial" w:cs="Arial"/>
          <w:sz w:val="24"/>
          <w:szCs w:val="24"/>
        </w:rPr>
        <w:t xml:space="preserve">1) (dalej: rozporządzenie </w:t>
      </w:r>
      <w:r w:rsidRPr="007F71DB">
        <w:rPr>
          <w:rFonts w:ascii="Arial" w:hAnsi="Arial" w:cs="Arial"/>
          <w:sz w:val="24"/>
          <w:szCs w:val="24"/>
          <w:lang w:val="pl-PL"/>
        </w:rPr>
        <w:t>nr 2021/1060</w:t>
      </w:r>
      <w:r w:rsidRPr="007F71DB">
        <w:rPr>
          <w:rFonts w:ascii="Arial" w:hAnsi="Arial" w:cs="Arial"/>
          <w:sz w:val="24"/>
          <w:szCs w:val="24"/>
        </w:rPr>
        <w:t>).</w:t>
      </w:r>
    </w:p>
  </w:footnote>
  <w:footnote w:id="4">
    <w:p w14:paraId="3AF3F9C7" w14:textId="77777777" w:rsidR="00C0388A" w:rsidRPr="00C0388A" w:rsidRDefault="00C0388A" w:rsidP="00C038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464DCF89" w14:textId="3E922B28" w:rsidR="00FE75C8" w:rsidRPr="00544205" w:rsidRDefault="00544205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="00426D8C">
        <w:rPr>
          <w:rFonts w:ascii="Arial" w:hAnsi="Arial" w:cs="Arial"/>
          <w:sz w:val="24"/>
          <w:szCs w:val="24"/>
          <w:lang w:val="pl-PL"/>
        </w:rPr>
        <w:t xml:space="preserve"> </w:t>
      </w:r>
      <w:ins w:id="9" w:author="Paweł Łopatowski" w:date="2024-10-10T09:37:00Z">
        <w:r w:rsidR="00426D8C" w:rsidRPr="00426D8C">
          <w:rPr>
            <w:rFonts w:ascii="Arial" w:hAnsi="Arial" w:cs="Arial"/>
            <w:sz w:val="24"/>
            <w:szCs w:val="24"/>
            <w:lang w:val="pl-PL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</w:t>
        </w:r>
      </w:ins>
      <w:del w:id="10" w:author="Paweł Łopatowski" w:date="2024-10-10T09:37:00Z" w16du:dateUtc="2024-10-10T07:37:00Z">
        <w:r w:rsidR="00426D8C" w:rsidRPr="00426D8C" w:rsidDel="00426D8C">
          <w:rPr>
            <w:rFonts w:ascii="Arial" w:hAnsi="Arial" w:cs="Arial"/>
            <w:sz w:val="24"/>
            <w:szCs w:val="24"/>
            <w:lang w:val="pl-PL"/>
          </w:rPr>
          <w:delText>Posiadanie pozostałych decyzji i pozwoleń oraz dokumentacji technicznej jest wymagane</w:delText>
        </w:r>
      </w:del>
      <w:r w:rsidR="00FE75C8"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39F052CC" w14:textId="034F816E" w:rsidR="00723A91" w:rsidRPr="00C35067" w:rsidRDefault="00723A91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4E6FBB0" w14:textId="5171DD52" w:rsidR="00652B70" w:rsidRPr="00C0388A" w:rsidRDefault="00652B70" w:rsidP="00652B7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 w:rsidR="00C0388A"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28C377CB" w14:textId="37ED2499" w:rsidR="000F1349" w:rsidRPr="00F61D84" w:rsidRDefault="000F1349">
      <w:pPr>
        <w:pStyle w:val="Tekstprzypisudolnego"/>
        <w:rPr>
          <w:rFonts w:ascii="Arial" w:hAnsi="Arial" w:cs="Arial"/>
          <w:sz w:val="24"/>
          <w:szCs w:val="24"/>
        </w:rPr>
      </w:pPr>
      <w:r w:rsidRPr="00F61D8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1D8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F61D8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3CC14CBC" w14:textId="7D4254F0" w:rsidR="0080530B" w:rsidRPr="00327A62" w:rsidRDefault="0080530B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327A62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327A62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27A62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327A62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327A62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327A6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7D1827F7" w14:textId="33DCD2E6" w:rsidR="005257E1" w:rsidRPr="007F71DB" w:rsidRDefault="005257E1" w:rsidP="005257E1">
      <w:pPr>
        <w:pStyle w:val="Tekstprzypisudolnego"/>
        <w:rPr>
          <w:rFonts w:ascii="Arial" w:hAnsi="Arial" w:cs="Arial"/>
          <w:sz w:val="24"/>
          <w:szCs w:val="24"/>
        </w:rPr>
      </w:pPr>
      <w:r w:rsidRPr="007F71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F71DB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D5316E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>.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</w:t>
      </w:r>
      <w:r w:rsidRPr="007F71DB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i </w:t>
      </w:r>
      <w:r w:rsidR="00D5316E">
        <w:rPr>
          <w:rFonts w:ascii="Arial" w:hAnsi="Arial" w:cs="Arial"/>
          <w:sz w:val="24"/>
          <w:szCs w:val="24"/>
          <w:lang w:val="pl-PL"/>
        </w:rPr>
        <w:t xml:space="preserve">PM </w:t>
      </w:r>
      <w:r w:rsidRPr="007F71DB">
        <w:rPr>
          <w:rFonts w:ascii="Arial" w:hAnsi="Arial" w:cs="Arial"/>
          <w:sz w:val="24"/>
          <w:szCs w:val="24"/>
          <w:lang w:val="pl-PL"/>
        </w:rPr>
        <w:t>2,5</w:t>
      </w:r>
      <w:r w:rsidRPr="007F71DB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7F71DB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7F71DB">
        <w:rPr>
          <w:rFonts w:ascii="Arial" w:hAnsi="Arial" w:cs="Arial"/>
          <w:sz w:val="24"/>
          <w:szCs w:val="24"/>
        </w:rPr>
        <w:t>.</w:t>
      </w:r>
    </w:p>
  </w:footnote>
  <w:footnote w:id="11">
    <w:p w14:paraId="3772F0A1" w14:textId="77777777" w:rsidR="00951390" w:rsidRPr="00327A62" w:rsidRDefault="0095139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Pr="00327A62">
        <w:rPr>
          <w:rFonts w:ascii="Arial" w:hAnsi="Arial" w:cs="Arial"/>
          <w:sz w:val="24"/>
          <w:szCs w:val="24"/>
          <w:lang w:val="pl-PL"/>
        </w:rPr>
        <w:br/>
        <w:t>w realizowanych projektach, stosowana będzie wersja wytycznych obowiązująca w dniu poniesienia wydatku, z uwzględnieniem pkt 7-9 Rozdziału 1. wytycznych.</w:t>
      </w:r>
    </w:p>
  </w:footnote>
  <w:footnote w:id="12">
    <w:p w14:paraId="7B65E383" w14:textId="77777777" w:rsidR="002C6F6B" w:rsidRPr="008E3E72" w:rsidRDefault="002C6F6B" w:rsidP="0083488A">
      <w:pPr>
        <w:pStyle w:val="Tekstprzypisudolnego"/>
        <w:rPr>
          <w:sz w:val="24"/>
          <w:szCs w:val="24"/>
          <w:lang w:val="pl-P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</w:t>
      </w:r>
      <w:r w:rsidRPr="008E3E7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4A45E9DE" w14:textId="0B94FE0B" w:rsidR="00106217" w:rsidRPr="008C7EF2" w:rsidRDefault="00106217" w:rsidP="00106217">
      <w:pPr>
        <w:pStyle w:val="Tekstprzypisudolnego"/>
        <w:rPr>
          <w:lang w:val="pl-PL"/>
        </w:rPr>
      </w:pPr>
      <w:r w:rsidRPr="008A55C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55CF">
        <w:rPr>
          <w:rFonts w:ascii="Arial" w:hAnsi="Arial" w:cs="Arial"/>
          <w:sz w:val="24"/>
          <w:szCs w:val="24"/>
        </w:rPr>
        <w:t xml:space="preserve"> </w:t>
      </w:r>
      <w:r w:rsidR="00373E4D">
        <w:rPr>
          <w:rFonts w:ascii="Arial" w:hAnsi="Arial" w:cs="Arial"/>
          <w:sz w:val="24"/>
          <w:szCs w:val="24"/>
        </w:rPr>
        <w:t>Wartość</w:t>
      </w:r>
      <w:r w:rsidRPr="008C7EF2">
        <w:rPr>
          <w:rFonts w:ascii="Arial" w:hAnsi="Arial" w:cs="Arial"/>
          <w:sz w:val="24"/>
          <w:szCs w:val="24"/>
        </w:rPr>
        <w:t xml:space="preserve"> dofinansowania UE </w:t>
      </w:r>
      <w:r w:rsidR="00373E4D" w:rsidRPr="00BF4EDC">
        <w:rPr>
          <w:rFonts w:ascii="Arial" w:hAnsi="Arial" w:cs="Arial"/>
          <w:sz w:val="24"/>
          <w:szCs w:val="24"/>
          <w:lang w:val="pl-PL"/>
        </w:rPr>
        <w:t>powinna zostać przeliczona zgodnie z kursem</w:t>
      </w:r>
      <w:r w:rsidR="00373E4D">
        <w:rPr>
          <w:rFonts w:ascii="Arial" w:hAnsi="Arial" w:cs="Arial"/>
          <w:sz w:val="24"/>
          <w:szCs w:val="24"/>
          <w:lang w:val="pl-PL"/>
        </w:rPr>
        <w:t xml:space="preserve"> </w:t>
      </w:r>
      <w:r w:rsidRPr="008C7EF2">
        <w:rPr>
          <w:rFonts w:ascii="Arial" w:hAnsi="Arial" w:cs="Arial"/>
          <w:sz w:val="24"/>
          <w:szCs w:val="24"/>
        </w:rPr>
        <w:t xml:space="preserve">euro </w:t>
      </w:r>
      <w:r w:rsidR="00373E4D" w:rsidRPr="00BF4EDC">
        <w:rPr>
          <w:rFonts w:ascii="Arial" w:hAnsi="Arial" w:cs="Arial"/>
          <w:sz w:val="24"/>
          <w:szCs w:val="24"/>
          <w:lang w:val="pl-PL"/>
        </w:rPr>
        <w:t>wskazanym w Regulaminie wyboru projektów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46AA33AF" w14:textId="2D03947D" w:rsidR="002C6F6B" w:rsidRPr="00790F2F" w:rsidRDefault="002C6F6B" w:rsidP="0083488A">
      <w:pPr>
        <w:pStyle w:val="Tekstprzypisudolnego"/>
        <w:rPr>
          <w:rFonts w:ascii="Arial" w:hAnsi="Arial" w:cs="Aria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 w:rsidR="00373E4D">
        <w:rPr>
          <w:rFonts w:ascii="Arial" w:hAnsi="Arial" w:cs="Arial"/>
          <w:sz w:val="24"/>
          <w:szCs w:val="24"/>
        </w:rPr>
        <w:t>różnią się</w:t>
      </w:r>
      <w:r w:rsidRPr="008E3E72">
        <w:rPr>
          <w:rFonts w:ascii="Arial" w:hAnsi="Arial" w:cs="Arial"/>
          <w:sz w:val="24"/>
          <w:szCs w:val="24"/>
          <w:lang w:val="pl-PL"/>
        </w:rPr>
        <w:t xml:space="preserve"> </w:t>
      </w:r>
      <w:r w:rsidRPr="008E3E72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5">
    <w:p w14:paraId="0A8D8D9B" w14:textId="77777777" w:rsidR="002C6F6B" w:rsidRPr="008E3E72" w:rsidRDefault="002C6F6B" w:rsidP="0083488A">
      <w:pPr>
        <w:pStyle w:val="Tekstprzypisudolnego"/>
        <w:rPr>
          <w:sz w:val="24"/>
          <w:szCs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6">
    <w:p w14:paraId="360FD1D9" w14:textId="2588E4B4" w:rsidR="00327A62" w:rsidRPr="00327A62" w:rsidRDefault="00327A6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="00C0388A" w:rsidRPr="00603C73">
        <w:rPr>
          <w:rFonts w:ascii="Arial" w:hAnsi="Arial" w:cs="Arial"/>
          <w:sz w:val="24"/>
          <w:szCs w:val="24"/>
        </w:rPr>
        <w:t xml:space="preserve">Dla budynków komunalnych uznanych za obiekty zabytkowe zwiększenie efektywności energetycznej o minimum 25%. Jako obiekt zabytkowy należy rozumieć obiekt wpisany do rejestru zabytków na podstawie decyzji wydanej przez wojewódzkiego konserwatora zabytków lub wpisany do ewidencji zabytków, o której mowa w art. 22 ustawy z dnia 23 lipca 2003 r. o ochronie zabytków i opiece nad zabytkami (Dz. U. z 2022 r. poz. 840 z </w:t>
      </w:r>
      <w:proofErr w:type="spellStart"/>
      <w:r w:rsidR="00C0388A" w:rsidRPr="00603C73">
        <w:rPr>
          <w:rFonts w:ascii="Arial" w:hAnsi="Arial" w:cs="Arial"/>
          <w:sz w:val="24"/>
          <w:szCs w:val="24"/>
        </w:rPr>
        <w:t>późn</w:t>
      </w:r>
      <w:proofErr w:type="spellEnd"/>
      <w:r w:rsidR="00C0388A" w:rsidRPr="00603C73">
        <w:rPr>
          <w:rFonts w:ascii="Arial" w:hAnsi="Arial" w:cs="Arial"/>
          <w:sz w:val="24"/>
          <w:szCs w:val="24"/>
        </w:rPr>
        <w:t>. zm.). Definicja zabytku w rozumieniu ww.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0F1D3" w14:textId="26F1CF50" w:rsidR="003728E9" w:rsidRPr="00193FF9" w:rsidRDefault="008571AF" w:rsidP="001C4969">
    <w:pPr>
      <w:tabs>
        <w:tab w:val="left" w:pos="9923"/>
      </w:tabs>
      <w:spacing w:after="0" w:line="240" w:lineRule="auto"/>
      <w:rPr>
        <w:rFonts w:cs="Calibri"/>
      </w:rPr>
    </w:pPr>
    <w:r w:rsidRPr="00193FF9">
      <w:rPr>
        <w:rFonts w:ascii="Arial" w:hAnsi="Arial" w:cs="Arial"/>
        <w:sz w:val="24"/>
        <w:szCs w:val="24"/>
      </w:rPr>
      <w:t>FUNDUSZE EUROPEJSKIE DLA KUJAW I POMORZA 2021-2027</w:t>
    </w:r>
    <w:r w:rsidRPr="00193FF9">
      <w:rPr>
        <w:rFonts w:ascii="Arial" w:hAnsi="Arial" w:cs="Arial"/>
        <w:bCs/>
        <w:sz w:val="24"/>
        <w:szCs w:val="24"/>
      </w:rPr>
      <w:t xml:space="preserve"> </w:t>
    </w:r>
  </w:p>
  <w:p w14:paraId="39797EAF" w14:textId="20E16145" w:rsidR="003A6095" w:rsidRDefault="003A6095" w:rsidP="003A6095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</w:rPr>
    </w:pPr>
    <w:r w:rsidRPr="00395B7F">
      <w:rPr>
        <w:rFonts w:ascii="Arial" w:hAnsi="Arial" w:cs="Arial"/>
        <w:bCs/>
        <w:lang w:val="x-none"/>
      </w:rPr>
      <w:t xml:space="preserve">Załącznik </w:t>
    </w:r>
    <w:r>
      <w:rPr>
        <w:rFonts w:ascii="Arial" w:hAnsi="Arial" w:cs="Arial"/>
        <w:bCs/>
        <w:lang w:val="x-none"/>
      </w:rPr>
      <w:t xml:space="preserve">nr 1 </w:t>
    </w:r>
    <w:r w:rsidRPr="00395B7F">
      <w:rPr>
        <w:rFonts w:ascii="Arial" w:hAnsi="Arial" w:cs="Arial"/>
        <w:bCs/>
        <w:lang w:val="x-none"/>
      </w:rPr>
      <w:t xml:space="preserve">do </w:t>
    </w:r>
    <w:r>
      <w:rPr>
        <w:rFonts w:ascii="Arial" w:hAnsi="Arial" w:cs="Arial"/>
        <w:bCs/>
        <w:lang w:val="x-none"/>
      </w:rPr>
      <w:t xml:space="preserve">stanowiska </w:t>
    </w:r>
    <w:r w:rsidRPr="00612849">
      <w:rPr>
        <w:rFonts w:ascii="Arial" w:hAnsi="Arial" w:cs="Arial"/>
        <w:bCs/>
      </w:rPr>
      <w:t>nr 3</w:t>
    </w:r>
    <w:r w:rsidR="00236E6F">
      <w:rPr>
        <w:rFonts w:ascii="Arial" w:hAnsi="Arial" w:cs="Arial"/>
        <w:bCs/>
      </w:rPr>
      <w:t>0</w:t>
    </w:r>
    <w:r w:rsidRPr="00612849">
      <w:rPr>
        <w:rFonts w:ascii="Arial" w:hAnsi="Arial" w:cs="Arial"/>
        <w:bCs/>
      </w:rPr>
      <w:t>/2024</w:t>
    </w:r>
  </w:p>
  <w:p w14:paraId="04FDBFA4" w14:textId="77777777" w:rsidR="003A6095" w:rsidRPr="00612849" w:rsidRDefault="003A6095" w:rsidP="003A6095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</w:rPr>
    </w:pPr>
    <w:r w:rsidRPr="00612849">
      <w:rPr>
        <w:rFonts w:ascii="Arial" w:hAnsi="Arial" w:cs="Arial"/>
        <w:bCs/>
      </w:rPr>
      <w:t>Grupy roboczej ds. polityki terytorialnej</w:t>
    </w:r>
  </w:p>
  <w:p w14:paraId="15ADB5AC" w14:textId="77777777" w:rsidR="003A6095" w:rsidRPr="00612849" w:rsidRDefault="003A6095" w:rsidP="003A6095">
    <w:pPr>
      <w:tabs>
        <w:tab w:val="left" w:pos="5103"/>
        <w:tab w:val="left" w:pos="9923"/>
      </w:tabs>
      <w:spacing w:after="0" w:line="240" w:lineRule="auto"/>
      <w:ind w:left="9356"/>
      <w:rPr>
        <w:rFonts w:ascii="Arial" w:hAnsi="Arial" w:cs="Arial"/>
        <w:bCs/>
      </w:rPr>
    </w:pPr>
    <w:r w:rsidRPr="00612849">
      <w:rPr>
        <w:rFonts w:ascii="Arial" w:hAnsi="Arial" w:cs="Arial"/>
        <w:bCs/>
      </w:rPr>
      <w:t xml:space="preserve">przy </w:t>
    </w:r>
    <w:r>
      <w:rPr>
        <w:rFonts w:ascii="Arial" w:hAnsi="Arial" w:cs="Arial"/>
        <w:bCs/>
      </w:rPr>
      <w:t>KM FEdKP</w:t>
    </w:r>
    <w:r w:rsidRPr="00612849">
      <w:rPr>
        <w:rFonts w:ascii="Arial" w:hAnsi="Arial" w:cs="Arial"/>
        <w:bCs/>
      </w:rPr>
      <w:t xml:space="preserve"> 2021-2027</w:t>
    </w:r>
  </w:p>
  <w:p w14:paraId="5543F58A" w14:textId="2F91A0DA" w:rsidR="005121C1" w:rsidRPr="002015DE" w:rsidRDefault="003A6095" w:rsidP="003A6095">
    <w:pPr>
      <w:tabs>
        <w:tab w:val="left" w:pos="5103"/>
        <w:tab w:val="left" w:pos="9923"/>
      </w:tabs>
      <w:spacing w:after="0" w:line="240" w:lineRule="auto"/>
      <w:ind w:left="9356"/>
    </w:pPr>
    <w:r w:rsidRPr="00612849">
      <w:rPr>
        <w:rFonts w:ascii="Arial" w:hAnsi="Arial" w:cs="Arial"/>
        <w:bCs/>
      </w:rPr>
      <w:t>z 9 października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94527" w14:textId="17890172" w:rsidR="002B1E8A" w:rsidRPr="002B1E8A" w:rsidRDefault="002B1E8A" w:rsidP="002B1E8A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Pr="002B1E8A">
      <w:rPr>
        <w:rFonts w:ascii="Arial" w:hAnsi="Arial" w:cs="Arial"/>
        <w:bCs/>
        <w:sz w:val="20"/>
        <w:szCs w:val="20"/>
      </w:rPr>
      <w:t xml:space="preserve">uchwały </w:t>
    </w:r>
    <w:r w:rsidRPr="002B1E8A">
      <w:rPr>
        <w:rFonts w:ascii="Arial" w:hAnsi="Arial" w:cs="Arial"/>
        <w:bCs/>
        <w:sz w:val="20"/>
        <w:szCs w:val="20"/>
        <w:lang w:val="x-none"/>
      </w:rPr>
      <w:t>Nr</w:t>
    </w:r>
    <w:r w:rsidRPr="002B1E8A">
      <w:rPr>
        <w:rFonts w:ascii="Arial" w:hAnsi="Arial" w:cs="Arial"/>
        <w:bCs/>
        <w:sz w:val="20"/>
        <w:szCs w:val="20"/>
      </w:rPr>
      <w:t xml:space="preserve"> ……/2023</w:t>
    </w:r>
    <w:r w:rsidRPr="002B1E8A">
      <w:rPr>
        <w:rFonts w:ascii="Arial" w:hAnsi="Arial" w:cs="Arial"/>
        <w:bCs/>
        <w:sz w:val="20"/>
        <w:szCs w:val="20"/>
        <w:lang w:val="x-none"/>
      </w:rPr>
      <w:t xml:space="preserve"> </w:t>
    </w:r>
  </w:p>
  <w:p w14:paraId="440EC7A7" w14:textId="77777777" w:rsidR="002B1E8A" w:rsidRPr="002B1E8A" w:rsidRDefault="002B1E8A" w:rsidP="002B1E8A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</w:rPr>
      <w:t>KM FEdKP 2021-2027</w:t>
    </w:r>
  </w:p>
  <w:p w14:paraId="5B08B5D1" w14:textId="1CC9375F" w:rsidR="00516D69" w:rsidRPr="003D5988" w:rsidRDefault="002B1E8A" w:rsidP="003D5988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2B1E8A">
      <w:rPr>
        <w:rFonts w:ascii="Arial" w:hAnsi="Arial" w:cs="Arial"/>
        <w:bCs/>
        <w:sz w:val="20"/>
        <w:szCs w:val="20"/>
      </w:rPr>
      <w:t>z dnia …… września 2023 r</w:t>
    </w:r>
    <w:r w:rsidRPr="00880F88">
      <w:rPr>
        <w:rFonts w:ascii="Arial" w:hAnsi="Arial" w:cs="Arial"/>
        <w:bCs/>
        <w:sz w:val="20"/>
        <w:szCs w:val="20"/>
      </w:rPr>
      <w:t>.</w:t>
    </w:r>
  </w:p>
  <w:p w14:paraId="73085188" w14:textId="1FC7A0CE" w:rsidR="003C40D0" w:rsidRPr="003C40D0" w:rsidRDefault="003C40D0" w:rsidP="0058728E">
    <w:pPr>
      <w:tabs>
        <w:tab w:val="left" w:pos="9923"/>
      </w:tabs>
      <w:spacing w:after="0" w:line="240" w:lineRule="auto"/>
      <w:ind w:left="9923"/>
      <w:jc w:val="right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96539"/>
    <w:multiLevelType w:val="hybridMultilevel"/>
    <w:tmpl w:val="EBB04C14"/>
    <w:lvl w:ilvl="0" w:tplc="E75A089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27"/>
  </w:num>
  <w:num w:numId="2" w16cid:durableId="1558316882">
    <w:abstractNumId w:val="35"/>
  </w:num>
  <w:num w:numId="3" w16cid:durableId="283730786">
    <w:abstractNumId w:val="7"/>
  </w:num>
  <w:num w:numId="4" w16cid:durableId="228731417">
    <w:abstractNumId w:val="1"/>
  </w:num>
  <w:num w:numId="5" w16cid:durableId="970476649">
    <w:abstractNumId w:val="28"/>
  </w:num>
  <w:num w:numId="6" w16cid:durableId="491529595">
    <w:abstractNumId w:val="4"/>
  </w:num>
  <w:num w:numId="7" w16cid:durableId="1747606102">
    <w:abstractNumId w:val="12"/>
  </w:num>
  <w:num w:numId="8" w16cid:durableId="41516962">
    <w:abstractNumId w:val="25"/>
  </w:num>
  <w:num w:numId="9" w16cid:durableId="642538186">
    <w:abstractNumId w:val="23"/>
  </w:num>
  <w:num w:numId="10" w16cid:durableId="1151023340">
    <w:abstractNumId w:val="21"/>
  </w:num>
  <w:num w:numId="11" w16cid:durableId="2062705513">
    <w:abstractNumId w:val="9"/>
  </w:num>
  <w:num w:numId="12" w16cid:durableId="341470690">
    <w:abstractNumId w:val="13"/>
  </w:num>
  <w:num w:numId="13" w16cid:durableId="1194732508">
    <w:abstractNumId w:val="29"/>
  </w:num>
  <w:num w:numId="14" w16cid:durableId="1314676677">
    <w:abstractNumId w:val="18"/>
  </w:num>
  <w:num w:numId="15" w16cid:durableId="1250456925">
    <w:abstractNumId w:val="32"/>
  </w:num>
  <w:num w:numId="16" w16cid:durableId="1913654838">
    <w:abstractNumId w:val="30"/>
  </w:num>
  <w:num w:numId="17" w16cid:durableId="512840268">
    <w:abstractNumId w:val="8"/>
  </w:num>
  <w:num w:numId="18" w16cid:durableId="136728004">
    <w:abstractNumId w:val="17"/>
  </w:num>
  <w:num w:numId="19" w16cid:durableId="1760712996">
    <w:abstractNumId w:val="26"/>
  </w:num>
  <w:num w:numId="20" w16cid:durableId="724376284">
    <w:abstractNumId w:val="31"/>
  </w:num>
  <w:num w:numId="21" w16cid:durableId="44766216">
    <w:abstractNumId w:val="24"/>
  </w:num>
  <w:num w:numId="22" w16cid:durableId="513035798">
    <w:abstractNumId w:val="33"/>
  </w:num>
  <w:num w:numId="23" w16cid:durableId="2142722700">
    <w:abstractNumId w:val="20"/>
  </w:num>
  <w:num w:numId="24" w16cid:durableId="314843383">
    <w:abstractNumId w:val="34"/>
  </w:num>
  <w:num w:numId="25" w16cid:durableId="52389348">
    <w:abstractNumId w:val="6"/>
  </w:num>
  <w:num w:numId="26" w16cid:durableId="1479999517">
    <w:abstractNumId w:val="10"/>
  </w:num>
  <w:num w:numId="27" w16cid:durableId="885146038">
    <w:abstractNumId w:val="19"/>
  </w:num>
  <w:num w:numId="28" w16cid:durableId="1805004995">
    <w:abstractNumId w:val="3"/>
  </w:num>
  <w:num w:numId="29" w16cid:durableId="1672290955">
    <w:abstractNumId w:val="15"/>
  </w:num>
  <w:num w:numId="30" w16cid:durableId="753744561">
    <w:abstractNumId w:val="11"/>
  </w:num>
  <w:num w:numId="31" w16cid:durableId="1666398632">
    <w:abstractNumId w:val="22"/>
  </w:num>
  <w:num w:numId="32" w16cid:durableId="1977176889">
    <w:abstractNumId w:val="5"/>
  </w:num>
  <w:num w:numId="33" w16cid:durableId="2006393694">
    <w:abstractNumId w:val="16"/>
  </w:num>
  <w:num w:numId="34" w16cid:durableId="290720007">
    <w:abstractNumId w:val="14"/>
  </w:num>
  <w:num w:numId="35" w16cid:durableId="776756967">
    <w:abstractNumId w:val="2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weł Łopatowski">
    <w15:presenceInfo w15:providerId="AD" w15:userId="S::p.lopatowski@umwkp365.pl::d3ce2407-55cf-4ea3-bf7d-2fdf113735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1FB8"/>
    <w:rsid w:val="00002ED9"/>
    <w:rsid w:val="00003772"/>
    <w:rsid w:val="000039EF"/>
    <w:rsid w:val="00003A8A"/>
    <w:rsid w:val="00003C97"/>
    <w:rsid w:val="000055BA"/>
    <w:rsid w:val="000060A9"/>
    <w:rsid w:val="000065B3"/>
    <w:rsid w:val="00006914"/>
    <w:rsid w:val="000109D6"/>
    <w:rsid w:val="00011181"/>
    <w:rsid w:val="000111B1"/>
    <w:rsid w:val="00013422"/>
    <w:rsid w:val="00013802"/>
    <w:rsid w:val="00014530"/>
    <w:rsid w:val="00014DF0"/>
    <w:rsid w:val="00016679"/>
    <w:rsid w:val="0002063F"/>
    <w:rsid w:val="00022525"/>
    <w:rsid w:val="00022E78"/>
    <w:rsid w:val="00023781"/>
    <w:rsid w:val="0002428B"/>
    <w:rsid w:val="000257C7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C84"/>
    <w:rsid w:val="00036E89"/>
    <w:rsid w:val="00040723"/>
    <w:rsid w:val="00041263"/>
    <w:rsid w:val="00041F67"/>
    <w:rsid w:val="00042176"/>
    <w:rsid w:val="000424AE"/>
    <w:rsid w:val="00042C53"/>
    <w:rsid w:val="00042CAB"/>
    <w:rsid w:val="00043ECF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F88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90B"/>
    <w:rsid w:val="00082A9B"/>
    <w:rsid w:val="00083BA1"/>
    <w:rsid w:val="0008429B"/>
    <w:rsid w:val="00085328"/>
    <w:rsid w:val="000856D3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C10"/>
    <w:rsid w:val="000A0CD3"/>
    <w:rsid w:val="000A11EC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63"/>
    <w:rsid w:val="000E067C"/>
    <w:rsid w:val="000E14E8"/>
    <w:rsid w:val="000E2130"/>
    <w:rsid w:val="000E24DF"/>
    <w:rsid w:val="000E29B4"/>
    <w:rsid w:val="000E308B"/>
    <w:rsid w:val="000E3E20"/>
    <w:rsid w:val="000E6EA0"/>
    <w:rsid w:val="000E7C54"/>
    <w:rsid w:val="000F0F5C"/>
    <w:rsid w:val="000F1349"/>
    <w:rsid w:val="000F14ED"/>
    <w:rsid w:val="000F1D24"/>
    <w:rsid w:val="000F1E04"/>
    <w:rsid w:val="000F2C10"/>
    <w:rsid w:val="000F2C45"/>
    <w:rsid w:val="000F43BD"/>
    <w:rsid w:val="000F5B20"/>
    <w:rsid w:val="000F7BB0"/>
    <w:rsid w:val="0010120E"/>
    <w:rsid w:val="001021F9"/>
    <w:rsid w:val="00102431"/>
    <w:rsid w:val="00103484"/>
    <w:rsid w:val="001041B4"/>
    <w:rsid w:val="00106217"/>
    <w:rsid w:val="00106B5D"/>
    <w:rsid w:val="001070AB"/>
    <w:rsid w:val="001116C5"/>
    <w:rsid w:val="00111B37"/>
    <w:rsid w:val="00112544"/>
    <w:rsid w:val="00112638"/>
    <w:rsid w:val="00112E2A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27E1E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579CA"/>
    <w:rsid w:val="00160766"/>
    <w:rsid w:val="0016162D"/>
    <w:rsid w:val="00161724"/>
    <w:rsid w:val="0016180A"/>
    <w:rsid w:val="00162792"/>
    <w:rsid w:val="0016356D"/>
    <w:rsid w:val="00164996"/>
    <w:rsid w:val="00165D28"/>
    <w:rsid w:val="00166515"/>
    <w:rsid w:val="001666A5"/>
    <w:rsid w:val="001673C1"/>
    <w:rsid w:val="00167EE8"/>
    <w:rsid w:val="0017009D"/>
    <w:rsid w:val="001706E8"/>
    <w:rsid w:val="0017099B"/>
    <w:rsid w:val="0017112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067"/>
    <w:rsid w:val="00185DA0"/>
    <w:rsid w:val="00186CBC"/>
    <w:rsid w:val="00187F30"/>
    <w:rsid w:val="00190AC4"/>
    <w:rsid w:val="00190DE6"/>
    <w:rsid w:val="001913E4"/>
    <w:rsid w:val="0019164F"/>
    <w:rsid w:val="00191786"/>
    <w:rsid w:val="00193625"/>
    <w:rsid w:val="00193FF9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4969"/>
    <w:rsid w:val="001C660A"/>
    <w:rsid w:val="001C6A54"/>
    <w:rsid w:val="001C6B99"/>
    <w:rsid w:val="001C6C1B"/>
    <w:rsid w:val="001C778C"/>
    <w:rsid w:val="001C7CBD"/>
    <w:rsid w:val="001D03FB"/>
    <w:rsid w:val="001D04F9"/>
    <w:rsid w:val="001D2BA8"/>
    <w:rsid w:val="001D3AF0"/>
    <w:rsid w:val="001D46CD"/>
    <w:rsid w:val="001D4CD9"/>
    <w:rsid w:val="001D4D9F"/>
    <w:rsid w:val="001D4EFF"/>
    <w:rsid w:val="001D5770"/>
    <w:rsid w:val="001D64C1"/>
    <w:rsid w:val="001D73F9"/>
    <w:rsid w:val="001D7DF8"/>
    <w:rsid w:val="001E2370"/>
    <w:rsid w:val="001E23BF"/>
    <w:rsid w:val="001E3D50"/>
    <w:rsid w:val="001E4A7B"/>
    <w:rsid w:val="001E4F1C"/>
    <w:rsid w:val="001E6AAB"/>
    <w:rsid w:val="001E6F91"/>
    <w:rsid w:val="001E73FB"/>
    <w:rsid w:val="001E7523"/>
    <w:rsid w:val="001F043F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5DE"/>
    <w:rsid w:val="002017C5"/>
    <w:rsid w:val="00203B67"/>
    <w:rsid w:val="0020416A"/>
    <w:rsid w:val="00204DC2"/>
    <w:rsid w:val="00205C2B"/>
    <w:rsid w:val="00205D12"/>
    <w:rsid w:val="00206039"/>
    <w:rsid w:val="00206686"/>
    <w:rsid w:val="00211DF1"/>
    <w:rsid w:val="00212CB3"/>
    <w:rsid w:val="0021502A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BC1"/>
    <w:rsid w:val="00236CEF"/>
    <w:rsid w:val="00236E6F"/>
    <w:rsid w:val="00237117"/>
    <w:rsid w:val="00241198"/>
    <w:rsid w:val="0024296A"/>
    <w:rsid w:val="00243557"/>
    <w:rsid w:val="00243C37"/>
    <w:rsid w:val="00244D00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3C36"/>
    <w:rsid w:val="002646C9"/>
    <w:rsid w:val="00265574"/>
    <w:rsid w:val="00266A2F"/>
    <w:rsid w:val="002671DC"/>
    <w:rsid w:val="002676BE"/>
    <w:rsid w:val="00267783"/>
    <w:rsid w:val="00270591"/>
    <w:rsid w:val="0027104C"/>
    <w:rsid w:val="00271692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843"/>
    <w:rsid w:val="002C4FE0"/>
    <w:rsid w:val="002C50E4"/>
    <w:rsid w:val="002C5DB6"/>
    <w:rsid w:val="002C66D6"/>
    <w:rsid w:val="002C6F6B"/>
    <w:rsid w:val="002D0017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787"/>
    <w:rsid w:val="002F6998"/>
    <w:rsid w:val="002F7290"/>
    <w:rsid w:val="002F74F4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11A6"/>
    <w:rsid w:val="00312530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2D7"/>
    <w:rsid w:val="00324653"/>
    <w:rsid w:val="0032590D"/>
    <w:rsid w:val="003271C4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1B75"/>
    <w:rsid w:val="00342DB1"/>
    <w:rsid w:val="00343082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28CA"/>
    <w:rsid w:val="00355D93"/>
    <w:rsid w:val="0035648F"/>
    <w:rsid w:val="00356D81"/>
    <w:rsid w:val="003575A6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1DE3"/>
    <w:rsid w:val="003728E9"/>
    <w:rsid w:val="00373881"/>
    <w:rsid w:val="00373E4D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4248"/>
    <w:rsid w:val="00395AF1"/>
    <w:rsid w:val="00396072"/>
    <w:rsid w:val="00397489"/>
    <w:rsid w:val="00397A3B"/>
    <w:rsid w:val="00397CAD"/>
    <w:rsid w:val="003A0754"/>
    <w:rsid w:val="003A17CF"/>
    <w:rsid w:val="003A1F38"/>
    <w:rsid w:val="003A32E8"/>
    <w:rsid w:val="003A3E90"/>
    <w:rsid w:val="003A4AC4"/>
    <w:rsid w:val="003A6095"/>
    <w:rsid w:val="003A6E3C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8BB"/>
    <w:rsid w:val="003C2B44"/>
    <w:rsid w:val="003C357A"/>
    <w:rsid w:val="003C397F"/>
    <w:rsid w:val="003C40D0"/>
    <w:rsid w:val="003C49C1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5988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6DD"/>
    <w:rsid w:val="003F0F0D"/>
    <w:rsid w:val="003F2419"/>
    <w:rsid w:val="003F332D"/>
    <w:rsid w:val="003F39B7"/>
    <w:rsid w:val="003F39BF"/>
    <w:rsid w:val="003F49B8"/>
    <w:rsid w:val="003F4AE0"/>
    <w:rsid w:val="003F5039"/>
    <w:rsid w:val="003F7897"/>
    <w:rsid w:val="004007C2"/>
    <w:rsid w:val="00400CE7"/>
    <w:rsid w:val="00400F03"/>
    <w:rsid w:val="00401459"/>
    <w:rsid w:val="00401E35"/>
    <w:rsid w:val="00401FE8"/>
    <w:rsid w:val="00402E7D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BA1"/>
    <w:rsid w:val="004176BE"/>
    <w:rsid w:val="0041783F"/>
    <w:rsid w:val="004201FF"/>
    <w:rsid w:val="004202FD"/>
    <w:rsid w:val="00421022"/>
    <w:rsid w:val="0042249E"/>
    <w:rsid w:val="0042253A"/>
    <w:rsid w:val="00422FBA"/>
    <w:rsid w:val="004240B9"/>
    <w:rsid w:val="00424B68"/>
    <w:rsid w:val="00425BD2"/>
    <w:rsid w:val="00425C12"/>
    <w:rsid w:val="00425C4E"/>
    <w:rsid w:val="004266F2"/>
    <w:rsid w:val="00426A72"/>
    <w:rsid w:val="00426D8C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4209"/>
    <w:rsid w:val="00434B65"/>
    <w:rsid w:val="00434E72"/>
    <w:rsid w:val="00435334"/>
    <w:rsid w:val="00435A75"/>
    <w:rsid w:val="00436A8F"/>
    <w:rsid w:val="00436F6A"/>
    <w:rsid w:val="00437360"/>
    <w:rsid w:val="004417A3"/>
    <w:rsid w:val="0044198C"/>
    <w:rsid w:val="00441FC4"/>
    <w:rsid w:val="0044312D"/>
    <w:rsid w:val="0044461B"/>
    <w:rsid w:val="00444F02"/>
    <w:rsid w:val="00445334"/>
    <w:rsid w:val="00445FCD"/>
    <w:rsid w:val="004466E7"/>
    <w:rsid w:val="004478E4"/>
    <w:rsid w:val="0045011D"/>
    <w:rsid w:val="004503CC"/>
    <w:rsid w:val="004528D0"/>
    <w:rsid w:val="00452919"/>
    <w:rsid w:val="00452DD4"/>
    <w:rsid w:val="00453E85"/>
    <w:rsid w:val="00454551"/>
    <w:rsid w:val="00454670"/>
    <w:rsid w:val="004557FA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2713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05EC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18C"/>
    <w:rsid w:val="004A3B72"/>
    <w:rsid w:val="004A4431"/>
    <w:rsid w:val="004A5171"/>
    <w:rsid w:val="004A5D5C"/>
    <w:rsid w:val="004A6AD6"/>
    <w:rsid w:val="004A709F"/>
    <w:rsid w:val="004A774E"/>
    <w:rsid w:val="004B03D8"/>
    <w:rsid w:val="004B196C"/>
    <w:rsid w:val="004B2483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0D44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5E8C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0DB"/>
    <w:rsid w:val="004F3F95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1C1"/>
    <w:rsid w:val="00512587"/>
    <w:rsid w:val="005147EB"/>
    <w:rsid w:val="00514855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2DFB"/>
    <w:rsid w:val="00523018"/>
    <w:rsid w:val="005231D3"/>
    <w:rsid w:val="005233D4"/>
    <w:rsid w:val="00523781"/>
    <w:rsid w:val="00523F8B"/>
    <w:rsid w:val="005257E1"/>
    <w:rsid w:val="00526636"/>
    <w:rsid w:val="00526A2E"/>
    <w:rsid w:val="00526F68"/>
    <w:rsid w:val="00527F64"/>
    <w:rsid w:val="0053003E"/>
    <w:rsid w:val="00530A76"/>
    <w:rsid w:val="00531BE2"/>
    <w:rsid w:val="00532C11"/>
    <w:rsid w:val="00533750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4205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538"/>
    <w:rsid w:val="005774CA"/>
    <w:rsid w:val="005776E8"/>
    <w:rsid w:val="005777D5"/>
    <w:rsid w:val="00577E56"/>
    <w:rsid w:val="005800DE"/>
    <w:rsid w:val="00580902"/>
    <w:rsid w:val="00581F36"/>
    <w:rsid w:val="00583109"/>
    <w:rsid w:val="00583EA1"/>
    <w:rsid w:val="00584957"/>
    <w:rsid w:val="00585318"/>
    <w:rsid w:val="00587219"/>
    <w:rsid w:val="0058728E"/>
    <w:rsid w:val="005874D7"/>
    <w:rsid w:val="00587919"/>
    <w:rsid w:val="00590541"/>
    <w:rsid w:val="00590D8F"/>
    <w:rsid w:val="00591B15"/>
    <w:rsid w:val="00591DFA"/>
    <w:rsid w:val="00591E6A"/>
    <w:rsid w:val="005932A0"/>
    <w:rsid w:val="005939DC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A22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C7B2A"/>
    <w:rsid w:val="005D0597"/>
    <w:rsid w:val="005D0AB5"/>
    <w:rsid w:val="005D133A"/>
    <w:rsid w:val="005D2671"/>
    <w:rsid w:val="005D38B5"/>
    <w:rsid w:val="005D4CBA"/>
    <w:rsid w:val="005D4FF4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4068"/>
    <w:rsid w:val="006054D7"/>
    <w:rsid w:val="006067A1"/>
    <w:rsid w:val="00607343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2FD5"/>
    <w:rsid w:val="0062353A"/>
    <w:rsid w:val="00626571"/>
    <w:rsid w:val="00627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893"/>
    <w:rsid w:val="00650907"/>
    <w:rsid w:val="00650DDA"/>
    <w:rsid w:val="0065116B"/>
    <w:rsid w:val="0065122E"/>
    <w:rsid w:val="006514B6"/>
    <w:rsid w:val="00651FFB"/>
    <w:rsid w:val="00652899"/>
    <w:rsid w:val="00652B70"/>
    <w:rsid w:val="006530AC"/>
    <w:rsid w:val="006541FE"/>
    <w:rsid w:val="00654A47"/>
    <w:rsid w:val="00655BDA"/>
    <w:rsid w:val="0065600D"/>
    <w:rsid w:val="00656998"/>
    <w:rsid w:val="00657CB2"/>
    <w:rsid w:val="00660214"/>
    <w:rsid w:val="00661597"/>
    <w:rsid w:val="00663510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439A"/>
    <w:rsid w:val="006860E9"/>
    <w:rsid w:val="006861E6"/>
    <w:rsid w:val="006865D0"/>
    <w:rsid w:val="00690D05"/>
    <w:rsid w:val="00690D33"/>
    <w:rsid w:val="00691A7B"/>
    <w:rsid w:val="00693501"/>
    <w:rsid w:val="00693EBA"/>
    <w:rsid w:val="00694505"/>
    <w:rsid w:val="006945EA"/>
    <w:rsid w:val="00694BF9"/>
    <w:rsid w:val="00695230"/>
    <w:rsid w:val="00695547"/>
    <w:rsid w:val="00696085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2C94"/>
    <w:rsid w:val="006C3F31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66EE"/>
    <w:rsid w:val="006E72F6"/>
    <w:rsid w:val="006E758B"/>
    <w:rsid w:val="006E75D7"/>
    <w:rsid w:val="006F008F"/>
    <w:rsid w:val="006F0A63"/>
    <w:rsid w:val="006F1C26"/>
    <w:rsid w:val="006F1C4A"/>
    <w:rsid w:val="006F206C"/>
    <w:rsid w:val="006F23E5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38CC"/>
    <w:rsid w:val="00704036"/>
    <w:rsid w:val="00704206"/>
    <w:rsid w:val="007048E1"/>
    <w:rsid w:val="00704905"/>
    <w:rsid w:val="00705A6C"/>
    <w:rsid w:val="00706592"/>
    <w:rsid w:val="00706CCF"/>
    <w:rsid w:val="00707D40"/>
    <w:rsid w:val="00710AEE"/>
    <w:rsid w:val="00711481"/>
    <w:rsid w:val="00713002"/>
    <w:rsid w:val="007134FB"/>
    <w:rsid w:val="007136D5"/>
    <w:rsid w:val="0071446A"/>
    <w:rsid w:val="007148DE"/>
    <w:rsid w:val="00717D79"/>
    <w:rsid w:val="00720A65"/>
    <w:rsid w:val="00722167"/>
    <w:rsid w:val="00723A91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8B3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17A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52E8"/>
    <w:rsid w:val="00755A5C"/>
    <w:rsid w:val="00756C80"/>
    <w:rsid w:val="00757170"/>
    <w:rsid w:val="00760331"/>
    <w:rsid w:val="0076166B"/>
    <w:rsid w:val="0076175A"/>
    <w:rsid w:val="00761C21"/>
    <w:rsid w:val="00762867"/>
    <w:rsid w:val="00762AB3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4E8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13B6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37A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55B4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6225"/>
    <w:rsid w:val="007C7799"/>
    <w:rsid w:val="007D3347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1D"/>
    <w:rsid w:val="007E593D"/>
    <w:rsid w:val="007E653E"/>
    <w:rsid w:val="007E6C0B"/>
    <w:rsid w:val="007E6EF3"/>
    <w:rsid w:val="007E6F2E"/>
    <w:rsid w:val="007E71F5"/>
    <w:rsid w:val="007E75FC"/>
    <w:rsid w:val="007F0289"/>
    <w:rsid w:val="007F034A"/>
    <w:rsid w:val="007F0D7F"/>
    <w:rsid w:val="007F1816"/>
    <w:rsid w:val="007F196C"/>
    <w:rsid w:val="007F2190"/>
    <w:rsid w:val="007F340B"/>
    <w:rsid w:val="007F3615"/>
    <w:rsid w:val="007F4109"/>
    <w:rsid w:val="007F43C5"/>
    <w:rsid w:val="007F4CFE"/>
    <w:rsid w:val="007F4D37"/>
    <w:rsid w:val="007F52BC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15B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32FF"/>
    <w:rsid w:val="008339B6"/>
    <w:rsid w:val="00833FFD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DEA"/>
    <w:rsid w:val="00847798"/>
    <w:rsid w:val="00847A25"/>
    <w:rsid w:val="00847EF2"/>
    <w:rsid w:val="008504F6"/>
    <w:rsid w:val="00852168"/>
    <w:rsid w:val="0085271A"/>
    <w:rsid w:val="008530F3"/>
    <w:rsid w:val="00853432"/>
    <w:rsid w:val="008543CB"/>
    <w:rsid w:val="00854616"/>
    <w:rsid w:val="008556B7"/>
    <w:rsid w:val="0085673C"/>
    <w:rsid w:val="00856889"/>
    <w:rsid w:val="00856C01"/>
    <w:rsid w:val="008571AF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1775"/>
    <w:rsid w:val="008721B2"/>
    <w:rsid w:val="00873134"/>
    <w:rsid w:val="008731A6"/>
    <w:rsid w:val="008746FF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92D"/>
    <w:rsid w:val="00883F10"/>
    <w:rsid w:val="008866C9"/>
    <w:rsid w:val="0088690D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55CF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222"/>
    <w:rsid w:val="008B4BCB"/>
    <w:rsid w:val="008B5FB6"/>
    <w:rsid w:val="008C1A85"/>
    <w:rsid w:val="008C3652"/>
    <w:rsid w:val="008C3C41"/>
    <w:rsid w:val="008C3EA4"/>
    <w:rsid w:val="008C4C3D"/>
    <w:rsid w:val="008C514F"/>
    <w:rsid w:val="008C5E9C"/>
    <w:rsid w:val="008C695B"/>
    <w:rsid w:val="008C6BFD"/>
    <w:rsid w:val="008C6C20"/>
    <w:rsid w:val="008C6C3F"/>
    <w:rsid w:val="008C7434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F86"/>
    <w:rsid w:val="008E4C8F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E61"/>
    <w:rsid w:val="009124B7"/>
    <w:rsid w:val="00912C34"/>
    <w:rsid w:val="00913BEA"/>
    <w:rsid w:val="00915ACA"/>
    <w:rsid w:val="00916558"/>
    <w:rsid w:val="009166FA"/>
    <w:rsid w:val="0092270E"/>
    <w:rsid w:val="00922749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AC8"/>
    <w:rsid w:val="00952B0A"/>
    <w:rsid w:val="00953238"/>
    <w:rsid w:val="009534EB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0791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3E2"/>
    <w:rsid w:val="009B377D"/>
    <w:rsid w:val="009B3B61"/>
    <w:rsid w:val="009B517B"/>
    <w:rsid w:val="009B5A30"/>
    <w:rsid w:val="009B5E48"/>
    <w:rsid w:val="009C003D"/>
    <w:rsid w:val="009C1A33"/>
    <w:rsid w:val="009C289C"/>
    <w:rsid w:val="009C3B05"/>
    <w:rsid w:val="009C3CF4"/>
    <w:rsid w:val="009C4AF9"/>
    <w:rsid w:val="009C6054"/>
    <w:rsid w:val="009C6F1C"/>
    <w:rsid w:val="009C76E8"/>
    <w:rsid w:val="009D082E"/>
    <w:rsid w:val="009D10E7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0C6E"/>
    <w:rsid w:val="009E3B6D"/>
    <w:rsid w:val="009E4060"/>
    <w:rsid w:val="009E5AAA"/>
    <w:rsid w:val="009E7088"/>
    <w:rsid w:val="009E71FA"/>
    <w:rsid w:val="009F014C"/>
    <w:rsid w:val="009F11C5"/>
    <w:rsid w:val="009F1EA6"/>
    <w:rsid w:val="009F1FC4"/>
    <w:rsid w:val="009F234D"/>
    <w:rsid w:val="009F25DB"/>
    <w:rsid w:val="009F34F1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DF"/>
    <w:rsid w:val="00A420FD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944"/>
    <w:rsid w:val="00A57111"/>
    <w:rsid w:val="00A579BA"/>
    <w:rsid w:val="00A60673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2A74"/>
    <w:rsid w:val="00A73029"/>
    <w:rsid w:val="00A734FB"/>
    <w:rsid w:val="00A737B7"/>
    <w:rsid w:val="00A74403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87D31"/>
    <w:rsid w:val="00A9033C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2521"/>
    <w:rsid w:val="00AA29DB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671"/>
    <w:rsid w:val="00AD44C5"/>
    <w:rsid w:val="00AD48A7"/>
    <w:rsid w:val="00AD4975"/>
    <w:rsid w:val="00AD68AC"/>
    <w:rsid w:val="00AD7C78"/>
    <w:rsid w:val="00AD7EE0"/>
    <w:rsid w:val="00AE0128"/>
    <w:rsid w:val="00AE0DA2"/>
    <w:rsid w:val="00AE3EC9"/>
    <w:rsid w:val="00AE42A5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12F"/>
    <w:rsid w:val="00B01A85"/>
    <w:rsid w:val="00B01E91"/>
    <w:rsid w:val="00B0295B"/>
    <w:rsid w:val="00B046FE"/>
    <w:rsid w:val="00B0486B"/>
    <w:rsid w:val="00B057D8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273A3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7085"/>
    <w:rsid w:val="00B47407"/>
    <w:rsid w:val="00B47966"/>
    <w:rsid w:val="00B50CB1"/>
    <w:rsid w:val="00B51DB4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123"/>
    <w:rsid w:val="00B61BB8"/>
    <w:rsid w:val="00B61BC0"/>
    <w:rsid w:val="00B61F7E"/>
    <w:rsid w:val="00B6209D"/>
    <w:rsid w:val="00B62549"/>
    <w:rsid w:val="00B63D6C"/>
    <w:rsid w:val="00B6403B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10C2"/>
    <w:rsid w:val="00B919CA"/>
    <w:rsid w:val="00B92652"/>
    <w:rsid w:val="00B92845"/>
    <w:rsid w:val="00B94BC5"/>
    <w:rsid w:val="00B950EA"/>
    <w:rsid w:val="00B951FA"/>
    <w:rsid w:val="00B96705"/>
    <w:rsid w:val="00B972BA"/>
    <w:rsid w:val="00BA0402"/>
    <w:rsid w:val="00BA2971"/>
    <w:rsid w:val="00BA3F36"/>
    <w:rsid w:val="00BA3F5E"/>
    <w:rsid w:val="00BA4074"/>
    <w:rsid w:val="00BA4300"/>
    <w:rsid w:val="00BA444E"/>
    <w:rsid w:val="00BA4FFC"/>
    <w:rsid w:val="00BA50CC"/>
    <w:rsid w:val="00BA6395"/>
    <w:rsid w:val="00BA6E34"/>
    <w:rsid w:val="00BB09C6"/>
    <w:rsid w:val="00BB16A4"/>
    <w:rsid w:val="00BB1C3F"/>
    <w:rsid w:val="00BB2391"/>
    <w:rsid w:val="00BB2816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3565"/>
    <w:rsid w:val="00BD54BE"/>
    <w:rsid w:val="00BD5EE0"/>
    <w:rsid w:val="00BD667B"/>
    <w:rsid w:val="00BD68D0"/>
    <w:rsid w:val="00BD6D20"/>
    <w:rsid w:val="00BD6E48"/>
    <w:rsid w:val="00BE00BE"/>
    <w:rsid w:val="00BE1C32"/>
    <w:rsid w:val="00BE2041"/>
    <w:rsid w:val="00BE2A95"/>
    <w:rsid w:val="00BE2CC9"/>
    <w:rsid w:val="00BE4057"/>
    <w:rsid w:val="00BE468B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8A"/>
    <w:rsid w:val="00C038EC"/>
    <w:rsid w:val="00C03981"/>
    <w:rsid w:val="00C04374"/>
    <w:rsid w:val="00C04545"/>
    <w:rsid w:val="00C0485B"/>
    <w:rsid w:val="00C05AF5"/>
    <w:rsid w:val="00C06143"/>
    <w:rsid w:val="00C063C7"/>
    <w:rsid w:val="00C078E5"/>
    <w:rsid w:val="00C07C4B"/>
    <w:rsid w:val="00C115F2"/>
    <w:rsid w:val="00C1192D"/>
    <w:rsid w:val="00C14E41"/>
    <w:rsid w:val="00C15598"/>
    <w:rsid w:val="00C15AFE"/>
    <w:rsid w:val="00C15CFF"/>
    <w:rsid w:val="00C164C1"/>
    <w:rsid w:val="00C165B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B46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067"/>
    <w:rsid w:val="00C3568E"/>
    <w:rsid w:val="00C356BA"/>
    <w:rsid w:val="00C36C4F"/>
    <w:rsid w:val="00C404A6"/>
    <w:rsid w:val="00C41B31"/>
    <w:rsid w:val="00C43624"/>
    <w:rsid w:val="00C43EFB"/>
    <w:rsid w:val="00C44C0F"/>
    <w:rsid w:val="00C466DF"/>
    <w:rsid w:val="00C47581"/>
    <w:rsid w:val="00C5271E"/>
    <w:rsid w:val="00C52D21"/>
    <w:rsid w:val="00C52F78"/>
    <w:rsid w:val="00C531B0"/>
    <w:rsid w:val="00C5390C"/>
    <w:rsid w:val="00C53B86"/>
    <w:rsid w:val="00C55174"/>
    <w:rsid w:val="00C56A47"/>
    <w:rsid w:val="00C56FD6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35CA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5A9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6E22"/>
    <w:rsid w:val="00CE7045"/>
    <w:rsid w:val="00CE747D"/>
    <w:rsid w:val="00CF0989"/>
    <w:rsid w:val="00CF1CA8"/>
    <w:rsid w:val="00CF26E8"/>
    <w:rsid w:val="00CF2D16"/>
    <w:rsid w:val="00CF36C7"/>
    <w:rsid w:val="00CF4E4A"/>
    <w:rsid w:val="00CF53F3"/>
    <w:rsid w:val="00CF6872"/>
    <w:rsid w:val="00D01D44"/>
    <w:rsid w:val="00D034BC"/>
    <w:rsid w:val="00D03E3C"/>
    <w:rsid w:val="00D04414"/>
    <w:rsid w:val="00D04D0D"/>
    <w:rsid w:val="00D050F5"/>
    <w:rsid w:val="00D057F1"/>
    <w:rsid w:val="00D06192"/>
    <w:rsid w:val="00D0687F"/>
    <w:rsid w:val="00D0764F"/>
    <w:rsid w:val="00D07FA9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D0B"/>
    <w:rsid w:val="00D371F3"/>
    <w:rsid w:val="00D407C9"/>
    <w:rsid w:val="00D40E5C"/>
    <w:rsid w:val="00D42AC1"/>
    <w:rsid w:val="00D45DD8"/>
    <w:rsid w:val="00D50C77"/>
    <w:rsid w:val="00D50E7E"/>
    <w:rsid w:val="00D515CA"/>
    <w:rsid w:val="00D5316E"/>
    <w:rsid w:val="00D53630"/>
    <w:rsid w:val="00D53695"/>
    <w:rsid w:val="00D549FA"/>
    <w:rsid w:val="00D55123"/>
    <w:rsid w:val="00D57797"/>
    <w:rsid w:val="00D603EE"/>
    <w:rsid w:val="00D60CA4"/>
    <w:rsid w:val="00D61BBA"/>
    <w:rsid w:val="00D63504"/>
    <w:rsid w:val="00D643F9"/>
    <w:rsid w:val="00D64AE8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0AC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87E21"/>
    <w:rsid w:val="00D908C9"/>
    <w:rsid w:val="00D92276"/>
    <w:rsid w:val="00D92F97"/>
    <w:rsid w:val="00D936DC"/>
    <w:rsid w:val="00D93775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69E"/>
    <w:rsid w:val="00DB398F"/>
    <w:rsid w:val="00DB3C6D"/>
    <w:rsid w:val="00DB3EEA"/>
    <w:rsid w:val="00DB4361"/>
    <w:rsid w:val="00DB48EE"/>
    <w:rsid w:val="00DB5103"/>
    <w:rsid w:val="00DB5DA2"/>
    <w:rsid w:val="00DB5E0D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DA1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524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509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3649"/>
    <w:rsid w:val="00E24703"/>
    <w:rsid w:val="00E24D54"/>
    <w:rsid w:val="00E24ED2"/>
    <w:rsid w:val="00E25ED2"/>
    <w:rsid w:val="00E2687A"/>
    <w:rsid w:val="00E26E35"/>
    <w:rsid w:val="00E3109B"/>
    <w:rsid w:val="00E31FC9"/>
    <w:rsid w:val="00E32DF8"/>
    <w:rsid w:val="00E332EC"/>
    <w:rsid w:val="00E3341C"/>
    <w:rsid w:val="00E33792"/>
    <w:rsid w:val="00E33BBC"/>
    <w:rsid w:val="00E33D3B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7196"/>
    <w:rsid w:val="00E776EB"/>
    <w:rsid w:val="00E7796D"/>
    <w:rsid w:val="00E80122"/>
    <w:rsid w:val="00E80FBA"/>
    <w:rsid w:val="00E81432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4FAB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4D6A"/>
    <w:rsid w:val="00EA604E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D94"/>
    <w:rsid w:val="00EC38E0"/>
    <w:rsid w:val="00EC5377"/>
    <w:rsid w:val="00EC5E19"/>
    <w:rsid w:val="00EC61A5"/>
    <w:rsid w:val="00EC7093"/>
    <w:rsid w:val="00EC738E"/>
    <w:rsid w:val="00ED0F8E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A57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F00062"/>
    <w:rsid w:val="00F001AB"/>
    <w:rsid w:val="00F03147"/>
    <w:rsid w:val="00F040CD"/>
    <w:rsid w:val="00F041DD"/>
    <w:rsid w:val="00F043CD"/>
    <w:rsid w:val="00F04577"/>
    <w:rsid w:val="00F056CB"/>
    <w:rsid w:val="00F05A36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587F"/>
    <w:rsid w:val="00F26B6B"/>
    <w:rsid w:val="00F27255"/>
    <w:rsid w:val="00F276CF"/>
    <w:rsid w:val="00F276DE"/>
    <w:rsid w:val="00F31355"/>
    <w:rsid w:val="00F315B9"/>
    <w:rsid w:val="00F31C41"/>
    <w:rsid w:val="00F33B85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12"/>
    <w:rsid w:val="00F536FA"/>
    <w:rsid w:val="00F538D9"/>
    <w:rsid w:val="00F554EE"/>
    <w:rsid w:val="00F559C3"/>
    <w:rsid w:val="00F56C5B"/>
    <w:rsid w:val="00F57248"/>
    <w:rsid w:val="00F61295"/>
    <w:rsid w:val="00F61B57"/>
    <w:rsid w:val="00F61D84"/>
    <w:rsid w:val="00F62E67"/>
    <w:rsid w:val="00F63729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88B"/>
    <w:rsid w:val="00F81E33"/>
    <w:rsid w:val="00F84078"/>
    <w:rsid w:val="00F8590F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8E6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0E4B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E75C8"/>
    <w:rsid w:val="00FF0240"/>
    <w:rsid w:val="00FF0C2A"/>
    <w:rsid w:val="00FF1633"/>
    <w:rsid w:val="00FF1F50"/>
    <w:rsid w:val="00FF25FC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663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52B70"/>
    <w:rPr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25</Pages>
  <Words>5534</Words>
  <Characters>33206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508</cp:revision>
  <cp:lastPrinted>2023-07-25T08:15:00Z</cp:lastPrinted>
  <dcterms:created xsi:type="dcterms:W3CDTF">2023-03-30T09:59:00Z</dcterms:created>
  <dcterms:modified xsi:type="dcterms:W3CDTF">2024-10-10T09:21:00Z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