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241D714F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B6C5F00" w14:textId="77777777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Priorytet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b/>
          <w:bCs/>
          <w:sz w:val="24"/>
          <w:szCs w:val="24"/>
        </w:rPr>
        <w:t>5.</w:t>
      </w:r>
      <w:r w:rsidRPr="00BF5145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7777777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Cel szczegółowy 5 i.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="00245407" w:rsidRPr="00BF5145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25D9748B" w14:textId="77777777" w:rsidR="00171E37" w:rsidRPr="00BF5145" w:rsidRDefault="00171E37" w:rsidP="00171E37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Działanie 5.3</w:t>
      </w:r>
      <w:r w:rsidRPr="00BF5145">
        <w:rPr>
          <w:rFonts w:ascii="Arial" w:hAnsi="Arial" w:cs="Arial"/>
          <w:sz w:val="24"/>
          <w:szCs w:val="24"/>
        </w:rPr>
        <w:t xml:space="preserve"> Wsparcie rozwoju turystyki B</w:t>
      </w:r>
      <w:r w:rsidR="00610BE8" w:rsidRPr="00BF5145">
        <w:rPr>
          <w:rFonts w:ascii="Arial" w:hAnsi="Arial" w:cs="Arial"/>
          <w:sz w:val="24"/>
          <w:szCs w:val="24"/>
        </w:rPr>
        <w:t>yd</w:t>
      </w:r>
      <w:r w:rsidRPr="00BF5145">
        <w:rPr>
          <w:rFonts w:ascii="Arial" w:hAnsi="Arial" w:cs="Arial"/>
          <w:sz w:val="24"/>
          <w:szCs w:val="24"/>
        </w:rPr>
        <w:t>OF-IP</w:t>
      </w:r>
    </w:p>
    <w:p w14:paraId="10B5E25E" w14:textId="77777777" w:rsidR="00171E37" w:rsidRPr="00BF5145" w:rsidRDefault="00171E37" w:rsidP="00A505F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BF5145">
        <w:rPr>
          <w:rFonts w:ascii="Arial" w:hAnsi="Arial" w:cs="Arial"/>
          <w:sz w:val="24"/>
          <w:szCs w:val="24"/>
        </w:rPr>
        <w:t xml:space="preserve"> konkurencyjny</w:t>
      </w:r>
    </w:p>
    <w:p w14:paraId="5DAB6C7B" w14:textId="4BC4FFBE" w:rsidR="009102FB" w:rsidRPr="00BF5145" w:rsidRDefault="00171E37" w:rsidP="00A25B3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>Nabór realizowany w ramach polityki terytorialnej</w:t>
      </w:r>
    </w:p>
    <w:p w14:paraId="0089C8BD" w14:textId="77777777" w:rsidR="00817707" w:rsidRPr="00BF5145" w:rsidRDefault="00171E37" w:rsidP="006C23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 xml:space="preserve">Nabór jest skierowany do następujących podmiotów z obszaru ZIT BydOF: </w:t>
      </w:r>
      <w:r w:rsidR="00817707" w:rsidRPr="00BF5145">
        <w:rPr>
          <w:rFonts w:ascii="Arial" w:hAnsi="Arial" w:cs="Arial"/>
          <w:sz w:val="24"/>
          <w:szCs w:val="24"/>
        </w:rPr>
        <w:t>Jednostek Samorządu Terytorialnego, administracji rządowej, organizacji pozarządowych, wspólnot, spółdzielni mieszkaniowych i TBS, MŚP, instytucji kultury, niepublicznych instytucji kultury,</w:t>
      </w:r>
      <w:r w:rsidR="006C23D1" w:rsidRPr="00BF5145">
        <w:rPr>
          <w:rFonts w:ascii="Arial" w:hAnsi="Arial" w:cs="Arial"/>
          <w:sz w:val="24"/>
          <w:szCs w:val="24"/>
        </w:rPr>
        <w:t xml:space="preserve"> k</w:t>
      </w:r>
      <w:r w:rsidR="00817707" w:rsidRPr="00BF5145">
        <w:rPr>
          <w:rFonts w:ascii="Arial" w:hAnsi="Arial" w:cs="Arial"/>
          <w:sz w:val="24"/>
          <w:szCs w:val="24"/>
        </w:rPr>
        <w:t>ościoł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i związk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wyznaniow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j</w:t>
      </w:r>
      <w:r w:rsidR="00817707" w:rsidRPr="00BF5145">
        <w:rPr>
          <w:rFonts w:ascii="Arial" w:hAnsi="Arial" w:cs="Arial"/>
          <w:sz w:val="24"/>
          <w:szCs w:val="24"/>
        </w:rPr>
        <w:t>ednost</w:t>
      </w:r>
      <w:r w:rsidR="006C23D1" w:rsidRPr="00BF5145">
        <w:rPr>
          <w:rFonts w:ascii="Arial" w:hAnsi="Arial" w:cs="Arial"/>
          <w:sz w:val="24"/>
          <w:szCs w:val="24"/>
        </w:rPr>
        <w:t xml:space="preserve">ek </w:t>
      </w:r>
      <w:r w:rsidR="00817707" w:rsidRPr="00BF5145">
        <w:rPr>
          <w:rFonts w:ascii="Arial" w:hAnsi="Arial" w:cs="Arial"/>
          <w:sz w:val="24"/>
          <w:szCs w:val="24"/>
        </w:rPr>
        <w:t>organizacyjn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działając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w imieniu jednostek samorządu terytorialnego, </w:t>
      </w:r>
      <w:r w:rsidR="006C23D1" w:rsidRPr="00BF5145">
        <w:rPr>
          <w:rFonts w:ascii="Arial" w:hAnsi="Arial" w:cs="Arial"/>
          <w:sz w:val="24"/>
          <w:szCs w:val="24"/>
        </w:rPr>
        <w:t>p</w:t>
      </w:r>
      <w:r w:rsidR="00817707" w:rsidRPr="00BF5145">
        <w:rPr>
          <w:rFonts w:ascii="Arial" w:hAnsi="Arial" w:cs="Arial"/>
          <w:sz w:val="24"/>
          <w:szCs w:val="24"/>
        </w:rPr>
        <w:t>odmiot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świadcząc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usługi publiczne w ramach realizacji obowiązków własnych jednostek samorządu terytorialnego,</w:t>
      </w:r>
      <w:r w:rsidR="006C23D1" w:rsidRPr="00BF5145">
        <w:rPr>
          <w:rFonts w:ascii="Arial" w:hAnsi="Arial" w:cs="Arial"/>
          <w:sz w:val="24"/>
          <w:szCs w:val="24"/>
        </w:rPr>
        <w:t xml:space="preserve"> p</w:t>
      </w:r>
      <w:r w:rsidR="00817707" w:rsidRPr="00BF5145">
        <w:rPr>
          <w:rFonts w:ascii="Arial" w:hAnsi="Arial" w:cs="Arial"/>
          <w:sz w:val="24"/>
          <w:szCs w:val="24"/>
        </w:rPr>
        <w:t>odmiot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ekonomii społecznej,</w:t>
      </w:r>
      <w:r w:rsidR="006C23D1" w:rsidRPr="00BF5145">
        <w:rPr>
          <w:rFonts w:ascii="Arial" w:hAnsi="Arial" w:cs="Arial"/>
          <w:sz w:val="24"/>
          <w:szCs w:val="24"/>
        </w:rPr>
        <w:t xml:space="preserve"> p</w:t>
      </w:r>
      <w:r w:rsidR="00817707" w:rsidRPr="00BF5145">
        <w:rPr>
          <w:rFonts w:ascii="Arial" w:hAnsi="Arial" w:cs="Arial"/>
          <w:sz w:val="24"/>
          <w:szCs w:val="24"/>
        </w:rPr>
        <w:t>ozarządow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organizacj</w:t>
      </w:r>
      <w:r w:rsidR="006C23D1" w:rsidRPr="00BF5145">
        <w:rPr>
          <w:rFonts w:ascii="Arial" w:hAnsi="Arial" w:cs="Arial"/>
          <w:sz w:val="24"/>
          <w:szCs w:val="24"/>
        </w:rPr>
        <w:t>i</w:t>
      </w:r>
      <w:r w:rsidR="00817707" w:rsidRPr="00BF5145">
        <w:rPr>
          <w:rFonts w:ascii="Arial" w:hAnsi="Arial" w:cs="Arial"/>
          <w:sz w:val="24"/>
          <w:szCs w:val="24"/>
        </w:rPr>
        <w:t xml:space="preserve"> turystyczn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</w:t>
      </w:r>
      <w:r w:rsidR="00817707" w:rsidRPr="00BF5145">
        <w:rPr>
          <w:rFonts w:ascii="Arial" w:hAnsi="Arial" w:cs="Arial"/>
          <w:sz w:val="24"/>
          <w:szCs w:val="24"/>
        </w:rPr>
        <w:t>Las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Państwow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 park</w:t>
      </w:r>
      <w:r w:rsidR="006C23D1" w:rsidRPr="00BF5145">
        <w:rPr>
          <w:rFonts w:ascii="Arial" w:hAnsi="Arial" w:cs="Arial"/>
          <w:sz w:val="24"/>
          <w:szCs w:val="24"/>
        </w:rPr>
        <w:t>ów</w:t>
      </w:r>
      <w:r w:rsidR="00817707" w:rsidRPr="00BF5145">
        <w:rPr>
          <w:rFonts w:ascii="Arial" w:hAnsi="Arial" w:cs="Arial"/>
          <w:sz w:val="24"/>
          <w:szCs w:val="24"/>
        </w:rPr>
        <w:t xml:space="preserve"> narodow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i krajobrazow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>,</w:t>
      </w:r>
      <w:r w:rsidR="006C23D1" w:rsidRPr="00BF5145">
        <w:rPr>
          <w:rFonts w:ascii="Arial" w:hAnsi="Arial" w:cs="Arial"/>
          <w:sz w:val="24"/>
          <w:szCs w:val="24"/>
        </w:rPr>
        <w:t xml:space="preserve"> r</w:t>
      </w:r>
      <w:r w:rsidR="00817707" w:rsidRPr="00BF5145">
        <w:rPr>
          <w:rFonts w:ascii="Arial" w:hAnsi="Arial" w:cs="Arial"/>
          <w:sz w:val="24"/>
          <w:szCs w:val="24"/>
        </w:rPr>
        <w:t>ządow</w:t>
      </w:r>
      <w:r w:rsidR="006C23D1" w:rsidRPr="00BF5145">
        <w:rPr>
          <w:rFonts w:ascii="Arial" w:hAnsi="Arial" w:cs="Arial"/>
          <w:sz w:val="24"/>
          <w:szCs w:val="24"/>
        </w:rPr>
        <w:t>ych</w:t>
      </w:r>
      <w:r w:rsidR="00817707" w:rsidRPr="00BF5145">
        <w:rPr>
          <w:rFonts w:ascii="Arial" w:hAnsi="Arial" w:cs="Arial"/>
          <w:sz w:val="24"/>
          <w:szCs w:val="24"/>
        </w:rPr>
        <w:t xml:space="preserve"> organizacj</w:t>
      </w:r>
      <w:r w:rsidR="006C23D1" w:rsidRPr="00BF5145">
        <w:rPr>
          <w:rFonts w:ascii="Arial" w:hAnsi="Arial" w:cs="Arial"/>
          <w:sz w:val="24"/>
          <w:szCs w:val="24"/>
        </w:rPr>
        <w:t>i</w:t>
      </w:r>
      <w:r w:rsidR="00817707" w:rsidRPr="00BF5145">
        <w:rPr>
          <w:rFonts w:ascii="Arial" w:hAnsi="Arial" w:cs="Arial"/>
          <w:sz w:val="24"/>
          <w:szCs w:val="24"/>
        </w:rPr>
        <w:t xml:space="preserve"> turystycz</w:t>
      </w:r>
      <w:r w:rsidR="006C23D1" w:rsidRPr="00BF5145">
        <w:rPr>
          <w:rFonts w:ascii="Arial" w:hAnsi="Arial" w:cs="Arial"/>
          <w:sz w:val="24"/>
          <w:szCs w:val="24"/>
        </w:rPr>
        <w:t>nych</w:t>
      </w:r>
      <w:r w:rsidR="00817707" w:rsidRPr="00BF5145">
        <w:rPr>
          <w:rFonts w:ascii="Arial" w:hAnsi="Arial" w:cs="Arial"/>
          <w:sz w:val="24"/>
          <w:szCs w:val="24"/>
        </w:rPr>
        <w:t>.</w:t>
      </w:r>
    </w:p>
    <w:p w14:paraId="02EB378F" w14:textId="77777777" w:rsidR="00231C8D" w:rsidRPr="00BF5145" w:rsidRDefault="00231C8D" w:rsidP="00171E37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4EA63837" w14:textId="77777777" w:rsidR="00171E37" w:rsidRPr="00BF5145" w:rsidRDefault="00171E37" w:rsidP="00171E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sz w:val="24"/>
          <w:szCs w:val="24"/>
        </w:rPr>
        <w:t>Zakres wsparcia to budowa i rozbudowa infrastruktury turystycznej wraz z zakupem wyposażenia i sprzętu, w tym budowa, przebudowa i rozbudowa infrastruktury poprawiającej dostępność obiektów i atrakcji turystycznych oraz zagospodarowanie ich bezpośredniego otoczenia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adaptacja obiektów do pełnienia funkcji turystycznych</w:t>
      </w:r>
      <w:r w:rsidR="00231C8D" w:rsidRPr="00BF5145">
        <w:rPr>
          <w:rFonts w:ascii="Arial" w:hAnsi="Arial" w:cs="Arial"/>
          <w:sz w:val="24"/>
          <w:szCs w:val="24"/>
        </w:rPr>
        <w:t xml:space="preserve">, </w:t>
      </w:r>
      <w:r w:rsidRPr="00BF5145">
        <w:rPr>
          <w:rFonts w:ascii="Arial" w:hAnsi="Arial" w:cs="Arial"/>
          <w:sz w:val="24"/>
          <w:szCs w:val="24"/>
        </w:rPr>
        <w:t>tworzenie, rozwój, udostępnianie oraz promocja parków kulturowych i szlaków kulturowych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tworzenie lub rozszerzanie istniejących tras i szlaków turystycznych różnych rodzajów</w:t>
      </w:r>
      <w:r w:rsidR="00231C8D" w:rsidRPr="00BF5145">
        <w:rPr>
          <w:rFonts w:ascii="Arial" w:hAnsi="Arial" w:cs="Arial"/>
          <w:sz w:val="24"/>
          <w:szCs w:val="24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budowanie marek lokalnych i promowanie produktów lokalnych</w:t>
      </w:r>
      <w:r w:rsidR="00231C8D" w:rsidRPr="00BF5145">
        <w:rPr>
          <w:rFonts w:ascii="Arial" w:hAnsi="Arial" w:cs="Arial"/>
          <w:sz w:val="24"/>
          <w:szCs w:val="24"/>
        </w:rPr>
        <w:t xml:space="preserve"> oraz</w:t>
      </w:r>
      <w:r w:rsidRPr="00BF5145">
        <w:rPr>
          <w:rFonts w:ascii="Arial" w:hAnsi="Arial" w:cs="Arial"/>
          <w:sz w:val="24"/>
          <w:szCs w:val="24"/>
        </w:rPr>
        <w:t xml:space="preserve"> budowa i rozbudowa ścieżek rowerowych, w tym wsparcie infrastruktury towarzyszącej.</w:t>
      </w:r>
    </w:p>
    <w:p w14:paraId="6A05A809" w14:textId="134BCB35" w:rsidR="005172B5" w:rsidRPr="00B17525" w:rsidRDefault="003B0164" w:rsidP="007D1CE5">
      <w:pPr>
        <w:spacing w:after="120"/>
        <w:rPr>
          <w:rFonts w:ascii="Arial" w:hAnsi="Arial" w:cs="Arial"/>
          <w:b/>
          <w:sz w:val="24"/>
          <w:szCs w:val="24"/>
        </w:rPr>
      </w:pPr>
      <w:r w:rsidRPr="0046555F">
        <w:rPr>
          <w:rFonts w:cs="Calibri"/>
          <w:sz w:val="24"/>
          <w:szCs w:val="24"/>
        </w:rPr>
        <w:br w:type="page"/>
      </w:r>
      <w:r w:rsidR="00EB5D94" w:rsidRPr="00BF5145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BF5145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BF5145" w14:paraId="5CFAE7FB" w14:textId="77777777" w:rsidTr="00F02C9E"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BF514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BF5145" w:rsidRDefault="007A0FB3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BF5145" w:rsidRDefault="007A0FB3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BF5145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7A0FB3" w:rsidRPr="00BF5145" w:rsidRDefault="007A0FB3" w:rsidP="001A4031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Default="007A0FB3" w:rsidP="001A4031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A39BBE3" w14:textId="61207BBF" w:rsidR="007A0FB3" w:rsidRPr="002933AD" w:rsidRDefault="0010741E" w:rsidP="002933AD">
            <w:pPr>
              <w:pStyle w:val="Akapitzlist"/>
              <w:numPr>
                <w:ilvl w:val="0"/>
                <w:numId w:val="4"/>
              </w:numPr>
              <w:spacing w:before="60" w:after="12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 Regulaminem wyboru projektów.</w:t>
            </w:r>
          </w:p>
          <w:p w14:paraId="0BC8A475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65B47A9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8F39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45C21B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A3D3E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9B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BC960F" w14:textId="7D1194A6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3BB8F090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4F9D7D2" w14:textId="77777777" w:rsidR="008208F6" w:rsidRDefault="008208F6" w:rsidP="008208F6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AC9B6" w14:textId="158EDE7B" w:rsidR="007A0FB3" w:rsidRPr="00BF5145" w:rsidRDefault="007A0FB3" w:rsidP="008208F6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7C272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  <w:p w14:paraId="0D0B940D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27B00A" w14:textId="77777777" w:rsidR="007A0FB3" w:rsidRPr="00BF5145" w:rsidRDefault="007A0FB3" w:rsidP="004D4A24">
            <w:pPr>
              <w:spacing w:after="0" w:line="240" w:lineRule="auto"/>
              <w:ind w:left="36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31D8CA23" w14:textId="23178F81" w:rsidR="00B17525" w:rsidRPr="000D12E7" w:rsidRDefault="00B17525" w:rsidP="00B17525">
            <w:pPr>
              <w:spacing w:before="60"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10741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64CF7EAC" w14:textId="77777777" w:rsidR="00B17525" w:rsidRPr="000D12E7" w:rsidRDefault="00B17525" w:rsidP="00B1752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073B8426" w14:textId="77777777" w:rsidR="00B17525" w:rsidRPr="000D12E7" w:rsidRDefault="00B17525" w:rsidP="001A403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1495C5B" w14:textId="77777777" w:rsidR="00B17525" w:rsidRDefault="00B17525" w:rsidP="001A40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68CB87" w14:textId="77777777" w:rsidR="00B17525" w:rsidRPr="000D12E7" w:rsidRDefault="00B17525" w:rsidP="001A40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3BAB50" w14:textId="75B2EBD4" w:rsidR="00E25B96" w:rsidRDefault="00E25B96" w:rsidP="001A403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CE4A89B" w14:textId="75230F01" w:rsidR="00B17525" w:rsidRPr="000D12E7" w:rsidRDefault="00B17525" w:rsidP="001A403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B2533D3" w14:textId="77777777" w:rsidR="00B17525" w:rsidRPr="00AF72F8" w:rsidRDefault="00B17525" w:rsidP="0034203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6D42069B" w14:textId="77777777" w:rsidR="00B17525" w:rsidRPr="00BE2F8F" w:rsidRDefault="00B17525" w:rsidP="001A403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19046A29" w:rsidR="007A0FB3" w:rsidRPr="00BF5145" w:rsidRDefault="00B17525" w:rsidP="00B1752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3D10710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061E4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E6DE7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CE3A9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 </w:t>
            </w:r>
          </w:p>
          <w:p w14:paraId="0E63249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4B8E739" w14:textId="26CE95DB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8B40D3" w:rsidRPr="00BF5145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207" w:type="dxa"/>
          </w:tcPr>
          <w:p w14:paraId="1E52C04E" w14:textId="77777777" w:rsidR="00A34E06" w:rsidRDefault="00A34E06" w:rsidP="00A34E0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49474FCE" w14:textId="2C8D8CCE" w:rsidR="00F168AA" w:rsidRPr="00F168AA" w:rsidRDefault="00F168AA" w:rsidP="00F168AA">
            <w:p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44EAFD9C" w14:textId="1E1A96A2" w:rsidR="00A34E06" w:rsidRPr="00BF5145" w:rsidRDefault="00F168AA" w:rsidP="0020182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4E06" w:rsidRPr="00BF5145">
              <w:rPr>
                <w:rFonts w:ascii="Arial" w:hAnsi="Arial" w:cs="Arial"/>
                <w:sz w:val="24"/>
                <w:szCs w:val="24"/>
              </w:rPr>
              <w:t>o których mowa w art. 9 ust. 3 rozporządzenia nr 2021/1060,</w:t>
            </w:r>
            <w:r w:rsidRPr="619EBC07">
              <w:rPr>
                <w:rFonts w:ascii="Arial" w:hAnsi="Arial" w:cs="Arial"/>
                <w:sz w:val="24"/>
                <w:szCs w:val="24"/>
              </w:rPr>
              <w:t>a następnie podjęła skuteczne działania naprawcze, kryterium uznaje się za spełnione. Podjęte działania naprawcze powinny być opisane we wniosku o dofinansowanie</w:t>
            </w:r>
            <w:r w:rsidR="00A34E06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94D5A5" w14:textId="002278C6" w:rsidR="007A0FB3" w:rsidRPr="00230437" w:rsidRDefault="009C359A" w:rsidP="009D797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weryfikowane jest </w:t>
            </w:r>
            <w:r w:rsidR="00F168AA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w oparciu o oświadczenie </w:t>
            </w:r>
            <w:r w:rsidR="00F168AA" w:rsidRPr="00AB012E">
              <w:rPr>
                <w:rFonts w:ascii="Arial" w:hAnsi="Arial" w:cs="Arial"/>
                <w:bCs/>
                <w:sz w:val="24"/>
                <w:szCs w:val="24"/>
              </w:rPr>
              <w:t>wnioskodawcy</w:t>
            </w:r>
            <w:r w:rsidR="00F168A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="00F168AA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9C359A">
              <w:rPr>
                <w:rFonts w:ascii="Arial" w:hAnsi="Arial" w:cs="Arial"/>
                <w:sz w:val="24"/>
                <w:szCs w:val="24"/>
              </w:rPr>
              <w:t>zawarte we wniosku o dofinansowanie projektu</w:t>
            </w:r>
            <w:r w:rsidR="00F168AA">
              <w:rPr>
                <w:rFonts w:ascii="Arial" w:hAnsi="Arial" w:cs="Arial"/>
                <w:sz w:val="24"/>
                <w:szCs w:val="24"/>
              </w:rPr>
              <w:t>,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68AA" w:rsidRPr="00AB012E">
              <w:rPr>
                <w:rFonts w:ascii="Arial" w:hAnsi="Arial" w:cs="Arial"/>
                <w:bCs/>
                <w:sz w:val="24"/>
                <w:szCs w:val="24"/>
              </w:rPr>
              <w:t>o braku obowiązywania na terenie jednostki samorządu terytorialnego dyskryminujących aktów prawa miejscowego oraz w oparciu o</w:t>
            </w:r>
            <w:r w:rsidR="00F168AA"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 </w:t>
            </w:r>
            <w:r w:rsidR="00F168AA"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F168AA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="00F168AA"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F168AA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F168AA"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  <w:r w:rsidR="00F168A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37A27A7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2057533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EEC669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52E92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56B9AB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284A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61A797F" w14:textId="77777777" w:rsidR="00A34E06" w:rsidRPr="00BF5145" w:rsidRDefault="00A34E06" w:rsidP="00A34E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9C19A8" w14:textId="583AAE5A" w:rsidR="007A0FB3" w:rsidRPr="00BF5145" w:rsidRDefault="007A0FB3" w:rsidP="00B407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5FB0818" w14:textId="77777777" w:rsidR="007A0FB3" w:rsidRPr="00BF5145" w:rsidRDefault="007A0FB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7A0FB3" w:rsidRPr="00BF5145" w:rsidRDefault="007A0FB3" w:rsidP="00F02C9E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207" w:type="dxa"/>
          </w:tcPr>
          <w:p w14:paraId="7213DA1D" w14:textId="4F2C0E95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3128261" w14:textId="77777777" w:rsidR="00817707" w:rsidRPr="00BF5145" w:rsidRDefault="00817707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486C0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1652C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</w:tcPr>
          <w:p w14:paraId="26A881E4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9056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9E209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99C43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94788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567157" w14:textId="5E3F95F9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A0FB3" w:rsidRPr="00BF5145" w14:paraId="3F2DECCF" w14:textId="77777777" w:rsidTr="00201829">
        <w:trPr>
          <w:trHeight w:val="1408"/>
        </w:trPr>
        <w:tc>
          <w:tcPr>
            <w:tcW w:w="1110" w:type="dxa"/>
            <w:vAlign w:val="center"/>
          </w:tcPr>
          <w:p w14:paraId="645CB15E" w14:textId="67083C26" w:rsidR="007A0FB3" w:rsidRPr="00BF5145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3A18DDF8" w:rsidR="007A0FB3" w:rsidRPr="00BF5145" w:rsidRDefault="007A0FB3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4DDBEF00" w14:textId="7532F5B0" w:rsidR="007A0FB3" w:rsidRDefault="007A0FB3" w:rsidP="00201829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6175A"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</w:t>
            </w:r>
            <w:r w:rsidR="009F7B6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uzgodnienia i pozwolenia administracyjne. </w:t>
            </w:r>
          </w:p>
          <w:p w14:paraId="041F071F" w14:textId="3F0858E6" w:rsidR="00995A46" w:rsidRPr="005A20D9" w:rsidRDefault="00995A46" w:rsidP="00201829">
            <w:pPr>
              <w:pStyle w:val="Tekstprzypisudolnego"/>
              <w:spacing w:after="12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wniosku o dofinansowanie, </w:t>
            </w:r>
            <w:commentRangeStart w:id="2"/>
            <w:del w:id="3" w:author="Marianna Skąpska" w:date="2024-10-07T13:13:00Z" w16du:dateUtc="2024-10-07T11:13:00Z">
              <w:r w:rsidRPr="00935252" w:rsidDel="009D797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ins w:id="4" w:author="Marianna Skąpska" w:date="2024-10-07T13:13:00Z" w16du:dateUtc="2024-10-07T11:13:00Z">
              <w:r w:rsidR="009D797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ins w:id="5" w:author="Marianna Skąpska" w:date="2024-10-07T13:13:00Z" w16du:dateUtc="2024-10-07T11:13:00Z">
              <w:r w:rsidR="009D797F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decyzję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del w:id="6" w:author="Marianna Skąpska" w:date="2024-10-07T13:13:00Z" w16du:dateUtc="2024-10-07T11:13:00Z">
              <w:r w:rsidRPr="00935252" w:rsidDel="009D797F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decyz</w:delText>
              </w:r>
              <w:r w:rsidDel="009D797F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commentRangeEnd w:id="2"/>
            <w:r w:rsidR="009D797F">
              <w:rPr>
                <w:rStyle w:val="Odwoaniedokomentarza"/>
              </w:rPr>
              <w:commentReference w:id="2"/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3560EAA2" w14:textId="729FAD49" w:rsidR="00995A46" w:rsidRDefault="00995A46" w:rsidP="00995A4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commentRangeStart w:id="7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commentRangeEnd w:id="7"/>
            <w:r w:rsidR="002B69D8">
              <w:rPr>
                <w:rStyle w:val="Odwoaniedokomentarza"/>
                <w:lang w:val="x-none" w:eastAsia="x-none"/>
              </w:rPr>
              <w:commentReference w:id="7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="004B26AF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</w:t>
            </w:r>
            <w:del w:id="11" w:author="Marianna Skąpska" w:date="2024-10-08T17:05:00Z" w16du:dateUtc="2024-10-08T15:05:00Z">
              <w:r w:rsidRPr="0085673C" w:rsidDel="00AA6EE9">
                <w:rPr>
                  <w:rFonts w:ascii="Arial" w:hAnsi="Arial" w:cs="Arial"/>
                  <w:sz w:val="24"/>
                  <w:szCs w:val="24"/>
                </w:rPr>
                <w:delText>że</w:delText>
              </w:r>
            </w:del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12" w:name="_Hlk179374122"/>
            <w:r w:rsidRPr="0085673C">
              <w:rPr>
                <w:rFonts w:ascii="Arial" w:hAnsi="Arial" w:cs="Arial"/>
                <w:sz w:val="24"/>
                <w:szCs w:val="24"/>
              </w:rPr>
              <w:t xml:space="preserve">nie później niż 12 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del w:id="13" w:author="Marianna Skąpska" w:date="2024-10-07T13:15:00Z" w16du:dateUtc="2024-10-07T11:15:00Z">
              <w:r w:rsidRPr="0085673C" w:rsidDel="009D797F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  <w:bookmarkEnd w:id="12"/>
              <w:r w:rsidDel="009D797F">
                <w:rPr>
                  <w:rFonts w:ascii="Arial" w:hAnsi="Arial" w:cs="Arial"/>
                  <w:sz w:val="24"/>
                  <w:szCs w:val="24"/>
                </w:rPr>
                <w:delText>uchwały zarządu województwa o wyborze projektu do dofinansowania</w:delText>
              </w:r>
            </w:del>
            <w:ins w:id="14" w:author="Marianna Skąpska" w:date="2024-10-07T13:15:00Z" w16du:dateUtc="2024-10-07T11:15:00Z">
              <w:r w:rsidR="009D797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bookmarkStart w:id="15" w:name="_Hlk179374137"/>
            <w:ins w:id="16" w:author="Marianna Skąpska" w:date="2024-10-07T13:16:00Z" w16du:dateUtc="2024-10-07T11:16:00Z">
              <w:r w:rsidR="00410BED" w:rsidRPr="00410BED">
                <w:rPr>
                  <w:rFonts w:ascii="Arial" w:hAnsi="Arial" w:cs="Arial"/>
                  <w:sz w:val="24"/>
                  <w:szCs w:val="24"/>
                </w:rPr>
                <w:t>zatwierdzenia listy ocenionych projektów</w:t>
              </w:r>
            </w:ins>
            <w:ins w:id="17" w:author="Joanna Zakrzewska" w:date="2024-10-10T14:37:00Z" w16du:dateUtc="2024-10-10T12:37:00Z">
              <w:r w:rsidR="00E01237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ins w:id="18" w:author="Marianna Skąpska" w:date="2024-10-07T13:16:00Z" w16du:dateUtc="2024-10-07T11:16:00Z">
              <w:r w:rsidR="00410BED" w:rsidRPr="00410BED">
                <w:rPr>
                  <w:rFonts w:ascii="Arial" w:hAnsi="Arial" w:cs="Arial"/>
                  <w:sz w:val="24"/>
                  <w:szCs w:val="24"/>
                </w:rPr>
                <w:t xml:space="preserve"> o której mowa w art. 56 ustawy </w:t>
              </w:r>
            </w:ins>
            <w:ins w:id="19" w:author="Joanna Zakrzewska" w:date="2024-10-10T14:36:00Z">
              <w:r w:rsidR="00283C0B" w:rsidRPr="00283C0B">
                <w:rPr>
                  <w:rFonts w:ascii="Arial" w:hAnsi="Arial" w:cs="Arial"/>
                  <w:sz w:val="24"/>
                  <w:szCs w:val="24"/>
                </w:rPr>
                <w:t xml:space="preserve">z dnia 28 </w:t>
              </w:r>
              <w:r w:rsidR="00283C0B" w:rsidRPr="00283C0B">
                <w:rPr>
                  <w:rFonts w:ascii="Arial" w:hAnsi="Arial" w:cs="Arial"/>
                  <w:sz w:val="24"/>
                  <w:szCs w:val="24"/>
                </w:rPr>
                <w:lastRenderedPageBreak/>
                <w:t>kwietnia 2022 r. o zasadach realizacji zadań finansowanych ze środków europejskich w perspektywie finansowej 2021-2027 (Dz.U. 2022 poz. 1079).</w:t>
              </w:r>
            </w:ins>
            <w:bookmarkEnd w:id="15"/>
          </w:p>
          <w:p w14:paraId="10E505F9" w14:textId="4E002CB0" w:rsidR="00995A46" w:rsidRPr="009D797F" w:rsidRDefault="00995A46" w:rsidP="009D797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2D8B6" w14:textId="7CCA4631" w:rsidR="007A0FB3" w:rsidRPr="00BF5145" w:rsidRDefault="007A0FB3" w:rsidP="0020182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252" w:type="dxa"/>
          </w:tcPr>
          <w:p w14:paraId="00D4EBA2" w14:textId="4DDD41FD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FB78278" w14:textId="3C39665F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FAC2CD" w14:textId="0C7D9E90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C39945" w14:textId="4A38AF96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A85483" w14:textId="66F30FD9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33DD875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2CFFCA" w14:textId="719B4999" w:rsidR="007A0FB3" w:rsidRPr="00BF5145" w:rsidRDefault="00254AB0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commentRangeStart w:id="20"/>
            <w:del w:id="21" w:author="Marianna Skąpska" w:date="2024-10-08T09:11:00Z" w16du:dateUtc="2024-10-08T07:11:00Z">
              <w:r w:rsidRPr="00254AB0" w:rsidDel="00254AB0">
                <w:rPr>
                  <w:rFonts w:ascii="Arial" w:hAnsi="Arial" w:cs="Arial"/>
                  <w:sz w:val="24"/>
                  <w:szCs w:val="24"/>
                </w:rPr>
                <w:delText>Przyznanie wartości „NIE” (po jednokrotnym złożeniu uzupełnień lub poprawy) oznacza, iż kryterium nie jest spełnione.</w:delText>
              </w:r>
            </w:del>
            <w:commentRangeEnd w:id="20"/>
            <w:r>
              <w:rPr>
                <w:rStyle w:val="Odwoaniedokomentarza"/>
                <w:lang w:val="x-none" w:eastAsia="x-none"/>
              </w:rPr>
              <w:commentReference w:id="20"/>
            </w:r>
          </w:p>
        </w:tc>
      </w:tr>
      <w:tr w:rsidR="00DC027D" w:rsidRPr="00BF5145" w14:paraId="2E55A790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2AB62534" w14:textId="4A998877" w:rsidR="00DC027D" w:rsidRPr="00BF5145" w:rsidDel="00A22F96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  <w:r w:rsidR="000D6C6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51106D0" w14:textId="77777777" w:rsidR="00201829" w:rsidRDefault="00201829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440665" w14:textId="0DC8A28F" w:rsidR="00DC027D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  <w:p w14:paraId="28BE021A" w14:textId="77777777" w:rsidR="00DC027D" w:rsidRPr="00BF5145" w:rsidDel="00A22F96" w:rsidRDefault="00DC027D" w:rsidP="00DC027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7" w:type="dxa"/>
          </w:tcPr>
          <w:p w14:paraId="192132E5" w14:textId="54FCDD28" w:rsidR="00DC027D" w:rsidRDefault="00DC027D" w:rsidP="00DC027D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057453"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czy zakładany maksymalny okres realizacji projektu nie przekracza</w:t>
            </w:r>
            <w:del w:id="22" w:author="Marianna Skąpska" w:date="2024-10-07T13:18:00Z" w16du:dateUtc="2024-10-07T11:18:00Z">
              <w:r w:rsidDel="00410BED">
                <w:rPr>
                  <w:rFonts w:ascii="Arial" w:hAnsi="Arial" w:cs="Arial"/>
                  <w:color w:val="000000"/>
                  <w:sz w:val="24"/>
                  <w:szCs w:val="24"/>
                </w:rPr>
                <w:delText xml:space="preserve"> </w:delText>
              </w:r>
              <w:commentRangeStart w:id="23"/>
              <w:r w:rsidDel="00410BED">
                <w:rPr>
                  <w:rFonts w:ascii="Arial" w:hAnsi="Arial" w:cs="Arial"/>
                  <w:color w:val="000000"/>
                  <w:sz w:val="24"/>
                  <w:szCs w:val="24"/>
                </w:rPr>
                <w:delText>36</w:delText>
              </w:r>
            </w:del>
            <w:ins w:id="24" w:author="Marianna Skąpska" w:date="2024-10-07T13:18:00Z" w16du:dateUtc="2024-10-07T11:18:00Z">
              <w:r w:rsidR="00410BED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48</w:t>
              </w:r>
            </w:ins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  <w:r w:rsidR="00E91F7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ins w:id="25" w:author="Marianna Skąpska" w:date="2024-10-09T14:12:00Z" w16du:dateUtc="2024-10-09T12:12:00Z">
              <w:r w:rsidR="00575655" w:rsidRPr="00575655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od </w:t>
              </w:r>
            </w:ins>
            <w:ins w:id="26" w:author="Marianna Skąpska" w:date="2024-10-10T10:24:00Z" w16du:dateUtc="2024-10-10T08:24:00Z">
              <w:r w:rsidR="009873F2">
                <w:rPr>
                  <w:rFonts w:ascii="Arial" w:hAnsi="Arial" w:cs="Arial"/>
                  <w:color w:val="000000"/>
                  <w:sz w:val="24"/>
                  <w:szCs w:val="24"/>
                </w:rPr>
                <w:t>terminu</w:t>
              </w:r>
            </w:ins>
            <w:ins w:id="27" w:author="Marianna Skąpska" w:date="2024-10-09T14:12:00Z" w16du:dateUtc="2024-10-09T12:12:00Z">
              <w:r w:rsidR="00575655" w:rsidRPr="00575655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zakończenia naboru</w:t>
              </w:r>
            </w:ins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commentRangeEnd w:id="23"/>
            <w:r w:rsidR="00575655">
              <w:rPr>
                <w:rStyle w:val="Odwoaniedokomentarza"/>
                <w:lang w:val="x-none" w:eastAsia="x-none"/>
              </w:rPr>
              <w:commentReference w:id="23"/>
            </w:r>
          </w:p>
          <w:p w14:paraId="012923A9" w14:textId="1D1F3D87" w:rsidR="00DC027D" w:rsidRDefault="00DC027D" w:rsidP="00DC027D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uzasadnionych przypadkach Instytucja Pośrednicząca może na wniosek </w:t>
            </w:r>
            <w:r w:rsidRPr="00E91F7A">
              <w:rPr>
                <w:rFonts w:ascii="Arial" w:hAnsi="Arial" w:cs="Arial"/>
                <w:color w:val="000000"/>
                <w:sz w:val="24"/>
                <w:szCs w:val="24"/>
              </w:rPr>
              <w:t>beneficjenta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złożony w trakcie realizacji projektu wyrazić zgodę na wydłużenie okresu realizacji projektu.</w:t>
            </w:r>
          </w:p>
          <w:p w14:paraId="1C63717F" w14:textId="2249ACA4" w:rsidR="00DC027D" w:rsidRPr="00BF5145" w:rsidDel="00A22F96" w:rsidRDefault="00DC027D" w:rsidP="00DC027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252" w:type="dxa"/>
          </w:tcPr>
          <w:p w14:paraId="7F70C36D" w14:textId="77777777" w:rsidR="00DC027D" w:rsidRDefault="00DC027D" w:rsidP="00DC02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062C9D" w14:textId="77777777" w:rsidR="00DC027D" w:rsidRDefault="00DC027D" w:rsidP="00DC02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EA5695" w14:textId="77777777" w:rsidR="00DC027D" w:rsidRDefault="00DC027D" w:rsidP="00DC02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05C4A5" w14:textId="52883258" w:rsidR="00DC027D" w:rsidRPr="00BF5145" w:rsidDel="00A22F96" w:rsidRDefault="00DC027D" w:rsidP="009D797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6CB38A4" w14:textId="77777777" w:rsidR="00E56237" w:rsidRPr="00BF5145" w:rsidRDefault="00E56237">
      <w:pPr>
        <w:rPr>
          <w:rFonts w:ascii="Arial" w:hAnsi="Arial" w:cs="Arial"/>
          <w:b/>
          <w:sz w:val="24"/>
          <w:szCs w:val="24"/>
        </w:rPr>
      </w:pPr>
    </w:p>
    <w:p w14:paraId="71AA35D3" w14:textId="77777777" w:rsidR="002C2CE8" w:rsidRPr="00BF5145" w:rsidRDefault="00B10B0D">
      <w:pPr>
        <w:rPr>
          <w:rFonts w:ascii="Arial" w:hAnsi="Arial" w:cs="Arial"/>
          <w:sz w:val="24"/>
          <w:szCs w:val="24"/>
        </w:rPr>
      </w:pPr>
      <w:r w:rsidRPr="00BF5145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BF5145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2855"/>
        <w:gridCol w:w="6338"/>
        <w:gridCol w:w="4104"/>
      </w:tblGrid>
      <w:tr w:rsidR="007A0FB3" w:rsidRPr="00BF5145" w14:paraId="4FE29F91" w14:textId="77777777" w:rsidTr="00F168AA">
        <w:trPr>
          <w:trHeight w:val="283"/>
        </w:trPr>
        <w:tc>
          <w:tcPr>
            <w:tcW w:w="977" w:type="dxa"/>
            <w:shd w:val="clear" w:color="auto" w:fill="E7E6E6"/>
            <w:vAlign w:val="center"/>
          </w:tcPr>
          <w:p w14:paraId="4FF710F2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5" w:type="dxa"/>
            <w:shd w:val="clear" w:color="auto" w:fill="E7E6E6"/>
            <w:vAlign w:val="center"/>
          </w:tcPr>
          <w:p w14:paraId="68DA1A52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38" w:type="dxa"/>
            <w:shd w:val="clear" w:color="auto" w:fill="E7E6E6"/>
            <w:vAlign w:val="center"/>
          </w:tcPr>
          <w:p w14:paraId="667523C6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04" w:type="dxa"/>
            <w:shd w:val="clear" w:color="auto" w:fill="E7E6E6"/>
            <w:vAlign w:val="center"/>
          </w:tcPr>
          <w:p w14:paraId="76407EAA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BF5145" w:rsidRDefault="007A0FB3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BF5145" w14:paraId="018ABD7B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33BC7B23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5" w:type="dxa"/>
            <w:vAlign w:val="center"/>
          </w:tcPr>
          <w:p w14:paraId="7351FD24" w14:textId="77777777" w:rsidR="00201829" w:rsidRDefault="00201829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96B5C9" w14:textId="77777777" w:rsidR="00201829" w:rsidRDefault="00201829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13B9" w14:textId="2B694C09" w:rsidR="007A0FB3" w:rsidRPr="00BF5145" w:rsidRDefault="007A0FB3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  <w:p w14:paraId="5997CC1D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FFD37" w14:textId="77777777" w:rsidR="007A0FB3" w:rsidRPr="00BF5145" w:rsidRDefault="007A0FB3" w:rsidP="00817707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auto"/>
          </w:tcPr>
          <w:p w14:paraId="09997EE8" w14:textId="33B07BD3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  kryterium sprawdzamy, czy wnioskodawca oraz partnerzy są uprawnieni do ubiegania się o dofinansowanie, tj. czy należą do jednej z poniższych grup:</w:t>
            </w:r>
          </w:p>
          <w:p w14:paraId="1B3FAFB8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8" w:name="_Hlk131574005"/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Jednostki organizacyjne działające w imieniu jednostek samorządu terytorialnego, </w:t>
            </w:r>
          </w:p>
          <w:p w14:paraId="5F6A4E71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terytorialnego,</w:t>
            </w:r>
          </w:p>
          <w:p w14:paraId="14BFD584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77777777" w:rsidR="007A0FB3" w:rsidRPr="00BF5145" w:rsidRDefault="00112C0E" w:rsidP="00112C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6B699379" w14:textId="341D3855" w:rsidR="007A0FB3" w:rsidRPr="00BF5145" w:rsidRDefault="00112C0E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  <w:bookmarkEnd w:id="28"/>
          </w:p>
          <w:p w14:paraId="22D9AD3F" w14:textId="77777777" w:rsidR="00817707" w:rsidRPr="00BF5145" w:rsidDel="007968FF" w:rsidRDefault="007A0FB3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4104" w:type="dxa"/>
          </w:tcPr>
          <w:p w14:paraId="019CD52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4530D9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148B2A0B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031" w:rsidRPr="00BF5145" w14:paraId="19043FB1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3F6D10DC" w14:textId="020737F8" w:rsidR="001A4031" w:rsidRPr="00BF5145" w:rsidRDefault="001A403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5" w:type="dxa"/>
            <w:vAlign w:val="center"/>
          </w:tcPr>
          <w:p w14:paraId="562CAECC" w14:textId="33784E85" w:rsidR="001A4031" w:rsidRPr="00BF5145" w:rsidRDefault="001A403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38" w:type="dxa"/>
          </w:tcPr>
          <w:p w14:paraId="7F9966D8" w14:textId="4173E620" w:rsidR="001A4031" w:rsidRPr="00A44C24" w:rsidRDefault="001A4031" w:rsidP="0020182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4C24">
              <w:rPr>
                <w:rFonts w:ascii="Arial" w:hAnsi="Arial" w:cs="Arial"/>
                <w:sz w:val="24"/>
                <w:szCs w:val="24"/>
              </w:rPr>
              <w:t>europejskich w perspektywie finansowej 2021-2027 (Dz.U. 2022 poz. 1079).</w:t>
            </w:r>
          </w:p>
          <w:p w14:paraId="0B3AB103" w14:textId="3B0B7C2F" w:rsidR="001A4031" w:rsidRPr="00BF5145" w:rsidRDefault="001A4031" w:rsidP="001A4031">
            <w:pPr>
              <w:tabs>
                <w:tab w:val="left" w:pos="4427"/>
              </w:tabs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</w:t>
            </w:r>
          </w:p>
        </w:tc>
        <w:tc>
          <w:tcPr>
            <w:tcW w:w="4104" w:type="dxa"/>
          </w:tcPr>
          <w:p w14:paraId="7B8E0785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2C36C1C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172C23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A051CE0" w14:textId="77777777" w:rsidR="001A4031" w:rsidRPr="00A44C24" w:rsidRDefault="001A4031" w:rsidP="001A40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5A57EF4" w14:textId="01316F0E" w:rsidR="001A4031" w:rsidRPr="00BF5145" w:rsidRDefault="001A4031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A44C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</w:t>
            </w:r>
          </w:p>
        </w:tc>
      </w:tr>
      <w:tr w:rsidR="007A0FB3" w:rsidRPr="00BF5145" w14:paraId="7E87ECDF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6207D52F" w14:textId="39D89A0D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45B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265226FA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3FE9F23F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72F646" w14:textId="77777777" w:rsidR="007A0FB3" w:rsidRPr="00BF5145" w:rsidRDefault="007A0FB3" w:rsidP="00F30A2D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6035C487" w14:textId="459AA516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dotyczy przynajmniej jednego z następujących przedsięwzięć:</w:t>
            </w:r>
          </w:p>
          <w:p w14:paraId="789D621E" w14:textId="251128A6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bookmarkStart w:id="29" w:name="_Hlk131574492"/>
            <w:r w:rsidRPr="00BF514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udowa i rozbudowa infrastruktury turystycznej wraz z zakupem wyposażenia i sprzętu (np. zagospodarowanie turystyczne otoczenia zbiorników i cieków wodnych), w tym budowa, przebudowa i rozbudowa infrastruktury poprawiającej dostępność obiektów i atrakcji turystycznych oraz zagospodarowanie ich bezpośredniego otoczenia</w:t>
            </w:r>
            <w:r w:rsidR="00C16E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(m.in. parkingi, ciągi komunikacyjne, infrastruktura dla osób z niepełnosprawnościami, zielona infrastruktura)</w:t>
            </w:r>
            <w:r w:rsidRPr="00BF514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BF5145" w:rsidRDefault="0087207F" w:rsidP="001A4031">
            <w:pPr>
              <w:numPr>
                <w:ilvl w:val="0"/>
                <w:numId w:val="5"/>
              </w:numPr>
              <w:spacing w:before="60" w:after="24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29"/>
          <w:p w14:paraId="273DFE41" w14:textId="77777777" w:rsidR="007A0FB3" w:rsidRPr="00BF5145" w:rsidRDefault="007A0FB3" w:rsidP="0020182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2D15198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CE6F9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3B8EAB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DD33DB3" w14:textId="58BC17F4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274F6877" w14:textId="77777777" w:rsidTr="00F168AA">
        <w:trPr>
          <w:trHeight w:val="283"/>
        </w:trPr>
        <w:tc>
          <w:tcPr>
            <w:tcW w:w="977" w:type="dxa"/>
            <w:vAlign w:val="center"/>
          </w:tcPr>
          <w:p w14:paraId="1DBD7F88" w14:textId="42EFD91C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343C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504A7C58" w14:textId="77777777" w:rsidR="007A0FB3" w:rsidRPr="00BF5145" w:rsidRDefault="007A0FB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38" w:type="dxa"/>
          </w:tcPr>
          <w:p w14:paraId="43FB6A93" w14:textId="58E4E0AF" w:rsidR="007A0FB3" w:rsidRPr="00BF5145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 xml:space="preserve"> (SzOP)</w:t>
            </w:r>
            <w:r w:rsidR="00F30A2D"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danego działania</w:t>
            </w:r>
            <w:r w:rsidR="00343C7D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BF5145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="00343C7D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 w:rsidRPr="00BF514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1CDCEAD" w14:textId="77777777" w:rsidR="007A0FB3" w:rsidRPr="00BF5145" w:rsidRDefault="007A0FB3" w:rsidP="00831727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9E1EA49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73CC9AA4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00E395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A857B4" w14:textId="4DF080B4" w:rsidR="007A0FB3" w:rsidRPr="00BF5145" w:rsidRDefault="007A0FB3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1053AAE5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4182A31E" w14:textId="02B7C8CE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56FE5F93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  <w:p w14:paraId="23DE523C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77777777" w:rsidR="007A0FB3" w:rsidRPr="00BF514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A1E0111" w14:textId="5F9F4420" w:rsidR="007A0FB3" w:rsidRPr="00BF5145" w:rsidRDefault="007A0FB3" w:rsidP="00C2640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631BB469" w14:textId="77777777" w:rsidR="007A0FB3" w:rsidRPr="00BF5145" w:rsidRDefault="007A0FB3" w:rsidP="001A40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440E6F" w:rsidRPr="00BF5145">
              <w:rPr>
                <w:rFonts w:ascii="Arial" w:hAnsi="Arial" w:cs="Arial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1182590F" w:rsidR="00DD65B9" w:rsidRPr="00BF5145" w:rsidRDefault="00DD65B9" w:rsidP="001A40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pomoc jest zgodna z art. 56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 rozporządzenia KE nr 651/2014 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BF5145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z 2022 r. poz. 2686), lub</w:t>
            </w:r>
          </w:p>
          <w:p w14:paraId="40ACEC8D" w14:textId="00F7D9B1" w:rsidR="00C629F0" w:rsidRPr="00BF5145" w:rsidRDefault="00C629F0" w:rsidP="001A403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jest zgodna z art. 53 rozporządzenia KE nr 651/2014 Pomoc na kulturę i zachowanie dziedzictwa kulturowego oraz z rozporządzeniem Ministra Funduszy i Polityki Regionalnej </w:t>
            </w:r>
            <w:r w:rsidR="00F2598B">
              <w:rPr>
                <w:rFonts w:ascii="Arial" w:hAnsi="Arial" w:cs="Arial"/>
                <w:sz w:val="24"/>
                <w:szCs w:val="24"/>
              </w:rPr>
              <w:t xml:space="preserve">z dnia 7 sierpnia 2023 r. </w:t>
            </w:r>
            <w:r w:rsidRPr="00BF5145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="00F259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598B" w:rsidRPr="00171697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r w:rsidR="00440E6F" w:rsidRPr="00BF5145">
              <w:rPr>
                <w:rFonts w:ascii="Arial" w:hAnsi="Arial" w:cs="Arial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7547A01" w14:textId="40A511F2" w:rsidR="007A0FB3" w:rsidRDefault="00B17525" w:rsidP="001A403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F8F">
              <w:rPr>
                <w:rFonts w:ascii="Arial" w:hAnsi="Arial" w:cs="Arial"/>
                <w:sz w:val="24"/>
                <w:szCs w:val="24"/>
              </w:rPr>
              <w:t>pomoc jest zgodna z rozporządzeniem</w:t>
            </w:r>
            <w:r w:rsidR="00041EF1"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 w:rsidR="00F168AA">
              <w:rPr>
                <w:rFonts w:ascii="Arial" w:hAnsi="Arial" w:cs="Arial"/>
                <w:sz w:val="24"/>
                <w:szCs w:val="24"/>
              </w:rPr>
              <w:t>oraz</w:t>
            </w:r>
            <w:r w:rsidRPr="00BE2F8F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 w:rsidR="00F168AA">
              <w:rPr>
                <w:rFonts w:ascii="Arial" w:hAnsi="Arial" w:cs="Arial"/>
                <w:sz w:val="24"/>
                <w:szCs w:val="24"/>
              </w:rPr>
              <w:t>M</w:t>
            </w:r>
            <w:r w:rsidR="00F168AA" w:rsidRPr="00194A16">
              <w:rPr>
                <w:rFonts w:ascii="Arial" w:hAnsi="Arial" w:cs="Arial"/>
                <w:sz w:val="24"/>
                <w:szCs w:val="24"/>
              </w:rPr>
              <w:t xml:space="preserve">inistra </w:t>
            </w:r>
            <w:r w:rsidR="00F168AA">
              <w:rPr>
                <w:rFonts w:ascii="Arial" w:hAnsi="Arial" w:cs="Arial"/>
                <w:sz w:val="24"/>
                <w:szCs w:val="24"/>
              </w:rPr>
              <w:t>Funduszy i Polityki Regionalnej z dnia 17 kwietnia 2024 r. w sprawie udzielania pomocy de minimis w ramach regionalnych programów na lata 2021-2027 (Dz.U</w:t>
            </w:r>
            <w:r w:rsidR="00F168AA" w:rsidRPr="00194A16">
              <w:rPr>
                <w:rFonts w:ascii="Arial" w:hAnsi="Arial" w:cs="Arial"/>
                <w:sz w:val="24"/>
                <w:szCs w:val="24"/>
              </w:rPr>
              <w:t>.</w:t>
            </w:r>
            <w:r w:rsidR="00F168AA">
              <w:rPr>
                <w:rFonts w:ascii="Arial" w:hAnsi="Arial" w:cs="Arial"/>
                <w:sz w:val="24"/>
                <w:szCs w:val="24"/>
              </w:rPr>
              <w:t xml:space="preserve"> z 2024 r. poz. 598).</w:t>
            </w:r>
          </w:p>
          <w:p w14:paraId="72B29839" w14:textId="77777777" w:rsidR="00F168AA" w:rsidRPr="00B02219" w:rsidRDefault="00F168AA" w:rsidP="00F168AA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21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B022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0221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2DA3AC" w14:textId="21D27D53" w:rsidR="00F168AA" w:rsidRDefault="00F168AA" w:rsidP="00F168AA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D1448D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</w:t>
            </w:r>
            <w:r w:rsidRPr="00D1448D">
              <w:rPr>
                <w:rFonts w:ascii="Arial" w:hAnsi="Arial" w:cs="Arial"/>
                <w:sz w:val="24"/>
                <w:szCs w:val="24"/>
              </w:rPr>
              <w:lastRenderedPageBreak/>
              <w:t>gospodarcza w całym okresie amortyzacji infrastruktury sfinansowanej ze środków FEdKP 2021-2027 będzie miała charakter pomocniczy.</w:t>
            </w:r>
          </w:p>
          <w:p w14:paraId="642683BA" w14:textId="77777777" w:rsidR="00622F56" w:rsidRDefault="00622F56" w:rsidP="00F168AA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2B1A" w14:textId="77777777" w:rsidR="007A0FB3" w:rsidRPr="00BF5145" w:rsidRDefault="007A0FB3" w:rsidP="00B1752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69F11EB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47193007" w:rsidR="007A0FB3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  <w:r w:rsidR="0020182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013995" w14:textId="77777777" w:rsidR="00201829" w:rsidRPr="00BF5145" w:rsidRDefault="00201829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C323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63EA535" w14:textId="159EB278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610416CA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6A2CDA71" w14:textId="0431562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7CE77B88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</w:r>
          </w:p>
          <w:p w14:paraId="5043CB0F" w14:textId="77777777" w:rsidR="007A0FB3" w:rsidRPr="00BF5145" w:rsidRDefault="007A0FB3" w:rsidP="00F30A2D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3424495E" w14:textId="73C2BE40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 czy projekt jest zgodny z zasadą zrównoważonego rozwoju, określoną w art. 9 ust. 4 Rozporządzenia 2021/1060.</w:t>
            </w:r>
          </w:p>
          <w:p w14:paraId="26647CB1" w14:textId="77777777" w:rsidR="007A0FB3" w:rsidRPr="00BF5145" w:rsidRDefault="007A0FB3" w:rsidP="0079187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FB6573" w:rsidRPr="00BF5145">
              <w:rPr>
                <w:rFonts w:ascii="Arial" w:hAnsi="Arial" w:cs="Arial"/>
                <w:sz w:val="24"/>
                <w:szCs w:val="24"/>
              </w:rPr>
              <w:t>u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07459315" w14:textId="57398045" w:rsidR="003A217B" w:rsidRPr="00BF5145" w:rsidRDefault="007A0FB3" w:rsidP="00F56F86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80560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80560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5FB58A8C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43B6CC5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1F4406" w:rsidRPr="00BF5145">
              <w:rPr>
                <w:rFonts w:ascii="Arial" w:hAnsi="Arial" w:cs="Arial"/>
                <w:sz w:val="24"/>
                <w:szCs w:val="24"/>
              </w:rPr>
              <w:t>AK</w:t>
            </w:r>
            <w:r w:rsidRPr="00BF5145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BF5145">
              <w:rPr>
                <w:rFonts w:ascii="Arial" w:hAnsi="Arial" w:cs="Arial"/>
                <w:sz w:val="24"/>
                <w:szCs w:val="24"/>
              </w:rPr>
              <w:t>NIE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1109A446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00D82ADC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17562584" w14:textId="39EFD132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F168A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5" w:type="dxa"/>
            <w:vAlign w:val="center"/>
          </w:tcPr>
          <w:p w14:paraId="3D6F2005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38" w:type="dxa"/>
          </w:tcPr>
          <w:p w14:paraId="7E6A6490" w14:textId="77777777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3A5CB1EC" w14:textId="77777777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6537F28F" w14:textId="77777777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60D13F" w14:textId="77777777" w:rsidR="007A0FB3" w:rsidRPr="00BF5145" w:rsidRDefault="007A0FB3" w:rsidP="00132BF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104" w:type="dxa"/>
          </w:tcPr>
          <w:p w14:paraId="6137969B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FB1D37B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BF5145" w:rsidRDefault="007A0FB3" w:rsidP="0013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0E3604" w14:textId="390AED02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33B3F435" w14:textId="77777777" w:rsidTr="00F168AA">
        <w:trPr>
          <w:trHeight w:val="992"/>
        </w:trPr>
        <w:tc>
          <w:tcPr>
            <w:tcW w:w="977" w:type="dxa"/>
            <w:vAlign w:val="center"/>
          </w:tcPr>
          <w:p w14:paraId="234273D9" w14:textId="6DA94519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5" w:type="dxa"/>
            <w:vAlign w:val="center"/>
          </w:tcPr>
          <w:p w14:paraId="2108DD8F" w14:textId="77777777" w:rsidR="009373A5" w:rsidRDefault="009373A5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735EAA" w14:textId="77777777" w:rsidR="009373A5" w:rsidRDefault="009373A5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1CABBD" w14:textId="6C287091" w:rsidR="007A0FB3" w:rsidRPr="00BF514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7A0FB3" w:rsidRPr="00BF514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6DFB9E20" w14:textId="77777777" w:rsidR="007A0FB3" w:rsidRPr="00BF5145" w:rsidRDefault="007A0FB3" w:rsidP="001F1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DF9E56" w14:textId="77777777" w:rsidR="007A0FB3" w:rsidRPr="00BF5145" w:rsidRDefault="007A0FB3" w:rsidP="005D28D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FFC0AF9" w14:textId="77777777" w:rsidR="007A0FB3" w:rsidRPr="00BF5145" w:rsidRDefault="007A0FB3" w:rsidP="003024F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11CCB563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Dz.U. z 2023 r. poz. 1094 z późn. zm.</w:t>
            </w:r>
            <w:r w:rsidRPr="00BF514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B3F49FB" w14:textId="7557609E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656383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BF514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DBA3C75" w14:textId="34227C71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Dz.U. z 2023 r. poz. 1336 z pó</w:t>
            </w:r>
            <w:r w:rsidR="00805604">
              <w:rPr>
                <w:rFonts w:ascii="Arial" w:hAnsi="Arial" w:cs="Arial"/>
                <w:sz w:val="24"/>
                <w:szCs w:val="24"/>
              </w:rPr>
              <w:t>ź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n. zm.</w:t>
            </w:r>
            <w:r w:rsidR="008056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) i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Dyrektywą Rady 92/43/EWG z dnia 21 maja 1992 r. w sprawie ochrony siedlisk przyrodniczych oraz dzikiej fauny i flory;</w:t>
            </w:r>
          </w:p>
          <w:p w14:paraId="17E40E87" w14:textId="2A0CDC62" w:rsidR="007A0FB3" w:rsidRPr="00BF5145" w:rsidRDefault="007A0FB3" w:rsidP="001A4031">
            <w:pPr>
              <w:numPr>
                <w:ilvl w:val="0"/>
                <w:numId w:val="7"/>
              </w:numPr>
              <w:spacing w:before="60"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805604" w:rsidRPr="00FA1017">
              <w:rPr>
                <w:rFonts w:ascii="Arial" w:hAnsi="Arial" w:cs="Arial"/>
                <w:sz w:val="24"/>
                <w:szCs w:val="24"/>
              </w:rPr>
              <w:t>Dz. U. z 2023 r. r., poz. 1478 z późn. zm.</w:t>
            </w:r>
            <w:r w:rsidRPr="00BF514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44E871BC" w14:textId="68B4AED0" w:rsidR="007A0FB3" w:rsidRPr="00201829" w:rsidRDefault="007A0FB3" w:rsidP="00201829">
            <w:pPr>
              <w:numPr>
                <w:ilvl w:val="0"/>
                <w:numId w:val="7"/>
              </w:numPr>
              <w:spacing w:before="60" w:after="12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44A5D23" w14:textId="76A34E35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wnioskodawca posiada dokumentację środowiskową zgodną z regulaminem wyboru projektów, w szczególności decyzję o środowiskowych uwarunkowaniach – jeżeli jest ona wymagana. Jeśli tak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>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BF5145">
              <w:rPr>
                <w:rFonts w:ascii="Arial" w:hAnsi="Arial" w:cs="Arial"/>
                <w:sz w:val="24"/>
                <w:szCs w:val="24"/>
              </w:rPr>
              <w:t xml:space="preserve"> jest zgodny z decyzją o środowiskowych </w:t>
            </w:r>
            <w:r w:rsidR="00CB5758" w:rsidRPr="00BF5145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BF5145">
              <w:rPr>
                <w:rFonts w:ascii="Arial" w:hAnsi="Arial" w:cs="Arial"/>
                <w:sz w:val="24"/>
                <w:szCs w:val="24"/>
              </w:rPr>
              <w:t>oraz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718292AF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3CB0E72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106A8DF" w14:textId="30B164F5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8A67878" w14:textId="77777777" w:rsidTr="00F168AA">
        <w:trPr>
          <w:trHeight w:val="1559"/>
        </w:trPr>
        <w:tc>
          <w:tcPr>
            <w:tcW w:w="977" w:type="dxa"/>
            <w:vAlign w:val="center"/>
          </w:tcPr>
          <w:p w14:paraId="195C1564" w14:textId="207AD855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5" w:type="dxa"/>
            <w:vAlign w:val="center"/>
          </w:tcPr>
          <w:p w14:paraId="7B5B9FFE" w14:textId="77777777" w:rsidR="00201829" w:rsidRDefault="00201829" w:rsidP="00937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65285B" w14:textId="77777777" w:rsidR="009373A5" w:rsidRDefault="009373A5" w:rsidP="00937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C9A3B0" w14:textId="7C2A3C63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738610EB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7805D2" w14:textId="77777777" w:rsidR="007A0FB3" w:rsidRPr="00BF5145" w:rsidRDefault="007A0FB3" w:rsidP="005D28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377B0F57" w14:textId="23C9F9BD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23DE0DF0" w14:textId="167E9EBB" w:rsidR="007A0FB3" w:rsidRPr="00BF5145" w:rsidRDefault="007A0FB3" w:rsidP="001A4031">
            <w:pPr>
              <w:numPr>
                <w:ilvl w:val="0"/>
                <w:numId w:val="8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80560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D726CA1" w14:textId="77777777" w:rsidR="007A0FB3" w:rsidRPr="00BF5145" w:rsidRDefault="007A0FB3" w:rsidP="001A4031">
            <w:pPr>
              <w:numPr>
                <w:ilvl w:val="0"/>
                <w:numId w:val="8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7A0FB3" w:rsidRPr="00BF5145" w:rsidRDefault="007A0FB3" w:rsidP="001A4031">
            <w:pPr>
              <w:numPr>
                <w:ilvl w:val="0"/>
                <w:numId w:val="8"/>
              </w:numPr>
              <w:spacing w:after="6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63F29E8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0515C132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5F00DCB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A0FF5F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6496D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262C08" w14:textId="129C21F6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0683B675" w14:textId="77777777" w:rsidTr="00F168AA">
        <w:trPr>
          <w:trHeight w:val="416"/>
        </w:trPr>
        <w:tc>
          <w:tcPr>
            <w:tcW w:w="977" w:type="dxa"/>
            <w:vAlign w:val="center"/>
          </w:tcPr>
          <w:p w14:paraId="3E8E3DC6" w14:textId="0ACF8C6C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</w:t>
            </w:r>
            <w:r w:rsidR="0080560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5" w:type="dxa"/>
            <w:vAlign w:val="center"/>
          </w:tcPr>
          <w:p w14:paraId="7EDED548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5630AD66" w14:textId="77777777" w:rsidR="007A0FB3" w:rsidRPr="00BF5145" w:rsidRDefault="007A0FB3" w:rsidP="00130AD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8" w:type="dxa"/>
          </w:tcPr>
          <w:p w14:paraId="6DB91545" w14:textId="574ACB99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czy:</w:t>
            </w:r>
          </w:p>
          <w:p w14:paraId="7DCDADF3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A0FB3" w:rsidRPr="00BF5145" w:rsidRDefault="007A0FB3" w:rsidP="001A4031">
            <w:pPr>
              <w:numPr>
                <w:ilvl w:val="0"/>
                <w:numId w:val="9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182907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226A1" w14:textId="2EA160A0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714CE384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03F918" w14:textId="7D69CCF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1E5CAC77" w14:textId="77777777" w:rsidTr="00F168AA">
        <w:trPr>
          <w:trHeight w:val="416"/>
        </w:trPr>
        <w:tc>
          <w:tcPr>
            <w:tcW w:w="977" w:type="dxa"/>
            <w:vAlign w:val="center"/>
          </w:tcPr>
          <w:p w14:paraId="7B4194DB" w14:textId="5EE9081B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8056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5" w:type="dxa"/>
            <w:vAlign w:val="center"/>
          </w:tcPr>
          <w:p w14:paraId="4BE9A566" w14:textId="77777777" w:rsidR="00201829" w:rsidRDefault="00201829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F37502" w14:textId="77777777" w:rsidR="00201829" w:rsidRDefault="00201829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0C2E56" w14:textId="5D7B1578" w:rsidR="007A0FB3" w:rsidRPr="00BF514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7A0FB3" w:rsidRPr="00BF514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17AD93B2" w14:textId="77777777" w:rsidR="007A0FB3" w:rsidRPr="00BF5145" w:rsidRDefault="007A0FB3" w:rsidP="0039748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E4B5B7" w14:textId="77777777" w:rsidR="007A0FB3" w:rsidRPr="00BF5145" w:rsidRDefault="007A0FB3" w:rsidP="0056496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23383D6" w14:textId="7A4E692A" w:rsidR="00534694" w:rsidRPr="00BF5145" w:rsidRDefault="00534694" w:rsidP="0053469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 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03B9598A" w14:textId="77777777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534694" w:rsidRPr="00BF5145" w:rsidRDefault="00534694" w:rsidP="001A4031">
            <w:pPr>
              <w:numPr>
                <w:ilvl w:val="0"/>
                <w:numId w:val="10"/>
              </w:numPr>
              <w:spacing w:before="60"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6204FF1" w14:textId="301BBF95" w:rsidR="00534694" w:rsidRPr="009D797F" w:rsidRDefault="00534694" w:rsidP="009D797F">
            <w:pPr>
              <w:numPr>
                <w:ilvl w:val="0"/>
                <w:numId w:val="10"/>
              </w:numPr>
              <w:spacing w:before="60" w:after="12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E7C5139" w14:textId="77777777" w:rsidR="007A0FB3" w:rsidRPr="00BF5145" w:rsidRDefault="00534694" w:rsidP="009D797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6D7E853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1ECD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DBF0D7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CD79C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A0EF614" w14:textId="2D255CAE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735365EE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5717FAE3" w14:textId="77777777" w:rsidR="00A657EB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6237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4EA66738" w14:textId="77777777" w:rsidR="00A657EB" w:rsidRDefault="00A657EB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F0F168" w14:textId="0D6152C2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5" w:type="dxa"/>
            <w:vAlign w:val="center"/>
          </w:tcPr>
          <w:p w14:paraId="7125F09A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6B62F1B3" w14:textId="77777777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F2C34E" w14:textId="77777777" w:rsidR="007A0FB3" w:rsidRPr="00BF5145" w:rsidRDefault="007A0FB3" w:rsidP="00F85AFC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8" w:type="dxa"/>
          </w:tcPr>
          <w:p w14:paraId="0D56BDC9" w14:textId="69B0A441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wydatki wskazane w projekcie spełniają warunki kwalifikowalności, tj.:</w:t>
            </w:r>
          </w:p>
          <w:p w14:paraId="05ED9367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1" w:name="_Hlk126574575"/>
            <w:r w:rsidRPr="00BF514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1"/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wydatków określonymi w regulaminie wyboru projektów,</w:t>
            </w:r>
          </w:p>
          <w:p w14:paraId="7946BF0A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7A0FB3" w:rsidRPr="00BF5145" w:rsidRDefault="007A0FB3" w:rsidP="001A4031">
            <w:pPr>
              <w:numPr>
                <w:ilvl w:val="0"/>
                <w:numId w:val="11"/>
              </w:numPr>
              <w:spacing w:after="0" w:line="240" w:lineRule="auto"/>
              <w:ind w:left="435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80A4E5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FBAEE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04" w:type="dxa"/>
          </w:tcPr>
          <w:p w14:paraId="7274F11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21983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B25C7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B8FFD54" w14:textId="389A5244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684255CA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30E38E3B" w14:textId="1352CFD3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5D214C41" w14:textId="77777777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77777777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38" w:type="dxa"/>
          </w:tcPr>
          <w:p w14:paraId="296FEF7D" w14:textId="6AFB9250" w:rsidR="007A0FB3" w:rsidRPr="00BF5145" w:rsidRDefault="007A0FB3" w:rsidP="00B17525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7BCF65E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3B28376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89A15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C55DDA" w14:textId="5028FDE6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00CA199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199FC69" w14:textId="4FA13DB1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107BE65F" w14:textId="77777777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jest zgodny z Kartą Praw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6338" w:type="dxa"/>
          </w:tcPr>
          <w:p w14:paraId="6DDAB50F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z  Kartą Praw Podstawowych Unii Europejskiej z dnia 26 października 2012 r. (Dz. Urz. UE C 326/391 z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26.10.2012) w zakresie odnoszącym się do sposobu realizacji, zakresu projektu i wnioskodawcy.</w:t>
            </w:r>
          </w:p>
          <w:p w14:paraId="4B2F3ADD" w14:textId="77777777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F595DD2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3F04FEB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5850541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FD1B9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4D4723" w14:textId="77C880AB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188FD82A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83B6EEA" w14:textId="61FD2A5D" w:rsidR="007A0FB3" w:rsidRPr="00BF5145" w:rsidRDefault="007A0FB3" w:rsidP="00052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77B1A407" w14:textId="77777777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38" w:type="dxa"/>
          </w:tcPr>
          <w:p w14:paraId="7A41F76D" w14:textId="484F1092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 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194DBDC" w14:textId="77DCB473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94C188E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6743033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4DF143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2AB4D2" w14:textId="1C3B8244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74273AA3" w14:textId="77777777" w:rsidTr="00F168AA">
        <w:trPr>
          <w:trHeight w:val="425"/>
        </w:trPr>
        <w:tc>
          <w:tcPr>
            <w:tcW w:w="977" w:type="dxa"/>
            <w:vAlign w:val="center"/>
          </w:tcPr>
          <w:p w14:paraId="73AFD64E" w14:textId="32011A49" w:rsidR="007A0FB3" w:rsidRPr="00BF5145" w:rsidRDefault="007A0FB3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5278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0CC3B238" w14:textId="77777777" w:rsidR="007A0FB3" w:rsidRPr="00BF5145" w:rsidRDefault="007A0FB3" w:rsidP="00C048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38" w:type="dxa"/>
          </w:tcPr>
          <w:p w14:paraId="769D0D3C" w14:textId="6903A11A" w:rsidR="007A0FB3" w:rsidRPr="00BF5145" w:rsidRDefault="007A0FB3" w:rsidP="00201829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B06E03F" w14:textId="77777777" w:rsidR="007A0FB3" w:rsidRPr="00BF5145" w:rsidRDefault="007A0FB3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04" w:type="dxa"/>
          </w:tcPr>
          <w:p w14:paraId="1ACEED4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E5A9E2" w14:textId="7001B2AD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D18C1A" w14:textId="4B485011" w:rsidR="00CD68A6" w:rsidRPr="00BF5145" w:rsidRDefault="00CD68A6" w:rsidP="00CD68A6">
      <w:pPr>
        <w:tabs>
          <w:tab w:val="left" w:pos="2042"/>
          <w:tab w:val="left" w:pos="333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1F7D3A97" w14:textId="77777777" w:rsidR="007257F1" w:rsidRPr="00BF5145" w:rsidRDefault="002C2CE8">
      <w:pPr>
        <w:rPr>
          <w:rFonts w:ascii="Arial" w:hAnsi="Arial" w:cs="Arial"/>
          <w:b/>
          <w:sz w:val="24"/>
          <w:szCs w:val="24"/>
        </w:rPr>
      </w:pPr>
      <w:r w:rsidRPr="00BF5145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BF5145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BF5145" w14:paraId="5352BDA7" w14:textId="77777777" w:rsidTr="41DA5A0F"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BF5145" w:rsidRDefault="007A0FB3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BF5145" w:rsidRDefault="007A0FB3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14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BF5145" w14:paraId="0C9C18DE" w14:textId="77777777" w:rsidTr="41DA5A0F">
        <w:tc>
          <w:tcPr>
            <w:tcW w:w="1110" w:type="dxa"/>
            <w:vAlign w:val="center"/>
          </w:tcPr>
          <w:p w14:paraId="50DED88B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0C307808" w:rsidR="007A0FB3" w:rsidRPr="00BF5145" w:rsidRDefault="007A0FB3" w:rsidP="00C2640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 kryterium sprawdzamy, czy projekt jest zgodny ze standardami w zakresie kształtowania ładu przestrzennego w województwie, co będzie oceniane na podstawie:</w:t>
            </w:r>
          </w:p>
          <w:p w14:paraId="3AC6A7F8" w14:textId="77777777" w:rsidR="007A0FB3" w:rsidRPr="00BF5145" w:rsidRDefault="007A0FB3" w:rsidP="001A4031">
            <w:pPr>
              <w:numPr>
                <w:ilvl w:val="0"/>
                <w:numId w:val="1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7196D064" w14:textId="77777777" w:rsidR="007A0FB3" w:rsidRPr="00BF5145" w:rsidRDefault="007A0FB3" w:rsidP="00C2640F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32F4CE78" w14:textId="3A799503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5716A5">
              <w:rPr>
                <w:rFonts w:ascii="Arial" w:hAnsi="Arial" w:cs="Arial"/>
                <w:sz w:val="24"/>
                <w:szCs w:val="24"/>
              </w:rPr>
              <w:t xml:space="preserve">ogłoszeniu o naborze/dokumentach pomocniczych 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FF1C98" w14:textId="77777777" w:rsidR="009A4860" w:rsidRPr="00BF5145" w:rsidRDefault="009A4860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9B61D5" w14:textId="77777777" w:rsidR="009A4860" w:rsidRPr="00BF5145" w:rsidRDefault="009A4860" w:rsidP="009A486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77777777" w:rsidR="009A4860" w:rsidRPr="00BF5145" w:rsidRDefault="009A4860" w:rsidP="001A4031">
            <w:pPr>
              <w:numPr>
                <w:ilvl w:val="0"/>
                <w:numId w:val="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BF5145" w:rsidRDefault="009A4860" w:rsidP="001A4031">
            <w:pPr>
              <w:numPr>
                <w:ilvl w:val="0"/>
                <w:numId w:val="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9A4860" w:rsidRPr="00BF5145" w:rsidRDefault="009A4860" w:rsidP="001A4031">
            <w:pPr>
              <w:numPr>
                <w:ilvl w:val="0"/>
                <w:numId w:val="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6D072C0D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680F8" w14:textId="77777777" w:rsidR="007A0FB3" w:rsidRPr="00BF5145" w:rsidRDefault="007A0FB3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4111" w:type="dxa"/>
          </w:tcPr>
          <w:p w14:paraId="40AFA44E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4991C2" w14:textId="6556603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1EEB7D28" w14:textId="77777777" w:rsidTr="41DA5A0F">
        <w:tc>
          <w:tcPr>
            <w:tcW w:w="1110" w:type="dxa"/>
            <w:vAlign w:val="center"/>
          </w:tcPr>
          <w:p w14:paraId="47A957D3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38DF4D3A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ze strategią ZIT BydOF</w:t>
            </w:r>
          </w:p>
        </w:tc>
        <w:tc>
          <w:tcPr>
            <w:tcW w:w="6348" w:type="dxa"/>
          </w:tcPr>
          <w:p w14:paraId="55E6AFDF" w14:textId="77777777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6BF692A" w14:textId="77777777" w:rsidR="007A0FB3" w:rsidRPr="00BF5145" w:rsidRDefault="007A0FB3" w:rsidP="001A403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został zamieszczony na liście podstawowej projektów w strategii ZIT BydOF, posiadającej pozytywną opinię ministra właściwego do spraw rozwoju regionalnego oraz pozytywną opinię Instytucji Zarządzającej FEdKP;</w:t>
            </w:r>
          </w:p>
          <w:p w14:paraId="2D4BFA79" w14:textId="0556A4B9" w:rsidR="007A0FB3" w:rsidRPr="00BF5145" w:rsidRDefault="007A0FB3" w:rsidP="001A403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3D28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2889" w:rsidRPr="00D1316B">
              <w:rPr>
                <w:rFonts w:ascii="Arial" w:hAnsi="Arial" w:cs="Arial"/>
                <w:sz w:val="24"/>
                <w:szCs w:val="24"/>
              </w:rPr>
              <w:t xml:space="preserve">w fiszkach projektowych stanowiących załącznik do </w:t>
            </w:r>
            <w:r w:rsidR="003D2889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BF514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130A98" w14:textId="22C6F834" w:rsidR="007A0FB3" w:rsidRPr="00BF5145" w:rsidRDefault="007A0FB3" w:rsidP="001A403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D5278E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BF5145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stanowiących załącznik do</w:t>
            </w:r>
            <w:r w:rsidR="003D2889">
              <w:rPr>
                <w:rFonts w:ascii="Arial" w:hAnsi="Arial" w:cs="Arial"/>
                <w:sz w:val="24"/>
                <w:szCs w:val="24"/>
              </w:rPr>
              <w:t xml:space="preserve"> porozumienia terytorialnego 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A21919" w14:textId="77777777" w:rsidR="007A0FB3" w:rsidRPr="00BF5145" w:rsidRDefault="007A0FB3" w:rsidP="003152B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FAE634" w14:textId="408D268E" w:rsidR="007A0FB3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3" w:name="_Hlk134610675"/>
            <w:r w:rsidRPr="00BF5145">
              <w:rPr>
                <w:rFonts w:ascii="Arial" w:hAnsi="Arial" w:cs="Arial"/>
                <w:sz w:val="24"/>
                <w:szCs w:val="24"/>
              </w:rPr>
              <w:t xml:space="preserve">W przypadku gdy strategia ZIT BydOF została pozytywnie zaopiniowana przez ministra właściwego do spraw rozwoju regionalnego </w:t>
            </w:r>
            <w:r w:rsidR="00432CB7">
              <w:rPr>
                <w:rFonts w:ascii="Arial" w:hAnsi="Arial" w:cs="Arial"/>
                <w:sz w:val="24"/>
                <w:szCs w:val="24"/>
              </w:rPr>
              <w:t>i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25322"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w strategii,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Strategii ZIT BydOF potwierdzające, że projekt zostanie zamieszczony na liście podstawowej projektów w strategii ZIT BydOF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  <w:bookmarkEnd w:id="33"/>
          </w:p>
          <w:p w14:paraId="6BD18F9B" w14:textId="4B26D341" w:rsidR="007A0FB3" w:rsidRPr="00BF5145" w:rsidRDefault="007A0FB3" w:rsidP="00B1752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F3F7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F5145">
              <w:rPr>
                <w:rFonts w:ascii="Arial" w:hAnsi="Arial" w:cs="Arial"/>
                <w:sz w:val="24"/>
                <w:szCs w:val="24"/>
              </w:rPr>
              <w:t>strategię ZIT BydOF lub oświadczenie organu lub podmiotu odpowiedzialnego za przygotowanie strategii ZIT BydOF</w:t>
            </w:r>
            <w:r w:rsidR="006F3F7B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1F2F3" w14:textId="77777777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A3659A" w14:textId="0BC897A5" w:rsidR="007A0FB3" w:rsidRPr="00BF5145" w:rsidRDefault="007A0FB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B0DC9D1" w14:textId="77777777" w:rsidTr="41DA5A0F">
        <w:tc>
          <w:tcPr>
            <w:tcW w:w="1110" w:type="dxa"/>
            <w:vAlign w:val="center"/>
          </w:tcPr>
          <w:p w14:paraId="3EF16AE7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BF5145" w:rsidRDefault="007A0FB3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BF5145" w:rsidRDefault="007A0FB3" w:rsidP="0015621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BF5145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BF514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77777777" w:rsidR="007A0FB3" w:rsidRPr="00BF5145" w:rsidRDefault="007A0FB3" w:rsidP="001A4031">
            <w:pPr>
              <w:numPr>
                <w:ilvl w:val="0"/>
                <w:numId w:val="12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BF5145" w:rsidRDefault="007A0FB3" w:rsidP="001A4031">
            <w:pPr>
              <w:numPr>
                <w:ilvl w:val="0"/>
                <w:numId w:val="12"/>
              </w:numPr>
              <w:spacing w:after="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414DFA" w14:textId="020CFEB7" w:rsidR="003D4374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W miastach projekt polegający na inwestycji w elementy infrastruktury drogowej nie może obejmować budowy nowych dróg lub parkingów, ani w przypadku istniejących – zwiększania przepustowości</w:t>
            </w:r>
            <w:r w:rsidR="001028B3" w:rsidRPr="00BF5145">
              <w:rPr>
                <w:rFonts w:ascii="Arial" w:hAnsi="Arial" w:cs="Arial"/>
                <w:sz w:val="24"/>
                <w:szCs w:val="24"/>
              </w:rPr>
              <w:t xml:space="preserve"> dró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g</w:t>
            </w:r>
            <w:r w:rsidR="006378B2" w:rsidRPr="00BF5145">
              <w:rPr>
                <w:rFonts w:ascii="Arial" w:hAnsi="Arial" w:cs="Arial"/>
                <w:sz w:val="24"/>
                <w:szCs w:val="24"/>
              </w:rPr>
              <w:t xml:space="preserve"> i pojemności parkingów</w:t>
            </w:r>
            <w:r w:rsidRPr="00BF5145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238601FE" w14:textId="47945FE3" w:rsidR="007A0FB3" w:rsidRPr="00BF5145" w:rsidRDefault="003D4374" w:rsidP="009373A5">
            <w:pPr>
              <w:spacing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</w:t>
            </w:r>
            <w:r w:rsidR="006812D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tworzenia powierzchni uszczelnionych.</w:t>
            </w:r>
          </w:p>
          <w:p w14:paraId="6E341A64" w14:textId="77777777" w:rsidR="007A0FB3" w:rsidRPr="00BF5145" w:rsidRDefault="007A0FB3" w:rsidP="00B17525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54399C1C" w14:textId="77777777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E82935" w14:textId="296E46C5" w:rsidR="007A0FB3" w:rsidRPr="00BF5145" w:rsidRDefault="007A0FB3" w:rsidP="001562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BF5145" w14:paraId="4F1D4541" w14:textId="77777777" w:rsidTr="41DA5A0F">
        <w:tc>
          <w:tcPr>
            <w:tcW w:w="1110" w:type="dxa"/>
            <w:vAlign w:val="center"/>
          </w:tcPr>
          <w:p w14:paraId="582572F7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</w:p>
        </w:tc>
        <w:tc>
          <w:tcPr>
            <w:tcW w:w="6348" w:type="dxa"/>
          </w:tcPr>
          <w:p w14:paraId="287CCF0A" w14:textId="77777777" w:rsidR="002F6F1E" w:rsidRPr="00BF5145" w:rsidRDefault="002F6F1E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projekty zakładające inwestycje związane z tworzeniem szlaków/ścieżek rowerowych, spełniają warunek, iż utworzony/a w ramach projektu szlak rowerowy/ścieżka rowerowa prowadz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BF5145">
              <w:rPr>
                <w:rFonts w:ascii="Arial" w:hAnsi="Arial" w:cs="Arial"/>
                <w:sz w:val="24"/>
                <w:szCs w:val="24"/>
              </w:rPr>
              <w:t>do/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jest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powiązan</w:t>
            </w:r>
            <w:r w:rsidR="001F077A" w:rsidRPr="00BF5145">
              <w:rPr>
                <w:rFonts w:ascii="Arial" w:hAnsi="Arial" w:cs="Arial"/>
                <w:sz w:val="24"/>
                <w:szCs w:val="24"/>
              </w:rPr>
              <w:t>y/a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atrakcją turystyczną regionu.</w:t>
            </w:r>
          </w:p>
          <w:p w14:paraId="0F3CABC7" w14:textId="77777777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08B5D1" w14:textId="222F6428" w:rsidR="002F6F1E" w:rsidRPr="00BF5145" w:rsidRDefault="002F6F1E" w:rsidP="00201829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nie dotyczy projektów, które nie zawierają inwestycji związanych z tworzeniem szlaków/ścieżek rowerowych.</w:t>
            </w:r>
          </w:p>
          <w:p w14:paraId="5931B659" w14:textId="77777777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6DC70A7E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620D24A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A90BF1" w:rsidRPr="00BF514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1819AC50" w14:textId="0F22111A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4FD86865" w14:textId="77777777" w:rsidTr="41DA5A0F">
        <w:tc>
          <w:tcPr>
            <w:tcW w:w="1110" w:type="dxa"/>
            <w:vAlign w:val="center"/>
          </w:tcPr>
          <w:p w14:paraId="57A942FD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5CA12D09" w14:textId="77777777" w:rsidR="007A0FB3" w:rsidRPr="00BF5145" w:rsidRDefault="007A0FB3" w:rsidP="00E575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zaleceniami ETO</w:t>
            </w:r>
            <w:r w:rsidR="00991ABF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</w:tc>
        <w:tc>
          <w:tcPr>
            <w:tcW w:w="6348" w:type="dxa"/>
          </w:tcPr>
          <w:p w14:paraId="5CF1D01F" w14:textId="77777777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BF5145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są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 zgodn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 Sprawozdaniu specjalnym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 lepszego podejścia do finansowania</w:t>
            </w:r>
            <w:r w:rsidR="00E43D0B" w:rsidRPr="00BF5145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77777777" w:rsidR="007A0FB3" w:rsidRPr="00BF5145" w:rsidRDefault="0098771A" w:rsidP="001A4031">
            <w:pPr>
              <w:numPr>
                <w:ilvl w:val="0"/>
                <w:numId w:val="13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popart</w:t>
            </w:r>
            <w:r w:rsidRPr="00BF514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BF5145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BF5145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4F4F11" w:rsidRPr="00BF5145">
              <w:rPr>
                <w:rFonts w:ascii="Arial" w:hAnsi="Arial" w:cs="Arial"/>
                <w:sz w:val="24"/>
                <w:szCs w:val="24"/>
              </w:rPr>
              <w:t>, oraz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77777777" w:rsidR="007A0FB3" w:rsidRPr="00BF5145" w:rsidRDefault="0098771A" w:rsidP="001A4031">
            <w:pPr>
              <w:numPr>
                <w:ilvl w:val="0"/>
                <w:numId w:val="13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został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z projektami w sąsiednich obszarach, aby uniknąć powielania i konkurencji</w:t>
            </w:r>
            <w:r w:rsidR="004F4F11" w:rsidRPr="00BF5145">
              <w:rPr>
                <w:rFonts w:ascii="Arial" w:hAnsi="Arial" w:cs="Arial"/>
                <w:sz w:val="24"/>
                <w:szCs w:val="24"/>
              </w:rPr>
              <w:t>, oraz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D2B74E" w14:textId="77777777" w:rsidR="007A0FB3" w:rsidRPr="00BF5145" w:rsidRDefault="0098771A" w:rsidP="001A4031">
            <w:pPr>
              <w:numPr>
                <w:ilvl w:val="0"/>
                <w:numId w:val="13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BF5145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4F4F11" w:rsidRPr="00BF5145">
              <w:rPr>
                <w:rFonts w:ascii="Arial" w:hAnsi="Arial" w:cs="Arial"/>
                <w:sz w:val="24"/>
                <w:szCs w:val="24"/>
              </w:rPr>
              <w:t>, oraz</w:t>
            </w:r>
          </w:p>
          <w:p w14:paraId="16DEB4AB" w14:textId="707E98D3" w:rsidR="007A0FB3" w:rsidRPr="00201829" w:rsidRDefault="00233FC2" w:rsidP="00201829">
            <w:pPr>
              <w:numPr>
                <w:ilvl w:val="0"/>
                <w:numId w:val="13"/>
              </w:numPr>
              <w:spacing w:after="24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BF5145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BF5145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89346" w14:textId="77777777" w:rsidR="007A0FB3" w:rsidRPr="00BF5145" w:rsidRDefault="007A0FB3" w:rsidP="00E575A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21FCEA5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8AE08ED" w14:textId="6DAA4E4A" w:rsidR="007A0FB3" w:rsidRPr="00BF5145" w:rsidRDefault="007A0FB3" w:rsidP="00E57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2FF1" w:rsidRPr="00BF5145" w14:paraId="4174A778" w14:textId="77777777" w:rsidTr="41DA5A0F">
        <w:tc>
          <w:tcPr>
            <w:tcW w:w="1110" w:type="dxa"/>
            <w:vAlign w:val="center"/>
          </w:tcPr>
          <w:p w14:paraId="67BB5FDF" w14:textId="77777777" w:rsidR="00782FF1" w:rsidRPr="00BF514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1810F9BE" w14:textId="77777777" w:rsidR="00782FF1" w:rsidRPr="00BF5145" w:rsidRDefault="00172708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Efekty społeczno-gospodarcze i ekologiczne</w:t>
            </w:r>
          </w:p>
        </w:tc>
        <w:tc>
          <w:tcPr>
            <w:tcW w:w="6348" w:type="dxa"/>
          </w:tcPr>
          <w:p w14:paraId="5BBD3010" w14:textId="77777777" w:rsidR="00782FF1" w:rsidRPr="00BF5145" w:rsidRDefault="00782FF1" w:rsidP="0017270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 sprzętu oraz adaptacją obiektów do pełnienia funkcji turystycznych,  </w:t>
            </w:r>
            <w:r w:rsidRPr="00BF5145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ją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5145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 xml:space="preserve"> i ekologicznych</w:t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D9C6F4" w14:textId="43B9D941" w:rsidR="00782FF1" w:rsidRPr="00BF5145" w:rsidRDefault="00782FF1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Efekty społeczno-gospodarcze rozumiane</w:t>
            </w:r>
            <w:r w:rsidR="00B83A95" w:rsidRPr="00BF5145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 wyniku pełnienia przez nie funkcji rekreacyjnych, poprawę jakości i komfortu życia mieszkańców, poprzez zwiększenie możliwości kontaktu z naturą, zwiększanie atrakcyjności turystycznej miejsc o dużym potencjale zasobów przyrodniczych, wzrost oczekiwanej liczby odwiedzin w </w:t>
            </w:r>
            <w:r w:rsidR="00B83A95" w:rsidRPr="00BF5145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BF5145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BF5145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BF5145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BF5145">
              <w:rPr>
                <w:rFonts w:ascii="Arial" w:hAnsi="Arial" w:cs="Arial"/>
                <w:sz w:val="24"/>
                <w:szCs w:val="24"/>
              </w:rPr>
              <w:t xml:space="preserve"> termomodernizację</w:t>
            </w:r>
            <w:r w:rsidR="00A90BF1" w:rsidRPr="00BF514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BF5145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BF5145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BF514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BF5145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BF5145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BF51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A1376" w14:textId="77777777" w:rsidR="00782FF1" w:rsidRPr="00BF5145" w:rsidRDefault="00782FF1" w:rsidP="00782FF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70F58DE0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</w:t>
            </w:r>
            <w:r w:rsidR="00B03AEA" w:rsidRPr="00BF5145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BF5145" w:rsidRDefault="00A90BF1" w:rsidP="00A90B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003F936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A101AE" w14:textId="398A593B" w:rsidR="00782FF1" w:rsidRPr="00BF5145" w:rsidRDefault="00782FF1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3A95" w:rsidRPr="00BF5145" w14:paraId="62660BB5" w14:textId="77777777" w:rsidTr="41DA5A0F">
        <w:tc>
          <w:tcPr>
            <w:tcW w:w="1110" w:type="dxa"/>
            <w:vAlign w:val="center"/>
          </w:tcPr>
          <w:p w14:paraId="30B5A44C" w14:textId="77777777" w:rsidR="00B83A95" w:rsidRPr="00BF5145" w:rsidRDefault="00C93D0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C.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BF5145" w:rsidRDefault="00B83A95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60A9CB7A" w14:textId="77777777" w:rsidR="00B83A95" w:rsidRPr="00BF5145" w:rsidRDefault="00B83A95" w:rsidP="00B83A9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BF5145">
              <w:rPr>
                <w:rFonts w:ascii="Arial" w:hAnsi="Arial" w:cs="Arial"/>
                <w:sz w:val="24"/>
                <w:szCs w:val="24"/>
              </w:rPr>
              <w:t>/</w:t>
            </w:r>
            <w:r w:rsidRPr="00BF5145">
              <w:rPr>
                <w:rFonts w:ascii="Arial" w:hAnsi="Arial" w:cs="Arial"/>
                <w:sz w:val="24"/>
                <w:szCs w:val="24"/>
              </w:rPr>
              <w:t>promowania lokalnych produktów, przy jednoczesnym poszanowaniu zasobów przyrody i lokalnej kultury.</w:t>
            </w:r>
          </w:p>
          <w:p w14:paraId="4B1F511A" w14:textId="77777777" w:rsidR="00B83A95" w:rsidRPr="00BF5145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E0C8C2" w14:textId="77777777" w:rsidR="00B83A95" w:rsidRPr="00BF5145" w:rsidRDefault="00B83A95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148B768B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B55FC77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F9816A" w14:textId="77777777" w:rsidR="00C93D0B" w:rsidRPr="00BF5145" w:rsidRDefault="00C93D0B" w:rsidP="00C93D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C0E804" w14:textId="0BCA0919" w:rsidR="00B83A95" w:rsidRPr="00BF5145" w:rsidRDefault="00C93D0B" w:rsidP="009373A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BF5145" w14:paraId="027A82D5" w14:textId="77777777" w:rsidTr="41DA5A0F">
        <w:tc>
          <w:tcPr>
            <w:tcW w:w="1110" w:type="dxa"/>
            <w:vAlign w:val="center"/>
          </w:tcPr>
          <w:p w14:paraId="62ABACAD" w14:textId="77777777" w:rsidR="007A0FB3" w:rsidRPr="00BF514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BF514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BF5145" w:rsidRDefault="007A0FB3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65F9C3DC" w14:textId="4BD05D2B" w:rsidR="00BC7769" w:rsidRPr="00BF5145" w:rsidRDefault="007A0FB3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BF5145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BF5145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jących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>e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BF514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, utworzone w ramach projektu miejsca 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BF5145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BF5145">
              <w:rPr>
                <w:rFonts w:ascii="Arial" w:hAnsi="Arial" w:cs="Arial"/>
                <w:sz w:val="24"/>
                <w:szCs w:val="24"/>
              </w:rPr>
              <w:t>ych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5332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BF5145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023141B" w14:textId="13930A33" w:rsidR="007A0FB3" w:rsidRPr="00BF5145" w:rsidRDefault="00BC7769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BF5145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BF5145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485928">
              <w:rPr>
                <w:rFonts w:ascii="Arial" w:hAnsi="Arial" w:cs="Arial"/>
                <w:sz w:val="24"/>
                <w:szCs w:val="24"/>
              </w:rPr>
              <w:t xml:space="preserve"> (nie może stanowić większej części projektu)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BF5145">
              <w:rPr>
                <w:rFonts w:ascii="Arial" w:hAnsi="Arial" w:cs="Arial"/>
                <w:sz w:val="24"/>
                <w:szCs w:val="24"/>
              </w:rPr>
              <w:t>budową i rozbudową infrastruktury turystycznej wraz z zakupem wyposażenia i sprzętu lub adaptacją obiektów do pełnienia funkcji turystycznych.</w:t>
            </w:r>
            <w:r w:rsidR="004859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EF31B9" w14:textId="77777777" w:rsidR="007A0FB3" w:rsidRPr="00BF5145" w:rsidRDefault="007A0FB3" w:rsidP="000E0A5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111" w:type="dxa"/>
          </w:tcPr>
          <w:p w14:paraId="53D3EC7C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1E2191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BF514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108FA0" w14:textId="609993DC" w:rsidR="007A0FB3" w:rsidRPr="00BF5145" w:rsidRDefault="007A0FB3" w:rsidP="000E0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302B" w:rsidRPr="00BF5145" w14:paraId="6B37EDF9" w14:textId="77777777" w:rsidTr="41DA5A0F">
        <w:tc>
          <w:tcPr>
            <w:tcW w:w="1110" w:type="dxa"/>
            <w:vAlign w:val="center"/>
          </w:tcPr>
          <w:p w14:paraId="339F61A3" w14:textId="5AB5750D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04716BB5" w14:textId="794DF002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Zgodność z Europejskimi zasadami </w:t>
            </w: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jakości dla interwencji finansowanych przez UE o potencjalnym wpływie na dziedzictwo kulturowe</w:t>
            </w:r>
          </w:p>
        </w:tc>
        <w:tc>
          <w:tcPr>
            <w:tcW w:w="6348" w:type="dxa"/>
          </w:tcPr>
          <w:p w14:paraId="2614EEAD" w14:textId="77777777" w:rsidR="0040302B" w:rsidRPr="00BB5636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kryteriami wynikającymi z dokumentu Europejskie zasady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jakości dla interwencji finansowanych przez UE o 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3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0C153379" w14:textId="77777777" w:rsidR="0040302B" w:rsidRPr="00BB5636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0E3DA8CB" w14:textId="24646D85" w:rsidR="0040302B" w:rsidRPr="00BF5145" w:rsidRDefault="0040302B" w:rsidP="004030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193A692E" w14:textId="21F28339" w:rsidR="005E3FCE" w:rsidRDefault="005E3FCE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435DA58" w14:textId="17D8B8D1" w:rsidR="00954525" w:rsidRDefault="00954525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F9E4E4" w14:textId="61912B63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0CEF164" w14:textId="77777777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6E812366" w14:textId="0AFAF643" w:rsidR="0040302B" w:rsidRPr="00BF5145" w:rsidRDefault="0040302B" w:rsidP="0020182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0302B" w:rsidRPr="00BF5145" w14:paraId="50ADFB18" w14:textId="77777777" w:rsidTr="41DA5A0F">
        <w:tc>
          <w:tcPr>
            <w:tcW w:w="1110" w:type="dxa"/>
            <w:vAlign w:val="center"/>
          </w:tcPr>
          <w:p w14:paraId="334E4D51" w14:textId="68D9C6B1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5DF8EA80" w14:textId="07647273" w:rsidR="0040302B" w:rsidRPr="00BF5145" w:rsidRDefault="0040302B" w:rsidP="000E0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7F790121" w14:textId="58C61080" w:rsidR="0040302B" w:rsidRPr="00201829" w:rsidRDefault="0040302B" w:rsidP="0040302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4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314914AE" w14:textId="602D5C9A" w:rsidR="0040302B" w:rsidRPr="00BF5145" w:rsidRDefault="0040302B" w:rsidP="0040302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111" w:type="dxa"/>
          </w:tcPr>
          <w:p w14:paraId="6D791199" w14:textId="7EFD9CE5" w:rsidR="005E3FCE" w:rsidRDefault="005E3FCE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715DC52" w14:textId="7E83FEC8" w:rsidR="008845D9" w:rsidRDefault="008845D9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F0552B" w14:textId="6CCC1CC8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00493B" w14:textId="77777777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6E064AE0" w14:textId="77777777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BAB2B6E" w14:textId="3414E748" w:rsidR="0040302B" w:rsidRPr="00BF5145" w:rsidRDefault="0040302B" w:rsidP="004030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2AE13C" w14:textId="7CF3C113" w:rsidR="657687B8" w:rsidRPr="00784308" w:rsidRDefault="657687B8" w:rsidP="00D0568F">
      <w:pPr>
        <w:tabs>
          <w:tab w:val="left" w:pos="11199"/>
        </w:tabs>
        <w:jc w:val="both"/>
        <w:rPr>
          <w:rFonts w:cs="Calibri"/>
          <w:color w:val="FF0000"/>
          <w:sz w:val="24"/>
          <w:szCs w:val="24"/>
          <w:lang w:eastAsia="pl-PL"/>
        </w:rPr>
      </w:pPr>
    </w:p>
    <w:sectPr w:rsidR="657687B8" w:rsidRPr="00784308" w:rsidSect="00FF10FB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276" w:right="1245" w:bottom="1417" w:left="1417" w:header="567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Marianna Skąpska" w:date="2024-10-07T13:13:00Z" w:initials="MS">
    <w:p w14:paraId="13AD4194" w14:textId="6F7E857D" w:rsidR="00575655" w:rsidRDefault="009D797F" w:rsidP="00575655">
      <w:pPr>
        <w:pStyle w:val="Tekstkomentarza"/>
      </w:pPr>
      <w:r>
        <w:rPr>
          <w:rStyle w:val="Odwoaniedokomentarza"/>
        </w:rPr>
        <w:annotationRef/>
      </w:r>
      <w:r w:rsidR="00575655">
        <w:rPr>
          <w:rStyle w:val="Odwoaniedokomentarza"/>
        </w:rPr>
        <w:annotationRef/>
      </w:r>
      <w:r w:rsidR="007A5628">
        <w:rPr>
          <w:rStyle w:val="Odwoaniedokomentarza"/>
        </w:rPr>
        <w:t>Autokorekta IZ</w:t>
      </w:r>
    </w:p>
    <w:p w14:paraId="1CE27DEF" w14:textId="78B97AF1" w:rsidR="009D797F" w:rsidRDefault="009D797F">
      <w:pPr>
        <w:pStyle w:val="Tekstkomentarza"/>
      </w:pPr>
    </w:p>
  </w:comment>
  <w:comment w:id="7" w:author="Marianna Skąpska" w:date="2024-10-09T13:33:00Z" w:initials="MS">
    <w:p w14:paraId="4E594A96" w14:textId="2EEE188B" w:rsidR="002B69D8" w:rsidRDefault="002B69D8">
      <w:pPr>
        <w:pStyle w:val="Tekstkomentarza"/>
      </w:pPr>
      <w:r>
        <w:rPr>
          <w:rStyle w:val="Odwoaniedokomentarza"/>
        </w:rPr>
        <w:annotationRef/>
      </w:r>
      <w:r w:rsidR="00575655">
        <w:rPr>
          <w:lang w:val="pl-PL"/>
        </w:rPr>
        <w:t>Stanowisko Grupy roboczej ds. PT</w:t>
      </w:r>
    </w:p>
  </w:comment>
  <w:comment w:id="20" w:author="Marianna Skąpska" w:date="2024-10-08T09:11:00Z" w:initials="MS">
    <w:p w14:paraId="3AC51084" w14:textId="2AF327FE" w:rsidR="00254AB0" w:rsidRDefault="00254AB0">
      <w:pPr>
        <w:pStyle w:val="Tekstkomentarza"/>
      </w:pPr>
      <w:r>
        <w:rPr>
          <w:rStyle w:val="Odwoaniedokomentarza"/>
        </w:rPr>
        <w:annotationRef/>
      </w:r>
      <w:r w:rsidR="007A5628">
        <w:rPr>
          <w:lang w:val="pl-PL"/>
        </w:rPr>
        <w:t>Autokorekta IZ</w:t>
      </w:r>
    </w:p>
  </w:comment>
  <w:comment w:id="23" w:author="Marianna Skąpska" w:date="2024-10-09T14:13:00Z" w:initials="MS">
    <w:p w14:paraId="24931EB9" w14:textId="570A05BE" w:rsidR="00575655" w:rsidRDefault="00575655">
      <w:pPr>
        <w:pStyle w:val="Tekstkomentarza"/>
      </w:pPr>
      <w:r>
        <w:rPr>
          <w:rStyle w:val="Odwoaniedokomentarza"/>
        </w:rPr>
        <w:annotationRef/>
      </w:r>
      <w:r>
        <w:rPr>
          <w:lang w:val="pl-PL"/>
        </w:rPr>
        <w:t>Stanowisko Grupy roboczej ds. PT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CE27DEF" w15:done="0"/>
  <w15:commentEx w15:paraId="4E594A96" w15:done="0"/>
  <w15:commentEx w15:paraId="3AC51084" w15:done="0"/>
  <w15:commentEx w15:paraId="24931E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CB8A104" w16cex:dateUtc="2024-10-07T11:13:00Z"/>
  <w16cex:commentExtensible w16cex:durableId="05457B56" w16cex:dateUtc="2024-10-09T11:33:00Z"/>
  <w16cex:commentExtensible w16cex:durableId="3F349F47" w16cex:dateUtc="2024-10-08T07:11:00Z"/>
  <w16cex:commentExtensible w16cex:durableId="5652F8F0" w16cex:dateUtc="2024-10-09T12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E27DEF" w16cid:durableId="6CB8A104"/>
  <w16cid:commentId w16cid:paraId="4E594A96" w16cid:durableId="05457B56"/>
  <w16cid:commentId w16cid:paraId="3AC51084" w16cid:durableId="3F349F47"/>
  <w16cid:commentId w16cid:paraId="24931EB9" w16cid:durableId="5652F8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8FC5B" w14:textId="77777777" w:rsidR="00FF10FB" w:rsidRDefault="00FF10FB" w:rsidP="00D15E00">
      <w:pPr>
        <w:spacing w:after="0" w:line="240" w:lineRule="auto"/>
      </w:pPr>
      <w:r>
        <w:separator/>
      </w:r>
    </w:p>
  </w:endnote>
  <w:endnote w:type="continuationSeparator" w:id="0">
    <w:p w14:paraId="12474B27" w14:textId="77777777" w:rsidR="00FF10FB" w:rsidRDefault="00FF10F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A965116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0176B" w14:textId="11291431" w:rsidR="001772F4" w:rsidRDefault="001772F4" w:rsidP="001772F4">
    <w:pPr>
      <w:pStyle w:val="Stopka"/>
      <w:jc w:val="center"/>
    </w:pPr>
    <w:r>
      <w:rPr>
        <w:noProof/>
      </w:rPr>
      <w:drawing>
        <wp:inline distT="0" distB="0" distL="0" distR="0" wp14:anchorId="3833D970" wp14:editId="2B55CEC4">
          <wp:extent cx="6964680" cy="854710"/>
          <wp:effectExtent l="0" t="0" r="7620" b="2540"/>
          <wp:doc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4E5F2" w14:textId="77777777" w:rsidR="00FF10FB" w:rsidRDefault="00FF10FB" w:rsidP="00D15E00">
      <w:pPr>
        <w:spacing w:after="0" w:line="240" w:lineRule="auto"/>
      </w:pPr>
      <w:r>
        <w:separator/>
      </w:r>
    </w:p>
  </w:footnote>
  <w:footnote w:type="continuationSeparator" w:id="0">
    <w:p w14:paraId="5F09B46E" w14:textId="77777777" w:rsidR="00FF10FB" w:rsidRDefault="00FF10FB" w:rsidP="00D15E00">
      <w:pPr>
        <w:spacing w:after="0" w:line="240" w:lineRule="auto"/>
      </w:pPr>
      <w:r>
        <w:continuationSeparator/>
      </w:r>
    </w:p>
  </w:footnote>
  <w:footnote w:id="1">
    <w:p w14:paraId="59E90082" w14:textId="77777777" w:rsidR="0010741E" w:rsidRPr="00ED2BE6" w:rsidRDefault="0010741E" w:rsidP="001074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969787D" w14:textId="77777777" w:rsidR="00B17525" w:rsidRPr="00E71612" w:rsidRDefault="00B1752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E404C32" w14:textId="77777777" w:rsidR="00B17525" w:rsidRPr="00E71612" w:rsidRDefault="00B17525" w:rsidP="00B17525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43B7EC83" w14:textId="77777777" w:rsidR="00B17525" w:rsidRPr="00E71612" w:rsidRDefault="00B17525" w:rsidP="00B17525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1 Rozporządzenia Komisji (UE) Nr 651/2014 z dnia 17 czerwca 2014 r. uznającego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C0E215E" w14:textId="77777777" w:rsidR="00E25B96" w:rsidRPr="00E71612" w:rsidRDefault="00E25B96" w:rsidP="00E25B96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3E697359" w14:textId="77777777" w:rsidR="00B17525" w:rsidRPr="00E71612" w:rsidRDefault="00B17525" w:rsidP="00B17525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65E1413C" w14:textId="77777777" w:rsidR="00F168AA" w:rsidRPr="00581C35" w:rsidRDefault="00F168AA" w:rsidP="00F168A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53B">
        <w:t xml:space="preserve"> </w:t>
      </w:r>
      <w:r w:rsidRPr="0008553B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0D908E57" w14:textId="77777777" w:rsidR="00F168AA" w:rsidRPr="00DF53DF" w:rsidRDefault="00F168AA" w:rsidP="00F168AA">
      <w:pPr>
        <w:pStyle w:val="Tekstprzypisudolnego"/>
        <w:rPr>
          <w:lang w:val="pl-PL"/>
        </w:rPr>
      </w:pPr>
    </w:p>
  </w:footnote>
  <w:footnote w:id="8">
    <w:p w14:paraId="1FFCACF3" w14:textId="594BD12D" w:rsidR="00995A46" w:rsidRPr="00544205" w:rsidRDefault="00995A46" w:rsidP="00995A4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del w:id="8" w:author="Marianna Skąpska" w:date="2024-10-09T13:30:00Z" w16du:dateUtc="2024-10-09T11:30:00Z">
        <w:r w:rsidRPr="00544205" w:rsidDel="002B69D8">
          <w:rPr>
            <w:rFonts w:ascii="Arial" w:hAnsi="Arial" w:cs="Arial"/>
            <w:sz w:val="24"/>
            <w:szCs w:val="24"/>
          </w:rPr>
          <w:delText>Posiadanie pozostałych decyzji i pozwoleń oraz dokumentacji technicznej jest wymagane.</w:delText>
        </w:r>
      </w:del>
      <w:ins w:id="9" w:author="Marianna Skąpska" w:date="2024-10-09T13:30:00Z" w16du:dateUtc="2024-10-09T11:30:00Z">
        <w:r w:rsidR="002B69D8">
          <w:rPr>
            <w:rFonts w:ascii="Arial" w:hAnsi="Arial" w:cs="Arial"/>
            <w:sz w:val="24"/>
            <w:szCs w:val="24"/>
          </w:rPr>
          <w:t xml:space="preserve"> </w:t>
        </w:r>
      </w:ins>
      <w:ins w:id="10" w:author="Marianna Skąpska" w:date="2024-10-09T13:30:00Z">
        <w:r w:rsidR="002B69D8" w:rsidRPr="002B69D8">
          <w:rPr>
            <w:rFonts w:ascii="Arial" w:hAnsi="Arial" w:cs="Arial"/>
            <w:sz w:val="24"/>
            <w:szCs w:val="24"/>
            <w:lang w:val="pl-PL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9">
    <w:p w14:paraId="3B83A25F" w14:textId="77777777" w:rsidR="00995A46" w:rsidRPr="00C35067" w:rsidRDefault="00995A46" w:rsidP="00995A4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1E511FE7" w14:textId="370D2784" w:rsidR="00C16E56" w:rsidRPr="00C16E56" w:rsidRDefault="00C16E56">
      <w:pPr>
        <w:pStyle w:val="Tekstprzypisudolnego"/>
      </w:pPr>
      <w:r w:rsidRPr="000F0DE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F0DE8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w Szczegółowym Opisie Priorytetów Programu Fundusze Europejskie dla Kujaw i Pomorza 2021-2027</w:t>
      </w:r>
      <w:r>
        <w:rPr>
          <w:rFonts w:ascii="Arial" w:hAnsi="Arial" w:cs="Arial"/>
          <w:sz w:val="24"/>
          <w:szCs w:val="24"/>
          <w:lang w:val="pl-PL"/>
        </w:rPr>
        <w:t xml:space="preserve"> bezpośrednie otoczenie </w:t>
      </w:r>
      <w:r w:rsidRPr="007E18B2">
        <w:rPr>
          <w:rFonts w:ascii="Arial" w:hAnsi="Arial" w:cs="Arial"/>
          <w:sz w:val="24"/>
          <w:szCs w:val="24"/>
          <w:lang w:val="pl-PL"/>
        </w:rPr>
        <w:t>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147EB7E0" w14:textId="29738454" w:rsidR="00343C7D" w:rsidRPr="00343C7D" w:rsidRDefault="00343C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712014">
        <w:rPr>
          <w:rFonts w:ascii="Arial" w:hAnsi="Arial" w:cs="Arial"/>
          <w:sz w:val="24"/>
          <w:szCs w:val="24"/>
        </w:rPr>
        <w:t>.</w:t>
      </w:r>
      <w:r>
        <w:rPr>
          <w:color w:val="FF0000"/>
        </w:rPr>
        <w:t xml:space="preserve">  </w:t>
      </w:r>
    </w:p>
  </w:footnote>
  <w:footnote w:id="12">
    <w:p w14:paraId="7138C11F" w14:textId="77777777" w:rsidR="00F168AA" w:rsidRPr="00376003" w:rsidRDefault="00F168AA" w:rsidP="00F168AA">
      <w:pPr>
        <w:pStyle w:val="Tekstprzypisudolnego"/>
      </w:pPr>
      <w:r w:rsidRPr="00AE636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E6363">
        <w:rPr>
          <w:rFonts w:ascii="Arial" w:hAnsi="Arial" w:cs="Arial"/>
          <w:sz w:val="24"/>
          <w:szCs w:val="24"/>
        </w:rPr>
        <w:t xml:space="preserve"> </w:t>
      </w:r>
      <w:r w:rsidRPr="00376003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76003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  <w:p w14:paraId="2955B102" w14:textId="77777777" w:rsidR="00F168AA" w:rsidRPr="00AE6363" w:rsidRDefault="00F168AA" w:rsidP="00F168AA">
      <w:pPr>
        <w:pStyle w:val="Tekstprzypisudolnego"/>
        <w:rPr>
          <w:lang w:val="pl-PL"/>
        </w:rPr>
      </w:pPr>
    </w:p>
  </w:footnote>
  <w:footnote w:id="13">
    <w:p w14:paraId="6F778516" w14:textId="77777777" w:rsidR="00805604" w:rsidRDefault="00805604" w:rsidP="00805604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30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30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4">
    <w:p w14:paraId="1E305074" w14:textId="7777777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6EB1708F" w14:textId="701FCA0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bookmarkStart w:id="32" w:name="_Hlk130966638"/>
      <w:r w:rsidR="00D5278E"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32"/>
    </w:p>
  </w:footnote>
  <w:footnote w:id="16">
    <w:p w14:paraId="2CAE26AF" w14:textId="77777777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I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F5145">
        <w:rPr>
          <w:rFonts w:ascii="Arial" w:hAnsi="Arial" w:cs="Arial"/>
          <w:sz w:val="24"/>
          <w:szCs w:val="24"/>
        </w:rPr>
        <w:t>P</w:t>
      </w:r>
      <w:r w:rsidRPr="00BF5145">
        <w:rPr>
          <w:rFonts w:ascii="Arial" w:hAnsi="Arial" w:cs="Arial"/>
          <w:sz w:val="24"/>
          <w:szCs w:val="24"/>
          <w:lang w:val="pl-PL"/>
        </w:rPr>
        <w:t>ośrednicząca</w:t>
      </w:r>
      <w:r w:rsidRPr="00BF5145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F5145">
        <w:rPr>
          <w:rFonts w:ascii="Arial" w:hAnsi="Arial" w:cs="Arial"/>
          <w:sz w:val="24"/>
          <w:szCs w:val="24"/>
        </w:rPr>
        <w:t>Z</w:t>
      </w:r>
      <w:r w:rsidRPr="00BF5145">
        <w:rPr>
          <w:rFonts w:ascii="Arial" w:hAnsi="Arial" w:cs="Arial"/>
          <w:sz w:val="24"/>
          <w:szCs w:val="24"/>
          <w:lang w:val="pl-PL"/>
        </w:rPr>
        <w:t>arządzającą</w:t>
      </w:r>
      <w:r w:rsidRPr="00BF5145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są mniejsze</w:t>
      </w:r>
      <w:r w:rsidRPr="00BF5145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P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36324573" w14:textId="21CF14B5" w:rsidR="007A0FB3" w:rsidRPr="00BF5145" w:rsidRDefault="007A0FB3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Przed podpisaniem umowy o dofinansowanie projektu Instytucja </w:t>
      </w:r>
      <w:r w:rsidR="003D645C" w:rsidRPr="00BF5145">
        <w:rPr>
          <w:rFonts w:ascii="Arial" w:hAnsi="Arial" w:cs="Arial"/>
          <w:sz w:val="24"/>
          <w:szCs w:val="24"/>
          <w:lang w:val="pl-PL"/>
        </w:rPr>
        <w:t>Pośrednicząca</w:t>
      </w:r>
      <w:r w:rsidR="003D645C"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</w:rPr>
        <w:t>zweryfikuje czy strategia ZIT BydOF została pozytywnie zaopiniowana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</w:t>
      </w:r>
      <w:r w:rsidRPr="00BF5145">
        <w:rPr>
          <w:rFonts w:ascii="Arial" w:hAnsi="Arial" w:cs="Arial"/>
          <w:sz w:val="24"/>
          <w:szCs w:val="24"/>
        </w:rPr>
        <w:t>przez ministra właściwego do spraw rozwoju regionalnego i Instytucję Zarządzającą</w:t>
      </w:r>
      <w:r w:rsidRP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8">
    <w:p w14:paraId="7F8EEB8E" w14:textId="2301961D" w:rsidR="00D07FDA" w:rsidRPr="00BF5145" w:rsidRDefault="00D07FDA">
      <w:pPr>
        <w:pStyle w:val="Tekstprzypisudolnego"/>
        <w:rPr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 Strategii ZIT B</w:t>
      </w:r>
      <w:r w:rsidR="008569B4">
        <w:rPr>
          <w:rFonts w:ascii="Arial" w:hAnsi="Arial" w:cs="Arial"/>
          <w:sz w:val="24"/>
          <w:szCs w:val="24"/>
          <w:lang w:val="pl-PL"/>
        </w:rPr>
        <w:t>y</w:t>
      </w:r>
      <w:r w:rsidRPr="00BF5145">
        <w:rPr>
          <w:rFonts w:ascii="Arial" w:hAnsi="Arial" w:cs="Arial"/>
          <w:sz w:val="24"/>
          <w:szCs w:val="24"/>
        </w:rPr>
        <w:t>dOF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5A737A79" w14:textId="77777777" w:rsidR="00305E2E" w:rsidRPr="00BF5145" w:rsidRDefault="00305E2E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BF5145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BF5145">
        <w:rPr>
          <w:rFonts w:ascii="Arial" w:hAnsi="Arial" w:cs="Arial"/>
          <w:sz w:val="24"/>
          <w:szCs w:val="24"/>
          <w:lang w:val="pl-PL"/>
        </w:rPr>
        <w:t>O</w:t>
      </w:r>
      <w:r w:rsidR="000E2EDE" w:rsidRPr="00BF5145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BF5145">
        <w:rPr>
          <w:rFonts w:ascii="Arial" w:hAnsi="Arial" w:cs="Arial"/>
          <w:sz w:val="24"/>
          <w:szCs w:val="24"/>
          <w:lang w:val="pl-PL"/>
        </w:rPr>
        <w:t>P</w:t>
      </w:r>
      <w:r w:rsidR="000E2EDE" w:rsidRPr="00BF5145">
        <w:rPr>
          <w:rFonts w:ascii="Arial" w:hAnsi="Arial" w:cs="Arial"/>
          <w:sz w:val="24"/>
          <w:szCs w:val="24"/>
          <w:lang w:val="pl-PL"/>
        </w:rPr>
        <w:t>riorytetów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BF5145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BF5145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BF5145">
        <w:rPr>
          <w:rFonts w:ascii="Arial" w:hAnsi="Arial" w:cs="Arial"/>
          <w:sz w:val="24"/>
          <w:szCs w:val="24"/>
          <w:lang w:val="pl-PL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BF5145">
        <w:rPr>
          <w:rFonts w:ascii="Arial" w:hAnsi="Arial" w:cs="Arial"/>
          <w:sz w:val="24"/>
          <w:szCs w:val="24"/>
          <w:lang w:val="pl-PL"/>
        </w:rPr>
        <w:t>,</w:t>
      </w:r>
      <w:r w:rsidRPr="00BF5145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20">
    <w:p w14:paraId="1027387A" w14:textId="77777777" w:rsidR="00991ABF" w:rsidRPr="00991ABF" w:rsidRDefault="00991ABF">
      <w:pPr>
        <w:pStyle w:val="Tekstprzypisudolneg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BF5145">
        <w:rPr>
          <w:rFonts w:ascii="Arial" w:hAnsi="Arial" w:cs="Arial"/>
          <w:sz w:val="24"/>
          <w:szCs w:val="24"/>
        </w:rPr>
        <w:t xml:space="preserve"> https://www.eca.europa.eu/Lists/ECADocuments/SR21_27/SR_EU-invest-tourism_PL.pdf</w:t>
      </w:r>
    </w:p>
  </w:footnote>
  <w:footnote w:id="21">
    <w:p w14:paraId="1D8CCDA1" w14:textId="77777777" w:rsidR="00852458" w:rsidRPr="00BF5145" w:rsidRDefault="0085245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2">
    <w:p w14:paraId="49FE9ED1" w14:textId="0443A46D" w:rsidR="0053328C" w:rsidRPr="0053328C" w:rsidRDefault="0053328C">
      <w:pPr>
        <w:pStyle w:val="Tekstprzypisudolnego"/>
        <w:rPr>
          <w:lang w:val="pl-PL"/>
        </w:rPr>
      </w:pPr>
      <w:r w:rsidRPr="0053328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32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W ramach tworzenia miejsc noclegowych dopuszcza się możliwość pobierania opłat </w:t>
      </w:r>
      <w:r w:rsidR="009663BD">
        <w:rPr>
          <w:rFonts w:ascii="Arial" w:hAnsi="Arial" w:cs="Arial"/>
          <w:sz w:val="24"/>
          <w:szCs w:val="24"/>
          <w:lang w:val="pl-PL"/>
        </w:rPr>
        <w:t>jedynie</w:t>
      </w:r>
      <w:r>
        <w:rPr>
          <w:rFonts w:ascii="Arial" w:hAnsi="Arial" w:cs="Arial"/>
          <w:sz w:val="24"/>
          <w:szCs w:val="24"/>
          <w:lang w:val="pl-PL"/>
        </w:rPr>
        <w:t xml:space="preserve"> z tytułu</w:t>
      </w:r>
      <w:r w:rsidR="009663BD">
        <w:rPr>
          <w:rFonts w:ascii="Arial" w:hAnsi="Arial" w:cs="Arial"/>
          <w:sz w:val="24"/>
          <w:szCs w:val="24"/>
          <w:lang w:val="pl-PL"/>
        </w:rPr>
        <w:t xml:space="preserve"> kosztów poniesionych w związku z</w:t>
      </w:r>
      <w:r>
        <w:rPr>
          <w:rFonts w:ascii="Arial" w:hAnsi="Arial" w:cs="Arial"/>
          <w:sz w:val="24"/>
          <w:szCs w:val="24"/>
          <w:lang w:val="pl-PL"/>
        </w:rPr>
        <w:t xml:space="preserve"> nocleg</w:t>
      </w:r>
      <w:r w:rsidR="009663BD">
        <w:rPr>
          <w:rFonts w:ascii="Arial" w:hAnsi="Arial" w:cs="Arial"/>
          <w:sz w:val="24"/>
          <w:szCs w:val="24"/>
          <w:lang w:val="pl-PL"/>
        </w:rPr>
        <w:t>iem</w:t>
      </w:r>
      <w:r>
        <w:rPr>
          <w:rFonts w:ascii="Arial" w:hAnsi="Arial" w:cs="Arial"/>
          <w:sz w:val="24"/>
          <w:szCs w:val="24"/>
          <w:lang w:val="pl-PL"/>
        </w:rPr>
        <w:t xml:space="preserve"> turysty (m.in. za sprzątanie, pranie, wywóz nieczystości, zużyte media)</w:t>
      </w:r>
      <w:r w:rsidR="009663BD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3BCA4283" w14:textId="743DF65E" w:rsidR="0040302B" w:rsidRPr="00987CC9" w:rsidRDefault="0040302B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="00834C95"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="00834C95"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="00987CC9"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="00987CC9" w:rsidRPr="00987CC9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4">
    <w:p w14:paraId="47466579" w14:textId="77777777" w:rsidR="0040302B" w:rsidRPr="00A9467E" w:rsidRDefault="0040302B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A6558" w14:textId="77777777" w:rsidR="004A76EC" w:rsidRDefault="004A76EC" w:rsidP="004A76EC">
    <w:pPr>
      <w:tabs>
        <w:tab w:val="left" w:pos="9923"/>
      </w:tabs>
      <w:spacing w:after="0" w:line="240" w:lineRule="auto"/>
    </w:pPr>
  </w:p>
  <w:p w14:paraId="55DE79F9" w14:textId="18B1F96C" w:rsidR="006E0115" w:rsidRPr="0071445D" w:rsidRDefault="001772F4" w:rsidP="004A76EC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71445D">
      <w:rPr>
        <w:rFonts w:ascii="Arial" w:hAnsi="Arial" w:cs="Arial"/>
        <w:sz w:val="20"/>
        <w:szCs w:val="20"/>
      </w:rPr>
      <w:t xml:space="preserve">FUNDUSZE EUROPEJSKIE DLA KUJAW I POMORZA 2021-2027                                                                                         </w:t>
    </w:r>
  </w:p>
  <w:p w14:paraId="678C0946" w14:textId="77777777" w:rsidR="004A76EC" w:rsidRDefault="004A76EC" w:rsidP="004A76EC">
    <w:pPr>
      <w:spacing w:after="0" w:line="240" w:lineRule="auto"/>
      <w:rPr>
        <w:rFonts w:ascii="Arial" w:hAnsi="Arial" w:cs="Arial"/>
        <w:bCs/>
        <w:sz w:val="24"/>
        <w:szCs w:val="24"/>
      </w:rPr>
    </w:pPr>
  </w:p>
  <w:p w14:paraId="1536F97D" w14:textId="50923EF9" w:rsidR="00575655" w:rsidRDefault="00575655" w:rsidP="00575655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</w:t>
    </w:r>
    <w:r w:rsidR="0012551B">
      <w:rPr>
        <w:rFonts w:ascii="Arial" w:hAnsi="Arial" w:cs="Arial"/>
        <w:bCs/>
        <w:sz w:val="20"/>
        <w:szCs w:val="20"/>
        <w:lang w:val="x-none"/>
      </w:rPr>
      <w:t xml:space="preserve">nr 1 </w:t>
    </w:r>
    <w:r>
      <w:rPr>
        <w:rFonts w:ascii="Arial" w:hAnsi="Arial" w:cs="Arial"/>
        <w:bCs/>
        <w:sz w:val="20"/>
        <w:szCs w:val="20"/>
        <w:lang w:val="x-none"/>
      </w:rPr>
      <w:t xml:space="preserve">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33/2024</w:t>
    </w:r>
  </w:p>
  <w:p w14:paraId="790DDC64" w14:textId="4BE9BBB7" w:rsidR="00575655" w:rsidRDefault="00575655" w:rsidP="00575655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Grupy Roboczej ds. PT </w:t>
    </w:r>
    <w:r>
      <w:rPr>
        <w:rFonts w:ascii="Arial" w:hAnsi="Arial" w:cs="Arial"/>
        <w:bCs/>
        <w:sz w:val="20"/>
        <w:szCs w:val="20"/>
        <w:lang w:val="x-none"/>
      </w:rPr>
      <w:br/>
      <w:t>z dnia 9 października 2024 r.</w:t>
    </w:r>
  </w:p>
  <w:p w14:paraId="43DECE31" w14:textId="711F693E" w:rsidR="003B0164" w:rsidRPr="00DE3E86" w:rsidRDefault="003B0164" w:rsidP="00DE3E86">
    <w:pPr>
      <w:tabs>
        <w:tab w:val="left" w:pos="9923"/>
      </w:tabs>
      <w:spacing w:after="0" w:line="240" w:lineRule="auto"/>
      <w:jc w:val="right"/>
      <w:rPr>
        <w:rFonts w:cs="Calibri"/>
        <w:sz w:val="20"/>
        <w:szCs w:val="20"/>
        <w:lang w:val="x-none"/>
      </w:rPr>
    </w:pPr>
  </w:p>
  <w:p w14:paraId="114D411C" w14:textId="77777777" w:rsidR="00EA5E80" w:rsidRPr="00EA5E80" w:rsidRDefault="00EA5E80" w:rsidP="00EA5E80">
    <w:pPr>
      <w:spacing w:after="0" w:line="240" w:lineRule="auto"/>
      <w:ind w:left="9912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24C00"/>
    <w:multiLevelType w:val="hybridMultilevel"/>
    <w:tmpl w:val="D0A84BA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6201"/>
    <w:multiLevelType w:val="hybridMultilevel"/>
    <w:tmpl w:val="122686C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E6C7F"/>
    <w:multiLevelType w:val="hybridMultilevel"/>
    <w:tmpl w:val="46C8C4D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23911"/>
    <w:multiLevelType w:val="hybridMultilevel"/>
    <w:tmpl w:val="F9E0D3A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F34D6"/>
    <w:multiLevelType w:val="hybridMultilevel"/>
    <w:tmpl w:val="DC3EEB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E00A5"/>
    <w:multiLevelType w:val="hybridMultilevel"/>
    <w:tmpl w:val="E76C9A3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E417A"/>
    <w:multiLevelType w:val="hybridMultilevel"/>
    <w:tmpl w:val="4F000DD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23086"/>
    <w:multiLevelType w:val="hybridMultilevel"/>
    <w:tmpl w:val="9B7C8DF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D6271"/>
    <w:multiLevelType w:val="hybridMultilevel"/>
    <w:tmpl w:val="C35C38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47290"/>
    <w:multiLevelType w:val="hybridMultilevel"/>
    <w:tmpl w:val="B204F7F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3203A"/>
    <w:multiLevelType w:val="hybridMultilevel"/>
    <w:tmpl w:val="289662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241396">
    <w:abstractNumId w:val="2"/>
  </w:num>
  <w:num w:numId="2" w16cid:durableId="1034232179">
    <w:abstractNumId w:val="8"/>
  </w:num>
  <w:num w:numId="3" w16cid:durableId="578292922">
    <w:abstractNumId w:val="5"/>
  </w:num>
  <w:num w:numId="4" w16cid:durableId="2033916989">
    <w:abstractNumId w:val="6"/>
  </w:num>
  <w:num w:numId="5" w16cid:durableId="1472020052">
    <w:abstractNumId w:val="10"/>
  </w:num>
  <w:num w:numId="6" w16cid:durableId="1493062196">
    <w:abstractNumId w:val="12"/>
  </w:num>
  <w:num w:numId="7" w16cid:durableId="1712803944">
    <w:abstractNumId w:val="9"/>
  </w:num>
  <w:num w:numId="8" w16cid:durableId="2040889042">
    <w:abstractNumId w:val="0"/>
  </w:num>
  <w:num w:numId="9" w16cid:durableId="65809170">
    <w:abstractNumId w:val="11"/>
  </w:num>
  <w:num w:numId="10" w16cid:durableId="196040925">
    <w:abstractNumId w:val="14"/>
  </w:num>
  <w:num w:numId="11" w16cid:durableId="1522353096">
    <w:abstractNumId w:val="3"/>
  </w:num>
  <w:num w:numId="12" w16cid:durableId="2138136696">
    <w:abstractNumId w:val="1"/>
  </w:num>
  <w:num w:numId="13" w16cid:durableId="385954363">
    <w:abstractNumId w:val="13"/>
  </w:num>
  <w:num w:numId="14" w16cid:durableId="520507795">
    <w:abstractNumId w:val="4"/>
  </w:num>
  <w:num w:numId="15" w16cid:durableId="718476268">
    <w:abstractNumId w:val="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anna Skąpska">
    <w15:presenceInfo w15:providerId="AD" w15:userId="S-1-5-21-2619306676-2800222060-3362172700-14219"/>
  </w15:person>
  <w15:person w15:author="Joanna Zakrzewska">
    <w15:presenceInfo w15:providerId="AD" w15:userId="S-1-5-21-2619306676-2800222060-3362172700-76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B9A"/>
    <w:rsid w:val="00002ED9"/>
    <w:rsid w:val="000039EF"/>
    <w:rsid w:val="00003A8A"/>
    <w:rsid w:val="0000544E"/>
    <w:rsid w:val="000055BA"/>
    <w:rsid w:val="000060A9"/>
    <w:rsid w:val="000065B3"/>
    <w:rsid w:val="00006914"/>
    <w:rsid w:val="000109D6"/>
    <w:rsid w:val="000117A7"/>
    <w:rsid w:val="00014DF0"/>
    <w:rsid w:val="00015794"/>
    <w:rsid w:val="00016679"/>
    <w:rsid w:val="0002063F"/>
    <w:rsid w:val="00022525"/>
    <w:rsid w:val="00023781"/>
    <w:rsid w:val="0002428B"/>
    <w:rsid w:val="00025A17"/>
    <w:rsid w:val="000276C4"/>
    <w:rsid w:val="000277B8"/>
    <w:rsid w:val="000304F1"/>
    <w:rsid w:val="00030D91"/>
    <w:rsid w:val="00030E41"/>
    <w:rsid w:val="00031AB9"/>
    <w:rsid w:val="00032389"/>
    <w:rsid w:val="00032AF9"/>
    <w:rsid w:val="00033731"/>
    <w:rsid w:val="0003381B"/>
    <w:rsid w:val="00033A49"/>
    <w:rsid w:val="00034282"/>
    <w:rsid w:val="00034341"/>
    <w:rsid w:val="000346A2"/>
    <w:rsid w:val="00034C80"/>
    <w:rsid w:val="00036281"/>
    <w:rsid w:val="0003636A"/>
    <w:rsid w:val="0003678F"/>
    <w:rsid w:val="00036E89"/>
    <w:rsid w:val="00037155"/>
    <w:rsid w:val="00040723"/>
    <w:rsid w:val="00041263"/>
    <w:rsid w:val="00041EF1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74F"/>
    <w:rsid w:val="00052B0B"/>
    <w:rsid w:val="00052C04"/>
    <w:rsid w:val="00053558"/>
    <w:rsid w:val="00053EB7"/>
    <w:rsid w:val="0005661B"/>
    <w:rsid w:val="00056F33"/>
    <w:rsid w:val="00057453"/>
    <w:rsid w:val="0006031F"/>
    <w:rsid w:val="00061620"/>
    <w:rsid w:val="00061813"/>
    <w:rsid w:val="00061A47"/>
    <w:rsid w:val="000628BA"/>
    <w:rsid w:val="00062D3B"/>
    <w:rsid w:val="00063415"/>
    <w:rsid w:val="00063E79"/>
    <w:rsid w:val="00063E7D"/>
    <w:rsid w:val="00064624"/>
    <w:rsid w:val="00064D7A"/>
    <w:rsid w:val="00064E79"/>
    <w:rsid w:val="00070058"/>
    <w:rsid w:val="00070E97"/>
    <w:rsid w:val="00071696"/>
    <w:rsid w:val="000723C9"/>
    <w:rsid w:val="0007401F"/>
    <w:rsid w:val="000747B0"/>
    <w:rsid w:val="00075A6A"/>
    <w:rsid w:val="00076E69"/>
    <w:rsid w:val="0007701A"/>
    <w:rsid w:val="00077700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9AA"/>
    <w:rsid w:val="000A0C10"/>
    <w:rsid w:val="000A0CD3"/>
    <w:rsid w:val="000A11EC"/>
    <w:rsid w:val="000A23C7"/>
    <w:rsid w:val="000A29D0"/>
    <w:rsid w:val="000A406B"/>
    <w:rsid w:val="000A4EC4"/>
    <w:rsid w:val="000A64D0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D63"/>
    <w:rsid w:val="000B7F94"/>
    <w:rsid w:val="000C1E2D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C61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078"/>
    <w:rsid w:val="000E7C54"/>
    <w:rsid w:val="000F051A"/>
    <w:rsid w:val="000F0DE8"/>
    <w:rsid w:val="000F14ED"/>
    <w:rsid w:val="000F1CFA"/>
    <w:rsid w:val="000F1D24"/>
    <w:rsid w:val="000F2C45"/>
    <w:rsid w:val="000F3C83"/>
    <w:rsid w:val="000F5B20"/>
    <w:rsid w:val="000F5F39"/>
    <w:rsid w:val="000F6222"/>
    <w:rsid w:val="000F7AC0"/>
    <w:rsid w:val="000F7BB0"/>
    <w:rsid w:val="0010120E"/>
    <w:rsid w:val="001028B3"/>
    <w:rsid w:val="001041B4"/>
    <w:rsid w:val="00106B5D"/>
    <w:rsid w:val="00106B71"/>
    <w:rsid w:val="001070AB"/>
    <w:rsid w:val="0010741E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177AE"/>
    <w:rsid w:val="00121CE1"/>
    <w:rsid w:val="00122FAA"/>
    <w:rsid w:val="00124AA3"/>
    <w:rsid w:val="00124BF7"/>
    <w:rsid w:val="0012551B"/>
    <w:rsid w:val="001257CF"/>
    <w:rsid w:val="0012588A"/>
    <w:rsid w:val="00130AD5"/>
    <w:rsid w:val="001313A1"/>
    <w:rsid w:val="001313FC"/>
    <w:rsid w:val="00132BFC"/>
    <w:rsid w:val="00133346"/>
    <w:rsid w:val="001349DB"/>
    <w:rsid w:val="00134A02"/>
    <w:rsid w:val="001354F3"/>
    <w:rsid w:val="00135D08"/>
    <w:rsid w:val="00135DC8"/>
    <w:rsid w:val="00135F8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3C0A"/>
    <w:rsid w:val="00155285"/>
    <w:rsid w:val="00155A42"/>
    <w:rsid w:val="00156216"/>
    <w:rsid w:val="001573FB"/>
    <w:rsid w:val="00160766"/>
    <w:rsid w:val="0016162D"/>
    <w:rsid w:val="00161724"/>
    <w:rsid w:val="0016180A"/>
    <w:rsid w:val="00161E42"/>
    <w:rsid w:val="00162792"/>
    <w:rsid w:val="0016356D"/>
    <w:rsid w:val="00164289"/>
    <w:rsid w:val="00165D28"/>
    <w:rsid w:val="00166515"/>
    <w:rsid w:val="001666A5"/>
    <w:rsid w:val="001673C1"/>
    <w:rsid w:val="00167EE8"/>
    <w:rsid w:val="001706E8"/>
    <w:rsid w:val="00171325"/>
    <w:rsid w:val="001716DD"/>
    <w:rsid w:val="001717FE"/>
    <w:rsid w:val="00171A83"/>
    <w:rsid w:val="00171E37"/>
    <w:rsid w:val="00172708"/>
    <w:rsid w:val="00174645"/>
    <w:rsid w:val="0017558F"/>
    <w:rsid w:val="00176C74"/>
    <w:rsid w:val="001772F4"/>
    <w:rsid w:val="0017778E"/>
    <w:rsid w:val="0017795A"/>
    <w:rsid w:val="0018103D"/>
    <w:rsid w:val="00183F6C"/>
    <w:rsid w:val="00184467"/>
    <w:rsid w:val="00184C79"/>
    <w:rsid w:val="00184E7A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4031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6FC"/>
    <w:rsid w:val="001B6BB3"/>
    <w:rsid w:val="001B7756"/>
    <w:rsid w:val="001B7EFF"/>
    <w:rsid w:val="001C0732"/>
    <w:rsid w:val="001C15E7"/>
    <w:rsid w:val="001C17D7"/>
    <w:rsid w:val="001C1D3C"/>
    <w:rsid w:val="001C207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2A3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77A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1829"/>
    <w:rsid w:val="00204DC2"/>
    <w:rsid w:val="00206686"/>
    <w:rsid w:val="00210D57"/>
    <w:rsid w:val="00211DF1"/>
    <w:rsid w:val="00212CB3"/>
    <w:rsid w:val="00212D4D"/>
    <w:rsid w:val="00215738"/>
    <w:rsid w:val="002166CE"/>
    <w:rsid w:val="00216D0F"/>
    <w:rsid w:val="002216C9"/>
    <w:rsid w:val="00222C1C"/>
    <w:rsid w:val="0022391E"/>
    <w:rsid w:val="00225188"/>
    <w:rsid w:val="00225D21"/>
    <w:rsid w:val="00226015"/>
    <w:rsid w:val="00226BFB"/>
    <w:rsid w:val="00226E0A"/>
    <w:rsid w:val="00226F0A"/>
    <w:rsid w:val="00230437"/>
    <w:rsid w:val="002311A2"/>
    <w:rsid w:val="002311AF"/>
    <w:rsid w:val="00231A39"/>
    <w:rsid w:val="00231C8D"/>
    <w:rsid w:val="002320B5"/>
    <w:rsid w:val="00232EAF"/>
    <w:rsid w:val="00233678"/>
    <w:rsid w:val="00233FC2"/>
    <w:rsid w:val="00234046"/>
    <w:rsid w:val="0023491A"/>
    <w:rsid w:val="002352F4"/>
    <w:rsid w:val="00236CEF"/>
    <w:rsid w:val="00237117"/>
    <w:rsid w:val="0024296A"/>
    <w:rsid w:val="00243C37"/>
    <w:rsid w:val="0024540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133"/>
    <w:rsid w:val="00254AB0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1A6"/>
    <w:rsid w:val="00265574"/>
    <w:rsid w:val="0026609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801C0"/>
    <w:rsid w:val="00281361"/>
    <w:rsid w:val="0028168B"/>
    <w:rsid w:val="00281A2E"/>
    <w:rsid w:val="00281B9C"/>
    <w:rsid w:val="002830DD"/>
    <w:rsid w:val="00283C0B"/>
    <w:rsid w:val="00284BE9"/>
    <w:rsid w:val="00285777"/>
    <w:rsid w:val="00286E14"/>
    <w:rsid w:val="0028733D"/>
    <w:rsid w:val="00287F62"/>
    <w:rsid w:val="0029078F"/>
    <w:rsid w:val="00292534"/>
    <w:rsid w:val="00292A8E"/>
    <w:rsid w:val="002933AD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2A5C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3C2C"/>
    <w:rsid w:val="002B4A7D"/>
    <w:rsid w:val="002B4EC2"/>
    <w:rsid w:val="002B5482"/>
    <w:rsid w:val="002B5F55"/>
    <w:rsid w:val="002B69D8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0BD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2E1D"/>
    <w:rsid w:val="002F31EB"/>
    <w:rsid w:val="002F3283"/>
    <w:rsid w:val="002F45A7"/>
    <w:rsid w:val="002F5711"/>
    <w:rsid w:val="002F64F4"/>
    <w:rsid w:val="002F6998"/>
    <w:rsid w:val="002F6F1E"/>
    <w:rsid w:val="002F7290"/>
    <w:rsid w:val="002F7A24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28EE"/>
    <w:rsid w:val="0031446F"/>
    <w:rsid w:val="003146A9"/>
    <w:rsid w:val="003152BF"/>
    <w:rsid w:val="00315CFA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1DF"/>
    <w:rsid w:val="003419CE"/>
    <w:rsid w:val="0034203D"/>
    <w:rsid w:val="00342DB1"/>
    <w:rsid w:val="00343082"/>
    <w:rsid w:val="00343BEA"/>
    <w:rsid w:val="00343C7D"/>
    <w:rsid w:val="00345412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60D2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160A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AC4"/>
    <w:rsid w:val="003A60A9"/>
    <w:rsid w:val="003A6535"/>
    <w:rsid w:val="003A6E3C"/>
    <w:rsid w:val="003A7F16"/>
    <w:rsid w:val="003B0164"/>
    <w:rsid w:val="003B14A2"/>
    <w:rsid w:val="003B1898"/>
    <w:rsid w:val="003B1904"/>
    <w:rsid w:val="003B35AA"/>
    <w:rsid w:val="003B38AC"/>
    <w:rsid w:val="003B3BCF"/>
    <w:rsid w:val="003B3DD0"/>
    <w:rsid w:val="003B4DEB"/>
    <w:rsid w:val="003B4E5D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49C1"/>
    <w:rsid w:val="003C70B7"/>
    <w:rsid w:val="003C73F1"/>
    <w:rsid w:val="003C7627"/>
    <w:rsid w:val="003D0797"/>
    <w:rsid w:val="003D0A63"/>
    <w:rsid w:val="003D1A14"/>
    <w:rsid w:val="003D1B9C"/>
    <w:rsid w:val="003D256D"/>
    <w:rsid w:val="003D2889"/>
    <w:rsid w:val="003D3209"/>
    <w:rsid w:val="003D3312"/>
    <w:rsid w:val="003D34B8"/>
    <w:rsid w:val="003D3D8E"/>
    <w:rsid w:val="003D4374"/>
    <w:rsid w:val="003D4E7D"/>
    <w:rsid w:val="003D6454"/>
    <w:rsid w:val="003D645C"/>
    <w:rsid w:val="003D679A"/>
    <w:rsid w:val="003D6993"/>
    <w:rsid w:val="003D703E"/>
    <w:rsid w:val="003D77BA"/>
    <w:rsid w:val="003D7C15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E7BD4"/>
    <w:rsid w:val="003F2419"/>
    <w:rsid w:val="003F39B7"/>
    <w:rsid w:val="003F4AE0"/>
    <w:rsid w:val="003F4CF7"/>
    <w:rsid w:val="003F5039"/>
    <w:rsid w:val="003F7897"/>
    <w:rsid w:val="00400CE7"/>
    <w:rsid w:val="004017E0"/>
    <w:rsid w:val="00401E35"/>
    <w:rsid w:val="00401FE8"/>
    <w:rsid w:val="00402E7D"/>
    <w:rsid w:val="0040302B"/>
    <w:rsid w:val="004052E3"/>
    <w:rsid w:val="0040586D"/>
    <w:rsid w:val="004058B8"/>
    <w:rsid w:val="00410BED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07A5"/>
    <w:rsid w:val="00421022"/>
    <w:rsid w:val="00422392"/>
    <w:rsid w:val="0042249E"/>
    <w:rsid w:val="0042253A"/>
    <w:rsid w:val="00422FBA"/>
    <w:rsid w:val="0042380A"/>
    <w:rsid w:val="00423B28"/>
    <w:rsid w:val="00424438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2CB7"/>
    <w:rsid w:val="00434209"/>
    <w:rsid w:val="00434B65"/>
    <w:rsid w:val="00434E72"/>
    <w:rsid w:val="00435A75"/>
    <w:rsid w:val="00436A8F"/>
    <w:rsid w:val="00437360"/>
    <w:rsid w:val="00440B2F"/>
    <w:rsid w:val="00440E6F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55F"/>
    <w:rsid w:val="004656C7"/>
    <w:rsid w:val="00466DAD"/>
    <w:rsid w:val="0046777A"/>
    <w:rsid w:val="00470710"/>
    <w:rsid w:val="00470A44"/>
    <w:rsid w:val="00473088"/>
    <w:rsid w:val="004749D9"/>
    <w:rsid w:val="0047602B"/>
    <w:rsid w:val="004777F6"/>
    <w:rsid w:val="00477E34"/>
    <w:rsid w:val="00480798"/>
    <w:rsid w:val="0048148D"/>
    <w:rsid w:val="004825E0"/>
    <w:rsid w:val="004844DB"/>
    <w:rsid w:val="00484C93"/>
    <w:rsid w:val="004857F0"/>
    <w:rsid w:val="00485928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6EC"/>
    <w:rsid w:val="004A774E"/>
    <w:rsid w:val="004B1424"/>
    <w:rsid w:val="004B196C"/>
    <w:rsid w:val="004B2593"/>
    <w:rsid w:val="004B26AF"/>
    <w:rsid w:val="004B273F"/>
    <w:rsid w:val="004B2781"/>
    <w:rsid w:val="004B27F0"/>
    <w:rsid w:val="004B321E"/>
    <w:rsid w:val="004B3421"/>
    <w:rsid w:val="004B4105"/>
    <w:rsid w:val="004B41EC"/>
    <w:rsid w:val="004B435A"/>
    <w:rsid w:val="004B4714"/>
    <w:rsid w:val="004B48E9"/>
    <w:rsid w:val="004B4E2A"/>
    <w:rsid w:val="004B6930"/>
    <w:rsid w:val="004B6A5D"/>
    <w:rsid w:val="004B7CBD"/>
    <w:rsid w:val="004C0702"/>
    <w:rsid w:val="004C098B"/>
    <w:rsid w:val="004C0C2B"/>
    <w:rsid w:val="004C2006"/>
    <w:rsid w:val="004C205D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6BB5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25AA"/>
    <w:rsid w:val="004F3F95"/>
    <w:rsid w:val="004F4F11"/>
    <w:rsid w:val="004F50EA"/>
    <w:rsid w:val="004F6AE9"/>
    <w:rsid w:val="004F6D9D"/>
    <w:rsid w:val="004F79EE"/>
    <w:rsid w:val="00500076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CAA"/>
    <w:rsid w:val="00527F64"/>
    <w:rsid w:val="0053003E"/>
    <w:rsid w:val="00530A76"/>
    <w:rsid w:val="00531BE2"/>
    <w:rsid w:val="005326A7"/>
    <w:rsid w:val="00532C11"/>
    <w:rsid w:val="0053328C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2722"/>
    <w:rsid w:val="0054325D"/>
    <w:rsid w:val="00545A4C"/>
    <w:rsid w:val="0054631E"/>
    <w:rsid w:val="005477D3"/>
    <w:rsid w:val="00547D17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7112D"/>
    <w:rsid w:val="005716A5"/>
    <w:rsid w:val="00571D43"/>
    <w:rsid w:val="00571F2B"/>
    <w:rsid w:val="005729E0"/>
    <w:rsid w:val="005738F7"/>
    <w:rsid w:val="00574726"/>
    <w:rsid w:val="00575655"/>
    <w:rsid w:val="00575BE7"/>
    <w:rsid w:val="00577083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5CF5"/>
    <w:rsid w:val="00586AF4"/>
    <w:rsid w:val="00587219"/>
    <w:rsid w:val="005874D7"/>
    <w:rsid w:val="00587919"/>
    <w:rsid w:val="00590541"/>
    <w:rsid w:val="00590D8F"/>
    <w:rsid w:val="00591B15"/>
    <w:rsid w:val="00591DFA"/>
    <w:rsid w:val="00591E6A"/>
    <w:rsid w:val="00592C83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0E1"/>
    <w:rsid w:val="005E070E"/>
    <w:rsid w:val="005E1B55"/>
    <w:rsid w:val="005E1F86"/>
    <w:rsid w:val="005E2D87"/>
    <w:rsid w:val="005E3FCE"/>
    <w:rsid w:val="005E67BF"/>
    <w:rsid w:val="005E7494"/>
    <w:rsid w:val="005E74AE"/>
    <w:rsid w:val="005E7821"/>
    <w:rsid w:val="005E7CAE"/>
    <w:rsid w:val="005E7F23"/>
    <w:rsid w:val="005F0A3C"/>
    <w:rsid w:val="005F0A82"/>
    <w:rsid w:val="005F0D7D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CB8"/>
    <w:rsid w:val="005F5F96"/>
    <w:rsid w:val="005F60B3"/>
    <w:rsid w:val="005F6AF2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0BE8"/>
    <w:rsid w:val="00610E96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2F56"/>
    <w:rsid w:val="0062353A"/>
    <w:rsid w:val="00626571"/>
    <w:rsid w:val="00627FD0"/>
    <w:rsid w:val="00631177"/>
    <w:rsid w:val="00633016"/>
    <w:rsid w:val="00634297"/>
    <w:rsid w:val="00635658"/>
    <w:rsid w:val="006361C6"/>
    <w:rsid w:val="00636758"/>
    <w:rsid w:val="0063731F"/>
    <w:rsid w:val="006376C3"/>
    <w:rsid w:val="006378B2"/>
    <w:rsid w:val="00640070"/>
    <w:rsid w:val="0064155D"/>
    <w:rsid w:val="00641B59"/>
    <w:rsid w:val="00641C7B"/>
    <w:rsid w:val="006424F2"/>
    <w:rsid w:val="0064451B"/>
    <w:rsid w:val="0064500A"/>
    <w:rsid w:val="0064651E"/>
    <w:rsid w:val="00646F63"/>
    <w:rsid w:val="00647170"/>
    <w:rsid w:val="00647B05"/>
    <w:rsid w:val="00650907"/>
    <w:rsid w:val="00650DDA"/>
    <w:rsid w:val="0065116B"/>
    <w:rsid w:val="0065122E"/>
    <w:rsid w:val="006514B6"/>
    <w:rsid w:val="00651FFB"/>
    <w:rsid w:val="00652AA3"/>
    <w:rsid w:val="006541FE"/>
    <w:rsid w:val="00654A47"/>
    <w:rsid w:val="0065600D"/>
    <w:rsid w:val="00656383"/>
    <w:rsid w:val="00656998"/>
    <w:rsid w:val="00657414"/>
    <w:rsid w:val="00657A85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51B5"/>
    <w:rsid w:val="00676F7A"/>
    <w:rsid w:val="00680D8F"/>
    <w:rsid w:val="006812D2"/>
    <w:rsid w:val="0068173C"/>
    <w:rsid w:val="006823BC"/>
    <w:rsid w:val="00682BD1"/>
    <w:rsid w:val="006831BD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0B2"/>
    <w:rsid w:val="00691A7B"/>
    <w:rsid w:val="00693EBA"/>
    <w:rsid w:val="00694505"/>
    <w:rsid w:val="006945EA"/>
    <w:rsid w:val="00694BF9"/>
    <w:rsid w:val="006950DE"/>
    <w:rsid w:val="0069518C"/>
    <w:rsid w:val="00696085"/>
    <w:rsid w:val="0069746F"/>
    <w:rsid w:val="00697ADA"/>
    <w:rsid w:val="00697B64"/>
    <w:rsid w:val="006A0B64"/>
    <w:rsid w:val="006A0DCE"/>
    <w:rsid w:val="006A1076"/>
    <w:rsid w:val="006A1CBB"/>
    <w:rsid w:val="006A1FAC"/>
    <w:rsid w:val="006A2C4D"/>
    <w:rsid w:val="006A2D70"/>
    <w:rsid w:val="006A36A9"/>
    <w:rsid w:val="006A3FD4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4CF1"/>
    <w:rsid w:val="006C55B4"/>
    <w:rsid w:val="006C5E80"/>
    <w:rsid w:val="006C660C"/>
    <w:rsid w:val="006C7E4E"/>
    <w:rsid w:val="006D0AE6"/>
    <w:rsid w:val="006D2375"/>
    <w:rsid w:val="006D3949"/>
    <w:rsid w:val="006D5858"/>
    <w:rsid w:val="006D611E"/>
    <w:rsid w:val="006D7EF9"/>
    <w:rsid w:val="006D7FC7"/>
    <w:rsid w:val="006E0115"/>
    <w:rsid w:val="006E016D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9F3"/>
    <w:rsid w:val="006F2F21"/>
    <w:rsid w:val="006F3206"/>
    <w:rsid w:val="006F3F7B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5D"/>
    <w:rsid w:val="0071446A"/>
    <w:rsid w:val="007148DE"/>
    <w:rsid w:val="00715333"/>
    <w:rsid w:val="00717D79"/>
    <w:rsid w:val="00720A65"/>
    <w:rsid w:val="00722167"/>
    <w:rsid w:val="00724C81"/>
    <w:rsid w:val="00724D24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13F"/>
    <w:rsid w:val="00756C80"/>
    <w:rsid w:val="00757170"/>
    <w:rsid w:val="007601D7"/>
    <w:rsid w:val="00760331"/>
    <w:rsid w:val="0076166B"/>
    <w:rsid w:val="00761C21"/>
    <w:rsid w:val="00762BCF"/>
    <w:rsid w:val="00763B8A"/>
    <w:rsid w:val="0076508F"/>
    <w:rsid w:val="007650B9"/>
    <w:rsid w:val="007666A6"/>
    <w:rsid w:val="00766A95"/>
    <w:rsid w:val="00766AB7"/>
    <w:rsid w:val="00766E09"/>
    <w:rsid w:val="007672AE"/>
    <w:rsid w:val="007677C9"/>
    <w:rsid w:val="00767D68"/>
    <w:rsid w:val="00767E9E"/>
    <w:rsid w:val="007702F7"/>
    <w:rsid w:val="00770AA3"/>
    <w:rsid w:val="00770C07"/>
    <w:rsid w:val="00770E20"/>
    <w:rsid w:val="00773A9F"/>
    <w:rsid w:val="007749FB"/>
    <w:rsid w:val="007750C5"/>
    <w:rsid w:val="007760DA"/>
    <w:rsid w:val="00776E52"/>
    <w:rsid w:val="007803E6"/>
    <w:rsid w:val="00780771"/>
    <w:rsid w:val="00780ACF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308"/>
    <w:rsid w:val="00784623"/>
    <w:rsid w:val="0078496A"/>
    <w:rsid w:val="00785797"/>
    <w:rsid w:val="007864A2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4B69"/>
    <w:rsid w:val="007A5628"/>
    <w:rsid w:val="007A6203"/>
    <w:rsid w:val="007A6EE0"/>
    <w:rsid w:val="007A7948"/>
    <w:rsid w:val="007B022E"/>
    <w:rsid w:val="007B08CC"/>
    <w:rsid w:val="007B0AB2"/>
    <w:rsid w:val="007B13FE"/>
    <w:rsid w:val="007B1D6C"/>
    <w:rsid w:val="007B25A4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728"/>
    <w:rsid w:val="007C293F"/>
    <w:rsid w:val="007C2A16"/>
    <w:rsid w:val="007C2F6D"/>
    <w:rsid w:val="007C347F"/>
    <w:rsid w:val="007C3D2D"/>
    <w:rsid w:val="007C492A"/>
    <w:rsid w:val="007C57D4"/>
    <w:rsid w:val="007C7799"/>
    <w:rsid w:val="007D0F90"/>
    <w:rsid w:val="007D1CE5"/>
    <w:rsid w:val="007D394F"/>
    <w:rsid w:val="007D3A25"/>
    <w:rsid w:val="007D3DAF"/>
    <w:rsid w:val="007D4D18"/>
    <w:rsid w:val="007D66E4"/>
    <w:rsid w:val="007E008A"/>
    <w:rsid w:val="007E0407"/>
    <w:rsid w:val="007E0BF4"/>
    <w:rsid w:val="007E1633"/>
    <w:rsid w:val="007E18B2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2B0C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604"/>
    <w:rsid w:val="0080598F"/>
    <w:rsid w:val="00806636"/>
    <w:rsid w:val="00806C1C"/>
    <w:rsid w:val="008078B3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599"/>
    <w:rsid w:val="00817707"/>
    <w:rsid w:val="00817AC1"/>
    <w:rsid w:val="008208F6"/>
    <w:rsid w:val="00820D14"/>
    <w:rsid w:val="00822018"/>
    <w:rsid w:val="00822A71"/>
    <w:rsid w:val="00823137"/>
    <w:rsid w:val="008234CA"/>
    <w:rsid w:val="008236EF"/>
    <w:rsid w:val="00826486"/>
    <w:rsid w:val="008265E0"/>
    <w:rsid w:val="00826B8A"/>
    <w:rsid w:val="00826CE7"/>
    <w:rsid w:val="00831400"/>
    <w:rsid w:val="00831727"/>
    <w:rsid w:val="00832FA8"/>
    <w:rsid w:val="008339B6"/>
    <w:rsid w:val="00833FFD"/>
    <w:rsid w:val="0083488A"/>
    <w:rsid w:val="00834C95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4514"/>
    <w:rsid w:val="008450AA"/>
    <w:rsid w:val="00846EA5"/>
    <w:rsid w:val="008470A8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1DB"/>
    <w:rsid w:val="00854616"/>
    <w:rsid w:val="008554F3"/>
    <w:rsid w:val="00856889"/>
    <w:rsid w:val="008569B4"/>
    <w:rsid w:val="00856C01"/>
    <w:rsid w:val="0085726A"/>
    <w:rsid w:val="00857458"/>
    <w:rsid w:val="00857D4B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1BBA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8AE"/>
    <w:rsid w:val="0088392D"/>
    <w:rsid w:val="00883F10"/>
    <w:rsid w:val="008845D9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6EC1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24F"/>
    <w:rsid w:val="008B5FB6"/>
    <w:rsid w:val="008C2DF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02D"/>
    <w:rsid w:val="008D469D"/>
    <w:rsid w:val="008D4ABD"/>
    <w:rsid w:val="008D65F0"/>
    <w:rsid w:val="008D6621"/>
    <w:rsid w:val="008D6AF1"/>
    <w:rsid w:val="008D789F"/>
    <w:rsid w:val="008D7AD7"/>
    <w:rsid w:val="008D7EC3"/>
    <w:rsid w:val="008E02A2"/>
    <w:rsid w:val="008E2E90"/>
    <w:rsid w:val="008E3F86"/>
    <w:rsid w:val="008E4303"/>
    <w:rsid w:val="008E77DA"/>
    <w:rsid w:val="008F1233"/>
    <w:rsid w:val="008F12B7"/>
    <w:rsid w:val="008F18A9"/>
    <w:rsid w:val="008F2F3A"/>
    <w:rsid w:val="008F4117"/>
    <w:rsid w:val="008F4F2E"/>
    <w:rsid w:val="008F5127"/>
    <w:rsid w:val="008F5431"/>
    <w:rsid w:val="008F54E0"/>
    <w:rsid w:val="008F6178"/>
    <w:rsid w:val="008F6288"/>
    <w:rsid w:val="008F7257"/>
    <w:rsid w:val="008F7B25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4BDE"/>
    <w:rsid w:val="00915ACA"/>
    <w:rsid w:val="00916558"/>
    <w:rsid w:val="009166FA"/>
    <w:rsid w:val="00920836"/>
    <w:rsid w:val="00920BF1"/>
    <w:rsid w:val="0092270E"/>
    <w:rsid w:val="00922DD3"/>
    <w:rsid w:val="0092360E"/>
    <w:rsid w:val="00926892"/>
    <w:rsid w:val="00926FB9"/>
    <w:rsid w:val="0093160E"/>
    <w:rsid w:val="009317F3"/>
    <w:rsid w:val="00931FCC"/>
    <w:rsid w:val="00932660"/>
    <w:rsid w:val="00932A4F"/>
    <w:rsid w:val="00932EFC"/>
    <w:rsid w:val="00933259"/>
    <w:rsid w:val="00933900"/>
    <w:rsid w:val="00933A52"/>
    <w:rsid w:val="009340D1"/>
    <w:rsid w:val="0093634B"/>
    <w:rsid w:val="009367C4"/>
    <w:rsid w:val="009373A5"/>
    <w:rsid w:val="0093775B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612"/>
    <w:rsid w:val="00950FBB"/>
    <w:rsid w:val="00951EB0"/>
    <w:rsid w:val="009523F8"/>
    <w:rsid w:val="00952B0A"/>
    <w:rsid w:val="00953238"/>
    <w:rsid w:val="0095344A"/>
    <w:rsid w:val="00954525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63BD"/>
    <w:rsid w:val="00970428"/>
    <w:rsid w:val="0097137C"/>
    <w:rsid w:val="00971400"/>
    <w:rsid w:val="009718F0"/>
    <w:rsid w:val="00974B6C"/>
    <w:rsid w:val="009767D8"/>
    <w:rsid w:val="00976B75"/>
    <w:rsid w:val="009777A4"/>
    <w:rsid w:val="009800D9"/>
    <w:rsid w:val="00980198"/>
    <w:rsid w:val="009803DE"/>
    <w:rsid w:val="009805AD"/>
    <w:rsid w:val="009805CE"/>
    <w:rsid w:val="00980FCD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3F2"/>
    <w:rsid w:val="009875B2"/>
    <w:rsid w:val="0098771A"/>
    <w:rsid w:val="00987ABF"/>
    <w:rsid w:val="00987CC9"/>
    <w:rsid w:val="00991248"/>
    <w:rsid w:val="0099141A"/>
    <w:rsid w:val="0099191A"/>
    <w:rsid w:val="00991ABF"/>
    <w:rsid w:val="009923AC"/>
    <w:rsid w:val="009926C8"/>
    <w:rsid w:val="009958B7"/>
    <w:rsid w:val="00995A46"/>
    <w:rsid w:val="009962B4"/>
    <w:rsid w:val="009A04F2"/>
    <w:rsid w:val="009A1A1F"/>
    <w:rsid w:val="009A2361"/>
    <w:rsid w:val="009A2B2D"/>
    <w:rsid w:val="009A3DC5"/>
    <w:rsid w:val="009A45DC"/>
    <w:rsid w:val="009A4860"/>
    <w:rsid w:val="009A4DA2"/>
    <w:rsid w:val="009A6055"/>
    <w:rsid w:val="009B10CE"/>
    <w:rsid w:val="009B120E"/>
    <w:rsid w:val="009B1A55"/>
    <w:rsid w:val="009B2E78"/>
    <w:rsid w:val="009B377D"/>
    <w:rsid w:val="009B3B61"/>
    <w:rsid w:val="009B433A"/>
    <w:rsid w:val="009B517B"/>
    <w:rsid w:val="009B5A30"/>
    <w:rsid w:val="009B5E48"/>
    <w:rsid w:val="009C1A33"/>
    <w:rsid w:val="009C289C"/>
    <w:rsid w:val="009C359A"/>
    <w:rsid w:val="009C3CF4"/>
    <w:rsid w:val="009C4AF9"/>
    <w:rsid w:val="009C6054"/>
    <w:rsid w:val="009C6F1C"/>
    <w:rsid w:val="009C752A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D797F"/>
    <w:rsid w:val="009E1193"/>
    <w:rsid w:val="009E4060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9F7B61"/>
    <w:rsid w:val="00A0011C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2F96"/>
    <w:rsid w:val="00A2537A"/>
    <w:rsid w:val="00A259D3"/>
    <w:rsid w:val="00A25B3E"/>
    <w:rsid w:val="00A25E48"/>
    <w:rsid w:val="00A25E7D"/>
    <w:rsid w:val="00A27311"/>
    <w:rsid w:val="00A3016C"/>
    <w:rsid w:val="00A3040D"/>
    <w:rsid w:val="00A31105"/>
    <w:rsid w:val="00A33430"/>
    <w:rsid w:val="00A338BD"/>
    <w:rsid w:val="00A34104"/>
    <w:rsid w:val="00A344DB"/>
    <w:rsid w:val="00A34906"/>
    <w:rsid w:val="00A34E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020"/>
    <w:rsid w:val="00A471B3"/>
    <w:rsid w:val="00A505FF"/>
    <w:rsid w:val="00A50757"/>
    <w:rsid w:val="00A5076A"/>
    <w:rsid w:val="00A514B6"/>
    <w:rsid w:val="00A51BDD"/>
    <w:rsid w:val="00A52282"/>
    <w:rsid w:val="00A5396B"/>
    <w:rsid w:val="00A54579"/>
    <w:rsid w:val="00A55380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7EB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26AD"/>
    <w:rsid w:val="00A8451F"/>
    <w:rsid w:val="00A8471D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BF1"/>
    <w:rsid w:val="00A92337"/>
    <w:rsid w:val="00A940BE"/>
    <w:rsid w:val="00A95A01"/>
    <w:rsid w:val="00A96041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BF2"/>
    <w:rsid w:val="00AA6966"/>
    <w:rsid w:val="00AA6EE9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634"/>
    <w:rsid w:val="00AD48A7"/>
    <w:rsid w:val="00AD4975"/>
    <w:rsid w:val="00AD503A"/>
    <w:rsid w:val="00AD546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1AA"/>
    <w:rsid w:val="00AF42A1"/>
    <w:rsid w:val="00AF506B"/>
    <w:rsid w:val="00AF50DE"/>
    <w:rsid w:val="00AF5174"/>
    <w:rsid w:val="00AF581B"/>
    <w:rsid w:val="00AF5B64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525"/>
    <w:rsid w:val="00B1791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CD5"/>
    <w:rsid w:val="00B32925"/>
    <w:rsid w:val="00B32B41"/>
    <w:rsid w:val="00B33723"/>
    <w:rsid w:val="00B354FC"/>
    <w:rsid w:val="00B356E5"/>
    <w:rsid w:val="00B35864"/>
    <w:rsid w:val="00B36C08"/>
    <w:rsid w:val="00B374A6"/>
    <w:rsid w:val="00B37A7E"/>
    <w:rsid w:val="00B401E3"/>
    <w:rsid w:val="00B4078F"/>
    <w:rsid w:val="00B407D4"/>
    <w:rsid w:val="00B40E34"/>
    <w:rsid w:val="00B41081"/>
    <w:rsid w:val="00B417FD"/>
    <w:rsid w:val="00B423B8"/>
    <w:rsid w:val="00B439D7"/>
    <w:rsid w:val="00B43A5F"/>
    <w:rsid w:val="00B44405"/>
    <w:rsid w:val="00B449E6"/>
    <w:rsid w:val="00B4636C"/>
    <w:rsid w:val="00B466DA"/>
    <w:rsid w:val="00B47085"/>
    <w:rsid w:val="00B47407"/>
    <w:rsid w:val="00B47966"/>
    <w:rsid w:val="00B47B9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96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EB7"/>
    <w:rsid w:val="00B74F5A"/>
    <w:rsid w:val="00B759E2"/>
    <w:rsid w:val="00B76D31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1F67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7D5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F5"/>
    <w:rsid w:val="00BC22D2"/>
    <w:rsid w:val="00BC239E"/>
    <w:rsid w:val="00BC3097"/>
    <w:rsid w:val="00BC3E68"/>
    <w:rsid w:val="00BC4851"/>
    <w:rsid w:val="00BC6544"/>
    <w:rsid w:val="00BC7769"/>
    <w:rsid w:val="00BD0C91"/>
    <w:rsid w:val="00BD0E15"/>
    <w:rsid w:val="00BD0F81"/>
    <w:rsid w:val="00BD101D"/>
    <w:rsid w:val="00BD41D8"/>
    <w:rsid w:val="00BD5088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145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6E56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6BA"/>
    <w:rsid w:val="00C36C4F"/>
    <w:rsid w:val="00C404A6"/>
    <w:rsid w:val="00C405C6"/>
    <w:rsid w:val="00C41B31"/>
    <w:rsid w:val="00C43624"/>
    <w:rsid w:val="00C43891"/>
    <w:rsid w:val="00C43EFB"/>
    <w:rsid w:val="00C44C0F"/>
    <w:rsid w:val="00C45B2D"/>
    <w:rsid w:val="00C50F0D"/>
    <w:rsid w:val="00C5271E"/>
    <w:rsid w:val="00C52D21"/>
    <w:rsid w:val="00C52F78"/>
    <w:rsid w:val="00C531B0"/>
    <w:rsid w:val="00C5390C"/>
    <w:rsid w:val="00C55E8D"/>
    <w:rsid w:val="00C56A47"/>
    <w:rsid w:val="00C609FB"/>
    <w:rsid w:val="00C60F71"/>
    <w:rsid w:val="00C61086"/>
    <w:rsid w:val="00C61ACF"/>
    <w:rsid w:val="00C6279E"/>
    <w:rsid w:val="00C629F0"/>
    <w:rsid w:val="00C62BAF"/>
    <w:rsid w:val="00C63FAA"/>
    <w:rsid w:val="00C64281"/>
    <w:rsid w:val="00C645FD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F9D"/>
    <w:rsid w:val="00C73E3B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57F1"/>
    <w:rsid w:val="00CA6D97"/>
    <w:rsid w:val="00CB1337"/>
    <w:rsid w:val="00CB2520"/>
    <w:rsid w:val="00CB2AA8"/>
    <w:rsid w:val="00CB2B1E"/>
    <w:rsid w:val="00CB2F59"/>
    <w:rsid w:val="00CB3D69"/>
    <w:rsid w:val="00CB4C42"/>
    <w:rsid w:val="00CB4DEB"/>
    <w:rsid w:val="00CB5348"/>
    <w:rsid w:val="00CB5758"/>
    <w:rsid w:val="00CB7BE8"/>
    <w:rsid w:val="00CB7E73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68E"/>
    <w:rsid w:val="00CD3B75"/>
    <w:rsid w:val="00CD3C25"/>
    <w:rsid w:val="00CD3D2B"/>
    <w:rsid w:val="00CD442F"/>
    <w:rsid w:val="00CD4FC5"/>
    <w:rsid w:val="00CD57D2"/>
    <w:rsid w:val="00CD5C23"/>
    <w:rsid w:val="00CD5E75"/>
    <w:rsid w:val="00CD626C"/>
    <w:rsid w:val="00CD65D5"/>
    <w:rsid w:val="00CD68A6"/>
    <w:rsid w:val="00CD6D1E"/>
    <w:rsid w:val="00CD6F8C"/>
    <w:rsid w:val="00CD70AF"/>
    <w:rsid w:val="00CE002B"/>
    <w:rsid w:val="00CE1008"/>
    <w:rsid w:val="00CE14F7"/>
    <w:rsid w:val="00CE1686"/>
    <w:rsid w:val="00CE2C77"/>
    <w:rsid w:val="00CE306B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34BC"/>
    <w:rsid w:val="00D036F2"/>
    <w:rsid w:val="00D04414"/>
    <w:rsid w:val="00D050F5"/>
    <w:rsid w:val="00D0568F"/>
    <w:rsid w:val="00D0569A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5417"/>
    <w:rsid w:val="00D15E00"/>
    <w:rsid w:val="00D15E94"/>
    <w:rsid w:val="00D1622B"/>
    <w:rsid w:val="00D16C5C"/>
    <w:rsid w:val="00D21341"/>
    <w:rsid w:val="00D22524"/>
    <w:rsid w:val="00D243AD"/>
    <w:rsid w:val="00D24CE0"/>
    <w:rsid w:val="00D25322"/>
    <w:rsid w:val="00D26418"/>
    <w:rsid w:val="00D27AF8"/>
    <w:rsid w:val="00D30561"/>
    <w:rsid w:val="00D3060C"/>
    <w:rsid w:val="00D31F36"/>
    <w:rsid w:val="00D31F65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A1C"/>
    <w:rsid w:val="00D40E5C"/>
    <w:rsid w:val="00D4190A"/>
    <w:rsid w:val="00D42AC1"/>
    <w:rsid w:val="00D45DD8"/>
    <w:rsid w:val="00D476B6"/>
    <w:rsid w:val="00D47D27"/>
    <w:rsid w:val="00D50C77"/>
    <w:rsid w:val="00D50E7E"/>
    <w:rsid w:val="00D515CA"/>
    <w:rsid w:val="00D5278E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5FC"/>
    <w:rsid w:val="00D72348"/>
    <w:rsid w:val="00D7247B"/>
    <w:rsid w:val="00D72599"/>
    <w:rsid w:val="00D72965"/>
    <w:rsid w:val="00D72D89"/>
    <w:rsid w:val="00D72EBE"/>
    <w:rsid w:val="00D743D6"/>
    <w:rsid w:val="00D75338"/>
    <w:rsid w:val="00D76431"/>
    <w:rsid w:val="00D766A8"/>
    <w:rsid w:val="00D76B23"/>
    <w:rsid w:val="00D76DBA"/>
    <w:rsid w:val="00D7778E"/>
    <w:rsid w:val="00D80250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25"/>
    <w:rsid w:val="00D908C9"/>
    <w:rsid w:val="00D9169B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07B3"/>
    <w:rsid w:val="00DA12E3"/>
    <w:rsid w:val="00DA1D24"/>
    <w:rsid w:val="00DA1F42"/>
    <w:rsid w:val="00DA378F"/>
    <w:rsid w:val="00DA3F0D"/>
    <w:rsid w:val="00DA43CA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7D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5B9"/>
    <w:rsid w:val="00DD6EF7"/>
    <w:rsid w:val="00DE0158"/>
    <w:rsid w:val="00DE09CD"/>
    <w:rsid w:val="00DE1F8A"/>
    <w:rsid w:val="00DE33DD"/>
    <w:rsid w:val="00DE358E"/>
    <w:rsid w:val="00DE3D8C"/>
    <w:rsid w:val="00DE3E86"/>
    <w:rsid w:val="00DE451A"/>
    <w:rsid w:val="00DE4865"/>
    <w:rsid w:val="00DE4916"/>
    <w:rsid w:val="00DE5C1C"/>
    <w:rsid w:val="00DE5C55"/>
    <w:rsid w:val="00DF07BD"/>
    <w:rsid w:val="00DF0CD4"/>
    <w:rsid w:val="00DF0F7A"/>
    <w:rsid w:val="00DF160A"/>
    <w:rsid w:val="00DF16DA"/>
    <w:rsid w:val="00DF1753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237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3C5F"/>
    <w:rsid w:val="00E24703"/>
    <w:rsid w:val="00E24D54"/>
    <w:rsid w:val="00E24ED2"/>
    <w:rsid w:val="00E25B96"/>
    <w:rsid w:val="00E26325"/>
    <w:rsid w:val="00E2687A"/>
    <w:rsid w:val="00E26E35"/>
    <w:rsid w:val="00E271F5"/>
    <w:rsid w:val="00E3109B"/>
    <w:rsid w:val="00E31237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828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DE7"/>
    <w:rsid w:val="00E521E9"/>
    <w:rsid w:val="00E53F88"/>
    <w:rsid w:val="00E54A6C"/>
    <w:rsid w:val="00E54C4A"/>
    <w:rsid w:val="00E54E79"/>
    <w:rsid w:val="00E5505D"/>
    <w:rsid w:val="00E553C1"/>
    <w:rsid w:val="00E56237"/>
    <w:rsid w:val="00E571AB"/>
    <w:rsid w:val="00E575A1"/>
    <w:rsid w:val="00E57E52"/>
    <w:rsid w:val="00E57F5C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1F7A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E80"/>
    <w:rsid w:val="00EA6AA9"/>
    <w:rsid w:val="00EA7B77"/>
    <w:rsid w:val="00EA7F73"/>
    <w:rsid w:val="00EA7FBA"/>
    <w:rsid w:val="00EB00AA"/>
    <w:rsid w:val="00EB022B"/>
    <w:rsid w:val="00EB0791"/>
    <w:rsid w:val="00EB1EAB"/>
    <w:rsid w:val="00EB2924"/>
    <w:rsid w:val="00EB500F"/>
    <w:rsid w:val="00EB5171"/>
    <w:rsid w:val="00EB53F7"/>
    <w:rsid w:val="00EB5972"/>
    <w:rsid w:val="00EB5D94"/>
    <w:rsid w:val="00EC0CD2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0DEB"/>
    <w:rsid w:val="00EF1115"/>
    <w:rsid w:val="00EF1235"/>
    <w:rsid w:val="00EF1C60"/>
    <w:rsid w:val="00EF202A"/>
    <w:rsid w:val="00EF2039"/>
    <w:rsid w:val="00EF2628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68AA"/>
    <w:rsid w:val="00F179A2"/>
    <w:rsid w:val="00F17CF4"/>
    <w:rsid w:val="00F20593"/>
    <w:rsid w:val="00F20AE3"/>
    <w:rsid w:val="00F20D43"/>
    <w:rsid w:val="00F21CF3"/>
    <w:rsid w:val="00F22149"/>
    <w:rsid w:val="00F2598B"/>
    <w:rsid w:val="00F26057"/>
    <w:rsid w:val="00F26B6B"/>
    <w:rsid w:val="00F276CF"/>
    <w:rsid w:val="00F276DE"/>
    <w:rsid w:val="00F30A2D"/>
    <w:rsid w:val="00F31355"/>
    <w:rsid w:val="00F31C41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133"/>
    <w:rsid w:val="00F51395"/>
    <w:rsid w:val="00F54B2D"/>
    <w:rsid w:val="00F559C3"/>
    <w:rsid w:val="00F56C5B"/>
    <w:rsid w:val="00F56F86"/>
    <w:rsid w:val="00F61295"/>
    <w:rsid w:val="00F62E67"/>
    <w:rsid w:val="00F63C68"/>
    <w:rsid w:val="00F64A42"/>
    <w:rsid w:val="00F659D3"/>
    <w:rsid w:val="00F65C36"/>
    <w:rsid w:val="00F6620C"/>
    <w:rsid w:val="00F667FB"/>
    <w:rsid w:val="00F66BBD"/>
    <w:rsid w:val="00F70412"/>
    <w:rsid w:val="00F7041D"/>
    <w:rsid w:val="00F720A7"/>
    <w:rsid w:val="00F72E72"/>
    <w:rsid w:val="00F737F2"/>
    <w:rsid w:val="00F75072"/>
    <w:rsid w:val="00F757B4"/>
    <w:rsid w:val="00F759E2"/>
    <w:rsid w:val="00F7664F"/>
    <w:rsid w:val="00F77171"/>
    <w:rsid w:val="00F7788B"/>
    <w:rsid w:val="00F80555"/>
    <w:rsid w:val="00F80984"/>
    <w:rsid w:val="00F81E33"/>
    <w:rsid w:val="00F84078"/>
    <w:rsid w:val="00F85AFC"/>
    <w:rsid w:val="00F85CD5"/>
    <w:rsid w:val="00F8760D"/>
    <w:rsid w:val="00F90BAD"/>
    <w:rsid w:val="00F91131"/>
    <w:rsid w:val="00F9161B"/>
    <w:rsid w:val="00F932C6"/>
    <w:rsid w:val="00F93D0F"/>
    <w:rsid w:val="00F94ADB"/>
    <w:rsid w:val="00F9534D"/>
    <w:rsid w:val="00F95463"/>
    <w:rsid w:val="00F95600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573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2AAD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0FB"/>
    <w:rsid w:val="00FF1F50"/>
    <w:rsid w:val="00FF30EA"/>
    <w:rsid w:val="00FF39F8"/>
    <w:rsid w:val="00FF5547"/>
    <w:rsid w:val="00FF56EB"/>
    <w:rsid w:val="00FF7880"/>
    <w:rsid w:val="00FF78FA"/>
    <w:rsid w:val="02DE9C80"/>
    <w:rsid w:val="07B824D3"/>
    <w:rsid w:val="08837E09"/>
    <w:rsid w:val="09AC61F7"/>
    <w:rsid w:val="09B8EB7E"/>
    <w:rsid w:val="13495E79"/>
    <w:rsid w:val="150EC1E8"/>
    <w:rsid w:val="1703C638"/>
    <w:rsid w:val="170B00E6"/>
    <w:rsid w:val="170CF0EA"/>
    <w:rsid w:val="191A7853"/>
    <w:rsid w:val="19B01BFA"/>
    <w:rsid w:val="1FD73F61"/>
    <w:rsid w:val="1FE37DED"/>
    <w:rsid w:val="21B04BFC"/>
    <w:rsid w:val="26376192"/>
    <w:rsid w:val="2683BD1F"/>
    <w:rsid w:val="34A42699"/>
    <w:rsid w:val="3A0EF0B6"/>
    <w:rsid w:val="3D179BB8"/>
    <w:rsid w:val="3D585EF7"/>
    <w:rsid w:val="3FCA4F27"/>
    <w:rsid w:val="407E5895"/>
    <w:rsid w:val="41DA5A0F"/>
    <w:rsid w:val="44CAAB81"/>
    <w:rsid w:val="4A1A329D"/>
    <w:rsid w:val="4B06AEE5"/>
    <w:rsid w:val="4B1C44E3"/>
    <w:rsid w:val="4BD15566"/>
    <w:rsid w:val="4F8F583A"/>
    <w:rsid w:val="54DD559E"/>
    <w:rsid w:val="5669C1C7"/>
    <w:rsid w:val="5C5AF999"/>
    <w:rsid w:val="5DC1A6F1"/>
    <w:rsid w:val="6069A374"/>
    <w:rsid w:val="63DF2633"/>
    <w:rsid w:val="6444A52A"/>
    <w:rsid w:val="657687B8"/>
    <w:rsid w:val="66EF581E"/>
    <w:rsid w:val="69097484"/>
    <w:rsid w:val="6A0D3E2A"/>
    <w:rsid w:val="6BD10FBB"/>
    <w:rsid w:val="7088598C"/>
    <w:rsid w:val="71F11C18"/>
    <w:rsid w:val="731F0F22"/>
    <w:rsid w:val="75218D6A"/>
    <w:rsid w:val="75CF6A1B"/>
    <w:rsid w:val="77F9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696DF8"/>
  <w15:chartTrackingRefBased/>
  <w15:docId w15:val="{ABF8E5C5-C8B2-42CB-BE5F-B8D9F0EB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xmsonormal">
    <w:name w:val="x_msonormal"/>
    <w:basedOn w:val="Normalny"/>
    <w:rsid w:val="00F168AA"/>
    <w:pPr>
      <w:spacing w:after="0" w:line="240" w:lineRule="auto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11989-9793-4B91-AE61-7B86EE295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5B56A-1F22-4F3C-AD74-4993977BE7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1AA198-71E0-4690-8F0F-E5BA34F0BA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26</Pages>
  <Words>5676</Words>
  <Characters>34061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Joanna Zakrzewska</cp:lastModifiedBy>
  <cp:revision>216</cp:revision>
  <cp:lastPrinted>2023-06-20T09:46:00Z</cp:lastPrinted>
  <dcterms:created xsi:type="dcterms:W3CDTF">2023-05-02T13:26:00Z</dcterms:created>
  <dcterms:modified xsi:type="dcterms:W3CDTF">2024-10-10T12:37:00Z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2023-05-02T13:26:22Z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6c61a68f-e008-4699-a061-d498ad6e0624</vt:lpwstr>
  </property>
  <property fmtid="{D5CDD505-2E9C-101B-9397-08002B2CF9AE}" pid="8" name="MSIP_Label_6bd9ddd1-4d20-43f6-abfa-fc3c07406f94_ContentBits">
    <vt:lpwstr>0</vt:lpwstr>
  </property>
</Properties>
</file>