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F58850" w14:textId="77777777" w:rsidR="00DF43B9" w:rsidRPr="00377FFD" w:rsidRDefault="00DF43B9" w:rsidP="00DF43B9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  <w:r w:rsidRPr="00377FFD">
        <w:rPr>
          <w:rFonts w:ascii="Arial" w:hAnsi="Arial" w:cs="Arial"/>
          <w:b/>
          <w:bCs/>
          <w:sz w:val="24"/>
          <w:szCs w:val="24"/>
        </w:rPr>
        <w:t>Kryteria wyboru projektów</w:t>
      </w:r>
    </w:p>
    <w:p w14:paraId="3E7B3CCE" w14:textId="0AE0E9A7" w:rsidR="00DF43B9" w:rsidRPr="00377FFD" w:rsidRDefault="00DF43B9" w:rsidP="00DF43B9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77FFD">
        <w:rPr>
          <w:rFonts w:ascii="Arial" w:hAnsi="Arial" w:cs="Arial"/>
          <w:b/>
          <w:bCs/>
          <w:sz w:val="24"/>
          <w:szCs w:val="24"/>
        </w:rPr>
        <w:t>Priorytet</w:t>
      </w:r>
      <w:r w:rsidRPr="00377FFD">
        <w:rPr>
          <w:rFonts w:ascii="Arial" w:hAnsi="Arial" w:cs="Arial"/>
          <w:sz w:val="24"/>
          <w:szCs w:val="24"/>
        </w:rPr>
        <w:t xml:space="preserve"> </w:t>
      </w:r>
      <w:r w:rsidR="00CF1204" w:rsidRPr="00377FFD">
        <w:rPr>
          <w:rFonts w:ascii="Arial" w:hAnsi="Arial" w:cs="Arial"/>
          <w:b/>
          <w:bCs/>
          <w:sz w:val="24"/>
          <w:szCs w:val="24"/>
        </w:rPr>
        <w:t xml:space="preserve">6 Fundusze Europejskie </w:t>
      </w:r>
      <w:r w:rsidR="006F7420">
        <w:rPr>
          <w:rFonts w:ascii="Arial" w:hAnsi="Arial" w:cs="Arial"/>
          <w:b/>
          <w:bCs/>
          <w:sz w:val="24"/>
          <w:szCs w:val="24"/>
        </w:rPr>
        <w:t>n</w:t>
      </w:r>
      <w:r w:rsidR="00CF1204" w:rsidRPr="00377FFD">
        <w:rPr>
          <w:rFonts w:ascii="Arial" w:hAnsi="Arial" w:cs="Arial"/>
          <w:b/>
          <w:bCs/>
          <w:sz w:val="24"/>
          <w:szCs w:val="24"/>
        </w:rPr>
        <w:t>a rzecz zwiększenia dostępności regionalnej infrastruktur</w:t>
      </w:r>
      <w:r w:rsidR="006F7420">
        <w:rPr>
          <w:rFonts w:ascii="Arial" w:hAnsi="Arial" w:cs="Arial"/>
          <w:b/>
          <w:bCs/>
          <w:sz w:val="24"/>
          <w:szCs w:val="24"/>
        </w:rPr>
        <w:t>y</w:t>
      </w:r>
      <w:r w:rsidR="00CF1204" w:rsidRPr="00377FFD">
        <w:rPr>
          <w:rFonts w:ascii="Arial" w:hAnsi="Arial" w:cs="Arial"/>
          <w:b/>
          <w:bCs/>
          <w:sz w:val="24"/>
          <w:szCs w:val="24"/>
        </w:rPr>
        <w:t xml:space="preserve"> dla mieszkańców</w:t>
      </w:r>
    </w:p>
    <w:p w14:paraId="18D87937" w14:textId="72433198" w:rsidR="00DF43B9" w:rsidRPr="00377FFD" w:rsidRDefault="00DF43B9" w:rsidP="00DF43B9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77FFD">
        <w:rPr>
          <w:rFonts w:ascii="Arial" w:hAnsi="Arial" w:cs="Arial"/>
          <w:b/>
          <w:bCs/>
          <w:sz w:val="24"/>
          <w:szCs w:val="24"/>
        </w:rPr>
        <w:t xml:space="preserve">Cel szczegółowy </w:t>
      </w:r>
      <w:r w:rsidR="00CF1204" w:rsidRPr="00377FFD">
        <w:rPr>
          <w:rFonts w:ascii="Arial" w:hAnsi="Arial" w:cs="Arial"/>
          <w:b/>
          <w:bCs/>
          <w:sz w:val="24"/>
          <w:szCs w:val="24"/>
        </w:rPr>
        <w:t>4</w:t>
      </w:r>
      <w:r w:rsidR="00C0221C">
        <w:rPr>
          <w:rFonts w:ascii="Arial" w:hAnsi="Arial" w:cs="Arial"/>
          <w:b/>
          <w:bCs/>
          <w:sz w:val="24"/>
          <w:szCs w:val="24"/>
        </w:rPr>
        <w:t xml:space="preserve"> v</w:t>
      </w:r>
      <w:r w:rsidR="00275AA6" w:rsidRPr="00377FFD">
        <w:rPr>
          <w:rFonts w:ascii="Arial" w:hAnsi="Arial" w:cs="Arial"/>
          <w:b/>
          <w:bCs/>
          <w:sz w:val="24"/>
          <w:szCs w:val="24"/>
        </w:rPr>
        <w:t>.</w:t>
      </w:r>
      <w:r w:rsidR="00CF1204" w:rsidRPr="00377FFD">
        <w:rPr>
          <w:rFonts w:ascii="Arial" w:hAnsi="Arial" w:cs="Arial"/>
          <w:b/>
          <w:bCs/>
          <w:sz w:val="24"/>
          <w:szCs w:val="24"/>
        </w:rPr>
        <w:t xml:space="preserve"> </w:t>
      </w:r>
      <w:r w:rsidR="00CF1204" w:rsidRPr="00C0221C">
        <w:rPr>
          <w:rFonts w:ascii="Arial" w:hAnsi="Arial" w:cs="Arial"/>
          <w:sz w:val="24"/>
          <w:szCs w:val="24"/>
        </w:rPr>
        <w:t>Zapewnianie równego dostępu do opieki zdrowotnej i wspieranie odporności systemów opieki zdrowotnej, w</w:t>
      </w:r>
      <w:r w:rsidR="001C41AB" w:rsidRPr="00C0221C">
        <w:rPr>
          <w:rFonts w:ascii="Arial" w:hAnsi="Arial" w:cs="Arial"/>
          <w:sz w:val="24"/>
          <w:szCs w:val="24"/>
        </w:rPr>
        <w:t> </w:t>
      </w:r>
      <w:r w:rsidR="00CF1204" w:rsidRPr="00C0221C">
        <w:rPr>
          <w:rFonts w:ascii="Arial" w:hAnsi="Arial" w:cs="Arial"/>
          <w:sz w:val="24"/>
          <w:szCs w:val="24"/>
        </w:rPr>
        <w:t>tym podstawowej opieki zdrowotnej, oraz wspieranie przechodzenia od opieki instytucjonalnej do opieki rodzinnej i</w:t>
      </w:r>
      <w:r w:rsidR="001C41AB" w:rsidRPr="00C0221C">
        <w:rPr>
          <w:rFonts w:ascii="Arial" w:hAnsi="Arial" w:cs="Arial"/>
          <w:sz w:val="24"/>
          <w:szCs w:val="24"/>
        </w:rPr>
        <w:t> </w:t>
      </w:r>
      <w:r w:rsidR="00CF1204" w:rsidRPr="00C0221C">
        <w:rPr>
          <w:rFonts w:ascii="Arial" w:hAnsi="Arial" w:cs="Arial"/>
          <w:sz w:val="24"/>
          <w:szCs w:val="24"/>
        </w:rPr>
        <w:t>środowiskowej</w:t>
      </w:r>
    </w:p>
    <w:p w14:paraId="43AEE64E" w14:textId="4BE91F1A" w:rsidR="00DF43B9" w:rsidRPr="00C0221C" w:rsidRDefault="00DF43B9" w:rsidP="00DF43B9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77FFD">
        <w:rPr>
          <w:rFonts w:ascii="Arial" w:hAnsi="Arial" w:cs="Arial"/>
          <w:b/>
          <w:bCs/>
          <w:sz w:val="24"/>
          <w:szCs w:val="24"/>
        </w:rPr>
        <w:t xml:space="preserve">Działanie </w:t>
      </w:r>
      <w:r w:rsidR="00CF1204" w:rsidRPr="00377FFD">
        <w:rPr>
          <w:rFonts w:ascii="Arial" w:hAnsi="Arial" w:cs="Arial"/>
          <w:b/>
          <w:bCs/>
          <w:sz w:val="24"/>
          <w:szCs w:val="24"/>
        </w:rPr>
        <w:t>6</w:t>
      </w:r>
      <w:r w:rsidRPr="00377FFD">
        <w:rPr>
          <w:rFonts w:ascii="Arial" w:hAnsi="Arial" w:cs="Arial"/>
          <w:b/>
          <w:bCs/>
          <w:sz w:val="24"/>
          <w:szCs w:val="24"/>
        </w:rPr>
        <w:t>.</w:t>
      </w:r>
      <w:r w:rsidR="00CF1204" w:rsidRPr="00377FFD">
        <w:rPr>
          <w:rFonts w:ascii="Arial" w:hAnsi="Arial" w:cs="Arial"/>
          <w:b/>
          <w:bCs/>
          <w:sz w:val="24"/>
          <w:szCs w:val="24"/>
        </w:rPr>
        <w:t>9</w:t>
      </w:r>
      <w:r w:rsidRPr="00377FFD">
        <w:rPr>
          <w:rFonts w:ascii="Arial" w:hAnsi="Arial" w:cs="Arial"/>
          <w:b/>
          <w:bCs/>
          <w:sz w:val="24"/>
          <w:szCs w:val="24"/>
        </w:rPr>
        <w:t xml:space="preserve"> </w:t>
      </w:r>
      <w:r w:rsidR="00CF1204" w:rsidRPr="00C0221C">
        <w:rPr>
          <w:rFonts w:ascii="Arial" w:hAnsi="Arial" w:cs="Arial"/>
          <w:sz w:val="24"/>
          <w:szCs w:val="24"/>
        </w:rPr>
        <w:t>Inwestycje w infrastrukturę zdrowotną</w:t>
      </w:r>
    </w:p>
    <w:p w14:paraId="27C62870" w14:textId="0F62211F" w:rsidR="00DF43B9" w:rsidRPr="00377FFD" w:rsidRDefault="00DF43B9" w:rsidP="00DF43B9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77FFD">
        <w:rPr>
          <w:rFonts w:ascii="Arial" w:hAnsi="Arial" w:cs="Arial"/>
          <w:b/>
          <w:bCs/>
          <w:sz w:val="24"/>
          <w:szCs w:val="24"/>
        </w:rPr>
        <w:t xml:space="preserve">Schemat: </w:t>
      </w:r>
      <w:r w:rsidR="00045F5D">
        <w:rPr>
          <w:rFonts w:ascii="Arial" w:hAnsi="Arial" w:cs="Arial"/>
          <w:b/>
          <w:bCs/>
          <w:sz w:val="24"/>
          <w:szCs w:val="24"/>
        </w:rPr>
        <w:t>Rozwój</w:t>
      </w:r>
      <w:r w:rsidR="001C41AB" w:rsidRPr="00377FFD">
        <w:rPr>
          <w:rFonts w:ascii="Arial" w:hAnsi="Arial" w:cs="Arial"/>
          <w:b/>
          <w:bCs/>
          <w:sz w:val="24"/>
          <w:szCs w:val="24"/>
        </w:rPr>
        <w:t xml:space="preserve"> ambulatoryjnej opieki specjalistycznej oraz leczenia jednego dnia</w:t>
      </w:r>
      <w:r w:rsidR="007A7442" w:rsidRPr="00377FFD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34B5D8A1" w14:textId="0AC56F00" w:rsidR="00DF43B9" w:rsidRPr="00067D0B" w:rsidRDefault="00DF43B9" w:rsidP="00067D0B">
      <w:pPr>
        <w:spacing w:before="100" w:beforeAutospacing="1" w:after="100" w:afterAutospacing="1"/>
        <w:rPr>
          <w:rFonts w:ascii="Arial" w:hAnsi="Arial" w:cs="Arial"/>
          <w:sz w:val="24"/>
          <w:szCs w:val="24"/>
          <w:u w:val="single"/>
        </w:rPr>
      </w:pPr>
      <w:r w:rsidRPr="00377FFD">
        <w:rPr>
          <w:rFonts w:ascii="Arial" w:hAnsi="Arial" w:cs="Arial"/>
          <w:sz w:val="24"/>
          <w:szCs w:val="24"/>
          <w:u w:val="single"/>
        </w:rPr>
        <w:t>Sposób wyboru projektów: konkurencyjny</w:t>
      </w:r>
    </w:p>
    <w:p w14:paraId="40B98DE8" w14:textId="77777777" w:rsidR="00794C9C" w:rsidRDefault="00794C9C" w:rsidP="00CD3BC5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4052ED25" w14:textId="37833CA0" w:rsidR="00DF43B9" w:rsidRDefault="00DF43B9" w:rsidP="00CD3BC5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377FFD">
        <w:rPr>
          <w:rFonts w:ascii="Arial" w:hAnsi="Arial" w:cs="Arial"/>
          <w:color w:val="000000"/>
          <w:sz w:val="24"/>
          <w:szCs w:val="24"/>
        </w:rPr>
        <w:t>Nabór jest skierowany do</w:t>
      </w:r>
      <w:r w:rsidR="0068402F">
        <w:rPr>
          <w:rFonts w:ascii="Arial" w:hAnsi="Arial" w:cs="Arial"/>
          <w:color w:val="000000"/>
          <w:sz w:val="24"/>
          <w:szCs w:val="24"/>
        </w:rPr>
        <w:t>:</w:t>
      </w:r>
    </w:p>
    <w:p w14:paraId="79A996BD" w14:textId="229EA4A8" w:rsidR="0068402F" w:rsidRPr="00627E6F" w:rsidRDefault="0068402F" w:rsidP="0068402F">
      <w:pPr>
        <w:pStyle w:val="Akapitzlist"/>
        <w:numPr>
          <w:ilvl w:val="0"/>
          <w:numId w:val="11"/>
        </w:numPr>
        <w:spacing w:before="60" w:after="60" w:line="240" w:lineRule="auto"/>
        <w:rPr>
          <w:rFonts w:ascii="Arial" w:hAnsi="Arial" w:cs="Arial"/>
          <w:sz w:val="24"/>
          <w:szCs w:val="24"/>
        </w:rPr>
      </w:pPr>
      <w:r w:rsidRPr="00627E6F">
        <w:rPr>
          <w:rFonts w:ascii="Arial" w:hAnsi="Arial" w:cs="Arial"/>
          <w:sz w:val="24"/>
          <w:szCs w:val="24"/>
        </w:rPr>
        <w:t>podmiot</w:t>
      </w:r>
      <w:r>
        <w:rPr>
          <w:rFonts w:ascii="Arial" w:hAnsi="Arial" w:cs="Arial"/>
          <w:sz w:val="24"/>
          <w:szCs w:val="24"/>
          <w:lang w:val="pl-PL"/>
        </w:rPr>
        <w:t>ów</w:t>
      </w:r>
      <w:r w:rsidRPr="00627E6F">
        <w:rPr>
          <w:rFonts w:ascii="Arial" w:hAnsi="Arial" w:cs="Arial"/>
          <w:sz w:val="24"/>
          <w:szCs w:val="24"/>
        </w:rPr>
        <w:t xml:space="preserve"> wykonując</w:t>
      </w:r>
      <w:r>
        <w:rPr>
          <w:rFonts w:ascii="Arial" w:hAnsi="Arial" w:cs="Arial"/>
          <w:sz w:val="24"/>
          <w:szCs w:val="24"/>
          <w:lang w:val="pl-PL"/>
        </w:rPr>
        <w:t>ych</w:t>
      </w:r>
      <w:r w:rsidRPr="00627E6F">
        <w:rPr>
          <w:rFonts w:ascii="Arial" w:hAnsi="Arial" w:cs="Arial"/>
          <w:sz w:val="24"/>
          <w:szCs w:val="24"/>
        </w:rPr>
        <w:t xml:space="preserve"> działalność leczniczą w rozumieniu ustawy z dnia 15 kwietnia 2011 r. o działalności leczniczej, działający</w:t>
      </w:r>
      <w:r>
        <w:rPr>
          <w:rFonts w:ascii="Arial" w:hAnsi="Arial" w:cs="Arial"/>
          <w:sz w:val="24"/>
          <w:szCs w:val="24"/>
          <w:lang w:val="pl-PL"/>
        </w:rPr>
        <w:t>ch</w:t>
      </w:r>
      <w:r w:rsidRPr="00627E6F">
        <w:rPr>
          <w:rFonts w:ascii="Arial" w:hAnsi="Arial" w:cs="Arial"/>
          <w:sz w:val="24"/>
          <w:szCs w:val="24"/>
        </w:rPr>
        <w:t xml:space="preserve"> w publicznym systemie ochrony zdrowia</w:t>
      </w:r>
      <w:r>
        <w:rPr>
          <w:rFonts w:ascii="Arial" w:hAnsi="Arial" w:cs="Arial"/>
          <w:sz w:val="24"/>
          <w:szCs w:val="24"/>
          <w:lang w:val="pl-PL"/>
        </w:rPr>
        <w:t>,</w:t>
      </w:r>
    </w:p>
    <w:p w14:paraId="7A08DAF9" w14:textId="14BC3427" w:rsidR="0068402F" w:rsidRPr="00627E6F" w:rsidRDefault="0068402F" w:rsidP="0068402F">
      <w:pPr>
        <w:pStyle w:val="Akapitzlist"/>
        <w:numPr>
          <w:ilvl w:val="0"/>
          <w:numId w:val="11"/>
        </w:numPr>
        <w:spacing w:before="60" w:after="60" w:line="240" w:lineRule="auto"/>
        <w:rPr>
          <w:rFonts w:ascii="Arial" w:hAnsi="Arial" w:cs="Arial"/>
          <w:sz w:val="24"/>
          <w:szCs w:val="24"/>
        </w:rPr>
      </w:pPr>
      <w:r w:rsidRPr="00627E6F">
        <w:rPr>
          <w:rFonts w:ascii="Arial" w:hAnsi="Arial" w:cs="Arial"/>
          <w:sz w:val="24"/>
          <w:szCs w:val="24"/>
        </w:rPr>
        <w:t>partner</w:t>
      </w:r>
      <w:r>
        <w:rPr>
          <w:rFonts w:ascii="Arial" w:hAnsi="Arial" w:cs="Arial"/>
          <w:sz w:val="24"/>
          <w:szCs w:val="24"/>
          <w:lang w:val="pl-PL"/>
        </w:rPr>
        <w:t>ów</w:t>
      </w:r>
      <w:r w:rsidRPr="00627E6F">
        <w:rPr>
          <w:rFonts w:ascii="Arial" w:hAnsi="Arial" w:cs="Arial"/>
          <w:sz w:val="24"/>
          <w:szCs w:val="24"/>
        </w:rPr>
        <w:t xml:space="preserve"> prywatn</w:t>
      </w:r>
      <w:r>
        <w:rPr>
          <w:rFonts w:ascii="Arial" w:hAnsi="Arial" w:cs="Arial"/>
          <w:sz w:val="24"/>
          <w:szCs w:val="24"/>
          <w:lang w:val="pl-PL"/>
        </w:rPr>
        <w:t>ych</w:t>
      </w:r>
      <w:r w:rsidRPr="00627E6F">
        <w:rPr>
          <w:rFonts w:ascii="Arial" w:hAnsi="Arial" w:cs="Arial"/>
          <w:sz w:val="24"/>
          <w:szCs w:val="24"/>
        </w:rPr>
        <w:t xml:space="preserve"> współpracujący</w:t>
      </w:r>
      <w:r>
        <w:rPr>
          <w:rFonts w:ascii="Arial" w:hAnsi="Arial" w:cs="Arial"/>
          <w:sz w:val="24"/>
          <w:szCs w:val="24"/>
          <w:lang w:val="pl-PL"/>
        </w:rPr>
        <w:t>ch</w:t>
      </w:r>
      <w:r w:rsidRPr="00627E6F">
        <w:rPr>
          <w:rFonts w:ascii="Arial" w:hAnsi="Arial" w:cs="Arial"/>
          <w:sz w:val="24"/>
          <w:szCs w:val="24"/>
        </w:rPr>
        <w:t xml:space="preserve"> z podmiotami publicznymi w przypadku projektów realizowanych w</w:t>
      </w:r>
      <w:r>
        <w:rPr>
          <w:rFonts w:ascii="Arial" w:hAnsi="Arial" w:cs="Arial"/>
          <w:sz w:val="24"/>
          <w:szCs w:val="24"/>
          <w:lang w:val="pl-PL"/>
        </w:rPr>
        <w:t> </w:t>
      </w:r>
      <w:r w:rsidRPr="00627E6F">
        <w:rPr>
          <w:rFonts w:ascii="Arial" w:hAnsi="Arial" w:cs="Arial"/>
          <w:sz w:val="24"/>
          <w:szCs w:val="24"/>
        </w:rPr>
        <w:t>formule partnerstwa publiczno-prywatnego,</w:t>
      </w:r>
      <w:r>
        <w:rPr>
          <w:rFonts w:ascii="Arial" w:hAnsi="Arial" w:cs="Arial"/>
          <w:sz w:val="24"/>
          <w:szCs w:val="24"/>
          <w:lang w:val="pl-PL"/>
        </w:rPr>
        <w:t xml:space="preserve"> </w:t>
      </w:r>
    </w:p>
    <w:p w14:paraId="3001D086" w14:textId="1E628E99" w:rsidR="00700C3E" w:rsidRPr="00A8704A" w:rsidRDefault="0068402F" w:rsidP="0068402F">
      <w:pPr>
        <w:pStyle w:val="Akapitzlist"/>
        <w:numPr>
          <w:ilvl w:val="0"/>
          <w:numId w:val="11"/>
        </w:numPr>
        <w:spacing w:before="60" w:after="60" w:line="240" w:lineRule="auto"/>
        <w:rPr>
          <w:rFonts w:ascii="Arial" w:hAnsi="Arial" w:cs="Arial"/>
          <w:sz w:val="24"/>
          <w:szCs w:val="24"/>
        </w:rPr>
      </w:pPr>
      <w:r w:rsidRPr="00627E6F">
        <w:rPr>
          <w:rFonts w:ascii="Arial" w:hAnsi="Arial" w:cs="Arial"/>
          <w:sz w:val="24"/>
          <w:szCs w:val="24"/>
        </w:rPr>
        <w:t>spół</w:t>
      </w:r>
      <w:r>
        <w:rPr>
          <w:rFonts w:ascii="Arial" w:hAnsi="Arial" w:cs="Arial"/>
          <w:sz w:val="24"/>
          <w:szCs w:val="24"/>
          <w:lang w:val="pl-PL"/>
        </w:rPr>
        <w:t>ek</w:t>
      </w:r>
      <w:r w:rsidRPr="00627E6F">
        <w:rPr>
          <w:rFonts w:ascii="Arial" w:hAnsi="Arial" w:cs="Arial"/>
          <w:sz w:val="24"/>
          <w:szCs w:val="24"/>
        </w:rPr>
        <w:t xml:space="preserve"> z większościowym udziałem </w:t>
      </w:r>
      <w:proofErr w:type="spellStart"/>
      <w:r w:rsidRPr="00627E6F">
        <w:rPr>
          <w:rFonts w:ascii="Arial" w:hAnsi="Arial" w:cs="Arial"/>
          <w:sz w:val="24"/>
          <w:szCs w:val="24"/>
        </w:rPr>
        <w:t>jst</w:t>
      </w:r>
      <w:proofErr w:type="spellEnd"/>
      <w:r w:rsidRPr="00627E6F">
        <w:rPr>
          <w:rFonts w:ascii="Arial" w:hAnsi="Arial" w:cs="Arial"/>
          <w:sz w:val="24"/>
          <w:szCs w:val="24"/>
        </w:rPr>
        <w:t xml:space="preserve"> realizując</w:t>
      </w:r>
      <w:r>
        <w:rPr>
          <w:rFonts w:ascii="Arial" w:hAnsi="Arial" w:cs="Arial"/>
          <w:sz w:val="24"/>
          <w:szCs w:val="24"/>
          <w:lang w:val="pl-PL"/>
        </w:rPr>
        <w:t>ych</w:t>
      </w:r>
      <w:r w:rsidRPr="00627E6F">
        <w:rPr>
          <w:rFonts w:ascii="Arial" w:hAnsi="Arial" w:cs="Arial"/>
          <w:sz w:val="24"/>
          <w:szCs w:val="24"/>
        </w:rPr>
        <w:t xml:space="preserve"> przedsięwzięcia medyczne na rzecz ww. podmiotów leczniczych</w:t>
      </w:r>
      <w:r w:rsidR="00700C3E">
        <w:rPr>
          <w:rFonts w:ascii="Arial" w:hAnsi="Arial" w:cs="Arial"/>
          <w:sz w:val="24"/>
          <w:szCs w:val="24"/>
          <w:lang w:val="pl-PL"/>
        </w:rPr>
        <w:t>,</w:t>
      </w:r>
    </w:p>
    <w:p w14:paraId="40C58EA6" w14:textId="37272150" w:rsidR="0068402F" w:rsidRPr="00627E6F" w:rsidRDefault="00700C3E" w:rsidP="0068402F">
      <w:pPr>
        <w:pStyle w:val="Akapitzlist"/>
        <w:numPr>
          <w:ilvl w:val="0"/>
          <w:numId w:val="11"/>
        </w:numPr>
        <w:spacing w:before="60" w:after="6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pl-PL"/>
        </w:rPr>
        <w:t>niepublicznych zakładów opieki zdrowotnej.</w:t>
      </w:r>
      <w:r w:rsidR="0068402F" w:rsidRPr="00627E6F">
        <w:rPr>
          <w:rFonts w:ascii="Arial" w:hAnsi="Arial" w:cs="Arial"/>
          <w:sz w:val="24"/>
          <w:szCs w:val="24"/>
        </w:rPr>
        <w:t xml:space="preserve"> </w:t>
      </w:r>
    </w:p>
    <w:p w14:paraId="74FA4FF8" w14:textId="77777777" w:rsidR="00CD3BC5" w:rsidRPr="00CD3BC5" w:rsidRDefault="00CD3BC5" w:rsidP="00CD3BC5">
      <w:pPr>
        <w:spacing w:after="0"/>
        <w:rPr>
          <w:rFonts w:ascii="Arial" w:hAnsi="Arial" w:cs="Arial"/>
          <w:color w:val="000000"/>
          <w:sz w:val="24"/>
          <w:szCs w:val="24"/>
          <w:highlight w:val="yellow"/>
        </w:rPr>
      </w:pPr>
    </w:p>
    <w:p w14:paraId="2F0AE27F" w14:textId="18ED7EB1" w:rsidR="003449D0" w:rsidRDefault="00DF43B9" w:rsidP="001B6643">
      <w:pPr>
        <w:spacing w:after="0" w:line="240" w:lineRule="auto"/>
      </w:pPr>
      <w:r w:rsidRPr="00297C22">
        <w:rPr>
          <w:rFonts w:ascii="Arial" w:hAnsi="Arial" w:cs="Arial"/>
          <w:color w:val="000000"/>
          <w:sz w:val="24"/>
          <w:szCs w:val="24"/>
        </w:rPr>
        <w:lastRenderedPageBreak/>
        <w:t xml:space="preserve">Zakres wsparcia </w:t>
      </w:r>
      <w:r w:rsidR="00297C22" w:rsidRPr="00297C22">
        <w:rPr>
          <w:rFonts w:ascii="Arial" w:hAnsi="Arial" w:cs="Arial"/>
          <w:color w:val="000000"/>
          <w:sz w:val="24"/>
          <w:szCs w:val="24"/>
        </w:rPr>
        <w:t xml:space="preserve">to rozwój ambulatoryjnej opieki specjalistycznej lub leczenia jednego dnia </w:t>
      </w:r>
      <w:r w:rsidR="00297C22" w:rsidRPr="00297C22">
        <w:rPr>
          <w:rFonts w:ascii="Arial" w:hAnsi="Arial" w:cs="Arial"/>
          <w:sz w:val="24"/>
          <w:szCs w:val="24"/>
        </w:rPr>
        <w:t>w celu rozwoju opieki koordynowanej, stopniowego odwracania piramidy świadczeń oraz poprawy dostępności i jakości świadczeń</w:t>
      </w:r>
      <w:r w:rsidR="00297C22">
        <w:t>.</w:t>
      </w:r>
    </w:p>
    <w:p w14:paraId="6A221D25" w14:textId="502762DD" w:rsidR="00700C3E" w:rsidRDefault="00700C3E" w:rsidP="001B6643">
      <w:pPr>
        <w:spacing w:after="0" w:line="240" w:lineRule="auto"/>
      </w:pPr>
    </w:p>
    <w:p w14:paraId="1208A47C" w14:textId="77777777" w:rsidR="00700C3E" w:rsidRPr="00794C9C" w:rsidRDefault="00700C3E" w:rsidP="001B6643">
      <w:pPr>
        <w:spacing w:after="0" w:line="240" w:lineRule="auto"/>
      </w:pPr>
    </w:p>
    <w:p w14:paraId="345F8DE6" w14:textId="2E17A651" w:rsidR="005172B5" w:rsidRPr="00377FFD" w:rsidRDefault="00EB5D94" w:rsidP="007A0DA5">
      <w:pPr>
        <w:tabs>
          <w:tab w:val="left" w:pos="4253"/>
        </w:tabs>
        <w:jc w:val="both"/>
        <w:rPr>
          <w:rFonts w:ascii="Arial" w:hAnsi="Arial" w:cs="Arial"/>
          <w:sz w:val="24"/>
          <w:szCs w:val="24"/>
        </w:rPr>
      </w:pPr>
      <w:r w:rsidRPr="00377FFD">
        <w:rPr>
          <w:rFonts w:ascii="Arial" w:hAnsi="Arial" w:cs="Arial"/>
          <w:b/>
          <w:sz w:val="24"/>
          <w:szCs w:val="24"/>
        </w:rPr>
        <w:t xml:space="preserve">A. </w:t>
      </w:r>
      <w:r w:rsidR="007257F1" w:rsidRPr="00377FFD">
        <w:rPr>
          <w:rFonts w:ascii="Arial" w:hAnsi="Arial" w:cs="Arial"/>
          <w:b/>
          <w:sz w:val="24"/>
          <w:szCs w:val="24"/>
        </w:rPr>
        <w:t>KRYTERIA FORMALNE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2978"/>
        <w:gridCol w:w="7199"/>
        <w:gridCol w:w="3260"/>
      </w:tblGrid>
      <w:tr w:rsidR="003C40D0" w:rsidRPr="00377FFD" w14:paraId="177A6179" w14:textId="77777777" w:rsidTr="00DB1502">
        <w:tc>
          <w:tcPr>
            <w:tcW w:w="988" w:type="dxa"/>
            <w:shd w:val="clear" w:color="auto" w:fill="E7E6E6"/>
            <w:vAlign w:val="center"/>
          </w:tcPr>
          <w:p w14:paraId="50D36F32" w14:textId="77777777" w:rsidR="003C40D0" w:rsidRPr="00377FFD" w:rsidRDefault="003C40D0" w:rsidP="002F05D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26562839"/>
            <w:r w:rsidRPr="00377FFD">
              <w:rPr>
                <w:rFonts w:ascii="Arial" w:hAnsi="Arial" w:cs="Arial"/>
                <w:b/>
                <w:sz w:val="24"/>
                <w:szCs w:val="24"/>
              </w:rPr>
              <w:t xml:space="preserve">Numer </w:t>
            </w:r>
          </w:p>
        </w:tc>
        <w:tc>
          <w:tcPr>
            <w:tcW w:w="2978" w:type="dxa"/>
            <w:shd w:val="clear" w:color="auto" w:fill="E7E6E6"/>
            <w:vAlign w:val="center"/>
          </w:tcPr>
          <w:p w14:paraId="5A5DA54F" w14:textId="77777777" w:rsidR="003C40D0" w:rsidRPr="00377FFD" w:rsidRDefault="003C40D0" w:rsidP="002F05D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77FFD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7199" w:type="dxa"/>
            <w:shd w:val="clear" w:color="auto" w:fill="E7E6E6"/>
            <w:vAlign w:val="center"/>
          </w:tcPr>
          <w:p w14:paraId="559BA0DD" w14:textId="77777777" w:rsidR="003C40D0" w:rsidRPr="00377FFD" w:rsidRDefault="003C40D0" w:rsidP="00B81D0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77FFD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260" w:type="dxa"/>
            <w:shd w:val="clear" w:color="auto" w:fill="E7E6E6"/>
            <w:vAlign w:val="center"/>
          </w:tcPr>
          <w:p w14:paraId="4E771DF8" w14:textId="77777777" w:rsidR="003C40D0" w:rsidRPr="00377FFD" w:rsidRDefault="003C40D0" w:rsidP="004B32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77FFD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4AC58B36" w14:textId="77777777" w:rsidR="003C40D0" w:rsidRPr="00377FFD" w:rsidRDefault="003C40D0" w:rsidP="004B32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77FFD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0"/>
      <w:tr w:rsidR="007857C3" w:rsidRPr="00377FFD" w14:paraId="7E57D17D" w14:textId="77777777" w:rsidTr="00DB1502">
        <w:trPr>
          <w:trHeight w:val="708"/>
        </w:trPr>
        <w:tc>
          <w:tcPr>
            <w:tcW w:w="988" w:type="dxa"/>
            <w:vAlign w:val="center"/>
          </w:tcPr>
          <w:p w14:paraId="4CFA240A" w14:textId="77777777" w:rsidR="003C40D0" w:rsidRPr="00377FFD" w:rsidRDefault="003C40D0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978" w:type="dxa"/>
            <w:vAlign w:val="center"/>
          </w:tcPr>
          <w:p w14:paraId="33457F9B" w14:textId="77777777" w:rsidR="003C40D0" w:rsidRPr="00377FFD" w:rsidRDefault="003C40D0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7199" w:type="dxa"/>
          </w:tcPr>
          <w:p w14:paraId="0C3D2D56" w14:textId="77777777" w:rsidR="003C40D0" w:rsidRPr="00377FFD" w:rsidRDefault="003C40D0" w:rsidP="003C40D0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377FFD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2200EF6C" w14:textId="77777777" w:rsidR="003C40D0" w:rsidRPr="00377FFD" w:rsidRDefault="003C40D0">
            <w:pPr>
              <w:numPr>
                <w:ilvl w:val="0"/>
                <w:numId w:val="7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377FFD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18EDB809" w14:textId="3BB36A9C" w:rsidR="003C40D0" w:rsidRPr="00377FFD" w:rsidRDefault="003C40D0">
            <w:pPr>
              <w:numPr>
                <w:ilvl w:val="0"/>
                <w:numId w:val="7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377FFD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</w:t>
            </w:r>
            <w:r w:rsidR="001250CF" w:rsidRPr="00377FFD">
              <w:rPr>
                <w:rFonts w:ascii="Arial" w:hAnsi="Arial" w:cs="Arial"/>
                <w:bCs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bCs/>
                <w:sz w:val="24"/>
                <w:szCs w:val="24"/>
              </w:rPr>
              <w:t>wniosku;</w:t>
            </w:r>
          </w:p>
          <w:p w14:paraId="081F1DF1" w14:textId="6B65D9F7" w:rsidR="00693B88" w:rsidRPr="00512B78" w:rsidRDefault="00693B88">
            <w:pPr>
              <w:numPr>
                <w:ilvl w:val="0"/>
                <w:numId w:val="7"/>
              </w:numPr>
              <w:spacing w:before="60" w:after="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512B78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wszystkie załączniki zostały podpisane zgodnie ze sposobem wskazanym w Regulaminie wyboru projektów</w:t>
            </w:r>
            <w:r w:rsidRPr="00512B78"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  <w:p w14:paraId="62F06962" w14:textId="77777777" w:rsidR="003C40D0" w:rsidRPr="00377FFD" w:rsidRDefault="003C40D0" w:rsidP="003C40D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C541D93" w14:textId="77777777" w:rsidR="00130AFA" w:rsidRPr="00377FFD" w:rsidRDefault="00130AFA" w:rsidP="003C40D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C07AE71" w14:textId="21FF6CCB" w:rsidR="003C40D0" w:rsidRPr="00377FFD" w:rsidRDefault="003C40D0" w:rsidP="003C40D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1250CF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0DBBF6BA" w14:textId="77777777" w:rsidR="003C40D0" w:rsidRPr="00377FFD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377FFD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EF4F098" w14:textId="77777777" w:rsidR="003C40D0" w:rsidRPr="00377FFD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5BEEBCF" w14:textId="77777777" w:rsidR="003C40D0" w:rsidRPr="00377FFD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8692FF3" w14:textId="77777777" w:rsidR="003C40D0" w:rsidRPr="00377FFD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6616F9E" w14:textId="47EF8D46" w:rsidR="003C40D0" w:rsidRPr="00377FFD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6E65BAC" w14:textId="06597CA7" w:rsidR="003C40D0" w:rsidRPr="00377FFD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857C3" w:rsidRPr="00377FFD" w14:paraId="62B630A6" w14:textId="77777777" w:rsidTr="00DB1502">
        <w:trPr>
          <w:trHeight w:val="708"/>
        </w:trPr>
        <w:tc>
          <w:tcPr>
            <w:tcW w:w="988" w:type="dxa"/>
            <w:vAlign w:val="center"/>
          </w:tcPr>
          <w:p w14:paraId="0A0C99EE" w14:textId="77777777" w:rsidR="003C40D0" w:rsidRPr="00377FFD" w:rsidRDefault="003C40D0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A.2</w:t>
            </w:r>
          </w:p>
        </w:tc>
        <w:tc>
          <w:tcPr>
            <w:tcW w:w="2978" w:type="dxa"/>
            <w:vAlign w:val="center"/>
          </w:tcPr>
          <w:p w14:paraId="2079FA22" w14:textId="317BF914" w:rsidR="003C40D0" w:rsidRPr="00377FFD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Wykluczenia przedmiotowe</w:t>
            </w:r>
            <w:r w:rsidR="00424E6D" w:rsidRPr="00377FFD">
              <w:rPr>
                <w:rFonts w:ascii="Arial" w:hAnsi="Arial" w:cs="Arial"/>
                <w:sz w:val="24"/>
                <w:szCs w:val="24"/>
              </w:rPr>
              <w:t xml:space="preserve"> i</w:t>
            </w:r>
            <w:r w:rsidR="001250CF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="00424E6D" w:rsidRPr="00377FFD">
              <w:rPr>
                <w:rFonts w:ascii="Arial" w:hAnsi="Arial" w:cs="Arial"/>
                <w:sz w:val="24"/>
                <w:szCs w:val="24"/>
              </w:rPr>
              <w:t>podmiotowe</w:t>
            </w:r>
          </w:p>
        </w:tc>
        <w:tc>
          <w:tcPr>
            <w:tcW w:w="7199" w:type="dxa"/>
          </w:tcPr>
          <w:p w14:paraId="027DA673" w14:textId="5F2EE1C4" w:rsidR="003C40D0" w:rsidRPr="00377FFD" w:rsidRDefault="003C40D0" w:rsidP="003C40D0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377FFD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</w:t>
            </w:r>
            <w:r w:rsidR="00424E6D" w:rsidRPr="00377FFD">
              <w:rPr>
                <w:rFonts w:ascii="Arial" w:hAnsi="Arial" w:cs="Arial"/>
                <w:bCs/>
                <w:sz w:val="24"/>
                <w:szCs w:val="24"/>
              </w:rPr>
              <w:t xml:space="preserve"> i podmiotowe (dotyczące wnioskodawców</w:t>
            </w:r>
            <w:r w:rsidR="007E443F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 w:rsidR="00424E6D" w:rsidRPr="00377FFD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Pr="00377FFD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Pr="00377FFD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296730D1" w14:textId="77777777" w:rsidR="003C40D0" w:rsidRPr="00377FFD" w:rsidRDefault="003C40D0" w:rsidP="003C40D0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377FFD">
              <w:rPr>
                <w:rFonts w:ascii="Arial" w:hAnsi="Arial" w:cs="Arial"/>
                <w:bCs/>
                <w:sz w:val="24"/>
                <w:szCs w:val="24"/>
              </w:rPr>
              <w:t>Oceniamy, czy:</w:t>
            </w:r>
          </w:p>
          <w:p w14:paraId="76C88DC1" w14:textId="43089F22" w:rsidR="00DC01E9" w:rsidRPr="00377FFD" w:rsidRDefault="003C40D0" w:rsidP="001D1BC9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przedmiot realizacji projektu nie dotyczy rodzajów działalności wykluczonych z możliwości uzyskania pomocy finansowej, o</w:t>
            </w:r>
            <w:r w:rsidR="001250CF" w:rsidRPr="00377FFD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  <w:lang w:val="pl-PL"/>
              </w:rPr>
              <w:t>których mowa:</w:t>
            </w:r>
          </w:p>
          <w:p w14:paraId="06F30F11" w14:textId="2B8DA20A" w:rsidR="00DC01E9" w:rsidRPr="00377FFD" w:rsidRDefault="00DC01E9" w:rsidP="001D1BC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w art. 7 ust. 1 rozporządzenia nr 2021/1058</w:t>
            </w:r>
            <w:r w:rsidR="006C74AB" w:rsidRPr="00377FFD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="006C74AB" w:rsidRPr="00377FFD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Rozporządzenie Parlamentu Europejskiego i Rady (UE) 2021/1058 z dnia 24 czerwca 2021 r. w sprawie Europejskiego Funduszu Rozwoju Regionalnego i Funduszu Spójności (Dz. U. UE. L. z 2021 r. Nr 231, str.</w:t>
            </w:r>
            <w:r w:rsidR="001250CF" w:rsidRPr="00377FFD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 </w:t>
            </w:r>
            <w:r w:rsidR="006C74AB" w:rsidRPr="00377FFD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60 z </w:t>
            </w:r>
            <w:proofErr w:type="spellStart"/>
            <w:r w:rsidR="006C74AB" w:rsidRPr="00377FFD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późn</w:t>
            </w:r>
            <w:proofErr w:type="spellEnd"/>
            <w:r w:rsidR="006C74AB" w:rsidRPr="00377FFD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. zm.);</w:t>
            </w:r>
          </w:p>
          <w:p w14:paraId="3595ACA9" w14:textId="3A00723C" w:rsidR="003C40D0" w:rsidRPr="00377FFD" w:rsidRDefault="003C40D0" w:rsidP="001D1BC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w art. 1 Rozporządzenia Komisji (UE) Nr 651/2014 z dnia 17 czerwca 2014 r. uznającego niektóre rodzaje pomocy za zgodne z rynkiem wewnętrznym w zastosowaniu art. 107 i 108 Traktatu) (Dz. Urz. UE L 187 z 26.06.2014 z</w:t>
            </w:r>
            <w:r w:rsidR="001250CF" w:rsidRPr="00377FFD">
              <w:rPr>
                <w:rFonts w:ascii="Arial" w:hAnsi="Arial" w:cs="Arial"/>
                <w:sz w:val="24"/>
                <w:szCs w:val="24"/>
              </w:rPr>
              <w:t> </w:t>
            </w:r>
            <w:proofErr w:type="spellStart"/>
            <w:r w:rsidRPr="00377FFD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377FFD">
              <w:rPr>
                <w:rFonts w:ascii="Arial" w:hAnsi="Arial" w:cs="Arial"/>
                <w:sz w:val="24"/>
                <w:szCs w:val="24"/>
              </w:rPr>
              <w:t>. zm.)</w:t>
            </w:r>
            <w:r w:rsidR="006C74AB" w:rsidRPr="00377FFD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921193B" w14:textId="77777777" w:rsidR="002A5EB8" w:rsidRPr="002A5EB8" w:rsidRDefault="002A5EB8" w:rsidP="001D1BC9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2A5EB8">
              <w:rPr>
                <w:rFonts w:ascii="Arial" w:hAnsi="Arial" w:cs="Arial"/>
                <w:sz w:val="24"/>
                <w:szCs w:val="24"/>
                <w:lang w:val="pl-PL"/>
              </w:rPr>
              <w:t xml:space="preserve">w art. 1 rozporządzenia nr 2023/2831 (Rozporządzenie Komisji (UE) 2023/2831 z dnia 13 grudnia 2023 r. w sprawie stosowania art. 107 i 108 Traktatu o funkcjonowaniu Unii Europejskiej do pomocy de </w:t>
            </w:r>
            <w:proofErr w:type="spellStart"/>
            <w:r w:rsidRPr="002A5EB8">
              <w:rPr>
                <w:rFonts w:ascii="Arial" w:hAnsi="Arial" w:cs="Arial"/>
                <w:sz w:val="24"/>
                <w:szCs w:val="24"/>
                <w:lang w:val="pl-PL"/>
              </w:rPr>
              <w:t>minimis</w:t>
            </w:r>
            <w:proofErr w:type="spellEnd"/>
            <w:r w:rsidRPr="002A5EB8">
              <w:rPr>
                <w:rFonts w:ascii="Arial" w:hAnsi="Arial" w:cs="Arial"/>
                <w:sz w:val="24"/>
                <w:szCs w:val="24"/>
                <w:lang w:val="pl-PL"/>
              </w:rPr>
              <w:t xml:space="preserve"> (Dz. U. UE. L. z 2023 r. poz. 2831).</w:t>
            </w:r>
          </w:p>
          <w:p w14:paraId="04DB05BF" w14:textId="71EC0DC5" w:rsidR="003C40D0" w:rsidRPr="00377FFD" w:rsidRDefault="003C40D0" w:rsidP="001D1BC9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377FFD">
              <w:rPr>
                <w:rFonts w:ascii="Arial" w:hAnsi="Arial" w:cs="Arial"/>
                <w:sz w:val="24"/>
                <w:szCs w:val="24"/>
                <w:lang w:val="pl-PL"/>
              </w:rPr>
              <w:t>wnioskodawca nie rozpoczął realizacji projektu przed dniem złożenia wniosku o dofinansowanie projektu lub złożył oświadczenie, że realizując projekt przed dniem złożenia wniosku o dofinansowanie projektu przestrzegał obowiązujących przepisów prawa dotyczących danego projektu, zgodnie z art. 73 ust. 2 lit. f) rozporządzenia nr</w:t>
            </w:r>
            <w:r w:rsidR="001250CF" w:rsidRPr="00377FFD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  <w:lang w:val="pl-PL"/>
              </w:rPr>
              <w:t>2021/1060</w:t>
            </w:r>
            <w:r w:rsidR="006A74D7" w:rsidRPr="00377FFD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617820A4" w14:textId="707F4723" w:rsidR="006A74D7" w:rsidRPr="00377FFD" w:rsidRDefault="006A74D7" w:rsidP="006A74D7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377FFD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projekt nie został fizycznie ukończony lub w pełni wdrożony przed złożeniem wniosku o dofinansowanie projektu zgodnie z</w:t>
            </w:r>
            <w:r w:rsidR="001250CF" w:rsidRPr="00377FFD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  <w:lang w:val="pl-PL"/>
              </w:rPr>
              <w:t>art. 63 ust. 6 rozporządzenia nr 2021/1060</w:t>
            </w:r>
            <w:r w:rsidRPr="00377FFD">
              <w:rPr>
                <w:rFonts w:ascii="Arial" w:hAnsi="Arial" w:cs="Arial"/>
                <w:sz w:val="24"/>
                <w:szCs w:val="24"/>
                <w:vertAlign w:val="superscript"/>
                <w:lang w:val="pl-PL"/>
              </w:rPr>
              <w:footnoteReference w:id="3"/>
            </w:r>
            <w:r w:rsidR="00424E6D" w:rsidRPr="00377FFD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47D37115" w14:textId="6675FB1F" w:rsidR="00424E6D" w:rsidRPr="00377FFD" w:rsidRDefault="00424E6D" w:rsidP="00424E6D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377FFD">
              <w:rPr>
                <w:rFonts w:ascii="Arial" w:hAnsi="Arial" w:cs="Arial"/>
                <w:sz w:val="24"/>
                <w:szCs w:val="24"/>
                <w:lang w:val="pl-PL"/>
              </w:rPr>
              <w:t>dany podmiot nie jest przedsiębiorstwem w trudnej sytuacji w</w:t>
            </w:r>
            <w:r w:rsidR="001250CF" w:rsidRPr="00377FFD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  <w:lang w:val="pl-PL"/>
              </w:rPr>
              <w:t>rozumieniu pkt. 24 Wytycznych dotyczących pomocy państwa na ratowanie i restrukturyzację przedsiębiorstw niefinansowych znajdujących się w trudnej sytuacji (Dz. Urz. UE C 249/1 z 31.07.2014 r.).</w:t>
            </w:r>
          </w:p>
          <w:p w14:paraId="58890C84" w14:textId="77777777" w:rsidR="003C40D0" w:rsidRPr="00377FFD" w:rsidRDefault="003C40D0" w:rsidP="003C40D0">
            <w:pPr>
              <w:spacing w:after="0" w:line="240" w:lineRule="auto"/>
              <w:ind w:left="247"/>
              <w:rPr>
                <w:rFonts w:ascii="Arial" w:hAnsi="Arial" w:cs="Arial"/>
                <w:sz w:val="24"/>
                <w:szCs w:val="24"/>
              </w:rPr>
            </w:pPr>
          </w:p>
          <w:p w14:paraId="76E01E32" w14:textId="4D0A8058" w:rsidR="003C40D0" w:rsidRPr="00377FFD" w:rsidRDefault="003C40D0" w:rsidP="001250C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1250CF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0EF35443" w14:textId="77777777" w:rsidR="003C40D0" w:rsidRPr="00377FFD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lastRenderedPageBreak/>
              <w:t>TAK/NI</w:t>
            </w:r>
            <w:r w:rsidR="00ED795A" w:rsidRPr="00377FFD">
              <w:rPr>
                <w:rFonts w:ascii="Arial" w:hAnsi="Arial" w:cs="Arial"/>
                <w:sz w:val="24"/>
                <w:szCs w:val="24"/>
              </w:rPr>
              <w:t>E</w:t>
            </w:r>
            <w:r w:rsidRPr="00377FFD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7F437A1" w14:textId="77777777" w:rsidR="003C40D0" w:rsidRPr="00377FFD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F06D22F" w14:textId="77777777" w:rsidR="003C40D0" w:rsidRPr="00377FFD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23BA45D8" w14:textId="77777777" w:rsidR="003C40D0" w:rsidRPr="00377FFD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C16311B" w14:textId="77777777" w:rsidR="003C40D0" w:rsidRPr="00377FFD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ED795A" w:rsidRPr="00377FFD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A66B725" w14:textId="77777777" w:rsidR="003C40D0" w:rsidRPr="00377FFD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18CD438" w14:textId="320FD940" w:rsidR="003C40D0" w:rsidRPr="00377FFD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040AA" w:rsidRPr="00377FFD" w14:paraId="2B0822E5" w14:textId="77777777" w:rsidTr="00DB1502">
        <w:trPr>
          <w:trHeight w:val="708"/>
        </w:trPr>
        <w:tc>
          <w:tcPr>
            <w:tcW w:w="988" w:type="dxa"/>
            <w:vAlign w:val="center"/>
          </w:tcPr>
          <w:p w14:paraId="02753503" w14:textId="77777777" w:rsidR="003040AA" w:rsidRPr="00377FFD" w:rsidRDefault="003040AA" w:rsidP="003040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lastRenderedPageBreak/>
              <w:t>A.3</w:t>
            </w:r>
          </w:p>
        </w:tc>
        <w:tc>
          <w:tcPr>
            <w:tcW w:w="2978" w:type="dxa"/>
            <w:vAlign w:val="center"/>
          </w:tcPr>
          <w:p w14:paraId="657F6C5C" w14:textId="77777777" w:rsidR="003040AA" w:rsidRPr="00377FFD" w:rsidRDefault="003040AA" w:rsidP="003040AA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Klauzula antydyskryminacyjna</w:t>
            </w:r>
            <w:r w:rsidRPr="00377FFD">
              <w:rPr>
                <w:rFonts w:ascii="Arial" w:hAnsi="Arial" w:cs="Arial"/>
                <w:sz w:val="24"/>
                <w:szCs w:val="24"/>
              </w:rPr>
              <w:br/>
              <w:t xml:space="preserve">(dotyczy </w:t>
            </w:r>
            <w:proofErr w:type="spellStart"/>
            <w:r w:rsidRPr="00377FFD">
              <w:rPr>
                <w:rFonts w:ascii="Arial" w:hAnsi="Arial" w:cs="Arial"/>
                <w:sz w:val="24"/>
                <w:szCs w:val="24"/>
              </w:rPr>
              <w:t>jst</w:t>
            </w:r>
            <w:proofErr w:type="spellEnd"/>
            <w:r w:rsidRPr="00377FFD">
              <w:rPr>
                <w:rFonts w:ascii="Arial" w:hAnsi="Arial" w:cs="Arial"/>
                <w:sz w:val="24"/>
                <w:szCs w:val="24"/>
              </w:rPr>
              <w:t>)</w:t>
            </w:r>
          </w:p>
          <w:p w14:paraId="646CEF12" w14:textId="77777777" w:rsidR="003040AA" w:rsidRPr="00377FFD" w:rsidRDefault="003040AA" w:rsidP="003040AA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99" w:type="dxa"/>
          </w:tcPr>
          <w:p w14:paraId="60539769" w14:textId="115BFD5A" w:rsidR="003040AA" w:rsidRPr="00377FFD" w:rsidRDefault="003040AA" w:rsidP="003040A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W przypadku, gdy wnioskodawcą jest jednostka samorządu terytorialnego (lub podmiot przez nią kontrolowany lub od niej zależny) w kryterium sprawdzimy, czy przestrzega ona przepisów antydyskryminacyjnych, o których mowa w art. 9 ust. 3</w:t>
            </w:r>
            <w:r w:rsidR="001250CF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rozporządzenia nr 2021/1060.</w:t>
            </w:r>
          </w:p>
          <w:p w14:paraId="01E47ABA" w14:textId="77777777" w:rsidR="003040AA" w:rsidRPr="00377FFD" w:rsidRDefault="003040AA" w:rsidP="003040A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3544F468" w14:textId="7EEF7F92" w:rsidR="003040AA" w:rsidRPr="00377FFD" w:rsidRDefault="003040AA" w:rsidP="003040AA">
            <w:pPr>
              <w:spacing w:before="60" w:after="0" w:line="240" w:lineRule="auto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lastRenderedPageBreak/>
              <w:t>W przypadku, gdy JST przyjęła dyskryminujące akty prawa miejscowego, sprzeczne z zasadami, o których mowa w art. 9</w:t>
            </w:r>
            <w:r w:rsidR="001250CF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ust. 3 rozporządzenia nr 2021/1060, a następnie podjęła skuteczne działania naprawcze kryterium uznaje się za spełnione. Podjęte działania naprawcze powinny być opisane we</w:t>
            </w:r>
            <w:r w:rsidR="001250CF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kern w:val="2"/>
                <w:sz w:val="24"/>
                <w:szCs w:val="24"/>
              </w:rPr>
              <w:t>wniosku o</w:t>
            </w:r>
            <w:r w:rsidR="00377FFD" w:rsidRPr="00377FFD">
              <w:rPr>
                <w:rFonts w:ascii="Arial" w:hAnsi="Arial" w:cs="Arial"/>
                <w:kern w:val="2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kern w:val="2"/>
                <w:sz w:val="24"/>
                <w:szCs w:val="24"/>
              </w:rPr>
              <w:t>dofinansowanie.</w:t>
            </w:r>
          </w:p>
          <w:p w14:paraId="2BD145A6" w14:textId="79BE74C5" w:rsidR="00954AC4" w:rsidRPr="00377FFD" w:rsidRDefault="003040AA" w:rsidP="003040A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Kryterium weryfikowane jest m.in. w oparciu o oświadczenie wnioskodawcy</w:t>
            </w:r>
            <w:r w:rsidR="007B09FD" w:rsidRPr="00377FFD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Pr="00377FFD">
              <w:rPr>
                <w:rFonts w:ascii="Arial" w:hAnsi="Arial" w:cs="Arial"/>
                <w:sz w:val="24"/>
                <w:szCs w:val="24"/>
              </w:rPr>
              <w:t xml:space="preserve">, zawarte we wniosku o dofinansowanie projektu, o braku obowiązywania na terenie jednostki samorządu terytorialnego dyskryminujących aktów prawa miejscowego oraz w oparciu o </w:t>
            </w:r>
            <w:r w:rsidR="00586089">
              <w:rPr>
                <w:rFonts w:ascii="Arial" w:hAnsi="Arial" w:cs="Arial"/>
                <w:sz w:val="24"/>
                <w:szCs w:val="24"/>
              </w:rPr>
              <w:t xml:space="preserve">informacje znajdujące się na stronie internetowej  </w:t>
            </w:r>
            <w:r w:rsidRPr="00377FFD">
              <w:rPr>
                <w:rFonts w:ascii="Arial" w:hAnsi="Arial" w:cs="Arial"/>
                <w:sz w:val="24"/>
                <w:szCs w:val="24"/>
              </w:rPr>
              <w:t>Rzecznika Praw Obywatelskich (RPO)</w:t>
            </w:r>
            <w:r w:rsidR="00586089">
              <w:rPr>
                <w:rFonts w:ascii="Arial" w:hAnsi="Arial" w:cs="Arial"/>
                <w:sz w:val="24"/>
                <w:szCs w:val="24"/>
              </w:rPr>
              <w:t xml:space="preserve"> dotyczące</w:t>
            </w:r>
            <w:r w:rsidRPr="00377FFD">
              <w:rPr>
                <w:rFonts w:ascii="Arial" w:hAnsi="Arial" w:cs="Arial"/>
                <w:sz w:val="24"/>
                <w:szCs w:val="24"/>
              </w:rPr>
              <w:t xml:space="preserve"> JST, które ustanowiły obowiązujące i uznane przez RPO za dyskryminujące akty prawa miejscowego (aktualn</w:t>
            </w:r>
            <w:r w:rsidR="00586089">
              <w:rPr>
                <w:rFonts w:ascii="Arial" w:hAnsi="Arial" w:cs="Arial"/>
                <w:sz w:val="24"/>
                <w:szCs w:val="24"/>
              </w:rPr>
              <w:t>e</w:t>
            </w:r>
            <w:r w:rsidRPr="00377FFD">
              <w:rPr>
                <w:rFonts w:ascii="Arial" w:hAnsi="Arial" w:cs="Arial"/>
                <w:sz w:val="24"/>
                <w:szCs w:val="24"/>
              </w:rPr>
              <w:t xml:space="preserve"> na dzień zakończenia naboru).</w:t>
            </w:r>
          </w:p>
        </w:tc>
        <w:tc>
          <w:tcPr>
            <w:tcW w:w="3260" w:type="dxa"/>
          </w:tcPr>
          <w:p w14:paraId="33E9C6B3" w14:textId="77777777" w:rsidR="003040AA" w:rsidRPr="00377FFD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  <w:r w:rsidRPr="00377FFD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A789493" w14:textId="77777777" w:rsidR="003040AA" w:rsidRPr="00377FFD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EE8932E" w14:textId="77777777" w:rsidR="003040AA" w:rsidRPr="00377FFD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B634C5C" w14:textId="77777777" w:rsidR="003040AA" w:rsidRPr="00377FFD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B7560FA" w14:textId="77777777" w:rsidR="003040AA" w:rsidRPr="00377FFD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</w:t>
            </w:r>
            <w:r w:rsidRPr="00377FFD">
              <w:rPr>
                <w:rFonts w:ascii="Arial" w:hAnsi="Arial" w:cs="Arial"/>
                <w:sz w:val="24"/>
                <w:szCs w:val="24"/>
              </w:rPr>
              <w:lastRenderedPageBreak/>
              <w:t xml:space="preserve">logiczna: „TAK” lub „NIE DOTYCZY”). </w:t>
            </w:r>
          </w:p>
          <w:p w14:paraId="411644E4" w14:textId="77777777" w:rsidR="003040AA" w:rsidRPr="00377FFD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3B53D94" w14:textId="250E4A23" w:rsidR="003040AA" w:rsidRPr="00377FFD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040AA" w:rsidRPr="00377FFD" w14:paraId="7C270953" w14:textId="77777777" w:rsidTr="00DB1502">
        <w:trPr>
          <w:trHeight w:val="1134"/>
        </w:trPr>
        <w:tc>
          <w:tcPr>
            <w:tcW w:w="988" w:type="dxa"/>
            <w:vAlign w:val="center"/>
          </w:tcPr>
          <w:p w14:paraId="722F73A5" w14:textId="77777777" w:rsidR="003040AA" w:rsidRPr="00377FFD" w:rsidRDefault="003040AA" w:rsidP="003040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lastRenderedPageBreak/>
              <w:t>A.4</w:t>
            </w:r>
          </w:p>
        </w:tc>
        <w:tc>
          <w:tcPr>
            <w:tcW w:w="2978" w:type="dxa"/>
            <w:vAlign w:val="center"/>
          </w:tcPr>
          <w:p w14:paraId="21747395" w14:textId="77777777" w:rsidR="003040AA" w:rsidRPr="00377FFD" w:rsidRDefault="003040AA" w:rsidP="003040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7199" w:type="dxa"/>
          </w:tcPr>
          <w:p w14:paraId="0B82F1AD" w14:textId="2CA7C63D" w:rsidR="003040AA" w:rsidRPr="00377FFD" w:rsidRDefault="003040AA" w:rsidP="003040A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W kryterium sprawdzamy, czy projekt realizowany jest/będzie na</w:t>
            </w:r>
            <w:r w:rsidR="001250CF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terytorium województwa kujawsko-pomorskiego.</w:t>
            </w:r>
          </w:p>
          <w:p w14:paraId="397E2575" w14:textId="77777777" w:rsidR="003040AA" w:rsidRPr="00377FFD" w:rsidRDefault="003040AA" w:rsidP="003040A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A8FBB4B" w14:textId="77777777" w:rsidR="00130AFA" w:rsidRPr="00377FFD" w:rsidRDefault="00130AFA" w:rsidP="003040A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76FC867" w14:textId="0281BAD3" w:rsidR="003040AA" w:rsidRPr="00377FFD" w:rsidRDefault="003040AA" w:rsidP="003040A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1250CF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  <w:p w14:paraId="5667FB85" w14:textId="77777777" w:rsidR="003040AA" w:rsidRPr="00377FFD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E2910EE" w14:textId="77777777" w:rsidR="003040AA" w:rsidRPr="00377FFD" w:rsidRDefault="003040AA" w:rsidP="003040AA">
            <w:pPr>
              <w:spacing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</w:tcPr>
          <w:p w14:paraId="387B5EB7" w14:textId="77777777" w:rsidR="003040AA" w:rsidRPr="00377FFD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377FFD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FED6DD1" w14:textId="77777777" w:rsidR="003040AA" w:rsidRPr="00377FFD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CBEF770" w14:textId="77777777" w:rsidR="00954AC4" w:rsidRPr="00377FFD" w:rsidRDefault="00954AC4" w:rsidP="00954AC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527622B" w14:textId="77777777" w:rsidR="00954AC4" w:rsidRPr="00377FFD" w:rsidRDefault="00954AC4" w:rsidP="00954AC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2EE0DC7" w14:textId="77777777" w:rsidR="00954AC4" w:rsidRPr="00377FFD" w:rsidRDefault="00954AC4" w:rsidP="00954AC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1932C0A" w14:textId="77777777" w:rsidR="00954AC4" w:rsidRPr="00377FFD" w:rsidRDefault="00954AC4" w:rsidP="00954AC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  <w:p w14:paraId="7B796BBC" w14:textId="303EEB0C" w:rsidR="003040AA" w:rsidRPr="00377FFD" w:rsidRDefault="003040AA" w:rsidP="001250C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228F" w:rsidRPr="00377FFD" w14:paraId="1AFB56C4" w14:textId="77777777" w:rsidTr="00DB1502">
        <w:trPr>
          <w:trHeight w:val="1134"/>
        </w:trPr>
        <w:tc>
          <w:tcPr>
            <w:tcW w:w="988" w:type="dxa"/>
            <w:vAlign w:val="center"/>
          </w:tcPr>
          <w:p w14:paraId="14C3ED20" w14:textId="7489C4EA" w:rsidR="00FB228F" w:rsidRPr="00377FFD" w:rsidRDefault="00FB228F" w:rsidP="00FB228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A.5</w:t>
            </w:r>
          </w:p>
        </w:tc>
        <w:tc>
          <w:tcPr>
            <w:tcW w:w="2978" w:type="dxa"/>
            <w:vAlign w:val="center"/>
          </w:tcPr>
          <w:p w14:paraId="3B6C9EFF" w14:textId="645444D5" w:rsidR="00FB228F" w:rsidRPr="00377FFD" w:rsidRDefault="00FB228F" w:rsidP="00FB228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6407">
              <w:rPr>
                <w:rFonts w:ascii="Arial" w:hAnsi="Arial" w:cs="Arial"/>
                <w:sz w:val="24"/>
                <w:szCs w:val="24"/>
              </w:rPr>
              <w:t>Gotowość techniczna projektu do realizacji</w:t>
            </w:r>
          </w:p>
        </w:tc>
        <w:tc>
          <w:tcPr>
            <w:tcW w:w="7199" w:type="dxa"/>
          </w:tcPr>
          <w:p w14:paraId="3D8C04ED" w14:textId="77777777" w:rsidR="00FB228F" w:rsidRPr="00400F03" w:rsidRDefault="00FB228F" w:rsidP="00FB228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kryterium sprawdzamy, czy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00F03">
              <w:rPr>
                <w:rFonts w:ascii="Arial" w:hAnsi="Arial" w:cs="Arial"/>
                <w:sz w:val="24"/>
                <w:szCs w:val="24"/>
              </w:rPr>
              <w:t>na moment złożenia wniosku o dofinansowanie wnioskodawca posiada prawo do dysponowania gruntami lub obiektami na cele inwestycji, posiada wymaganą dokumentację techniczną i projektową, wymagane prawem decyzje, uzgodnienia i pozwolenia administracyjne.</w:t>
            </w:r>
          </w:p>
          <w:p w14:paraId="3FA5D888" w14:textId="3054F6CD" w:rsidR="00FB228F" w:rsidRPr="00935252" w:rsidRDefault="00FB228F" w:rsidP="00FB228F">
            <w:pPr>
              <w:pStyle w:val="Tekstprzypisudolnego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Jeśli wydane pozwolenie</w:t>
            </w:r>
            <w:r w:rsidRPr="003F2027">
              <w:rPr>
                <w:rFonts w:ascii="Arial" w:hAnsi="Arial" w:cs="Arial"/>
                <w:sz w:val="24"/>
                <w:szCs w:val="24"/>
                <w:lang w:val="pl-PL"/>
              </w:rPr>
              <w:t xml:space="preserve"> zezwalające na realizację inwestycji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np. decyzja o pozwoleniu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na budowę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, 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zezwolenie na realizację inwestycji drogowej) nie jest prawomocne w momencie składania wniosku o </w:t>
            </w:r>
            <w:commentRangeStart w:id="1"/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dofinansowanie, </w:t>
            </w:r>
            <w:ins w:id="2" w:author="Monika Stegent" w:date="2024-10-03T13:09:00Z" w16du:dateUtc="2024-10-03T11:09:00Z">
              <w:r w:rsidR="000438C9">
                <w:rPr>
                  <w:rFonts w:ascii="Arial" w:hAnsi="Arial" w:cs="Arial"/>
                  <w:sz w:val="24"/>
                  <w:szCs w:val="24"/>
                  <w:lang w:val="pl-PL"/>
                </w:rPr>
                <w:t xml:space="preserve">należy </w:t>
              </w:r>
            </w:ins>
            <w:del w:id="3" w:author="Monika Stegent" w:date="2024-10-03T13:09:00Z" w16du:dateUtc="2024-10-03T11:09:00Z">
              <w:r w:rsidRPr="00935252" w:rsidDel="000438C9">
                <w:rPr>
                  <w:rFonts w:ascii="Arial" w:hAnsi="Arial" w:cs="Arial"/>
                  <w:sz w:val="24"/>
                  <w:szCs w:val="24"/>
                  <w:lang w:val="pl-PL"/>
                </w:rPr>
                <w:delText xml:space="preserve">trzeba będzie </w:delText>
              </w:r>
            </w:del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przedłożyć </w:t>
            </w:r>
            <w:ins w:id="4" w:author="Monika Stegent" w:date="2024-10-03T13:09:00Z" w16du:dateUtc="2024-10-03T11:09:00Z">
              <w:r w:rsidR="000438C9">
                <w:rPr>
                  <w:rFonts w:ascii="Arial" w:hAnsi="Arial" w:cs="Arial"/>
                  <w:sz w:val="24"/>
                  <w:szCs w:val="24"/>
                  <w:lang w:val="pl-PL"/>
                </w:rPr>
                <w:t>decyzję</w:t>
              </w:r>
            </w:ins>
            <w:ins w:id="5" w:author="Monika Stegent" w:date="2024-10-03T13:10:00Z" w16du:dateUtc="2024-10-03T11:10:00Z">
              <w:r w:rsidR="000438C9">
                <w:rPr>
                  <w:rFonts w:ascii="Arial" w:hAnsi="Arial" w:cs="Arial"/>
                  <w:sz w:val="24"/>
                  <w:szCs w:val="24"/>
                  <w:lang w:val="pl-PL"/>
                </w:rPr>
                <w:t xml:space="preserve"> </w:t>
              </w:r>
            </w:ins>
            <w:r>
              <w:rPr>
                <w:rFonts w:ascii="Arial" w:hAnsi="Arial" w:cs="Arial"/>
                <w:sz w:val="24"/>
                <w:szCs w:val="24"/>
                <w:lang w:val="pl-PL"/>
              </w:rPr>
              <w:t>o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patrzon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ą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klauzulą ostateczności </w:t>
            </w:r>
            <w:del w:id="6" w:author="Monika Stegent" w:date="2024-10-03T13:10:00Z" w16du:dateUtc="2024-10-03T11:10:00Z">
              <w:r w:rsidRPr="00935252" w:rsidDel="000438C9">
                <w:rPr>
                  <w:rFonts w:ascii="Arial" w:hAnsi="Arial" w:cs="Arial"/>
                  <w:sz w:val="24"/>
                  <w:szCs w:val="24"/>
                  <w:lang w:val="pl-PL"/>
                </w:rPr>
                <w:delText>decyz</w:delText>
              </w:r>
              <w:r w:rsidDel="000438C9">
                <w:rPr>
                  <w:rFonts w:ascii="Arial" w:hAnsi="Arial" w:cs="Arial"/>
                  <w:sz w:val="24"/>
                  <w:szCs w:val="24"/>
                  <w:lang w:val="pl-PL"/>
                </w:rPr>
                <w:delText>ję</w:delText>
              </w:r>
              <w:r w:rsidRPr="00935252" w:rsidDel="000438C9">
                <w:rPr>
                  <w:rFonts w:ascii="Arial" w:hAnsi="Arial" w:cs="Arial"/>
                  <w:sz w:val="24"/>
                  <w:szCs w:val="24"/>
                  <w:lang w:val="pl-PL"/>
                </w:rPr>
                <w:delText xml:space="preserve"> </w:delText>
              </w:r>
            </w:del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najpóźniej na etapie podpisania umowy o dofinansowanie projektu.</w:t>
            </w:r>
            <w:commentRangeEnd w:id="1"/>
            <w:r w:rsidR="000438C9">
              <w:rPr>
                <w:rStyle w:val="Odwoaniedokomentarza"/>
              </w:rPr>
              <w:commentReference w:id="1"/>
            </w:r>
          </w:p>
          <w:p w14:paraId="5870AA7A" w14:textId="77777777" w:rsidR="00FB228F" w:rsidRPr="005A20D9" w:rsidRDefault="00FB228F" w:rsidP="00FB228F">
            <w:pPr>
              <w:pStyle w:val="Tekstprzypisudolneg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  <w:p w14:paraId="7548F8B0" w14:textId="77777777" w:rsidR="00FB228F" w:rsidRDefault="00FB228F" w:rsidP="00FB228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Jeśli na </w:t>
            </w:r>
            <w:r w:rsidRPr="003F2027">
              <w:rPr>
                <w:rFonts w:ascii="Arial" w:hAnsi="Arial" w:cs="Arial"/>
                <w:sz w:val="24"/>
                <w:szCs w:val="24"/>
              </w:rPr>
              <w:t>moment złożenia wniosku o dofinansowanie</w:t>
            </w:r>
            <w:r>
              <w:rPr>
                <w:rFonts w:ascii="Arial" w:hAnsi="Arial" w:cs="Arial"/>
                <w:sz w:val="24"/>
                <w:szCs w:val="24"/>
              </w:rPr>
              <w:t xml:space="preserve">, wnioskodawca nie </w:t>
            </w:r>
            <w:r w:rsidRPr="003F2027">
              <w:rPr>
                <w:rFonts w:ascii="Arial" w:hAnsi="Arial" w:cs="Arial"/>
                <w:sz w:val="24"/>
                <w:szCs w:val="24"/>
              </w:rPr>
              <w:t>posiada pozwolenia administracyjnego zezwalającego na realizację inwestycji (np. decyzji o pozwoleniu na budowę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935252">
              <w:rPr>
                <w:rFonts w:ascii="Arial" w:hAnsi="Arial" w:cs="Arial"/>
                <w:sz w:val="24"/>
                <w:szCs w:val="24"/>
              </w:rPr>
              <w:t xml:space="preserve"> zezwoleni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935252">
              <w:rPr>
                <w:rFonts w:ascii="Arial" w:hAnsi="Arial" w:cs="Arial"/>
                <w:sz w:val="24"/>
                <w:szCs w:val="24"/>
              </w:rPr>
              <w:t xml:space="preserve"> na realizację inwestycji drogowej</w:t>
            </w:r>
            <w:commentRangeStart w:id="7"/>
            <w:r w:rsidRPr="003F2027">
              <w:rPr>
                <w:rFonts w:ascii="Arial" w:hAnsi="Arial" w:cs="Arial"/>
                <w:sz w:val="24"/>
                <w:szCs w:val="24"/>
              </w:rPr>
              <w:t>)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commentRangeEnd w:id="7"/>
            <w:r w:rsidR="00613E84">
              <w:rPr>
                <w:rStyle w:val="Odwoaniedokomentarza"/>
                <w:lang w:val="x-none" w:eastAsia="x-none"/>
              </w:rPr>
              <w:commentReference w:id="7"/>
            </w:r>
            <w:r>
              <w:rPr>
                <w:rFonts w:ascii="Arial" w:hAnsi="Arial" w:cs="Arial"/>
                <w:sz w:val="24"/>
                <w:szCs w:val="24"/>
              </w:rPr>
              <w:t>, w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przypadku </w:t>
            </w:r>
            <w:r>
              <w:rPr>
                <w:rFonts w:ascii="Arial" w:hAnsi="Arial" w:cs="Arial"/>
                <w:sz w:val="24"/>
                <w:szCs w:val="24"/>
              </w:rPr>
              <w:t>zatwierdzenia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projektu do dofinansowania zobowiązany będzie dostarczyć wymagane pozwolenie</w:t>
            </w:r>
            <w:r>
              <w:rPr>
                <w:rFonts w:ascii="Arial" w:hAnsi="Arial" w:cs="Arial"/>
                <w:sz w:val="24"/>
                <w:szCs w:val="24"/>
              </w:rPr>
              <w:t xml:space="preserve"> opatrzone klauzulą ostateczności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w terminie </w:t>
            </w:r>
            <w:r>
              <w:rPr>
                <w:rFonts w:ascii="Arial" w:hAnsi="Arial" w:cs="Arial"/>
                <w:sz w:val="24"/>
                <w:szCs w:val="24"/>
              </w:rPr>
              <w:t>wskazanym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w umowie o dofinansowanie projektu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6"/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, jednakże nie później niż 12 </w:t>
            </w:r>
            <w:r w:rsidRPr="0085673C">
              <w:rPr>
                <w:rFonts w:ascii="Arial" w:hAnsi="Arial" w:cs="Arial"/>
                <w:sz w:val="24"/>
                <w:szCs w:val="24"/>
              </w:rPr>
              <w:lastRenderedPageBreak/>
              <w:t>m-</w:t>
            </w:r>
            <w:proofErr w:type="spellStart"/>
            <w:r w:rsidRPr="0085673C">
              <w:rPr>
                <w:rFonts w:ascii="Arial" w:hAnsi="Arial" w:cs="Arial"/>
                <w:sz w:val="24"/>
                <w:szCs w:val="24"/>
              </w:rPr>
              <w:t>cy</w:t>
            </w:r>
            <w:proofErr w:type="spellEnd"/>
            <w:r w:rsidRPr="0085673C">
              <w:rPr>
                <w:rFonts w:ascii="Arial" w:hAnsi="Arial" w:cs="Arial"/>
                <w:sz w:val="24"/>
                <w:szCs w:val="24"/>
              </w:rPr>
              <w:t xml:space="preserve"> od </w:t>
            </w:r>
            <w:r>
              <w:rPr>
                <w:rFonts w:ascii="Arial" w:hAnsi="Arial" w:cs="Arial"/>
                <w:sz w:val="24"/>
                <w:szCs w:val="24"/>
              </w:rPr>
              <w:t>daty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uchwały zarządu województwa o wyborze projektu do dofinansowania</w:t>
            </w:r>
            <w:r w:rsidRPr="0085673C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B796722" w14:textId="77777777" w:rsidR="00FB228F" w:rsidRDefault="00FB228F" w:rsidP="00FB228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B764C1B" w14:textId="77777777" w:rsidR="00FB228F" w:rsidRPr="005526E5" w:rsidRDefault="00FB228F" w:rsidP="00FB228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każdym przypadku pozwolenie</w:t>
            </w:r>
            <w:r w:rsidRPr="00BA50CC">
              <w:rPr>
                <w:rFonts w:ascii="Arial" w:hAnsi="Arial" w:cs="Arial"/>
                <w:sz w:val="24"/>
                <w:szCs w:val="24"/>
              </w:rPr>
              <w:t xml:space="preserve"> nieostateczne posiadające klauzulę natychmiastowej wykonalności należy uznać za </w:t>
            </w:r>
            <w:r>
              <w:rPr>
                <w:rFonts w:ascii="Arial" w:hAnsi="Arial" w:cs="Arial"/>
                <w:sz w:val="24"/>
                <w:szCs w:val="24"/>
              </w:rPr>
              <w:t>po</w:t>
            </w:r>
            <w:r w:rsidRPr="00BA50CC">
              <w:rPr>
                <w:rFonts w:ascii="Arial" w:hAnsi="Arial" w:cs="Arial"/>
                <w:sz w:val="24"/>
                <w:szCs w:val="24"/>
              </w:rPr>
              <w:t>zwolenie spełniające warunki kryterium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4528FF6" w14:textId="77777777" w:rsidR="00FB228F" w:rsidRPr="005526E5" w:rsidRDefault="00FB228F" w:rsidP="00FB228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E699647" w14:textId="77777777" w:rsidR="00FB228F" w:rsidRPr="005526E5" w:rsidRDefault="00FB228F" w:rsidP="00FB228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  <w:p w14:paraId="511C6338" w14:textId="77777777" w:rsidR="00FB228F" w:rsidRPr="00377FFD" w:rsidRDefault="00FB228F" w:rsidP="00FB228F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14:paraId="739AA0C6" w14:textId="77777777" w:rsidR="00FB228F" w:rsidRPr="005526E5" w:rsidRDefault="00FB228F" w:rsidP="00FB228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E16AEB0" w14:textId="77777777" w:rsidR="00FB228F" w:rsidRPr="005526E5" w:rsidRDefault="00FB228F" w:rsidP="00FB228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7385900" w14:textId="77777777" w:rsidR="00FB228F" w:rsidRPr="005526E5" w:rsidRDefault="00FB228F" w:rsidP="00FB228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7BB1E47" w14:textId="77777777" w:rsidR="00FB228F" w:rsidRPr="005526E5" w:rsidRDefault="00FB228F" w:rsidP="00FB228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0857C5D" w14:textId="77777777" w:rsidR="00FB228F" w:rsidRPr="005526E5" w:rsidRDefault="00FB228F" w:rsidP="00FB228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. </w:t>
            </w:r>
          </w:p>
          <w:p w14:paraId="6C00A4D8" w14:textId="77777777" w:rsidR="00FB228F" w:rsidRPr="005526E5" w:rsidRDefault="00FB228F" w:rsidP="00FB228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917393B" w14:textId="20FE8A0E" w:rsidR="00FB228F" w:rsidRPr="00377FFD" w:rsidRDefault="00FB228F" w:rsidP="00FB228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commentRangeStart w:id="10"/>
            <w:del w:id="11" w:author="Monika Stegent" w:date="2024-10-08T08:47:00Z" w16du:dateUtc="2024-10-08T06:47:00Z">
              <w:r w:rsidRPr="005526E5" w:rsidDel="000F53FB">
                <w:rPr>
                  <w:rFonts w:ascii="Arial" w:hAnsi="Arial" w:cs="Arial"/>
                  <w:sz w:val="24"/>
                  <w:szCs w:val="24"/>
                </w:rPr>
                <w:delText>Przyznanie wartości „NIE” oznacza, iż kryterium nie jest spełnione.</w:delText>
              </w:r>
            </w:del>
            <w:commentRangeEnd w:id="10"/>
            <w:r w:rsidR="000F53FB">
              <w:rPr>
                <w:rStyle w:val="Odwoaniedokomentarza"/>
                <w:lang w:val="x-none" w:eastAsia="x-none"/>
              </w:rPr>
              <w:commentReference w:id="10"/>
            </w:r>
          </w:p>
        </w:tc>
      </w:tr>
      <w:tr w:rsidR="00FB228F" w:rsidRPr="00377FFD" w:rsidDel="00D124BF" w14:paraId="2861BEDB" w14:textId="77777777" w:rsidTr="00DB1502">
        <w:trPr>
          <w:trHeight w:val="1134"/>
        </w:trPr>
        <w:tc>
          <w:tcPr>
            <w:tcW w:w="988" w:type="dxa"/>
            <w:vAlign w:val="center"/>
          </w:tcPr>
          <w:p w14:paraId="123A472D" w14:textId="4607BBA2" w:rsidR="00FB228F" w:rsidRPr="00377FFD" w:rsidDel="00D124BF" w:rsidRDefault="00FB228F" w:rsidP="00FB228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A.6</w:t>
            </w:r>
          </w:p>
        </w:tc>
        <w:tc>
          <w:tcPr>
            <w:tcW w:w="2978" w:type="dxa"/>
            <w:vAlign w:val="center"/>
          </w:tcPr>
          <w:p w14:paraId="60C93B06" w14:textId="65646CE5" w:rsidR="00FB228F" w:rsidRPr="00377FFD" w:rsidDel="00D124BF" w:rsidRDefault="00FB228F" w:rsidP="00FB228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06EC">
              <w:rPr>
                <w:rFonts w:ascii="Arial" w:hAnsi="Arial" w:cs="Arial"/>
                <w:sz w:val="24"/>
                <w:szCs w:val="24"/>
              </w:rPr>
              <w:t>Okres realizacji projektu</w:t>
            </w:r>
          </w:p>
        </w:tc>
        <w:tc>
          <w:tcPr>
            <w:tcW w:w="7199" w:type="dxa"/>
          </w:tcPr>
          <w:p w14:paraId="19A08838" w14:textId="0AA0A588" w:rsidR="00FB228F" w:rsidRPr="006D06EC" w:rsidRDefault="00FB228F" w:rsidP="00FB228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D06EC">
              <w:rPr>
                <w:rFonts w:ascii="Arial" w:hAnsi="Arial" w:cs="Arial"/>
                <w:sz w:val="24"/>
                <w:szCs w:val="24"/>
              </w:rPr>
              <w:t xml:space="preserve">W kryterium sprawdzimy, czy zakładany maksymalny okres realizacji projektu nie przekracza </w:t>
            </w:r>
            <w:commentRangeStart w:id="12"/>
            <w:ins w:id="13" w:author="Monika Stegent" w:date="2024-10-11T08:19:00Z" w16du:dateUtc="2024-10-11T06:19:00Z">
              <w:r w:rsidR="00296E26">
                <w:rPr>
                  <w:rFonts w:ascii="Arial" w:hAnsi="Arial" w:cs="Arial"/>
                  <w:sz w:val="24"/>
                  <w:szCs w:val="24"/>
                </w:rPr>
                <w:t>24</w:t>
              </w:r>
            </w:ins>
            <w:commentRangeEnd w:id="12"/>
            <w:ins w:id="14" w:author="Monika Stegent" w:date="2024-10-11T08:22:00Z" w16du:dateUtc="2024-10-11T06:22:00Z">
              <w:r w:rsidR="00296E26">
                <w:rPr>
                  <w:rStyle w:val="Odwoaniedokomentarza"/>
                  <w:lang w:val="x-none" w:eastAsia="x-none"/>
                </w:rPr>
                <w:commentReference w:id="12"/>
              </w:r>
            </w:ins>
            <w:del w:id="15" w:author="Monika Stegent" w:date="2024-10-11T08:19:00Z" w16du:dateUtc="2024-10-11T06:19:00Z">
              <w:r w:rsidDel="00296E26">
                <w:rPr>
                  <w:rFonts w:ascii="Arial" w:hAnsi="Arial" w:cs="Arial"/>
                  <w:sz w:val="24"/>
                  <w:szCs w:val="24"/>
                </w:rPr>
                <w:delText>18</w:delText>
              </w:r>
            </w:del>
            <w:r w:rsidRPr="006D06EC">
              <w:rPr>
                <w:rFonts w:ascii="Arial" w:hAnsi="Arial" w:cs="Arial"/>
                <w:sz w:val="24"/>
                <w:szCs w:val="24"/>
              </w:rPr>
              <w:t xml:space="preserve"> miesięcy</w:t>
            </w:r>
            <w:ins w:id="16" w:author="Monika Stegent" w:date="2024-10-11T08:20:00Z" w16du:dateUtc="2024-10-11T06:20:00Z">
              <w:r w:rsidR="00296E26">
                <w:rPr>
                  <w:rFonts w:ascii="Arial" w:hAnsi="Arial" w:cs="Arial"/>
                  <w:sz w:val="24"/>
                  <w:szCs w:val="24"/>
                </w:rPr>
                <w:t xml:space="preserve"> </w:t>
              </w:r>
              <w:commentRangeStart w:id="17"/>
              <w:r w:rsidR="00296E26">
                <w:rPr>
                  <w:rFonts w:ascii="Arial" w:hAnsi="Arial" w:cs="Arial"/>
                  <w:sz w:val="24"/>
                  <w:szCs w:val="24"/>
                </w:rPr>
                <w:t>od terminu zakończenia naboru</w:t>
              </w:r>
            </w:ins>
            <w:commentRangeEnd w:id="17"/>
            <w:ins w:id="18" w:author="Monika Stegent" w:date="2024-10-11T08:22:00Z" w16du:dateUtc="2024-10-11T06:22:00Z">
              <w:r w:rsidR="00296E26">
                <w:rPr>
                  <w:rStyle w:val="Odwoaniedokomentarza"/>
                  <w:lang w:val="x-none" w:eastAsia="x-none"/>
                </w:rPr>
                <w:commentReference w:id="17"/>
              </w:r>
            </w:ins>
            <w:r w:rsidRPr="006D06EC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E969B65" w14:textId="77777777" w:rsidR="00FB228F" w:rsidRPr="006D06EC" w:rsidRDefault="00FB228F" w:rsidP="00FB228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2D43D5F" w14:textId="794E8540" w:rsidR="00FB228F" w:rsidRPr="006D06EC" w:rsidRDefault="00FB228F" w:rsidP="00FB228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D06EC">
              <w:rPr>
                <w:rFonts w:ascii="Arial" w:hAnsi="Arial" w:cs="Arial"/>
                <w:sz w:val="24"/>
                <w:szCs w:val="24"/>
              </w:rPr>
              <w:t>W uzasadnionych przypadkach Instytucja Zarządzająca może na wniosek beneficjenta złożony w trakcie realizacji projektu wyrazić zgodę na wydłużenie okresu realizacji projektu.</w:t>
            </w:r>
          </w:p>
          <w:p w14:paraId="13432A86" w14:textId="77777777" w:rsidR="00FB228F" w:rsidRPr="006D06EC" w:rsidRDefault="00FB228F" w:rsidP="00FB228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2C31553" w14:textId="77777777" w:rsidR="00FB228F" w:rsidRPr="006D06EC" w:rsidRDefault="00FB228F" w:rsidP="00FB228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D06EC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  <w:p w14:paraId="22EA3F6E" w14:textId="77777777" w:rsidR="00FB228F" w:rsidRPr="00377FFD" w:rsidDel="00D124BF" w:rsidRDefault="00FB228F" w:rsidP="00FB228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14:paraId="615B5BA1" w14:textId="77777777" w:rsidR="00FB228F" w:rsidRPr="00377FFD" w:rsidRDefault="00FB228F" w:rsidP="00FB228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377FFD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8D707AF" w14:textId="77777777" w:rsidR="00FB228F" w:rsidRPr="00377FFD" w:rsidRDefault="00FB228F" w:rsidP="00FB228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C4E7008" w14:textId="77777777" w:rsidR="00FB228F" w:rsidRPr="00377FFD" w:rsidRDefault="00FB228F" w:rsidP="00FB228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82CCA3C" w14:textId="77777777" w:rsidR="00FB228F" w:rsidRPr="00377FFD" w:rsidRDefault="00FB228F" w:rsidP="00FB228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95725C7" w14:textId="77777777" w:rsidR="00FB228F" w:rsidRPr="00377FFD" w:rsidRDefault="00FB228F" w:rsidP="00FB228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F513628" w14:textId="77777777" w:rsidR="00FB228F" w:rsidRPr="00377FFD" w:rsidRDefault="00FB228F" w:rsidP="00FB228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0F90282B" w14:textId="77777777" w:rsidR="00FB228F" w:rsidRPr="00377FFD" w:rsidDel="00D124BF" w:rsidRDefault="00FB228F" w:rsidP="00FB228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88FA916" w14:textId="77777777" w:rsidR="003E16EC" w:rsidRDefault="003E16EC">
      <w:pPr>
        <w:rPr>
          <w:rFonts w:ascii="Arial" w:hAnsi="Arial" w:cs="Arial"/>
          <w:b/>
          <w:sz w:val="24"/>
          <w:szCs w:val="24"/>
        </w:rPr>
      </w:pPr>
    </w:p>
    <w:p w14:paraId="34E60D36" w14:textId="77777777" w:rsidR="00A01B49" w:rsidRDefault="00A01B49">
      <w:pPr>
        <w:rPr>
          <w:rFonts w:ascii="Arial" w:hAnsi="Arial" w:cs="Arial"/>
          <w:b/>
          <w:sz w:val="24"/>
          <w:szCs w:val="24"/>
        </w:rPr>
      </w:pPr>
    </w:p>
    <w:p w14:paraId="1F7CEA67" w14:textId="77777777" w:rsidR="00A01B49" w:rsidRDefault="00A01B49">
      <w:pPr>
        <w:rPr>
          <w:rFonts w:ascii="Arial" w:hAnsi="Arial" w:cs="Arial"/>
          <w:b/>
          <w:sz w:val="24"/>
          <w:szCs w:val="24"/>
        </w:rPr>
      </w:pPr>
    </w:p>
    <w:p w14:paraId="167BE243" w14:textId="6A5696D1" w:rsidR="002C2CE8" w:rsidRPr="00377FFD" w:rsidRDefault="00B10B0D">
      <w:pPr>
        <w:rPr>
          <w:rFonts w:ascii="Arial" w:hAnsi="Arial" w:cs="Arial"/>
          <w:sz w:val="24"/>
          <w:szCs w:val="24"/>
        </w:rPr>
      </w:pPr>
      <w:r w:rsidRPr="00377FFD">
        <w:rPr>
          <w:rFonts w:ascii="Arial" w:hAnsi="Arial" w:cs="Arial"/>
          <w:b/>
          <w:sz w:val="24"/>
          <w:szCs w:val="24"/>
        </w:rPr>
        <w:t xml:space="preserve">B. </w:t>
      </w:r>
      <w:r w:rsidR="007257F1" w:rsidRPr="00377FFD">
        <w:rPr>
          <w:rFonts w:ascii="Arial" w:hAnsi="Arial" w:cs="Arial"/>
          <w:b/>
          <w:sz w:val="24"/>
          <w:szCs w:val="24"/>
        </w:rPr>
        <w:t>KRYTERIA MERYTORYCZNE OGÓLNE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3118"/>
        <w:gridCol w:w="7088"/>
        <w:gridCol w:w="3231"/>
      </w:tblGrid>
      <w:tr w:rsidR="007857C3" w:rsidRPr="00377FFD" w14:paraId="2B3BC38A" w14:textId="77777777" w:rsidTr="00761E50">
        <w:trPr>
          <w:trHeight w:val="283"/>
        </w:trPr>
        <w:tc>
          <w:tcPr>
            <w:tcW w:w="988" w:type="dxa"/>
            <w:shd w:val="clear" w:color="auto" w:fill="E7E6E6"/>
            <w:vAlign w:val="center"/>
          </w:tcPr>
          <w:p w14:paraId="29A3D160" w14:textId="77777777" w:rsidR="003C40D0" w:rsidRPr="00377FFD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7FFD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3118" w:type="dxa"/>
            <w:shd w:val="clear" w:color="auto" w:fill="E7E6E6"/>
            <w:vAlign w:val="center"/>
          </w:tcPr>
          <w:p w14:paraId="0CA409B9" w14:textId="77777777" w:rsidR="003C40D0" w:rsidRPr="00377FFD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7FFD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088" w:type="dxa"/>
            <w:shd w:val="clear" w:color="auto" w:fill="E7E6E6"/>
            <w:vAlign w:val="center"/>
          </w:tcPr>
          <w:p w14:paraId="0C15BA61" w14:textId="77777777" w:rsidR="003C40D0" w:rsidRPr="00377FFD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7FFD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231" w:type="dxa"/>
            <w:shd w:val="clear" w:color="auto" w:fill="E7E6E6"/>
            <w:vAlign w:val="center"/>
          </w:tcPr>
          <w:p w14:paraId="389BC93F" w14:textId="77777777" w:rsidR="003C40D0" w:rsidRPr="00377FFD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7FFD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4B843D98" w14:textId="77777777" w:rsidR="003C40D0" w:rsidRPr="00377FFD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7FFD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753E47" w:rsidRPr="00377FFD" w14:paraId="4A6AFFC7" w14:textId="77777777" w:rsidTr="00761E50">
        <w:trPr>
          <w:trHeight w:val="283"/>
        </w:trPr>
        <w:tc>
          <w:tcPr>
            <w:tcW w:w="988" w:type="dxa"/>
            <w:vAlign w:val="center"/>
          </w:tcPr>
          <w:p w14:paraId="3EBBC699" w14:textId="5E899737" w:rsidR="00753E47" w:rsidRPr="00377FFD" w:rsidRDefault="00753E47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B.1</w:t>
            </w:r>
          </w:p>
        </w:tc>
        <w:tc>
          <w:tcPr>
            <w:tcW w:w="3118" w:type="dxa"/>
            <w:vAlign w:val="center"/>
          </w:tcPr>
          <w:p w14:paraId="44BEA709" w14:textId="1FDD186E" w:rsidR="00753E47" w:rsidRPr="00377FFD" w:rsidRDefault="00761E50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Kwalifikowalność wnioskodawcy/partnerów</w:t>
            </w:r>
          </w:p>
        </w:tc>
        <w:tc>
          <w:tcPr>
            <w:tcW w:w="7088" w:type="dxa"/>
          </w:tcPr>
          <w:p w14:paraId="71DAE7A3" w14:textId="424A75B0" w:rsidR="00627E6F" w:rsidRDefault="00761E50" w:rsidP="00DB1502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W kryterium sprawdzamy, czy wnioskodawca oraz partnerzy są</w:t>
            </w:r>
            <w:r w:rsidR="00DB763F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uprawnieni do ubiegania się o dofinansowanie, tj. czy należą do jednej z poniższych grup</w:t>
            </w:r>
            <w:r w:rsidR="00B0149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7"/>
            </w:r>
            <w:r w:rsidRPr="00377FFD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  <w:p w14:paraId="1C2AE273" w14:textId="4F5C1476" w:rsidR="00627E6F" w:rsidRPr="00627E6F" w:rsidRDefault="00102C72" w:rsidP="00627E6F">
            <w:pPr>
              <w:pStyle w:val="Akapitzlist"/>
              <w:numPr>
                <w:ilvl w:val="0"/>
                <w:numId w:val="11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27E6F">
              <w:rPr>
                <w:rFonts w:ascii="Arial" w:hAnsi="Arial" w:cs="Arial"/>
                <w:sz w:val="24"/>
                <w:szCs w:val="24"/>
              </w:rPr>
              <w:t>podmiot wykonując</w:t>
            </w:r>
            <w:r w:rsidR="00697CB3">
              <w:rPr>
                <w:rFonts w:ascii="Arial" w:hAnsi="Arial" w:cs="Arial"/>
                <w:sz w:val="24"/>
                <w:szCs w:val="24"/>
                <w:lang w:val="pl-PL"/>
              </w:rPr>
              <w:t>y</w:t>
            </w:r>
            <w:r w:rsidRPr="00627E6F">
              <w:rPr>
                <w:rFonts w:ascii="Arial" w:hAnsi="Arial" w:cs="Arial"/>
                <w:sz w:val="24"/>
                <w:szCs w:val="24"/>
              </w:rPr>
              <w:t xml:space="preserve"> działalność leczniczą w rozumieniu ustawy z dnia 15 kwietnia 2011 r. o</w:t>
            </w:r>
            <w:r w:rsidR="00DB763F" w:rsidRPr="00627E6F">
              <w:rPr>
                <w:rFonts w:ascii="Arial" w:hAnsi="Arial" w:cs="Arial"/>
                <w:sz w:val="24"/>
                <w:szCs w:val="24"/>
              </w:rPr>
              <w:t> </w:t>
            </w:r>
            <w:r w:rsidRPr="00627E6F">
              <w:rPr>
                <w:rFonts w:ascii="Arial" w:hAnsi="Arial" w:cs="Arial"/>
                <w:sz w:val="24"/>
                <w:szCs w:val="24"/>
              </w:rPr>
              <w:t>działalności leczniczej, działający</w:t>
            </w:r>
            <w:r w:rsidR="008C516E">
              <w:rPr>
                <w:rFonts w:ascii="Arial" w:hAnsi="Arial" w:cs="Arial"/>
                <w:sz w:val="24"/>
                <w:szCs w:val="24"/>
                <w:lang w:val="pl-PL"/>
              </w:rPr>
              <w:t>ch</w:t>
            </w:r>
            <w:r w:rsidRPr="00627E6F">
              <w:rPr>
                <w:rFonts w:ascii="Arial" w:hAnsi="Arial" w:cs="Arial"/>
                <w:sz w:val="24"/>
                <w:szCs w:val="24"/>
              </w:rPr>
              <w:t xml:space="preserve"> w publicznym systemie ochrony zdrowia</w:t>
            </w:r>
            <w:r w:rsidR="00EB27DF" w:rsidRPr="00627E6F">
              <w:rPr>
                <w:rFonts w:ascii="Arial" w:hAnsi="Arial" w:cs="Arial"/>
                <w:sz w:val="24"/>
                <w:szCs w:val="24"/>
              </w:rPr>
              <w:t xml:space="preserve"> (Dz. U. z 2023 r. poz. 991 z </w:t>
            </w:r>
            <w:proofErr w:type="spellStart"/>
            <w:r w:rsidR="00EB27DF" w:rsidRPr="00627E6F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EB27DF" w:rsidRPr="00627E6F">
              <w:rPr>
                <w:rFonts w:ascii="Arial" w:hAnsi="Arial" w:cs="Arial"/>
                <w:sz w:val="24"/>
                <w:szCs w:val="24"/>
              </w:rPr>
              <w:t>. zm.)</w:t>
            </w:r>
            <w:r w:rsidRPr="00627E6F">
              <w:rPr>
                <w:rFonts w:ascii="Arial" w:hAnsi="Arial" w:cs="Arial"/>
                <w:sz w:val="24"/>
                <w:szCs w:val="24"/>
              </w:rPr>
              <w:t xml:space="preserve">, </w:t>
            </w:r>
          </w:p>
          <w:p w14:paraId="56DEE5BB" w14:textId="718B7F27" w:rsidR="00627E6F" w:rsidRPr="00627E6F" w:rsidRDefault="00102C72" w:rsidP="00627E6F">
            <w:pPr>
              <w:pStyle w:val="Akapitzlist"/>
              <w:numPr>
                <w:ilvl w:val="0"/>
                <w:numId w:val="11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27E6F">
              <w:rPr>
                <w:rFonts w:ascii="Arial" w:hAnsi="Arial" w:cs="Arial"/>
                <w:sz w:val="24"/>
                <w:szCs w:val="24"/>
              </w:rPr>
              <w:t>partner prywatn</w:t>
            </w:r>
            <w:r w:rsidR="008C516E">
              <w:rPr>
                <w:rFonts w:ascii="Arial" w:hAnsi="Arial" w:cs="Arial"/>
                <w:sz w:val="24"/>
                <w:szCs w:val="24"/>
                <w:lang w:val="pl-PL"/>
              </w:rPr>
              <w:t>y</w:t>
            </w:r>
            <w:r w:rsidRPr="00627E6F">
              <w:rPr>
                <w:rFonts w:ascii="Arial" w:hAnsi="Arial" w:cs="Arial"/>
                <w:sz w:val="24"/>
                <w:szCs w:val="24"/>
              </w:rPr>
              <w:t xml:space="preserve"> współpracujący z</w:t>
            </w:r>
            <w:r w:rsidR="00DB763F" w:rsidRPr="00627E6F">
              <w:rPr>
                <w:rFonts w:ascii="Arial" w:hAnsi="Arial" w:cs="Arial"/>
                <w:sz w:val="24"/>
                <w:szCs w:val="24"/>
              </w:rPr>
              <w:t> </w:t>
            </w:r>
            <w:r w:rsidRPr="00627E6F">
              <w:rPr>
                <w:rFonts w:ascii="Arial" w:hAnsi="Arial" w:cs="Arial"/>
                <w:sz w:val="24"/>
                <w:szCs w:val="24"/>
              </w:rPr>
              <w:t>podmiotami publicznymi w przypadku projektów realizowanych w</w:t>
            </w:r>
            <w:r w:rsidR="00627E6F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627E6F">
              <w:rPr>
                <w:rFonts w:ascii="Arial" w:hAnsi="Arial" w:cs="Arial"/>
                <w:sz w:val="24"/>
                <w:szCs w:val="24"/>
              </w:rPr>
              <w:t>formule partnerstwa publiczno-prywatnego,</w:t>
            </w:r>
            <w:r w:rsidR="00627E6F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</w:p>
          <w:p w14:paraId="10A83E7D" w14:textId="77777777" w:rsidR="005B49FE" w:rsidRPr="00DA4211" w:rsidRDefault="00102C72" w:rsidP="00627E6F">
            <w:pPr>
              <w:pStyle w:val="Akapitzlist"/>
              <w:numPr>
                <w:ilvl w:val="0"/>
                <w:numId w:val="11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27E6F">
              <w:rPr>
                <w:rFonts w:ascii="Arial" w:hAnsi="Arial" w:cs="Arial"/>
                <w:sz w:val="24"/>
                <w:szCs w:val="24"/>
              </w:rPr>
              <w:t>spółk</w:t>
            </w:r>
            <w:r w:rsidR="008C516E">
              <w:rPr>
                <w:rFonts w:ascii="Arial" w:hAnsi="Arial" w:cs="Arial"/>
                <w:sz w:val="24"/>
                <w:szCs w:val="24"/>
                <w:lang w:val="pl-PL"/>
              </w:rPr>
              <w:t>a</w:t>
            </w:r>
            <w:r w:rsidRPr="00627E6F">
              <w:rPr>
                <w:rFonts w:ascii="Arial" w:hAnsi="Arial" w:cs="Arial"/>
                <w:sz w:val="24"/>
                <w:szCs w:val="24"/>
              </w:rPr>
              <w:t xml:space="preserve"> z</w:t>
            </w:r>
            <w:r w:rsidR="00DB763F" w:rsidRPr="00627E6F">
              <w:rPr>
                <w:rFonts w:ascii="Arial" w:hAnsi="Arial" w:cs="Arial"/>
                <w:sz w:val="24"/>
                <w:szCs w:val="24"/>
              </w:rPr>
              <w:t> </w:t>
            </w:r>
            <w:r w:rsidRPr="00627E6F">
              <w:rPr>
                <w:rFonts w:ascii="Arial" w:hAnsi="Arial" w:cs="Arial"/>
                <w:sz w:val="24"/>
                <w:szCs w:val="24"/>
              </w:rPr>
              <w:t>większościowym</w:t>
            </w:r>
            <w:r w:rsidR="00DB763F" w:rsidRPr="00627E6F">
              <w:rPr>
                <w:rFonts w:ascii="Arial" w:hAnsi="Arial" w:cs="Arial"/>
                <w:sz w:val="24"/>
                <w:szCs w:val="24"/>
              </w:rPr>
              <w:t xml:space="preserve"> udziałem </w:t>
            </w:r>
            <w:proofErr w:type="spellStart"/>
            <w:r w:rsidR="00DB763F" w:rsidRPr="00627E6F">
              <w:rPr>
                <w:rFonts w:ascii="Arial" w:hAnsi="Arial" w:cs="Arial"/>
                <w:sz w:val="24"/>
                <w:szCs w:val="24"/>
              </w:rPr>
              <w:t>jst</w:t>
            </w:r>
            <w:proofErr w:type="spellEnd"/>
            <w:r w:rsidR="00DB763F" w:rsidRPr="00627E6F">
              <w:rPr>
                <w:rFonts w:ascii="Arial" w:hAnsi="Arial" w:cs="Arial"/>
                <w:sz w:val="24"/>
                <w:szCs w:val="24"/>
              </w:rPr>
              <w:t xml:space="preserve"> realizując</w:t>
            </w:r>
            <w:r w:rsidR="008C516E">
              <w:rPr>
                <w:rFonts w:ascii="Arial" w:hAnsi="Arial" w:cs="Arial"/>
                <w:sz w:val="24"/>
                <w:szCs w:val="24"/>
                <w:lang w:val="pl-PL"/>
              </w:rPr>
              <w:t>a</w:t>
            </w:r>
            <w:r w:rsidR="00DB763F" w:rsidRPr="00627E6F">
              <w:rPr>
                <w:rFonts w:ascii="Arial" w:hAnsi="Arial" w:cs="Arial"/>
                <w:sz w:val="24"/>
                <w:szCs w:val="24"/>
              </w:rPr>
              <w:t xml:space="preserve"> przedsięwzięcia medyczne na rzecz ww. podmiotów leczniczych</w:t>
            </w:r>
            <w:r w:rsidR="005B49FE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211744C3" w14:textId="1ACCFC05" w:rsidR="00761E50" w:rsidRPr="00627E6F" w:rsidRDefault="005B49FE" w:rsidP="00627E6F">
            <w:pPr>
              <w:pStyle w:val="Akapitzlist"/>
              <w:numPr>
                <w:ilvl w:val="0"/>
                <w:numId w:val="11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niepubliczne zakłady opieki zdrowotne</w:t>
            </w:r>
            <w:r w:rsidR="007C1999">
              <w:rPr>
                <w:rFonts w:ascii="Arial" w:hAnsi="Arial" w:cs="Arial"/>
                <w:sz w:val="24"/>
                <w:szCs w:val="24"/>
                <w:lang w:val="pl-PL"/>
              </w:rPr>
              <w:t>j.</w:t>
            </w:r>
          </w:p>
          <w:p w14:paraId="1901BC03" w14:textId="583B117B" w:rsidR="00761E50" w:rsidRPr="00377FFD" w:rsidRDefault="00761E50" w:rsidP="00DB1502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D1A8EEC" w14:textId="01B25F37" w:rsidR="000A426E" w:rsidRPr="00377FFD" w:rsidRDefault="000A426E" w:rsidP="00DB1502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Wsparcie ponadregionalnych podmiot</w:t>
            </w:r>
            <w:r w:rsidR="00BE0C61">
              <w:rPr>
                <w:rFonts w:ascii="Arial" w:hAnsi="Arial" w:cs="Arial"/>
                <w:sz w:val="24"/>
                <w:szCs w:val="24"/>
              </w:rPr>
              <w:t>ów</w:t>
            </w:r>
            <w:r w:rsidRPr="00377FFD">
              <w:rPr>
                <w:rFonts w:ascii="Arial" w:hAnsi="Arial" w:cs="Arial"/>
                <w:sz w:val="24"/>
                <w:szCs w:val="24"/>
              </w:rPr>
              <w:t xml:space="preserve"> leczniczych (dla których organem założycielskim lub prowadzącym jest minister lub wojewoda) nie będzie możliwe.</w:t>
            </w:r>
          </w:p>
          <w:p w14:paraId="5C96FA18" w14:textId="77777777" w:rsidR="000A426E" w:rsidRPr="00377FFD" w:rsidRDefault="000A426E" w:rsidP="00DB1502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11ADABC" w14:textId="79BDF81A" w:rsidR="00753E47" w:rsidRPr="00377FFD" w:rsidRDefault="00761E50" w:rsidP="00DB1502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 dofinansowanie projektu i załączniki (porozumienie/umowa o partnerstwie).</w:t>
            </w:r>
          </w:p>
        </w:tc>
        <w:tc>
          <w:tcPr>
            <w:tcW w:w="3231" w:type="dxa"/>
          </w:tcPr>
          <w:p w14:paraId="6DD40072" w14:textId="77777777" w:rsidR="00761E50" w:rsidRPr="00377FFD" w:rsidRDefault="00761E5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40E2BFCE" w14:textId="1FA0907E" w:rsidR="00761E50" w:rsidRPr="00377FFD" w:rsidRDefault="00761E5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5810212" w14:textId="71395E47" w:rsidR="00761E50" w:rsidRPr="00377FFD" w:rsidRDefault="00761E5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1E207D4" w14:textId="77777777" w:rsidR="00761E50" w:rsidRPr="00377FFD" w:rsidRDefault="00761E5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niezbędne do przyznania dofinansowania. </w:t>
            </w:r>
          </w:p>
          <w:p w14:paraId="7DFAB6E6" w14:textId="77777777" w:rsidR="00761E50" w:rsidRPr="00377FFD" w:rsidRDefault="00761E5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E464FA9" w14:textId="5700123C" w:rsidR="00753E47" w:rsidRPr="00377FFD" w:rsidRDefault="00761E5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  <w:r w:rsidR="00AE42F8">
              <w:rPr>
                <w:rFonts w:ascii="Arial" w:hAnsi="Arial" w:cs="Arial"/>
                <w:sz w:val="24"/>
                <w:szCs w:val="24"/>
              </w:rPr>
              <w:br/>
            </w:r>
            <w:r w:rsidRPr="00377FF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72648" w:rsidRPr="00377FFD" w14:paraId="69933AA1" w14:textId="77777777" w:rsidTr="00761E50">
        <w:trPr>
          <w:trHeight w:val="283"/>
        </w:trPr>
        <w:tc>
          <w:tcPr>
            <w:tcW w:w="988" w:type="dxa"/>
            <w:vAlign w:val="center"/>
          </w:tcPr>
          <w:p w14:paraId="0FCD2F34" w14:textId="79FC5F09" w:rsidR="003C40D0" w:rsidRPr="00377FFD" w:rsidRDefault="003C40D0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B.</w:t>
            </w:r>
            <w:r w:rsidR="0089676A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118" w:type="dxa"/>
            <w:vAlign w:val="center"/>
          </w:tcPr>
          <w:p w14:paraId="4D98871A" w14:textId="508EDA48" w:rsidR="003C40D0" w:rsidRPr="00377FFD" w:rsidRDefault="003C40D0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25710E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 xml:space="preserve">typami </w:t>
            </w:r>
          </w:p>
          <w:p w14:paraId="6F83C689" w14:textId="77777777" w:rsidR="003C40D0" w:rsidRPr="00377FFD" w:rsidRDefault="003C40D0" w:rsidP="002844F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 xml:space="preserve">projektów przewidzianymi </w:t>
            </w:r>
            <w:r w:rsidRPr="00377FFD">
              <w:rPr>
                <w:rFonts w:ascii="Arial" w:hAnsi="Arial" w:cs="Arial"/>
                <w:sz w:val="24"/>
                <w:szCs w:val="24"/>
              </w:rPr>
              <w:br/>
              <w:t>do wsparcia w ramach działania</w:t>
            </w:r>
          </w:p>
        </w:tc>
        <w:tc>
          <w:tcPr>
            <w:tcW w:w="7088" w:type="dxa"/>
          </w:tcPr>
          <w:p w14:paraId="749E1AE8" w14:textId="60B65F3E" w:rsidR="0089676A" w:rsidRDefault="003C40D0" w:rsidP="00DB1502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 xml:space="preserve">W kryterium sprawdzamy, czy projekt dotyczy </w:t>
            </w:r>
            <w:r w:rsidR="00DF43B9" w:rsidRPr="00377FFD">
              <w:rPr>
                <w:rFonts w:ascii="Arial" w:hAnsi="Arial" w:cs="Arial"/>
                <w:sz w:val="24"/>
                <w:szCs w:val="24"/>
              </w:rPr>
              <w:t>inwestycji</w:t>
            </w:r>
            <w:r w:rsidR="00C864B0" w:rsidRPr="00377FF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21992" w:rsidRPr="004B17CC">
              <w:rPr>
                <w:rFonts w:ascii="Arial" w:hAnsi="Arial" w:cs="Arial"/>
                <w:sz w:val="24"/>
                <w:szCs w:val="24"/>
              </w:rPr>
              <w:t>skierowanych na rozwój</w:t>
            </w:r>
            <w:r w:rsidR="0089676A" w:rsidRPr="004B17CC">
              <w:rPr>
                <w:rFonts w:ascii="Arial" w:hAnsi="Arial" w:cs="Arial"/>
                <w:sz w:val="24"/>
                <w:szCs w:val="24"/>
              </w:rPr>
              <w:t>:</w:t>
            </w:r>
            <w:r w:rsidR="00726A9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67CCC031" w14:textId="77777777" w:rsidR="0089676A" w:rsidRPr="0089676A" w:rsidRDefault="00A21992" w:rsidP="0089676A">
            <w:pPr>
              <w:pStyle w:val="Akapitzlist"/>
              <w:numPr>
                <w:ilvl w:val="0"/>
                <w:numId w:val="20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9676A">
              <w:rPr>
                <w:rFonts w:ascii="Arial" w:hAnsi="Arial" w:cs="Arial"/>
                <w:sz w:val="24"/>
                <w:szCs w:val="24"/>
              </w:rPr>
              <w:t>ambulatoryjnej opieki specjalistycznej (</w:t>
            </w:r>
            <w:r w:rsidR="000A426E" w:rsidRPr="0089676A">
              <w:rPr>
                <w:rFonts w:ascii="Arial" w:hAnsi="Arial" w:cs="Arial"/>
                <w:sz w:val="24"/>
                <w:szCs w:val="24"/>
              </w:rPr>
              <w:t>AOS</w:t>
            </w:r>
            <w:r w:rsidRPr="0089676A">
              <w:rPr>
                <w:rFonts w:ascii="Arial" w:hAnsi="Arial" w:cs="Arial"/>
                <w:sz w:val="24"/>
                <w:szCs w:val="24"/>
              </w:rPr>
              <w:t xml:space="preserve">) </w:t>
            </w:r>
            <w:r w:rsidR="0089676A">
              <w:rPr>
                <w:rFonts w:ascii="Arial" w:hAnsi="Arial" w:cs="Arial"/>
                <w:sz w:val="24"/>
                <w:szCs w:val="24"/>
                <w:lang w:val="pl-PL"/>
              </w:rPr>
              <w:t>lub</w:t>
            </w:r>
          </w:p>
          <w:p w14:paraId="5E3AA499" w14:textId="0D173717" w:rsidR="0089676A" w:rsidRDefault="00A21992" w:rsidP="0089676A">
            <w:pPr>
              <w:pStyle w:val="Akapitzlist"/>
              <w:numPr>
                <w:ilvl w:val="0"/>
                <w:numId w:val="20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9676A">
              <w:rPr>
                <w:rFonts w:ascii="Arial" w:hAnsi="Arial" w:cs="Arial"/>
                <w:sz w:val="24"/>
                <w:szCs w:val="24"/>
              </w:rPr>
              <w:t>leczenia jednego dnia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r w:rsidRPr="0089676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4F1489A" w14:textId="3AD1DE03" w:rsidR="003C40D0" w:rsidRDefault="000A426E" w:rsidP="0089676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9676A">
              <w:rPr>
                <w:rFonts w:ascii="Arial" w:hAnsi="Arial" w:cs="Arial"/>
                <w:sz w:val="24"/>
                <w:szCs w:val="24"/>
              </w:rPr>
              <w:t xml:space="preserve">poprzez </w:t>
            </w:r>
            <w:r w:rsidR="00094046">
              <w:rPr>
                <w:rFonts w:ascii="Arial" w:hAnsi="Arial" w:cs="Arial"/>
                <w:sz w:val="24"/>
                <w:szCs w:val="24"/>
              </w:rPr>
              <w:t>zakup sprzętu, wyposażenia i/lub adaptację</w:t>
            </w:r>
            <w:r w:rsidR="004D791E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094046">
              <w:rPr>
                <w:rFonts w:ascii="Arial" w:hAnsi="Arial" w:cs="Arial"/>
                <w:sz w:val="24"/>
                <w:szCs w:val="24"/>
              </w:rPr>
              <w:t>modernizację</w:t>
            </w:r>
            <w:r w:rsidR="004D791E">
              <w:rPr>
                <w:rFonts w:ascii="Arial" w:hAnsi="Arial" w:cs="Arial"/>
                <w:sz w:val="24"/>
                <w:szCs w:val="24"/>
              </w:rPr>
              <w:t>, budowę, przebudowę</w:t>
            </w:r>
            <w:r w:rsidR="00094046">
              <w:rPr>
                <w:rFonts w:ascii="Arial" w:hAnsi="Arial" w:cs="Arial"/>
                <w:sz w:val="24"/>
                <w:szCs w:val="24"/>
              </w:rPr>
              <w:t xml:space="preserve"> obiektów infrastruktury ochrony zdrowia*</w:t>
            </w:r>
            <w:r w:rsidRPr="0089676A">
              <w:rPr>
                <w:rFonts w:ascii="Arial" w:hAnsi="Arial" w:cs="Arial"/>
                <w:sz w:val="24"/>
                <w:szCs w:val="24"/>
              </w:rPr>
              <w:t xml:space="preserve"> w celu rozwoju opieki koordynowanej, stopniowego odwracania piramidy świadczeń oraz poprawy dostępności i jakości świadczeń.</w:t>
            </w:r>
          </w:p>
          <w:p w14:paraId="41130D37" w14:textId="77777777" w:rsidR="00094046" w:rsidRDefault="00094046" w:rsidP="0089676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999A893" w14:textId="6EB89096" w:rsidR="00094046" w:rsidRPr="0089676A" w:rsidRDefault="00094046" w:rsidP="0089676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*Wartość środków przeznaczonych w projekcie na adaptację</w:t>
            </w:r>
            <w:r w:rsidR="004D791E"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</w:rPr>
              <w:t xml:space="preserve"> modernizację</w:t>
            </w:r>
            <w:r w:rsidR="004D791E">
              <w:rPr>
                <w:rFonts w:ascii="Arial" w:hAnsi="Arial" w:cs="Arial"/>
                <w:sz w:val="24"/>
                <w:szCs w:val="24"/>
              </w:rPr>
              <w:t>, budowę, przebudowę</w:t>
            </w:r>
            <w:r>
              <w:rPr>
                <w:rFonts w:ascii="Arial" w:hAnsi="Arial" w:cs="Arial"/>
                <w:sz w:val="24"/>
                <w:szCs w:val="24"/>
              </w:rPr>
              <w:t xml:space="preserve"> obiektu infrastruktury ochrony zdrowia nie może przekroczyć 20% </w:t>
            </w:r>
            <w:r w:rsidR="004D791E">
              <w:rPr>
                <w:rFonts w:ascii="Arial" w:hAnsi="Arial" w:cs="Arial"/>
                <w:sz w:val="24"/>
                <w:szCs w:val="24"/>
              </w:rPr>
              <w:t xml:space="preserve">wartości dofinansowania </w:t>
            </w:r>
            <w:r>
              <w:rPr>
                <w:rFonts w:ascii="Arial" w:hAnsi="Arial" w:cs="Arial"/>
                <w:sz w:val="24"/>
                <w:szCs w:val="24"/>
              </w:rPr>
              <w:t>projektu.</w:t>
            </w:r>
          </w:p>
          <w:p w14:paraId="23212590" w14:textId="77777777" w:rsidR="009A6EDE" w:rsidRPr="00377FFD" w:rsidRDefault="009A6EDE" w:rsidP="00DB1502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B85C2D9" w14:textId="38E54B40" w:rsidR="009A6EDE" w:rsidRPr="00377FFD" w:rsidRDefault="009A6EDE" w:rsidP="00DB1502">
            <w:pPr>
              <w:spacing w:before="60" w:after="6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projektu.</w:t>
            </w:r>
          </w:p>
        </w:tc>
        <w:tc>
          <w:tcPr>
            <w:tcW w:w="3231" w:type="dxa"/>
          </w:tcPr>
          <w:p w14:paraId="4590D3BA" w14:textId="77777777" w:rsidR="003C40D0" w:rsidRPr="00377FFD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377FFD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4974F634" w14:textId="77777777" w:rsidR="00E058BF" w:rsidRPr="00377FFD" w:rsidRDefault="00E058BF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01758B1" w14:textId="77777777" w:rsidR="003C40D0" w:rsidRPr="00377FFD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AB25B22" w14:textId="77777777" w:rsidR="003C40D0" w:rsidRPr="00377FFD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75F2994" w14:textId="77777777" w:rsidR="003C40D0" w:rsidRPr="00377FFD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A235C27" w14:textId="4247A130" w:rsidR="003C40D0" w:rsidRPr="00377FFD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D27292" w:rsidRPr="00377FFD" w14:paraId="7128CFF7" w14:textId="77777777" w:rsidTr="00761E50">
        <w:trPr>
          <w:trHeight w:val="283"/>
        </w:trPr>
        <w:tc>
          <w:tcPr>
            <w:tcW w:w="988" w:type="dxa"/>
            <w:vAlign w:val="center"/>
          </w:tcPr>
          <w:p w14:paraId="0C1EFF17" w14:textId="715B7146" w:rsidR="00D27292" w:rsidRPr="00377FFD" w:rsidRDefault="00D27292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B.</w:t>
            </w:r>
            <w:r w:rsidR="00BA3DE3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118" w:type="dxa"/>
            <w:vAlign w:val="center"/>
          </w:tcPr>
          <w:p w14:paraId="1C2CDA97" w14:textId="3552A062" w:rsidR="00D27292" w:rsidRPr="00377FFD" w:rsidRDefault="00D27292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Prawidłowość wyboru partnerów uczestniczących/</w:t>
            </w:r>
            <w:r w:rsidR="008F799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77FFD">
              <w:rPr>
                <w:rFonts w:ascii="Arial" w:hAnsi="Arial" w:cs="Arial"/>
                <w:sz w:val="24"/>
                <w:szCs w:val="24"/>
              </w:rPr>
              <w:t>realizujących projekt</w:t>
            </w:r>
          </w:p>
        </w:tc>
        <w:tc>
          <w:tcPr>
            <w:tcW w:w="7088" w:type="dxa"/>
          </w:tcPr>
          <w:p w14:paraId="08DD2901" w14:textId="35B8E5F5" w:rsidR="00D27292" w:rsidRPr="00377FFD" w:rsidRDefault="00D27292" w:rsidP="00D27292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W kryterium sprawdzamy, czy wnioskodawca dokonał wyboru partnera/ów zgodnie z przepisami ustawy z dnia 28 kwietnia 2022 r. o zasadach realizacji zadań finansowanych ze</w:t>
            </w:r>
            <w:r w:rsidR="00BF0466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 xml:space="preserve">środków europejskich w perspektywie finansowej 2021-2027 (Dz.U. </w:t>
            </w:r>
            <w:r w:rsidR="002069FB">
              <w:rPr>
                <w:rFonts w:ascii="Arial" w:hAnsi="Arial" w:cs="Arial"/>
                <w:sz w:val="24"/>
                <w:szCs w:val="24"/>
              </w:rPr>
              <w:t xml:space="preserve">z </w:t>
            </w:r>
            <w:r w:rsidRPr="00377FFD">
              <w:rPr>
                <w:rFonts w:ascii="Arial" w:hAnsi="Arial" w:cs="Arial"/>
                <w:sz w:val="24"/>
                <w:szCs w:val="24"/>
              </w:rPr>
              <w:t>2022 poz. 1079).</w:t>
            </w:r>
          </w:p>
          <w:p w14:paraId="3CA8DFD7" w14:textId="77777777" w:rsidR="00D27292" w:rsidRPr="00377FFD" w:rsidRDefault="00D27292" w:rsidP="00D27292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FCAA666" w14:textId="277AC0CA" w:rsidR="00D27292" w:rsidRPr="00377FFD" w:rsidRDefault="00D27292" w:rsidP="00D27292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Kryterium jest weryfikowane w oparciu o treść oświadczenia stanowiącego załącznik do wniosku o dofinansowanie projektu.</w:t>
            </w:r>
          </w:p>
        </w:tc>
        <w:tc>
          <w:tcPr>
            <w:tcW w:w="3231" w:type="dxa"/>
          </w:tcPr>
          <w:p w14:paraId="513BDC97" w14:textId="6F9B8ED8" w:rsidR="00D27292" w:rsidRPr="00377FFD" w:rsidRDefault="00D27292" w:rsidP="00D272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="00E72E2E" w:rsidRPr="00377FFD">
              <w:rPr>
                <w:rFonts w:ascii="Arial" w:hAnsi="Arial" w:cs="Arial"/>
                <w:sz w:val="24"/>
                <w:szCs w:val="24"/>
              </w:rPr>
              <w:t>/NIE DOTYCZY</w:t>
            </w:r>
            <w:r w:rsidRPr="00377FF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08A80A0" w14:textId="77777777" w:rsidR="00D27292" w:rsidRPr="00377FFD" w:rsidRDefault="00D27292" w:rsidP="00D272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 xml:space="preserve">(NIE oznacza odrzucenie wniosku) </w:t>
            </w:r>
          </w:p>
          <w:p w14:paraId="5C751F96" w14:textId="77777777" w:rsidR="00D27292" w:rsidRPr="00377FFD" w:rsidRDefault="00D27292" w:rsidP="00D272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449B6CE" w14:textId="77777777" w:rsidR="00D27292" w:rsidRPr="00377FFD" w:rsidRDefault="00D27292" w:rsidP="00D272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6AF6BEB2" w14:textId="77777777" w:rsidR="00D27292" w:rsidRPr="00377FFD" w:rsidRDefault="00D27292" w:rsidP="00D272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D44F0DE" w14:textId="77777777" w:rsidR="00E72E2E" w:rsidRPr="00377FFD" w:rsidRDefault="00E72E2E" w:rsidP="00E72E2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1C5E8534" w14:textId="72FCC16A" w:rsidR="00D27292" w:rsidRPr="00377FFD" w:rsidRDefault="00D27292" w:rsidP="00D272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72648" w:rsidRPr="00377FFD" w14:paraId="5774F55E" w14:textId="77777777" w:rsidTr="00761E50">
        <w:trPr>
          <w:trHeight w:val="283"/>
        </w:trPr>
        <w:tc>
          <w:tcPr>
            <w:tcW w:w="988" w:type="dxa"/>
            <w:vAlign w:val="center"/>
          </w:tcPr>
          <w:p w14:paraId="503D12FF" w14:textId="3DC844D0" w:rsidR="008B1221" w:rsidRPr="00377FFD" w:rsidRDefault="008B1221" w:rsidP="008B12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BA3DE3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118" w:type="dxa"/>
            <w:vAlign w:val="center"/>
          </w:tcPr>
          <w:p w14:paraId="520E98AD" w14:textId="77777777" w:rsidR="008B1221" w:rsidRPr="00377FFD" w:rsidRDefault="008B1221" w:rsidP="008B12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Prawidłowość określenia wkładu własnego</w:t>
            </w:r>
          </w:p>
        </w:tc>
        <w:tc>
          <w:tcPr>
            <w:tcW w:w="7088" w:type="dxa"/>
          </w:tcPr>
          <w:p w14:paraId="57C3FB49" w14:textId="1BFC03A4" w:rsidR="008B1221" w:rsidRPr="00013FC7" w:rsidRDefault="00684325" w:rsidP="008B1221">
            <w:pPr>
              <w:spacing w:before="60" w:after="6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13FC7">
              <w:rPr>
                <w:rFonts w:ascii="Arial" w:hAnsi="Arial" w:cs="Arial"/>
                <w:color w:val="000000" w:themeColor="text1"/>
                <w:sz w:val="24"/>
                <w:szCs w:val="24"/>
              </w:rPr>
              <w:t>W kryterium sprawdzamy, czy wkład własny wnioskodawcy stanowi nie mniej niż 50% w wydatkach kwalifikowalnych projektu.</w:t>
            </w:r>
          </w:p>
          <w:p w14:paraId="2E246CBE" w14:textId="466C7769" w:rsidR="00684325" w:rsidRDefault="00684325" w:rsidP="008B12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A2DCE70" w14:textId="77777777" w:rsidR="00684325" w:rsidRPr="00377FFD" w:rsidRDefault="00684325" w:rsidP="008B12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48C0B1F" w14:textId="66BB64D2" w:rsidR="008B1221" w:rsidRPr="00377FFD" w:rsidRDefault="008B1221" w:rsidP="008B12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BF0466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31" w:type="dxa"/>
          </w:tcPr>
          <w:p w14:paraId="5B935171" w14:textId="77777777" w:rsidR="008B1221" w:rsidRPr="00377FFD" w:rsidRDefault="008B1221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377FFD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DA84A32" w14:textId="77777777" w:rsidR="008F2BEE" w:rsidRPr="00377FFD" w:rsidRDefault="008F2BEE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C333A73" w14:textId="77777777" w:rsidR="008B1221" w:rsidRPr="00377FFD" w:rsidRDefault="008B1221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4564942" w14:textId="77777777" w:rsidR="008B1221" w:rsidRPr="00377FFD" w:rsidRDefault="008B1221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D455002" w14:textId="77777777" w:rsidR="008B1221" w:rsidRPr="00377FFD" w:rsidRDefault="008B1221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2E21CBB" w14:textId="1F4844B2" w:rsidR="008B1221" w:rsidRPr="00377FFD" w:rsidRDefault="008B1221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112158" w:rsidRPr="00377FFD" w14:paraId="550014B8" w14:textId="77777777" w:rsidTr="00761E50">
        <w:trPr>
          <w:trHeight w:val="425"/>
        </w:trPr>
        <w:tc>
          <w:tcPr>
            <w:tcW w:w="988" w:type="dxa"/>
            <w:vAlign w:val="center"/>
          </w:tcPr>
          <w:p w14:paraId="3CF60345" w14:textId="6EC68D64" w:rsidR="00112158" w:rsidRPr="00377FFD" w:rsidRDefault="00112158" w:rsidP="001121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385408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118" w:type="dxa"/>
            <w:vAlign w:val="center"/>
          </w:tcPr>
          <w:p w14:paraId="44E84C07" w14:textId="77777777" w:rsidR="00112158" w:rsidRPr="00377FFD" w:rsidRDefault="00112158" w:rsidP="00112158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 xml:space="preserve">Zgodność z prawem pomocy publicznej/pomocy de </w:t>
            </w:r>
            <w:proofErr w:type="spellStart"/>
            <w:r w:rsidRPr="00377FFD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7088" w:type="dxa"/>
          </w:tcPr>
          <w:p w14:paraId="2612416B" w14:textId="0305D06C" w:rsidR="00DF43B9" w:rsidRPr="00377FFD" w:rsidRDefault="00112158" w:rsidP="00013FC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W tym kryterium sprawdzamy, czy</w:t>
            </w:r>
            <w:r w:rsidR="00DF43B9" w:rsidRPr="00377FFD">
              <w:rPr>
                <w:rFonts w:ascii="Arial" w:hAnsi="Arial" w:cs="Arial"/>
                <w:sz w:val="24"/>
                <w:szCs w:val="24"/>
              </w:rPr>
              <w:t xml:space="preserve"> w projekcie nie występuje pomoc publiczna.</w:t>
            </w:r>
          </w:p>
          <w:p w14:paraId="4AE9C33A" w14:textId="4D7949EC" w:rsidR="00112158" w:rsidRPr="00377FFD" w:rsidRDefault="00112158" w:rsidP="00DF43B9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5967A71" w14:textId="5E6889C5" w:rsidR="004B0BD7" w:rsidRPr="00377FFD" w:rsidRDefault="004B0BD7" w:rsidP="004B0BD7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Nie stanowi pomocy publicznej sytuacja, w której wykorzystywanie infrastruktury (budynków oraz sprzętu) do celów działalności gospodarczej ma charakter pomocniczy tj. działalności bezpośrednio powiązanej z eksploatacją infrastruktury, koniecznej do eksploatacji infrastruktury lub nieodłącznie związanej z podstawowym wykorzystaniem o charakterze niegospodarczym</w:t>
            </w:r>
            <w:r w:rsidRPr="00377FFD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9"/>
            </w:r>
            <w:r w:rsidRPr="00377FFD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8E40B3C" w14:textId="4C00CB58" w:rsidR="004B0BD7" w:rsidRPr="00377FFD" w:rsidRDefault="004B0BD7" w:rsidP="004B0BD7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W przypadku prowadzenia działalności gospodarczej o charakterze pomocniczym wnioskodawca obowiązany jest przedstawić w dokumentacji projektowej informację nt. mechanizmu monitorowania i wycofania jaki znajdzie zastosowanie, w celu zapewnienia, że działalność gospodarcza w całym okresie amortyzacji infrastruktury sfinansowanej ze środków FEdKP 2021-2027 będzie miała charakter pomocniczy.</w:t>
            </w:r>
          </w:p>
          <w:p w14:paraId="4115D107" w14:textId="19366881" w:rsidR="004B0BD7" w:rsidRPr="00377FFD" w:rsidRDefault="002345AE" w:rsidP="00DF43B9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 xml:space="preserve">Jeżeli infrastruktura wytworzona w ramach projektu będzie wykorzystywana – jeśli to zasadne – do działalności </w:t>
            </w:r>
            <w:proofErr w:type="spellStart"/>
            <w:r w:rsidRPr="00377FFD">
              <w:rPr>
                <w:rFonts w:ascii="Arial" w:hAnsi="Arial" w:cs="Arial"/>
                <w:sz w:val="24"/>
                <w:szCs w:val="24"/>
              </w:rPr>
              <w:t>pozaleczniczej</w:t>
            </w:r>
            <w:proofErr w:type="spellEnd"/>
            <w:r w:rsidRPr="00377FFD">
              <w:rPr>
                <w:rFonts w:ascii="Arial" w:hAnsi="Arial" w:cs="Arial"/>
                <w:sz w:val="24"/>
                <w:szCs w:val="24"/>
              </w:rPr>
              <w:t xml:space="preserve"> w ramach działalności statutowej danego podmiotu leczniczego, to gospodarcze wykorzystanie infrastruktury nie może przekroczyć 20% zasobów/wydajności infrastruktury w ujęciu rocznym</w:t>
            </w:r>
            <w:r w:rsidR="00743366" w:rsidRPr="00377FFD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5E20F72" w14:textId="6C7749F9" w:rsidR="004B0BD7" w:rsidRPr="00377FFD" w:rsidRDefault="004B0BD7" w:rsidP="00DF43B9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75DD330" w14:textId="77777777" w:rsidR="004B0BD7" w:rsidRPr="00377FFD" w:rsidRDefault="004B0BD7" w:rsidP="00DF43B9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4F358EC" w14:textId="235C651F" w:rsidR="00112158" w:rsidRPr="00377FFD" w:rsidRDefault="00112158" w:rsidP="001121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</w:t>
            </w:r>
            <w:r w:rsidR="009F37BB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  <w:p w14:paraId="7473A065" w14:textId="77777777" w:rsidR="00112158" w:rsidRPr="00377FFD" w:rsidRDefault="00112158" w:rsidP="001121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1" w:type="dxa"/>
          </w:tcPr>
          <w:p w14:paraId="12DD46A5" w14:textId="77777777" w:rsidR="00112158" w:rsidRDefault="00112158" w:rsidP="001121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377FFD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61CD5B7" w14:textId="77777777" w:rsidR="00664635" w:rsidRPr="00377FFD" w:rsidRDefault="00664635" w:rsidP="001121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DEBE203" w14:textId="77777777" w:rsidR="00112158" w:rsidRPr="00377FFD" w:rsidRDefault="00112158" w:rsidP="001121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D4A5E29" w14:textId="77777777" w:rsidR="00112158" w:rsidRPr="00377FFD" w:rsidRDefault="00112158" w:rsidP="001121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90B3943" w14:textId="77777777" w:rsidR="00112158" w:rsidRPr="00377FFD" w:rsidRDefault="00112158" w:rsidP="001121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5576666" w14:textId="787D04A2" w:rsidR="00112158" w:rsidRPr="00377FFD" w:rsidRDefault="00112158" w:rsidP="001121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112158" w:rsidRPr="00377FFD" w14:paraId="661C5C63" w14:textId="77777777" w:rsidTr="00761E50">
        <w:trPr>
          <w:trHeight w:val="992"/>
        </w:trPr>
        <w:tc>
          <w:tcPr>
            <w:tcW w:w="988" w:type="dxa"/>
            <w:vAlign w:val="center"/>
          </w:tcPr>
          <w:p w14:paraId="7F27C37C" w14:textId="522B1563" w:rsidR="00112158" w:rsidRPr="00377FFD" w:rsidRDefault="00112158" w:rsidP="001121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B.</w:t>
            </w:r>
            <w:r w:rsidR="00385408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118" w:type="dxa"/>
            <w:vAlign w:val="center"/>
          </w:tcPr>
          <w:p w14:paraId="33837AC9" w14:textId="44FECD8E" w:rsidR="00112158" w:rsidRPr="00377FFD" w:rsidRDefault="00112158" w:rsidP="00112158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Zgodność projektu z</w:t>
            </w:r>
            <w:r w:rsidR="008F7992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 xml:space="preserve">zasadą zrównoważonego rozwoju </w:t>
            </w:r>
          </w:p>
        </w:tc>
        <w:tc>
          <w:tcPr>
            <w:tcW w:w="7088" w:type="dxa"/>
          </w:tcPr>
          <w:p w14:paraId="560A4BE8" w14:textId="77777777" w:rsidR="00112158" w:rsidRPr="00377FFD" w:rsidRDefault="00112158" w:rsidP="00112158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W kryterium sprawdzamy czy projekt jest zgodny z zasadą zrównoważonego rozwoju, określoną w art. 9 ust. 4 Rozporządzenia 2021/1060.</w:t>
            </w:r>
          </w:p>
          <w:p w14:paraId="640EE9C8" w14:textId="394F806A" w:rsidR="00112158" w:rsidRPr="00377FFD" w:rsidRDefault="00112158" w:rsidP="00112158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 xml:space="preserve">Wnioskodawca wykaże, że projekt jest zgodny z celami zrównoważonego rozwoju ONZ, Porozumienia Paryskiego oraz zasadą „nie czyń poważnych szkód” (DNSH). W ramach prezentacji spełnienia przez projekt celów zrównoważonego rozwoju ONZ, należy odnieść się do tych celów, które dotyczą danego rodzaju projektu. Należy przedstawić jak projekt wspiera działania respektujące standardy i priorytety klimatyczne UE. </w:t>
            </w:r>
          </w:p>
          <w:p w14:paraId="72049EFA" w14:textId="2E7922DC" w:rsidR="00051887" w:rsidRPr="00377FFD" w:rsidRDefault="00051887" w:rsidP="00051887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Weryfikacja spełnienia przez projekt zasady DNSH odbywa się na podstawie wyników oceny zawartych w dokumencie „Ocena zgodności z zasadą „nie czyń poważnych szkód” (DNSH) zakresów wsparcia zawartych w projekcie programu regionalnego Fundusze Europejskie dla Kujaw i Pomorza na lata 2021-2027”</w:t>
            </w:r>
            <w:r w:rsidRPr="00377FFD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10"/>
            </w:r>
            <w:r w:rsidRPr="00377FFD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D6E2AC4" w14:textId="77777777" w:rsidR="00D57EB8" w:rsidRPr="00377FFD" w:rsidRDefault="00D57EB8" w:rsidP="00112158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6FC7B5E" w14:textId="4F61AC0C" w:rsidR="00112158" w:rsidRPr="00377FFD" w:rsidRDefault="00112158" w:rsidP="009F37B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9F37BB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31" w:type="dxa"/>
          </w:tcPr>
          <w:p w14:paraId="5F1599E4" w14:textId="77777777" w:rsidR="00112158" w:rsidRPr="00377FFD" w:rsidRDefault="00112158" w:rsidP="001121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377FFD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ABDAA60" w14:textId="77777777" w:rsidR="00112158" w:rsidRPr="00377FFD" w:rsidRDefault="00112158" w:rsidP="001121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93E09F4" w14:textId="77777777" w:rsidR="00112158" w:rsidRPr="00377FFD" w:rsidRDefault="00112158" w:rsidP="001121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C10B0C2" w14:textId="77777777" w:rsidR="00112158" w:rsidRPr="00377FFD" w:rsidRDefault="00112158" w:rsidP="001121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759B128" w14:textId="77777777" w:rsidR="00112158" w:rsidRPr="00377FFD" w:rsidRDefault="00112158" w:rsidP="001121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A0B1474" w14:textId="6F27AC71" w:rsidR="00023C3A" w:rsidRPr="00377FFD" w:rsidRDefault="00112158" w:rsidP="008621C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377FFD" w14:paraId="7C3FC3D0" w14:textId="77777777" w:rsidTr="00761E50">
        <w:trPr>
          <w:trHeight w:val="992"/>
        </w:trPr>
        <w:tc>
          <w:tcPr>
            <w:tcW w:w="988" w:type="dxa"/>
            <w:vAlign w:val="center"/>
          </w:tcPr>
          <w:p w14:paraId="00411FF8" w14:textId="59E04BB5" w:rsidR="00023C3A" w:rsidRPr="00377FFD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385408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118" w:type="dxa"/>
            <w:vAlign w:val="center"/>
          </w:tcPr>
          <w:p w14:paraId="5D7425D0" w14:textId="61E4771C" w:rsidR="00023C3A" w:rsidRPr="00377FFD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Odporność infrastruktury na</w:t>
            </w:r>
            <w:r w:rsidR="009F37BB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zmiany klimatu</w:t>
            </w:r>
          </w:p>
        </w:tc>
        <w:tc>
          <w:tcPr>
            <w:tcW w:w="7088" w:type="dxa"/>
          </w:tcPr>
          <w:p w14:paraId="163B75B0" w14:textId="6B6BC611" w:rsidR="00023C3A" w:rsidRPr="00377FFD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Weryfikacji podlega, czy projekt jest zgodny z art. 73 ust. 2 lit. j rozporządzenia nr 2021/1060, tzn. czy inwestycja w</w:t>
            </w:r>
            <w:r w:rsidR="009F37BB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infrastrukturę o przewidywanej trwałości wynoszącej co</w:t>
            </w:r>
            <w:r w:rsidR="009F37BB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 xml:space="preserve">najmniej pięć lat przewidziana w ramach projektu jest odporna na zmiany klimatu. </w:t>
            </w:r>
          </w:p>
          <w:p w14:paraId="021EA9B2" w14:textId="77777777" w:rsidR="00023C3A" w:rsidRPr="00377FFD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Weryfikacja przeprowadzana jest na podstawie uzasadnienia odporności przedsięwzięcia na zmiany klimatu przedstawionego we wniosku o dofinansowanie projektu.</w:t>
            </w:r>
          </w:p>
          <w:p w14:paraId="6D60D373" w14:textId="77777777" w:rsidR="00023C3A" w:rsidRPr="00377FFD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4BDB89A9" w14:textId="369CCF0D" w:rsidR="00023C3A" w:rsidRPr="00377FFD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Kryterium jest weryfikowane w oparciu o wniosek o dofinasowanie projektu i załączniki.</w:t>
            </w:r>
          </w:p>
        </w:tc>
        <w:tc>
          <w:tcPr>
            <w:tcW w:w="3231" w:type="dxa"/>
          </w:tcPr>
          <w:p w14:paraId="38C00243" w14:textId="77777777" w:rsidR="00023C3A" w:rsidRPr="00377FFD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39238454" w14:textId="77777777" w:rsidR="00023C3A" w:rsidRPr="00377FFD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2986901" w14:textId="77777777" w:rsidR="00023C3A" w:rsidRPr="00377FFD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C0100B6" w14:textId="77777777" w:rsidR="00023C3A" w:rsidRPr="00377FFD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D852C8B" w14:textId="77777777" w:rsidR="00023C3A" w:rsidRPr="00377FFD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90AB5F3" w14:textId="77777777" w:rsidR="00023C3A" w:rsidRPr="00377FFD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403CEC3D" w14:textId="46EF1843" w:rsidR="00023C3A" w:rsidRPr="00377FFD" w:rsidRDefault="00023C3A" w:rsidP="009F37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W trakcie oceny kryterium wnioskodawca może zostać poproszony o</w:t>
            </w:r>
            <w:r w:rsidR="009F37BB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uzupełnienie lub poprawienie wniosku.</w:t>
            </w:r>
          </w:p>
        </w:tc>
      </w:tr>
      <w:tr w:rsidR="00023C3A" w:rsidRPr="00377FFD" w14:paraId="18A56E36" w14:textId="77777777" w:rsidTr="00761E50">
        <w:trPr>
          <w:trHeight w:val="992"/>
        </w:trPr>
        <w:tc>
          <w:tcPr>
            <w:tcW w:w="988" w:type="dxa"/>
            <w:vAlign w:val="center"/>
          </w:tcPr>
          <w:p w14:paraId="6C20117F" w14:textId="0CC5494E" w:rsidR="00023C3A" w:rsidRPr="00377FFD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B.</w:t>
            </w:r>
            <w:r w:rsidR="00385408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118" w:type="dxa"/>
            <w:vAlign w:val="center"/>
          </w:tcPr>
          <w:p w14:paraId="254C296D" w14:textId="4C30E3EC" w:rsidR="00023C3A" w:rsidRPr="00377FFD" w:rsidRDefault="00023C3A" w:rsidP="009F37B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Zgodność projektu z</w:t>
            </w:r>
            <w:r w:rsidR="009F37BB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wymaganiami prawa ochrony środowiska</w:t>
            </w:r>
          </w:p>
        </w:tc>
        <w:tc>
          <w:tcPr>
            <w:tcW w:w="7088" w:type="dxa"/>
          </w:tcPr>
          <w:p w14:paraId="7E655126" w14:textId="77777777" w:rsidR="00023C3A" w:rsidRPr="00377FFD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0FE709BB" w14:textId="7DEB2C33" w:rsidR="00023C3A" w:rsidRPr="00377FFD" w:rsidRDefault="00023C3A">
            <w:pPr>
              <w:numPr>
                <w:ilvl w:val="0"/>
                <w:numId w:val="9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ustawą z dnia 3 października 2008 r. o udostępnianiu informacji o środowisku i jego ochronie, udziale społeczeństwa w ochronie środowiska oraz o ocenach oddziaływania na środowisko (Dz. U. z 2023 r. poz. 1094 z</w:t>
            </w:r>
            <w:r w:rsidR="0079288B" w:rsidRPr="00377FFD">
              <w:rPr>
                <w:rFonts w:ascii="Arial" w:hAnsi="Arial" w:cs="Arial"/>
                <w:sz w:val="24"/>
                <w:szCs w:val="24"/>
              </w:rPr>
              <w:t> </w:t>
            </w:r>
            <w:proofErr w:type="spellStart"/>
            <w:r w:rsidRPr="00377FFD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377FFD">
              <w:rPr>
                <w:rFonts w:ascii="Arial" w:hAnsi="Arial" w:cs="Arial"/>
                <w:sz w:val="24"/>
                <w:szCs w:val="24"/>
              </w:rPr>
              <w:t>. zm.) i Dyrektywą Parlamentu Europejskiego i</w:t>
            </w:r>
            <w:r w:rsidR="004A0AF0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Rady 2011/92/UE z dnia 13 grudnia 2011 r. w sprawie oceny skutków wywieranych przez niektóre przedsięwzięcia publiczne i prywatne na</w:t>
            </w:r>
            <w:r w:rsidR="009F37BB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środowisko;</w:t>
            </w:r>
          </w:p>
          <w:p w14:paraId="2D6D0634" w14:textId="0799F40E" w:rsidR="00023C3A" w:rsidRPr="00377FFD" w:rsidRDefault="00023C3A">
            <w:pPr>
              <w:numPr>
                <w:ilvl w:val="0"/>
                <w:numId w:val="9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ustawą z dnia 27 kwietnia 2001 r. Prawo ochrony środowiska (Dz. U. z 202</w:t>
            </w:r>
            <w:r w:rsidR="00DA337F">
              <w:rPr>
                <w:rFonts w:ascii="Arial" w:hAnsi="Arial" w:cs="Arial"/>
                <w:sz w:val="24"/>
                <w:szCs w:val="24"/>
              </w:rPr>
              <w:t>4</w:t>
            </w:r>
            <w:r w:rsidRPr="00377FFD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DA337F">
              <w:rPr>
                <w:rFonts w:ascii="Arial" w:hAnsi="Arial" w:cs="Arial"/>
                <w:sz w:val="24"/>
                <w:szCs w:val="24"/>
              </w:rPr>
              <w:t>54);</w:t>
            </w:r>
          </w:p>
          <w:p w14:paraId="4A93C65E" w14:textId="6EFE9658" w:rsidR="00023C3A" w:rsidRPr="00377FFD" w:rsidRDefault="00023C3A">
            <w:pPr>
              <w:numPr>
                <w:ilvl w:val="0"/>
                <w:numId w:val="9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lastRenderedPageBreak/>
              <w:t>ustawą z dnia 16 kwietnia 2004 r. o ochronie przyrody (Dz. U. z 2023 r. poz. 1336</w:t>
            </w:r>
            <w:r w:rsidR="00E8628C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="00E8628C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E8628C">
              <w:rPr>
                <w:rFonts w:ascii="Arial" w:hAnsi="Arial" w:cs="Arial"/>
                <w:sz w:val="24"/>
                <w:szCs w:val="24"/>
              </w:rPr>
              <w:t xml:space="preserve"> zm.</w:t>
            </w:r>
            <w:r w:rsidRPr="00377FFD">
              <w:rPr>
                <w:rFonts w:ascii="Arial" w:hAnsi="Arial" w:cs="Arial"/>
                <w:sz w:val="24"/>
                <w:szCs w:val="24"/>
              </w:rPr>
              <w:t>) i Dyrektywą Rady 92/43/EWG z</w:t>
            </w:r>
            <w:r w:rsidR="009B647E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dnia 21 maja 1992 r. w sprawie ochrony siedlisk przyrodniczych oraz dzikiej fauny i flory;</w:t>
            </w:r>
          </w:p>
          <w:p w14:paraId="222DD6F2" w14:textId="552CEE52" w:rsidR="00023C3A" w:rsidRPr="00377FFD" w:rsidRDefault="00023C3A">
            <w:pPr>
              <w:numPr>
                <w:ilvl w:val="0"/>
                <w:numId w:val="9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ustawą z dnia 20 lipca 2017 r. Prawo wodne (Dz. U. z</w:t>
            </w:r>
            <w:r w:rsidR="009F37BB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202</w:t>
            </w:r>
            <w:r w:rsidR="009B647E" w:rsidRPr="00377FFD">
              <w:rPr>
                <w:rFonts w:ascii="Arial" w:hAnsi="Arial" w:cs="Arial"/>
                <w:sz w:val="24"/>
                <w:szCs w:val="24"/>
              </w:rPr>
              <w:t>3</w:t>
            </w:r>
            <w:r w:rsidRPr="00377FFD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9B647E" w:rsidRPr="00377FFD">
              <w:rPr>
                <w:rFonts w:ascii="Arial" w:hAnsi="Arial" w:cs="Arial"/>
                <w:sz w:val="24"/>
                <w:szCs w:val="24"/>
              </w:rPr>
              <w:t>1478</w:t>
            </w:r>
            <w:r w:rsidRPr="00377FFD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377FFD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377FFD">
              <w:rPr>
                <w:rFonts w:ascii="Arial" w:hAnsi="Arial" w:cs="Arial"/>
                <w:sz w:val="24"/>
                <w:szCs w:val="24"/>
              </w:rPr>
              <w:t>. zm.) i Dyrektywą Parlamentu Europejskiego i Rady 2000/60/WE z dnia 23 października 2000 r. ustanawiającą ramy wspólnotowego działania w</w:t>
            </w:r>
            <w:r w:rsidR="009B647E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dziedzinie polityki wodnej;</w:t>
            </w:r>
          </w:p>
          <w:p w14:paraId="539BD0BD" w14:textId="4EAD5D55" w:rsidR="00023C3A" w:rsidRPr="00377FFD" w:rsidRDefault="00023C3A">
            <w:pPr>
              <w:numPr>
                <w:ilvl w:val="0"/>
                <w:numId w:val="9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wytycznymi w sprawie działań naprawczych w</w:t>
            </w:r>
            <w:r w:rsidR="009F37BB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odniesieniu do projektów współfinansowanych w</w:t>
            </w:r>
            <w:r w:rsidR="009F37BB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okresie programowania 2014 – 2020 oraz ubiegających się o</w:t>
            </w:r>
            <w:r w:rsidR="009B647E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współfinansowanie w okresie 2021 – 2027 z Funduszy UE, dotkniętych naruszeniem 2016/2046 w</w:t>
            </w:r>
            <w:r w:rsidR="004A0AF0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zakresie specustaw, dla których prowadzone jest postępowanie w</w:t>
            </w:r>
            <w:r w:rsidR="009B647E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sprawie oceny oddziaływania na środowisko (Ares(2021)1432319 z</w:t>
            </w:r>
            <w:r w:rsidR="009F37BB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23.02.2021</w:t>
            </w:r>
            <w:r w:rsidR="00B1141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77FFD">
              <w:rPr>
                <w:rFonts w:ascii="Arial" w:hAnsi="Arial" w:cs="Arial"/>
                <w:sz w:val="24"/>
                <w:szCs w:val="24"/>
              </w:rPr>
              <w:t>r.).</w:t>
            </w:r>
          </w:p>
          <w:p w14:paraId="03284091" w14:textId="77777777" w:rsidR="00023C3A" w:rsidRPr="00377FFD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A41B319" w14:textId="39BB89DF" w:rsidR="00023C3A" w:rsidRPr="00377FFD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W kryterium sprawdzamy, czy wnioskodawca posiada dokumentację środowiskową zgodną z regulaminem wyboru projektów, w szczególności decyzję o środowiskowych uwarunkowaniach – jeżeli jest ona wymagana. Jeśli tak, to czy została załączona do wniosku oraz czy zakres projektu jest zgodny z decyzją o środowiskowych uwarunkowaniach oraz zezwoleniem na realizację inwestycji.</w:t>
            </w:r>
          </w:p>
          <w:p w14:paraId="0580974F" w14:textId="77777777" w:rsidR="00023C3A" w:rsidRPr="00377FFD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5DE10D6" w14:textId="402DD3F0" w:rsidR="00023C3A" w:rsidRPr="00377FFD" w:rsidRDefault="00023C3A" w:rsidP="009F37B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 i załączniki.</w:t>
            </w:r>
          </w:p>
        </w:tc>
        <w:tc>
          <w:tcPr>
            <w:tcW w:w="3231" w:type="dxa"/>
          </w:tcPr>
          <w:p w14:paraId="04C8400C" w14:textId="77777777" w:rsidR="00023C3A" w:rsidRPr="00377FFD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114DB054" w14:textId="77777777" w:rsidR="00023C3A" w:rsidRPr="00377FFD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C72412F" w14:textId="77777777" w:rsidR="00023C3A" w:rsidRPr="00377FFD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63B8A87" w14:textId="77777777" w:rsidR="00023C3A" w:rsidRPr="00377FFD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53E50F5" w14:textId="77777777" w:rsidR="00023C3A" w:rsidRPr="00377FFD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2B4A0D8" w14:textId="77777777" w:rsidR="00023C3A" w:rsidRPr="00377FFD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338E491" w14:textId="76890410" w:rsidR="00023C3A" w:rsidRPr="00377FFD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023C3A" w:rsidRPr="00377FFD" w14:paraId="3C9C00BB" w14:textId="77777777" w:rsidTr="00761E50">
        <w:trPr>
          <w:trHeight w:val="1559"/>
        </w:trPr>
        <w:tc>
          <w:tcPr>
            <w:tcW w:w="988" w:type="dxa"/>
            <w:vAlign w:val="center"/>
          </w:tcPr>
          <w:p w14:paraId="69112F48" w14:textId="383471D6" w:rsidR="00023C3A" w:rsidRPr="00377FFD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385408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118" w:type="dxa"/>
            <w:vAlign w:val="center"/>
          </w:tcPr>
          <w:p w14:paraId="534FDDE2" w14:textId="77777777" w:rsidR="00023C3A" w:rsidRPr="00377FFD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7088" w:type="dxa"/>
          </w:tcPr>
          <w:p w14:paraId="3A000330" w14:textId="77777777" w:rsidR="00023C3A" w:rsidRPr="00377FFD" w:rsidRDefault="00023C3A" w:rsidP="00023C3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2D872B58" w14:textId="026FE2FD" w:rsidR="00023C3A" w:rsidRPr="00377FFD" w:rsidRDefault="00023C3A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</w:t>
            </w:r>
            <w:r w:rsidR="00903590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35969FD1" w14:textId="57D6C91C" w:rsidR="00023C3A" w:rsidRPr="00377FFD" w:rsidRDefault="00023C3A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wskaźniki zostały właściwie oszacowane w odniesieniu do</w:t>
            </w:r>
            <w:r w:rsidR="009B647E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zakresu projektu,</w:t>
            </w:r>
          </w:p>
          <w:p w14:paraId="6E7DEE63" w14:textId="77777777" w:rsidR="00023C3A" w:rsidRPr="00377FFD" w:rsidRDefault="00023C3A">
            <w:pPr>
              <w:numPr>
                <w:ilvl w:val="0"/>
                <w:numId w:val="6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wybrano wszystkie wskaźniki związane z realizacją projektu.</w:t>
            </w:r>
          </w:p>
          <w:p w14:paraId="702F4785" w14:textId="77777777" w:rsidR="00023C3A" w:rsidRPr="00377FFD" w:rsidRDefault="00023C3A" w:rsidP="00023C3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0D7A762" w14:textId="77777777" w:rsidR="00023C3A" w:rsidRPr="00377FFD" w:rsidRDefault="00023C3A" w:rsidP="00023C3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Lista obowiązujących wskaźników wraz z ich definicjami zamieszczona jest w regulaminie wyboru projektów.</w:t>
            </w:r>
          </w:p>
          <w:p w14:paraId="4C3D545C" w14:textId="77777777" w:rsidR="00023C3A" w:rsidRPr="00377FFD" w:rsidRDefault="00023C3A" w:rsidP="00023C3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7DA2DA1" w14:textId="6268E101" w:rsidR="00023C3A" w:rsidRPr="00377FFD" w:rsidRDefault="00023C3A" w:rsidP="00023C3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9F37BB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  <w:p w14:paraId="38155C05" w14:textId="77777777" w:rsidR="00023C3A" w:rsidRPr="00377FFD" w:rsidRDefault="00023C3A" w:rsidP="00023C3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1" w:type="dxa"/>
          </w:tcPr>
          <w:p w14:paraId="26780030" w14:textId="77777777" w:rsidR="00023C3A" w:rsidRPr="00377FFD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377FFD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4ABF924" w14:textId="77777777" w:rsidR="00023C3A" w:rsidRPr="00377FFD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481D3C3" w14:textId="77777777" w:rsidR="00023C3A" w:rsidRPr="00377FFD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3A5B914" w14:textId="77777777" w:rsidR="00023C3A" w:rsidRPr="00377FFD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7BA1AEB" w14:textId="77777777" w:rsidR="00023C3A" w:rsidRPr="00377FFD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9870A1F" w14:textId="6AC825DC" w:rsidR="00023C3A" w:rsidRPr="00377FFD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377FFD" w14:paraId="296BD76C" w14:textId="77777777" w:rsidTr="00761E50">
        <w:trPr>
          <w:trHeight w:val="416"/>
        </w:trPr>
        <w:tc>
          <w:tcPr>
            <w:tcW w:w="988" w:type="dxa"/>
            <w:vAlign w:val="center"/>
          </w:tcPr>
          <w:p w14:paraId="47D4EBFC" w14:textId="4C384614" w:rsidR="00023C3A" w:rsidRPr="00377FFD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B.</w:t>
            </w:r>
            <w:r w:rsidR="00385408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3118" w:type="dxa"/>
            <w:vAlign w:val="center"/>
          </w:tcPr>
          <w:p w14:paraId="4E6E0B85" w14:textId="79153180" w:rsidR="00023C3A" w:rsidRPr="00377FFD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Wykonalność techniczna, technologiczna i</w:t>
            </w:r>
            <w:r w:rsidR="009B647E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instytucjonalna projektu</w:t>
            </w:r>
          </w:p>
          <w:p w14:paraId="6EBCD983" w14:textId="77777777" w:rsidR="00023C3A" w:rsidRPr="00377FFD" w:rsidRDefault="00023C3A" w:rsidP="00023C3A">
            <w:pPr>
              <w:spacing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8" w:type="dxa"/>
          </w:tcPr>
          <w:p w14:paraId="5DF15B84" w14:textId="77777777" w:rsidR="00023C3A" w:rsidRPr="00377FFD" w:rsidRDefault="00023C3A" w:rsidP="00023C3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0F50CA92" w14:textId="3D3D1438" w:rsidR="00023C3A" w:rsidRPr="00377FFD" w:rsidRDefault="00023C3A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harmonogram realizacji projektu jest realistyczny i</w:t>
            </w:r>
            <w:r w:rsidR="009F37BB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uwzględnia zakres rzeczowy oraz czas niezbędny na</w:t>
            </w:r>
            <w:r w:rsidR="009F37BB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realizację procedur przetargowych i inne okoliczności niezbędne do realizacji tych procedur,</w:t>
            </w:r>
          </w:p>
          <w:p w14:paraId="297800EE" w14:textId="77777777" w:rsidR="00023C3A" w:rsidRPr="00377FFD" w:rsidRDefault="00023C3A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7BC885A5" w14:textId="77777777" w:rsidR="00023C3A" w:rsidRPr="00377FFD" w:rsidRDefault="00023C3A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zakres rzeczowy projektu jest technologicznie wykonalny,</w:t>
            </w:r>
          </w:p>
          <w:p w14:paraId="56BC0D51" w14:textId="77777777" w:rsidR="00023C3A" w:rsidRPr="00377FFD" w:rsidRDefault="00023C3A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wnioskodawca posiada potencjał do prawidłowej obsługi projektu.</w:t>
            </w:r>
          </w:p>
          <w:p w14:paraId="0757B85E" w14:textId="77777777" w:rsidR="00023C3A" w:rsidRPr="00377FFD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B489CC1" w14:textId="2E204022" w:rsidR="00023C3A" w:rsidRPr="00377FFD" w:rsidRDefault="00023C3A" w:rsidP="00023C3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9F37BB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  <w:p w14:paraId="3BB27134" w14:textId="77777777" w:rsidR="00023C3A" w:rsidRPr="00377FFD" w:rsidRDefault="00023C3A" w:rsidP="00023C3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1" w:type="dxa"/>
          </w:tcPr>
          <w:p w14:paraId="47ADB09B" w14:textId="77777777" w:rsidR="00023C3A" w:rsidRPr="00377FFD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377FFD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D5D068B" w14:textId="77777777" w:rsidR="00023C3A" w:rsidRPr="00377FFD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4D0F357" w14:textId="77777777" w:rsidR="00023C3A" w:rsidRPr="00377FFD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F14195B" w14:textId="77777777" w:rsidR="00023C3A" w:rsidRPr="00377FFD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11DC693" w14:textId="77777777" w:rsidR="00023C3A" w:rsidRPr="00377FFD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6BF7156" w14:textId="020AF95A" w:rsidR="00023C3A" w:rsidRPr="00377FFD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377FFD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</w:tc>
      </w:tr>
      <w:tr w:rsidR="00023C3A" w:rsidRPr="00377FFD" w14:paraId="35AE4CAB" w14:textId="77777777" w:rsidTr="00761E50">
        <w:trPr>
          <w:trHeight w:val="416"/>
        </w:trPr>
        <w:tc>
          <w:tcPr>
            <w:tcW w:w="988" w:type="dxa"/>
            <w:vAlign w:val="center"/>
          </w:tcPr>
          <w:p w14:paraId="2934025B" w14:textId="671C7188" w:rsidR="00023C3A" w:rsidRPr="00377FFD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385408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3118" w:type="dxa"/>
            <w:vAlign w:val="center"/>
          </w:tcPr>
          <w:p w14:paraId="4B4B38C5" w14:textId="77777777" w:rsidR="00023C3A" w:rsidRPr="00377FFD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 xml:space="preserve">Wykonalność finansowa </w:t>
            </w:r>
          </w:p>
          <w:p w14:paraId="1FCDC3FF" w14:textId="77777777" w:rsidR="00023C3A" w:rsidRPr="00377FFD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i ekonomiczna projektu</w:t>
            </w:r>
          </w:p>
        </w:tc>
        <w:tc>
          <w:tcPr>
            <w:tcW w:w="7088" w:type="dxa"/>
          </w:tcPr>
          <w:p w14:paraId="33E4CCBA" w14:textId="6E689C2F" w:rsidR="00023C3A" w:rsidRPr="00377FFD" w:rsidRDefault="00023C3A" w:rsidP="00023C3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W kryterium sprawdzamy, czy projekt wykazuje pozytywne efekty ekonomiczne oraz czy analiza finansowa przedsięwzięcia została przeprowadzona poprawnie, w</w:t>
            </w:r>
            <w:r w:rsidR="00214862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szczególności czy:</w:t>
            </w:r>
          </w:p>
          <w:p w14:paraId="6B8ED329" w14:textId="77777777" w:rsidR="00023C3A" w:rsidRPr="00377FFD" w:rsidRDefault="00023C3A">
            <w:pPr>
              <w:numPr>
                <w:ilvl w:val="0"/>
                <w:numId w:val="8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wskazano źródła finansowania wkładu własnego oraz wydatków niekwalifikowalnych,</w:t>
            </w:r>
          </w:p>
          <w:p w14:paraId="6147B2B2" w14:textId="39363D37" w:rsidR="00023C3A" w:rsidRPr="00377FFD" w:rsidRDefault="00023C3A">
            <w:pPr>
              <w:numPr>
                <w:ilvl w:val="0"/>
                <w:numId w:val="8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przyjęte założenia analiz finansowych są spójne i</w:t>
            </w:r>
            <w:r w:rsidR="00214862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 xml:space="preserve">uzasadnione, </w:t>
            </w:r>
          </w:p>
          <w:p w14:paraId="169F3899" w14:textId="77777777" w:rsidR="00023C3A" w:rsidRPr="00377FFD" w:rsidRDefault="00023C3A">
            <w:pPr>
              <w:numPr>
                <w:ilvl w:val="0"/>
                <w:numId w:val="8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7C810505" w14:textId="2A52E175" w:rsidR="00023C3A" w:rsidRPr="00377FFD" w:rsidRDefault="00023C3A">
            <w:pPr>
              <w:numPr>
                <w:ilvl w:val="0"/>
                <w:numId w:val="8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w analizie finansowej wykorzystano podejście rachunku wartości pieniądza w czasie, tj. wszystkie przyszłe przepływy pieniężne są dyskontowane w celu określenia ich wartości bieżącej</w:t>
            </w:r>
            <w:r w:rsidR="005C50CF" w:rsidRPr="00377FFD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6651326B" w14:textId="77777777" w:rsidR="005C50CF" w:rsidRPr="00377FFD" w:rsidRDefault="005C50CF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377FFD">
              <w:rPr>
                <w:rFonts w:ascii="Arial" w:hAnsi="Arial" w:cs="Arial"/>
                <w:sz w:val="24"/>
                <w:szCs w:val="24"/>
                <w:lang w:val="pl-PL"/>
              </w:rPr>
              <w:t>wykazana została stabilność finansowa (wymagane dla projektów obejmujących inwestycje w infrastrukturę lub inwestycje produkcyjne).</w:t>
            </w:r>
          </w:p>
          <w:p w14:paraId="0FB2CC19" w14:textId="1D13535A" w:rsidR="00023C3A" w:rsidRPr="00377FFD" w:rsidRDefault="00023C3A" w:rsidP="00023C3A">
            <w:pPr>
              <w:pStyle w:val="Akapitzlist"/>
              <w:rPr>
                <w:rFonts w:ascii="Arial" w:hAnsi="Arial" w:cs="Arial"/>
                <w:sz w:val="24"/>
                <w:szCs w:val="24"/>
              </w:rPr>
            </w:pPr>
          </w:p>
          <w:p w14:paraId="594C8ABC" w14:textId="0B20FE03" w:rsidR="00023C3A" w:rsidRPr="00377FFD" w:rsidRDefault="00023C3A" w:rsidP="00023C3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214862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31" w:type="dxa"/>
          </w:tcPr>
          <w:p w14:paraId="68733C37" w14:textId="77777777" w:rsidR="00023C3A" w:rsidRPr="00377FFD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27D9F5BB" w14:textId="77777777" w:rsidR="00023C3A" w:rsidRPr="00377FFD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DFC9A27" w14:textId="77777777" w:rsidR="00023C3A" w:rsidRPr="00377FFD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FB4C20D" w14:textId="77777777" w:rsidR="00023C3A" w:rsidRPr="00377FFD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48552A1" w14:textId="77777777" w:rsidR="00023C3A" w:rsidRPr="00377FFD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9BF9F2B" w14:textId="77777777" w:rsidR="00023C3A" w:rsidRPr="00377FFD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7968D10" w14:textId="4F691A58" w:rsidR="00023C3A" w:rsidRPr="00377FFD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377FFD" w14:paraId="5D854E27" w14:textId="77777777" w:rsidTr="00761E50">
        <w:trPr>
          <w:trHeight w:val="425"/>
        </w:trPr>
        <w:tc>
          <w:tcPr>
            <w:tcW w:w="988" w:type="dxa"/>
            <w:vAlign w:val="center"/>
          </w:tcPr>
          <w:p w14:paraId="7AC01C40" w14:textId="2B97C8EF" w:rsidR="00023C3A" w:rsidRPr="00377FFD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B.</w:t>
            </w:r>
            <w:r w:rsidR="00385408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3118" w:type="dxa"/>
            <w:vAlign w:val="center"/>
          </w:tcPr>
          <w:p w14:paraId="3708C52D" w14:textId="77777777" w:rsidR="00023C3A" w:rsidRPr="00377FFD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7088" w:type="dxa"/>
          </w:tcPr>
          <w:p w14:paraId="668127FC" w14:textId="77777777" w:rsidR="00023C3A" w:rsidRPr="00377FFD" w:rsidRDefault="00023C3A" w:rsidP="00023C3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W kryterium sprawdzamy, czy wydatki wskazane w projekcie spełniają warunki kwalifikowalności, tj.:</w:t>
            </w:r>
          </w:p>
          <w:p w14:paraId="03E7EA2F" w14:textId="012F8925" w:rsidR="00023C3A" w:rsidRPr="00377FFD" w:rsidRDefault="00023C3A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zostały/</w:t>
            </w:r>
            <w:proofErr w:type="spellStart"/>
            <w:r w:rsidRPr="00377FFD">
              <w:rPr>
                <w:rFonts w:ascii="Arial" w:hAnsi="Arial" w:cs="Arial"/>
                <w:sz w:val="24"/>
                <w:szCs w:val="24"/>
              </w:rPr>
              <w:t>ną</w:t>
            </w:r>
            <w:proofErr w:type="spellEnd"/>
            <w:r w:rsidRPr="00377FFD">
              <w:rPr>
                <w:rFonts w:ascii="Arial" w:hAnsi="Arial" w:cs="Arial"/>
                <w:sz w:val="24"/>
                <w:szCs w:val="24"/>
              </w:rPr>
              <w:t xml:space="preserve"> poniesione w okresie kwalifikowalności wydatków określonym w regulaminie wyboru projektów. Przy czym okres kwalifikowalności powinien mieścić się w</w:t>
            </w:r>
            <w:r w:rsidR="009B647E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ramach czasowych określonych  w art. 63 ust. 2 rozporządzenia nr 2021/1060,</w:t>
            </w:r>
          </w:p>
          <w:p w14:paraId="730FB54F" w14:textId="77777777" w:rsidR="00023C3A" w:rsidRPr="00377FFD" w:rsidRDefault="00023C3A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lastRenderedPageBreak/>
              <w:t xml:space="preserve">są zgodne z zasadami określonymi w Wytycznych </w:t>
            </w:r>
            <w:bookmarkStart w:id="20" w:name="_Hlk126574575"/>
            <w:r w:rsidRPr="00377FFD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20"/>
            <w:r w:rsidRPr="00377FFD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1"/>
            </w:r>
            <w:r w:rsidRPr="00377FFD">
              <w:rPr>
                <w:rFonts w:ascii="Arial" w:hAnsi="Arial" w:cs="Arial"/>
                <w:sz w:val="24"/>
                <w:szCs w:val="24"/>
              </w:rPr>
              <w:t xml:space="preserve"> oraz zapisami dotyczącymi kwalifikowalności wydatków określonymi w regulaminie wyboru projektów,</w:t>
            </w:r>
          </w:p>
          <w:p w14:paraId="3CAB864B" w14:textId="77777777" w:rsidR="00023C3A" w:rsidRPr="00377FFD" w:rsidRDefault="00023C3A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 xml:space="preserve">zostały uwzględnione w budżecie projektu, </w:t>
            </w:r>
          </w:p>
          <w:p w14:paraId="1B4BC8FC" w14:textId="77777777" w:rsidR="00023C3A" w:rsidRPr="00377FFD" w:rsidRDefault="00023C3A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są niezbędne do realizacji celów projektu i zostaną poniesione w związku z realizacją projektu,</w:t>
            </w:r>
          </w:p>
          <w:p w14:paraId="456A27F0" w14:textId="615CD87C" w:rsidR="00023C3A" w:rsidRPr="00377FFD" w:rsidRDefault="00023C3A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zostaną dokonane w sposób racjonalny i efektywny z</w:t>
            </w:r>
            <w:r w:rsidR="00214862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zachowaniem zasad uzyskiwania najlepszych efektów z</w:t>
            </w:r>
            <w:r w:rsidR="009B647E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danych nakładów,</w:t>
            </w:r>
          </w:p>
          <w:p w14:paraId="148B0B77" w14:textId="77777777" w:rsidR="00023C3A" w:rsidRPr="00377FFD" w:rsidRDefault="00023C3A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35438F93" w14:textId="77777777" w:rsidR="00023C3A" w:rsidRPr="00377FFD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BE7CED8" w14:textId="765AFD32" w:rsidR="00023C3A" w:rsidRPr="00377FFD" w:rsidRDefault="00023C3A" w:rsidP="00023C3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214862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31" w:type="dxa"/>
          </w:tcPr>
          <w:p w14:paraId="06F72983" w14:textId="77777777" w:rsidR="00023C3A" w:rsidRPr="00377FFD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377FFD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3002F93" w14:textId="77777777" w:rsidR="00023C3A" w:rsidRPr="00377FFD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92E01F4" w14:textId="77777777" w:rsidR="00023C3A" w:rsidRPr="00377FFD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377FFD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050DC888" w14:textId="77777777" w:rsidR="00023C3A" w:rsidRPr="00377FFD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CD2C98B" w14:textId="77777777" w:rsidR="00023C3A" w:rsidRPr="00377FFD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FD79BEB" w14:textId="28248C15" w:rsidR="00023C3A" w:rsidRPr="00377FFD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377FFD" w14:paraId="55C61572" w14:textId="77777777" w:rsidTr="00761E50">
        <w:trPr>
          <w:trHeight w:val="425"/>
        </w:trPr>
        <w:tc>
          <w:tcPr>
            <w:tcW w:w="988" w:type="dxa"/>
            <w:vAlign w:val="center"/>
          </w:tcPr>
          <w:p w14:paraId="5E140874" w14:textId="363A518D" w:rsidR="00023C3A" w:rsidRPr="00377FFD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385408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3118" w:type="dxa"/>
            <w:vAlign w:val="center"/>
          </w:tcPr>
          <w:p w14:paraId="169CCBCA" w14:textId="41A2DE37" w:rsidR="00023C3A" w:rsidRPr="00377FFD" w:rsidRDefault="00023C3A" w:rsidP="002148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DB1502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zasadą równości szans i</w:t>
            </w:r>
            <w:r w:rsidR="00214862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niedyskryminacji, w tym dostępności dla osób z</w:t>
            </w:r>
            <w:r w:rsidR="00214862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niepełnosprawnościami</w:t>
            </w:r>
          </w:p>
        </w:tc>
        <w:tc>
          <w:tcPr>
            <w:tcW w:w="7088" w:type="dxa"/>
          </w:tcPr>
          <w:p w14:paraId="1842D4DC" w14:textId="0A83EB35" w:rsidR="00023C3A" w:rsidRPr="00377FFD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W kryterium sprawdzamy, czy nie występują niezgodności zapisów wniosku o dofinansowanie projektu z zasadą równości szans i niedyskryminacji, określoną w art. 9 Rozporządzenia 2021/1060 oraz we wniosku o</w:t>
            </w:r>
            <w:r w:rsidR="00214862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dofinansowanie projektu zadeklarowano dostępność wszystkich produktów projektu (które nie zostały uznane za</w:t>
            </w:r>
            <w:r w:rsidR="00214862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neutralne) - zgodnie z załącznikiem nr 2 do Wytycznych dotyczących realizacji zasad równościowych w</w:t>
            </w:r>
            <w:r w:rsidR="0079288B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ramach funduszy unijnych na lata 2021-2027.</w:t>
            </w:r>
          </w:p>
          <w:p w14:paraId="56ECB28B" w14:textId="77777777" w:rsidR="00023C3A" w:rsidRPr="00377FFD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18A684B" w14:textId="253861A2" w:rsidR="00023C3A" w:rsidRPr="00377FFD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</w:t>
            </w:r>
            <w:r w:rsidR="00214862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31" w:type="dxa"/>
          </w:tcPr>
          <w:p w14:paraId="45CFF15E" w14:textId="77777777" w:rsidR="00023C3A" w:rsidRPr="00377FFD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556B811C" w14:textId="77777777" w:rsidR="00023C3A" w:rsidRPr="00377FFD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844E079" w14:textId="77777777" w:rsidR="00023C3A" w:rsidRPr="00377FFD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5643882" w14:textId="77777777" w:rsidR="00023C3A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586095F" w14:textId="77777777" w:rsidR="008764F1" w:rsidRPr="00377FFD" w:rsidRDefault="008764F1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0D88FB2" w14:textId="77777777" w:rsidR="00023C3A" w:rsidRPr="00377FFD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2096D715" w14:textId="3EEB54E9" w:rsidR="00023C3A" w:rsidRPr="00377FFD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377FFD" w14:paraId="745F0911" w14:textId="77777777" w:rsidTr="00761E50">
        <w:trPr>
          <w:trHeight w:val="425"/>
        </w:trPr>
        <w:tc>
          <w:tcPr>
            <w:tcW w:w="988" w:type="dxa"/>
            <w:vAlign w:val="center"/>
          </w:tcPr>
          <w:p w14:paraId="2B31A7EF" w14:textId="10E70F02" w:rsidR="00023C3A" w:rsidRPr="00377FFD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385408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3118" w:type="dxa"/>
            <w:vAlign w:val="center"/>
          </w:tcPr>
          <w:p w14:paraId="2B04366B" w14:textId="7B7079AF" w:rsidR="00023C3A" w:rsidRPr="00377FFD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DB1502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Kartą Praw Podstawowych Unii Europejskiej</w:t>
            </w:r>
          </w:p>
        </w:tc>
        <w:tc>
          <w:tcPr>
            <w:tcW w:w="7088" w:type="dxa"/>
          </w:tcPr>
          <w:p w14:paraId="5BA8825B" w14:textId="2E6B2D55" w:rsidR="00023C3A" w:rsidRPr="00377FFD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W kryterium sprawdzamy, czy projekt jest zgodny Kartą Praw Podstawowych Unii Europejskiej z dnia 26 października 2012 r. (Dz. Urz. UE C 326/391 z 26.10.2012) w zakresie odnoszącym się do sposobu realizacji, zakresu projektu i</w:t>
            </w:r>
            <w:r w:rsidR="00214862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wnioskodawcy.</w:t>
            </w:r>
          </w:p>
          <w:p w14:paraId="6A9DD4F1" w14:textId="7F437562" w:rsidR="00023C3A" w:rsidRPr="00377FFD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Zgodność projektu z Kartą praw podstawowych Unii Europejskiej na etapie oceny należy rozumieć jako brak sprzeczności pomiędzy wnioskiem o dofinansowanie projektu a wymogami tego dokumentu lub stwierdzenie, że te wymagania są neutralne wobec zakresu i zawartości projektu. Dla wnioskodawców i</w:t>
            </w:r>
            <w:r w:rsidR="0079288B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oceniających mogą być pomocne Wytyczne Komisji Europejskiej dotyczące zapewnienia poszanowania Karty praw podstawowych Unii Europejskiej przy wdrażaniu europejskich funduszy strukturalnych i inwestycyjnych, w szczególności załącznik nr</w:t>
            </w:r>
            <w:r w:rsidR="00214862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III.</w:t>
            </w:r>
          </w:p>
          <w:p w14:paraId="43FF135E" w14:textId="77777777" w:rsidR="00023C3A" w:rsidRPr="00377FFD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B96D39E" w14:textId="44A55929" w:rsidR="00023C3A" w:rsidRPr="00377FFD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214862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31" w:type="dxa"/>
          </w:tcPr>
          <w:p w14:paraId="54411F67" w14:textId="77777777" w:rsidR="00023C3A" w:rsidRPr="00377FFD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615E8570" w14:textId="77777777" w:rsidR="00023C3A" w:rsidRPr="00377FFD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231FD6C" w14:textId="77777777" w:rsidR="00023C3A" w:rsidRPr="00377FFD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2D3C2A5" w14:textId="77777777" w:rsidR="00023C3A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15F3B76" w14:textId="77777777" w:rsidR="0061549E" w:rsidRPr="00377FFD" w:rsidRDefault="0061549E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0DF0671" w14:textId="77777777" w:rsidR="00023C3A" w:rsidRPr="00377FFD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ED8F5EB" w14:textId="62940C21" w:rsidR="00023C3A" w:rsidRPr="00377FFD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377FFD" w14:paraId="6286ADE0" w14:textId="77777777" w:rsidTr="00761E50">
        <w:trPr>
          <w:trHeight w:val="425"/>
        </w:trPr>
        <w:tc>
          <w:tcPr>
            <w:tcW w:w="988" w:type="dxa"/>
            <w:vAlign w:val="center"/>
          </w:tcPr>
          <w:p w14:paraId="7CEBC310" w14:textId="689EEB52" w:rsidR="00023C3A" w:rsidRPr="00377FFD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B.</w:t>
            </w:r>
            <w:r w:rsidR="00385408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3118" w:type="dxa"/>
            <w:vAlign w:val="center"/>
          </w:tcPr>
          <w:p w14:paraId="7BA7409C" w14:textId="0411B63D" w:rsidR="00023C3A" w:rsidRPr="00377FFD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DB1502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Konwencją o Prawach Osób Niepełnosprawnych</w:t>
            </w:r>
          </w:p>
        </w:tc>
        <w:tc>
          <w:tcPr>
            <w:tcW w:w="7088" w:type="dxa"/>
          </w:tcPr>
          <w:p w14:paraId="5A668DFE" w14:textId="14C894DF" w:rsidR="00023C3A" w:rsidRPr="00377FFD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W kryterium sprawdzamy, czy projekt jest zgodny z</w:t>
            </w:r>
            <w:r w:rsidR="00214862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Konwencją o</w:t>
            </w:r>
            <w:r w:rsidR="0079288B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Prawach Osób Niepełnosprawnych sporządzoną w Nowym Jorku dnia 13 grudnia 2006 r.</w:t>
            </w:r>
            <w:r w:rsidR="009B647E" w:rsidRPr="00377FF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77FFD">
              <w:rPr>
                <w:rFonts w:ascii="Arial" w:hAnsi="Arial" w:cs="Arial"/>
                <w:sz w:val="24"/>
                <w:szCs w:val="24"/>
              </w:rPr>
              <w:t xml:space="preserve">(Dz. U. z 2012 r. poz. 1169 z </w:t>
            </w:r>
            <w:proofErr w:type="spellStart"/>
            <w:r w:rsidRPr="00377FFD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377FFD">
              <w:rPr>
                <w:rFonts w:ascii="Arial" w:hAnsi="Arial" w:cs="Arial"/>
                <w:sz w:val="24"/>
                <w:szCs w:val="24"/>
              </w:rPr>
              <w:t>. zm.) w zakresie odnoszącym się</w:t>
            </w:r>
            <w:r w:rsidR="00214862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do sposobu realizacji, zakresu projektu i</w:t>
            </w:r>
            <w:r w:rsidR="004F36D4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wnioskodawcy.</w:t>
            </w:r>
          </w:p>
          <w:p w14:paraId="2B6223B7" w14:textId="29FA1A35" w:rsidR="00023C3A" w:rsidRPr="00377FFD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lastRenderedPageBreak/>
              <w:t>Zgodność projektu z Konwencją o Prawach Osób Niepełnosprawnych na etapie oceny należy rozumieć jako brak sprzeczności pomiędzy wnioskiem o dofinansowanie projektu a</w:t>
            </w:r>
            <w:r w:rsidR="0079288B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wymogami tego dokumentu lub stwierdzenie, że</w:t>
            </w:r>
            <w:r w:rsidR="00214862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te</w:t>
            </w:r>
            <w:r w:rsidR="00214862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wymagania są neutralne wobec zakresu i zawartości projektu.</w:t>
            </w:r>
          </w:p>
          <w:p w14:paraId="6F00E02B" w14:textId="77777777" w:rsidR="00023C3A" w:rsidRPr="00377FFD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FA4D6C6" w14:textId="29C24284" w:rsidR="00023C3A" w:rsidRPr="00377FFD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214862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31" w:type="dxa"/>
          </w:tcPr>
          <w:p w14:paraId="41D014DD" w14:textId="77777777" w:rsidR="00023C3A" w:rsidRPr="00377FFD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66BD3F32" w14:textId="77777777" w:rsidR="00023C3A" w:rsidRPr="00377FFD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52E4400" w14:textId="77777777" w:rsidR="00023C3A" w:rsidRPr="00377FFD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AF35784" w14:textId="77777777" w:rsidR="00023C3A" w:rsidRPr="00377FFD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377FFD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4471408A" w14:textId="77777777" w:rsidR="00023C3A" w:rsidRPr="00377FFD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7C5C2F4" w14:textId="77777777" w:rsidR="00023C3A" w:rsidRPr="00377FFD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81AADB4" w14:textId="40B2CA14" w:rsidR="00023C3A" w:rsidRPr="00377FFD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W trakcie oceny kryterium wnioskodawca może zostać poproszony o</w:t>
            </w:r>
            <w:r w:rsidR="00214862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uzupełnienie lub poprawienie wniosku.</w:t>
            </w:r>
          </w:p>
        </w:tc>
      </w:tr>
      <w:tr w:rsidR="00023C3A" w:rsidRPr="00377FFD" w14:paraId="698F0CEE" w14:textId="77777777" w:rsidTr="00761E50">
        <w:trPr>
          <w:trHeight w:val="425"/>
        </w:trPr>
        <w:tc>
          <w:tcPr>
            <w:tcW w:w="988" w:type="dxa"/>
            <w:vAlign w:val="center"/>
          </w:tcPr>
          <w:p w14:paraId="63C96242" w14:textId="7E3C4F72" w:rsidR="00023C3A" w:rsidRPr="00377FFD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385408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3118" w:type="dxa"/>
            <w:vAlign w:val="center"/>
          </w:tcPr>
          <w:p w14:paraId="3FCB6FCB" w14:textId="443E545B" w:rsidR="00023C3A" w:rsidRPr="00377FFD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DB1502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zasadą równości kobiet i</w:t>
            </w:r>
            <w:r w:rsidR="008F7992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mężczyzn</w:t>
            </w:r>
          </w:p>
        </w:tc>
        <w:tc>
          <w:tcPr>
            <w:tcW w:w="7088" w:type="dxa"/>
          </w:tcPr>
          <w:p w14:paraId="7A8C9536" w14:textId="65276F77" w:rsidR="00023C3A" w:rsidRPr="00377FFD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W kryterium sprawdzamy, czy projekt jest zgodny z zasadą równości kobiet i mężczyzn. Przez zgodność z tą zasadą należy rozumieć, z jednej strony zaplanowanie takich działań w</w:t>
            </w:r>
            <w:r w:rsidR="0079288B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i wykluczenia ze</w:t>
            </w:r>
            <w:r w:rsidR="005D2E3D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względu na</w:t>
            </w:r>
            <w:r w:rsidR="0079288B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płeć.</w:t>
            </w:r>
          </w:p>
          <w:p w14:paraId="7E4529FB" w14:textId="77777777" w:rsidR="00023C3A" w:rsidRPr="00377FFD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E687BA5" w14:textId="4EFD9A27" w:rsidR="00023C3A" w:rsidRPr="00377FFD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5D2E3D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31" w:type="dxa"/>
          </w:tcPr>
          <w:p w14:paraId="495C2D5A" w14:textId="77777777" w:rsidR="00023C3A" w:rsidRPr="00377FFD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7044A950" w14:textId="77777777" w:rsidR="00023C3A" w:rsidRPr="00377FFD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520572E" w14:textId="77777777" w:rsidR="00023C3A" w:rsidRPr="00377FFD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4BD2F98" w14:textId="77777777" w:rsidR="00023C3A" w:rsidRPr="00377FFD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8D79051" w14:textId="77777777" w:rsidR="00023C3A" w:rsidRPr="00377FFD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0C852CF" w14:textId="77777777" w:rsidR="00023C3A" w:rsidRPr="00377FFD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E3B072C" w14:textId="4A6059EE" w:rsidR="00023C3A" w:rsidRPr="00377FFD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351FD87C" w14:textId="77777777" w:rsidR="00797256" w:rsidRDefault="00797256">
      <w:pPr>
        <w:rPr>
          <w:ins w:id="21" w:author="Monika Stegent" w:date="2024-10-11T08:24:00Z" w16du:dateUtc="2024-10-11T06:24:00Z"/>
          <w:rFonts w:ascii="Arial" w:hAnsi="Arial" w:cs="Arial"/>
          <w:b/>
          <w:sz w:val="24"/>
          <w:szCs w:val="24"/>
        </w:rPr>
      </w:pPr>
    </w:p>
    <w:p w14:paraId="3625FE2C" w14:textId="77777777" w:rsidR="00296E26" w:rsidRDefault="00296E26">
      <w:pPr>
        <w:rPr>
          <w:ins w:id="22" w:author="Monika Stegent" w:date="2024-10-11T08:24:00Z" w16du:dateUtc="2024-10-11T06:24:00Z"/>
          <w:rFonts w:ascii="Arial" w:hAnsi="Arial" w:cs="Arial"/>
          <w:b/>
          <w:sz w:val="24"/>
          <w:szCs w:val="24"/>
        </w:rPr>
      </w:pPr>
    </w:p>
    <w:p w14:paraId="3FC6E352" w14:textId="77777777" w:rsidR="00296E26" w:rsidRPr="00377FFD" w:rsidRDefault="00296E26">
      <w:pPr>
        <w:rPr>
          <w:rFonts w:ascii="Arial" w:hAnsi="Arial" w:cs="Arial"/>
          <w:b/>
          <w:sz w:val="24"/>
          <w:szCs w:val="24"/>
        </w:rPr>
      </w:pPr>
    </w:p>
    <w:p w14:paraId="255683C7" w14:textId="3C8DA000" w:rsidR="007257F1" w:rsidRPr="00377FFD" w:rsidRDefault="002C2CE8" w:rsidP="00D77CE1">
      <w:pPr>
        <w:spacing w:after="0"/>
        <w:rPr>
          <w:rFonts w:ascii="Arial" w:hAnsi="Arial" w:cs="Arial"/>
          <w:b/>
          <w:sz w:val="24"/>
          <w:szCs w:val="24"/>
        </w:rPr>
      </w:pPr>
      <w:r w:rsidRPr="00377FFD">
        <w:rPr>
          <w:rFonts w:ascii="Arial" w:hAnsi="Arial" w:cs="Arial"/>
          <w:b/>
          <w:sz w:val="24"/>
          <w:szCs w:val="24"/>
        </w:rPr>
        <w:lastRenderedPageBreak/>
        <w:t xml:space="preserve">C. </w:t>
      </w:r>
      <w:r w:rsidR="007257F1" w:rsidRPr="00377FFD">
        <w:rPr>
          <w:rFonts w:ascii="Arial" w:hAnsi="Arial" w:cs="Arial"/>
          <w:b/>
          <w:sz w:val="24"/>
          <w:szCs w:val="24"/>
        </w:rPr>
        <w:t>KRYTERIA MERYTORYCZNE SZCZEGÓŁOWE</w:t>
      </w: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2835"/>
        <w:gridCol w:w="7230"/>
        <w:gridCol w:w="3118"/>
      </w:tblGrid>
      <w:tr w:rsidR="00654045" w:rsidRPr="00377FFD" w14:paraId="1188993E" w14:textId="77777777" w:rsidTr="1E621733">
        <w:tc>
          <w:tcPr>
            <w:tcW w:w="1129" w:type="dxa"/>
            <w:shd w:val="clear" w:color="auto" w:fill="E7E6E6" w:themeFill="background2"/>
            <w:vAlign w:val="center"/>
          </w:tcPr>
          <w:p w14:paraId="6FD08101" w14:textId="05C449C8" w:rsidR="008D351A" w:rsidRPr="00377FFD" w:rsidRDefault="008D351A" w:rsidP="008D351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7FFD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835" w:type="dxa"/>
            <w:shd w:val="clear" w:color="auto" w:fill="E7E6E6" w:themeFill="background2"/>
            <w:vAlign w:val="center"/>
          </w:tcPr>
          <w:p w14:paraId="2CF20152" w14:textId="35312D24" w:rsidR="008D351A" w:rsidRPr="00377FFD" w:rsidRDefault="008D351A" w:rsidP="008D351A">
            <w:pPr>
              <w:spacing w:after="6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7FFD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230" w:type="dxa"/>
            <w:shd w:val="clear" w:color="auto" w:fill="E7E6E6" w:themeFill="background2"/>
            <w:vAlign w:val="center"/>
          </w:tcPr>
          <w:p w14:paraId="5B29674D" w14:textId="47282E97" w:rsidR="008D351A" w:rsidRPr="00377FFD" w:rsidRDefault="008D351A" w:rsidP="008D351A">
            <w:pPr>
              <w:spacing w:after="6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7FFD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118" w:type="dxa"/>
            <w:shd w:val="clear" w:color="auto" w:fill="E7E6E6" w:themeFill="background2"/>
            <w:vAlign w:val="center"/>
          </w:tcPr>
          <w:p w14:paraId="178EB87C" w14:textId="77777777" w:rsidR="008D351A" w:rsidRPr="00377FFD" w:rsidRDefault="008D351A" w:rsidP="008D351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7FFD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5E6CDDDF" w14:textId="59481A3A" w:rsidR="008D351A" w:rsidRPr="00377FFD" w:rsidRDefault="008D351A" w:rsidP="008D351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CB5961" w:rsidRPr="00377FFD" w14:paraId="439080BC" w14:textId="77777777" w:rsidTr="1E621733">
        <w:tc>
          <w:tcPr>
            <w:tcW w:w="1129" w:type="dxa"/>
            <w:vAlign w:val="center"/>
          </w:tcPr>
          <w:p w14:paraId="70D5A7D9" w14:textId="1FB7074F" w:rsidR="007B20DD" w:rsidRPr="00377FFD" w:rsidRDefault="007B20DD" w:rsidP="00951EB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C.</w:t>
            </w:r>
            <w:r w:rsidR="008E67E1" w:rsidRPr="00377FF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14:paraId="4F952EE9" w14:textId="2636FD4E" w:rsidR="007B20DD" w:rsidRPr="00377FFD" w:rsidRDefault="00477F6F" w:rsidP="009D4038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 xml:space="preserve">Udzielanie świadczeń opieki zdrowotnej finansowanych ze środków publicznych </w:t>
            </w:r>
          </w:p>
        </w:tc>
        <w:tc>
          <w:tcPr>
            <w:tcW w:w="7230" w:type="dxa"/>
          </w:tcPr>
          <w:p w14:paraId="55E737B7" w14:textId="721E36A1" w:rsidR="0035562F" w:rsidRDefault="00477F6F" w:rsidP="00477F6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W kryterium sprawdzamy</w:t>
            </w:r>
            <w:r w:rsidR="00516A5F" w:rsidRPr="00377FFD">
              <w:rPr>
                <w:rFonts w:ascii="Arial" w:hAnsi="Arial" w:cs="Arial"/>
                <w:sz w:val="24"/>
                <w:szCs w:val="24"/>
              </w:rPr>
              <w:t>,</w:t>
            </w:r>
            <w:r w:rsidRPr="00377FFD">
              <w:rPr>
                <w:rFonts w:ascii="Arial" w:hAnsi="Arial" w:cs="Arial"/>
                <w:sz w:val="24"/>
                <w:szCs w:val="24"/>
              </w:rPr>
              <w:t xml:space="preserve"> czy projekt jest realizowany </w:t>
            </w:r>
            <w:r w:rsidR="004E3834" w:rsidRPr="00377FFD">
              <w:rPr>
                <w:rFonts w:ascii="Arial" w:hAnsi="Arial" w:cs="Arial"/>
                <w:sz w:val="24"/>
                <w:szCs w:val="24"/>
              </w:rPr>
              <w:t xml:space="preserve">wyłącznie </w:t>
            </w:r>
            <w:r w:rsidRPr="00377FFD">
              <w:rPr>
                <w:rFonts w:ascii="Arial" w:hAnsi="Arial" w:cs="Arial"/>
                <w:sz w:val="24"/>
                <w:szCs w:val="24"/>
              </w:rPr>
              <w:t>w</w:t>
            </w:r>
            <w:r w:rsidR="00401C75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 xml:space="preserve">podmiocie </w:t>
            </w:r>
            <w:r w:rsidR="005B49FE">
              <w:rPr>
                <w:rFonts w:ascii="Arial" w:hAnsi="Arial" w:cs="Arial"/>
                <w:sz w:val="24"/>
                <w:szCs w:val="24"/>
              </w:rPr>
              <w:t xml:space="preserve">wykonującym działalność leczniczą </w:t>
            </w:r>
            <w:r w:rsidRPr="00377FFD">
              <w:rPr>
                <w:rFonts w:ascii="Arial" w:hAnsi="Arial" w:cs="Arial"/>
                <w:sz w:val="24"/>
                <w:szCs w:val="24"/>
              </w:rPr>
              <w:t>posiadającym umowę o udzielanie świadczeń opieki zdrowotnej ze środków publicznych w</w:t>
            </w:r>
            <w:r w:rsidR="008D6F14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zakresie</w:t>
            </w:r>
            <w:r w:rsidR="0035562F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23C20743" w14:textId="43E50FA2" w:rsidR="0035562F" w:rsidRPr="0035562F" w:rsidRDefault="0035562F" w:rsidP="0035562F">
            <w:pPr>
              <w:pStyle w:val="Akapitzlist"/>
              <w:numPr>
                <w:ilvl w:val="0"/>
                <w:numId w:val="13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ambulatoryjna opieka specjalistyczna (AOS) lub</w:t>
            </w:r>
          </w:p>
          <w:p w14:paraId="2328CA12" w14:textId="559BAD8F" w:rsidR="0035562F" w:rsidRPr="00013FC7" w:rsidDel="00E35711" w:rsidRDefault="1DD7CB9A">
            <w:pPr>
              <w:pStyle w:val="Akapitzlist"/>
              <w:numPr>
                <w:ilvl w:val="0"/>
                <w:numId w:val="13"/>
              </w:numPr>
              <w:spacing w:after="60" w:line="240" w:lineRule="auto"/>
              <w:rPr>
                <w:del w:id="23" w:author="Monika Stegent" w:date="2024-10-03T15:01:00Z" w16du:dateUtc="2024-10-03T13:01:00Z"/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leczenie szpitalne</w:t>
            </w:r>
            <w:r w:rsidR="0035562F">
              <w:rPr>
                <w:rStyle w:val="Odwoanieprzypisudolnego"/>
                <w:rFonts w:ascii="Arial" w:hAnsi="Arial" w:cs="Arial"/>
                <w:sz w:val="24"/>
                <w:szCs w:val="24"/>
                <w:lang w:val="pl-PL"/>
              </w:rPr>
              <w:footnoteReference w:id="12"/>
            </w:r>
            <w:r w:rsidR="13E3013E" w:rsidRPr="00745EF1">
              <w:t xml:space="preserve"> </w:t>
            </w:r>
            <w:commentRangeStart w:id="25"/>
            <w:del w:id="26" w:author="Monika Stegent" w:date="2024-10-03T15:01:00Z" w16du:dateUtc="2024-10-03T13:01:00Z">
              <w:r w:rsidR="13E3013E" w:rsidRPr="00745EF1" w:rsidDel="00E35711">
                <w:rPr>
                  <w:rFonts w:ascii="Arial" w:hAnsi="Arial" w:cs="Arial"/>
                  <w:sz w:val="24"/>
                  <w:szCs w:val="24"/>
                  <w:lang w:val="pl-PL"/>
                </w:rPr>
                <w:delText>lub</w:delText>
              </w:r>
            </w:del>
          </w:p>
          <w:p w14:paraId="62073D2B" w14:textId="11BB097C" w:rsidR="0035562F" w:rsidRPr="00013FC7" w:rsidDel="00E35711" w:rsidRDefault="00566C7F">
            <w:pPr>
              <w:pStyle w:val="Akapitzlist"/>
              <w:numPr>
                <w:ilvl w:val="0"/>
                <w:numId w:val="13"/>
              </w:numPr>
              <w:spacing w:after="60" w:line="240" w:lineRule="auto"/>
              <w:rPr>
                <w:del w:id="27" w:author="Monika Stegent" w:date="2024-10-03T15:01:00Z" w16du:dateUtc="2024-10-03T13:01:00Z"/>
                <w:rFonts w:ascii="Arial" w:hAnsi="Arial" w:cs="Arial"/>
                <w:sz w:val="24"/>
                <w:szCs w:val="24"/>
              </w:rPr>
            </w:pPr>
            <w:del w:id="28" w:author="Monika Stegent" w:date="2024-10-03T15:01:00Z" w16du:dateUtc="2024-10-03T13:01:00Z">
              <w:r w:rsidRPr="00745EF1" w:rsidDel="00E35711">
                <w:rPr>
                  <w:rFonts w:ascii="Arial" w:hAnsi="Arial" w:cs="Arial"/>
                  <w:sz w:val="24"/>
                  <w:szCs w:val="24"/>
                  <w:lang w:val="pl-PL"/>
                </w:rPr>
                <w:delText>podstawowej opieki zdrowotnej (</w:delText>
              </w:r>
              <w:r w:rsidR="13E3013E" w:rsidRPr="00745EF1" w:rsidDel="00E35711">
                <w:rPr>
                  <w:rFonts w:ascii="Arial" w:hAnsi="Arial" w:cs="Arial"/>
                  <w:sz w:val="24"/>
                  <w:szCs w:val="24"/>
                  <w:lang w:val="pl-PL"/>
                </w:rPr>
                <w:delText>POZ</w:delText>
              </w:r>
              <w:r w:rsidRPr="00745EF1" w:rsidDel="00E35711">
                <w:rPr>
                  <w:rFonts w:ascii="Arial" w:hAnsi="Arial" w:cs="Arial"/>
                  <w:sz w:val="24"/>
                  <w:szCs w:val="24"/>
                  <w:lang w:val="pl-PL"/>
                </w:rPr>
                <w:delText>)</w:delText>
              </w:r>
            </w:del>
            <w:commentRangeEnd w:id="25"/>
            <w:r w:rsidR="00513C3A">
              <w:rPr>
                <w:rStyle w:val="Odwoaniedokomentarza"/>
                <w:lang w:eastAsia="x-none"/>
              </w:rPr>
              <w:commentReference w:id="25"/>
            </w:r>
          </w:p>
          <w:p w14:paraId="7443CF63" w14:textId="0F2609B1" w:rsidR="1E621733" w:rsidRDefault="1E621733" w:rsidP="00513C3A">
            <w:pPr>
              <w:pStyle w:val="Akapitzlist"/>
              <w:numPr>
                <w:ilvl w:val="0"/>
                <w:numId w:val="13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14:paraId="7F2227AE" w14:textId="7FDEA0EC" w:rsidR="00477F6F" w:rsidRPr="00745EF1" w:rsidRDefault="7124B2B7" w:rsidP="1E621733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45EF1">
              <w:rPr>
                <w:rFonts w:ascii="Arial" w:hAnsi="Arial" w:cs="Arial"/>
                <w:sz w:val="24"/>
                <w:szCs w:val="24"/>
              </w:rPr>
              <w:t>zawartą z</w:t>
            </w:r>
            <w:r w:rsidR="0EB51D3C" w:rsidRPr="00745EF1">
              <w:rPr>
                <w:rFonts w:ascii="Arial" w:hAnsi="Arial" w:cs="Arial"/>
                <w:sz w:val="24"/>
                <w:szCs w:val="24"/>
              </w:rPr>
              <w:t> </w:t>
            </w:r>
            <w:r w:rsidRPr="00745EF1">
              <w:rPr>
                <w:rFonts w:ascii="Arial" w:hAnsi="Arial" w:cs="Arial"/>
                <w:sz w:val="24"/>
                <w:szCs w:val="24"/>
              </w:rPr>
              <w:t xml:space="preserve">dyrektorem Kujawsko-Pomorskiego Oddziału Wojewódzkiego NFZ. </w:t>
            </w:r>
          </w:p>
          <w:p w14:paraId="11944EED" w14:textId="77777777" w:rsidR="00797256" w:rsidRPr="00377FFD" w:rsidRDefault="00797256" w:rsidP="00477F6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EAE6355" w14:textId="77777777" w:rsidR="00B9798C" w:rsidRPr="00B9798C" w:rsidRDefault="00B9798C" w:rsidP="00B9798C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9798C">
              <w:rPr>
                <w:rFonts w:ascii="Arial" w:hAnsi="Arial" w:cs="Arial"/>
                <w:sz w:val="24"/>
                <w:szCs w:val="24"/>
              </w:rPr>
              <w:t>Zakres umowy powinien być zbieżny z zakresem projektu. W przypadku braku umowy zbieżnej z zakresem projektu</w:t>
            </w:r>
            <w:r w:rsidRPr="00B9798C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13"/>
            </w:r>
            <w:r w:rsidRPr="00B9798C">
              <w:rPr>
                <w:rFonts w:ascii="Arial" w:hAnsi="Arial" w:cs="Arial"/>
                <w:sz w:val="24"/>
                <w:szCs w:val="24"/>
              </w:rPr>
              <w:t xml:space="preserve"> wnioskodawca zobowiąże się do jej posiadania najpóźniej w kolejnym okresie kontraktowania świadczeń opieki zdrowotnej po zakończeniu realizacji projektu</w:t>
            </w:r>
            <w:r w:rsidRPr="00B9798C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14"/>
            </w:r>
            <w:r w:rsidRPr="00B9798C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1F62517" w14:textId="77777777" w:rsidR="007B20DD" w:rsidRPr="00377FFD" w:rsidRDefault="007B20DD" w:rsidP="00926D7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9357CE2" w14:textId="4432FB7B" w:rsidR="00516A5F" w:rsidRPr="00377FFD" w:rsidRDefault="00516A5F" w:rsidP="00926D7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</w:t>
            </w:r>
            <w:r w:rsidR="004453DA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118" w:type="dxa"/>
          </w:tcPr>
          <w:p w14:paraId="4857801A" w14:textId="10E8AD4D" w:rsidR="00C86AC8" w:rsidRPr="00377FFD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109582CF" w14:textId="3A00B61E" w:rsidR="00C86AC8" w:rsidRPr="00377FFD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2C7EEED" w14:textId="77777777" w:rsidR="00C86AC8" w:rsidRPr="00377FFD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B25EEFC" w14:textId="77777777" w:rsidR="00C86AC8" w:rsidRPr="00377FFD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94E212C" w14:textId="77777777" w:rsidR="00C86AC8" w:rsidRPr="00377FFD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55B76D8" w14:textId="77777777" w:rsidR="00C86AC8" w:rsidRPr="00377FFD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404B496" w14:textId="17DC52BC" w:rsidR="007B20DD" w:rsidRPr="00377FFD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B5961" w:rsidRPr="00377FFD" w14:paraId="32A3E115" w14:textId="77777777" w:rsidTr="1E621733">
        <w:tc>
          <w:tcPr>
            <w:tcW w:w="1129" w:type="dxa"/>
            <w:vAlign w:val="center"/>
          </w:tcPr>
          <w:p w14:paraId="0ADF3172" w14:textId="5819C85B" w:rsidR="003C6FE8" w:rsidRPr="00377FFD" w:rsidRDefault="003C6FE8" w:rsidP="003C6F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C.</w:t>
            </w:r>
            <w:r w:rsidR="008E67E1" w:rsidRPr="00377FF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14:paraId="2F788A81" w14:textId="0AFAEBEC" w:rsidR="003C6FE8" w:rsidRPr="00377FFD" w:rsidRDefault="00516A5F" w:rsidP="003C6FE8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Zgodność projektu z</w:t>
            </w:r>
            <w:r w:rsidR="00B61108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mapą potrzeb zdrowotnych</w:t>
            </w:r>
          </w:p>
        </w:tc>
        <w:tc>
          <w:tcPr>
            <w:tcW w:w="7230" w:type="dxa"/>
          </w:tcPr>
          <w:p w14:paraId="741107F9" w14:textId="7DBFDD5E" w:rsidR="00516A5F" w:rsidRDefault="00516A5F" w:rsidP="004453D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 xml:space="preserve">W kryterium sprawdzamy, czy </w:t>
            </w:r>
            <w:r w:rsidR="004453DA" w:rsidRPr="00377FFD">
              <w:rPr>
                <w:rFonts w:ascii="Arial" w:hAnsi="Arial" w:cs="Arial"/>
                <w:sz w:val="24"/>
                <w:szCs w:val="24"/>
              </w:rPr>
              <w:t>realizacja projektu jest uzasadniona danymi,</w:t>
            </w:r>
            <w:r w:rsidR="00133D8A">
              <w:rPr>
                <w:rFonts w:ascii="Arial" w:hAnsi="Arial" w:cs="Arial"/>
                <w:sz w:val="24"/>
                <w:szCs w:val="24"/>
              </w:rPr>
              <w:t xml:space="preserve"> w tym danymi demograficznymi i epidemiologicznymi, </w:t>
            </w:r>
            <w:r w:rsidR="004453DA" w:rsidRPr="00377FFD">
              <w:rPr>
                <w:rFonts w:ascii="Arial" w:hAnsi="Arial" w:cs="Arial"/>
                <w:sz w:val="24"/>
                <w:szCs w:val="24"/>
              </w:rPr>
              <w:t xml:space="preserve">aktualnymi na dzień ogłoszenia naboru, zawartymi </w:t>
            </w:r>
            <w:r w:rsidRPr="00377FFD">
              <w:rPr>
                <w:rFonts w:ascii="Arial" w:hAnsi="Arial" w:cs="Arial"/>
                <w:sz w:val="24"/>
                <w:szCs w:val="24"/>
              </w:rPr>
              <w:t>w mapie potrzeb zdrowotnych</w:t>
            </w:r>
            <w:r w:rsidRPr="00377FFD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5"/>
            </w:r>
            <w:r w:rsidRPr="00377FFD">
              <w:rPr>
                <w:rFonts w:ascii="Arial" w:hAnsi="Arial" w:cs="Arial"/>
                <w:sz w:val="24"/>
                <w:szCs w:val="24"/>
              </w:rPr>
              <w:t xml:space="preserve"> lub danych źródłowych do ww. mapy dostępnych na internetowej platformie danych Baza Analiz Systemowych i Wdrożeniowych udostępnionej przez Ministerstwo Zdrowia</w:t>
            </w:r>
            <w:r w:rsidR="00B61108" w:rsidRPr="00377FFD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6"/>
            </w:r>
            <w:r w:rsidRPr="00377FFD">
              <w:rPr>
                <w:rFonts w:ascii="Arial" w:hAnsi="Arial" w:cs="Arial"/>
                <w:sz w:val="24"/>
                <w:szCs w:val="24"/>
              </w:rPr>
              <w:t>, o ile dane wymagane do oceny projektu nie zostały uwzględnione w</w:t>
            </w:r>
            <w:r w:rsidR="004453DA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obowiązującej mapie</w:t>
            </w:r>
            <w:r w:rsidR="00997096" w:rsidRPr="00B9798C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7"/>
            </w:r>
            <w:r w:rsidR="00EC292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2864E59" w14:textId="345478CB" w:rsidR="007C28F6" w:rsidRDefault="007C28F6" w:rsidP="004453D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E3EAA3C" w14:textId="1256660B" w:rsidR="003C6FE8" w:rsidRPr="00377FFD" w:rsidRDefault="00516A5F" w:rsidP="00516A5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4453DA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118" w:type="dxa"/>
          </w:tcPr>
          <w:p w14:paraId="2E855E63" w14:textId="6A189454" w:rsidR="00C86AC8" w:rsidRPr="00377FFD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30CC4888" w14:textId="494D1E04" w:rsidR="00C86AC8" w:rsidRPr="00377FFD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8074A5F" w14:textId="77777777" w:rsidR="00C86AC8" w:rsidRPr="00377FFD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ABCE47F" w14:textId="77777777" w:rsidR="00C86AC8" w:rsidRPr="00377FFD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B96A8A3" w14:textId="77777777" w:rsidR="00C86AC8" w:rsidRPr="00377FFD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DD06083" w14:textId="77777777" w:rsidR="00C86AC8" w:rsidRPr="00377FFD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043586C" w14:textId="1D3F1B9F" w:rsidR="003C6FE8" w:rsidRPr="00377FFD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B5961" w:rsidRPr="00377FFD" w14:paraId="49FD2542" w14:textId="77777777" w:rsidTr="1E621733">
        <w:tc>
          <w:tcPr>
            <w:tcW w:w="1129" w:type="dxa"/>
            <w:vAlign w:val="center"/>
          </w:tcPr>
          <w:p w14:paraId="0DB3DEB9" w14:textId="4DE8CB10" w:rsidR="003C6FE8" w:rsidRPr="00A022F7" w:rsidRDefault="00A56EF8" w:rsidP="003C6F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022F7">
              <w:rPr>
                <w:rFonts w:ascii="Arial" w:hAnsi="Arial" w:cs="Arial"/>
                <w:sz w:val="24"/>
                <w:szCs w:val="24"/>
              </w:rPr>
              <w:t>C.</w:t>
            </w:r>
            <w:r w:rsidR="008E67E1" w:rsidRPr="00A022F7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14:paraId="48740E56" w14:textId="640DE319" w:rsidR="003C6FE8" w:rsidRPr="00A022F7" w:rsidRDefault="002B5628" w:rsidP="003C6FE8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022F7">
              <w:rPr>
                <w:rFonts w:ascii="Arial" w:hAnsi="Arial" w:cs="Arial"/>
                <w:sz w:val="24"/>
                <w:szCs w:val="24"/>
              </w:rPr>
              <w:t>Zgodność projektu z</w:t>
            </w:r>
            <w:r w:rsidR="006A364A" w:rsidRPr="00A022F7">
              <w:rPr>
                <w:rFonts w:ascii="Arial" w:hAnsi="Arial" w:cs="Arial"/>
                <w:sz w:val="24"/>
                <w:szCs w:val="24"/>
              </w:rPr>
              <w:t> </w:t>
            </w:r>
            <w:r w:rsidRPr="00A022F7">
              <w:rPr>
                <w:rFonts w:ascii="Arial" w:hAnsi="Arial" w:cs="Arial"/>
                <w:sz w:val="24"/>
                <w:szCs w:val="24"/>
              </w:rPr>
              <w:t>dokumentem „Zdrowa Przyszłość. Ramy Strategiczne Rozwoju Systemu Ochrony Zdrowia na lata 2021-</w:t>
            </w:r>
            <w:r w:rsidRPr="00A022F7">
              <w:rPr>
                <w:rFonts w:ascii="Arial" w:hAnsi="Arial" w:cs="Arial"/>
                <w:sz w:val="24"/>
                <w:szCs w:val="24"/>
              </w:rPr>
              <w:lastRenderedPageBreak/>
              <w:t>2027 z</w:t>
            </w:r>
            <w:r w:rsidR="006A364A" w:rsidRPr="00A022F7">
              <w:rPr>
                <w:rFonts w:ascii="Arial" w:hAnsi="Arial" w:cs="Arial"/>
                <w:sz w:val="24"/>
                <w:szCs w:val="24"/>
              </w:rPr>
              <w:t> </w:t>
            </w:r>
            <w:r w:rsidRPr="00A022F7">
              <w:rPr>
                <w:rFonts w:ascii="Arial" w:hAnsi="Arial" w:cs="Arial"/>
                <w:sz w:val="24"/>
                <w:szCs w:val="24"/>
              </w:rPr>
              <w:t>perspektywą do</w:t>
            </w:r>
            <w:r w:rsidR="0011526C" w:rsidRPr="00A022F7">
              <w:rPr>
                <w:rFonts w:ascii="Arial" w:hAnsi="Arial" w:cs="Arial"/>
                <w:sz w:val="24"/>
                <w:szCs w:val="24"/>
              </w:rPr>
              <w:t> </w:t>
            </w:r>
            <w:r w:rsidRPr="00A022F7">
              <w:rPr>
                <w:rFonts w:ascii="Arial" w:hAnsi="Arial" w:cs="Arial"/>
                <w:sz w:val="24"/>
                <w:szCs w:val="24"/>
              </w:rPr>
              <w:t>2030 r.”</w:t>
            </w:r>
          </w:p>
        </w:tc>
        <w:tc>
          <w:tcPr>
            <w:tcW w:w="7230" w:type="dxa"/>
          </w:tcPr>
          <w:p w14:paraId="6DFA1D5E" w14:textId="79C84D6A" w:rsidR="002B5628" w:rsidRPr="00013FC7" w:rsidRDefault="002B5628" w:rsidP="002B5628">
            <w:pPr>
              <w:spacing w:after="6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022F7">
              <w:rPr>
                <w:rFonts w:ascii="Arial" w:hAnsi="Arial" w:cs="Arial"/>
                <w:sz w:val="24"/>
                <w:szCs w:val="24"/>
              </w:rPr>
              <w:lastRenderedPageBreak/>
              <w:t>W kryterium sprawdzamy, czy działania zaplanowane w</w:t>
            </w:r>
            <w:r w:rsidR="00343E71" w:rsidRPr="00A022F7">
              <w:rPr>
                <w:rFonts w:ascii="Arial" w:hAnsi="Arial" w:cs="Arial"/>
                <w:sz w:val="24"/>
                <w:szCs w:val="24"/>
              </w:rPr>
              <w:t> </w:t>
            </w:r>
            <w:r w:rsidRPr="00A022F7">
              <w:rPr>
                <w:rFonts w:ascii="Arial" w:hAnsi="Arial" w:cs="Arial"/>
                <w:sz w:val="24"/>
                <w:szCs w:val="24"/>
              </w:rPr>
              <w:t xml:space="preserve">projekcie są zgodne z celami zdefiniowanymi w dokumencie „Zdrowa Przyszłość. Ramy Strategiczne Rozwoju Systemu Ochrony </w:t>
            </w:r>
            <w:r w:rsidR="004E5012" w:rsidRPr="00013FC7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>Z</w:t>
            </w:r>
            <w:r w:rsidRPr="00013FC7">
              <w:rPr>
                <w:rFonts w:ascii="Arial" w:hAnsi="Arial" w:cs="Arial"/>
                <w:color w:val="000000" w:themeColor="text1"/>
                <w:sz w:val="24"/>
                <w:szCs w:val="24"/>
              </w:rPr>
              <w:t>drowia na lata 2021-2027 z perspektywą do 2030 r.”</w:t>
            </w:r>
            <w:r w:rsidR="0025363B" w:rsidRPr="00013FC7">
              <w:rPr>
                <w:rStyle w:val="Odwoanieprzypisudolnego"/>
                <w:rFonts w:ascii="Arial" w:hAnsi="Arial" w:cs="Arial"/>
                <w:color w:val="000000" w:themeColor="text1"/>
                <w:sz w:val="24"/>
                <w:szCs w:val="24"/>
              </w:rPr>
              <w:footnoteReference w:id="18"/>
            </w:r>
            <w:r w:rsidR="008E67E1" w:rsidRPr="00013FC7">
              <w:rPr>
                <w:rFonts w:ascii="Arial" w:hAnsi="Arial" w:cs="Arial"/>
                <w:color w:val="000000" w:themeColor="text1"/>
                <w:sz w:val="24"/>
                <w:szCs w:val="24"/>
              </w:rPr>
              <w:t>, w wersji obowiązującej na dzień ogłoszenia naboru</w:t>
            </w:r>
            <w:r w:rsidR="009D0ADE" w:rsidRPr="00013FC7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  <w:p w14:paraId="44AFC03B" w14:textId="64BC0E6B" w:rsidR="009D0ADE" w:rsidRPr="00013FC7" w:rsidRDefault="009D0ADE" w:rsidP="002B5628">
            <w:pPr>
              <w:spacing w:after="6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13FC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Kryterium uznaje się za spełnione jeżeli </w:t>
            </w:r>
            <w:r w:rsidR="004E5012" w:rsidRPr="00013FC7">
              <w:rPr>
                <w:rFonts w:ascii="Arial" w:hAnsi="Arial" w:cs="Arial"/>
                <w:color w:val="000000" w:themeColor="text1"/>
                <w:sz w:val="24"/>
                <w:szCs w:val="24"/>
              </w:rPr>
              <w:t>projekt</w:t>
            </w:r>
            <w:r w:rsidRPr="00013FC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realizuj</w:t>
            </w:r>
            <w:r w:rsidR="003660BB" w:rsidRPr="00013FC7">
              <w:rPr>
                <w:rFonts w:ascii="Arial" w:hAnsi="Arial" w:cs="Arial"/>
                <w:color w:val="000000" w:themeColor="text1"/>
                <w:sz w:val="24"/>
                <w:szCs w:val="24"/>
              </w:rPr>
              <w:t>e</w:t>
            </w:r>
            <w:r w:rsidRPr="00013FC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cele:</w:t>
            </w:r>
          </w:p>
          <w:p w14:paraId="375D3063" w14:textId="77777777" w:rsidR="009E6BC1" w:rsidRPr="001677CC" w:rsidRDefault="009E6BC1" w:rsidP="009E6BC1">
            <w:pPr>
              <w:numPr>
                <w:ilvl w:val="0"/>
                <w:numId w:val="15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  <w:lang w:val="x-none"/>
              </w:rPr>
            </w:pPr>
            <w:r w:rsidRPr="001677CC">
              <w:rPr>
                <w:rFonts w:ascii="Arial" w:hAnsi="Arial" w:cs="Arial"/>
                <w:sz w:val="24"/>
                <w:szCs w:val="24"/>
              </w:rPr>
              <w:t>Cel 1.1 [Dostępność] Zapewnienie równej dostępności do świadczeń zdrowotnych w ilości i czasie adekwatnych do uzasadnionych potrzeb zdrowotnych społeczeństwa,</w:t>
            </w:r>
          </w:p>
          <w:p w14:paraId="49EDFB06" w14:textId="2A291AD8" w:rsidR="009E6BC1" w:rsidRPr="001677CC" w:rsidRDefault="009E6BC1" w:rsidP="009E6BC1">
            <w:pPr>
              <w:numPr>
                <w:ilvl w:val="0"/>
                <w:numId w:val="15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1677CC">
              <w:rPr>
                <w:rFonts w:ascii="Arial" w:hAnsi="Arial" w:cs="Arial"/>
                <w:sz w:val="24"/>
                <w:szCs w:val="24"/>
              </w:rPr>
              <w:t>Cel 2.4 [Piramida świadczeń] Optymalizacja piramidy świadczeń,</w:t>
            </w:r>
          </w:p>
          <w:p w14:paraId="49C3F324" w14:textId="77777777" w:rsidR="009E6BC1" w:rsidRPr="00A022F7" w:rsidRDefault="009E6BC1" w:rsidP="009E6BC1">
            <w:pPr>
              <w:numPr>
                <w:ilvl w:val="0"/>
                <w:numId w:val="15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A022F7">
              <w:rPr>
                <w:rFonts w:ascii="Arial" w:hAnsi="Arial" w:cs="Arial"/>
                <w:sz w:val="24"/>
                <w:szCs w:val="24"/>
              </w:rPr>
              <w:t>Cel 3.2 [Infrastruktura] Rozwój i modernizacja infrastruktury ochrony zdrowia zgodny z potrzebami zdrowotnymi społeczeństwa.</w:t>
            </w:r>
          </w:p>
          <w:p w14:paraId="2F45A233" w14:textId="77777777" w:rsidR="002B5628" w:rsidRPr="00A022F7" w:rsidRDefault="002B5628" w:rsidP="002B5628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756DCC0" w14:textId="05BB7A26" w:rsidR="00C33A02" w:rsidRPr="00A022F7" w:rsidRDefault="002B5628" w:rsidP="002B5628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A022F7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343E71" w:rsidRPr="00A022F7">
              <w:rPr>
                <w:rFonts w:ascii="Arial" w:hAnsi="Arial" w:cs="Arial"/>
                <w:sz w:val="24"/>
                <w:szCs w:val="24"/>
              </w:rPr>
              <w:t> </w:t>
            </w:r>
            <w:r w:rsidRPr="00A022F7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118" w:type="dxa"/>
          </w:tcPr>
          <w:p w14:paraId="346752EA" w14:textId="77777777" w:rsidR="00C33A02" w:rsidRPr="00377FFD" w:rsidRDefault="00C33A02" w:rsidP="00C33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7AE4A8A1" w14:textId="77777777" w:rsidR="00C33A02" w:rsidRPr="00377FFD" w:rsidRDefault="00C33A02" w:rsidP="00C33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1262F96" w14:textId="77777777" w:rsidR="00C33A02" w:rsidRPr="00377FFD" w:rsidRDefault="00C33A02" w:rsidP="00C33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0FC5427" w14:textId="77777777" w:rsidR="00C33A02" w:rsidRPr="00377FFD" w:rsidRDefault="00C33A02" w:rsidP="00C33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377FFD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0B351AA9" w14:textId="77777777" w:rsidR="00C33A02" w:rsidRPr="00377FFD" w:rsidRDefault="00C33A02" w:rsidP="00C33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F4C8B9B" w14:textId="77777777" w:rsidR="00C33A02" w:rsidRPr="00377FFD" w:rsidRDefault="00C33A02" w:rsidP="00C33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A5F6D9E" w14:textId="16F4276B" w:rsidR="003C6FE8" w:rsidRPr="00377FFD" w:rsidRDefault="00C33A02" w:rsidP="00C33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B5961" w:rsidRPr="00377FFD" w14:paraId="00AF144F" w14:textId="77777777" w:rsidTr="1E621733">
        <w:tc>
          <w:tcPr>
            <w:tcW w:w="1129" w:type="dxa"/>
            <w:vAlign w:val="center"/>
          </w:tcPr>
          <w:p w14:paraId="2D274DDF" w14:textId="3478FE45" w:rsidR="0079624E" w:rsidRPr="00377FFD" w:rsidRDefault="0079624E" w:rsidP="003C6F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8E67E1" w:rsidRPr="00377FF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14:paraId="57E33F20" w14:textId="008782AD" w:rsidR="0079624E" w:rsidRPr="00377FFD" w:rsidRDefault="0079624E" w:rsidP="003C6FE8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Wojewódzki plan</w:t>
            </w:r>
            <w:r w:rsidR="009D0AD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77FFD">
              <w:rPr>
                <w:rFonts w:ascii="Arial" w:hAnsi="Arial" w:cs="Arial"/>
                <w:sz w:val="24"/>
                <w:szCs w:val="24"/>
              </w:rPr>
              <w:t>transformacji województwa kujawsko-pomorskiego na</w:t>
            </w:r>
            <w:r w:rsidR="00602C68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lata 2022-2026</w:t>
            </w:r>
          </w:p>
        </w:tc>
        <w:tc>
          <w:tcPr>
            <w:tcW w:w="7230" w:type="dxa"/>
          </w:tcPr>
          <w:p w14:paraId="72402838" w14:textId="23C5A563" w:rsidR="003573A8" w:rsidRPr="003573A8" w:rsidRDefault="003573A8" w:rsidP="003573A8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573A8">
              <w:rPr>
                <w:rFonts w:ascii="Arial" w:hAnsi="Arial" w:cs="Arial"/>
                <w:sz w:val="24"/>
                <w:szCs w:val="24"/>
              </w:rPr>
              <w:t xml:space="preserve">W kryterium sprawdzamy, czy działania zaplanowane w projekcie </w:t>
            </w:r>
            <w:r w:rsidRPr="00013FC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są </w:t>
            </w:r>
            <w:r w:rsidR="009D0ADE" w:rsidRPr="00013FC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spójne </w:t>
            </w:r>
            <w:r w:rsidRPr="00013FC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z rekomendacjami </w:t>
            </w:r>
            <w:r w:rsidRPr="003573A8">
              <w:rPr>
                <w:rFonts w:ascii="Arial" w:hAnsi="Arial" w:cs="Arial"/>
                <w:sz w:val="24"/>
                <w:szCs w:val="24"/>
              </w:rPr>
              <w:t xml:space="preserve">wskazanymi w </w:t>
            </w:r>
            <w:r w:rsidR="007A6218">
              <w:rPr>
                <w:rFonts w:ascii="Arial" w:hAnsi="Arial" w:cs="Arial"/>
                <w:sz w:val="24"/>
                <w:szCs w:val="24"/>
              </w:rPr>
              <w:t xml:space="preserve">wybranym </w:t>
            </w:r>
            <w:r w:rsidR="00BD4D7B">
              <w:rPr>
                <w:rFonts w:ascii="Arial" w:hAnsi="Arial" w:cs="Arial"/>
                <w:sz w:val="24"/>
                <w:szCs w:val="24"/>
              </w:rPr>
              <w:t>obszarze</w:t>
            </w:r>
            <w:r w:rsidR="007A6218">
              <w:rPr>
                <w:rFonts w:ascii="Arial" w:hAnsi="Arial" w:cs="Arial"/>
                <w:sz w:val="24"/>
                <w:szCs w:val="24"/>
              </w:rPr>
              <w:t>, tj.</w:t>
            </w:r>
            <w:r w:rsidR="00696AEE">
              <w:rPr>
                <w:rFonts w:ascii="Arial" w:hAnsi="Arial" w:cs="Arial"/>
                <w:sz w:val="24"/>
                <w:szCs w:val="24"/>
              </w:rPr>
              <w:t>:</w:t>
            </w:r>
            <w:r w:rsidR="00BD4D7B" w:rsidRPr="003573A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73A8">
              <w:rPr>
                <w:rFonts w:ascii="Arial" w:hAnsi="Arial" w:cs="Arial"/>
                <w:sz w:val="24"/>
                <w:szCs w:val="24"/>
              </w:rPr>
              <w:t>2.3. Ambulatoryjna opieka specjalistyczna</w:t>
            </w:r>
            <w:r w:rsidR="00BD4D7B">
              <w:rPr>
                <w:rFonts w:ascii="Arial" w:hAnsi="Arial" w:cs="Arial"/>
                <w:sz w:val="24"/>
                <w:szCs w:val="24"/>
              </w:rPr>
              <w:t xml:space="preserve"> i/lub</w:t>
            </w:r>
            <w:r w:rsidRPr="003573A8">
              <w:rPr>
                <w:rFonts w:ascii="Arial" w:hAnsi="Arial" w:cs="Arial"/>
                <w:sz w:val="24"/>
                <w:szCs w:val="24"/>
              </w:rPr>
              <w:t xml:space="preserve"> 2.4. Leczenie szpitalne</w:t>
            </w:r>
            <w:r w:rsidR="00BD4D7B">
              <w:rPr>
                <w:rFonts w:ascii="Arial" w:hAnsi="Arial" w:cs="Arial"/>
                <w:sz w:val="24"/>
                <w:szCs w:val="24"/>
              </w:rPr>
              <w:t xml:space="preserve"> i/lub</w:t>
            </w:r>
            <w:r w:rsidRPr="003573A8">
              <w:rPr>
                <w:rFonts w:ascii="Arial" w:hAnsi="Arial" w:cs="Arial"/>
                <w:sz w:val="24"/>
                <w:szCs w:val="24"/>
              </w:rPr>
              <w:t xml:space="preserve"> 2.11 Sprzęt medyczny „Wojewódzkiego planu transformacji województwa kujawsko-pomorskiego na lata 2022-2026”</w:t>
            </w:r>
            <w:r w:rsidRPr="003573A8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19"/>
            </w:r>
            <w:r w:rsidRPr="003573A8">
              <w:rPr>
                <w:rFonts w:ascii="Arial" w:hAnsi="Arial" w:cs="Arial"/>
                <w:sz w:val="24"/>
                <w:szCs w:val="24"/>
              </w:rPr>
              <w:t>, w wersji obowiązującej na dzień ogłoszenia naboru.</w:t>
            </w:r>
          </w:p>
          <w:p w14:paraId="723D9552" w14:textId="21E8FE29" w:rsidR="00BD4D7B" w:rsidRPr="00B47F48" w:rsidRDefault="00BD4D7B" w:rsidP="00BD4D7B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47F48">
              <w:rPr>
                <w:rFonts w:ascii="Arial" w:hAnsi="Arial" w:cs="Arial"/>
                <w:sz w:val="24"/>
                <w:szCs w:val="24"/>
              </w:rPr>
              <w:t>Wnioskodawca powinien wskazać wybran</w:t>
            </w:r>
            <w:r w:rsidR="00E37805">
              <w:rPr>
                <w:rFonts w:ascii="Arial" w:hAnsi="Arial" w:cs="Arial"/>
                <w:sz w:val="24"/>
                <w:szCs w:val="24"/>
              </w:rPr>
              <w:t>ą/e</w:t>
            </w:r>
            <w:r w:rsidRPr="00B47F48">
              <w:rPr>
                <w:rFonts w:ascii="Arial" w:hAnsi="Arial" w:cs="Arial"/>
                <w:sz w:val="24"/>
                <w:szCs w:val="24"/>
              </w:rPr>
              <w:t xml:space="preserve"> rekomendacj</w:t>
            </w:r>
            <w:r w:rsidR="00E37805">
              <w:rPr>
                <w:rFonts w:ascii="Arial" w:hAnsi="Arial" w:cs="Arial"/>
                <w:sz w:val="24"/>
                <w:szCs w:val="24"/>
              </w:rPr>
              <w:t>ę/</w:t>
            </w:r>
            <w:r w:rsidRPr="00B47F48">
              <w:rPr>
                <w:rFonts w:ascii="Arial" w:hAnsi="Arial" w:cs="Arial"/>
                <w:sz w:val="24"/>
                <w:szCs w:val="24"/>
              </w:rPr>
              <w:t>e i działani</w:t>
            </w:r>
            <w:r w:rsidR="000165AD">
              <w:rPr>
                <w:rFonts w:ascii="Arial" w:hAnsi="Arial" w:cs="Arial"/>
                <w:sz w:val="24"/>
                <w:szCs w:val="24"/>
              </w:rPr>
              <w:t>e</w:t>
            </w:r>
            <w:r w:rsidR="00E37805">
              <w:rPr>
                <w:rFonts w:ascii="Arial" w:hAnsi="Arial" w:cs="Arial"/>
                <w:sz w:val="24"/>
                <w:szCs w:val="24"/>
              </w:rPr>
              <w:t>/</w:t>
            </w:r>
            <w:r w:rsidR="000165AD">
              <w:rPr>
                <w:rFonts w:ascii="Arial" w:hAnsi="Arial" w:cs="Arial"/>
                <w:sz w:val="24"/>
                <w:szCs w:val="24"/>
              </w:rPr>
              <w:t>a</w:t>
            </w:r>
            <w:r w:rsidRPr="00B47F48">
              <w:rPr>
                <w:rFonts w:ascii="Arial" w:hAnsi="Arial" w:cs="Arial"/>
                <w:sz w:val="24"/>
                <w:szCs w:val="24"/>
              </w:rPr>
              <w:t xml:space="preserve"> ujęte w WPT odnoszące się do zakresu realizowanego projekt</w:t>
            </w:r>
            <w:r>
              <w:rPr>
                <w:rFonts w:ascii="Arial" w:hAnsi="Arial" w:cs="Arial"/>
                <w:sz w:val="24"/>
                <w:szCs w:val="24"/>
              </w:rPr>
              <w:t>u</w:t>
            </w:r>
            <w:r w:rsidRPr="00B47F48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0C0946FE" w14:textId="77777777" w:rsidR="00BD4D7B" w:rsidRPr="00377FFD" w:rsidRDefault="00BD4D7B" w:rsidP="0079624E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3F983AB" w14:textId="4B86124C" w:rsidR="0079624E" w:rsidRPr="00377FFD" w:rsidRDefault="0079624E" w:rsidP="0079624E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</w:t>
            </w:r>
            <w:r w:rsidR="00E1238D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118" w:type="dxa"/>
          </w:tcPr>
          <w:p w14:paraId="03AF5ACF" w14:textId="7C4D8490" w:rsidR="0079624E" w:rsidRPr="00377FFD" w:rsidRDefault="0079624E" w:rsidP="007962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087D8F8F" w14:textId="77777777" w:rsidR="000056E5" w:rsidRPr="000056E5" w:rsidRDefault="000056E5" w:rsidP="000056E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056E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3F921E9" w14:textId="77777777" w:rsidR="000056E5" w:rsidRPr="000056E5" w:rsidRDefault="000056E5" w:rsidP="000056E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796D3FE" w14:textId="77777777" w:rsidR="000056E5" w:rsidRPr="000056E5" w:rsidRDefault="000056E5" w:rsidP="000056E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05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04F83C7" w14:textId="77777777" w:rsidR="000056E5" w:rsidRPr="000056E5" w:rsidRDefault="000056E5" w:rsidP="000056E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57F2E3A" w14:textId="77777777" w:rsidR="000056E5" w:rsidRPr="000056E5" w:rsidRDefault="000056E5" w:rsidP="000056E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056E5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563D172E" w14:textId="01C1C96B" w:rsidR="008C29CF" w:rsidRPr="00377FFD" w:rsidRDefault="000056E5" w:rsidP="000056E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05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B5961" w:rsidRPr="00377FFD" w14:paraId="36BBE883" w14:textId="77777777" w:rsidTr="1E621733">
        <w:tc>
          <w:tcPr>
            <w:tcW w:w="1129" w:type="dxa"/>
            <w:vAlign w:val="center"/>
          </w:tcPr>
          <w:p w14:paraId="6FC95D25" w14:textId="205B9D60" w:rsidR="0079624E" w:rsidRPr="00377FFD" w:rsidRDefault="00CC3044" w:rsidP="003C6F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8E67E1" w:rsidRPr="00377FFD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14:paraId="1B074450" w14:textId="2CF6D71C" w:rsidR="0079624E" w:rsidRPr="00377FFD" w:rsidRDefault="00CC3044" w:rsidP="003C6FE8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Opinia o celowości inwestycji</w:t>
            </w:r>
          </w:p>
        </w:tc>
        <w:tc>
          <w:tcPr>
            <w:tcW w:w="7230" w:type="dxa"/>
          </w:tcPr>
          <w:p w14:paraId="21C23043" w14:textId="484F8D00" w:rsidR="0079624E" w:rsidRPr="00377FFD" w:rsidRDefault="00CC3044" w:rsidP="002B5628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W kryterium sprawdzamy, czy na moment złożenia wniosku o</w:t>
            </w:r>
            <w:r w:rsidR="008408BD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dofinansowanie projekt posiada pozytywną opinię o</w:t>
            </w:r>
            <w:r w:rsidR="008408BD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celowości inwestycji</w:t>
            </w:r>
            <w:r w:rsidR="00992D1C" w:rsidRPr="00377FFD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0"/>
            </w:r>
            <w:r w:rsidRPr="00377FFD">
              <w:rPr>
                <w:rFonts w:ascii="Arial" w:hAnsi="Arial" w:cs="Arial"/>
                <w:sz w:val="24"/>
                <w:szCs w:val="24"/>
              </w:rPr>
              <w:t>, o której mowa w ustawie o</w:t>
            </w:r>
            <w:r w:rsidR="008408BD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świadczeniach opieki zdrowotnej finansowanych ze środków publicznych</w:t>
            </w:r>
            <w:r w:rsidR="00C86AC8" w:rsidRPr="00377FFD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15EBCDC" w14:textId="77777777" w:rsidR="00C86AC8" w:rsidRPr="00377FFD" w:rsidRDefault="00C86AC8" w:rsidP="002B5628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0D46BE3" w14:textId="232A1086" w:rsidR="00C86AC8" w:rsidRPr="00377FFD" w:rsidRDefault="00C86AC8" w:rsidP="002B5628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E549CF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118" w:type="dxa"/>
          </w:tcPr>
          <w:p w14:paraId="1809C6D8" w14:textId="71703294" w:rsidR="00C86AC8" w:rsidRPr="00377FFD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6CB085CC" w14:textId="194057D0" w:rsidR="00C86AC8" w:rsidRPr="00377FFD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47597B5" w14:textId="77777777" w:rsidR="00C86AC8" w:rsidRPr="00377FFD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B09DDFE" w14:textId="77777777" w:rsidR="00C86AC8" w:rsidRPr="00377FFD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4962EEA" w14:textId="77777777" w:rsidR="00C86AC8" w:rsidRPr="00377FFD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703B8721" w14:textId="0866AE80" w:rsidR="0079624E" w:rsidRPr="00377FFD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20E94" w:rsidRPr="00377FFD" w14:paraId="3BD61053" w14:textId="77777777" w:rsidTr="1E621733">
        <w:tc>
          <w:tcPr>
            <w:tcW w:w="1129" w:type="dxa"/>
            <w:vAlign w:val="center"/>
          </w:tcPr>
          <w:p w14:paraId="14D45883" w14:textId="1503FAC4" w:rsidR="00C20E94" w:rsidRPr="00377FFD" w:rsidRDefault="00C20E94" w:rsidP="003C6F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2F241A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14:paraId="31545D1A" w14:textId="73D708EF" w:rsidR="00C20E94" w:rsidRPr="00377FFD" w:rsidRDefault="002B0870" w:rsidP="00FF54A7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 xml:space="preserve">Wsparcie w </w:t>
            </w:r>
            <w:r w:rsidR="00B87E3D" w:rsidRPr="00377FFD">
              <w:rPr>
                <w:rFonts w:ascii="Arial" w:hAnsi="Arial" w:cs="Arial"/>
                <w:sz w:val="24"/>
                <w:szCs w:val="24"/>
              </w:rPr>
              <w:t xml:space="preserve">programach krajowych </w:t>
            </w:r>
          </w:p>
        </w:tc>
        <w:tc>
          <w:tcPr>
            <w:tcW w:w="7230" w:type="dxa"/>
          </w:tcPr>
          <w:p w14:paraId="6778DD11" w14:textId="4102B708" w:rsidR="002B0870" w:rsidRPr="00377FFD" w:rsidRDefault="002B0870" w:rsidP="002B087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 xml:space="preserve">W kryterium sprawdzamy, czy </w:t>
            </w:r>
            <w:r w:rsidR="0030211B" w:rsidRPr="00377FFD">
              <w:rPr>
                <w:rFonts w:ascii="Arial" w:hAnsi="Arial" w:cs="Arial"/>
                <w:sz w:val="24"/>
                <w:szCs w:val="24"/>
              </w:rPr>
              <w:t>projekt nie powiela zakresu, na który dany podmiot otrzymał wsparcie w ramach Krajowego Planu Odbudowy i Zwiększania Odporności</w:t>
            </w:r>
            <w:r w:rsidR="009B099B">
              <w:rPr>
                <w:rFonts w:ascii="Arial" w:hAnsi="Arial" w:cs="Arial"/>
                <w:sz w:val="24"/>
                <w:szCs w:val="24"/>
              </w:rPr>
              <w:t xml:space="preserve"> (KPO)</w:t>
            </w:r>
            <w:r w:rsidR="00007E1B">
              <w:rPr>
                <w:rFonts w:ascii="Arial" w:hAnsi="Arial" w:cs="Arial"/>
                <w:sz w:val="24"/>
                <w:szCs w:val="24"/>
              </w:rPr>
              <w:t xml:space="preserve"> oraz programu </w:t>
            </w:r>
            <w:r w:rsidR="00007E1B" w:rsidRPr="00EF21F0">
              <w:rPr>
                <w:rFonts w:ascii="Arial" w:hAnsi="Arial" w:cs="Arial"/>
                <w:sz w:val="24"/>
                <w:szCs w:val="24"/>
                <w:lang w:val="pl"/>
              </w:rPr>
              <w:t>Fundusze Europejskie na Infrastrukturę, Klimat i Środowisko</w:t>
            </w:r>
            <w:r w:rsidR="0030211B" w:rsidRPr="00377FFD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2C5BCBB" w14:textId="77777777" w:rsidR="002B0870" w:rsidRPr="00377FFD" w:rsidRDefault="002B0870" w:rsidP="002B087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6E60676" w14:textId="77777777" w:rsidR="002B0870" w:rsidRPr="00377FFD" w:rsidRDefault="002B0870" w:rsidP="002B087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C847B2D" w14:textId="11929D02" w:rsidR="00C20E94" w:rsidRPr="00377FFD" w:rsidRDefault="002B0870" w:rsidP="002B087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9C097A">
              <w:rPr>
                <w:rFonts w:ascii="Arial" w:hAnsi="Arial" w:cs="Arial"/>
                <w:sz w:val="24"/>
                <w:szCs w:val="24"/>
              </w:rPr>
              <w:t>Kryterium jest weryfikowane w oparciu o wniosek o dofinansowanie projektu i załączniki.</w:t>
            </w:r>
          </w:p>
        </w:tc>
        <w:tc>
          <w:tcPr>
            <w:tcW w:w="3118" w:type="dxa"/>
          </w:tcPr>
          <w:p w14:paraId="5D7DCC0B" w14:textId="77777777" w:rsidR="002B0870" w:rsidRPr="00377FFD" w:rsidRDefault="002B0870" w:rsidP="002B087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3E0998FD" w14:textId="77777777" w:rsidR="002B0870" w:rsidRPr="00377FFD" w:rsidRDefault="002B0870" w:rsidP="002B087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13EF755" w14:textId="77777777" w:rsidR="002B0870" w:rsidRPr="00377FFD" w:rsidRDefault="002B0870" w:rsidP="002B087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7A32E0E" w14:textId="77777777" w:rsidR="002B0870" w:rsidRPr="00377FFD" w:rsidRDefault="002B0870" w:rsidP="002B087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A2A8F14" w14:textId="77777777" w:rsidR="002B0870" w:rsidRPr="00377FFD" w:rsidRDefault="002B0870" w:rsidP="002B087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DBFAA64" w14:textId="77777777" w:rsidR="002B0870" w:rsidRPr="00377FFD" w:rsidRDefault="002B0870" w:rsidP="002B087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17620D3" w14:textId="5CF873AD" w:rsidR="00C20E94" w:rsidRPr="00377FFD" w:rsidRDefault="002B0870" w:rsidP="002B087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EC5D29" w:rsidRPr="00377FFD" w14:paraId="51B554E8" w14:textId="77777777" w:rsidTr="1E621733">
        <w:tc>
          <w:tcPr>
            <w:tcW w:w="1129" w:type="dxa"/>
            <w:vAlign w:val="center"/>
          </w:tcPr>
          <w:p w14:paraId="778B1B6C" w14:textId="2E59928C" w:rsidR="00EC5D29" w:rsidRPr="00377FFD" w:rsidRDefault="004A0AF0" w:rsidP="003C6F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</w:t>
            </w:r>
            <w:r w:rsidR="002F241A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14:paraId="2EA7FB24" w14:textId="2E2B21D2" w:rsidR="00EC5D29" w:rsidRPr="00377FFD" w:rsidRDefault="004A0AF0" w:rsidP="00FF54A7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AF0">
              <w:rPr>
                <w:rFonts w:ascii="Arial" w:hAnsi="Arial" w:cs="Arial"/>
                <w:sz w:val="24"/>
                <w:szCs w:val="24"/>
              </w:rPr>
              <w:t>Zwiększenie liczby łóżek szpitalnych</w:t>
            </w:r>
          </w:p>
        </w:tc>
        <w:tc>
          <w:tcPr>
            <w:tcW w:w="7230" w:type="dxa"/>
          </w:tcPr>
          <w:p w14:paraId="45F79F77" w14:textId="77777777" w:rsidR="004A0AF0" w:rsidRPr="004A0AF0" w:rsidRDefault="004A0AF0" w:rsidP="004A0AF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A0AF0">
              <w:rPr>
                <w:rFonts w:ascii="Arial" w:hAnsi="Arial" w:cs="Arial"/>
                <w:sz w:val="24"/>
                <w:szCs w:val="24"/>
              </w:rPr>
              <w:t>W kryterium sprawdzamy, czy projekt nie prowadzi do zwiększenia ogólnej liczby łóżek szpitalnych w systemie ochrony zdrowia.</w:t>
            </w:r>
          </w:p>
          <w:p w14:paraId="47AD6C86" w14:textId="77777777" w:rsidR="004A0AF0" w:rsidRPr="004A0AF0" w:rsidRDefault="004A0AF0" w:rsidP="004A0AF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D5A661F" w14:textId="632937C7" w:rsidR="00EC5D29" w:rsidRPr="00377FFD" w:rsidRDefault="004A0AF0" w:rsidP="004A0AF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A0AF0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 i załączniki.</w:t>
            </w:r>
          </w:p>
        </w:tc>
        <w:tc>
          <w:tcPr>
            <w:tcW w:w="3118" w:type="dxa"/>
          </w:tcPr>
          <w:p w14:paraId="20976838" w14:textId="77777777" w:rsidR="004A0AF0" w:rsidRPr="004A0AF0" w:rsidRDefault="004A0AF0" w:rsidP="004A0A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A0AF0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6B85E8E2" w14:textId="77777777" w:rsidR="004A0AF0" w:rsidRPr="004A0AF0" w:rsidRDefault="004A0AF0" w:rsidP="004A0A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A0AF0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B441D51" w14:textId="77777777" w:rsidR="004A0AF0" w:rsidRPr="004A0AF0" w:rsidRDefault="004A0AF0" w:rsidP="004A0A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F255F9A" w14:textId="77777777" w:rsidR="004A0AF0" w:rsidRPr="004A0AF0" w:rsidRDefault="004A0AF0" w:rsidP="004A0A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A0AF0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7D1731B" w14:textId="77777777" w:rsidR="004A0AF0" w:rsidRPr="004A0AF0" w:rsidRDefault="004A0AF0" w:rsidP="004A0A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939BCAE" w14:textId="77777777" w:rsidR="004A0AF0" w:rsidRPr="004A0AF0" w:rsidRDefault="004A0AF0" w:rsidP="004A0A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A0AF0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00CAF7F" w14:textId="6708524C" w:rsidR="00EC5D29" w:rsidRPr="00377FFD" w:rsidRDefault="004A0AF0" w:rsidP="004A0A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A0AF0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4A0AF0" w:rsidRPr="00377FFD" w14:paraId="0767BBED" w14:textId="77777777" w:rsidTr="1E621733">
        <w:tc>
          <w:tcPr>
            <w:tcW w:w="1129" w:type="dxa"/>
            <w:vAlign w:val="center"/>
          </w:tcPr>
          <w:p w14:paraId="7ACD108F" w14:textId="6D71FCEF" w:rsidR="004A0AF0" w:rsidRDefault="004A0AF0" w:rsidP="003C6F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2F241A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14:paraId="28013529" w14:textId="34E2E278" w:rsidR="004A0AF0" w:rsidRPr="004A0AF0" w:rsidRDefault="004A0AF0" w:rsidP="00FF54A7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AF0">
              <w:rPr>
                <w:rFonts w:ascii="Arial" w:hAnsi="Arial" w:cs="Arial"/>
                <w:sz w:val="24"/>
                <w:szCs w:val="24"/>
              </w:rPr>
              <w:t>Adekwatność zaplanowanych w projekcie działań</w:t>
            </w:r>
          </w:p>
        </w:tc>
        <w:tc>
          <w:tcPr>
            <w:tcW w:w="7230" w:type="dxa"/>
          </w:tcPr>
          <w:p w14:paraId="2AB0E47E" w14:textId="77777777" w:rsidR="004A0AF0" w:rsidRPr="004A0AF0" w:rsidRDefault="004A0AF0" w:rsidP="004A0AF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A0AF0">
              <w:rPr>
                <w:rFonts w:ascii="Arial" w:hAnsi="Arial" w:cs="Arial"/>
                <w:sz w:val="24"/>
                <w:szCs w:val="24"/>
              </w:rPr>
              <w:t>W kryterium sprawdzamy, czy zaplanowane w ramach projektu działania, w tym w szczególności dotyczące zakupu wyrobów medycznych</w:t>
            </w:r>
            <w:r w:rsidRPr="004A0AF0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21"/>
            </w:r>
            <w:r w:rsidRPr="004A0AF0">
              <w:rPr>
                <w:rFonts w:ascii="Arial" w:hAnsi="Arial" w:cs="Arial"/>
                <w:sz w:val="24"/>
                <w:szCs w:val="24"/>
              </w:rPr>
              <w:t xml:space="preserve"> są:</w:t>
            </w:r>
          </w:p>
          <w:p w14:paraId="5F3A8738" w14:textId="77777777" w:rsidR="004A0AF0" w:rsidRPr="00745EF1" w:rsidRDefault="4C005A92" w:rsidP="1E621733">
            <w:pPr>
              <w:numPr>
                <w:ilvl w:val="0"/>
                <w:numId w:val="16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45EF1">
              <w:rPr>
                <w:rFonts w:ascii="Arial" w:hAnsi="Arial" w:cs="Arial"/>
                <w:sz w:val="24"/>
                <w:szCs w:val="24"/>
              </w:rPr>
              <w:t>uzasadnione z punktu widzenia rzeczywistego zapotrzebowania w zakresie świadczeń opieki zdrowotnej, których dotyczy projekt,</w:t>
            </w:r>
          </w:p>
          <w:p w14:paraId="63625A31" w14:textId="77777777" w:rsidR="004A0AF0" w:rsidRPr="00745EF1" w:rsidRDefault="4C005A92" w:rsidP="1E621733">
            <w:pPr>
              <w:numPr>
                <w:ilvl w:val="0"/>
                <w:numId w:val="16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45EF1">
              <w:rPr>
                <w:rFonts w:ascii="Arial" w:hAnsi="Arial" w:cs="Arial"/>
                <w:sz w:val="24"/>
                <w:szCs w:val="24"/>
              </w:rPr>
              <w:t>adekwatne do potrzeb pacjentów, które zostały zidentyfikowane w obowiązującej mapie potrzeb zdrowotnych,</w:t>
            </w:r>
          </w:p>
          <w:p w14:paraId="4F2AE463" w14:textId="77777777" w:rsidR="004A0AF0" w:rsidRPr="004A0AF0" w:rsidRDefault="004A0AF0" w:rsidP="004A0AF0">
            <w:pPr>
              <w:numPr>
                <w:ilvl w:val="0"/>
                <w:numId w:val="16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  <w:lang w:val="x-none"/>
              </w:rPr>
            </w:pPr>
            <w:r w:rsidRPr="004A0AF0">
              <w:rPr>
                <w:rFonts w:ascii="Arial" w:hAnsi="Arial" w:cs="Arial"/>
                <w:sz w:val="24"/>
                <w:szCs w:val="24"/>
                <w:lang w:val="x-none"/>
              </w:rPr>
              <w:t>wytworzona lub zakupiona infrastruktura, w tym liczba i parametry wyrobu medycznego są lub będą adekwatne do zakresu udzielanych świadczeń opieki zdrowotnej przez podmiot wykonujący działalność leczniczą</w:t>
            </w:r>
            <w:r w:rsidRPr="004A0AF0">
              <w:rPr>
                <w:rFonts w:ascii="Arial" w:hAnsi="Arial" w:cs="Arial"/>
                <w:sz w:val="24"/>
                <w:szCs w:val="24"/>
              </w:rPr>
              <w:t xml:space="preserve"> najpóźniej z chwilą zakończenia realizacji projektu.</w:t>
            </w:r>
          </w:p>
          <w:p w14:paraId="3B889AF5" w14:textId="77777777" w:rsidR="004A0AF0" w:rsidRPr="004A0AF0" w:rsidRDefault="004A0AF0" w:rsidP="004A0AF0">
            <w:pPr>
              <w:spacing w:after="60" w:line="240" w:lineRule="auto"/>
              <w:rPr>
                <w:rFonts w:ascii="Arial" w:hAnsi="Arial" w:cs="Arial"/>
                <w:sz w:val="24"/>
                <w:szCs w:val="24"/>
                <w:lang w:val="x-none"/>
              </w:rPr>
            </w:pPr>
          </w:p>
          <w:p w14:paraId="51613F6F" w14:textId="02AD7F8D" w:rsidR="004A0AF0" w:rsidRPr="004A0AF0" w:rsidRDefault="004A0AF0" w:rsidP="004A0AF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A0AF0">
              <w:rPr>
                <w:rFonts w:ascii="Arial" w:hAnsi="Arial" w:cs="Arial"/>
                <w:sz w:val="24"/>
                <w:szCs w:val="24"/>
              </w:rPr>
              <w:t>Kryterium jest weryfikowane w oparciu o wniosek o dofinansowanie projektu i załączniki.</w:t>
            </w:r>
          </w:p>
        </w:tc>
        <w:tc>
          <w:tcPr>
            <w:tcW w:w="3118" w:type="dxa"/>
          </w:tcPr>
          <w:p w14:paraId="364E4834" w14:textId="77777777" w:rsidR="004A0AF0" w:rsidRPr="004A0AF0" w:rsidRDefault="004A0AF0" w:rsidP="004A0A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A0AF0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7434C888" w14:textId="77777777" w:rsidR="004A0AF0" w:rsidRPr="004A0AF0" w:rsidRDefault="004A0AF0" w:rsidP="004A0A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A0AF0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7FE093C" w14:textId="77777777" w:rsidR="004A0AF0" w:rsidRPr="004A0AF0" w:rsidRDefault="004A0AF0" w:rsidP="004A0A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7B51824" w14:textId="77777777" w:rsidR="004A0AF0" w:rsidRPr="004A0AF0" w:rsidRDefault="004A0AF0" w:rsidP="004A0A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A0AF0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96BF2A5" w14:textId="77777777" w:rsidR="004A0AF0" w:rsidRPr="004A0AF0" w:rsidRDefault="004A0AF0" w:rsidP="004A0A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D488E6B" w14:textId="77777777" w:rsidR="004A0AF0" w:rsidRPr="004A0AF0" w:rsidRDefault="004A0AF0" w:rsidP="004A0A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A0AF0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ACB617D" w14:textId="038C569F" w:rsidR="004A0AF0" w:rsidRPr="004A0AF0" w:rsidRDefault="004A0AF0" w:rsidP="004A0A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A0AF0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A0AF0" w:rsidRPr="00377FFD" w14:paraId="34E47185" w14:textId="77777777" w:rsidTr="1E621733">
        <w:tc>
          <w:tcPr>
            <w:tcW w:w="1129" w:type="dxa"/>
            <w:vAlign w:val="center"/>
          </w:tcPr>
          <w:p w14:paraId="3FD06B84" w14:textId="60F484CE" w:rsidR="004A0AF0" w:rsidRDefault="004A0AF0" w:rsidP="003C6F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</w:t>
            </w:r>
            <w:r w:rsidR="002F241A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835" w:type="dxa"/>
            <w:vAlign w:val="center"/>
          </w:tcPr>
          <w:p w14:paraId="3D23EA33" w14:textId="70669A82" w:rsidR="004A0AF0" w:rsidRDefault="004A0AF0" w:rsidP="00FF54A7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9B98A62" w14:textId="1A3EFFD0" w:rsidR="00E90F45" w:rsidRPr="004A0AF0" w:rsidRDefault="00E90F45" w:rsidP="00FF54A7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F45">
              <w:rPr>
                <w:rFonts w:ascii="Arial" w:hAnsi="Arial" w:cs="Arial"/>
                <w:sz w:val="24"/>
                <w:szCs w:val="24"/>
              </w:rPr>
              <w:lastRenderedPageBreak/>
              <w:t>Kadra oraz infrastruktura niezbędna do realizacji projektu</w:t>
            </w:r>
          </w:p>
        </w:tc>
        <w:tc>
          <w:tcPr>
            <w:tcW w:w="7230" w:type="dxa"/>
          </w:tcPr>
          <w:p w14:paraId="45CBDCBA" w14:textId="77777777" w:rsidR="004A0AF0" w:rsidRPr="004A0AF0" w:rsidRDefault="004A0AF0" w:rsidP="004A0AF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A0AF0">
              <w:rPr>
                <w:rFonts w:ascii="Arial" w:hAnsi="Arial" w:cs="Arial"/>
                <w:sz w:val="24"/>
                <w:szCs w:val="24"/>
              </w:rPr>
              <w:lastRenderedPageBreak/>
              <w:t xml:space="preserve">W kryterium sprawdzamy, czy w przypadku projektu przewidującego zakup wyrobów medycznych wnioskodawca </w:t>
            </w:r>
            <w:r w:rsidRPr="004A0AF0">
              <w:rPr>
                <w:rFonts w:ascii="Arial" w:hAnsi="Arial" w:cs="Arial"/>
                <w:sz w:val="24"/>
                <w:szCs w:val="24"/>
              </w:rPr>
              <w:lastRenderedPageBreak/>
              <w:t>najpóźniej z chwilą zakończenia realizacji projektu będzie dysponował:</w:t>
            </w:r>
          </w:p>
          <w:p w14:paraId="38DFA32A" w14:textId="77777777" w:rsidR="004A0AF0" w:rsidRPr="00745EF1" w:rsidRDefault="4C005A92" w:rsidP="1E621733">
            <w:pPr>
              <w:numPr>
                <w:ilvl w:val="0"/>
                <w:numId w:val="17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45EF1">
              <w:rPr>
                <w:rFonts w:ascii="Arial" w:hAnsi="Arial" w:cs="Arial"/>
                <w:sz w:val="24"/>
                <w:szCs w:val="24"/>
              </w:rPr>
              <w:t>kadrą medyczną wykwalifikowaną do obsługi zakupionych wyrobów medycznych, np. poprzez zapewnienie odpowiedniego przeszkolenia personelu z obsługi zakupionego sprzętu i aparatury medycznej.</w:t>
            </w:r>
          </w:p>
          <w:p w14:paraId="737F34E6" w14:textId="0C344336" w:rsidR="00BD4D7B" w:rsidRPr="00C62F09" w:rsidRDefault="004A0AF0" w:rsidP="005D688F">
            <w:pPr>
              <w:numPr>
                <w:ilvl w:val="0"/>
                <w:numId w:val="17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  <w:lang w:val="x-none"/>
              </w:rPr>
            </w:pPr>
            <w:r w:rsidRPr="004A0AF0">
              <w:rPr>
                <w:rFonts w:ascii="Arial" w:hAnsi="Arial" w:cs="Arial"/>
                <w:sz w:val="24"/>
                <w:szCs w:val="24"/>
                <w:lang w:val="x-none"/>
              </w:rPr>
              <w:t>infrastrukturą techniczną niezbędną do instalacji i</w:t>
            </w:r>
            <w:r w:rsidRPr="004A0AF0">
              <w:rPr>
                <w:rFonts w:ascii="Arial" w:hAnsi="Arial" w:cs="Arial"/>
                <w:sz w:val="24"/>
                <w:szCs w:val="24"/>
              </w:rPr>
              <w:t> </w:t>
            </w:r>
            <w:r w:rsidRPr="004A0AF0">
              <w:rPr>
                <w:rFonts w:ascii="Arial" w:hAnsi="Arial" w:cs="Arial"/>
                <w:sz w:val="24"/>
                <w:szCs w:val="24"/>
                <w:lang w:val="x-none"/>
              </w:rPr>
              <w:t>użytkowania wyrobów medycznych objętych projektem</w:t>
            </w:r>
            <w:r w:rsidRPr="004A0AF0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87D787B" w14:textId="21712AB2" w:rsidR="00C62F09" w:rsidRPr="00C62F09" w:rsidRDefault="00C62F09" w:rsidP="00C62F09">
            <w:pPr>
              <w:spacing w:after="60" w:line="240" w:lineRule="auto"/>
              <w:ind w:left="720"/>
              <w:rPr>
                <w:rFonts w:ascii="Arial" w:hAnsi="Arial" w:cs="Arial"/>
                <w:sz w:val="24"/>
                <w:szCs w:val="24"/>
                <w:lang w:val="x-none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przypadku </w:t>
            </w:r>
            <w:r w:rsidRPr="00C62F09">
              <w:rPr>
                <w:rFonts w:ascii="Arial" w:hAnsi="Arial" w:cs="Arial"/>
                <w:sz w:val="24"/>
                <w:szCs w:val="24"/>
                <w:lang w:val="x-none"/>
              </w:rPr>
              <w:t>zakup</w:t>
            </w:r>
            <w:r>
              <w:rPr>
                <w:rFonts w:ascii="Arial" w:hAnsi="Arial" w:cs="Arial"/>
                <w:sz w:val="24"/>
                <w:szCs w:val="24"/>
              </w:rPr>
              <w:t>u</w:t>
            </w:r>
            <w:r w:rsidRPr="00C62F09">
              <w:rPr>
                <w:rFonts w:ascii="Arial" w:hAnsi="Arial" w:cs="Arial"/>
                <w:sz w:val="24"/>
                <w:szCs w:val="24"/>
                <w:lang w:val="x-none"/>
              </w:rPr>
              <w:t xml:space="preserve"> sprzętów medycznych (wyrobów medycznych) będących źródłem jednostkowych danych medycznych zapewnił:</w:t>
            </w:r>
          </w:p>
          <w:p w14:paraId="6083E3F8" w14:textId="16265AC1" w:rsidR="00C62F09" w:rsidRPr="00C62F09" w:rsidRDefault="00C62F09" w:rsidP="00C62F09">
            <w:pPr>
              <w:pStyle w:val="Akapitzlist"/>
              <w:numPr>
                <w:ilvl w:val="0"/>
                <w:numId w:val="17"/>
              </w:numPr>
              <w:spacing w:after="60" w:line="240" w:lineRule="auto"/>
              <w:ind w:firstLine="2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i</w:t>
            </w:r>
            <w:proofErr w:type="spellStart"/>
            <w:r w:rsidRPr="00C62F09">
              <w:rPr>
                <w:rFonts w:ascii="Arial" w:hAnsi="Arial" w:cs="Arial"/>
                <w:sz w:val="24"/>
                <w:szCs w:val="24"/>
              </w:rPr>
              <w:t>ntegrację</w:t>
            </w:r>
            <w:proofErr w:type="spellEnd"/>
            <w:r w:rsidRPr="00C62F09">
              <w:rPr>
                <w:rFonts w:ascii="Arial" w:hAnsi="Arial" w:cs="Arial"/>
                <w:sz w:val="24"/>
                <w:szCs w:val="24"/>
              </w:rPr>
              <w:t xml:space="preserve"> wyrobu medycznego z posiadanymi systemami informatycznymi odpowiedzialnymi za prowadzenie elektronicznego rekordu pacjenta w danej dziedzinie i/lub lokalnym repozytorium danych medycznych pacjenta.</w:t>
            </w:r>
          </w:p>
          <w:p w14:paraId="3ECD8067" w14:textId="66BF0DDE" w:rsidR="00C62F09" w:rsidRPr="00C62F09" w:rsidRDefault="00C62F09" w:rsidP="00C62F09">
            <w:pPr>
              <w:pStyle w:val="Akapitzlist"/>
              <w:numPr>
                <w:ilvl w:val="0"/>
                <w:numId w:val="17"/>
              </w:numPr>
              <w:spacing w:after="60" w:line="240" w:lineRule="auto"/>
              <w:ind w:firstLine="2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i</w:t>
            </w:r>
            <w:proofErr w:type="spellStart"/>
            <w:r w:rsidRPr="00C62F09">
              <w:rPr>
                <w:rFonts w:ascii="Arial" w:hAnsi="Arial" w:cs="Arial"/>
                <w:sz w:val="24"/>
                <w:szCs w:val="24"/>
              </w:rPr>
              <w:t>dentyfikację</w:t>
            </w:r>
            <w:proofErr w:type="spellEnd"/>
            <w:r w:rsidRPr="00C62F09">
              <w:rPr>
                <w:rFonts w:ascii="Arial" w:hAnsi="Arial" w:cs="Arial"/>
                <w:sz w:val="24"/>
                <w:szCs w:val="24"/>
              </w:rPr>
              <w:t xml:space="preserve"> oferowanych przez dany wyrób medyczny interfejsów wymiany danych. A następnie wybór najbardziej optymalnych rozwiązań w kontekście posiadanej przez wnioskodawcę architektury informatycznej.</w:t>
            </w:r>
          </w:p>
          <w:p w14:paraId="4C0323E4" w14:textId="385B8AC0" w:rsidR="00C62F09" w:rsidRPr="00C62F09" w:rsidRDefault="00C62F09" w:rsidP="00C62F09">
            <w:pPr>
              <w:pStyle w:val="Akapitzlist"/>
              <w:numPr>
                <w:ilvl w:val="0"/>
                <w:numId w:val="17"/>
              </w:numPr>
              <w:spacing w:after="60" w:line="240" w:lineRule="auto"/>
              <w:ind w:firstLine="2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z</w:t>
            </w:r>
            <w:proofErr w:type="spellStart"/>
            <w:r w:rsidRPr="00C62F09">
              <w:rPr>
                <w:rFonts w:ascii="Arial" w:hAnsi="Arial" w:cs="Arial"/>
                <w:sz w:val="24"/>
                <w:szCs w:val="24"/>
              </w:rPr>
              <w:t>apewnienie</w:t>
            </w:r>
            <w:proofErr w:type="spellEnd"/>
            <w:r w:rsidRPr="00C62F09">
              <w:rPr>
                <w:rFonts w:ascii="Arial" w:hAnsi="Arial" w:cs="Arial"/>
                <w:sz w:val="24"/>
                <w:szCs w:val="24"/>
              </w:rPr>
              <w:t xml:space="preserve"> odpowiednich zasobów licencyjnych, mocy obliczeniowej oraz przestrzeni dyskowej w posiadanych repozytoriach danych w szczególności dotyczy to systemów PACS. W przypadku braku, przedmiotowy projekt powinien także przewidywać niezbędne uzupełnienie braków w przedmiotowym zakresie.</w:t>
            </w:r>
          </w:p>
          <w:p w14:paraId="3E0AD9EE" w14:textId="77777777" w:rsidR="00F60A41" w:rsidRPr="004A0AF0" w:rsidRDefault="00F60A41" w:rsidP="004A0AF0">
            <w:pPr>
              <w:spacing w:after="60" w:line="240" w:lineRule="auto"/>
              <w:rPr>
                <w:rFonts w:ascii="Arial" w:hAnsi="Arial" w:cs="Arial"/>
                <w:sz w:val="24"/>
                <w:szCs w:val="24"/>
                <w:lang w:val="x-none"/>
              </w:rPr>
            </w:pPr>
          </w:p>
          <w:p w14:paraId="0A5F18A5" w14:textId="77777777" w:rsidR="004A0AF0" w:rsidRPr="004A0AF0" w:rsidRDefault="004A0AF0" w:rsidP="004A0AF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A0AF0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 wniosek o dofinansowanie projektu i załączniki.</w:t>
            </w:r>
          </w:p>
          <w:p w14:paraId="1DFEACDE" w14:textId="77777777" w:rsidR="004A0AF0" w:rsidRPr="004A0AF0" w:rsidRDefault="004A0AF0" w:rsidP="004A0AF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8" w:type="dxa"/>
          </w:tcPr>
          <w:p w14:paraId="704BD3C5" w14:textId="77777777" w:rsidR="004A0AF0" w:rsidRPr="004A0AF0" w:rsidRDefault="004A0AF0" w:rsidP="004A0A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A0AF0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28080E33" w14:textId="77777777" w:rsidR="004A0AF0" w:rsidRPr="004A0AF0" w:rsidRDefault="004A0AF0" w:rsidP="004A0A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A0AF0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8158814" w14:textId="77777777" w:rsidR="004A0AF0" w:rsidRPr="004A0AF0" w:rsidRDefault="004A0AF0" w:rsidP="004A0A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D124107" w14:textId="77777777" w:rsidR="004A0AF0" w:rsidRPr="004A0AF0" w:rsidRDefault="004A0AF0" w:rsidP="004A0A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A0AF0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0559A9C" w14:textId="77777777" w:rsidR="004A0AF0" w:rsidRPr="004A0AF0" w:rsidRDefault="004A0AF0" w:rsidP="004A0A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F19302E" w14:textId="77777777" w:rsidR="004A0AF0" w:rsidRPr="004A0AF0" w:rsidRDefault="004A0AF0" w:rsidP="004A0A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A0AF0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E3A7D44" w14:textId="045A48EE" w:rsidR="004A0AF0" w:rsidRPr="004A0AF0" w:rsidRDefault="004A0AF0" w:rsidP="004A0A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A0AF0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85408" w:rsidRPr="00377FFD" w14:paraId="2B517462" w14:textId="77777777" w:rsidTr="1E621733">
        <w:tc>
          <w:tcPr>
            <w:tcW w:w="1129" w:type="dxa"/>
            <w:vAlign w:val="center"/>
          </w:tcPr>
          <w:p w14:paraId="0BE66A5F" w14:textId="55B2C987" w:rsidR="00385408" w:rsidRPr="000F5789" w:rsidRDefault="00385408" w:rsidP="0038540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13FC7">
              <w:rPr>
                <w:rFonts w:ascii="Arial" w:hAnsi="Arial" w:cs="Arial"/>
                <w:sz w:val="24"/>
                <w:szCs w:val="24"/>
              </w:rPr>
              <w:lastRenderedPageBreak/>
              <w:t>C.10</w:t>
            </w:r>
          </w:p>
        </w:tc>
        <w:tc>
          <w:tcPr>
            <w:tcW w:w="2835" w:type="dxa"/>
            <w:vAlign w:val="center"/>
          </w:tcPr>
          <w:p w14:paraId="218B7476" w14:textId="4F620664" w:rsidR="00385408" w:rsidRPr="000F5789" w:rsidRDefault="00385408" w:rsidP="00385408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13FC7">
              <w:rPr>
                <w:rFonts w:ascii="Arial" w:hAnsi="Arial" w:cs="Arial"/>
                <w:sz w:val="24"/>
                <w:szCs w:val="24"/>
              </w:rPr>
              <w:t>Maksymalna wartość dofinansowania</w:t>
            </w:r>
          </w:p>
        </w:tc>
        <w:tc>
          <w:tcPr>
            <w:tcW w:w="7230" w:type="dxa"/>
          </w:tcPr>
          <w:p w14:paraId="0E30F136" w14:textId="0B52DD6F" w:rsidR="00385408" w:rsidRPr="00013FC7" w:rsidRDefault="00385408" w:rsidP="00385408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13FC7">
              <w:rPr>
                <w:rFonts w:ascii="Arial" w:hAnsi="Arial" w:cs="Arial"/>
                <w:sz w:val="24"/>
                <w:szCs w:val="24"/>
              </w:rPr>
              <w:t>W kryterium sprawdzamy, czy maksymalna wartość dofinansowania projektu ze środków Europejskiego Funduszu Rozwoju Regionalnego nie przekracza 5</w:t>
            </w:r>
            <w:r w:rsidR="00363B73" w:rsidRPr="00013FC7">
              <w:rPr>
                <w:rFonts w:ascii="Arial" w:hAnsi="Arial" w:cs="Arial"/>
                <w:sz w:val="24"/>
                <w:szCs w:val="24"/>
              </w:rPr>
              <w:t>00 tys.</w:t>
            </w:r>
            <w:r w:rsidR="00295E0A" w:rsidRPr="00013FC7">
              <w:rPr>
                <w:rFonts w:ascii="Arial" w:hAnsi="Arial" w:cs="Arial"/>
                <w:sz w:val="24"/>
                <w:szCs w:val="24"/>
              </w:rPr>
              <w:t xml:space="preserve"> zł</w:t>
            </w:r>
            <w:r w:rsidRPr="00013FC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B00922B" w14:textId="77777777" w:rsidR="00F60A41" w:rsidRPr="00013FC7" w:rsidRDefault="00F60A41" w:rsidP="00385408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DFFA450" w14:textId="1CA76791" w:rsidR="00385408" w:rsidRPr="000F5789" w:rsidRDefault="00385408" w:rsidP="00385408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13FC7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projektu.</w:t>
            </w:r>
          </w:p>
        </w:tc>
        <w:tc>
          <w:tcPr>
            <w:tcW w:w="3118" w:type="dxa"/>
          </w:tcPr>
          <w:p w14:paraId="5D3CE417" w14:textId="77777777" w:rsidR="00385408" w:rsidRPr="00013FC7" w:rsidRDefault="00385408" w:rsidP="003854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13FC7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013FC7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4072BF6" w14:textId="77777777" w:rsidR="00385408" w:rsidRPr="00013FC7" w:rsidRDefault="00385408" w:rsidP="003854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22E3B89" w14:textId="77777777" w:rsidR="00385408" w:rsidRPr="00013FC7" w:rsidRDefault="00385408" w:rsidP="003854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13FC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2AEAEF7" w14:textId="77777777" w:rsidR="00385408" w:rsidRPr="00013FC7" w:rsidRDefault="00385408" w:rsidP="003854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27B1C69" w14:textId="77777777" w:rsidR="00385408" w:rsidRPr="00013FC7" w:rsidRDefault="00385408" w:rsidP="003854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13FC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34F7BE9" w14:textId="27FDCA74" w:rsidR="00385408" w:rsidRPr="000F5789" w:rsidRDefault="00385408" w:rsidP="003854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13FC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275B1FFA" w14:paraId="11261AF1" w14:textId="77777777" w:rsidTr="1E621733">
        <w:trPr>
          <w:trHeight w:val="300"/>
        </w:trPr>
        <w:tc>
          <w:tcPr>
            <w:tcW w:w="1129" w:type="dxa"/>
            <w:vAlign w:val="center"/>
          </w:tcPr>
          <w:p w14:paraId="795BB320" w14:textId="15A6446E" w:rsidR="275B1FFA" w:rsidRDefault="000E64B5" w:rsidP="275B1FF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C.11</w:t>
            </w:r>
          </w:p>
        </w:tc>
        <w:tc>
          <w:tcPr>
            <w:tcW w:w="2835" w:type="dxa"/>
            <w:vAlign w:val="center"/>
          </w:tcPr>
          <w:p w14:paraId="0253096E" w14:textId="6C4ED634" w:rsidR="4FBFC692" w:rsidRPr="00A406AE" w:rsidRDefault="4FBFC692" w:rsidP="00A406AE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406AE">
              <w:rPr>
                <w:rFonts w:ascii="Arial" w:hAnsi="Arial" w:cs="Arial"/>
                <w:sz w:val="24"/>
                <w:szCs w:val="24"/>
                <w:lang w:val="pl"/>
              </w:rPr>
              <w:t>Powiązanie projektu infrastrukturalnego z działaniami EFS+</w:t>
            </w:r>
          </w:p>
        </w:tc>
        <w:tc>
          <w:tcPr>
            <w:tcW w:w="7230" w:type="dxa"/>
          </w:tcPr>
          <w:p w14:paraId="4B59BD6F" w14:textId="77777777" w:rsidR="004C2405" w:rsidRDefault="004C2405" w:rsidP="00A406AE">
            <w:pPr>
              <w:spacing w:after="60" w:line="240" w:lineRule="auto"/>
              <w:rPr>
                <w:rFonts w:ascii="Arial" w:hAnsi="Arial" w:cs="Arial"/>
                <w:sz w:val="24"/>
                <w:szCs w:val="24"/>
                <w:lang w:val="pl"/>
              </w:rPr>
            </w:pPr>
          </w:p>
          <w:p w14:paraId="289CC3FD" w14:textId="0EFD33C3" w:rsidR="004C2405" w:rsidRPr="00C82324" w:rsidRDefault="004C2405" w:rsidP="004C2405">
            <w:pPr>
              <w:pStyle w:val="Tekstkomentarza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C2405">
              <w:rPr>
                <w:rFonts w:ascii="Arial" w:hAnsi="Arial" w:cs="Arial"/>
                <w:sz w:val="24"/>
                <w:szCs w:val="24"/>
              </w:rPr>
              <w:t>W kryterium sprawdzamy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  <w:r w:rsidRPr="004C2405">
              <w:rPr>
                <w:rFonts w:ascii="Arial" w:hAnsi="Arial" w:cs="Arial"/>
                <w:sz w:val="24"/>
                <w:szCs w:val="24"/>
              </w:rPr>
              <w:t xml:space="preserve"> czy projekt jest komplementarny/ uzupełniający do działań niezbędnych do osiągnięcia celów EFS+, tzn. czy na infrastrukturze wspartej w ramach projektu EFRR zostaną przeprowadzone działania realizujące cele EFS+, określone w </w:t>
            </w:r>
            <w:proofErr w:type="spellStart"/>
            <w:r w:rsidRPr="004C2405">
              <w:rPr>
                <w:rFonts w:ascii="Arial" w:hAnsi="Arial" w:cs="Arial"/>
                <w:sz w:val="24"/>
                <w:szCs w:val="24"/>
              </w:rPr>
              <w:t>cs</w:t>
            </w:r>
            <w:proofErr w:type="spellEnd"/>
            <w:r w:rsidRPr="004C2405">
              <w:rPr>
                <w:rFonts w:ascii="Arial" w:hAnsi="Arial" w:cs="Arial"/>
                <w:sz w:val="24"/>
                <w:szCs w:val="24"/>
              </w:rPr>
              <w:t xml:space="preserve"> 4(k) lub </w:t>
            </w:r>
            <w:r w:rsidR="00C82324">
              <w:rPr>
                <w:rFonts w:ascii="Arial" w:hAnsi="Arial" w:cs="Arial"/>
                <w:sz w:val="24"/>
                <w:szCs w:val="24"/>
                <w:lang w:val="pl-PL"/>
              </w:rPr>
              <w:t>działania z zakresu szkolenia kadr medycznych w programie krajowym FERS.</w:t>
            </w:r>
          </w:p>
          <w:p w14:paraId="4655231A" w14:textId="77777777" w:rsidR="004C2405" w:rsidRDefault="004C2405" w:rsidP="004C2405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C2405">
              <w:rPr>
                <w:rFonts w:ascii="Arial" w:hAnsi="Arial" w:cs="Arial"/>
                <w:sz w:val="24"/>
                <w:szCs w:val="24"/>
              </w:rPr>
              <w:t xml:space="preserve"> Finansowanie tych działań możliwe będzie ze środków EFS+ w</w:t>
            </w:r>
            <w:r w:rsidR="00C82324">
              <w:rPr>
                <w:rFonts w:ascii="Arial" w:hAnsi="Arial" w:cs="Arial"/>
                <w:sz w:val="24"/>
                <w:szCs w:val="24"/>
              </w:rPr>
              <w:t> </w:t>
            </w:r>
            <w:proofErr w:type="spellStart"/>
            <w:r w:rsidRPr="004C2405">
              <w:rPr>
                <w:rFonts w:ascii="Arial" w:hAnsi="Arial" w:cs="Arial"/>
                <w:sz w:val="24"/>
                <w:szCs w:val="24"/>
              </w:rPr>
              <w:t>cs</w:t>
            </w:r>
            <w:proofErr w:type="spellEnd"/>
            <w:r w:rsidRPr="004C2405">
              <w:rPr>
                <w:rFonts w:ascii="Arial" w:hAnsi="Arial" w:cs="Arial"/>
                <w:sz w:val="24"/>
                <w:szCs w:val="24"/>
              </w:rPr>
              <w:t xml:space="preserve"> 4(k) lub z innych środków publicznych lub prywatnych.</w:t>
            </w:r>
          </w:p>
          <w:p w14:paraId="29D863B1" w14:textId="77777777" w:rsidR="00C82324" w:rsidRDefault="00C82324" w:rsidP="004C2405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AE3A905" w14:textId="77B6E275" w:rsidR="00C82324" w:rsidRPr="00A406AE" w:rsidRDefault="00C82324" w:rsidP="004C2405">
            <w:pPr>
              <w:spacing w:after="60" w:line="240" w:lineRule="auto"/>
              <w:rPr>
                <w:rFonts w:ascii="Arial" w:hAnsi="Arial" w:cs="Arial"/>
                <w:sz w:val="24"/>
                <w:szCs w:val="24"/>
                <w:lang w:val="pl"/>
              </w:rPr>
            </w:pPr>
            <w:r w:rsidRPr="00C82324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projektu.</w:t>
            </w:r>
          </w:p>
        </w:tc>
        <w:tc>
          <w:tcPr>
            <w:tcW w:w="3118" w:type="dxa"/>
          </w:tcPr>
          <w:p w14:paraId="06ABD27A" w14:textId="77777777" w:rsidR="00C82324" w:rsidRPr="00C82324" w:rsidRDefault="00C82324" w:rsidP="00C8232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8232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C823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68EB307" w14:textId="77777777" w:rsidR="00C82324" w:rsidRPr="00C82324" w:rsidRDefault="00C82324" w:rsidP="00C8232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823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C35BD81" w14:textId="77777777" w:rsidR="00C82324" w:rsidRPr="00C82324" w:rsidRDefault="00C82324" w:rsidP="00C8232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82324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6B19D999" w14:textId="14B3F18E" w:rsidR="275B1FFA" w:rsidRDefault="00C82324" w:rsidP="00EF7C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823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1E621733" w14:paraId="7A44B777" w14:textId="77777777" w:rsidTr="1E621733">
        <w:trPr>
          <w:trHeight w:val="300"/>
        </w:trPr>
        <w:tc>
          <w:tcPr>
            <w:tcW w:w="1129" w:type="dxa"/>
            <w:vAlign w:val="center"/>
          </w:tcPr>
          <w:p w14:paraId="4C1DAC68" w14:textId="77C72C83" w:rsidR="1E621733" w:rsidRDefault="1E621733" w:rsidP="1E621733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2D619A9" w14:textId="57920088" w:rsidR="4D7B8E92" w:rsidRPr="00745EF1" w:rsidRDefault="4D7B8E92" w:rsidP="00745EF1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  <w:lang w:val="pl"/>
              </w:rPr>
            </w:pPr>
          </w:p>
        </w:tc>
        <w:tc>
          <w:tcPr>
            <w:tcW w:w="7230" w:type="dxa"/>
          </w:tcPr>
          <w:p w14:paraId="42446233" w14:textId="267FD22F" w:rsidR="1E621733" w:rsidRDefault="1E621733" w:rsidP="1E621733">
            <w:pPr>
              <w:spacing w:line="240" w:lineRule="auto"/>
              <w:rPr>
                <w:rFonts w:ascii="Arial" w:hAnsi="Arial" w:cs="Arial"/>
                <w:sz w:val="24"/>
                <w:szCs w:val="24"/>
                <w:lang w:val="pl"/>
              </w:rPr>
            </w:pPr>
          </w:p>
        </w:tc>
        <w:tc>
          <w:tcPr>
            <w:tcW w:w="3118" w:type="dxa"/>
          </w:tcPr>
          <w:p w14:paraId="739BF25C" w14:textId="76E06A33" w:rsidR="1E621733" w:rsidRDefault="1E621733" w:rsidP="1E621733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4EFBCB9" w14:textId="6EF14B22" w:rsidR="00EF08C4" w:rsidRDefault="00EF08C4" w:rsidP="00727D9C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616043E4" w14:textId="77777777" w:rsidR="009235DF" w:rsidRDefault="009235DF" w:rsidP="00727D9C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77A4F093" w14:textId="78BC0D89" w:rsidR="00126A0C" w:rsidRPr="00377FFD" w:rsidRDefault="00126A0C" w:rsidP="00727D9C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377FFD">
        <w:rPr>
          <w:rFonts w:ascii="Arial" w:hAnsi="Arial" w:cs="Arial"/>
          <w:b/>
          <w:bCs/>
          <w:sz w:val="24"/>
          <w:szCs w:val="24"/>
        </w:rPr>
        <w:t>D. KRYTERIA MERYTORYCZNE PUNKTOWE</w:t>
      </w:r>
      <w:r w:rsidR="00E25A3C">
        <w:rPr>
          <w:rFonts w:ascii="Arial" w:hAnsi="Arial" w:cs="Arial"/>
          <w:b/>
          <w:bCs/>
          <w:sz w:val="24"/>
          <w:szCs w:val="24"/>
        </w:rPr>
        <w:t>, W TYM ROZSTRZYGAJĄCE</w:t>
      </w: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5"/>
        <w:gridCol w:w="2434"/>
        <w:gridCol w:w="5387"/>
        <w:gridCol w:w="3685"/>
        <w:gridCol w:w="1701"/>
      </w:tblGrid>
      <w:tr w:rsidR="00126A0C" w:rsidRPr="00377FFD" w14:paraId="0B113C92" w14:textId="77777777" w:rsidTr="275B1FFA">
        <w:tc>
          <w:tcPr>
            <w:tcW w:w="1105" w:type="dxa"/>
            <w:shd w:val="clear" w:color="auto" w:fill="E7E6E6" w:themeFill="background2"/>
            <w:vAlign w:val="center"/>
          </w:tcPr>
          <w:p w14:paraId="7F669FE2" w14:textId="77777777" w:rsidR="00126A0C" w:rsidRPr="00377FFD" w:rsidRDefault="00126A0C" w:rsidP="00126A0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7FFD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434" w:type="dxa"/>
            <w:shd w:val="clear" w:color="auto" w:fill="E7E6E6" w:themeFill="background2"/>
            <w:vAlign w:val="center"/>
          </w:tcPr>
          <w:p w14:paraId="1F10989D" w14:textId="77777777" w:rsidR="00126A0C" w:rsidRPr="00377FFD" w:rsidRDefault="00126A0C" w:rsidP="00126A0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7FFD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5387" w:type="dxa"/>
            <w:shd w:val="clear" w:color="auto" w:fill="E7E6E6" w:themeFill="background2"/>
            <w:vAlign w:val="center"/>
          </w:tcPr>
          <w:p w14:paraId="5ABB8E15" w14:textId="77777777" w:rsidR="00126A0C" w:rsidRPr="00377FFD" w:rsidRDefault="00126A0C" w:rsidP="00126A0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7FFD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685" w:type="dxa"/>
            <w:shd w:val="clear" w:color="auto" w:fill="E7E6E6" w:themeFill="background2"/>
            <w:vAlign w:val="center"/>
          </w:tcPr>
          <w:p w14:paraId="6846ADAB" w14:textId="21EB10EB" w:rsidR="00126A0C" w:rsidRPr="00377FFD" w:rsidRDefault="00126A0C" w:rsidP="00126A0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7FFD">
              <w:rPr>
                <w:rFonts w:ascii="Arial" w:hAnsi="Arial" w:cs="Arial"/>
                <w:b/>
                <w:bCs/>
                <w:sz w:val="24"/>
                <w:szCs w:val="24"/>
              </w:rPr>
              <w:t>Opis liczby</w:t>
            </w:r>
          </w:p>
          <w:p w14:paraId="7A81647D" w14:textId="51F4C244" w:rsidR="00126A0C" w:rsidRPr="00377FFD" w:rsidRDefault="00126A0C" w:rsidP="00126A0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7FFD">
              <w:rPr>
                <w:rFonts w:ascii="Arial" w:hAnsi="Arial" w:cs="Arial"/>
                <w:b/>
                <w:bCs/>
                <w:sz w:val="24"/>
                <w:szCs w:val="24"/>
              </w:rPr>
              <w:t>punktów</w:t>
            </w:r>
          </w:p>
          <w:p w14:paraId="7F85186F" w14:textId="10F4A469" w:rsidR="00126A0C" w:rsidRPr="00377FFD" w:rsidRDefault="00126A0C" w:rsidP="0045732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7FFD">
              <w:rPr>
                <w:rFonts w:ascii="Arial" w:hAnsi="Arial" w:cs="Arial"/>
                <w:b/>
                <w:bCs/>
                <w:sz w:val="24"/>
                <w:szCs w:val="24"/>
              </w:rPr>
              <w:t>możliwych do</w:t>
            </w:r>
            <w:r w:rsidR="0045732B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b/>
                <w:bCs/>
                <w:sz w:val="24"/>
                <w:szCs w:val="24"/>
              </w:rPr>
              <w:t>uzyskania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14:paraId="300759DA" w14:textId="270F696E" w:rsidR="00126A0C" w:rsidRPr="00377FFD" w:rsidRDefault="00126A0C" w:rsidP="00126A0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7FFD">
              <w:rPr>
                <w:rFonts w:ascii="Arial" w:hAnsi="Arial" w:cs="Arial"/>
                <w:b/>
                <w:bCs/>
                <w:sz w:val="24"/>
                <w:szCs w:val="24"/>
              </w:rPr>
              <w:t>Minimalna</w:t>
            </w:r>
          </w:p>
          <w:p w14:paraId="250EE008" w14:textId="154C6DEA" w:rsidR="00126A0C" w:rsidRPr="00377FFD" w:rsidRDefault="00126A0C" w:rsidP="00126A0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7FFD">
              <w:rPr>
                <w:rFonts w:ascii="Arial" w:hAnsi="Arial" w:cs="Arial"/>
                <w:b/>
                <w:bCs/>
                <w:sz w:val="24"/>
                <w:szCs w:val="24"/>
              </w:rPr>
              <w:t>liczba punktów</w:t>
            </w:r>
          </w:p>
          <w:p w14:paraId="46B55298" w14:textId="14540D37" w:rsidR="00126A0C" w:rsidRPr="00377FFD" w:rsidRDefault="00126A0C" w:rsidP="00126A0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7FFD">
              <w:rPr>
                <w:rFonts w:ascii="Arial" w:hAnsi="Arial" w:cs="Arial"/>
                <w:b/>
                <w:bCs/>
                <w:sz w:val="24"/>
                <w:szCs w:val="24"/>
              </w:rPr>
              <w:t>niezbędna do</w:t>
            </w:r>
            <w:r w:rsidR="0045732B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  <w:p w14:paraId="352E7A32" w14:textId="0E2E2BA4" w:rsidR="00126A0C" w:rsidRPr="00377FFD" w:rsidRDefault="00126A0C" w:rsidP="00126A0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7FFD">
              <w:rPr>
                <w:rFonts w:ascii="Arial" w:hAnsi="Arial" w:cs="Arial"/>
                <w:b/>
                <w:bCs/>
                <w:sz w:val="24"/>
                <w:szCs w:val="24"/>
              </w:rPr>
              <w:t>spełnienia</w:t>
            </w:r>
          </w:p>
          <w:p w14:paraId="531295FF" w14:textId="77777777" w:rsidR="00126A0C" w:rsidRPr="00377FFD" w:rsidRDefault="00126A0C" w:rsidP="00126A0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7FFD">
              <w:rPr>
                <w:rFonts w:ascii="Arial" w:hAnsi="Arial" w:cs="Arial"/>
                <w:b/>
                <w:bCs/>
                <w:sz w:val="24"/>
                <w:szCs w:val="24"/>
              </w:rPr>
              <w:t>kryterium</w:t>
            </w:r>
          </w:p>
        </w:tc>
      </w:tr>
      <w:tr w:rsidR="00E928FC" w:rsidRPr="00377FFD" w14:paraId="1716DFB6" w14:textId="77777777" w:rsidTr="275B1FFA">
        <w:tc>
          <w:tcPr>
            <w:tcW w:w="1105" w:type="dxa"/>
            <w:vAlign w:val="center"/>
          </w:tcPr>
          <w:p w14:paraId="2E1A226B" w14:textId="65518C8C" w:rsidR="00E928FC" w:rsidRPr="00377FFD" w:rsidRDefault="00E928FC" w:rsidP="00E928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D.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434" w:type="dxa"/>
            <w:vAlign w:val="center"/>
          </w:tcPr>
          <w:p w14:paraId="3BA72F99" w14:textId="2C635B93" w:rsidR="00E928FC" w:rsidRPr="00377FFD" w:rsidRDefault="00E928FC" w:rsidP="00E928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Liczba poradni </w:t>
            </w:r>
          </w:p>
        </w:tc>
        <w:tc>
          <w:tcPr>
            <w:tcW w:w="5387" w:type="dxa"/>
          </w:tcPr>
          <w:p w14:paraId="30DA2B85" w14:textId="46C50898" w:rsidR="00E928FC" w:rsidRDefault="00E928FC" w:rsidP="00013FC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oceniamy</w:t>
            </w:r>
            <w:r w:rsidR="001B34C3"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</w:rPr>
              <w:t xml:space="preserve"> czy </w:t>
            </w:r>
            <w:r w:rsidRPr="00694CF6">
              <w:rPr>
                <w:rFonts w:ascii="Arial" w:hAnsi="Arial" w:cs="Arial"/>
                <w:sz w:val="24"/>
                <w:szCs w:val="24"/>
              </w:rPr>
              <w:t xml:space="preserve">projekt realizowany </w:t>
            </w:r>
            <w:r>
              <w:rPr>
                <w:rFonts w:ascii="Arial" w:hAnsi="Arial" w:cs="Arial"/>
                <w:sz w:val="24"/>
                <w:szCs w:val="24"/>
              </w:rPr>
              <w:t xml:space="preserve">jest </w:t>
            </w:r>
            <w:r w:rsidRPr="00694CF6">
              <w:rPr>
                <w:rFonts w:ascii="Arial" w:hAnsi="Arial" w:cs="Arial"/>
                <w:sz w:val="24"/>
                <w:szCs w:val="24"/>
              </w:rPr>
              <w:t>przez podmiot wykonujący działalność leczniczą udzielający świadczeń opieki zdrowotnej w zakresie AOS w powiatach, w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694CF6">
              <w:rPr>
                <w:rFonts w:ascii="Arial" w:hAnsi="Arial" w:cs="Arial"/>
                <w:sz w:val="24"/>
                <w:szCs w:val="24"/>
              </w:rPr>
              <w:t xml:space="preserve">których liczba poradni objętych wsparciem </w:t>
            </w:r>
            <w:r w:rsidRPr="00694CF6">
              <w:rPr>
                <w:rFonts w:ascii="Arial" w:hAnsi="Arial" w:cs="Arial"/>
                <w:sz w:val="24"/>
                <w:szCs w:val="24"/>
              </w:rPr>
              <w:lastRenderedPageBreak/>
              <w:t>w specjalnościach medycznych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2"/>
            </w:r>
            <w:r w:rsidRPr="00694CF6">
              <w:rPr>
                <w:rFonts w:ascii="Arial" w:hAnsi="Arial" w:cs="Arial"/>
                <w:sz w:val="24"/>
                <w:szCs w:val="24"/>
              </w:rPr>
              <w:t xml:space="preserve"> będących przedmiotem projektu na 10 tys. mieszkańców powiatu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3"/>
            </w:r>
            <w:r w:rsidRPr="00694CF6">
              <w:rPr>
                <w:rFonts w:ascii="Arial" w:hAnsi="Arial" w:cs="Arial"/>
                <w:sz w:val="24"/>
                <w:szCs w:val="24"/>
              </w:rPr>
              <w:t xml:space="preserve"> jest mniejsza od średniej dla województwa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4"/>
            </w:r>
            <w:r w:rsidRPr="00694CF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5DE8BC9" w14:textId="77777777" w:rsidR="00E928FC" w:rsidRDefault="00E928FC" w:rsidP="00013FC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Kryterium jest weryfikowane w oparciu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7E3207">
              <w:rPr>
                <w:rFonts w:ascii="Arial" w:hAnsi="Arial" w:cs="Arial"/>
                <w:sz w:val="24"/>
                <w:szCs w:val="24"/>
              </w:rPr>
              <w:t>wniosek o dofinansowanie projektu i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7E3207">
              <w:rPr>
                <w:rFonts w:ascii="Arial" w:hAnsi="Arial" w:cs="Arial"/>
                <w:sz w:val="24"/>
                <w:szCs w:val="24"/>
              </w:rPr>
              <w:t>załączniki.</w:t>
            </w:r>
          </w:p>
          <w:p w14:paraId="17D9DA6D" w14:textId="2556A71C" w:rsidR="00116797" w:rsidRPr="00377FFD" w:rsidRDefault="00116797" w:rsidP="00013FC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Kryterium fakultatywne, oceniane wyłącznie w przypadku, gdy wartość dofinansowania w złożonych wnioskach przekracza dostępną w naborze alokację.</w:t>
            </w:r>
          </w:p>
        </w:tc>
        <w:tc>
          <w:tcPr>
            <w:tcW w:w="3685" w:type="dxa"/>
            <w:vAlign w:val="center"/>
          </w:tcPr>
          <w:p w14:paraId="0C8F5513" w14:textId="77777777" w:rsidR="00E928FC" w:rsidRPr="00E928FC" w:rsidRDefault="00E928FC" w:rsidP="00E928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8FC">
              <w:rPr>
                <w:rFonts w:ascii="Arial" w:hAnsi="Arial" w:cs="Arial"/>
                <w:sz w:val="24"/>
                <w:szCs w:val="24"/>
              </w:rPr>
              <w:lastRenderedPageBreak/>
              <w:t xml:space="preserve">Tak – </w:t>
            </w:r>
            <w:r w:rsidRPr="004F2232">
              <w:rPr>
                <w:rFonts w:ascii="Arial" w:hAnsi="Arial" w:cs="Arial"/>
                <w:sz w:val="24"/>
                <w:szCs w:val="24"/>
              </w:rPr>
              <w:t>7 pkt</w:t>
            </w:r>
          </w:p>
          <w:p w14:paraId="71BF6C67" w14:textId="77777777" w:rsidR="00E928FC" w:rsidRPr="00E928FC" w:rsidRDefault="00E928FC" w:rsidP="00E928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8FC">
              <w:rPr>
                <w:rFonts w:ascii="Arial" w:hAnsi="Arial" w:cs="Arial"/>
                <w:sz w:val="24"/>
                <w:szCs w:val="24"/>
              </w:rPr>
              <w:t>Nie – 0 pkt</w:t>
            </w:r>
          </w:p>
          <w:p w14:paraId="57AE9597" w14:textId="77777777" w:rsidR="00E928FC" w:rsidRDefault="00E928FC" w:rsidP="00E928FC">
            <w:pPr>
              <w:jc w:val="center"/>
              <w:rPr>
                <w:rFonts w:ascii="Arial" w:hAnsi="Arial" w:cs="Arial"/>
                <w:sz w:val="24"/>
                <w:szCs w:val="24"/>
                <w:lang w:val="x-none"/>
              </w:rPr>
            </w:pPr>
          </w:p>
          <w:p w14:paraId="1B9D32E9" w14:textId="5FADAA87" w:rsidR="00E928FC" w:rsidRPr="00C3647E" w:rsidRDefault="00E928FC" w:rsidP="00E928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2232">
              <w:rPr>
                <w:rFonts w:ascii="Arial" w:hAnsi="Arial" w:cs="Arial"/>
                <w:sz w:val="24"/>
                <w:szCs w:val="24"/>
                <w:lang w:val="x-none"/>
              </w:rPr>
              <w:t>Kryterium rozstrzygające</w:t>
            </w:r>
          </w:p>
        </w:tc>
        <w:tc>
          <w:tcPr>
            <w:tcW w:w="1701" w:type="dxa"/>
            <w:vAlign w:val="center"/>
          </w:tcPr>
          <w:p w14:paraId="78B6C7AB" w14:textId="2DA9E71A" w:rsidR="00E928FC" w:rsidRPr="00377FFD" w:rsidRDefault="00E928FC" w:rsidP="00013F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126A0C" w:rsidRPr="00377FFD" w14:paraId="58B6D74F" w14:textId="77777777" w:rsidTr="275B1FFA">
        <w:tc>
          <w:tcPr>
            <w:tcW w:w="1105" w:type="dxa"/>
            <w:vAlign w:val="center"/>
          </w:tcPr>
          <w:p w14:paraId="3C06CD94" w14:textId="01AC1DD6" w:rsidR="00126A0C" w:rsidRPr="00377FFD" w:rsidRDefault="00126A0C" w:rsidP="00126A0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D.</w:t>
            </w:r>
            <w:r w:rsidR="00E928FC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434" w:type="dxa"/>
            <w:vAlign w:val="center"/>
          </w:tcPr>
          <w:p w14:paraId="6C098313" w14:textId="2EFCB592" w:rsidR="00126A0C" w:rsidRPr="00377FFD" w:rsidRDefault="00126A0C" w:rsidP="00013FC7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Komplementarność projektu</w:t>
            </w:r>
          </w:p>
        </w:tc>
        <w:tc>
          <w:tcPr>
            <w:tcW w:w="5387" w:type="dxa"/>
          </w:tcPr>
          <w:p w14:paraId="3FD4C5A9" w14:textId="54BC1AF4" w:rsidR="00126A0C" w:rsidRDefault="00126A0C" w:rsidP="00013FC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W kryterium oceniamy</w:t>
            </w:r>
            <w:r w:rsidR="001B34C3">
              <w:rPr>
                <w:rFonts w:ascii="Arial" w:hAnsi="Arial" w:cs="Arial"/>
                <w:sz w:val="24"/>
                <w:szCs w:val="24"/>
              </w:rPr>
              <w:t>,</w:t>
            </w:r>
            <w:r w:rsidRPr="00377FFD">
              <w:rPr>
                <w:rFonts w:ascii="Arial" w:hAnsi="Arial" w:cs="Arial"/>
                <w:sz w:val="24"/>
                <w:szCs w:val="24"/>
              </w:rPr>
              <w:t xml:space="preserve"> czy działania realizowane w projekcie są komplementarne do innych projektów finansowanych ze środków UE</w:t>
            </w:r>
            <w:r w:rsidR="00723C04">
              <w:rPr>
                <w:rFonts w:ascii="Arial" w:hAnsi="Arial" w:cs="Arial"/>
                <w:sz w:val="24"/>
                <w:szCs w:val="24"/>
              </w:rPr>
              <w:t>, w tym w szczególności  Krajowego Planu Odbudowy i Zwiększenia Odporności</w:t>
            </w:r>
            <w:r w:rsidRPr="00377FFD">
              <w:rPr>
                <w:rFonts w:ascii="Arial" w:hAnsi="Arial" w:cs="Arial"/>
                <w:sz w:val="24"/>
                <w:szCs w:val="24"/>
              </w:rPr>
              <w:t xml:space="preserve"> (również realizowanych we wcześniejszych okresach programowania), ze środków krajowych lub innych źródeł.</w:t>
            </w:r>
          </w:p>
          <w:p w14:paraId="6C1C2605" w14:textId="77777777" w:rsidR="002230C0" w:rsidRDefault="002230C0" w:rsidP="00013FC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</w:t>
            </w:r>
            <w:r w:rsidR="00E27630">
              <w:rPr>
                <w:rFonts w:ascii="Arial" w:hAnsi="Arial" w:cs="Arial"/>
                <w:sz w:val="24"/>
                <w:szCs w:val="24"/>
              </w:rPr>
              <w:t> </w:t>
            </w:r>
            <w:r w:rsidRPr="007E3207">
              <w:rPr>
                <w:rFonts w:ascii="Arial" w:hAnsi="Arial" w:cs="Arial"/>
                <w:sz w:val="24"/>
                <w:szCs w:val="24"/>
              </w:rPr>
              <w:t>wniosek o dofinansowanie projektu i</w:t>
            </w:r>
            <w:r w:rsidR="00E27630">
              <w:rPr>
                <w:rFonts w:ascii="Arial" w:hAnsi="Arial" w:cs="Arial"/>
                <w:sz w:val="24"/>
                <w:szCs w:val="24"/>
              </w:rPr>
              <w:t> </w:t>
            </w:r>
            <w:r w:rsidRPr="007E3207">
              <w:rPr>
                <w:rFonts w:ascii="Arial" w:hAnsi="Arial" w:cs="Arial"/>
                <w:sz w:val="24"/>
                <w:szCs w:val="24"/>
              </w:rPr>
              <w:t>załączniki.</w:t>
            </w:r>
          </w:p>
          <w:p w14:paraId="43F667B6" w14:textId="453A4B3C" w:rsidR="00116797" w:rsidRPr="00377FFD" w:rsidRDefault="00116797" w:rsidP="00013FC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116797">
              <w:rPr>
                <w:rFonts w:ascii="Arial" w:hAnsi="Arial" w:cs="Arial"/>
                <w:sz w:val="24"/>
                <w:szCs w:val="24"/>
              </w:rPr>
              <w:t>Kryterium fakultatywne, oceniane wyłącznie w przypadku, gdy wartość dofinansowania w złożonych wnioskach przekracza dostępną w naborze alokację.</w:t>
            </w:r>
          </w:p>
        </w:tc>
        <w:tc>
          <w:tcPr>
            <w:tcW w:w="3685" w:type="dxa"/>
            <w:vAlign w:val="center"/>
          </w:tcPr>
          <w:p w14:paraId="1C77F304" w14:textId="77777777" w:rsidR="00C3647E" w:rsidRPr="00C3647E" w:rsidRDefault="00C3647E" w:rsidP="00013FC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3647E">
              <w:rPr>
                <w:rFonts w:ascii="Arial" w:hAnsi="Arial" w:cs="Arial"/>
                <w:sz w:val="24"/>
                <w:szCs w:val="24"/>
              </w:rPr>
              <w:lastRenderedPageBreak/>
              <w:t>Tak – 5 pkt</w:t>
            </w:r>
          </w:p>
          <w:p w14:paraId="5EF59C0A" w14:textId="40B28F0F" w:rsidR="00B9469B" w:rsidRPr="00C3647E" w:rsidRDefault="00C3647E" w:rsidP="00013FC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3647E">
              <w:rPr>
                <w:rFonts w:ascii="Arial" w:hAnsi="Arial" w:cs="Arial"/>
                <w:sz w:val="24"/>
                <w:szCs w:val="24"/>
              </w:rPr>
              <w:t>Nie – 0 pkt</w:t>
            </w:r>
          </w:p>
        </w:tc>
        <w:tc>
          <w:tcPr>
            <w:tcW w:w="1701" w:type="dxa"/>
            <w:vAlign w:val="center"/>
          </w:tcPr>
          <w:p w14:paraId="0F700D31" w14:textId="76A6169F" w:rsidR="00126A0C" w:rsidRPr="00377FFD" w:rsidRDefault="007A08D1" w:rsidP="00013F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45732B" w:rsidRPr="00377FFD" w14:paraId="313F2BFE" w14:textId="77777777" w:rsidTr="275B1FFA">
        <w:tc>
          <w:tcPr>
            <w:tcW w:w="1105" w:type="dxa"/>
            <w:vAlign w:val="center"/>
          </w:tcPr>
          <w:p w14:paraId="6ACB7AC0" w14:textId="0C7F6A83" w:rsidR="0045732B" w:rsidRPr="00377FFD" w:rsidRDefault="0045732B" w:rsidP="00013FC7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D.3</w:t>
            </w:r>
          </w:p>
        </w:tc>
        <w:tc>
          <w:tcPr>
            <w:tcW w:w="2434" w:type="dxa"/>
            <w:vAlign w:val="center"/>
          </w:tcPr>
          <w:p w14:paraId="1B311003" w14:textId="554633D7" w:rsidR="0045732B" w:rsidRPr="00E95BA9" w:rsidRDefault="007076FD" w:rsidP="00013FC7">
            <w:pPr>
              <w:spacing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Liczba porad</w:t>
            </w:r>
          </w:p>
        </w:tc>
        <w:tc>
          <w:tcPr>
            <w:tcW w:w="5387" w:type="dxa"/>
          </w:tcPr>
          <w:p w14:paraId="33950D37" w14:textId="174EABB6" w:rsidR="0045732B" w:rsidRDefault="00B136F1" w:rsidP="00013FC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oceniamy</w:t>
            </w:r>
            <w:r w:rsidR="001B34C3"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</w:rPr>
              <w:t xml:space="preserve"> czy p</w:t>
            </w:r>
            <w:r w:rsidRPr="00B136F1">
              <w:rPr>
                <w:rFonts w:ascii="Arial" w:hAnsi="Arial" w:cs="Arial"/>
                <w:sz w:val="24"/>
                <w:szCs w:val="24"/>
              </w:rPr>
              <w:t xml:space="preserve">rojekt realizowany </w:t>
            </w:r>
            <w:r>
              <w:rPr>
                <w:rFonts w:ascii="Arial" w:hAnsi="Arial" w:cs="Arial"/>
                <w:sz w:val="24"/>
                <w:szCs w:val="24"/>
              </w:rPr>
              <w:t xml:space="preserve">jest </w:t>
            </w:r>
            <w:r w:rsidRPr="00B136F1">
              <w:rPr>
                <w:rFonts w:ascii="Arial" w:hAnsi="Arial" w:cs="Arial"/>
                <w:sz w:val="24"/>
                <w:szCs w:val="24"/>
              </w:rPr>
              <w:t>przez podmiot wykonujący działalność leczniczą udzielający świadczeń opieki zdrowotnej w zakresie AOS w powiatach, w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B136F1">
              <w:rPr>
                <w:rFonts w:ascii="Arial" w:hAnsi="Arial" w:cs="Arial"/>
                <w:sz w:val="24"/>
                <w:szCs w:val="24"/>
              </w:rPr>
              <w:t>których liczba porad na 1 tys. mieszkańców jest mniejsza od wartości średniej dla województwa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5"/>
            </w:r>
            <w:r w:rsidR="002230C0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2BC3255" w14:textId="77777777" w:rsidR="002230C0" w:rsidRDefault="002230C0" w:rsidP="00013FC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Kryterium jest weryfikowane w oparciu o</w:t>
            </w:r>
            <w:r w:rsidR="00E27630">
              <w:rPr>
                <w:rFonts w:ascii="Arial" w:hAnsi="Arial" w:cs="Arial"/>
                <w:sz w:val="24"/>
                <w:szCs w:val="24"/>
              </w:rPr>
              <w:t> </w:t>
            </w:r>
            <w:r w:rsidRPr="007E3207">
              <w:rPr>
                <w:rFonts w:ascii="Arial" w:hAnsi="Arial" w:cs="Arial"/>
                <w:sz w:val="24"/>
                <w:szCs w:val="24"/>
              </w:rPr>
              <w:t>wniosek o dofinansowanie projektu i</w:t>
            </w:r>
            <w:r w:rsidR="00E27630">
              <w:rPr>
                <w:rFonts w:ascii="Arial" w:hAnsi="Arial" w:cs="Arial"/>
                <w:sz w:val="24"/>
                <w:szCs w:val="24"/>
              </w:rPr>
              <w:t> </w:t>
            </w:r>
            <w:r w:rsidRPr="007E3207">
              <w:rPr>
                <w:rFonts w:ascii="Arial" w:hAnsi="Arial" w:cs="Arial"/>
                <w:sz w:val="24"/>
                <w:szCs w:val="24"/>
              </w:rPr>
              <w:t>załączniki.</w:t>
            </w:r>
          </w:p>
          <w:p w14:paraId="44400B19" w14:textId="36501841" w:rsidR="00116797" w:rsidRDefault="00116797" w:rsidP="00013FC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116797">
              <w:rPr>
                <w:rFonts w:ascii="Arial" w:hAnsi="Arial" w:cs="Arial"/>
                <w:sz w:val="24"/>
                <w:szCs w:val="24"/>
              </w:rPr>
              <w:t>Kryterium fakultatywne, oceniane wyłącznie w przypadku, gdy wartość dofinansowania w złożonych wnioskach przekracza dostępną w naborze alokację.</w:t>
            </w:r>
          </w:p>
        </w:tc>
        <w:tc>
          <w:tcPr>
            <w:tcW w:w="3685" w:type="dxa"/>
            <w:vAlign w:val="center"/>
          </w:tcPr>
          <w:p w14:paraId="2506A2C2" w14:textId="77777777" w:rsidR="007A3F64" w:rsidRPr="007A3F64" w:rsidRDefault="007A3F64" w:rsidP="00013FC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3F64">
              <w:rPr>
                <w:rFonts w:ascii="Arial" w:hAnsi="Arial" w:cs="Arial"/>
                <w:sz w:val="24"/>
                <w:szCs w:val="24"/>
              </w:rPr>
              <w:t>Tak – 5 pkt</w:t>
            </w:r>
          </w:p>
          <w:p w14:paraId="67F686E9" w14:textId="0A9EB815" w:rsidR="0045732B" w:rsidRPr="00377FFD" w:rsidRDefault="007A3F64" w:rsidP="00013FC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3F64">
              <w:rPr>
                <w:rFonts w:ascii="Arial" w:hAnsi="Arial" w:cs="Arial"/>
                <w:sz w:val="24"/>
                <w:szCs w:val="24"/>
              </w:rPr>
              <w:t>Nie – 0 pkt</w:t>
            </w:r>
          </w:p>
        </w:tc>
        <w:tc>
          <w:tcPr>
            <w:tcW w:w="1701" w:type="dxa"/>
            <w:vAlign w:val="center"/>
          </w:tcPr>
          <w:p w14:paraId="77A287C3" w14:textId="6C2561C4" w:rsidR="0045732B" w:rsidRPr="00377FFD" w:rsidRDefault="007A3F64" w:rsidP="00013F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126A0C" w:rsidRPr="00377FFD" w14:paraId="734CD8A7" w14:textId="77777777" w:rsidTr="275B1FFA">
        <w:tc>
          <w:tcPr>
            <w:tcW w:w="1105" w:type="dxa"/>
            <w:vAlign w:val="center"/>
          </w:tcPr>
          <w:p w14:paraId="74B8AC3A" w14:textId="3A67D0F6" w:rsidR="00126A0C" w:rsidRPr="00377FFD" w:rsidRDefault="00126A0C" w:rsidP="00126A0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D.</w:t>
            </w:r>
            <w:r w:rsidR="0045732B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434" w:type="dxa"/>
            <w:vAlign w:val="center"/>
          </w:tcPr>
          <w:p w14:paraId="6BB4239B" w14:textId="759B196B" w:rsidR="00126A0C" w:rsidRPr="00377FFD" w:rsidRDefault="007076FD" w:rsidP="00013FC7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P</w:t>
            </w:r>
            <w:r w:rsidRPr="007076FD">
              <w:rPr>
                <w:rFonts w:ascii="Arial" w:hAnsi="Arial" w:cs="Arial"/>
                <w:bCs/>
                <w:sz w:val="24"/>
                <w:szCs w:val="24"/>
              </w:rPr>
              <w:t>oszerzenie oferty z</w:t>
            </w:r>
            <w:r>
              <w:rPr>
                <w:rFonts w:ascii="Arial" w:hAnsi="Arial" w:cs="Arial"/>
                <w:bCs/>
                <w:sz w:val="24"/>
                <w:szCs w:val="24"/>
              </w:rPr>
              <w:t> </w:t>
            </w:r>
            <w:r w:rsidRPr="007076FD">
              <w:rPr>
                <w:rFonts w:ascii="Arial" w:hAnsi="Arial" w:cs="Arial"/>
                <w:bCs/>
                <w:sz w:val="24"/>
                <w:szCs w:val="24"/>
              </w:rPr>
              <w:t>zakresu diagnostyki</w:t>
            </w:r>
          </w:p>
        </w:tc>
        <w:tc>
          <w:tcPr>
            <w:tcW w:w="5387" w:type="dxa"/>
          </w:tcPr>
          <w:p w14:paraId="2594CB47" w14:textId="738D3C35" w:rsidR="002230C0" w:rsidRDefault="00694CF6" w:rsidP="00013FC7">
            <w:pPr>
              <w:spacing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oceniamy</w:t>
            </w:r>
            <w:r w:rsidR="001B34C3"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</w:rPr>
              <w:t xml:space="preserve"> czy p</w:t>
            </w:r>
            <w:r w:rsidRPr="00694CF6">
              <w:rPr>
                <w:rFonts w:ascii="Arial" w:hAnsi="Arial" w:cs="Arial"/>
                <w:bCs/>
                <w:sz w:val="24"/>
                <w:szCs w:val="24"/>
              </w:rPr>
              <w:t xml:space="preserve">rojekt realizowany 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jest </w:t>
            </w:r>
            <w:r w:rsidRPr="00694CF6">
              <w:rPr>
                <w:rFonts w:ascii="Arial" w:hAnsi="Arial" w:cs="Arial"/>
                <w:bCs/>
                <w:sz w:val="24"/>
                <w:szCs w:val="24"/>
              </w:rPr>
              <w:t xml:space="preserve">przez podmiot wykonujący działalność leczniczą udzielający świadczeń opieki zdrowotnej w zakresie AOS/w trybie leczenia </w:t>
            </w:r>
            <w:r w:rsidRPr="00694CF6">
              <w:rPr>
                <w:rFonts w:ascii="Arial" w:hAnsi="Arial" w:cs="Arial"/>
                <w:bCs/>
                <w:sz w:val="24"/>
                <w:szCs w:val="24"/>
              </w:rPr>
              <w:lastRenderedPageBreak/>
              <w:t>jednego dnia</w:t>
            </w:r>
            <w:r w:rsidRPr="00694CF6">
              <w:rPr>
                <w:rFonts w:ascii="Arial" w:hAnsi="Arial" w:cs="Arial"/>
                <w:bCs/>
                <w:sz w:val="24"/>
                <w:szCs w:val="24"/>
                <w:vertAlign w:val="superscript"/>
              </w:rPr>
              <w:footnoteReference w:id="26"/>
            </w:r>
            <w:r w:rsidRPr="00694CF6">
              <w:rPr>
                <w:rFonts w:ascii="Arial" w:hAnsi="Arial" w:cs="Arial"/>
                <w:bCs/>
                <w:sz w:val="24"/>
                <w:szCs w:val="24"/>
              </w:rPr>
              <w:t>,w którym wnioskodawca zobowią</w:t>
            </w:r>
            <w:r w:rsidR="001B34C3">
              <w:rPr>
                <w:rFonts w:ascii="Arial" w:hAnsi="Arial" w:cs="Arial"/>
                <w:bCs/>
                <w:sz w:val="24"/>
                <w:szCs w:val="24"/>
              </w:rPr>
              <w:t>zał</w:t>
            </w:r>
            <w:r w:rsidRPr="00694CF6">
              <w:rPr>
                <w:rFonts w:ascii="Arial" w:hAnsi="Arial" w:cs="Arial"/>
                <w:bCs/>
                <w:sz w:val="24"/>
                <w:szCs w:val="24"/>
              </w:rPr>
              <w:t xml:space="preserve"> się, że efektem podjętych działań będzie poszerzenie oferty z zakresu diagnostyki o badania, które do tej pory nie były realizowane</w:t>
            </w:r>
            <w:r w:rsidRPr="00694CF6">
              <w:rPr>
                <w:rFonts w:ascii="Arial" w:hAnsi="Arial" w:cs="Arial"/>
                <w:bCs/>
                <w:sz w:val="24"/>
                <w:szCs w:val="24"/>
                <w:vertAlign w:val="superscript"/>
              </w:rPr>
              <w:footnoteReference w:id="27"/>
            </w:r>
            <w:r w:rsidRPr="00694CF6">
              <w:rPr>
                <w:rFonts w:ascii="Arial" w:hAnsi="Arial" w:cs="Arial"/>
                <w:bCs/>
                <w:sz w:val="24"/>
                <w:szCs w:val="24"/>
              </w:rPr>
              <w:t xml:space="preserve"> w tym podmiocie lub zwiększenie liczby dotychczas wykonywanych badań diagnostycznych</w:t>
            </w:r>
            <w:r w:rsidR="002230C0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7BCA9186" w14:textId="77777777" w:rsidR="00126A0C" w:rsidRDefault="002230C0" w:rsidP="00013FC7">
            <w:pPr>
              <w:spacing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Kryterium jest weryfikowane w oparciu o</w:t>
            </w:r>
            <w:r w:rsidR="00E27630">
              <w:rPr>
                <w:rFonts w:ascii="Arial" w:hAnsi="Arial" w:cs="Arial"/>
                <w:sz w:val="24"/>
                <w:szCs w:val="24"/>
              </w:rPr>
              <w:t> </w:t>
            </w:r>
            <w:r w:rsidRPr="007E3207">
              <w:rPr>
                <w:rFonts w:ascii="Arial" w:hAnsi="Arial" w:cs="Arial"/>
                <w:sz w:val="24"/>
                <w:szCs w:val="24"/>
              </w:rPr>
              <w:t>wniosek o dofinansowanie projektu i</w:t>
            </w:r>
            <w:r w:rsidR="00E27630">
              <w:rPr>
                <w:rFonts w:ascii="Arial" w:hAnsi="Arial" w:cs="Arial"/>
                <w:sz w:val="24"/>
                <w:szCs w:val="24"/>
              </w:rPr>
              <w:t> </w:t>
            </w:r>
            <w:r w:rsidRPr="007E3207">
              <w:rPr>
                <w:rFonts w:ascii="Arial" w:hAnsi="Arial" w:cs="Arial"/>
                <w:sz w:val="24"/>
                <w:szCs w:val="24"/>
              </w:rPr>
              <w:t>załączniki.</w:t>
            </w:r>
            <w:r w:rsidR="00694CF6" w:rsidRPr="00694CF6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</w:p>
          <w:p w14:paraId="78C6D8EE" w14:textId="0D16FCD1" w:rsidR="00116797" w:rsidRPr="00377FFD" w:rsidRDefault="00116797" w:rsidP="00013FC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116797">
              <w:rPr>
                <w:rFonts w:ascii="Arial" w:hAnsi="Arial" w:cs="Arial"/>
                <w:bCs/>
                <w:sz w:val="24"/>
                <w:szCs w:val="24"/>
              </w:rPr>
              <w:t>Kryterium fakultatywne, oceniane wyłącznie w przypadku, gdy wartość dofinansowania w złożonych wnioskach przekracza dostępną w naborze alokację.</w:t>
            </w:r>
          </w:p>
        </w:tc>
        <w:tc>
          <w:tcPr>
            <w:tcW w:w="3685" w:type="dxa"/>
            <w:vAlign w:val="center"/>
          </w:tcPr>
          <w:p w14:paraId="7F7D2AC1" w14:textId="5A491570" w:rsidR="00126A0C" w:rsidRPr="00377FFD" w:rsidRDefault="00126A0C" w:rsidP="00013FC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lastRenderedPageBreak/>
              <w:t xml:space="preserve">Tak – </w:t>
            </w:r>
            <w:r w:rsidR="000718DC">
              <w:rPr>
                <w:rFonts w:ascii="Arial" w:hAnsi="Arial" w:cs="Arial"/>
                <w:sz w:val="24"/>
                <w:szCs w:val="24"/>
              </w:rPr>
              <w:t>5</w:t>
            </w:r>
            <w:r w:rsidRPr="00377FFD">
              <w:rPr>
                <w:rFonts w:ascii="Arial" w:hAnsi="Arial" w:cs="Arial"/>
                <w:sz w:val="24"/>
                <w:szCs w:val="24"/>
              </w:rPr>
              <w:t xml:space="preserve"> pkt</w:t>
            </w:r>
          </w:p>
          <w:p w14:paraId="7FDE1789" w14:textId="0F0778FF" w:rsidR="00126A0C" w:rsidRPr="00377FFD" w:rsidRDefault="00126A0C" w:rsidP="00013FC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Nie – 0 pkt</w:t>
            </w:r>
          </w:p>
        </w:tc>
        <w:tc>
          <w:tcPr>
            <w:tcW w:w="1701" w:type="dxa"/>
            <w:vAlign w:val="center"/>
          </w:tcPr>
          <w:p w14:paraId="0639D27E" w14:textId="77777777" w:rsidR="00126A0C" w:rsidRPr="00377FFD" w:rsidRDefault="00126A0C" w:rsidP="00013FC7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694CF6" w:rsidRPr="00377FFD" w14:paraId="188E37A0" w14:textId="77777777" w:rsidTr="275B1FFA">
        <w:tc>
          <w:tcPr>
            <w:tcW w:w="1105" w:type="dxa"/>
            <w:vAlign w:val="center"/>
          </w:tcPr>
          <w:p w14:paraId="6B3BCE6C" w14:textId="72D3F393" w:rsidR="00694CF6" w:rsidRPr="00377FFD" w:rsidRDefault="0045732B" w:rsidP="00126A0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D.</w:t>
            </w:r>
            <w:r w:rsidR="00C3647E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434" w:type="dxa"/>
            <w:vAlign w:val="center"/>
          </w:tcPr>
          <w:p w14:paraId="706AFC25" w14:textId="6CF32E1C" w:rsidR="00694CF6" w:rsidRPr="00377FFD" w:rsidRDefault="785561F5" w:rsidP="00013FC7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275B1FFA">
              <w:rPr>
                <w:rFonts w:ascii="Arial" w:hAnsi="Arial" w:cs="Arial"/>
                <w:sz w:val="24"/>
                <w:szCs w:val="24"/>
              </w:rPr>
              <w:t>Realizacja świadczeń zdrowotnych w trybie leczenia jednego dnia</w:t>
            </w:r>
          </w:p>
        </w:tc>
        <w:tc>
          <w:tcPr>
            <w:tcW w:w="5387" w:type="dxa"/>
          </w:tcPr>
          <w:p w14:paraId="38F2A13E" w14:textId="41764E46" w:rsidR="00694CF6" w:rsidRDefault="0045732B" w:rsidP="00013FC7">
            <w:pPr>
              <w:spacing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45732B">
              <w:rPr>
                <w:rFonts w:ascii="Arial" w:hAnsi="Arial" w:cs="Arial"/>
                <w:sz w:val="24"/>
                <w:szCs w:val="24"/>
              </w:rPr>
              <w:t>W kryterium oceniamy</w:t>
            </w:r>
            <w:r w:rsidR="00B40F2F">
              <w:rPr>
                <w:rFonts w:ascii="Arial" w:hAnsi="Arial" w:cs="Arial"/>
                <w:sz w:val="24"/>
                <w:szCs w:val="24"/>
              </w:rPr>
              <w:t>,</w:t>
            </w:r>
            <w:r w:rsidRPr="0045732B">
              <w:rPr>
                <w:rFonts w:ascii="Arial" w:hAnsi="Arial" w:cs="Arial"/>
                <w:sz w:val="24"/>
                <w:szCs w:val="24"/>
              </w:rPr>
              <w:t xml:space="preserve"> czy </w:t>
            </w:r>
            <w:r w:rsidRPr="0045732B">
              <w:rPr>
                <w:rFonts w:ascii="Arial" w:hAnsi="Arial" w:cs="Arial"/>
                <w:bCs/>
                <w:sz w:val="24"/>
                <w:szCs w:val="24"/>
              </w:rPr>
              <w:t>wnioskodawca zobowią</w:t>
            </w:r>
            <w:r w:rsidR="00013FC7">
              <w:rPr>
                <w:rFonts w:ascii="Arial" w:hAnsi="Arial" w:cs="Arial"/>
                <w:bCs/>
                <w:sz w:val="24"/>
                <w:szCs w:val="24"/>
              </w:rPr>
              <w:t>z</w:t>
            </w:r>
            <w:r w:rsidR="00A11F90">
              <w:rPr>
                <w:rFonts w:ascii="Arial" w:hAnsi="Arial" w:cs="Arial"/>
                <w:bCs/>
                <w:sz w:val="24"/>
                <w:szCs w:val="24"/>
              </w:rPr>
              <w:t>ał</w:t>
            </w:r>
            <w:r w:rsidRPr="0045732B">
              <w:rPr>
                <w:rFonts w:ascii="Arial" w:hAnsi="Arial" w:cs="Arial"/>
                <w:bCs/>
                <w:sz w:val="24"/>
                <w:szCs w:val="24"/>
              </w:rPr>
              <w:t xml:space="preserve"> się do realizacji świadczeń zdrowotnych w trybie leczenia jednego dnia przez podmiot, który posiada umowę o</w:t>
            </w:r>
            <w:r>
              <w:rPr>
                <w:rFonts w:ascii="Arial" w:hAnsi="Arial" w:cs="Arial"/>
                <w:bCs/>
                <w:sz w:val="24"/>
                <w:szCs w:val="24"/>
              </w:rPr>
              <w:t> </w:t>
            </w:r>
            <w:r w:rsidRPr="0045732B">
              <w:rPr>
                <w:rFonts w:ascii="Arial" w:hAnsi="Arial" w:cs="Arial"/>
                <w:bCs/>
                <w:sz w:val="24"/>
                <w:szCs w:val="24"/>
              </w:rPr>
              <w:t>udzielanie świadczeń opieki zdrowotnej ze</w:t>
            </w:r>
            <w:r w:rsidR="00E27630">
              <w:rPr>
                <w:rFonts w:ascii="Arial" w:hAnsi="Arial" w:cs="Arial"/>
                <w:bCs/>
                <w:sz w:val="24"/>
                <w:szCs w:val="24"/>
              </w:rPr>
              <w:t> </w:t>
            </w:r>
            <w:r w:rsidRPr="0045732B">
              <w:rPr>
                <w:rFonts w:ascii="Arial" w:hAnsi="Arial" w:cs="Arial"/>
                <w:bCs/>
                <w:sz w:val="24"/>
                <w:szCs w:val="24"/>
              </w:rPr>
              <w:t xml:space="preserve">środków publicznych w rodzaju leczenie szpitalne, a dotychczas nie realizował świadczeń zdrowotnych w trybie leczenia </w:t>
            </w:r>
            <w:r w:rsidRPr="0045732B">
              <w:rPr>
                <w:rFonts w:ascii="Arial" w:hAnsi="Arial" w:cs="Arial"/>
                <w:bCs/>
                <w:sz w:val="24"/>
                <w:szCs w:val="24"/>
              </w:rPr>
              <w:lastRenderedPageBreak/>
              <w:t>jednego dnia, w zakresie którego dotyczy projekt</w:t>
            </w:r>
            <w:r w:rsidR="00DA129C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3647DAA8" w14:textId="77777777" w:rsidR="002230C0" w:rsidRDefault="002230C0" w:rsidP="00013FC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Kryterium jest weryfikowane w oparciu o</w:t>
            </w:r>
            <w:r w:rsidR="00E27630">
              <w:rPr>
                <w:rFonts w:ascii="Arial" w:hAnsi="Arial" w:cs="Arial"/>
                <w:sz w:val="24"/>
                <w:szCs w:val="24"/>
              </w:rPr>
              <w:t> </w:t>
            </w:r>
            <w:r w:rsidRPr="007E3207">
              <w:rPr>
                <w:rFonts w:ascii="Arial" w:hAnsi="Arial" w:cs="Arial"/>
                <w:sz w:val="24"/>
                <w:szCs w:val="24"/>
              </w:rPr>
              <w:t>wniosek o dofinansowanie projektu i</w:t>
            </w:r>
            <w:r w:rsidR="00E27630">
              <w:rPr>
                <w:rFonts w:ascii="Arial" w:hAnsi="Arial" w:cs="Arial"/>
                <w:sz w:val="24"/>
                <w:szCs w:val="24"/>
              </w:rPr>
              <w:t> </w:t>
            </w:r>
            <w:r w:rsidRPr="007E3207">
              <w:rPr>
                <w:rFonts w:ascii="Arial" w:hAnsi="Arial" w:cs="Arial"/>
                <w:sz w:val="24"/>
                <w:szCs w:val="24"/>
              </w:rPr>
              <w:t>załączniki.</w:t>
            </w:r>
          </w:p>
          <w:p w14:paraId="5357FB78" w14:textId="7993A4B0" w:rsidR="00116797" w:rsidRDefault="00116797" w:rsidP="00013FC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116797">
              <w:rPr>
                <w:rFonts w:ascii="Arial" w:hAnsi="Arial" w:cs="Arial"/>
                <w:sz w:val="24"/>
                <w:szCs w:val="24"/>
              </w:rPr>
              <w:t>Kryterium fakultatywne, oceniane wyłącznie w przypadku, gdy wartość dofinansowania w złożonych wnioskach przekracza dostępną w naborze alokację.</w:t>
            </w:r>
          </w:p>
        </w:tc>
        <w:tc>
          <w:tcPr>
            <w:tcW w:w="3685" w:type="dxa"/>
            <w:vAlign w:val="center"/>
          </w:tcPr>
          <w:p w14:paraId="6CCDAA53" w14:textId="4910BED4" w:rsidR="0045732B" w:rsidRPr="00013FC7" w:rsidRDefault="0045732B" w:rsidP="00013FC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13FC7">
              <w:rPr>
                <w:rFonts w:ascii="Arial" w:hAnsi="Arial" w:cs="Arial"/>
                <w:sz w:val="24"/>
                <w:szCs w:val="24"/>
              </w:rPr>
              <w:lastRenderedPageBreak/>
              <w:t xml:space="preserve">Tak – </w:t>
            </w:r>
            <w:r w:rsidR="002E2991" w:rsidRPr="00013FC7">
              <w:rPr>
                <w:rFonts w:ascii="Arial" w:hAnsi="Arial" w:cs="Arial"/>
                <w:sz w:val="24"/>
                <w:szCs w:val="24"/>
              </w:rPr>
              <w:t>7</w:t>
            </w:r>
            <w:r w:rsidRPr="00013FC7">
              <w:rPr>
                <w:rFonts w:ascii="Arial" w:hAnsi="Arial" w:cs="Arial"/>
                <w:sz w:val="24"/>
                <w:szCs w:val="24"/>
              </w:rPr>
              <w:t xml:space="preserve"> pkt</w:t>
            </w:r>
          </w:p>
          <w:p w14:paraId="71571750" w14:textId="290C33C8" w:rsidR="00694CF6" w:rsidRPr="00377FFD" w:rsidRDefault="5C043B71" w:rsidP="00013FC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275B1FFA">
              <w:rPr>
                <w:rFonts w:ascii="Arial" w:hAnsi="Arial" w:cs="Arial"/>
                <w:sz w:val="24"/>
                <w:szCs w:val="24"/>
              </w:rPr>
              <w:t>Nie – 0 pkt</w:t>
            </w:r>
          </w:p>
        </w:tc>
        <w:tc>
          <w:tcPr>
            <w:tcW w:w="1701" w:type="dxa"/>
            <w:vAlign w:val="center"/>
          </w:tcPr>
          <w:p w14:paraId="35264768" w14:textId="74DA9FBB" w:rsidR="00694CF6" w:rsidRPr="00377FFD" w:rsidRDefault="0045732B" w:rsidP="00013F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03750C" w:rsidRPr="00377FFD" w14:paraId="07CAEE75" w14:textId="77777777" w:rsidTr="275B1FFA">
        <w:tc>
          <w:tcPr>
            <w:tcW w:w="1105" w:type="dxa"/>
            <w:vAlign w:val="center"/>
          </w:tcPr>
          <w:p w14:paraId="76E0D701" w14:textId="7150B63E" w:rsidR="0003750C" w:rsidRDefault="0003750C" w:rsidP="00126A0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D.6</w:t>
            </w:r>
          </w:p>
        </w:tc>
        <w:tc>
          <w:tcPr>
            <w:tcW w:w="2434" w:type="dxa"/>
            <w:vAlign w:val="center"/>
          </w:tcPr>
          <w:p w14:paraId="2AA53607" w14:textId="47C2FD74" w:rsidR="0003750C" w:rsidRPr="0003750C" w:rsidRDefault="0003750C" w:rsidP="00013FC7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Koordynacja usług z</w:t>
            </w:r>
            <w:r w:rsidR="00E82E38">
              <w:rPr>
                <w:rFonts w:ascii="Arial" w:hAnsi="Arial" w:cs="Arial"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>zakresu AOS i</w:t>
            </w:r>
            <w:r w:rsidR="00E82E38">
              <w:rPr>
                <w:rFonts w:ascii="Arial" w:hAnsi="Arial" w:cs="Arial"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>POZ</w:t>
            </w:r>
          </w:p>
        </w:tc>
        <w:tc>
          <w:tcPr>
            <w:tcW w:w="5387" w:type="dxa"/>
          </w:tcPr>
          <w:p w14:paraId="5B46F6B3" w14:textId="325066E2" w:rsidR="0003750C" w:rsidRDefault="0003750C" w:rsidP="00013FC7">
            <w:pPr>
              <w:spacing w:line="240" w:lineRule="auto"/>
              <w:rPr>
                <w:rFonts w:ascii="Arial" w:hAnsi="Arial" w:cs="Arial"/>
                <w:sz w:val="24"/>
                <w:szCs w:val="24"/>
                <w:lang w:val="pl"/>
              </w:rPr>
            </w:pPr>
            <w:r>
              <w:rPr>
                <w:rFonts w:ascii="Arial" w:hAnsi="Arial" w:cs="Arial"/>
                <w:sz w:val="24"/>
                <w:szCs w:val="24"/>
                <w:lang w:val="pl"/>
              </w:rPr>
              <w:t xml:space="preserve">W kryterium oceniamy, czy projekt realizowany jest przez podmiot wykonujący działalność leczniczą udzielający świadczeń zarówno z zakresu AOS, jak i POZ. </w:t>
            </w:r>
          </w:p>
          <w:p w14:paraId="40E2BF72" w14:textId="77777777" w:rsidR="00116797" w:rsidRPr="00116797" w:rsidRDefault="00116797" w:rsidP="0011679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116797">
              <w:rPr>
                <w:rFonts w:ascii="Arial" w:hAnsi="Arial" w:cs="Arial"/>
                <w:sz w:val="24"/>
                <w:szCs w:val="24"/>
              </w:rPr>
              <w:t>Kryterium jest weryfikowane w oparciu o wniosek o dofinansowanie projektu i załączniki.</w:t>
            </w:r>
          </w:p>
          <w:p w14:paraId="1F167D57" w14:textId="0076F931" w:rsidR="00116797" w:rsidRPr="0045732B" w:rsidRDefault="00116797" w:rsidP="00013FC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116797">
              <w:rPr>
                <w:rFonts w:ascii="Arial" w:hAnsi="Arial" w:cs="Arial"/>
                <w:sz w:val="24"/>
                <w:szCs w:val="24"/>
              </w:rPr>
              <w:t>Kryterium fakultatywne, oceniane wyłącznie w przypadku, gdy wartość dofinansowania w złożonych wnioskach przekracza dostępną w naborze alokację.</w:t>
            </w:r>
          </w:p>
        </w:tc>
        <w:tc>
          <w:tcPr>
            <w:tcW w:w="3685" w:type="dxa"/>
            <w:vAlign w:val="center"/>
          </w:tcPr>
          <w:p w14:paraId="6F475A51" w14:textId="77777777" w:rsidR="0003750C" w:rsidRPr="0003750C" w:rsidRDefault="0003750C" w:rsidP="0003750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750C">
              <w:rPr>
                <w:rFonts w:ascii="Arial" w:hAnsi="Arial" w:cs="Arial"/>
                <w:sz w:val="24"/>
                <w:szCs w:val="24"/>
              </w:rPr>
              <w:t>Tak – 5 pkt</w:t>
            </w:r>
          </w:p>
          <w:p w14:paraId="3CD3416E" w14:textId="1F60BA35" w:rsidR="0003750C" w:rsidRPr="00013FC7" w:rsidRDefault="0003750C" w:rsidP="0003750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750C">
              <w:rPr>
                <w:rFonts w:ascii="Arial" w:hAnsi="Arial" w:cs="Arial"/>
                <w:sz w:val="24"/>
                <w:szCs w:val="24"/>
              </w:rPr>
              <w:t>Nie – 0 pkt</w:t>
            </w:r>
          </w:p>
        </w:tc>
        <w:tc>
          <w:tcPr>
            <w:tcW w:w="1701" w:type="dxa"/>
            <w:vAlign w:val="center"/>
          </w:tcPr>
          <w:p w14:paraId="0F81F61A" w14:textId="2CA11BB7" w:rsidR="0003750C" w:rsidRDefault="0003750C" w:rsidP="00013F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962941" w:rsidRPr="00377FFD" w14:paraId="755C722E" w14:textId="77777777" w:rsidTr="275B1FFA">
        <w:tc>
          <w:tcPr>
            <w:tcW w:w="1105" w:type="dxa"/>
            <w:vAlign w:val="center"/>
          </w:tcPr>
          <w:p w14:paraId="13CFDE8A" w14:textId="1B4CBD95" w:rsidR="00962941" w:rsidRDefault="00962941" w:rsidP="00126A0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D.7</w:t>
            </w:r>
          </w:p>
        </w:tc>
        <w:tc>
          <w:tcPr>
            <w:tcW w:w="2434" w:type="dxa"/>
            <w:vAlign w:val="center"/>
          </w:tcPr>
          <w:p w14:paraId="289910FA" w14:textId="42BF1DC1" w:rsidR="00962941" w:rsidRDefault="00962941" w:rsidP="00013FC7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62941">
              <w:rPr>
                <w:rFonts w:ascii="Arial" w:hAnsi="Arial" w:cs="Arial"/>
                <w:sz w:val="24"/>
                <w:szCs w:val="24"/>
              </w:rPr>
              <w:t>Dostęp do rehabilitacji leczniczej</w:t>
            </w:r>
          </w:p>
        </w:tc>
        <w:tc>
          <w:tcPr>
            <w:tcW w:w="5387" w:type="dxa"/>
          </w:tcPr>
          <w:p w14:paraId="49EA4FAD" w14:textId="77777777" w:rsidR="00962941" w:rsidRDefault="00962941" w:rsidP="00013FC7">
            <w:pPr>
              <w:spacing w:line="240" w:lineRule="auto"/>
              <w:rPr>
                <w:rFonts w:ascii="Arial" w:hAnsi="Arial" w:cs="Arial"/>
                <w:sz w:val="24"/>
                <w:szCs w:val="24"/>
                <w:lang w:val="pl"/>
              </w:rPr>
            </w:pPr>
            <w:r w:rsidRPr="00962941">
              <w:rPr>
                <w:rFonts w:ascii="Arial" w:hAnsi="Arial" w:cs="Arial"/>
                <w:sz w:val="24"/>
                <w:szCs w:val="24"/>
                <w:lang w:val="pl"/>
              </w:rPr>
              <w:t>W kryterium oceniamy, czy podmiot wykonujący działalność leczniczą udzielający świadczeń opieki zdrowotnej w zakresie AOS zapewnia do-stęp do rehabilitacji leczniczej realizowanej w warunkach ambulatoryjnych w zakresie zbieżnym z przedmiotem projektu.</w:t>
            </w:r>
          </w:p>
          <w:p w14:paraId="260C9C3B" w14:textId="77777777" w:rsidR="00962941" w:rsidRPr="00962941" w:rsidRDefault="00962941" w:rsidP="00962941">
            <w:pPr>
              <w:spacing w:line="240" w:lineRule="auto"/>
              <w:rPr>
                <w:rFonts w:ascii="Arial" w:hAnsi="Arial" w:cs="Arial"/>
                <w:sz w:val="24"/>
                <w:szCs w:val="24"/>
                <w:lang w:val="pl"/>
              </w:rPr>
            </w:pPr>
            <w:r w:rsidRPr="00962941">
              <w:rPr>
                <w:rFonts w:ascii="Arial" w:hAnsi="Arial" w:cs="Arial"/>
                <w:sz w:val="24"/>
                <w:szCs w:val="24"/>
                <w:lang w:val="pl"/>
              </w:rPr>
              <w:lastRenderedPageBreak/>
              <w:t>Kryterium jest weryfikowane w oparciu o wniosek o dofinansowanie projektu i załączniki.</w:t>
            </w:r>
          </w:p>
          <w:p w14:paraId="132D0D2E" w14:textId="3C6282D6" w:rsidR="00962941" w:rsidRDefault="00962941" w:rsidP="00962941">
            <w:pPr>
              <w:spacing w:line="240" w:lineRule="auto"/>
              <w:rPr>
                <w:rFonts w:ascii="Arial" w:hAnsi="Arial" w:cs="Arial"/>
                <w:sz w:val="24"/>
                <w:szCs w:val="24"/>
                <w:lang w:val="pl"/>
              </w:rPr>
            </w:pPr>
            <w:r w:rsidRPr="00962941">
              <w:rPr>
                <w:rFonts w:ascii="Arial" w:hAnsi="Arial" w:cs="Arial"/>
                <w:sz w:val="24"/>
                <w:szCs w:val="24"/>
                <w:lang w:val="pl"/>
              </w:rPr>
              <w:t>Kryterium fakultatywne, oceniane wyłącznie w przypadku, gdy wartość dofinansowania w złożonych wnioskach przekracza dostępną w naborze alokację.</w:t>
            </w:r>
          </w:p>
        </w:tc>
        <w:tc>
          <w:tcPr>
            <w:tcW w:w="3685" w:type="dxa"/>
            <w:vAlign w:val="center"/>
          </w:tcPr>
          <w:p w14:paraId="55533E43" w14:textId="77777777" w:rsidR="00962941" w:rsidRPr="00962941" w:rsidRDefault="00962941" w:rsidP="0096294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pl"/>
              </w:rPr>
            </w:pPr>
            <w:r w:rsidRPr="00962941">
              <w:rPr>
                <w:rFonts w:ascii="Arial" w:hAnsi="Arial" w:cs="Arial"/>
                <w:sz w:val="24"/>
                <w:szCs w:val="24"/>
                <w:lang w:val="pl"/>
              </w:rPr>
              <w:lastRenderedPageBreak/>
              <w:t>Tak – 5 pkt</w:t>
            </w:r>
          </w:p>
          <w:p w14:paraId="425F66B1" w14:textId="758870C5" w:rsidR="00962941" w:rsidRPr="00CC0731" w:rsidRDefault="00962941" w:rsidP="0096294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pl"/>
              </w:rPr>
            </w:pPr>
            <w:r w:rsidRPr="00962941">
              <w:rPr>
                <w:rFonts w:ascii="Arial" w:hAnsi="Arial" w:cs="Arial"/>
                <w:sz w:val="24"/>
                <w:szCs w:val="24"/>
                <w:lang w:val="pl"/>
              </w:rPr>
              <w:t>Nie – 0 pkt</w:t>
            </w:r>
          </w:p>
        </w:tc>
        <w:tc>
          <w:tcPr>
            <w:tcW w:w="1701" w:type="dxa"/>
            <w:vAlign w:val="center"/>
          </w:tcPr>
          <w:p w14:paraId="60F36AFE" w14:textId="09C9DDD5" w:rsidR="00962941" w:rsidRDefault="00962941" w:rsidP="00013F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</w:tbl>
    <w:p w14:paraId="66E9419A" w14:textId="77777777" w:rsidR="00C179E1" w:rsidRPr="00377FFD" w:rsidRDefault="00C179E1" w:rsidP="00A81E54">
      <w:pPr>
        <w:rPr>
          <w:rFonts w:ascii="Arial" w:hAnsi="Arial" w:cs="Arial"/>
          <w:sz w:val="24"/>
          <w:szCs w:val="24"/>
        </w:rPr>
      </w:pPr>
    </w:p>
    <w:sectPr w:rsidR="00C179E1" w:rsidRPr="00377FFD" w:rsidSect="003C40D0">
      <w:footerReference w:type="default" r:id="rId15"/>
      <w:headerReference w:type="first" r:id="rId16"/>
      <w:footerReference w:type="first" r:id="rId17"/>
      <w:pgSz w:w="16838" w:h="11906" w:orient="landscape"/>
      <w:pgMar w:top="1417" w:right="1245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1" w:author="Monika Stegent" w:date="2024-10-03T13:12:00Z" w:initials="MS">
    <w:p w14:paraId="4AAACEDA" w14:textId="276C4567" w:rsidR="000438C9" w:rsidRDefault="000438C9">
      <w:pPr>
        <w:pStyle w:val="Tekstkomentarza"/>
      </w:pPr>
      <w:r>
        <w:rPr>
          <w:rStyle w:val="Odwoaniedokomentarza"/>
        </w:rPr>
        <w:annotationRef/>
      </w:r>
      <w:r w:rsidR="00E151E4">
        <w:t>Autokorekta IZ</w:t>
      </w:r>
    </w:p>
  </w:comment>
  <w:comment w:id="7" w:author="Monika Stegent" w:date="2024-10-11T08:17:00Z" w:initials="MS">
    <w:p w14:paraId="19B23534" w14:textId="2CE8DB25" w:rsidR="00613E84" w:rsidRDefault="00613E84">
      <w:pPr>
        <w:pStyle w:val="Tekstkomentarza"/>
      </w:pPr>
      <w:r>
        <w:rPr>
          <w:rStyle w:val="Odwoaniedokomentarza"/>
        </w:rPr>
        <w:annotationRef/>
      </w:r>
      <w:r>
        <w:t>Stanowisko Grupy roboczej ds. zdrowia</w:t>
      </w:r>
    </w:p>
  </w:comment>
  <w:comment w:id="10" w:author="Monika Stegent" w:date="2024-10-08T08:48:00Z" w:initials="MS">
    <w:p w14:paraId="224A250C" w14:textId="09ACF868" w:rsidR="000F53FB" w:rsidRDefault="000F53FB">
      <w:pPr>
        <w:pStyle w:val="Tekstkomentarza"/>
      </w:pPr>
      <w:r>
        <w:rPr>
          <w:rStyle w:val="Odwoaniedokomentarza"/>
        </w:rPr>
        <w:annotationRef/>
      </w:r>
      <w:r>
        <w:rPr>
          <w:rStyle w:val="Odwoaniedokomentarza"/>
        </w:rPr>
        <w:t>Autokorekta IZ</w:t>
      </w:r>
    </w:p>
  </w:comment>
  <w:comment w:id="12" w:author="Monika Stegent" w:date="2024-10-11T08:22:00Z" w:initials="MS">
    <w:p w14:paraId="0190046B" w14:textId="2536DB67" w:rsidR="00296E26" w:rsidRDefault="00296E26">
      <w:pPr>
        <w:pStyle w:val="Tekstkomentarza"/>
      </w:pPr>
      <w:r>
        <w:rPr>
          <w:rStyle w:val="Odwoaniedokomentarza"/>
        </w:rPr>
        <w:annotationRef/>
      </w:r>
      <w:r>
        <w:t>Stanowisko Grupy roboczej ds. zdrowia</w:t>
      </w:r>
    </w:p>
  </w:comment>
  <w:comment w:id="17" w:author="Monika Stegent" w:date="2024-10-11T08:22:00Z" w:initials="MS">
    <w:p w14:paraId="3D0152B7" w14:textId="70D1C515" w:rsidR="00296E26" w:rsidRDefault="00296E26">
      <w:pPr>
        <w:pStyle w:val="Tekstkomentarza"/>
      </w:pPr>
      <w:r>
        <w:rPr>
          <w:rStyle w:val="Odwoaniedokomentarza"/>
        </w:rPr>
        <w:annotationRef/>
      </w:r>
      <w:r>
        <w:t>Stanowisko Grupy roboczej ds. zdrowia</w:t>
      </w:r>
    </w:p>
  </w:comment>
  <w:comment w:id="25" w:author="Monika Stegent" w:date="2024-10-11T09:03:00Z" w:initials="MS">
    <w:p w14:paraId="651C7174" w14:textId="12A4ABD0" w:rsidR="00513C3A" w:rsidRDefault="00513C3A">
      <w:pPr>
        <w:pStyle w:val="Tekstkomentarza"/>
      </w:pPr>
      <w:r>
        <w:rPr>
          <w:rStyle w:val="Odwoaniedokomentarza"/>
        </w:rPr>
        <w:annotationRef/>
      </w:r>
      <w:r>
        <w:t xml:space="preserve">Stanowisko Grupy roboczej ds. </w:t>
      </w:r>
      <w:r>
        <w:t>zdrowia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4AAACEDA" w15:done="0"/>
  <w15:commentEx w15:paraId="19B23534" w15:done="0"/>
  <w15:commentEx w15:paraId="224A250C" w15:done="0"/>
  <w15:commentEx w15:paraId="0190046B" w15:done="0"/>
  <w15:commentEx w15:paraId="3D0152B7" w15:done="0"/>
  <w15:commentEx w15:paraId="651C7174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6BBF9409" w16cex:dateUtc="2024-10-03T11:12:00Z"/>
  <w16cex:commentExtensible w16cex:durableId="2FDA64FB" w16cex:dateUtc="2024-10-11T06:17:00Z"/>
  <w16cex:commentExtensible w16cex:durableId="30218F32" w16cex:dateUtc="2024-10-08T06:48:00Z"/>
  <w16cex:commentExtensible w16cex:durableId="1DFAF737" w16cex:dateUtc="2024-10-11T06:22:00Z"/>
  <w16cex:commentExtensible w16cex:durableId="570B532E" w16cex:dateUtc="2024-10-11T06:22:00Z"/>
  <w16cex:commentExtensible w16cex:durableId="54A11FFE" w16cex:dateUtc="2024-10-11T07:0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4AAACEDA" w16cid:durableId="6BBF9409"/>
  <w16cid:commentId w16cid:paraId="19B23534" w16cid:durableId="2FDA64FB"/>
  <w16cid:commentId w16cid:paraId="224A250C" w16cid:durableId="30218F32"/>
  <w16cid:commentId w16cid:paraId="0190046B" w16cid:durableId="1DFAF737"/>
  <w16cid:commentId w16cid:paraId="3D0152B7" w16cid:durableId="570B532E"/>
  <w16cid:commentId w16cid:paraId="651C7174" w16cid:durableId="54A11FF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E1B453" w14:textId="77777777" w:rsidR="00A24288" w:rsidRDefault="00A24288" w:rsidP="00D15E00">
      <w:pPr>
        <w:spacing w:after="0" w:line="240" w:lineRule="auto"/>
      </w:pPr>
      <w:r>
        <w:separator/>
      </w:r>
    </w:p>
  </w:endnote>
  <w:endnote w:type="continuationSeparator" w:id="0">
    <w:p w14:paraId="5B1278CE" w14:textId="77777777" w:rsidR="00A24288" w:rsidRDefault="00A24288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DF2ACD" w14:textId="77777777" w:rsidR="002D61A4" w:rsidRDefault="002D61A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D7929" w:rsidRPr="002D7929">
      <w:rPr>
        <w:noProof/>
        <w:lang w:val="pl-PL"/>
      </w:rPr>
      <w:t>18</w:t>
    </w:r>
    <w:r>
      <w:fldChar w:fldCharType="end"/>
    </w:r>
  </w:p>
  <w:p w14:paraId="4279D3DD" w14:textId="77777777" w:rsidR="002D61A4" w:rsidRDefault="002D61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02220B" w14:textId="3D91DE0D" w:rsidR="002455CA" w:rsidRDefault="00557B47" w:rsidP="002455CA">
    <w:pPr>
      <w:pStyle w:val="Stopka"/>
      <w:jc w:val="center"/>
    </w:pPr>
    <w:r>
      <w:rPr>
        <w:noProof/>
      </w:rPr>
      <w:drawing>
        <wp:inline distT="0" distB="0" distL="0" distR="0" wp14:anchorId="0B04F24B" wp14:editId="7E0FC1FC">
          <wp:extent cx="6962775" cy="857250"/>
          <wp:effectExtent l="0" t="0" r="0" b="0"/>
          <wp:docPr id="1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958A31" w14:textId="77777777" w:rsidR="00A24288" w:rsidRDefault="00A24288" w:rsidP="00D15E00">
      <w:pPr>
        <w:spacing w:after="0" w:line="240" w:lineRule="auto"/>
      </w:pPr>
      <w:r>
        <w:separator/>
      </w:r>
    </w:p>
  </w:footnote>
  <w:footnote w:type="continuationSeparator" w:id="0">
    <w:p w14:paraId="4DA53C6A" w14:textId="77777777" w:rsidR="00A24288" w:rsidRDefault="00A24288" w:rsidP="00D15E00">
      <w:pPr>
        <w:spacing w:after="0" w:line="240" w:lineRule="auto"/>
      </w:pPr>
      <w:r>
        <w:continuationSeparator/>
      </w:r>
    </w:p>
  </w:footnote>
  <w:footnote w:id="1">
    <w:p w14:paraId="2498148A" w14:textId="60565BE9" w:rsidR="007E443F" w:rsidRPr="007E443F" w:rsidRDefault="007E443F">
      <w:pPr>
        <w:pStyle w:val="Tekstprzypisudolnego"/>
        <w:rPr>
          <w:rFonts w:ascii="Arial" w:hAnsi="Arial" w:cs="Arial"/>
          <w:sz w:val="24"/>
          <w:szCs w:val="24"/>
        </w:rPr>
      </w:pPr>
      <w:r w:rsidRPr="007E443F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E443F">
        <w:rPr>
          <w:rFonts w:ascii="Arial" w:hAnsi="Arial" w:cs="Arial"/>
          <w:sz w:val="24"/>
          <w:szCs w:val="24"/>
        </w:rPr>
        <w:t xml:space="preserve"> </w:t>
      </w:r>
      <w:r w:rsidRPr="007E443F">
        <w:rPr>
          <w:rFonts w:ascii="Arial" w:hAnsi="Arial" w:cs="Arial"/>
          <w:sz w:val="24"/>
          <w:szCs w:val="24"/>
          <w:lang w:val="pl-PL"/>
        </w:rPr>
        <w:t>W każdym kryterium przez „wnioskodawcę” rozumiemy też partnera/partnerów, chyba że kryterium stanowi inaczej</w:t>
      </w:r>
      <w:r>
        <w:rPr>
          <w:rFonts w:ascii="Arial" w:hAnsi="Arial" w:cs="Arial"/>
          <w:sz w:val="24"/>
          <w:szCs w:val="24"/>
          <w:lang w:val="pl-PL"/>
        </w:rPr>
        <w:t>.</w:t>
      </w:r>
    </w:p>
  </w:footnote>
  <w:footnote w:id="2">
    <w:p w14:paraId="23EDEDD9" w14:textId="1A5445A8" w:rsidR="003C40D0" w:rsidRPr="008D4EBB" w:rsidRDefault="003C40D0" w:rsidP="000A0428">
      <w:pPr>
        <w:pStyle w:val="Tekstprzypisudolnego"/>
        <w:rPr>
          <w:rFonts w:ascii="Arial" w:hAnsi="Arial" w:cs="Arial"/>
          <w:sz w:val="24"/>
          <w:szCs w:val="24"/>
        </w:rPr>
      </w:pPr>
      <w:r w:rsidRPr="008D4EB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D4EBB">
        <w:rPr>
          <w:rFonts w:ascii="Arial" w:hAnsi="Arial" w:cs="Arial"/>
          <w:sz w:val="24"/>
          <w:szCs w:val="24"/>
        </w:rPr>
        <w:t xml:space="preserve"> </w:t>
      </w:r>
      <w:r w:rsidRPr="008D4EBB">
        <w:rPr>
          <w:rFonts w:ascii="Arial" w:hAnsi="Arial" w:cs="Arial"/>
          <w:bCs/>
          <w:sz w:val="24"/>
          <w:szCs w:val="24"/>
        </w:rPr>
        <w:t>Wykluczenia podmiotowe</w:t>
      </w:r>
      <w:r w:rsidR="00424E6D">
        <w:rPr>
          <w:rFonts w:ascii="Arial" w:hAnsi="Arial" w:cs="Arial"/>
          <w:bCs/>
          <w:sz w:val="24"/>
          <w:szCs w:val="24"/>
          <w:lang w:val="pl-PL"/>
        </w:rPr>
        <w:t>, określone w regulaminie wyboru projektów</w:t>
      </w:r>
      <w:r w:rsidRPr="008D4EBB">
        <w:rPr>
          <w:rFonts w:ascii="Arial" w:hAnsi="Arial" w:cs="Arial"/>
          <w:bCs/>
          <w:sz w:val="24"/>
          <w:szCs w:val="24"/>
        </w:rPr>
        <w:t xml:space="preserve"> weryfikowane będą przed podpisaniem umowy.</w:t>
      </w:r>
    </w:p>
  </w:footnote>
  <w:footnote w:id="3">
    <w:p w14:paraId="79CA739F" w14:textId="26B33A14" w:rsidR="006A74D7" w:rsidRPr="008D4EBB" w:rsidRDefault="006A74D7" w:rsidP="000A0428">
      <w:pPr>
        <w:pStyle w:val="Tekstprzypisudolnego"/>
        <w:rPr>
          <w:rFonts w:ascii="Arial" w:hAnsi="Arial" w:cs="Arial"/>
          <w:sz w:val="24"/>
          <w:szCs w:val="24"/>
        </w:rPr>
      </w:pPr>
      <w:r w:rsidRPr="008D4EB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D4EBB">
        <w:rPr>
          <w:rFonts w:ascii="Arial" w:hAnsi="Arial" w:cs="Arial"/>
          <w:sz w:val="24"/>
          <w:szCs w:val="24"/>
        </w:rPr>
        <w:t xml:space="preserve"> Rozporządzenie Parlamentu Europejskiego i Rady (UE) nr </w:t>
      </w:r>
      <w:r w:rsidRPr="008D4EBB">
        <w:rPr>
          <w:rFonts w:ascii="Arial" w:hAnsi="Arial" w:cs="Arial"/>
          <w:sz w:val="24"/>
          <w:szCs w:val="24"/>
          <w:lang w:val="pl-PL"/>
        </w:rPr>
        <w:t>2021</w:t>
      </w:r>
      <w:r w:rsidRPr="008D4EBB">
        <w:rPr>
          <w:rFonts w:ascii="Arial" w:hAnsi="Arial" w:cs="Arial"/>
          <w:sz w:val="24"/>
          <w:szCs w:val="24"/>
        </w:rPr>
        <w:t>/</w:t>
      </w:r>
      <w:r w:rsidRPr="008D4EBB">
        <w:rPr>
          <w:rFonts w:ascii="Arial" w:hAnsi="Arial" w:cs="Arial"/>
          <w:sz w:val="24"/>
          <w:szCs w:val="24"/>
          <w:lang w:val="pl-PL"/>
        </w:rPr>
        <w:t>1060</w:t>
      </w:r>
      <w:r w:rsidRPr="008D4EBB">
        <w:rPr>
          <w:rFonts w:ascii="Arial" w:hAnsi="Arial" w:cs="Arial"/>
          <w:sz w:val="24"/>
          <w:szCs w:val="24"/>
        </w:rPr>
        <w:t xml:space="preserve"> z dnia </w:t>
      </w:r>
      <w:r w:rsidRPr="008D4EBB">
        <w:rPr>
          <w:rFonts w:ascii="Arial" w:hAnsi="Arial" w:cs="Arial"/>
          <w:sz w:val="24"/>
          <w:szCs w:val="24"/>
          <w:lang w:val="pl-PL"/>
        </w:rPr>
        <w:t>24</w:t>
      </w:r>
      <w:r w:rsidRPr="008D4EBB">
        <w:rPr>
          <w:rFonts w:ascii="Arial" w:hAnsi="Arial" w:cs="Arial"/>
          <w:sz w:val="24"/>
          <w:szCs w:val="24"/>
        </w:rPr>
        <w:t xml:space="preserve"> </w:t>
      </w:r>
      <w:r w:rsidRPr="008D4EBB">
        <w:rPr>
          <w:rFonts w:ascii="Arial" w:hAnsi="Arial" w:cs="Arial"/>
          <w:sz w:val="24"/>
          <w:szCs w:val="24"/>
          <w:lang w:val="pl-PL"/>
        </w:rPr>
        <w:t>czerwca</w:t>
      </w:r>
      <w:r w:rsidRPr="008D4EBB">
        <w:rPr>
          <w:rFonts w:ascii="Arial" w:hAnsi="Arial" w:cs="Arial"/>
          <w:sz w:val="24"/>
          <w:szCs w:val="24"/>
        </w:rPr>
        <w:t xml:space="preserve"> 20</w:t>
      </w:r>
      <w:r w:rsidRPr="008D4EBB">
        <w:rPr>
          <w:rFonts w:ascii="Arial" w:hAnsi="Arial" w:cs="Arial"/>
          <w:sz w:val="24"/>
          <w:szCs w:val="24"/>
          <w:lang w:val="pl-PL"/>
        </w:rPr>
        <w:t>2</w:t>
      </w:r>
      <w:r w:rsidRPr="008D4EBB">
        <w:rPr>
          <w:rFonts w:ascii="Arial" w:hAnsi="Arial" w:cs="Arial"/>
          <w:sz w:val="24"/>
          <w:szCs w:val="24"/>
        </w:rPr>
        <w:t>1 r. ustanawiające wspólne przepisy dotyczące Europejskiego Funduszu Rozwoju Regionalnego, Europejskiego Funduszu Społecznego</w:t>
      </w:r>
      <w:r w:rsidRPr="008D4EBB">
        <w:rPr>
          <w:rFonts w:ascii="Arial" w:hAnsi="Arial" w:cs="Arial"/>
          <w:sz w:val="24"/>
          <w:szCs w:val="24"/>
          <w:lang w:val="pl-PL"/>
        </w:rPr>
        <w:t xml:space="preserve"> Plus</w:t>
      </w:r>
      <w:r w:rsidRPr="008D4EBB">
        <w:rPr>
          <w:rFonts w:ascii="Arial" w:hAnsi="Arial" w:cs="Arial"/>
          <w:sz w:val="24"/>
          <w:szCs w:val="24"/>
        </w:rPr>
        <w:t>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  <w:r w:rsidRPr="008D4EBB">
        <w:rPr>
          <w:rFonts w:ascii="Arial" w:hAnsi="Arial" w:cs="Arial"/>
          <w:sz w:val="24"/>
          <w:szCs w:val="24"/>
          <w:lang w:val="pl-PL"/>
        </w:rPr>
        <w:t xml:space="preserve"> </w:t>
      </w:r>
      <w:r w:rsidRPr="008D4EBB">
        <w:rPr>
          <w:rFonts w:ascii="Arial" w:hAnsi="Arial" w:cs="Arial"/>
          <w:sz w:val="24"/>
          <w:szCs w:val="24"/>
        </w:rPr>
        <w:t>(Dz. Urz. UE L</w:t>
      </w:r>
      <w:r w:rsidRPr="008D4EBB">
        <w:rPr>
          <w:rFonts w:ascii="Arial" w:hAnsi="Arial" w:cs="Arial"/>
          <w:sz w:val="24"/>
          <w:szCs w:val="24"/>
          <w:lang w:val="pl-PL"/>
        </w:rPr>
        <w:t xml:space="preserve"> 231/159</w:t>
      </w:r>
      <w:r w:rsidRPr="008D4EBB">
        <w:rPr>
          <w:rFonts w:ascii="Arial" w:hAnsi="Arial" w:cs="Arial"/>
          <w:sz w:val="24"/>
          <w:szCs w:val="24"/>
        </w:rPr>
        <w:t xml:space="preserve"> z</w:t>
      </w:r>
      <w:r w:rsidR="007A0DA5">
        <w:rPr>
          <w:rFonts w:ascii="Arial" w:hAnsi="Arial" w:cs="Arial"/>
          <w:sz w:val="24"/>
          <w:szCs w:val="24"/>
          <w:lang w:val="pl-PL"/>
        </w:rPr>
        <w:t> </w:t>
      </w:r>
      <w:r w:rsidRPr="008D4EBB">
        <w:rPr>
          <w:rFonts w:ascii="Arial" w:hAnsi="Arial" w:cs="Arial"/>
          <w:sz w:val="24"/>
          <w:szCs w:val="24"/>
          <w:lang w:val="pl-PL"/>
        </w:rPr>
        <w:t>3</w:t>
      </w:r>
      <w:r w:rsidRPr="008D4EBB">
        <w:rPr>
          <w:rFonts w:ascii="Arial" w:hAnsi="Arial" w:cs="Arial"/>
          <w:sz w:val="24"/>
          <w:szCs w:val="24"/>
        </w:rPr>
        <w:t>0.</w:t>
      </w:r>
      <w:r w:rsidRPr="008D4EBB">
        <w:rPr>
          <w:rFonts w:ascii="Arial" w:hAnsi="Arial" w:cs="Arial"/>
          <w:sz w:val="24"/>
          <w:szCs w:val="24"/>
          <w:lang w:val="pl-PL"/>
        </w:rPr>
        <w:t>06</w:t>
      </w:r>
      <w:r w:rsidRPr="008D4EBB">
        <w:rPr>
          <w:rFonts w:ascii="Arial" w:hAnsi="Arial" w:cs="Arial"/>
          <w:sz w:val="24"/>
          <w:szCs w:val="24"/>
        </w:rPr>
        <w:t>.20</w:t>
      </w:r>
      <w:r w:rsidRPr="008D4EBB">
        <w:rPr>
          <w:rFonts w:ascii="Arial" w:hAnsi="Arial" w:cs="Arial"/>
          <w:sz w:val="24"/>
          <w:szCs w:val="24"/>
          <w:lang w:val="pl-PL"/>
        </w:rPr>
        <w:t>2</w:t>
      </w:r>
      <w:r w:rsidRPr="008D4EBB">
        <w:rPr>
          <w:rFonts w:ascii="Arial" w:hAnsi="Arial" w:cs="Arial"/>
          <w:sz w:val="24"/>
          <w:szCs w:val="24"/>
        </w:rPr>
        <w:t xml:space="preserve">1) (dalej: rozporządzenie </w:t>
      </w:r>
      <w:r w:rsidRPr="008D4EBB">
        <w:rPr>
          <w:rFonts w:ascii="Arial" w:hAnsi="Arial" w:cs="Arial"/>
          <w:sz w:val="24"/>
          <w:szCs w:val="24"/>
          <w:lang w:val="pl-PL"/>
        </w:rPr>
        <w:t>nr 2021/1060</w:t>
      </w:r>
      <w:r w:rsidRPr="008D4EBB">
        <w:rPr>
          <w:rFonts w:ascii="Arial" w:hAnsi="Arial" w:cs="Arial"/>
          <w:sz w:val="24"/>
          <w:szCs w:val="24"/>
        </w:rPr>
        <w:t>).</w:t>
      </w:r>
    </w:p>
  </w:footnote>
  <w:footnote w:id="4">
    <w:p w14:paraId="2EB6E9F4" w14:textId="6AA26D5D" w:rsidR="007B09FD" w:rsidRPr="0079288B" w:rsidRDefault="007B09FD">
      <w:pPr>
        <w:pStyle w:val="Tekstprzypisudolnego"/>
        <w:rPr>
          <w:rFonts w:ascii="Arial" w:hAnsi="Arial" w:cs="Arial"/>
          <w:sz w:val="24"/>
          <w:szCs w:val="24"/>
        </w:rPr>
      </w:pPr>
      <w:r w:rsidRPr="0079288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9288B">
        <w:rPr>
          <w:rFonts w:ascii="Arial" w:hAnsi="Arial" w:cs="Arial"/>
          <w:sz w:val="24"/>
          <w:szCs w:val="24"/>
        </w:rPr>
        <w:t xml:space="preserve"> </w:t>
      </w:r>
      <w:r w:rsidRPr="0079288B">
        <w:rPr>
          <w:rFonts w:ascii="Arial" w:hAnsi="Arial" w:cs="Arial"/>
          <w:sz w:val="24"/>
          <w:szCs w:val="24"/>
          <w:lang w:val="pl-PL"/>
        </w:rPr>
        <w:t>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5">
    <w:p w14:paraId="73B6E753" w14:textId="734ADC6C" w:rsidR="00FB228F" w:rsidRPr="00544205" w:rsidRDefault="00FB228F">
      <w:pPr>
        <w:pStyle w:val="Tekstprzypisudolnego"/>
      </w:pPr>
      <w:r w:rsidRPr="0054420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44205">
        <w:rPr>
          <w:rFonts w:ascii="Arial" w:hAnsi="Arial" w:cs="Arial"/>
          <w:sz w:val="24"/>
          <w:szCs w:val="24"/>
        </w:rPr>
        <w:t xml:space="preserve"> </w:t>
      </w:r>
      <w:ins w:id="8" w:author="Monika Stegent" w:date="2024-10-09T12:17:00Z" w16du:dateUtc="2024-10-09T10:17:00Z">
        <w:r w:rsidR="00830A19">
          <w:rPr>
            <w:rFonts w:ascii="Arial" w:hAnsi="Arial" w:cs="Arial"/>
            <w:sz w:val="24"/>
            <w:szCs w:val="24"/>
            <w:highlight w:val="yellow"/>
          </w:rPr>
          <w:t>Należy posiadać</w:t>
        </w:r>
        <w:r w:rsidR="00830A19" w:rsidRPr="007744E8">
          <w:rPr>
            <w:rFonts w:ascii="Arial" w:hAnsi="Arial" w:cs="Arial"/>
            <w:sz w:val="24"/>
            <w:szCs w:val="24"/>
            <w:highlight w:val="yellow"/>
          </w:rPr>
          <w:t xml:space="preserve"> wszystki</w:t>
        </w:r>
        <w:r w:rsidR="00830A19">
          <w:rPr>
            <w:rFonts w:ascii="Arial" w:hAnsi="Arial" w:cs="Arial"/>
            <w:sz w:val="24"/>
            <w:szCs w:val="24"/>
            <w:highlight w:val="yellow"/>
          </w:rPr>
          <w:t>e</w:t>
        </w:r>
        <w:r w:rsidR="00830A19" w:rsidRPr="007744E8">
          <w:rPr>
            <w:rFonts w:ascii="Arial" w:hAnsi="Arial" w:cs="Arial"/>
            <w:sz w:val="24"/>
            <w:szCs w:val="24"/>
            <w:highlight w:val="yellow"/>
          </w:rPr>
          <w:t xml:space="preserve"> pozostał</w:t>
        </w:r>
        <w:r w:rsidR="00830A19">
          <w:rPr>
            <w:rFonts w:ascii="Arial" w:hAnsi="Arial" w:cs="Arial"/>
            <w:sz w:val="24"/>
            <w:szCs w:val="24"/>
            <w:highlight w:val="yellow"/>
          </w:rPr>
          <w:t>e</w:t>
        </w:r>
        <w:r w:rsidR="00830A19" w:rsidRPr="007744E8">
          <w:rPr>
            <w:rFonts w:ascii="Arial" w:hAnsi="Arial" w:cs="Arial"/>
            <w:sz w:val="24"/>
            <w:szCs w:val="24"/>
            <w:highlight w:val="yellow"/>
          </w:rPr>
          <w:t xml:space="preserve"> decyzj</w:t>
        </w:r>
        <w:r w:rsidR="00830A19">
          <w:rPr>
            <w:rFonts w:ascii="Arial" w:hAnsi="Arial" w:cs="Arial"/>
            <w:sz w:val="24"/>
            <w:szCs w:val="24"/>
            <w:highlight w:val="yellow"/>
          </w:rPr>
          <w:t>e</w:t>
        </w:r>
        <w:r w:rsidR="00830A19" w:rsidRPr="007744E8">
          <w:rPr>
            <w:rFonts w:ascii="Arial" w:hAnsi="Arial" w:cs="Arial"/>
            <w:sz w:val="24"/>
            <w:szCs w:val="24"/>
            <w:highlight w:val="yellow"/>
          </w:rPr>
          <w:t>, pozwole</w:t>
        </w:r>
        <w:r w:rsidR="00830A19">
          <w:rPr>
            <w:rFonts w:ascii="Arial" w:hAnsi="Arial" w:cs="Arial"/>
            <w:sz w:val="24"/>
            <w:szCs w:val="24"/>
            <w:highlight w:val="yellow"/>
          </w:rPr>
          <w:t>nia</w:t>
        </w:r>
        <w:r w:rsidR="00830A19" w:rsidRPr="007744E8">
          <w:rPr>
            <w:rFonts w:ascii="Arial" w:hAnsi="Arial" w:cs="Arial"/>
            <w:sz w:val="24"/>
            <w:szCs w:val="24"/>
            <w:highlight w:val="yellow"/>
          </w:rPr>
          <w:t>, uzgodnie</w:t>
        </w:r>
        <w:r w:rsidR="00830A19">
          <w:rPr>
            <w:rFonts w:ascii="Arial" w:hAnsi="Arial" w:cs="Arial"/>
            <w:sz w:val="24"/>
            <w:szCs w:val="24"/>
            <w:highlight w:val="yellow"/>
          </w:rPr>
          <w:t>nia</w:t>
        </w:r>
        <w:r w:rsidR="00830A19" w:rsidRPr="007744E8">
          <w:rPr>
            <w:rFonts w:ascii="Arial" w:hAnsi="Arial" w:cs="Arial"/>
            <w:sz w:val="24"/>
            <w:szCs w:val="24"/>
            <w:highlight w:val="yellow"/>
          </w:rPr>
          <w:t xml:space="preserve"> oraz opracowa</w:t>
        </w:r>
        <w:r w:rsidR="00830A19">
          <w:rPr>
            <w:rFonts w:ascii="Arial" w:hAnsi="Arial" w:cs="Arial"/>
            <w:sz w:val="24"/>
            <w:szCs w:val="24"/>
            <w:highlight w:val="yellow"/>
          </w:rPr>
          <w:t>nia</w:t>
        </w:r>
        <w:r w:rsidR="00830A19" w:rsidRPr="007744E8">
          <w:rPr>
            <w:rFonts w:ascii="Arial" w:hAnsi="Arial" w:cs="Arial"/>
            <w:sz w:val="24"/>
            <w:szCs w:val="24"/>
            <w:highlight w:val="yellow"/>
          </w:rPr>
          <w:t xml:space="preserve"> składając</w:t>
        </w:r>
        <w:r w:rsidR="00830A19">
          <w:rPr>
            <w:rFonts w:ascii="Arial" w:hAnsi="Arial" w:cs="Arial"/>
            <w:sz w:val="24"/>
            <w:szCs w:val="24"/>
            <w:highlight w:val="yellow"/>
          </w:rPr>
          <w:t>e</w:t>
        </w:r>
        <w:r w:rsidR="00830A19" w:rsidRPr="007744E8">
          <w:rPr>
            <w:rFonts w:ascii="Arial" w:hAnsi="Arial" w:cs="Arial"/>
            <w:sz w:val="24"/>
            <w:szCs w:val="24"/>
            <w:highlight w:val="yellow"/>
          </w:rPr>
          <w:t xml:space="preserve"> się na dokumentację techniczną </w:t>
        </w:r>
        <w:r w:rsidR="00830A19">
          <w:rPr>
            <w:rFonts w:ascii="Arial" w:hAnsi="Arial" w:cs="Arial"/>
            <w:sz w:val="24"/>
            <w:szCs w:val="24"/>
            <w:highlight w:val="yellow"/>
          </w:rPr>
          <w:t>wymagane</w:t>
        </w:r>
        <w:r w:rsidR="00830A19" w:rsidRPr="007744E8">
          <w:rPr>
            <w:rFonts w:ascii="Arial" w:hAnsi="Arial" w:cs="Arial"/>
            <w:sz w:val="24"/>
            <w:szCs w:val="24"/>
            <w:highlight w:val="yellow"/>
          </w:rPr>
          <w:t xml:space="preserve"> do złożenia wniosku o wydanie pozwolenia administracyjnego zezwalającego na realizację inwestycji.</w:t>
        </w:r>
      </w:ins>
      <w:del w:id="9" w:author="Monika Stegent" w:date="2024-10-09T12:17:00Z" w16du:dateUtc="2024-10-09T10:17:00Z">
        <w:r w:rsidRPr="00544205" w:rsidDel="00830A19">
          <w:rPr>
            <w:rFonts w:ascii="Arial" w:hAnsi="Arial" w:cs="Arial"/>
            <w:sz w:val="24"/>
            <w:szCs w:val="24"/>
          </w:rPr>
          <w:delText>Posiadanie pozostałych decyzji i pozwoleń oraz dokumentacji technicznej jest wymagane</w:delText>
        </w:r>
      </w:del>
      <w:r w:rsidRPr="00544205">
        <w:rPr>
          <w:rFonts w:ascii="Arial" w:hAnsi="Arial" w:cs="Arial"/>
          <w:sz w:val="24"/>
          <w:szCs w:val="24"/>
        </w:rPr>
        <w:t>.</w:t>
      </w:r>
    </w:p>
  </w:footnote>
  <w:footnote w:id="6">
    <w:p w14:paraId="4AD54A92" w14:textId="77777777" w:rsidR="00FB228F" w:rsidRPr="00C35067" w:rsidRDefault="00FB228F">
      <w:pPr>
        <w:pStyle w:val="Tekstprzypisudolnego"/>
        <w:rPr>
          <w:rFonts w:ascii="Arial" w:hAnsi="Arial" w:cs="Arial"/>
          <w:sz w:val="24"/>
          <w:szCs w:val="24"/>
        </w:rPr>
      </w:pPr>
      <w:r w:rsidRPr="00C3506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35067">
        <w:rPr>
          <w:rFonts w:ascii="Arial" w:hAnsi="Arial" w:cs="Arial"/>
          <w:sz w:val="24"/>
          <w:szCs w:val="24"/>
        </w:rPr>
        <w:t xml:space="preserve"> W oparciu o przygotowany przez wnioskodawcę na etapie podpisania umowy harmonogram otrzymania takiego pozwolenia.</w:t>
      </w:r>
    </w:p>
  </w:footnote>
  <w:footnote w:id="7">
    <w:p w14:paraId="3D91C125" w14:textId="0A12E92A" w:rsidR="00B0149F" w:rsidRPr="00B0149F" w:rsidRDefault="00B0149F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923EA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23EA5">
        <w:rPr>
          <w:rFonts w:ascii="Arial" w:hAnsi="Arial" w:cs="Arial"/>
          <w:sz w:val="24"/>
          <w:szCs w:val="24"/>
        </w:rPr>
        <w:t xml:space="preserve"> </w:t>
      </w:r>
      <w:r w:rsidRPr="00923EA5">
        <w:rPr>
          <w:rFonts w:ascii="Arial" w:hAnsi="Arial" w:cs="Arial"/>
          <w:sz w:val="24"/>
          <w:szCs w:val="24"/>
          <w:lang w:val="pl-PL"/>
        </w:rPr>
        <w:t>Z wyłączeniem szpitali powiatowych</w:t>
      </w:r>
      <w:r w:rsidR="00271492">
        <w:rPr>
          <w:rFonts w:ascii="Arial" w:hAnsi="Arial" w:cs="Arial"/>
          <w:sz w:val="24"/>
          <w:szCs w:val="24"/>
          <w:lang w:val="pl-PL"/>
        </w:rPr>
        <w:t xml:space="preserve">, dla których wsparcie w zakresie rozwoju AOS </w:t>
      </w:r>
      <w:r w:rsidR="00970C37">
        <w:rPr>
          <w:rFonts w:ascii="Arial" w:hAnsi="Arial" w:cs="Arial"/>
          <w:sz w:val="24"/>
          <w:szCs w:val="24"/>
          <w:lang w:val="pl-PL"/>
        </w:rPr>
        <w:t>oraz</w:t>
      </w:r>
      <w:r w:rsidR="00271492">
        <w:rPr>
          <w:rFonts w:ascii="Arial" w:hAnsi="Arial" w:cs="Arial"/>
          <w:sz w:val="24"/>
          <w:szCs w:val="24"/>
          <w:lang w:val="pl-PL"/>
        </w:rPr>
        <w:t xml:space="preserve"> leczenia jednego dnia zostało przewidziane w</w:t>
      </w:r>
      <w:r w:rsidR="00512B78">
        <w:rPr>
          <w:rFonts w:ascii="Arial" w:hAnsi="Arial" w:cs="Arial"/>
          <w:sz w:val="24"/>
          <w:szCs w:val="24"/>
          <w:lang w:val="pl-PL"/>
        </w:rPr>
        <w:t> </w:t>
      </w:r>
      <w:r w:rsidR="00271492">
        <w:rPr>
          <w:rFonts w:ascii="Arial" w:hAnsi="Arial" w:cs="Arial"/>
          <w:sz w:val="24"/>
          <w:szCs w:val="24"/>
          <w:lang w:val="pl-PL"/>
        </w:rPr>
        <w:t xml:space="preserve">ramach Działania 6.10 </w:t>
      </w:r>
      <w:r w:rsidR="00970C37">
        <w:rPr>
          <w:rFonts w:ascii="Arial" w:hAnsi="Arial" w:cs="Arial"/>
          <w:sz w:val="24"/>
          <w:szCs w:val="24"/>
          <w:lang w:val="pl-PL"/>
        </w:rPr>
        <w:t>i</w:t>
      </w:r>
      <w:r w:rsidR="00271492">
        <w:rPr>
          <w:rFonts w:ascii="Arial" w:hAnsi="Arial" w:cs="Arial"/>
          <w:sz w:val="24"/>
          <w:szCs w:val="24"/>
          <w:lang w:val="pl-PL"/>
        </w:rPr>
        <w:t xml:space="preserve"> Działania 6.16</w:t>
      </w:r>
      <w:r w:rsidR="00970C37">
        <w:rPr>
          <w:rFonts w:ascii="Arial" w:hAnsi="Arial" w:cs="Arial"/>
          <w:sz w:val="24"/>
          <w:szCs w:val="24"/>
          <w:lang w:val="pl-PL"/>
        </w:rPr>
        <w:t xml:space="preserve">, </w:t>
      </w:r>
      <w:r w:rsidR="000D08B3" w:rsidRPr="00923EA5">
        <w:rPr>
          <w:rFonts w:ascii="Arial" w:hAnsi="Arial" w:cs="Arial"/>
          <w:sz w:val="24"/>
          <w:szCs w:val="24"/>
          <w:lang w:val="pl-PL"/>
        </w:rPr>
        <w:t>oraz szpitali</w:t>
      </w:r>
      <w:r w:rsidR="007D03FC">
        <w:rPr>
          <w:rFonts w:ascii="Arial" w:hAnsi="Arial" w:cs="Arial"/>
          <w:sz w:val="24"/>
          <w:szCs w:val="24"/>
          <w:lang w:val="pl-PL"/>
        </w:rPr>
        <w:t xml:space="preserve"> wojewódzkich</w:t>
      </w:r>
      <w:r w:rsidR="00137751">
        <w:rPr>
          <w:rFonts w:ascii="Arial" w:hAnsi="Arial" w:cs="Arial"/>
          <w:sz w:val="24"/>
          <w:szCs w:val="24"/>
          <w:lang w:val="pl-PL"/>
        </w:rPr>
        <w:t xml:space="preserve"> przewidzianych do wsparcia w naborze niekonkurencyjnym</w:t>
      </w:r>
      <w:r w:rsidR="00442E4E">
        <w:rPr>
          <w:rFonts w:ascii="Arial" w:hAnsi="Arial" w:cs="Arial"/>
          <w:sz w:val="24"/>
          <w:szCs w:val="24"/>
          <w:lang w:val="pl-PL"/>
        </w:rPr>
        <w:t xml:space="preserve"> </w:t>
      </w:r>
      <w:r w:rsidR="00FE0A55">
        <w:rPr>
          <w:rFonts w:ascii="Arial" w:hAnsi="Arial" w:cs="Arial"/>
          <w:sz w:val="24"/>
          <w:szCs w:val="24"/>
          <w:lang w:val="pl-PL"/>
        </w:rPr>
        <w:t>w</w:t>
      </w:r>
      <w:r w:rsidR="00512B78">
        <w:rPr>
          <w:rFonts w:ascii="Arial" w:hAnsi="Arial" w:cs="Arial"/>
          <w:sz w:val="24"/>
          <w:szCs w:val="24"/>
          <w:lang w:val="pl-PL"/>
        </w:rPr>
        <w:t> </w:t>
      </w:r>
      <w:r w:rsidR="00442E4E">
        <w:rPr>
          <w:rFonts w:ascii="Arial" w:hAnsi="Arial" w:cs="Arial"/>
          <w:sz w:val="24"/>
          <w:szCs w:val="24"/>
          <w:lang w:val="pl-PL"/>
        </w:rPr>
        <w:t>obszar</w:t>
      </w:r>
      <w:r w:rsidR="00FE0A55">
        <w:rPr>
          <w:rFonts w:ascii="Arial" w:hAnsi="Arial" w:cs="Arial"/>
          <w:sz w:val="24"/>
          <w:szCs w:val="24"/>
          <w:lang w:val="pl-PL"/>
        </w:rPr>
        <w:t>ze</w:t>
      </w:r>
      <w:r w:rsidR="00442E4E">
        <w:rPr>
          <w:rFonts w:ascii="Arial" w:hAnsi="Arial" w:cs="Arial"/>
          <w:sz w:val="24"/>
          <w:szCs w:val="24"/>
          <w:lang w:val="pl-PL"/>
        </w:rPr>
        <w:t xml:space="preserve"> AOS</w:t>
      </w:r>
      <w:r w:rsidR="00FE0A55">
        <w:rPr>
          <w:rFonts w:ascii="Arial" w:hAnsi="Arial" w:cs="Arial"/>
          <w:sz w:val="24"/>
          <w:szCs w:val="24"/>
          <w:lang w:val="pl-PL"/>
        </w:rPr>
        <w:t xml:space="preserve"> oraz leczenia jednego dnia</w:t>
      </w:r>
      <w:r w:rsidR="00137751">
        <w:rPr>
          <w:rFonts w:ascii="Arial" w:hAnsi="Arial" w:cs="Arial"/>
          <w:sz w:val="24"/>
          <w:szCs w:val="24"/>
          <w:lang w:val="pl-PL"/>
        </w:rPr>
        <w:t>.</w:t>
      </w:r>
    </w:p>
  </w:footnote>
  <w:footnote w:id="8">
    <w:p w14:paraId="6FB7064D" w14:textId="143F4326" w:rsidR="00A21992" w:rsidRPr="00A21992" w:rsidRDefault="00A21992">
      <w:pPr>
        <w:pStyle w:val="Tekstprzypisudolnego"/>
        <w:rPr>
          <w:rFonts w:ascii="Arial" w:hAnsi="Arial" w:cs="Arial"/>
          <w:sz w:val="24"/>
          <w:szCs w:val="24"/>
        </w:rPr>
      </w:pPr>
      <w:r w:rsidRPr="00A2199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21992">
        <w:rPr>
          <w:rFonts w:ascii="Arial" w:hAnsi="Arial" w:cs="Arial"/>
          <w:sz w:val="24"/>
          <w:szCs w:val="24"/>
        </w:rPr>
        <w:t xml:space="preserve"> </w:t>
      </w:r>
      <w:bookmarkStart w:id="19" w:name="_Hlk161305778"/>
      <w:r w:rsidRPr="00A21992">
        <w:rPr>
          <w:rFonts w:ascii="Arial" w:hAnsi="Arial" w:cs="Arial"/>
          <w:sz w:val="24"/>
          <w:szCs w:val="24"/>
        </w:rPr>
        <w:t>Zgodnie z pkt 4 § 2 rozporządzenia Ministra Zdrowia w sprawie świadczeń gwarantowanych z zakresu leczenia szpitalnego leczenie jednego dnia to udzielanie świadczeń gwarantowanych świadczeniobiorcy z zamiarem zakończenia ich udzielania w okresie nieprzekraczającym 24 godzin.</w:t>
      </w:r>
      <w:bookmarkEnd w:id="19"/>
    </w:p>
  </w:footnote>
  <w:footnote w:id="9">
    <w:p w14:paraId="7F8FA987" w14:textId="6F22903B" w:rsidR="004B0BD7" w:rsidRPr="0079288B" w:rsidRDefault="004B0BD7" w:rsidP="004B0BD7">
      <w:pPr>
        <w:pStyle w:val="Tekstprzypisudolnego"/>
        <w:rPr>
          <w:rFonts w:ascii="Arial" w:hAnsi="Arial" w:cs="Arial"/>
          <w:sz w:val="24"/>
          <w:szCs w:val="24"/>
        </w:rPr>
      </w:pPr>
      <w:r w:rsidRPr="0079288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9288B">
        <w:rPr>
          <w:rFonts w:ascii="Arial" w:hAnsi="Arial" w:cs="Arial"/>
          <w:sz w:val="24"/>
          <w:szCs w:val="24"/>
        </w:rPr>
        <w:t xml:space="preserve"> </w:t>
      </w:r>
      <w:r w:rsidR="00302CE1" w:rsidRPr="00302CE1">
        <w:rPr>
          <w:rFonts w:ascii="Arial" w:hAnsi="Arial" w:cs="Arial"/>
          <w:sz w:val="24"/>
          <w:szCs w:val="24"/>
          <w:lang w:val="pl-PL"/>
        </w:rPr>
        <w:t xml:space="preserve">Pkt. 207 Zawiadomienia Komisji w sprawie pojęcia pomocy państwa w rozumieniu art. 107 ust. 1 Traktatu o funkcjonowaniu Unii Europejskiej  (Dz. Urz. UE C 262 z dnia 19 lipca 2016 r., str. 1) – dokument dostępny jest pod adresem: </w:t>
      </w:r>
      <w:hyperlink r:id="rId1" w:tgtFrame="_blank" w:history="1">
        <w:r w:rsidR="00302CE1" w:rsidRPr="00302CE1">
          <w:rPr>
            <w:rStyle w:val="Hipercze"/>
            <w:rFonts w:ascii="Arial" w:hAnsi="Arial" w:cs="Arial"/>
            <w:sz w:val="24"/>
            <w:szCs w:val="24"/>
            <w:lang w:val="pl-PL"/>
          </w:rPr>
          <w:t>http://eur-lex.europa.eu/legal-content/PL/TXT/PDF/?uri=CELEX:52016XC0719(05)&amp;from=EN</w:t>
        </w:r>
      </w:hyperlink>
    </w:p>
  </w:footnote>
  <w:footnote w:id="10">
    <w:p w14:paraId="3653D9E0" w14:textId="6B96B977" w:rsidR="00051887" w:rsidRPr="009C7AD5" w:rsidRDefault="00051887" w:rsidP="00051887">
      <w:pPr>
        <w:pStyle w:val="Tekstprzypisudolnego"/>
        <w:rPr>
          <w:rFonts w:ascii="Arial" w:hAnsi="Arial" w:cs="Arial"/>
          <w:sz w:val="24"/>
          <w:szCs w:val="24"/>
        </w:rPr>
      </w:pPr>
      <w:r w:rsidRPr="009C7AD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C7AD5">
        <w:rPr>
          <w:rFonts w:ascii="Arial" w:hAnsi="Arial" w:cs="Arial"/>
          <w:sz w:val="24"/>
          <w:szCs w:val="24"/>
        </w:rPr>
        <w:t xml:space="preserve"> </w:t>
      </w:r>
      <w:r w:rsidR="004B0BD7" w:rsidRPr="004B0BD7">
        <w:rPr>
          <w:rFonts w:ascii="Arial" w:hAnsi="Arial" w:cs="Arial"/>
          <w:sz w:val="24"/>
          <w:szCs w:val="24"/>
          <w:lang w:val="pl-PL"/>
        </w:rPr>
        <w:t xml:space="preserve">Zasada DNSH oznacza „Do no </w:t>
      </w:r>
      <w:proofErr w:type="spellStart"/>
      <w:r w:rsidR="004B0BD7" w:rsidRPr="004B0BD7">
        <w:rPr>
          <w:rFonts w:ascii="Arial" w:hAnsi="Arial" w:cs="Arial"/>
          <w:sz w:val="24"/>
          <w:szCs w:val="24"/>
          <w:lang w:val="pl-PL"/>
        </w:rPr>
        <w:t>significant</w:t>
      </w:r>
      <w:proofErr w:type="spellEnd"/>
      <w:r w:rsidR="004B0BD7" w:rsidRPr="004B0BD7">
        <w:rPr>
          <w:rFonts w:ascii="Arial" w:hAnsi="Arial" w:cs="Arial"/>
          <w:sz w:val="24"/>
          <w:szCs w:val="24"/>
          <w:lang w:val="pl-PL"/>
        </w:rPr>
        <w:t xml:space="preserve"> </w:t>
      </w:r>
      <w:proofErr w:type="spellStart"/>
      <w:r w:rsidR="004B0BD7" w:rsidRPr="004B0BD7">
        <w:rPr>
          <w:rFonts w:ascii="Arial" w:hAnsi="Arial" w:cs="Arial"/>
          <w:sz w:val="24"/>
          <w:szCs w:val="24"/>
          <w:lang w:val="pl-PL"/>
        </w:rPr>
        <w:t>harm</w:t>
      </w:r>
      <w:proofErr w:type="spellEnd"/>
      <w:r w:rsidR="004B0BD7" w:rsidRPr="004B0BD7">
        <w:rPr>
          <w:rFonts w:ascii="Arial" w:hAnsi="Arial" w:cs="Arial"/>
          <w:sz w:val="24"/>
          <w:szCs w:val="24"/>
          <w:lang w:val="pl-PL"/>
        </w:rPr>
        <w:t>”, czyli „nie czyń poważnych szkód”. Zasada ma zapewnić, że działania, które w</w:t>
      </w:r>
      <w:r w:rsidR="004B0BD7">
        <w:rPr>
          <w:rFonts w:ascii="Arial" w:hAnsi="Arial" w:cs="Arial"/>
          <w:sz w:val="24"/>
          <w:szCs w:val="24"/>
          <w:lang w:val="pl-PL"/>
        </w:rPr>
        <w:t> </w:t>
      </w:r>
      <w:r w:rsidR="004B0BD7" w:rsidRPr="004B0BD7">
        <w:rPr>
          <w:rFonts w:ascii="Arial" w:hAnsi="Arial" w:cs="Arial"/>
          <w:sz w:val="24"/>
          <w:szCs w:val="24"/>
          <w:lang w:val="pl-PL"/>
        </w:rPr>
        <w:t xml:space="preserve">znacznym stopniu szkodzą środowisku i przynoszą więcej strat niż korzyści nie będą uznawane jako inwestycje zrównoważone środowiskowo. Szczegółowe informacje zawarte są w dokumencie „Ocena zgodności z zasadą „nie czyń poważnych szkód” (DNSH) zakresów wsparcia zawartych w projekcie programu regionalnego Fundusze Europejskie dla Kujaw i Pomorza na lata 2021-2027”. Dokument dostępny jest na stronie </w:t>
      </w:r>
      <w:hyperlink r:id="rId2" w:history="1">
        <w:r w:rsidR="004B0BD7" w:rsidRPr="004B0BD7">
          <w:rPr>
            <w:rStyle w:val="Hipercze"/>
            <w:rFonts w:ascii="Arial" w:hAnsi="Arial" w:cs="Arial"/>
            <w:sz w:val="24"/>
            <w:szCs w:val="24"/>
            <w:lang w:val="pl-PL"/>
          </w:rPr>
          <w:t>https://mojregion.eu/rpo/wp-content/uploads/sites/3/2022/11/uz-6-22-41-1624-z.pdf</w:t>
        </w:r>
      </w:hyperlink>
      <w:r w:rsidR="004B0BD7" w:rsidRPr="004B0BD7">
        <w:rPr>
          <w:rFonts w:ascii="Arial" w:hAnsi="Arial" w:cs="Arial"/>
          <w:sz w:val="24"/>
          <w:szCs w:val="24"/>
          <w:lang w:val="pl-PL"/>
        </w:rPr>
        <w:t>.</w:t>
      </w:r>
      <w:r w:rsidR="00AB6B49" w:rsidRPr="00AB6B49">
        <w:rPr>
          <w:rFonts w:ascii="Arial" w:hAnsi="Arial" w:cs="Arial"/>
          <w:sz w:val="24"/>
          <w:szCs w:val="24"/>
          <w:lang w:val="pl-PL"/>
        </w:rPr>
        <w:t>.</w:t>
      </w:r>
    </w:p>
  </w:footnote>
  <w:footnote w:id="11">
    <w:p w14:paraId="66C29A23" w14:textId="57CB264B" w:rsidR="00023C3A" w:rsidRPr="008D4EBB" w:rsidRDefault="00023C3A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8D4EB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D4EBB">
        <w:rPr>
          <w:rFonts w:ascii="Arial" w:hAnsi="Arial" w:cs="Arial"/>
          <w:sz w:val="24"/>
          <w:szCs w:val="24"/>
        </w:rPr>
        <w:t xml:space="preserve"> </w:t>
      </w:r>
      <w:r w:rsidRPr="008D4EBB">
        <w:rPr>
          <w:rFonts w:ascii="Arial" w:hAnsi="Arial" w:cs="Arial"/>
          <w:sz w:val="24"/>
          <w:szCs w:val="24"/>
          <w:lang w:val="pl-PL"/>
        </w:rPr>
        <w:t>Na potrzeby oceny projektów stosuje się Wytyczne dotyczące kwalifikowalności wydatków na lata 2021-2027 wydane przez Ministra Funduszy i Polityki Regionalnej, aktualne na dzień ogłoszenia naboru. Do potwierdzenia kwalifikowalności wydatków w</w:t>
      </w:r>
      <w:r w:rsidR="00214862">
        <w:rPr>
          <w:rFonts w:ascii="Arial" w:hAnsi="Arial" w:cs="Arial"/>
          <w:sz w:val="24"/>
          <w:szCs w:val="24"/>
          <w:lang w:val="pl-PL"/>
        </w:rPr>
        <w:t> </w:t>
      </w:r>
      <w:r w:rsidRPr="008D4EBB">
        <w:rPr>
          <w:rFonts w:ascii="Arial" w:hAnsi="Arial" w:cs="Arial"/>
          <w:sz w:val="24"/>
          <w:szCs w:val="24"/>
          <w:lang w:val="pl-PL"/>
        </w:rPr>
        <w:t>realizowanych projektach, stosowana będzie wersja wytycznych obowiązująca w dniu poniesienia wydatku, z uwzględnieniem pkt 7-9 Rozdziału 1. wytycznych.</w:t>
      </w:r>
    </w:p>
  </w:footnote>
  <w:footnote w:id="12">
    <w:p w14:paraId="65EA6BDC" w14:textId="601F41B8" w:rsidR="0035562F" w:rsidRPr="0035562F" w:rsidRDefault="0035562F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35562F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5562F">
        <w:rPr>
          <w:rFonts w:ascii="Arial" w:hAnsi="Arial" w:cs="Arial"/>
          <w:sz w:val="24"/>
          <w:szCs w:val="24"/>
        </w:rPr>
        <w:t xml:space="preserve"> </w:t>
      </w:r>
      <w:bookmarkStart w:id="24" w:name="_Hlk161306017"/>
      <w:r>
        <w:rPr>
          <w:rFonts w:ascii="Arial" w:hAnsi="Arial" w:cs="Arial"/>
          <w:sz w:val="24"/>
          <w:szCs w:val="24"/>
          <w:lang w:val="pl-PL"/>
        </w:rPr>
        <w:t xml:space="preserve">Projekty mogą być realizowane również przez podmioty, które posiadają umowę o udzielanie świadczeń opieki zdrowotnej ze środków publicznych w rodzaju leczenie szpitalne, a dotychczas  nie realizowały świadczeń zdrowotnych w trybie leczenia jednego dnia. </w:t>
      </w:r>
      <w:bookmarkEnd w:id="24"/>
    </w:p>
  </w:footnote>
  <w:footnote w:id="13">
    <w:p w14:paraId="53255D9D" w14:textId="77777777" w:rsidR="00B9798C" w:rsidRPr="00F80586" w:rsidRDefault="00B9798C" w:rsidP="00B9798C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F8058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F80586">
        <w:rPr>
          <w:rFonts w:ascii="Arial" w:hAnsi="Arial" w:cs="Arial"/>
          <w:sz w:val="24"/>
          <w:szCs w:val="24"/>
        </w:rPr>
        <w:t xml:space="preserve"> </w:t>
      </w:r>
      <w:r w:rsidRPr="00F80586">
        <w:rPr>
          <w:rFonts w:ascii="Arial" w:hAnsi="Arial" w:cs="Arial"/>
          <w:sz w:val="24"/>
          <w:szCs w:val="24"/>
          <w:lang w:val="pl-PL"/>
        </w:rPr>
        <w:t>Konieczne jest jednak posiadanie przez wnioskodawcę – na moment składania wniosku o dofinansowanie – umowy o udzielanie świadczeń opieki zdrowotnej ze środków publicznych w zakresie innym niż zbieżny z projektem.</w:t>
      </w:r>
    </w:p>
  </w:footnote>
  <w:footnote w:id="14">
    <w:p w14:paraId="5B85308B" w14:textId="77777777" w:rsidR="00B9798C" w:rsidRPr="00F80586" w:rsidRDefault="00B9798C" w:rsidP="00B9798C">
      <w:pPr>
        <w:pStyle w:val="Tekstprzypisudolnego"/>
        <w:rPr>
          <w:rFonts w:ascii="Arial" w:hAnsi="Arial" w:cs="Arial"/>
          <w:sz w:val="24"/>
          <w:szCs w:val="24"/>
        </w:rPr>
      </w:pPr>
      <w:r w:rsidRPr="00F8058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F80586">
        <w:rPr>
          <w:rFonts w:ascii="Arial" w:hAnsi="Arial" w:cs="Arial"/>
          <w:sz w:val="24"/>
          <w:szCs w:val="24"/>
        </w:rPr>
        <w:t xml:space="preserve"> </w:t>
      </w:r>
      <w:r w:rsidRPr="00F80586">
        <w:rPr>
          <w:rFonts w:ascii="Arial" w:hAnsi="Arial" w:cs="Arial"/>
          <w:sz w:val="24"/>
          <w:szCs w:val="24"/>
          <w:lang w:val="pl-PL"/>
        </w:rPr>
        <w:t>Spełnienie tego warunku będzie elementem kontroli w czasie realizacji projektu oraz po zakończeniu jego realizacji w ramach               tzw. kontroli trwałości.</w:t>
      </w:r>
    </w:p>
  </w:footnote>
  <w:footnote w:id="15">
    <w:p w14:paraId="4152C6F6" w14:textId="048CC030" w:rsidR="00516A5F" w:rsidRPr="00F80586" w:rsidRDefault="00516A5F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F8058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F80586">
        <w:rPr>
          <w:rFonts w:ascii="Arial" w:hAnsi="Arial" w:cs="Arial"/>
          <w:sz w:val="24"/>
          <w:szCs w:val="24"/>
        </w:rPr>
        <w:t xml:space="preserve"> </w:t>
      </w:r>
      <w:r w:rsidR="00A30DBD" w:rsidRPr="00F80586">
        <w:rPr>
          <w:rFonts w:ascii="Arial" w:hAnsi="Arial" w:cs="Arial"/>
          <w:sz w:val="24"/>
          <w:szCs w:val="24"/>
        </w:rPr>
        <w:t xml:space="preserve">Aktualna mapa potrzeb zdrowotnych jest dostępna pod adresem </w:t>
      </w:r>
      <w:hyperlink r:id="rId3" w:history="1">
        <w:r w:rsidR="00F80586" w:rsidRPr="00023EAD">
          <w:rPr>
            <w:rStyle w:val="Hipercze"/>
            <w:rFonts w:ascii="Arial" w:hAnsi="Arial" w:cs="Arial"/>
            <w:sz w:val="24"/>
            <w:szCs w:val="24"/>
          </w:rPr>
          <w:t>http://dziennikmz.mz.gov.pl/legalact/2021/69/</w:t>
        </w:r>
      </w:hyperlink>
      <w:r w:rsidR="00F80586">
        <w:rPr>
          <w:rFonts w:ascii="Arial" w:hAnsi="Arial" w:cs="Arial"/>
          <w:sz w:val="24"/>
          <w:szCs w:val="24"/>
        </w:rPr>
        <w:t>.</w:t>
      </w:r>
    </w:p>
  </w:footnote>
  <w:footnote w:id="16">
    <w:p w14:paraId="58521C7F" w14:textId="1011758A" w:rsidR="00B61108" w:rsidRPr="00013FC7" w:rsidRDefault="00B61108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013FC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13FC7">
        <w:rPr>
          <w:rFonts w:ascii="Arial" w:hAnsi="Arial" w:cs="Arial"/>
          <w:sz w:val="24"/>
          <w:szCs w:val="24"/>
        </w:rPr>
        <w:t xml:space="preserve"> Aktualna mapa potrzeb w zakresie </w:t>
      </w:r>
      <w:r w:rsidR="00212676" w:rsidRPr="00013FC7">
        <w:rPr>
          <w:rFonts w:ascii="Arial" w:hAnsi="Arial" w:cs="Arial"/>
          <w:sz w:val="24"/>
          <w:szCs w:val="24"/>
          <w:lang w:val="pl-PL"/>
        </w:rPr>
        <w:t>AOS</w:t>
      </w:r>
      <w:r w:rsidRPr="00013FC7">
        <w:rPr>
          <w:rFonts w:ascii="Arial" w:hAnsi="Arial" w:cs="Arial"/>
          <w:sz w:val="24"/>
          <w:szCs w:val="24"/>
        </w:rPr>
        <w:t xml:space="preserve"> dostępna jest pod adresem</w:t>
      </w:r>
      <w:r w:rsidR="00F80586">
        <w:rPr>
          <w:rFonts w:ascii="Arial" w:hAnsi="Arial" w:cs="Arial"/>
          <w:sz w:val="24"/>
          <w:szCs w:val="24"/>
        </w:rPr>
        <w:t xml:space="preserve"> </w:t>
      </w:r>
      <w:r w:rsidR="00F80586" w:rsidRPr="00F80586">
        <w:rPr>
          <w:rFonts w:ascii="Arial" w:hAnsi="Arial" w:cs="Arial"/>
          <w:sz w:val="24"/>
          <w:szCs w:val="24"/>
        </w:rPr>
        <w:t>https://basiw.mz.gov.pl/mapy-informacje/mapa-2022-2026/analizy/ambulatoryjna-opieka-specjalistyczna/</w:t>
      </w:r>
      <w:r w:rsidR="00F80586">
        <w:rPr>
          <w:rFonts w:ascii="Arial" w:hAnsi="Arial" w:cs="Arial"/>
          <w:sz w:val="24"/>
          <w:szCs w:val="24"/>
        </w:rPr>
        <w:t>.</w:t>
      </w:r>
    </w:p>
  </w:footnote>
  <w:footnote w:id="17">
    <w:p w14:paraId="477A7D85" w14:textId="155D4A1D" w:rsidR="00997096" w:rsidRPr="00B61108" w:rsidRDefault="00997096">
      <w:pPr>
        <w:pStyle w:val="Tekstprzypisudolnego"/>
        <w:rPr>
          <w:rFonts w:ascii="Lato" w:hAnsi="Lato"/>
          <w:sz w:val="24"/>
          <w:szCs w:val="24"/>
          <w:lang w:val="pl-PL"/>
        </w:rPr>
      </w:pPr>
      <w:r w:rsidRPr="00013FC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13FC7">
        <w:rPr>
          <w:rFonts w:ascii="Arial" w:hAnsi="Arial" w:cs="Arial"/>
          <w:sz w:val="24"/>
          <w:szCs w:val="24"/>
        </w:rPr>
        <w:t xml:space="preserve"> </w:t>
      </w:r>
      <w:r w:rsidRPr="00013FC7">
        <w:rPr>
          <w:rFonts w:ascii="Arial" w:hAnsi="Arial" w:cs="Arial"/>
          <w:sz w:val="24"/>
          <w:szCs w:val="24"/>
          <w:lang w:val="pl-PL"/>
        </w:rPr>
        <w:t>O ile dotyczy.</w:t>
      </w:r>
    </w:p>
  </w:footnote>
  <w:footnote w:id="18">
    <w:p w14:paraId="7B267125" w14:textId="08D6F904" w:rsidR="0025363B" w:rsidRPr="00F80586" w:rsidRDefault="0025363B">
      <w:pPr>
        <w:pStyle w:val="Tekstprzypisudolnego"/>
        <w:rPr>
          <w:rFonts w:ascii="Arial" w:hAnsi="Arial" w:cs="Arial"/>
          <w:sz w:val="24"/>
          <w:szCs w:val="24"/>
        </w:rPr>
      </w:pPr>
      <w:r w:rsidRPr="001664C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1664CC">
        <w:rPr>
          <w:rFonts w:ascii="Arial" w:hAnsi="Arial" w:cs="Arial"/>
          <w:sz w:val="24"/>
          <w:szCs w:val="24"/>
        </w:rPr>
        <w:t xml:space="preserve"> </w:t>
      </w:r>
      <w:r w:rsidR="00863D79">
        <w:rPr>
          <w:rFonts w:ascii="Arial" w:hAnsi="Arial" w:cs="Arial"/>
          <w:sz w:val="24"/>
          <w:szCs w:val="24"/>
        </w:rPr>
        <w:t xml:space="preserve">Dokument dostępny pod adresem: </w:t>
      </w:r>
      <w:hyperlink r:id="rId4" w:history="1">
        <w:r w:rsidR="00E46919" w:rsidRPr="00E46919">
          <w:rPr>
            <w:rStyle w:val="Hipercze"/>
            <w:rFonts w:ascii="Arial" w:hAnsi="Arial" w:cs="Arial"/>
            <w:sz w:val="24"/>
            <w:szCs w:val="24"/>
          </w:rPr>
          <w:t>https://www.gov.pl/web/zdrowie/zdrowa-przyszlosc-ramy-strategiczne-rozwoju-systemu-ochrony-zdrowia-na-lata-2021-2027-z-perspektywa-do-2030</w:t>
        </w:r>
      </w:hyperlink>
      <w:r w:rsidR="00D91380">
        <w:rPr>
          <w:rFonts w:ascii="Arial" w:hAnsi="Arial" w:cs="Arial"/>
          <w:sz w:val="24"/>
          <w:szCs w:val="24"/>
        </w:rPr>
        <w:t>.</w:t>
      </w:r>
      <w:r w:rsidR="00F80586">
        <w:rPr>
          <w:rFonts w:ascii="Arial" w:hAnsi="Arial" w:cs="Arial"/>
          <w:sz w:val="24"/>
          <w:szCs w:val="24"/>
        </w:rPr>
        <w:t xml:space="preserve"> </w:t>
      </w:r>
    </w:p>
  </w:footnote>
  <w:footnote w:id="19">
    <w:p w14:paraId="2253E3C8" w14:textId="205C6C17" w:rsidR="003573A8" w:rsidRPr="00602C68" w:rsidRDefault="003573A8" w:rsidP="003573A8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79288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9288B">
        <w:rPr>
          <w:rFonts w:ascii="Arial" w:hAnsi="Arial" w:cs="Arial"/>
          <w:sz w:val="24"/>
          <w:szCs w:val="24"/>
        </w:rPr>
        <w:t xml:space="preserve"> Obwieszczenie Wojewody Kujawsko-Pomorskiego z dnia 22 grudnia 2021 r. w sprawie ogłoszenia „Wojewódzkiego planu transformacji województwa kujawsko-pomorskiego na lata 2022-2026” </w:t>
      </w:r>
      <w:r w:rsidRPr="0079288B">
        <w:rPr>
          <w:rFonts w:ascii="Arial" w:hAnsi="Arial" w:cs="Arial"/>
          <w:sz w:val="24"/>
          <w:szCs w:val="24"/>
          <w:lang w:val="pl-PL"/>
        </w:rPr>
        <w:t>(D</w:t>
      </w:r>
      <w:r w:rsidR="00E32412">
        <w:rPr>
          <w:rFonts w:ascii="Arial" w:hAnsi="Arial" w:cs="Arial"/>
          <w:sz w:val="24"/>
          <w:szCs w:val="24"/>
          <w:lang w:val="pl-PL"/>
        </w:rPr>
        <w:t>z</w:t>
      </w:r>
      <w:r w:rsidRPr="0079288B">
        <w:rPr>
          <w:rFonts w:ascii="Arial" w:hAnsi="Arial" w:cs="Arial"/>
          <w:sz w:val="24"/>
          <w:szCs w:val="24"/>
          <w:lang w:val="pl-PL"/>
        </w:rPr>
        <w:t>. U</w:t>
      </w:r>
      <w:r w:rsidR="00E32412">
        <w:rPr>
          <w:rFonts w:ascii="Arial" w:hAnsi="Arial" w:cs="Arial"/>
          <w:sz w:val="24"/>
          <w:szCs w:val="24"/>
          <w:lang w:val="pl-PL"/>
        </w:rPr>
        <w:t>rz</w:t>
      </w:r>
      <w:r w:rsidRPr="0079288B">
        <w:rPr>
          <w:rFonts w:ascii="Arial" w:hAnsi="Arial" w:cs="Arial"/>
          <w:sz w:val="24"/>
          <w:szCs w:val="24"/>
          <w:lang w:val="pl-PL"/>
        </w:rPr>
        <w:t>. W</w:t>
      </w:r>
      <w:r w:rsidR="00E32412">
        <w:rPr>
          <w:rFonts w:ascii="Arial" w:hAnsi="Arial" w:cs="Arial"/>
          <w:sz w:val="24"/>
          <w:szCs w:val="24"/>
          <w:lang w:val="pl-PL"/>
        </w:rPr>
        <w:t>oj</w:t>
      </w:r>
      <w:r w:rsidRPr="0079288B">
        <w:rPr>
          <w:rFonts w:ascii="Arial" w:hAnsi="Arial" w:cs="Arial"/>
          <w:sz w:val="24"/>
          <w:szCs w:val="24"/>
          <w:lang w:val="pl-PL"/>
        </w:rPr>
        <w:t>. K</w:t>
      </w:r>
      <w:r w:rsidR="00E32412">
        <w:rPr>
          <w:rFonts w:ascii="Arial" w:hAnsi="Arial" w:cs="Arial"/>
          <w:sz w:val="24"/>
          <w:szCs w:val="24"/>
          <w:lang w:val="pl-PL"/>
        </w:rPr>
        <w:t>uj</w:t>
      </w:r>
      <w:r w:rsidRPr="0079288B">
        <w:rPr>
          <w:rFonts w:ascii="Arial" w:hAnsi="Arial" w:cs="Arial"/>
          <w:sz w:val="24"/>
          <w:szCs w:val="24"/>
          <w:lang w:val="pl-PL"/>
        </w:rPr>
        <w:t>-P</w:t>
      </w:r>
      <w:r w:rsidR="00E32412">
        <w:rPr>
          <w:rFonts w:ascii="Arial" w:hAnsi="Arial" w:cs="Arial"/>
          <w:sz w:val="24"/>
          <w:szCs w:val="24"/>
          <w:lang w:val="pl-PL"/>
        </w:rPr>
        <w:t>om</w:t>
      </w:r>
      <w:r w:rsidRPr="0079288B">
        <w:rPr>
          <w:rFonts w:ascii="Arial" w:hAnsi="Arial" w:cs="Arial"/>
          <w:sz w:val="24"/>
          <w:szCs w:val="24"/>
          <w:lang w:val="pl-PL"/>
        </w:rPr>
        <w:t>. 2021.6818)</w:t>
      </w:r>
      <w:r w:rsidR="000165AD">
        <w:rPr>
          <w:rFonts w:ascii="Arial" w:hAnsi="Arial" w:cs="Arial"/>
          <w:sz w:val="24"/>
          <w:szCs w:val="24"/>
          <w:lang w:val="pl-PL"/>
        </w:rPr>
        <w:t xml:space="preserve"> (WPT).</w:t>
      </w:r>
    </w:p>
  </w:footnote>
  <w:footnote w:id="20">
    <w:p w14:paraId="2EE11550" w14:textId="1F55E87E" w:rsidR="00992D1C" w:rsidRPr="00F14FBA" w:rsidRDefault="00992D1C">
      <w:pPr>
        <w:pStyle w:val="Tekstprzypisudolnego"/>
        <w:rPr>
          <w:rFonts w:ascii="Arial" w:hAnsi="Arial" w:cs="Arial"/>
          <w:sz w:val="24"/>
          <w:szCs w:val="24"/>
        </w:rPr>
      </w:pPr>
      <w:r w:rsidRPr="00F14FBA">
        <w:rPr>
          <w:rStyle w:val="Odwoanieprzypisudolnego"/>
          <w:rFonts w:ascii="Arial" w:hAnsi="Arial" w:cs="Arial"/>
          <w:sz w:val="24"/>
          <w:szCs w:val="24"/>
        </w:rPr>
        <w:footnoteRef/>
      </w:r>
      <w:r w:rsidRPr="00F14FBA">
        <w:rPr>
          <w:rFonts w:ascii="Arial" w:hAnsi="Arial" w:cs="Arial"/>
          <w:sz w:val="24"/>
          <w:szCs w:val="24"/>
        </w:rPr>
        <w:t xml:space="preserve"> </w:t>
      </w:r>
      <w:r w:rsidRPr="00F14FBA">
        <w:rPr>
          <w:rFonts w:ascii="Arial" w:hAnsi="Arial" w:cs="Arial"/>
          <w:sz w:val="24"/>
          <w:szCs w:val="24"/>
          <w:lang w:val="pl-PL"/>
        </w:rPr>
        <w:t>O ile dotyczy, tzn. w przypadkach określonych w ustawie z dnia 27 sierpnia 2004 r. o świadczeniach opieki zdrowotnej finansowanych ze środków publicznych.</w:t>
      </w:r>
    </w:p>
  </w:footnote>
  <w:footnote w:id="21">
    <w:p w14:paraId="5502EFD4" w14:textId="77777777" w:rsidR="004A0AF0" w:rsidRDefault="004A0AF0" w:rsidP="004A0AF0">
      <w:pPr>
        <w:pStyle w:val="Tekstprzypisudolnego"/>
        <w:rPr>
          <w:rFonts w:ascii="Lato" w:eastAsia="Times New Roman" w:hAnsi="Lato"/>
          <w:sz w:val="16"/>
          <w:szCs w:val="16"/>
          <w:lang w:eastAsia="pl-PL"/>
        </w:rPr>
      </w:pPr>
      <w:r w:rsidRPr="00DE5F7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E5F75">
        <w:rPr>
          <w:rFonts w:ascii="Arial" w:hAnsi="Arial" w:cs="Arial"/>
          <w:sz w:val="24"/>
          <w:szCs w:val="24"/>
        </w:rPr>
        <w:t xml:space="preserve"> Zgodnie z zapisami Rozporządzenia Parlamentu Europejskiego i Rady (UE) 2017/745 z dnia 5 kwietnia 2017 r. w sprawie wyrobów medycznych, zmiany dyrektywy 2001/83/WE, rozporządzenia (WE) nr 178/2002 i rozporządzenia (WE) nr 1223/2009 oraz uchylenia dyrektyw Rady 90/385/EWG i 93/42/EWG (Dz. U. UE. L. z 2017 r. Nr 117, str. 1 z </w:t>
      </w:r>
      <w:proofErr w:type="spellStart"/>
      <w:r w:rsidRPr="00DE5F75">
        <w:rPr>
          <w:rFonts w:ascii="Arial" w:hAnsi="Arial" w:cs="Arial"/>
          <w:sz w:val="24"/>
          <w:szCs w:val="24"/>
        </w:rPr>
        <w:t>późn</w:t>
      </w:r>
      <w:proofErr w:type="spellEnd"/>
      <w:r w:rsidRPr="00DE5F75">
        <w:rPr>
          <w:rFonts w:ascii="Arial" w:hAnsi="Arial" w:cs="Arial"/>
          <w:sz w:val="24"/>
          <w:szCs w:val="24"/>
        </w:rPr>
        <w:t>. zm.) obowiązującymi na dzień ogłoszenia naboru</w:t>
      </w:r>
      <w:r>
        <w:rPr>
          <w:rFonts w:ascii="Lato" w:hAnsi="Lato"/>
          <w:sz w:val="16"/>
          <w:szCs w:val="16"/>
        </w:rPr>
        <w:t>.</w:t>
      </w:r>
    </w:p>
  </w:footnote>
  <w:footnote w:id="22">
    <w:p w14:paraId="554EBFDC" w14:textId="77777777" w:rsidR="00E928FC" w:rsidRPr="000718DC" w:rsidRDefault="00E928FC">
      <w:pPr>
        <w:pStyle w:val="Tekstprzypisudolnego"/>
        <w:rPr>
          <w:rFonts w:ascii="Arial" w:hAnsi="Arial" w:cs="Arial"/>
          <w:sz w:val="24"/>
          <w:szCs w:val="24"/>
        </w:rPr>
      </w:pPr>
      <w:r w:rsidRPr="000718D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718DC">
        <w:rPr>
          <w:rFonts w:ascii="Arial" w:hAnsi="Arial" w:cs="Arial"/>
          <w:sz w:val="24"/>
          <w:szCs w:val="24"/>
        </w:rPr>
        <w:t xml:space="preserve"> </w:t>
      </w:r>
      <w:r w:rsidRPr="000718DC">
        <w:rPr>
          <w:rFonts w:ascii="Arial" w:hAnsi="Arial" w:cs="Arial"/>
          <w:sz w:val="24"/>
          <w:szCs w:val="24"/>
          <w:lang w:val="pl-PL"/>
        </w:rPr>
        <w:t>Definiowanych wg VIII części systemu resortowych kodów indentyfikacyjnych, który stanowi 4-znakowy kod charakteryzujący specjalność komórki organizacyjnej zakładu leczniczego podmiotu wykonującego działalność leczniczą (Załącznik nr</w:t>
      </w:r>
      <w:r>
        <w:rPr>
          <w:rFonts w:ascii="Arial" w:hAnsi="Arial" w:cs="Arial"/>
          <w:sz w:val="24"/>
          <w:szCs w:val="24"/>
          <w:lang w:val="pl-PL"/>
        </w:rPr>
        <w:t> </w:t>
      </w:r>
      <w:r w:rsidRPr="000718DC">
        <w:rPr>
          <w:rFonts w:ascii="Arial" w:hAnsi="Arial" w:cs="Arial"/>
          <w:sz w:val="24"/>
          <w:szCs w:val="24"/>
          <w:lang w:val="pl-PL"/>
        </w:rPr>
        <w:t>2</w:t>
      </w:r>
      <w:r>
        <w:rPr>
          <w:rFonts w:ascii="Arial" w:hAnsi="Arial" w:cs="Arial"/>
          <w:sz w:val="24"/>
          <w:szCs w:val="24"/>
          <w:lang w:val="pl-PL"/>
        </w:rPr>
        <w:t> </w:t>
      </w:r>
      <w:r w:rsidRPr="000718DC">
        <w:rPr>
          <w:rFonts w:ascii="Arial" w:hAnsi="Arial" w:cs="Arial"/>
          <w:sz w:val="24"/>
          <w:szCs w:val="24"/>
          <w:lang w:val="pl-PL"/>
        </w:rPr>
        <w:t>do</w:t>
      </w:r>
      <w:r>
        <w:rPr>
          <w:rFonts w:ascii="Arial" w:hAnsi="Arial" w:cs="Arial"/>
          <w:sz w:val="24"/>
          <w:szCs w:val="24"/>
          <w:lang w:val="pl-PL"/>
        </w:rPr>
        <w:t> </w:t>
      </w:r>
      <w:r w:rsidRPr="000718DC">
        <w:rPr>
          <w:rFonts w:ascii="Arial" w:hAnsi="Arial" w:cs="Arial"/>
          <w:sz w:val="24"/>
          <w:szCs w:val="24"/>
          <w:lang w:val="pl-PL"/>
        </w:rPr>
        <w:t>rozporządzenia Ministra Zdrowia z dnia 17 maja 2012 r.</w:t>
      </w:r>
      <w:r>
        <w:rPr>
          <w:rFonts w:ascii="Arial" w:hAnsi="Arial" w:cs="Arial"/>
          <w:sz w:val="24"/>
          <w:szCs w:val="24"/>
          <w:lang w:val="pl-PL"/>
        </w:rPr>
        <w:t>,</w:t>
      </w:r>
      <w:r w:rsidRPr="000718DC">
        <w:rPr>
          <w:rFonts w:ascii="Arial" w:hAnsi="Arial" w:cs="Arial"/>
          <w:sz w:val="24"/>
          <w:szCs w:val="24"/>
          <w:lang w:val="pl-PL"/>
        </w:rPr>
        <w:t xml:space="preserve"> Dz.</w:t>
      </w:r>
      <w:r>
        <w:rPr>
          <w:rFonts w:ascii="Arial" w:hAnsi="Arial" w:cs="Arial"/>
          <w:sz w:val="24"/>
          <w:szCs w:val="24"/>
          <w:lang w:val="pl-PL"/>
        </w:rPr>
        <w:t xml:space="preserve"> </w:t>
      </w:r>
      <w:r w:rsidRPr="000718DC">
        <w:rPr>
          <w:rFonts w:ascii="Arial" w:hAnsi="Arial" w:cs="Arial"/>
          <w:sz w:val="24"/>
          <w:szCs w:val="24"/>
          <w:lang w:val="pl-PL"/>
        </w:rPr>
        <w:t>U.</w:t>
      </w:r>
      <w:r>
        <w:rPr>
          <w:rFonts w:ascii="Arial" w:hAnsi="Arial" w:cs="Arial"/>
          <w:sz w:val="24"/>
          <w:szCs w:val="24"/>
          <w:lang w:val="pl-PL"/>
        </w:rPr>
        <w:t xml:space="preserve"> z </w:t>
      </w:r>
      <w:r w:rsidRPr="000718DC">
        <w:rPr>
          <w:rFonts w:ascii="Arial" w:hAnsi="Arial" w:cs="Arial"/>
          <w:sz w:val="24"/>
          <w:szCs w:val="24"/>
          <w:lang w:val="pl-PL"/>
        </w:rPr>
        <w:t>2019</w:t>
      </w:r>
      <w:r>
        <w:rPr>
          <w:rFonts w:ascii="Arial" w:hAnsi="Arial" w:cs="Arial"/>
          <w:sz w:val="24"/>
          <w:szCs w:val="24"/>
          <w:lang w:val="pl-PL"/>
        </w:rPr>
        <w:t xml:space="preserve"> r. poz. </w:t>
      </w:r>
      <w:r w:rsidRPr="000718DC">
        <w:rPr>
          <w:rFonts w:ascii="Arial" w:hAnsi="Arial" w:cs="Arial"/>
          <w:sz w:val="24"/>
          <w:szCs w:val="24"/>
          <w:lang w:val="pl-PL"/>
        </w:rPr>
        <w:t>173).</w:t>
      </w:r>
    </w:p>
  </w:footnote>
  <w:footnote w:id="23">
    <w:p w14:paraId="49232F37" w14:textId="77777777" w:rsidR="00E928FC" w:rsidRPr="00E95BA9" w:rsidRDefault="00E928FC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E95BA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95BA9">
        <w:rPr>
          <w:rFonts w:ascii="Arial" w:hAnsi="Arial" w:cs="Arial"/>
          <w:sz w:val="24"/>
          <w:szCs w:val="24"/>
        </w:rPr>
        <w:t xml:space="preserve"> </w:t>
      </w:r>
      <w:r w:rsidRPr="00E95BA9">
        <w:rPr>
          <w:rFonts w:ascii="Arial" w:hAnsi="Arial" w:cs="Arial"/>
          <w:sz w:val="24"/>
          <w:szCs w:val="24"/>
          <w:lang w:val="pl-PL"/>
        </w:rPr>
        <w:t>W przypadku, gdy w całym powiecie funkcjonuje jedna poradnia danej specjalizacji, będąca jednocześnie jedyną w województwie, dane powinny odnosić się do poziomu ogólnopolskiego.</w:t>
      </w:r>
    </w:p>
  </w:footnote>
  <w:footnote w:id="24">
    <w:p w14:paraId="65D73814" w14:textId="77777777" w:rsidR="00E928FC" w:rsidRPr="00E95BA9" w:rsidRDefault="00E928FC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E95BA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95BA9">
        <w:rPr>
          <w:rFonts w:ascii="Arial" w:hAnsi="Arial" w:cs="Arial"/>
          <w:sz w:val="24"/>
          <w:szCs w:val="24"/>
        </w:rPr>
        <w:t xml:space="preserve"> </w:t>
      </w:r>
      <w:r w:rsidRPr="00E95BA9">
        <w:rPr>
          <w:rFonts w:ascii="Arial" w:hAnsi="Arial" w:cs="Arial"/>
          <w:sz w:val="24"/>
          <w:szCs w:val="24"/>
          <w:lang w:val="pl-PL"/>
        </w:rPr>
        <w:t>Rekomendacja powinna być weryfikowana w oparciu o dane z obowiązującej mapy potrzeb zdrowotnych, dostępne na dzień publikacji ogłoszenia o naborze.</w:t>
      </w:r>
    </w:p>
  </w:footnote>
  <w:footnote w:id="25">
    <w:p w14:paraId="0DC77D14" w14:textId="71DC7817" w:rsidR="00B136F1" w:rsidRPr="00B136F1" w:rsidRDefault="00B136F1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B136F1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136F1">
        <w:rPr>
          <w:rFonts w:ascii="Arial" w:hAnsi="Arial" w:cs="Arial"/>
          <w:sz w:val="24"/>
          <w:szCs w:val="24"/>
        </w:rPr>
        <w:t xml:space="preserve"> </w:t>
      </w:r>
      <w:r w:rsidRPr="00B136F1">
        <w:rPr>
          <w:rFonts w:ascii="Arial" w:hAnsi="Arial" w:cs="Arial"/>
          <w:sz w:val="24"/>
          <w:szCs w:val="24"/>
          <w:lang w:val="pl-PL"/>
        </w:rPr>
        <w:t>Weryfikowane w oparciu o dane z obowiązującej mapy potrzeb zdrowotnych, dostępne na dzień publikacji ogłoszenia o naborze</w:t>
      </w:r>
      <w:r w:rsidR="002C6F29">
        <w:rPr>
          <w:rFonts w:ascii="Arial" w:hAnsi="Arial" w:cs="Arial"/>
          <w:sz w:val="24"/>
          <w:szCs w:val="24"/>
          <w:lang w:val="pl-PL"/>
        </w:rPr>
        <w:t>.</w:t>
      </w:r>
    </w:p>
  </w:footnote>
  <w:footnote w:id="26">
    <w:p w14:paraId="4949D757" w14:textId="125E116C" w:rsidR="00694CF6" w:rsidRPr="002C6F29" w:rsidRDefault="00694CF6" w:rsidP="00694CF6">
      <w:pPr>
        <w:pStyle w:val="Tekstprzypisudolnego"/>
        <w:rPr>
          <w:rFonts w:ascii="Arial" w:eastAsia="Times New Roman" w:hAnsi="Arial" w:cs="Arial"/>
          <w:sz w:val="24"/>
          <w:szCs w:val="24"/>
          <w:lang w:val="pl-PL" w:eastAsia="pl-PL"/>
        </w:rPr>
      </w:pPr>
      <w:r w:rsidRPr="00694CF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94CF6">
        <w:rPr>
          <w:rFonts w:ascii="Arial" w:hAnsi="Arial" w:cs="Arial"/>
          <w:sz w:val="24"/>
          <w:szCs w:val="24"/>
        </w:rPr>
        <w:t xml:space="preserve"> Projekty mogą być realizowane również przez podmioty, które posiadają umowę o udzielanie świadczeń opieki zdrowotnej ze</w:t>
      </w:r>
      <w:r w:rsidR="002C6F29">
        <w:rPr>
          <w:rFonts w:ascii="Arial" w:hAnsi="Arial" w:cs="Arial"/>
          <w:sz w:val="24"/>
          <w:szCs w:val="24"/>
          <w:lang w:val="pl-PL"/>
        </w:rPr>
        <w:t> </w:t>
      </w:r>
      <w:r w:rsidRPr="00694CF6">
        <w:rPr>
          <w:rFonts w:ascii="Arial" w:hAnsi="Arial" w:cs="Arial"/>
          <w:sz w:val="24"/>
          <w:szCs w:val="24"/>
        </w:rPr>
        <w:t>środków publicznych w rodzaju leczenie szpitalne, a dotychczas nie realizowały świadczeń zdrowotnych w trybie leczenia jednego dnia</w:t>
      </w:r>
      <w:r w:rsidR="002C6F29">
        <w:rPr>
          <w:rFonts w:ascii="Arial" w:hAnsi="Arial" w:cs="Arial"/>
          <w:sz w:val="24"/>
          <w:szCs w:val="24"/>
          <w:lang w:val="pl-PL"/>
        </w:rPr>
        <w:t>.</w:t>
      </w:r>
    </w:p>
  </w:footnote>
  <w:footnote w:id="27">
    <w:p w14:paraId="30D6FB26" w14:textId="712498CE" w:rsidR="00694CF6" w:rsidRPr="007A3F64" w:rsidRDefault="00694CF6" w:rsidP="00694CF6">
      <w:pPr>
        <w:pStyle w:val="Tekstprzypisudolnego"/>
        <w:rPr>
          <w:rFonts w:ascii="Lato" w:hAnsi="Lato"/>
          <w:lang w:val="pl-PL"/>
        </w:rPr>
      </w:pPr>
      <w:r w:rsidRPr="00694CF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94CF6">
        <w:rPr>
          <w:rFonts w:ascii="Arial" w:hAnsi="Arial" w:cs="Arial"/>
          <w:sz w:val="24"/>
          <w:szCs w:val="24"/>
        </w:rPr>
        <w:t xml:space="preserve"> Np. badania były dotychczas wykonywane w innej lokalizacji lub w ramach podwykonawstwa</w:t>
      </w:r>
      <w:r w:rsidR="007A3F64">
        <w:rPr>
          <w:rFonts w:ascii="Arial" w:hAnsi="Arial" w:cs="Arial"/>
          <w:sz w:val="24"/>
          <w:szCs w:val="24"/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14536A" w14:textId="77777777" w:rsidR="00B44F62" w:rsidRPr="00956E71" w:rsidRDefault="00B44F62" w:rsidP="00B44F62">
    <w:pPr>
      <w:tabs>
        <w:tab w:val="left" w:pos="9923"/>
      </w:tabs>
      <w:spacing w:after="0" w:line="240" w:lineRule="auto"/>
      <w:rPr>
        <w:rFonts w:ascii="Arial" w:hAnsi="Arial" w:cs="Arial"/>
        <w:sz w:val="20"/>
        <w:szCs w:val="20"/>
      </w:rPr>
    </w:pPr>
    <w:r w:rsidRPr="00956E71">
      <w:rPr>
        <w:rFonts w:ascii="Arial" w:hAnsi="Arial" w:cs="Arial"/>
        <w:sz w:val="20"/>
        <w:szCs w:val="20"/>
      </w:rPr>
      <w:t>FUNDUSZE EUROPEJSKIE DLA KUJAW I POMORZA 2021-2027</w:t>
    </w:r>
  </w:p>
  <w:p w14:paraId="68D0C17A" w14:textId="77777777" w:rsidR="00B44F62" w:rsidRDefault="00B44F62" w:rsidP="00B44F62">
    <w:pPr>
      <w:tabs>
        <w:tab w:val="left" w:pos="9923"/>
      </w:tabs>
      <w:spacing w:after="0" w:line="240" w:lineRule="auto"/>
      <w:ind w:left="11340"/>
    </w:pPr>
    <w:r>
      <w:rPr>
        <w:rFonts w:ascii="Arial" w:hAnsi="Arial" w:cs="Arial"/>
        <w:bCs/>
        <w:sz w:val="20"/>
        <w:szCs w:val="20"/>
      </w:rPr>
      <w:t xml:space="preserve">   </w:t>
    </w:r>
  </w:p>
  <w:p w14:paraId="31F2650C" w14:textId="77777777" w:rsidR="00E02942" w:rsidRDefault="00E02942" w:rsidP="00E02942">
    <w:pPr>
      <w:tabs>
        <w:tab w:val="left" w:pos="9923"/>
      </w:tabs>
      <w:spacing w:after="0" w:line="240" w:lineRule="auto"/>
      <w:ind w:left="11340"/>
    </w:pPr>
  </w:p>
  <w:p w14:paraId="67DE4765" w14:textId="6647021E" w:rsidR="006E1C09" w:rsidRPr="00CB43D5" w:rsidRDefault="006E1C09" w:rsidP="006E1C09">
    <w:pPr>
      <w:tabs>
        <w:tab w:val="left" w:pos="9923"/>
      </w:tabs>
      <w:spacing w:after="0" w:line="240" w:lineRule="auto"/>
      <w:jc w:val="right"/>
      <w:rPr>
        <w:rFonts w:ascii="Arial" w:hAnsi="Arial" w:cs="Arial"/>
        <w:bCs/>
        <w:sz w:val="20"/>
        <w:szCs w:val="20"/>
        <w:lang w:val="x-none"/>
      </w:rPr>
    </w:pPr>
    <w:r w:rsidRPr="00CB43D5">
      <w:rPr>
        <w:rFonts w:ascii="Arial" w:hAnsi="Arial" w:cs="Arial"/>
        <w:bCs/>
        <w:sz w:val="20"/>
        <w:szCs w:val="20"/>
        <w:lang w:val="x-none"/>
      </w:rPr>
      <w:t xml:space="preserve">Załącznik nr </w:t>
    </w:r>
    <w:r>
      <w:rPr>
        <w:rFonts w:ascii="Arial" w:hAnsi="Arial" w:cs="Arial"/>
        <w:bCs/>
        <w:sz w:val="20"/>
        <w:szCs w:val="20"/>
        <w:lang w:val="x-none"/>
      </w:rPr>
      <w:t>1</w:t>
    </w:r>
    <w:r w:rsidRPr="00CB43D5">
      <w:rPr>
        <w:rFonts w:ascii="Arial" w:hAnsi="Arial" w:cs="Arial"/>
        <w:bCs/>
        <w:sz w:val="20"/>
        <w:szCs w:val="20"/>
        <w:lang w:val="x-none"/>
      </w:rPr>
      <w:t xml:space="preserve"> do </w:t>
    </w:r>
    <w:r w:rsidRPr="00CB43D5">
      <w:rPr>
        <w:rFonts w:ascii="Arial" w:hAnsi="Arial" w:cs="Arial"/>
        <w:bCs/>
        <w:sz w:val="20"/>
        <w:szCs w:val="20"/>
      </w:rPr>
      <w:t>stanowiska</w:t>
    </w:r>
    <w:r w:rsidRPr="00CB43D5">
      <w:rPr>
        <w:rFonts w:ascii="Arial" w:hAnsi="Arial" w:cs="Arial"/>
        <w:bCs/>
        <w:sz w:val="20"/>
        <w:szCs w:val="20"/>
        <w:lang w:val="x-none"/>
      </w:rPr>
      <w:t xml:space="preserve"> Nr </w:t>
    </w:r>
    <w:r>
      <w:rPr>
        <w:rFonts w:ascii="Arial" w:hAnsi="Arial" w:cs="Arial"/>
        <w:bCs/>
        <w:sz w:val="20"/>
        <w:szCs w:val="20"/>
        <w:lang w:val="x-none"/>
      </w:rPr>
      <w:t>5</w:t>
    </w:r>
    <w:r w:rsidRPr="00CB43D5">
      <w:rPr>
        <w:rFonts w:ascii="Arial" w:hAnsi="Arial" w:cs="Arial"/>
        <w:bCs/>
        <w:sz w:val="20"/>
        <w:szCs w:val="20"/>
        <w:lang w:val="x-none"/>
      </w:rPr>
      <w:t>/2024</w:t>
    </w:r>
  </w:p>
  <w:p w14:paraId="5565D6E4" w14:textId="77777777" w:rsidR="006E1C09" w:rsidRPr="00CB43D5" w:rsidRDefault="006E1C09" w:rsidP="006E1C09">
    <w:pPr>
      <w:tabs>
        <w:tab w:val="left" w:pos="9923"/>
      </w:tabs>
      <w:spacing w:after="0" w:line="240" w:lineRule="auto"/>
      <w:jc w:val="right"/>
      <w:rPr>
        <w:rFonts w:ascii="Arial" w:hAnsi="Arial" w:cs="Arial"/>
        <w:bCs/>
        <w:sz w:val="20"/>
        <w:szCs w:val="20"/>
        <w:lang w:val="x-none"/>
      </w:rPr>
    </w:pPr>
    <w:r w:rsidRPr="00CB43D5">
      <w:rPr>
        <w:rFonts w:ascii="Arial" w:hAnsi="Arial" w:cs="Arial"/>
        <w:bCs/>
        <w:sz w:val="20"/>
        <w:szCs w:val="20"/>
        <w:lang w:val="x-none"/>
      </w:rPr>
      <w:t xml:space="preserve">Grupy Roboczej ds. zdrowia </w:t>
    </w:r>
    <w:r w:rsidRPr="00CB43D5">
      <w:rPr>
        <w:rFonts w:ascii="Arial" w:hAnsi="Arial" w:cs="Arial"/>
        <w:bCs/>
        <w:sz w:val="20"/>
        <w:szCs w:val="20"/>
        <w:lang w:val="x-none"/>
      </w:rPr>
      <w:br/>
      <w:t>z dnia 9 października 2024 r.</w:t>
    </w:r>
  </w:p>
  <w:p w14:paraId="51502314" w14:textId="77777777" w:rsidR="003C40D0" w:rsidRPr="006E1C09" w:rsidRDefault="003C40D0" w:rsidP="00956E71">
    <w:pPr>
      <w:tabs>
        <w:tab w:val="left" w:pos="9923"/>
      </w:tabs>
      <w:spacing w:after="0" w:line="240" w:lineRule="auto"/>
      <w:ind w:left="9923"/>
      <w:jc w:val="right"/>
      <w:rPr>
        <w:rFonts w:ascii="Arial" w:hAnsi="Arial" w:cs="Arial"/>
        <w:sz w:val="20"/>
        <w:szCs w:val="20"/>
        <w:lang w:val="x-no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1" w15:restartNumberingAfterBreak="0">
    <w:nsid w:val="061C04D9"/>
    <w:multiLevelType w:val="hybridMultilevel"/>
    <w:tmpl w:val="67AA8032"/>
    <w:lvl w:ilvl="0" w:tplc="F56A9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D6793F"/>
    <w:multiLevelType w:val="hybridMultilevel"/>
    <w:tmpl w:val="529C9F14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663D8"/>
    <w:multiLevelType w:val="hybridMultilevel"/>
    <w:tmpl w:val="B48038A4"/>
    <w:lvl w:ilvl="0" w:tplc="98EAD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156A00"/>
    <w:multiLevelType w:val="hybridMultilevel"/>
    <w:tmpl w:val="D97ADF7C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A003B6"/>
    <w:multiLevelType w:val="hybridMultilevel"/>
    <w:tmpl w:val="F0A214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9F776F"/>
    <w:multiLevelType w:val="hybridMultilevel"/>
    <w:tmpl w:val="4118A638"/>
    <w:lvl w:ilvl="0" w:tplc="5EFEAE8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1F9A0B6E"/>
    <w:multiLevelType w:val="hybridMultilevel"/>
    <w:tmpl w:val="724A0E60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1149A4"/>
    <w:multiLevelType w:val="hybridMultilevel"/>
    <w:tmpl w:val="9A3EE7D6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944123"/>
    <w:multiLevelType w:val="hybridMultilevel"/>
    <w:tmpl w:val="49A0DC66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936E41"/>
    <w:multiLevelType w:val="hybridMultilevel"/>
    <w:tmpl w:val="04B024C2"/>
    <w:lvl w:ilvl="0" w:tplc="32344B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0F51DB"/>
    <w:multiLevelType w:val="hybridMultilevel"/>
    <w:tmpl w:val="69FEC70E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F0620E"/>
    <w:multiLevelType w:val="hybridMultilevel"/>
    <w:tmpl w:val="D9F87B2E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285671"/>
    <w:multiLevelType w:val="hybridMultilevel"/>
    <w:tmpl w:val="F0826650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EA573F"/>
    <w:multiLevelType w:val="hybridMultilevel"/>
    <w:tmpl w:val="A92CAFAC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923FD5"/>
    <w:multiLevelType w:val="hybridMultilevel"/>
    <w:tmpl w:val="D7C8C2E2"/>
    <w:lvl w:ilvl="0" w:tplc="0FEE82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C3C2A1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524A3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14CD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8AB2F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66257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6E84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D4D7B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4ECF7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1A3EEA"/>
    <w:multiLevelType w:val="hybridMultilevel"/>
    <w:tmpl w:val="3B72F5C0"/>
    <w:lvl w:ilvl="0" w:tplc="8C8E94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10620A"/>
    <w:multiLevelType w:val="hybridMultilevel"/>
    <w:tmpl w:val="C8DE6974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DB358C"/>
    <w:multiLevelType w:val="hybridMultilevel"/>
    <w:tmpl w:val="FF341714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E94CA5"/>
    <w:multiLevelType w:val="hybridMultilevel"/>
    <w:tmpl w:val="3D4ABE9C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7A008A"/>
    <w:multiLevelType w:val="hybridMultilevel"/>
    <w:tmpl w:val="0F7A1718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5510CB"/>
    <w:multiLevelType w:val="hybridMultilevel"/>
    <w:tmpl w:val="C6203338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2905972">
    <w:abstractNumId w:val="15"/>
  </w:num>
  <w:num w:numId="2" w16cid:durableId="88694856">
    <w:abstractNumId w:val="16"/>
  </w:num>
  <w:num w:numId="3" w16cid:durableId="426510537">
    <w:abstractNumId w:val="3"/>
  </w:num>
  <w:num w:numId="4" w16cid:durableId="805128854">
    <w:abstractNumId w:val="11"/>
  </w:num>
  <w:num w:numId="5" w16cid:durableId="778720930">
    <w:abstractNumId w:val="17"/>
  </w:num>
  <w:num w:numId="6" w16cid:durableId="1720980600">
    <w:abstractNumId w:val="1"/>
  </w:num>
  <w:num w:numId="7" w16cid:durableId="435103012">
    <w:abstractNumId w:val="10"/>
  </w:num>
  <w:num w:numId="8" w16cid:durableId="1838693527">
    <w:abstractNumId w:val="21"/>
  </w:num>
  <w:num w:numId="9" w16cid:durableId="1092241272">
    <w:abstractNumId w:val="6"/>
  </w:num>
  <w:num w:numId="10" w16cid:durableId="340201999">
    <w:abstractNumId w:val="5"/>
  </w:num>
  <w:num w:numId="11" w16cid:durableId="1222011936">
    <w:abstractNumId w:val="18"/>
  </w:num>
  <w:num w:numId="12" w16cid:durableId="771586410">
    <w:abstractNumId w:val="12"/>
  </w:num>
  <w:num w:numId="13" w16cid:durableId="1707289257">
    <w:abstractNumId w:val="13"/>
  </w:num>
  <w:num w:numId="14" w16cid:durableId="271012353">
    <w:abstractNumId w:val="8"/>
  </w:num>
  <w:num w:numId="15" w16cid:durableId="1587807745">
    <w:abstractNumId w:val="2"/>
  </w:num>
  <w:num w:numId="16" w16cid:durableId="450590552">
    <w:abstractNumId w:val="7"/>
  </w:num>
  <w:num w:numId="17" w16cid:durableId="1813980080">
    <w:abstractNumId w:val="4"/>
  </w:num>
  <w:num w:numId="18" w16cid:durableId="1727994560">
    <w:abstractNumId w:val="20"/>
  </w:num>
  <w:num w:numId="19" w16cid:durableId="858665315">
    <w:abstractNumId w:val="14"/>
  </w:num>
  <w:num w:numId="20" w16cid:durableId="1273631023">
    <w:abstractNumId w:val="22"/>
  </w:num>
  <w:num w:numId="21" w16cid:durableId="1535121844">
    <w:abstractNumId w:val="9"/>
  </w:num>
  <w:num w:numId="22" w16cid:durableId="1314531649">
    <w:abstractNumId w:val="19"/>
  </w:num>
  <w:numIdMacAtCleanup w:val="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Monika Stegent">
    <w15:presenceInfo w15:providerId="AD" w15:userId="S::m.stegent@umwkp365.pl::15c6a793-b81a-4778-a54a-40710e30547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F2E"/>
    <w:rsid w:val="00002ED9"/>
    <w:rsid w:val="000035BF"/>
    <w:rsid w:val="000039EF"/>
    <w:rsid w:val="00003A8A"/>
    <w:rsid w:val="00003C97"/>
    <w:rsid w:val="000055BA"/>
    <w:rsid w:val="000056E5"/>
    <w:rsid w:val="000060A9"/>
    <w:rsid w:val="000065B3"/>
    <w:rsid w:val="000067D2"/>
    <w:rsid w:val="00006914"/>
    <w:rsid w:val="00007E1B"/>
    <w:rsid w:val="000109D6"/>
    <w:rsid w:val="00013FC7"/>
    <w:rsid w:val="00014323"/>
    <w:rsid w:val="00014DF0"/>
    <w:rsid w:val="000165AD"/>
    <w:rsid w:val="00016679"/>
    <w:rsid w:val="00017C1C"/>
    <w:rsid w:val="0002063F"/>
    <w:rsid w:val="00022525"/>
    <w:rsid w:val="00023781"/>
    <w:rsid w:val="00023C3A"/>
    <w:rsid w:val="0002428B"/>
    <w:rsid w:val="00024A8C"/>
    <w:rsid w:val="00025A17"/>
    <w:rsid w:val="00030D91"/>
    <w:rsid w:val="00031AB9"/>
    <w:rsid w:val="00032389"/>
    <w:rsid w:val="00032AF9"/>
    <w:rsid w:val="0003381B"/>
    <w:rsid w:val="00033A49"/>
    <w:rsid w:val="00034282"/>
    <w:rsid w:val="00034341"/>
    <w:rsid w:val="000346A2"/>
    <w:rsid w:val="00035B17"/>
    <w:rsid w:val="000360E2"/>
    <w:rsid w:val="00036281"/>
    <w:rsid w:val="0003678F"/>
    <w:rsid w:val="00036C57"/>
    <w:rsid w:val="00036E89"/>
    <w:rsid w:val="0003750C"/>
    <w:rsid w:val="00037EF7"/>
    <w:rsid w:val="00040723"/>
    <w:rsid w:val="00041263"/>
    <w:rsid w:val="00041A9B"/>
    <w:rsid w:val="00041F67"/>
    <w:rsid w:val="000424AE"/>
    <w:rsid w:val="00042C53"/>
    <w:rsid w:val="00042CAB"/>
    <w:rsid w:val="000438C9"/>
    <w:rsid w:val="00045843"/>
    <w:rsid w:val="00045F5D"/>
    <w:rsid w:val="000464CC"/>
    <w:rsid w:val="00046E00"/>
    <w:rsid w:val="00046EB9"/>
    <w:rsid w:val="000479E3"/>
    <w:rsid w:val="00050D1E"/>
    <w:rsid w:val="00051887"/>
    <w:rsid w:val="0005274F"/>
    <w:rsid w:val="00052B0B"/>
    <w:rsid w:val="00052C04"/>
    <w:rsid w:val="00053558"/>
    <w:rsid w:val="00053AB6"/>
    <w:rsid w:val="00053EB7"/>
    <w:rsid w:val="00055672"/>
    <w:rsid w:val="000562E6"/>
    <w:rsid w:val="0005661B"/>
    <w:rsid w:val="00056F33"/>
    <w:rsid w:val="00057EED"/>
    <w:rsid w:val="00061620"/>
    <w:rsid w:val="00061813"/>
    <w:rsid w:val="00061A47"/>
    <w:rsid w:val="00061F68"/>
    <w:rsid w:val="000628BA"/>
    <w:rsid w:val="00063415"/>
    <w:rsid w:val="00063E79"/>
    <w:rsid w:val="00063E7D"/>
    <w:rsid w:val="00064624"/>
    <w:rsid w:val="00067D0B"/>
    <w:rsid w:val="00070E97"/>
    <w:rsid w:val="00071696"/>
    <w:rsid w:val="000718DC"/>
    <w:rsid w:val="000723C9"/>
    <w:rsid w:val="0007401F"/>
    <w:rsid w:val="000740A4"/>
    <w:rsid w:val="000747B0"/>
    <w:rsid w:val="00074D22"/>
    <w:rsid w:val="00075A6A"/>
    <w:rsid w:val="00076E69"/>
    <w:rsid w:val="0007701A"/>
    <w:rsid w:val="000802BF"/>
    <w:rsid w:val="00080562"/>
    <w:rsid w:val="00081F7E"/>
    <w:rsid w:val="0008212E"/>
    <w:rsid w:val="00082337"/>
    <w:rsid w:val="00082A9B"/>
    <w:rsid w:val="00082D7D"/>
    <w:rsid w:val="000832B4"/>
    <w:rsid w:val="00083BA1"/>
    <w:rsid w:val="00085328"/>
    <w:rsid w:val="00085329"/>
    <w:rsid w:val="000856D3"/>
    <w:rsid w:val="00087144"/>
    <w:rsid w:val="00090485"/>
    <w:rsid w:val="00092099"/>
    <w:rsid w:val="000926D1"/>
    <w:rsid w:val="00092E90"/>
    <w:rsid w:val="00094046"/>
    <w:rsid w:val="00094290"/>
    <w:rsid w:val="00094415"/>
    <w:rsid w:val="00094D65"/>
    <w:rsid w:val="00094F61"/>
    <w:rsid w:val="0009576A"/>
    <w:rsid w:val="00095BAC"/>
    <w:rsid w:val="00096994"/>
    <w:rsid w:val="00097D6F"/>
    <w:rsid w:val="000A0428"/>
    <w:rsid w:val="000A0C10"/>
    <w:rsid w:val="000A0CD3"/>
    <w:rsid w:val="000A11EC"/>
    <w:rsid w:val="000A23C7"/>
    <w:rsid w:val="000A29D0"/>
    <w:rsid w:val="000A406B"/>
    <w:rsid w:val="000A426E"/>
    <w:rsid w:val="000A4544"/>
    <w:rsid w:val="000A4B70"/>
    <w:rsid w:val="000B0BA9"/>
    <w:rsid w:val="000B12E4"/>
    <w:rsid w:val="000B16FD"/>
    <w:rsid w:val="000B1A00"/>
    <w:rsid w:val="000B1D05"/>
    <w:rsid w:val="000B31D5"/>
    <w:rsid w:val="000B390F"/>
    <w:rsid w:val="000B3BE5"/>
    <w:rsid w:val="000B6B8E"/>
    <w:rsid w:val="000B786A"/>
    <w:rsid w:val="000B79E6"/>
    <w:rsid w:val="000C356A"/>
    <w:rsid w:val="000C3776"/>
    <w:rsid w:val="000C4789"/>
    <w:rsid w:val="000C57A6"/>
    <w:rsid w:val="000C5C11"/>
    <w:rsid w:val="000C699A"/>
    <w:rsid w:val="000C6CE7"/>
    <w:rsid w:val="000C7069"/>
    <w:rsid w:val="000C767F"/>
    <w:rsid w:val="000D0297"/>
    <w:rsid w:val="000D033A"/>
    <w:rsid w:val="000D08B3"/>
    <w:rsid w:val="000D10D1"/>
    <w:rsid w:val="000D2FF9"/>
    <w:rsid w:val="000D36F0"/>
    <w:rsid w:val="000D376D"/>
    <w:rsid w:val="000D38F0"/>
    <w:rsid w:val="000D3A5D"/>
    <w:rsid w:val="000D3BCA"/>
    <w:rsid w:val="000D3ED9"/>
    <w:rsid w:val="000D435C"/>
    <w:rsid w:val="000D4562"/>
    <w:rsid w:val="000D4BD2"/>
    <w:rsid w:val="000D4D17"/>
    <w:rsid w:val="000D5F8F"/>
    <w:rsid w:val="000D685B"/>
    <w:rsid w:val="000D6BC6"/>
    <w:rsid w:val="000D6EEA"/>
    <w:rsid w:val="000D797B"/>
    <w:rsid w:val="000D7A3B"/>
    <w:rsid w:val="000E0055"/>
    <w:rsid w:val="000E0481"/>
    <w:rsid w:val="000E067C"/>
    <w:rsid w:val="000E06C0"/>
    <w:rsid w:val="000E138F"/>
    <w:rsid w:val="000E14E8"/>
    <w:rsid w:val="000E2130"/>
    <w:rsid w:val="000E24DF"/>
    <w:rsid w:val="000E271B"/>
    <w:rsid w:val="000E29B4"/>
    <w:rsid w:val="000E308B"/>
    <w:rsid w:val="000E3827"/>
    <w:rsid w:val="000E3E20"/>
    <w:rsid w:val="000E64B5"/>
    <w:rsid w:val="000E6EA0"/>
    <w:rsid w:val="000E7309"/>
    <w:rsid w:val="000E7C54"/>
    <w:rsid w:val="000F14ED"/>
    <w:rsid w:val="000F1D24"/>
    <w:rsid w:val="000F2C45"/>
    <w:rsid w:val="000F475A"/>
    <w:rsid w:val="000F53FB"/>
    <w:rsid w:val="000F5789"/>
    <w:rsid w:val="000F5B20"/>
    <w:rsid w:val="000F71CD"/>
    <w:rsid w:val="000F7705"/>
    <w:rsid w:val="000F7BB0"/>
    <w:rsid w:val="0010120E"/>
    <w:rsid w:val="00102B43"/>
    <w:rsid w:val="00102C72"/>
    <w:rsid w:val="001041B4"/>
    <w:rsid w:val="00106B5D"/>
    <w:rsid w:val="001070AB"/>
    <w:rsid w:val="00111288"/>
    <w:rsid w:val="001116C5"/>
    <w:rsid w:val="00111B37"/>
    <w:rsid w:val="00111F88"/>
    <w:rsid w:val="00112158"/>
    <w:rsid w:val="00112544"/>
    <w:rsid w:val="00112638"/>
    <w:rsid w:val="00113278"/>
    <w:rsid w:val="001133F9"/>
    <w:rsid w:val="00114962"/>
    <w:rsid w:val="0011526C"/>
    <w:rsid w:val="001153EF"/>
    <w:rsid w:val="00115881"/>
    <w:rsid w:val="00115A44"/>
    <w:rsid w:val="00115DFA"/>
    <w:rsid w:val="00116797"/>
    <w:rsid w:val="0011683B"/>
    <w:rsid w:val="00116908"/>
    <w:rsid w:val="00117EC0"/>
    <w:rsid w:val="00121CE1"/>
    <w:rsid w:val="00122FAA"/>
    <w:rsid w:val="00124AA3"/>
    <w:rsid w:val="00124BF7"/>
    <w:rsid w:val="001250CF"/>
    <w:rsid w:val="001257CF"/>
    <w:rsid w:val="0012588A"/>
    <w:rsid w:val="001266A2"/>
    <w:rsid w:val="00126A0C"/>
    <w:rsid w:val="00130AD5"/>
    <w:rsid w:val="00130AFA"/>
    <w:rsid w:val="001313A1"/>
    <w:rsid w:val="001313FC"/>
    <w:rsid w:val="00133346"/>
    <w:rsid w:val="001334AA"/>
    <w:rsid w:val="00133D8A"/>
    <w:rsid w:val="001349DB"/>
    <w:rsid w:val="00134A02"/>
    <w:rsid w:val="00134ED4"/>
    <w:rsid w:val="001354F3"/>
    <w:rsid w:val="00135D08"/>
    <w:rsid w:val="00135DC8"/>
    <w:rsid w:val="00136096"/>
    <w:rsid w:val="00136114"/>
    <w:rsid w:val="0013710E"/>
    <w:rsid w:val="00137751"/>
    <w:rsid w:val="00140249"/>
    <w:rsid w:val="001410BD"/>
    <w:rsid w:val="00141E9C"/>
    <w:rsid w:val="0014395E"/>
    <w:rsid w:val="00143C99"/>
    <w:rsid w:val="0014559E"/>
    <w:rsid w:val="0014585A"/>
    <w:rsid w:val="0014592B"/>
    <w:rsid w:val="00145EB7"/>
    <w:rsid w:val="00146606"/>
    <w:rsid w:val="00147828"/>
    <w:rsid w:val="00152458"/>
    <w:rsid w:val="00153C0A"/>
    <w:rsid w:val="00155285"/>
    <w:rsid w:val="00155A42"/>
    <w:rsid w:val="00155FEA"/>
    <w:rsid w:val="001573FB"/>
    <w:rsid w:val="00160766"/>
    <w:rsid w:val="0016162D"/>
    <w:rsid w:val="00161724"/>
    <w:rsid w:val="0016180A"/>
    <w:rsid w:val="00162792"/>
    <w:rsid w:val="00163394"/>
    <w:rsid w:val="0016356D"/>
    <w:rsid w:val="00163933"/>
    <w:rsid w:val="00165D28"/>
    <w:rsid w:val="001664CC"/>
    <w:rsid w:val="00166515"/>
    <w:rsid w:val="001666A5"/>
    <w:rsid w:val="001673C1"/>
    <w:rsid w:val="001677CC"/>
    <w:rsid w:val="00167EE8"/>
    <w:rsid w:val="001706E8"/>
    <w:rsid w:val="00174D9E"/>
    <w:rsid w:val="0017558F"/>
    <w:rsid w:val="00176C74"/>
    <w:rsid w:val="0017778E"/>
    <w:rsid w:val="0017795A"/>
    <w:rsid w:val="0018103D"/>
    <w:rsid w:val="00183F6C"/>
    <w:rsid w:val="00184467"/>
    <w:rsid w:val="00184C79"/>
    <w:rsid w:val="001856F4"/>
    <w:rsid w:val="00185DA0"/>
    <w:rsid w:val="00185EE2"/>
    <w:rsid w:val="00186CBC"/>
    <w:rsid w:val="001872A3"/>
    <w:rsid w:val="00187403"/>
    <w:rsid w:val="00187F30"/>
    <w:rsid w:val="001908BE"/>
    <w:rsid w:val="00190AC4"/>
    <w:rsid w:val="0019164F"/>
    <w:rsid w:val="00191786"/>
    <w:rsid w:val="00196B0B"/>
    <w:rsid w:val="0019798A"/>
    <w:rsid w:val="00197A69"/>
    <w:rsid w:val="001A00D9"/>
    <w:rsid w:val="001A0506"/>
    <w:rsid w:val="001A0E05"/>
    <w:rsid w:val="001A0E91"/>
    <w:rsid w:val="001A10C3"/>
    <w:rsid w:val="001A1603"/>
    <w:rsid w:val="001A2717"/>
    <w:rsid w:val="001A4F94"/>
    <w:rsid w:val="001A4FA0"/>
    <w:rsid w:val="001A62D2"/>
    <w:rsid w:val="001A7C70"/>
    <w:rsid w:val="001B107C"/>
    <w:rsid w:val="001B1902"/>
    <w:rsid w:val="001B2E8D"/>
    <w:rsid w:val="001B34C3"/>
    <w:rsid w:val="001B3574"/>
    <w:rsid w:val="001B3C79"/>
    <w:rsid w:val="001B477D"/>
    <w:rsid w:val="001B5028"/>
    <w:rsid w:val="001B6062"/>
    <w:rsid w:val="001B6643"/>
    <w:rsid w:val="001B6BB3"/>
    <w:rsid w:val="001B713F"/>
    <w:rsid w:val="001B7756"/>
    <w:rsid w:val="001B7EFF"/>
    <w:rsid w:val="001C0732"/>
    <w:rsid w:val="001C17D7"/>
    <w:rsid w:val="001C22EE"/>
    <w:rsid w:val="001C27B3"/>
    <w:rsid w:val="001C2DD2"/>
    <w:rsid w:val="001C41AB"/>
    <w:rsid w:val="001C5A1D"/>
    <w:rsid w:val="001C6A54"/>
    <w:rsid w:val="001C6AA3"/>
    <w:rsid w:val="001C6B99"/>
    <w:rsid w:val="001C778C"/>
    <w:rsid w:val="001C7CBD"/>
    <w:rsid w:val="001D03FB"/>
    <w:rsid w:val="001D1BC9"/>
    <w:rsid w:val="001D2BA8"/>
    <w:rsid w:val="001D3AF0"/>
    <w:rsid w:val="001D46CD"/>
    <w:rsid w:val="001D4CD9"/>
    <w:rsid w:val="001D4EFF"/>
    <w:rsid w:val="001D5770"/>
    <w:rsid w:val="001D73F9"/>
    <w:rsid w:val="001E1C1D"/>
    <w:rsid w:val="001E2370"/>
    <w:rsid w:val="001E23BF"/>
    <w:rsid w:val="001E3D50"/>
    <w:rsid w:val="001E4A7B"/>
    <w:rsid w:val="001E5674"/>
    <w:rsid w:val="001E6AAB"/>
    <w:rsid w:val="001E6F91"/>
    <w:rsid w:val="001E73FB"/>
    <w:rsid w:val="001E74E0"/>
    <w:rsid w:val="001E7523"/>
    <w:rsid w:val="001E754A"/>
    <w:rsid w:val="001F0952"/>
    <w:rsid w:val="001F14E1"/>
    <w:rsid w:val="001F1BAD"/>
    <w:rsid w:val="001F1DAE"/>
    <w:rsid w:val="001F210A"/>
    <w:rsid w:val="001F2B6B"/>
    <w:rsid w:val="001F2DB7"/>
    <w:rsid w:val="001F2F40"/>
    <w:rsid w:val="001F318B"/>
    <w:rsid w:val="001F31DD"/>
    <w:rsid w:val="001F35FB"/>
    <w:rsid w:val="001F381B"/>
    <w:rsid w:val="001F4479"/>
    <w:rsid w:val="001F452B"/>
    <w:rsid w:val="001F47B3"/>
    <w:rsid w:val="001F50AA"/>
    <w:rsid w:val="001F763D"/>
    <w:rsid w:val="00200E12"/>
    <w:rsid w:val="00200ED8"/>
    <w:rsid w:val="002017C5"/>
    <w:rsid w:val="0020313D"/>
    <w:rsid w:val="00204DC2"/>
    <w:rsid w:val="00205D12"/>
    <w:rsid w:val="00206686"/>
    <w:rsid w:val="002069FB"/>
    <w:rsid w:val="002111A6"/>
    <w:rsid w:val="00211DF1"/>
    <w:rsid w:val="00212676"/>
    <w:rsid w:val="00212CB3"/>
    <w:rsid w:val="00214862"/>
    <w:rsid w:val="00215738"/>
    <w:rsid w:val="002166CE"/>
    <w:rsid w:val="002167A7"/>
    <w:rsid w:val="00216D0F"/>
    <w:rsid w:val="002216C9"/>
    <w:rsid w:val="002219CC"/>
    <w:rsid w:val="002221E2"/>
    <w:rsid w:val="00222C1C"/>
    <w:rsid w:val="00222CE8"/>
    <w:rsid w:val="002230C0"/>
    <w:rsid w:val="002248F4"/>
    <w:rsid w:val="00225188"/>
    <w:rsid w:val="00225D21"/>
    <w:rsid w:val="00226015"/>
    <w:rsid w:val="00226823"/>
    <w:rsid w:val="00226BFB"/>
    <w:rsid w:val="00226E0A"/>
    <w:rsid w:val="00226F0A"/>
    <w:rsid w:val="002311A2"/>
    <w:rsid w:val="00231A39"/>
    <w:rsid w:val="002320B5"/>
    <w:rsid w:val="002326FE"/>
    <w:rsid w:val="00232EAF"/>
    <w:rsid w:val="00233678"/>
    <w:rsid w:val="00234046"/>
    <w:rsid w:val="002344FB"/>
    <w:rsid w:val="002345AE"/>
    <w:rsid w:val="0023491A"/>
    <w:rsid w:val="002352F4"/>
    <w:rsid w:val="00235873"/>
    <w:rsid w:val="00236CEF"/>
    <w:rsid w:val="00237117"/>
    <w:rsid w:val="0024218C"/>
    <w:rsid w:val="0024296A"/>
    <w:rsid w:val="00243C37"/>
    <w:rsid w:val="002455CA"/>
    <w:rsid w:val="0024746D"/>
    <w:rsid w:val="00247510"/>
    <w:rsid w:val="00250E8E"/>
    <w:rsid w:val="002522DD"/>
    <w:rsid w:val="002524FD"/>
    <w:rsid w:val="002526D4"/>
    <w:rsid w:val="00252A8B"/>
    <w:rsid w:val="00252B05"/>
    <w:rsid w:val="00252C77"/>
    <w:rsid w:val="002533D6"/>
    <w:rsid w:val="0025353C"/>
    <w:rsid w:val="0025363B"/>
    <w:rsid w:val="00253892"/>
    <w:rsid w:val="00253A63"/>
    <w:rsid w:val="00255C87"/>
    <w:rsid w:val="002566AC"/>
    <w:rsid w:val="002567CE"/>
    <w:rsid w:val="00257037"/>
    <w:rsid w:val="0025710E"/>
    <w:rsid w:val="0025728F"/>
    <w:rsid w:val="002572DF"/>
    <w:rsid w:val="002575FF"/>
    <w:rsid w:val="002576B9"/>
    <w:rsid w:val="002604B8"/>
    <w:rsid w:val="002606BF"/>
    <w:rsid w:val="00260CFE"/>
    <w:rsid w:val="0026200B"/>
    <w:rsid w:val="0026248A"/>
    <w:rsid w:val="0026369F"/>
    <w:rsid w:val="002646C9"/>
    <w:rsid w:val="00264732"/>
    <w:rsid w:val="002647C9"/>
    <w:rsid w:val="00265574"/>
    <w:rsid w:val="0026671E"/>
    <w:rsid w:val="002671DC"/>
    <w:rsid w:val="002676BE"/>
    <w:rsid w:val="00267783"/>
    <w:rsid w:val="00270591"/>
    <w:rsid w:val="0027104C"/>
    <w:rsid w:val="00271492"/>
    <w:rsid w:val="00272413"/>
    <w:rsid w:val="00272FFE"/>
    <w:rsid w:val="002739CC"/>
    <w:rsid w:val="00274803"/>
    <w:rsid w:val="00274908"/>
    <w:rsid w:val="00274DCD"/>
    <w:rsid w:val="00275159"/>
    <w:rsid w:val="0027568B"/>
    <w:rsid w:val="00275AA6"/>
    <w:rsid w:val="002763E6"/>
    <w:rsid w:val="00277537"/>
    <w:rsid w:val="00277861"/>
    <w:rsid w:val="00277A94"/>
    <w:rsid w:val="002801C0"/>
    <w:rsid w:val="00280F34"/>
    <w:rsid w:val="00281361"/>
    <w:rsid w:val="0028155D"/>
    <w:rsid w:val="0028168B"/>
    <w:rsid w:val="00281A2E"/>
    <w:rsid w:val="00281B7A"/>
    <w:rsid w:val="00281B9C"/>
    <w:rsid w:val="002836CD"/>
    <w:rsid w:val="002844F4"/>
    <w:rsid w:val="00284BE9"/>
    <w:rsid w:val="0028733D"/>
    <w:rsid w:val="00287F62"/>
    <w:rsid w:val="0029078F"/>
    <w:rsid w:val="0029409B"/>
    <w:rsid w:val="00294237"/>
    <w:rsid w:val="00294A58"/>
    <w:rsid w:val="0029514F"/>
    <w:rsid w:val="002957E7"/>
    <w:rsid w:val="00295DC8"/>
    <w:rsid w:val="00295E0A"/>
    <w:rsid w:val="00295F87"/>
    <w:rsid w:val="00295FC1"/>
    <w:rsid w:val="0029663B"/>
    <w:rsid w:val="00296E26"/>
    <w:rsid w:val="0029726F"/>
    <w:rsid w:val="00297C22"/>
    <w:rsid w:val="00297DF7"/>
    <w:rsid w:val="002A0B8A"/>
    <w:rsid w:val="002A1BEA"/>
    <w:rsid w:val="002A209C"/>
    <w:rsid w:val="002A2577"/>
    <w:rsid w:val="002A2941"/>
    <w:rsid w:val="002A35A8"/>
    <w:rsid w:val="002A3E1B"/>
    <w:rsid w:val="002A407E"/>
    <w:rsid w:val="002A51B0"/>
    <w:rsid w:val="002A5EB8"/>
    <w:rsid w:val="002A68A7"/>
    <w:rsid w:val="002A68DC"/>
    <w:rsid w:val="002A6FD7"/>
    <w:rsid w:val="002B0870"/>
    <w:rsid w:val="002B0DF5"/>
    <w:rsid w:val="002B1EEE"/>
    <w:rsid w:val="002B1FAD"/>
    <w:rsid w:val="002B2C68"/>
    <w:rsid w:val="002B4100"/>
    <w:rsid w:val="002B4A7D"/>
    <w:rsid w:val="002B4B1D"/>
    <w:rsid w:val="002B4F50"/>
    <w:rsid w:val="002B5482"/>
    <w:rsid w:val="002B5628"/>
    <w:rsid w:val="002B6885"/>
    <w:rsid w:val="002B722C"/>
    <w:rsid w:val="002B7370"/>
    <w:rsid w:val="002B768F"/>
    <w:rsid w:val="002B7D66"/>
    <w:rsid w:val="002C1078"/>
    <w:rsid w:val="002C19DB"/>
    <w:rsid w:val="002C2048"/>
    <w:rsid w:val="002C2309"/>
    <w:rsid w:val="002C2CE8"/>
    <w:rsid w:val="002C3BB2"/>
    <w:rsid w:val="002C3E35"/>
    <w:rsid w:val="002C50E4"/>
    <w:rsid w:val="002C5274"/>
    <w:rsid w:val="002C5DB6"/>
    <w:rsid w:val="002C66D6"/>
    <w:rsid w:val="002C6D97"/>
    <w:rsid w:val="002C6F29"/>
    <w:rsid w:val="002C736C"/>
    <w:rsid w:val="002D0017"/>
    <w:rsid w:val="002D180B"/>
    <w:rsid w:val="002D3F32"/>
    <w:rsid w:val="002D3F72"/>
    <w:rsid w:val="002D5840"/>
    <w:rsid w:val="002D5D2D"/>
    <w:rsid w:val="002D61A4"/>
    <w:rsid w:val="002D7929"/>
    <w:rsid w:val="002E06F2"/>
    <w:rsid w:val="002E21B2"/>
    <w:rsid w:val="002E2384"/>
    <w:rsid w:val="002E2991"/>
    <w:rsid w:val="002E3FFF"/>
    <w:rsid w:val="002E5356"/>
    <w:rsid w:val="002E5720"/>
    <w:rsid w:val="002E668B"/>
    <w:rsid w:val="002E7B8C"/>
    <w:rsid w:val="002F05DF"/>
    <w:rsid w:val="002F10D2"/>
    <w:rsid w:val="002F14BA"/>
    <w:rsid w:val="002F1668"/>
    <w:rsid w:val="002F1CF1"/>
    <w:rsid w:val="002F241A"/>
    <w:rsid w:val="002F31EB"/>
    <w:rsid w:val="002F3283"/>
    <w:rsid w:val="002F3D5F"/>
    <w:rsid w:val="002F45A7"/>
    <w:rsid w:val="002F5711"/>
    <w:rsid w:val="002F64F4"/>
    <w:rsid w:val="002F6998"/>
    <w:rsid w:val="002F7290"/>
    <w:rsid w:val="00300392"/>
    <w:rsid w:val="00300526"/>
    <w:rsid w:val="00300641"/>
    <w:rsid w:val="00300914"/>
    <w:rsid w:val="00301B65"/>
    <w:rsid w:val="0030211B"/>
    <w:rsid w:val="003022A0"/>
    <w:rsid w:val="003025D8"/>
    <w:rsid w:val="00302CE1"/>
    <w:rsid w:val="00303BF5"/>
    <w:rsid w:val="00303CA3"/>
    <w:rsid w:val="00303EAF"/>
    <w:rsid w:val="00303F18"/>
    <w:rsid w:val="003040AA"/>
    <w:rsid w:val="00304440"/>
    <w:rsid w:val="00304532"/>
    <w:rsid w:val="00304573"/>
    <w:rsid w:val="00304B1A"/>
    <w:rsid w:val="003060A0"/>
    <w:rsid w:val="00306857"/>
    <w:rsid w:val="00306C27"/>
    <w:rsid w:val="00307B5B"/>
    <w:rsid w:val="003101B3"/>
    <w:rsid w:val="00310399"/>
    <w:rsid w:val="003128EE"/>
    <w:rsid w:val="00313094"/>
    <w:rsid w:val="0031446F"/>
    <w:rsid w:val="003146A9"/>
    <w:rsid w:val="00315CFA"/>
    <w:rsid w:val="00315E52"/>
    <w:rsid w:val="003170D2"/>
    <w:rsid w:val="0031745B"/>
    <w:rsid w:val="00320007"/>
    <w:rsid w:val="003222A5"/>
    <w:rsid w:val="0032394F"/>
    <w:rsid w:val="00323F86"/>
    <w:rsid w:val="00324201"/>
    <w:rsid w:val="00324653"/>
    <w:rsid w:val="0032590D"/>
    <w:rsid w:val="00326214"/>
    <w:rsid w:val="0033125C"/>
    <w:rsid w:val="00332FEA"/>
    <w:rsid w:val="00333970"/>
    <w:rsid w:val="00333C0A"/>
    <w:rsid w:val="00334A65"/>
    <w:rsid w:val="003356C9"/>
    <w:rsid w:val="00335C97"/>
    <w:rsid w:val="00335EC9"/>
    <w:rsid w:val="00335F39"/>
    <w:rsid w:val="0033632E"/>
    <w:rsid w:val="0033764B"/>
    <w:rsid w:val="00342DB1"/>
    <w:rsid w:val="00343082"/>
    <w:rsid w:val="00343BEA"/>
    <w:rsid w:val="00343E71"/>
    <w:rsid w:val="003449D0"/>
    <w:rsid w:val="00345DDF"/>
    <w:rsid w:val="00346152"/>
    <w:rsid w:val="00346879"/>
    <w:rsid w:val="0034717F"/>
    <w:rsid w:val="003475A3"/>
    <w:rsid w:val="00347BEC"/>
    <w:rsid w:val="00347DB2"/>
    <w:rsid w:val="00347EA3"/>
    <w:rsid w:val="00350347"/>
    <w:rsid w:val="003509E9"/>
    <w:rsid w:val="00351F45"/>
    <w:rsid w:val="00352A76"/>
    <w:rsid w:val="00355005"/>
    <w:rsid w:val="0035562F"/>
    <w:rsid w:val="00355898"/>
    <w:rsid w:val="0035648F"/>
    <w:rsid w:val="00356D81"/>
    <w:rsid w:val="003573A8"/>
    <w:rsid w:val="003578AC"/>
    <w:rsid w:val="00357B85"/>
    <w:rsid w:val="003604E5"/>
    <w:rsid w:val="00360CCF"/>
    <w:rsid w:val="00360FA9"/>
    <w:rsid w:val="00363335"/>
    <w:rsid w:val="003635F5"/>
    <w:rsid w:val="003636A9"/>
    <w:rsid w:val="00363983"/>
    <w:rsid w:val="003639A4"/>
    <w:rsid w:val="00363AC8"/>
    <w:rsid w:val="00363B73"/>
    <w:rsid w:val="00364279"/>
    <w:rsid w:val="003655AA"/>
    <w:rsid w:val="003657E6"/>
    <w:rsid w:val="003660BB"/>
    <w:rsid w:val="00367401"/>
    <w:rsid w:val="00371A83"/>
    <w:rsid w:val="00371DE3"/>
    <w:rsid w:val="00373881"/>
    <w:rsid w:val="00374692"/>
    <w:rsid w:val="00375206"/>
    <w:rsid w:val="00375B35"/>
    <w:rsid w:val="00375B44"/>
    <w:rsid w:val="0037608C"/>
    <w:rsid w:val="0037779C"/>
    <w:rsid w:val="00377FFD"/>
    <w:rsid w:val="00380111"/>
    <w:rsid w:val="00381532"/>
    <w:rsid w:val="0038260A"/>
    <w:rsid w:val="00382A9E"/>
    <w:rsid w:val="00382B3A"/>
    <w:rsid w:val="00384191"/>
    <w:rsid w:val="00385408"/>
    <w:rsid w:val="00385972"/>
    <w:rsid w:val="00386042"/>
    <w:rsid w:val="00386E53"/>
    <w:rsid w:val="0039070B"/>
    <w:rsid w:val="00392003"/>
    <w:rsid w:val="00392ABD"/>
    <w:rsid w:val="00392B6F"/>
    <w:rsid w:val="003931EF"/>
    <w:rsid w:val="0039375D"/>
    <w:rsid w:val="00396072"/>
    <w:rsid w:val="00397489"/>
    <w:rsid w:val="00397CAD"/>
    <w:rsid w:val="00397E5A"/>
    <w:rsid w:val="003A0754"/>
    <w:rsid w:val="003A0765"/>
    <w:rsid w:val="003A17CF"/>
    <w:rsid w:val="003A1F38"/>
    <w:rsid w:val="003A1FAE"/>
    <w:rsid w:val="003A32E8"/>
    <w:rsid w:val="003A3E90"/>
    <w:rsid w:val="003A4AC4"/>
    <w:rsid w:val="003A6E3C"/>
    <w:rsid w:val="003A7F16"/>
    <w:rsid w:val="003B0ABB"/>
    <w:rsid w:val="003B29E2"/>
    <w:rsid w:val="003B35AA"/>
    <w:rsid w:val="003B38AC"/>
    <w:rsid w:val="003B3B37"/>
    <w:rsid w:val="003B3BCF"/>
    <w:rsid w:val="003B4DEB"/>
    <w:rsid w:val="003B521A"/>
    <w:rsid w:val="003B5420"/>
    <w:rsid w:val="003B5EC7"/>
    <w:rsid w:val="003B7EC2"/>
    <w:rsid w:val="003C02F4"/>
    <w:rsid w:val="003C03CE"/>
    <w:rsid w:val="003C0BD3"/>
    <w:rsid w:val="003C0D46"/>
    <w:rsid w:val="003C0E21"/>
    <w:rsid w:val="003C0E62"/>
    <w:rsid w:val="003C2B09"/>
    <w:rsid w:val="003C2B44"/>
    <w:rsid w:val="003C357A"/>
    <w:rsid w:val="003C37AA"/>
    <w:rsid w:val="003C397F"/>
    <w:rsid w:val="003C40D0"/>
    <w:rsid w:val="003C49C1"/>
    <w:rsid w:val="003C6359"/>
    <w:rsid w:val="003C6FE8"/>
    <w:rsid w:val="003C70B7"/>
    <w:rsid w:val="003C7627"/>
    <w:rsid w:val="003D0797"/>
    <w:rsid w:val="003D0A63"/>
    <w:rsid w:val="003D1346"/>
    <w:rsid w:val="003D1A14"/>
    <w:rsid w:val="003D1B9C"/>
    <w:rsid w:val="003D256D"/>
    <w:rsid w:val="003D3209"/>
    <w:rsid w:val="003D3312"/>
    <w:rsid w:val="003D34B8"/>
    <w:rsid w:val="003D3668"/>
    <w:rsid w:val="003D3C0E"/>
    <w:rsid w:val="003D3D8E"/>
    <w:rsid w:val="003D4E7D"/>
    <w:rsid w:val="003D6454"/>
    <w:rsid w:val="003D679A"/>
    <w:rsid w:val="003D6993"/>
    <w:rsid w:val="003D703E"/>
    <w:rsid w:val="003D77BA"/>
    <w:rsid w:val="003E039B"/>
    <w:rsid w:val="003E0D1F"/>
    <w:rsid w:val="003E1574"/>
    <w:rsid w:val="003E16EC"/>
    <w:rsid w:val="003E1D1F"/>
    <w:rsid w:val="003E24EA"/>
    <w:rsid w:val="003E3F6B"/>
    <w:rsid w:val="003E4557"/>
    <w:rsid w:val="003E46A9"/>
    <w:rsid w:val="003E4803"/>
    <w:rsid w:val="003E4AB3"/>
    <w:rsid w:val="003E5650"/>
    <w:rsid w:val="003E5790"/>
    <w:rsid w:val="003E5B82"/>
    <w:rsid w:val="003F0DF9"/>
    <w:rsid w:val="003F2419"/>
    <w:rsid w:val="003F39B7"/>
    <w:rsid w:val="003F4447"/>
    <w:rsid w:val="003F4AE0"/>
    <w:rsid w:val="003F5039"/>
    <w:rsid w:val="003F758E"/>
    <w:rsid w:val="003F7897"/>
    <w:rsid w:val="0040025A"/>
    <w:rsid w:val="0040085E"/>
    <w:rsid w:val="00400CE7"/>
    <w:rsid w:val="00401C75"/>
    <w:rsid w:val="00401E35"/>
    <w:rsid w:val="00401FC8"/>
    <w:rsid w:val="00401FE8"/>
    <w:rsid w:val="00402841"/>
    <w:rsid w:val="00402E7D"/>
    <w:rsid w:val="00403CDA"/>
    <w:rsid w:val="004052E3"/>
    <w:rsid w:val="004053B9"/>
    <w:rsid w:val="0040586D"/>
    <w:rsid w:val="004058B8"/>
    <w:rsid w:val="00405C93"/>
    <w:rsid w:val="0040652E"/>
    <w:rsid w:val="00410CB9"/>
    <w:rsid w:val="00410E88"/>
    <w:rsid w:val="00410E8F"/>
    <w:rsid w:val="00411B3C"/>
    <w:rsid w:val="004122FC"/>
    <w:rsid w:val="0041313D"/>
    <w:rsid w:val="0041376D"/>
    <w:rsid w:val="00413A7F"/>
    <w:rsid w:val="00413DAC"/>
    <w:rsid w:val="00414AAD"/>
    <w:rsid w:val="00415BA1"/>
    <w:rsid w:val="004176BE"/>
    <w:rsid w:val="0041783F"/>
    <w:rsid w:val="004202FD"/>
    <w:rsid w:val="00421022"/>
    <w:rsid w:val="00421D63"/>
    <w:rsid w:val="00421E83"/>
    <w:rsid w:val="0042249E"/>
    <w:rsid w:val="0042253A"/>
    <w:rsid w:val="00422FBA"/>
    <w:rsid w:val="00424A69"/>
    <w:rsid w:val="00424B68"/>
    <w:rsid w:val="00424E6D"/>
    <w:rsid w:val="00425BD2"/>
    <w:rsid w:val="00425C12"/>
    <w:rsid w:val="00425C4E"/>
    <w:rsid w:val="004266F2"/>
    <w:rsid w:val="00427516"/>
    <w:rsid w:val="00427BA0"/>
    <w:rsid w:val="00430718"/>
    <w:rsid w:val="004313D2"/>
    <w:rsid w:val="0043151E"/>
    <w:rsid w:val="00431869"/>
    <w:rsid w:val="004319B7"/>
    <w:rsid w:val="00431C9C"/>
    <w:rsid w:val="004328BD"/>
    <w:rsid w:val="00434209"/>
    <w:rsid w:val="00434B65"/>
    <w:rsid w:val="00434E72"/>
    <w:rsid w:val="00435334"/>
    <w:rsid w:val="00435A75"/>
    <w:rsid w:val="00436A8F"/>
    <w:rsid w:val="00437360"/>
    <w:rsid w:val="004417A3"/>
    <w:rsid w:val="0044198C"/>
    <w:rsid w:val="00441FC4"/>
    <w:rsid w:val="00442E4E"/>
    <w:rsid w:val="00443075"/>
    <w:rsid w:val="0044312D"/>
    <w:rsid w:val="0044461B"/>
    <w:rsid w:val="00444F02"/>
    <w:rsid w:val="004451E1"/>
    <w:rsid w:val="00445334"/>
    <w:rsid w:val="004453DA"/>
    <w:rsid w:val="004459B0"/>
    <w:rsid w:val="00445D23"/>
    <w:rsid w:val="004460E3"/>
    <w:rsid w:val="00447654"/>
    <w:rsid w:val="004478E4"/>
    <w:rsid w:val="004503CC"/>
    <w:rsid w:val="00451C98"/>
    <w:rsid w:val="004528D0"/>
    <w:rsid w:val="00452919"/>
    <w:rsid w:val="00452DD4"/>
    <w:rsid w:val="00453E85"/>
    <w:rsid w:val="00454551"/>
    <w:rsid w:val="00454670"/>
    <w:rsid w:val="00455F93"/>
    <w:rsid w:val="004562B0"/>
    <w:rsid w:val="00456826"/>
    <w:rsid w:val="0045731C"/>
    <w:rsid w:val="0045732B"/>
    <w:rsid w:val="004602AB"/>
    <w:rsid w:val="0046108E"/>
    <w:rsid w:val="0046248C"/>
    <w:rsid w:val="0046279C"/>
    <w:rsid w:val="00462815"/>
    <w:rsid w:val="004640F7"/>
    <w:rsid w:val="004645A4"/>
    <w:rsid w:val="00464988"/>
    <w:rsid w:val="00464AB6"/>
    <w:rsid w:val="0046513B"/>
    <w:rsid w:val="004656C7"/>
    <w:rsid w:val="00466DAD"/>
    <w:rsid w:val="0046777A"/>
    <w:rsid w:val="004702A4"/>
    <w:rsid w:val="00470710"/>
    <w:rsid w:val="00470A44"/>
    <w:rsid w:val="00470C71"/>
    <w:rsid w:val="00472648"/>
    <w:rsid w:val="00473088"/>
    <w:rsid w:val="00473DB0"/>
    <w:rsid w:val="004749D9"/>
    <w:rsid w:val="0047602B"/>
    <w:rsid w:val="00477E34"/>
    <w:rsid w:val="00477F6F"/>
    <w:rsid w:val="00480798"/>
    <w:rsid w:val="00481392"/>
    <w:rsid w:val="0048148D"/>
    <w:rsid w:val="0048201F"/>
    <w:rsid w:val="004825E0"/>
    <w:rsid w:val="00484C93"/>
    <w:rsid w:val="0048644C"/>
    <w:rsid w:val="004865F1"/>
    <w:rsid w:val="00486D7B"/>
    <w:rsid w:val="004877AC"/>
    <w:rsid w:val="0049024D"/>
    <w:rsid w:val="004904DD"/>
    <w:rsid w:val="00492C8C"/>
    <w:rsid w:val="00493E82"/>
    <w:rsid w:val="004948B8"/>
    <w:rsid w:val="0049517F"/>
    <w:rsid w:val="0049580E"/>
    <w:rsid w:val="0049599F"/>
    <w:rsid w:val="00495EFA"/>
    <w:rsid w:val="00496E79"/>
    <w:rsid w:val="004973B5"/>
    <w:rsid w:val="004976B6"/>
    <w:rsid w:val="004A0806"/>
    <w:rsid w:val="004A0AF0"/>
    <w:rsid w:val="004A0F68"/>
    <w:rsid w:val="004A1062"/>
    <w:rsid w:val="004A288A"/>
    <w:rsid w:val="004A3B72"/>
    <w:rsid w:val="004A4431"/>
    <w:rsid w:val="004A466C"/>
    <w:rsid w:val="004A491C"/>
    <w:rsid w:val="004A5171"/>
    <w:rsid w:val="004A60BB"/>
    <w:rsid w:val="004A6AD6"/>
    <w:rsid w:val="004A709F"/>
    <w:rsid w:val="004A774E"/>
    <w:rsid w:val="004B0BD7"/>
    <w:rsid w:val="004B17CC"/>
    <w:rsid w:val="004B196C"/>
    <w:rsid w:val="004B273F"/>
    <w:rsid w:val="004B2781"/>
    <w:rsid w:val="004B27F0"/>
    <w:rsid w:val="004B321E"/>
    <w:rsid w:val="004B3421"/>
    <w:rsid w:val="004B435A"/>
    <w:rsid w:val="004B4E2A"/>
    <w:rsid w:val="004B6930"/>
    <w:rsid w:val="004B6A5D"/>
    <w:rsid w:val="004C0702"/>
    <w:rsid w:val="004C0C2B"/>
    <w:rsid w:val="004C2006"/>
    <w:rsid w:val="004C205D"/>
    <w:rsid w:val="004C2405"/>
    <w:rsid w:val="004C329F"/>
    <w:rsid w:val="004C3CC4"/>
    <w:rsid w:val="004C429E"/>
    <w:rsid w:val="004C476F"/>
    <w:rsid w:val="004C5093"/>
    <w:rsid w:val="004C563D"/>
    <w:rsid w:val="004C7A15"/>
    <w:rsid w:val="004D0D9F"/>
    <w:rsid w:val="004D17F4"/>
    <w:rsid w:val="004D1F28"/>
    <w:rsid w:val="004D24AB"/>
    <w:rsid w:val="004D25F9"/>
    <w:rsid w:val="004D28B0"/>
    <w:rsid w:val="004D2AD2"/>
    <w:rsid w:val="004D2E6D"/>
    <w:rsid w:val="004D3378"/>
    <w:rsid w:val="004D46F7"/>
    <w:rsid w:val="004D54AB"/>
    <w:rsid w:val="004D565A"/>
    <w:rsid w:val="004D5CA5"/>
    <w:rsid w:val="004D5E32"/>
    <w:rsid w:val="004D7602"/>
    <w:rsid w:val="004D7859"/>
    <w:rsid w:val="004D791E"/>
    <w:rsid w:val="004D7E27"/>
    <w:rsid w:val="004D7FBB"/>
    <w:rsid w:val="004E1DFA"/>
    <w:rsid w:val="004E1E5C"/>
    <w:rsid w:val="004E24A9"/>
    <w:rsid w:val="004E3834"/>
    <w:rsid w:val="004E3A6D"/>
    <w:rsid w:val="004E3FAD"/>
    <w:rsid w:val="004E45FE"/>
    <w:rsid w:val="004E495D"/>
    <w:rsid w:val="004E4B5B"/>
    <w:rsid w:val="004E4B6C"/>
    <w:rsid w:val="004E5012"/>
    <w:rsid w:val="004E509D"/>
    <w:rsid w:val="004F01D6"/>
    <w:rsid w:val="004F0E3F"/>
    <w:rsid w:val="004F1CD9"/>
    <w:rsid w:val="004F36D4"/>
    <w:rsid w:val="004F3F95"/>
    <w:rsid w:val="004F3FAD"/>
    <w:rsid w:val="004F50EA"/>
    <w:rsid w:val="004F6AE9"/>
    <w:rsid w:val="004F6D9D"/>
    <w:rsid w:val="00500076"/>
    <w:rsid w:val="00500FB0"/>
    <w:rsid w:val="005013B3"/>
    <w:rsid w:val="005018EC"/>
    <w:rsid w:val="00503168"/>
    <w:rsid w:val="00504545"/>
    <w:rsid w:val="00504F47"/>
    <w:rsid w:val="00505150"/>
    <w:rsid w:val="005051ED"/>
    <w:rsid w:val="00505803"/>
    <w:rsid w:val="00505904"/>
    <w:rsid w:val="00507B1D"/>
    <w:rsid w:val="00507D67"/>
    <w:rsid w:val="00510313"/>
    <w:rsid w:val="00511230"/>
    <w:rsid w:val="005115B8"/>
    <w:rsid w:val="00512587"/>
    <w:rsid w:val="00512B78"/>
    <w:rsid w:val="00513C3A"/>
    <w:rsid w:val="00514956"/>
    <w:rsid w:val="0051572A"/>
    <w:rsid w:val="0051581B"/>
    <w:rsid w:val="00515D7B"/>
    <w:rsid w:val="00515FC4"/>
    <w:rsid w:val="005161F8"/>
    <w:rsid w:val="00516A5F"/>
    <w:rsid w:val="00516C31"/>
    <w:rsid w:val="005172B5"/>
    <w:rsid w:val="00517557"/>
    <w:rsid w:val="00520097"/>
    <w:rsid w:val="005208C9"/>
    <w:rsid w:val="00521685"/>
    <w:rsid w:val="0052189D"/>
    <w:rsid w:val="00523018"/>
    <w:rsid w:val="005233D4"/>
    <w:rsid w:val="00523781"/>
    <w:rsid w:val="00523F8B"/>
    <w:rsid w:val="0052442C"/>
    <w:rsid w:val="00526A2E"/>
    <w:rsid w:val="00526F68"/>
    <w:rsid w:val="00527F64"/>
    <w:rsid w:val="0053003E"/>
    <w:rsid w:val="00530A76"/>
    <w:rsid w:val="00530A78"/>
    <w:rsid w:val="00531BE2"/>
    <w:rsid w:val="005329A5"/>
    <w:rsid w:val="00532C11"/>
    <w:rsid w:val="005345CD"/>
    <w:rsid w:val="00534C64"/>
    <w:rsid w:val="00534F65"/>
    <w:rsid w:val="00536720"/>
    <w:rsid w:val="00537AC9"/>
    <w:rsid w:val="005400F7"/>
    <w:rsid w:val="0054014E"/>
    <w:rsid w:val="00540ADD"/>
    <w:rsid w:val="00541118"/>
    <w:rsid w:val="00542324"/>
    <w:rsid w:val="0054325D"/>
    <w:rsid w:val="00545A4C"/>
    <w:rsid w:val="0054631E"/>
    <w:rsid w:val="005477D3"/>
    <w:rsid w:val="00547F60"/>
    <w:rsid w:val="005511B5"/>
    <w:rsid w:val="00551699"/>
    <w:rsid w:val="00551E19"/>
    <w:rsid w:val="00552265"/>
    <w:rsid w:val="005534A9"/>
    <w:rsid w:val="00553710"/>
    <w:rsid w:val="00554A14"/>
    <w:rsid w:val="00555270"/>
    <w:rsid w:val="00556932"/>
    <w:rsid w:val="00557420"/>
    <w:rsid w:val="00557B47"/>
    <w:rsid w:val="00557CC7"/>
    <w:rsid w:val="00560419"/>
    <w:rsid w:val="005606CC"/>
    <w:rsid w:val="00561213"/>
    <w:rsid w:val="0056156C"/>
    <w:rsid w:val="00561707"/>
    <w:rsid w:val="00561A93"/>
    <w:rsid w:val="00562252"/>
    <w:rsid w:val="0056386F"/>
    <w:rsid w:val="00563C25"/>
    <w:rsid w:val="00565F05"/>
    <w:rsid w:val="0056659A"/>
    <w:rsid w:val="0056663D"/>
    <w:rsid w:val="00566C7F"/>
    <w:rsid w:val="005670FD"/>
    <w:rsid w:val="00570548"/>
    <w:rsid w:val="00570804"/>
    <w:rsid w:val="0057112D"/>
    <w:rsid w:val="00571D43"/>
    <w:rsid w:val="005729E0"/>
    <w:rsid w:val="00573598"/>
    <w:rsid w:val="005738F7"/>
    <w:rsid w:val="00573F0A"/>
    <w:rsid w:val="00574726"/>
    <w:rsid w:val="00575AEF"/>
    <w:rsid w:val="00575BE7"/>
    <w:rsid w:val="00575CC1"/>
    <w:rsid w:val="005774CA"/>
    <w:rsid w:val="005776E8"/>
    <w:rsid w:val="005777D5"/>
    <w:rsid w:val="00577E56"/>
    <w:rsid w:val="005806A4"/>
    <w:rsid w:val="00580902"/>
    <w:rsid w:val="00581F36"/>
    <w:rsid w:val="00583109"/>
    <w:rsid w:val="00583EA1"/>
    <w:rsid w:val="00584957"/>
    <w:rsid w:val="00585318"/>
    <w:rsid w:val="00586089"/>
    <w:rsid w:val="00586BF4"/>
    <w:rsid w:val="00587219"/>
    <w:rsid w:val="005874D7"/>
    <w:rsid w:val="00587919"/>
    <w:rsid w:val="00590541"/>
    <w:rsid w:val="00590D8F"/>
    <w:rsid w:val="00591B15"/>
    <w:rsid w:val="00591DFA"/>
    <w:rsid w:val="00591E6A"/>
    <w:rsid w:val="005932A0"/>
    <w:rsid w:val="00595C8F"/>
    <w:rsid w:val="00596AD0"/>
    <w:rsid w:val="00596C15"/>
    <w:rsid w:val="00597380"/>
    <w:rsid w:val="005A1552"/>
    <w:rsid w:val="005A17BF"/>
    <w:rsid w:val="005A21E8"/>
    <w:rsid w:val="005A24E7"/>
    <w:rsid w:val="005A33B1"/>
    <w:rsid w:val="005A379B"/>
    <w:rsid w:val="005A4105"/>
    <w:rsid w:val="005A478B"/>
    <w:rsid w:val="005A484E"/>
    <w:rsid w:val="005A4FC0"/>
    <w:rsid w:val="005A523D"/>
    <w:rsid w:val="005A53F9"/>
    <w:rsid w:val="005A6A39"/>
    <w:rsid w:val="005A6FCB"/>
    <w:rsid w:val="005A74D8"/>
    <w:rsid w:val="005B090F"/>
    <w:rsid w:val="005B0B7A"/>
    <w:rsid w:val="005B1122"/>
    <w:rsid w:val="005B1181"/>
    <w:rsid w:val="005B1A3F"/>
    <w:rsid w:val="005B20D2"/>
    <w:rsid w:val="005B2732"/>
    <w:rsid w:val="005B2918"/>
    <w:rsid w:val="005B315D"/>
    <w:rsid w:val="005B35A4"/>
    <w:rsid w:val="005B4031"/>
    <w:rsid w:val="005B49FE"/>
    <w:rsid w:val="005B4E9A"/>
    <w:rsid w:val="005B54B3"/>
    <w:rsid w:val="005B6310"/>
    <w:rsid w:val="005B633B"/>
    <w:rsid w:val="005B6C4B"/>
    <w:rsid w:val="005B741A"/>
    <w:rsid w:val="005B76EE"/>
    <w:rsid w:val="005C025F"/>
    <w:rsid w:val="005C0527"/>
    <w:rsid w:val="005C09CA"/>
    <w:rsid w:val="005C0DB7"/>
    <w:rsid w:val="005C1839"/>
    <w:rsid w:val="005C2574"/>
    <w:rsid w:val="005C2BDA"/>
    <w:rsid w:val="005C2D2E"/>
    <w:rsid w:val="005C469E"/>
    <w:rsid w:val="005C47D0"/>
    <w:rsid w:val="005C50CF"/>
    <w:rsid w:val="005C607E"/>
    <w:rsid w:val="005C76CE"/>
    <w:rsid w:val="005D0597"/>
    <w:rsid w:val="005D0AB5"/>
    <w:rsid w:val="005D123D"/>
    <w:rsid w:val="005D133A"/>
    <w:rsid w:val="005D1FBB"/>
    <w:rsid w:val="005D2671"/>
    <w:rsid w:val="005D2E3D"/>
    <w:rsid w:val="005D38B5"/>
    <w:rsid w:val="005D44B2"/>
    <w:rsid w:val="005D4CBA"/>
    <w:rsid w:val="005D5E65"/>
    <w:rsid w:val="005D646C"/>
    <w:rsid w:val="005D688F"/>
    <w:rsid w:val="005D6B8D"/>
    <w:rsid w:val="005E070E"/>
    <w:rsid w:val="005E1AB9"/>
    <w:rsid w:val="005E1B55"/>
    <w:rsid w:val="005E1F86"/>
    <w:rsid w:val="005E2D87"/>
    <w:rsid w:val="005E67BF"/>
    <w:rsid w:val="005E7494"/>
    <w:rsid w:val="005E74AE"/>
    <w:rsid w:val="005E7AB9"/>
    <w:rsid w:val="005E7F23"/>
    <w:rsid w:val="005F0A3C"/>
    <w:rsid w:val="005F0A82"/>
    <w:rsid w:val="005F1346"/>
    <w:rsid w:val="005F13E0"/>
    <w:rsid w:val="005F140B"/>
    <w:rsid w:val="005F1963"/>
    <w:rsid w:val="005F1991"/>
    <w:rsid w:val="005F2482"/>
    <w:rsid w:val="005F475A"/>
    <w:rsid w:val="005F4A89"/>
    <w:rsid w:val="005F5A65"/>
    <w:rsid w:val="005F5F96"/>
    <w:rsid w:val="005F60B3"/>
    <w:rsid w:val="005F6FE8"/>
    <w:rsid w:val="005F76A2"/>
    <w:rsid w:val="005F7710"/>
    <w:rsid w:val="005F7D17"/>
    <w:rsid w:val="005F7F00"/>
    <w:rsid w:val="006000E7"/>
    <w:rsid w:val="00600B16"/>
    <w:rsid w:val="006011A9"/>
    <w:rsid w:val="0060207B"/>
    <w:rsid w:val="00602C68"/>
    <w:rsid w:val="0060318B"/>
    <w:rsid w:val="0060335F"/>
    <w:rsid w:val="00604068"/>
    <w:rsid w:val="00604CAD"/>
    <w:rsid w:val="006054D7"/>
    <w:rsid w:val="006067A1"/>
    <w:rsid w:val="00607386"/>
    <w:rsid w:val="00607BF0"/>
    <w:rsid w:val="0061003F"/>
    <w:rsid w:val="006110E4"/>
    <w:rsid w:val="00612233"/>
    <w:rsid w:val="006131F4"/>
    <w:rsid w:val="006131FD"/>
    <w:rsid w:val="00613E84"/>
    <w:rsid w:val="0061493F"/>
    <w:rsid w:val="006149CF"/>
    <w:rsid w:val="006149DD"/>
    <w:rsid w:val="00615067"/>
    <w:rsid w:val="0061512E"/>
    <w:rsid w:val="0061549E"/>
    <w:rsid w:val="00615908"/>
    <w:rsid w:val="0061601C"/>
    <w:rsid w:val="006169FD"/>
    <w:rsid w:val="00617276"/>
    <w:rsid w:val="00620242"/>
    <w:rsid w:val="00620555"/>
    <w:rsid w:val="00621441"/>
    <w:rsid w:val="00621836"/>
    <w:rsid w:val="006228F4"/>
    <w:rsid w:val="00622D71"/>
    <w:rsid w:val="0062353A"/>
    <w:rsid w:val="0062503F"/>
    <w:rsid w:val="00625A22"/>
    <w:rsid w:val="00626571"/>
    <w:rsid w:val="00627979"/>
    <w:rsid w:val="00627D23"/>
    <w:rsid w:val="00627E6F"/>
    <w:rsid w:val="00627FD0"/>
    <w:rsid w:val="0063039B"/>
    <w:rsid w:val="00630899"/>
    <w:rsid w:val="00630BF5"/>
    <w:rsid w:val="00631177"/>
    <w:rsid w:val="00634297"/>
    <w:rsid w:val="00635658"/>
    <w:rsid w:val="006361C6"/>
    <w:rsid w:val="00636758"/>
    <w:rsid w:val="00637B90"/>
    <w:rsid w:val="00637FD8"/>
    <w:rsid w:val="00640070"/>
    <w:rsid w:val="006411C5"/>
    <w:rsid w:val="0064155D"/>
    <w:rsid w:val="00641B59"/>
    <w:rsid w:val="00641C7B"/>
    <w:rsid w:val="006424F2"/>
    <w:rsid w:val="0064445F"/>
    <w:rsid w:val="0064451B"/>
    <w:rsid w:val="00646129"/>
    <w:rsid w:val="0064651E"/>
    <w:rsid w:val="00646F3F"/>
    <w:rsid w:val="00646F63"/>
    <w:rsid w:val="00647170"/>
    <w:rsid w:val="00647960"/>
    <w:rsid w:val="0065013D"/>
    <w:rsid w:val="00650907"/>
    <w:rsid w:val="00650DDA"/>
    <w:rsid w:val="0065116B"/>
    <w:rsid w:val="0065122E"/>
    <w:rsid w:val="006514B6"/>
    <w:rsid w:val="00651712"/>
    <w:rsid w:val="00651FFB"/>
    <w:rsid w:val="00654045"/>
    <w:rsid w:val="006541FE"/>
    <w:rsid w:val="00654A47"/>
    <w:rsid w:val="0065600D"/>
    <w:rsid w:val="00656998"/>
    <w:rsid w:val="00657CB2"/>
    <w:rsid w:val="00660CBE"/>
    <w:rsid w:val="00661597"/>
    <w:rsid w:val="00662A54"/>
    <w:rsid w:val="00663773"/>
    <w:rsid w:val="006637C2"/>
    <w:rsid w:val="006640F9"/>
    <w:rsid w:val="0066452B"/>
    <w:rsid w:val="00664635"/>
    <w:rsid w:val="00665D48"/>
    <w:rsid w:val="0066669A"/>
    <w:rsid w:val="00666AB9"/>
    <w:rsid w:val="006711C0"/>
    <w:rsid w:val="006714D1"/>
    <w:rsid w:val="006715FF"/>
    <w:rsid w:val="00672123"/>
    <w:rsid w:val="00673804"/>
    <w:rsid w:val="00673BE4"/>
    <w:rsid w:val="00673ECE"/>
    <w:rsid w:val="006751B5"/>
    <w:rsid w:val="00675BF3"/>
    <w:rsid w:val="0067662C"/>
    <w:rsid w:val="00676E7D"/>
    <w:rsid w:val="00676F7A"/>
    <w:rsid w:val="00680D8F"/>
    <w:rsid w:val="0068173C"/>
    <w:rsid w:val="006823BC"/>
    <w:rsid w:val="00682BD1"/>
    <w:rsid w:val="0068347C"/>
    <w:rsid w:val="0068375B"/>
    <w:rsid w:val="00683900"/>
    <w:rsid w:val="00683B60"/>
    <w:rsid w:val="00683D23"/>
    <w:rsid w:val="0068402F"/>
    <w:rsid w:val="00684325"/>
    <w:rsid w:val="00684569"/>
    <w:rsid w:val="006860E9"/>
    <w:rsid w:val="006861E6"/>
    <w:rsid w:val="006865D0"/>
    <w:rsid w:val="00690D05"/>
    <w:rsid w:val="00690D33"/>
    <w:rsid w:val="00691A7B"/>
    <w:rsid w:val="00693B88"/>
    <w:rsid w:val="00693EBA"/>
    <w:rsid w:val="00694505"/>
    <w:rsid w:val="006945EA"/>
    <w:rsid w:val="00694BE7"/>
    <w:rsid w:val="00694BF9"/>
    <w:rsid w:val="00694C14"/>
    <w:rsid w:val="00694CF6"/>
    <w:rsid w:val="00695D2C"/>
    <w:rsid w:val="00695D70"/>
    <w:rsid w:val="00696085"/>
    <w:rsid w:val="006966E7"/>
    <w:rsid w:val="00696AEE"/>
    <w:rsid w:val="00696D78"/>
    <w:rsid w:val="00697CB3"/>
    <w:rsid w:val="006A0A68"/>
    <w:rsid w:val="006A0B64"/>
    <w:rsid w:val="006A0DCE"/>
    <w:rsid w:val="006A1076"/>
    <w:rsid w:val="006A1FAC"/>
    <w:rsid w:val="006A2D70"/>
    <w:rsid w:val="006A364A"/>
    <w:rsid w:val="006A3675"/>
    <w:rsid w:val="006A36A9"/>
    <w:rsid w:val="006A64AF"/>
    <w:rsid w:val="006A7054"/>
    <w:rsid w:val="006A74D7"/>
    <w:rsid w:val="006B08C7"/>
    <w:rsid w:val="006B0DC7"/>
    <w:rsid w:val="006B1661"/>
    <w:rsid w:val="006B1726"/>
    <w:rsid w:val="006B207E"/>
    <w:rsid w:val="006B31BE"/>
    <w:rsid w:val="006B40D1"/>
    <w:rsid w:val="006B4251"/>
    <w:rsid w:val="006B42F3"/>
    <w:rsid w:val="006B4931"/>
    <w:rsid w:val="006B5C84"/>
    <w:rsid w:val="006B6173"/>
    <w:rsid w:val="006B667C"/>
    <w:rsid w:val="006B74F1"/>
    <w:rsid w:val="006B7B8C"/>
    <w:rsid w:val="006C1C0B"/>
    <w:rsid w:val="006C1FF7"/>
    <w:rsid w:val="006C249E"/>
    <w:rsid w:val="006C4CF1"/>
    <w:rsid w:val="006C55B4"/>
    <w:rsid w:val="006C5E80"/>
    <w:rsid w:val="006C660C"/>
    <w:rsid w:val="006C74AB"/>
    <w:rsid w:val="006C7E4E"/>
    <w:rsid w:val="006D06EC"/>
    <w:rsid w:val="006D0AE6"/>
    <w:rsid w:val="006D2375"/>
    <w:rsid w:val="006D5858"/>
    <w:rsid w:val="006D5F40"/>
    <w:rsid w:val="006D611E"/>
    <w:rsid w:val="006D6B1A"/>
    <w:rsid w:val="006D76E0"/>
    <w:rsid w:val="006D789A"/>
    <w:rsid w:val="006D7EF9"/>
    <w:rsid w:val="006E016D"/>
    <w:rsid w:val="006E0941"/>
    <w:rsid w:val="006E0B80"/>
    <w:rsid w:val="006E1C09"/>
    <w:rsid w:val="006E1F7B"/>
    <w:rsid w:val="006E293B"/>
    <w:rsid w:val="006E2F29"/>
    <w:rsid w:val="006E39C5"/>
    <w:rsid w:val="006E3C3A"/>
    <w:rsid w:val="006E4B05"/>
    <w:rsid w:val="006E4B27"/>
    <w:rsid w:val="006E4D85"/>
    <w:rsid w:val="006E5662"/>
    <w:rsid w:val="006E5D21"/>
    <w:rsid w:val="006E5ECB"/>
    <w:rsid w:val="006E66EE"/>
    <w:rsid w:val="006E758B"/>
    <w:rsid w:val="006E75D7"/>
    <w:rsid w:val="006F0A63"/>
    <w:rsid w:val="006F130B"/>
    <w:rsid w:val="006F1C26"/>
    <w:rsid w:val="006F1C4A"/>
    <w:rsid w:val="006F206C"/>
    <w:rsid w:val="006F2F21"/>
    <w:rsid w:val="006F3206"/>
    <w:rsid w:val="006F6464"/>
    <w:rsid w:val="006F7150"/>
    <w:rsid w:val="006F728E"/>
    <w:rsid w:val="006F7420"/>
    <w:rsid w:val="006F7491"/>
    <w:rsid w:val="006F7AFF"/>
    <w:rsid w:val="00700C3E"/>
    <w:rsid w:val="00701878"/>
    <w:rsid w:val="007025DE"/>
    <w:rsid w:val="00703839"/>
    <w:rsid w:val="00704036"/>
    <w:rsid w:val="00704206"/>
    <w:rsid w:val="007048E1"/>
    <w:rsid w:val="00704905"/>
    <w:rsid w:val="00705EE3"/>
    <w:rsid w:val="00706592"/>
    <w:rsid w:val="00706CCF"/>
    <w:rsid w:val="007076FD"/>
    <w:rsid w:val="00707D40"/>
    <w:rsid w:val="007107CE"/>
    <w:rsid w:val="00710AEE"/>
    <w:rsid w:val="00711481"/>
    <w:rsid w:val="00712924"/>
    <w:rsid w:val="00713002"/>
    <w:rsid w:val="007136D5"/>
    <w:rsid w:val="00713968"/>
    <w:rsid w:val="0071446A"/>
    <w:rsid w:val="007148DE"/>
    <w:rsid w:val="00714FBA"/>
    <w:rsid w:val="00717983"/>
    <w:rsid w:val="00717D79"/>
    <w:rsid w:val="00720A65"/>
    <w:rsid w:val="00722167"/>
    <w:rsid w:val="00723C04"/>
    <w:rsid w:val="00724C81"/>
    <w:rsid w:val="007257F1"/>
    <w:rsid w:val="00725F10"/>
    <w:rsid w:val="00726006"/>
    <w:rsid w:val="00726A9E"/>
    <w:rsid w:val="0072736E"/>
    <w:rsid w:val="007275B5"/>
    <w:rsid w:val="00727D9C"/>
    <w:rsid w:val="00730535"/>
    <w:rsid w:val="00730960"/>
    <w:rsid w:val="00731340"/>
    <w:rsid w:val="00732BD2"/>
    <w:rsid w:val="0073321D"/>
    <w:rsid w:val="00734D71"/>
    <w:rsid w:val="00734F2B"/>
    <w:rsid w:val="00735083"/>
    <w:rsid w:val="00735103"/>
    <w:rsid w:val="00735A62"/>
    <w:rsid w:val="00735CD9"/>
    <w:rsid w:val="00736A32"/>
    <w:rsid w:val="00740077"/>
    <w:rsid w:val="00740623"/>
    <w:rsid w:val="007410E3"/>
    <w:rsid w:val="0074151C"/>
    <w:rsid w:val="00741BAE"/>
    <w:rsid w:val="00743366"/>
    <w:rsid w:val="007435B1"/>
    <w:rsid w:val="00743C17"/>
    <w:rsid w:val="00744419"/>
    <w:rsid w:val="00744726"/>
    <w:rsid w:val="00745EF1"/>
    <w:rsid w:val="00747708"/>
    <w:rsid w:val="00747F9B"/>
    <w:rsid w:val="00750006"/>
    <w:rsid w:val="007501B7"/>
    <w:rsid w:val="00751784"/>
    <w:rsid w:val="00751FB2"/>
    <w:rsid w:val="0075219F"/>
    <w:rsid w:val="00752864"/>
    <w:rsid w:val="00753BB4"/>
    <w:rsid w:val="00753E47"/>
    <w:rsid w:val="00753E9E"/>
    <w:rsid w:val="00756C80"/>
    <w:rsid w:val="00757170"/>
    <w:rsid w:val="00760204"/>
    <w:rsid w:val="00760331"/>
    <w:rsid w:val="0076166B"/>
    <w:rsid w:val="00761C21"/>
    <w:rsid w:val="00761E50"/>
    <w:rsid w:val="00762867"/>
    <w:rsid w:val="00762BCF"/>
    <w:rsid w:val="00763B8A"/>
    <w:rsid w:val="007650B9"/>
    <w:rsid w:val="0076561E"/>
    <w:rsid w:val="00766A95"/>
    <w:rsid w:val="00766AB7"/>
    <w:rsid w:val="00766E09"/>
    <w:rsid w:val="007677C9"/>
    <w:rsid w:val="00767E9E"/>
    <w:rsid w:val="007702F7"/>
    <w:rsid w:val="00770AA3"/>
    <w:rsid w:val="00770C07"/>
    <w:rsid w:val="007721F9"/>
    <w:rsid w:val="00773A9F"/>
    <w:rsid w:val="007749FB"/>
    <w:rsid w:val="007750C5"/>
    <w:rsid w:val="007753C1"/>
    <w:rsid w:val="007760DA"/>
    <w:rsid w:val="00776E52"/>
    <w:rsid w:val="00780771"/>
    <w:rsid w:val="00780CDA"/>
    <w:rsid w:val="00780E84"/>
    <w:rsid w:val="00781F95"/>
    <w:rsid w:val="007823B6"/>
    <w:rsid w:val="007835F1"/>
    <w:rsid w:val="00783B0C"/>
    <w:rsid w:val="00784623"/>
    <w:rsid w:val="0078496A"/>
    <w:rsid w:val="00785797"/>
    <w:rsid w:val="007857C3"/>
    <w:rsid w:val="00786714"/>
    <w:rsid w:val="00787DA2"/>
    <w:rsid w:val="0079288B"/>
    <w:rsid w:val="00792AB7"/>
    <w:rsid w:val="00792ED9"/>
    <w:rsid w:val="0079358B"/>
    <w:rsid w:val="00793E02"/>
    <w:rsid w:val="00793F90"/>
    <w:rsid w:val="00794A9D"/>
    <w:rsid w:val="00794C9C"/>
    <w:rsid w:val="007950CB"/>
    <w:rsid w:val="0079615C"/>
    <w:rsid w:val="0079624E"/>
    <w:rsid w:val="007968FF"/>
    <w:rsid w:val="00796A46"/>
    <w:rsid w:val="00797256"/>
    <w:rsid w:val="00797539"/>
    <w:rsid w:val="007A075E"/>
    <w:rsid w:val="007A08D1"/>
    <w:rsid w:val="007A0DA5"/>
    <w:rsid w:val="007A1480"/>
    <w:rsid w:val="007A14CE"/>
    <w:rsid w:val="007A17C0"/>
    <w:rsid w:val="007A20BD"/>
    <w:rsid w:val="007A243E"/>
    <w:rsid w:val="007A3444"/>
    <w:rsid w:val="007A34D4"/>
    <w:rsid w:val="007A3680"/>
    <w:rsid w:val="007A3BFB"/>
    <w:rsid w:val="007A3F64"/>
    <w:rsid w:val="007A4228"/>
    <w:rsid w:val="007A49F7"/>
    <w:rsid w:val="007A4D16"/>
    <w:rsid w:val="007A538F"/>
    <w:rsid w:val="007A5D3C"/>
    <w:rsid w:val="007A6203"/>
    <w:rsid w:val="007A6218"/>
    <w:rsid w:val="007A64E0"/>
    <w:rsid w:val="007A72A7"/>
    <w:rsid w:val="007A7442"/>
    <w:rsid w:val="007A7948"/>
    <w:rsid w:val="007B022E"/>
    <w:rsid w:val="007B08CC"/>
    <w:rsid w:val="007B09FD"/>
    <w:rsid w:val="007B0AB2"/>
    <w:rsid w:val="007B13FE"/>
    <w:rsid w:val="007B1D6C"/>
    <w:rsid w:val="007B20DD"/>
    <w:rsid w:val="007B293D"/>
    <w:rsid w:val="007B2BEE"/>
    <w:rsid w:val="007B3F8A"/>
    <w:rsid w:val="007B42C9"/>
    <w:rsid w:val="007B54BA"/>
    <w:rsid w:val="007B588F"/>
    <w:rsid w:val="007B6046"/>
    <w:rsid w:val="007B72C6"/>
    <w:rsid w:val="007C027A"/>
    <w:rsid w:val="007C072B"/>
    <w:rsid w:val="007C1999"/>
    <w:rsid w:val="007C28F6"/>
    <w:rsid w:val="007C293F"/>
    <w:rsid w:val="007C2A16"/>
    <w:rsid w:val="007C2F6D"/>
    <w:rsid w:val="007C347F"/>
    <w:rsid w:val="007C3D2D"/>
    <w:rsid w:val="007C492A"/>
    <w:rsid w:val="007C57D4"/>
    <w:rsid w:val="007C7799"/>
    <w:rsid w:val="007D03FC"/>
    <w:rsid w:val="007D31C8"/>
    <w:rsid w:val="007D394F"/>
    <w:rsid w:val="007D3A25"/>
    <w:rsid w:val="007D406F"/>
    <w:rsid w:val="007D481E"/>
    <w:rsid w:val="007D4D18"/>
    <w:rsid w:val="007D5994"/>
    <w:rsid w:val="007D66E4"/>
    <w:rsid w:val="007E008A"/>
    <w:rsid w:val="007E0407"/>
    <w:rsid w:val="007E0BF4"/>
    <w:rsid w:val="007E1633"/>
    <w:rsid w:val="007E443F"/>
    <w:rsid w:val="007E4915"/>
    <w:rsid w:val="007E5098"/>
    <w:rsid w:val="007E5137"/>
    <w:rsid w:val="007E53FC"/>
    <w:rsid w:val="007E57ED"/>
    <w:rsid w:val="007E593D"/>
    <w:rsid w:val="007E653E"/>
    <w:rsid w:val="007E6C0B"/>
    <w:rsid w:val="007E6EF3"/>
    <w:rsid w:val="007E6F2E"/>
    <w:rsid w:val="007E71F5"/>
    <w:rsid w:val="007E75FC"/>
    <w:rsid w:val="007F034A"/>
    <w:rsid w:val="007F0D7F"/>
    <w:rsid w:val="007F196C"/>
    <w:rsid w:val="007F2190"/>
    <w:rsid w:val="007F340B"/>
    <w:rsid w:val="007F3524"/>
    <w:rsid w:val="007F3615"/>
    <w:rsid w:val="007F43C5"/>
    <w:rsid w:val="007F43E3"/>
    <w:rsid w:val="007F4CFE"/>
    <w:rsid w:val="007F4D37"/>
    <w:rsid w:val="007F5752"/>
    <w:rsid w:val="007F5B85"/>
    <w:rsid w:val="007F5E16"/>
    <w:rsid w:val="007F6704"/>
    <w:rsid w:val="007F6875"/>
    <w:rsid w:val="007F6BDC"/>
    <w:rsid w:val="007F6CB2"/>
    <w:rsid w:val="007F7F19"/>
    <w:rsid w:val="00800E7A"/>
    <w:rsid w:val="00800F05"/>
    <w:rsid w:val="008018EB"/>
    <w:rsid w:val="008019DB"/>
    <w:rsid w:val="008025EC"/>
    <w:rsid w:val="0080406E"/>
    <w:rsid w:val="008057B1"/>
    <w:rsid w:val="0080598F"/>
    <w:rsid w:val="00805EC3"/>
    <w:rsid w:val="00806636"/>
    <w:rsid w:val="00806A27"/>
    <w:rsid w:val="00806C1C"/>
    <w:rsid w:val="00807C2E"/>
    <w:rsid w:val="00810660"/>
    <w:rsid w:val="00811526"/>
    <w:rsid w:val="00811546"/>
    <w:rsid w:val="00812065"/>
    <w:rsid w:val="008129B5"/>
    <w:rsid w:val="00813792"/>
    <w:rsid w:val="00813F08"/>
    <w:rsid w:val="00814157"/>
    <w:rsid w:val="00814235"/>
    <w:rsid w:val="00814909"/>
    <w:rsid w:val="00814C0A"/>
    <w:rsid w:val="00815335"/>
    <w:rsid w:val="008160B4"/>
    <w:rsid w:val="0081622D"/>
    <w:rsid w:val="008162E2"/>
    <w:rsid w:val="00817AC1"/>
    <w:rsid w:val="00820D14"/>
    <w:rsid w:val="00822018"/>
    <w:rsid w:val="00822A71"/>
    <w:rsid w:val="00822B96"/>
    <w:rsid w:val="008234CA"/>
    <w:rsid w:val="0082414F"/>
    <w:rsid w:val="00826486"/>
    <w:rsid w:val="008266DE"/>
    <w:rsid w:val="00826B8A"/>
    <w:rsid w:val="00826CE7"/>
    <w:rsid w:val="008277BF"/>
    <w:rsid w:val="00830A19"/>
    <w:rsid w:val="00831400"/>
    <w:rsid w:val="008339B6"/>
    <w:rsid w:val="00833B5A"/>
    <w:rsid w:val="00833FFD"/>
    <w:rsid w:val="00834FA1"/>
    <w:rsid w:val="00835CDD"/>
    <w:rsid w:val="008369D0"/>
    <w:rsid w:val="00836E6A"/>
    <w:rsid w:val="00837567"/>
    <w:rsid w:val="00837619"/>
    <w:rsid w:val="00837C11"/>
    <w:rsid w:val="00837C64"/>
    <w:rsid w:val="00840694"/>
    <w:rsid w:val="0084080E"/>
    <w:rsid w:val="008408BD"/>
    <w:rsid w:val="00840C60"/>
    <w:rsid w:val="00840FF4"/>
    <w:rsid w:val="00841F89"/>
    <w:rsid w:val="00842195"/>
    <w:rsid w:val="00844514"/>
    <w:rsid w:val="008450AA"/>
    <w:rsid w:val="00845DE4"/>
    <w:rsid w:val="00847798"/>
    <w:rsid w:val="00847A25"/>
    <w:rsid w:val="00847EF2"/>
    <w:rsid w:val="008504F6"/>
    <w:rsid w:val="00852168"/>
    <w:rsid w:val="0085271A"/>
    <w:rsid w:val="008530F3"/>
    <w:rsid w:val="00853432"/>
    <w:rsid w:val="008541BA"/>
    <w:rsid w:val="00854616"/>
    <w:rsid w:val="00856889"/>
    <w:rsid w:val="00856C01"/>
    <w:rsid w:val="00857458"/>
    <w:rsid w:val="00857D4B"/>
    <w:rsid w:val="008605CF"/>
    <w:rsid w:val="008607DA"/>
    <w:rsid w:val="008613F8"/>
    <w:rsid w:val="008621C4"/>
    <w:rsid w:val="00862640"/>
    <w:rsid w:val="00862AEF"/>
    <w:rsid w:val="00863D79"/>
    <w:rsid w:val="0086411C"/>
    <w:rsid w:val="00864888"/>
    <w:rsid w:val="00864C9E"/>
    <w:rsid w:val="00865B88"/>
    <w:rsid w:val="008668D1"/>
    <w:rsid w:val="00866FB8"/>
    <w:rsid w:val="00867DA8"/>
    <w:rsid w:val="008714E9"/>
    <w:rsid w:val="00871775"/>
    <w:rsid w:val="00873134"/>
    <w:rsid w:val="008731A6"/>
    <w:rsid w:val="00874858"/>
    <w:rsid w:val="00874DAC"/>
    <w:rsid w:val="00875BC2"/>
    <w:rsid w:val="00875D00"/>
    <w:rsid w:val="008764F1"/>
    <w:rsid w:val="008777EF"/>
    <w:rsid w:val="00877A5D"/>
    <w:rsid w:val="00877AAE"/>
    <w:rsid w:val="00880B2E"/>
    <w:rsid w:val="008812FE"/>
    <w:rsid w:val="008827BE"/>
    <w:rsid w:val="0088315A"/>
    <w:rsid w:val="00883456"/>
    <w:rsid w:val="0088392D"/>
    <w:rsid w:val="00883F10"/>
    <w:rsid w:val="00884481"/>
    <w:rsid w:val="00884644"/>
    <w:rsid w:val="0088690D"/>
    <w:rsid w:val="00887289"/>
    <w:rsid w:val="008873B6"/>
    <w:rsid w:val="00887782"/>
    <w:rsid w:val="00890329"/>
    <w:rsid w:val="0089051F"/>
    <w:rsid w:val="008915B8"/>
    <w:rsid w:val="00891FA7"/>
    <w:rsid w:val="008926E9"/>
    <w:rsid w:val="00892CF4"/>
    <w:rsid w:val="008935A4"/>
    <w:rsid w:val="00894A2A"/>
    <w:rsid w:val="008956F3"/>
    <w:rsid w:val="0089676A"/>
    <w:rsid w:val="00896E33"/>
    <w:rsid w:val="008A0C63"/>
    <w:rsid w:val="008A1B54"/>
    <w:rsid w:val="008A23CA"/>
    <w:rsid w:val="008A2524"/>
    <w:rsid w:val="008A2914"/>
    <w:rsid w:val="008A2C22"/>
    <w:rsid w:val="008A3A26"/>
    <w:rsid w:val="008A3A28"/>
    <w:rsid w:val="008A547D"/>
    <w:rsid w:val="008A6A41"/>
    <w:rsid w:val="008A756C"/>
    <w:rsid w:val="008A7DB8"/>
    <w:rsid w:val="008B0171"/>
    <w:rsid w:val="008B0190"/>
    <w:rsid w:val="008B1221"/>
    <w:rsid w:val="008B132F"/>
    <w:rsid w:val="008B14DC"/>
    <w:rsid w:val="008B1725"/>
    <w:rsid w:val="008B1AA7"/>
    <w:rsid w:val="008B2083"/>
    <w:rsid w:val="008B21AB"/>
    <w:rsid w:val="008B2A6A"/>
    <w:rsid w:val="008B2E67"/>
    <w:rsid w:val="008B36FC"/>
    <w:rsid w:val="008B39DD"/>
    <w:rsid w:val="008B49DA"/>
    <w:rsid w:val="008B4BCB"/>
    <w:rsid w:val="008B5FB6"/>
    <w:rsid w:val="008C29CF"/>
    <w:rsid w:val="008C3652"/>
    <w:rsid w:val="008C3C41"/>
    <w:rsid w:val="008C3EA4"/>
    <w:rsid w:val="008C4C3D"/>
    <w:rsid w:val="008C514F"/>
    <w:rsid w:val="008C516E"/>
    <w:rsid w:val="008C5E9C"/>
    <w:rsid w:val="008C6BFD"/>
    <w:rsid w:val="008C6C3F"/>
    <w:rsid w:val="008D00B6"/>
    <w:rsid w:val="008D0EA0"/>
    <w:rsid w:val="008D10C5"/>
    <w:rsid w:val="008D274C"/>
    <w:rsid w:val="008D34A3"/>
    <w:rsid w:val="008D34C7"/>
    <w:rsid w:val="008D351A"/>
    <w:rsid w:val="008D469D"/>
    <w:rsid w:val="008D4ABD"/>
    <w:rsid w:val="008D4EBB"/>
    <w:rsid w:val="008D65F0"/>
    <w:rsid w:val="008D6621"/>
    <w:rsid w:val="008D6AF1"/>
    <w:rsid w:val="008D6F14"/>
    <w:rsid w:val="008D7AD7"/>
    <w:rsid w:val="008D7EC3"/>
    <w:rsid w:val="008E02A2"/>
    <w:rsid w:val="008E211B"/>
    <w:rsid w:val="008E26F3"/>
    <w:rsid w:val="008E2E90"/>
    <w:rsid w:val="008E3F86"/>
    <w:rsid w:val="008E5EF2"/>
    <w:rsid w:val="008E67E1"/>
    <w:rsid w:val="008E77DA"/>
    <w:rsid w:val="008F1233"/>
    <w:rsid w:val="008F12B7"/>
    <w:rsid w:val="008F18A9"/>
    <w:rsid w:val="008F2BEE"/>
    <w:rsid w:val="008F2C8D"/>
    <w:rsid w:val="008F4F2E"/>
    <w:rsid w:val="008F5127"/>
    <w:rsid w:val="008F5431"/>
    <w:rsid w:val="008F54E0"/>
    <w:rsid w:val="008F6178"/>
    <w:rsid w:val="008F6288"/>
    <w:rsid w:val="008F6C93"/>
    <w:rsid w:val="008F7257"/>
    <w:rsid w:val="008F7992"/>
    <w:rsid w:val="008F7E6C"/>
    <w:rsid w:val="009006EF"/>
    <w:rsid w:val="00901587"/>
    <w:rsid w:val="009017D1"/>
    <w:rsid w:val="00903398"/>
    <w:rsid w:val="00903590"/>
    <w:rsid w:val="00904982"/>
    <w:rsid w:val="00904F79"/>
    <w:rsid w:val="009050F5"/>
    <w:rsid w:val="009066FD"/>
    <w:rsid w:val="00907670"/>
    <w:rsid w:val="009104AB"/>
    <w:rsid w:val="00911666"/>
    <w:rsid w:val="00911E61"/>
    <w:rsid w:val="00912324"/>
    <w:rsid w:val="00912C34"/>
    <w:rsid w:val="00913BEA"/>
    <w:rsid w:val="00915ACA"/>
    <w:rsid w:val="00916558"/>
    <w:rsid w:val="009166FA"/>
    <w:rsid w:val="009167B8"/>
    <w:rsid w:val="00916839"/>
    <w:rsid w:val="009176AF"/>
    <w:rsid w:val="0092270E"/>
    <w:rsid w:val="00922D89"/>
    <w:rsid w:val="00922DD3"/>
    <w:rsid w:val="009231F6"/>
    <w:rsid w:val="009235DF"/>
    <w:rsid w:val="00923EA5"/>
    <w:rsid w:val="00926892"/>
    <w:rsid w:val="00926D70"/>
    <w:rsid w:val="00926FB9"/>
    <w:rsid w:val="0093160E"/>
    <w:rsid w:val="009317F3"/>
    <w:rsid w:val="00932660"/>
    <w:rsid w:val="00932A4F"/>
    <w:rsid w:val="00932C6A"/>
    <w:rsid w:val="00932EFC"/>
    <w:rsid w:val="00933259"/>
    <w:rsid w:val="00933900"/>
    <w:rsid w:val="00933A52"/>
    <w:rsid w:val="0093608D"/>
    <w:rsid w:val="0093634B"/>
    <w:rsid w:val="009367C4"/>
    <w:rsid w:val="009370EC"/>
    <w:rsid w:val="009377E1"/>
    <w:rsid w:val="0094218F"/>
    <w:rsid w:val="00943450"/>
    <w:rsid w:val="00943D47"/>
    <w:rsid w:val="00943FE7"/>
    <w:rsid w:val="009446B8"/>
    <w:rsid w:val="00944F53"/>
    <w:rsid w:val="00945201"/>
    <w:rsid w:val="0094642D"/>
    <w:rsid w:val="0094655A"/>
    <w:rsid w:val="00946701"/>
    <w:rsid w:val="00946AC8"/>
    <w:rsid w:val="00947387"/>
    <w:rsid w:val="00950066"/>
    <w:rsid w:val="009501EE"/>
    <w:rsid w:val="00950FBB"/>
    <w:rsid w:val="00951EB0"/>
    <w:rsid w:val="00951EB5"/>
    <w:rsid w:val="009523F8"/>
    <w:rsid w:val="00952B0A"/>
    <w:rsid w:val="00953238"/>
    <w:rsid w:val="009549D8"/>
    <w:rsid w:val="00954AC4"/>
    <w:rsid w:val="00955E08"/>
    <w:rsid w:val="00956616"/>
    <w:rsid w:val="00956E71"/>
    <w:rsid w:val="009573A9"/>
    <w:rsid w:val="00957EFE"/>
    <w:rsid w:val="0096078C"/>
    <w:rsid w:val="009608F1"/>
    <w:rsid w:val="00960E36"/>
    <w:rsid w:val="00960F5B"/>
    <w:rsid w:val="00961E40"/>
    <w:rsid w:val="00962140"/>
    <w:rsid w:val="00962941"/>
    <w:rsid w:val="00962D10"/>
    <w:rsid w:val="00962D3C"/>
    <w:rsid w:val="0096308D"/>
    <w:rsid w:val="00963293"/>
    <w:rsid w:val="00963546"/>
    <w:rsid w:val="00963631"/>
    <w:rsid w:val="009640A0"/>
    <w:rsid w:val="00964571"/>
    <w:rsid w:val="009646D9"/>
    <w:rsid w:val="009649E8"/>
    <w:rsid w:val="00965B0F"/>
    <w:rsid w:val="00965FAB"/>
    <w:rsid w:val="00970428"/>
    <w:rsid w:val="00970C37"/>
    <w:rsid w:val="00970FF9"/>
    <w:rsid w:val="0097137C"/>
    <w:rsid w:val="00971400"/>
    <w:rsid w:val="009718F0"/>
    <w:rsid w:val="00972C20"/>
    <w:rsid w:val="00973340"/>
    <w:rsid w:val="00973402"/>
    <w:rsid w:val="009767D8"/>
    <w:rsid w:val="00976B75"/>
    <w:rsid w:val="009777A4"/>
    <w:rsid w:val="009800D9"/>
    <w:rsid w:val="00980198"/>
    <w:rsid w:val="009803DE"/>
    <w:rsid w:val="009805AD"/>
    <w:rsid w:val="009805CE"/>
    <w:rsid w:val="00981390"/>
    <w:rsid w:val="009817CA"/>
    <w:rsid w:val="00981956"/>
    <w:rsid w:val="00981964"/>
    <w:rsid w:val="009827E9"/>
    <w:rsid w:val="00982AEA"/>
    <w:rsid w:val="00985931"/>
    <w:rsid w:val="009860F2"/>
    <w:rsid w:val="0098754E"/>
    <w:rsid w:val="009875B2"/>
    <w:rsid w:val="00987ABF"/>
    <w:rsid w:val="00991248"/>
    <w:rsid w:val="0099141A"/>
    <w:rsid w:val="0099191A"/>
    <w:rsid w:val="009923AC"/>
    <w:rsid w:val="00992D1C"/>
    <w:rsid w:val="00992DF1"/>
    <w:rsid w:val="009958B7"/>
    <w:rsid w:val="00995EB8"/>
    <w:rsid w:val="00997096"/>
    <w:rsid w:val="009979F5"/>
    <w:rsid w:val="009A04F2"/>
    <w:rsid w:val="009A1A1F"/>
    <w:rsid w:val="009A2361"/>
    <w:rsid w:val="009A2B2D"/>
    <w:rsid w:val="009A3220"/>
    <w:rsid w:val="009A3DC5"/>
    <w:rsid w:val="009A45DC"/>
    <w:rsid w:val="009A4685"/>
    <w:rsid w:val="009A4DA2"/>
    <w:rsid w:val="009A6055"/>
    <w:rsid w:val="009A6EDE"/>
    <w:rsid w:val="009A7006"/>
    <w:rsid w:val="009B0071"/>
    <w:rsid w:val="009B099B"/>
    <w:rsid w:val="009B10CE"/>
    <w:rsid w:val="009B120E"/>
    <w:rsid w:val="009B1A55"/>
    <w:rsid w:val="009B2E78"/>
    <w:rsid w:val="009B377D"/>
    <w:rsid w:val="009B3B61"/>
    <w:rsid w:val="009B4A78"/>
    <w:rsid w:val="009B513C"/>
    <w:rsid w:val="009B517B"/>
    <w:rsid w:val="009B5A30"/>
    <w:rsid w:val="009B5E48"/>
    <w:rsid w:val="009B647E"/>
    <w:rsid w:val="009B6A69"/>
    <w:rsid w:val="009C097A"/>
    <w:rsid w:val="009C1A33"/>
    <w:rsid w:val="009C289C"/>
    <w:rsid w:val="009C32C0"/>
    <w:rsid w:val="009C3CF4"/>
    <w:rsid w:val="009C3F25"/>
    <w:rsid w:val="009C3F54"/>
    <w:rsid w:val="009C4AF9"/>
    <w:rsid w:val="009C5A57"/>
    <w:rsid w:val="009C6054"/>
    <w:rsid w:val="009C6F1C"/>
    <w:rsid w:val="009C76AC"/>
    <w:rsid w:val="009C76E8"/>
    <w:rsid w:val="009D082E"/>
    <w:rsid w:val="009D0ADE"/>
    <w:rsid w:val="009D19AB"/>
    <w:rsid w:val="009D1C08"/>
    <w:rsid w:val="009D20E2"/>
    <w:rsid w:val="009D2574"/>
    <w:rsid w:val="009D2840"/>
    <w:rsid w:val="009D374B"/>
    <w:rsid w:val="009D39DE"/>
    <w:rsid w:val="009D3FE7"/>
    <w:rsid w:val="009D4038"/>
    <w:rsid w:val="009D5920"/>
    <w:rsid w:val="009D5D2D"/>
    <w:rsid w:val="009D6128"/>
    <w:rsid w:val="009D6610"/>
    <w:rsid w:val="009D6E02"/>
    <w:rsid w:val="009D762B"/>
    <w:rsid w:val="009E3808"/>
    <w:rsid w:val="009E4060"/>
    <w:rsid w:val="009E483A"/>
    <w:rsid w:val="009E5AAA"/>
    <w:rsid w:val="009E6BC1"/>
    <w:rsid w:val="009F014C"/>
    <w:rsid w:val="009F0E80"/>
    <w:rsid w:val="009F1EA6"/>
    <w:rsid w:val="009F1FC4"/>
    <w:rsid w:val="009F234D"/>
    <w:rsid w:val="009F25DB"/>
    <w:rsid w:val="009F37BB"/>
    <w:rsid w:val="009F4714"/>
    <w:rsid w:val="009F4BA0"/>
    <w:rsid w:val="009F4BD9"/>
    <w:rsid w:val="009F5366"/>
    <w:rsid w:val="009F5825"/>
    <w:rsid w:val="009F5DE7"/>
    <w:rsid w:val="009F6237"/>
    <w:rsid w:val="009F7281"/>
    <w:rsid w:val="009F796B"/>
    <w:rsid w:val="009F7A1E"/>
    <w:rsid w:val="00A0011C"/>
    <w:rsid w:val="00A01B49"/>
    <w:rsid w:val="00A021A5"/>
    <w:rsid w:val="00A022F7"/>
    <w:rsid w:val="00A02C60"/>
    <w:rsid w:val="00A0416A"/>
    <w:rsid w:val="00A0485A"/>
    <w:rsid w:val="00A0779B"/>
    <w:rsid w:val="00A07C9C"/>
    <w:rsid w:val="00A1038D"/>
    <w:rsid w:val="00A10939"/>
    <w:rsid w:val="00A11AFC"/>
    <w:rsid w:val="00A11F90"/>
    <w:rsid w:val="00A1204D"/>
    <w:rsid w:val="00A127F3"/>
    <w:rsid w:val="00A12E4A"/>
    <w:rsid w:val="00A13081"/>
    <w:rsid w:val="00A13487"/>
    <w:rsid w:val="00A135C6"/>
    <w:rsid w:val="00A13B5C"/>
    <w:rsid w:val="00A1501D"/>
    <w:rsid w:val="00A15C74"/>
    <w:rsid w:val="00A17339"/>
    <w:rsid w:val="00A20537"/>
    <w:rsid w:val="00A21186"/>
    <w:rsid w:val="00A212DD"/>
    <w:rsid w:val="00A21328"/>
    <w:rsid w:val="00A21992"/>
    <w:rsid w:val="00A22D6B"/>
    <w:rsid w:val="00A23514"/>
    <w:rsid w:val="00A23FA9"/>
    <w:rsid w:val="00A24061"/>
    <w:rsid w:val="00A24288"/>
    <w:rsid w:val="00A2482A"/>
    <w:rsid w:val="00A25E48"/>
    <w:rsid w:val="00A25E7D"/>
    <w:rsid w:val="00A30DBD"/>
    <w:rsid w:val="00A31105"/>
    <w:rsid w:val="00A33430"/>
    <w:rsid w:val="00A338BD"/>
    <w:rsid w:val="00A34104"/>
    <w:rsid w:val="00A344DB"/>
    <w:rsid w:val="00A35C6D"/>
    <w:rsid w:val="00A35C89"/>
    <w:rsid w:val="00A36258"/>
    <w:rsid w:val="00A36496"/>
    <w:rsid w:val="00A36539"/>
    <w:rsid w:val="00A36D00"/>
    <w:rsid w:val="00A37193"/>
    <w:rsid w:val="00A37216"/>
    <w:rsid w:val="00A37630"/>
    <w:rsid w:val="00A406AE"/>
    <w:rsid w:val="00A40A3E"/>
    <w:rsid w:val="00A41C46"/>
    <w:rsid w:val="00A41CDF"/>
    <w:rsid w:val="00A42C6E"/>
    <w:rsid w:val="00A439AC"/>
    <w:rsid w:val="00A43F8D"/>
    <w:rsid w:val="00A46058"/>
    <w:rsid w:val="00A46261"/>
    <w:rsid w:val="00A46326"/>
    <w:rsid w:val="00A46933"/>
    <w:rsid w:val="00A46A91"/>
    <w:rsid w:val="00A471B3"/>
    <w:rsid w:val="00A471FD"/>
    <w:rsid w:val="00A47E72"/>
    <w:rsid w:val="00A50757"/>
    <w:rsid w:val="00A5076A"/>
    <w:rsid w:val="00A514B6"/>
    <w:rsid w:val="00A52282"/>
    <w:rsid w:val="00A531EC"/>
    <w:rsid w:val="00A53363"/>
    <w:rsid w:val="00A5396B"/>
    <w:rsid w:val="00A54973"/>
    <w:rsid w:val="00A55944"/>
    <w:rsid w:val="00A56EF8"/>
    <w:rsid w:val="00A57111"/>
    <w:rsid w:val="00A5753C"/>
    <w:rsid w:val="00A57860"/>
    <w:rsid w:val="00A60673"/>
    <w:rsid w:val="00A60E19"/>
    <w:rsid w:val="00A61E8A"/>
    <w:rsid w:val="00A62014"/>
    <w:rsid w:val="00A623D7"/>
    <w:rsid w:val="00A62CA7"/>
    <w:rsid w:val="00A62ECC"/>
    <w:rsid w:val="00A62F71"/>
    <w:rsid w:val="00A63901"/>
    <w:rsid w:val="00A65294"/>
    <w:rsid w:val="00A65386"/>
    <w:rsid w:val="00A6569A"/>
    <w:rsid w:val="00A65A82"/>
    <w:rsid w:val="00A65AFB"/>
    <w:rsid w:val="00A66AA1"/>
    <w:rsid w:val="00A67C37"/>
    <w:rsid w:val="00A67F6C"/>
    <w:rsid w:val="00A73029"/>
    <w:rsid w:val="00A734FB"/>
    <w:rsid w:val="00A737B7"/>
    <w:rsid w:val="00A74D24"/>
    <w:rsid w:val="00A750E0"/>
    <w:rsid w:val="00A75A73"/>
    <w:rsid w:val="00A77E0F"/>
    <w:rsid w:val="00A77F67"/>
    <w:rsid w:val="00A80D89"/>
    <w:rsid w:val="00A81E54"/>
    <w:rsid w:val="00A826AD"/>
    <w:rsid w:val="00A8451F"/>
    <w:rsid w:val="00A8471D"/>
    <w:rsid w:val="00A85448"/>
    <w:rsid w:val="00A864D1"/>
    <w:rsid w:val="00A86A19"/>
    <w:rsid w:val="00A86A89"/>
    <w:rsid w:val="00A86E85"/>
    <w:rsid w:val="00A8704A"/>
    <w:rsid w:val="00A870D3"/>
    <w:rsid w:val="00A874B8"/>
    <w:rsid w:val="00A8761F"/>
    <w:rsid w:val="00A87CC1"/>
    <w:rsid w:val="00A9033C"/>
    <w:rsid w:val="00A940BE"/>
    <w:rsid w:val="00A95A01"/>
    <w:rsid w:val="00A96041"/>
    <w:rsid w:val="00A97147"/>
    <w:rsid w:val="00A97224"/>
    <w:rsid w:val="00A97617"/>
    <w:rsid w:val="00A97723"/>
    <w:rsid w:val="00A977F5"/>
    <w:rsid w:val="00AA11CA"/>
    <w:rsid w:val="00AA237B"/>
    <w:rsid w:val="00AA483F"/>
    <w:rsid w:val="00AA4C21"/>
    <w:rsid w:val="00AA4DEA"/>
    <w:rsid w:val="00AA5BF2"/>
    <w:rsid w:val="00AA6966"/>
    <w:rsid w:val="00AA77DC"/>
    <w:rsid w:val="00AA7B22"/>
    <w:rsid w:val="00AA7EEF"/>
    <w:rsid w:val="00AB082D"/>
    <w:rsid w:val="00AB0F84"/>
    <w:rsid w:val="00AB1EC6"/>
    <w:rsid w:val="00AB6B49"/>
    <w:rsid w:val="00AB7CCB"/>
    <w:rsid w:val="00AC03EE"/>
    <w:rsid w:val="00AC0CC1"/>
    <w:rsid w:val="00AC11AB"/>
    <w:rsid w:val="00AC19B3"/>
    <w:rsid w:val="00AC1D0A"/>
    <w:rsid w:val="00AC2690"/>
    <w:rsid w:val="00AC2722"/>
    <w:rsid w:val="00AC3F9A"/>
    <w:rsid w:val="00AC442B"/>
    <w:rsid w:val="00AC4474"/>
    <w:rsid w:val="00AC46C0"/>
    <w:rsid w:val="00AC5333"/>
    <w:rsid w:val="00AC56D9"/>
    <w:rsid w:val="00AC5F0C"/>
    <w:rsid w:val="00AC60F0"/>
    <w:rsid w:val="00AC63C9"/>
    <w:rsid w:val="00AC65E1"/>
    <w:rsid w:val="00AC76D2"/>
    <w:rsid w:val="00AD0ADC"/>
    <w:rsid w:val="00AD0E48"/>
    <w:rsid w:val="00AD0E75"/>
    <w:rsid w:val="00AD15CA"/>
    <w:rsid w:val="00AD24AF"/>
    <w:rsid w:val="00AD312E"/>
    <w:rsid w:val="00AD34F6"/>
    <w:rsid w:val="00AD44C5"/>
    <w:rsid w:val="00AD48A7"/>
    <w:rsid w:val="00AD4975"/>
    <w:rsid w:val="00AD68AC"/>
    <w:rsid w:val="00AD7C78"/>
    <w:rsid w:val="00AD7EE0"/>
    <w:rsid w:val="00AE0128"/>
    <w:rsid w:val="00AE2189"/>
    <w:rsid w:val="00AE2CDE"/>
    <w:rsid w:val="00AE3EC9"/>
    <w:rsid w:val="00AE42F8"/>
    <w:rsid w:val="00AE48F3"/>
    <w:rsid w:val="00AE4B44"/>
    <w:rsid w:val="00AE60B2"/>
    <w:rsid w:val="00AE65F9"/>
    <w:rsid w:val="00AE6BB6"/>
    <w:rsid w:val="00AE7017"/>
    <w:rsid w:val="00AE7CA6"/>
    <w:rsid w:val="00AF007E"/>
    <w:rsid w:val="00AF1E0A"/>
    <w:rsid w:val="00AF1EB4"/>
    <w:rsid w:val="00AF233D"/>
    <w:rsid w:val="00AF2E37"/>
    <w:rsid w:val="00AF2ECB"/>
    <w:rsid w:val="00AF3932"/>
    <w:rsid w:val="00AF406B"/>
    <w:rsid w:val="00AF42A1"/>
    <w:rsid w:val="00AF506B"/>
    <w:rsid w:val="00AF50DE"/>
    <w:rsid w:val="00AF5174"/>
    <w:rsid w:val="00AF581B"/>
    <w:rsid w:val="00AF5FB3"/>
    <w:rsid w:val="00AF62A4"/>
    <w:rsid w:val="00AF6F98"/>
    <w:rsid w:val="00AF72E2"/>
    <w:rsid w:val="00AF755B"/>
    <w:rsid w:val="00B00362"/>
    <w:rsid w:val="00B006A7"/>
    <w:rsid w:val="00B009D8"/>
    <w:rsid w:val="00B00E9C"/>
    <w:rsid w:val="00B0149F"/>
    <w:rsid w:val="00B01A85"/>
    <w:rsid w:val="00B01E91"/>
    <w:rsid w:val="00B0240E"/>
    <w:rsid w:val="00B024A0"/>
    <w:rsid w:val="00B046FE"/>
    <w:rsid w:val="00B0486B"/>
    <w:rsid w:val="00B06574"/>
    <w:rsid w:val="00B0660F"/>
    <w:rsid w:val="00B06FE1"/>
    <w:rsid w:val="00B073DD"/>
    <w:rsid w:val="00B07D9B"/>
    <w:rsid w:val="00B10B0D"/>
    <w:rsid w:val="00B10E83"/>
    <w:rsid w:val="00B10EE8"/>
    <w:rsid w:val="00B11410"/>
    <w:rsid w:val="00B12095"/>
    <w:rsid w:val="00B129D5"/>
    <w:rsid w:val="00B136F1"/>
    <w:rsid w:val="00B13ABC"/>
    <w:rsid w:val="00B146E8"/>
    <w:rsid w:val="00B14FD7"/>
    <w:rsid w:val="00B167BD"/>
    <w:rsid w:val="00B16BA9"/>
    <w:rsid w:val="00B2055E"/>
    <w:rsid w:val="00B20A1A"/>
    <w:rsid w:val="00B21FA1"/>
    <w:rsid w:val="00B22D89"/>
    <w:rsid w:val="00B23243"/>
    <w:rsid w:val="00B25908"/>
    <w:rsid w:val="00B3034B"/>
    <w:rsid w:val="00B30EC4"/>
    <w:rsid w:val="00B31800"/>
    <w:rsid w:val="00B31CD5"/>
    <w:rsid w:val="00B32B41"/>
    <w:rsid w:val="00B33723"/>
    <w:rsid w:val="00B354FC"/>
    <w:rsid w:val="00B356E5"/>
    <w:rsid w:val="00B35864"/>
    <w:rsid w:val="00B37A7E"/>
    <w:rsid w:val="00B401E3"/>
    <w:rsid w:val="00B4078F"/>
    <w:rsid w:val="00B40E34"/>
    <w:rsid w:val="00B40F2F"/>
    <w:rsid w:val="00B41081"/>
    <w:rsid w:val="00B417FD"/>
    <w:rsid w:val="00B420A8"/>
    <w:rsid w:val="00B423B8"/>
    <w:rsid w:val="00B439D7"/>
    <w:rsid w:val="00B43A5F"/>
    <w:rsid w:val="00B449E6"/>
    <w:rsid w:val="00B44F62"/>
    <w:rsid w:val="00B4532E"/>
    <w:rsid w:val="00B4636C"/>
    <w:rsid w:val="00B466DA"/>
    <w:rsid w:val="00B47085"/>
    <w:rsid w:val="00B47407"/>
    <w:rsid w:val="00B47966"/>
    <w:rsid w:val="00B50CB1"/>
    <w:rsid w:val="00B528AD"/>
    <w:rsid w:val="00B52BC7"/>
    <w:rsid w:val="00B533BF"/>
    <w:rsid w:val="00B53AA3"/>
    <w:rsid w:val="00B547F0"/>
    <w:rsid w:val="00B54F5B"/>
    <w:rsid w:val="00B55394"/>
    <w:rsid w:val="00B55A9F"/>
    <w:rsid w:val="00B55D73"/>
    <w:rsid w:val="00B56BA8"/>
    <w:rsid w:val="00B56E5F"/>
    <w:rsid w:val="00B573D1"/>
    <w:rsid w:val="00B57522"/>
    <w:rsid w:val="00B60640"/>
    <w:rsid w:val="00B607FB"/>
    <w:rsid w:val="00B61108"/>
    <w:rsid w:val="00B61BB8"/>
    <w:rsid w:val="00B61BC0"/>
    <w:rsid w:val="00B61EB1"/>
    <w:rsid w:val="00B61F7E"/>
    <w:rsid w:val="00B62549"/>
    <w:rsid w:val="00B648A8"/>
    <w:rsid w:val="00B64927"/>
    <w:rsid w:val="00B656BE"/>
    <w:rsid w:val="00B65765"/>
    <w:rsid w:val="00B65A03"/>
    <w:rsid w:val="00B6766D"/>
    <w:rsid w:val="00B677A8"/>
    <w:rsid w:val="00B70729"/>
    <w:rsid w:val="00B70748"/>
    <w:rsid w:val="00B7142E"/>
    <w:rsid w:val="00B717E1"/>
    <w:rsid w:val="00B71B82"/>
    <w:rsid w:val="00B7236F"/>
    <w:rsid w:val="00B72539"/>
    <w:rsid w:val="00B72CA0"/>
    <w:rsid w:val="00B73D9A"/>
    <w:rsid w:val="00B74158"/>
    <w:rsid w:val="00B74200"/>
    <w:rsid w:val="00B7435A"/>
    <w:rsid w:val="00B748B2"/>
    <w:rsid w:val="00B74F5A"/>
    <w:rsid w:val="00B759E2"/>
    <w:rsid w:val="00B76D1B"/>
    <w:rsid w:val="00B76D31"/>
    <w:rsid w:val="00B80E7B"/>
    <w:rsid w:val="00B81241"/>
    <w:rsid w:val="00B81D07"/>
    <w:rsid w:val="00B82852"/>
    <w:rsid w:val="00B83118"/>
    <w:rsid w:val="00B83540"/>
    <w:rsid w:val="00B83A3E"/>
    <w:rsid w:val="00B83CE3"/>
    <w:rsid w:val="00B8444F"/>
    <w:rsid w:val="00B859BD"/>
    <w:rsid w:val="00B86408"/>
    <w:rsid w:val="00B87324"/>
    <w:rsid w:val="00B87E3D"/>
    <w:rsid w:val="00B87E91"/>
    <w:rsid w:val="00B910C2"/>
    <w:rsid w:val="00B92652"/>
    <w:rsid w:val="00B92845"/>
    <w:rsid w:val="00B928EA"/>
    <w:rsid w:val="00B9469B"/>
    <w:rsid w:val="00B94BC5"/>
    <w:rsid w:val="00B950EA"/>
    <w:rsid w:val="00B951FA"/>
    <w:rsid w:val="00B96705"/>
    <w:rsid w:val="00B9798C"/>
    <w:rsid w:val="00BA0402"/>
    <w:rsid w:val="00BA2971"/>
    <w:rsid w:val="00BA3DE3"/>
    <w:rsid w:val="00BA3F36"/>
    <w:rsid w:val="00BA4074"/>
    <w:rsid w:val="00BA4300"/>
    <w:rsid w:val="00BA444E"/>
    <w:rsid w:val="00BA4FFC"/>
    <w:rsid w:val="00BA6395"/>
    <w:rsid w:val="00BA6E34"/>
    <w:rsid w:val="00BB09C6"/>
    <w:rsid w:val="00BB16A4"/>
    <w:rsid w:val="00BB1C3F"/>
    <w:rsid w:val="00BB3160"/>
    <w:rsid w:val="00BB3336"/>
    <w:rsid w:val="00BB3F42"/>
    <w:rsid w:val="00BB4346"/>
    <w:rsid w:val="00BB497E"/>
    <w:rsid w:val="00BB61FF"/>
    <w:rsid w:val="00BB6400"/>
    <w:rsid w:val="00BB6B2A"/>
    <w:rsid w:val="00BB7489"/>
    <w:rsid w:val="00BC00FA"/>
    <w:rsid w:val="00BC153D"/>
    <w:rsid w:val="00BC239E"/>
    <w:rsid w:val="00BC3097"/>
    <w:rsid w:val="00BC3E68"/>
    <w:rsid w:val="00BC4851"/>
    <w:rsid w:val="00BC5444"/>
    <w:rsid w:val="00BC6544"/>
    <w:rsid w:val="00BC6FDC"/>
    <w:rsid w:val="00BD0C91"/>
    <w:rsid w:val="00BD0E15"/>
    <w:rsid w:val="00BD0F81"/>
    <w:rsid w:val="00BD101D"/>
    <w:rsid w:val="00BD481F"/>
    <w:rsid w:val="00BD4D7B"/>
    <w:rsid w:val="00BD5EE0"/>
    <w:rsid w:val="00BD667B"/>
    <w:rsid w:val="00BD68D0"/>
    <w:rsid w:val="00BD6D20"/>
    <w:rsid w:val="00BD6E48"/>
    <w:rsid w:val="00BD7D87"/>
    <w:rsid w:val="00BE0C61"/>
    <w:rsid w:val="00BE1C32"/>
    <w:rsid w:val="00BE2041"/>
    <w:rsid w:val="00BE2CC9"/>
    <w:rsid w:val="00BE4057"/>
    <w:rsid w:val="00BE6331"/>
    <w:rsid w:val="00BE6BB9"/>
    <w:rsid w:val="00BE6E4B"/>
    <w:rsid w:val="00BE7209"/>
    <w:rsid w:val="00BE72FF"/>
    <w:rsid w:val="00BE795A"/>
    <w:rsid w:val="00BE7DC0"/>
    <w:rsid w:val="00BF0466"/>
    <w:rsid w:val="00BF2AF6"/>
    <w:rsid w:val="00BF3C61"/>
    <w:rsid w:val="00BF3D75"/>
    <w:rsid w:val="00BF3D76"/>
    <w:rsid w:val="00BF40DF"/>
    <w:rsid w:val="00BF495A"/>
    <w:rsid w:val="00BF554D"/>
    <w:rsid w:val="00BF5822"/>
    <w:rsid w:val="00BF6008"/>
    <w:rsid w:val="00BF6CE1"/>
    <w:rsid w:val="00BF734A"/>
    <w:rsid w:val="00BF7A85"/>
    <w:rsid w:val="00C0214D"/>
    <w:rsid w:val="00C0221C"/>
    <w:rsid w:val="00C02B79"/>
    <w:rsid w:val="00C03583"/>
    <w:rsid w:val="00C03981"/>
    <w:rsid w:val="00C04374"/>
    <w:rsid w:val="00C04545"/>
    <w:rsid w:val="00C04840"/>
    <w:rsid w:val="00C0485B"/>
    <w:rsid w:val="00C055A8"/>
    <w:rsid w:val="00C05AF5"/>
    <w:rsid w:val="00C05FC4"/>
    <w:rsid w:val="00C06143"/>
    <w:rsid w:val="00C063C7"/>
    <w:rsid w:val="00C07C4B"/>
    <w:rsid w:val="00C115F2"/>
    <w:rsid w:val="00C14A29"/>
    <w:rsid w:val="00C14E41"/>
    <w:rsid w:val="00C15281"/>
    <w:rsid w:val="00C152BD"/>
    <w:rsid w:val="00C15598"/>
    <w:rsid w:val="00C15AFE"/>
    <w:rsid w:val="00C15CFF"/>
    <w:rsid w:val="00C164C1"/>
    <w:rsid w:val="00C168B9"/>
    <w:rsid w:val="00C16AF9"/>
    <w:rsid w:val="00C172F2"/>
    <w:rsid w:val="00C179E1"/>
    <w:rsid w:val="00C17CFB"/>
    <w:rsid w:val="00C207FE"/>
    <w:rsid w:val="00C20903"/>
    <w:rsid w:val="00C20CC8"/>
    <w:rsid w:val="00C20E94"/>
    <w:rsid w:val="00C2118A"/>
    <w:rsid w:val="00C211C9"/>
    <w:rsid w:val="00C21931"/>
    <w:rsid w:val="00C22214"/>
    <w:rsid w:val="00C22A6A"/>
    <w:rsid w:val="00C23366"/>
    <w:rsid w:val="00C2412F"/>
    <w:rsid w:val="00C242AA"/>
    <w:rsid w:val="00C259A0"/>
    <w:rsid w:val="00C27A9B"/>
    <w:rsid w:val="00C30140"/>
    <w:rsid w:val="00C30498"/>
    <w:rsid w:val="00C3099E"/>
    <w:rsid w:val="00C3266D"/>
    <w:rsid w:val="00C32B75"/>
    <w:rsid w:val="00C334B1"/>
    <w:rsid w:val="00C3374F"/>
    <w:rsid w:val="00C33A02"/>
    <w:rsid w:val="00C3461E"/>
    <w:rsid w:val="00C356BA"/>
    <w:rsid w:val="00C3647E"/>
    <w:rsid w:val="00C367C5"/>
    <w:rsid w:val="00C36C4F"/>
    <w:rsid w:val="00C37DF2"/>
    <w:rsid w:val="00C404A6"/>
    <w:rsid w:val="00C41B31"/>
    <w:rsid w:val="00C43624"/>
    <w:rsid w:val="00C43EFB"/>
    <w:rsid w:val="00C4476B"/>
    <w:rsid w:val="00C44C0F"/>
    <w:rsid w:val="00C45BDD"/>
    <w:rsid w:val="00C466DF"/>
    <w:rsid w:val="00C47B13"/>
    <w:rsid w:val="00C5271E"/>
    <w:rsid w:val="00C52CDC"/>
    <w:rsid w:val="00C52D21"/>
    <w:rsid w:val="00C52F78"/>
    <w:rsid w:val="00C530F9"/>
    <w:rsid w:val="00C531B0"/>
    <w:rsid w:val="00C5390C"/>
    <w:rsid w:val="00C56A47"/>
    <w:rsid w:val="00C609FB"/>
    <w:rsid w:val="00C60F71"/>
    <w:rsid w:val="00C61ACF"/>
    <w:rsid w:val="00C6279E"/>
    <w:rsid w:val="00C62BAF"/>
    <w:rsid w:val="00C62F09"/>
    <w:rsid w:val="00C63FAA"/>
    <w:rsid w:val="00C64D51"/>
    <w:rsid w:val="00C659FC"/>
    <w:rsid w:val="00C66592"/>
    <w:rsid w:val="00C67CDE"/>
    <w:rsid w:val="00C70004"/>
    <w:rsid w:val="00C7051D"/>
    <w:rsid w:val="00C70AEE"/>
    <w:rsid w:val="00C70B36"/>
    <w:rsid w:val="00C70B38"/>
    <w:rsid w:val="00C72F9D"/>
    <w:rsid w:val="00C7423E"/>
    <w:rsid w:val="00C75014"/>
    <w:rsid w:val="00C7601E"/>
    <w:rsid w:val="00C76254"/>
    <w:rsid w:val="00C7640B"/>
    <w:rsid w:val="00C7678E"/>
    <w:rsid w:val="00C76ED7"/>
    <w:rsid w:val="00C76FAA"/>
    <w:rsid w:val="00C77081"/>
    <w:rsid w:val="00C819C8"/>
    <w:rsid w:val="00C81E0D"/>
    <w:rsid w:val="00C82324"/>
    <w:rsid w:val="00C83810"/>
    <w:rsid w:val="00C83BD6"/>
    <w:rsid w:val="00C85EB2"/>
    <w:rsid w:val="00C85EE6"/>
    <w:rsid w:val="00C864B0"/>
    <w:rsid w:val="00C86934"/>
    <w:rsid w:val="00C86AC8"/>
    <w:rsid w:val="00C87012"/>
    <w:rsid w:val="00C87536"/>
    <w:rsid w:val="00C877C4"/>
    <w:rsid w:val="00C90287"/>
    <w:rsid w:val="00C905BA"/>
    <w:rsid w:val="00C92101"/>
    <w:rsid w:val="00C9217F"/>
    <w:rsid w:val="00C9398F"/>
    <w:rsid w:val="00C94991"/>
    <w:rsid w:val="00C94A1A"/>
    <w:rsid w:val="00C95346"/>
    <w:rsid w:val="00C9552A"/>
    <w:rsid w:val="00C9619A"/>
    <w:rsid w:val="00C96AC0"/>
    <w:rsid w:val="00C978FD"/>
    <w:rsid w:val="00CA1A54"/>
    <w:rsid w:val="00CA1F19"/>
    <w:rsid w:val="00CA2990"/>
    <w:rsid w:val="00CA2BC0"/>
    <w:rsid w:val="00CA303C"/>
    <w:rsid w:val="00CA305C"/>
    <w:rsid w:val="00CA3238"/>
    <w:rsid w:val="00CA3EC4"/>
    <w:rsid w:val="00CA4528"/>
    <w:rsid w:val="00CA4F37"/>
    <w:rsid w:val="00CA528A"/>
    <w:rsid w:val="00CA529F"/>
    <w:rsid w:val="00CA5526"/>
    <w:rsid w:val="00CA594D"/>
    <w:rsid w:val="00CA6D97"/>
    <w:rsid w:val="00CB0963"/>
    <w:rsid w:val="00CB2520"/>
    <w:rsid w:val="00CB2AA8"/>
    <w:rsid w:val="00CB2B1E"/>
    <w:rsid w:val="00CB2F59"/>
    <w:rsid w:val="00CB3D69"/>
    <w:rsid w:val="00CB4DEB"/>
    <w:rsid w:val="00CB5348"/>
    <w:rsid w:val="00CB5961"/>
    <w:rsid w:val="00CB60DD"/>
    <w:rsid w:val="00CB7BE8"/>
    <w:rsid w:val="00CB7CAC"/>
    <w:rsid w:val="00CC0731"/>
    <w:rsid w:val="00CC0736"/>
    <w:rsid w:val="00CC0B19"/>
    <w:rsid w:val="00CC0EFB"/>
    <w:rsid w:val="00CC0F5D"/>
    <w:rsid w:val="00CC1A10"/>
    <w:rsid w:val="00CC256F"/>
    <w:rsid w:val="00CC2B3B"/>
    <w:rsid w:val="00CC3044"/>
    <w:rsid w:val="00CC392D"/>
    <w:rsid w:val="00CC424F"/>
    <w:rsid w:val="00CC4BCE"/>
    <w:rsid w:val="00CC520D"/>
    <w:rsid w:val="00CC53C3"/>
    <w:rsid w:val="00CC5FFC"/>
    <w:rsid w:val="00CC70FC"/>
    <w:rsid w:val="00CC7972"/>
    <w:rsid w:val="00CD08CD"/>
    <w:rsid w:val="00CD0D10"/>
    <w:rsid w:val="00CD0DF1"/>
    <w:rsid w:val="00CD13F0"/>
    <w:rsid w:val="00CD16F5"/>
    <w:rsid w:val="00CD2046"/>
    <w:rsid w:val="00CD3837"/>
    <w:rsid w:val="00CD3B75"/>
    <w:rsid w:val="00CD3BC5"/>
    <w:rsid w:val="00CD3C25"/>
    <w:rsid w:val="00CD3D2B"/>
    <w:rsid w:val="00CD4FC5"/>
    <w:rsid w:val="00CD5C23"/>
    <w:rsid w:val="00CD5E75"/>
    <w:rsid w:val="00CD626C"/>
    <w:rsid w:val="00CD65D5"/>
    <w:rsid w:val="00CD6D1E"/>
    <w:rsid w:val="00CD70AF"/>
    <w:rsid w:val="00CE002B"/>
    <w:rsid w:val="00CE1008"/>
    <w:rsid w:val="00CE14F7"/>
    <w:rsid w:val="00CE1686"/>
    <w:rsid w:val="00CE2C77"/>
    <w:rsid w:val="00CE3251"/>
    <w:rsid w:val="00CE34E1"/>
    <w:rsid w:val="00CE3DBF"/>
    <w:rsid w:val="00CE4262"/>
    <w:rsid w:val="00CE4895"/>
    <w:rsid w:val="00CE4909"/>
    <w:rsid w:val="00CE51E5"/>
    <w:rsid w:val="00CE57A6"/>
    <w:rsid w:val="00CE5FE0"/>
    <w:rsid w:val="00CE7045"/>
    <w:rsid w:val="00CE747D"/>
    <w:rsid w:val="00CF0989"/>
    <w:rsid w:val="00CF1204"/>
    <w:rsid w:val="00CF26E8"/>
    <w:rsid w:val="00CF32B5"/>
    <w:rsid w:val="00CF36C7"/>
    <w:rsid w:val="00CF41D6"/>
    <w:rsid w:val="00CF53F3"/>
    <w:rsid w:val="00CF6872"/>
    <w:rsid w:val="00CF7463"/>
    <w:rsid w:val="00D01D44"/>
    <w:rsid w:val="00D034BC"/>
    <w:rsid w:val="00D04414"/>
    <w:rsid w:val="00D05069"/>
    <w:rsid w:val="00D050F5"/>
    <w:rsid w:val="00D057F1"/>
    <w:rsid w:val="00D06192"/>
    <w:rsid w:val="00D0687F"/>
    <w:rsid w:val="00D0787B"/>
    <w:rsid w:val="00D07949"/>
    <w:rsid w:val="00D07FA9"/>
    <w:rsid w:val="00D124BF"/>
    <w:rsid w:val="00D12E66"/>
    <w:rsid w:val="00D12F6C"/>
    <w:rsid w:val="00D14A34"/>
    <w:rsid w:val="00D14AD6"/>
    <w:rsid w:val="00D15417"/>
    <w:rsid w:val="00D1572F"/>
    <w:rsid w:val="00D15E00"/>
    <w:rsid w:val="00D15E94"/>
    <w:rsid w:val="00D1622B"/>
    <w:rsid w:val="00D16C5C"/>
    <w:rsid w:val="00D22524"/>
    <w:rsid w:val="00D234AC"/>
    <w:rsid w:val="00D243AD"/>
    <w:rsid w:val="00D24CE0"/>
    <w:rsid w:val="00D26418"/>
    <w:rsid w:val="00D27292"/>
    <w:rsid w:val="00D27AF8"/>
    <w:rsid w:val="00D3060C"/>
    <w:rsid w:val="00D316B3"/>
    <w:rsid w:val="00D31F36"/>
    <w:rsid w:val="00D31F65"/>
    <w:rsid w:val="00D32513"/>
    <w:rsid w:val="00D3302B"/>
    <w:rsid w:val="00D33C49"/>
    <w:rsid w:val="00D34B18"/>
    <w:rsid w:val="00D34ED0"/>
    <w:rsid w:val="00D34FC7"/>
    <w:rsid w:val="00D35185"/>
    <w:rsid w:val="00D35CFB"/>
    <w:rsid w:val="00D371F3"/>
    <w:rsid w:val="00D37FA8"/>
    <w:rsid w:val="00D407C9"/>
    <w:rsid w:val="00D40E5C"/>
    <w:rsid w:val="00D42AC1"/>
    <w:rsid w:val="00D4362B"/>
    <w:rsid w:val="00D45DD8"/>
    <w:rsid w:val="00D4702A"/>
    <w:rsid w:val="00D50C77"/>
    <w:rsid w:val="00D50E7E"/>
    <w:rsid w:val="00D515CA"/>
    <w:rsid w:val="00D53630"/>
    <w:rsid w:val="00D549FA"/>
    <w:rsid w:val="00D55123"/>
    <w:rsid w:val="00D567A2"/>
    <w:rsid w:val="00D56F81"/>
    <w:rsid w:val="00D57797"/>
    <w:rsid w:val="00D57EB8"/>
    <w:rsid w:val="00D603EE"/>
    <w:rsid w:val="00D60CA4"/>
    <w:rsid w:val="00D61BBA"/>
    <w:rsid w:val="00D63022"/>
    <w:rsid w:val="00D63504"/>
    <w:rsid w:val="00D643F9"/>
    <w:rsid w:val="00D65DC8"/>
    <w:rsid w:val="00D6679D"/>
    <w:rsid w:val="00D67517"/>
    <w:rsid w:val="00D67598"/>
    <w:rsid w:val="00D67E6C"/>
    <w:rsid w:val="00D702C3"/>
    <w:rsid w:val="00D7052A"/>
    <w:rsid w:val="00D70BB7"/>
    <w:rsid w:val="00D72348"/>
    <w:rsid w:val="00D7247B"/>
    <w:rsid w:val="00D72599"/>
    <w:rsid w:val="00D72D89"/>
    <w:rsid w:val="00D73F2B"/>
    <w:rsid w:val="00D741A9"/>
    <w:rsid w:val="00D743D6"/>
    <w:rsid w:val="00D75338"/>
    <w:rsid w:val="00D76431"/>
    <w:rsid w:val="00D766A8"/>
    <w:rsid w:val="00D76B23"/>
    <w:rsid w:val="00D76DBA"/>
    <w:rsid w:val="00D77CE1"/>
    <w:rsid w:val="00D808A6"/>
    <w:rsid w:val="00D81095"/>
    <w:rsid w:val="00D817D4"/>
    <w:rsid w:val="00D821FE"/>
    <w:rsid w:val="00D8241E"/>
    <w:rsid w:val="00D82FF4"/>
    <w:rsid w:val="00D83413"/>
    <w:rsid w:val="00D83760"/>
    <w:rsid w:val="00D8519A"/>
    <w:rsid w:val="00D8580C"/>
    <w:rsid w:val="00D877C6"/>
    <w:rsid w:val="00D877F9"/>
    <w:rsid w:val="00D908C9"/>
    <w:rsid w:val="00D91380"/>
    <w:rsid w:val="00D91A06"/>
    <w:rsid w:val="00D92276"/>
    <w:rsid w:val="00D92F97"/>
    <w:rsid w:val="00D92FD5"/>
    <w:rsid w:val="00D936DC"/>
    <w:rsid w:val="00D93775"/>
    <w:rsid w:val="00D93B4B"/>
    <w:rsid w:val="00D953C0"/>
    <w:rsid w:val="00D967E4"/>
    <w:rsid w:val="00D97854"/>
    <w:rsid w:val="00DA129C"/>
    <w:rsid w:val="00DA1D24"/>
    <w:rsid w:val="00DA1DF7"/>
    <w:rsid w:val="00DA1F42"/>
    <w:rsid w:val="00DA337F"/>
    <w:rsid w:val="00DA378F"/>
    <w:rsid w:val="00DA3F0D"/>
    <w:rsid w:val="00DA4211"/>
    <w:rsid w:val="00DA43CA"/>
    <w:rsid w:val="00DA52D4"/>
    <w:rsid w:val="00DA635C"/>
    <w:rsid w:val="00DA6E8C"/>
    <w:rsid w:val="00DA75B7"/>
    <w:rsid w:val="00DA7A05"/>
    <w:rsid w:val="00DB1191"/>
    <w:rsid w:val="00DB1502"/>
    <w:rsid w:val="00DB398F"/>
    <w:rsid w:val="00DB3C6D"/>
    <w:rsid w:val="00DB3EEA"/>
    <w:rsid w:val="00DB4361"/>
    <w:rsid w:val="00DB48EE"/>
    <w:rsid w:val="00DB49F3"/>
    <w:rsid w:val="00DB5103"/>
    <w:rsid w:val="00DB5DA2"/>
    <w:rsid w:val="00DB6D4F"/>
    <w:rsid w:val="00DB70D2"/>
    <w:rsid w:val="00DB7300"/>
    <w:rsid w:val="00DB763F"/>
    <w:rsid w:val="00DC0011"/>
    <w:rsid w:val="00DC01E9"/>
    <w:rsid w:val="00DC02E0"/>
    <w:rsid w:val="00DC0726"/>
    <w:rsid w:val="00DC0FBB"/>
    <w:rsid w:val="00DC2284"/>
    <w:rsid w:val="00DC37DD"/>
    <w:rsid w:val="00DC425F"/>
    <w:rsid w:val="00DC4351"/>
    <w:rsid w:val="00DC4A5B"/>
    <w:rsid w:val="00DC6CE1"/>
    <w:rsid w:val="00DC7487"/>
    <w:rsid w:val="00DC7A89"/>
    <w:rsid w:val="00DD26D1"/>
    <w:rsid w:val="00DD3FB9"/>
    <w:rsid w:val="00DD3FE9"/>
    <w:rsid w:val="00DD4BA5"/>
    <w:rsid w:val="00DD520C"/>
    <w:rsid w:val="00DD5744"/>
    <w:rsid w:val="00DD5754"/>
    <w:rsid w:val="00DD5803"/>
    <w:rsid w:val="00DD5B57"/>
    <w:rsid w:val="00DD5F35"/>
    <w:rsid w:val="00DD5F47"/>
    <w:rsid w:val="00DD6117"/>
    <w:rsid w:val="00DD6EF7"/>
    <w:rsid w:val="00DD7FD4"/>
    <w:rsid w:val="00DE0158"/>
    <w:rsid w:val="00DE09A8"/>
    <w:rsid w:val="00DE09CD"/>
    <w:rsid w:val="00DE1F8A"/>
    <w:rsid w:val="00DE2003"/>
    <w:rsid w:val="00DE2ECF"/>
    <w:rsid w:val="00DE33DD"/>
    <w:rsid w:val="00DE358E"/>
    <w:rsid w:val="00DE3D8C"/>
    <w:rsid w:val="00DE451A"/>
    <w:rsid w:val="00DE4916"/>
    <w:rsid w:val="00DE5C1C"/>
    <w:rsid w:val="00DE5C55"/>
    <w:rsid w:val="00DF05B6"/>
    <w:rsid w:val="00DF07BD"/>
    <w:rsid w:val="00DF160A"/>
    <w:rsid w:val="00DF16DA"/>
    <w:rsid w:val="00DF19AC"/>
    <w:rsid w:val="00DF2462"/>
    <w:rsid w:val="00DF2FC8"/>
    <w:rsid w:val="00DF2FDC"/>
    <w:rsid w:val="00DF3121"/>
    <w:rsid w:val="00DF3DF4"/>
    <w:rsid w:val="00DF43B9"/>
    <w:rsid w:val="00DF5274"/>
    <w:rsid w:val="00DF6107"/>
    <w:rsid w:val="00DF6356"/>
    <w:rsid w:val="00E00B16"/>
    <w:rsid w:val="00E00B55"/>
    <w:rsid w:val="00E010AB"/>
    <w:rsid w:val="00E01DE6"/>
    <w:rsid w:val="00E0278F"/>
    <w:rsid w:val="00E02942"/>
    <w:rsid w:val="00E03A35"/>
    <w:rsid w:val="00E04946"/>
    <w:rsid w:val="00E04FEA"/>
    <w:rsid w:val="00E058BF"/>
    <w:rsid w:val="00E05A5E"/>
    <w:rsid w:val="00E06077"/>
    <w:rsid w:val="00E06BA9"/>
    <w:rsid w:val="00E10492"/>
    <w:rsid w:val="00E10B3C"/>
    <w:rsid w:val="00E1131C"/>
    <w:rsid w:val="00E11AC1"/>
    <w:rsid w:val="00E11D32"/>
    <w:rsid w:val="00E11F9F"/>
    <w:rsid w:val="00E1208C"/>
    <w:rsid w:val="00E12097"/>
    <w:rsid w:val="00E1238D"/>
    <w:rsid w:val="00E1277B"/>
    <w:rsid w:val="00E129CC"/>
    <w:rsid w:val="00E13234"/>
    <w:rsid w:val="00E14E9D"/>
    <w:rsid w:val="00E151E4"/>
    <w:rsid w:val="00E156AF"/>
    <w:rsid w:val="00E15C7C"/>
    <w:rsid w:val="00E15EB8"/>
    <w:rsid w:val="00E16400"/>
    <w:rsid w:val="00E16407"/>
    <w:rsid w:val="00E1678E"/>
    <w:rsid w:val="00E17312"/>
    <w:rsid w:val="00E17C3D"/>
    <w:rsid w:val="00E215A2"/>
    <w:rsid w:val="00E21819"/>
    <w:rsid w:val="00E22345"/>
    <w:rsid w:val="00E231FC"/>
    <w:rsid w:val="00E24703"/>
    <w:rsid w:val="00E24921"/>
    <w:rsid w:val="00E24D54"/>
    <w:rsid w:val="00E24ED2"/>
    <w:rsid w:val="00E25A3C"/>
    <w:rsid w:val="00E2687A"/>
    <w:rsid w:val="00E26E35"/>
    <w:rsid w:val="00E26FEE"/>
    <w:rsid w:val="00E27630"/>
    <w:rsid w:val="00E3109B"/>
    <w:rsid w:val="00E31FC9"/>
    <w:rsid w:val="00E32412"/>
    <w:rsid w:val="00E332EC"/>
    <w:rsid w:val="00E3341C"/>
    <w:rsid w:val="00E33D3B"/>
    <w:rsid w:val="00E350EA"/>
    <w:rsid w:val="00E35711"/>
    <w:rsid w:val="00E35BB9"/>
    <w:rsid w:val="00E36CCF"/>
    <w:rsid w:val="00E37805"/>
    <w:rsid w:val="00E405B2"/>
    <w:rsid w:val="00E41C01"/>
    <w:rsid w:val="00E44B6B"/>
    <w:rsid w:val="00E44B76"/>
    <w:rsid w:val="00E45C43"/>
    <w:rsid w:val="00E45CB9"/>
    <w:rsid w:val="00E4668C"/>
    <w:rsid w:val="00E46919"/>
    <w:rsid w:val="00E4719C"/>
    <w:rsid w:val="00E50724"/>
    <w:rsid w:val="00E508F2"/>
    <w:rsid w:val="00E50B2B"/>
    <w:rsid w:val="00E51060"/>
    <w:rsid w:val="00E51BD1"/>
    <w:rsid w:val="00E51DE7"/>
    <w:rsid w:val="00E549CF"/>
    <w:rsid w:val="00E54A6C"/>
    <w:rsid w:val="00E54E79"/>
    <w:rsid w:val="00E5505D"/>
    <w:rsid w:val="00E553C1"/>
    <w:rsid w:val="00E564AB"/>
    <w:rsid w:val="00E571AB"/>
    <w:rsid w:val="00E57E52"/>
    <w:rsid w:val="00E601B2"/>
    <w:rsid w:val="00E6056C"/>
    <w:rsid w:val="00E6109A"/>
    <w:rsid w:val="00E612B4"/>
    <w:rsid w:val="00E620E4"/>
    <w:rsid w:val="00E62675"/>
    <w:rsid w:val="00E643FE"/>
    <w:rsid w:val="00E6458D"/>
    <w:rsid w:val="00E64F61"/>
    <w:rsid w:val="00E664D2"/>
    <w:rsid w:val="00E665CA"/>
    <w:rsid w:val="00E66C64"/>
    <w:rsid w:val="00E700B5"/>
    <w:rsid w:val="00E701F6"/>
    <w:rsid w:val="00E70C82"/>
    <w:rsid w:val="00E729F0"/>
    <w:rsid w:val="00E72E2E"/>
    <w:rsid w:val="00E73990"/>
    <w:rsid w:val="00E73C34"/>
    <w:rsid w:val="00E74B34"/>
    <w:rsid w:val="00E77196"/>
    <w:rsid w:val="00E7796D"/>
    <w:rsid w:val="00E80122"/>
    <w:rsid w:val="00E80DDF"/>
    <w:rsid w:val="00E80FBA"/>
    <w:rsid w:val="00E81432"/>
    <w:rsid w:val="00E81A29"/>
    <w:rsid w:val="00E82178"/>
    <w:rsid w:val="00E82E38"/>
    <w:rsid w:val="00E830C1"/>
    <w:rsid w:val="00E8383A"/>
    <w:rsid w:val="00E83EEF"/>
    <w:rsid w:val="00E84EFB"/>
    <w:rsid w:val="00E8562F"/>
    <w:rsid w:val="00E85ACA"/>
    <w:rsid w:val="00E85BB3"/>
    <w:rsid w:val="00E85E45"/>
    <w:rsid w:val="00E8628C"/>
    <w:rsid w:val="00E865F2"/>
    <w:rsid w:val="00E86EC2"/>
    <w:rsid w:val="00E876E8"/>
    <w:rsid w:val="00E87A76"/>
    <w:rsid w:val="00E87AF3"/>
    <w:rsid w:val="00E90BEC"/>
    <w:rsid w:val="00E90F45"/>
    <w:rsid w:val="00E91635"/>
    <w:rsid w:val="00E91D5D"/>
    <w:rsid w:val="00E928FC"/>
    <w:rsid w:val="00E929A8"/>
    <w:rsid w:val="00E939B0"/>
    <w:rsid w:val="00E94AF3"/>
    <w:rsid w:val="00E9573A"/>
    <w:rsid w:val="00E95BA9"/>
    <w:rsid w:val="00E96341"/>
    <w:rsid w:val="00E96BB8"/>
    <w:rsid w:val="00E97001"/>
    <w:rsid w:val="00E9796E"/>
    <w:rsid w:val="00E97D8F"/>
    <w:rsid w:val="00EA014A"/>
    <w:rsid w:val="00EA04C7"/>
    <w:rsid w:val="00EA25EA"/>
    <w:rsid w:val="00EA31D7"/>
    <w:rsid w:val="00EA3E22"/>
    <w:rsid w:val="00EA6482"/>
    <w:rsid w:val="00EA6AA9"/>
    <w:rsid w:val="00EA7B77"/>
    <w:rsid w:val="00EA7F73"/>
    <w:rsid w:val="00EA7FBA"/>
    <w:rsid w:val="00EB00AA"/>
    <w:rsid w:val="00EB022B"/>
    <w:rsid w:val="00EB27DF"/>
    <w:rsid w:val="00EB3127"/>
    <w:rsid w:val="00EB3FFB"/>
    <w:rsid w:val="00EB500F"/>
    <w:rsid w:val="00EB5171"/>
    <w:rsid w:val="00EB53F7"/>
    <w:rsid w:val="00EB5972"/>
    <w:rsid w:val="00EB5D94"/>
    <w:rsid w:val="00EB6010"/>
    <w:rsid w:val="00EC292B"/>
    <w:rsid w:val="00EC2C05"/>
    <w:rsid w:val="00EC37DB"/>
    <w:rsid w:val="00EC5377"/>
    <w:rsid w:val="00EC5D29"/>
    <w:rsid w:val="00EC7093"/>
    <w:rsid w:val="00EC7F29"/>
    <w:rsid w:val="00ED0391"/>
    <w:rsid w:val="00ED1568"/>
    <w:rsid w:val="00ED177B"/>
    <w:rsid w:val="00ED1E7C"/>
    <w:rsid w:val="00ED21B0"/>
    <w:rsid w:val="00ED2496"/>
    <w:rsid w:val="00ED2D46"/>
    <w:rsid w:val="00ED4798"/>
    <w:rsid w:val="00ED4D41"/>
    <w:rsid w:val="00ED5912"/>
    <w:rsid w:val="00ED7540"/>
    <w:rsid w:val="00ED7640"/>
    <w:rsid w:val="00ED774C"/>
    <w:rsid w:val="00ED795A"/>
    <w:rsid w:val="00ED7B88"/>
    <w:rsid w:val="00ED7DAC"/>
    <w:rsid w:val="00EE18A1"/>
    <w:rsid w:val="00EE18D9"/>
    <w:rsid w:val="00EE1B7F"/>
    <w:rsid w:val="00EE2458"/>
    <w:rsid w:val="00EE2CC4"/>
    <w:rsid w:val="00EE2F3F"/>
    <w:rsid w:val="00EE4082"/>
    <w:rsid w:val="00EE57EB"/>
    <w:rsid w:val="00EE5CB0"/>
    <w:rsid w:val="00EE6A69"/>
    <w:rsid w:val="00EE6F1F"/>
    <w:rsid w:val="00EF08C4"/>
    <w:rsid w:val="00EF0A27"/>
    <w:rsid w:val="00EF1115"/>
    <w:rsid w:val="00EF1235"/>
    <w:rsid w:val="00EF1A59"/>
    <w:rsid w:val="00EF1B1B"/>
    <w:rsid w:val="00EF202A"/>
    <w:rsid w:val="00EF2039"/>
    <w:rsid w:val="00EF2628"/>
    <w:rsid w:val="00EF45EA"/>
    <w:rsid w:val="00EF4BF2"/>
    <w:rsid w:val="00EF53EA"/>
    <w:rsid w:val="00EF5AD1"/>
    <w:rsid w:val="00EF60BB"/>
    <w:rsid w:val="00EF6910"/>
    <w:rsid w:val="00EF7C43"/>
    <w:rsid w:val="00F00062"/>
    <w:rsid w:val="00F001AB"/>
    <w:rsid w:val="00F03147"/>
    <w:rsid w:val="00F03248"/>
    <w:rsid w:val="00F03EB0"/>
    <w:rsid w:val="00F040CD"/>
    <w:rsid w:val="00F041DD"/>
    <w:rsid w:val="00F04577"/>
    <w:rsid w:val="00F056CB"/>
    <w:rsid w:val="00F0602C"/>
    <w:rsid w:val="00F07688"/>
    <w:rsid w:val="00F07863"/>
    <w:rsid w:val="00F07D96"/>
    <w:rsid w:val="00F10CAA"/>
    <w:rsid w:val="00F11141"/>
    <w:rsid w:val="00F111E8"/>
    <w:rsid w:val="00F13D9E"/>
    <w:rsid w:val="00F13FAD"/>
    <w:rsid w:val="00F1449D"/>
    <w:rsid w:val="00F14FBA"/>
    <w:rsid w:val="00F15473"/>
    <w:rsid w:val="00F15D0F"/>
    <w:rsid w:val="00F1732E"/>
    <w:rsid w:val="00F179A2"/>
    <w:rsid w:val="00F17CF4"/>
    <w:rsid w:val="00F20593"/>
    <w:rsid w:val="00F20AE3"/>
    <w:rsid w:val="00F20D43"/>
    <w:rsid w:val="00F22149"/>
    <w:rsid w:val="00F22677"/>
    <w:rsid w:val="00F26B6B"/>
    <w:rsid w:val="00F276CF"/>
    <w:rsid w:val="00F276DE"/>
    <w:rsid w:val="00F31123"/>
    <w:rsid w:val="00F31355"/>
    <w:rsid w:val="00F31C41"/>
    <w:rsid w:val="00F34E03"/>
    <w:rsid w:val="00F3572E"/>
    <w:rsid w:val="00F359C6"/>
    <w:rsid w:val="00F36442"/>
    <w:rsid w:val="00F36846"/>
    <w:rsid w:val="00F3699A"/>
    <w:rsid w:val="00F404F7"/>
    <w:rsid w:val="00F409D7"/>
    <w:rsid w:val="00F4172E"/>
    <w:rsid w:val="00F42E48"/>
    <w:rsid w:val="00F43E8D"/>
    <w:rsid w:val="00F4414E"/>
    <w:rsid w:val="00F4450C"/>
    <w:rsid w:val="00F44E30"/>
    <w:rsid w:val="00F45413"/>
    <w:rsid w:val="00F45AC2"/>
    <w:rsid w:val="00F46260"/>
    <w:rsid w:val="00F464D4"/>
    <w:rsid w:val="00F46D0B"/>
    <w:rsid w:val="00F50327"/>
    <w:rsid w:val="00F51395"/>
    <w:rsid w:val="00F559C3"/>
    <w:rsid w:val="00F56C5B"/>
    <w:rsid w:val="00F57AB9"/>
    <w:rsid w:val="00F57EEE"/>
    <w:rsid w:val="00F60A41"/>
    <w:rsid w:val="00F61295"/>
    <w:rsid w:val="00F62404"/>
    <w:rsid w:val="00F62E67"/>
    <w:rsid w:val="00F63C68"/>
    <w:rsid w:val="00F656DF"/>
    <w:rsid w:val="00F659D3"/>
    <w:rsid w:val="00F65BB9"/>
    <w:rsid w:val="00F65C36"/>
    <w:rsid w:val="00F667FB"/>
    <w:rsid w:val="00F66BBD"/>
    <w:rsid w:val="00F70412"/>
    <w:rsid w:val="00F7041D"/>
    <w:rsid w:val="00F71CF5"/>
    <w:rsid w:val="00F720A7"/>
    <w:rsid w:val="00F72F47"/>
    <w:rsid w:val="00F737F2"/>
    <w:rsid w:val="00F75072"/>
    <w:rsid w:val="00F757B4"/>
    <w:rsid w:val="00F759E2"/>
    <w:rsid w:val="00F75A0A"/>
    <w:rsid w:val="00F7664F"/>
    <w:rsid w:val="00F77171"/>
    <w:rsid w:val="00F7788B"/>
    <w:rsid w:val="00F77EBB"/>
    <w:rsid w:val="00F80586"/>
    <w:rsid w:val="00F807FB"/>
    <w:rsid w:val="00F81E33"/>
    <w:rsid w:val="00F84078"/>
    <w:rsid w:val="00F8760D"/>
    <w:rsid w:val="00F87818"/>
    <w:rsid w:val="00F90BAD"/>
    <w:rsid w:val="00F91131"/>
    <w:rsid w:val="00F9161B"/>
    <w:rsid w:val="00F93D0F"/>
    <w:rsid w:val="00F93F07"/>
    <w:rsid w:val="00F94ADB"/>
    <w:rsid w:val="00F95463"/>
    <w:rsid w:val="00F962DF"/>
    <w:rsid w:val="00F962E1"/>
    <w:rsid w:val="00F966AE"/>
    <w:rsid w:val="00F96934"/>
    <w:rsid w:val="00F971AB"/>
    <w:rsid w:val="00F97460"/>
    <w:rsid w:val="00F974C2"/>
    <w:rsid w:val="00FA0B41"/>
    <w:rsid w:val="00FA167F"/>
    <w:rsid w:val="00FA213B"/>
    <w:rsid w:val="00FA24A9"/>
    <w:rsid w:val="00FA2B0D"/>
    <w:rsid w:val="00FA2B62"/>
    <w:rsid w:val="00FA2CE7"/>
    <w:rsid w:val="00FA3D31"/>
    <w:rsid w:val="00FA677A"/>
    <w:rsid w:val="00FA777F"/>
    <w:rsid w:val="00FA7C50"/>
    <w:rsid w:val="00FA7EF8"/>
    <w:rsid w:val="00FB0070"/>
    <w:rsid w:val="00FB066C"/>
    <w:rsid w:val="00FB0B9F"/>
    <w:rsid w:val="00FB0DD9"/>
    <w:rsid w:val="00FB0E40"/>
    <w:rsid w:val="00FB14CF"/>
    <w:rsid w:val="00FB228F"/>
    <w:rsid w:val="00FB26AC"/>
    <w:rsid w:val="00FB2F69"/>
    <w:rsid w:val="00FB38F0"/>
    <w:rsid w:val="00FB6530"/>
    <w:rsid w:val="00FB780B"/>
    <w:rsid w:val="00FB7BE9"/>
    <w:rsid w:val="00FB7C1B"/>
    <w:rsid w:val="00FC005E"/>
    <w:rsid w:val="00FC0E37"/>
    <w:rsid w:val="00FC1D97"/>
    <w:rsid w:val="00FC2638"/>
    <w:rsid w:val="00FC278E"/>
    <w:rsid w:val="00FC3806"/>
    <w:rsid w:val="00FC3E7A"/>
    <w:rsid w:val="00FC4417"/>
    <w:rsid w:val="00FC4985"/>
    <w:rsid w:val="00FC4F9E"/>
    <w:rsid w:val="00FC5BDD"/>
    <w:rsid w:val="00FC607A"/>
    <w:rsid w:val="00FD00D1"/>
    <w:rsid w:val="00FD1842"/>
    <w:rsid w:val="00FD1902"/>
    <w:rsid w:val="00FD1BFB"/>
    <w:rsid w:val="00FD222F"/>
    <w:rsid w:val="00FD2857"/>
    <w:rsid w:val="00FD3BF5"/>
    <w:rsid w:val="00FD4AED"/>
    <w:rsid w:val="00FD502D"/>
    <w:rsid w:val="00FD5281"/>
    <w:rsid w:val="00FD5471"/>
    <w:rsid w:val="00FD638A"/>
    <w:rsid w:val="00FD6927"/>
    <w:rsid w:val="00FD78E0"/>
    <w:rsid w:val="00FD7FC0"/>
    <w:rsid w:val="00FE0A55"/>
    <w:rsid w:val="00FE0A67"/>
    <w:rsid w:val="00FE1204"/>
    <w:rsid w:val="00FE1E44"/>
    <w:rsid w:val="00FE25F8"/>
    <w:rsid w:val="00FE2981"/>
    <w:rsid w:val="00FE2C21"/>
    <w:rsid w:val="00FE318D"/>
    <w:rsid w:val="00FE3861"/>
    <w:rsid w:val="00FE431D"/>
    <w:rsid w:val="00FE55F3"/>
    <w:rsid w:val="00FE64C1"/>
    <w:rsid w:val="00FE69AA"/>
    <w:rsid w:val="00FE7489"/>
    <w:rsid w:val="00FF0240"/>
    <w:rsid w:val="00FF0C2A"/>
    <w:rsid w:val="00FF1F50"/>
    <w:rsid w:val="00FF2216"/>
    <w:rsid w:val="00FF2BC2"/>
    <w:rsid w:val="00FF2CF7"/>
    <w:rsid w:val="00FF30EA"/>
    <w:rsid w:val="00FF314E"/>
    <w:rsid w:val="00FF396E"/>
    <w:rsid w:val="00FF39F8"/>
    <w:rsid w:val="00FF3CE1"/>
    <w:rsid w:val="00FF4382"/>
    <w:rsid w:val="00FF54A7"/>
    <w:rsid w:val="00FF5547"/>
    <w:rsid w:val="00FF56EB"/>
    <w:rsid w:val="00FF5FDF"/>
    <w:rsid w:val="00FF7880"/>
    <w:rsid w:val="00FF78FA"/>
    <w:rsid w:val="0A13A161"/>
    <w:rsid w:val="0C6A4329"/>
    <w:rsid w:val="0EB51D3C"/>
    <w:rsid w:val="13855425"/>
    <w:rsid w:val="13E3013E"/>
    <w:rsid w:val="1DD7CB9A"/>
    <w:rsid w:val="1E621733"/>
    <w:rsid w:val="275B1FFA"/>
    <w:rsid w:val="2EB84845"/>
    <w:rsid w:val="39FB55D2"/>
    <w:rsid w:val="3C6F5DEE"/>
    <w:rsid w:val="3C974660"/>
    <w:rsid w:val="3DB4C14E"/>
    <w:rsid w:val="3E121651"/>
    <w:rsid w:val="4C005A92"/>
    <w:rsid w:val="4D22D7AA"/>
    <w:rsid w:val="4D7B8E92"/>
    <w:rsid w:val="4FBFC692"/>
    <w:rsid w:val="5612CE90"/>
    <w:rsid w:val="5C043B71"/>
    <w:rsid w:val="601F52DA"/>
    <w:rsid w:val="656E1583"/>
    <w:rsid w:val="66CB863D"/>
    <w:rsid w:val="6B9BCB39"/>
    <w:rsid w:val="6E29225C"/>
    <w:rsid w:val="6E6DE67A"/>
    <w:rsid w:val="7124B2B7"/>
    <w:rsid w:val="718EEF90"/>
    <w:rsid w:val="78556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58C833"/>
  <w15:chartTrackingRefBased/>
  <w15:docId w15:val="{A7E9BBB6-60DA-4EB0-B8AC-467CE192A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00D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072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qFormat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link w:val="DefaultZnak"/>
    <w:qFormat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"/>
    <w:link w:val="Akapitzlist"/>
    <w:uiPriority w:val="34"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04072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DefaultZnak">
    <w:name w:val="Default Znak"/>
    <w:link w:val="Default"/>
    <w:rsid w:val="00904982"/>
    <w:rPr>
      <w:rFonts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5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dziennikmz.mz.gov.pl/legalact/2021/69/" TargetMode="External"/><Relationship Id="rId2" Type="http://schemas.openxmlformats.org/officeDocument/2006/relationships/hyperlink" Target="https://mojregion.eu/rpo/wp-content/uploads/sites/3/2022/11/uz-6-22-41-1624-z.pdf" TargetMode="External"/><Relationship Id="rId1" Type="http://schemas.openxmlformats.org/officeDocument/2006/relationships/hyperlink" Target="http://eur-lex.europa.eu/legal-content/PL/TXT/PDF/?uri=CELEX:52016XC0719(05)&amp;from=EN" TargetMode="External"/><Relationship Id="rId4" Type="http://schemas.openxmlformats.org/officeDocument/2006/relationships/hyperlink" Target="https://www.gov.pl/web/zdrowie/zdrowa-przyszlosc-ramy-strategiczne-rozwoju-systemu-ochrony-zdrowia-na-lata-2021-2027-z-perspektywa-do-203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97B7BFF882854783B2AFEB81A9CCE9" ma:contentTypeVersion="13" ma:contentTypeDescription="Create a new document." ma:contentTypeScope="" ma:versionID="22cf88a2b5e3d67aa18c655cb8570285">
  <xsd:schema xmlns:xsd="http://www.w3.org/2001/XMLSchema" xmlns:xs="http://www.w3.org/2001/XMLSchema" xmlns:p="http://schemas.microsoft.com/office/2006/metadata/properties" xmlns:ns2="9a9637e9-1c11-4ee9-91b8-f060e3608fb2" xmlns:ns3="4af8c89d-4332-4d32-84a3-abf4120a8008" targetNamespace="http://schemas.microsoft.com/office/2006/metadata/properties" ma:root="true" ma:fieldsID="a9168bc01ea2e76b545b7a3de6c02689" ns2:_="" ns3:_="">
    <xsd:import namespace="9a9637e9-1c11-4ee9-91b8-f060e3608fb2"/>
    <xsd:import namespace="4af8c89d-4332-4d32-84a3-abf4120a80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9637e9-1c11-4ee9-91b8-f060e3608f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22b2fad6-9d2c-441c-a321-3f5f1e9bd9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f8c89d-4332-4d32-84a3-abf4120a800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834fed99-79dd-4c6e-9d9f-dcb26ec1bead}" ma:internalName="TaxCatchAll" ma:showField="CatchAllData" ma:web="4af8c89d-4332-4d32-84a3-abf4120a80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a9637e9-1c11-4ee9-91b8-f060e3608fb2">
      <Terms xmlns="http://schemas.microsoft.com/office/infopath/2007/PartnerControls"/>
    </lcf76f155ced4ddcb4097134ff3c332f>
    <TaxCatchAll xmlns="4af8c89d-4332-4d32-84a3-abf4120a8008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C6D534-2A7E-4529-A804-F0C1BA516A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9637e9-1c11-4ee9-91b8-f060e3608fb2"/>
    <ds:schemaRef ds:uri="4af8c89d-4332-4d32-84a3-abf4120a80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87128A3-80D6-467B-95CC-A5B09A884F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7E25DC-CB62-45E8-B143-7AD06F63FAAB}">
  <ds:schemaRefs>
    <ds:schemaRef ds:uri="http://schemas.microsoft.com/office/2006/metadata/properties"/>
    <ds:schemaRef ds:uri="http://schemas.microsoft.com/office/infopath/2007/PartnerControls"/>
    <ds:schemaRef ds:uri="9a9637e9-1c11-4ee9-91b8-f060e3608fb2"/>
    <ds:schemaRef ds:uri="4af8c89d-4332-4d32-84a3-abf4120a8008"/>
  </ds:schemaRefs>
</ds:datastoreItem>
</file>

<file path=customXml/itemProps4.xml><?xml version="1.0" encoding="utf-8"?>
<ds:datastoreItem xmlns:ds="http://schemas.openxmlformats.org/officeDocument/2006/customXml" ds:itemID="{3005428E-D3F1-4116-84DC-344DAC9DF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33</Pages>
  <Words>6046</Words>
  <Characters>36278</Characters>
  <Application>Microsoft Office Word</Application>
  <DocSecurity>0</DocSecurity>
  <Lines>302</Lines>
  <Paragraphs>84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42240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a.sikora</dc:creator>
  <cp:keywords/>
  <cp:lastModifiedBy>Monika Stegent</cp:lastModifiedBy>
  <cp:revision>32</cp:revision>
  <cp:lastPrinted>2024-03-19T08:47:00Z</cp:lastPrinted>
  <dcterms:created xsi:type="dcterms:W3CDTF">2024-09-10T13:23:00Z</dcterms:created>
  <dcterms:modified xsi:type="dcterms:W3CDTF">2024-10-11T07:04:00Z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0x0101007697B7BFF882854783B2AFEB81A9CCE9</vt:lpwstr>
  </property>
  <property fmtid="{D5CDD505-2E9C-101B-9397-08002B2CF9AE}" pid="3" name="MediaServiceImageTags">
    <vt:lpwstr/>
  </property>
  <property fmtid="{D5CDD505-2E9C-101B-9397-08002B2CF9AE}" pid="4" name="MSIP_Label_6bd9ddd1-4d20-43f6-abfa-fc3c07406f94_Enabled">
    <vt:lpwstr>true</vt:lpwstr>
  </property>
  <property fmtid="{D5CDD505-2E9C-101B-9397-08002B2CF9AE}" pid="5" name="MSIP_Label_6bd9ddd1-4d20-43f6-abfa-fc3c07406f94_SetDate">
    <vt:lpwstr>2024-09-10T13:23:34Z</vt:lpwstr>
  </property>
  <property fmtid="{D5CDD505-2E9C-101B-9397-08002B2CF9AE}" pid="6" name="MSIP_Label_6bd9ddd1-4d20-43f6-abfa-fc3c07406f94_Method">
    <vt:lpwstr>Standard</vt:lpwstr>
  </property>
  <property fmtid="{D5CDD505-2E9C-101B-9397-08002B2CF9AE}" pid="7" name="MSIP_Label_6bd9ddd1-4d20-43f6-abfa-fc3c07406f94_Name">
    <vt:lpwstr>Commission Use</vt:lpwstr>
  </property>
  <property fmtid="{D5CDD505-2E9C-101B-9397-08002B2CF9AE}" pid="8" name="MSIP_Label_6bd9ddd1-4d20-43f6-abfa-fc3c07406f94_SiteId">
    <vt:lpwstr>b24c8b06-522c-46fe-9080-70926f8dddb1</vt:lpwstr>
  </property>
  <property fmtid="{D5CDD505-2E9C-101B-9397-08002B2CF9AE}" pid="9" name="MSIP_Label_6bd9ddd1-4d20-43f6-abfa-fc3c07406f94_ActionId">
    <vt:lpwstr>bec99367-2363-4744-9603-84f2d4cce580</vt:lpwstr>
  </property>
  <property fmtid="{D5CDD505-2E9C-101B-9397-08002B2CF9AE}" pid="10" name="MSIP_Label_6bd9ddd1-4d20-43f6-abfa-fc3c07406f94_ContentBits">
    <vt:lpwstr>0</vt:lpwstr>
  </property>
</Properties>
</file>