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58850" w14:textId="77777777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3E7B3CCE" w14:textId="3EF30A6C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>Priorytet</w:t>
      </w:r>
      <w:r w:rsidRPr="00E80DDF">
        <w:rPr>
          <w:rFonts w:ascii="Arial" w:hAnsi="Arial" w:cs="Arial"/>
          <w:sz w:val="24"/>
          <w:szCs w:val="24"/>
        </w:rPr>
        <w:t xml:space="preserve">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6 </w:t>
      </w:r>
      <w:r w:rsidR="00CF1204" w:rsidRPr="00B011DB">
        <w:rPr>
          <w:rFonts w:ascii="Arial" w:hAnsi="Arial" w:cs="Arial"/>
          <w:sz w:val="24"/>
          <w:szCs w:val="24"/>
        </w:rPr>
        <w:t xml:space="preserve">Fundusze Europejskie </w:t>
      </w:r>
      <w:r w:rsidR="00482FDF">
        <w:rPr>
          <w:rFonts w:ascii="Arial" w:hAnsi="Arial" w:cs="Arial"/>
          <w:sz w:val="24"/>
          <w:szCs w:val="24"/>
        </w:rPr>
        <w:t>n</w:t>
      </w:r>
      <w:r w:rsidR="00CF1204" w:rsidRPr="00B011DB">
        <w:rPr>
          <w:rFonts w:ascii="Arial" w:hAnsi="Arial" w:cs="Arial"/>
          <w:sz w:val="24"/>
          <w:szCs w:val="24"/>
        </w:rPr>
        <w:t>a rzecz zwiększenia dostępności regionalnej  infrastruktur</w:t>
      </w:r>
      <w:r w:rsidR="00482FDF">
        <w:rPr>
          <w:rFonts w:ascii="Arial" w:hAnsi="Arial" w:cs="Arial"/>
          <w:sz w:val="24"/>
          <w:szCs w:val="24"/>
        </w:rPr>
        <w:t>y</w:t>
      </w:r>
      <w:r w:rsidR="00CF1204" w:rsidRPr="00B011DB">
        <w:rPr>
          <w:rFonts w:ascii="Arial" w:hAnsi="Arial" w:cs="Arial"/>
          <w:sz w:val="24"/>
          <w:szCs w:val="24"/>
        </w:rPr>
        <w:t xml:space="preserve"> dla mieszkańców</w:t>
      </w:r>
    </w:p>
    <w:p w14:paraId="18D87937" w14:textId="33A6E014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4</w:t>
      </w:r>
      <w:r w:rsidR="00D04613">
        <w:rPr>
          <w:rFonts w:ascii="Arial" w:hAnsi="Arial" w:cs="Arial"/>
          <w:b/>
          <w:bCs/>
          <w:sz w:val="24"/>
          <w:szCs w:val="24"/>
        </w:rPr>
        <w:t xml:space="preserve"> </w:t>
      </w:r>
      <w:r w:rsidR="006F700F">
        <w:rPr>
          <w:rFonts w:ascii="Arial" w:hAnsi="Arial" w:cs="Arial"/>
          <w:b/>
          <w:bCs/>
          <w:sz w:val="24"/>
          <w:szCs w:val="24"/>
        </w:rPr>
        <w:t>v</w:t>
      </w:r>
      <w:r w:rsidR="00275AA6" w:rsidRPr="00E80DDF">
        <w:rPr>
          <w:rFonts w:ascii="Arial" w:hAnsi="Arial" w:cs="Arial"/>
          <w:b/>
          <w:bCs/>
          <w:sz w:val="24"/>
          <w:szCs w:val="24"/>
        </w:rPr>
        <w:t>.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B011DB">
        <w:rPr>
          <w:rFonts w:ascii="Arial" w:hAnsi="Arial" w:cs="Arial"/>
          <w:sz w:val="24"/>
          <w:szCs w:val="24"/>
        </w:rPr>
        <w:t>Zapewnianie równego dostępu do opieki zdrowotnej i wspieranie odporności systemów opieki zdrowotnej, w</w:t>
      </w:r>
      <w:r w:rsidR="004E7382">
        <w:rPr>
          <w:rFonts w:ascii="Arial" w:hAnsi="Arial" w:cs="Arial"/>
          <w:sz w:val="24"/>
          <w:szCs w:val="24"/>
        </w:rPr>
        <w:t> </w:t>
      </w:r>
      <w:r w:rsidR="00CF1204" w:rsidRPr="00B011DB">
        <w:rPr>
          <w:rFonts w:ascii="Arial" w:hAnsi="Arial" w:cs="Arial"/>
          <w:sz w:val="24"/>
          <w:szCs w:val="24"/>
        </w:rPr>
        <w:t>tym podstawowej opieki zdrowotnej, oraz wspieranie przechodzenia od opieki instytucjonalnej do opieki rodzinnej i środowiskowej</w:t>
      </w:r>
    </w:p>
    <w:p w14:paraId="43AEE64E" w14:textId="4BE91F1A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6</w:t>
      </w:r>
      <w:r w:rsidRPr="00E80DDF">
        <w:rPr>
          <w:rFonts w:ascii="Arial" w:hAnsi="Arial" w:cs="Arial"/>
          <w:b/>
          <w:bCs/>
          <w:sz w:val="24"/>
          <w:szCs w:val="24"/>
        </w:rPr>
        <w:t>.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9</w:t>
      </w:r>
      <w:r w:rsidRPr="00E80DDF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Inwestycje w infrastrukturę zdrowotną</w:t>
      </w:r>
    </w:p>
    <w:p w14:paraId="27C62870" w14:textId="4BED996D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DA6E7B">
        <w:rPr>
          <w:rFonts w:ascii="Arial" w:hAnsi="Arial" w:cs="Arial"/>
          <w:b/>
          <w:bCs/>
          <w:sz w:val="24"/>
          <w:szCs w:val="24"/>
        </w:rPr>
        <w:t>Rozwój rehabilitacji medycznej</w:t>
      </w:r>
    </w:p>
    <w:p w14:paraId="26254147" w14:textId="77777777" w:rsidR="00A17B6E" w:rsidRDefault="00A17B6E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</w:p>
    <w:p w14:paraId="34B5D8A1" w14:textId="6235DD08" w:rsidR="00DF43B9" w:rsidRPr="00A17B6E" w:rsidRDefault="00DF43B9" w:rsidP="00A17B6E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  <w:r w:rsidRPr="00E80DDF">
        <w:rPr>
          <w:rFonts w:ascii="Arial" w:hAnsi="Arial" w:cs="Arial"/>
          <w:sz w:val="24"/>
          <w:szCs w:val="24"/>
          <w:u w:val="single"/>
        </w:rPr>
        <w:t>Sposób wyboru projektów: konkurencyjny</w:t>
      </w:r>
    </w:p>
    <w:p w14:paraId="3DA35DCB" w14:textId="77777777" w:rsidR="0024218C" w:rsidRPr="00E80DDF" w:rsidRDefault="0024218C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3DE00F" w14:textId="17EAB32A" w:rsidR="005A0847" w:rsidRPr="000619AF" w:rsidRDefault="00DF43B9" w:rsidP="000619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A0847">
        <w:rPr>
          <w:rFonts w:ascii="Arial" w:hAnsi="Arial" w:cs="Arial"/>
          <w:color w:val="000000"/>
          <w:sz w:val="24"/>
          <w:szCs w:val="24"/>
        </w:rPr>
        <w:t>Nabór jest skierowany do</w:t>
      </w:r>
      <w:r w:rsidR="002962AE">
        <w:rPr>
          <w:rFonts w:ascii="Arial" w:hAnsi="Arial" w:cs="Arial"/>
          <w:color w:val="000000"/>
          <w:sz w:val="24"/>
          <w:szCs w:val="24"/>
        </w:rPr>
        <w:t xml:space="preserve"> </w:t>
      </w:r>
      <w:r w:rsidR="005A0847" w:rsidRPr="000619AF">
        <w:rPr>
          <w:rFonts w:ascii="Arial" w:hAnsi="Arial" w:cs="Arial"/>
          <w:sz w:val="24"/>
          <w:szCs w:val="24"/>
        </w:rPr>
        <w:t>podmiot</w:t>
      </w:r>
      <w:r w:rsidR="007B54F3" w:rsidRPr="000619AF">
        <w:rPr>
          <w:rFonts w:ascii="Arial" w:hAnsi="Arial" w:cs="Arial"/>
          <w:sz w:val="24"/>
          <w:szCs w:val="24"/>
        </w:rPr>
        <w:t>ów</w:t>
      </w:r>
      <w:r w:rsidR="005A0847" w:rsidRPr="000619AF">
        <w:rPr>
          <w:rFonts w:ascii="Arial" w:hAnsi="Arial" w:cs="Arial"/>
          <w:sz w:val="24"/>
          <w:szCs w:val="24"/>
        </w:rPr>
        <w:t xml:space="preserve"> wykonujący</w:t>
      </w:r>
      <w:r w:rsidR="007B54F3" w:rsidRPr="000619AF">
        <w:rPr>
          <w:rFonts w:ascii="Arial" w:hAnsi="Arial" w:cs="Arial"/>
          <w:sz w:val="24"/>
          <w:szCs w:val="24"/>
        </w:rPr>
        <w:t>ch</w:t>
      </w:r>
      <w:r w:rsidR="005A0847" w:rsidRPr="000619AF">
        <w:rPr>
          <w:rFonts w:ascii="Arial" w:hAnsi="Arial" w:cs="Arial"/>
          <w:sz w:val="24"/>
          <w:szCs w:val="24"/>
        </w:rPr>
        <w:t xml:space="preserve"> działalność leczniczą w rozumieniu ustawy z dnia 15 kwietnia 2011 r. o działalności leczniczej, działających w publicznym systemie ochrony zdrowia (Dz. U. z 202</w:t>
      </w:r>
      <w:r w:rsidR="00803637">
        <w:rPr>
          <w:rFonts w:ascii="Arial" w:hAnsi="Arial" w:cs="Arial"/>
          <w:sz w:val="24"/>
          <w:szCs w:val="24"/>
        </w:rPr>
        <w:t>4</w:t>
      </w:r>
      <w:r w:rsidR="005A0847" w:rsidRPr="000619AF">
        <w:rPr>
          <w:rFonts w:ascii="Arial" w:hAnsi="Arial" w:cs="Arial"/>
          <w:sz w:val="24"/>
          <w:szCs w:val="24"/>
        </w:rPr>
        <w:t xml:space="preserve"> r. poz. </w:t>
      </w:r>
      <w:r w:rsidR="00803637">
        <w:rPr>
          <w:rFonts w:ascii="Arial" w:hAnsi="Arial" w:cs="Arial"/>
          <w:sz w:val="24"/>
          <w:szCs w:val="24"/>
        </w:rPr>
        <w:t>7</w:t>
      </w:r>
      <w:r w:rsidR="005A0847" w:rsidRPr="000619AF">
        <w:rPr>
          <w:rFonts w:ascii="Arial" w:hAnsi="Arial" w:cs="Arial"/>
          <w:sz w:val="24"/>
          <w:szCs w:val="24"/>
        </w:rPr>
        <w:t xml:space="preserve">99 z </w:t>
      </w:r>
      <w:proofErr w:type="spellStart"/>
      <w:r w:rsidR="005A0847" w:rsidRPr="000619AF">
        <w:rPr>
          <w:rFonts w:ascii="Arial" w:hAnsi="Arial" w:cs="Arial"/>
          <w:sz w:val="24"/>
          <w:szCs w:val="24"/>
        </w:rPr>
        <w:t>późn</w:t>
      </w:r>
      <w:proofErr w:type="spellEnd"/>
      <w:r w:rsidR="005A0847" w:rsidRPr="000619AF">
        <w:rPr>
          <w:rFonts w:ascii="Arial" w:hAnsi="Arial" w:cs="Arial"/>
          <w:sz w:val="24"/>
          <w:szCs w:val="24"/>
        </w:rPr>
        <w:t xml:space="preserve">. zm.), </w:t>
      </w:r>
      <w:r w:rsidR="002962AE">
        <w:rPr>
          <w:rFonts w:ascii="Arial" w:hAnsi="Arial" w:cs="Arial"/>
          <w:sz w:val="24"/>
          <w:szCs w:val="24"/>
        </w:rPr>
        <w:t>takich jak:</w:t>
      </w:r>
    </w:p>
    <w:p w14:paraId="423EC09D" w14:textId="4C4CDA69" w:rsidR="001206D8" w:rsidRDefault="001206D8" w:rsidP="005A0847">
      <w:pPr>
        <w:pStyle w:val="Akapitzlist"/>
        <w:numPr>
          <w:ilvl w:val="0"/>
          <w:numId w:val="11"/>
        </w:numPr>
        <w:spacing w:before="60" w:after="60" w:line="240" w:lineRule="auto"/>
        <w:rPr>
          <w:ins w:id="0" w:author="Monika Stegent" w:date="2024-10-03T13:50:00Z" w16du:dateUtc="2024-10-03T11:50:00Z"/>
          <w:rFonts w:ascii="Arial" w:hAnsi="Arial" w:cs="Arial"/>
          <w:sz w:val="24"/>
          <w:szCs w:val="24"/>
        </w:rPr>
      </w:pPr>
      <w:commentRangeStart w:id="1"/>
      <w:ins w:id="2" w:author="Monika Stegent" w:date="2024-10-03T13:50:00Z" w16du:dateUtc="2024-10-03T11:50:00Z">
        <w:r>
          <w:rPr>
            <w:rFonts w:ascii="Arial" w:hAnsi="Arial" w:cs="Arial"/>
            <w:sz w:val="24"/>
            <w:szCs w:val="24"/>
          </w:rPr>
          <w:t>samodzielne publiczne zakłady opieki zdrowotnej,</w:t>
        </w:r>
      </w:ins>
      <w:commentRangeEnd w:id="1"/>
      <w:ins w:id="3" w:author="Monika Stegent" w:date="2024-10-03T13:51:00Z" w16du:dateUtc="2024-10-03T11:51:00Z">
        <w:r>
          <w:rPr>
            <w:rStyle w:val="Odwoaniedokomentarza"/>
            <w:lang w:eastAsia="x-none"/>
          </w:rPr>
          <w:commentReference w:id="1"/>
        </w:r>
      </w:ins>
    </w:p>
    <w:p w14:paraId="20C9892D" w14:textId="22556CE1" w:rsidR="005A0847" w:rsidRDefault="002962AE" w:rsidP="005A0847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CC0DB1">
        <w:rPr>
          <w:rFonts w:ascii="Arial" w:hAnsi="Arial" w:cs="Arial"/>
          <w:sz w:val="24"/>
          <w:szCs w:val="24"/>
        </w:rPr>
        <w:t>partner</w:t>
      </w:r>
      <w:r>
        <w:rPr>
          <w:rFonts w:ascii="Arial" w:hAnsi="Arial" w:cs="Arial"/>
          <w:sz w:val="24"/>
          <w:szCs w:val="24"/>
          <w:lang w:val="pl-PL"/>
        </w:rPr>
        <w:t>zy</w:t>
      </w:r>
      <w:r w:rsidRPr="00CC0DB1">
        <w:rPr>
          <w:rFonts w:ascii="Arial" w:hAnsi="Arial" w:cs="Arial"/>
          <w:sz w:val="24"/>
          <w:szCs w:val="24"/>
        </w:rPr>
        <w:t xml:space="preserve"> prywatn</w:t>
      </w:r>
      <w:r>
        <w:rPr>
          <w:rFonts w:ascii="Arial" w:hAnsi="Arial" w:cs="Arial"/>
          <w:sz w:val="24"/>
          <w:szCs w:val="24"/>
        </w:rPr>
        <w:t>i</w:t>
      </w:r>
      <w:r w:rsidRPr="00CC0DB1">
        <w:rPr>
          <w:rFonts w:ascii="Arial" w:hAnsi="Arial" w:cs="Arial"/>
          <w:sz w:val="24"/>
          <w:szCs w:val="24"/>
        </w:rPr>
        <w:t xml:space="preserve"> </w:t>
      </w:r>
      <w:r w:rsidR="005A0847" w:rsidRPr="00CC0DB1">
        <w:rPr>
          <w:rFonts w:ascii="Arial" w:hAnsi="Arial" w:cs="Arial"/>
          <w:sz w:val="24"/>
          <w:szCs w:val="24"/>
        </w:rPr>
        <w:t xml:space="preserve">współpracujący z podmiotami publicznymi w przypadku projektów realizowanych w formule partnerstwa publiczno-prywatnego, </w:t>
      </w:r>
    </w:p>
    <w:p w14:paraId="6EA04223" w14:textId="2D5A4EC7" w:rsidR="005A0847" w:rsidRDefault="005A0847" w:rsidP="005A0847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CC0DB1">
        <w:rPr>
          <w:rFonts w:ascii="Arial" w:hAnsi="Arial" w:cs="Arial"/>
          <w:sz w:val="24"/>
          <w:szCs w:val="24"/>
        </w:rPr>
        <w:t>spół</w:t>
      </w:r>
      <w:r w:rsidR="007B54F3">
        <w:rPr>
          <w:rFonts w:ascii="Arial" w:hAnsi="Arial" w:cs="Arial"/>
          <w:sz w:val="24"/>
          <w:szCs w:val="24"/>
          <w:lang w:val="pl-PL"/>
        </w:rPr>
        <w:t>k</w:t>
      </w:r>
      <w:r w:rsidR="002962AE">
        <w:rPr>
          <w:rFonts w:ascii="Arial" w:hAnsi="Arial" w:cs="Arial"/>
          <w:sz w:val="24"/>
          <w:szCs w:val="24"/>
          <w:lang w:val="pl-PL"/>
        </w:rPr>
        <w:t>i</w:t>
      </w:r>
      <w:r w:rsidRPr="00CC0DB1">
        <w:rPr>
          <w:rFonts w:ascii="Arial" w:hAnsi="Arial" w:cs="Arial"/>
          <w:sz w:val="24"/>
          <w:szCs w:val="24"/>
        </w:rPr>
        <w:t xml:space="preserve"> z większościowym udziałem </w:t>
      </w:r>
      <w:proofErr w:type="spellStart"/>
      <w:r w:rsidRPr="00CC0DB1">
        <w:rPr>
          <w:rFonts w:ascii="Arial" w:hAnsi="Arial" w:cs="Arial"/>
          <w:sz w:val="24"/>
          <w:szCs w:val="24"/>
        </w:rPr>
        <w:t>jst</w:t>
      </w:r>
      <w:proofErr w:type="spellEnd"/>
      <w:r w:rsidRPr="00CC0DB1">
        <w:rPr>
          <w:rFonts w:ascii="Arial" w:hAnsi="Arial" w:cs="Arial"/>
          <w:sz w:val="24"/>
          <w:szCs w:val="24"/>
        </w:rPr>
        <w:t xml:space="preserve"> </w:t>
      </w:r>
      <w:r w:rsidR="000619AF" w:rsidRPr="00CC0DB1">
        <w:rPr>
          <w:rFonts w:ascii="Arial" w:hAnsi="Arial" w:cs="Arial"/>
          <w:sz w:val="24"/>
          <w:szCs w:val="24"/>
        </w:rPr>
        <w:t>realizując</w:t>
      </w:r>
      <w:r w:rsidR="000619AF">
        <w:rPr>
          <w:rFonts w:ascii="Arial" w:hAnsi="Arial" w:cs="Arial"/>
          <w:sz w:val="24"/>
          <w:szCs w:val="24"/>
          <w:lang w:val="pl-PL"/>
        </w:rPr>
        <w:t>e</w:t>
      </w:r>
      <w:r w:rsidR="000619AF" w:rsidRPr="00CC0DB1">
        <w:rPr>
          <w:rFonts w:ascii="Arial" w:hAnsi="Arial" w:cs="Arial"/>
          <w:sz w:val="24"/>
          <w:szCs w:val="24"/>
        </w:rPr>
        <w:t xml:space="preserve"> </w:t>
      </w:r>
      <w:r w:rsidRPr="00CC0DB1">
        <w:rPr>
          <w:rFonts w:ascii="Arial" w:hAnsi="Arial" w:cs="Arial"/>
          <w:sz w:val="24"/>
          <w:szCs w:val="24"/>
        </w:rPr>
        <w:t>przedsięwzięcia medyczne na rzecz ww. podmiotów leczniczych,</w:t>
      </w:r>
    </w:p>
    <w:p w14:paraId="15161ACD" w14:textId="0B997B37" w:rsidR="005A0847" w:rsidRPr="007D1C5C" w:rsidRDefault="005A0847" w:rsidP="005A0847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7D1C5C">
        <w:rPr>
          <w:rFonts w:ascii="Arial" w:hAnsi="Arial" w:cs="Arial"/>
          <w:sz w:val="24"/>
          <w:szCs w:val="24"/>
        </w:rPr>
        <w:t>niepubliczn</w:t>
      </w:r>
      <w:r w:rsidR="002962AE">
        <w:rPr>
          <w:rFonts w:ascii="Arial" w:hAnsi="Arial" w:cs="Arial"/>
          <w:sz w:val="24"/>
          <w:szCs w:val="24"/>
          <w:lang w:val="pl-PL"/>
        </w:rPr>
        <w:t>e</w:t>
      </w:r>
      <w:r w:rsidRPr="007D1C5C">
        <w:rPr>
          <w:rFonts w:ascii="Arial" w:hAnsi="Arial" w:cs="Arial"/>
          <w:sz w:val="24"/>
          <w:szCs w:val="24"/>
        </w:rPr>
        <w:t xml:space="preserve"> zakład</w:t>
      </w:r>
      <w:r w:rsidR="002962AE">
        <w:rPr>
          <w:rFonts w:ascii="Arial" w:hAnsi="Arial" w:cs="Arial"/>
          <w:sz w:val="24"/>
          <w:szCs w:val="24"/>
          <w:lang w:val="pl-PL"/>
        </w:rPr>
        <w:t>y</w:t>
      </w:r>
      <w:r w:rsidRPr="007D1C5C">
        <w:rPr>
          <w:rFonts w:ascii="Arial" w:hAnsi="Arial" w:cs="Arial"/>
          <w:sz w:val="24"/>
          <w:szCs w:val="24"/>
        </w:rPr>
        <w:t xml:space="preserve"> opieki zdrowotnej.</w:t>
      </w:r>
    </w:p>
    <w:p w14:paraId="7DEE7650" w14:textId="77777777" w:rsidR="005A0847" w:rsidRPr="00E80DDF" w:rsidRDefault="005A0847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52ED25" w14:textId="77777777" w:rsidR="00DF43B9" w:rsidRPr="00E80DDF" w:rsidRDefault="00DF43B9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CFBB685" w14:textId="6E5EF026" w:rsidR="005A0847" w:rsidRPr="00497DA2" w:rsidRDefault="00DF43B9" w:rsidP="00497DA2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A0847">
        <w:rPr>
          <w:rFonts w:ascii="Arial" w:hAnsi="Arial" w:cs="Arial"/>
          <w:color w:val="000000"/>
          <w:sz w:val="24"/>
          <w:szCs w:val="24"/>
        </w:rPr>
        <w:t>Zakres wsparcia to</w:t>
      </w:r>
      <w:r w:rsidR="00497DA2">
        <w:rPr>
          <w:rFonts w:ascii="Arial" w:hAnsi="Arial" w:cs="Arial"/>
          <w:color w:val="000000"/>
          <w:sz w:val="24"/>
          <w:szCs w:val="24"/>
        </w:rPr>
        <w:t xml:space="preserve"> </w:t>
      </w:r>
      <w:r w:rsidR="00DA6E7B" w:rsidRPr="00497DA2">
        <w:rPr>
          <w:rFonts w:ascii="Arial" w:hAnsi="Arial" w:cs="Arial"/>
          <w:color w:val="000000"/>
          <w:sz w:val="24"/>
          <w:szCs w:val="24"/>
        </w:rPr>
        <w:t>rozwój rehabilitacji medycznej w warunkach ambulatoryjnych, dziennych i domowych.</w:t>
      </w:r>
    </w:p>
    <w:p w14:paraId="5A2C643C" w14:textId="77777777" w:rsidR="00342EF5" w:rsidRPr="00E80DDF" w:rsidRDefault="00342EF5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F54A12D" w14:textId="77777777" w:rsidR="004877AC" w:rsidRPr="00E80DDF" w:rsidRDefault="004877AC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3A33873" w14:textId="77777777" w:rsidR="004877AC" w:rsidRDefault="004877AC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45F8DE6" w14:textId="2E17A651" w:rsidR="005172B5" w:rsidRPr="00E80DDF" w:rsidRDefault="00EB5D94" w:rsidP="007A0DA5">
      <w:pPr>
        <w:tabs>
          <w:tab w:val="left" w:pos="4253"/>
        </w:tabs>
        <w:jc w:val="both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sz w:val="24"/>
          <w:szCs w:val="24"/>
        </w:rPr>
        <w:t xml:space="preserve">A. </w:t>
      </w:r>
      <w:r w:rsidR="007257F1" w:rsidRPr="00E80DDF">
        <w:rPr>
          <w:rFonts w:ascii="Arial" w:hAnsi="Arial" w:cs="Arial"/>
          <w:b/>
          <w:sz w:val="24"/>
          <w:szCs w:val="24"/>
        </w:rPr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996"/>
        <w:gridCol w:w="7059"/>
        <w:gridCol w:w="3260"/>
      </w:tblGrid>
      <w:tr w:rsidR="003C40D0" w:rsidRPr="00E80DDF" w14:paraId="177A6179" w14:textId="77777777" w:rsidTr="00BA0C5F"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E80DDF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4" w:name="_Hlk126562839"/>
            <w:r w:rsidRPr="00E80DDF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996" w:type="dxa"/>
            <w:shd w:val="clear" w:color="auto" w:fill="E7E6E6"/>
            <w:vAlign w:val="center"/>
          </w:tcPr>
          <w:p w14:paraId="5A5DA54F" w14:textId="77777777" w:rsidR="003C40D0" w:rsidRPr="00E80DDF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059" w:type="dxa"/>
            <w:shd w:val="clear" w:color="auto" w:fill="E7E6E6"/>
            <w:vAlign w:val="center"/>
          </w:tcPr>
          <w:p w14:paraId="559BA0DD" w14:textId="77777777" w:rsidR="003C40D0" w:rsidRPr="00E80DDF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E80DDF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E80DDF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4"/>
      <w:tr w:rsidR="007857C3" w:rsidRPr="00E80DDF" w14:paraId="7E57D17D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96" w:type="dxa"/>
            <w:vAlign w:val="center"/>
          </w:tcPr>
          <w:p w14:paraId="33457F9B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059" w:type="dxa"/>
          </w:tcPr>
          <w:p w14:paraId="0C3D2D56" w14:textId="77777777" w:rsidR="003C40D0" w:rsidRPr="00E80DDF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E80DDF" w:rsidRDefault="003C40D0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3BB36A9C" w:rsidR="003C40D0" w:rsidRPr="00E80DDF" w:rsidRDefault="003C40D0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1250CF" w:rsidRPr="00E80DDF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2A99B894" w14:textId="566FF58E" w:rsidR="00B50FE7" w:rsidRPr="00CC6A29" w:rsidRDefault="00B50FE7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C6A29"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="00DE3371" w:rsidRPr="00CC6A29">
              <w:rPr>
                <w:rFonts w:ascii="Arial" w:hAnsi="Arial" w:cs="Arial"/>
                <w:bCs/>
                <w:sz w:val="24"/>
                <w:szCs w:val="24"/>
              </w:rPr>
              <w:t>szystkie</w:t>
            </w:r>
            <w:r w:rsidRPr="00CC6A29">
              <w:rPr>
                <w:rFonts w:ascii="Arial" w:hAnsi="Arial" w:cs="Arial"/>
                <w:bCs/>
                <w:sz w:val="24"/>
                <w:szCs w:val="24"/>
                <w:lang w:val="x-none"/>
              </w:rPr>
              <w:t xml:space="preserve"> załączniki zostały podpisane zgodnie ze sposobem wskazanym w Regulaminie wyboru projektów</w:t>
            </w:r>
            <w:r w:rsidRPr="00CC6A2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2F06962" w14:textId="77777777" w:rsidR="003C40D0" w:rsidRPr="00E80DDF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5DD8E6" w14:textId="77777777" w:rsidR="00130AFA" w:rsidRPr="00E80DDF" w:rsidRDefault="00130AFA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541D93" w14:textId="77777777" w:rsidR="00130AFA" w:rsidRPr="00E80DDF" w:rsidRDefault="00130AFA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7AE71" w14:textId="21FF6CCB" w:rsidR="003C40D0" w:rsidRPr="00E80DDF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F4F098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BEEBCF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692FF3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616F9E" w14:textId="47EF8D46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06597CA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E80DDF" w14:paraId="62B630A6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996" w:type="dxa"/>
            <w:vAlign w:val="center"/>
          </w:tcPr>
          <w:p w14:paraId="2079FA22" w14:textId="317BF914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059" w:type="dxa"/>
          </w:tcPr>
          <w:p w14:paraId="027DA673" w14:textId="2CE83030" w:rsidR="003C40D0" w:rsidRPr="00E80DDF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 w:rsidRPr="00E80DDF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911EC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 w:rsidRPr="00E80DDF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80DD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80DD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43089F22" w:rsidR="00DC01E9" w:rsidRPr="00E80DDF" w:rsidRDefault="003C40D0" w:rsidP="0023587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06F30F11" w14:textId="39DDC227" w:rsidR="00DC01E9" w:rsidRPr="00E80DDF" w:rsidRDefault="00DC01E9" w:rsidP="00482B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E80DDF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</w:t>
            </w:r>
            <w:r w:rsidR="008C5E9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Funduszu Spójności (Dz. U. UE. L. z 2021 r. Nr 231, str.</w:t>
            </w:r>
            <w:r w:rsidR="001250CF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60 z </w:t>
            </w:r>
            <w:proofErr w:type="spellStart"/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3595ACA9" w14:textId="3A00723C" w:rsidR="003C40D0" w:rsidRPr="00E80DDF" w:rsidRDefault="003C40D0" w:rsidP="00482B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</w:t>
            </w:r>
            <w:r w:rsidR="006C74AB" w:rsidRPr="00E80DD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ECC84BF" w14:textId="40715082" w:rsidR="00B2167C" w:rsidRPr="00B2167C" w:rsidRDefault="00B2167C" w:rsidP="00B2167C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>w art. 1 rozporządzenia nr 2023/2831 (Rozporządzenie Komisji (UE) 2023/2831 z dnia 13 grudnia 2023 r. w</w:t>
            </w:r>
            <w:r w:rsidR="008C5E9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 xml:space="preserve">sprawie stosowania art. 107 i 108 Traktatu o funkcjonowaniu Unii Europejskiej do pomocy de </w:t>
            </w:r>
            <w:proofErr w:type="spellStart"/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>minimis</w:t>
            </w:r>
            <w:proofErr w:type="spellEnd"/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 xml:space="preserve"> (Dz. U. UE. L. z 2023 r. poz. 2831).</w:t>
            </w:r>
          </w:p>
          <w:p w14:paraId="04DB05BF" w14:textId="593300FB" w:rsidR="003C40D0" w:rsidRPr="00E80DDF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obowiązujących przepisów prawa dotyczących danego projektu, zgodnie z art. 73 ust. 2 lit. f) rozporządzenia nr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2021/1060</w:t>
            </w:r>
            <w:r w:rsidR="006A74D7" w:rsidRPr="00E80DD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707F4723" w:rsidR="006A74D7" w:rsidRPr="00E80DDF" w:rsidRDefault="006A74D7" w:rsidP="006A74D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424E6D" w:rsidRPr="00E80DD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6675FB1F" w:rsidR="00424E6D" w:rsidRPr="00E80DDF" w:rsidRDefault="00424E6D" w:rsidP="00424E6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58890C84" w14:textId="77777777" w:rsidR="003C40D0" w:rsidRPr="00E80DDF" w:rsidRDefault="003C40D0" w:rsidP="003C40D0">
            <w:pPr>
              <w:spacing w:after="0" w:line="240" w:lineRule="auto"/>
              <w:ind w:left="247"/>
              <w:rPr>
                <w:rFonts w:ascii="Arial" w:hAnsi="Arial" w:cs="Arial"/>
                <w:sz w:val="24"/>
                <w:szCs w:val="24"/>
              </w:rPr>
            </w:pPr>
          </w:p>
          <w:p w14:paraId="76E01E32" w14:textId="4D0A8058" w:rsidR="003C40D0" w:rsidRPr="00E80DDF" w:rsidRDefault="003C40D0" w:rsidP="001250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EF35443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F437A1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06D22F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BA45D8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16311B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320FD940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E80DDF" w14:paraId="2B0822E5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A.3</w:t>
            </w:r>
          </w:p>
        </w:tc>
        <w:tc>
          <w:tcPr>
            <w:tcW w:w="2996" w:type="dxa"/>
            <w:vAlign w:val="center"/>
          </w:tcPr>
          <w:p w14:paraId="657F6C5C" w14:textId="77777777" w:rsidR="003040AA" w:rsidRPr="00E80DDF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646CEF12" w14:textId="77777777" w:rsidR="003040AA" w:rsidRPr="00E80DDF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9" w:type="dxa"/>
          </w:tcPr>
          <w:p w14:paraId="60539769" w14:textId="115BFD5A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rozporządzenia nr 2021/1060.</w:t>
            </w:r>
          </w:p>
          <w:p w14:paraId="01E47ABA" w14:textId="77777777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 klauzuli antydyskryminacyjnej, zawartej w Umowie Partnerstwa oraz programie Fundusze Europejskie dla Kujaw i Pomorza 2021-2027 wynika, że w razie podjęcia przez JST dyskryminujących aktów prawa miejscowego wsparcie, dla tej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jednostki oraz podmiotów przez nią kontrolowanych lub od niej zależnych, nie będzie udzielone.</w:t>
            </w:r>
          </w:p>
          <w:p w14:paraId="3544F468" w14:textId="19A93B90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ust. 3 rozporządzenia nr 2021/1060, a następnie podjęła skuteczne działania naprawcze kryterium uznaje się za spełnione. Podjęte działania naprawcze powinny być opisane we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kern w:val="2"/>
                <w:sz w:val="24"/>
                <w:szCs w:val="24"/>
              </w:rPr>
              <w:t>wniosku o dofinansowanie.</w:t>
            </w:r>
          </w:p>
          <w:p w14:paraId="2BD145A6" w14:textId="23C281AC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7B09FD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E80DDF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897729">
              <w:rPr>
                <w:rFonts w:ascii="Arial" w:hAnsi="Arial" w:cs="Arial"/>
                <w:sz w:val="24"/>
                <w:szCs w:val="24"/>
              </w:rPr>
              <w:t xml:space="preserve"> informacje znajdujące się na stronie internetowej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Rzecznika Praw Obywatelskich (RPO)</w:t>
            </w:r>
            <w:r w:rsidR="00897729">
              <w:rPr>
                <w:rFonts w:ascii="Arial" w:hAnsi="Arial" w:cs="Arial"/>
                <w:sz w:val="24"/>
                <w:szCs w:val="24"/>
              </w:rPr>
              <w:t xml:space="preserve"> dotyczące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897729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33E9C6B3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789493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8932E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634C5C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7560FA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411644E4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53D94" w14:textId="250E4A23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E80DDF" w14:paraId="7C270953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996" w:type="dxa"/>
            <w:vAlign w:val="center"/>
          </w:tcPr>
          <w:p w14:paraId="21747395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059" w:type="dxa"/>
          </w:tcPr>
          <w:p w14:paraId="0B82F1AD" w14:textId="2CA7C63D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realizowany jest/będzie na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terytorium województwa kujawsko-pomorskiego.</w:t>
            </w:r>
          </w:p>
          <w:p w14:paraId="397E2575" w14:textId="77777777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8FBB4B" w14:textId="77777777" w:rsidR="00130AFA" w:rsidRPr="00E80DDF" w:rsidRDefault="00130AF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6FC867" w14:textId="0281BAD3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5667FB85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2910EE" w14:textId="77777777" w:rsidR="003040AA" w:rsidRPr="00E80DDF" w:rsidRDefault="003040AA" w:rsidP="003040AA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387B5EB7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ED6DD1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9AD4E1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E56939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026D00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4C1C79CC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796BBC" w14:textId="303EEB0C" w:rsidR="003040AA" w:rsidRPr="00E80DDF" w:rsidRDefault="003040AA" w:rsidP="001250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5AD7" w:rsidRPr="00E80DDF" w14:paraId="77B5C996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40D96652" w14:textId="736E0DC6" w:rsidR="00455AD7" w:rsidRPr="00E80DDF" w:rsidRDefault="00455AD7" w:rsidP="00455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996" w:type="dxa"/>
            <w:vAlign w:val="center"/>
          </w:tcPr>
          <w:p w14:paraId="6F3732AD" w14:textId="6762F37F" w:rsidR="00455AD7" w:rsidRPr="00E80DDF" w:rsidRDefault="00455AD7" w:rsidP="00455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407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059" w:type="dxa"/>
          </w:tcPr>
          <w:p w14:paraId="5A243424" w14:textId="77777777" w:rsidR="00455AD7" w:rsidRPr="00400F03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39F11D39" w14:textId="04613961" w:rsidR="00455AD7" w:rsidRPr="00935252" w:rsidRDefault="00455AD7" w:rsidP="00455AD7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commentRangeStart w:id="5"/>
            <w:ins w:id="6" w:author="Monika Stegent" w:date="2024-10-03T13:43:00Z" w16du:dateUtc="2024-10-03T11:43:00Z">
              <w:r w:rsidR="00B322DC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należy </w:t>
              </w:r>
            </w:ins>
            <w:del w:id="7" w:author="Monika Stegent" w:date="2024-10-03T13:43:00Z" w16du:dateUtc="2024-10-03T11:43:00Z">
              <w:r w:rsidRPr="00935252" w:rsidDel="00B322DC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trzeba będzie </w:delText>
              </w:r>
            </w:del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ins w:id="8" w:author="Monika Stegent" w:date="2024-10-03T13:43:00Z" w16du:dateUtc="2024-10-03T11:43:00Z">
              <w:r w:rsidR="00B322DC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decyzję </w:t>
              </w:r>
            </w:ins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</w:t>
            </w:r>
            <w:del w:id="9" w:author="Monika Stegent" w:date="2024-10-03T13:46:00Z" w16du:dateUtc="2024-10-03T11:46:00Z">
              <w:r w:rsidRPr="00935252" w:rsidDel="00B322DC">
                <w:rPr>
                  <w:rFonts w:ascii="Arial" w:hAnsi="Arial" w:cs="Arial"/>
                  <w:sz w:val="24"/>
                  <w:szCs w:val="24"/>
                  <w:lang w:val="pl-PL"/>
                </w:rPr>
                <w:delText>decyz</w:delText>
              </w:r>
              <w:r w:rsidDel="00B322DC">
                <w:rPr>
                  <w:rFonts w:ascii="Arial" w:hAnsi="Arial" w:cs="Arial"/>
                  <w:sz w:val="24"/>
                  <w:szCs w:val="24"/>
                  <w:lang w:val="pl-PL"/>
                </w:rPr>
                <w:delText>ję</w:delText>
              </w:r>
              <w:r w:rsidRPr="00935252" w:rsidDel="00B322DC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 </w:delText>
              </w:r>
            </w:del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najpóźniej na etapie podpisania umowy o dofinansowanie projektu</w:t>
            </w:r>
            <w:commentRangeEnd w:id="5"/>
            <w:r w:rsidR="002A0DFF">
              <w:rPr>
                <w:rStyle w:val="Odwoaniedokomentarza"/>
              </w:rPr>
              <w:commentReference w:id="5"/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71FAECDE" w14:textId="77777777" w:rsidR="00455AD7" w:rsidRPr="005A20D9" w:rsidRDefault="00455AD7" w:rsidP="00455AD7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425E06B2" w14:textId="001F1D07" w:rsidR="00455AD7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 xml:space="preserve">posiada pozwolenia administracyjnego zezwalającego na realizację inwestycji (np. decyzji o pozwoleniu </w:t>
            </w:r>
            <w:r w:rsidRPr="003F2027">
              <w:rPr>
                <w:rFonts w:ascii="Arial" w:hAnsi="Arial" w:cs="Arial"/>
                <w:sz w:val="24"/>
                <w:szCs w:val="24"/>
              </w:rPr>
              <w:lastRenderedPageBreak/>
              <w:t>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commentRangeStart w:id="10"/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commentRangeEnd w:id="10"/>
            <w:r w:rsidR="00C414F3">
              <w:rPr>
                <w:rStyle w:val="Odwoaniedokomentarza"/>
                <w:lang w:val="x-none" w:eastAsia="x-none"/>
              </w:rPr>
              <w:commentReference w:id="10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021F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C33B2DB" w14:textId="77777777" w:rsidR="00455AD7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614D61" w14:textId="77777777" w:rsidR="00455AD7" w:rsidRPr="005526E5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DE26990" w14:textId="77777777" w:rsidR="00455AD7" w:rsidRPr="005526E5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F8A5A9" w14:textId="77777777" w:rsidR="00455AD7" w:rsidRPr="005526E5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3A00BBD" w14:textId="77777777" w:rsidR="00455AD7" w:rsidRPr="00E80DDF" w:rsidRDefault="00455AD7" w:rsidP="00455AD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B51C93A" w14:textId="77777777" w:rsidR="00455AD7" w:rsidRPr="005526E5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BA18F28" w14:textId="77777777" w:rsidR="00455AD7" w:rsidRPr="005526E5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FDF09C" w14:textId="77777777" w:rsidR="00455AD7" w:rsidRPr="005526E5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046CE9" w14:textId="77777777" w:rsidR="00455AD7" w:rsidRPr="005526E5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D2F120" w14:textId="77777777" w:rsidR="00455AD7" w:rsidRPr="005526E5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0779213C" w14:textId="77777777" w:rsidR="00455AD7" w:rsidRPr="005526E5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DEF12ED" w14:textId="2801A3AC" w:rsidR="00455AD7" w:rsidRPr="00E80DDF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commentRangeStart w:id="13"/>
            <w:del w:id="14" w:author="Monika Stegent" w:date="2024-10-08T09:08:00Z" w16du:dateUtc="2024-10-08T07:08:00Z">
              <w:r w:rsidRPr="005526E5" w:rsidDel="005C2F35">
                <w:rPr>
                  <w:rFonts w:ascii="Arial" w:hAnsi="Arial" w:cs="Arial"/>
                  <w:sz w:val="24"/>
                  <w:szCs w:val="24"/>
                </w:rPr>
                <w:delText>Przyznanie wartości „NIE” oznacza, iż kryterium nie jest spełnione.</w:delText>
              </w:r>
            </w:del>
            <w:commentRangeEnd w:id="13"/>
            <w:r w:rsidR="005C2F35">
              <w:rPr>
                <w:rStyle w:val="Odwoaniedokomentarza"/>
                <w:lang w:val="x-none" w:eastAsia="x-none"/>
              </w:rPr>
              <w:commentReference w:id="13"/>
            </w:r>
          </w:p>
        </w:tc>
      </w:tr>
      <w:tr w:rsidR="00455AD7" w:rsidRPr="00E80DDF" w:rsidDel="00D355E4" w14:paraId="2A087418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0DE50FC6" w14:textId="62CB1EB8" w:rsidR="00455AD7" w:rsidRPr="00E80DDF" w:rsidDel="00D355E4" w:rsidRDefault="00455AD7" w:rsidP="00455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996" w:type="dxa"/>
            <w:vAlign w:val="center"/>
          </w:tcPr>
          <w:p w14:paraId="279ADCE6" w14:textId="532C1108" w:rsidR="00455AD7" w:rsidRPr="00E80DDF" w:rsidDel="00D355E4" w:rsidRDefault="00455AD7" w:rsidP="00455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06EC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059" w:type="dxa"/>
          </w:tcPr>
          <w:p w14:paraId="5C964176" w14:textId="60CDC5F3" w:rsidR="00455AD7" w:rsidRPr="006D06EC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D06EC">
              <w:rPr>
                <w:rFonts w:ascii="Arial" w:hAnsi="Arial" w:cs="Arial"/>
                <w:sz w:val="24"/>
                <w:szCs w:val="24"/>
              </w:rPr>
              <w:t>W kryterium sprawdz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6D06EC">
              <w:rPr>
                <w:rFonts w:ascii="Arial" w:hAnsi="Arial" w:cs="Arial"/>
                <w:sz w:val="24"/>
                <w:szCs w:val="24"/>
              </w:rPr>
              <w:t xml:space="preserve">my, czy zakładany maksymalny okres realizacji projektu nie przekracza </w:t>
            </w:r>
            <w:commentRangeStart w:id="15"/>
            <w:ins w:id="16" w:author="Monika Stegent" w:date="2024-10-11T09:17:00Z" w16du:dateUtc="2024-10-11T07:17:00Z">
              <w:r w:rsidR="00002707">
                <w:rPr>
                  <w:rFonts w:ascii="Arial" w:hAnsi="Arial" w:cs="Arial"/>
                  <w:sz w:val="24"/>
                  <w:szCs w:val="24"/>
                </w:rPr>
                <w:t>24</w:t>
              </w:r>
            </w:ins>
            <w:commentRangeEnd w:id="15"/>
            <w:ins w:id="17" w:author="Monika Stegent" w:date="2024-10-11T09:18:00Z" w16du:dateUtc="2024-10-11T07:18:00Z">
              <w:r w:rsidR="00002707">
                <w:rPr>
                  <w:rStyle w:val="Odwoaniedokomentarza"/>
                  <w:lang w:val="x-none" w:eastAsia="x-none"/>
                </w:rPr>
                <w:commentReference w:id="15"/>
              </w:r>
            </w:ins>
            <w:del w:id="18" w:author="Monika Stegent" w:date="2024-10-11T09:17:00Z" w16du:dateUtc="2024-10-11T07:17:00Z">
              <w:r w:rsidDel="00002707">
                <w:rPr>
                  <w:rFonts w:ascii="Arial" w:hAnsi="Arial" w:cs="Arial"/>
                  <w:sz w:val="24"/>
                  <w:szCs w:val="24"/>
                </w:rPr>
                <w:delText>18</w:delText>
              </w:r>
            </w:del>
            <w:r w:rsidRPr="006D06EC">
              <w:rPr>
                <w:rFonts w:ascii="Arial" w:hAnsi="Arial" w:cs="Arial"/>
                <w:sz w:val="24"/>
                <w:szCs w:val="24"/>
              </w:rPr>
              <w:t xml:space="preserve"> miesięcy</w:t>
            </w:r>
            <w:ins w:id="19" w:author="Monika Stegent" w:date="2024-10-11T09:17:00Z" w16du:dateUtc="2024-10-11T07:17:00Z">
              <w:r w:rsidR="00002707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commentRangeStart w:id="20"/>
              <w:r w:rsidR="00002707">
                <w:rPr>
                  <w:rFonts w:ascii="Arial" w:hAnsi="Arial" w:cs="Arial"/>
                  <w:sz w:val="24"/>
                  <w:szCs w:val="24"/>
                </w:rPr>
                <w:t>od terminu zakończenia naboru</w:t>
              </w:r>
            </w:ins>
            <w:commentRangeEnd w:id="20"/>
            <w:ins w:id="21" w:author="Monika Stegent" w:date="2024-10-11T09:18:00Z" w16du:dateUtc="2024-10-11T07:18:00Z">
              <w:r w:rsidR="00002707">
                <w:rPr>
                  <w:rStyle w:val="Odwoaniedokomentarza"/>
                  <w:lang w:val="x-none" w:eastAsia="x-none"/>
                </w:rPr>
                <w:commentReference w:id="20"/>
              </w:r>
            </w:ins>
            <w:r w:rsidRPr="006D06E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B5A38BE" w14:textId="77777777" w:rsidR="00455AD7" w:rsidRPr="006D06EC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3F8194" w14:textId="77777777" w:rsidR="00455AD7" w:rsidRPr="006D06EC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D06EC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625AD937" w14:textId="77777777" w:rsidR="00455AD7" w:rsidRPr="006D06EC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4BF3A3" w14:textId="77777777" w:rsidR="00455AD7" w:rsidRPr="006D06EC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D06EC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  <w:p w14:paraId="7B191F58" w14:textId="77777777" w:rsidR="00455AD7" w:rsidRPr="00E80DDF" w:rsidDel="00D355E4" w:rsidRDefault="00455AD7" w:rsidP="00455A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6CE9A31" w14:textId="77777777" w:rsidR="00455AD7" w:rsidRPr="00377FFD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FE2BCE" w14:textId="77777777" w:rsidR="00455AD7" w:rsidRPr="00377FFD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E36E26" w14:textId="77777777" w:rsidR="00455AD7" w:rsidRPr="00377FFD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05B2CB" w14:textId="77777777" w:rsidR="00455AD7" w:rsidRPr="00377FFD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4A913D9" w14:textId="77777777" w:rsidR="00455AD7" w:rsidRPr="00377FFD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56B60A4" w14:textId="77777777" w:rsidR="00455AD7" w:rsidRPr="00377FFD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DD4713A" w14:textId="77777777" w:rsidR="00455AD7" w:rsidRPr="00E80DDF" w:rsidDel="00D355E4" w:rsidRDefault="00455AD7" w:rsidP="00455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12EC6E5" w14:textId="22C0BF36" w:rsidR="00DF43B9" w:rsidRDefault="00DF43B9">
      <w:pPr>
        <w:rPr>
          <w:rFonts w:ascii="Arial" w:hAnsi="Arial" w:cs="Arial"/>
          <w:color w:val="FF0000"/>
          <w:sz w:val="24"/>
          <w:szCs w:val="24"/>
        </w:rPr>
      </w:pPr>
    </w:p>
    <w:p w14:paraId="7B3834AC" w14:textId="77777777" w:rsidR="00F0578E" w:rsidRDefault="00F0578E">
      <w:pPr>
        <w:rPr>
          <w:rFonts w:ascii="Arial" w:hAnsi="Arial" w:cs="Arial"/>
          <w:color w:val="FF0000"/>
          <w:sz w:val="24"/>
          <w:szCs w:val="24"/>
        </w:rPr>
      </w:pPr>
    </w:p>
    <w:p w14:paraId="167BE243" w14:textId="77777777" w:rsidR="002C2CE8" w:rsidRPr="00E80DDF" w:rsidRDefault="00B10B0D">
      <w:pPr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E80DDF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3021"/>
        <w:gridCol w:w="7088"/>
        <w:gridCol w:w="3231"/>
      </w:tblGrid>
      <w:tr w:rsidR="007857C3" w:rsidRPr="00E80DDF" w14:paraId="2B3BC38A" w14:textId="77777777" w:rsidTr="00BA0C5F">
        <w:trPr>
          <w:trHeight w:val="283"/>
        </w:trPr>
        <w:tc>
          <w:tcPr>
            <w:tcW w:w="1085" w:type="dxa"/>
            <w:shd w:val="clear" w:color="auto" w:fill="E7E6E6"/>
            <w:vAlign w:val="center"/>
          </w:tcPr>
          <w:p w14:paraId="29A3D160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021" w:type="dxa"/>
            <w:shd w:val="clear" w:color="auto" w:fill="E7E6E6"/>
            <w:vAlign w:val="center"/>
          </w:tcPr>
          <w:p w14:paraId="0CA409B9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8" w:type="dxa"/>
            <w:shd w:val="clear" w:color="auto" w:fill="E7E6E6"/>
            <w:vAlign w:val="center"/>
          </w:tcPr>
          <w:p w14:paraId="0C15BA61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  <w:vAlign w:val="center"/>
          </w:tcPr>
          <w:p w14:paraId="389BC93F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B12DD" w:rsidRPr="00E80DDF" w14:paraId="1B6343E5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638434F5" w14:textId="5D132225" w:rsidR="004B12DD" w:rsidRPr="00E80DDF" w:rsidRDefault="004B12DD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021" w:type="dxa"/>
            <w:vAlign w:val="center"/>
          </w:tcPr>
          <w:p w14:paraId="61F08C85" w14:textId="331B44A9" w:rsidR="004B12DD" w:rsidRPr="004B12DD" w:rsidRDefault="004B12DD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8" w:type="dxa"/>
          </w:tcPr>
          <w:p w14:paraId="312759CB" w14:textId="0911057E" w:rsidR="00CC0DB1" w:rsidRDefault="004B12DD" w:rsidP="000619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W tym kryterium sprawdzamy, czy wnioskodawca oraz partnerzy są uprawnieni do ubiegania się o dofinansowanie, tj. czy </w:t>
            </w:r>
            <w:r w:rsidR="00624F5E">
              <w:rPr>
                <w:rFonts w:ascii="Arial" w:hAnsi="Arial" w:cs="Arial"/>
                <w:sz w:val="24"/>
                <w:szCs w:val="24"/>
              </w:rPr>
              <w:t xml:space="preserve">są 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>podmiot</w:t>
            </w:r>
            <w:r w:rsidR="00624F5E">
              <w:rPr>
                <w:rFonts w:ascii="Arial" w:hAnsi="Arial" w:cs="Arial"/>
                <w:sz w:val="24"/>
                <w:szCs w:val="24"/>
              </w:rPr>
              <w:t>em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 wykonujący</w:t>
            </w:r>
            <w:r w:rsidR="00624F5E">
              <w:rPr>
                <w:rFonts w:ascii="Arial" w:hAnsi="Arial" w:cs="Arial"/>
                <w:sz w:val="24"/>
                <w:szCs w:val="24"/>
              </w:rPr>
              <w:t>m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 działalność leczniczą w rozumieniu ustawy z dnia 15 kwietnia 2011 r. o działalności leczniczej, działających w publicznym systemie ochrony zdrowia (Dz. U. z 202</w:t>
            </w:r>
            <w:r w:rsidR="00803637">
              <w:rPr>
                <w:rFonts w:ascii="Arial" w:hAnsi="Arial" w:cs="Arial"/>
                <w:sz w:val="24"/>
                <w:szCs w:val="24"/>
              </w:rPr>
              <w:t>4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803637">
              <w:rPr>
                <w:rFonts w:ascii="Arial" w:hAnsi="Arial" w:cs="Arial"/>
                <w:sz w:val="24"/>
                <w:szCs w:val="24"/>
              </w:rPr>
              <w:t>7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99 z </w:t>
            </w:r>
            <w:proofErr w:type="spellStart"/>
            <w:r w:rsidR="00CC0DB1" w:rsidRPr="00CC0D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CC0DB1" w:rsidRPr="00CC0DB1">
              <w:rPr>
                <w:rFonts w:ascii="Arial" w:hAnsi="Arial" w:cs="Arial"/>
                <w:sz w:val="24"/>
                <w:szCs w:val="24"/>
              </w:rPr>
              <w:t>. zm.),</w:t>
            </w:r>
            <w:r w:rsidR="00624F5E">
              <w:rPr>
                <w:rFonts w:ascii="Arial" w:hAnsi="Arial" w:cs="Arial"/>
                <w:sz w:val="24"/>
                <w:szCs w:val="24"/>
              </w:rPr>
              <w:t xml:space="preserve"> takim jak</w:t>
            </w:r>
            <w:r w:rsidR="006338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624F5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CB4DBDD" w14:textId="6EEADE18" w:rsidR="002A0DFF" w:rsidRDefault="002A0DFF" w:rsidP="00CC0DB1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ins w:id="22" w:author="Monika Stegent" w:date="2024-10-03T13:46:00Z" w16du:dateUtc="2024-10-03T11:46:00Z"/>
                <w:rFonts w:ascii="Arial" w:hAnsi="Arial" w:cs="Arial"/>
                <w:sz w:val="24"/>
                <w:szCs w:val="24"/>
              </w:rPr>
            </w:pPr>
            <w:commentRangeStart w:id="23"/>
            <w:ins w:id="24" w:author="Monika Stegent" w:date="2024-10-03T13:47:00Z" w16du:dateUtc="2024-10-03T11:47:00Z">
              <w:r>
                <w:rPr>
                  <w:rFonts w:ascii="Arial" w:hAnsi="Arial" w:cs="Arial"/>
                  <w:sz w:val="24"/>
                  <w:szCs w:val="24"/>
                </w:rPr>
                <w:t>samodzielny publiczny zakład opieki zdrowotnej</w:t>
              </w:r>
            </w:ins>
            <w:ins w:id="25" w:author="Monika Stegent" w:date="2024-10-03T13:48:00Z" w16du:dateUtc="2024-10-03T11:48:00Z">
              <w:r>
                <w:rPr>
                  <w:rFonts w:ascii="Arial" w:hAnsi="Arial" w:cs="Arial"/>
                  <w:sz w:val="24"/>
                  <w:szCs w:val="24"/>
                </w:rPr>
                <w:t>,</w:t>
              </w:r>
              <w:commentRangeEnd w:id="23"/>
              <w:r>
                <w:rPr>
                  <w:rStyle w:val="Odwoaniedokomentarza"/>
                  <w:lang w:eastAsia="x-none"/>
                </w:rPr>
                <w:commentReference w:id="23"/>
              </w:r>
            </w:ins>
          </w:p>
          <w:p w14:paraId="67911F7D" w14:textId="3478E34D" w:rsidR="00CC0DB1" w:rsidRDefault="00CC0DB1" w:rsidP="00CC0DB1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C0DB1">
              <w:rPr>
                <w:rFonts w:ascii="Arial" w:hAnsi="Arial" w:cs="Arial"/>
                <w:sz w:val="24"/>
                <w:szCs w:val="24"/>
              </w:rPr>
              <w:t>partner prywatny współpracujący z podmiotami publicznymi w przypadku projektów realizowanych w</w:t>
            </w:r>
            <w:r w:rsidR="00C73B57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CC0DB1">
              <w:rPr>
                <w:rFonts w:ascii="Arial" w:hAnsi="Arial" w:cs="Arial"/>
                <w:sz w:val="24"/>
                <w:szCs w:val="24"/>
              </w:rPr>
              <w:t xml:space="preserve">formule partnerstwa publiczno-prywatnego, </w:t>
            </w:r>
          </w:p>
          <w:p w14:paraId="3FDB4B41" w14:textId="77777777" w:rsidR="00CC0DB1" w:rsidRDefault="00CC0DB1" w:rsidP="00CC0DB1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C0DB1">
              <w:rPr>
                <w:rFonts w:ascii="Arial" w:hAnsi="Arial" w:cs="Arial"/>
                <w:sz w:val="24"/>
                <w:szCs w:val="24"/>
              </w:rPr>
              <w:lastRenderedPageBreak/>
              <w:t xml:space="preserve">spółka z większościowym udziałem </w:t>
            </w:r>
            <w:proofErr w:type="spellStart"/>
            <w:r w:rsidRPr="00CC0DB1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CC0DB1">
              <w:rPr>
                <w:rFonts w:ascii="Arial" w:hAnsi="Arial" w:cs="Arial"/>
                <w:sz w:val="24"/>
                <w:szCs w:val="24"/>
              </w:rPr>
              <w:t xml:space="preserve"> realizująca przedsięwzięcia medyczne na rzecz ww. podmiotów leczniczych,</w:t>
            </w:r>
          </w:p>
          <w:p w14:paraId="3B1696A3" w14:textId="5A605D2D" w:rsidR="004B12DD" w:rsidRPr="00F43EBA" w:rsidRDefault="00CC0DB1" w:rsidP="00CC0DB1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43EBA">
              <w:rPr>
                <w:rFonts w:ascii="Arial" w:hAnsi="Arial" w:cs="Arial"/>
                <w:sz w:val="24"/>
                <w:szCs w:val="24"/>
              </w:rPr>
              <w:t>niepubliczn</w:t>
            </w:r>
            <w:r w:rsidR="00715FA5" w:rsidRPr="00F43EBA">
              <w:rPr>
                <w:rFonts w:ascii="Arial" w:hAnsi="Arial" w:cs="Arial"/>
                <w:sz w:val="24"/>
                <w:szCs w:val="24"/>
                <w:lang w:val="pl-PL"/>
              </w:rPr>
              <w:t>y</w:t>
            </w:r>
            <w:r w:rsidRPr="00F43EBA">
              <w:rPr>
                <w:rFonts w:ascii="Arial" w:hAnsi="Arial" w:cs="Arial"/>
                <w:sz w:val="24"/>
                <w:szCs w:val="24"/>
              </w:rPr>
              <w:t xml:space="preserve"> zakład opieki zdrowotnej.</w:t>
            </w:r>
          </w:p>
          <w:p w14:paraId="7B417FE5" w14:textId="7E6ADED2" w:rsidR="004B12DD" w:rsidRDefault="004B12DD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F31BDF" w14:textId="77209CBA" w:rsidR="00F002E3" w:rsidRDefault="00F002E3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Wsparcie ponadregionalnych podmiotów leczniczych, dla których organem założycielskim lub prowadzącym jest minister lub wojewoda, nie będzie możliwe. </w:t>
            </w:r>
          </w:p>
          <w:p w14:paraId="603ABE33" w14:textId="77777777" w:rsidR="004B12DD" w:rsidRDefault="004B12DD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4BAB46" w14:textId="2153674E" w:rsidR="004B12DD" w:rsidRPr="00A45AD4" w:rsidRDefault="004B12DD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5AD4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B31D5">
              <w:rPr>
                <w:rFonts w:ascii="Arial" w:hAnsi="Arial" w:cs="Arial"/>
                <w:sz w:val="24"/>
                <w:szCs w:val="24"/>
              </w:rPr>
              <w:t> </w:t>
            </w:r>
            <w:r w:rsidRPr="00A45AD4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 w:rsidR="006B31D5">
              <w:rPr>
                <w:rFonts w:ascii="Arial" w:hAnsi="Arial" w:cs="Arial"/>
                <w:sz w:val="24"/>
                <w:szCs w:val="24"/>
              </w:rPr>
              <w:t> </w:t>
            </w:r>
            <w:r w:rsidRPr="00A45AD4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31" w:type="dxa"/>
          </w:tcPr>
          <w:p w14:paraId="5811838E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32F0C7B6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5A2A64E3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6D3527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9CE718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5A59F6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5F677EB" w14:textId="063A0ED5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E80DDF" w14:paraId="69933AA1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0FCD2F34" w14:textId="4C96BDA9" w:rsidR="003C40D0" w:rsidRPr="00E80DDF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  <w:vAlign w:val="center"/>
          </w:tcPr>
          <w:p w14:paraId="4D98871A" w14:textId="71CB2D1B" w:rsidR="003C40D0" w:rsidRPr="006A364D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364D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25710E" w:rsidRPr="006A364D">
              <w:rPr>
                <w:rFonts w:ascii="Arial" w:hAnsi="Arial" w:cs="Arial"/>
                <w:sz w:val="24"/>
                <w:szCs w:val="24"/>
              </w:rPr>
              <w:t> </w:t>
            </w:r>
            <w:r w:rsidRPr="006A364D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6F83C689" w14:textId="77777777" w:rsidR="003C40D0" w:rsidRPr="00E80DDF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364D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6A364D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8" w:type="dxa"/>
          </w:tcPr>
          <w:p w14:paraId="49B94866" w14:textId="1F90FC5C" w:rsidR="00631253" w:rsidRDefault="003C40D0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6" w:name="_Hlk172551511"/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>inwestycji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polegając</w:t>
            </w:r>
            <w:r w:rsidR="003308E3">
              <w:rPr>
                <w:rFonts w:ascii="Arial" w:hAnsi="Arial" w:cs="Arial"/>
                <w:sz w:val="24"/>
                <w:szCs w:val="24"/>
              </w:rPr>
              <w:t>ej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na</w:t>
            </w:r>
            <w:bookmarkEnd w:id="26"/>
            <w:r w:rsidR="0063125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D145211" w14:textId="02862647" w:rsidR="00A74BB7" w:rsidRPr="00A40EFF" w:rsidRDefault="00A40EFF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realizowanych w</w:t>
            </w:r>
            <w:r w:rsidR="00982280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ramach ambulatoryjnej opieki specjalistycznej oraz popraw</w:t>
            </w:r>
            <w:r w:rsidR="003308E3">
              <w:rPr>
                <w:rFonts w:ascii="Arial" w:hAnsi="Arial" w:cs="Arial"/>
                <w:sz w:val="24"/>
                <w:szCs w:val="24"/>
                <w:lang w:val="pl-PL"/>
              </w:rPr>
              <w:t>ie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warunków ich udzielania</w:t>
            </w:r>
            <w:r w:rsidR="00E15D4E">
              <w:rPr>
                <w:rFonts w:ascii="Arial" w:hAnsi="Arial" w:cs="Arial"/>
                <w:sz w:val="24"/>
                <w:szCs w:val="24"/>
                <w:lang w:val="pl-PL"/>
              </w:rPr>
              <w:t xml:space="preserve"> w zakresie rehabilitacji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="00C4368A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46442D6F" w14:textId="51631B3F" w:rsidR="00A40EFF" w:rsidRPr="00F97359" w:rsidRDefault="00F97359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udzielanych w</w:t>
            </w:r>
            <w:r w:rsidR="00982280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ramach rehabilitacji medycznej domowej, </w:t>
            </w:r>
            <w:r w:rsidR="00C4368A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73218624" w14:textId="521339B8" w:rsidR="00F97359" w:rsidRPr="00F97359" w:rsidRDefault="00F97359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poprawie dostępności do świadczeń fizjoterapii ambulatoryjnej realizowanej w warunkach domowych, </w:t>
            </w:r>
            <w:r w:rsidR="00C4368A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4A829BAF" w14:textId="77A969FD" w:rsidR="00F97359" w:rsidRPr="00A74BB7" w:rsidRDefault="00F97359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udzielanych w</w:t>
            </w:r>
            <w:r w:rsidR="00982280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ramach rehabilitacji medycznej dziennej.</w:t>
            </w:r>
          </w:p>
          <w:p w14:paraId="5C52F6E7" w14:textId="77777777" w:rsidR="003308E3" w:rsidRDefault="003308E3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547AB5" w14:textId="7CF62828" w:rsidR="00FB780B" w:rsidRDefault="001534D1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534D1">
              <w:rPr>
                <w:rFonts w:ascii="Arial" w:hAnsi="Arial" w:cs="Arial"/>
                <w:sz w:val="24"/>
                <w:szCs w:val="24"/>
              </w:rPr>
              <w:t>Zakres projektu może obejmowa</w:t>
            </w:r>
            <w:r>
              <w:rPr>
                <w:rFonts w:ascii="Arial" w:hAnsi="Arial" w:cs="Arial"/>
                <w:sz w:val="24"/>
                <w:szCs w:val="24"/>
              </w:rPr>
              <w:t>ć: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budowę, przebudowę, </w:t>
            </w:r>
            <w:r>
              <w:rPr>
                <w:rFonts w:ascii="Arial" w:hAnsi="Arial" w:cs="Arial"/>
                <w:sz w:val="24"/>
                <w:szCs w:val="24"/>
              </w:rPr>
              <w:t>modernizację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obiektów infrastruktury</w:t>
            </w:r>
            <w:r w:rsidR="003E3495">
              <w:rPr>
                <w:rFonts w:ascii="Arial" w:hAnsi="Arial" w:cs="Arial"/>
                <w:sz w:val="24"/>
                <w:szCs w:val="24"/>
              </w:rPr>
              <w:t>*</w:t>
            </w:r>
            <w:r w:rsidR="00866DC0">
              <w:rPr>
                <w:rFonts w:ascii="Arial" w:hAnsi="Arial" w:cs="Arial"/>
                <w:sz w:val="24"/>
                <w:szCs w:val="24"/>
              </w:rPr>
              <w:t xml:space="preserve"> i/lub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zakup wyposażenia, </w:t>
            </w:r>
            <w:r w:rsidRPr="001534D1"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="00982280">
              <w:rPr>
                <w:rFonts w:ascii="Arial" w:hAnsi="Arial" w:cs="Arial"/>
                <w:sz w:val="24"/>
                <w:szCs w:val="24"/>
              </w:rPr>
              <w:t> 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tym sprzętu i aparatury medycznej, </w:t>
            </w:r>
            <w:r w:rsidRPr="00282459">
              <w:rPr>
                <w:rFonts w:ascii="Arial" w:hAnsi="Arial" w:cs="Arial"/>
                <w:sz w:val="24"/>
                <w:szCs w:val="24"/>
              </w:rPr>
              <w:t>rozwiązania w zakresie IT</w:t>
            </w:r>
            <w:r w:rsidR="00754B28">
              <w:rPr>
                <w:rFonts w:ascii="Arial" w:hAnsi="Arial" w:cs="Arial"/>
                <w:sz w:val="24"/>
                <w:szCs w:val="24"/>
              </w:rPr>
              <w:t> </w:t>
            </w:r>
            <w:r w:rsidRPr="00282459">
              <w:rPr>
                <w:rFonts w:ascii="Arial" w:hAnsi="Arial" w:cs="Arial"/>
                <w:sz w:val="24"/>
                <w:szCs w:val="24"/>
              </w:rPr>
              <w:t>(oprogramowanie, sprzęt).</w:t>
            </w:r>
          </w:p>
          <w:p w14:paraId="26AF3603" w14:textId="77777777" w:rsidR="001534D1" w:rsidRDefault="001534D1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42A69" w14:textId="0131B74C" w:rsidR="003E3495" w:rsidRDefault="003E3495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 Wartość środków przeznaczonych w projekcie na budowę, przebudowę, modernizację obiektu infrastruktury nie może przekroczyć 20% wartości projektu</w:t>
            </w:r>
            <w:r w:rsidR="003A403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CED4786" w14:textId="77777777" w:rsidR="003E3495" w:rsidRPr="00E80DDF" w:rsidRDefault="003E3495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85C2D9" w14:textId="506A6865" w:rsidR="003C40D0" w:rsidRPr="00E80DDF" w:rsidRDefault="003C40D0" w:rsidP="007A2147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C2B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90D3BA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974F634" w14:textId="77777777" w:rsidR="00E058BF" w:rsidRPr="00E80DDF" w:rsidRDefault="00E058BF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1758B1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AB25B22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F2994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235C27" w14:textId="4247A130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27292" w:rsidRPr="00E80DDF" w14:paraId="7128CFF7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0C1EFF17" w14:textId="11BF0AE3" w:rsidR="00D27292" w:rsidRPr="00E80DDF" w:rsidRDefault="00D27292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  <w:vAlign w:val="center"/>
          </w:tcPr>
          <w:p w14:paraId="1C2CDA97" w14:textId="2D67A9D5" w:rsidR="00D27292" w:rsidRPr="00E80DDF" w:rsidRDefault="00D27292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7088" w:type="dxa"/>
          </w:tcPr>
          <w:p w14:paraId="08DD2901" w14:textId="63344213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środków europejskich w perspektywie finansowej 2021-2027 (Dz.U. 2022 poz. 1079).</w:t>
            </w:r>
          </w:p>
          <w:p w14:paraId="3CA8DFD7" w14:textId="77777777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CAA666" w14:textId="277AC0CA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31" w:type="dxa"/>
          </w:tcPr>
          <w:p w14:paraId="513BDC97" w14:textId="6F9B8ED8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</w:t>
            </w:r>
            <w:r w:rsidRPr="007A1480">
              <w:rPr>
                <w:rFonts w:ascii="Arial" w:hAnsi="Arial" w:cs="Arial"/>
                <w:sz w:val="24"/>
                <w:szCs w:val="24"/>
              </w:rPr>
              <w:t>NIE</w:t>
            </w:r>
            <w:r w:rsidR="00E72E2E" w:rsidRPr="007A1480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08A80A0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5C751F96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49B6CE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F6BEB2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4F0DE" w14:textId="77777777" w:rsidR="00E72E2E" w:rsidRPr="00E72E2E" w:rsidRDefault="00E72E2E" w:rsidP="00E72E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2E2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</w:t>
            </w:r>
            <w:r w:rsidRPr="007A1480">
              <w:rPr>
                <w:rFonts w:ascii="Arial" w:hAnsi="Arial" w:cs="Arial"/>
                <w:sz w:val="24"/>
                <w:szCs w:val="24"/>
              </w:rPr>
              <w:t>pozytywna (wartość logiczna: „TAK” lub „NIE DOTYCZY”).</w:t>
            </w:r>
            <w:r w:rsidRPr="00E72E2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5E8534" w14:textId="72FCC16A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E80DDF" w14:paraId="5774F55E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503D12FF" w14:textId="58C88ED3" w:rsidR="008B1221" w:rsidRPr="00E80DDF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  <w:vAlign w:val="center"/>
          </w:tcPr>
          <w:p w14:paraId="520E98AD" w14:textId="77777777" w:rsidR="008B1221" w:rsidRPr="00E80DDF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6178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8" w:type="dxa"/>
          </w:tcPr>
          <w:p w14:paraId="2551332E" w14:textId="77777777" w:rsidR="00EB6010" w:rsidRPr="00E80DDF" w:rsidRDefault="00EB6010" w:rsidP="00EB601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dla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danego działania, w wersji aktualnej na dzień rozpoczęcia naboru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C3FB49" w14:textId="77777777" w:rsidR="008B1221" w:rsidRPr="00E80DDF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8C0B1F" w14:textId="66BB64D2" w:rsidR="008B1221" w:rsidRPr="00E80DDF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B935171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A84A32" w14:textId="77777777" w:rsidR="008F2BEE" w:rsidRPr="00E80DDF" w:rsidRDefault="008F2BE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333A73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564942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55002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E21CBB" w14:textId="1F4844B2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E80DDF" w14:paraId="550014B8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3CF60345" w14:textId="50F994AE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  <w:vAlign w:val="center"/>
          </w:tcPr>
          <w:p w14:paraId="44E84C07" w14:textId="77777777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088" w:type="dxa"/>
          </w:tcPr>
          <w:p w14:paraId="2612416B" w14:textId="0305D06C" w:rsidR="00DF43B9" w:rsidRPr="00E80DDF" w:rsidRDefault="00112158" w:rsidP="00DF43B9">
            <w:pPr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 xml:space="preserve"> w projekcie nie występuje pomoc publiczna.</w:t>
            </w:r>
          </w:p>
          <w:p w14:paraId="25967A71" w14:textId="5E6889C5" w:rsidR="004B0BD7" w:rsidRPr="007A1480" w:rsidRDefault="004B0BD7" w:rsidP="004B0BD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 działalności bezpośrednio powiązanej z eksploatacją infrastruktury, koniecznej do eksploatacji infrastruktury lub nieodłącznie związanej z podstawowym wykorzystaniem o charakterze niegospodarczym</w:t>
            </w:r>
            <w:r w:rsidRPr="007A148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9"/>
            </w:r>
            <w:r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E40B3C" w14:textId="4C00CB58" w:rsidR="004B0BD7" w:rsidRPr="007A1480" w:rsidRDefault="004B0BD7" w:rsidP="004B0BD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lastRenderedPageBreak/>
              <w:t>W przypadku prowadzenia działalności gospodarczej o charakterze pomocniczym wnioskodawca obowiązany jest przedstawić w dokumentacji projektowej informację nt. mechanizmu monitorowania i wycofania jaki znajdzie zastosowanie, w celu zapewnienia, że działalność gospodarcza w całym okresie amortyzacji infrastruktury sfinansowanej ze środków FEdKP 2021-2027 będzie miała charakter pomocniczy.</w:t>
            </w:r>
          </w:p>
          <w:p w14:paraId="4115D107" w14:textId="19366881" w:rsidR="004B0BD7" w:rsidRPr="00E80DDF" w:rsidRDefault="002345AE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 xml:space="preserve">Jeżeli infrastruktura wytworzona w ramach projektu będzie wykorzystywana – jeśli to zasadne – do działalności </w:t>
            </w:r>
            <w:proofErr w:type="spellStart"/>
            <w:r w:rsidRPr="007A1480">
              <w:rPr>
                <w:rFonts w:ascii="Arial" w:hAnsi="Arial" w:cs="Arial"/>
                <w:sz w:val="24"/>
                <w:szCs w:val="24"/>
              </w:rPr>
              <w:t>pozaleczniczej</w:t>
            </w:r>
            <w:proofErr w:type="spellEnd"/>
            <w:r w:rsidRPr="007A1480">
              <w:rPr>
                <w:rFonts w:ascii="Arial" w:hAnsi="Arial" w:cs="Arial"/>
                <w:sz w:val="24"/>
                <w:szCs w:val="24"/>
              </w:rPr>
              <w:t xml:space="preserve"> w ramach działalności statutowej danego podmiotu leczniczego, to gospodarcze wykorzystanie infrastruktury nie może przekroczyć 20% zasobów/wydajności infrastruktury w ujęciu rocznym</w:t>
            </w:r>
            <w:r w:rsidR="00743366"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E20F72" w14:textId="6C7749F9" w:rsidR="004B0BD7" w:rsidRPr="00E80DDF" w:rsidRDefault="004B0BD7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5DD330" w14:textId="77777777" w:rsidR="004B0BD7" w:rsidRPr="00E80DDF" w:rsidRDefault="004B0BD7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73A065" w14:textId="2119BAD4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12DD46A5" w14:textId="77777777" w:rsidR="00112158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C2DF337" w14:textId="77777777" w:rsidR="00D90A46" w:rsidRPr="00E80DDF" w:rsidRDefault="00D90A46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EBE203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4A5E29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B3943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15576666" w14:textId="787D04A2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E80DDF" w14:paraId="661C5C63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7F27C37C" w14:textId="0285C6CB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33837AC9" w14:textId="3BCFB809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177054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7088" w:type="dxa"/>
          </w:tcPr>
          <w:p w14:paraId="560A4BE8" w14:textId="77777777" w:rsidR="00112158" w:rsidRPr="00E80DDF" w:rsidRDefault="0011215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112158" w:rsidRPr="00E80DDF" w:rsidRDefault="0011215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72049EFA" w14:textId="2E7922DC" w:rsidR="00051887" w:rsidRPr="00E80DDF" w:rsidRDefault="00051887" w:rsidP="0005188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Weryfikacja spełnienia przez projekt zasady DNSH odbywa się na podstawie wyników oceny zawartych w dokumencie „Ocena zgodności z zasadą „nie czyń poważnych szkód” (DNSH)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zakresów wsparcia zawartych w projekcie programu regionalnego Fundusze Europejskie dla Kujaw i Pomorza na lata 2021-2027”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0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919E54" w14:textId="10A78BEF" w:rsidR="009B6A69" w:rsidRPr="00E80DDF" w:rsidRDefault="009B6A69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6E2AC4" w14:textId="77777777" w:rsidR="00D57EB8" w:rsidRPr="00E80DDF" w:rsidRDefault="00D57EB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FC7B5E" w14:textId="4F61AC0C" w:rsidR="00112158" w:rsidRPr="00E80DDF" w:rsidRDefault="00112158" w:rsidP="009F37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F1599E4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ABDAA60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3E09F4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10B0C2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9B128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B1474" w14:textId="6F27AC71" w:rsidR="00023C3A" w:rsidRPr="00E80DDF" w:rsidRDefault="00112158" w:rsidP="008621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3C3A" w:rsidRPr="00E80DDF" w14:paraId="7C3FC3D0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00411FF8" w14:textId="5998897B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21" w:type="dxa"/>
            <w:vAlign w:val="center"/>
          </w:tcPr>
          <w:p w14:paraId="5D7425D0" w14:textId="61E4771C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Odporność infrastruktury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zmiany klimatu</w:t>
            </w:r>
          </w:p>
        </w:tc>
        <w:tc>
          <w:tcPr>
            <w:tcW w:w="7088" w:type="dxa"/>
          </w:tcPr>
          <w:p w14:paraId="163B75B0" w14:textId="6B6BC611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infrastrukturę o przewidywanej trwałości wynoszącej co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najmniej pięć lat przewidziana w ramach projektu jest odporna na zmiany klimatu. </w:t>
            </w:r>
          </w:p>
          <w:p w14:paraId="021EA9B2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6D60D373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DB89A9" w14:textId="369CCF0D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231" w:type="dxa"/>
          </w:tcPr>
          <w:p w14:paraId="38C0024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923845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98690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C0100B6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852C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AB5F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03CEC3D" w14:textId="46EF1843" w:rsidR="00023C3A" w:rsidRPr="00E80DDF" w:rsidRDefault="00023C3A" w:rsidP="009F37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poproszony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18A56E36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6C20117F" w14:textId="4B2450AA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21" w:type="dxa"/>
            <w:vAlign w:val="center"/>
          </w:tcPr>
          <w:p w14:paraId="254C296D" w14:textId="4C30E3EC" w:rsidR="00023C3A" w:rsidRPr="00E80DDF" w:rsidRDefault="00023C3A" w:rsidP="009F37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088" w:type="dxa"/>
          </w:tcPr>
          <w:p w14:paraId="7E655126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4A7C6D5A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 U. z 2023 r. poz. 1094 z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środowisko;</w:t>
            </w:r>
          </w:p>
          <w:p w14:paraId="2D6D0634" w14:textId="4386EA06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proofErr w:type="spellStart"/>
            <w:r w:rsidR="00B32385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="00B3238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E80DDF">
              <w:rPr>
                <w:rFonts w:ascii="Arial" w:hAnsi="Arial" w:cs="Arial"/>
                <w:sz w:val="24"/>
                <w:szCs w:val="24"/>
              </w:rPr>
              <w:t>Dz. U. z 202</w:t>
            </w:r>
            <w:r w:rsidR="00B32385">
              <w:rPr>
                <w:rFonts w:ascii="Arial" w:hAnsi="Arial" w:cs="Arial"/>
                <w:sz w:val="24"/>
                <w:szCs w:val="24"/>
              </w:rPr>
              <w:t>4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B32385">
              <w:rPr>
                <w:rFonts w:ascii="Arial" w:hAnsi="Arial" w:cs="Arial"/>
                <w:sz w:val="24"/>
                <w:szCs w:val="24"/>
              </w:rPr>
              <w:t>54</w:t>
            </w:r>
            <w:r w:rsidR="00C6178E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="00E3650A">
              <w:rPr>
                <w:rFonts w:ascii="Arial" w:hAnsi="Arial" w:cs="Arial"/>
                <w:sz w:val="24"/>
                <w:szCs w:val="24"/>
              </w:rPr>
              <w:t>),</w:t>
            </w:r>
          </w:p>
          <w:p w14:paraId="4A93C65E" w14:textId="1CA84F27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</w:t>
            </w:r>
            <w:r w:rsidR="00E3650A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Pr="00E80DDF">
              <w:rPr>
                <w:rFonts w:ascii="Arial" w:hAnsi="Arial" w:cs="Arial"/>
                <w:sz w:val="24"/>
                <w:szCs w:val="24"/>
              </w:rPr>
              <w:t>) i Dyrektywą Rady 92/43/EWG z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dnia 21 maja 1992 r. w sprawie ochrony siedlisk przyrodniczych oraz dzikiej fauny i flory;</w:t>
            </w:r>
          </w:p>
          <w:p w14:paraId="222DD6F2" w14:textId="552CEE52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202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3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1478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ustanawiającą ramy wspólnotowego działania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539BD0BD" w14:textId="03DC3C7C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okresie programowania 2014 – 2020 oraz ubiegających się o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współfinansowanie w okresie 2021 – 2027 z Funduszy UE, dotkniętych naruszeniem 2016/2046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="00C04D47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zakresie specustaw, dla których prowadzone jest postępowanie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sprawie oceny oddziaływania na środowisko (Ares(2021)1432319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23.02.2021r.).</w:t>
            </w:r>
          </w:p>
          <w:p w14:paraId="03284091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41B319" w14:textId="39BB89DF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0580974F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DE10D6" w14:textId="402DD3F0" w:rsidR="00023C3A" w:rsidRPr="00E80DDF" w:rsidRDefault="00023C3A" w:rsidP="009F37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04C8400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4DB05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72412F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3B8A8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3E50F5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B4A0D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38E491" w14:textId="76890410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3C9C00BB" w14:textId="77777777" w:rsidTr="00BA0C5F">
        <w:trPr>
          <w:trHeight w:val="1559"/>
        </w:trPr>
        <w:tc>
          <w:tcPr>
            <w:tcW w:w="1085" w:type="dxa"/>
            <w:vAlign w:val="center"/>
          </w:tcPr>
          <w:p w14:paraId="69112F48" w14:textId="2828486B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21" w:type="dxa"/>
            <w:vAlign w:val="center"/>
          </w:tcPr>
          <w:p w14:paraId="534FDDE2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8" w:type="dxa"/>
          </w:tcPr>
          <w:p w14:paraId="3A000330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6B2940BB" w:rsidR="00023C3A" w:rsidRPr="00E80DDF" w:rsidRDefault="00023C3A" w:rsidP="00482BB1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5969FD1" w14:textId="57D6C91C" w:rsidR="00023C3A" w:rsidRPr="00E80DDF" w:rsidRDefault="00023C3A" w:rsidP="00482BB1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zostały właściwie oszacowane w odniesieniu do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zakresu projektu,</w:t>
            </w:r>
          </w:p>
          <w:p w14:paraId="6E7DEE63" w14:textId="77777777" w:rsidR="00023C3A" w:rsidRPr="00E80DDF" w:rsidRDefault="00023C3A" w:rsidP="00482BB1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02F4785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D7A762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C3D545C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DA2DA1" w14:textId="6268E101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8155C05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2678003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ABF92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81D3C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A5B91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BA1AE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9870A1F" w14:textId="6AC825DC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296BD76C" w14:textId="77777777" w:rsidTr="00BA0C5F">
        <w:trPr>
          <w:trHeight w:val="416"/>
        </w:trPr>
        <w:tc>
          <w:tcPr>
            <w:tcW w:w="1085" w:type="dxa"/>
            <w:vAlign w:val="center"/>
          </w:tcPr>
          <w:p w14:paraId="47D4EBFC" w14:textId="2E793218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21" w:type="dxa"/>
            <w:vAlign w:val="center"/>
          </w:tcPr>
          <w:p w14:paraId="4E6E0B85" w14:textId="79153180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  <w:p w14:paraId="6EBCD983" w14:textId="77777777" w:rsidR="00023C3A" w:rsidRPr="00E80DDF" w:rsidRDefault="00023C3A" w:rsidP="00023C3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</w:tcPr>
          <w:p w14:paraId="5DF15B84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3D3D1438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uwzględnia zakres rzeczowy oraz czas niezbędny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realizację procedur przetargowych i inne okoliczności niezbędne do realizacji tych procedur,</w:t>
            </w:r>
          </w:p>
          <w:p w14:paraId="297800EE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0757B85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489CC1" w14:textId="2E204022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BB27134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7ADB09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5D06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D0F35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14195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1DC6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F7156" w14:textId="020AF95A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35AE4CAB" w14:textId="77777777" w:rsidTr="00BA0C5F">
        <w:trPr>
          <w:trHeight w:val="416"/>
        </w:trPr>
        <w:tc>
          <w:tcPr>
            <w:tcW w:w="1085" w:type="dxa"/>
            <w:vAlign w:val="center"/>
          </w:tcPr>
          <w:p w14:paraId="2934025B" w14:textId="215162B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1</w:t>
            </w:r>
            <w:r w:rsidR="004B12D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21" w:type="dxa"/>
            <w:vAlign w:val="center"/>
          </w:tcPr>
          <w:p w14:paraId="4B4B38C5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8" w:type="dxa"/>
          </w:tcPr>
          <w:p w14:paraId="33E4CCBA" w14:textId="6E689C2F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6B8ED329" w14:textId="7777777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147B2B2" w14:textId="39363D3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169F3899" w14:textId="7777777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C810505" w14:textId="2A52E175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</w:t>
            </w:r>
            <w:r w:rsidR="005C50CF" w:rsidRPr="00E80DD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651326B" w14:textId="77777777" w:rsidR="005C50CF" w:rsidRPr="00E80DDF" w:rsidRDefault="005C50CF" w:rsidP="00482BB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wykazana została stabilność finansowa (wymagane dla projektów obejmujących inwestycje w infrastrukturę lub inwestycje produkcyjne).</w:t>
            </w:r>
          </w:p>
          <w:p w14:paraId="0FB2CC19" w14:textId="1D13535A" w:rsidR="00023C3A" w:rsidRPr="00E80DDF" w:rsidRDefault="00023C3A" w:rsidP="00023C3A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  <w:p w14:paraId="594C8ABC" w14:textId="0B20FE03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8733C3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7D9F5B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DFC9A2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B4C20D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8552A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BF9F2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968D10" w14:textId="4F691A58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023C3A" w:rsidRPr="00E80DDF" w14:paraId="5D854E27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7AC01C40" w14:textId="4DEE8C04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  <w:vAlign w:val="center"/>
          </w:tcPr>
          <w:p w14:paraId="3708C52D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8" w:type="dxa"/>
          </w:tcPr>
          <w:p w14:paraId="668127FC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012F8925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730FB54F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27" w:name="_Hlk126574575"/>
            <w:r w:rsidRPr="00E80DDF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27"/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B4BC8FC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615CD87C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148B0B77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czy stawkę ryczałtową na koszty pośrednie ustalono prawidłowo (jeśli dotyczy).</w:t>
            </w:r>
          </w:p>
          <w:p w14:paraId="35438F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E7CED8" w14:textId="765AFD32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06F7298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002F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2E01F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50DC88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D2C9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D79BEB" w14:textId="28248C15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55C61572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5E140874" w14:textId="2E339340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  <w:vAlign w:val="center"/>
          </w:tcPr>
          <w:p w14:paraId="169CCBCA" w14:textId="261163C1" w:rsidR="00023C3A" w:rsidRPr="00E80DDF" w:rsidRDefault="00023C3A" w:rsidP="002148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591A0D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088" w:type="dxa"/>
          </w:tcPr>
          <w:p w14:paraId="1842D4DC" w14:textId="0A83EB3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neutralne) - zgodnie z załącznikiem nr 2 do Wytycznych dotyczących realizacji zasad równościowych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56ECB28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8A684B" w14:textId="253861A2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CFF15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56B811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44E079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64388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96D715" w14:textId="3EEB54E9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745F0911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2B31A7EF" w14:textId="4A7664E5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  <w:vAlign w:val="center"/>
          </w:tcPr>
          <w:p w14:paraId="2B04366B" w14:textId="2FC9724D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088" w:type="dxa"/>
          </w:tcPr>
          <w:p w14:paraId="5BA8825B" w14:textId="2E6B2D5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A9DD4F1" w14:textId="7F437562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oceniających mogą być pomocne Wytyczne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Komisji Europejskiej dotyczące zapewnienia poszanowania Karty praw podstawowych Unii Europejskiej przy wdrażaniu europejskich funduszy strukturalnych i inwestycyjnych, w szczególności załącznik nr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III.</w:t>
            </w:r>
          </w:p>
          <w:p w14:paraId="43FF135E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96D39E" w14:textId="44A55929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4411F6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5E857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31FD6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3C2A5" w14:textId="77777777" w:rsidR="00023C3A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7F433F" w14:textId="77777777" w:rsidR="00D90A46" w:rsidRPr="00E80DDF" w:rsidRDefault="00D90A46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DF067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ED8F5EB" w14:textId="62940C21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6286ADE0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7CEBC310" w14:textId="75F96BF9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  <w:vAlign w:val="center"/>
          </w:tcPr>
          <w:p w14:paraId="7BA7409C" w14:textId="5E537321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7088" w:type="dxa"/>
          </w:tcPr>
          <w:p w14:paraId="5A668DFE" w14:textId="14C894DF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Prawach Osób Niepełnosprawnych sporządzoną w Nowym Jorku dnia 13 grudnia 2006 r.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(Dz. U. z 2012 r. poz. 1169 z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 w zakresie odnoszącym się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 sposobu realizacji, zakresu projektu i</w:t>
            </w:r>
            <w:r w:rsidR="004F36D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2B6223B7" w14:textId="29FA1A3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wymogami tego dokumentu lub stwierdzenie, że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 są neutralne wobec zakresu i zawartości projektu.</w:t>
            </w:r>
          </w:p>
          <w:p w14:paraId="6F00E02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A4D6C6" w14:textId="29C24284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1D014DD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6BD3F3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52E440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F3578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71408A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C5C2F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1AADB4" w14:textId="40B2CA14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698F0CEE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63C96242" w14:textId="0C104FF1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3FCB6FCB" w14:textId="5E7F8452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kobiet i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7088" w:type="dxa"/>
          </w:tcPr>
          <w:p w14:paraId="7A8C9536" w14:textId="65276F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projekcie, które wpłyną na wyrównywanie szans danej płci będącej w gorszym położeniu (o ile takie nierówności zostały zdiagnozowane w projekcie). Z drugiej strony zaś stworzenie takich mechanizmów, aby na żadnym etapie wdrażania projektu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 dochodziło do dyskryminacji i wykluczenia ze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względu na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płeć.</w:t>
            </w:r>
          </w:p>
          <w:p w14:paraId="7E4529F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687BA5" w14:textId="4EFD9A2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95C2D5A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044A95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20572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BD2F9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8D7905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C852CF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3B072C" w14:textId="4A6059EE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EBB711F" w14:textId="77777777" w:rsidR="001B2C22" w:rsidRDefault="001B2C22">
      <w:pPr>
        <w:rPr>
          <w:rFonts w:ascii="Arial" w:hAnsi="Arial" w:cs="Arial"/>
          <w:b/>
          <w:sz w:val="24"/>
          <w:szCs w:val="24"/>
        </w:rPr>
      </w:pPr>
    </w:p>
    <w:p w14:paraId="49B68CA1" w14:textId="77777777" w:rsidR="00B421B0" w:rsidRDefault="00B421B0">
      <w:pPr>
        <w:rPr>
          <w:rFonts w:ascii="Arial" w:hAnsi="Arial" w:cs="Arial"/>
          <w:b/>
          <w:sz w:val="24"/>
          <w:szCs w:val="24"/>
        </w:rPr>
      </w:pPr>
    </w:p>
    <w:p w14:paraId="118A4134" w14:textId="77777777" w:rsidR="00B421B0" w:rsidRDefault="00B421B0">
      <w:pPr>
        <w:rPr>
          <w:rFonts w:ascii="Arial" w:hAnsi="Arial" w:cs="Arial"/>
          <w:b/>
          <w:sz w:val="24"/>
          <w:szCs w:val="24"/>
        </w:rPr>
      </w:pPr>
    </w:p>
    <w:p w14:paraId="255683C7" w14:textId="12316440" w:rsidR="007257F1" w:rsidRPr="00E80DDF" w:rsidRDefault="002C2CE8">
      <w:pPr>
        <w:rPr>
          <w:rFonts w:ascii="Arial" w:hAnsi="Arial" w:cs="Arial"/>
          <w:b/>
          <w:sz w:val="24"/>
          <w:szCs w:val="24"/>
        </w:rPr>
      </w:pPr>
      <w:r w:rsidRPr="00E80DDF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E80DDF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7230"/>
        <w:gridCol w:w="3118"/>
      </w:tblGrid>
      <w:tr w:rsidR="00654045" w:rsidRPr="00E80DDF" w14:paraId="1188993E" w14:textId="77777777" w:rsidTr="00A11AFC">
        <w:tc>
          <w:tcPr>
            <w:tcW w:w="1129" w:type="dxa"/>
            <w:shd w:val="clear" w:color="auto" w:fill="E7E6E6"/>
            <w:vAlign w:val="center"/>
          </w:tcPr>
          <w:p w14:paraId="6FD08101" w14:textId="05C449C8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2CF20152" w14:textId="35312D24" w:rsidR="008D351A" w:rsidRPr="00E80DDF" w:rsidRDefault="008D351A" w:rsidP="008D351A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/>
            <w:vAlign w:val="center"/>
          </w:tcPr>
          <w:p w14:paraId="5B29674D" w14:textId="47282E97" w:rsidR="008D351A" w:rsidRPr="00E80DDF" w:rsidRDefault="008D351A" w:rsidP="008D351A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18" w:type="dxa"/>
            <w:shd w:val="clear" w:color="auto" w:fill="E7E6E6"/>
            <w:vAlign w:val="center"/>
          </w:tcPr>
          <w:p w14:paraId="178EB87C" w14:textId="77777777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E6CDDDF" w14:textId="59481A3A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CB5961" w:rsidRPr="00E80DDF" w14:paraId="439080BC" w14:textId="77777777" w:rsidTr="00A11AFC">
        <w:tc>
          <w:tcPr>
            <w:tcW w:w="1129" w:type="dxa"/>
            <w:vAlign w:val="center"/>
          </w:tcPr>
          <w:p w14:paraId="70D5A7D9" w14:textId="5AB0CDA6" w:rsidR="007B20DD" w:rsidRPr="00E80DDF" w:rsidRDefault="007B20DD" w:rsidP="00951E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" w:name="_Hlk159621936"/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383B3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4F952EE9" w14:textId="45EC4A9A" w:rsidR="007B20DD" w:rsidRPr="00E80DDF" w:rsidRDefault="00477F6F" w:rsidP="009D403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Udzielanie świadczeń opieki zdrowotnej finansowanych ze środków publicznych </w:t>
            </w:r>
          </w:p>
        </w:tc>
        <w:tc>
          <w:tcPr>
            <w:tcW w:w="7230" w:type="dxa"/>
          </w:tcPr>
          <w:p w14:paraId="7F2227AE" w14:textId="7482DA7E" w:rsidR="00477F6F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,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czy projekt jest realizowany w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podmiocie </w:t>
            </w:r>
            <w:r w:rsidR="00401C75" w:rsidRPr="00DA02A0">
              <w:rPr>
                <w:rFonts w:ascii="Arial" w:hAnsi="Arial" w:cs="Arial"/>
                <w:sz w:val="24"/>
                <w:szCs w:val="24"/>
              </w:rPr>
              <w:t>wykonującym działalność leczniczą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>posiadającym umowę o udzielanie świadczeń opieki zdrowotnej ze środków publicznych w</w:t>
            </w:r>
            <w:r w:rsidR="008D6F1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zakresie zbieżnym z zakresem projektu, zawartą z</w:t>
            </w:r>
            <w:r w:rsidR="0025363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dyrektorem Kujawsko-Pomorskiego Oddziału Wojewódzkiego NFZ. </w:t>
            </w:r>
          </w:p>
          <w:p w14:paraId="5C592982" w14:textId="77777777" w:rsidR="00477F6F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C32A9F" w14:textId="5B9D48FC" w:rsidR="00926D70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 projektu przewidującego rozwój działalności medycznej lub zwiększenie potencjału w tym zakresie, ocenie podlega, czy wnioskodawca zobowiązał się do posiadania umowy o udzielenie świadczeń opieki zdrowotnej, najpóźniej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kolejnym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okresie kontraktowania świadczeń po zakończeniu realizacji projektu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F62517" w14:textId="77777777" w:rsidR="007B20DD" w:rsidRPr="00E80DDF" w:rsidRDefault="007B20DD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357CE2" w14:textId="4432FB7B" w:rsidR="00516A5F" w:rsidRPr="00E80DDF" w:rsidRDefault="00516A5F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4857801A" w14:textId="10E8AD4D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09582CF" w14:textId="3A00B61E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C7EEED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25EEFC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4E212C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5B76D8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odpowiedź będzie pozytywna. </w:t>
            </w:r>
          </w:p>
          <w:p w14:paraId="0404B496" w14:textId="17DC52BC" w:rsidR="007B20DD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28"/>
      <w:tr w:rsidR="00CB5961" w:rsidRPr="00E80DDF" w14:paraId="32A3E115" w14:textId="77777777" w:rsidTr="00A11AFC">
        <w:tc>
          <w:tcPr>
            <w:tcW w:w="1129" w:type="dxa"/>
            <w:vAlign w:val="center"/>
          </w:tcPr>
          <w:p w14:paraId="0ADF3172" w14:textId="643C9154" w:rsidR="003C6FE8" w:rsidRPr="00E80DDF" w:rsidRDefault="003C6FE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5087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2F788A81" w14:textId="65F22A78" w:rsidR="003C6FE8" w:rsidRPr="00E80DDF" w:rsidRDefault="00516A5F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07C66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mapą potrzeb zdrowotnych</w:t>
            </w:r>
          </w:p>
        </w:tc>
        <w:tc>
          <w:tcPr>
            <w:tcW w:w="7230" w:type="dxa"/>
          </w:tcPr>
          <w:p w14:paraId="741107F9" w14:textId="7B64EFDE" w:rsidR="00516A5F" w:rsidRPr="00E80DDF" w:rsidRDefault="00516A5F" w:rsidP="004453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 xml:space="preserve">realizacja projektu jest uzasadniona danymi, aktualnymi na dzień ogłoszenia naboru, zawartymi </w:t>
            </w:r>
            <w:r w:rsidRPr="00E80DDF">
              <w:rPr>
                <w:rFonts w:ascii="Arial" w:hAnsi="Arial" w:cs="Arial"/>
                <w:sz w:val="24"/>
                <w:szCs w:val="24"/>
              </w:rPr>
              <w:t>w mapie potrzeb zdrowotnych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lub danych źródłowych do ww. mapy dostępnych na internetowej platformie danych Baza Analiz Systemowych i Wdrożeniowych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udostępnionej przez Ministerstwo Zdrowia, o ile dane wymagane do oceny projektu nie zostały uwzględnione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obowiązującej mapie.</w:t>
            </w:r>
          </w:p>
          <w:p w14:paraId="4C6BD5F7" w14:textId="77777777" w:rsidR="00516A5F" w:rsidRPr="00E80DDF" w:rsidRDefault="00516A5F" w:rsidP="00516A5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3EAA3C" w14:textId="1256660B" w:rsidR="003C6FE8" w:rsidRPr="00E80DDF" w:rsidRDefault="00516A5F" w:rsidP="00516A5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2E855E63" w14:textId="6A18945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0CC4888" w14:textId="494D1E0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8074A5F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BCE47F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96A8A3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D06083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043586C" w14:textId="1D3F1B9F" w:rsidR="003C6FE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49FD2542" w14:textId="77777777" w:rsidTr="00A11AFC">
        <w:tc>
          <w:tcPr>
            <w:tcW w:w="1129" w:type="dxa"/>
            <w:vAlign w:val="center"/>
          </w:tcPr>
          <w:p w14:paraId="0DB3DEB9" w14:textId="58756579" w:rsidR="003C6FE8" w:rsidRPr="00E80DDF" w:rsidRDefault="00A56EF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5087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48740E56" w14:textId="6DF3C6BA" w:rsidR="003C6FE8" w:rsidRPr="00E80DDF" w:rsidRDefault="002B5628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dokumentem „Zdrowa Przyszłość. Ramy Strategiczne Rozwoju Systemu Ochrony Zdrowia na lata 2021-2027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perspektywą do 2030 r.”</w:t>
            </w:r>
          </w:p>
        </w:tc>
        <w:tc>
          <w:tcPr>
            <w:tcW w:w="7230" w:type="dxa"/>
          </w:tcPr>
          <w:p w14:paraId="2189DF10" w14:textId="392F27F6" w:rsidR="00054B78" w:rsidRDefault="002B5628" w:rsidP="00930C5E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projekcie są zgodne z celami zdefiniowanymi w dokumencie „Zdrowa Przyszłość. Ramy Strategiczne Rozwoju Systemu Ochrony Zdrowia na lata 2021-2027 z perspektywą do 2030 r.”</w:t>
            </w:r>
            <w:r w:rsidR="0025363B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="00054B78">
              <w:rPr>
                <w:rFonts w:ascii="Arial" w:hAnsi="Arial" w:cs="Arial"/>
                <w:sz w:val="24"/>
                <w:szCs w:val="24"/>
              </w:rPr>
              <w:t>,</w:t>
            </w:r>
            <w:r w:rsidR="00054B78" w:rsidRPr="00054B78">
              <w:t xml:space="preserve"> </w:t>
            </w:r>
            <w:r w:rsidR="00054B78" w:rsidRPr="00054B78">
              <w:rPr>
                <w:rFonts w:ascii="Arial" w:hAnsi="Arial" w:cs="Arial"/>
                <w:sz w:val="24"/>
                <w:szCs w:val="24"/>
                <w:lang w:val="x-none"/>
              </w:rPr>
              <w:t>w wersji obowiązującej na dzień ogłoszenia naboru:</w:t>
            </w:r>
          </w:p>
          <w:p w14:paraId="621E1BE6" w14:textId="63099DB0" w:rsidR="00CB1C04" w:rsidRPr="00054B78" w:rsidRDefault="00CB1C04" w:rsidP="00930C5E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CB1C04">
              <w:rPr>
                <w:rFonts w:ascii="Arial" w:hAnsi="Arial" w:cs="Arial"/>
                <w:sz w:val="24"/>
                <w:szCs w:val="24"/>
              </w:rPr>
              <w:t>Kryterium uznaje się za spełnione jeżeli projekt realizuje cele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13F27D4" w14:textId="77777777" w:rsidR="00054B78" w:rsidRPr="00054B78" w:rsidRDefault="00054B78" w:rsidP="00054B78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054B78">
              <w:rPr>
                <w:rFonts w:ascii="Arial" w:hAnsi="Arial" w:cs="Arial"/>
                <w:sz w:val="24"/>
                <w:szCs w:val="24"/>
                <w:lang w:val="x-none"/>
              </w:rPr>
              <w:t>Cel 1.1 [Dostępność] Zapewnienie równej dostępności do świadczeń zdrowotnych w ilości i czasie adekwatnych do uzasadnionych potrzeb zdrowotnych społeczeństwa,</w:t>
            </w:r>
          </w:p>
          <w:p w14:paraId="0BD61824" w14:textId="77777777" w:rsidR="00054B78" w:rsidRPr="00054B78" w:rsidRDefault="00054B78" w:rsidP="00054B78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054B78">
              <w:rPr>
                <w:rFonts w:ascii="Arial" w:hAnsi="Arial" w:cs="Arial"/>
                <w:sz w:val="24"/>
                <w:szCs w:val="24"/>
                <w:lang w:val="x-none"/>
              </w:rPr>
              <w:t>Cel 2.4 [Piramida świadczeń] Optymalizacja piramidy świadczeń,</w:t>
            </w:r>
          </w:p>
          <w:p w14:paraId="6DFA1D5E" w14:textId="3AAAB79A" w:rsidR="002B5628" w:rsidRPr="000E546B" w:rsidRDefault="00054B78" w:rsidP="00DF6685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E546B">
              <w:rPr>
                <w:rFonts w:ascii="Arial" w:hAnsi="Arial" w:cs="Arial"/>
                <w:sz w:val="24"/>
                <w:szCs w:val="24"/>
              </w:rPr>
              <w:t>Cel 3.2 [Infrastruktura] Rozwój i modernizacja infrastruktury ochrony zdrowia zgodny z potrzebami zdrowotnymi społeczeństwa.</w:t>
            </w:r>
          </w:p>
          <w:p w14:paraId="2F45A233" w14:textId="77777777" w:rsidR="002B5628" w:rsidRPr="00E80DDF" w:rsidRDefault="002B562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6DCC0" w14:textId="05BB7A26" w:rsidR="00C33A02" w:rsidRPr="00E80DDF" w:rsidRDefault="002B562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46752EA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AE4A8A1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262F96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FC5427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351AA9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4C8B9B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A5F6D9E" w14:textId="16F4276B" w:rsidR="003C6FE8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00AF144F" w14:textId="77777777" w:rsidTr="00A11AFC">
        <w:tc>
          <w:tcPr>
            <w:tcW w:w="1129" w:type="dxa"/>
            <w:vAlign w:val="center"/>
          </w:tcPr>
          <w:p w14:paraId="2D274DDF" w14:textId="0AEA4596" w:rsidR="0079624E" w:rsidRPr="00E80DDF" w:rsidRDefault="0079624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A5087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57E33F20" w14:textId="01B2CEBB" w:rsidR="0079624E" w:rsidRPr="00E80DDF" w:rsidRDefault="0079624E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„</w:t>
            </w:r>
            <w:r w:rsidRPr="00E80DDF">
              <w:rPr>
                <w:rFonts w:ascii="Arial" w:hAnsi="Arial" w:cs="Arial"/>
                <w:sz w:val="24"/>
                <w:szCs w:val="24"/>
              </w:rPr>
              <w:t>Wojewódzkim planem transformacji województwa kujawsko-pomorskiego na</w:t>
            </w:r>
            <w:r w:rsidR="00602C68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lata 2022-2026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7230" w:type="dxa"/>
          </w:tcPr>
          <w:p w14:paraId="31CCE63D" w14:textId="7E28CD10" w:rsidR="00537FED" w:rsidRPr="00537FED" w:rsidRDefault="0079624E" w:rsidP="00537FE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E1238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projekcie są </w:t>
            </w:r>
            <w:r w:rsidR="0044238F">
              <w:rPr>
                <w:rFonts w:ascii="Arial" w:hAnsi="Arial" w:cs="Arial"/>
                <w:sz w:val="24"/>
                <w:szCs w:val="24"/>
              </w:rPr>
              <w:t>spójne</w:t>
            </w:r>
            <w:r w:rsidR="00BB57E1" w:rsidRPr="00BB57E1">
              <w:rPr>
                <w:rFonts w:ascii="Arial" w:hAnsi="Arial" w:cs="Arial"/>
                <w:sz w:val="24"/>
                <w:szCs w:val="24"/>
              </w:rPr>
              <w:t xml:space="preserve"> z rekomendacjami </w:t>
            </w:r>
            <w:r w:rsidR="009D33AB">
              <w:rPr>
                <w:rFonts w:ascii="Arial" w:hAnsi="Arial" w:cs="Arial"/>
                <w:sz w:val="24"/>
                <w:szCs w:val="24"/>
              </w:rPr>
              <w:t xml:space="preserve">i działaniami </w:t>
            </w:r>
            <w:r w:rsidR="00BB57E1" w:rsidRPr="00BB57E1">
              <w:rPr>
                <w:rFonts w:ascii="Arial" w:hAnsi="Arial" w:cs="Arial"/>
                <w:sz w:val="24"/>
                <w:szCs w:val="24"/>
              </w:rPr>
              <w:t>wskazanymi w</w:t>
            </w:r>
            <w:r w:rsidR="00C04D47">
              <w:rPr>
                <w:rFonts w:ascii="Arial" w:hAnsi="Arial" w:cs="Arial"/>
                <w:sz w:val="24"/>
                <w:szCs w:val="24"/>
              </w:rPr>
              <w:t> </w:t>
            </w:r>
            <w:r w:rsidR="00595F5E" w:rsidRPr="00595F5E">
              <w:rPr>
                <w:rFonts w:ascii="Arial" w:hAnsi="Arial" w:cs="Arial"/>
                <w:sz w:val="24"/>
                <w:szCs w:val="24"/>
              </w:rPr>
              <w:t>obszarze 2.3</w:t>
            </w:r>
            <w:r w:rsidR="00595F5E">
              <w:rPr>
                <w:rFonts w:ascii="Arial" w:hAnsi="Arial" w:cs="Arial"/>
                <w:sz w:val="24"/>
                <w:szCs w:val="24"/>
              </w:rPr>
              <w:t>.</w:t>
            </w:r>
            <w:r w:rsidR="00595F5E" w:rsidRPr="00595F5E">
              <w:rPr>
                <w:rFonts w:ascii="Arial" w:hAnsi="Arial" w:cs="Arial"/>
                <w:sz w:val="24"/>
                <w:szCs w:val="24"/>
              </w:rPr>
              <w:t xml:space="preserve"> Ambulatoryjna opieka specjalistyczna, </w:t>
            </w:r>
            <w:r w:rsidR="00595F5E">
              <w:rPr>
                <w:rFonts w:ascii="Arial" w:hAnsi="Arial" w:cs="Arial"/>
                <w:sz w:val="24"/>
                <w:szCs w:val="24"/>
              </w:rPr>
              <w:t xml:space="preserve">2.6. Rehabilitacja medyczna, 2.11. Sprzęt medyczny </w:t>
            </w:r>
            <w:r w:rsidR="009D33AB">
              <w:rPr>
                <w:rFonts w:ascii="Arial" w:hAnsi="Arial" w:cs="Arial"/>
                <w:sz w:val="24"/>
                <w:szCs w:val="24"/>
              </w:rPr>
              <w:t>„</w:t>
            </w:r>
            <w:r w:rsidRPr="00E80DDF">
              <w:rPr>
                <w:rFonts w:ascii="Arial" w:hAnsi="Arial" w:cs="Arial"/>
                <w:sz w:val="24"/>
                <w:szCs w:val="24"/>
              </w:rPr>
              <w:t>Wojewódzki</w:t>
            </w:r>
            <w:r w:rsidR="00595F5E">
              <w:rPr>
                <w:rFonts w:ascii="Arial" w:hAnsi="Arial" w:cs="Arial"/>
                <w:sz w:val="24"/>
                <w:szCs w:val="24"/>
              </w:rPr>
              <w:t>ego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 w:rsidR="00595F5E">
              <w:rPr>
                <w:rFonts w:ascii="Arial" w:hAnsi="Arial" w:cs="Arial"/>
                <w:sz w:val="24"/>
                <w:szCs w:val="24"/>
              </w:rPr>
              <w:t>u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transformacji województwa kujawsko-pomorskiego na lata 2022-2026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”</w:t>
            </w:r>
            <w:r w:rsidR="00F13FAD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="00537FED">
              <w:rPr>
                <w:rFonts w:ascii="Arial" w:hAnsi="Arial" w:cs="Arial"/>
                <w:sz w:val="24"/>
                <w:szCs w:val="24"/>
              </w:rPr>
              <w:t>,</w:t>
            </w:r>
            <w:r w:rsidR="00537FED">
              <w:t xml:space="preserve"> </w:t>
            </w:r>
            <w:r w:rsidR="00537FED" w:rsidRPr="00537FED">
              <w:rPr>
                <w:rFonts w:ascii="Arial" w:hAnsi="Arial" w:cs="Arial"/>
                <w:sz w:val="24"/>
                <w:szCs w:val="24"/>
              </w:rPr>
              <w:t>w wersji obowiązującej na dzień ogłoszenia naboru</w:t>
            </w:r>
            <w:r w:rsidR="00451DAF">
              <w:rPr>
                <w:rFonts w:ascii="Arial" w:hAnsi="Arial" w:cs="Arial"/>
                <w:sz w:val="24"/>
                <w:szCs w:val="24"/>
              </w:rPr>
              <w:t>.</w:t>
            </w:r>
            <w:r w:rsidR="009D33A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7A48B20" w14:textId="47E48028" w:rsidR="0044238F" w:rsidRDefault="0044238F" w:rsidP="00537FE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68837C" w14:textId="200A4C78" w:rsidR="001F7427" w:rsidRPr="001F7427" w:rsidRDefault="001F7427" w:rsidP="001F742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F7427">
              <w:rPr>
                <w:rFonts w:ascii="Arial" w:hAnsi="Arial" w:cs="Arial"/>
                <w:sz w:val="24"/>
                <w:szCs w:val="24"/>
              </w:rPr>
              <w:t>Wnioskodawca powinien wskazać wybraną/e rekomendację/e i działani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1F7427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1F7427">
              <w:rPr>
                <w:rFonts w:ascii="Arial" w:hAnsi="Arial" w:cs="Arial"/>
                <w:sz w:val="24"/>
                <w:szCs w:val="24"/>
              </w:rPr>
              <w:t xml:space="preserve"> ujęte w WPT odnoszące się do zakresu realizowanego projektu. </w:t>
            </w:r>
          </w:p>
          <w:p w14:paraId="241558F9" w14:textId="77777777" w:rsidR="001F7427" w:rsidRDefault="001F7427" w:rsidP="00537FE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C8393D" w14:textId="77777777" w:rsidR="0079624E" w:rsidRPr="00E80DDF" w:rsidRDefault="0079624E" w:rsidP="0079624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3F983AB" w14:textId="4B86124C" w:rsidR="0079624E" w:rsidRPr="00E80DDF" w:rsidRDefault="0079624E" w:rsidP="0079624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1238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03AF5ACF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337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93B667A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D747C2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E8DDFB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F98AD70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4297EC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3D172E" w14:textId="1BD2A642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36BBE883" w14:textId="77777777" w:rsidTr="00A11AFC">
        <w:tc>
          <w:tcPr>
            <w:tcW w:w="1129" w:type="dxa"/>
            <w:vAlign w:val="center"/>
          </w:tcPr>
          <w:p w14:paraId="6FC95D25" w14:textId="3434A2FD" w:rsidR="0079624E" w:rsidRPr="00E80DDF" w:rsidRDefault="00CC3044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5087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14:paraId="1B074450" w14:textId="2CF6D71C" w:rsidR="0079624E" w:rsidRPr="00E80DDF" w:rsidRDefault="00CC3044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Opinia o celowości inwestycji</w:t>
            </w:r>
          </w:p>
        </w:tc>
        <w:tc>
          <w:tcPr>
            <w:tcW w:w="7230" w:type="dxa"/>
          </w:tcPr>
          <w:p w14:paraId="21C23043" w14:textId="5F8E7953" w:rsidR="0079624E" w:rsidRPr="00E80DDF" w:rsidRDefault="00CC3044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 posiada pozytywną opinię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celowości inwestycji, o której mowa w ustawie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świadczeniach opieki zdrowotnej finansowanych ze środków publicznych</w:t>
            </w:r>
            <w:r w:rsidR="00424A69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C86AC8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15EBCDC" w14:textId="77777777" w:rsidR="00C86AC8" w:rsidRPr="00E80DDF" w:rsidRDefault="00C86AC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D46BE3" w14:textId="232A1086" w:rsidR="00C86AC8" w:rsidRPr="00E80DDF" w:rsidRDefault="00C86AC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549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1809C6D8" w14:textId="7170329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6CB085CC" w14:textId="194057D0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7597B5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09DDFE" w14:textId="77777777" w:rsidR="00C86AC8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97631F" w14:textId="77777777" w:rsidR="00D90A46" w:rsidRPr="00E80DDF" w:rsidRDefault="00D90A46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4962EEA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03B8721" w14:textId="0866AE80" w:rsidR="0079624E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CB5961" w:rsidRPr="00E80DDF" w14:paraId="54D556FD" w14:textId="77777777" w:rsidTr="00A11AFC">
        <w:tc>
          <w:tcPr>
            <w:tcW w:w="1129" w:type="dxa"/>
            <w:vAlign w:val="center"/>
          </w:tcPr>
          <w:p w14:paraId="1DCEE557" w14:textId="0D502BA8" w:rsidR="00FD1842" w:rsidRPr="00E80DDF" w:rsidRDefault="00FF54A7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17041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14:paraId="2540F2E1" w14:textId="0E7188B0" w:rsidR="00FD1842" w:rsidRPr="00E80DDF" w:rsidRDefault="007107CE" w:rsidP="00FD1842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Zwiększenie liczby ł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>óż</w:t>
            </w:r>
            <w:r w:rsidRPr="00E80DDF">
              <w:rPr>
                <w:rFonts w:ascii="Arial" w:hAnsi="Arial" w:cs="Arial"/>
                <w:sz w:val="24"/>
                <w:szCs w:val="24"/>
              </w:rPr>
              <w:t>ek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 xml:space="preserve"> szpitaln</w:t>
            </w:r>
            <w:r w:rsidRPr="00E80DDF">
              <w:rPr>
                <w:rFonts w:ascii="Arial" w:hAnsi="Arial" w:cs="Arial"/>
                <w:sz w:val="24"/>
                <w:szCs w:val="24"/>
              </w:rPr>
              <w:t>ych</w:t>
            </w:r>
          </w:p>
        </w:tc>
        <w:tc>
          <w:tcPr>
            <w:tcW w:w="7230" w:type="dxa"/>
          </w:tcPr>
          <w:p w14:paraId="0584B57B" w14:textId="71F3FFC7" w:rsidR="00FD1842" w:rsidRPr="00E80DDF" w:rsidRDefault="00FF54A7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prowadzi do</w:t>
            </w:r>
            <w:r w:rsidR="00A2482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zwiększenia ogólnej liczby łóżek szpitalnych w systemie ochrony zdrowia</w:t>
            </w:r>
            <w:r w:rsidR="0053577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F3EF0F" w14:textId="77777777" w:rsidR="001F495A" w:rsidRDefault="001F495A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3023592" w14:textId="77777777" w:rsidR="001F495A" w:rsidRDefault="001F495A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B26506" w14:textId="5326CFE4" w:rsidR="00AE48F3" w:rsidRPr="00E80DDF" w:rsidRDefault="00AE48F3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118" w:type="dxa"/>
          </w:tcPr>
          <w:p w14:paraId="56F5601D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E7524F5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179E7A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276F23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DF49C3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1D9297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1DA755E" w14:textId="098D48AE" w:rsidR="00FD1842" w:rsidRPr="00E80DDF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1C06E240" w14:textId="77777777" w:rsidTr="00A11AFC">
        <w:tc>
          <w:tcPr>
            <w:tcW w:w="1129" w:type="dxa"/>
            <w:vAlign w:val="center"/>
          </w:tcPr>
          <w:p w14:paraId="4F6E9202" w14:textId="57A7759E" w:rsidR="005C0527" w:rsidRPr="00E80DDF" w:rsidRDefault="005C0527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17041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14:paraId="5FE446AB" w14:textId="5F3E8AAC" w:rsidR="005C0527" w:rsidRPr="00E80DDF" w:rsidRDefault="005C0527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Wsparcie w ramach KPO</w:t>
            </w:r>
          </w:p>
        </w:tc>
        <w:tc>
          <w:tcPr>
            <w:tcW w:w="7230" w:type="dxa"/>
          </w:tcPr>
          <w:p w14:paraId="3A0B5B6D" w14:textId="354241BD" w:rsidR="005C0527" w:rsidRPr="00E80DDF" w:rsidRDefault="005C0527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powiela zakresu, na</w:t>
            </w:r>
            <w:r w:rsidR="00C4476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który dany podmiot otrzymał wsparcie w ramach Krajowego Planu Odbudowy i Zwiększania Odporności (KPO).</w:t>
            </w:r>
          </w:p>
          <w:p w14:paraId="021330C3" w14:textId="77777777" w:rsidR="004C476F" w:rsidRPr="00E80DDF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AA7C6A" w14:textId="77777777" w:rsidR="004C476F" w:rsidRPr="00E80DDF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77F632" w14:textId="3B0DDF56" w:rsidR="004C476F" w:rsidRPr="00E80DDF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 wniosek o</w:t>
            </w:r>
            <w:r w:rsidR="0064445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 załączniki.</w:t>
            </w:r>
          </w:p>
        </w:tc>
        <w:tc>
          <w:tcPr>
            <w:tcW w:w="3118" w:type="dxa"/>
          </w:tcPr>
          <w:p w14:paraId="31089531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1503AF7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DF2D81D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59CE31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47F8CE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20C9DC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2CC178" w14:textId="60ECBA49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495B" w:rsidRPr="00E80DDF" w14:paraId="6C6B754C" w14:textId="77777777" w:rsidTr="00A11AFC">
        <w:tc>
          <w:tcPr>
            <w:tcW w:w="1129" w:type="dxa"/>
            <w:vAlign w:val="center"/>
          </w:tcPr>
          <w:p w14:paraId="1AC52A2B" w14:textId="64DCEE5F" w:rsidR="0049495B" w:rsidRPr="00E80DDF" w:rsidRDefault="000E67A6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17041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14:paraId="18EF7244" w14:textId="21A9C0B2" w:rsidR="0049495B" w:rsidRPr="00E80DDF" w:rsidRDefault="0049495B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95B">
              <w:rPr>
                <w:rFonts w:ascii="Arial" w:hAnsi="Arial" w:cs="Arial"/>
                <w:sz w:val="24"/>
                <w:szCs w:val="24"/>
              </w:rPr>
              <w:t>Powiązanie projektu infrastrukturalnego z</w:t>
            </w:r>
            <w:r w:rsidR="00B2072B">
              <w:rPr>
                <w:rFonts w:ascii="Arial" w:hAnsi="Arial" w:cs="Arial"/>
                <w:sz w:val="24"/>
                <w:szCs w:val="24"/>
              </w:rPr>
              <w:t> </w:t>
            </w:r>
            <w:r w:rsidRPr="0049495B">
              <w:rPr>
                <w:rFonts w:ascii="Arial" w:hAnsi="Arial" w:cs="Arial"/>
                <w:sz w:val="24"/>
                <w:szCs w:val="24"/>
              </w:rPr>
              <w:t>działaniami EFS+</w:t>
            </w:r>
          </w:p>
        </w:tc>
        <w:tc>
          <w:tcPr>
            <w:tcW w:w="7230" w:type="dxa"/>
          </w:tcPr>
          <w:p w14:paraId="29A4F652" w14:textId="16F98307" w:rsidR="007329E3" w:rsidRPr="007329E3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t xml:space="preserve">W kryterium sprawdzamy czy projekt jest komplementarny/ uzupełniający do działań niezbędnych do osiągnięcia celów EFS+, tzn. czy na infrastrukturze wspartej w ramach projektu EFRR zostaną przeprowadzone działania realizujące cele EFS+, określone w </w:t>
            </w:r>
            <w:proofErr w:type="spellStart"/>
            <w:r w:rsidRPr="007329E3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7329E3">
              <w:rPr>
                <w:rFonts w:ascii="Arial" w:hAnsi="Arial" w:cs="Arial"/>
                <w:sz w:val="24"/>
                <w:szCs w:val="24"/>
              </w:rPr>
              <w:t xml:space="preserve"> 4(k). Finansowanie tych działań możliwe będzie w ramach FEdKP ze środków EFS+ w </w:t>
            </w:r>
            <w:proofErr w:type="spellStart"/>
            <w:r w:rsidRPr="007329E3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7329E3">
              <w:rPr>
                <w:rFonts w:ascii="Arial" w:hAnsi="Arial" w:cs="Arial"/>
                <w:sz w:val="24"/>
                <w:szCs w:val="24"/>
              </w:rPr>
              <w:t xml:space="preserve"> 4(k) lub ze środków EFS+ niepochodzących z FEdKP lub z innych środków publicznych lub prywatnych.</w:t>
            </w:r>
          </w:p>
          <w:p w14:paraId="388A7F4E" w14:textId="77777777" w:rsidR="007329E3" w:rsidRPr="007329E3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FF487C" w14:textId="79DCED70" w:rsidR="007329E3" w:rsidRPr="00E80DDF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6009C">
              <w:rPr>
                <w:rFonts w:ascii="Arial" w:hAnsi="Arial" w:cs="Arial"/>
                <w:sz w:val="24"/>
                <w:szCs w:val="24"/>
              </w:rPr>
              <w:t> </w:t>
            </w:r>
            <w:r w:rsidRPr="007329E3">
              <w:rPr>
                <w:rFonts w:ascii="Arial" w:hAnsi="Arial" w:cs="Arial"/>
                <w:sz w:val="24"/>
                <w:szCs w:val="24"/>
              </w:rPr>
              <w:t>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5B8CAA5F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E70F62C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EA0D2E6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C77E06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3A760F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CFFB08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8C9636" w14:textId="00DE5D18" w:rsidR="0049495B" w:rsidRPr="00E80DDF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01A8E" w:rsidRPr="00E80DDF" w14:paraId="1EB47B6C" w14:textId="77777777" w:rsidTr="00A11AFC">
        <w:tc>
          <w:tcPr>
            <w:tcW w:w="1129" w:type="dxa"/>
            <w:vAlign w:val="center"/>
          </w:tcPr>
          <w:p w14:paraId="312C4802" w14:textId="3ADFDFAC" w:rsidR="00001A8E" w:rsidRDefault="00001A8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C.9</w:t>
            </w:r>
          </w:p>
        </w:tc>
        <w:tc>
          <w:tcPr>
            <w:tcW w:w="2835" w:type="dxa"/>
            <w:vAlign w:val="center"/>
          </w:tcPr>
          <w:p w14:paraId="0AD34E32" w14:textId="399AFA82" w:rsidR="00001A8E" w:rsidRPr="0049495B" w:rsidRDefault="00001A8E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Adekwatność zaplanowanych w projekcie działań</w:t>
            </w:r>
          </w:p>
        </w:tc>
        <w:tc>
          <w:tcPr>
            <w:tcW w:w="7230" w:type="dxa"/>
          </w:tcPr>
          <w:p w14:paraId="206D7260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kryterium sprawdzamy, czy zaplanowane w ramach projektu działania, w tym w szczególności dotyczące zakupu wyrobów medycznych  są:</w:t>
            </w:r>
          </w:p>
          <w:p w14:paraId="39273A77" w14:textId="77777777" w:rsidR="00001A8E" w:rsidRDefault="00001A8E" w:rsidP="00001A8E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>uzasadnione z punktu widzenia rzeczywistego zapotrzebowania w zakresie świadczeń opieki zdrowotnej, których dotyczy projekt,</w:t>
            </w:r>
          </w:p>
          <w:p w14:paraId="3BD0729A" w14:textId="77777777" w:rsidR="00001A8E" w:rsidRDefault="00001A8E" w:rsidP="00001A8E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adekwatne do potrzeb pacjentów, które zostały zidentyfikowane w obowiązującej mapie potrzeb zdrowotnych,</w:t>
            </w:r>
          </w:p>
          <w:p w14:paraId="214B31AA" w14:textId="75FB1137" w:rsidR="00001A8E" w:rsidRPr="00001A8E" w:rsidRDefault="00001A8E" w:rsidP="00001A8E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wytworzona lub zakupiona infrastruktura, w tym liczba i parametry wyrobu medycznego są lub będą adekwatne do zakresu udzielanych świadczeń opieki zdrowotnej przez podmiot wykonujący działalność leczniczą najpóźniej z chwilą zakończenia realizacji projektu.</w:t>
            </w:r>
          </w:p>
          <w:p w14:paraId="5CBD0B04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6B82FE" w14:textId="5B5C8480" w:rsidR="00001A8E" w:rsidRPr="007329E3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118" w:type="dxa"/>
          </w:tcPr>
          <w:p w14:paraId="5549EBAC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FE312E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583A1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B8B9CD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BCD19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C0E80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8D3845" w14:textId="2691C5C9" w:rsidR="00001A8E" w:rsidRPr="000E67A6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01A8E" w:rsidRPr="00E80DDF" w14:paraId="53DA32AE" w14:textId="77777777" w:rsidTr="00A11AFC">
        <w:tc>
          <w:tcPr>
            <w:tcW w:w="1129" w:type="dxa"/>
            <w:vAlign w:val="center"/>
          </w:tcPr>
          <w:p w14:paraId="6CD208A0" w14:textId="7F34A23A" w:rsidR="00001A8E" w:rsidRDefault="00001A8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C.10</w:t>
            </w:r>
          </w:p>
        </w:tc>
        <w:tc>
          <w:tcPr>
            <w:tcW w:w="2835" w:type="dxa"/>
            <w:vAlign w:val="center"/>
          </w:tcPr>
          <w:p w14:paraId="50A1CB40" w14:textId="2BFB4BF2" w:rsidR="00001A8E" w:rsidRPr="0049495B" w:rsidRDefault="00E7616B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Kadra oraz infrastruktura niezbędna do realizacji projektu</w:t>
            </w:r>
          </w:p>
        </w:tc>
        <w:tc>
          <w:tcPr>
            <w:tcW w:w="7230" w:type="dxa"/>
          </w:tcPr>
          <w:p w14:paraId="07F033DA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kryterium sprawdzamy, czy w przypadku projektu przewidującego zakup wyrobów medycznych wnioskodawca najpóźniej z chwilą zakończenia realizacji projektu będzie dysponował:</w:t>
            </w:r>
          </w:p>
          <w:p w14:paraId="4BA4302B" w14:textId="77777777" w:rsidR="00001A8E" w:rsidRDefault="00001A8E" w:rsidP="00001A8E">
            <w:pPr>
              <w:pStyle w:val="Akapitzlist"/>
              <w:numPr>
                <w:ilvl w:val="0"/>
                <w:numId w:val="1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kadrą medyczną wykwalifikowaną do obsługi zakupionych wyrobów medycznych, np. poprzez zapewnienie odpowiedniego przeszkolenia personelu z obsługi zakupionego sprzętu i aparatury medycznej.</w:t>
            </w:r>
          </w:p>
          <w:p w14:paraId="5572E20B" w14:textId="22FFD53C" w:rsidR="00001A8E" w:rsidRPr="00001A8E" w:rsidRDefault="00001A8E" w:rsidP="00001A8E">
            <w:pPr>
              <w:pStyle w:val="Akapitzlist"/>
              <w:numPr>
                <w:ilvl w:val="0"/>
                <w:numId w:val="1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infrastrukturą techniczną niezbędną do instalacji i użytkowania wyrobów medycznych objętych projektem.</w:t>
            </w:r>
          </w:p>
          <w:p w14:paraId="33569CE9" w14:textId="77777777" w:rsidR="00001A8E" w:rsidRPr="00001A8E" w:rsidRDefault="00001A8E" w:rsidP="00001A8E">
            <w:pPr>
              <w:spacing w:after="60" w:line="240" w:lineRule="auto"/>
              <w:ind w:left="741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przypadku zakupu sprzętów medycznych (wyrobów medycznych) będących źródłem jednostkowych danych medycznych zapewnił:</w:t>
            </w:r>
          </w:p>
          <w:p w14:paraId="15B3A488" w14:textId="0EC1B7FC" w:rsidR="000619AF" w:rsidRPr="000619AF" w:rsidRDefault="00001A8E" w:rsidP="000619AF">
            <w:pPr>
              <w:pStyle w:val="Akapitzlist"/>
              <w:numPr>
                <w:ilvl w:val="0"/>
                <w:numId w:val="2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 xml:space="preserve">integrację wyrobu medycznego z posiadanymi systemami informatycznymi odpowiedzialnymi za prowadzenie </w:t>
            </w:r>
            <w:r w:rsidRPr="000619AF">
              <w:rPr>
                <w:rFonts w:ascii="Arial" w:hAnsi="Arial" w:cs="Arial"/>
                <w:sz w:val="24"/>
                <w:szCs w:val="24"/>
              </w:rPr>
              <w:lastRenderedPageBreak/>
              <w:t>elektronicznego rekordu pacjenta w danej dziedzinie i/lub lokalnym repozytorium danych medycznych pacjenta,</w:t>
            </w:r>
          </w:p>
          <w:p w14:paraId="1CBF7C84" w14:textId="38BBF64B" w:rsidR="000619AF" w:rsidRPr="000619AF" w:rsidRDefault="00001A8E" w:rsidP="000619AF">
            <w:pPr>
              <w:pStyle w:val="Akapitzlist"/>
              <w:numPr>
                <w:ilvl w:val="0"/>
                <w:numId w:val="2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>identyfikację oferowanych przez dany wyrób medyczny interfejsów wymiany danych. A następnie wybór najbardziej optymalnych rozwiązań w kontekście posiadanej przez wnioskodawcę architektury informatycznej,</w:t>
            </w:r>
          </w:p>
          <w:p w14:paraId="59A84518" w14:textId="5F1D4E8C" w:rsidR="00001A8E" w:rsidRPr="000619AF" w:rsidRDefault="00001A8E" w:rsidP="000619AF">
            <w:pPr>
              <w:pStyle w:val="Akapitzlist"/>
              <w:numPr>
                <w:ilvl w:val="0"/>
                <w:numId w:val="2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>zapewnienie odpowiednich zasobów licencyjnych, mocy obliczeniowej oraz przestrzeni dyskowej w posiadanych repozytoriach danych w szczególności dotyczy to systemów PACS. W przypadku braku, przedmiotowy projekt powinien także przewidywać niezbędne uzupełnienie braków w przedmiotowym zakresie.</w:t>
            </w:r>
          </w:p>
          <w:p w14:paraId="276F7E8A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FF2A18" w14:textId="7B563F48" w:rsidR="00001A8E" w:rsidRPr="007329E3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118" w:type="dxa"/>
          </w:tcPr>
          <w:p w14:paraId="262566BA" w14:textId="7B462ADF" w:rsidR="003D448E" w:rsidRPr="003D448E" w:rsidRDefault="003D448E" w:rsidP="003D4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3E2A638" w14:textId="77777777" w:rsidR="003D448E" w:rsidRPr="003D448E" w:rsidRDefault="003D448E" w:rsidP="003D4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0E66628" w14:textId="77777777" w:rsidR="00001A8E" w:rsidRDefault="00001A8E" w:rsidP="003D4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E9AB7B" w14:textId="77777777" w:rsidR="007C662F" w:rsidRPr="00001A8E" w:rsidRDefault="007C662F" w:rsidP="007C662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6441D6" w14:textId="77777777" w:rsidR="007C662F" w:rsidRPr="00001A8E" w:rsidRDefault="007C662F" w:rsidP="007C662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3E7DE7" w14:textId="77777777" w:rsidR="007C662F" w:rsidRPr="00001A8E" w:rsidRDefault="007C662F" w:rsidP="007C662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FEBE5F" w14:textId="7170F03A" w:rsidR="007C662F" w:rsidRPr="000E67A6" w:rsidRDefault="007C662F" w:rsidP="007C662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BE2FD7" w:rsidRPr="00E80DDF" w14:paraId="36628DC2" w14:textId="77777777" w:rsidTr="00A11AFC">
        <w:tc>
          <w:tcPr>
            <w:tcW w:w="1129" w:type="dxa"/>
            <w:vAlign w:val="center"/>
          </w:tcPr>
          <w:p w14:paraId="61AD3B99" w14:textId="22C60A4D" w:rsidR="00BE2FD7" w:rsidRDefault="00BE2FD7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C.11</w:t>
            </w:r>
          </w:p>
        </w:tc>
        <w:tc>
          <w:tcPr>
            <w:tcW w:w="2835" w:type="dxa"/>
            <w:vAlign w:val="center"/>
          </w:tcPr>
          <w:p w14:paraId="4DD43D17" w14:textId="750AEC46" w:rsidR="00BE2FD7" w:rsidRDefault="00BE2FD7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Maksymalna wartość dofinansowania</w:t>
            </w:r>
          </w:p>
        </w:tc>
        <w:tc>
          <w:tcPr>
            <w:tcW w:w="7230" w:type="dxa"/>
          </w:tcPr>
          <w:p w14:paraId="5C69C8B6" w14:textId="77777777" w:rsidR="00BE2FD7" w:rsidRDefault="00BE2FD7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 maksymalna wartość dofinansowania projektu ze środków Europejskiego Funduszu Rozwoju Regionalnego nie przekracza 850 tys. zł.</w:t>
            </w:r>
          </w:p>
          <w:p w14:paraId="22DA0401" w14:textId="77777777" w:rsidR="00BE2FD7" w:rsidRDefault="00BE2FD7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387365" w14:textId="47792CAC" w:rsidR="00BE2FD7" w:rsidRPr="00001A8E" w:rsidRDefault="00BE2FD7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41FD7E8A" w14:textId="77777777" w:rsidR="00BE2FD7" w:rsidRPr="003D448E" w:rsidRDefault="00BE2FD7" w:rsidP="00BE2F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4EC47AE" w14:textId="77777777" w:rsidR="00BE2FD7" w:rsidRPr="003D448E" w:rsidRDefault="00BE2FD7" w:rsidP="00BE2F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86A5FD" w14:textId="77777777" w:rsidR="00BE2FD7" w:rsidRDefault="00BE2FD7" w:rsidP="00BE2F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9ADB90" w14:textId="77777777" w:rsidR="00BE2FD7" w:rsidRPr="00001A8E" w:rsidRDefault="00BE2FD7" w:rsidP="00BE2F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E5F86E" w14:textId="77777777" w:rsidR="00BE2FD7" w:rsidRPr="00001A8E" w:rsidRDefault="00BE2FD7" w:rsidP="00BE2F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787AFD" w14:textId="77777777" w:rsidR="00BE2FD7" w:rsidRPr="00001A8E" w:rsidRDefault="00BE2FD7" w:rsidP="00BE2F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AAFD3F1" w14:textId="5C130C62" w:rsidR="00BE2FD7" w:rsidRPr="003D448E" w:rsidRDefault="00BE2FD7" w:rsidP="00BE2F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</w:tbl>
    <w:p w14:paraId="3CBF398F" w14:textId="3E11F7D6" w:rsidR="009F6237" w:rsidRDefault="009F6237" w:rsidP="008E211B">
      <w:pPr>
        <w:rPr>
          <w:rFonts w:ascii="Arial" w:hAnsi="Arial" w:cs="Arial"/>
          <w:color w:val="FF0000"/>
          <w:sz w:val="24"/>
          <w:szCs w:val="24"/>
        </w:rPr>
      </w:pPr>
    </w:p>
    <w:p w14:paraId="525DA7B5" w14:textId="39AD7B30" w:rsidR="00B9013A" w:rsidRPr="00F64EC0" w:rsidRDefault="00B9013A" w:rsidP="008E211B">
      <w:pPr>
        <w:rPr>
          <w:rFonts w:ascii="Arial" w:hAnsi="Arial" w:cs="Arial"/>
          <w:b/>
          <w:bCs/>
          <w:sz w:val="24"/>
          <w:szCs w:val="24"/>
        </w:rPr>
      </w:pPr>
      <w:r w:rsidRPr="00F64EC0">
        <w:rPr>
          <w:rFonts w:ascii="Arial" w:hAnsi="Arial" w:cs="Arial"/>
          <w:b/>
          <w:bCs/>
          <w:sz w:val="24"/>
          <w:szCs w:val="24"/>
        </w:rPr>
        <w:t>D.</w:t>
      </w:r>
      <w:r w:rsidRPr="00F64EC0">
        <w:rPr>
          <w:rFonts w:ascii="Arial" w:hAnsi="Arial" w:cs="Arial"/>
          <w:sz w:val="24"/>
          <w:szCs w:val="24"/>
        </w:rPr>
        <w:t xml:space="preserve"> </w:t>
      </w:r>
      <w:r w:rsidR="00F64EC0" w:rsidRPr="00F64EC0">
        <w:rPr>
          <w:rFonts w:ascii="Arial" w:hAnsi="Arial" w:cs="Arial"/>
          <w:b/>
          <w:bCs/>
          <w:sz w:val="24"/>
          <w:szCs w:val="24"/>
        </w:rPr>
        <w:t>KRYTERIA MERYTORYCZNE PUNKTOWE, W TYM ROZSTRZYGAJĄCE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"/>
        <w:gridCol w:w="2429"/>
        <w:gridCol w:w="5371"/>
        <w:gridCol w:w="3675"/>
        <w:gridCol w:w="1732"/>
      </w:tblGrid>
      <w:tr w:rsidR="00BF267D" w:rsidRPr="00BF267D" w14:paraId="05973C8B" w14:textId="77777777" w:rsidTr="008F696E">
        <w:tc>
          <w:tcPr>
            <w:tcW w:w="1105" w:type="dxa"/>
            <w:shd w:val="clear" w:color="auto" w:fill="E7E6E6" w:themeFill="background2"/>
            <w:vAlign w:val="center"/>
          </w:tcPr>
          <w:p w14:paraId="52109CF9" w14:textId="77777777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429" w:type="dxa"/>
            <w:shd w:val="clear" w:color="auto" w:fill="E7E6E6" w:themeFill="background2"/>
            <w:vAlign w:val="center"/>
          </w:tcPr>
          <w:p w14:paraId="6262DB2A" w14:textId="77777777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5371" w:type="dxa"/>
            <w:shd w:val="clear" w:color="auto" w:fill="E7E6E6" w:themeFill="background2"/>
            <w:vAlign w:val="center"/>
          </w:tcPr>
          <w:p w14:paraId="057ECAE1" w14:textId="77777777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675" w:type="dxa"/>
            <w:shd w:val="clear" w:color="auto" w:fill="E7E6E6" w:themeFill="background2"/>
            <w:vAlign w:val="center"/>
          </w:tcPr>
          <w:p w14:paraId="6C39CD70" w14:textId="77777777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Opis liczby</w:t>
            </w:r>
          </w:p>
          <w:p w14:paraId="008B2845" w14:textId="77777777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punktów</w:t>
            </w:r>
          </w:p>
          <w:p w14:paraId="759485CD" w14:textId="77777777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możliwych do uzyskania</w:t>
            </w:r>
          </w:p>
        </w:tc>
        <w:tc>
          <w:tcPr>
            <w:tcW w:w="1732" w:type="dxa"/>
            <w:shd w:val="clear" w:color="auto" w:fill="E7E6E6" w:themeFill="background2"/>
            <w:vAlign w:val="center"/>
          </w:tcPr>
          <w:p w14:paraId="5DDE0627" w14:textId="77777777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Minimalna</w:t>
            </w:r>
          </w:p>
          <w:p w14:paraId="299EF523" w14:textId="77777777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liczba punktów</w:t>
            </w:r>
          </w:p>
          <w:p w14:paraId="522F19ED" w14:textId="5E522052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niezbędna do</w:t>
            </w:r>
          </w:p>
          <w:p w14:paraId="74028D9C" w14:textId="77777777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spełnienia</w:t>
            </w:r>
          </w:p>
          <w:p w14:paraId="20FF84D2" w14:textId="77777777" w:rsidR="00BF267D" w:rsidRPr="00BF267D" w:rsidRDefault="00BF267D" w:rsidP="00BF26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267D">
              <w:rPr>
                <w:rFonts w:ascii="Arial" w:hAnsi="Arial" w:cs="Arial"/>
                <w:b/>
                <w:bCs/>
                <w:sz w:val="24"/>
                <w:szCs w:val="24"/>
              </w:rPr>
              <w:t>kryterium</w:t>
            </w:r>
          </w:p>
        </w:tc>
      </w:tr>
      <w:tr w:rsidR="002B22BC" w:rsidRPr="00BF267D" w14:paraId="26528143" w14:textId="77777777" w:rsidTr="008F696E">
        <w:tc>
          <w:tcPr>
            <w:tcW w:w="1105" w:type="dxa"/>
            <w:vAlign w:val="center"/>
          </w:tcPr>
          <w:p w14:paraId="0F90BC43" w14:textId="0D69D0BF" w:rsidR="002B22BC" w:rsidRPr="00BF267D" w:rsidRDefault="007B4FF1" w:rsidP="000C49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429" w:type="dxa"/>
            <w:vAlign w:val="center"/>
          </w:tcPr>
          <w:p w14:paraId="3E930146" w14:textId="3DEE0866" w:rsidR="002B22BC" w:rsidRDefault="00661581" w:rsidP="00BF267D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Dostępność </w:t>
            </w:r>
            <w:r w:rsidR="00002578" w:rsidRPr="00002578">
              <w:rPr>
                <w:rFonts w:ascii="Arial" w:hAnsi="Arial" w:cs="Arial"/>
                <w:bCs/>
                <w:sz w:val="24"/>
                <w:szCs w:val="24"/>
              </w:rPr>
              <w:t>formy i</w:t>
            </w:r>
            <w:r w:rsidR="00002578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="00002578" w:rsidRPr="00002578">
              <w:rPr>
                <w:rFonts w:ascii="Arial" w:hAnsi="Arial" w:cs="Arial"/>
                <w:bCs/>
                <w:sz w:val="24"/>
                <w:szCs w:val="24"/>
              </w:rPr>
              <w:t>zakresu świadczeń</w:t>
            </w:r>
          </w:p>
        </w:tc>
        <w:tc>
          <w:tcPr>
            <w:tcW w:w="5371" w:type="dxa"/>
          </w:tcPr>
          <w:p w14:paraId="4BCCB781" w14:textId="77777777" w:rsidR="002B22BC" w:rsidRDefault="00CE4E82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oceniamy, czy projekt realizowany jest w powiecie, w którym dana forma lub zakres świadczeń nie występuje. </w:t>
            </w:r>
          </w:p>
          <w:p w14:paraId="6AA045C9" w14:textId="77777777" w:rsidR="00A12827" w:rsidRDefault="00A12827" w:rsidP="00BF267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A23193" w14:textId="3F5D8805" w:rsidR="00A12827" w:rsidRPr="007F71DF" w:rsidRDefault="00A12827" w:rsidP="00A12827">
            <w:pPr>
              <w:rPr>
                <w:rFonts w:ascii="Arial" w:hAnsi="Arial" w:cs="Arial"/>
                <w:sz w:val="24"/>
                <w:szCs w:val="24"/>
              </w:rPr>
            </w:pPr>
            <w:r w:rsidRPr="007F71DF"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7F71DF">
              <w:rPr>
                <w:rFonts w:ascii="Arial" w:hAnsi="Arial" w:cs="Arial"/>
                <w:sz w:val="24"/>
                <w:szCs w:val="24"/>
              </w:rPr>
              <w:t>wniosek o dofinansowanie projektu i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7F71DF">
              <w:rPr>
                <w:rFonts w:ascii="Arial" w:hAnsi="Arial" w:cs="Arial"/>
                <w:sz w:val="24"/>
                <w:szCs w:val="24"/>
              </w:rPr>
              <w:t>załączniki.</w:t>
            </w:r>
          </w:p>
          <w:p w14:paraId="28A4B758" w14:textId="6780974B" w:rsidR="00A12827" w:rsidRDefault="00A12827" w:rsidP="00A1282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F71DF">
              <w:rPr>
                <w:rFonts w:ascii="Arial" w:hAnsi="Arial" w:cs="Arial"/>
                <w:sz w:val="24"/>
                <w:szCs w:val="24"/>
              </w:rPr>
              <w:t>Kryterium fakultatywne, oceniane wyłącznie w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7F71DF">
              <w:rPr>
                <w:rFonts w:ascii="Arial" w:hAnsi="Arial" w:cs="Arial"/>
                <w:sz w:val="24"/>
                <w:szCs w:val="24"/>
              </w:rPr>
              <w:t>przypadku, gdy wartość dofinansowania w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7F71DF">
              <w:rPr>
                <w:rFonts w:ascii="Arial" w:hAnsi="Arial" w:cs="Arial"/>
                <w:sz w:val="24"/>
                <w:szCs w:val="24"/>
              </w:rPr>
              <w:t>złożonych wnioskach przekracza dostępną w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7F71DF">
              <w:rPr>
                <w:rFonts w:ascii="Arial" w:hAnsi="Arial" w:cs="Arial"/>
                <w:sz w:val="24"/>
                <w:szCs w:val="24"/>
              </w:rPr>
              <w:t>naborze alokację.</w:t>
            </w:r>
          </w:p>
        </w:tc>
        <w:tc>
          <w:tcPr>
            <w:tcW w:w="3675" w:type="dxa"/>
            <w:vAlign w:val="center"/>
          </w:tcPr>
          <w:p w14:paraId="04FCB719" w14:textId="2657AFB9" w:rsidR="002B22BC" w:rsidRDefault="008E437B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1E1850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 xml:space="preserve"> pkt.</w:t>
            </w:r>
          </w:p>
          <w:p w14:paraId="0FA171FF" w14:textId="77777777" w:rsidR="008E437B" w:rsidRDefault="008E437B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pkt.</w:t>
            </w:r>
          </w:p>
          <w:p w14:paraId="520D531A" w14:textId="77777777" w:rsidR="004018CB" w:rsidRDefault="004018CB" w:rsidP="00BF267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1A676F" w14:textId="126DC231" w:rsidR="004018CB" w:rsidRPr="00BF267D" w:rsidRDefault="004018CB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rozstrzygające.</w:t>
            </w:r>
          </w:p>
        </w:tc>
        <w:tc>
          <w:tcPr>
            <w:tcW w:w="1732" w:type="dxa"/>
            <w:vAlign w:val="center"/>
          </w:tcPr>
          <w:p w14:paraId="59FEFD91" w14:textId="6261DD88" w:rsidR="002B22BC" w:rsidRPr="00BF267D" w:rsidRDefault="008E437B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7F71DF" w:rsidRPr="00BF267D" w14:paraId="50CBBA3B" w14:textId="77777777" w:rsidTr="008F696E">
        <w:tc>
          <w:tcPr>
            <w:tcW w:w="1105" w:type="dxa"/>
            <w:vAlign w:val="center"/>
          </w:tcPr>
          <w:p w14:paraId="49452409" w14:textId="1C551B25" w:rsidR="007F71DF" w:rsidRPr="00BF267D" w:rsidRDefault="00C17E1E" w:rsidP="000C49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D.2</w:t>
            </w:r>
          </w:p>
        </w:tc>
        <w:tc>
          <w:tcPr>
            <w:tcW w:w="2429" w:type="dxa"/>
            <w:vAlign w:val="center"/>
          </w:tcPr>
          <w:p w14:paraId="7C844E00" w14:textId="36B3FFEA" w:rsidR="007F71DF" w:rsidRDefault="00581372" w:rsidP="00BF267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33B51">
              <w:rPr>
                <w:rFonts w:ascii="Arial" w:hAnsi="Arial" w:cs="Arial"/>
                <w:bCs/>
                <w:sz w:val="24"/>
                <w:szCs w:val="24"/>
              </w:rPr>
              <w:t>Poprawa dostępności do świadczeń udzielanych w ramach rehabilitacji medycznej domowej oraz fizjoterapii ambulatoryjnej realizowanej w warunkach domowych</w:t>
            </w:r>
          </w:p>
        </w:tc>
        <w:tc>
          <w:tcPr>
            <w:tcW w:w="5371" w:type="dxa"/>
          </w:tcPr>
          <w:p w14:paraId="02CD371A" w14:textId="3825C8CF" w:rsidR="007F71DF" w:rsidRDefault="007F71DF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oceniamy, czy projekt dotyczący zwiększeni</w:t>
            </w:r>
            <w:r w:rsidR="009303F8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 dostępności do świadczeń zdrowotnych rehabilitacji medycznej domowej lub fizjoterapii ambulatoryjnej realizowanej w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warunkach domowych zakłada uruchomienie ośrodka w północno-zachodniej lub południowo</w:t>
            </w:r>
            <w:r w:rsidR="0014390E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wschodniej części województwa.</w:t>
            </w:r>
          </w:p>
          <w:p w14:paraId="680BF253" w14:textId="7EC81753" w:rsidR="007F71DF" w:rsidRPr="007F71DF" w:rsidRDefault="007F71DF" w:rsidP="007F71DF">
            <w:pPr>
              <w:rPr>
                <w:rFonts w:ascii="Arial" w:hAnsi="Arial" w:cs="Arial"/>
                <w:sz w:val="24"/>
                <w:szCs w:val="24"/>
              </w:rPr>
            </w:pPr>
            <w:r w:rsidRPr="007F71DF"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7F71DF">
              <w:rPr>
                <w:rFonts w:ascii="Arial" w:hAnsi="Arial" w:cs="Arial"/>
                <w:sz w:val="24"/>
                <w:szCs w:val="24"/>
              </w:rPr>
              <w:t>wniosek o dofinansowanie projektu i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7F71DF">
              <w:rPr>
                <w:rFonts w:ascii="Arial" w:hAnsi="Arial" w:cs="Arial"/>
                <w:sz w:val="24"/>
                <w:szCs w:val="24"/>
              </w:rPr>
              <w:t>załączniki.</w:t>
            </w:r>
          </w:p>
          <w:p w14:paraId="7AB142F1" w14:textId="69E7DDD6" w:rsidR="007F71DF" w:rsidRPr="00BF267D" w:rsidRDefault="007F71DF" w:rsidP="007F71D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F71DF">
              <w:rPr>
                <w:rFonts w:ascii="Arial" w:hAnsi="Arial" w:cs="Arial"/>
                <w:sz w:val="24"/>
                <w:szCs w:val="24"/>
              </w:rPr>
              <w:t>Kryterium fakultatywne, oceniane wyłącznie w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7F71DF">
              <w:rPr>
                <w:rFonts w:ascii="Arial" w:hAnsi="Arial" w:cs="Arial"/>
                <w:sz w:val="24"/>
                <w:szCs w:val="24"/>
              </w:rPr>
              <w:t>przypadku, gdy wartość dofinansowania w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7F71DF">
              <w:rPr>
                <w:rFonts w:ascii="Arial" w:hAnsi="Arial" w:cs="Arial"/>
                <w:sz w:val="24"/>
                <w:szCs w:val="24"/>
              </w:rPr>
              <w:t>złożonych wnioskach przekracza dostępną w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7F71DF">
              <w:rPr>
                <w:rFonts w:ascii="Arial" w:hAnsi="Arial" w:cs="Arial"/>
                <w:sz w:val="24"/>
                <w:szCs w:val="24"/>
              </w:rPr>
              <w:t>naborze alokację.</w:t>
            </w:r>
          </w:p>
        </w:tc>
        <w:tc>
          <w:tcPr>
            <w:tcW w:w="3675" w:type="dxa"/>
            <w:vAlign w:val="center"/>
          </w:tcPr>
          <w:p w14:paraId="4B430B37" w14:textId="5B324353" w:rsidR="004018CB" w:rsidRPr="004018CB" w:rsidRDefault="004018CB" w:rsidP="004018CB">
            <w:pPr>
              <w:rPr>
                <w:rFonts w:ascii="Arial" w:hAnsi="Arial" w:cs="Arial"/>
                <w:sz w:val="24"/>
                <w:szCs w:val="24"/>
              </w:rPr>
            </w:pPr>
            <w:r w:rsidRPr="004018CB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993D0D">
              <w:rPr>
                <w:rFonts w:ascii="Arial" w:hAnsi="Arial" w:cs="Arial"/>
                <w:sz w:val="24"/>
                <w:szCs w:val="24"/>
              </w:rPr>
              <w:t>4</w:t>
            </w:r>
            <w:r w:rsidRPr="004018CB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6122B46" w14:textId="77777777" w:rsidR="004018CB" w:rsidRPr="004018CB" w:rsidRDefault="004018CB" w:rsidP="004018CB">
            <w:pPr>
              <w:rPr>
                <w:rFonts w:ascii="Arial" w:hAnsi="Arial" w:cs="Arial"/>
                <w:sz w:val="24"/>
                <w:szCs w:val="24"/>
              </w:rPr>
            </w:pPr>
            <w:r w:rsidRPr="004018CB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7D621BF2" w14:textId="77777777" w:rsidR="007F71DF" w:rsidRPr="00BF267D" w:rsidRDefault="007F71DF" w:rsidP="00BF26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14:paraId="37D7119E" w14:textId="5EF5E3A7" w:rsidR="007F71DF" w:rsidRPr="00BF267D" w:rsidRDefault="00ED37D0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BF267D" w:rsidRPr="00BF267D" w14:paraId="14F487E2" w14:textId="77777777" w:rsidTr="008F696E">
        <w:tc>
          <w:tcPr>
            <w:tcW w:w="1105" w:type="dxa"/>
            <w:vAlign w:val="center"/>
          </w:tcPr>
          <w:p w14:paraId="15FA4237" w14:textId="12CCB834" w:rsidR="00BF267D" w:rsidRPr="00BF267D" w:rsidRDefault="00C17E1E" w:rsidP="000C49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429" w:type="dxa"/>
            <w:vAlign w:val="center"/>
          </w:tcPr>
          <w:p w14:paraId="3CCB07C8" w14:textId="75217644" w:rsidR="00BF267D" w:rsidRPr="00BF267D" w:rsidRDefault="00581372" w:rsidP="00BF267D">
            <w:pPr>
              <w:rPr>
                <w:rFonts w:ascii="Arial" w:hAnsi="Arial" w:cs="Arial"/>
                <w:sz w:val="24"/>
                <w:szCs w:val="24"/>
              </w:rPr>
            </w:pPr>
            <w:r w:rsidRPr="00833B51">
              <w:rPr>
                <w:rFonts w:ascii="Arial" w:hAnsi="Arial" w:cs="Arial"/>
                <w:bCs/>
                <w:sz w:val="24"/>
                <w:szCs w:val="24"/>
              </w:rPr>
              <w:t>Poprawa dostępności do świadczeń udzielanych w ramach rehabilitacji medycznej dziennej</w:t>
            </w:r>
          </w:p>
        </w:tc>
        <w:tc>
          <w:tcPr>
            <w:tcW w:w="5371" w:type="dxa"/>
          </w:tcPr>
          <w:p w14:paraId="53F6484A" w14:textId="5AFF6DF9" w:rsidR="00BF267D" w:rsidRDefault="00BF267D" w:rsidP="00BF267D">
            <w:pPr>
              <w:rPr>
                <w:rFonts w:ascii="Arial" w:hAnsi="Arial" w:cs="Arial"/>
                <w:sz w:val="24"/>
                <w:szCs w:val="24"/>
              </w:rPr>
            </w:pPr>
            <w:r w:rsidRPr="00BF267D">
              <w:rPr>
                <w:rFonts w:ascii="Arial" w:hAnsi="Arial" w:cs="Arial"/>
                <w:sz w:val="24"/>
                <w:szCs w:val="24"/>
              </w:rPr>
              <w:t>W kryterium oceniamy, czy projekt</w:t>
            </w:r>
            <w:r w:rsidR="007F71DF">
              <w:rPr>
                <w:rFonts w:ascii="Arial" w:hAnsi="Arial" w:cs="Arial"/>
                <w:sz w:val="24"/>
                <w:szCs w:val="24"/>
              </w:rPr>
              <w:t xml:space="preserve"> zakłada uruchomienie nowego ośrodka dziennego/oddziału dziennego w północnej lub zachodniej części województwa. </w:t>
            </w:r>
          </w:p>
          <w:p w14:paraId="2A402769" w14:textId="77777777" w:rsidR="00BF267D" w:rsidRPr="00BF267D" w:rsidRDefault="00BF267D" w:rsidP="00BF267D">
            <w:pPr>
              <w:rPr>
                <w:rFonts w:ascii="Arial" w:hAnsi="Arial" w:cs="Arial"/>
                <w:sz w:val="24"/>
                <w:szCs w:val="24"/>
              </w:rPr>
            </w:pPr>
            <w:r w:rsidRPr="00BF267D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 i załączniki.</w:t>
            </w:r>
          </w:p>
          <w:p w14:paraId="7A34A987" w14:textId="77777777" w:rsidR="00BF267D" w:rsidRPr="00BF267D" w:rsidRDefault="00BF267D" w:rsidP="007F71D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F267D">
              <w:rPr>
                <w:rFonts w:ascii="Arial" w:hAnsi="Arial" w:cs="Arial"/>
                <w:sz w:val="24"/>
                <w:szCs w:val="24"/>
              </w:rPr>
              <w:t xml:space="preserve">Kryterium fakultatywne, oceniane wyłącznie w przypadku, gdy wartość dofinansowania </w:t>
            </w:r>
            <w:r w:rsidRPr="00BF267D">
              <w:rPr>
                <w:rFonts w:ascii="Arial" w:hAnsi="Arial" w:cs="Arial"/>
                <w:sz w:val="24"/>
                <w:szCs w:val="24"/>
              </w:rPr>
              <w:lastRenderedPageBreak/>
              <w:t>w złożonych wnioskach przekracza dostępną w naborze alokację.</w:t>
            </w:r>
          </w:p>
        </w:tc>
        <w:tc>
          <w:tcPr>
            <w:tcW w:w="3675" w:type="dxa"/>
            <w:vAlign w:val="center"/>
          </w:tcPr>
          <w:p w14:paraId="51589DB2" w14:textId="6756DFBF" w:rsidR="00BF267D" w:rsidRPr="00BF267D" w:rsidRDefault="00BF267D" w:rsidP="00BF267D">
            <w:pPr>
              <w:rPr>
                <w:rFonts w:ascii="Arial" w:hAnsi="Arial" w:cs="Arial"/>
                <w:sz w:val="24"/>
                <w:szCs w:val="24"/>
              </w:rPr>
            </w:pPr>
            <w:r w:rsidRPr="00BF267D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 w:rsidR="00993D0D">
              <w:rPr>
                <w:rFonts w:ascii="Arial" w:hAnsi="Arial" w:cs="Arial"/>
                <w:sz w:val="24"/>
                <w:szCs w:val="24"/>
              </w:rPr>
              <w:t>4</w:t>
            </w:r>
            <w:r w:rsidRPr="00BF267D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4FA6A708" w14:textId="77777777" w:rsidR="00BF267D" w:rsidRPr="00BF267D" w:rsidRDefault="00BF267D" w:rsidP="00BF267D">
            <w:pPr>
              <w:rPr>
                <w:rFonts w:ascii="Arial" w:hAnsi="Arial" w:cs="Arial"/>
                <w:sz w:val="24"/>
                <w:szCs w:val="24"/>
              </w:rPr>
            </w:pPr>
            <w:r w:rsidRPr="00BF267D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4762B0ED" w14:textId="77777777" w:rsidR="00BF267D" w:rsidRPr="00BF267D" w:rsidRDefault="00BF267D" w:rsidP="00BF267D">
            <w:pPr>
              <w:rPr>
                <w:rFonts w:ascii="Arial" w:hAnsi="Arial" w:cs="Arial"/>
                <w:sz w:val="24"/>
                <w:szCs w:val="24"/>
                <w:lang w:val="x-none"/>
              </w:rPr>
            </w:pPr>
          </w:p>
          <w:p w14:paraId="302A57D4" w14:textId="014B6094" w:rsidR="00BF267D" w:rsidRPr="00BF267D" w:rsidRDefault="00BF267D" w:rsidP="00BF26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14:paraId="637830C9" w14:textId="77777777" w:rsidR="00BF267D" w:rsidRPr="00BF267D" w:rsidRDefault="00BF267D" w:rsidP="00BF267D">
            <w:pPr>
              <w:rPr>
                <w:rFonts w:ascii="Arial" w:hAnsi="Arial" w:cs="Arial"/>
                <w:sz w:val="24"/>
                <w:szCs w:val="24"/>
              </w:rPr>
            </w:pPr>
            <w:r w:rsidRPr="00BF267D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6F4BFE" w:rsidRPr="00BF267D" w14:paraId="25E0C849" w14:textId="77777777" w:rsidTr="008F696E">
        <w:tc>
          <w:tcPr>
            <w:tcW w:w="1105" w:type="dxa"/>
            <w:vAlign w:val="center"/>
          </w:tcPr>
          <w:p w14:paraId="4C78C920" w14:textId="15183FB5" w:rsidR="006F4BFE" w:rsidRDefault="006F4BFE" w:rsidP="000C49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D.4</w:t>
            </w:r>
          </w:p>
        </w:tc>
        <w:tc>
          <w:tcPr>
            <w:tcW w:w="2429" w:type="dxa"/>
            <w:vAlign w:val="center"/>
          </w:tcPr>
          <w:p w14:paraId="50C8A512" w14:textId="7FD602D4" w:rsidR="006F4BFE" w:rsidRPr="00BF267D" w:rsidRDefault="006F4BFE" w:rsidP="00BF267D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Skrócenie czasu oczekiwania na świadczenia</w:t>
            </w:r>
          </w:p>
        </w:tc>
        <w:tc>
          <w:tcPr>
            <w:tcW w:w="5371" w:type="dxa"/>
          </w:tcPr>
          <w:p w14:paraId="53732A19" w14:textId="63A4E393" w:rsidR="006F4BFE" w:rsidRDefault="006F4BFE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oceniamy, czy w wyniku realizacji projektu nastąpi skrócenie czasu oczekiwania na dane świadczenie zdrowotne w stosunku do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 xml:space="preserve">stanu na koniec roku poprzedzającego złożenie wniosku o dofinansowanie. </w:t>
            </w:r>
          </w:p>
          <w:p w14:paraId="2B24543C" w14:textId="17A2496D" w:rsidR="006F4BFE" w:rsidRPr="006F4BFE" w:rsidRDefault="006F4BFE" w:rsidP="006F4BFE">
            <w:pPr>
              <w:rPr>
                <w:rFonts w:ascii="Arial" w:hAnsi="Arial" w:cs="Arial"/>
                <w:sz w:val="24"/>
                <w:szCs w:val="24"/>
              </w:rPr>
            </w:pPr>
            <w:r w:rsidRPr="006F4BFE"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6F4BFE">
              <w:rPr>
                <w:rFonts w:ascii="Arial" w:hAnsi="Arial" w:cs="Arial"/>
                <w:sz w:val="24"/>
                <w:szCs w:val="24"/>
              </w:rPr>
              <w:t>wniosek o dofinansowanie projektu i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6F4BFE">
              <w:rPr>
                <w:rFonts w:ascii="Arial" w:hAnsi="Arial" w:cs="Arial"/>
                <w:sz w:val="24"/>
                <w:szCs w:val="24"/>
              </w:rPr>
              <w:t>załączniki.</w:t>
            </w:r>
          </w:p>
          <w:p w14:paraId="3C717237" w14:textId="0B6FF3CC" w:rsidR="006F4BFE" w:rsidRDefault="006F4BFE" w:rsidP="006F4BF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F4BFE">
              <w:rPr>
                <w:rFonts w:ascii="Arial" w:hAnsi="Arial" w:cs="Arial"/>
                <w:sz w:val="24"/>
                <w:szCs w:val="24"/>
              </w:rPr>
              <w:t>Kryterium fakultatywne, oceniane wyłącznie w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6F4BFE">
              <w:rPr>
                <w:rFonts w:ascii="Arial" w:hAnsi="Arial" w:cs="Arial"/>
                <w:sz w:val="24"/>
                <w:szCs w:val="24"/>
              </w:rPr>
              <w:t>przypadku, gdy wartość dofinansowania w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6F4BFE">
              <w:rPr>
                <w:rFonts w:ascii="Arial" w:hAnsi="Arial" w:cs="Arial"/>
                <w:sz w:val="24"/>
                <w:szCs w:val="24"/>
              </w:rPr>
              <w:t>złożonych wnioskach przekracza dostępną w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Pr="006F4BFE">
              <w:rPr>
                <w:rFonts w:ascii="Arial" w:hAnsi="Arial" w:cs="Arial"/>
                <w:sz w:val="24"/>
                <w:szCs w:val="24"/>
              </w:rPr>
              <w:t>naborze alokację.</w:t>
            </w:r>
          </w:p>
        </w:tc>
        <w:tc>
          <w:tcPr>
            <w:tcW w:w="3675" w:type="dxa"/>
            <w:vAlign w:val="center"/>
          </w:tcPr>
          <w:p w14:paraId="5E56C460" w14:textId="77777777" w:rsidR="00973054" w:rsidRPr="00973054" w:rsidRDefault="00973054" w:rsidP="00973054">
            <w:pPr>
              <w:rPr>
                <w:rFonts w:ascii="Arial" w:hAnsi="Arial" w:cs="Arial"/>
                <w:sz w:val="24"/>
                <w:szCs w:val="24"/>
              </w:rPr>
            </w:pPr>
            <w:r w:rsidRPr="00973054">
              <w:rPr>
                <w:rFonts w:ascii="Arial" w:hAnsi="Arial" w:cs="Arial"/>
                <w:sz w:val="24"/>
                <w:szCs w:val="24"/>
              </w:rPr>
              <w:t>Tak – 4 pkt</w:t>
            </w:r>
          </w:p>
          <w:p w14:paraId="6737772D" w14:textId="41B88CF6" w:rsidR="006F4BFE" w:rsidRPr="00BF267D" w:rsidRDefault="00973054" w:rsidP="00973054">
            <w:pPr>
              <w:rPr>
                <w:rFonts w:ascii="Arial" w:hAnsi="Arial" w:cs="Arial"/>
                <w:sz w:val="24"/>
                <w:szCs w:val="24"/>
              </w:rPr>
            </w:pPr>
            <w:r w:rsidRPr="0097305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732" w:type="dxa"/>
            <w:vAlign w:val="center"/>
          </w:tcPr>
          <w:p w14:paraId="55E3F953" w14:textId="7E427871" w:rsidR="006F4BFE" w:rsidRPr="00BF267D" w:rsidRDefault="00ED37D0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AA5201" w:rsidRPr="00BF267D" w14:paraId="4993AFB0" w14:textId="77777777" w:rsidTr="008F696E">
        <w:tc>
          <w:tcPr>
            <w:tcW w:w="1105" w:type="dxa"/>
            <w:vAlign w:val="center"/>
          </w:tcPr>
          <w:p w14:paraId="4B8BA29D" w14:textId="5ADBB68D" w:rsidR="00AA5201" w:rsidRPr="00BF267D" w:rsidRDefault="00C17E1E" w:rsidP="000C49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6F4BF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29" w:type="dxa"/>
            <w:vAlign w:val="center"/>
          </w:tcPr>
          <w:p w14:paraId="46EA2E83" w14:textId="30D04FE0" w:rsidR="00AA5201" w:rsidRPr="00BF267D" w:rsidRDefault="00973054" w:rsidP="00BF267D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Poprawa warunków udzielania świadczeń zdrowotnych</w:t>
            </w:r>
          </w:p>
        </w:tc>
        <w:tc>
          <w:tcPr>
            <w:tcW w:w="5371" w:type="dxa"/>
          </w:tcPr>
          <w:p w14:paraId="666BC6BB" w14:textId="083F16C3" w:rsidR="00AA5201" w:rsidRDefault="00AA5201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oceniamy, czy </w:t>
            </w:r>
            <w:r w:rsidR="00E51C6E">
              <w:rPr>
                <w:rFonts w:ascii="Arial" w:hAnsi="Arial" w:cs="Arial"/>
                <w:sz w:val="24"/>
                <w:szCs w:val="24"/>
              </w:rPr>
              <w:t>projekt zakłada, jako element projektu, inwestycje w zakresie rozwiązań wpływających na poprawę komfortu i</w:t>
            </w:r>
            <w:r w:rsidR="00926B06">
              <w:rPr>
                <w:rFonts w:ascii="Arial" w:hAnsi="Arial" w:cs="Arial"/>
                <w:sz w:val="24"/>
                <w:szCs w:val="24"/>
              </w:rPr>
              <w:t> </w:t>
            </w:r>
            <w:r w:rsidR="00E51C6E">
              <w:rPr>
                <w:rFonts w:ascii="Arial" w:hAnsi="Arial" w:cs="Arial"/>
                <w:sz w:val="24"/>
                <w:szCs w:val="24"/>
              </w:rPr>
              <w:t>bezpieczeństwa pacjenta</w:t>
            </w:r>
            <w:r w:rsidR="00002578">
              <w:rPr>
                <w:rFonts w:ascii="Arial" w:hAnsi="Arial" w:cs="Arial"/>
                <w:sz w:val="24"/>
                <w:szCs w:val="24"/>
              </w:rPr>
              <w:t xml:space="preserve">, i/lub </w:t>
            </w:r>
            <w:r w:rsidR="00002578" w:rsidRPr="00002578">
              <w:rPr>
                <w:rFonts w:ascii="Arial" w:hAnsi="Arial" w:cs="Arial"/>
                <w:sz w:val="24"/>
                <w:szCs w:val="24"/>
              </w:rPr>
              <w:t>poprawę komfortu i bezpieczeństwa oraz warunków pracy personelu medycznego i administracji</w:t>
            </w:r>
            <w:r w:rsidR="0056720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FB3E167" w14:textId="77777777" w:rsidR="00E51C6E" w:rsidRPr="00BF267D" w:rsidRDefault="00E51C6E" w:rsidP="00E51C6E">
            <w:pPr>
              <w:rPr>
                <w:rFonts w:ascii="Arial" w:hAnsi="Arial" w:cs="Arial"/>
                <w:sz w:val="24"/>
                <w:szCs w:val="24"/>
              </w:rPr>
            </w:pPr>
            <w:r w:rsidRPr="00BF267D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 i załączniki.</w:t>
            </w:r>
          </w:p>
          <w:p w14:paraId="21072A63" w14:textId="42DB14B8" w:rsidR="00E51C6E" w:rsidRPr="00BF267D" w:rsidRDefault="00E51C6E" w:rsidP="00975F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F267D">
              <w:rPr>
                <w:rFonts w:ascii="Arial" w:hAnsi="Arial" w:cs="Arial"/>
                <w:sz w:val="24"/>
                <w:szCs w:val="24"/>
              </w:rPr>
              <w:lastRenderedPageBreak/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675" w:type="dxa"/>
            <w:vAlign w:val="center"/>
          </w:tcPr>
          <w:p w14:paraId="5C8D4E36" w14:textId="77777777" w:rsidR="00973054" w:rsidRPr="00973054" w:rsidRDefault="00973054" w:rsidP="00973054">
            <w:pPr>
              <w:rPr>
                <w:rFonts w:ascii="Arial" w:hAnsi="Arial" w:cs="Arial"/>
                <w:sz w:val="24"/>
                <w:szCs w:val="24"/>
              </w:rPr>
            </w:pPr>
            <w:r w:rsidRPr="00973054">
              <w:rPr>
                <w:rFonts w:ascii="Arial" w:hAnsi="Arial" w:cs="Arial"/>
                <w:sz w:val="24"/>
                <w:szCs w:val="24"/>
              </w:rPr>
              <w:lastRenderedPageBreak/>
              <w:t>Tak – 4 pkt</w:t>
            </w:r>
          </w:p>
          <w:p w14:paraId="2AF1E6CB" w14:textId="33FE4369" w:rsidR="00AA5201" w:rsidRPr="00BF267D" w:rsidRDefault="00973054" w:rsidP="00973054">
            <w:pPr>
              <w:rPr>
                <w:rFonts w:ascii="Arial" w:hAnsi="Arial" w:cs="Arial"/>
                <w:sz w:val="24"/>
                <w:szCs w:val="24"/>
              </w:rPr>
            </w:pPr>
            <w:r w:rsidRPr="0097305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732" w:type="dxa"/>
            <w:vAlign w:val="center"/>
          </w:tcPr>
          <w:p w14:paraId="1D2FB085" w14:textId="30446E6E" w:rsidR="00AA5201" w:rsidRPr="00BF267D" w:rsidRDefault="00D36E6E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63385A" w:rsidRPr="00BF267D" w14:paraId="2C64ABC0" w14:textId="77777777" w:rsidTr="008F696E">
        <w:tc>
          <w:tcPr>
            <w:tcW w:w="1105" w:type="dxa"/>
            <w:vAlign w:val="center"/>
          </w:tcPr>
          <w:p w14:paraId="20B51B0B" w14:textId="139F1DEB" w:rsidR="0063385A" w:rsidRDefault="0063385A" w:rsidP="000C49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D.6</w:t>
            </w:r>
          </w:p>
        </w:tc>
        <w:tc>
          <w:tcPr>
            <w:tcW w:w="2429" w:type="dxa"/>
            <w:vAlign w:val="center"/>
          </w:tcPr>
          <w:p w14:paraId="5EDB3655" w14:textId="0DDA4D00" w:rsidR="0063385A" w:rsidRDefault="0063385A" w:rsidP="00BF267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>Komplementarność do innych projektów finansowanych ze środków UE</w:t>
            </w:r>
          </w:p>
        </w:tc>
        <w:tc>
          <w:tcPr>
            <w:tcW w:w="5371" w:type="dxa"/>
          </w:tcPr>
          <w:p w14:paraId="00F3E78E" w14:textId="77777777" w:rsidR="0063385A" w:rsidRDefault="0063385A" w:rsidP="006338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>W kryterium oceniamy czy działania realizowane w projektach są komplementarne do innych projektów finansowanych ze środków UE, w tym Krajowego Planu Odbudowy i Zwiększania Odporności (również realizowanych we wcześniejszych okresach programowania), ze środków krajowych lub innych źródeł.</w:t>
            </w:r>
          </w:p>
          <w:p w14:paraId="71803C97" w14:textId="77777777" w:rsidR="0063385A" w:rsidRPr="000619AF" w:rsidRDefault="0063385A" w:rsidP="000619A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projektu.</w:t>
            </w:r>
          </w:p>
          <w:p w14:paraId="5FA16377" w14:textId="77777777" w:rsidR="0063385A" w:rsidRPr="000619AF" w:rsidRDefault="0063385A" w:rsidP="000619A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  <w:p w14:paraId="1AC043B5" w14:textId="187B6DB0" w:rsidR="0063385A" w:rsidRPr="0063385A" w:rsidRDefault="0063385A" w:rsidP="000619A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5" w:type="dxa"/>
            <w:vAlign w:val="center"/>
          </w:tcPr>
          <w:p w14:paraId="5EC3D322" w14:textId="77777777" w:rsidR="0063385A" w:rsidRPr="00973054" w:rsidRDefault="0063385A" w:rsidP="0063385A">
            <w:pPr>
              <w:rPr>
                <w:rFonts w:ascii="Arial" w:hAnsi="Arial" w:cs="Arial"/>
                <w:sz w:val="24"/>
                <w:szCs w:val="24"/>
              </w:rPr>
            </w:pPr>
            <w:r w:rsidRPr="00973054">
              <w:rPr>
                <w:rFonts w:ascii="Arial" w:hAnsi="Arial" w:cs="Arial"/>
                <w:sz w:val="24"/>
                <w:szCs w:val="24"/>
              </w:rPr>
              <w:t>Tak – 4 pkt</w:t>
            </w:r>
          </w:p>
          <w:p w14:paraId="5CF22EA6" w14:textId="1987B2D2" w:rsidR="0063385A" w:rsidRPr="00973054" w:rsidRDefault="0063385A" w:rsidP="0063385A">
            <w:pPr>
              <w:rPr>
                <w:rFonts w:ascii="Arial" w:hAnsi="Arial" w:cs="Arial"/>
                <w:sz w:val="24"/>
                <w:szCs w:val="24"/>
              </w:rPr>
            </w:pPr>
            <w:r w:rsidRPr="0097305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732" w:type="dxa"/>
            <w:vAlign w:val="center"/>
          </w:tcPr>
          <w:p w14:paraId="51F48379" w14:textId="2E0A2074" w:rsidR="0063385A" w:rsidRDefault="00F0578E" w:rsidP="00BF26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4F5BB255" w14:textId="77777777" w:rsidR="00F64EC0" w:rsidRPr="00E80DDF" w:rsidRDefault="00F64EC0" w:rsidP="008E211B">
      <w:pPr>
        <w:rPr>
          <w:rFonts w:ascii="Arial" w:hAnsi="Arial" w:cs="Arial"/>
          <w:color w:val="FF0000"/>
          <w:sz w:val="24"/>
          <w:szCs w:val="24"/>
        </w:rPr>
      </w:pPr>
    </w:p>
    <w:sectPr w:rsidR="00F64EC0" w:rsidRPr="00E80DDF" w:rsidSect="008717AF">
      <w:footerReference w:type="default" r:id="rId14"/>
      <w:headerReference w:type="first" r:id="rId15"/>
      <w:footerReference w:type="first" r:id="rId16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Monika Stegent" w:date="2024-10-03T13:51:00Z" w:initials="MS">
    <w:p w14:paraId="055120C3" w14:textId="64907B59" w:rsidR="001206D8" w:rsidRDefault="001206D8">
      <w:pPr>
        <w:pStyle w:val="Tekstkomentarza"/>
      </w:pPr>
      <w:r>
        <w:rPr>
          <w:rStyle w:val="Odwoaniedokomentarza"/>
        </w:rPr>
        <w:annotationRef/>
      </w:r>
      <w:r w:rsidR="00C414F3">
        <w:rPr>
          <w:rStyle w:val="Odwoaniedokomentarza"/>
        </w:rPr>
        <w:t>Stanowisko Grupy roboczej ds. zdrowia</w:t>
      </w:r>
    </w:p>
  </w:comment>
  <w:comment w:id="5" w:author="Monika Stegent" w:date="2024-10-03T13:48:00Z" w:initials="MS">
    <w:p w14:paraId="355D5DF3" w14:textId="18FB1B33" w:rsidR="002A0DFF" w:rsidRDefault="002A0DFF">
      <w:pPr>
        <w:pStyle w:val="Tekstkomentarza"/>
      </w:pPr>
      <w:r>
        <w:rPr>
          <w:rStyle w:val="Odwoaniedokomentarza"/>
        </w:rPr>
        <w:annotationRef/>
      </w:r>
      <w:r>
        <w:t>Autokorekta IZ</w:t>
      </w:r>
    </w:p>
  </w:comment>
  <w:comment w:id="10" w:author="Monika Stegent" w:date="2024-10-11T09:16:00Z" w:initials="MS">
    <w:p w14:paraId="36F14EFA" w14:textId="2BFA09E5" w:rsidR="00C414F3" w:rsidRDefault="00C414F3">
      <w:pPr>
        <w:pStyle w:val="Tekstkomentarza"/>
      </w:pPr>
      <w:r>
        <w:rPr>
          <w:rStyle w:val="Odwoaniedokomentarza"/>
        </w:rPr>
        <w:annotationRef/>
      </w:r>
      <w:r>
        <w:t>Stanowisko grupy roboczej ds. zdrowia</w:t>
      </w:r>
    </w:p>
  </w:comment>
  <w:comment w:id="13" w:author="Monika Stegent" w:date="2024-10-08T09:08:00Z" w:initials="MS">
    <w:p w14:paraId="2C499530" w14:textId="145A64AF" w:rsidR="005C2F35" w:rsidRDefault="005C2F35">
      <w:pPr>
        <w:pStyle w:val="Tekstkomentarza"/>
      </w:pPr>
      <w:r>
        <w:rPr>
          <w:rStyle w:val="Odwoaniedokomentarza"/>
        </w:rPr>
        <w:annotationRef/>
      </w:r>
      <w:r>
        <w:t>Autokorekta IZ</w:t>
      </w:r>
    </w:p>
  </w:comment>
  <w:comment w:id="15" w:author="Monika Stegent" w:date="2024-10-11T09:18:00Z" w:initials="MS">
    <w:p w14:paraId="41EA0BBC" w14:textId="77777777" w:rsidR="00002707" w:rsidRDefault="00002707" w:rsidP="00002707">
      <w:pPr>
        <w:pStyle w:val="Tekstkomentarza"/>
      </w:pPr>
      <w:r>
        <w:rPr>
          <w:rStyle w:val="Odwoaniedokomentarza"/>
        </w:rPr>
        <w:annotationRef/>
      </w:r>
      <w:r>
        <w:rPr>
          <w:rStyle w:val="Odwoaniedokomentarza"/>
        </w:rPr>
        <w:annotationRef/>
      </w:r>
      <w:r>
        <w:t>Stanowisko grupy roboczej ds. zdrowia</w:t>
      </w:r>
    </w:p>
    <w:p w14:paraId="0E9564AA" w14:textId="4AD0F134" w:rsidR="00002707" w:rsidRDefault="00002707">
      <w:pPr>
        <w:pStyle w:val="Tekstkomentarza"/>
      </w:pPr>
    </w:p>
  </w:comment>
  <w:comment w:id="20" w:author="Monika Stegent" w:date="2024-10-11T09:18:00Z" w:initials="MS">
    <w:p w14:paraId="5A4A7CF4" w14:textId="77777777" w:rsidR="00002707" w:rsidRDefault="00002707" w:rsidP="00002707">
      <w:pPr>
        <w:pStyle w:val="Tekstkomentarza"/>
      </w:pPr>
      <w:r>
        <w:rPr>
          <w:rStyle w:val="Odwoaniedokomentarza"/>
        </w:rPr>
        <w:annotationRef/>
      </w:r>
      <w:r>
        <w:rPr>
          <w:rStyle w:val="Odwoaniedokomentarza"/>
        </w:rPr>
        <w:annotationRef/>
      </w:r>
      <w:r>
        <w:t>Stanowisko grupy roboczej ds. zdrowia</w:t>
      </w:r>
    </w:p>
    <w:p w14:paraId="3BCC7380" w14:textId="76A876A0" w:rsidR="00002707" w:rsidRDefault="00002707">
      <w:pPr>
        <w:pStyle w:val="Tekstkomentarza"/>
      </w:pPr>
    </w:p>
  </w:comment>
  <w:comment w:id="23" w:author="Monika Stegent" w:date="2024-10-03T13:48:00Z" w:initials="MS">
    <w:p w14:paraId="34931AF3" w14:textId="5B3C009B" w:rsidR="002A0DFF" w:rsidRDefault="002A0DFF">
      <w:pPr>
        <w:pStyle w:val="Tekstkomentarza"/>
      </w:pPr>
      <w:r>
        <w:rPr>
          <w:rStyle w:val="Odwoaniedokomentarza"/>
        </w:rPr>
        <w:annotationRef/>
      </w:r>
      <w:r w:rsidR="00002707">
        <w:rPr>
          <w:rStyle w:val="Odwoaniedokomentarza"/>
        </w:rPr>
        <w:annotationRef/>
      </w:r>
      <w:r w:rsidR="00002707">
        <w:t>Stanowisko grupy roboczej ds. zdrowia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55120C3" w15:done="0"/>
  <w15:commentEx w15:paraId="355D5DF3" w15:done="0"/>
  <w15:commentEx w15:paraId="36F14EFA" w15:done="0"/>
  <w15:commentEx w15:paraId="2C499530" w15:done="0"/>
  <w15:commentEx w15:paraId="0E9564AA" w15:done="0"/>
  <w15:commentEx w15:paraId="3BCC7380" w15:done="0"/>
  <w15:commentEx w15:paraId="34931AF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9350748" w16cex:dateUtc="2024-10-03T11:51:00Z"/>
  <w16cex:commentExtensible w16cex:durableId="19B1882D" w16cex:dateUtc="2024-10-03T11:48:00Z"/>
  <w16cex:commentExtensible w16cex:durableId="2973A3EB" w16cex:dateUtc="2024-10-11T07:16:00Z"/>
  <w16cex:commentExtensible w16cex:durableId="5C31D796" w16cex:dateUtc="2024-10-08T07:08:00Z"/>
  <w16cex:commentExtensible w16cex:durableId="03FBAEA5" w16cex:dateUtc="2024-10-11T07:18:00Z"/>
  <w16cex:commentExtensible w16cex:durableId="1298220B" w16cex:dateUtc="2024-10-11T07:18:00Z"/>
  <w16cex:commentExtensible w16cex:durableId="79C15306" w16cex:dateUtc="2024-10-03T11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55120C3" w16cid:durableId="19350748"/>
  <w16cid:commentId w16cid:paraId="355D5DF3" w16cid:durableId="19B1882D"/>
  <w16cid:commentId w16cid:paraId="36F14EFA" w16cid:durableId="2973A3EB"/>
  <w16cid:commentId w16cid:paraId="2C499530" w16cid:durableId="5C31D796"/>
  <w16cid:commentId w16cid:paraId="0E9564AA" w16cid:durableId="03FBAEA5"/>
  <w16cid:commentId w16cid:paraId="3BCC7380" w16cid:durableId="1298220B"/>
  <w16cid:commentId w16cid:paraId="34931AF3" w16cid:durableId="79C153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D2F7D" w14:textId="77777777" w:rsidR="006F1923" w:rsidRDefault="006F1923" w:rsidP="00D15E00">
      <w:pPr>
        <w:spacing w:after="0" w:line="240" w:lineRule="auto"/>
      </w:pPr>
      <w:r>
        <w:separator/>
      </w:r>
    </w:p>
  </w:endnote>
  <w:endnote w:type="continuationSeparator" w:id="0">
    <w:p w14:paraId="620DE220" w14:textId="77777777" w:rsidR="006F1923" w:rsidRDefault="006F1923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67D91" w14:textId="77777777" w:rsidR="006F1923" w:rsidRDefault="006F1923" w:rsidP="00D15E00">
      <w:pPr>
        <w:spacing w:after="0" w:line="240" w:lineRule="auto"/>
      </w:pPr>
      <w:r>
        <w:separator/>
      </w:r>
    </w:p>
  </w:footnote>
  <w:footnote w:type="continuationSeparator" w:id="0">
    <w:p w14:paraId="704FD573" w14:textId="77777777" w:rsidR="006F1923" w:rsidRDefault="006F1923" w:rsidP="00D15E00">
      <w:pPr>
        <w:spacing w:after="0" w:line="240" w:lineRule="auto"/>
      </w:pPr>
      <w:r>
        <w:continuationSeparator/>
      </w:r>
    </w:p>
  </w:footnote>
  <w:footnote w:id="1">
    <w:p w14:paraId="628D74FB" w14:textId="5AAD065C" w:rsidR="00911EC5" w:rsidRPr="00911EC5" w:rsidRDefault="00911EC5">
      <w:pPr>
        <w:pStyle w:val="Tekstprzypisudolnego"/>
        <w:rPr>
          <w:rFonts w:ascii="Arial" w:hAnsi="Arial" w:cs="Arial"/>
          <w:sz w:val="24"/>
          <w:szCs w:val="24"/>
        </w:rPr>
      </w:pPr>
      <w:r w:rsidRPr="00911EC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11EC5">
        <w:rPr>
          <w:rFonts w:ascii="Arial" w:hAnsi="Arial" w:cs="Arial"/>
          <w:sz w:val="24"/>
          <w:szCs w:val="24"/>
        </w:rPr>
        <w:t xml:space="preserve"> </w:t>
      </w:r>
      <w:r w:rsidRPr="00911EC5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9CA739F" w14:textId="26B33A14" w:rsidR="006A74D7" w:rsidRPr="008D4EBB" w:rsidRDefault="006A74D7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</w:t>
      </w:r>
      <w:r w:rsidR="007A0DA5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4">
    <w:p w14:paraId="2EB6E9F4" w14:textId="6AA26D5D" w:rsidR="007B09FD" w:rsidRPr="0079288B" w:rsidRDefault="007B09FD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5AF8110B" w14:textId="79B6BF3C" w:rsidR="00455AD7" w:rsidRPr="00544205" w:rsidRDefault="00455AD7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ins w:id="11" w:author="Monika Stegent" w:date="2024-10-09T12:20:00Z" w16du:dateUtc="2024-10-09T10:20:00Z">
        <w:r w:rsidR="00FB6386">
          <w:rPr>
            <w:rFonts w:ascii="Arial" w:hAnsi="Arial" w:cs="Arial"/>
            <w:sz w:val="24"/>
            <w:szCs w:val="24"/>
            <w:highlight w:val="yellow"/>
          </w:rPr>
          <w:t>Należy posiadać</w:t>
        </w:r>
        <w:r w:rsidR="00FB6386" w:rsidRPr="007744E8">
          <w:rPr>
            <w:rFonts w:ascii="Arial" w:hAnsi="Arial" w:cs="Arial"/>
            <w:sz w:val="24"/>
            <w:szCs w:val="24"/>
            <w:highlight w:val="yellow"/>
          </w:rPr>
          <w:t xml:space="preserve"> wszystki</w:t>
        </w:r>
        <w:r w:rsidR="00FB6386">
          <w:rPr>
            <w:rFonts w:ascii="Arial" w:hAnsi="Arial" w:cs="Arial"/>
            <w:sz w:val="24"/>
            <w:szCs w:val="24"/>
            <w:highlight w:val="yellow"/>
          </w:rPr>
          <w:t>e</w:t>
        </w:r>
        <w:r w:rsidR="00FB6386" w:rsidRPr="007744E8">
          <w:rPr>
            <w:rFonts w:ascii="Arial" w:hAnsi="Arial" w:cs="Arial"/>
            <w:sz w:val="24"/>
            <w:szCs w:val="24"/>
            <w:highlight w:val="yellow"/>
          </w:rPr>
          <w:t xml:space="preserve"> pozostał</w:t>
        </w:r>
        <w:r w:rsidR="00FB6386">
          <w:rPr>
            <w:rFonts w:ascii="Arial" w:hAnsi="Arial" w:cs="Arial"/>
            <w:sz w:val="24"/>
            <w:szCs w:val="24"/>
            <w:highlight w:val="yellow"/>
          </w:rPr>
          <w:t>e</w:t>
        </w:r>
        <w:r w:rsidR="00FB6386" w:rsidRPr="007744E8">
          <w:rPr>
            <w:rFonts w:ascii="Arial" w:hAnsi="Arial" w:cs="Arial"/>
            <w:sz w:val="24"/>
            <w:szCs w:val="24"/>
            <w:highlight w:val="yellow"/>
          </w:rPr>
          <w:t xml:space="preserve"> decyzj</w:t>
        </w:r>
        <w:r w:rsidR="00FB6386">
          <w:rPr>
            <w:rFonts w:ascii="Arial" w:hAnsi="Arial" w:cs="Arial"/>
            <w:sz w:val="24"/>
            <w:szCs w:val="24"/>
            <w:highlight w:val="yellow"/>
          </w:rPr>
          <w:t>e</w:t>
        </w:r>
        <w:r w:rsidR="00FB6386" w:rsidRPr="007744E8">
          <w:rPr>
            <w:rFonts w:ascii="Arial" w:hAnsi="Arial" w:cs="Arial"/>
            <w:sz w:val="24"/>
            <w:szCs w:val="24"/>
            <w:highlight w:val="yellow"/>
          </w:rPr>
          <w:t>, pozwole</w:t>
        </w:r>
        <w:r w:rsidR="00FB6386">
          <w:rPr>
            <w:rFonts w:ascii="Arial" w:hAnsi="Arial" w:cs="Arial"/>
            <w:sz w:val="24"/>
            <w:szCs w:val="24"/>
            <w:highlight w:val="yellow"/>
          </w:rPr>
          <w:t>nia</w:t>
        </w:r>
        <w:r w:rsidR="00FB6386" w:rsidRPr="007744E8">
          <w:rPr>
            <w:rFonts w:ascii="Arial" w:hAnsi="Arial" w:cs="Arial"/>
            <w:sz w:val="24"/>
            <w:szCs w:val="24"/>
            <w:highlight w:val="yellow"/>
          </w:rPr>
          <w:t>, uzgodnie</w:t>
        </w:r>
        <w:r w:rsidR="00FB6386">
          <w:rPr>
            <w:rFonts w:ascii="Arial" w:hAnsi="Arial" w:cs="Arial"/>
            <w:sz w:val="24"/>
            <w:szCs w:val="24"/>
            <w:highlight w:val="yellow"/>
          </w:rPr>
          <w:t>nia</w:t>
        </w:r>
        <w:r w:rsidR="00FB6386" w:rsidRPr="007744E8">
          <w:rPr>
            <w:rFonts w:ascii="Arial" w:hAnsi="Arial" w:cs="Arial"/>
            <w:sz w:val="24"/>
            <w:szCs w:val="24"/>
            <w:highlight w:val="yellow"/>
          </w:rPr>
          <w:t xml:space="preserve"> oraz opracowa</w:t>
        </w:r>
        <w:r w:rsidR="00FB6386">
          <w:rPr>
            <w:rFonts w:ascii="Arial" w:hAnsi="Arial" w:cs="Arial"/>
            <w:sz w:val="24"/>
            <w:szCs w:val="24"/>
            <w:highlight w:val="yellow"/>
          </w:rPr>
          <w:t>nia</w:t>
        </w:r>
        <w:r w:rsidR="00FB6386" w:rsidRPr="007744E8">
          <w:rPr>
            <w:rFonts w:ascii="Arial" w:hAnsi="Arial" w:cs="Arial"/>
            <w:sz w:val="24"/>
            <w:szCs w:val="24"/>
            <w:highlight w:val="yellow"/>
          </w:rPr>
          <w:t xml:space="preserve"> składając</w:t>
        </w:r>
        <w:r w:rsidR="00FB6386">
          <w:rPr>
            <w:rFonts w:ascii="Arial" w:hAnsi="Arial" w:cs="Arial"/>
            <w:sz w:val="24"/>
            <w:szCs w:val="24"/>
            <w:highlight w:val="yellow"/>
          </w:rPr>
          <w:t>e</w:t>
        </w:r>
        <w:r w:rsidR="00FB6386" w:rsidRPr="007744E8">
          <w:rPr>
            <w:rFonts w:ascii="Arial" w:hAnsi="Arial" w:cs="Arial"/>
            <w:sz w:val="24"/>
            <w:szCs w:val="24"/>
            <w:highlight w:val="yellow"/>
          </w:rPr>
          <w:t xml:space="preserve"> się na dokumentację techniczną </w:t>
        </w:r>
        <w:r w:rsidR="00FB6386">
          <w:rPr>
            <w:rFonts w:ascii="Arial" w:hAnsi="Arial" w:cs="Arial"/>
            <w:sz w:val="24"/>
            <w:szCs w:val="24"/>
            <w:highlight w:val="yellow"/>
          </w:rPr>
          <w:t>wymagane</w:t>
        </w:r>
        <w:r w:rsidR="00FB6386" w:rsidRPr="007744E8">
          <w:rPr>
            <w:rFonts w:ascii="Arial" w:hAnsi="Arial" w:cs="Arial"/>
            <w:sz w:val="24"/>
            <w:szCs w:val="24"/>
            <w:highlight w:val="yellow"/>
          </w:rPr>
          <w:t xml:space="preserve"> do złożenia wniosku o wydanie pozwolenia administracyjnego zezwalającego na realizację inwestycji</w:t>
        </w:r>
      </w:ins>
      <w:del w:id="12" w:author="Monika Stegent" w:date="2024-10-09T12:20:00Z" w16du:dateUtc="2024-10-09T10:20:00Z">
        <w:r w:rsidRPr="00544205" w:rsidDel="00FB6386">
          <w:rPr>
            <w:rFonts w:ascii="Arial" w:hAnsi="Arial" w:cs="Arial"/>
            <w:sz w:val="24"/>
            <w:szCs w:val="24"/>
          </w:rPr>
          <w:delText>Posiadanie pozostałych decyzji i pozwoleń oraz dokumentacji technicznej jest wymagane</w:delText>
        </w:r>
      </w:del>
      <w:r w:rsidRPr="00544205">
        <w:rPr>
          <w:rFonts w:ascii="Arial" w:hAnsi="Arial" w:cs="Arial"/>
          <w:sz w:val="24"/>
          <w:szCs w:val="24"/>
        </w:rPr>
        <w:t>.</w:t>
      </w:r>
    </w:p>
  </w:footnote>
  <w:footnote w:id="6">
    <w:p w14:paraId="79B2CC3A" w14:textId="77777777" w:rsidR="00455AD7" w:rsidRPr="00C35067" w:rsidRDefault="00455AD7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706EB816" w14:textId="02F3661E" w:rsidR="0063385A" w:rsidRPr="0063385A" w:rsidRDefault="006338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19AF">
        <w:rPr>
          <w:rFonts w:ascii="Arial" w:hAnsi="Arial" w:cs="Arial"/>
          <w:sz w:val="24"/>
          <w:szCs w:val="24"/>
        </w:rPr>
        <w:t>Z wyłączeniem podmiotów, dla których wsparcie w zakresie rozwoju rehabilitacji medycznej w warunkach dziennych, ambulatoryjnych i domowych poprzez budowę, przebudowę i modernizację obiektów infrastruktury ochrony zdrowia i/lub ich wyposażenie zostało przewidziane w ramach Działania 6.10 i Działania 6.16.</w:t>
      </w:r>
    </w:p>
  </w:footnote>
  <w:footnote w:id="8">
    <w:p w14:paraId="37252BDA" w14:textId="77777777" w:rsidR="00EB6010" w:rsidRPr="00C0388A" w:rsidRDefault="00EB6010" w:rsidP="00EB6010">
      <w:pPr>
        <w:pStyle w:val="Tekstprzypisudolneg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C0388A">
        <w:rPr>
          <w:rFonts w:ascii="Arial" w:hAnsi="Arial" w:cs="Arial"/>
          <w:sz w:val="24"/>
          <w:szCs w:val="24"/>
        </w:rPr>
        <w:t>SzOP</w:t>
      </w:r>
      <w:proofErr w:type="spellEnd"/>
      <w:r w:rsidRPr="00C0388A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9">
    <w:p w14:paraId="7F8FA987" w14:textId="77777777" w:rsidR="004B0BD7" w:rsidRPr="0079288B" w:rsidRDefault="004B0BD7" w:rsidP="004B0BD7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 xml:space="preserve">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9288B">
          <w:rPr>
            <w:rStyle w:val="Hipercze"/>
            <w:rFonts w:ascii="Arial" w:hAnsi="Arial" w:cs="Arial"/>
            <w:sz w:val="24"/>
            <w:szCs w:val="24"/>
            <w:lang w:val="pl-PL"/>
          </w:rPr>
          <w:t>http://eur-lex.europa.eu/legal-content/PL/TXT/PDF/?uri=CELEX:52016XC0719(05)&amp;from=EN</w:t>
        </w:r>
      </w:hyperlink>
    </w:p>
  </w:footnote>
  <w:footnote w:id="10">
    <w:p w14:paraId="3653D9E0" w14:textId="6B96B977" w:rsidR="00051887" w:rsidRPr="009C7AD5" w:rsidRDefault="00051887" w:rsidP="00051887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>”, czyli „nie czyń poważnych szkód”. Zasada ma zapewnić, że działania, które w</w:t>
      </w:r>
      <w:r w:rsidR="004B0BD7">
        <w:rPr>
          <w:rFonts w:ascii="Arial" w:hAnsi="Arial" w:cs="Arial"/>
          <w:sz w:val="24"/>
          <w:szCs w:val="24"/>
          <w:lang w:val="pl-PL"/>
        </w:rPr>
        <w:t> 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="004B0BD7" w:rsidRPr="004B0BD7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="004B0BD7" w:rsidRPr="004B0BD7">
        <w:rPr>
          <w:rFonts w:ascii="Arial" w:hAnsi="Arial" w:cs="Arial"/>
          <w:sz w:val="24"/>
          <w:szCs w:val="24"/>
          <w:lang w:val="pl-PL"/>
        </w:rPr>
        <w:t>.</w:t>
      </w:r>
      <w:r w:rsidR="00AB6B49" w:rsidRPr="00AB6B49">
        <w:rPr>
          <w:rFonts w:ascii="Arial" w:hAnsi="Arial" w:cs="Arial"/>
          <w:sz w:val="24"/>
          <w:szCs w:val="24"/>
          <w:lang w:val="pl-PL"/>
        </w:rPr>
        <w:t>.</w:t>
      </w:r>
    </w:p>
  </w:footnote>
  <w:footnote w:id="11">
    <w:p w14:paraId="66C29A23" w14:textId="57CB264B" w:rsidR="00023C3A" w:rsidRPr="008D4EBB" w:rsidRDefault="00023C3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214862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2">
    <w:p w14:paraId="2DE0DB1A" w14:textId="2D654760" w:rsidR="00477F6F" w:rsidRPr="00CD08CD" w:rsidRDefault="00477F6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Spełnienie tego warunku będzie elementem kontroli w czasie realizacji projektu oraz po zakończeniu jego realizacji w ramach </w:t>
      </w:r>
      <w:r w:rsidR="00CD08CD">
        <w:rPr>
          <w:rFonts w:ascii="Arial" w:hAnsi="Arial" w:cs="Arial"/>
          <w:sz w:val="24"/>
          <w:szCs w:val="24"/>
          <w:lang w:val="pl-PL"/>
        </w:rPr>
        <w:t xml:space="preserve">              </w:t>
      </w:r>
      <w:r w:rsidRPr="00CD08CD">
        <w:rPr>
          <w:rFonts w:ascii="Arial" w:hAnsi="Arial" w:cs="Arial"/>
          <w:sz w:val="24"/>
          <w:szCs w:val="24"/>
        </w:rPr>
        <w:t>tzw. kontroli trwałości.</w:t>
      </w:r>
    </w:p>
  </w:footnote>
  <w:footnote w:id="13">
    <w:p w14:paraId="4152C6F6" w14:textId="46B87C62" w:rsidR="00516A5F" w:rsidRPr="00CD08CD" w:rsidRDefault="00516A5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>Aktualna mapa potrzeb zdrowotnych jest dostępna pod adresem: http://dziennikmz.mz.gov.pl/legalact/2021/69/</w:t>
      </w:r>
    </w:p>
  </w:footnote>
  <w:footnote w:id="14">
    <w:p w14:paraId="5BF751AC" w14:textId="06D3D44C" w:rsidR="00516A5F" w:rsidRPr="00516A5F" w:rsidRDefault="00516A5F">
      <w:pPr>
        <w:pStyle w:val="Tekstprzypisudolnego"/>
        <w:rPr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>Analizy są dostępne na platformie internetowej https://basiw.mz.gov.pl</w:t>
      </w:r>
    </w:p>
  </w:footnote>
  <w:footnote w:id="15">
    <w:p w14:paraId="7B267125" w14:textId="5B9CAD01" w:rsidR="0025363B" w:rsidRPr="0079288B" w:rsidRDefault="0025363B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="00CD08CD" w:rsidRPr="0079288B">
          <w:rPr>
            <w:rStyle w:val="Hipercze"/>
            <w:rFonts w:ascii="Arial" w:hAnsi="Arial" w:cs="Arial"/>
            <w:color w:val="auto"/>
            <w:sz w:val="24"/>
            <w:szCs w:val="24"/>
            <w:u w:val="none"/>
            <w:lang w:val="pl-PL"/>
          </w:rPr>
          <w:t>Zdrowa Przyszłość. Ramy strategiczne rozwoju systemu ochrony zdrowia na lata 2021-2027, z perspektywą do 2030 - Ministerstwo Zdrowia - Portal Gov.pl (www.gov.pl)</w:t>
        </w:r>
      </w:hyperlink>
    </w:p>
  </w:footnote>
  <w:footnote w:id="16">
    <w:p w14:paraId="485D6EA2" w14:textId="5F7ACE0C" w:rsidR="00F13FAD" w:rsidRPr="00DE3371" w:rsidRDefault="00F13FAD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Obwieszczenie Wojewody Kujawsko-Pomorskiego z dnia 22 grudnia 2021 r. w sprawie ogłoszenia „Wojewódzkiego planu transformacji województwa kujawsko-pomorskiego na lata 2022-2026” </w:t>
      </w:r>
      <w:r w:rsidR="00627979" w:rsidRPr="00DE3371">
        <w:rPr>
          <w:rFonts w:ascii="Arial" w:hAnsi="Arial" w:cs="Arial"/>
          <w:sz w:val="24"/>
          <w:szCs w:val="24"/>
          <w:lang w:val="pl-PL"/>
        </w:rPr>
        <w:t>(DZ. URZ. WOJ. KUJ-POM. 2021.6818)</w:t>
      </w:r>
      <w:r w:rsidR="001F7427">
        <w:rPr>
          <w:rFonts w:ascii="Arial" w:hAnsi="Arial" w:cs="Arial"/>
          <w:sz w:val="24"/>
          <w:szCs w:val="24"/>
          <w:lang w:val="pl-PL"/>
        </w:rPr>
        <w:t xml:space="preserve"> (WPT)</w:t>
      </w:r>
      <w:r w:rsidR="00627979" w:rsidRPr="00DE3371">
        <w:rPr>
          <w:rFonts w:ascii="Arial" w:hAnsi="Arial" w:cs="Arial"/>
          <w:sz w:val="24"/>
          <w:szCs w:val="24"/>
          <w:lang w:val="pl-PL"/>
        </w:rPr>
        <w:t>.</w:t>
      </w:r>
    </w:p>
  </w:footnote>
  <w:footnote w:id="17">
    <w:p w14:paraId="77D153E5" w14:textId="12022F02" w:rsidR="00424A69" w:rsidRPr="00424A69" w:rsidRDefault="00424A69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</w:t>
      </w:r>
      <w:r w:rsidRPr="00DE3371">
        <w:rPr>
          <w:rFonts w:ascii="Arial" w:hAnsi="Arial" w:cs="Arial"/>
          <w:sz w:val="24"/>
          <w:szCs w:val="24"/>
          <w:lang w:val="pl-PL"/>
        </w:rPr>
        <w:t>O ile dotyczy, tzn. w przypadkach określonych w ustawie z dnia 27 sierpnia 2004 r. o świadczeniach opieki zdrowotnej finansowanych ze środków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4536A" w14:textId="77777777" w:rsidR="00B44F62" w:rsidRPr="00956E71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956E71">
      <w:rPr>
        <w:rFonts w:ascii="Arial" w:hAnsi="Arial" w:cs="Arial"/>
        <w:sz w:val="20"/>
        <w:szCs w:val="20"/>
      </w:rPr>
      <w:t>FUNDUSZE EUROPEJSKIE DLA KUJAW I POMORZA 2021-2027</w:t>
    </w:r>
  </w:p>
  <w:p w14:paraId="68D0C17A" w14:textId="77777777" w:rsidR="00B44F62" w:rsidRDefault="00B44F62" w:rsidP="00B44F62">
    <w:pPr>
      <w:tabs>
        <w:tab w:val="left" w:pos="9923"/>
      </w:tabs>
      <w:spacing w:after="0" w:line="240" w:lineRule="auto"/>
      <w:ind w:left="11340"/>
    </w:pPr>
    <w:r>
      <w:rPr>
        <w:rFonts w:ascii="Arial" w:hAnsi="Arial" w:cs="Arial"/>
        <w:bCs/>
        <w:sz w:val="20"/>
        <w:szCs w:val="20"/>
      </w:rPr>
      <w:t xml:space="preserve">   </w:t>
    </w:r>
  </w:p>
  <w:p w14:paraId="58AF25B1" w14:textId="77777777" w:rsidR="00F9199E" w:rsidRPr="00F9199E" w:rsidRDefault="00F9199E" w:rsidP="00F9199E">
    <w:pPr>
      <w:tabs>
        <w:tab w:val="left" w:pos="9923"/>
      </w:tabs>
      <w:spacing w:after="0" w:line="240" w:lineRule="auto"/>
      <w:ind w:left="9923"/>
      <w:jc w:val="right"/>
      <w:rPr>
        <w:bCs/>
        <w:lang w:val="x-none"/>
      </w:rPr>
    </w:pPr>
    <w:r w:rsidRPr="00F9199E">
      <w:rPr>
        <w:bCs/>
        <w:lang w:val="x-none"/>
      </w:rPr>
      <w:t xml:space="preserve">Załącznik nr 2 do </w:t>
    </w:r>
    <w:r w:rsidRPr="00F9199E">
      <w:rPr>
        <w:bCs/>
      </w:rPr>
      <w:t>stanowiska</w:t>
    </w:r>
    <w:r w:rsidRPr="00F9199E">
      <w:rPr>
        <w:bCs/>
        <w:lang w:val="x-none"/>
      </w:rPr>
      <w:t xml:space="preserve"> Nr 6/2024</w:t>
    </w:r>
  </w:p>
  <w:p w14:paraId="5245D4A9" w14:textId="77777777" w:rsidR="00F9199E" w:rsidRPr="00F9199E" w:rsidRDefault="00F9199E" w:rsidP="00F9199E">
    <w:pPr>
      <w:tabs>
        <w:tab w:val="left" w:pos="9923"/>
      </w:tabs>
      <w:spacing w:after="0" w:line="240" w:lineRule="auto"/>
      <w:ind w:left="9923"/>
      <w:jc w:val="right"/>
      <w:rPr>
        <w:lang w:val="x-none"/>
      </w:rPr>
    </w:pPr>
    <w:r w:rsidRPr="00F9199E">
      <w:rPr>
        <w:bCs/>
        <w:lang w:val="x-none"/>
      </w:rPr>
      <w:t xml:space="preserve">Grupy Roboczej ds. zdrowia </w:t>
    </w:r>
    <w:r w:rsidRPr="00F9199E">
      <w:rPr>
        <w:bCs/>
        <w:lang w:val="x-none"/>
      </w:rPr>
      <w:br/>
      <w:t>z dnia 9 października 2024 r.</w:t>
    </w:r>
  </w:p>
  <w:p w14:paraId="21289424" w14:textId="520B24A3" w:rsidR="004D0D9F" w:rsidRPr="00F9199E" w:rsidRDefault="004D0D9F" w:rsidP="004D0D9F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  <w:lang w:val="x-none"/>
      </w:rPr>
    </w:pPr>
  </w:p>
  <w:p w14:paraId="51502314" w14:textId="77777777" w:rsidR="003C40D0" w:rsidRPr="00956E71" w:rsidRDefault="003C40D0" w:rsidP="00956E71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B37A5"/>
    <w:multiLevelType w:val="hybridMultilevel"/>
    <w:tmpl w:val="31F4B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1E25D7"/>
    <w:multiLevelType w:val="hybridMultilevel"/>
    <w:tmpl w:val="1FFA3BC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A4912"/>
    <w:multiLevelType w:val="hybridMultilevel"/>
    <w:tmpl w:val="1C9AB328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577E4"/>
    <w:multiLevelType w:val="hybridMultilevel"/>
    <w:tmpl w:val="57E0900E"/>
    <w:lvl w:ilvl="0" w:tplc="02D89B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0E39"/>
    <w:multiLevelType w:val="hybridMultilevel"/>
    <w:tmpl w:val="B7F2577A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51332"/>
    <w:multiLevelType w:val="hybridMultilevel"/>
    <w:tmpl w:val="39F4CCC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010FF5"/>
    <w:multiLevelType w:val="hybridMultilevel"/>
    <w:tmpl w:val="A7B0B09C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8465E1"/>
    <w:multiLevelType w:val="hybridMultilevel"/>
    <w:tmpl w:val="47B2F7B8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63323"/>
    <w:multiLevelType w:val="hybridMultilevel"/>
    <w:tmpl w:val="6498B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292B11"/>
    <w:multiLevelType w:val="hybridMultilevel"/>
    <w:tmpl w:val="40660462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202EE1"/>
    <w:multiLevelType w:val="hybridMultilevel"/>
    <w:tmpl w:val="635C4A9A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0373F9"/>
    <w:multiLevelType w:val="hybridMultilevel"/>
    <w:tmpl w:val="BEBE062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15"/>
  </w:num>
  <w:num w:numId="2" w16cid:durableId="426510537">
    <w:abstractNumId w:val="2"/>
  </w:num>
  <w:num w:numId="3" w16cid:durableId="805128854">
    <w:abstractNumId w:val="9"/>
  </w:num>
  <w:num w:numId="4" w16cid:durableId="778720930">
    <w:abstractNumId w:val="16"/>
  </w:num>
  <w:num w:numId="5" w16cid:durableId="1720980600">
    <w:abstractNumId w:val="1"/>
  </w:num>
  <w:num w:numId="6" w16cid:durableId="435103012">
    <w:abstractNumId w:val="8"/>
  </w:num>
  <w:num w:numId="7" w16cid:durableId="1838693527">
    <w:abstractNumId w:val="20"/>
  </w:num>
  <w:num w:numId="8" w16cid:durableId="1092241272">
    <w:abstractNumId w:val="4"/>
  </w:num>
  <w:num w:numId="9" w16cid:durableId="1934320920">
    <w:abstractNumId w:val="3"/>
  </w:num>
  <w:num w:numId="10" w16cid:durableId="535891524">
    <w:abstractNumId w:val="11"/>
  </w:num>
  <w:num w:numId="11" w16cid:durableId="1704398260">
    <w:abstractNumId w:val="18"/>
  </w:num>
  <w:num w:numId="12" w16cid:durableId="893127186">
    <w:abstractNumId w:val="19"/>
  </w:num>
  <w:num w:numId="13" w16cid:durableId="1565027239">
    <w:abstractNumId w:val="5"/>
  </w:num>
  <w:num w:numId="14" w16cid:durableId="1804611649">
    <w:abstractNumId w:val="14"/>
  </w:num>
  <w:num w:numId="15" w16cid:durableId="973410579">
    <w:abstractNumId w:val="7"/>
  </w:num>
  <w:num w:numId="16" w16cid:durableId="1792549561">
    <w:abstractNumId w:val="13"/>
  </w:num>
  <w:num w:numId="17" w16cid:durableId="417144348">
    <w:abstractNumId w:val="10"/>
  </w:num>
  <w:num w:numId="18" w16cid:durableId="1026906325">
    <w:abstractNumId w:val="6"/>
  </w:num>
  <w:num w:numId="19" w16cid:durableId="1825127283">
    <w:abstractNumId w:val="17"/>
  </w:num>
  <w:num w:numId="20" w16cid:durableId="1620378572">
    <w:abstractNumId w:val="12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onika Stegent">
    <w15:presenceInfo w15:providerId="AD" w15:userId="S::m.stegent@umwkp365.pl::15c6a793-b81a-4778-a54a-40710e3054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F4F2E"/>
    <w:rsid w:val="00001A8E"/>
    <w:rsid w:val="00001EE4"/>
    <w:rsid w:val="00002578"/>
    <w:rsid w:val="00002707"/>
    <w:rsid w:val="00002ED9"/>
    <w:rsid w:val="0000330E"/>
    <w:rsid w:val="0000340F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1E2"/>
    <w:rsid w:val="00014323"/>
    <w:rsid w:val="00014DF0"/>
    <w:rsid w:val="00016679"/>
    <w:rsid w:val="00016910"/>
    <w:rsid w:val="00017C1C"/>
    <w:rsid w:val="0002063F"/>
    <w:rsid w:val="00022525"/>
    <w:rsid w:val="00023781"/>
    <w:rsid w:val="00023C3A"/>
    <w:rsid w:val="0002428B"/>
    <w:rsid w:val="00025A17"/>
    <w:rsid w:val="000300C1"/>
    <w:rsid w:val="00030D91"/>
    <w:rsid w:val="00031AB9"/>
    <w:rsid w:val="00032389"/>
    <w:rsid w:val="00032AF9"/>
    <w:rsid w:val="00032EF6"/>
    <w:rsid w:val="0003381B"/>
    <w:rsid w:val="00033A49"/>
    <w:rsid w:val="00034282"/>
    <w:rsid w:val="00034341"/>
    <w:rsid w:val="000346A2"/>
    <w:rsid w:val="00035B17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5843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AB6"/>
    <w:rsid w:val="00053EB7"/>
    <w:rsid w:val="00054B78"/>
    <w:rsid w:val="0005661B"/>
    <w:rsid w:val="00056F33"/>
    <w:rsid w:val="00061620"/>
    <w:rsid w:val="00061813"/>
    <w:rsid w:val="000619AF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2BF"/>
    <w:rsid w:val="00080562"/>
    <w:rsid w:val="00081F7E"/>
    <w:rsid w:val="0008212E"/>
    <w:rsid w:val="00082337"/>
    <w:rsid w:val="00082A9B"/>
    <w:rsid w:val="000832B4"/>
    <w:rsid w:val="00083BA1"/>
    <w:rsid w:val="00085328"/>
    <w:rsid w:val="000856D3"/>
    <w:rsid w:val="00087144"/>
    <w:rsid w:val="00090485"/>
    <w:rsid w:val="00092099"/>
    <w:rsid w:val="000926D1"/>
    <w:rsid w:val="00092E90"/>
    <w:rsid w:val="000934EE"/>
    <w:rsid w:val="00094415"/>
    <w:rsid w:val="00094D65"/>
    <w:rsid w:val="00094F61"/>
    <w:rsid w:val="0009576A"/>
    <w:rsid w:val="00095BAC"/>
    <w:rsid w:val="00096994"/>
    <w:rsid w:val="00097D6F"/>
    <w:rsid w:val="000A0428"/>
    <w:rsid w:val="000A0C10"/>
    <w:rsid w:val="000A0CD3"/>
    <w:rsid w:val="000A11EC"/>
    <w:rsid w:val="000A1C07"/>
    <w:rsid w:val="000A23C7"/>
    <w:rsid w:val="000A29D0"/>
    <w:rsid w:val="000A406B"/>
    <w:rsid w:val="000A4544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06A5"/>
    <w:rsid w:val="000C356A"/>
    <w:rsid w:val="000C3776"/>
    <w:rsid w:val="000C4789"/>
    <w:rsid w:val="000C4943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CAD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827"/>
    <w:rsid w:val="000E3E20"/>
    <w:rsid w:val="000E546B"/>
    <w:rsid w:val="000E67A6"/>
    <w:rsid w:val="000E6EA0"/>
    <w:rsid w:val="000E7C54"/>
    <w:rsid w:val="000F14ED"/>
    <w:rsid w:val="000F1D24"/>
    <w:rsid w:val="000F2C45"/>
    <w:rsid w:val="000F2D77"/>
    <w:rsid w:val="000F5B20"/>
    <w:rsid w:val="000F5E1E"/>
    <w:rsid w:val="000F71CD"/>
    <w:rsid w:val="000F7BB0"/>
    <w:rsid w:val="0010120E"/>
    <w:rsid w:val="00102B43"/>
    <w:rsid w:val="001041B4"/>
    <w:rsid w:val="00106B5D"/>
    <w:rsid w:val="001070AB"/>
    <w:rsid w:val="00111288"/>
    <w:rsid w:val="001116C5"/>
    <w:rsid w:val="00111B37"/>
    <w:rsid w:val="00111F88"/>
    <w:rsid w:val="00112158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035D"/>
    <w:rsid w:val="001206D8"/>
    <w:rsid w:val="00121CE1"/>
    <w:rsid w:val="00122FAA"/>
    <w:rsid w:val="00124AA3"/>
    <w:rsid w:val="00124BF7"/>
    <w:rsid w:val="001250CF"/>
    <w:rsid w:val="001257CF"/>
    <w:rsid w:val="0012588A"/>
    <w:rsid w:val="001266A2"/>
    <w:rsid w:val="00130AD5"/>
    <w:rsid w:val="00130AFA"/>
    <w:rsid w:val="001313A1"/>
    <w:rsid w:val="001313FC"/>
    <w:rsid w:val="00133346"/>
    <w:rsid w:val="001334AA"/>
    <w:rsid w:val="00134336"/>
    <w:rsid w:val="001349DB"/>
    <w:rsid w:val="00134A02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0E"/>
    <w:rsid w:val="0014395E"/>
    <w:rsid w:val="0014559E"/>
    <w:rsid w:val="0014592B"/>
    <w:rsid w:val="00145EB7"/>
    <w:rsid w:val="00146606"/>
    <w:rsid w:val="00147828"/>
    <w:rsid w:val="00152458"/>
    <w:rsid w:val="001534D1"/>
    <w:rsid w:val="00153C0A"/>
    <w:rsid w:val="00155285"/>
    <w:rsid w:val="00155A42"/>
    <w:rsid w:val="00155FEA"/>
    <w:rsid w:val="001560FF"/>
    <w:rsid w:val="001573FB"/>
    <w:rsid w:val="00160766"/>
    <w:rsid w:val="0016162D"/>
    <w:rsid w:val="00161724"/>
    <w:rsid w:val="0016180A"/>
    <w:rsid w:val="00162792"/>
    <w:rsid w:val="00163394"/>
    <w:rsid w:val="0016356D"/>
    <w:rsid w:val="00163933"/>
    <w:rsid w:val="00165242"/>
    <w:rsid w:val="00165D28"/>
    <w:rsid w:val="00166515"/>
    <w:rsid w:val="001666A5"/>
    <w:rsid w:val="001673C1"/>
    <w:rsid w:val="00167EE8"/>
    <w:rsid w:val="0017041B"/>
    <w:rsid w:val="001706E8"/>
    <w:rsid w:val="00174D9E"/>
    <w:rsid w:val="0017558F"/>
    <w:rsid w:val="00176C74"/>
    <w:rsid w:val="00177054"/>
    <w:rsid w:val="0017778E"/>
    <w:rsid w:val="0017795A"/>
    <w:rsid w:val="0018103D"/>
    <w:rsid w:val="00183F6C"/>
    <w:rsid w:val="00184467"/>
    <w:rsid w:val="00184C79"/>
    <w:rsid w:val="001852FC"/>
    <w:rsid w:val="001856F4"/>
    <w:rsid w:val="00185DA0"/>
    <w:rsid w:val="00185EE2"/>
    <w:rsid w:val="00186CBC"/>
    <w:rsid w:val="001872A3"/>
    <w:rsid w:val="00187403"/>
    <w:rsid w:val="00187F30"/>
    <w:rsid w:val="001908BE"/>
    <w:rsid w:val="00190AC4"/>
    <w:rsid w:val="0019164F"/>
    <w:rsid w:val="00191786"/>
    <w:rsid w:val="00193942"/>
    <w:rsid w:val="00195992"/>
    <w:rsid w:val="00196B0B"/>
    <w:rsid w:val="0019798A"/>
    <w:rsid w:val="00197A69"/>
    <w:rsid w:val="001A00D9"/>
    <w:rsid w:val="001A0506"/>
    <w:rsid w:val="001A0E05"/>
    <w:rsid w:val="001A0E91"/>
    <w:rsid w:val="001A10C3"/>
    <w:rsid w:val="001A1603"/>
    <w:rsid w:val="001A2717"/>
    <w:rsid w:val="001A4FA0"/>
    <w:rsid w:val="001A62D2"/>
    <w:rsid w:val="001A7C70"/>
    <w:rsid w:val="001B107C"/>
    <w:rsid w:val="001B1902"/>
    <w:rsid w:val="001B2C22"/>
    <w:rsid w:val="001B2E8D"/>
    <w:rsid w:val="001B3C79"/>
    <w:rsid w:val="001B5028"/>
    <w:rsid w:val="001B6062"/>
    <w:rsid w:val="001B6643"/>
    <w:rsid w:val="001B6BB3"/>
    <w:rsid w:val="001B7756"/>
    <w:rsid w:val="001B7EFF"/>
    <w:rsid w:val="001C0732"/>
    <w:rsid w:val="001C17D7"/>
    <w:rsid w:val="001C27B3"/>
    <w:rsid w:val="001C2DD2"/>
    <w:rsid w:val="001C5A1D"/>
    <w:rsid w:val="001C6A54"/>
    <w:rsid w:val="001C6AA3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1850"/>
    <w:rsid w:val="001E2370"/>
    <w:rsid w:val="001E23BF"/>
    <w:rsid w:val="001E33A5"/>
    <w:rsid w:val="001E3D50"/>
    <w:rsid w:val="001E4A7B"/>
    <w:rsid w:val="001E6AAB"/>
    <w:rsid w:val="001E6F91"/>
    <w:rsid w:val="001E73FB"/>
    <w:rsid w:val="001E74E0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495A"/>
    <w:rsid w:val="001F50AA"/>
    <w:rsid w:val="001F7427"/>
    <w:rsid w:val="001F763D"/>
    <w:rsid w:val="00200E12"/>
    <w:rsid w:val="00200ED8"/>
    <w:rsid w:val="002017C5"/>
    <w:rsid w:val="0020313D"/>
    <w:rsid w:val="00204CA2"/>
    <w:rsid w:val="00204DC2"/>
    <w:rsid w:val="00205D12"/>
    <w:rsid w:val="00206686"/>
    <w:rsid w:val="0021040D"/>
    <w:rsid w:val="00211DF1"/>
    <w:rsid w:val="00212CB3"/>
    <w:rsid w:val="00214862"/>
    <w:rsid w:val="00215738"/>
    <w:rsid w:val="002166CE"/>
    <w:rsid w:val="002167A7"/>
    <w:rsid w:val="00216D0F"/>
    <w:rsid w:val="00220359"/>
    <w:rsid w:val="002216C9"/>
    <w:rsid w:val="002219CC"/>
    <w:rsid w:val="002221E2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5AE"/>
    <w:rsid w:val="0023491A"/>
    <w:rsid w:val="002352F4"/>
    <w:rsid w:val="00235873"/>
    <w:rsid w:val="0023642B"/>
    <w:rsid w:val="00236CEF"/>
    <w:rsid w:val="00237117"/>
    <w:rsid w:val="0024218C"/>
    <w:rsid w:val="0024296A"/>
    <w:rsid w:val="00243C37"/>
    <w:rsid w:val="002455CA"/>
    <w:rsid w:val="0024616A"/>
    <w:rsid w:val="0024746D"/>
    <w:rsid w:val="00247510"/>
    <w:rsid w:val="00250736"/>
    <w:rsid w:val="00250E8E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C87"/>
    <w:rsid w:val="002566AC"/>
    <w:rsid w:val="002567CE"/>
    <w:rsid w:val="00257037"/>
    <w:rsid w:val="0025710E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47C9"/>
    <w:rsid w:val="00265574"/>
    <w:rsid w:val="0026671E"/>
    <w:rsid w:val="002671DC"/>
    <w:rsid w:val="002676BE"/>
    <w:rsid w:val="00267783"/>
    <w:rsid w:val="00270591"/>
    <w:rsid w:val="0027104C"/>
    <w:rsid w:val="00272413"/>
    <w:rsid w:val="00272FFE"/>
    <w:rsid w:val="002739CC"/>
    <w:rsid w:val="00274262"/>
    <w:rsid w:val="00274803"/>
    <w:rsid w:val="00274908"/>
    <w:rsid w:val="00274DCD"/>
    <w:rsid w:val="00275159"/>
    <w:rsid w:val="0027568B"/>
    <w:rsid w:val="00275AA6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2459"/>
    <w:rsid w:val="002836CD"/>
    <w:rsid w:val="002844F4"/>
    <w:rsid w:val="00284BE9"/>
    <w:rsid w:val="0028733D"/>
    <w:rsid w:val="002876A5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2AE"/>
    <w:rsid w:val="0029663B"/>
    <w:rsid w:val="0029726F"/>
    <w:rsid w:val="00297DF7"/>
    <w:rsid w:val="002A0B8A"/>
    <w:rsid w:val="002A0DFF"/>
    <w:rsid w:val="002A1BEA"/>
    <w:rsid w:val="002A209C"/>
    <w:rsid w:val="002A2577"/>
    <w:rsid w:val="002A2941"/>
    <w:rsid w:val="002A35A8"/>
    <w:rsid w:val="002A3E1B"/>
    <w:rsid w:val="002A407E"/>
    <w:rsid w:val="002A5174"/>
    <w:rsid w:val="002A51B0"/>
    <w:rsid w:val="002A68A7"/>
    <w:rsid w:val="002A68DC"/>
    <w:rsid w:val="002A6FD7"/>
    <w:rsid w:val="002B0DF5"/>
    <w:rsid w:val="002B1EEE"/>
    <w:rsid w:val="002B22BC"/>
    <w:rsid w:val="002B2C68"/>
    <w:rsid w:val="002B35E9"/>
    <w:rsid w:val="002B4A7D"/>
    <w:rsid w:val="002B4B38"/>
    <w:rsid w:val="002B4F50"/>
    <w:rsid w:val="002B5482"/>
    <w:rsid w:val="002B5628"/>
    <w:rsid w:val="002B722C"/>
    <w:rsid w:val="002B7370"/>
    <w:rsid w:val="002B768F"/>
    <w:rsid w:val="002B7D66"/>
    <w:rsid w:val="002C1078"/>
    <w:rsid w:val="002C19DB"/>
    <w:rsid w:val="002C2048"/>
    <w:rsid w:val="002C2309"/>
    <w:rsid w:val="002C2C45"/>
    <w:rsid w:val="002C2CE8"/>
    <w:rsid w:val="002C3BB2"/>
    <w:rsid w:val="002C3E35"/>
    <w:rsid w:val="002C4443"/>
    <w:rsid w:val="002C50E4"/>
    <w:rsid w:val="002C5274"/>
    <w:rsid w:val="002C5DB6"/>
    <w:rsid w:val="002C66D6"/>
    <w:rsid w:val="002D0017"/>
    <w:rsid w:val="002D180B"/>
    <w:rsid w:val="002D2C53"/>
    <w:rsid w:val="002D3F32"/>
    <w:rsid w:val="002D3F72"/>
    <w:rsid w:val="002D5840"/>
    <w:rsid w:val="002D5D2D"/>
    <w:rsid w:val="002D61A4"/>
    <w:rsid w:val="002D7929"/>
    <w:rsid w:val="002E069E"/>
    <w:rsid w:val="002E06F2"/>
    <w:rsid w:val="002E21B2"/>
    <w:rsid w:val="002E2925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392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5CFA"/>
    <w:rsid w:val="00315E52"/>
    <w:rsid w:val="003170D2"/>
    <w:rsid w:val="0031745B"/>
    <w:rsid w:val="00320007"/>
    <w:rsid w:val="0032394F"/>
    <w:rsid w:val="00323F86"/>
    <w:rsid w:val="00324201"/>
    <w:rsid w:val="00324653"/>
    <w:rsid w:val="0032590D"/>
    <w:rsid w:val="00326214"/>
    <w:rsid w:val="003308E3"/>
    <w:rsid w:val="0033125C"/>
    <w:rsid w:val="00332FEA"/>
    <w:rsid w:val="00333970"/>
    <w:rsid w:val="00333C0A"/>
    <w:rsid w:val="00334A65"/>
    <w:rsid w:val="003356C9"/>
    <w:rsid w:val="00335C97"/>
    <w:rsid w:val="00335EC9"/>
    <w:rsid w:val="00335F39"/>
    <w:rsid w:val="0033632E"/>
    <w:rsid w:val="0033764B"/>
    <w:rsid w:val="00342DB1"/>
    <w:rsid w:val="00342EF5"/>
    <w:rsid w:val="00343082"/>
    <w:rsid w:val="00343BEA"/>
    <w:rsid w:val="00343E71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1B2"/>
    <w:rsid w:val="00352A76"/>
    <w:rsid w:val="00355898"/>
    <w:rsid w:val="0035648F"/>
    <w:rsid w:val="00356D81"/>
    <w:rsid w:val="0035766C"/>
    <w:rsid w:val="00357B85"/>
    <w:rsid w:val="003604E5"/>
    <w:rsid w:val="00360CCF"/>
    <w:rsid w:val="00360FA9"/>
    <w:rsid w:val="00363335"/>
    <w:rsid w:val="00363391"/>
    <w:rsid w:val="003635F5"/>
    <w:rsid w:val="003636A9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3B1"/>
    <w:rsid w:val="00374692"/>
    <w:rsid w:val="00375206"/>
    <w:rsid w:val="00375B35"/>
    <w:rsid w:val="0037608C"/>
    <w:rsid w:val="0037779C"/>
    <w:rsid w:val="00380111"/>
    <w:rsid w:val="00381301"/>
    <w:rsid w:val="0038260A"/>
    <w:rsid w:val="00382A9E"/>
    <w:rsid w:val="00382B3A"/>
    <w:rsid w:val="00383B33"/>
    <w:rsid w:val="00384191"/>
    <w:rsid w:val="0038425F"/>
    <w:rsid w:val="00385972"/>
    <w:rsid w:val="00386042"/>
    <w:rsid w:val="00386E53"/>
    <w:rsid w:val="0039070B"/>
    <w:rsid w:val="00391414"/>
    <w:rsid w:val="00392003"/>
    <w:rsid w:val="00392ABD"/>
    <w:rsid w:val="00392B6F"/>
    <w:rsid w:val="003931EF"/>
    <w:rsid w:val="0039375D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E90"/>
    <w:rsid w:val="003A4030"/>
    <w:rsid w:val="003A4AC4"/>
    <w:rsid w:val="003A6E3C"/>
    <w:rsid w:val="003A7F16"/>
    <w:rsid w:val="003B29E2"/>
    <w:rsid w:val="003B35AA"/>
    <w:rsid w:val="003B38AC"/>
    <w:rsid w:val="003B3B37"/>
    <w:rsid w:val="003B3BCF"/>
    <w:rsid w:val="003B4DEB"/>
    <w:rsid w:val="003B521A"/>
    <w:rsid w:val="003B5420"/>
    <w:rsid w:val="003B5EC7"/>
    <w:rsid w:val="003B7EC2"/>
    <w:rsid w:val="003C02F4"/>
    <w:rsid w:val="003C0BD3"/>
    <w:rsid w:val="003C0D46"/>
    <w:rsid w:val="003C0E21"/>
    <w:rsid w:val="003C0E62"/>
    <w:rsid w:val="003C2B09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346"/>
    <w:rsid w:val="003D1A14"/>
    <w:rsid w:val="003D1B9C"/>
    <w:rsid w:val="003D256D"/>
    <w:rsid w:val="003D3209"/>
    <w:rsid w:val="003D3312"/>
    <w:rsid w:val="003D34B8"/>
    <w:rsid w:val="003D3C0E"/>
    <w:rsid w:val="003D3D8E"/>
    <w:rsid w:val="003D44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495"/>
    <w:rsid w:val="003E3F6B"/>
    <w:rsid w:val="003E4557"/>
    <w:rsid w:val="003E46A9"/>
    <w:rsid w:val="003E4803"/>
    <w:rsid w:val="003E4AB3"/>
    <w:rsid w:val="003E5650"/>
    <w:rsid w:val="003E5790"/>
    <w:rsid w:val="003E5B82"/>
    <w:rsid w:val="003F0CE2"/>
    <w:rsid w:val="003F0DF9"/>
    <w:rsid w:val="003F2419"/>
    <w:rsid w:val="003F39B7"/>
    <w:rsid w:val="003F4447"/>
    <w:rsid w:val="003F4AE0"/>
    <w:rsid w:val="003F5039"/>
    <w:rsid w:val="003F7897"/>
    <w:rsid w:val="0040025A"/>
    <w:rsid w:val="0040085E"/>
    <w:rsid w:val="00400CE7"/>
    <w:rsid w:val="004018CB"/>
    <w:rsid w:val="00401C75"/>
    <w:rsid w:val="00401E35"/>
    <w:rsid w:val="00401FE8"/>
    <w:rsid w:val="00402841"/>
    <w:rsid w:val="00402E7D"/>
    <w:rsid w:val="00403CDA"/>
    <w:rsid w:val="004052E3"/>
    <w:rsid w:val="004053B9"/>
    <w:rsid w:val="0040586D"/>
    <w:rsid w:val="004058B8"/>
    <w:rsid w:val="00406407"/>
    <w:rsid w:val="0040652E"/>
    <w:rsid w:val="00410CB9"/>
    <w:rsid w:val="00410D05"/>
    <w:rsid w:val="00410E88"/>
    <w:rsid w:val="00410E8F"/>
    <w:rsid w:val="00411B3C"/>
    <w:rsid w:val="004122FC"/>
    <w:rsid w:val="0041313D"/>
    <w:rsid w:val="00413A7F"/>
    <w:rsid w:val="00413DAC"/>
    <w:rsid w:val="00414AAD"/>
    <w:rsid w:val="00415BA1"/>
    <w:rsid w:val="004176BE"/>
    <w:rsid w:val="0041783F"/>
    <w:rsid w:val="004202FD"/>
    <w:rsid w:val="00421022"/>
    <w:rsid w:val="00421337"/>
    <w:rsid w:val="0042249E"/>
    <w:rsid w:val="0042253A"/>
    <w:rsid w:val="00422FBA"/>
    <w:rsid w:val="00424A69"/>
    <w:rsid w:val="00424B68"/>
    <w:rsid w:val="00424E6D"/>
    <w:rsid w:val="00425BD2"/>
    <w:rsid w:val="00425C12"/>
    <w:rsid w:val="00425C4E"/>
    <w:rsid w:val="004266F2"/>
    <w:rsid w:val="00427516"/>
    <w:rsid w:val="00427BA0"/>
    <w:rsid w:val="00427DD5"/>
    <w:rsid w:val="00430718"/>
    <w:rsid w:val="004313D2"/>
    <w:rsid w:val="0043151E"/>
    <w:rsid w:val="00431869"/>
    <w:rsid w:val="004319B7"/>
    <w:rsid w:val="00431C9C"/>
    <w:rsid w:val="004328BD"/>
    <w:rsid w:val="00433419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38F"/>
    <w:rsid w:val="0044312D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8E4"/>
    <w:rsid w:val="004503CC"/>
    <w:rsid w:val="00451C98"/>
    <w:rsid w:val="00451DAF"/>
    <w:rsid w:val="0045243E"/>
    <w:rsid w:val="004528D0"/>
    <w:rsid w:val="00452919"/>
    <w:rsid w:val="00452DD4"/>
    <w:rsid w:val="00453E85"/>
    <w:rsid w:val="00454551"/>
    <w:rsid w:val="00454670"/>
    <w:rsid w:val="0045515F"/>
    <w:rsid w:val="00455AD7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13B"/>
    <w:rsid w:val="004656C7"/>
    <w:rsid w:val="00466DAD"/>
    <w:rsid w:val="0046777A"/>
    <w:rsid w:val="004702A4"/>
    <w:rsid w:val="00470710"/>
    <w:rsid w:val="00470A44"/>
    <w:rsid w:val="00472648"/>
    <w:rsid w:val="00473088"/>
    <w:rsid w:val="004749D9"/>
    <w:rsid w:val="0047602B"/>
    <w:rsid w:val="00477E34"/>
    <w:rsid w:val="00477F6F"/>
    <w:rsid w:val="00480798"/>
    <w:rsid w:val="0048148D"/>
    <w:rsid w:val="00481A90"/>
    <w:rsid w:val="0048201F"/>
    <w:rsid w:val="004825E0"/>
    <w:rsid w:val="00482BB1"/>
    <w:rsid w:val="00482FDF"/>
    <w:rsid w:val="00484C93"/>
    <w:rsid w:val="0048644C"/>
    <w:rsid w:val="004865F1"/>
    <w:rsid w:val="00486D7B"/>
    <w:rsid w:val="004877AC"/>
    <w:rsid w:val="0049024D"/>
    <w:rsid w:val="004904DD"/>
    <w:rsid w:val="00492C8C"/>
    <w:rsid w:val="00493E82"/>
    <w:rsid w:val="004948B8"/>
    <w:rsid w:val="0049495B"/>
    <w:rsid w:val="0049517F"/>
    <w:rsid w:val="0049580E"/>
    <w:rsid w:val="0049599F"/>
    <w:rsid w:val="00495EFA"/>
    <w:rsid w:val="004971D9"/>
    <w:rsid w:val="004973B5"/>
    <w:rsid w:val="004976B6"/>
    <w:rsid w:val="00497DA2"/>
    <w:rsid w:val="004A0806"/>
    <w:rsid w:val="004A0F68"/>
    <w:rsid w:val="004A1062"/>
    <w:rsid w:val="004A3B72"/>
    <w:rsid w:val="004A4431"/>
    <w:rsid w:val="004A466C"/>
    <w:rsid w:val="004A5171"/>
    <w:rsid w:val="004A55D6"/>
    <w:rsid w:val="004A6AD6"/>
    <w:rsid w:val="004A709F"/>
    <w:rsid w:val="004A774E"/>
    <w:rsid w:val="004B0BD7"/>
    <w:rsid w:val="004B12DD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1E45"/>
    <w:rsid w:val="004C2006"/>
    <w:rsid w:val="004C205D"/>
    <w:rsid w:val="004C329F"/>
    <w:rsid w:val="004C3CC4"/>
    <w:rsid w:val="004C429E"/>
    <w:rsid w:val="004C476F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0853"/>
    <w:rsid w:val="004E1DFA"/>
    <w:rsid w:val="004E24A9"/>
    <w:rsid w:val="004E339E"/>
    <w:rsid w:val="004E3A6D"/>
    <w:rsid w:val="004E3FAD"/>
    <w:rsid w:val="004E45FE"/>
    <w:rsid w:val="004E495D"/>
    <w:rsid w:val="004E4B6C"/>
    <w:rsid w:val="004E509D"/>
    <w:rsid w:val="004E7382"/>
    <w:rsid w:val="004F01D6"/>
    <w:rsid w:val="004F0C1B"/>
    <w:rsid w:val="004F0E3F"/>
    <w:rsid w:val="004F1CD9"/>
    <w:rsid w:val="004F36D4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4545"/>
    <w:rsid w:val="00505150"/>
    <w:rsid w:val="005051ED"/>
    <w:rsid w:val="00505803"/>
    <w:rsid w:val="00507B1D"/>
    <w:rsid w:val="00507D67"/>
    <w:rsid w:val="00510313"/>
    <w:rsid w:val="00511230"/>
    <w:rsid w:val="005115B8"/>
    <w:rsid w:val="00512587"/>
    <w:rsid w:val="0051276D"/>
    <w:rsid w:val="00514956"/>
    <w:rsid w:val="0051572A"/>
    <w:rsid w:val="0051581B"/>
    <w:rsid w:val="00515D7B"/>
    <w:rsid w:val="00515FC4"/>
    <w:rsid w:val="005161F8"/>
    <w:rsid w:val="00516A5F"/>
    <w:rsid w:val="00516C31"/>
    <w:rsid w:val="005172B5"/>
    <w:rsid w:val="005173DF"/>
    <w:rsid w:val="00520097"/>
    <w:rsid w:val="005208C9"/>
    <w:rsid w:val="00521685"/>
    <w:rsid w:val="0052189D"/>
    <w:rsid w:val="00522FBA"/>
    <w:rsid w:val="00523018"/>
    <w:rsid w:val="005231C9"/>
    <w:rsid w:val="005233D4"/>
    <w:rsid w:val="00523781"/>
    <w:rsid w:val="00523F8B"/>
    <w:rsid w:val="0052442C"/>
    <w:rsid w:val="00526A2E"/>
    <w:rsid w:val="00526F68"/>
    <w:rsid w:val="00527F64"/>
    <w:rsid w:val="0053003E"/>
    <w:rsid w:val="00530A76"/>
    <w:rsid w:val="00530A78"/>
    <w:rsid w:val="00531BE2"/>
    <w:rsid w:val="005329A5"/>
    <w:rsid w:val="00532C11"/>
    <w:rsid w:val="005345CD"/>
    <w:rsid w:val="00534C64"/>
    <w:rsid w:val="00534F65"/>
    <w:rsid w:val="00535776"/>
    <w:rsid w:val="00536720"/>
    <w:rsid w:val="00537AC9"/>
    <w:rsid w:val="00537FED"/>
    <w:rsid w:val="005400F7"/>
    <w:rsid w:val="0054014E"/>
    <w:rsid w:val="00540ADD"/>
    <w:rsid w:val="00541118"/>
    <w:rsid w:val="00542324"/>
    <w:rsid w:val="0054325D"/>
    <w:rsid w:val="00544F83"/>
    <w:rsid w:val="00545A4C"/>
    <w:rsid w:val="0054631E"/>
    <w:rsid w:val="005477D3"/>
    <w:rsid w:val="00547E1F"/>
    <w:rsid w:val="00547F60"/>
    <w:rsid w:val="005504DF"/>
    <w:rsid w:val="005511B5"/>
    <w:rsid w:val="00551699"/>
    <w:rsid w:val="00551E19"/>
    <w:rsid w:val="00552265"/>
    <w:rsid w:val="005534A9"/>
    <w:rsid w:val="00553710"/>
    <w:rsid w:val="005547AF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FDE"/>
    <w:rsid w:val="00565F05"/>
    <w:rsid w:val="0056659A"/>
    <w:rsid w:val="0056663D"/>
    <w:rsid w:val="005670FD"/>
    <w:rsid w:val="0056720D"/>
    <w:rsid w:val="00570548"/>
    <w:rsid w:val="00570804"/>
    <w:rsid w:val="0057112D"/>
    <w:rsid w:val="00571D43"/>
    <w:rsid w:val="005729E0"/>
    <w:rsid w:val="005738F7"/>
    <w:rsid w:val="00573F0A"/>
    <w:rsid w:val="00574726"/>
    <w:rsid w:val="00575AEF"/>
    <w:rsid w:val="00575BE7"/>
    <w:rsid w:val="00575CC1"/>
    <w:rsid w:val="005774CA"/>
    <w:rsid w:val="005776E8"/>
    <w:rsid w:val="005777D5"/>
    <w:rsid w:val="00577E56"/>
    <w:rsid w:val="005806A4"/>
    <w:rsid w:val="00580902"/>
    <w:rsid w:val="00581372"/>
    <w:rsid w:val="00581E3E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A0D"/>
    <w:rsid w:val="00591B15"/>
    <w:rsid w:val="00591DFA"/>
    <w:rsid w:val="00591E6A"/>
    <w:rsid w:val="005932A0"/>
    <w:rsid w:val="00595B0F"/>
    <w:rsid w:val="00595C8F"/>
    <w:rsid w:val="00595F5E"/>
    <w:rsid w:val="005966BB"/>
    <w:rsid w:val="00596AD0"/>
    <w:rsid w:val="00596C15"/>
    <w:rsid w:val="00597380"/>
    <w:rsid w:val="005A0847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54F0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4B3"/>
    <w:rsid w:val="005B6310"/>
    <w:rsid w:val="005B633B"/>
    <w:rsid w:val="005B6C4B"/>
    <w:rsid w:val="005B741A"/>
    <w:rsid w:val="005B76EE"/>
    <w:rsid w:val="005C025F"/>
    <w:rsid w:val="005C0527"/>
    <w:rsid w:val="005C0DB7"/>
    <w:rsid w:val="005C1839"/>
    <w:rsid w:val="005C2574"/>
    <w:rsid w:val="005C2BDA"/>
    <w:rsid w:val="005C2D2E"/>
    <w:rsid w:val="005C2F35"/>
    <w:rsid w:val="005C36F5"/>
    <w:rsid w:val="005C469E"/>
    <w:rsid w:val="005C47D0"/>
    <w:rsid w:val="005C50CF"/>
    <w:rsid w:val="005C607E"/>
    <w:rsid w:val="005C76CE"/>
    <w:rsid w:val="005D0597"/>
    <w:rsid w:val="005D0AB5"/>
    <w:rsid w:val="005D123D"/>
    <w:rsid w:val="005D133A"/>
    <w:rsid w:val="005D1FBB"/>
    <w:rsid w:val="005D2671"/>
    <w:rsid w:val="005D2E3D"/>
    <w:rsid w:val="005D38B5"/>
    <w:rsid w:val="005D44B2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9F"/>
    <w:rsid w:val="005F475A"/>
    <w:rsid w:val="005F4A89"/>
    <w:rsid w:val="005F5A65"/>
    <w:rsid w:val="005F5C4F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2C68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3DC1"/>
    <w:rsid w:val="00624F5E"/>
    <w:rsid w:val="00626571"/>
    <w:rsid w:val="00627979"/>
    <w:rsid w:val="00627D23"/>
    <w:rsid w:val="00627FD0"/>
    <w:rsid w:val="0063039B"/>
    <w:rsid w:val="00631177"/>
    <w:rsid w:val="00631253"/>
    <w:rsid w:val="0063385A"/>
    <w:rsid w:val="00634297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2C84"/>
    <w:rsid w:val="0064445F"/>
    <w:rsid w:val="0064451B"/>
    <w:rsid w:val="0064526B"/>
    <w:rsid w:val="00646129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045"/>
    <w:rsid w:val="006541FE"/>
    <w:rsid w:val="00654A47"/>
    <w:rsid w:val="0065600D"/>
    <w:rsid w:val="00656998"/>
    <w:rsid w:val="00657CB2"/>
    <w:rsid w:val="00660CBE"/>
    <w:rsid w:val="00661581"/>
    <w:rsid w:val="00661597"/>
    <w:rsid w:val="00662A54"/>
    <w:rsid w:val="00663773"/>
    <w:rsid w:val="006637C2"/>
    <w:rsid w:val="006640F9"/>
    <w:rsid w:val="0066452B"/>
    <w:rsid w:val="00665D48"/>
    <w:rsid w:val="0066669A"/>
    <w:rsid w:val="00666AB9"/>
    <w:rsid w:val="0067021F"/>
    <w:rsid w:val="006711C0"/>
    <w:rsid w:val="006714D1"/>
    <w:rsid w:val="006715FF"/>
    <w:rsid w:val="00672123"/>
    <w:rsid w:val="00672E0F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37D"/>
    <w:rsid w:val="0068173C"/>
    <w:rsid w:val="006823BC"/>
    <w:rsid w:val="00682BD1"/>
    <w:rsid w:val="0068347C"/>
    <w:rsid w:val="0068375B"/>
    <w:rsid w:val="00683900"/>
    <w:rsid w:val="00683B60"/>
    <w:rsid w:val="00683D23"/>
    <w:rsid w:val="00684569"/>
    <w:rsid w:val="00684AB1"/>
    <w:rsid w:val="006860E9"/>
    <w:rsid w:val="006861E6"/>
    <w:rsid w:val="006865D0"/>
    <w:rsid w:val="006866E4"/>
    <w:rsid w:val="00690D05"/>
    <w:rsid w:val="00690D33"/>
    <w:rsid w:val="00691A7B"/>
    <w:rsid w:val="00693606"/>
    <w:rsid w:val="00693EBA"/>
    <w:rsid w:val="00694505"/>
    <w:rsid w:val="006945EA"/>
    <w:rsid w:val="00694BE7"/>
    <w:rsid w:val="00694BF9"/>
    <w:rsid w:val="00696085"/>
    <w:rsid w:val="006966E7"/>
    <w:rsid w:val="00696D78"/>
    <w:rsid w:val="006A0A68"/>
    <w:rsid w:val="006A0B64"/>
    <w:rsid w:val="006A0DCE"/>
    <w:rsid w:val="006A1076"/>
    <w:rsid w:val="006A1FAC"/>
    <w:rsid w:val="006A2D70"/>
    <w:rsid w:val="006A364A"/>
    <w:rsid w:val="006A364D"/>
    <w:rsid w:val="006A3675"/>
    <w:rsid w:val="006A36A9"/>
    <w:rsid w:val="006A64AF"/>
    <w:rsid w:val="006A7054"/>
    <w:rsid w:val="006A74D7"/>
    <w:rsid w:val="006B0DC7"/>
    <w:rsid w:val="006B1444"/>
    <w:rsid w:val="006B1661"/>
    <w:rsid w:val="006B1726"/>
    <w:rsid w:val="006B207E"/>
    <w:rsid w:val="006B31BE"/>
    <w:rsid w:val="006B31D5"/>
    <w:rsid w:val="006B40D1"/>
    <w:rsid w:val="006B4251"/>
    <w:rsid w:val="006B42F3"/>
    <w:rsid w:val="006B4931"/>
    <w:rsid w:val="006B5C84"/>
    <w:rsid w:val="006B6144"/>
    <w:rsid w:val="006B6173"/>
    <w:rsid w:val="006B667C"/>
    <w:rsid w:val="006B74F1"/>
    <w:rsid w:val="006B7B8C"/>
    <w:rsid w:val="006C1C0B"/>
    <w:rsid w:val="006C1FF7"/>
    <w:rsid w:val="006C249E"/>
    <w:rsid w:val="006C4CF1"/>
    <w:rsid w:val="006C55B4"/>
    <w:rsid w:val="006C5E80"/>
    <w:rsid w:val="006C660C"/>
    <w:rsid w:val="006C74AB"/>
    <w:rsid w:val="006C7E4E"/>
    <w:rsid w:val="006D0AE6"/>
    <w:rsid w:val="006D1576"/>
    <w:rsid w:val="006D2375"/>
    <w:rsid w:val="006D3EDC"/>
    <w:rsid w:val="006D5858"/>
    <w:rsid w:val="006D611E"/>
    <w:rsid w:val="006D6B1A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30B"/>
    <w:rsid w:val="006F1923"/>
    <w:rsid w:val="006F1C26"/>
    <w:rsid w:val="006F1C4A"/>
    <w:rsid w:val="006F206C"/>
    <w:rsid w:val="006F2F21"/>
    <w:rsid w:val="006F3206"/>
    <w:rsid w:val="006F4BFE"/>
    <w:rsid w:val="006F6464"/>
    <w:rsid w:val="006F700F"/>
    <w:rsid w:val="006F7150"/>
    <w:rsid w:val="006F728E"/>
    <w:rsid w:val="006F7491"/>
    <w:rsid w:val="006F7516"/>
    <w:rsid w:val="006F7AFF"/>
    <w:rsid w:val="00701878"/>
    <w:rsid w:val="0070237F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7CE"/>
    <w:rsid w:val="00710AEE"/>
    <w:rsid w:val="00711481"/>
    <w:rsid w:val="00712924"/>
    <w:rsid w:val="00713002"/>
    <w:rsid w:val="007136D5"/>
    <w:rsid w:val="0071446A"/>
    <w:rsid w:val="007148DE"/>
    <w:rsid w:val="00715FA5"/>
    <w:rsid w:val="00717983"/>
    <w:rsid w:val="00717D79"/>
    <w:rsid w:val="00720A65"/>
    <w:rsid w:val="00722167"/>
    <w:rsid w:val="00724C81"/>
    <w:rsid w:val="007257F1"/>
    <w:rsid w:val="00725F10"/>
    <w:rsid w:val="00726006"/>
    <w:rsid w:val="0072736E"/>
    <w:rsid w:val="007275B5"/>
    <w:rsid w:val="00730535"/>
    <w:rsid w:val="00731340"/>
    <w:rsid w:val="007329E3"/>
    <w:rsid w:val="00732BD2"/>
    <w:rsid w:val="0073321D"/>
    <w:rsid w:val="00734D71"/>
    <w:rsid w:val="00734F2B"/>
    <w:rsid w:val="00735083"/>
    <w:rsid w:val="00735103"/>
    <w:rsid w:val="00735A62"/>
    <w:rsid w:val="00735CD9"/>
    <w:rsid w:val="0073629D"/>
    <w:rsid w:val="00736A32"/>
    <w:rsid w:val="00740077"/>
    <w:rsid w:val="007410E3"/>
    <w:rsid w:val="0074151C"/>
    <w:rsid w:val="00741BAE"/>
    <w:rsid w:val="00743366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4B28"/>
    <w:rsid w:val="00756C80"/>
    <w:rsid w:val="00757170"/>
    <w:rsid w:val="00757FDC"/>
    <w:rsid w:val="0076009C"/>
    <w:rsid w:val="00760204"/>
    <w:rsid w:val="00760331"/>
    <w:rsid w:val="0076166B"/>
    <w:rsid w:val="00761C21"/>
    <w:rsid w:val="00762867"/>
    <w:rsid w:val="00762BCF"/>
    <w:rsid w:val="00763B8A"/>
    <w:rsid w:val="007650B9"/>
    <w:rsid w:val="0076561E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56B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0809"/>
    <w:rsid w:val="00790CC6"/>
    <w:rsid w:val="0079288B"/>
    <w:rsid w:val="00792AB7"/>
    <w:rsid w:val="00792ED9"/>
    <w:rsid w:val="0079358B"/>
    <w:rsid w:val="00793E02"/>
    <w:rsid w:val="00793F90"/>
    <w:rsid w:val="00794A9D"/>
    <w:rsid w:val="00795BAC"/>
    <w:rsid w:val="0079615C"/>
    <w:rsid w:val="0079624E"/>
    <w:rsid w:val="007968FF"/>
    <w:rsid w:val="00796A46"/>
    <w:rsid w:val="00797539"/>
    <w:rsid w:val="007A075E"/>
    <w:rsid w:val="007A0DA5"/>
    <w:rsid w:val="007A1480"/>
    <w:rsid w:val="007A14CE"/>
    <w:rsid w:val="007A17C0"/>
    <w:rsid w:val="007A20BD"/>
    <w:rsid w:val="007A2147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9FD"/>
    <w:rsid w:val="007B0AB2"/>
    <w:rsid w:val="007B13FE"/>
    <w:rsid w:val="007B1D6C"/>
    <w:rsid w:val="007B20DD"/>
    <w:rsid w:val="007B293D"/>
    <w:rsid w:val="007B2BEE"/>
    <w:rsid w:val="007B3F8A"/>
    <w:rsid w:val="007B42C9"/>
    <w:rsid w:val="007B4FF1"/>
    <w:rsid w:val="007B54BA"/>
    <w:rsid w:val="007B54F3"/>
    <w:rsid w:val="007B6046"/>
    <w:rsid w:val="007B72C6"/>
    <w:rsid w:val="007C027A"/>
    <w:rsid w:val="007C072B"/>
    <w:rsid w:val="007C293F"/>
    <w:rsid w:val="007C2A16"/>
    <w:rsid w:val="007C2F6D"/>
    <w:rsid w:val="007C347F"/>
    <w:rsid w:val="007C3525"/>
    <w:rsid w:val="007C3D2D"/>
    <w:rsid w:val="007C492A"/>
    <w:rsid w:val="007C57D4"/>
    <w:rsid w:val="007C662F"/>
    <w:rsid w:val="007C7799"/>
    <w:rsid w:val="007D1C5C"/>
    <w:rsid w:val="007D289D"/>
    <w:rsid w:val="007D31C8"/>
    <w:rsid w:val="007D383B"/>
    <w:rsid w:val="007D394F"/>
    <w:rsid w:val="007D3A25"/>
    <w:rsid w:val="007D406F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524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1DF"/>
    <w:rsid w:val="007F7F19"/>
    <w:rsid w:val="00800E7A"/>
    <w:rsid w:val="00800F05"/>
    <w:rsid w:val="008018EB"/>
    <w:rsid w:val="008019DB"/>
    <w:rsid w:val="008025EC"/>
    <w:rsid w:val="00803637"/>
    <w:rsid w:val="0080406E"/>
    <w:rsid w:val="008057B1"/>
    <w:rsid w:val="0080598F"/>
    <w:rsid w:val="00805EC3"/>
    <w:rsid w:val="00806636"/>
    <w:rsid w:val="00806C1C"/>
    <w:rsid w:val="00807C2E"/>
    <w:rsid w:val="00807C66"/>
    <w:rsid w:val="00810660"/>
    <w:rsid w:val="00811546"/>
    <w:rsid w:val="00812065"/>
    <w:rsid w:val="00813792"/>
    <w:rsid w:val="00814157"/>
    <w:rsid w:val="00814235"/>
    <w:rsid w:val="00814909"/>
    <w:rsid w:val="00814C0A"/>
    <w:rsid w:val="00815335"/>
    <w:rsid w:val="008160B4"/>
    <w:rsid w:val="0081622D"/>
    <w:rsid w:val="008162E2"/>
    <w:rsid w:val="00817AC1"/>
    <w:rsid w:val="00820D14"/>
    <w:rsid w:val="00822018"/>
    <w:rsid w:val="008221E1"/>
    <w:rsid w:val="00822A71"/>
    <w:rsid w:val="008234CA"/>
    <w:rsid w:val="0082414F"/>
    <w:rsid w:val="00826486"/>
    <w:rsid w:val="008266DE"/>
    <w:rsid w:val="00826B8A"/>
    <w:rsid w:val="00826CE7"/>
    <w:rsid w:val="008277BF"/>
    <w:rsid w:val="00831400"/>
    <w:rsid w:val="00831A6F"/>
    <w:rsid w:val="008339B6"/>
    <w:rsid w:val="00833B51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8BD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6F47"/>
    <w:rsid w:val="00857458"/>
    <w:rsid w:val="0085767C"/>
    <w:rsid w:val="00857D4B"/>
    <w:rsid w:val="008605CF"/>
    <w:rsid w:val="008613F8"/>
    <w:rsid w:val="008621C4"/>
    <w:rsid w:val="00862640"/>
    <w:rsid w:val="00862AEF"/>
    <w:rsid w:val="0086411C"/>
    <w:rsid w:val="00864888"/>
    <w:rsid w:val="00864C9E"/>
    <w:rsid w:val="00865B88"/>
    <w:rsid w:val="008668D1"/>
    <w:rsid w:val="00866DC0"/>
    <w:rsid w:val="00866FB8"/>
    <w:rsid w:val="00867DA8"/>
    <w:rsid w:val="008714E9"/>
    <w:rsid w:val="00871775"/>
    <w:rsid w:val="008717AF"/>
    <w:rsid w:val="00873134"/>
    <w:rsid w:val="008731A6"/>
    <w:rsid w:val="00873598"/>
    <w:rsid w:val="00874858"/>
    <w:rsid w:val="00874DAC"/>
    <w:rsid w:val="00875BC2"/>
    <w:rsid w:val="00875D00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4644"/>
    <w:rsid w:val="00884C5E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729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09C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9DA"/>
    <w:rsid w:val="008B4BCB"/>
    <w:rsid w:val="008B5FB6"/>
    <w:rsid w:val="008B6F69"/>
    <w:rsid w:val="008C22D4"/>
    <w:rsid w:val="008C3652"/>
    <w:rsid w:val="008C3C41"/>
    <w:rsid w:val="008C3EA4"/>
    <w:rsid w:val="008C4C3D"/>
    <w:rsid w:val="008C514F"/>
    <w:rsid w:val="008C5E9B"/>
    <w:rsid w:val="008C5E9C"/>
    <w:rsid w:val="008C6BFD"/>
    <w:rsid w:val="008C6C3F"/>
    <w:rsid w:val="008D0727"/>
    <w:rsid w:val="008D0EA0"/>
    <w:rsid w:val="008D274C"/>
    <w:rsid w:val="008D34A3"/>
    <w:rsid w:val="008D34C7"/>
    <w:rsid w:val="008D351A"/>
    <w:rsid w:val="008D469D"/>
    <w:rsid w:val="008D4ABD"/>
    <w:rsid w:val="008D4EBB"/>
    <w:rsid w:val="008D65F0"/>
    <w:rsid w:val="008D6621"/>
    <w:rsid w:val="008D6AF1"/>
    <w:rsid w:val="008D6F14"/>
    <w:rsid w:val="008D7AD7"/>
    <w:rsid w:val="008D7EC3"/>
    <w:rsid w:val="008E02A2"/>
    <w:rsid w:val="008E211B"/>
    <w:rsid w:val="008E26F3"/>
    <w:rsid w:val="008E2E90"/>
    <w:rsid w:val="008E3F86"/>
    <w:rsid w:val="008E437B"/>
    <w:rsid w:val="008E5BFA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96E"/>
    <w:rsid w:val="008F6C93"/>
    <w:rsid w:val="008F7257"/>
    <w:rsid w:val="009006EF"/>
    <w:rsid w:val="00901587"/>
    <w:rsid w:val="009017D1"/>
    <w:rsid w:val="0090288E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1EC5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D89"/>
    <w:rsid w:val="00922DD3"/>
    <w:rsid w:val="009231F6"/>
    <w:rsid w:val="00923F03"/>
    <w:rsid w:val="00926892"/>
    <w:rsid w:val="00926B06"/>
    <w:rsid w:val="00926D70"/>
    <w:rsid w:val="00926FB9"/>
    <w:rsid w:val="009303F8"/>
    <w:rsid w:val="00930C5E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634B"/>
    <w:rsid w:val="009367C4"/>
    <w:rsid w:val="009370EC"/>
    <w:rsid w:val="009377E1"/>
    <w:rsid w:val="0094218F"/>
    <w:rsid w:val="00942810"/>
    <w:rsid w:val="009430F1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3631"/>
    <w:rsid w:val="00964571"/>
    <w:rsid w:val="009646D9"/>
    <w:rsid w:val="009649E8"/>
    <w:rsid w:val="00965B0F"/>
    <w:rsid w:val="00965FAB"/>
    <w:rsid w:val="00970428"/>
    <w:rsid w:val="009704D0"/>
    <w:rsid w:val="00970FF9"/>
    <w:rsid w:val="0097137C"/>
    <w:rsid w:val="00971400"/>
    <w:rsid w:val="009718F0"/>
    <w:rsid w:val="00973054"/>
    <w:rsid w:val="00973340"/>
    <w:rsid w:val="00973402"/>
    <w:rsid w:val="00975F7D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280"/>
    <w:rsid w:val="009827E9"/>
    <w:rsid w:val="00982AEA"/>
    <w:rsid w:val="00983D3C"/>
    <w:rsid w:val="00985931"/>
    <w:rsid w:val="009860F2"/>
    <w:rsid w:val="009875B2"/>
    <w:rsid w:val="00987ABF"/>
    <w:rsid w:val="00991248"/>
    <w:rsid w:val="0099141A"/>
    <w:rsid w:val="0099191A"/>
    <w:rsid w:val="009923AC"/>
    <w:rsid w:val="00993D0D"/>
    <w:rsid w:val="009943F1"/>
    <w:rsid w:val="009958B7"/>
    <w:rsid w:val="00995EB8"/>
    <w:rsid w:val="009979F5"/>
    <w:rsid w:val="009A04F2"/>
    <w:rsid w:val="009A1A1F"/>
    <w:rsid w:val="009A2361"/>
    <w:rsid w:val="009A2B2D"/>
    <w:rsid w:val="009A3220"/>
    <w:rsid w:val="009A3DC5"/>
    <w:rsid w:val="009A45DC"/>
    <w:rsid w:val="009A4685"/>
    <w:rsid w:val="009A4DA2"/>
    <w:rsid w:val="009A6055"/>
    <w:rsid w:val="009B10CE"/>
    <w:rsid w:val="009B120E"/>
    <w:rsid w:val="009B1A55"/>
    <w:rsid w:val="009B2E78"/>
    <w:rsid w:val="009B2FBF"/>
    <w:rsid w:val="009B377D"/>
    <w:rsid w:val="009B3B61"/>
    <w:rsid w:val="009B4A78"/>
    <w:rsid w:val="009B517B"/>
    <w:rsid w:val="009B5A30"/>
    <w:rsid w:val="009B5E48"/>
    <w:rsid w:val="009B647E"/>
    <w:rsid w:val="009B6A69"/>
    <w:rsid w:val="009B7C3D"/>
    <w:rsid w:val="009C1A33"/>
    <w:rsid w:val="009C289C"/>
    <w:rsid w:val="009C32C0"/>
    <w:rsid w:val="009C3CF4"/>
    <w:rsid w:val="009C3F25"/>
    <w:rsid w:val="009C3F54"/>
    <w:rsid w:val="009C4AF9"/>
    <w:rsid w:val="009C5A57"/>
    <w:rsid w:val="009C6054"/>
    <w:rsid w:val="009C6F1C"/>
    <w:rsid w:val="009C76E8"/>
    <w:rsid w:val="009D082E"/>
    <w:rsid w:val="009D19AB"/>
    <w:rsid w:val="009D1C08"/>
    <w:rsid w:val="009D20E2"/>
    <w:rsid w:val="009D2574"/>
    <w:rsid w:val="009D2840"/>
    <w:rsid w:val="009D33AB"/>
    <w:rsid w:val="009D374B"/>
    <w:rsid w:val="009D3FE7"/>
    <w:rsid w:val="009D4038"/>
    <w:rsid w:val="009D5920"/>
    <w:rsid w:val="009D5D2D"/>
    <w:rsid w:val="009D6128"/>
    <w:rsid w:val="009D6610"/>
    <w:rsid w:val="009D6E02"/>
    <w:rsid w:val="009D762B"/>
    <w:rsid w:val="009E4060"/>
    <w:rsid w:val="009E483A"/>
    <w:rsid w:val="009E5AAA"/>
    <w:rsid w:val="009F014C"/>
    <w:rsid w:val="009F1EA6"/>
    <w:rsid w:val="009F1FC4"/>
    <w:rsid w:val="009F234D"/>
    <w:rsid w:val="009F25DB"/>
    <w:rsid w:val="009F37BB"/>
    <w:rsid w:val="009F4714"/>
    <w:rsid w:val="009F4A03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2C60"/>
    <w:rsid w:val="00A0416A"/>
    <w:rsid w:val="00A0485A"/>
    <w:rsid w:val="00A06558"/>
    <w:rsid w:val="00A0779B"/>
    <w:rsid w:val="00A07C9C"/>
    <w:rsid w:val="00A1038D"/>
    <w:rsid w:val="00A1050E"/>
    <w:rsid w:val="00A10939"/>
    <w:rsid w:val="00A11AFC"/>
    <w:rsid w:val="00A11F75"/>
    <w:rsid w:val="00A1204D"/>
    <w:rsid w:val="00A127F3"/>
    <w:rsid w:val="00A12827"/>
    <w:rsid w:val="00A12E4A"/>
    <w:rsid w:val="00A13081"/>
    <w:rsid w:val="00A13487"/>
    <w:rsid w:val="00A135C6"/>
    <w:rsid w:val="00A13B5C"/>
    <w:rsid w:val="00A1501D"/>
    <w:rsid w:val="00A15C74"/>
    <w:rsid w:val="00A17339"/>
    <w:rsid w:val="00A17B6E"/>
    <w:rsid w:val="00A20537"/>
    <w:rsid w:val="00A21186"/>
    <w:rsid w:val="00A212DD"/>
    <w:rsid w:val="00A21328"/>
    <w:rsid w:val="00A22D6B"/>
    <w:rsid w:val="00A23FA9"/>
    <w:rsid w:val="00A2482A"/>
    <w:rsid w:val="00A25E48"/>
    <w:rsid w:val="00A25E7D"/>
    <w:rsid w:val="00A30DBD"/>
    <w:rsid w:val="00A30E44"/>
    <w:rsid w:val="00A31105"/>
    <w:rsid w:val="00A33430"/>
    <w:rsid w:val="00A338BD"/>
    <w:rsid w:val="00A34104"/>
    <w:rsid w:val="00A344DB"/>
    <w:rsid w:val="00A35C6D"/>
    <w:rsid w:val="00A35D76"/>
    <w:rsid w:val="00A36258"/>
    <w:rsid w:val="00A36539"/>
    <w:rsid w:val="00A36D00"/>
    <w:rsid w:val="00A37193"/>
    <w:rsid w:val="00A37216"/>
    <w:rsid w:val="00A37630"/>
    <w:rsid w:val="00A40A3E"/>
    <w:rsid w:val="00A40EFF"/>
    <w:rsid w:val="00A41C46"/>
    <w:rsid w:val="00A41CDF"/>
    <w:rsid w:val="00A42C6E"/>
    <w:rsid w:val="00A439AC"/>
    <w:rsid w:val="00A43F8D"/>
    <w:rsid w:val="00A45AD4"/>
    <w:rsid w:val="00A46058"/>
    <w:rsid w:val="00A46261"/>
    <w:rsid w:val="00A46326"/>
    <w:rsid w:val="00A46933"/>
    <w:rsid w:val="00A46A91"/>
    <w:rsid w:val="00A471B3"/>
    <w:rsid w:val="00A471FD"/>
    <w:rsid w:val="00A47E72"/>
    <w:rsid w:val="00A50757"/>
    <w:rsid w:val="00A5076A"/>
    <w:rsid w:val="00A5087D"/>
    <w:rsid w:val="00A514B6"/>
    <w:rsid w:val="00A51F6E"/>
    <w:rsid w:val="00A52282"/>
    <w:rsid w:val="00A531EC"/>
    <w:rsid w:val="00A53363"/>
    <w:rsid w:val="00A5396B"/>
    <w:rsid w:val="00A54973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B7"/>
    <w:rsid w:val="00A750E0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0DD2"/>
    <w:rsid w:val="00A940BE"/>
    <w:rsid w:val="00A95A01"/>
    <w:rsid w:val="00A96041"/>
    <w:rsid w:val="00A970BE"/>
    <w:rsid w:val="00A97147"/>
    <w:rsid w:val="00A97224"/>
    <w:rsid w:val="00A97617"/>
    <w:rsid w:val="00A97723"/>
    <w:rsid w:val="00A977F5"/>
    <w:rsid w:val="00AA11CA"/>
    <w:rsid w:val="00AA237B"/>
    <w:rsid w:val="00AA2580"/>
    <w:rsid w:val="00AA483F"/>
    <w:rsid w:val="00AA4C21"/>
    <w:rsid w:val="00AA4DEA"/>
    <w:rsid w:val="00AA5201"/>
    <w:rsid w:val="00AA5BF2"/>
    <w:rsid w:val="00AA6966"/>
    <w:rsid w:val="00AA77DC"/>
    <w:rsid w:val="00AA7B22"/>
    <w:rsid w:val="00AA7EEF"/>
    <w:rsid w:val="00AB0F84"/>
    <w:rsid w:val="00AB1EC6"/>
    <w:rsid w:val="00AB6B49"/>
    <w:rsid w:val="00AB7CCB"/>
    <w:rsid w:val="00AC03EE"/>
    <w:rsid w:val="00AC0CC1"/>
    <w:rsid w:val="00AC11AB"/>
    <w:rsid w:val="00AC19B3"/>
    <w:rsid w:val="00AC1D0A"/>
    <w:rsid w:val="00AC2690"/>
    <w:rsid w:val="00AC2722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495"/>
    <w:rsid w:val="00AD15CA"/>
    <w:rsid w:val="00AD24AF"/>
    <w:rsid w:val="00AD312E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8F3"/>
    <w:rsid w:val="00AE4B44"/>
    <w:rsid w:val="00AE60B2"/>
    <w:rsid w:val="00AE65F9"/>
    <w:rsid w:val="00AE6BB6"/>
    <w:rsid w:val="00AE7017"/>
    <w:rsid w:val="00AF007E"/>
    <w:rsid w:val="00AF18F0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93F"/>
    <w:rsid w:val="00AF5FB3"/>
    <w:rsid w:val="00AF62A4"/>
    <w:rsid w:val="00AF6F98"/>
    <w:rsid w:val="00AF72E2"/>
    <w:rsid w:val="00AF755B"/>
    <w:rsid w:val="00B00362"/>
    <w:rsid w:val="00B006A7"/>
    <w:rsid w:val="00B007C4"/>
    <w:rsid w:val="00B009D8"/>
    <w:rsid w:val="00B00E9C"/>
    <w:rsid w:val="00B011DB"/>
    <w:rsid w:val="00B01A85"/>
    <w:rsid w:val="00B01E91"/>
    <w:rsid w:val="00B0240E"/>
    <w:rsid w:val="00B024A0"/>
    <w:rsid w:val="00B046FE"/>
    <w:rsid w:val="00B0486B"/>
    <w:rsid w:val="00B06574"/>
    <w:rsid w:val="00B0660F"/>
    <w:rsid w:val="00B073DD"/>
    <w:rsid w:val="00B10B0D"/>
    <w:rsid w:val="00B10E83"/>
    <w:rsid w:val="00B10EE8"/>
    <w:rsid w:val="00B12095"/>
    <w:rsid w:val="00B129D5"/>
    <w:rsid w:val="00B13ABC"/>
    <w:rsid w:val="00B14FD7"/>
    <w:rsid w:val="00B167BD"/>
    <w:rsid w:val="00B16BA9"/>
    <w:rsid w:val="00B2055E"/>
    <w:rsid w:val="00B2072B"/>
    <w:rsid w:val="00B20A1A"/>
    <w:rsid w:val="00B2167C"/>
    <w:rsid w:val="00B21FA1"/>
    <w:rsid w:val="00B22D89"/>
    <w:rsid w:val="00B23243"/>
    <w:rsid w:val="00B25908"/>
    <w:rsid w:val="00B3034B"/>
    <w:rsid w:val="00B30EC4"/>
    <w:rsid w:val="00B31800"/>
    <w:rsid w:val="00B31CD5"/>
    <w:rsid w:val="00B322DC"/>
    <w:rsid w:val="00B32385"/>
    <w:rsid w:val="00B32B41"/>
    <w:rsid w:val="00B33723"/>
    <w:rsid w:val="00B354FC"/>
    <w:rsid w:val="00B356E5"/>
    <w:rsid w:val="00B35864"/>
    <w:rsid w:val="00B37745"/>
    <w:rsid w:val="00B37A7E"/>
    <w:rsid w:val="00B401E3"/>
    <w:rsid w:val="00B4078F"/>
    <w:rsid w:val="00B40E34"/>
    <w:rsid w:val="00B41081"/>
    <w:rsid w:val="00B417FD"/>
    <w:rsid w:val="00B420A8"/>
    <w:rsid w:val="00B421B0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0FE7"/>
    <w:rsid w:val="00B528AD"/>
    <w:rsid w:val="00B52BC7"/>
    <w:rsid w:val="00B52C29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172"/>
    <w:rsid w:val="00B648A8"/>
    <w:rsid w:val="00B64927"/>
    <w:rsid w:val="00B64B09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013A"/>
    <w:rsid w:val="00B910C2"/>
    <w:rsid w:val="00B92652"/>
    <w:rsid w:val="00B92845"/>
    <w:rsid w:val="00B93F93"/>
    <w:rsid w:val="00B94BC5"/>
    <w:rsid w:val="00B950EA"/>
    <w:rsid w:val="00B951FA"/>
    <w:rsid w:val="00B96705"/>
    <w:rsid w:val="00BA0402"/>
    <w:rsid w:val="00BA0C5F"/>
    <w:rsid w:val="00BA2971"/>
    <w:rsid w:val="00BA35B5"/>
    <w:rsid w:val="00BA3F36"/>
    <w:rsid w:val="00BA4074"/>
    <w:rsid w:val="00BA4300"/>
    <w:rsid w:val="00BA444E"/>
    <w:rsid w:val="00BA4FFC"/>
    <w:rsid w:val="00BA6395"/>
    <w:rsid w:val="00BA6E34"/>
    <w:rsid w:val="00BA7B1D"/>
    <w:rsid w:val="00BB09C6"/>
    <w:rsid w:val="00BB16A4"/>
    <w:rsid w:val="00BB1C3F"/>
    <w:rsid w:val="00BB1FDA"/>
    <w:rsid w:val="00BB3160"/>
    <w:rsid w:val="00BB3336"/>
    <w:rsid w:val="00BB3F42"/>
    <w:rsid w:val="00BB4346"/>
    <w:rsid w:val="00BB497E"/>
    <w:rsid w:val="00BB57E1"/>
    <w:rsid w:val="00BB61FF"/>
    <w:rsid w:val="00BB6400"/>
    <w:rsid w:val="00BB6B2A"/>
    <w:rsid w:val="00BB7489"/>
    <w:rsid w:val="00BC00FA"/>
    <w:rsid w:val="00BC239E"/>
    <w:rsid w:val="00BC3097"/>
    <w:rsid w:val="00BC3E68"/>
    <w:rsid w:val="00BC4851"/>
    <w:rsid w:val="00BC4FDE"/>
    <w:rsid w:val="00BC611A"/>
    <w:rsid w:val="00BC6544"/>
    <w:rsid w:val="00BC6FDC"/>
    <w:rsid w:val="00BC727D"/>
    <w:rsid w:val="00BD0333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E1C32"/>
    <w:rsid w:val="00BE2041"/>
    <w:rsid w:val="00BE2CC9"/>
    <w:rsid w:val="00BE2FD7"/>
    <w:rsid w:val="00BE4057"/>
    <w:rsid w:val="00BE5069"/>
    <w:rsid w:val="00BE6331"/>
    <w:rsid w:val="00BE6BB9"/>
    <w:rsid w:val="00BE6E4B"/>
    <w:rsid w:val="00BE7209"/>
    <w:rsid w:val="00BE72FF"/>
    <w:rsid w:val="00BE795A"/>
    <w:rsid w:val="00BE7DC0"/>
    <w:rsid w:val="00BF0466"/>
    <w:rsid w:val="00BF267D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4D47"/>
    <w:rsid w:val="00C05AF5"/>
    <w:rsid w:val="00C05FC4"/>
    <w:rsid w:val="00C06143"/>
    <w:rsid w:val="00C063C7"/>
    <w:rsid w:val="00C0747E"/>
    <w:rsid w:val="00C07C4B"/>
    <w:rsid w:val="00C115F2"/>
    <w:rsid w:val="00C14A29"/>
    <w:rsid w:val="00C14E41"/>
    <w:rsid w:val="00C15281"/>
    <w:rsid w:val="00C152BD"/>
    <w:rsid w:val="00C15598"/>
    <w:rsid w:val="00C15AFE"/>
    <w:rsid w:val="00C15CFF"/>
    <w:rsid w:val="00C164C1"/>
    <w:rsid w:val="00C168B9"/>
    <w:rsid w:val="00C16AF9"/>
    <w:rsid w:val="00C172F2"/>
    <w:rsid w:val="00C17E1E"/>
    <w:rsid w:val="00C207FE"/>
    <w:rsid w:val="00C20903"/>
    <w:rsid w:val="00C20CC8"/>
    <w:rsid w:val="00C211C9"/>
    <w:rsid w:val="00C21931"/>
    <w:rsid w:val="00C22214"/>
    <w:rsid w:val="00C22A6A"/>
    <w:rsid w:val="00C23273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4A6"/>
    <w:rsid w:val="00C414F3"/>
    <w:rsid w:val="00C41B31"/>
    <w:rsid w:val="00C43624"/>
    <w:rsid w:val="00C4368A"/>
    <w:rsid w:val="00C43EFB"/>
    <w:rsid w:val="00C4476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6A47"/>
    <w:rsid w:val="00C601E5"/>
    <w:rsid w:val="00C609FB"/>
    <w:rsid w:val="00C60F71"/>
    <w:rsid w:val="00C6178E"/>
    <w:rsid w:val="00C61ACF"/>
    <w:rsid w:val="00C6279E"/>
    <w:rsid w:val="00C62BAF"/>
    <w:rsid w:val="00C63FAA"/>
    <w:rsid w:val="00C64D51"/>
    <w:rsid w:val="00C659FC"/>
    <w:rsid w:val="00C66178"/>
    <w:rsid w:val="00C67CDE"/>
    <w:rsid w:val="00C70004"/>
    <w:rsid w:val="00C7051D"/>
    <w:rsid w:val="00C706E2"/>
    <w:rsid w:val="00C70AEE"/>
    <w:rsid w:val="00C70B36"/>
    <w:rsid w:val="00C70B38"/>
    <w:rsid w:val="00C72194"/>
    <w:rsid w:val="00C72F9D"/>
    <w:rsid w:val="00C73B57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19C8"/>
    <w:rsid w:val="00C81E0D"/>
    <w:rsid w:val="00C83810"/>
    <w:rsid w:val="00C83BD6"/>
    <w:rsid w:val="00C85EB2"/>
    <w:rsid w:val="00C85EE6"/>
    <w:rsid w:val="00C864B0"/>
    <w:rsid w:val="00C86934"/>
    <w:rsid w:val="00C86AC8"/>
    <w:rsid w:val="00C87012"/>
    <w:rsid w:val="00C87536"/>
    <w:rsid w:val="00C877C4"/>
    <w:rsid w:val="00C90287"/>
    <w:rsid w:val="00C905BA"/>
    <w:rsid w:val="00C92101"/>
    <w:rsid w:val="00C9217F"/>
    <w:rsid w:val="00C9398F"/>
    <w:rsid w:val="00C94991"/>
    <w:rsid w:val="00C94A1A"/>
    <w:rsid w:val="00C95346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A7E0B"/>
    <w:rsid w:val="00CB1C04"/>
    <w:rsid w:val="00CB2520"/>
    <w:rsid w:val="00CB2AA8"/>
    <w:rsid w:val="00CB2B1E"/>
    <w:rsid w:val="00CB2F59"/>
    <w:rsid w:val="00CB3D69"/>
    <w:rsid w:val="00CB4DEB"/>
    <w:rsid w:val="00CB5348"/>
    <w:rsid w:val="00CB5961"/>
    <w:rsid w:val="00CB60DD"/>
    <w:rsid w:val="00CB73F8"/>
    <w:rsid w:val="00CB7BE8"/>
    <w:rsid w:val="00CC0736"/>
    <w:rsid w:val="00CC0B19"/>
    <w:rsid w:val="00CC0DB1"/>
    <w:rsid w:val="00CC0EFB"/>
    <w:rsid w:val="00CC0F5D"/>
    <w:rsid w:val="00CC256F"/>
    <w:rsid w:val="00CC2B3B"/>
    <w:rsid w:val="00CC3044"/>
    <w:rsid w:val="00CC392D"/>
    <w:rsid w:val="00CC424F"/>
    <w:rsid w:val="00CC4BCE"/>
    <w:rsid w:val="00CC520D"/>
    <w:rsid w:val="00CC53C3"/>
    <w:rsid w:val="00CC5FFC"/>
    <w:rsid w:val="00CC6A29"/>
    <w:rsid w:val="00CC70FC"/>
    <w:rsid w:val="00CC7972"/>
    <w:rsid w:val="00CD08CD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3E21"/>
    <w:rsid w:val="00CE4262"/>
    <w:rsid w:val="00CE4895"/>
    <w:rsid w:val="00CE4909"/>
    <w:rsid w:val="00CE4E82"/>
    <w:rsid w:val="00CE51E5"/>
    <w:rsid w:val="00CE57A6"/>
    <w:rsid w:val="00CE5FE0"/>
    <w:rsid w:val="00CE7045"/>
    <w:rsid w:val="00CE747D"/>
    <w:rsid w:val="00CF0989"/>
    <w:rsid w:val="00CF1204"/>
    <w:rsid w:val="00CF26E8"/>
    <w:rsid w:val="00CF32B5"/>
    <w:rsid w:val="00CF36C7"/>
    <w:rsid w:val="00CF53F3"/>
    <w:rsid w:val="00CF6872"/>
    <w:rsid w:val="00CF7463"/>
    <w:rsid w:val="00D01D44"/>
    <w:rsid w:val="00D023BD"/>
    <w:rsid w:val="00D034BC"/>
    <w:rsid w:val="00D04414"/>
    <w:rsid w:val="00D04613"/>
    <w:rsid w:val="00D05069"/>
    <w:rsid w:val="00D050F5"/>
    <w:rsid w:val="00D057F1"/>
    <w:rsid w:val="00D06192"/>
    <w:rsid w:val="00D0687F"/>
    <w:rsid w:val="00D0787B"/>
    <w:rsid w:val="00D07949"/>
    <w:rsid w:val="00D07FA9"/>
    <w:rsid w:val="00D127EB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5651"/>
    <w:rsid w:val="00D26418"/>
    <w:rsid w:val="00D27292"/>
    <w:rsid w:val="00D27AF8"/>
    <w:rsid w:val="00D3060C"/>
    <w:rsid w:val="00D316B3"/>
    <w:rsid w:val="00D31B07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5E4"/>
    <w:rsid w:val="00D35CFB"/>
    <w:rsid w:val="00D36E6E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15E4"/>
    <w:rsid w:val="00D53630"/>
    <w:rsid w:val="00D549FA"/>
    <w:rsid w:val="00D55123"/>
    <w:rsid w:val="00D567A2"/>
    <w:rsid w:val="00D568FA"/>
    <w:rsid w:val="00D57797"/>
    <w:rsid w:val="00D57EB8"/>
    <w:rsid w:val="00D57FD5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0A46"/>
    <w:rsid w:val="00D90D7C"/>
    <w:rsid w:val="00D91A06"/>
    <w:rsid w:val="00D92276"/>
    <w:rsid w:val="00D92F97"/>
    <w:rsid w:val="00D936DC"/>
    <w:rsid w:val="00D93775"/>
    <w:rsid w:val="00D93B4B"/>
    <w:rsid w:val="00D953C0"/>
    <w:rsid w:val="00D967E4"/>
    <w:rsid w:val="00D97854"/>
    <w:rsid w:val="00DA02A0"/>
    <w:rsid w:val="00DA1D24"/>
    <w:rsid w:val="00DA1DF7"/>
    <w:rsid w:val="00DA1F42"/>
    <w:rsid w:val="00DA378F"/>
    <w:rsid w:val="00DA3F0D"/>
    <w:rsid w:val="00DA43CA"/>
    <w:rsid w:val="00DA4641"/>
    <w:rsid w:val="00DA52D4"/>
    <w:rsid w:val="00DA635C"/>
    <w:rsid w:val="00DA6E7B"/>
    <w:rsid w:val="00DA6E8C"/>
    <w:rsid w:val="00DA75B7"/>
    <w:rsid w:val="00DA7A05"/>
    <w:rsid w:val="00DB1191"/>
    <w:rsid w:val="00DB3973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0B29"/>
    <w:rsid w:val="00DD26CE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2ECF"/>
    <w:rsid w:val="00DE3371"/>
    <w:rsid w:val="00DE33DD"/>
    <w:rsid w:val="00DE358E"/>
    <w:rsid w:val="00DE3D8C"/>
    <w:rsid w:val="00DE451A"/>
    <w:rsid w:val="00DE4916"/>
    <w:rsid w:val="00DE59E6"/>
    <w:rsid w:val="00DE5C1C"/>
    <w:rsid w:val="00DE5C55"/>
    <w:rsid w:val="00DE798A"/>
    <w:rsid w:val="00DF07BD"/>
    <w:rsid w:val="00DF160A"/>
    <w:rsid w:val="00DF16DA"/>
    <w:rsid w:val="00DF19AC"/>
    <w:rsid w:val="00DF2462"/>
    <w:rsid w:val="00DF2FC8"/>
    <w:rsid w:val="00DF2FDC"/>
    <w:rsid w:val="00DF3121"/>
    <w:rsid w:val="00DF3DF4"/>
    <w:rsid w:val="00DF43B9"/>
    <w:rsid w:val="00DF5274"/>
    <w:rsid w:val="00DF58BE"/>
    <w:rsid w:val="00DF6107"/>
    <w:rsid w:val="00DF6356"/>
    <w:rsid w:val="00DF6685"/>
    <w:rsid w:val="00E00B16"/>
    <w:rsid w:val="00E00B55"/>
    <w:rsid w:val="00E010AB"/>
    <w:rsid w:val="00E01DE6"/>
    <w:rsid w:val="00E0278F"/>
    <w:rsid w:val="00E02942"/>
    <w:rsid w:val="00E02C2F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38D"/>
    <w:rsid w:val="00E1277B"/>
    <w:rsid w:val="00E129CC"/>
    <w:rsid w:val="00E13234"/>
    <w:rsid w:val="00E14E9D"/>
    <w:rsid w:val="00E156AF"/>
    <w:rsid w:val="00E15C7C"/>
    <w:rsid w:val="00E15D4E"/>
    <w:rsid w:val="00E15EB8"/>
    <w:rsid w:val="00E16400"/>
    <w:rsid w:val="00E16407"/>
    <w:rsid w:val="00E1678E"/>
    <w:rsid w:val="00E1690F"/>
    <w:rsid w:val="00E17312"/>
    <w:rsid w:val="00E17C3D"/>
    <w:rsid w:val="00E215A2"/>
    <w:rsid w:val="00E21819"/>
    <w:rsid w:val="00E22345"/>
    <w:rsid w:val="00E231FC"/>
    <w:rsid w:val="00E24703"/>
    <w:rsid w:val="00E24921"/>
    <w:rsid w:val="00E24D54"/>
    <w:rsid w:val="00E24ED2"/>
    <w:rsid w:val="00E2687A"/>
    <w:rsid w:val="00E26B7A"/>
    <w:rsid w:val="00E26E35"/>
    <w:rsid w:val="00E3109B"/>
    <w:rsid w:val="00E31FC9"/>
    <w:rsid w:val="00E332EC"/>
    <w:rsid w:val="00E3341C"/>
    <w:rsid w:val="00E33D3B"/>
    <w:rsid w:val="00E350EA"/>
    <w:rsid w:val="00E35BB9"/>
    <w:rsid w:val="00E3650A"/>
    <w:rsid w:val="00E36CCF"/>
    <w:rsid w:val="00E405B2"/>
    <w:rsid w:val="00E41C01"/>
    <w:rsid w:val="00E44B6B"/>
    <w:rsid w:val="00E44B76"/>
    <w:rsid w:val="00E45C43"/>
    <w:rsid w:val="00E45CB9"/>
    <w:rsid w:val="00E4668C"/>
    <w:rsid w:val="00E4719C"/>
    <w:rsid w:val="00E50724"/>
    <w:rsid w:val="00E508F2"/>
    <w:rsid w:val="00E50A69"/>
    <w:rsid w:val="00E50B2B"/>
    <w:rsid w:val="00E51060"/>
    <w:rsid w:val="00E51BD1"/>
    <w:rsid w:val="00E51C6E"/>
    <w:rsid w:val="00E51DE7"/>
    <w:rsid w:val="00E549CF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18A"/>
    <w:rsid w:val="00E62675"/>
    <w:rsid w:val="00E62CF1"/>
    <w:rsid w:val="00E63A71"/>
    <w:rsid w:val="00E643FE"/>
    <w:rsid w:val="00E6458D"/>
    <w:rsid w:val="00E64F61"/>
    <w:rsid w:val="00E664D2"/>
    <w:rsid w:val="00E665CA"/>
    <w:rsid w:val="00E66C64"/>
    <w:rsid w:val="00E700B5"/>
    <w:rsid w:val="00E701F6"/>
    <w:rsid w:val="00E70C82"/>
    <w:rsid w:val="00E729F0"/>
    <w:rsid w:val="00E72C6C"/>
    <w:rsid w:val="00E72E2E"/>
    <w:rsid w:val="00E73990"/>
    <w:rsid w:val="00E74B34"/>
    <w:rsid w:val="00E7616B"/>
    <w:rsid w:val="00E77196"/>
    <w:rsid w:val="00E7796D"/>
    <w:rsid w:val="00E80122"/>
    <w:rsid w:val="00E80580"/>
    <w:rsid w:val="00E80DDF"/>
    <w:rsid w:val="00E80FBA"/>
    <w:rsid w:val="00E81432"/>
    <w:rsid w:val="00E81A29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1D7"/>
    <w:rsid w:val="00EA3E22"/>
    <w:rsid w:val="00EA6482"/>
    <w:rsid w:val="00EA6AA9"/>
    <w:rsid w:val="00EA7B77"/>
    <w:rsid w:val="00EA7F73"/>
    <w:rsid w:val="00EA7FBA"/>
    <w:rsid w:val="00EB00AA"/>
    <w:rsid w:val="00EB022B"/>
    <w:rsid w:val="00EB3127"/>
    <w:rsid w:val="00EB500F"/>
    <w:rsid w:val="00EB5171"/>
    <w:rsid w:val="00EB53F7"/>
    <w:rsid w:val="00EB5972"/>
    <w:rsid w:val="00EB5D94"/>
    <w:rsid w:val="00EB6010"/>
    <w:rsid w:val="00EC0340"/>
    <w:rsid w:val="00EC27DE"/>
    <w:rsid w:val="00EC2C05"/>
    <w:rsid w:val="00EC5377"/>
    <w:rsid w:val="00EC7093"/>
    <w:rsid w:val="00ED0089"/>
    <w:rsid w:val="00ED0391"/>
    <w:rsid w:val="00ED1568"/>
    <w:rsid w:val="00ED177B"/>
    <w:rsid w:val="00ED1E7C"/>
    <w:rsid w:val="00ED21B0"/>
    <w:rsid w:val="00ED2D46"/>
    <w:rsid w:val="00ED37D0"/>
    <w:rsid w:val="00ED4798"/>
    <w:rsid w:val="00ED4D41"/>
    <w:rsid w:val="00ED5912"/>
    <w:rsid w:val="00ED6F94"/>
    <w:rsid w:val="00ED7540"/>
    <w:rsid w:val="00ED7640"/>
    <w:rsid w:val="00ED774C"/>
    <w:rsid w:val="00ED795A"/>
    <w:rsid w:val="00ED7DAC"/>
    <w:rsid w:val="00EE18A1"/>
    <w:rsid w:val="00EE1B7F"/>
    <w:rsid w:val="00EE2458"/>
    <w:rsid w:val="00EE2CC4"/>
    <w:rsid w:val="00EE2F3F"/>
    <w:rsid w:val="00EE4082"/>
    <w:rsid w:val="00EE4495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910"/>
    <w:rsid w:val="00F00062"/>
    <w:rsid w:val="00F001AB"/>
    <w:rsid w:val="00F002E3"/>
    <w:rsid w:val="00F03147"/>
    <w:rsid w:val="00F040CD"/>
    <w:rsid w:val="00F041DD"/>
    <w:rsid w:val="00F04577"/>
    <w:rsid w:val="00F04DCC"/>
    <w:rsid w:val="00F056CB"/>
    <w:rsid w:val="00F0578E"/>
    <w:rsid w:val="00F0602C"/>
    <w:rsid w:val="00F07688"/>
    <w:rsid w:val="00F07863"/>
    <w:rsid w:val="00F07D96"/>
    <w:rsid w:val="00F10CAA"/>
    <w:rsid w:val="00F10E02"/>
    <w:rsid w:val="00F11141"/>
    <w:rsid w:val="00F111E8"/>
    <w:rsid w:val="00F13D9E"/>
    <w:rsid w:val="00F13FAD"/>
    <w:rsid w:val="00F1449D"/>
    <w:rsid w:val="00F15D0F"/>
    <w:rsid w:val="00F15DB8"/>
    <w:rsid w:val="00F1732E"/>
    <w:rsid w:val="00F179A2"/>
    <w:rsid w:val="00F17CF4"/>
    <w:rsid w:val="00F20593"/>
    <w:rsid w:val="00F20AE3"/>
    <w:rsid w:val="00F20D43"/>
    <w:rsid w:val="00F22149"/>
    <w:rsid w:val="00F22677"/>
    <w:rsid w:val="00F26B6B"/>
    <w:rsid w:val="00F276CF"/>
    <w:rsid w:val="00F276DE"/>
    <w:rsid w:val="00F31123"/>
    <w:rsid w:val="00F31355"/>
    <w:rsid w:val="00F31C41"/>
    <w:rsid w:val="00F3323E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3EBA"/>
    <w:rsid w:val="00F4414E"/>
    <w:rsid w:val="00F4450C"/>
    <w:rsid w:val="00F45413"/>
    <w:rsid w:val="00F45AC2"/>
    <w:rsid w:val="00F46260"/>
    <w:rsid w:val="00F464D4"/>
    <w:rsid w:val="00F46D0B"/>
    <w:rsid w:val="00F50327"/>
    <w:rsid w:val="00F51395"/>
    <w:rsid w:val="00F559C3"/>
    <w:rsid w:val="00F56C5B"/>
    <w:rsid w:val="00F57AB9"/>
    <w:rsid w:val="00F57EEE"/>
    <w:rsid w:val="00F61295"/>
    <w:rsid w:val="00F62404"/>
    <w:rsid w:val="00F62E67"/>
    <w:rsid w:val="00F63C68"/>
    <w:rsid w:val="00F64EC0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4EB9"/>
    <w:rsid w:val="00F75072"/>
    <w:rsid w:val="00F757B4"/>
    <w:rsid w:val="00F759E2"/>
    <w:rsid w:val="00F7664F"/>
    <w:rsid w:val="00F77171"/>
    <w:rsid w:val="00F7788B"/>
    <w:rsid w:val="00F77EBB"/>
    <w:rsid w:val="00F807FB"/>
    <w:rsid w:val="00F81E33"/>
    <w:rsid w:val="00F84078"/>
    <w:rsid w:val="00F8760D"/>
    <w:rsid w:val="00F87818"/>
    <w:rsid w:val="00F87EAA"/>
    <w:rsid w:val="00F90BAD"/>
    <w:rsid w:val="00F90C9A"/>
    <w:rsid w:val="00F91131"/>
    <w:rsid w:val="00F9161B"/>
    <w:rsid w:val="00F9199E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359"/>
    <w:rsid w:val="00F97460"/>
    <w:rsid w:val="00FA0B41"/>
    <w:rsid w:val="00FA24A9"/>
    <w:rsid w:val="00FA2B0D"/>
    <w:rsid w:val="00FA2B18"/>
    <w:rsid w:val="00FA2B62"/>
    <w:rsid w:val="00FA2CE7"/>
    <w:rsid w:val="00FA3D31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48E4"/>
    <w:rsid w:val="00FB6386"/>
    <w:rsid w:val="00FB6530"/>
    <w:rsid w:val="00FB780B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5F53"/>
    <w:rsid w:val="00FC607A"/>
    <w:rsid w:val="00FD00D1"/>
    <w:rsid w:val="00FD1842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9F3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216"/>
    <w:rsid w:val="00FF2BC2"/>
    <w:rsid w:val="00FF30EA"/>
    <w:rsid w:val="00FF39F8"/>
    <w:rsid w:val="00FF3CE1"/>
    <w:rsid w:val="00FF4382"/>
    <w:rsid w:val="00FF54A7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73C18E43-2BAF-45F8-B658-1642EBFC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385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comments" Target="comment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ov.pl/web/zdrowie/zdrowa-przyszlosc-ramy-strategiczne-rozwoju-systemu-ochrony-zdrowia-na-lata-2021-2027-z-perspektywa-do-2030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6" ma:contentTypeDescription="Crée un document." ma:contentTypeScope="" ma:versionID="e1a99973e4ac15efd22d4f0f0bb73274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61e4352d0a6c9e874fbae5b27c4284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05552-1BD6-4D75-91E1-CEC5EE928F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B84737-D36C-4A38-BAFE-5CDA26EE8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31</Pages>
  <Words>5946</Words>
  <Characters>35680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Balcewicz-Momot</dc:creator>
  <cp:keywords/>
  <cp:lastModifiedBy>Monika Stegent</cp:lastModifiedBy>
  <cp:revision>29</cp:revision>
  <dcterms:created xsi:type="dcterms:W3CDTF">2024-08-27T14:04:00Z</dcterms:created>
  <dcterms:modified xsi:type="dcterms:W3CDTF">2024-10-11T07:33:00Z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cdc456-5864-460f-beda-883d23b78bbb_Enabled">
    <vt:lpwstr>true</vt:lpwstr>
  </property>
  <property fmtid="{D5CDD505-2E9C-101B-9397-08002B2CF9AE}" pid="3" name="MSIP_Label_f4cdc456-5864-460f-beda-883d23b78bbb_SetDate">
    <vt:lpwstr>2024-02-23T22:08:19Z</vt:lpwstr>
  </property>
  <property fmtid="{D5CDD505-2E9C-101B-9397-08002B2CF9AE}" pid="4" name="MSIP_Label_f4cdc456-5864-460f-beda-883d23b78bbb_Method">
    <vt:lpwstr>Privileged</vt:lpwstr>
  </property>
  <property fmtid="{D5CDD505-2E9C-101B-9397-08002B2CF9AE}" pid="5" name="MSIP_Label_f4cdc456-5864-460f-beda-883d23b78bbb_Name">
    <vt:lpwstr>Publicly Available</vt:lpwstr>
  </property>
  <property fmtid="{D5CDD505-2E9C-101B-9397-08002B2CF9AE}" pid="6" name="MSIP_Label_f4cdc456-5864-460f-beda-883d23b78bbb_SiteId">
    <vt:lpwstr>b24c8b06-522c-46fe-9080-70926f8dddb1</vt:lpwstr>
  </property>
  <property fmtid="{D5CDD505-2E9C-101B-9397-08002B2CF9AE}" pid="7" name="MSIP_Label_f4cdc456-5864-460f-beda-883d23b78bbb_ActionId">
    <vt:lpwstr>56d552ac-a1ac-4076-bb73-1e5bd09d4335</vt:lpwstr>
  </property>
  <property fmtid="{D5CDD505-2E9C-101B-9397-08002B2CF9AE}" pid="8" name="MSIP_Label_f4cdc456-5864-460f-beda-883d23b78bbb_ContentBits">
    <vt:lpwstr>0</vt:lpwstr>
  </property>
</Properties>
</file>