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040D4471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</w:t>
      </w:r>
      <w:r w:rsidR="00DC684B">
        <w:rPr>
          <w:rFonts w:ascii="Arial" w:hAnsi="Arial" w:cs="Arial"/>
          <w:sz w:val="24"/>
          <w:szCs w:val="24"/>
        </w:rPr>
        <w:t>n</w:t>
      </w:r>
      <w:r w:rsidR="00CF1204" w:rsidRPr="00B011DB">
        <w:rPr>
          <w:rFonts w:ascii="Arial" w:hAnsi="Arial" w:cs="Arial"/>
          <w:sz w:val="24"/>
          <w:szCs w:val="24"/>
        </w:rPr>
        <w:t>a rzecz zwiększenia dostępności regionalnej infrastruktur</w:t>
      </w:r>
      <w:r w:rsidR="00DC684B">
        <w:rPr>
          <w:rFonts w:ascii="Arial" w:hAnsi="Arial" w:cs="Arial"/>
          <w:sz w:val="24"/>
          <w:szCs w:val="24"/>
        </w:rPr>
        <w:t>y</w:t>
      </w:r>
      <w:r w:rsidR="00CF1204" w:rsidRPr="00B011DB">
        <w:rPr>
          <w:rFonts w:ascii="Arial" w:hAnsi="Arial" w:cs="Arial"/>
          <w:sz w:val="24"/>
          <w:szCs w:val="24"/>
        </w:rPr>
        <w:t xml:space="preserve"> dla mieszkańców</w:t>
      </w:r>
    </w:p>
    <w:p w14:paraId="18D87937" w14:textId="6790F25F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 oraz wspieranie przechodzenia od opieki instytucjonalnej do opieki rodzinnej i środowiskowej</w:t>
      </w:r>
    </w:p>
    <w:p w14:paraId="43AEE64E" w14:textId="6E0827CE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6</w:t>
      </w:r>
      <w:r w:rsidRPr="00E80DDF">
        <w:rPr>
          <w:rFonts w:ascii="Arial" w:hAnsi="Arial" w:cs="Arial"/>
          <w:b/>
          <w:bCs/>
          <w:sz w:val="24"/>
          <w:szCs w:val="24"/>
        </w:rPr>
        <w:t>.</w:t>
      </w:r>
      <w:r w:rsidR="007C1B9E">
        <w:rPr>
          <w:rFonts w:ascii="Arial" w:hAnsi="Arial" w:cs="Arial"/>
          <w:b/>
          <w:bCs/>
          <w:sz w:val="24"/>
          <w:szCs w:val="24"/>
        </w:rPr>
        <w:t>10</w:t>
      </w:r>
      <w:r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Inwestycje w infrastrukturę zdrowotną</w:t>
      </w:r>
      <w:r w:rsidR="00A864C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864CD">
        <w:rPr>
          <w:rFonts w:ascii="Arial" w:hAnsi="Arial" w:cs="Arial"/>
          <w:b/>
          <w:bCs/>
          <w:sz w:val="24"/>
          <w:szCs w:val="24"/>
        </w:rPr>
        <w:t>ZITy</w:t>
      </w:r>
      <w:proofErr w:type="spellEnd"/>
      <w:r w:rsidR="00A864CD">
        <w:rPr>
          <w:rFonts w:ascii="Arial" w:hAnsi="Arial" w:cs="Arial"/>
          <w:b/>
          <w:bCs/>
          <w:sz w:val="24"/>
          <w:szCs w:val="24"/>
        </w:rPr>
        <w:t xml:space="preserve"> regionalne</w:t>
      </w:r>
    </w:p>
    <w:p w14:paraId="27C62870" w14:textId="7A136372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E0F0F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1E0F0F" w:rsidRPr="001E0F0F">
        <w:rPr>
          <w:rFonts w:ascii="Arial" w:hAnsi="Arial" w:cs="Arial"/>
          <w:b/>
          <w:bCs/>
          <w:sz w:val="24"/>
          <w:szCs w:val="24"/>
        </w:rPr>
        <w:t xml:space="preserve">Zwiększenie dostępności usług zdrowotnych – </w:t>
      </w:r>
      <w:proofErr w:type="spellStart"/>
      <w:r w:rsidR="001E0F0F" w:rsidRPr="001E0F0F">
        <w:rPr>
          <w:rFonts w:ascii="Arial" w:hAnsi="Arial" w:cs="Arial"/>
          <w:b/>
          <w:bCs/>
          <w:sz w:val="24"/>
          <w:szCs w:val="24"/>
        </w:rPr>
        <w:t>ZITy</w:t>
      </w:r>
      <w:proofErr w:type="spellEnd"/>
      <w:r w:rsidR="001E0F0F" w:rsidRPr="001E0F0F">
        <w:rPr>
          <w:rFonts w:ascii="Arial" w:hAnsi="Arial" w:cs="Arial"/>
          <w:b/>
          <w:bCs/>
          <w:sz w:val="24"/>
          <w:szCs w:val="24"/>
        </w:rPr>
        <w:t xml:space="preserve"> regionalne</w:t>
      </w:r>
    </w:p>
    <w:p w14:paraId="26254147" w14:textId="77777777" w:rsidR="00A17B6E" w:rsidRDefault="00A17B6E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</w:p>
    <w:p w14:paraId="34B5D8A1" w14:textId="6235DD08" w:rsidR="00DF43B9" w:rsidRPr="00A17B6E" w:rsidRDefault="00DF43B9" w:rsidP="00A17B6E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3DA35DCB" w14:textId="77777777" w:rsidR="0024218C" w:rsidRPr="00E80DDF" w:rsidRDefault="0024218C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3DE00F" w14:textId="20DBDDD3" w:rsidR="005A0847" w:rsidRPr="000E2EDD" w:rsidRDefault="00DF43B9" w:rsidP="000E2E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 xml:space="preserve">Nabór jest skierowany </w:t>
      </w:r>
      <w:r w:rsidR="0090611F">
        <w:rPr>
          <w:rFonts w:ascii="Arial" w:hAnsi="Arial" w:cs="Arial"/>
          <w:color w:val="000000"/>
          <w:sz w:val="24"/>
          <w:szCs w:val="24"/>
        </w:rPr>
        <w:t>do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podmiotów z obszaru </w:t>
      </w:r>
      <w:proofErr w:type="spellStart"/>
      <w:r w:rsidR="0090611F" w:rsidRPr="0090611F">
        <w:rPr>
          <w:rFonts w:ascii="Arial" w:hAnsi="Arial" w:cs="Arial"/>
          <w:color w:val="000000"/>
          <w:sz w:val="24"/>
          <w:szCs w:val="24"/>
        </w:rPr>
        <w:t>ZITów</w:t>
      </w:r>
      <w:proofErr w:type="spellEnd"/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regionalnych</w:t>
      </w:r>
      <w:r w:rsidR="000C1B8E">
        <w:rPr>
          <w:rFonts w:ascii="Arial" w:hAnsi="Arial" w:cs="Arial"/>
          <w:color w:val="000000"/>
          <w:sz w:val="24"/>
          <w:szCs w:val="24"/>
        </w:rPr>
        <w:t xml:space="preserve">, </w:t>
      </w:r>
      <w:r w:rsidR="005A0847" w:rsidRPr="000E2EDD">
        <w:rPr>
          <w:rFonts w:ascii="Arial" w:hAnsi="Arial" w:cs="Arial"/>
          <w:sz w:val="24"/>
          <w:szCs w:val="24"/>
        </w:rPr>
        <w:t>wykonujący</w:t>
      </w:r>
      <w:r w:rsidR="007B54F3" w:rsidRPr="000E2EDD">
        <w:rPr>
          <w:rFonts w:ascii="Arial" w:hAnsi="Arial" w:cs="Arial"/>
          <w:sz w:val="24"/>
          <w:szCs w:val="24"/>
        </w:rPr>
        <w:t>ch</w:t>
      </w:r>
      <w:r w:rsidR="005A0847" w:rsidRPr="000E2EDD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</w:t>
      </w:r>
      <w:r w:rsidR="000C1B8E">
        <w:rPr>
          <w:rFonts w:ascii="Arial" w:hAnsi="Arial" w:cs="Arial"/>
          <w:sz w:val="24"/>
          <w:szCs w:val="24"/>
        </w:rPr>
        <w:t>4</w:t>
      </w:r>
      <w:r w:rsidR="005A0847" w:rsidRPr="000E2EDD">
        <w:rPr>
          <w:rFonts w:ascii="Arial" w:hAnsi="Arial" w:cs="Arial"/>
          <w:sz w:val="24"/>
          <w:szCs w:val="24"/>
        </w:rPr>
        <w:t xml:space="preserve"> r. poz. </w:t>
      </w:r>
      <w:r w:rsidR="000C1B8E">
        <w:rPr>
          <w:rFonts w:ascii="Arial" w:hAnsi="Arial" w:cs="Arial"/>
          <w:sz w:val="24"/>
          <w:szCs w:val="24"/>
        </w:rPr>
        <w:t>7</w:t>
      </w:r>
      <w:r w:rsidR="005A0847" w:rsidRPr="000E2EDD">
        <w:rPr>
          <w:rFonts w:ascii="Arial" w:hAnsi="Arial" w:cs="Arial"/>
          <w:sz w:val="24"/>
          <w:szCs w:val="24"/>
        </w:rPr>
        <w:t xml:space="preserve">99 z </w:t>
      </w:r>
      <w:proofErr w:type="spellStart"/>
      <w:r w:rsidR="005A0847" w:rsidRPr="000E2EDD">
        <w:rPr>
          <w:rFonts w:ascii="Arial" w:hAnsi="Arial" w:cs="Arial"/>
          <w:sz w:val="24"/>
          <w:szCs w:val="24"/>
        </w:rPr>
        <w:t>późn</w:t>
      </w:r>
      <w:proofErr w:type="spellEnd"/>
      <w:r w:rsidR="005A0847" w:rsidRPr="000E2EDD">
        <w:rPr>
          <w:rFonts w:ascii="Arial" w:hAnsi="Arial" w:cs="Arial"/>
          <w:sz w:val="24"/>
          <w:szCs w:val="24"/>
        </w:rPr>
        <w:t>. zm.),</w:t>
      </w:r>
      <w:r w:rsidR="00C53CB2">
        <w:rPr>
          <w:rFonts w:ascii="Arial" w:hAnsi="Arial" w:cs="Arial"/>
          <w:sz w:val="24"/>
          <w:szCs w:val="24"/>
        </w:rPr>
        <w:t xml:space="preserve"> takich ja</w:t>
      </w:r>
      <w:r w:rsidR="00C76BC3">
        <w:rPr>
          <w:rFonts w:ascii="Arial" w:hAnsi="Arial" w:cs="Arial"/>
          <w:sz w:val="24"/>
          <w:szCs w:val="24"/>
        </w:rPr>
        <w:t>k</w:t>
      </w:r>
      <w:r w:rsidR="00C53CB2">
        <w:rPr>
          <w:rFonts w:ascii="Arial" w:hAnsi="Arial" w:cs="Arial"/>
          <w:sz w:val="24"/>
          <w:szCs w:val="24"/>
        </w:rPr>
        <w:t>:</w:t>
      </w:r>
      <w:r w:rsidR="005A0847" w:rsidRPr="000E2EDD">
        <w:rPr>
          <w:rFonts w:ascii="Arial" w:hAnsi="Arial" w:cs="Arial"/>
          <w:sz w:val="24"/>
          <w:szCs w:val="24"/>
        </w:rPr>
        <w:t xml:space="preserve"> </w:t>
      </w:r>
    </w:p>
    <w:p w14:paraId="59F9D024" w14:textId="38F2489D" w:rsidR="0015080C" w:rsidRDefault="0015080C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ins w:id="0" w:author="Monika Stegent" w:date="2024-10-03T14:05:00Z" w16du:dateUtc="2024-10-03T12:05:00Z"/>
          <w:rFonts w:ascii="Arial" w:hAnsi="Arial" w:cs="Arial"/>
          <w:sz w:val="24"/>
          <w:szCs w:val="24"/>
        </w:rPr>
      </w:pPr>
      <w:commentRangeStart w:id="1"/>
      <w:ins w:id="2" w:author="Monika Stegent" w:date="2024-10-03T14:05:00Z" w16du:dateUtc="2024-10-03T12:05:00Z">
        <w:r>
          <w:rPr>
            <w:rFonts w:ascii="Arial" w:hAnsi="Arial" w:cs="Arial"/>
            <w:sz w:val="24"/>
            <w:szCs w:val="24"/>
          </w:rPr>
          <w:t>samodzielne publiczne zakłady opieki zdrowotnej,</w:t>
        </w:r>
      </w:ins>
      <w:commentRangeEnd w:id="1"/>
      <w:ins w:id="3" w:author="Monika Stegent" w:date="2024-10-03T14:06:00Z" w16du:dateUtc="2024-10-03T12:06:00Z">
        <w:r>
          <w:rPr>
            <w:rStyle w:val="Odwoaniedokomentarza"/>
            <w:lang w:eastAsia="x-none"/>
          </w:rPr>
          <w:commentReference w:id="1"/>
        </w:r>
      </w:ins>
    </w:p>
    <w:p w14:paraId="20C9892D" w14:textId="517D963F" w:rsidR="005A0847" w:rsidRDefault="00C53CB2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partner</w:t>
      </w:r>
      <w:r>
        <w:rPr>
          <w:rFonts w:ascii="Arial" w:hAnsi="Arial" w:cs="Arial"/>
          <w:sz w:val="24"/>
          <w:szCs w:val="24"/>
          <w:lang w:val="pl-PL"/>
        </w:rPr>
        <w:t>zy</w:t>
      </w:r>
      <w:r w:rsidRPr="00CC0DB1">
        <w:rPr>
          <w:rFonts w:ascii="Arial" w:hAnsi="Arial" w:cs="Arial"/>
          <w:sz w:val="24"/>
          <w:szCs w:val="24"/>
        </w:rPr>
        <w:t xml:space="preserve"> </w:t>
      </w:r>
      <w:r w:rsidR="005A0847" w:rsidRPr="00CC0DB1">
        <w:rPr>
          <w:rFonts w:ascii="Arial" w:hAnsi="Arial" w:cs="Arial"/>
          <w:sz w:val="24"/>
          <w:szCs w:val="24"/>
        </w:rPr>
        <w:t>prywatn</w:t>
      </w:r>
      <w:r>
        <w:rPr>
          <w:rFonts w:ascii="Arial" w:hAnsi="Arial" w:cs="Arial"/>
          <w:sz w:val="24"/>
          <w:szCs w:val="24"/>
          <w:lang w:val="pl-PL"/>
        </w:rPr>
        <w:t>i</w:t>
      </w:r>
      <w:r w:rsidR="005A0847" w:rsidRPr="00CC0DB1">
        <w:rPr>
          <w:rFonts w:ascii="Arial" w:hAnsi="Arial" w:cs="Arial"/>
          <w:sz w:val="24"/>
          <w:szCs w:val="24"/>
        </w:rPr>
        <w:t xml:space="preserve"> współpracujący z podmiotami publicznymi w przypadku projektów realizowanych w formule partnerstwa publiczno-prywatnego, </w:t>
      </w:r>
    </w:p>
    <w:p w14:paraId="6EA04223" w14:textId="27C4432E" w:rsidR="005A0847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spół</w:t>
      </w:r>
      <w:r w:rsidR="007B54F3">
        <w:rPr>
          <w:rFonts w:ascii="Arial" w:hAnsi="Arial" w:cs="Arial"/>
          <w:sz w:val="24"/>
          <w:szCs w:val="24"/>
          <w:lang w:val="pl-PL"/>
        </w:rPr>
        <w:t>k</w:t>
      </w:r>
      <w:r w:rsidR="00C53CB2">
        <w:rPr>
          <w:rFonts w:ascii="Arial" w:hAnsi="Arial" w:cs="Arial"/>
          <w:sz w:val="24"/>
          <w:szCs w:val="24"/>
          <w:lang w:val="pl-PL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z większościowym udziałem </w:t>
      </w:r>
      <w:proofErr w:type="spellStart"/>
      <w:r w:rsidRPr="00CC0DB1">
        <w:rPr>
          <w:rFonts w:ascii="Arial" w:hAnsi="Arial" w:cs="Arial"/>
          <w:sz w:val="24"/>
          <w:szCs w:val="24"/>
        </w:rPr>
        <w:t>jst</w:t>
      </w:r>
      <w:proofErr w:type="spellEnd"/>
      <w:r w:rsidRPr="00CC0DB1">
        <w:rPr>
          <w:rFonts w:ascii="Arial" w:hAnsi="Arial" w:cs="Arial"/>
          <w:sz w:val="24"/>
          <w:szCs w:val="24"/>
        </w:rPr>
        <w:t xml:space="preserve"> realizując</w:t>
      </w:r>
      <w:r w:rsidR="00C53CB2">
        <w:rPr>
          <w:rFonts w:ascii="Arial" w:hAnsi="Arial" w:cs="Arial"/>
          <w:sz w:val="24"/>
          <w:szCs w:val="24"/>
          <w:lang w:val="pl-PL"/>
        </w:rPr>
        <w:t>e</w:t>
      </w:r>
      <w:r w:rsidRPr="00CC0DB1">
        <w:rPr>
          <w:rFonts w:ascii="Arial" w:hAnsi="Arial" w:cs="Arial"/>
          <w:sz w:val="24"/>
          <w:szCs w:val="24"/>
        </w:rPr>
        <w:t xml:space="preserve"> przedsięwzięcia medyczne na rzecz ww. podmiotów leczniczych</w:t>
      </w:r>
      <w:r w:rsidR="0090611F">
        <w:rPr>
          <w:rFonts w:ascii="Arial" w:hAnsi="Arial" w:cs="Arial"/>
          <w:sz w:val="24"/>
          <w:szCs w:val="24"/>
          <w:lang w:val="pl-PL"/>
        </w:rPr>
        <w:t>.</w:t>
      </w:r>
    </w:p>
    <w:p w14:paraId="7DEE7650" w14:textId="77777777" w:rsidR="005A0847" w:rsidRPr="00E80DDF" w:rsidRDefault="005A0847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52ED25" w14:textId="77777777" w:rsidR="00DF43B9" w:rsidRPr="00E80DDF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FC77113" w14:textId="62364DC2" w:rsidR="00AF4421" w:rsidRPr="00AF4421" w:rsidRDefault="00DF43B9" w:rsidP="00AF4421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x-none"/>
        </w:rPr>
      </w:pPr>
      <w:r w:rsidRPr="005A0847">
        <w:rPr>
          <w:rFonts w:ascii="Arial" w:hAnsi="Arial" w:cs="Arial"/>
          <w:color w:val="000000"/>
          <w:sz w:val="24"/>
          <w:szCs w:val="24"/>
        </w:rPr>
        <w:t>Zakres wsparcia to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990955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AF4421" w:rsidRPr="00AF4421">
        <w:rPr>
          <w:rFonts w:ascii="Arial" w:hAnsi="Arial" w:cs="Arial"/>
          <w:color w:val="000000"/>
          <w:sz w:val="24"/>
          <w:szCs w:val="24"/>
        </w:rPr>
        <w:t>ambulatoryjnej opieki specjalistycznej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DA6E7B" w:rsidRPr="00DA6E7B">
        <w:rPr>
          <w:rFonts w:ascii="Arial" w:hAnsi="Arial" w:cs="Arial"/>
          <w:color w:val="000000"/>
          <w:sz w:val="24"/>
          <w:szCs w:val="24"/>
        </w:rPr>
        <w:t>rozwój rehabilitacji medycznej w warunkach ambulatoryjnych, dziennych i domowych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AF4421" w:rsidRPr="00AF4421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AF4421">
        <w:t>.</w:t>
      </w:r>
    </w:p>
    <w:p w14:paraId="7F54A12D" w14:textId="425B53FC" w:rsidR="004877AC" w:rsidRPr="00E80DDF" w:rsidRDefault="007D3A0D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3A33873" w14:textId="77777777" w:rsidR="004877AC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45F8DE6" w14:textId="2E17A651" w:rsidR="005172B5" w:rsidRPr="00E80DDF" w:rsidRDefault="00EB5D94" w:rsidP="007A0DA5">
      <w:pPr>
        <w:tabs>
          <w:tab w:val="left" w:pos="4253"/>
        </w:tabs>
        <w:jc w:val="both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A. </w:t>
      </w:r>
      <w:r w:rsidR="007257F1" w:rsidRPr="00E80DDF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BA0C5F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4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4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2A99B894" w14:textId="566FF58E" w:rsidR="00B50FE7" w:rsidRPr="00CC6A29" w:rsidRDefault="00B50FE7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2F06962" w14:textId="77777777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5DD8E6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541D93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21FF6CCB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43089F22" w:rsidR="00DC01E9" w:rsidRPr="00E80DDF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39DDC227" w:rsidR="00DC01E9" w:rsidRPr="00E80DDF" w:rsidRDefault="00DC01E9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8C5E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3A00723C" w:rsidR="003C40D0" w:rsidRPr="00E80DDF" w:rsidRDefault="003C40D0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CC84BF" w14:textId="40715082" w:rsidR="00B2167C" w:rsidRPr="00B2167C" w:rsidRDefault="00B2167C" w:rsidP="00B216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8C5E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sprawie stosowania art. 107 i 108 Traktatu o funkcjonowaniu Unii Europejskiej do pomocy de </w:t>
            </w:r>
            <w:proofErr w:type="spellStart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2831).</w:t>
            </w:r>
          </w:p>
          <w:p w14:paraId="04DB05BF" w14:textId="593300FB" w:rsidR="003C40D0" w:rsidRPr="00E80DDF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obowiązujących przepisów prawa dotyczących danego projektu, zgodnie z art. 73 ust. 2 lit. f) rozporządzenia nr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E80DDF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6675FB1F" w:rsidR="00424E6D" w:rsidRPr="00E80DDF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8890C84" w14:textId="77777777" w:rsidR="003C40D0" w:rsidRPr="00E80DDF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76E01E32" w14:textId="4D0A8058" w:rsidR="003C40D0" w:rsidRPr="00E80DDF" w:rsidRDefault="003C40D0" w:rsidP="001250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996" w:type="dxa"/>
            <w:vAlign w:val="center"/>
          </w:tcPr>
          <w:p w14:paraId="657F6C5C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9" w:type="dxa"/>
          </w:tcPr>
          <w:p w14:paraId="60539769" w14:textId="115BFD5A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wsparcie, dla tej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3544F468" w14:textId="19A93B90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0B82F1AD" w14:textId="2CA7C63D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397E2575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8FBB4B" w14:textId="77777777" w:rsidR="00130AFA" w:rsidRPr="00E80DDF" w:rsidRDefault="00130AF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0281BAD3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5667FB8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3040AA" w:rsidRPr="00E80DDF" w:rsidRDefault="003040AA" w:rsidP="003040A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4C1C79C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303EEB0C" w:rsidR="003040AA" w:rsidRPr="00E80DDF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6BC" w:rsidRPr="00E80DDF" w14:paraId="3195A845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51C7B41C" w14:textId="653D5B93" w:rsidR="00E256BC" w:rsidRPr="00E80DDF" w:rsidRDefault="00E256BC" w:rsidP="00E256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75558955" w14:textId="3573D7CB" w:rsidR="00E256BC" w:rsidRPr="00E80DDF" w:rsidRDefault="00E256BC" w:rsidP="00E256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0533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382A48FC" w14:textId="77777777" w:rsidR="00E256BC" w:rsidRPr="00400F03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493EB4E7" w14:textId="690EF2C2" w:rsidR="00E256BC" w:rsidRPr="00935252" w:rsidRDefault="00E256BC" w:rsidP="00E256B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commentRangeStart w:id="5"/>
            <w:ins w:id="6" w:author="Monika Stegent" w:date="2024-10-03T14:05:00Z" w16du:dateUtc="2024-10-03T12:05:00Z">
              <w:r w:rsidR="0015080C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del w:id="7" w:author="Monika Stegent" w:date="2024-10-03T14:05:00Z" w16du:dateUtc="2024-10-03T12:05:00Z">
              <w:r w:rsidRPr="00935252" w:rsidDel="0015080C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ins w:id="8" w:author="Monika Stegent" w:date="2024-10-03T14:06:00Z" w16du:dateUtc="2024-10-03T12:06:00Z">
              <w:r w:rsidR="0015080C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decyzję </w:t>
              </w:r>
            </w:ins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decyz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najpóźniej na etapie podpisania umowy o dofinansowanie projektu.</w:t>
            </w:r>
            <w:commentRangeEnd w:id="5"/>
            <w:r w:rsidR="0015080C">
              <w:rPr>
                <w:rStyle w:val="Odwoaniedokomentarza"/>
              </w:rPr>
              <w:commentReference w:id="5"/>
            </w:r>
          </w:p>
          <w:p w14:paraId="05AED518" w14:textId="77777777" w:rsidR="00E256BC" w:rsidRPr="005A20D9" w:rsidRDefault="00E256BC" w:rsidP="00E256B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1F319EA9" w14:textId="59E7CCCB" w:rsidR="00E256BC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 xml:space="preserve">posiada pozwolenia administracyjnego zezwalającego na realizację inwestycji (np. decyzji o pozwoleniu </w:t>
            </w:r>
            <w:r w:rsidRPr="003F2027">
              <w:rPr>
                <w:rFonts w:ascii="Arial" w:hAnsi="Arial" w:cs="Arial"/>
                <w:sz w:val="24"/>
                <w:szCs w:val="24"/>
              </w:rPr>
              <w:lastRenderedPageBreak/>
              <w:t>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commentRangeStart w:id="9"/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commentRangeEnd w:id="9"/>
            <w:r w:rsidR="00FC5219">
              <w:rPr>
                <w:rStyle w:val="Odwoaniedokomentarza"/>
                <w:lang w:val="x-none" w:eastAsia="x-none"/>
              </w:rPr>
              <w:commentReference w:id="9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D1D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A081ED" w14:textId="77777777" w:rsidR="00E256BC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A53458" w14:textId="77777777" w:rsidR="00E256BC" w:rsidRPr="005526E5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D5E63D" w14:textId="77777777" w:rsidR="00E256BC" w:rsidRPr="005526E5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EE9CEE" w14:textId="77777777" w:rsidR="00E256BC" w:rsidRPr="005526E5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6D82890C" w14:textId="77777777" w:rsidR="00E256BC" w:rsidRPr="00E80DDF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694C56C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466BC17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4AA1F0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333706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D2BBEA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87FFEF0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08546" w14:textId="25345B82" w:rsidR="00E256BC" w:rsidRPr="00E80DDF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commentRangeStart w:id="12"/>
            <w:del w:id="13" w:author="Monika Stegent" w:date="2024-10-08T09:21:00Z" w16du:dateUtc="2024-10-08T07:21:00Z">
              <w:r w:rsidRPr="005526E5" w:rsidDel="0046498D">
                <w:rPr>
                  <w:rFonts w:ascii="Arial" w:hAnsi="Arial" w:cs="Arial"/>
                  <w:sz w:val="24"/>
                  <w:szCs w:val="24"/>
                </w:rPr>
                <w:delText>Przyznanie wartości „NIE” oznacza, iż kryterium nie jest spełnione.</w:delText>
              </w:r>
            </w:del>
            <w:commentRangeEnd w:id="12"/>
            <w:r w:rsidR="0046498D">
              <w:rPr>
                <w:rStyle w:val="Odwoaniedokomentarza"/>
                <w:lang w:val="x-none" w:eastAsia="x-none"/>
              </w:rPr>
              <w:commentReference w:id="12"/>
            </w:r>
          </w:p>
        </w:tc>
      </w:tr>
      <w:tr w:rsidR="00E256BC" w:rsidRPr="00E80DDF" w14:paraId="749220AB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464B2F9A" w14:textId="530D45FD" w:rsidR="00E256BC" w:rsidRPr="00E80DDF" w:rsidRDefault="00E256BC" w:rsidP="00E256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4D6E0A13" w14:textId="76801AC8" w:rsidR="00E256BC" w:rsidRPr="00E80DDF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55A0898C" w14:textId="74509CFB" w:rsidR="00E256BC" w:rsidRPr="000E2EDD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commentRangeStart w:id="14"/>
            <w:ins w:id="15" w:author="Monika Stegent" w:date="2024-10-09T09:34:00Z" w16du:dateUtc="2024-10-09T07:34:00Z">
              <w:r w:rsidR="0067781F">
                <w:rPr>
                  <w:rFonts w:ascii="Arial" w:hAnsi="Arial" w:cs="Arial"/>
                  <w:sz w:val="24"/>
                  <w:szCs w:val="24"/>
                </w:rPr>
                <w:t>48</w:t>
              </w:r>
            </w:ins>
            <w:commentRangeEnd w:id="14"/>
            <w:ins w:id="16" w:author="Monika Stegent" w:date="2024-10-09T09:35:00Z" w16du:dateUtc="2024-10-09T07:35:00Z">
              <w:r w:rsidR="0067781F">
                <w:rPr>
                  <w:rStyle w:val="Odwoaniedokomentarza"/>
                  <w:lang w:val="x-none" w:eastAsia="x-none"/>
                </w:rPr>
                <w:commentReference w:id="14"/>
              </w:r>
            </w:ins>
            <w:ins w:id="17" w:author="Monika Stegent" w:date="2024-10-09T09:34:00Z" w16du:dateUtc="2024-10-09T07:34:00Z">
              <w:r w:rsidR="0067781F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del w:id="18" w:author="Monika Stegent" w:date="2024-10-09T09:34:00Z" w16du:dateUtc="2024-10-09T07:34:00Z">
              <w:r w:rsidRPr="000E2EDD" w:rsidDel="0067781F">
                <w:rPr>
                  <w:rFonts w:ascii="Arial" w:hAnsi="Arial" w:cs="Arial"/>
                  <w:sz w:val="24"/>
                  <w:szCs w:val="24"/>
                </w:rPr>
                <w:delText>36</w:delText>
              </w:r>
            </w:del>
            <w:r w:rsidRPr="000E2EDD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ins w:id="19" w:author="Monika Stegent" w:date="2024-10-10T14:39:00Z" w16du:dateUtc="2024-10-10T12:39:00Z">
              <w:r w:rsidR="00FC5219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20"/>
              <w:r w:rsidR="00FC5219">
                <w:rPr>
                  <w:rFonts w:ascii="Arial" w:hAnsi="Arial" w:cs="Arial"/>
                  <w:sz w:val="24"/>
                  <w:szCs w:val="24"/>
                </w:rPr>
                <w:t>od terminu zakończenia naboru</w:t>
              </w:r>
            </w:ins>
            <w:r w:rsidRPr="000E2EDD">
              <w:rPr>
                <w:rFonts w:ascii="Arial" w:hAnsi="Arial" w:cs="Arial"/>
                <w:sz w:val="24"/>
                <w:szCs w:val="24"/>
              </w:rPr>
              <w:t>.</w:t>
            </w:r>
            <w:commentRangeEnd w:id="20"/>
            <w:r w:rsidR="00FC5219">
              <w:rPr>
                <w:rStyle w:val="Odwoaniedokomentarza"/>
                <w:lang w:val="x-none" w:eastAsia="x-none"/>
              </w:rPr>
              <w:commentReference w:id="20"/>
            </w:r>
          </w:p>
          <w:p w14:paraId="0AC9932F" w14:textId="77777777" w:rsidR="00E256BC" w:rsidRPr="000E2EDD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2024F3" w14:textId="77777777" w:rsidR="00E256BC" w:rsidRPr="000E2EDD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63664EE" w14:textId="77777777" w:rsidR="00E256BC" w:rsidRPr="000E2EDD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D29A" w14:textId="77777777" w:rsidR="00E256BC" w:rsidRPr="000E2EDD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118560A8" w14:textId="77777777" w:rsidR="00E256BC" w:rsidRPr="00E80DDF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01DC79A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E2ED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7F2D3F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F79C9C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3FD487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C9204E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4D9DA22" w14:textId="31E8FAF9" w:rsidR="00E256BC" w:rsidRPr="00E80DDF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77777777" w:rsidR="002C2CE8" w:rsidRPr="00E80DDF" w:rsidRDefault="00B10B0D">
      <w:pPr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BA0C5F">
        <w:trPr>
          <w:trHeight w:val="283"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21" w:type="dxa"/>
            <w:vAlign w:val="center"/>
          </w:tcPr>
          <w:p w14:paraId="61F08C85" w14:textId="7B97AC05" w:rsidR="004B12DD" w:rsidRPr="004B12DD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312759CB" w14:textId="77292372" w:rsidR="00CC0DB1" w:rsidRDefault="004B12DD" w:rsidP="000E2ED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2A3580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>podmiot</w:t>
            </w:r>
            <w:r w:rsidR="002A3580">
              <w:rPr>
                <w:rFonts w:ascii="Arial" w:hAnsi="Arial" w:cs="Arial"/>
                <w:sz w:val="24"/>
                <w:szCs w:val="24"/>
              </w:rPr>
              <w:t>em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2A3580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działających w publicznym systemie ochrony zdrowia (Dz. U. z 202</w:t>
            </w:r>
            <w:r w:rsidR="006A6280">
              <w:rPr>
                <w:rFonts w:ascii="Arial" w:hAnsi="Arial" w:cs="Arial"/>
                <w:sz w:val="24"/>
                <w:szCs w:val="24"/>
              </w:rPr>
              <w:t>4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A6280">
              <w:rPr>
                <w:rFonts w:ascii="Arial" w:hAnsi="Arial" w:cs="Arial"/>
                <w:sz w:val="24"/>
                <w:szCs w:val="24"/>
              </w:rPr>
              <w:t>7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99 z </w:t>
            </w:r>
            <w:proofErr w:type="spellStart"/>
            <w:r w:rsidR="00CC0DB1" w:rsidRPr="00CC0D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. zm.), </w:t>
            </w:r>
            <w:r w:rsidR="006A6280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545C779F" w14:textId="791EA4ED" w:rsidR="0015080C" w:rsidRDefault="0015080C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ins w:id="21" w:author="Monika Stegent" w:date="2024-10-03T14:07:00Z" w16du:dateUtc="2024-10-03T12:07:00Z"/>
                <w:rFonts w:ascii="Arial" w:hAnsi="Arial" w:cs="Arial"/>
                <w:sz w:val="24"/>
                <w:szCs w:val="24"/>
              </w:rPr>
            </w:pPr>
            <w:commentRangeStart w:id="22"/>
            <w:ins w:id="23" w:author="Monika Stegent" w:date="2024-10-03T14:07:00Z" w16du:dateUtc="2024-10-03T12:07:00Z">
              <w:r>
                <w:rPr>
                  <w:rFonts w:ascii="Arial" w:hAnsi="Arial" w:cs="Arial"/>
                  <w:sz w:val="24"/>
                  <w:szCs w:val="24"/>
                </w:rPr>
                <w:t>samodzielny publiczny zakład opieki zdrowotnej,</w:t>
              </w:r>
              <w:commentRangeEnd w:id="22"/>
              <w:r>
                <w:rPr>
                  <w:rStyle w:val="Odwoaniedokomentarza"/>
                  <w:lang w:eastAsia="x-none"/>
                </w:rPr>
                <w:commentReference w:id="22"/>
              </w:r>
            </w:ins>
          </w:p>
          <w:p w14:paraId="67911F7D" w14:textId="4A5C5CAF" w:rsidR="00CC0DB1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>partner prywatny współpracujący z podmiotami publicznymi w przypadku projektów realizowanych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C0DB1">
              <w:rPr>
                <w:rFonts w:ascii="Arial" w:hAnsi="Arial" w:cs="Arial"/>
                <w:sz w:val="24"/>
                <w:szCs w:val="24"/>
              </w:rPr>
              <w:t xml:space="preserve">formule partnerstwa publiczno-prywatnego, </w:t>
            </w:r>
          </w:p>
          <w:p w14:paraId="3B1696A3" w14:textId="7146DEC7" w:rsidR="004B12DD" w:rsidRPr="007466CD" w:rsidRDefault="00CC0DB1" w:rsidP="007466CD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 xml:space="preserve">spółka z większościowym udziałem </w:t>
            </w:r>
            <w:proofErr w:type="spellStart"/>
            <w:r w:rsidRPr="00CC0D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CC0DB1">
              <w:rPr>
                <w:rFonts w:ascii="Arial" w:hAnsi="Arial" w:cs="Arial"/>
                <w:sz w:val="24"/>
                <w:szCs w:val="24"/>
              </w:rPr>
              <w:t xml:space="preserve"> realizująca przedsięwzięcia medyczne na rzecz ww. podmiotów leczniczych</w:t>
            </w:r>
            <w:r w:rsidR="007466C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B417FE5" w14:textId="7E6ADED2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F31BDF" w14:textId="77209CBA" w:rsidR="00F002E3" w:rsidRDefault="00F002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03ABE33" w14:textId="77777777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4BAB46" w14:textId="5EDEB4BE" w:rsidR="004B12DD" w:rsidRPr="00A45AD4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5AD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5811838E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2F0C7B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A2A64E3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6D3527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9CE718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A59F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B3440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40B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B3440B">
              <w:rPr>
                <w:rFonts w:ascii="Arial" w:hAnsi="Arial" w:cs="Arial"/>
                <w:sz w:val="24"/>
                <w:szCs w:val="24"/>
              </w:rPr>
              <w:t> </w:t>
            </w:r>
            <w:r w:rsidRPr="00B3440B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40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B3440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F90FC5C" w:rsidR="00631253" w:rsidRDefault="003C40D0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4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24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145211" w14:textId="521B96E4" w:rsidR="00A74BB7" w:rsidRPr="00F130A6" w:rsidRDefault="00A40EFF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realizowanych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ramach ambulatoryjnej opieki specjalistycznej oraz popraw</w:t>
            </w:r>
            <w:r w:rsidR="003308E3" w:rsidRPr="00F130A6">
              <w:rPr>
                <w:rFonts w:ascii="Arial" w:hAnsi="Arial" w:cs="Arial"/>
                <w:sz w:val="24"/>
                <w:szCs w:val="24"/>
                <w:lang w:val="pl-PL"/>
              </w:rPr>
              <w:t>ie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 warunków ich udzielania,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6442D6F" w14:textId="35C96554" w:rsidR="00A40EFF" w:rsidRPr="00F130A6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ramach rehabilitacji medycznej domowej,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3218624" w14:textId="1A13FFA2" w:rsidR="00F97359" w:rsidRPr="00F130A6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poprawie dostępności do świadczeń fizjoterapii ambulatoryjnej </w:t>
            </w:r>
            <w:commentRangeStart w:id="25"/>
            <w:ins w:id="26" w:author="Monika Stegent" w:date="2024-10-09T09:41:00Z" w16du:dateUtc="2024-10-09T07:41:00Z">
              <w:r w:rsidR="0067781F">
                <w:rPr>
                  <w:rFonts w:ascii="Arial" w:hAnsi="Arial" w:cs="Arial"/>
                  <w:sz w:val="24"/>
                  <w:szCs w:val="24"/>
                  <w:lang w:val="pl-PL"/>
                </w:rPr>
                <w:t>lub</w:t>
              </w:r>
              <w:commentRangeEnd w:id="25"/>
              <w:r w:rsidR="0067781F">
                <w:rPr>
                  <w:rStyle w:val="Odwoaniedokomentarza"/>
                  <w:lang w:eastAsia="x-none"/>
                </w:rPr>
                <w:commentReference w:id="25"/>
              </w:r>
              <w:r w:rsidR="0067781F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</w:t>
              </w:r>
            </w:ins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realizowanej w warunkach domowych,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031557DB" w14:textId="77777777" w:rsidR="00B3440B" w:rsidRPr="00B3440B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ins w:id="27" w:author="Monika Stegent" w:date="2024-10-11T11:50:00Z" w16du:dateUtc="2024-10-11T09:50:00Z"/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ramach rehabilitacji medycznej dziennej</w:t>
            </w:r>
            <w:ins w:id="28" w:author="Monika Stegent" w:date="2024-10-11T11:50:00Z" w16du:dateUtc="2024-10-11T09:50:00Z">
              <w:r w:rsidR="00B3440B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, </w:t>
              </w:r>
              <w:commentRangeStart w:id="29"/>
              <w:r w:rsidR="00B3440B">
                <w:rPr>
                  <w:rFonts w:ascii="Arial" w:hAnsi="Arial" w:cs="Arial"/>
                  <w:sz w:val="24"/>
                  <w:szCs w:val="24"/>
                  <w:lang w:val="pl-PL"/>
                </w:rPr>
                <w:t>i lub</w:t>
              </w:r>
            </w:ins>
          </w:p>
          <w:p w14:paraId="4A829BAF" w14:textId="6BC3A3E0" w:rsidR="00F97359" w:rsidRPr="00F130A6" w:rsidRDefault="00B3440B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ins w:id="30" w:author="Monika Stegent" w:date="2024-10-11T11:50:00Z" w16du:dateUtc="2024-10-11T09:50:00Z">
              <w:r>
                <w:rPr>
                  <w:rFonts w:ascii="Arial" w:hAnsi="Arial" w:cs="Arial"/>
                  <w:sz w:val="24"/>
                  <w:szCs w:val="24"/>
                </w:rPr>
                <w:t xml:space="preserve">poprawie </w:t>
              </w:r>
            </w:ins>
            <w:ins w:id="31" w:author="Monika Stegent" w:date="2024-10-11T11:51:00Z" w16du:dateUtc="2024-10-11T09:51:00Z">
              <w:r>
                <w:rPr>
                  <w:rFonts w:ascii="Arial" w:hAnsi="Arial" w:cs="Arial"/>
                  <w:sz w:val="24"/>
                  <w:szCs w:val="24"/>
                </w:rPr>
                <w:t>potencjału leczniczego szpitali w zakresie oddziałów leczenia jednego dnia i oddziałów dziennych</w:t>
              </w:r>
            </w:ins>
            <w:commentRangeEnd w:id="29"/>
            <w:ins w:id="32" w:author="Monika Stegent" w:date="2024-10-11T11:52:00Z" w16du:dateUtc="2024-10-11T09:52:00Z">
              <w:r>
                <w:rPr>
                  <w:rStyle w:val="Odwoaniedokomentarza"/>
                  <w:lang w:eastAsia="x-none"/>
                </w:rPr>
                <w:commentReference w:id="29"/>
              </w:r>
            </w:ins>
            <w:r w:rsidR="00F97359" w:rsidRPr="00F130A6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5C52F6E7" w14:textId="77777777" w:rsidR="003308E3" w:rsidRDefault="003308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47AB5" w14:textId="271592B6" w:rsidR="00FB780B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budowę, przebudowę, </w:t>
            </w:r>
            <w:r>
              <w:rPr>
                <w:rFonts w:ascii="Arial" w:hAnsi="Arial" w:cs="Arial"/>
                <w:sz w:val="24"/>
                <w:szCs w:val="24"/>
              </w:rPr>
              <w:t>modernizację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obiektów infrastruktury, zakup wyposażenia, w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 (oprogramowanie, sprzęt).</w:t>
            </w:r>
          </w:p>
          <w:p w14:paraId="26AF3603" w14:textId="77777777" w:rsidR="001534D1" w:rsidRPr="00E80DDF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85C2D9" w14:textId="506A6865" w:rsidR="003C40D0" w:rsidRPr="00E80DDF" w:rsidRDefault="003C40D0" w:rsidP="007A2147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90D3BA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E80DDF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08DD2901" w14:textId="63344213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środków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europejskich w perspektywie finansowej 2021-2027 (Dz.U. 2022 poz. 1079).</w:t>
            </w:r>
          </w:p>
          <w:p w14:paraId="3CA8DFD7" w14:textId="77777777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A666" w14:textId="277AC0CA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A80A0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C751F96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49B6CE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AF6BEB2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4F0DE" w14:textId="77777777" w:rsidR="00E72E2E" w:rsidRPr="00E72E2E" w:rsidRDefault="00E72E2E" w:rsidP="00E72E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2551332E" w14:textId="77777777" w:rsidR="00EB6010" w:rsidRPr="00E80DDF" w:rsidRDefault="00EB6010" w:rsidP="00EB60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66BB64D2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E80DD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0305D06C" w:rsidR="00DF43B9" w:rsidRPr="00E80DDF" w:rsidRDefault="00112158" w:rsidP="00DF43B9">
            <w:pPr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E80DDF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7A1480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7A1480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to gospodarcze wykorzystanie 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E20F72" w14:textId="6C7749F9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5DD330" w14:textId="77777777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3A065" w14:textId="2119BAD4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2DF337" w14:textId="77777777" w:rsidR="00D90A46" w:rsidRPr="00E80DDF" w:rsidRDefault="00D90A46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05188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919E54" w14:textId="10A78BEF" w:rsidR="009B6A69" w:rsidRPr="00E80DDF" w:rsidRDefault="009B6A69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E2AC4" w14:textId="77777777" w:rsidR="00D57EB8" w:rsidRPr="00E80DDF" w:rsidRDefault="00D57EB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FC7B5E" w14:textId="4F61AC0C" w:rsidR="00112158" w:rsidRPr="00E80DDF" w:rsidRDefault="00112158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D60D373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A7C6D5A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2011/92/UE z dnia 13 grudnia 2011 r. w sprawie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oceny skutków wywieranych przez niektóre przedsięwzięcia publiczne i prywatne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386EA06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proofErr w:type="spellStart"/>
            <w:r w:rsidR="00B32385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B3238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C6178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1CA84F27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3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1478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7B885F43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3284091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39BB89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402DD3F0" w:rsidR="00023C3A" w:rsidRPr="00E80DDF" w:rsidRDefault="00023C3A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BA0C5F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6B2940BB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77777777" w:rsidR="00023C3A" w:rsidRPr="00E80DDF" w:rsidRDefault="00023C3A" w:rsidP="00482BB1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6268E101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4E6E0B85" w14:textId="7915318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E80DDF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2E20402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B27134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7ADB09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E80DDF" w:rsidRDefault="005C50CF" w:rsidP="00482BB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0FB2CC19" w14:textId="1D13535A" w:rsidR="00023C3A" w:rsidRPr="00E80DDF" w:rsidRDefault="00023C3A" w:rsidP="00023C3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0B20FE03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7D9F5B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3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3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65AFD3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50DC88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6ECB28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253861A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56B811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43FF135E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44A55929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5E857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023C3A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7F433F" w14:textId="77777777" w:rsidR="00D90A46" w:rsidRPr="00E80DDF" w:rsidRDefault="00D90A46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7BA7409C" w14:textId="5E53732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6F00E02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29C24284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BD3F3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71408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7E4529F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4EFD9A2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EBB711F" w14:textId="77777777" w:rsidR="001B2C22" w:rsidRDefault="001B2C22">
      <w:pPr>
        <w:rPr>
          <w:rFonts w:ascii="Arial" w:hAnsi="Arial" w:cs="Arial"/>
          <w:b/>
          <w:sz w:val="24"/>
          <w:szCs w:val="24"/>
        </w:rPr>
      </w:pPr>
    </w:p>
    <w:p w14:paraId="49B68CA1" w14:textId="16CA5383" w:rsidR="00B421B0" w:rsidRDefault="00B421B0">
      <w:pPr>
        <w:rPr>
          <w:rFonts w:ascii="Arial" w:hAnsi="Arial" w:cs="Arial"/>
          <w:b/>
          <w:sz w:val="24"/>
          <w:szCs w:val="24"/>
        </w:rPr>
      </w:pPr>
    </w:p>
    <w:p w14:paraId="6AF27698" w14:textId="77777777" w:rsidR="009F508E" w:rsidRDefault="009F508E">
      <w:pPr>
        <w:rPr>
          <w:rFonts w:ascii="Arial" w:hAnsi="Arial" w:cs="Arial"/>
          <w:b/>
          <w:sz w:val="24"/>
          <w:szCs w:val="24"/>
        </w:rPr>
      </w:pPr>
    </w:p>
    <w:p w14:paraId="118A4134" w14:textId="77777777" w:rsidR="00B421B0" w:rsidRDefault="00B421B0">
      <w:pPr>
        <w:rPr>
          <w:rFonts w:ascii="Arial" w:hAnsi="Arial" w:cs="Arial"/>
          <w:b/>
          <w:sz w:val="24"/>
          <w:szCs w:val="24"/>
        </w:rPr>
      </w:pPr>
    </w:p>
    <w:p w14:paraId="60AAC416" w14:textId="77777777" w:rsidR="009D33AB" w:rsidRDefault="009D33AB">
      <w:pPr>
        <w:rPr>
          <w:rFonts w:ascii="Arial" w:hAnsi="Arial" w:cs="Arial"/>
          <w:b/>
          <w:sz w:val="24"/>
          <w:szCs w:val="24"/>
        </w:rPr>
      </w:pPr>
    </w:p>
    <w:p w14:paraId="0BDFA014" w14:textId="77777777" w:rsidR="009D33AB" w:rsidRDefault="009D33AB">
      <w:pPr>
        <w:rPr>
          <w:rFonts w:ascii="Arial" w:hAnsi="Arial" w:cs="Arial"/>
          <w:b/>
          <w:sz w:val="24"/>
          <w:szCs w:val="24"/>
        </w:rPr>
      </w:pPr>
    </w:p>
    <w:p w14:paraId="255683C7" w14:textId="12316440" w:rsidR="007257F1" w:rsidRPr="00E80DDF" w:rsidRDefault="002C2CE8">
      <w:pPr>
        <w:rPr>
          <w:rFonts w:ascii="Arial" w:hAnsi="Arial" w:cs="Arial"/>
          <w:b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A11AFC"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76766" w:rsidRPr="00E80DDF" w14:paraId="33092B12" w14:textId="77777777" w:rsidTr="00A11AFC">
        <w:tc>
          <w:tcPr>
            <w:tcW w:w="1129" w:type="dxa"/>
            <w:vAlign w:val="center"/>
          </w:tcPr>
          <w:p w14:paraId="4699B49A" w14:textId="7F22D733" w:rsidR="00F76766" w:rsidRPr="00E80DDF" w:rsidRDefault="00F76766" w:rsidP="00F767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11B2456D" w14:textId="68B1B2A0" w:rsidR="00F76766" w:rsidRPr="00E80DDF" w:rsidRDefault="00F76766" w:rsidP="00F76766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623F">
              <w:rPr>
                <w:rFonts w:ascii="Arial" w:hAnsi="Arial" w:cs="Arial"/>
                <w:sz w:val="24"/>
                <w:szCs w:val="24"/>
              </w:rPr>
              <w:t>Zgodność z właściwą strategią ZIT</w:t>
            </w:r>
          </w:p>
        </w:tc>
        <w:tc>
          <w:tcPr>
            <w:tcW w:w="7230" w:type="dxa"/>
          </w:tcPr>
          <w:p w14:paraId="207962EC" w14:textId="77777777" w:rsidR="00F76766" w:rsidRPr="00323B98" w:rsidRDefault="00F76766" w:rsidP="00F7676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BD4C85B" w14:textId="77777777" w:rsidR="00F76766" w:rsidRDefault="00F76766" w:rsidP="00F76766">
            <w:pPr>
              <w:pStyle w:val="Akapitzlist"/>
              <w:numPr>
                <w:ilvl w:val="0"/>
                <w:numId w:val="22"/>
              </w:numPr>
              <w:spacing w:before="120"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323B98">
              <w:rPr>
                <w:vertAlign w:val="superscript"/>
                <w:lang w:val="en-US"/>
              </w:rPr>
              <w:footnoteReference w:id="11"/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5D1735FB" w14:textId="77777777" w:rsidR="00F76766" w:rsidRDefault="00F76766" w:rsidP="00F76766">
            <w:pPr>
              <w:pStyle w:val="Akapitzlist"/>
              <w:numPr>
                <w:ilvl w:val="0"/>
                <w:numId w:val="22"/>
              </w:numPr>
              <w:spacing w:before="120"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wartość dofinansowania UE określona we wniosku o dofinansowanie projektu nie przekracza wartości dofinansowania UE tego projektu wskazanej w fiszkach projektowych stanowiących załącznik do porozumienia terytorialnego</w:t>
            </w:r>
            <w:r w:rsidRPr="00323B98">
              <w:rPr>
                <w:vertAlign w:val="superscript"/>
                <w:lang w:val="en-US"/>
              </w:rPr>
              <w:footnoteReference w:id="12"/>
            </w:r>
            <w:r w:rsidRPr="00323B9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E7EBFD0" w14:textId="77777777" w:rsidR="00F76766" w:rsidRPr="00323B98" w:rsidRDefault="00F76766" w:rsidP="00F76766">
            <w:pPr>
              <w:pStyle w:val="Akapitzlist"/>
              <w:numPr>
                <w:ilvl w:val="0"/>
                <w:numId w:val="22"/>
              </w:numPr>
              <w:spacing w:before="120"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programowych wskazane w fiszkach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projektowych</w:t>
            </w:r>
            <w:r w:rsidRPr="00323B98">
              <w:rPr>
                <w:vertAlign w:val="superscript"/>
                <w:lang w:val="en-US"/>
              </w:rPr>
              <w:footnoteReference w:id="13"/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3F918267" w14:textId="77777777" w:rsidR="00F76766" w:rsidRPr="00323B98" w:rsidRDefault="00F76766" w:rsidP="00F767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447C37" w14:textId="77777777" w:rsidR="00F76766" w:rsidRPr="00323B98" w:rsidRDefault="00F76766" w:rsidP="00F76766">
            <w:pPr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4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A5E18CD" w14:textId="77777777" w:rsidR="00F76766" w:rsidRPr="00323B98" w:rsidRDefault="00F76766" w:rsidP="00F767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EA73FA" w14:textId="77777777" w:rsidR="00F76766" w:rsidRPr="00323B98" w:rsidRDefault="00F76766" w:rsidP="00F76766">
            <w:pPr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projektu, strategię ZIT lub oświadczenie organu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lub podmiotu odpowiedzialnego za przygotowanie, właściwej ze względu na obszar, strategii ZIT oraz porozumienie terytorialne.</w:t>
            </w:r>
          </w:p>
          <w:p w14:paraId="7F1E1307" w14:textId="4BA64ADD" w:rsidR="00F76766" w:rsidRPr="00E80DDF" w:rsidRDefault="00F76766" w:rsidP="00F7676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AAA8D69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BFFA297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0D47D9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8A0879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741673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CCE8BB" w14:textId="078E0370" w:rsidR="00F76766" w:rsidRPr="00E80DDF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731C7D06" w:rsidR="007B20DD" w:rsidRPr="00E80DDF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" w:name="_Hlk159621936"/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E80DDF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7F2227AE" w14:textId="7482DA7E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5C592982" w14:textId="77777777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32A9F" w14:textId="5B9D48FC" w:rsidR="00926D70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F62517" w14:textId="77777777" w:rsidR="007B20DD" w:rsidRPr="00E80DDF" w:rsidRDefault="007B20DD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4432FB7B" w:rsidR="00516A5F" w:rsidRPr="00E80DDF" w:rsidRDefault="00516A5F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09582CF" w14:textId="3A00B61E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C7EEED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25EEF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4E212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5B76D8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34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2AEAC03F" w:rsidR="003C6FE8" w:rsidRPr="00E80DDF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B64EFDE" w:rsidR="00516A5F" w:rsidRPr="00E80DDF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4C6BD5F7" w14:textId="77777777" w:rsidR="00516A5F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1256660B" w:rsidR="003C6FE8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0CC4888" w14:textId="494D1E0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74A5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BCE47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B96A8A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0608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039BEFC1" w:rsidR="003C6FE8" w:rsidRPr="00E80DDF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6DFA1D5E" w14:textId="26E96ABF" w:rsidR="002B5628" w:rsidRPr="000E546B" w:rsidRDefault="00054B78" w:rsidP="00DF6685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lastRenderedPageBreak/>
              <w:t>Cel 3.2 [Infrastruktura] Rozwój i modernizacja infrastruktury ochrony zdrowia zgodny z potrzebami zdrowotnymi społeczeństwa.</w:t>
            </w:r>
          </w:p>
          <w:p w14:paraId="2F45A233" w14:textId="77777777" w:rsidR="002B5628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05BB7A26" w:rsidR="00C33A02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AE4A8A1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351AA9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6D3F36B5" w:rsidR="0079624E" w:rsidRPr="00E80DDF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EBB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AC4EBB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AC4EBB">
              <w:rPr>
                <w:rFonts w:ascii="Arial" w:hAnsi="Arial" w:cs="Arial"/>
                <w:sz w:val="24"/>
                <w:szCs w:val="24"/>
              </w:rPr>
              <w:t>„</w:t>
            </w:r>
            <w:r w:rsidRPr="00AC4EBB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AC4EBB">
              <w:rPr>
                <w:rFonts w:ascii="Arial" w:hAnsi="Arial" w:cs="Arial"/>
                <w:sz w:val="24"/>
                <w:szCs w:val="24"/>
              </w:rPr>
              <w:t> </w:t>
            </w:r>
            <w:r w:rsidRPr="00AC4EBB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AC4EBB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78A1E450" w:rsidR="00537FED" w:rsidRPr="00537FED" w:rsidRDefault="0079624E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726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AD5726">
              <w:rPr>
                <w:rFonts w:ascii="Arial" w:hAnsi="Arial" w:cs="Arial"/>
                <w:sz w:val="24"/>
                <w:szCs w:val="24"/>
              </w:rPr>
              <w:t> 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 w:rsidRPr="00AD5726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>wskazanymi w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 obszarze 2.3. Ambulatoryjna opieka specjalistyczna, </w:t>
            </w:r>
            <w:commentRangeStart w:id="35"/>
            <w:ins w:id="36" w:author="Monika Stegent" w:date="2024-10-11T11:55:00Z" w16du:dateUtc="2024-10-11T09:55:00Z">
              <w:r w:rsidR="00AC4EBB">
                <w:rPr>
                  <w:rFonts w:ascii="Arial" w:hAnsi="Arial" w:cs="Arial"/>
                  <w:sz w:val="24"/>
                  <w:szCs w:val="24"/>
                </w:rPr>
                <w:t>2.4 Leczenie szpitalne</w:t>
              </w:r>
              <w:commentRangeEnd w:id="35"/>
              <w:r w:rsidR="00AC4EBB">
                <w:rPr>
                  <w:rStyle w:val="Odwoaniedokomentarza"/>
                  <w:lang w:val="x-none" w:eastAsia="x-none"/>
                </w:rPr>
                <w:commentReference w:id="35"/>
              </w:r>
              <w:r w:rsidR="00AC4EBB"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</w:ins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2.6. Rehabilitacja medyczna, 2.11. Sprzęt medyczny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>„</w:t>
            </w:r>
            <w:r w:rsidRPr="00AD5726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ego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u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AD5726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AD57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,</w:t>
            </w:r>
            <w:r w:rsidR="00537FED" w:rsidRPr="00AD5726">
              <w:t xml:space="preserve"> </w:t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 w:rsidRPr="00AD5726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A48B20" w14:textId="47E48028" w:rsidR="0044238F" w:rsidRDefault="0044238F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68837C" w14:textId="200A4C78" w:rsidR="001F7427" w:rsidRPr="001F7427" w:rsidRDefault="001F7427" w:rsidP="001F742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241558F9" w14:textId="77777777" w:rsidR="001F7427" w:rsidRDefault="001F7427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8393D" w14:textId="77777777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983AB" w14:textId="4B86124C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3B667A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D747C2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8DDFB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98AD70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4297EC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240189D3" w:rsidR="0079624E" w:rsidRPr="00E80DDF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5F8E7953" w:rsidR="0079624E" w:rsidRPr="00E80DDF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celowości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5EBCDC" w14:textId="77777777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46BE3" w14:textId="232A1086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CB085CC" w14:textId="194057D0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7597B5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09DDFE" w14:textId="77777777" w:rsidR="00C86AC8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7631F" w14:textId="77777777" w:rsidR="00D90A46" w:rsidRPr="00E80DDF" w:rsidRDefault="00D90A46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62EEA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31AA855F" w:rsidR="00FD1842" w:rsidRPr="00E80DDF" w:rsidRDefault="00FF54A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FD184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71F3FFC7" w:rsidR="00FD1842" w:rsidRPr="00E80DDF" w:rsidRDefault="00FF54A7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5357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3EF0F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023592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26506" w14:textId="5326CFE4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6F5601D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E7524F5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79E7A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6F2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DF49C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1D9297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17041B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21DA755E" w14:textId="098D48AE" w:rsidR="00FD1842" w:rsidRPr="00E80DDF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13D64113" w:rsidR="005C0527" w:rsidRPr="00E80DDF" w:rsidRDefault="005C052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3A0B5B6D" w14:textId="354241BD" w:rsidR="005C0527" w:rsidRPr="00E80DDF" w:rsidRDefault="005C052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021330C3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AA7C6A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77F632" w14:textId="3B0DDF56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503AF7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F2D81D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59CE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7F8CE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20C9DC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7E9141FA" w:rsidR="0049495B" w:rsidRPr="00E80DDF" w:rsidRDefault="000E67A6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29A4F652" w14:textId="16F9830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 xml:space="preserve">W kryterium sprawdzamy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 lub ze środków EFS+ </w:t>
            </w:r>
            <w:r w:rsidRPr="007329E3">
              <w:rPr>
                <w:rFonts w:ascii="Arial" w:hAnsi="Arial" w:cs="Arial"/>
                <w:sz w:val="24"/>
                <w:szCs w:val="24"/>
              </w:rPr>
              <w:lastRenderedPageBreak/>
              <w:t>niepochodzących z FEdKP lub z innych środków publicznych lub prywatnych.</w:t>
            </w:r>
          </w:p>
          <w:p w14:paraId="388A7F4E" w14:textId="7777777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F487C" w14:textId="79DCED70" w:rsidR="007329E3" w:rsidRPr="00E80DDF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70F62C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A0D2E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C77E0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23A760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CFFB08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8C9636" w14:textId="00DE5D18" w:rsidR="0049495B" w:rsidRPr="00E80DDF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1EB47B6C" w14:textId="77777777" w:rsidTr="00A11AFC">
        <w:tc>
          <w:tcPr>
            <w:tcW w:w="1129" w:type="dxa"/>
            <w:vAlign w:val="center"/>
          </w:tcPr>
          <w:p w14:paraId="312C4802" w14:textId="472C87DB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0AD34E32" w14:textId="399AFA82" w:rsidR="00001A8E" w:rsidRPr="0049495B" w:rsidRDefault="00001A8E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06D7260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zaplanowane w ramach projektu działania, w tym w szczególności dotyczące zakupu wyrobów medycznych  są:</w:t>
            </w:r>
          </w:p>
          <w:p w14:paraId="39273A77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3BD0729A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214B31AA" w14:textId="75FB1137" w:rsidR="00001A8E" w:rsidRP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wytworzona lub zakupiona infrastruktura, w tym liczba i parametry wyrobu medycznego są lub będą adekwatne do zakresu udzielanych świadczeń opieki zdrowotnej przez podmiot wykonujący działalność leczniczą najpóźniej z chwilą zakończenia realizacji projektu.</w:t>
            </w:r>
          </w:p>
          <w:p w14:paraId="5CBD0B04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6B82FE" w14:textId="5B5C8480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5549EBAC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E312E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583A1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8B9CD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CD19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0E80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8D3845" w14:textId="2691C5C9" w:rsidR="00001A8E" w:rsidRPr="000E67A6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53DA32AE" w14:textId="77777777" w:rsidTr="00A11AFC">
        <w:tc>
          <w:tcPr>
            <w:tcW w:w="1129" w:type="dxa"/>
            <w:vAlign w:val="center"/>
          </w:tcPr>
          <w:p w14:paraId="6CD208A0" w14:textId="3D6E3073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D73A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50A1CB40" w14:textId="2BFB4BF2" w:rsidR="00001A8E" w:rsidRPr="0049495B" w:rsidRDefault="00E7616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07F033D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4BA4302B" w14:textId="653AA905" w:rsid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 aparatury medycznej</w:t>
            </w:r>
            <w:r w:rsidR="000E2ED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72E20B" w14:textId="22FFD53C" w:rsidR="00001A8E" w:rsidRP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infrastrukturą techniczną niezbędną do instalacji i użytkowania wyrobów medycznych objętych projektem.</w:t>
            </w:r>
          </w:p>
          <w:p w14:paraId="33569CE9" w14:textId="77777777" w:rsidR="00001A8E" w:rsidRPr="00001A8E" w:rsidRDefault="00001A8E" w:rsidP="00001A8E">
            <w:pPr>
              <w:spacing w:after="60" w:line="240" w:lineRule="auto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42EA7CDC" w14:textId="2F3043AF" w:rsidR="000E2EDD" w:rsidRPr="000E2EDD" w:rsidRDefault="00001A8E" w:rsidP="000E2EDD">
            <w:pPr>
              <w:pStyle w:val="Akapitzlist"/>
              <w:numPr>
                <w:ilvl w:val="0"/>
                <w:numId w:val="2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5C8464C5" w14:textId="69A16085" w:rsidR="000E2EDD" w:rsidRPr="000E2EDD" w:rsidRDefault="00001A8E" w:rsidP="000E2EDD">
            <w:pPr>
              <w:pStyle w:val="Akapitzlist"/>
              <w:numPr>
                <w:ilvl w:val="0"/>
                <w:numId w:val="2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59A84518" w14:textId="5F1D4E8C" w:rsidR="00001A8E" w:rsidRPr="000E2EDD" w:rsidRDefault="00001A8E" w:rsidP="000E2EDD">
            <w:pPr>
              <w:pStyle w:val="Akapitzlist"/>
              <w:numPr>
                <w:ilvl w:val="0"/>
                <w:numId w:val="2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276F7E8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FF2A18" w14:textId="7B563F48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262566BA" w14:textId="048D3C66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3E2A638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0F721C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54E54D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ED77AA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14938B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FEBE5F" w14:textId="166D0CB9" w:rsidR="00001A8E" w:rsidRPr="000E67A6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3E11F7D6" w:rsidR="009F6237" w:rsidRDefault="009F6237" w:rsidP="008E211B">
      <w:pPr>
        <w:rPr>
          <w:rFonts w:ascii="Arial" w:hAnsi="Arial" w:cs="Arial"/>
          <w:color w:val="FF0000"/>
          <w:sz w:val="24"/>
          <w:szCs w:val="24"/>
        </w:rPr>
      </w:pPr>
    </w:p>
    <w:p w14:paraId="525DA7B5" w14:textId="0CEB3305" w:rsidR="00B9013A" w:rsidRPr="00F64EC0" w:rsidRDefault="00B9013A" w:rsidP="008E211B">
      <w:pPr>
        <w:rPr>
          <w:rFonts w:ascii="Arial" w:hAnsi="Arial" w:cs="Arial"/>
          <w:b/>
          <w:bCs/>
          <w:sz w:val="24"/>
          <w:szCs w:val="24"/>
        </w:rPr>
      </w:pPr>
    </w:p>
    <w:p w14:paraId="4F5BB255" w14:textId="77777777" w:rsidR="00F64EC0" w:rsidRPr="00E80DDF" w:rsidRDefault="00F64EC0" w:rsidP="008E211B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Monika Stegent" w:date="2024-10-03T14:06:00Z" w:initials="MS">
    <w:p w14:paraId="36A45B43" w14:textId="7E0140E8" w:rsidR="0015080C" w:rsidRDefault="0015080C">
      <w:pPr>
        <w:pStyle w:val="Tekstkomentarza"/>
      </w:pPr>
      <w:r>
        <w:rPr>
          <w:rStyle w:val="Odwoaniedokomentarza"/>
        </w:rPr>
        <w:annotationRef/>
      </w:r>
      <w:r w:rsidR="00FC5219">
        <w:t>Stanowisko Grupy roboczej ds. zdrowia</w:t>
      </w:r>
    </w:p>
  </w:comment>
  <w:comment w:id="5" w:author="Monika Stegent" w:date="2024-10-03T14:06:00Z" w:initials="MS">
    <w:p w14:paraId="19517118" w14:textId="50A80ABE" w:rsidR="0015080C" w:rsidRDefault="0015080C">
      <w:pPr>
        <w:pStyle w:val="Tekstkomentarza"/>
      </w:pPr>
      <w:r>
        <w:rPr>
          <w:rStyle w:val="Odwoaniedokomentarza"/>
        </w:rPr>
        <w:annotationRef/>
      </w:r>
      <w:r>
        <w:t>Autokorekta IZ</w:t>
      </w:r>
    </w:p>
  </w:comment>
  <w:comment w:id="9" w:author="Monika Stegent" w:date="2024-10-10T14:38:00Z" w:initials="MS">
    <w:p w14:paraId="3335DF84" w14:textId="48C57C4D" w:rsidR="00FC5219" w:rsidRDefault="00FC5219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  <w:comment w:id="12" w:author="Monika Stegent" w:date="2024-10-08T09:21:00Z" w:initials="MS">
    <w:p w14:paraId="6E777FFC" w14:textId="6EF4D5C2" w:rsidR="0046498D" w:rsidRDefault="0046498D">
      <w:pPr>
        <w:pStyle w:val="Tekstkomentarza"/>
      </w:pPr>
      <w:r>
        <w:rPr>
          <w:rStyle w:val="Odwoaniedokomentarza"/>
        </w:rPr>
        <w:annotationRef/>
      </w:r>
      <w:r>
        <w:t>Autokorekta IZ</w:t>
      </w:r>
    </w:p>
  </w:comment>
  <w:comment w:id="14" w:author="Monika Stegent" w:date="2024-10-09T09:35:00Z" w:initials="MS">
    <w:p w14:paraId="435E22BE" w14:textId="0E44FFDE" w:rsidR="0067781F" w:rsidRDefault="0067781F">
      <w:pPr>
        <w:pStyle w:val="Tekstkomentarza"/>
      </w:pPr>
      <w:r>
        <w:rPr>
          <w:rStyle w:val="Odwoaniedokomentarza"/>
        </w:rPr>
        <w:annotationRef/>
      </w:r>
      <w:r w:rsidR="00FC5219">
        <w:t>Stanowisko Grupy roboczej ds. zdrowia</w:t>
      </w:r>
    </w:p>
  </w:comment>
  <w:comment w:id="20" w:author="Monika Stegent" w:date="2024-10-10T14:40:00Z" w:initials="MS">
    <w:p w14:paraId="18CAAD6F" w14:textId="1B4B4AC3" w:rsidR="00FC5219" w:rsidRDefault="00FC5219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  <w:comment w:id="22" w:author="Monika Stegent" w:date="2024-10-03T14:07:00Z" w:initials="MS">
    <w:p w14:paraId="1C58C999" w14:textId="1776A055" w:rsidR="0015080C" w:rsidRDefault="0015080C">
      <w:pPr>
        <w:pStyle w:val="Tekstkomentarza"/>
      </w:pPr>
      <w:r>
        <w:rPr>
          <w:rStyle w:val="Odwoaniedokomentarza"/>
        </w:rPr>
        <w:annotationRef/>
      </w:r>
      <w:r w:rsidR="00FC5219">
        <w:t>Stanowisko Grupy roboczej ds. zdrowia</w:t>
      </w:r>
    </w:p>
  </w:comment>
  <w:comment w:id="25" w:author="Monika Stegent" w:date="2024-10-09T09:41:00Z" w:initials="MS">
    <w:p w14:paraId="4FB861B8" w14:textId="0AC5D815" w:rsidR="0067781F" w:rsidRDefault="0067781F">
      <w:pPr>
        <w:pStyle w:val="Tekstkomentarza"/>
      </w:pPr>
      <w:r>
        <w:rPr>
          <w:rStyle w:val="Odwoaniedokomentarza"/>
        </w:rPr>
        <w:annotationRef/>
      </w:r>
      <w:r w:rsidR="00B3440B">
        <w:t>Stanowisko Grupy roboczej ds. zdrowia</w:t>
      </w:r>
    </w:p>
  </w:comment>
  <w:comment w:id="29" w:author="Monika Stegent" w:date="2024-10-11T11:52:00Z" w:initials="MS">
    <w:p w14:paraId="16D80D08" w14:textId="630C0CD9" w:rsidR="00B3440B" w:rsidRDefault="00B3440B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  <w:comment w:id="35" w:author="Monika Stegent" w:date="2024-10-11T11:55:00Z" w:initials="MS">
    <w:p w14:paraId="54786797" w14:textId="5A3D6B38" w:rsidR="00AC4EBB" w:rsidRDefault="00AC4EBB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6A45B43" w15:done="0"/>
  <w15:commentEx w15:paraId="19517118" w15:done="0"/>
  <w15:commentEx w15:paraId="3335DF84" w15:done="0"/>
  <w15:commentEx w15:paraId="6E777FFC" w15:done="0"/>
  <w15:commentEx w15:paraId="435E22BE" w15:done="0"/>
  <w15:commentEx w15:paraId="18CAAD6F" w15:done="0"/>
  <w15:commentEx w15:paraId="1C58C999" w15:done="0"/>
  <w15:commentEx w15:paraId="4FB861B8" w15:done="0"/>
  <w15:commentEx w15:paraId="16D80D08" w15:done="0"/>
  <w15:commentEx w15:paraId="547867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695405F" w16cex:dateUtc="2024-10-03T12:06:00Z"/>
  <w16cex:commentExtensible w16cex:durableId="24771219" w16cex:dateUtc="2024-10-03T12:06:00Z"/>
  <w16cex:commentExtensible w16cex:durableId="23211040" w16cex:dateUtc="2024-10-10T12:38:00Z"/>
  <w16cex:commentExtensible w16cex:durableId="065AAE52" w16cex:dateUtc="2024-10-08T07:21:00Z"/>
  <w16cex:commentExtensible w16cex:durableId="0243FE75" w16cex:dateUtc="2024-10-09T07:35:00Z"/>
  <w16cex:commentExtensible w16cex:durableId="768A992A" w16cex:dateUtc="2024-10-10T12:40:00Z"/>
  <w16cex:commentExtensible w16cex:durableId="2B3687FE" w16cex:dateUtc="2024-10-03T12:07:00Z"/>
  <w16cex:commentExtensible w16cex:durableId="3763C873" w16cex:dateUtc="2024-10-09T07:41:00Z"/>
  <w16cex:commentExtensible w16cex:durableId="2F59EEE9" w16cex:dateUtc="2024-10-11T09:52:00Z"/>
  <w16cex:commentExtensible w16cex:durableId="1255D9A3" w16cex:dateUtc="2024-10-11T0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6A45B43" w16cid:durableId="6695405F"/>
  <w16cid:commentId w16cid:paraId="19517118" w16cid:durableId="24771219"/>
  <w16cid:commentId w16cid:paraId="3335DF84" w16cid:durableId="23211040"/>
  <w16cid:commentId w16cid:paraId="6E777FFC" w16cid:durableId="065AAE52"/>
  <w16cid:commentId w16cid:paraId="435E22BE" w16cid:durableId="0243FE75"/>
  <w16cid:commentId w16cid:paraId="18CAAD6F" w16cid:durableId="768A992A"/>
  <w16cid:commentId w16cid:paraId="1C58C999" w16cid:durableId="2B3687FE"/>
  <w16cid:commentId w16cid:paraId="4FB861B8" w16cid:durableId="3763C873"/>
  <w16cid:commentId w16cid:paraId="16D80D08" w16cid:durableId="2F59EEE9"/>
  <w16cid:commentId w16cid:paraId="54786797" w16cid:durableId="1255D9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2C198" w14:textId="77777777" w:rsidR="00816E9D" w:rsidRDefault="00816E9D" w:rsidP="00D15E00">
      <w:pPr>
        <w:spacing w:after="0" w:line="240" w:lineRule="auto"/>
      </w:pPr>
      <w:r>
        <w:separator/>
      </w:r>
    </w:p>
  </w:endnote>
  <w:endnote w:type="continuationSeparator" w:id="0">
    <w:p w14:paraId="2D415580" w14:textId="77777777" w:rsidR="00816E9D" w:rsidRDefault="00816E9D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466F5" w14:textId="77777777" w:rsidR="002D0597" w:rsidRDefault="002D05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C7039" w14:textId="77777777" w:rsidR="00816E9D" w:rsidRDefault="00816E9D" w:rsidP="00D15E00">
      <w:pPr>
        <w:spacing w:after="0" w:line="240" w:lineRule="auto"/>
      </w:pPr>
      <w:r>
        <w:separator/>
      </w:r>
    </w:p>
  </w:footnote>
  <w:footnote w:type="continuationSeparator" w:id="0">
    <w:p w14:paraId="61F3E82E" w14:textId="77777777" w:rsidR="00816E9D" w:rsidRDefault="00816E9D" w:rsidP="00D15E00">
      <w:pPr>
        <w:spacing w:after="0" w:line="240" w:lineRule="auto"/>
      </w:pPr>
      <w:r>
        <w:continuationSeparator/>
      </w:r>
    </w:p>
  </w:footnote>
  <w:footnote w:id="1">
    <w:p w14:paraId="628D74FB" w14:textId="5AAD065C" w:rsidR="00911EC5" w:rsidRPr="00911EC5" w:rsidRDefault="00911EC5">
      <w:pPr>
        <w:pStyle w:val="Tekstprzypisudolneg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46075072" w14:textId="456CD29F" w:rsidR="00E256BC" w:rsidRPr="00544205" w:rsidRDefault="00E256BC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ins w:id="10" w:author="Monika Stegent" w:date="2024-10-09T12:21:00Z" w16du:dateUtc="2024-10-09T10:21:00Z">
        <w:r w:rsidR="0017521B">
          <w:rPr>
            <w:rFonts w:ascii="Arial" w:hAnsi="Arial" w:cs="Arial"/>
            <w:sz w:val="24"/>
            <w:szCs w:val="24"/>
            <w:highlight w:val="yellow"/>
          </w:rPr>
          <w:t>Należy posiadać</w:t>
        </w:r>
        <w:r w:rsidR="0017521B" w:rsidRPr="007744E8">
          <w:rPr>
            <w:rFonts w:ascii="Arial" w:hAnsi="Arial" w:cs="Arial"/>
            <w:sz w:val="24"/>
            <w:szCs w:val="24"/>
            <w:highlight w:val="yellow"/>
          </w:rPr>
          <w:t xml:space="preserve"> wszystki</w:t>
        </w:r>
        <w:r w:rsidR="0017521B">
          <w:rPr>
            <w:rFonts w:ascii="Arial" w:hAnsi="Arial" w:cs="Arial"/>
            <w:sz w:val="24"/>
            <w:szCs w:val="24"/>
            <w:highlight w:val="yellow"/>
          </w:rPr>
          <w:t>e</w:t>
        </w:r>
        <w:r w:rsidR="0017521B" w:rsidRPr="007744E8">
          <w:rPr>
            <w:rFonts w:ascii="Arial" w:hAnsi="Arial" w:cs="Arial"/>
            <w:sz w:val="24"/>
            <w:szCs w:val="24"/>
            <w:highlight w:val="yellow"/>
          </w:rPr>
          <w:t xml:space="preserve"> pozostał</w:t>
        </w:r>
        <w:r w:rsidR="0017521B">
          <w:rPr>
            <w:rFonts w:ascii="Arial" w:hAnsi="Arial" w:cs="Arial"/>
            <w:sz w:val="24"/>
            <w:szCs w:val="24"/>
            <w:highlight w:val="yellow"/>
          </w:rPr>
          <w:t>e</w:t>
        </w:r>
        <w:r w:rsidR="0017521B" w:rsidRPr="007744E8">
          <w:rPr>
            <w:rFonts w:ascii="Arial" w:hAnsi="Arial" w:cs="Arial"/>
            <w:sz w:val="24"/>
            <w:szCs w:val="24"/>
            <w:highlight w:val="yellow"/>
          </w:rPr>
          <w:t xml:space="preserve"> decyzj</w:t>
        </w:r>
        <w:r w:rsidR="0017521B">
          <w:rPr>
            <w:rFonts w:ascii="Arial" w:hAnsi="Arial" w:cs="Arial"/>
            <w:sz w:val="24"/>
            <w:szCs w:val="24"/>
            <w:highlight w:val="yellow"/>
          </w:rPr>
          <w:t>e</w:t>
        </w:r>
        <w:r w:rsidR="0017521B" w:rsidRPr="007744E8">
          <w:rPr>
            <w:rFonts w:ascii="Arial" w:hAnsi="Arial" w:cs="Arial"/>
            <w:sz w:val="24"/>
            <w:szCs w:val="24"/>
            <w:highlight w:val="yellow"/>
          </w:rPr>
          <w:t>, pozwole</w:t>
        </w:r>
        <w:r w:rsidR="0017521B">
          <w:rPr>
            <w:rFonts w:ascii="Arial" w:hAnsi="Arial" w:cs="Arial"/>
            <w:sz w:val="24"/>
            <w:szCs w:val="24"/>
            <w:highlight w:val="yellow"/>
          </w:rPr>
          <w:t>nia</w:t>
        </w:r>
        <w:r w:rsidR="0017521B" w:rsidRPr="007744E8">
          <w:rPr>
            <w:rFonts w:ascii="Arial" w:hAnsi="Arial" w:cs="Arial"/>
            <w:sz w:val="24"/>
            <w:szCs w:val="24"/>
            <w:highlight w:val="yellow"/>
          </w:rPr>
          <w:t>, uzgodnie</w:t>
        </w:r>
        <w:r w:rsidR="0017521B">
          <w:rPr>
            <w:rFonts w:ascii="Arial" w:hAnsi="Arial" w:cs="Arial"/>
            <w:sz w:val="24"/>
            <w:szCs w:val="24"/>
            <w:highlight w:val="yellow"/>
          </w:rPr>
          <w:t>nia</w:t>
        </w:r>
        <w:r w:rsidR="0017521B" w:rsidRPr="007744E8">
          <w:rPr>
            <w:rFonts w:ascii="Arial" w:hAnsi="Arial" w:cs="Arial"/>
            <w:sz w:val="24"/>
            <w:szCs w:val="24"/>
            <w:highlight w:val="yellow"/>
          </w:rPr>
          <w:t xml:space="preserve"> oraz opracowa</w:t>
        </w:r>
        <w:r w:rsidR="0017521B">
          <w:rPr>
            <w:rFonts w:ascii="Arial" w:hAnsi="Arial" w:cs="Arial"/>
            <w:sz w:val="24"/>
            <w:szCs w:val="24"/>
            <w:highlight w:val="yellow"/>
          </w:rPr>
          <w:t>nia</w:t>
        </w:r>
        <w:r w:rsidR="0017521B" w:rsidRPr="007744E8">
          <w:rPr>
            <w:rFonts w:ascii="Arial" w:hAnsi="Arial" w:cs="Arial"/>
            <w:sz w:val="24"/>
            <w:szCs w:val="24"/>
            <w:highlight w:val="yellow"/>
          </w:rPr>
          <w:t xml:space="preserve"> składając</w:t>
        </w:r>
        <w:r w:rsidR="0017521B">
          <w:rPr>
            <w:rFonts w:ascii="Arial" w:hAnsi="Arial" w:cs="Arial"/>
            <w:sz w:val="24"/>
            <w:szCs w:val="24"/>
            <w:highlight w:val="yellow"/>
          </w:rPr>
          <w:t>e</w:t>
        </w:r>
        <w:r w:rsidR="0017521B" w:rsidRPr="007744E8">
          <w:rPr>
            <w:rFonts w:ascii="Arial" w:hAnsi="Arial" w:cs="Arial"/>
            <w:sz w:val="24"/>
            <w:szCs w:val="24"/>
            <w:highlight w:val="yellow"/>
          </w:rPr>
          <w:t xml:space="preserve"> się na dokumentację techniczną </w:t>
        </w:r>
        <w:r w:rsidR="0017521B">
          <w:rPr>
            <w:rFonts w:ascii="Arial" w:hAnsi="Arial" w:cs="Arial"/>
            <w:sz w:val="24"/>
            <w:szCs w:val="24"/>
            <w:highlight w:val="yellow"/>
          </w:rPr>
          <w:t>wymagane</w:t>
        </w:r>
        <w:r w:rsidR="0017521B" w:rsidRPr="007744E8">
          <w:rPr>
            <w:rFonts w:ascii="Arial" w:hAnsi="Arial" w:cs="Arial"/>
            <w:sz w:val="24"/>
            <w:szCs w:val="24"/>
            <w:highlight w:val="yellow"/>
          </w:rPr>
          <w:t xml:space="preserve"> do złożenia wniosku o wydanie pozwolenia administracyjnego zezwalającego na realizację inwestycji.</w:t>
        </w:r>
      </w:ins>
      <w:del w:id="11" w:author="Monika Stegent" w:date="2024-10-09T12:21:00Z" w16du:dateUtc="2024-10-09T10:21:00Z">
        <w:r w:rsidRPr="00544205" w:rsidDel="0017521B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wymagane.</w:delText>
        </w:r>
      </w:del>
    </w:p>
  </w:footnote>
  <w:footnote w:id="6">
    <w:p w14:paraId="21A5F42A" w14:textId="77777777" w:rsidR="00E256BC" w:rsidRPr="00C35067" w:rsidRDefault="00E256BC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7252BDA" w14:textId="77777777" w:rsidR="00EB6010" w:rsidRPr="00C0388A" w:rsidRDefault="00EB6010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8">
    <w:p w14:paraId="7F8FA987" w14:textId="77777777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9288B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</w:p>
  </w:footnote>
  <w:footnote w:id="9">
    <w:p w14:paraId="3653D9E0" w14:textId="6B96B977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  <w:r w:rsidR="00AB6B49" w:rsidRPr="00AB6B4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1">
    <w:p w14:paraId="6B6FE8E7" w14:textId="77777777" w:rsidR="00F76766" w:rsidRDefault="00F76766" w:rsidP="00323B98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12">
    <w:p w14:paraId="3F46D0C4" w14:textId="77777777" w:rsidR="00F76766" w:rsidRDefault="00F76766" w:rsidP="00323B98">
      <w:pPr>
        <w:pStyle w:val="Tekstprzypisudolnego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13">
    <w:p w14:paraId="1AC3C9F2" w14:textId="77777777" w:rsidR="00F76766" w:rsidRDefault="00F76766" w:rsidP="00323B98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różnią się od wartości wskaźników założonych w fiszce projektowej, konieczne jest opisanie i uzasadnienie wprowadzonych zmian we wniosku o dofinansowanie projektu.</w:t>
      </w:r>
    </w:p>
  </w:footnote>
  <w:footnote w:id="14">
    <w:p w14:paraId="6426FB1D" w14:textId="77777777" w:rsidR="00F76766" w:rsidRDefault="00F76766" w:rsidP="00323B98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5">
    <w:p w14:paraId="2DE0DB1A" w14:textId="2D654760" w:rsidR="00477F6F" w:rsidRPr="00CD08CD" w:rsidRDefault="00477F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6">
    <w:p w14:paraId="4152C6F6" w14:textId="46B87C62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Aktualna mapa potrzeb zdrowotnych jest dostępna pod adresem: http://dziennikmz.mz.gov.pl/legalact/2021/69/</w:t>
      </w:r>
    </w:p>
  </w:footnote>
  <w:footnote w:id="17">
    <w:p w14:paraId="5BF751AC" w14:textId="06D3D44C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Analizy są dostępne na platformie internetowej https://basiw.mz.gov.pl</w:t>
      </w:r>
    </w:p>
  </w:footnote>
  <w:footnote w:id="18">
    <w:p w14:paraId="7B267125" w14:textId="5B9CAD01" w:rsidR="0025363B" w:rsidRPr="0079288B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CD08CD" w:rsidRPr="0079288B">
          <w:rPr>
            <w:rStyle w:val="Hipercze"/>
            <w:rFonts w:ascii="Arial" w:hAnsi="Arial" w:cs="Arial"/>
            <w:color w:val="auto"/>
            <w:sz w:val="24"/>
            <w:szCs w:val="24"/>
            <w:u w:val="none"/>
            <w:lang w:val="pl-PL"/>
          </w:rPr>
          <w:t>Zdrowa Przyszłość. Ramy strategiczne rozwoju systemu ochrony zdrowia na lata 2021-2027, z perspektywą do 2030 - Ministerstwo Zdrowia - Portal Gov.pl (www.gov.pl)</w:t>
        </w:r>
      </w:hyperlink>
    </w:p>
  </w:footnote>
  <w:footnote w:id="19">
    <w:p w14:paraId="485D6EA2" w14:textId="5F7ACE0C" w:rsidR="00F13FAD" w:rsidRPr="00DE3371" w:rsidRDefault="00F13FA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2021.6818)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0">
    <w:p w14:paraId="77D153E5" w14:textId="12022F02" w:rsidR="00424A69" w:rsidRPr="00424A69" w:rsidRDefault="00424A6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0FC79" w14:textId="77777777" w:rsidR="002D0597" w:rsidRDefault="002D05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03F05" w14:textId="77777777" w:rsidR="002D0597" w:rsidRDefault="002D05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3593EFA6" w14:textId="6B1233CC" w:rsidR="002D0597" w:rsidRPr="00CB43D5" w:rsidRDefault="002D0597" w:rsidP="002D0597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  <w:lang w:val="x-none"/>
      </w:rPr>
    </w:pPr>
    <w:r w:rsidRPr="00CB43D5">
      <w:rPr>
        <w:rFonts w:ascii="Arial" w:hAnsi="Arial" w:cs="Arial"/>
        <w:bCs/>
        <w:sz w:val="20"/>
        <w:szCs w:val="20"/>
        <w:lang w:val="x-none"/>
      </w:rPr>
      <w:t xml:space="preserve">Załącznik nr </w:t>
    </w:r>
    <w:r>
      <w:rPr>
        <w:rFonts w:ascii="Arial" w:hAnsi="Arial" w:cs="Arial"/>
        <w:bCs/>
        <w:sz w:val="20"/>
        <w:szCs w:val="20"/>
        <w:lang w:val="x-none"/>
      </w:rPr>
      <w:t>1</w:t>
    </w:r>
    <w:r w:rsidRPr="00CB43D5">
      <w:rPr>
        <w:rFonts w:ascii="Arial" w:hAnsi="Arial" w:cs="Arial"/>
        <w:bCs/>
        <w:sz w:val="20"/>
        <w:szCs w:val="20"/>
        <w:lang w:val="x-none"/>
      </w:rPr>
      <w:t xml:space="preserve"> do </w:t>
    </w:r>
    <w:r w:rsidRPr="00CB43D5">
      <w:rPr>
        <w:rFonts w:ascii="Arial" w:hAnsi="Arial" w:cs="Arial"/>
        <w:bCs/>
        <w:sz w:val="20"/>
        <w:szCs w:val="20"/>
      </w:rPr>
      <w:t>stanowiska</w:t>
    </w:r>
    <w:r w:rsidRPr="00CB43D5">
      <w:rPr>
        <w:rFonts w:ascii="Arial" w:hAnsi="Arial" w:cs="Arial"/>
        <w:bCs/>
        <w:sz w:val="20"/>
        <w:szCs w:val="20"/>
        <w:lang w:val="x-none"/>
      </w:rPr>
      <w:t xml:space="preserve"> Nr </w:t>
    </w:r>
    <w:r>
      <w:rPr>
        <w:rFonts w:ascii="Arial" w:hAnsi="Arial" w:cs="Arial"/>
        <w:bCs/>
        <w:sz w:val="20"/>
        <w:szCs w:val="20"/>
        <w:lang w:val="x-none"/>
      </w:rPr>
      <w:t>7</w:t>
    </w:r>
    <w:r w:rsidRPr="00CB43D5">
      <w:rPr>
        <w:rFonts w:ascii="Arial" w:hAnsi="Arial" w:cs="Arial"/>
        <w:bCs/>
        <w:sz w:val="20"/>
        <w:szCs w:val="20"/>
        <w:lang w:val="x-none"/>
      </w:rPr>
      <w:t>/2024</w:t>
    </w:r>
  </w:p>
  <w:p w14:paraId="075D7745" w14:textId="77777777" w:rsidR="002D0597" w:rsidRPr="00CB43D5" w:rsidRDefault="002D0597" w:rsidP="002D0597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  <w:lang w:val="x-none"/>
      </w:rPr>
    </w:pPr>
    <w:r w:rsidRPr="00CB43D5">
      <w:rPr>
        <w:rFonts w:ascii="Arial" w:hAnsi="Arial" w:cs="Arial"/>
        <w:bCs/>
        <w:sz w:val="20"/>
        <w:szCs w:val="20"/>
        <w:lang w:val="x-none"/>
      </w:rPr>
      <w:t xml:space="preserve">Grupy Roboczej ds. zdrowia </w:t>
    </w:r>
    <w:r w:rsidRPr="00CB43D5">
      <w:rPr>
        <w:rFonts w:ascii="Arial" w:hAnsi="Arial" w:cs="Arial"/>
        <w:bCs/>
        <w:sz w:val="20"/>
        <w:szCs w:val="20"/>
        <w:lang w:val="x-none"/>
      </w:rPr>
      <w:br/>
      <w:t>z dnia 9 października 2024 r.</w:t>
    </w:r>
  </w:p>
  <w:p w14:paraId="21289424" w14:textId="520B24A3" w:rsidR="004D0D9F" w:rsidRPr="002D0597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  <w:lang w:val="x-none"/>
      </w:rPr>
    </w:pP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4912"/>
    <w:multiLevelType w:val="hybridMultilevel"/>
    <w:tmpl w:val="1C9AB32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E0E39"/>
    <w:multiLevelType w:val="hybridMultilevel"/>
    <w:tmpl w:val="B7F2577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90BE4"/>
    <w:multiLevelType w:val="hybridMultilevel"/>
    <w:tmpl w:val="A15CCFB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31560D"/>
    <w:multiLevelType w:val="hybridMultilevel"/>
    <w:tmpl w:val="DF16D75A"/>
    <w:lvl w:ilvl="0" w:tplc="A5227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465E1"/>
    <w:multiLevelType w:val="hybridMultilevel"/>
    <w:tmpl w:val="47B2F7B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2B11"/>
    <w:multiLevelType w:val="hybridMultilevel"/>
    <w:tmpl w:val="4066046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02EE1"/>
    <w:multiLevelType w:val="hybridMultilevel"/>
    <w:tmpl w:val="635C4A9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17"/>
  </w:num>
  <w:num w:numId="2" w16cid:durableId="426510537">
    <w:abstractNumId w:val="2"/>
  </w:num>
  <w:num w:numId="3" w16cid:durableId="805128854">
    <w:abstractNumId w:val="10"/>
  </w:num>
  <w:num w:numId="4" w16cid:durableId="778720930">
    <w:abstractNumId w:val="18"/>
  </w:num>
  <w:num w:numId="5" w16cid:durableId="1720980600">
    <w:abstractNumId w:val="1"/>
  </w:num>
  <w:num w:numId="6" w16cid:durableId="435103012">
    <w:abstractNumId w:val="9"/>
  </w:num>
  <w:num w:numId="7" w16cid:durableId="1838693527">
    <w:abstractNumId w:val="22"/>
  </w:num>
  <w:num w:numId="8" w16cid:durableId="1092241272">
    <w:abstractNumId w:val="5"/>
  </w:num>
  <w:num w:numId="9" w16cid:durableId="1934320920">
    <w:abstractNumId w:val="3"/>
  </w:num>
  <w:num w:numId="10" w16cid:durableId="535891524">
    <w:abstractNumId w:val="13"/>
  </w:num>
  <w:num w:numId="11" w16cid:durableId="1704398260">
    <w:abstractNumId w:val="20"/>
  </w:num>
  <w:num w:numId="12" w16cid:durableId="893127186">
    <w:abstractNumId w:val="21"/>
  </w:num>
  <w:num w:numId="13" w16cid:durableId="1565027239">
    <w:abstractNumId w:val="6"/>
  </w:num>
  <w:num w:numId="14" w16cid:durableId="1804611649">
    <w:abstractNumId w:val="16"/>
  </w:num>
  <w:num w:numId="15" w16cid:durableId="973410579">
    <w:abstractNumId w:val="8"/>
  </w:num>
  <w:num w:numId="16" w16cid:durableId="1792549561">
    <w:abstractNumId w:val="15"/>
  </w:num>
  <w:num w:numId="17" w16cid:durableId="417144348">
    <w:abstractNumId w:val="11"/>
  </w:num>
  <w:num w:numId="18" w16cid:durableId="1026906325">
    <w:abstractNumId w:val="7"/>
  </w:num>
  <w:num w:numId="19" w16cid:durableId="1825127283">
    <w:abstractNumId w:val="19"/>
  </w:num>
  <w:num w:numId="20" w16cid:durableId="429398563">
    <w:abstractNumId w:val="4"/>
  </w:num>
  <w:num w:numId="21" w16cid:durableId="1899240874">
    <w:abstractNumId w:val="4"/>
  </w:num>
  <w:num w:numId="22" w16cid:durableId="84305314">
    <w:abstractNumId w:val="14"/>
  </w:num>
  <w:num w:numId="23" w16cid:durableId="1984192523">
    <w:abstractNumId w:val="1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ika Stegent">
    <w15:presenceInfo w15:providerId="AD" w15:userId="S::m.stegent@umwkp365.pl::15c6a793-b81a-4778-a54a-40710e3054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A8E"/>
    <w:rsid w:val="00001EE4"/>
    <w:rsid w:val="00002578"/>
    <w:rsid w:val="00002ED9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27105"/>
    <w:rsid w:val="000300C1"/>
    <w:rsid w:val="00030D91"/>
    <w:rsid w:val="00031AB9"/>
    <w:rsid w:val="00032389"/>
    <w:rsid w:val="000323FF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2D3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064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1B8E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71B"/>
    <w:rsid w:val="000E29B4"/>
    <w:rsid w:val="000E2EDD"/>
    <w:rsid w:val="000E308B"/>
    <w:rsid w:val="000E3827"/>
    <w:rsid w:val="000E3E20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71CD"/>
    <w:rsid w:val="000F7BB0"/>
    <w:rsid w:val="0010120E"/>
    <w:rsid w:val="00102B43"/>
    <w:rsid w:val="001041B4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3720D"/>
    <w:rsid w:val="00140249"/>
    <w:rsid w:val="001410BD"/>
    <w:rsid w:val="00141E9C"/>
    <w:rsid w:val="0014390E"/>
    <w:rsid w:val="0014395E"/>
    <w:rsid w:val="0014559E"/>
    <w:rsid w:val="0014592B"/>
    <w:rsid w:val="00145EB7"/>
    <w:rsid w:val="00146606"/>
    <w:rsid w:val="00147828"/>
    <w:rsid w:val="0015080C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3BAE"/>
    <w:rsid w:val="00165D28"/>
    <w:rsid w:val="00166515"/>
    <w:rsid w:val="001666A5"/>
    <w:rsid w:val="001673C1"/>
    <w:rsid w:val="00167EE8"/>
    <w:rsid w:val="0017041B"/>
    <w:rsid w:val="001706E8"/>
    <w:rsid w:val="00174D9E"/>
    <w:rsid w:val="0017521B"/>
    <w:rsid w:val="0017558F"/>
    <w:rsid w:val="00176C74"/>
    <w:rsid w:val="00177054"/>
    <w:rsid w:val="001772F5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A00D9"/>
    <w:rsid w:val="001A0506"/>
    <w:rsid w:val="001A0AFC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0F0F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1CA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42B"/>
    <w:rsid w:val="00236CEF"/>
    <w:rsid w:val="00237117"/>
    <w:rsid w:val="0024218C"/>
    <w:rsid w:val="0024296A"/>
    <w:rsid w:val="00243C37"/>
    <w:rsid w:val="002455CA"/>
    <w:rsid w:val="00246D4B"/>
    <w:rsid w:val="0024746D"/>
    <w:rsid w:val="00247510"/>
    <w:rsid w:val="00250736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C53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80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45"/>
    <w:rsid w:val="002C2CE8"/>
    <w:rsid w:val="002C3BB2"/>
    <w:rsid w:val="002C3E35"/>
    <w:rsid w:val="002C4443"/>
    <w:rsid w:val="002C50E4"/>
    <w:rsid w:val="002C5274"/>
    <w:rsid w:val="002C5DB6"/>
    <w:rsid w:val="002C66D6"/>
    <w:rsid w:val="002D0017"/>
    <w:rsid w:val="002D0597"/>
    <w:rsid w:val="002D180B"/>
    <w:rsid w:val="002D2C53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4BA"/>
    <w:rsid w:val="00342DB1"/>
    <w:rsid w:val="00342EF5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52"/>
    <w:rsid w:val="003509E9"/>
    <w:rsid w:val="003521B2"/>
    <w:rsid w:val="00352A76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5B71"/>
    <w:rsid w:val="0037608C"/>
    <w:rsid w:val="0037779C"/>
    <w:rsid w:val="00380111"/>
    <w:rsid w:val="00381301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2003"/>
    <w:rsid w:val="00392ABD"/>
    <w:rsid w:val="00392B6F"/>
    <w:rsid w:val="003931EF"/>
    <w:rsid w:val="0039375D"/>
    <w:rsid w:val="00394B3F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218B"/>
    <w:rsid w:val="003A32E8"/>
    <w:rsid w:val="003A3E9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4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1337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98D"/>
    <w:rsid w:val="00464AB6"/>
    <w:rsid w:val="0046513B"/>
    <w:rsid w:val="004656C7"/>
    <w:rsid w:val="00466D87"/>
    <w:rsid w:val="00466DAD"/>
    <w:rsid w:val="0046777A"/>
    <w:rsid w:val="004702A4"/>
    <w:rsid w:val="00470710"/>
    <w:rsid w:val="00470A44"/>
    <w:rsid w:val="00472648"/>
    <w:rsid w:val="004727AF"/>
    <w:rsid w:val="00473088"/>
    <w:rsid w:val="004749D9"/>
    <w:rsid w:val="004752EA"/>
    <w:rsid w:val="0047602B"/>
    <w:rsid w:val="00477E34"/>
    <w:rsid w:val="00477F6F"/>
    <w:rsid w:val="00480798"/>
    <w:rsid w:val="0048148D"/>
    <w:rsid w:val="00481A90"/>
    <w:rsid w:val="0048201F"/>
    <w:rsid w:val="004825E0"/>
    <w:rsid w:val="004829CB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7382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4C6"/>
    <w:rsid w:val="005018EC"/>
    <w:rsid w:val="00503168"/>
    <w:rsid w:val="00504545"/>
    <w:rsid w:val="00505150"/>
    <w:rsid w:val="005051ED"/>
    <w:rsid w:val="00505803"/>
    <w:rsid w:val="00507B1D"/>
    <w:rsid w:val="00507D67"/>
    <w:rsid w:val="00510313"/>
    <w:rsid w:val="00511230"/>
    <w:rsid w:val="005115B8"/>
    <w:rsid w:val="00512587"/>
    <w:rsid w:val="0051276D"/>
    <w:rsid w:val="00513649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0BCC"/>
    <w:rsid w:val="00531BE2"/>
    <w:rsid w:val="005329A5"/>
    <w:rsid w:val="00532C11"/>
    <w:rsid w:val="005345CD"/>
    <w:rsid w:val="00534C64"/>
    <w:rsid w:val="00534F65"/>
    <w:rsid w:val="00535776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053F"/>
    <w:rsid w:val="005511B5"/>
    <w:rsid w:val="00551699"/>
    <w:rsid w:val="00551E19"/>
    <w:rsid w:val="00552265"/>
    <w:rsid w:val="005534A9"/>
    <w:rsid w:val="00553710"/>
    <w:rsid w:val="005547AF"/>
    <w:rsid w:val="00554A14"/>
    <w:rsid w:val="00555270"/>
    <w:rsid w:val="005567F5"/>
    <w:rsid w:val="00556932"/>
    <w:rsid w:val="00557420"/>
    <w:rsid w:val="00557B47"/>
    <w:rsid w:val="00557CC7"/>
    <w:rsid w:val="00560119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5B0F"/>
    <w:rsid w:val="00595C8F"/>
    <w:rsid w:val="00595F5E"/>
    <w:rsid w:val="00596AD0"/>
    <w:rsid w:val="00596C15"/>
    <w:rsid w:val="00597380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54F0"/>
    <w:rsid w:val="005A6A39"/>
    <w:rsid w:val="005A6FCB"/>
    <w:rsid w:val="005A74D8"/>
    <w:rsid w:val="005B090F"/>
    <w:rsid w:val="005B0B7A"/>
    <w:rsid w:val="005B1122"/>
    <w:rsid w:val="005B1181"/>
    <w:rsid w:val="005B1A3F"/>
    <w:rsid w:val="005B1AE0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2D2E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3A6D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4"/>
    <w:rsid w:val="00621836"/>
    <w:rsid w:val="006228F4"/>
    <w:rsid w:val="00622D71"/>
    <w:rsid w:val="0062353A"/>
    <w:rsid w:val="00623DC1"/>
    <w:rsid w:val="00626571"/>
    <w:rsid w:val="00627979"/>
    <w:rsid w:val="00627D23"/>
    <w:rsid w:val="00627FD0"/>
    <w:rsid w:val="0063039B"/>
    <w:rsid w:val="00631177"/>
    <w:rsid w:val="00631253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445F"/>
    <w:rsid w:val="0064451B"/>
    <w:rsid w:val="0064526B"/>
    <w:rsid w:val="00646129"/>
    <w:rsid w:val="0064651E"/>
    <w:rsid w:val="00646F63"/>
    <w:rsid w:val="00647170"/>
    <w:rsid w:val="00647960"/>
    <w:rsid w:val="00650907"/>
    <w:rsid w:val="00650DDA"/>
    <w:rsid w:val="00650FD4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7781F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5D1D"/>
    <w:rsid w:val="006860E9"/>
    <w:rsid w:val="006861E6"/>
    <w:rsid w:val="006865D0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549"/>
    <w:rsid w:val="006A1FAC"/>
    <w:rsid w:val="006A2D70"/>
    <w:rsid w:val="006A364A"/>
    <w:rsid w:val="006A364D"/>
    <w:rsid w:val="006A3675"/>
    <w:rsid w:val="006A36A9"/>
    <w:rsid w:val="006A6280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AE6"/>
    <w:rsid w:val="006D1576"/>
    <w:rsid w:val="006D2375"/>
    <w:rsid w:val="006D301D"/>
    <w:rsid w:val="006D3EDC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3968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66CD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50B9"/>
    <w:rsid w:val="0076561E"/>
    <w:rsid w:val="00766A95"/>
    <w:rsid w:val="00766AB7"/>
    <w:rsid w:val="00766E09"/>
    <w:rsid w:val="0076745C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5548"/>
    <w:rsid w:val="007760DA"/>
    <w:rsid w:val="00776E52"/>
    <w:rsid w:val="0078056B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2C9C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1B9E"/>
    <w:rsid w:val="007C293F"/>
    <w:rsid w:val="007C2A16"/>
    <w:rsid w:val="007C2F6D"/>
    <w:rsid w:val="007C347F"/>
    <w:rsid w:val="007C3525"/>
    <w:rsid w:val="007C3D2D"/>
    <w:rsid w:val="007C492A"/>
    <w:rsid w:val="007C57D4"/>
    <w:rsid w:val="007C7799"/>
    <w:rsid w:val="007D1C5C"/>
    <w:rsid w:val="007D31C8"/>
    <w:rsid w:val="007D394F"/>
    <w:rsid w:val="007D3A0D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6E9D"/>
    <w:rsid w:val="00817341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8EA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727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437B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8F793C"/>
    <w:rsid w:val="009006EF"/>
    <w:rsid w:val="00901587"/>
    <w:rsid w:val="009017D1"/>
    <w:rsid w:val="0090288E"/>
    <w:rsid w:val="00903398"/>
    <w:rsid w:val="00904982"/>
    <w:rsid w:val="00904F79"/>
    <w:rsid w:val="009050F5"/>
    <w:rsid w:val="0090611F"/>
    <w:rsid w:val="009066FD"/>
    <w:rsid w:val="00907670"/>
    <w:rsid w:val="009104AB"/>
    <w:rsid w:val="00910533"/>
    <w:rsid w:val="00911666"/>
    <w:rsid w:val="00911E61"/>
    <w:rsid w:val="00911EC5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6892"/>
    <w:rsid w:val="00926D70"/>
    <w:rsid w:val="00926FB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48C4"/>
    <w:rsid w:val="0093634B"/>
    <w:rsid w:val="009367C4"/>
    <w:rsid w:val="009370EC"/>
    <w:rsid w:val="009377E1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3054"/>
    <w:rsid w:val="00973340"/>
    <w:rsid w:val="00973402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955"/>
    <w:rsid w:val="00991248"/>
    <w:rsid w:val="0099141A"/>
    <w:rsid w:val="0099191A"/>
    <w:rsid w:val="009923AC"/>
    <w:rsid w:val="00993D0D"/>
    <w:rsid w:val="009943F1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4A78"/>
    <w:rsid w:val="009B517B"/>
    <w:rsid w:val="009B5A30"/>
    <w:rsid w:val="009B5E48"/>
    <w:rsid w:val="009B623F"/>
    <w:rsid w:val="009B647E"/>
    <w:rsid w:val="009B6A69"/>
    <w:rsid w:val="009B7C3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032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08E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3B29"/>
    <w:rsid w:val="00A0416A"/>
    <w:rsid w:val="00A0485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0EFF"/>
    <w:rsid w:val="00A41C46"/>
    <w:rsid w:val="00A41CDF"/>
    <w:rsid w:val="00A42C6E"/>
    <w:rsid w:val="00A439AC"/>
    <w:rsid w:val="00A43F8D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631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A73"/>
    <w:rsid w:val="00A77F67"/>
    <w:rsid w:val="00A80D89"/>
    <w:rsid w:val="00A826AD"/>
    <w:rsid w:val="00A8451F"/>
    <w:rsid w:val="00A8471D"/>
    <w:rsid w:val="00A85448"/>
    <w:rsid w:val="00A864CD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0E8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4EBB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5726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442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ABB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26E62"/>
    <w:rsid w:val="00B3034B"/>
    <w:rsid w:val="00B30EC4"/>
    <w:rsid w:val="00B31800"/>
    <w:rsid w:val="00B31CD5"/>
    <w:rsid w:val="00B32385"/>
    <w:rsid w:val="00B32B41"/>
    <w:rsid w:val="00B33723"/>
    <w:rsid w:val="00B3440B"/>
    <w:rsid w:val="00B354FC"/>
    <w:rsid w:val="00B356E5"/>
    <w:rsid w:val="00B35864"/>
    <w:rsid w:val="00B37745"/>
    <w:rsid w:val="00B37A7E"/>
    <w:rsid w:val="00B401E3"/>
    <w:rsid w:val="00B4078F"/>
    <w:rsid w:val="00B40E34"/>
    <w:rsid w:val="00B41081"/>
    <w:rsid w:val="00B417FD"/>
    <w:rsid w:val="00B420A8"/>
    <w:rsid w:val="00B421B0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19F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013A"/>
    <w:rsid w:val="00B910C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E34"/>
    <w:rsid w:val="00BA7B1D"/>
    <w:rsid w:val="00BB09C6"/>
    <w:rsid w:val="00BB16A4"/>
    <w:rsid w:val="00BB1C3F"/>
    <w:rsid w:val="00BB1FDA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D7E4D"/>
    <w:rsid w:val="00BE1C32"/>
    <w:rsid w:val="00BE2041"/>
    <w:rsid w:val="00BE2CC9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931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3CB2"/>
    <w:rsid w:val="00C56A47"/>
    <w:rsid w:val="00C601E5"/>
    <w:rsid w:val="00C609FB"/>
    <w:rsid w:val="00C60F71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423E"/>
    <w:rsid w:val="00C75014"/>
    <w:rsid w:val="00C7601E"/>
    <w:rsid w:val="00C76254"/>
    <w:rsid w:val="00C7640B"/>
    <w:rsid w:val="00C7678E"/>
    <w:rsid w:val="00C76BC3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3E21"/>
    <w:rsid w:val="00CE4262"/>
    <w:rsid w:val="00CE4895"/>
    <w:rsid w:val="00CE4909"/>
    <w:rsid w:val="00CE4E82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56A9"/>
    <w:rsid w:val="00CF6872"/>
    <w:rsid w:val="00CF7463"/>
    <w:rsid w:val="00D01D44"/>
    <w:rsid w:val="00D023BD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19B1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6E6E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68FA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A78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4B2B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0200"/>
    <w:rsid w:val="00DB1191"/>
    <w:rsid w:val="00DB14F4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84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4A0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56BC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26FD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58EC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616B"/>
    <w:rsid w:val="00E77196"/>
    <w:rsid w:val="00E7796D"/>
    <w:rsid w:val="00E80122"/>
    <w:rsid w:val="00E80580"/>
    <w:rsid w:val="00E80DDF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B34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C05"/>
    <w:rsid w:val="00EC5377"/>
    <w:rsid w:val="00EC5E29"/>
    <w:rsid w:val="00EC7093"/>
    <w:rsid w:val="00ED0089"/>
    <w:rsid w:val="00ED0391"/>
    <w:rsid w:val="00ED1568"/>
    <w:rsid w:val="00ED177B"/>
    <w:rsid w:val="00ED1E7C"/>
    <w:rsid w:val="00ED21B0"/>
    <w:rsid w:val="00ED2D46"/>
    <w:rsid w:val="00ED37D0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02E3"/>
    <w:rsid w:val="00F03147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CAA"/>
    <w:rsid w:val="00F11141"/>
    <w:rsid w:val="00F111E8"/>
    <w:rsid w:val="00F1219A"/>
    <w:rsid w:val="00F130A6"/>
    <w:rsid w:val="00F13D9E"/>
    <w:rsid w:val="00F13FAD"/>
    <w:rsid w:val="00F1449D"/>
    <w:rsid w:val="00F15D0F"/>
    <w:rsid w:val="00F15DB8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6766"/>
    <w:rsid w:val="00F77171"/>
    <w:rsid w:val="00F7788B"/>
    <w:rsid w:val="00F77EBB"/>
    <w:rsid w:val="00F807FB"/>
    <w:rsid w:val="00F819B3"/>
    <w:rsid w:val="00F81E33"/>
    <w:rsid w:val="00F84078"/>
    <w:rsid w:val="00F8760D"/>
    <w:rsid w:val="00F87818"/>
    <w:rsid w:val="00F90BAD"/>
    <w:rsid w:val="00F90C9A"/>
    <w:rsid w:val="00F91131"/>
    <w:rsid w:val="00F9161B"/>
    <w:rsid w:val="00F938A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A0B41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219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zdrowie/zdrowa-przyszlosc-ramy-strategiczne-rozwoju-systemu-ochrony-zdrowia-na-lata-2021-2027-z-perspektywa-do-2030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29</Pages>
  <Words>5656</Words>
  <Characters>33941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Orzechowska</dc:creator>
  <cp:keywords/>
  <cp:lastModifiedBy>Monika Stegent</cp:lastModifiedBy>
  <cp:revision>56</cp:revision>
  <dcterms:created xsi:type="dcterms:W3CDTF">2024-07-29T12:04:00Z</dcterms:created>
  <dcterms:modified xsi:type="dcterms:W3CDTF">2024-10-11T09:56:00Z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