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F58850" w14:textId="77777777" w:rsidR="00DF43B9" w:rsidRPr="00E80DDF" w:rsidRDefault="00DF43B9" w:rsidP="00DF43B9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E80DDF">
        <w:rPr>
          <w:rFonts w:ascii="Arial" w:hAnsi="Arial" w:cs="Arial"/>
          <w:b/>
          <w:bCs/>
          <w:sz w:val="24"/>
          <w:szCs w:val="24"/>
        </w:rPr>
        <w:t>Kryteria wyboru projektów</w:t>
      </w:r>
    </w:p>
    <w:p w14:paraId="3E7B3CCE" w14:textId="56683FBA" w:rsidR="00DF43B9" w:rsidRPr="00E80DDF" w:rsidRDefault="00DF43B9" w:rsidP="00DF43B9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E80DDF">
        <w:rPr>
          <w:rFonts w:ascii="Arial" w:hAnsi="Arial" w:cs="Arial"/>
          <w:b/>
          <w:bCs/>
          <w:sz w:val="24"/>
          <w:szCs w:val="24"/>
        </w:rPr>
        <w:t>Priorytet</w:t>
      </w:r>
      <w:r w:rsidRPr="00E80DDF">
        <w:rPr>
          <w:rFonts w:ascii="Arial" w:hAnsi="Arial" w:cs="Arial"/>
          <w:sz w:val="24"/>
          <w:szCs w:val="24"/>
        </w:rPr>
        <w:t xml:space="preserve"> </w:t>
      </w:r>
      <w:r w:rsidR="00CF1204" w:rsidRPr="00E80DDF">
        <w:rPr>
          <w:rFonts w:ascii="Arial" w:hAnsi="Arial" w:cs="Arial"/>
          <w:b/>
          <w:bCs/>
          <w:sz w:val="24"/>
          <w:szCs w:val="24"/>
        </w:rPr>
        <w:t xml:space="preserve">6 </w:t>
      </w:r>
      <w:r w:rsidR="00CF1204" w:rsidRPr="00B011DB">
        <w:rPr>
          <w:rFonts w:ascii="Arial" w:hAnsi="Arial" w:cs="Arial"/>
          <w:sz w:val="24"/>
          <w:szCs w:val="24"/>
        </w:rPr>
        <w:t xml:space="preserve">Fundusze Europejskie </w:t>
      </w:r>
      <w:r w:rsidR="000A4649">
        <w:rPr>
          <w:rFonts w:ascii="Arial" w:hAnsi="Arial" w:cs="Arial"/>
          <w:sz w:val="24"/>
          <w:szCs w:val="24"/>
        </w:rPr>
        <w:t>n</w:t>
      </w:r>
      <w:r w:rsidR="00CF1204" w:rsidRPr="00B011DB">
        <w:rPr>
          <w:rFonts w:ascii="Arial" w:hAnsi="Arial" w:cs="Arial"/>
          <w:sz w:val="24"/>
          <w:szCs w:val="24"/>
        </w:rPr>
        <w:t>a rzecz zwiększenia dostępności regionalnej infrastruktur</w:t>
      </w:r>
      <w:r w:rsidR="000A4649">
        <w:rPr>
          <w:rFonts w:ascii="Arial" w:hAnsi="Arial" w:cs="Arial"/>
          <w:sz w:val="24"/>
          <w:szCs w:val="24"/>
        </w:rPr>
        <w:t>y</w:t>
      </w:r>
      <w:r w:rsidR="00CF1204" w:rsidRPr="00B011DB">
        <w:rPr>
          <w:rFonts w:ascii="Arial" w:hAnsi="Arial" w:cs="Arial"/>
          <w:sz w:val="24"/>
          <w:szCs w:val="24"/>
        </w:rPr>
        <w:t xml:space="preserve"> dla mieszkańców</w:t>
      </w:r>
    </w:p>
    <w:p w14:paraId="18D87937" w14:textId="33A6E014" w:rsidR="00DF43B9" w:rsidRPr="00E80DDF" w:rsidRDefault="00DF43B9" w:rsidP="00DF43B9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E80DDF">
        <w:rPr>
          <w:rFonts w:ascii="Arial" w:hAnsi="Arial" w:cs="Arial"/>
          <w:b/>
          <w:bCs/>
          <w:sz w:val="24"/>
          <w:szCs w:val="24"/>
        </w:rPr>
        <w:t xml:space="preserve">Cel szczegółowy </w:t>
      </w:r>
      <w:r w:rsidR="00CF1204" w:rsidRPr="00E80DDF">
        <w:rPr>
          <w:rFonts w:ascii="Arial" w:hAnsi="Arial" w:cs="Arial"/>
          <w:b/>
          <w:bCs/>
          <w:sz w:val="24"/>
          <w:szCs w:val="24"/>
        </w:rPr>
        <w:t>4</w:t>
      </w:r>
      <w:r w:rsidR="00D04613">
        <w:rPr>
          <w:rFonts w:ascii="Arial" w:hAnsi="Arial" w:cs="Arial"/>
          <w:b/>
          <w:bCs/>
          <w:sz w:val="24"/>
          <w:szCs w:val="24"/>
        </w:rPr>
        <w:t xml:space="preserve"> </w:t>
      </w:r>
      <w:r w:rsidR="006F700F">
        <w:rPr>
          <w:rFonts w:ascii="Arial" w:hAnsi="Arial" w:cs="Arial"/>
          <w:b/>
          <w:bCs/>
          <w:sz w:val="24"/>
          <w:szCs w:val="24"/>
        </w:rPr>
        <w:t>v</w:t>
      </w:r>
      <w:r w:rsidR="00275AA6" w:rsidRPr="00E80DDF">
        <w:rPr>
          <w:rFonts w:ascii="Arial" w:hAnsi="Arial" w:cs="Arial"/>
          <w:b/>
          <w:bCs/>
          <w:sz w:val="24"/>
          <w:szCs w:val="24"/>
        </w:rPr>
        <w:t>.</w:t>
      </w:r>
      <w:r w:rsidR="00CF1204" w:rsidRPr="00E80DDF">
        <w:rPr>
          <w:rFonts w:ascii="Arial" w:hAnsi="Arial" w:cs="Arial"/>
          <w:b/>
          <w:bCs/>
          <w:sz w:val="24"/>
          <w:szCs w:val="24"/>
        </w:rPr>
        <w:t xml:space="preserve"> </w:t>
      </w:r>
      <w:r w:rsidR="00CF1204" w:rsidRPr="00B011DB">
        <w:rPr>
          <w:rFonts w:ascii="Arial" w:hAnsi="Arial" w:cs="Arial"/>
          <w:sz w:val="24"/>
          <w:szCs w:val="24"/>
        </w:rPr>
        <w:t>Zapewnianie równego dostępu do opieki zdrowotnej i wspieranie odporności systemów opieki zdrowotnej, w</w:t>
      </w:r>
      <w:r w:rsidR="004E7382">
        <w:rPr>
          <w:rFonts w:ascii="Arial" w:hAnsi="Arial" w:cs="Arial"/>
          <w:sz w:val="24"/>
          <w:szCs w:val="24"/>
        </w:rPr>
        <w:t> </w:t>
      </w:r>
      <w:r w:rsidR="00CF1204" w:rsidRPr="00B011DB">
        <w:rPr>
          <w:rFonts w:ascii="Arial" w:hAnsi="Arial" w:cs="Arial"/>
          <w:sz w:val="24"/>
          <w:szCs w:val="24"/>
        </w:rPr>
        <w:t>tym podstawowej opieki zdrowotnej, oraz wspieranie przechodzenia od opieki instytucjonalnej do opieki rodzinnej i środowiskowej</w:t>
      </w:r>
    </w:p>
    <w:p w14:paraId="43AEE64E" w14:textId="64361006" w:rsidR="00DF43B9" w:rsidRPr="00E80DDF" w:rsidRDefault="00DF43B9" w:rsidP="00DF43B9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E80DDF">
        <w:rPr>
          <w:rFonts w:ascii="Arial" w:hAnsi="Arial" w:cs="Arial"/>
          <w:b/>
          <w:bCs/>
          <w:sz w:val="24"/>
          <w:szCs w:val="24"/>
        </w:rPr>
        <w:t xml:space="preserve">Działanie </w:t>
      </w:r>
      <w:r w:rsidR="00CF1204" w:rsidRPr="00E80DDF">
        <w:rPr>
          <w:rFonts w:ascii="Arial" w:hAnsi="Arial" w:cs="Arial"/>
          <w:b/>
          <w:bCs/>
          <w:sz w:val="24"/>
          <w:szCs w:val="24"/>
        </w:rPr>
        <w:t>6</w:t>
      </w:r>
      <w:r w:rsidRPr="00E80DDF">
        <w:rPr>
          <w:rFonts w:ascii="Arial" w:hAnsi="Arial" w:cs="Arial"/>
          <w:b/>
          <w:bCs/>
          <w:sz w:val="24"/>
          <w:szCs w:val="24"/>
        </w:rPr>
        <w:t>.</w:t>
      </w:r>
      <w:r w:rsidR="00FC03CA">
        <w:rPr>
          <w:rFonts w:ascii="Arial" w:hAnsi="Arial" w:cs="Arial"/>
          <w:b/>
          <w:bCs/>
          <w:sz w:val="24"/>
          <w:szCs w:val="24"/>
        </w:rPr>
        <w:t>16</w:t>
      </w:r>
      <w:r w:rsidRPr="00E80DDF">
        <w:rPr>
          <w:rFonts w:ascii="Arial" w:hAnsi="Arial" w:cs="Arial"/>
          <w:b/>
          <w:bCs/>
          <w:sz w:val="24"/>
          <w:szCs w:val="24"/>
        </w:rPr>
        <w:t xml:space="preserve"> </w:t>
      </w:r>
      <w:r w:rsidR="00CF1204" w:rsidRPr="00E80DDF">
        <w:rPr>
          <w:rFonts w:ascii="Arial" w:hAnsi="Arial" w:cs="Arial"/>
          <w:b/>
          <w:bCs/>
          <w:sz w:val="24"/>
          <w:szCs w:val="24"/>
        </w:rPr>
        <w:t>Inwestycje w infrastrukturę zdrowotną</w:t>
      </w:r>
      <w:r w:rsidR="00FC03CA">
        <w:rPr>
          <w:rFonts w:ascii="Arial" w:hAnsi="Arial" w:cs="Arial"/>
          <w:b/>
          <w:bCs/>
          <w:sz w:val="24"/>
          <w:szCs w:val="24"/>
        </w:rPr>
        <w:t xml:space="preserve"> OPPT</w:t>
      </w:r>
    </w:p>
    <w:p w14:paraId="27C62870" w14:textId="3B733A7D" w:rsidR="00DF43B9" w:rsidRPr="00E80DDF" w:rsidRDefault="00DF43B9" w:rsidP="00DF43B9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E80DDF">
        <w:rPr>
          <w:rFonts w:ascii="Arial" w:hAnsi="Arial" w:cs="Arial"/>
          <w:b/>
          <w:bCs/>
          <w:sz w:val="24"/>
          <w:szCs w:val="24"/>
        </w:rPr>
        <w:t xml:space="preserve">Schemat: </w:t>
      </w:r>
      <w:r w:rsidR="00FC03CA">
        <w:rPr>
          <w:rFonts w:ascii="Arial" w:hAnsi="Arial" w:cs="Arial"/>
          <w:b/>
          <w:bCs/>
          <w:sz w:val="24"/>
          <w:szCs w:val="24"/>
        </w:rPr>
        <w:t xml:space="preserve">Zwiększenie dostępności usług zdrowotnych </w:t>
      </w:r>
      <w:r w:rsidR="00BE3A37">
        <w:rPr>
          <w:rFonts w:ascii="Arial" w:hAnsi="Arial" w:cs="Arial"/>
          <w:b/>
          <w:bCs/>
          <w:sz w:val="24"/>
          <w:szCs w:val="24"/>
        </w:rPr>
        <w:t>–</w:t>
      </w:r>
      <w:r w:rsidR="00FC03CA">
        <w:rPr>
          <w:rFonts w:ascii="Arial" w:hAnsi="Arial" w:cs="Arial"/>
          <w:b/>
          <w:bCs/>
          <w:sz w:val="24"/>
          <w:szCs w:val="24"/>
        </w:rPr>
        <w:t xml:space="preserve"> OPPT</w:t>
      </w:r>
    </w:p>
    <w:p w14:paraId="26254147" w14:textId="77777777" w:rsidR="00A17B6E" w:rsidRDefault="00A17B6E" w:rsidP="00DF43B9">
      <w:pPr>
        <w:spacing w:before="100" w:beforeAutospacing="1" w:after="100" w:afterAutospacing="1"/>
        <w:rPr>
          <w:rFonts w:ascii="Arial" w:hAnsi="Arial" w:cs="Arial"/>
          <w:sz w:val="24"/>
          <w:szCs w:val="24"/>
          <w:u w:val="single"/>
        </w:rPr>
      </w:pPr>
    </w:p>
    <w:p w14:paraId="34B5D8A1" w14:textId="6235DD08" w:rsidR="00DF43B9" w:rsidRPr="00A17B6E" w:rsidRDefault="00DF43B9" w:rsidP="00A17B6E">
      <w:pPr>
        <w:spacing w:before="100" w:beforeAutospacing="1" w:after="100" w:afterAutospacing="1"/>
        <w:rPr>
          <w:rFonts w:ascii="Arial" w:hAnsi="Arial" w:cs="Arial"/>
          <w:sz w:val="24"/>
          <w:szCs w:val="24"/>
          <w:u w:val="single"/>
        </w:rPr>
      </w:pPr>
      <w:r w:rsidRPr="00E80DDF">
        <w:rPr>
          <w:rFonts w:ascii="Arial" w:hAnsi="Arial" w:cs="Arial"/>
          <w:sz w:val="24"/>
          <w:szCs w:val="24"/>
          <w:u w:val="single"/>
        </w:rPr>
        <w:t>Sposób wyboru projektów: konkurencyjny</w:t>
      </w:r>
    </w:p>
    <w:p w14:paraId="3DA35DCB" w14:textId="77777777" w:rsidR="0024218C" w:rsidRPr="00E80DDF" w:rsidRDefault="0024218C" w:rsidP="00DF43B9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3F447540" w14:textId="6A6DC809" w:rsidR="00DF43B9" w:rsidRDefault="00DF43B9" w:rsidP="00DF43B9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5A0847">
        <w:rPr>
          <w:rFonts w:ascii="Arial" w:hAnsi="Arial" w:cs="Arial"/>
          <w:color w:val="000000"/>
          <w:sz w:val="24"/>
          <w:szCs w:val="24"/>
        </w:rPr>
        <w:t xml:space="preserve">Nabór jest skierowany </w:t>
      </w:r>
      <w:r w:rsidR="0090611F">
        <w:rPr>
          <w:rFonts w:ascii="Arial" w:hAnsi="Arial" w:cs="Arial"/>
          <w:color w:val="000000"/>
          <w:sz w:val="24"/>
          <w:szCs w:val="24"/>
        </w:rPr>
        <w:t>do</w:t>
      </w:r>
      <w:r w:rsidR="0090611F" w:rsidRPr="0090611F">
        <w:rPr>
          <w:rFonts w:ascii="Arial" w:hAnsi="Arial" w:cs="Arial"/>
          <w:color w:val="000000"/>
          <w:sz w:val="24"/>
          <w:szCs w:val="24"/>
        </w:rPr>
        <w:t xml:space="preserve"> podmiotów z obszaru </w:t>
      </w:r>
      <w:r w:rsidR="001679CA">
        <w:rPr>
          <w:rFonts w:ascii="Arial" w:hAnsi="Arial" w:cs="Arial"/>
          <w:color w:val="000000"/>
          <w:sz w:val="24"/>
          <w:szCs w:val="24"/>
        </w:rPr>
        <w:t>OPPT</w:t>
      </w:r>
      <w:r w:rsidR="0090611F" w:rsidRPr="0090611F">
        <w:rPr>
          <w:rFonts w:ascii="Arial" w:hAnsi="Arial" w:cs="Arial"/>
          <w:color w:val="000000"/>
          <w:sz w:val="24"/>
          <w:szCs w:val="24"/>
        </w:rPr>
        <w:t>:</w:t>
      </w:r>
    </w:p>
    <w:p w14:paraId="403DE00F" w14:textId="4BB1B46A" w:rsidR="005A0847" w:rsidRPr="00343EF4" w:rsidRDefault="005A0847" w:rsidP="00343EF4">
      <w:pPr>
        <w:spacing w:before="60" w:after="60" w:line="240" w:lineRule="auto"/>
        <w:rPr>
          <w:rFonts w:ascii="Arial" w:hAnsi="Arial" w:cs="Arial"/>
          <w:sz w:val="24"/>
          <w:szCs w:val="24"/>
        </w:rPr>
      </w:pPr>
      <w:r w:rsidRPr="00343EF4">
        <w:rPr>
          <w:rFonts w:ascii="Arial" w:hAnsi="Arial" w:cs="Arial"/>
          <w:sz w:val="24"/>
          <w:szCs w:val="24"/>
        </w:rPr>
        <w:t>wykonujący</w:t>
      </w:r>
      <w:r w:rsidR="007B54F3" w:rsidRPr="00343EF4">
        <w:rPr>
          <w:rFonts w:ascii="Arial" w:hAnsi="Arial" w:cs="Arial"/>
          <w:sz w:val="24"/>
          <w:szCs w:val="24"/>
        </w:rPr>
        <w:t>ch</w:t>
      </w:r>
      <w:r w:rsidRPr="00343EF4">
        <w:rPr>
          <w:rFonts w:ascii="Arial" w:hAnsi="Arial" w:cs="Arial"/>
          <w:sz w:val="24"/>
          <w:szCs w:val="24"/>
        </w:rPr>
        <w:t xml:space="preserve"> działalność leczniczą w rozumieniu ustawy z dnia 15 kwietnia 2011 r. o działalności leczniczej, działających w publicznym systemie ochrony zdrowia (Dz. U. z 202</w:t>
      </w:r>
      <w:r w:rsidR="001679CA">
        <w:rPr>
          <w:rFonts w:ascii="Arial" w:hAnsi="Arial" w:cs="Arial"/>
          <w:sz w:val="24"/>
          <w:szCs w:val="24"/>
        </w:rPr>
        <w:t>4</w:t>
      </w:r>
      <w:r w:rsidRPr="00343EF4">
        <w:rPr>
          <w:rFonts w:ascii="Arial" w:hAnsi="Arial" w:cs="Arial"/>
          <w:sz w:val="24"/>
          <w:szCs w:val="24"/>
        </w:rPr>
        <w:t xml:space="preserve"> r. poz. </w:t>
      </w:r>
      <w:r w:rsidR="001679CA">
        <w:rPr>
          <w:rFonts w:ascii="Arial" w:hAnsi="Arial" w:cs="Arial"/>
          <w:sz w:val="24"/>
          <w:szCs w:val="24"/>
        </w:rPr>
        <w:t>7</w:t>
      </w:r>
      <w:r w:rsidRPr="00343EF4">
        <w:rPr>
          <w:rFonts w:ascii="Arial" w:hAnsi="Arial" w:cs="Arial"/>
          <w:sz w:val="24"/>
          <w:szCs w:val="24"/>
        </w:rPr>
        <w:t xml:space="preserve">99 z </w:t>
      </w:r>
      <w:proofErr w:type="spellStart"/>
      <w:r w:rsidRPr="00343EF4">
        <w:rPr>
          <w:rFonts w:ascii="Arial" w:hAnsi="Arial" w:cs="Arial"/>
          <w:sz w:val="24"/>
          <w:szCs w:val="24"/>
        </w:rPr>
        <w:t>późn</w:t>
      </w:r>
      <w:proofErr w:type="spellEnd"/>
      <w:r w:rsidRPr="00343EF4">
        <w:rPr>
          <w:rFonts w:ascii="Arial" w:hAnsi="Arial" w:cs="Arial"/>
          <w:sz w:val="24"/>
          <w:szCs w:val="24"/>
        </w:rPr>
        <w:t xml:space="preserve">. zm.), </w:t>
      </w:r>
      <w:r w:rsidR="001679CA">
        <w:rPr>
          <w:rFonts w:ascii="Arial" w:hAnsi="Arial" w:cs="Arial"/>
          <w:sz w:val="24"/>
          <w:szCs w:val="24"/>
        </w:rPr>
        <w:t>takich jak:</w:t>
      </w:r>
    </w:p>
    <w:p w14:paraId="0DAD7156" w14:textId="636D5CE6" w:rsidR="00781BBE" w:rsidRPr="002F51AD" w:rsidRDefault="00781BBE" w:rsidP="00781BBE">
      <w:pPr>
        <w:pStyle w:val="Akapitzlist"/>
        <w:numPr>
          <w:ilvl w:val="0"/>
          <w:numId w:val="11"/>
        </w:numPr>
        <w:spacing w:before="60" w:after="60" w:line="240" w:lineRule="auto"/>
        <w:rPr>
          <w:ins w:id="0" w:author="Monika Stegent" w:date="2024-10-03T14:08:00Z" w16du:dateUtc="2024-10-03T12:08:00Z"/>
          <w:rFonts w:ascii="Arial" w:hAnsi="Arial" w:cs="Arial"/>
          <w:sz w:val="24"/>
          <w:szCs w:val="24"/>
        </w:rPr>
      </w:pPr>
      <w:commentRangeStart w:id="1"/>
      <w:ins w:id="2" w:author="Monika Stegent" w:date="2024-10-03T14:08:00Z" w16du:dateUtc="2024-10-03T12:08:00Z">
        <w:r>
          <w:rPr>
            <w:rFonts w:ascii="Arial" w:hAnsi="Arial" w:cs="Arial"/>
            <w:sz w:val="24"/>
            <w:szCs w:val="24"/>
          </w:rPr>
          <w:t>samodzielne publiczne zakłady opieki zdrowotnej,</w:t>
        </w:r>
        <w:commentRangeEnd w:id="1"/>
        <w:r>
          <w:rPr>
            <w:rStyle w:val="Odwoaniedokomentarza"/>
            <w:lang w:eastAsia="x-none"/>
          </w:rPr>
          <w:commentReference w:id="1"/>
        </w:r>
      </w:ins>
    </w:p>
    <w:p w14:paraId="20C9892D" w14:textId="110F293B" w:rsidR="005A0847" w:rsidRDefault="005A0847" w:rsidP="005A0847">
      <w:pPr>
        <w:pStyle w:val="Akapitzlist"/>
        <w:numPr>
          <w:ilvl w:val="0"/>
          <w:numId w:val="11"/>
        </w:numPr>
        <w:spacing w:before="60" w:after="60" w:line="240" w:lineRule="auto"/>
        <w:rPr>
          <w:rFonts w:ascii="Arial" w:hAnsi="Arial" w:cs="Arial"/>
          <w:sz w:val="24"/>
          <w:szCs w:val="24"/>
        </w:rPr>
      </w:pPr>
      <w:r w:rsidRPr="00CC0DB1">
        <w:rPr>
          <w:rFonts w:ascii="Arial" w:hAnsi="Arial" w:cs="Arial"/>
          <w:sz w:val="24"/>
          <w:szCs w:val="24"/>
        </w:rPr>
        <w:t>partner</w:t>
      </w:r>
      <w:r w:rsidR="001679CA">
        <w:rPr>
          <w:rFonts w:ascii="Arial" w:hAnsi="Arial" w:cs="Arial"/>
          <w:sz w:val="24"/>
          <w:szCs w:val="24"/>
          <w:lang w:val="pl-PL"/>
        </w:rPr>
        <w:t>zy</w:t>
      </w:r>
      <w:r w:rsidRPr="00CC0DB1">
        <w:rPr>
          <w:rFonts w:ascii="Arial" w:hAnsi="Arial" w:cs="Arial"/>
          <w:sz w:val="24"/>
          <w:szCs w:val="24"/>
        </w:rPr>
        <w:t xml:space="preserve"> </w:t>
      </w:r>
      <w:r w:rsidR="001679CA" w:rsidRPr="00CC0DB1">
        <w:rPr>
          <w:rFonts w:ascii="Arial" w:hAnsi="Arial" w:cs="Arial"/>
          <w:sz w:val="24"/>
          <w:szCs w:val="24"/>
        </w:rPr>
        <w:t>prywatn</w:t>
      </w:r>
      <w:r w:rsidR="001679CA">
        <w:rPr>
          <w:rFonts w:ascii="Arial" w:hAnsi="Arial" w:cs="Arial"/>
          <w:sz w:val="24"/>
          <w:szCs w:val="24"/>
        </w:rPr>
        <w:t>i</w:t>
      </w:r>
      <w:r w:rsidR="001679CA" w:rsidRPr="00CC0DB1">
        <w:rPr>
          <w:rFonts w:ascii="Arial" w:hAnsi="Arial" w:cs="Arial"/>
          <w:sz w:val="24"/>
          <w:szCs w:val="24"/>
        </w:rPr>
        <w:t xml:space="preserve"> </w:t>
      </w:r>
      <w:r w:rsidRPr="00CC0DB1">
        <w:rPr>
          <w:rFonts w:ascii="Arial" w:hAnsi="Arial" w:cs="Arial"/>
          <w:sz w:val="24"/>
          <w:szCs w:val="24"/>
        </w:rPr>
        <w:t xml:space="preserve">współpracujący z podmiotami publicznymi w przypadku projektów realizowanych w formule partnerstwa publiczno-prywatnego, </w:t>
      </w:r>
    </w:p>
    <w:p w14:paraId="6EA04223" w14:textId="256BD63D" w:rsidR="005A0847" w:rsidRDefault="005A0847" w:rsidP="005A0847">
      <w:pPr>
        <w:pStyle w:val="Akapitzlist"/>
        <w:numPr>
          <w:ilvl w:val="0"/>
          <w:numId w:val="11"/>
        </w:numPr>
        <w:spacing w:before="60" w:after="60" w:line="240" w:lineRule="auto"/>
        <w:rPr>
          <w:rFonts w:ascii="Arial" w:hAnsi="Arial" w:cs="Arial"/>
          <w:sz w:val="24"/>
          <w:szCs w:val="24"/>
        </w:rPr>
      </w:pPr>
      <w:r w:rsidRPr="00CC0DB1">
        <w:rPr>
          <w:rFonts w:ascii="Arial" w:hAnsi="Arial" w:cs="Arial"/>
          <w:sz w:val="24"/>
          <w:szCs w:val="24"/>
        </w:rPr>
        <w:t>spół</w:t>
      </w:r>
      <w:r w:rsidR="007B54F3">
        <w:rPr>
          <w:rFonts w:ascii="Arial" w:hAnsi="Arial" w:cs="Arial"/>
          <w:sz w:val="24"/>
          <w:szCs w:val="24"/>
          <w:lang w:val="pl-PL"/>
        </w:rPr>
        <w:t>k</w:t>
      </w:r>
      <w:r w:rsidR="002803E7">
        <w:rPr>
          <w:rFonts w:ascii="Arial" w:hAnsi="Arial" w:cs="Arial"/>
          <w:sz w:val="24"/>
          <w:szCs w:val="24"/>
          <w:lang w:val="pl-PL"/>
        </w:rPr>
        <w:t>i</w:t>
      </w:r>
      <w:r w:rsidRPr="00CC0DB1">
        <w:rPr>
          <w:rFonts w:ascii="Arial" w:hAnsi="Arial" w:cs="Arial"/>
          <w:sz w:val="24"/>
          <w:szCs w:val="24"/>
        </w:rPr>
        <w:t xml:space="preserve"> z większościowym udziałem </w:t>
      </w:r>
      <w:proofErr w:type="spellStart"/>
      <w:r w:rsidRPr="00CC0DB1">
        <w:rPr>
          <w:rFonts w:ascii="Arial" w:hAnsi="Arial" w:cs="Arial"/>
          <w:sz w:val="24"/>
          <w:szCs w:val="24"/>
        </w:rPr>
        <w:t>jst</w:t>
      </w:r>
      <w:proofErr w:type="spellEnd"/>
      <w:r w:rsidRPr="00CC0DB1">
        <w:rPr>
          <w:rFonts w:ascii="Arial" w:hAnsi="Arial" w:cs="Arial"/>
          <w:sz w:val="24"/>
          <w:szCs w:val="24"/>
        </w:rPr>
        <w:t xml:space="preserve"> realizując</w:t>
      </w:r>
      <w:r w:rsidR="001679CA">
        <w:rPr>
          <w:rFonts w:ascii="Arial" w:hAnsi="Arial" w:cs="Arial"/>
          <w:sz w:val="24"/>
          <w:szCs w:val="24"/>
          <w:lang w:val="pl-PL"/>
        </w:rPr>
        <w:t>e</w:t>
      </w:r>
      <w:r w:rsidRPr="00CC0DB1">
        <w:rPr>
          <w:rFonts w:ascii="Arial" w:hAnsi="Arial" w:cs="Arial"/>
          <w:sz w:val="24"/>
          <w:szCs w:val="24"/>
        </w:rPr>
        <w:t xml:space="preserve"> przedsięwzięcia medyczne na rzecz ww. podmiotów leczniczych</w:t>
      </w:r>
      <w:r w:rsidR="0090611F">
        <w:rPr>
          <w:rFonts w:ascii="Arial" w:hAnsi="Arial" w:cs="Arial"/>
          <w:sz w:val="24"/>
          <w:szCs w:val="24"/>
          <w:lang w:val="pl-PL"/>
        </w:rPr>
        <w:t>.</w:t>
      </w:r>
    </w:p>
    <w:p w14:paraId="7DEE7650" w14:textId="77777777" w:rsidR="005A0847" w:rsidRPr="00E80DDF" w:rsidRDefault="005A0847" w:rsidP="00DF43B9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4052ED25" w14:textId="77777777" w:rsidR="00DF43B9" w:rsidRPr="00E80DDF" w:rsidRDefault="00DF43B9" w:rsidP="00DF43B9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4FC77113" w14:textId="62364DC2" w:rsidR="00AF4421" w:rsidRPr="00AF4421" w:rsidRDefault="00DF43B9" w:rsidP="00AF4421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val="x-none"/>
        </w:rPr>
      </w:pPr>
      <w:r w:rsidRPr="005A0847">
        <w:rPr>
          <w:rFonts w:ascii="Arial" w:hAnsi="Arial" w:cs="Arial"/>
          <w:color w:val="000000"/>
          <w:sz w:val="24"/>
          <w:szCs w:val="24"/>
        </w:rPr>
        <w:t>Zakres wsparcia to</w:t>
      </w:r>
      <w:r w:rsidR="00AF4421">
        <w:rPr>
          <w:rFonts w:ascii="Arial" w:hAnsi="Arial" w:cs="Arial"/>
          <w:color w:val="000000"/>
          <w:sz w:val="24"/>
          <w:szCs w:val="24"/>
        </w:rPr>
        <w:t xml:space="preserve"> </w:t>
      </w:r>
      <w:r w:rsidR="00990955">
        <w:rPr>
          <w:rFonts w:ascii="Arial" w:hAnsi="Arial" w:cs="Arial"/>
          <w:color w:val="000000"/>
          <w:sz w:val="24"/>
          <w:szCs w:val="24"/>
        </w:rPr>
        <w:t xml:space="preserve">rozwój </w:t>
      </w:r>
      <w:r w:rsidR="00AF4421" w:rsidRPr="00AF4421">
        <w:rPr>
          <w:rFonts w:ascii="Arial" w:hAnsi="Arial" w:cs="Arial"/>
          <w:color w:val="000000"/>
          <w:sz w:val="24"/>
          <w:szCs w:val="24"/>
        </w:rPr>
        <w:t>ambulatoryjnej opieki specjalistycznej</w:t>
      </w:r>
      <w:r w:rsidR="00AF4421">
        <w:rPr>
          <w:rFonts w:ascii="Arial" w:hAnsi="Arial" w:cs="Arial"/>
          <w:color w:val="000000"/>
          <w:sz w:val="24"/>
          <w:szCs w:val="24"/>
        </w:rPr>
        <w:t xml:space="preserve"> oraz </w:t>
      </w:r>
      <w:r w:rsidR="00DA6E7B" w:rsidRPr="00DA6E7B">
        <w:rPr>
          <w:rFonts w:ascii="Arial" w:hAnsi="Arial" w:cs="Arial"/>
          <w:color w:val="000000"/>
          <w:sz w:val="24"/>
          <w:szCs w:val="24"/>
        </w:rPr>
        <w:t>rozwój rehabilitacji medycznej w warunkach ambulatoryjnych, dziennych i domowych</w:t>
      </w:r>
      <w:r w:rsidR="00AF4421">
        <w:rPr>
          <w:rFonts w:ascii="Arial" w:hAnsi="Arial" w:cs="Arial"/>
          <w:color w:val="000000"/>
          <w:sz w:val="24"/>
          <w:szCs w:val="24"/>
        </w:rPr>
        <w:t xml:space="preserve"> </w:t>
      </w:r>
      <w:r w:rsidR="00AF4421" w:rsidRPr="00AF4421">
        <w:rPr>
          <w:rFonts w:ascii="Arial" w:hAnsi="Arial" w:cs="Arial"/>
          <w:sz w:val="24"/>
          <w:szCs w:val="24"/>
        </w:rPr>
        <w:t>w celu rozwoju opieki koordynowanej, stopniowego odwracania piramidy świadczeń oraz poprawy dostępności i jakości świadczeń</w:t>
      </w:r>
      <w:r w:rsidR="00AF4421">
        <w:t>.</w:t>
      </w:r>
    </w:p>
    <w:p w14:paraId="7F54A12D" w14:textId="425B53FC" w:rsidR="004877AC" w:rsidRPr="00E80DDF" w:rsidRDefault="007D3A0D" w:rsidP="001B6643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73A33873" w14:textId="77777777" w:rsidR="004877AC" w:rsidRDefault="004877AC" w:rsidP="001B6643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345F8DE6" w14:textId="2E17A651" w:rsidR="005172B5" w:rsidRPr="00E80DDF" w:rsidRDefault="00EB5D94" w:rsidP="007A0DA5">
      <w:pPr>
        <w:tabs>
          <w:tab w:val="left" w:pos="4253"/>
        </w:tabs>
        <w:jc w:val="both"/>
        <w:rPr>
          <w:rFonts w:ascii="Arial" w:hAnsi="Arial" w:cs="Arial"/>
          <w:sz w:val="24"/>
          <w:szCs w:val="24"/>
        </w:rPr>
      </w:pPr>
      <w:r w:rsidRPr="00E80DDF">
        <w:rPr>
          <w:rFonts w:ascii="Arial" w:hAnsi="Arial" w:cs="Arial"/>
          <w:b/>
          <w:sz w:val="24"/>
          <w:szCs w:val="24"/>
        </w:rPr>
        <w:t xml:space="preserve">A. </w:t>
      </w:r>
      <w:r w:rsidR="007257F1" w:rsidRPr="00E80DDF">
        <w:rPr>
          <w:rFonts w:ascii="Arial" w:hAnsi="Arial" w:cs="Arial"/>
          <w:b/>
          <w:sz w:val="24"/>
          <w:szCs w:val="24"/>
        </w:rPr>
        <w:t>KRYTERIA FORMALNE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996"/>
        <w:gridCol w:w="7059"/>
        <w:gridCol w:w="3260"/>
      </w:tblGrid>
      <w:tr w:rsidR="003C40D0" w:rsidRPr="00E80DDF" w14:paraId="177A6179" w14:textId="77777777" w:rsidTr="00BA0C5F">
        <w:tc>
          <w:tcPr>
            <w:tcW w:w="1110" w:type="dxa"/>
            <w:shd w:val="clear" w:color="auto" w:fill="E7E6E6"/>
            <w:vAlign w:val="center"/>
          </w:tcPr>
          <w:p w14:paraId="50D36F32" w14:textId="77777777" w:rsidR="003C40D0" w:rsidRPr="00E80DDF" w:rsidRDefault="003C40D0" w:rsidP="002F05D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bookmarkStart w:id="3" w:name="_Hlk126562839"/>
            <w:r w:rsidRPr="00E80DDF">
              <w:rPr>
                <w:rFonts w:ascii="Arial" w:hAnsi="Arial" w:cs="Arial"/>
                <w:b/>
                <w:sz w:val="24"/>
                <w:szCs w:val="24"/>
              </w:rPr>
              <w:t xml:space="preserve">Numer </w:t>
            </w:r>
          </w:p>
        </w:tc>
        <w:tc>
          <w:tcPr>
            <w:tcW w:w="2996" w:type="dxa"/>
            <w:shd w:val="clear" w:color="auto" w:fill="E7E6E6"/>
            <w:vAlign w:val="center"/>
          </w:tcPr>
          <w:p w14:paraId="5A5DA54F" w14:textId="77777777" w:rsidR="003C40D0" w:rsidRPr="00E80DDF" w:rsidRDefault="003C40D0" w:rsidP="002F05D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7059" w:type="dxa"/>
            <w:shd w:val="clear" w:color="auto" w:fill="E7E6E6"/>
            <w:vAlign w:val="center"/>
          </w:tcPr>
          <w:p w14:paraId="559BA0DD" w14:textId="77777777" w:rsidR="003C40D0" w:rsidRPr="00E80DDF" w:rsidRDefault="003C40D0" w:rsidP="00B81D0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/>
            <w:vAlign w:val="center"/>
          </w:tcPr>
          <w:p w14:paraId="4E771DF8" w14:textId="77777777" w:rsidR="003C40D0" w:rsidRPr="00E80DDF" w:rsidRDefault="003C40D0" w:rsidP="004B32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4AC58B36" w14:textId="77777777" w:rsidR="003C40D0" w:rsidRPr="00E80DDF" w:rsidRDefault="003C40D0" w:rsidP="004B32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3"/>
      <w:tr w:rsidR="007857C3" w:rsidRPr="00E80DDF" w14:paraId="7E57D17D" w14:textId="77777777" w:rsidTr="00BA0C5F">
        <w:trPr>
          <w:trHeight w:val="708"/>
        </w:trPr>
        <w:tc>
          <w:tcPr>
            <w:tcW w:w="1110" w:type="dxa"/>
            <w:vAlign w:val="center"/>
          </w:tcPr>
          <w:p w14:paraId="4CFA240A" w14:textId="77777777" w:rsidR="003C40D0" w:rsidRPr="00E80DDF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996" w:type="dxa"/>
            <w:vAlign w:val="center"/>
          </w:tcPr>
          <w:p w14:paraId="33457F9B" w14:textId="77777777" w:rsidR="003C40D0" w:rsidRPr="00E80DDF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7059" w:type="dxa"/>
          </w:tcPr>
          <w:p w14:paraId="0C3D2D56" w14:textId="77777777" w:rsidR="003C40D0" w:rsidRPr="00E80DDF" w:rsidRDefault="003C40D0" w:rsidP="003C40D0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2200EF6C" w14:textId="77777777" w:rsidR="003C40D0" w:rsidRPr="00E80DDF" w:rsidRDefault="003C40D0" w:rsidP="00482BB1">
            <w:pPr>
              <w:numPr>
                <w:ilvl w:val="0"/>
                <w:numId w:val="6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18EDB809" w14:textId="3BB36A9C" w:rsidR="003C40D0" w:rsidRPr="00E80DDF" w:rsidRDefault="003C40D0" w:rsidP="00482BB1">
            <w:pPr>
              <w:numPr>
                <w:ilvl w:val="0"/>
                <w:numId w:val="6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</w:t>
            </w:r>
            <w:r w:rsidR="001250CF" w:rsidRPr="00E80DDF">
              <w:rPr>
                <w:rFonts w:ascii="Arial" w:hAnsi="Arial" w:cs="Arial"/>
                <w:bCs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bCs/>
                <w:sz w:val="24"/>
                <w:szCs w:val="24"/>
              </w:rPr>
              <w:t>wniosku;</w:t>
            </w:r>
          </w:p>
          <w:p w14:paraId="2A99B894" w14:textId="566FF58E" w:rsidR="00B50FE7" w:rsidRPr="00CC6A29" w:rsidRDefault="00B50FE7" w:rsidP="00482BB1">
            <w:pPr>
              <w:numPr>
                <w:ilvl w:val="0"/>
                <w:numId w:val="6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C6A29">
              <w:rPr>
                <w:rFonts w:ascii="Arial" w:hAnsi="Arial" w:cs="Arial"/>
                <w:bCs/>
                <w:sz w:val="24"/>
                <w:szCs w:val="24"/>
              </w:rPr>
              <w:t>w</w:t>
            </w:r>
            <w:r w:rsidR="00DE3371" w:rsidRPr="00CC6A29">
              <w:rPr>
                <w:rFonts w:ascii="Arial" w:hAnsi="Arial" w:cs="Arial"/>
                <w:bCs/>
                <w:sz w:val="24"/>
                <w:szCs w:val="24"/>
              </w:rPr>
              <w:t>szystkie</w:t>
            </w:r>
            <w:r w:rsidRPr="00CC6A29">
              <w:rPr>
                <w:rFonts w:ascii="Arial" w:hAnsi="Arial" w:cs="Arial"/>
                <w:bCs/>
                <w:sz w:val="24"/>
                <w:szCs w:val="24"/>
                <w:lang w:val="x-none"/>
              </w:rPr>
              <w:t xml:space="preserve"> załączniki zostały podpisane zgodnie ze sposobem wskazanym w Regulaminie wyboru projektów</w:t>
            </w:r>
            <w:r w:rsidRPr="00CC6A29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62F06962" w14:textId="77777777" w:rsidR="003C40D0" w:rsidRPr="00E80DDF" w:rsidRDefault="003C40D0" w:rsidP="003C40D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45DD8E6" w14:textId="77777777" w:rsidR="00130AFA" w:rsidRPr="00E80DDF" w:rsidRDefault="00130AFA" w:rsidP="003C40D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C541D93" w14:textId="77777777" w:rsidR="00130AFA" w:rsidRPr="00E80DDF" w:rsidRDefault="00130AFA" w:rsidP="003C40D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C07AE71" w14:textId="21FF6CCB" w:rsidR="003C40D0" w:rsidRPr="00E80DDF" w:rsidRDefault="003C40D0" w:rsidP="003C40D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1250C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0DBBF6BA" w14:textId="77777777" w:rsidR="003C40D0" w:rsidRPr="00E80DDF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EF4F098" w14:textId="77777777" w:rsidR="003C40D0" w:rsidRPr="00E80DDF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5BEEBCF" w14:textId="77777777" w:rsidR="003C40D0" w:rsidRPr="00E80DDF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8692FF3" w14:textId="77777777" w:rsidR="003C40D0" w:rsidRPr="00E80DDF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6616F9E" w14:textId="47EF8D46" w:rsidR="003C40D0" w:rsidRPr="00E80DDF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6E65BAC" w14:textId="06597CA7" w:rsidR="003C40D0" w:rsidRPr="00E80DDF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857C3" w:rsidRPr="00E80DDF" w14:paraId="62B630A6" w14:textId="77777777" w:rsidTr="00BA0C5F">
        <w:trPr>
          <w:trHeight w:val="708"/>
        </w:trPr>
        <w:tc>
          <w:tcPr>
            <w:tcW w:w="1110" w:type="dxa"/>
            <w:vAlign w:val="center"/>
          </w:tcPr>
          <w:p w14:paraId="0A0C99EE" w14:textId="77777777" w:rsidR="003C40D0" w:rsidRPr="00E80DDF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A.2</w:t>
            </w:r>
          </w:p>
        </w:tc>
        <w:tc>
          <w:tcPr>
            <w:tcW w:w="2996" w:type="dxa"/>
            <w:vAlign w:val="center"/>
          </w:tcPr>
          <w:p w14:paraId="2079FA22" w14:textId="317BF914" w:rsidR="003C40D0" w:rsidRPr="00E80DDF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424E6D" w:rsidRPr="00E80DDF">
              <w:rPr>
                <w:rFonts w:ascii="Arial" w:hAnsi="Arial" w:cs="Arial"/>
                <w:sz w:val="24"/>
                <w:szCs w:val="24"/>
              </w:rPr>
              <w:t xml:space="preserve"> i</w:t>
            </w:r>
            <w:r w:rsidR="001250C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="00424E6D" w:rsidRPr="00E80DDF">
              <w:rPr>
                <w:rFonts w:ascii="Arial" w:hAnsi="Arial" w:cs="Arial"/>
                <w:sz w:val="24"/>
                <w:szCs w:val="24"/>
              </w:rPr>
              <w:t>podmiotowe</w:t>
            </w:r>
          </w:p>
        </w:tc>
        <w:tc>
          <w:tcPr>
            <w:tcW w:w="7059" w:type="dxa"/>
          </w:tcPr>
          <w:p w14:paraId="027DA673" w14:textId="2CE83030" w:rsidR="003C40D0" w:rsidRPr="00E80DDF" w:rsidRDefault="003C40D0" w:rsidP="003C40D0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</w:t>
            </w:r>
            <w:r w:rsidR="00424E6D" w:rsidRPr="00E80DDF">
              <w:rPr>
                <w:rFonts w:ascii="Arial" w:hAnsi="Arial" w:cs="Arial"/>
                <w:bCs/>
                <w:sz w:val="24"/>
                <w:szCs w:val="24"/>
              </w:rPr>
              <w:t xml:space="preserve"> i podmiotowe (dotyczące wnioskodawców</w:t>
            </w:r>
            <w:r w:rsidR="00911EC5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="00424E6D" w:rsidRPr="00E80DDF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E80DDF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E80DDF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296730D1" w14:textId="77777777" w:rsidR="003C40D0" w:rsidRPr="00E80DDF" w:rsidRDefault="003C40D0" w:rsidP="003C40D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76C88DC1" w14:textId="43089F22" w:rsidR="00DC01E9" w:rsidRPr="00E80DDF" w:rsidRDefault="003C40D0" w:rsidP="00235873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  <w:lang w:val="pl-PL"/>
              </w:rPr>
              <w:t>przedmiot realizacji projektu nie dotyczy rodzajów działalności wykluczonych z możliwości uzyskania pomocy finansowej, o</w:t>
            </w:r>
            <w:r w:rsidR="001250CF" w:rsidRPr="00E80DDF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  <w:lang w:val="pl-PL"/>
              </w:rPr>
              <w:t>których mowa:</w:t>
            </w:r>
          </w:p>
          <w:p w14:paraId="06F30F11" w14:textId="39DDC227" w:rsidR="00DC01E9" w:rsidRPr="00E80DDF" w:rsidRDefault="00DC01E9" w:rsidP="00482BB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art. 7 ust. 1 rozporządzenia nr 2021/1058</w:t>
            </w:r>
            <w:r w:rsidR="006C74AB" w:rsidRPr="00E80DDF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6C74AB" w:rsidRPr="00E80DD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Rozporządzenie Parlamentu Europejskiego i Rady (UE) 2021/1058 z dnia 24 czerwca 2021 r. w sprawie Europejskiego Funduszu Rozwoju Regionalnego i</w:t>
            </w:r>
            <w:r w:rsidR="008C5E9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 </w:t>
            </w:r>
            <w:r w:rsidR="006C74AB" w:rsidRPr="00E80DD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Funduszu Spójności (Dz. U. UE. L. z 2021 r. Nr 231, str.</w:t>
            </w:r>
            <w:r w:rsidR="001250CF" w:rsidRPr="00E80DD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 </w:t>
            </w:r>
            <w:r w:rsidR="006C74AB" w:rsidRPr="00E80DD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60 z </w:t>
            </w:r>
            <w:proofErr w:type="spellStart"/>
            <w:r w:rsidR="006C74AB" w:rsidRPr="00E80DD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późn</w:t>
            </w:r>
            <w:proofErr w:type="spellEnd"/>
            <w:r w:rsidR="006C74AB" w:rsidRPr="00E80DD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. zm.);</w:t>
            </w:r>
          </w:p>
          <w:p w14:paraId="3595ACA9" w14:textId="3A00723C" w:rsidR="003C40D0" w:rsidRPr="00E80DDF" w:rsidRDefault="003C40D0" w:rsidP="00482BB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art. 1 Rozporządzenia Komisji (UE) Nr 651/2014 z dnia 17 czerwca 2014 r. uznającego niektóre rodzaje pomocy za zgodne z rynkiem wewnętrznym w zastosowaniu art. 107 i 108 Traktatu) (Dz. Urz. UE L 187 z 26.06.2014 z</w:t>
            </w:r>
            <w:r w:rsidR="001250CF" w:rsidRPr="00E80DDF">
              <w:rPr>
                <w:rFonts w:ascii="Arial" w:hAnsi="Arial" w:cs="Arial"/>
                <w:sz w:val="24"/>
                <w:szCs w:val="24"/>
              </w:rPr>
              <w:t> </w:t>
            </w:r>
            <w:proofErr w:type="spellStart"/>
            <w:r w:rsidRPr="00E80DDF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E80DDF">
              <w:rPr>
                <w:rFonts w:ascii="Arial" w:hAnsi="Arial" w:cs="Arial"/>
                <w:sz w:val="24"/>
                <w:szCs w:val="24"/>
              </w:rPr>
              <w:t>. zm.)</w:t>
            </w:r>
            <w:r w:rsidR="006C74AB" w:rsidRPr="00E80DDF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ECC84BF" w14:textId="40715082" w:rsidR="00B2167C" w:rsidRPr="00B2167C" w:rsidRDefault="00B2167C" w:rsidP="00B2167C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B2167C">
              <w:rPr>
                <w:rFonts w:ascii="Arial" w:hAnsi="Arial" w:cs="Arial"/>
                <w:sz w:val="24"/>
                <w:szCs w:val="24"/>
                <w:lang w:val="pl-PL"/>
              </w:rPr>
              <w:t>w art. 1 rozporządzenia nr 2023/2831 (Rozporządzenie Komisji (UE) 2023/2831 z dnia 13 grudnia 2023 r. w</w:t>
            </w:r>
            <w:r w:rsidR="008C5E9B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B2167C">
              <w:rPr>
                <w:rFonts w:ascii="Arial" w:hAnsi="Arial" w:cs="Arial"/>
                <w:sz w:val="24"/>
                <w:szCs w:val="24"/>
                <w:lang w:val="pl-PL"/>
              </w:rPr>
              <w:t xml:space="preserve">sprawie stosowania art. 107 i 108 Traktatu o funkcjonowaniu Unii Europejskiej do pomocy de </w:t>
            </w:r>
            <w:proofErr w:type="spellStart"/>
            <w:r w:rsidRPr="00B2167C">
              <w:rPr>
                <w:rFonts w:ascii="Arial" w:hAnsi="Arial" w:cs="Arial"/>
                <w:sz w:val="24"/>
                <w:szCs w:val="24"/>
                <w:lang w:val="pl-PL"/>
              </w:rPr>
              <w:t>minimis</w:t>
            </w:r>
            <w:proofErr w:type="spellEnd"/>
            <w:r w:rsidRPr="00B2167C">
              <w:rPr>
                <w:rFonts w:ascii="Arial" w:hAnsi="Arial" w:cs="Arial"/>
                <w:sz w:val="24"/>
                <w:szCs w:val="24"/>
                <w:lang w:val="pl-PL"/>
              </w:rPr>
              <w:t xml:space="preserve"> (Dz. U. UE. L. z 2023 r. poz. 2831).</w:t>
            </w:r>
          </w:p>
          <w:p w14:paraId="04DB05BF" w14:textId="593300FB" w:rsidR="003C40D0" w:rsidRPr="00E80DDF" w:rsidRDefault="003C40D0" w:rsidP="003C40D0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E80DDF">
              <w:rPr>
                <w:rFonts w:ascii="Arial" w:hAnsi="Arial" w:cs="Arial"/>
                <w:sz w:val="24"/>
                <w:szCs w:val="24"/>
                <w:lang w:val="pl-PL"/>
              </w:rPr>
              <w:t xml:space="preserve">wnioskodawca nie rozpoczął realizacji projektu przed dniem złożenia wniosku o dofinansowanie projektu, lub złożył oświadczenie, że realizując projekt przed dniem złożenia wniosku o dofinansowanie projektu przestrzegał </w:t>
            </w:r>
            <w:r w:rsidRPr="00E80DDF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obowiązujących przepisów prawa dotyczących danego projektu, zgodnie z art. 73 ust. 2 lit. f) rozporządzenia nr</w:t>
            </w:r>
            <w:r w:rsidR="001250CF" w:rsidRPr="00E80DDF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  <w:lang w:val="pl-PL"/>
              </w:rPr>
              <w:t>2021/1060</w:t>
            </w:r>
            <w:r w:rsidR="006A74D7" w:rsidRPr="00E80DDF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617820A4" w14:textId="707F4723" w:rsidR="006A74D7" w:rsidRPr="00E80DDF" w:rsidRDefault="006A74D7" w:rsidP="006A74D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E80DDF">
              <w:rPr>
                <w:rFonts w:ascii="Arial" w:hAnsi="Arial" w:cs="Arial"/>
                <w:sz w:val="24"/>
                <w:szCs w:val="24"/>
                <w:lang w:val="pl-PL"/>
              </w:rPr>
              <w:t>projekt nie został fizycznie ukończony lub w pełni wdrożony przed złożeniem wniosku o dofinansowanie projektu zgodnie z</w:t>
            </w:r>
            <w:r w:rsidR="001250CF" w:rsidRPr="00E80DDF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  <w:lang w:val="pl-PL"/>
              </w:rPr>
              <w:t>art. 63 ust. 6 rozporządzenia nr 2021/1060</w:t>
            </w:r>
            <w:r w:rsidRPr="00E80DDF">
              <w:rPr>
                <w:rFonts w:ascii="Arial" w:hAnsi="Arial" w:cs="Arial"/>
                <w:sz w:val="24"/>
                <w:szCs w:val="24"/>
                <w:vertAlign w:val="superscript"/>
                <w:lang w:val="pl-PL"/>
              </w:rPr>
              <w:footnoteReference w:id="3"/>
            </w:r>
            <w:r w:rsidR="00424E6D" w:rsidRPr="00E80DDF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47D37115" w14:textId="6675FB1F" w:rsidR="00424E6D" w:rsidRPr="00E80DDF" w:rsidRDefault="00424E6D" w:rsidP="00424E6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E80DDF">
              <w:rPr>
                <w:rFonts w:ascii="Arial" w:hAnsi="Arial" w:cs="Arial"/>
                <w:sz w:val="24"/>
                <w:szCs w:val="24"/>
                <w:lang w:val="pl-PL"/>
              </w:rPr>
              <w:t>dany podmiot nie jest przedsiębiorstwem w trudnej sytuacji w</w:t>
            </w:r>
            <w:r w:rsidR="001250CF" w:rsidRPr="00E80DDF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  <w:lang w:val="pl-PL"/>
              </w:rPr>
              <w:t>rozumieniu pkt. 24 Wytycznych dotyczących pomocy państwa na ratowanie i restrukturyzację przedsiębiorstw niefinansowych znajdujących się w trudnej sytuacji (Dz. Urz. UE C 249/1 z 31.07.2014 r.).</w:t>
            </w:r>
          </w:p>
          <w:p w14:paraId="58890C84" w14:textId="77777777" w:rsidR="003C40D0" w:rsidRPr="00E80DDF" w:rsidRDefault="003C40D0" w:rsidP="003C40D0">
            <w:pPr>
              <w:spacing w:after="0" w:line="240" w:lineRule="auto"/>
              <w:ind w:left="247"/>
              <w:rPr>
                <w:rFonts w:ascii="Arial" w:hAnsi="Arial" w:cs="Arial"/>
                <w:sz w:val="24"/>
                <w:szCs w:val="24"/>
              </w:rPr>
            </w:pPr>
          </w:p>
          <w:p w14:paraId="76E01E32" w14:textId="4D0A8058" w:rsidR="003C40D0" w:rsidRPr="00E80DDF" w:rsidRDefault="003C40D0" w:rsidP="001250C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1250C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0EF35443" w14:textId="77777777" w:rsidR="003C40D0" w:rsidRPr="00E80DDF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TAK/NI</w:t>
            </w:r>
            <w:r w:rsidR="00ED795A" w:rsidRPr="00E80DDF">
              <w:rPr>
                <w:rFonts w:ascii="Arial" w:hAnsi="Arial" w:cs="Arial"/>
                <w:sz w:val="24"/>
                <w:szCs w:val="24"/>
              </w:rPr>
              <w:t>E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7F437A1" w14:textId="77777777" w:rsidR="003C40D0" w:rsidRPr="00E80DDF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F06D22F" w14:textId="77777777" w:rsidR="003C40D0" w:rsidRPr="00E80DDF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3BA45D8" w14:textId="77777777" w:rsidR="003C40D0" w:rsidRPr="00E80DDF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C16311B" w14:textId="77777777" w:rsidR="003C40D0" w:rsidRPr="00E80DDF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ED795A" w:rsidRPr="00E80DD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A66B725" w14:textId="77777777" w:rsidR="003C40D0" w:rsidRPr="00E80DDF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18CD438" w14:textId="320FD940" w:rsidR="003C40D0" w:rsidRPr="00E80DDF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40AA" w:rsidRPr="00E80DDF" w14:paraId="2B0822E5" w14:textId="77777777" w:rsidTr="00BA0C5F">
        <w:trPr>
          <w:trHeight w:val="708"/>
        </w:trPr>
        <w:tc>
          <w:tcPr>
            <w:tcW w:w="1110" w:type="dxa"/>
            <w:vAlign w:val="center"/>
          </w:tcPr>
          <w:p w14:paraId="02753503" w14:textId="77777777" w:rsidR="003040AA" w:rsidRPr="00E80DDF" w:rsidRDefault="003040AA" w:rsidP="003040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A.3</w:t>
            </w:r>
          </w:p>
        </w:tc>
        <w:tc>
          <w:tcPr>
            <w:tcW w:w="2996" w:type="dxa"/>
            <w:vAlign w:val="center"/>
          </w:tcPr>
          <w:p w14:paraId="657F6C5C" w14:textId="77777777" w:rsidR="003040AA" w:rsidRPr="00E80DDF" w:rsidRDefault="003040AA" w:rsidP="003040AA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 xml:space="preserve">(dotyczy </w:t>
            </w:r>
            <w:proofErr w:type="spellStart"/>
            <w:r w:rsidRPr="00E80DDF">
              <w:rPr>
                <w:rFonts w:ascii="Arial" w:hAnsi="Arial" w:cs="Arial"/>
                <w:sz w:val="24"/>
                <w:szCs w:val="24"/>
              </w:rPr>
              <w:t>jst</w:t>
            </w:r>
            <w:proofErr w:type="spellEnd"/>
            <w:r w:rsidRPr="00E80DDF">
              <w:rPr>
                <w:rFonts w:ascii="Arial" w:hAnsi="Arial" w:cs="Arial"/>
                <w:sz w:val="24"/>
                <w:szCs w:val="24"/>
              </w:rPr>
              <w:t>)</w:t>
            </w:r>
          </w:p>
          <w:p w14:paraId="646CEF12" w14:textId="77777777" w:rsidR="003040AA" w:rsidRPr="00E80DDF" w:rsidRDefault="003040AA" w:rsidP="003040AA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59" w:type="dxa"/>
          </w:tcPr>
          <w:p w14:paraId="60539769" w14:textId="115BFD5A" w:rsidR="003040AA" w:rsidRPr="00E80DDF" w:rsidRDefault="003040AA" w:rsidP="003040A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przypadku, gdy wnioskodawcą jest jednostka samorządu terytorialnego (lub podmiot przez nią kontrolowany lub od niej zależny) w kryterium sprawdzimy, czy przestrzega ona przepisów antydyskryminacyjnych, o których mowa w art. 9 ust. 3</w:t>
            </w:r>
            <w:r w:rsidR="001250C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rozporządzenia nr 2021/1060.</w:t>
            </w:r>
          </w:p>
          <w:p w14:paraId="01E47ABA" w14:textId="77777777" w:rsidR="003040AA" w:rsidRPr="00E80DDF" w:rsidRDefault="003040AA" w:rsidP="003040A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Z klauzuli antydyskryminacyjnej, zawartej w Umowie Partnerstwa oraz programie Fundusze Europejskie dla Kujaw i Pomorza 2021-2027 wynika, że w razie podjęcia przez JST dyskryminujących aktów prawa miejscowego wsparcie, dla tej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jednostki oraz podmiotów przez nią kontrolowanych lub od niej zależnych, nie będzie udzielone.</w:t>
            </w:r>
          </w:p>
          <w:p w14:paraId="3544F468" w14:textId="19A93B90" w:rsidR="003040AA" w:rsidRPr="00E80DDF" w:rsidRDefault="003040AA" w:rsidP="003040AA">
            <w:pPr>
              <w:spacing w:before="60" w:after="0"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przypadku, gdy JST przyjęła dyskryminujące akty prawa miejscowego, sprzeczne z zasadami, o których mowa w art. 9</w:t>
            </w:r>
            <w:r w:rsidR="001250C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ust. 3 rozporządzenia nr 2021/1060, a następnie podjęła skuteczne działania naprawcze kryterium uznaje się za spełnione. Podjęte działania naprawcze powinny być opisane we</w:t>
            </w:r>
            <w:r w:rsidR="001250C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kern w:val="2"/>
                <w:sz w:val="24"/>
                <w:szCs w:val="24"/>
              </w:rPr>
              <w:t>wniosku o dofinansowanie.</w:t>
            </w:r>
          </w:p>
          <w:p w14:paraId="2BD145A6" w14:textId="23C281AC" w:rsidR="003040AA" w:rsidRPr="00E80DDF" w:rsidRDefault="003040AA" w:rsidP="003040A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weryfikowane jest m.in. w oparciu o oświadczenie wnioskodawcy</w:t>
            </w:r>
            <w:r w:rsidR="007B09FD" w:rsidRPr="00E80D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E80DDF">
              <w:rPr>
                <w:rFonts w:ascii="Arial" w:hAnsi="Arial" w:cs="Arial"/>
                <w:sz w:val="24"/>
                <w:szCs w:val="24"/>
              </w:rPr>
              <w:t>, zawarte we wniosku o dofinansowanie projektu, o braku obowiązywania na terenie jednostki samorządu terytorialnego dyskryminujących aktów prawa miejscowego oraz w oparciu o</w:t>
            </w:r>
            <w:r w:rsidR="00897729">
              <w:rPr>
                <w:rFonts w:ascii="Arial" w:hAnsi="Arial" w:cs="Arial"/>
                <w:sz w:val="24"/>
                <w:szCs w:val="24"/>
              </w:rPr>
              <w:t xml:space="preserve"> informacje znajdujące się na stronie internetowej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Rzecznika Praw Obywatelskich (RPO)</w:t>
            </w:r>
            <w:r w:rsidR="00897729">
              <w:rPr>
                <w:rFonts w:ascii="Arial" w:hAnsi="Arial" w:cs="Arial"/>
                <w:sz w:val="24"/>
                <w:szCs w:val="24"/>
              </w:rPr>
              <w:t xml:space="preserve"> dotyczące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JST, które ustanowiły obowiązujące i uznane przez RPO za dyskryminujące akty prawa miejscowego (aktualn</w:t>
            </w:r>
            <w:r w:rsidR="00897729">
              <w:rPr>
                <w:rFonts w:ascii="Arial" w:hAnsi="Arial" w:cs="Arial"/>
                <w:sz w:val="24"/>
                <w:szCs w:val="24"/>
              </w:rPr>
              <w:t>e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3260" w:type="dxa"/>
          </w:tcPr>
          <w:p w14:paraId="33E9C6B3" w14:textId="77777777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A789493" w14:textId="77777777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EE8932E" w14:textId="77777777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B634C5C" w14:textId="77777777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B7560FA" w14:textId="77777777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 (wartość logiczna: „TAK” lub „NIE DOTYCZY”). </w:t>
            </w:r>
          </w:p>
          <w:p w14:paraId="411644E4" w14:textId="77777777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3B53D94" w14:textId="250E4A23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40AA" w:rsidRPr="00E80DDF" w14:paraId="7C270953" w14:textId="77777777" w:rsidTr="00BA0C5F">
        <w:trPr>
          <w:trHeight w:val="1134"/>
        </w:trPr>
        <w:tc>
          <w:tcPr>
            <w:tcW w:w="1110" w:type="dxa"/>
            <w:vAlign w:val="center"/>
          </w:tcPr>
          <w:p w14:paraId="722F73A5" w14:textId="77777777" w:rsidR="003040AA" w:rsidRPr="00E80DDF" w:rsidRDefault="003040AA" w:rsidP="003040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A.4</w:t>
            </w:r>
          </w:p>
        </w:tc>
        <w:tc>
          <w:tcPr>
            <w:tcW w:w="2996" w:type="dxa"/>
            <w:vAlign w:val="center"/>
          </w:tcPr>
          <w:p w14:paraId="21747395" w14:textId="77777777" w:rsidR="003040AA" w:rsidRPr="00E80DDF" w:rsidRDefault="003040AA" w:rsidP="003040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7059" w:type="dxa"/>
          </w:tcPr>
          <w:p w14:paraId="0B82F1AD" w14:textId="2CA7C63D" w:rsidR="003040AA" w:rsidRPr="00E80DDF" w:rsidRDefault="003040AA" w:rsidP="003040A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projekt realizowany jest/będzie na</w:t>
            </w:r>
            <w:r w:rsidR="001250C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terytorium województwa kujawsko-pomorskiego.</w:t>
            </w:r>
          </w:p>
          <w:p w14:paraId="397E2575" w14:textId="77777777" w:rsidR="003040AA" w:rsidRPr="00E80DDF" w:rsidRDefault="003040AA" w:rsidP="003040A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A8FBB4B" w14:textId="77777777" w:rsidR="00130AFA" w:rsidRPr="00E80DDF" w:rsidRDefault="00130AFA" w:rsidP="003040A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76FC867" w14:textId="0281BAD3" w:rsidR="003040AA" w:rsidRPr="00E80DDF" w:rsidRDefault="003040AA" w:rsidP="003040A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1250C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  <w:p w14:paraId="5667FB85" w14:textId="77777777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E2910EE" w14:textId="77777777" w:rsidR="003040AA" w:rsidRPr="00E80DDF" w:rsidRDefault="003040AA" w:rsidP="003040AA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</w:tcPr>
          <w:p w14:paraId="387B5EB7" w14:textId="77777777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FED6DD1" w14:textId="77777777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29AD4E1" w14:textId="77777777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8E56939" w14:textId="77777777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4026D00" w14:textId="77777777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 (wartość logiczna: „TAK” lub „NIE DOTYCZY”).</w:t>
            </w:r>
          </w:p>
          <w:p w14:paraId="4C1C79CC" w14:textId="77777777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B796BBC" w14:textId="303EEB0C" w:rsidR="003040AA" w:rsidRPr="00E80DDF" w:rsidRDefault="003040AA" w:rsidP="001250C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1B0" w:rsidRPr="00E80DDF" w14:paraId="6E3C67EE" w14:textId="77777777" w:rsidTr="00BA0C5F">
        <w:trPr>
          <w:trHeight w:val="1134"/>
        </w:trPr>
        <w:tc>
          <w:tcPr>
            <w:tcW w:w="1110" w:type="dxa"/>
            <w:vAlign w:val="center"/>
          </w:tcPr>
          <w:p w14:paraId="2499687F" w14:textId="762FD455" w:rsidR="004711B0" w:rsidRPr="00E80DDF" w:rsidRDefault="004711B0" w:rsidP="004711B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A.5</w:t>
            </w:r>
          </w:p>
        </w:tc>
        <w:tc>
          <w:tcPr>
            <w:tcW w:w="2996" w:type="dxa"/>
            <w:vAlign w:val="center"/>
          </w:tcPr>
          <w:p w14:paraId="2C4A9047" w14:textId="0B3ECCAF" w:rsidR="004711B0" w:rsidRPr="00E80DDF" w:rsidRDefault="004711B0" w:rsidP="004711B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11B0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7059" w:type="dxa"/>
          </w:tcPr>
          <w:p w14:paraId="681F6E64" w14:textId="77777777" w:rsidR="004711B0" w:rsidRPr="00400F03" w:rsidRDefault="004711B0" w:rsidP="004711B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00F03">
              <w:rPr>
                <w:rFonts w:ascii="Arial" w:hAnsi="Arial" w:cs="Arial"/>
                <w:sz w:val="24"/>
                <w:szCs w:val="24"/>
              </w:rPr>
              <w:t>na moment złożenia wniosku o dofinansowanie wnioskodawca posiada prawo do dysponowania gruntami lub obiektami na cele inwestycji, posiada wymaganą dokumentację techniczną i projektową, wymagane prawem decyzje, uzgodnienia i pozwolenia administracyjne.</w:t>
            </w:r>
          </w:p>
          <w:p w14:paraId="18DADE74" w14:textId="257FE60D" w:rsidR="004711B0" w:rsidRPr="00935252" w:rsidRDefault="004711B0" w:rsidP="004711B0">
            <w:pPr>
              <w:pStyle w:val="Tekstprzypisudolnego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Jeśli wydane pozwolenie</w:t>
            </w:r>
            <w:r w:rsidRPr="003F2027">
              <w:rPr>
                <w:rFonts w:ascii="Arial" w:hAnsi="Arial" w:cs="Arial"/>
                <w:sz w:val="24"/>
                <w:szCs w:val="24"/>
                <w:lang w:val="pl-PL"/>
              </w:rPr>
              <w:t xml:space="preserve"> zezwalające na realizację inwestycji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np. decyzja o pozwoleniu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na budowę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,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zezwolenie na realizację inwestycji drogowej) nie jest prawomocne w momencie składania wniosku o dofinansowanie, </w:t>
            </w:r>
            <w:commentRangeStart w:id="4"/>
            <w:ins w:id="5" w:author="Monika Stegent" w:date="2024-10-03T14:09:00Z" w16du:dateUtc="2024-10-03T12:09:00Z">
              <w:r w:rsidR="00781BBE">
                <w:rPr>
                  <w:rFonts w:ascii="Arial" w:hAnsi="Arial" w:cs="Arial"/>
                  <w:sz w:val="24"/>
                  <w:szCs w:val="24"/>
                  <w:lang w:val="pl-PL"/>
                </w:rPr>
                <w:t xml:space="preserve">należy </w:t>
              </w:r>
            </w:ins>
            <w:del w:id="6" w:author="Monika Stegent" w:date="2024-10-03T14:09:00Z" w16du:dateUtc="2024-10-03T12:09:00Z">
              <w:r w:rsidRPr="00935252" w:rsidDel="00781BBE">
                <w:rPr>
                  <w:rFonts w:ascii="Arial" w:hAnsi="Arial" w:cs="Arial"/>
                  <w:sz w:val="24"/>
                  <w:szCs w:val="24"/>
                  <w:lang w:val="pl-PL"/>
                </w:rPr>
                <w:delText xml:space="preserve">trzeba będzie </w:delText>
              </w:r>
            </w:del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przedłożyć </w:t>
            </w:r>
            <w:ins w:id="7" w:author="Monika Stegent" w:date="2024-10-03T14:09:00Z" w16du:dateUtc="2024-10-03T12:09:00Z">
              <w:r w:rsidR="00781BBE">
                <w:rPr>
                  <w:rFonts w:ascii="Arial" w:hAnsi="Arial" w:cs="Arial"/>
                  <w:sz w:val="24"/>
                  <w:szCs w:val="24"/>
                  <w:lang w:val="pl-PL"/>
                </w:rPr>
                <w:t xml:space="preserve">decyzję </w:t>
              </w:r>
            </w:ins>
            <w:r>
              <w:rPr>
                <w:rFonts w:ascii="Arial" w:hAnsi="Arial" w:cs="Arial"/>
                <w:sz w:val="24"/>
                <w:szCs w:val="24"/>
                <w:lang w:val="pl-PL"/>
              </w:rPr>
              <w:t>o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patrzon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ą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klauzulą ostateczności </w:t>
            </w:r>
            <w:del w:id="8" w:author="Monika Stegent" w:date="2024-10-03T14:09:00Z" w16du:dateUtc="2024-10-03T12:09:00Z">
              <w:r w:rsidRPr="00935252" w:rsidDel="00781BBE">
                <w:rPr>
                  <w:rFonts w:ascii="Arial" w:hAnsi="Arial" w:cs="Arial"/>
                  <w:sz w:val="24"/>
                  <w:szCs w:val="24"/>
                  <w:lang w:val="pl-PL"/>
                </w:rPr>
                <w:delText>decyz</w:delText>
              </w:r>
              <w:r w:rsidDel="00781BBE">
                <w:rPr>
                  <w:rFonts w:ascii="Arial" w:hAnsi="Arial" w:cs="Arial"/>
                  <w:sz w:val="24"/>
                  <w:szCs w:val="24"/>
                  <w:lang w:val="pl-PL"/>
                </w:rPr>
                <w:delText>ję</w:delText>
              </w:r>
              <w:r w:rsidRPr="00935252" w:rsidDel="00781BBE">
                <w:rPr>
                  <w:rFonts w:ascii="Arial" w:hAnsi="Arial" w:cs="Arial"/>
                  <w:sz w:val="24"/>
                  <w:szCs w:val="24"/>
                  <w:lang w:val="pl-PL"/>
                </w:rPr>
                <w:delText xml:space="preserve"> </w:delText>
              </w:r>
            </w:del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najpóźniej na etapie podpisania umowy o dofinansowanie projektu</w:t>
            </w:r>
            <w:commentRangeEnd w:id="4"/>
            <w:r w:rsidR="00781BBE">
              <w:rPr>
                <w:rStyle w:val="Odwoaniedokomentarza"/>
              </w:rPr>
              <w:commentReference w:id="4"/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1F94BFBD" w14:textId="77777777" w:rsidR="004711B0" w:rsidRPr="005A20D9" w:rsidRDefault="004711B0" w:rsidP="004711B0">
            <w:pPr>
              <w:pStyle w:val="Tekstprzypisudolneg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  <w:p w14:paraId="288C86F6" w14:textId="286011CC" w:rsidR="004711B0" w:rsidRDefault="004711B0" w:rsidP="004711B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Jeśli na </w:t>
            </w:r>
            <w:r w:rsidRPr="003F2027">
              <w:rPr>
                <w:rFonts w:ascii="Arial" w:hAnsi="Arial" w:cs="Arial"/>
                <w:sz w:val="24"/>
                <w:szCs w:val="24"/>
              </w:rPr>
              <w:t>moment złożenia wniosku o dofinansowanie</w:t>
            </w:r>
            <w:r>
              <w:rPr>
                <w:rFonts w:ascii="Arial" w:hAnsi="Arial" w:cs="Arial"/>
                <w:sz w:val="24"/>
                <w:szCs w:val="24"/>
              </w:rPr>
              <w:t xml:space="preserve">, wnioskodawca nie </w:t>
            </w:r>
            <w:r w:rsidRPr="003F2027">
              <w:rPr>
                <w:rFonts w:ascii="Arial" w:hAnsi="Arial" w:cs="Arial"/>
                <w:sz w:val="24"/>
                <w:szCs w:val="24"/>
              </w:rPr>
              <w:t xml:space="preserve">posiada pozwolenia administracyjnego zezwalającego na realizację inwestycji (np. decyzji o pozwoleniu </w:t>
            </w:r>
            <w:r w:rsidRPr="003F2027">
              <w:rPr>
                <w:rFonts w:ascii="Arial" w:hAnsi="Arial" w:cs="Arial"/>
                <w:sz w:val="24"/>
                <w:szCs w:val="24"/>
              </w:rPr>
              <w:lastRenderedPageBreak/>
              <w:t>na budowę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935252">
              <w:rPr>
                <w:rFonts w:ascii="Arial" w:hAnsi="Arial" w:cs="Arial"/>
                <w:sz w:val="24"/>
                <w:szCs w:val="24"/>
              </w:rPr>
              <w:t xml:space="preserve"> zezwoleni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935252">
              <w:rPr>
                <w:rFonts w:ascii="Arial" w:hAnsi="Arial" w:cs="Arial"/>
                <w:sz w:val="24"/>
                <w:szCs w:val="24"/>
              </w:rPr>
              <w:t xml:space="preserve"> na realizację inwestycji drogowej</w:t>
            </w:r>
            <w:commentRangeStart w:id="9"/>
            <w:r w:rsidRPr="003F2027">
              <w:rPr>
                <w:rFonts w:ascii="Arial" w:hAnsi="Arial" w:cs="Arial"/>
                <w:sz w:val="24"/>
                <w:szCs w:val="24"/>
              </w:rPr>
              <w:t>)</w:t>
            </w:r>
            <w:bookmarkStart w:id="10" w:name="_Hlk177989520"/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commentRangeEnd w:id="9"/>
            <w:r w:rsidR="003974B2">
              <w:rPr>
                <w:rStyle w:val="Odwoaniedokomentarza"/>
                <w:lang w:val="x-none" w:eastAsia="x-none"/>
              </w:rPr>
              <w:commentReference w:id="9"/>
            </w:r>
            <w:r>
              <w:rPr>
                <w:rFonts w:ascii="Arial" w:hAnsi="Arial" w:cs="Arial"/>
                <w:sz w:val="24"/>
                <w:szCs w:val="24"/>
              </w:rPr>
              <w:t>, w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przypadku </w:t>
            </w:r>
            <w:r>
              <w:rPr>
                <w:rFonts w:ascii="Arial" w:hAnsi="Arial" w:cs="Arial"/>
                <w:sz w:val="24"/>
                <w:szCs w:val="24"/>
              </w:rPr>
              <w:t>zatwierdzenia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projektu do dofinansowania zobowiązany będzie dostarczyć wymagane pozwolenie</w:t>
            </w:r>
            <w:r>
              <w:rPr>
                <w:rFonts w:ascii="Arial" w:hAnsi="Arial" w:cs="Arial"/>
                <w:sz w:val="24"/>
                <w:szCs w:val="24"/>
              </w:rPr>
              <w:t xml:space="preserve"> opatrzone klauzulą ostateczności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w terminie </w:t>
            </w:r>
            <w:r>
              <w:rPr>
                <w:rFonts w:ascii="Arial" w:hAnsi="Arial" w:cs="Arial"/>
                <w:sz w:val="24"/>
                <w:szCs w:val="24"/>
              </w:rPr>
              <w:t>wskazanym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E3A37">
              <w:rPr>
                <w:rFonts w:ascii="Arial" w:hAnsi="Arial" w:cs="Arial"/>
                <w:sz w:val="24"/>
                <w:szCs w:val="24"/>
              </w:rPr>
              <w:t xml:space="preserve">w </w:t>
            </w:r>
            <w:r>
              <w:rPr>
                <w:rFonts w:ascii="Arial" w:hAnsi="Arial" w:cs="Arial"/>
                <w:sz w:val="24"/>
                <w:szCs w:val="24"/>
              </w:rPr>
              <w:t>umowie o dofinansowanie projektu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Pr="0085673C">
              <w:rPr>
                <w:rFonts w:ascii="Arial" w:hAnsi="Arial" w:cs="Arial"/>
                <w:sz w:val="24"/>
                <w:szCs w:val="24"/>
              </w:rPr>
              <w:t>, jednakże nie później niż 12 m-</w:t>
            </w:r>
            <w:proofErr w:type="spellStart"/>
            <w:r w:rsidRPr="0085673C">
              <w:rPr>
                <w:rFonts w:ascii="Arial" w:hAnsi="Arial" w:cs="Arial"/>
                <w:sz w:val="24"/>
                <w:szCs w:val="24"/>
              </w:rPr>
              <w:t>cy</w:t>
            </w:r>
            <w:proofErr w:type="spellEnd"/>
            <w:r w:rsidRPr="0085673C">
              <w:rPr>
                <w:rFonts w:ascii="Arial" w:hAnsi="Arial" w:cs="Arial"/>
                <w:sz w:val="24"/>
                <w:szCs w:val="24"/>
              </w:rPr>
              <w:t xml:space="preserve"> od </w:t>
            </w:r>
            <w:r>
              <w:rPr>
                <w:rFonts w:ascii="Arial" w:hAnsi="Arial" w:cs="Arial"/>
                <w:sz w:val="24"/>
                <w:szCs w:val="24"/>
              </w:rPr>
              <w:t>daty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uchwały zarządu województwa o wyborze projektu do dofinansowania</w:t>
            </w:r>
            <w:r w:rsidRPr="0085673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22241EB" w14:textId="77777777" w:rsidR="004711B0" w:rsidRDefault="004711B0" w:rsidP="004711B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74790D6" w14:textId="77777777" w:rsidR="004711B0" w:rsidRPr="005526E5" w:rsidRDefault="004711B0" w:rsidP="004711B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każdym przypadku pozwolenie</w:t>
            </w:r>
            <w:r w:rsidRPr="00BA50CC">
              <w:rPr>
                <w:rFonts w:ascii="Arial" w:hAnsi="Arial" w:cs="Arial"/>
                <w:sz w:val="24"/>
                <w:szCs w:val="24"/>
              </w:rPr>
              <w:t xml:space="preserve"> nieostateczne posiadające klauzulę natychmiastowej wykonalności należy uznać za </w:t>
            </w:r>
            <w:r>
              <w:rPr>
                <w:rFonts w:ascii="Arial" w:hAnsi="Arial" w:cs="Arial"/>
                <w:sz w:val="24"/>
                <w:szCs w:val="24"/>
              </w:rPr>
              <w:t>po</w:t>
            </w:r>
            <w:r w:rsidRPr="00BA50CC">
              <w:rPr>
                <w:rFonts w:ascii="Arial" w:hAnsi="Arial" w:cs="Arial"/>
                <w:sz w:val="24"/>
                <w:szCs w:val="24"/>
              </w:rPr>
              <w:t>zwolenie spełniające warunki kryterium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bookmarkEnd w:id="10"/>
          <w:p w14:paraId="3F8C51FC" w14:textId="77777777" w:rsidR="004711B0" w:rsidRPr="005526E5" w:rsidRDefault="004711B0" w:rsidP="004711B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5320E23" w14:textId="77777777" w:rsidR="004711B0" w:rsidRPr="005526E5" w:rsidRDefault="004711B0" w:rsidP="004711B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  <w:p w14:paraId="438DB9DA" w14:textId="77777777" w:rsidR="004711B0" w:rsidRPr="00E80DDF" w:rsidRDefault="004711B0" w:rsidP="004711B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60C571BF" w14:textId="77777777" w:rsidR="004711B0" w:rsidRPr="005526E5" w:rsidRDefault="004711B0" w:rsidP="004711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1A98ED8" w14:textId="77777777" w:rsidR="004711B0" w:rsidRPr="005526E5" w:rsidRDefault="004711B0" w:rsidP="004711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0D9C1DF" w14:textId="77777777" w:rsidR="004711B0" w:rsidRPr="005526E5" w:rsidRDefault="004711B0" w:rsidP="004711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CEF53D7" w14:textId="77777777" w:rsidR="004711B0" w:rsidRPr="005526E5" w:rsidRDefault="004711B0" w:rsidP="004711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470320C" w14:textId="77777777" w:rsidR="004711B0" w:rsidRPr="005526E5" w:rsidRDefault="004711B0" w:rsidP="004711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. </w:t>
            </w:r>
          </w:p>
          <w:p w14:paraId="0F3CF97D" w14:textId="77777777" w:rsidR="004711B0" w:rsidRPr="005526E5" w:rsidRDefault="004711B0" w:rsidP="004711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F1FB3AB" w14:textId="068FF843" w:rsidR="004711B0" w:rsidRPr="00E80DDF" w:rsidRDefault="004711B0" w:rsidP="004711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commentRangeStart w:id="14"/>
            <w:del w:id="15" w:author="Monika Stegent" w:date="2024-10-08T09:33:00Z" w16du:dateUtc="2024-10-08T07:33:00Z">
              <w:r w:rsidRPr="005526E5" w:rsidDel="00E850F3">
                <w:rPr>
                  <w:rFonts w:ascii="Arial" w:hAnsi="Arial" w:cs="Arial"/>
                  <w:sz w:val="24"/>
                  <w:szCs w:val="24"/>
                </w:rPr>
                <w:delText>Przyznanie wartości „NIE” oznacza, iż kryterium nie jest spełnione.</w:delText>
              </w:r>
            </w:del>
            <w:commentRangeEnd w:id="14"/>
            <w:r w:rsidR="00E850F3">
              <w:rPr>
                <w:rStyle w:val="Odwoaniedokomentarza"/>
                <w:lang w:val="x-none" w:eastAsia="x-none"/>
              </w:rPr>
              <w:commentReference w:id="14"/>
            </w:r>
          </w:p>
        </w:tc>
      </w:tr>
      <w:tr w:rsidR="004711B0" w:rsidRPr="00E80DDF" w:rsidDel="001679CA" w14:paraId="6F207B43" w14:textId="77777777" w:rsidTr="00BA0C5F">
        <w:trPr>
          <w:trHeight w:val="1134"/>
        </w:trPr>
        <w:tc>
          <w:tcPr>
            <w:tcW w:w="1110" w:type="dxa"/>
            <w:vAlign w:val="center"/>
          </w:tcPr>
          <w:p w14:paraId="5A499ACC" w14:textId="0910DC6A" w:rsidR="004711B0" w:rsidRPr="00E80DDF" w:rsidDel="001679CA" w:rsidRDefault="004711B0" w:rsidP="004711B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A.6</w:t>
            </w:r>
          </w:p>
        </w:tc>
        <w:tc>
          <w:tcPr>
            <w:tcW w:w="2996" w:type="dxa"/>
            <w:vAlign w:val="center"/>
          </w:tcPr>
          <w:p w14:paraId="54C47C38" w14:textId="3B1A4F78" w:rsidR="004711B0" w:rsidRPr="00E80DDF" w:rsidDel="001679CA" w:rsidRDefault="004711B0" w:rsidP="004711B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084F"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</w:tc>
        <w:tc>
          <w:tcPr>
            <w:tcW w:w="7059" w:type="dxa"/>
          </w:tcPr>
          <w:p w14:paraId="7B677061" w14:textId="16BB11C9" w:rsidR="004711B0" w:rsidRPr="0057084F" w:rsidRDefault="004711B0" w:rsidP="004711B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7084F">
              <w:rPr>
                <w:rFonts w:ascii="Arial" w:hAnsi="Arial" w:cs="Arial"/>
                <w:sz w:val="24"/>
                <w:szCs w:val="24"/>
              </w:rPr>
              <w:t>W kryterium sprawdzimy, czy zakładany maksymalny okres realizacji projektu nie przekracza 36 miesięcy</w:t>
            </w:r>
            <w:ins w:id="16" w:author="Monika Stegent" w:date="2024-10-10T14:32:00Z" w16du:dateUtc="2024-10-10T12:32:00Z">
              <w:r w:rsidR="000E4E91">
                <w:rPr>
                  <w:rFonts w:ascii="Arial" w:hAnsi="Arial" w:cs="Arial"/>
                  <w:sz w:val="24"/>
                  <w:szCs w:val="24"/>
                </w:rPr>
                <w:t xml:space="preserve"> </w:t>
              </w:r>
              <w:commentRangeStart w:id="17"/>
              <w:r w:rsidR="000E4E91">
                <w:rPr>
                  <w:rFonts w:ascii="Arial" w:hAnsi="Arial" w:cs="Arial"/>
                  <w:sz w:val="24"/>
                  <w:szCs w:val="24"/>
                </w:rPr>
                <w:t>od terminu zakończenia naboru</w:t>
              </w:r>
            </w:ins>
            <w:r w:rsidRPr="0057084F">
              <w:rPr>
                <w:rFonts w:ascii="Arial" w:hAnsi="Arial" w:cs="Arial"/>
                <w:sz w:val="24"/>
                <w:szCs w:val="24"/>
              </w:rPr>
              <w:t>.</w:t>
            </w:r>
            <w:commentRangeEnd w:id="17"/>
            <w:r w:rsidR="000E4E91">
              <w:rPr>
                <w:rStyle w:val="Odwoaniedokomentarza"/>
                <w:lang w:val="x-none" w:eastAsia="x-none"/>
              </w:rPr>
              <w:commentReference w:id="17"/>
            </w:r>
          </w:p>
          <w:p w14:paraId="4A4F2582" w14:textId="77777777" w:rsidR="004711B0" w:rsidRPr="0057084F" w:rsidRDefault="004711B0" w:rsidP="004711B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95ED832" w14:textId="77777777" w:rsidR="004711B0" w:rsidRPr="0057084F" w:rsidRDefault="004711B0" w:rsidP="004711B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7084F">
              <w:rPr>
                <w:rFonts w:ascii="Arial" w:hAnsi="Arial" w:cs="Arial"/>
                <w:sz w:val="24"/>
                <w:szCs w:val="24"/>
              </w:rPr>
              <w:t>W uzasadnionych przypadkach Instytucja Zarządzająca może na wniosek beneficjenta złożony w trakcie realizacji projektu wyrazić zgodę na wydłużenie okresu realizacji projektu.</w:t>
            </w:r>
          </w:p>
          <w:p w14:paraId="2698EC8D" w14:textId="77777777" w:rsidR="004711B0" w:rsidRPr="0057084F" w:rsidRDefault="004711B0" w:rsidP="004711B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3B7B6C3" w14:textId="77777777" w:rsidR="004711B0" w:rsidRPr="0057084F" w:rsidRDefault="004711B0" w:rsidP="004711B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7084F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  <w:p w14:paraId="10DE50B4" w14:textId="77777777" w:rsidR="004711B0" w:rsidRPr="00E80DDF" w:rsidDel="001679CA" w:rsidRDefault="004711B0" w:rsidP="004711B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49EB3300" w14:textId="77777777" w:rsidR="004711B0" w:rsidRPr="0057084F" w:rsidRDefault="004711B0" w:rsidP="004711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7084F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57084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F1070DF" w14:textId="77777777" w:rsidR="004711B0" w:rsidRPr="0057084F" w:rsidRDefault="004711B0" w:rsidP="004711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4C70E1B" w14:textId="77777777" w:rsidR="004711B0" w:rsidRPr="0057084F" w:rsidRDefault="004711B0" w:rsidP="004711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7084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374D549" w14:textId="77777777" w:rsidR="004711B0" w:rsidRPr="0057084F" w:rsidRDefault="004711B0" w:rsidP="004711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4272332" w14:textId="77777777" w:rsidR="004711B0" w:rsidRPr="0057084F" w:rsidRDefault="004711B0" w:rsidP="004711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7084F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3BCAD37F" w14:textId="0C7DE832" w:rsidR="004711B0" w:rsidRPr="00E80DDF" w:rsidDel="001679CA" w:rsidRDefault="004711B0" w:rsidP="004711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7084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212EC6E5" w14:textId="22C0BF36" w:rsidR="00DF43B9" w:rsidRDefault="00DF43B9">
      <w:pPr>
        <w:rPr>
          <w:rFonts w:ascii="Arial" w:hAnsi="Arial" w:cs="Arial"/>
          <w:color w:val="FF0000"/>
          <w:sz w:val="24"/>
          <w:szCs w:val="24"/>
        </w:rPr>
      </w:pPr>
    </w:p>
    <w:p w14:paraId="167BE243" w14:textId="77777777" w:rsidR="002C2CE8" w:rsidRPr="00E80DDF" w:rsidRDefault="00B10B0D">
      <w:pPr>
        <w:rPr>
          <w:rFonts w:ascii="Arial" w:hAnsi="Arial" w:cs="Arial"/>
          <w:sz w:val="24"/>
          <w:szCs w:val="24"/>
        </w:rPr>
      </w:pPr>
      <w:r w:rsidRPr="00E80DDF">
        <w:rPr>
          <w:rFonts w:ascii="Arial" w:hAnsi="Arial" w:cs="Arial"/>
          <w:b/>
          <w:sz w:val="24"/>
          <w:szCs w:val="24"/>
        </w:rPr>
        <w:t xml:space="preserve">B. </w:t>
      </w:r>
      <w:r w:rsidR="007257F1" w:rsidRPr="00E80DDF">
        <w:rPr>
          <w:rFonts w:ascii="Arial" w:hAnsi="Arial" w:cs="Arial"/>
          <w:b/>
          <w:sz w:val="24"/>
          <w:szCs w:val="24"/>
        </w:rPr>
        <w:t>KRYTERIA MERYTORYCZNE OGÓLNE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5"/>
        <w:gridCol w:w="3021"/>
        <w:gridCol w:w="7088"/>
        <w:gridCol w:w="3231"/>
      </w:tblGrid>
      <w:tr w:rsidR="007857C3" w:rsidRPr="00E80DDF" w14:paraId="2B3BC38A" w14:textId="77777777" w:rsidTr="00BA0C5F">
        <w:trPr>
          <w:trHeight w:val="283"/>
        </w:trPr>
        <w:tc>
          <w:tcPr>
            <w:tcW w:w="1085" w:type="dxa"/>
            <w:shd w:val="clear" w:color="auto" w:fill="E7E6E6"/>
            <w:vAlign w:val="center"/>
          </w:tcPr>
          <w:p w14:paraId="29A3D160" w14:textId="77777777" w:rsidR="003C40D0" w:rsidRPr="00E80DDF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3021" w:type="dxa"/>
            <w:shd w:val="clear" w:color="auto" w:fill="E7E6E6"/>
            <w:vAlign w:val="center"/>
          </w:tcPr>
          <w:p w14:paraId="0CA409B9" w14:textId="77777777" w:rsidR="003C40D0" w:rsidRPr="00E80DDF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088" w:type="dxa"/>
            <w:shd w:val="clear" w:color="auto" w:fill="E7E6E6"/>
            <w:vAlign w:val="center"/>
          </w:tcPr>
          <w:p w14:paraId="0C15BA61" w14:textId="77777777" w:rsidR="003C40D0" w:rsidRPr="00E80DDF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31" w:type="dxa"/>
            <w:shd w:val="clear" w:color="auto" w:fill="E7E6E6"/>
            <w:vAlign w:val="center"/>
          </w:tcPr>
          <w:p w14:paraId="389BC93F" w14:textId="77777777" w:rsidR="003C40D0" w:rsidRPr="00E80DDF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4B843D98" w14:textId="77777777" w:rsidR="003C40D0" w:rsidRPr="00E80DDF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4B12DD" w:rsidRPr="00E80DDF" w14:paraId="1B6343E5" w14:textId="77777777" w:rsidTr="00BA0C5F">
        <w:trPr>
          <w:trHeight w:val="283"/>
        </w:trPr>
        <w:tc>
          <w:tcPr>
            <w:tcW w:w="1085" w:type="dxa"/>
            <w:vAlign w:val="center"/>
          </w:tcPr>
          <w:p w14:paraId="638434F5" w14:textId="5D132225" w:rsidR="004B12DD" w:rsidRPr="00E80DDF" w:rsidRDefault="004B12DD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3021" w:type="dxa"/>
            <w:vAlign w:val="center"/>
          </w:tcPr>
          <w:p w14:paraId="61F08C85" w14:textId="5B9452F7" w:rsidR="004B12DD" w:rsidRPr="004B12DD" w:rsidRDefault="004B12DD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12DD">
              <w:rPr>
                <w:rFonts w:ascii="Arial" w:hAnsi="Arial" w:cs="Arial"/>
                <w:sz w:val="24"/>
                <w:szCs w:val="24"/>
              </w:rPr>
              <w:t>Kwalifikowalność wnioskodawcy/partnerów</w:t>
            </w:r>
          </w:p>
        </w:tc>
        <w:tc>
          <w:tcPr>
            <w:tcW w:w="7088" w:type="dxa"/>
          </w:tcPr>
          <w:p w14:paraId="07D958FB" w14:textId="306ED463" w:rsidR="004B12DD" w:rsidRDefault="004B12DD" w:rsidP="001856F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B12DD">
              <w:rPr>
                <w:rFonts w:ascii="Arial" w:hAnsi="Arial" w:cs="Arial"/>
                <w:sz w:val="24"/>
                <w:szCs w:val="24"/>
              </w:rPr>
              <w:t xml:space="preserve">W tym kryterium sprawdzamy, czy wnioskodawca oraz partnerzy są uprawnieni do ubiegania się o dofinansowanie, tj. czy </w:t>
            </w:r>
            <w:r w:rsidR="001679CA">
              <w:rPr>
                <w:rFonts w:ascii="Arial" w:hAnsi="Arial" w:cs="Arial"/>
                <w:sz w:val="24"/>
                <w:szCs w:val="24"/>
              </w:rPr>
              <w:t xml:space="preserve">są </w:t>
            </w:r>
          </w:p>
          <w:p w14:paraId="312759CB" w14:textId="70812A25" w:rsidR="00CC0DB1" w:rsidRPr="00343EF4" w:rsidRDefault="00CC0DB1" w:rsidP="00343EF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EF4">
              <w:rPr>
                <w:rFonts w:ascii="Arial" w:hAnsi="Arial" w:cs="Arial"/>
                <w:sz w:val="24"/>
                <w:szCs w:val="24"/>
              </w:rPr>
              <w:t>podmiot</w:t>
            </w:r>
            <w:r w:rsidR="001679CA">
              <w:rPr>
                <w:rFonts w:ascii="Arial" w:hAnsi="Arial" w:cs="Arial"/>
                <w:sz w:val="24"/>
                <w:szCs w:val="24"/>
              </w:rPr>
              <w:t>em</w:t>
            </w:r>
            <w:r w:rsidRPr="00343EF4">
              <w:rPr>
                <w:rFonts w:ascii="Arial" w:hAnsi="Arial" w:cs="Arial"/>
                <w:sz w:val="24"/>
                <w:szCs w:val="24"/>
              </w:rPr>
              <w:t xml:space="preserve"> wykonujący</w:t>
            </w:r>
            <w:r w:rsidR="001679CA">
              <w:rPr>
                <w:rFonts w:ascii="Arial" w:hAnsi="Arial" w:cs="Arial"/>
                <w:sz w:val="24"/>
                <w:szCs w:val="24"/>
              </w:rPr>
              <w:t>m</w:t>
            </w:r>
            <w:r w:rsidRPr="00343EF4">
              <w:rPr>
                <w:rFonts w:ascii="Arial" w:hAnsi="Arial" w:cs="Arial"/>
                <w:sz w:val="24"/>
                <w:szCs w:val="24"/>
              </w:rPr>
              <w:t xml:space="preserve"> działalność leczniczą w rozumieniu ustawy z dnia 15 kwietnia 2011 r. o działalności leczniczej, działających w publicznym systemie ochrony zdrowia (Dz. U. z 202</w:t>
            </w:r>
            <w:r w:rsidR="001679CA">
              <w:rPr>
                <w:rFonts w:ascii="Arial" w:hAnsi="Arial" w:cs="Arial"/>
                <w:sz w:val="24"/>
                <w:szCs w:val="24"/>
              </w:rPr>
              <w:t>4</w:t>
            </w:r>
            <w:r w:rsidRPr="00343EF4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1679CA">
              <w:rPr>
                <w:rFonts w:ascii="Arial" w:hAnsi="Arial" w:cs="Arial"/>
                <w:sz w:val="24"/>
                <w:szCs w:val="24"/>
              </w:rPr>
              <w:t>7</w:t>
            </w:r>
            <w:r w:rsidRPr="00343EF4">
              <w:rPr>
                <w:rFonts w:ascii="Arial" w:hAnsi="Arial" w:cs="Arial"/>
                <w:sz w:val="24"/>
                <w:szCs w:val="24"/>
              </w:rPr>
              <w:t xml:space="preserve">99 z </w:t>
            </w:r>
            <w:proofErr w:type="spellStart"/>
            <w:r w:rsidRPr="00343EF4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343EF4">
              <w:rPr>
                <w:rFonts w:ascii="Arial" w:hAnsi="Arial" w:cs="Arial"/>
                <w:sz w:val="24"/>
                <w:szCs w:val="24"/>
              </w:rPr>
              <w:t xml:space="preserve">. zm.), </w:t>
            </w:r>
            <w:r w:rsidR="001679CA">
              <w:rPr>
                <w:rFonts w:ascii="Arial" w:hAnsi="Arial" w:cs="Arial"/>
                <w:sz w:val="24"/>
                <w:szCs w:val="24"/>
              </w:rPr>
              <w:t>takim jak:</w:t>
            </w:r>
          </w:p>
          <w:p w14:paraId="1DC21630" w14:textId="34245748" w:rsidR="00C2212C" w:rsidRDefault="00C2212C" w:rsidP="00CC0DB1">
            <w:pPr>
              <w:pStyle w:val="Akapitzlist"/>
              <w:numPr>
                <w:ilvl w:val="0"/>
                <w:numId w:val="11"/>
              </w:numPr>
              <w:spacing w:before="60" w:after="60" w:line="240" w:lineRule="auto"/>
              <w:rPr>
                <w:ins w:id="18" w:author="Monika Stegent" w:date="2024-10-03T14:10:00Z" w16du:dateUtc="2024-10-03T12:10:00Z"/>
                <w:rFonts w:ascii="Arial" w:hAnsi="Arial" w:cs="Arial"/>
                <w:sz w:val="24"/>
                <w:szCs w:val="24"/>
              </w:rPr>
            </w:pPr>
            <w:commentRangeStart w:id="19"/>
            <w:ins w:id="20" w:author="Monika Stegent" w:date="2024-10-03T14:10:00Z" w16du:dateUtc="2024-10-03T12:10:00Z">
              <w:r>
                <w:rPr>
                  <w:rFonts w:ascii="Arial" w:hAnsi="Arial" w:cs="Arial"/>
                  <w:sz w:val="24"/>
                  <w:szCs w:val="24"/>
                </w:rPr>
                <w:t>samodzielny publiczny zakład opieki zdrowotnej,</w:t>
              </w:r>
            </w:ins>
            <w:commentRangeEnd w:id="19"/>
            <w:ins w:id="21" w:author="Monika Stegent" w:date="2024-10-03T14:11:00Z" w16du:dateUtc="2024-10-03T12:11:00Z">
              <w:r w:rsidR="00FF1F7C">
                <w:rPr>
                  <w:rStyle w:val="Odwoaniedokomentarza"/>
                  <w:lang w:eastAsia="x-none"/>
                </w:rPr>
                <w:commentReference w:id="19"/>
              </w:r>
            </w:ins>
          </w:p>
          <w:p w14:paraId="67911F7D" w14:textId="017FC556" w:rsidR="00CC0DB1" w:rsidRDefault="00CC0DB1" w:rsidP="00CC0DB1">
            <w:pPr>
              <w:pStyle w:val="Akapitzlist"/>
              <w:numPr>
                <w:ilvl w:val="0"/>
                <w:numId w:val="11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C0DB1">
              <w:rPr>
                <w:rFonts w:ascii="Arial" w:hAnsi="Arial" w:cs="Arial"/>
                <w:sz w:val="24"/>
                <w:szCs w:val="24"/>
              </w:rPr>
              <w:t>partner prywatny współpracujący z podmiotami publicznymi w przypadku projektów realizowanych w</w:t>
            </w:r>
            <w:r w:rsidR="007D3A0D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CC0DB1">
              <w:rPr>
                <w:rFonts w:ascii="Arial" w:hAnsi="Arial" w:cs="Arial"/>
                <w:sz w:val="24"/>
                <w:szCs w:val="24"/>
              </w:rPr>
              <w:t xml:space="preserve">formule partnerstwa publiczno-prywatnego, </w:t>
            </w:r>
          </w:p>
          <w:p w14:paraId="3B1696A3" w14:textId="7146DEC7" w:rsidR="004B12DD" w:rsidRPr="007466CD" w:rsidRDefault="00CC0DB1" w:rsidP="007466CD">
            <w:pPr>
              <w:pStyle w:val="Akapitzlist"/>
              <w:numPr>
                <w:ilvl w:val="0"/>
                <w:numId w:val="11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C0DB1">
              <w:rPr>
                <w:rFonts w:ascii="Arial" w:hAnsi="Arial" w:cs="Arial"/>
                <w:sz w:val="24"/>
                <w:szCs w:val="24"/>
              </w:rPr>
              <w:t xml:space="preserve">spółka z większościowym udziałem </w:t>
            </w:r>
            <w:proofErr w:type="spellStart"/>
            <w:r w:rsidRPr="00CC0DB1">
              <w:rPr>
                <w:rFonts w:ascii="Arial" w:hAnsi="Arial" w:cs="Arial"/>
                <w:sz w:val="24"/>
                <w:szCs w:val="24"/>
              </w:rPr>
              <w:t>jst</w:t>
            </w:r>
            <w:proofErr w:type="spellEnd"/>
            <w:r w:rsidRPr="00CC0DB1">
              <w:rPr>
                <w:rFonts w:ascii="Arial" w:hAnsi="Arial" w:cs="Arial"/>
                <w:sz w:val="24"/>
                <w:szCs w:val="24"/>
              </w:rPr>
              <w:t xml:space="preserve"> realizująca przedsięwzięcia medyczne na rzecz ww. podmiotów leczniczych</w:t>
            </w:r>
            <w:r w:rsidR="007466CD"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7B417FE5" w14:textId="7E6ADED2" w:rsidR="004B12DD" w:rsidRDefault="004B12DD" w:rsidP="001856F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4F31BDF" w14:textId="77209CBA" w:rsidR="00F002E3" w:rsidRDefault="00F002E3" w:rsidP="001856F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Wsparcie ponadregionalnych podmiotów leczniczych, dla których organem założycielskim lub prowadzącym jest minister lub wojewoda, nie będzie możliwe. </w:t>
            </w:r>
          </w:p>
          <w:p w14:paraId="603ABE33" w14:textId="77777777" w:rsidR="004B12DD" w:rsidRDefault="004B12DD" w:rsidP="001856F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44BAB46" w14:textId="5EDEB4BE" w:rsidR="004B12DD" w:rsidRPr="00A45AD4" w:rsidRDefault="004B12DD" w:rsidP="001856F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A45AD4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7D3A0D">
              <w:rPr>
                <w:rFonts w:ascii="Arial" w:hAnsi="Arial" w:cs="Arial"/>
                <w:sz w:val="24"/>
                <w:szCs w:val="24"/>
              </w:rPr>
              <w:t> </w:t>
            </w:r>
            <w:r w:rsidRPr="00A45AD4">
              <w:rPr>
                <w:rFonts w:ascii="Arial" w:hAnsi="Arial" w:cs="Arial"/>
                <w:sz w:val="24"/>
                <w:szCs w:val="24"/>
              </w:rPr>
              <w:t>dofinansowanie projektu i załączniki (porozumienie/umowa o</w:t>
            </w:r>
            <w:r w:rsidR="007D3A0D">
              <w:rPr>
                <w:rFonts w:ascii="Arial" w:hAnsi="Arial" w:cs="Arial"/>
                <w:sz w:val="24"/>
                <w:szCs w:val="24"/>
              </w:rPr>
              <w:t> </w:t>
            </w:r>
            <w:r w:rsidRPr="00A45AD4">
              <w:rPr>
                <w:rFonts w:ascii="Arial" w:hAnsi="Arial" w:cs="Arial"/>
                <w:sz w:val="24"/>
                <w:szCs w:val="24"/>
              </w:rPr>
              <w:t>partnerstwie).</w:t>
            </w:r>
          </w:p>
        </w:tc>
        <w:tc>
          <w:tcPr>
            <w:tcW w:w="3231" w:type="dxa"/>
          </w:tcPr>
          <w:p w14:paraId="5811838E" w14:textId="77777777" w:rsidR="004B12DD" w:rsidRPr="004B12DD" w:rsidRDefault="004B12DD" w:rsidP="004B12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B12DD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32F0C7B6" w14:textId="77777777" w:rsidR="004B12DD" w:rsidRPr="004B12DD" w:rsidRDefault="004B12DD" w:rsidP="004B12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B12DD">
              <w:rPr>
                <w:rFonts w:ascii="Arial" w:hAnsi="Arial" w:cs="Arial"/>
                <w:sz w:val="24"/>
                <w:szCs w:val="24"/>
              </w:rPr>
              <w:t xml:space="preserve">(NIE oznacza odrzucenie wniosku) </w:t>
            </w:r>
          </w:p>
          <w:p w14:paraId="5A2A64E3" w14:textId="77777777" w:rsidR="004B12DD" w:rsidRPr="004B12DD" w:rsidRDefault="004B12DD" w:rsidP="004B12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76D3527" w14:textId="77777777" w:rsidR="004B12DD" w:rsidRPr="004B12DD" w:rsidRDefault="004B12DD" w:rsidP="004B12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B12D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39CE718" w14:textId="77777777" w:rsidR="004B12DD" w:rsidRPr="004B12DD" w:rsidRDefault="004B12DD" w:rsidP="004B12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55A59F6" w14:textId="77777777" w:rsidR="004B12DD" w:rsidRPr="004B12DD" w:rsidRDefault="004B12DD" w:rsidP="004B12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B12DD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5F677EB" w14:textId="063A0ED5" w:rsidR="004B12DD" w:rsidRPr="004B12DD" w:rsidRDefault="004B12DD" w:rsidP="004B12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B12D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72648" w:rsidRPr="00E80DDF" w14:paraId="69933AA1" w14:textId="77777777" w:rsidTr="00BA0C5F">
        <w:trPr>
          <w:trHeight w:val="283"/>
        </w:trPr>
        <w:tc>
          <w:tcPr>
            <w:tcW w:w="1085" w:type="dxa"/>
            <w:vAlign w:val="center"/>
          </w:tcPr>
          <w:p w14:paraId="0FCD2F34" w14:textId="4C96BDA9" w:rsidR="003C40D0" w:rsidRPr="00E80DDF" w:rsidRDefault="003C40D0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B.</w:t>
            </w:r>
            <w:r w:rsidR="004B12D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021" w:type="dxa"/>
            <w:vAlign w:val="center"/>
          </w:tcPr>
          <w:p w14:paraId="4D98871A" w14:textId="71CB2D1B" w:rsidR="003C40D0" w:rsidRPr="006A364D" w:rsidRDefault="003C40D0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A364D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25710E" w:rsidRPr="006A364D">
              <w:rPr>
                <w:rFonts w:ascii="Arial" w:hAnsi="Arial" w:cs="Arial"/>
                <w:sz w:val="24"/>
                <w:szCs w:val="24"/>
              </w:rPr>
              <w:t> </w:t>
            </w:r>
            <w:r w:rsidRPr="006A364D">
              <w:rPr>
                <w:rFonts w:ascii="Arial" w:hAnsi="Arial" w:cs="Arial"/>
                <w:sz w:val="24"/>
                <w:szCs w:val="24"/>
              </w:rPr>
              <w:t xml:space="preserve">typami </w:t>
            </w:r>
          </w:p>
          <w:p w14:paraId="6F83C689" w14:textId="77777777" w:rsidR="003C40D0" w:rsidRPr="00E80DDF" w:rsidRDefault="003C40D0" w:rsidP="002844F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A364D">
              <w:rPr>
                <w:rFonts w:ascii="Arial" w:hAnsi="Arial" w:cs="Arial"/>
                <w:sz w:val="24"/>
                <w:szCs w:val="24"/>
              </w:rPr>
              <w:t xml:space="preserve">projektów przewidzianymi </w:t>
            </w:r>
            <w:r w:rsidRPr="006A364D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</w:tc>
        <w:tc>
          <w:tcPr>
            <w:tcW w:w="7088" w:type="dxa"/>
          </w:tcPr>
          <w:p w14:paraId="49B94866" w14:textId="1F90FC5C" w:rsidR="00631253" w:rsidRDefault="003C40D0" w:rsidP="001856F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22" w:name="_Hlk172551511"/>
            <w:r w:rsidRPr="00E80DDF">
              <w:rPr>
                <w:rFonts w:ascii="Arial" w:hAnsi="Arial" w:cs="Arial"/>
                <w:sz w:val="24"/>
                <w:szCs w:val="24"/>
              </w:rPr>
              <w:t xml:space="preserve">W kryterium sprawdzamy, czy projekt dotyczy </w:t>
            </w:r>
            <w:r w:rsidR="00DF43B9" w:rsidRPr="00E80DDF">
              <w:rPr>
                <w:rFonts w:ascii="Arial" w:hAnsi="Arial" w:cs="Arial"/>
                <w:sz w:val="24"/>
                <w:szCs w:val="24"/>
              </w:rPr>
              <w:t>inwestycji</w:t>
            </w:r>
            <w:r w:rsidR="00C864B0" w:rsidRPr="00E80DDF">
              <w:rPr>
                <w:rFonts w:ascii="Arial" w:hAnsi="Arial" w:cs="Arial"/>
                <w:sz w:val="24"/>
                <w:szCs w:val="24"/>
              </w:rPr>
              <w:t xml:space="preserve"> polegając</w:t>
            </w:r>
            <w:r w:rsidR="003308E3">
              <w:rPr>
                <w:rFonts w:ascii="Arial" w:hAnsi="Arial" w:cs="Arial"/>
                <w:sz w:val="24"/>
                <w:szCs w:val="24"/>
              </w:rPr>
              <w:t>ej</w:t>
            </w:r>
            <w:r w:rsidR="00C864B0" w:rsidRPr="00E80DDF">
              <w:rPr>
                <w:rFonts w:ascii="Arial" w:hAnsi="Arial" w:cs="Arial"/>
                <w:sz w:val="24"/>
                <w:szCs w:val="24"/>
              </w:rPr>
              <w:t xml:space="preserve"> na</w:t>
            </w:r>
            <w:bookmarkEnd w:id="22"/>
            <w:r w:rsidR="00631253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0D145211" w14:textId="521B96E4" w:rsidR="00A74BB7" w:rsidRPr="00F130A6" w:rsidRDefault="00A40EFF" w:rsidP="00A74BB7">
            <w:pPr>
              <w:pStyle w:val="Akapitzlist"/>
              <w:numPr>
                <w:ilvl w:val="0"/>
                <w:numId w:val="16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130A6">
              <w:rPr>
                <w:rFonts w:ascii="Arial" w:hAnsi="Arial" w:cs="Arial"/>
                <w:sz w:val="24"/>
                <w:szCs w:val="24"/>
                <w:lang w:val="pl-PL"/>
              </w:rPr>
              <w:t>poprawie dostępności do świadczeń realizowanych w</w:t>
            </w:r>
            <w:r w:rsidR="007D3A0D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F130A6">
              <w:rPr>
                <w:rFonts w:ascii="Arial" w:hAnsi="Arial" w:cs="Arial"/>
                <w:sz w:val="24"/>
                <w:szCs w:val="24"/>
                <w:lang w:val="pl-PL"/>
              </w:rPr>
              <w:t>ramach ambulatoryjnej opieki specjalistycznej oraz popraw</w:t>
            </w:r>
            <w:r w:rsidR="003308E3" w:rsidRPr="00F130A6">
              <w:rPr>
                <w:rFonts w:ascii="Arial" w:hAnsi="Arial" w:cs="Arial"/>
                <w:sz w:val="24"/>
                <w:szCs w:val="24"/>
                <w:lang w:val="pl-PL"/>
              </w:rPr>
              <w:t>ie</w:t>
            </w:r>
            <w:r w:rsidRPr="00F130A6">
              <w:rPr>
                <w:rFonts w:ascii="Arial" w:hAnsi="Arial" w:cs="Arial"/>
                <w:sz w:val="24"/>
                <w:szCs w:val="24"/>
                <w:lang w:val="pl-PL"/>
              </w:rPr>
              <w:t xml:space="preserve"> warunków ich udzielania, </w:t>
            </w:r>
            <w:r w:rsidR="00C4368A" w:rsidRPr="00F130A6">
              <w:rPr>
                <w:rFonts w:ascii="Arial" w:hAnsi="Arial" w:cs="Arial"/>
                <w:sz w:val="24"/>
                <w:szCs w:val="24"/>
                <w:lang w:val="pl-PL"/>
              </w:rPr>
              <w:t>i/</w:t>
            </w:r>
            <w:r w:rsidRPr="00F130A6">
              <w:rPr>
                <w:rFonts w:ascii="Arial" w:hAnsi="Arial" w:cs="Arial"/>
                <w:sz w:val="24"/>
                <w:szCs w:val="24"/>
                <w:lang w:val="pl-PL"/>
              </w:rPr>
              <w:t>lub</w:t>
            </w:r>
          </w:p>
          <w:p w14:paraId="46442D6F" w14:textId="35C96554" w:rsidR="00A40EFF" w:rsidRPr="00F130A6" w:rsidRDefault="00F97359" w:rsidP="00A74BB7">
            <w:pPr>
              <w:pStyle w:val="Akapitzlist"/>
              <w:numPr>
                <w:ilvl w:val="0"/>
                <w:numId w:val="16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130A6">
              <w:rPr>
                <w:rFonts w:ascii="Arial" w:hAnsi="Arial" w:cs="Arial"/>
                <w:sz w:val="24"/>
                <w:szCs w:val="24"/>
                <w:lang w:val="pl-PL"/>
              </w:rPr>
              <w:t>poprawie dostępności do świadczeń udzielanych w</w:t>
            </w:r>
            <w:r w:rsidR="007D3A0D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F130A6">
              <w:rPr>
                <w:rFonts w:ascii="Arial" w:hAnsi="Arial" w:cs="Arial"/>
                <w:sz w:val="24"/>
                <w:szCs w:val="24"/>
                <w:lang w:val="pl-PL"/>
              </w:rPr>
              <w:t xml:space="preserve">ramach rehabilitacji medycznej domowej, </w:t>
            </w:r>
            <w:r w:rsidR="00C4368A" w:rsidRPr="00F130A6">
              <w:rPr>
                <w:rFonts w:ascii="Arial" w:hAnsi="Arial" w:cs="Arial"/>
                <w:sz w:val="24"/>
                <w:szCs w:val="24"/>
                <w:lang w:val="pl-PL"/>
              </w:rPr>
              <w:t>i/</w:t>
            </w:r>
            <w:r w:rsidRPr="00F130A6">
              <w:rPr>
                <w:rFonts w:ascii="Arial" w:hAnsi="Arial" w:cs="Arial"/>
                <w:sz w:val="24"/>
                <w:szCs w:val="24"/>
                <w:lang w:val="pl-PL"/>
              </w:rPr>
              <w:t>lub</w:t>
            </w:r>
          </w:p>
          <w:p w14:paraId="73218624" w14:textId="521339B8" w:rsidR="00F97359" w:rsidRPr="00F130A6" w:rsidRDefault="00F97359" w:rsidP="00A74BB7">
            <w:pPr>
              <w:pStyle w:val="Akapitzlist"/>
              <w:numPr>
                <w:ilvl w:val="0"/>
                <w:numId w:val="16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130A6">
              <w:rPr>
                <w:rFonts w:ascii="Arial" w:hAnsi="Arial" w:cs="Arial"/>
                <w:sz w:val="24"/>
                <w:szCs w:val="24"/>
                <w:lang w:val="pl-PL"/>
              </w:rPr>
              <w:t xml:space="preserve">poprawie dostępności do świadczeń fizjoterapii ambulatoryjnej realizowanej w warunkach domowych, </w:t>
            </w:r>
            <w:r w:rsidR="00C4368A" w:rsidRPr="00F130A6">
              <w:rPr>
                <w:rFonts w:ascii="Arial" w:hAnsi="Arial" w:cs="Arial"/>
                <w:sz w:val="24"/>
                <w:szCs w:val="24"/>
                <w:lang w:val="pl-PL"/>
              </w:rPr>
              <w:t>i/</w:t>
            </w:r>
            <w:r w:rsidRPr="00F130A6">
              <w:rPr>
                <w:rFonts w:ascii="Arial" w:hAnsi="Arial" w:cs="Arial"/>
                <w:sz w:val="24"/>
                <w:szCs w:val="24"/>
                <w:lang w:val="pl-PL"/>
              </w:rPr>
              <w:t>lub</w:t>
            </w:r>
          </w:p>
          <w:p w14:paraId="4A829BAF" w14:textId="7D760B13" w:rsidR="00F97359" w:rsidRPr="00F130A6" w:rsidRDefault="00F97359" w:rsidP="00A74BB7">
            <w:pPr>
              <w:pStyle w:val="Akapitzlist"/>
              <w:numPr>
                <w:ilvl w:val="0"/>
                <w:numId w:val="16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130A6">
              <w:rPr>
                <w:rFonts w:ascii="Arial" w:hAnsi="Arial" w:cs="Arial"/>
                <w:sz w:val="24"/>
                <w:szCs w:val="24"/>
                <w:lang w:val="pl-PL"/>
              </w:rPr>
              <w:t>poprawie dostępności do świadczeń udzielanych w</w:t>
            </w:r>
            <w:r w:rsidR="007D3A0D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F130A6">
              <w:rPr>
                <w:rFonts w:ascii="Arial" w:hAnsi="Arial" w:cs="Arial"/>
                <w:sz w:val="24"/>
                <w:szCs w:val="24"/>
                <w:lang w:val="pl-PL"/>
              </w:rPr>
              <w:t>ramach rehabilitacji medycznej dziennej.</w:t>
            </w:r>
          </w:p>
          <w:p w14:paraId="5C52F6E7" w14:textId="77777777" w:rsidR="003308E3" w:rsidRDefault="003308E3" w:rsidP="001856F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B547AB5" w14:textId="271592B6" w:rsidR="00FB780B" w:rsidRDefault="001534D1" w:rsidP="002844F4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1534D1">
              <w:rPr>
                <w:rFonts w:ascii="Arial" w:hAnsi="Arial" w:cs="Arial"/>
                <w:sz w:val="24"/>
                <w:szCs w:val="24"/>
              </w:rPr>
              <w:t>Zakres projektu może obejmowa</w:t>
            </w:r>
            <w:r>
              <w:rPr>
                <w:rFonts w:ascii="Arial" w:hAnsi="Arial" w:cs="Arial"/>
                <w:sz w:val="24"/>
                <w:szCs w:val="24"/>
              </w:rPr>
              <w:t>ć:</w:t>
            </w:r>
            <w:r w:rsidRPr="001534D1">
              <w:rPr>
                <w:rFonts w:ascii="Arial" w:hAnsi="Arial" w:cs="Arial"/>
                <w:sz w:val="24"/>
                <w:szCs w:val="24"/>
              </w:rPr>
              <w:t xml:space="preserve"> budowę, przebudowę, </w:t>
            </w:r>
            <w:r>
              <w:rPr>
                <w:rFonts w:ascii="Arial" w:hAnsi="Arial" w:cs="Arial"/>
                <w:sz w:val="24"/>
                <w:szCs w:val="24"/>
              </w:rPr>
              <w:t>modernizację</w:t>
            </w:r>
            <w:r w:rsidRPr="001534D1">
              <w:rPr>
                <w:rFonts w:ascii="Arial" w:hAnsi="Arial" w:cs="Arial"/>
                <w:sz w:val="24"/>
                <w:szCs w:val="24"/>
              </w:rPr>
              <w:t xml:space="preserve"> obiektów infrastruktury, zakup wyposażenia, w</w:t>
            </w:r>
            <w:r w:rsidR="007D3A0D">
              <w:rPr>
                <w:rFonts w:ascii="Arial" w:hAnsi="Arial" w:cs="Arial"/>
                <w:sz w:val="24"/>
                <w:szCs w:val="24"/>
              </w:rPr>
              <w:t> </w:t>
            </w:r>
            <w:r w:rsidRPr="001534D1">
              <w:rPr>
                <w:rFonts w:ascii="Arial" w:hAnsi="Arial" w:cs="Arial"/>
                <w:sz w:val="24"/>
                <w:szCs w:val="24"/>
              </w:rPr>
              <w:t xml:space="preserve">tym sprzętu i aparatury medycznej, </w:t>
            </w:r>
            <w:r w:rsidRPr="00282459">
              <w:rPr>
                <w:rFonts w:ascii="Arial" w:hAnsi="Arial" w:cs="Arial"/>
                <w:sz w:val="24"/>
                <w:szCs w:val="24"/>
              </w:rPr>
              <w:t>rozwiązania w zakresie IT (oprogramowanie, sprzęt).</w:t>
            </w:r>
          </w:p>
          <w:p w14:paraId="26AF3603" w14:textId="77777777" w:rsidR="001534D1" w:rsidRPr="00E80DDF" w:rsidRDefault="001534D1" w:rsidP="002844F4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B85C2D9" w14:textId="506A6865" w:rsidR="003C40D0" w:rsidRPr="00E80DDF" w:rsidRDefault="003C40D0" w:rsidP="007A2147">
            <w:pPr>
              <w:spacing w:after="6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5C2BDA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4590D3BA" w14:textId="77777777" w:rsidR="003C40D0" w:rsidRPr="00E80DDF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4974F634" w14:textId="77777777" w:rsidR="00E058BF" w:rsidRPr="00E80DDF" w:rsidRDefault="00E058BF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01758B1" w14:textId="77777777" w:rsidR="003C40D0" w:rsidRPr="00E80DDF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AB25B22" w14:textId="77777777" w:rsidR="003C40D0" w:rsidRPr="00E80DDF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75F2994" w14:textId="77777777" w:rsidR="003C40D0" w:rsidRPr="00E80DDF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A235C27" w14:textId="4247A130" w:rsidR="003C40D0" w:rsidRPr="00E80DDF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D27292" w:rsidRPr="00E80DDF" w14:paraId="7128CFF7" w14:textId="77777777" w:rsidTr="00BA0C5F">
        <w:trPr>
          <w:trHeight w:val="283"/>
        </w:trPr>
        <w:tc>
          <w:tcPr>
            <w:tcW w:w="1085" w:type="dxa"/>
            <w:vAlign w:val="center"/>
          </w:tcPr>
          <w:p w14:paraId="0C1EFF17" w14:textId="11BF0AE3" w:rsidR="00D27292" w:rsidRPr="00E80DDF" w:rsidRDefault="00D27292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B.</w:t>
            </w:r>
            <w:r w:rsidR="004B12D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021" w:type="dxa"/>
            <w:vAlign w:val="center"/>
          </w:tcPr>
          <w:p w14:paraId="1C2CDA97" w14:textId="2D67A9D5" w:rsidR="00D27292" w:rsidRPr="00E80DDF" w:rsidRDefault="00D27292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Prawidłowość wyboru partnerów uczestniczących/realizujących projekt</w:t>
            </w:r>
          </w:p>
        </w:tc>
        <w:tc>
          <w:tcPr>
            <w:tcW w:w="7088" w:type="dxa"/>
          </w:tcPr>
          <w:p w14:paraId="08DD2901" w14:textId="63344213" w:rsidR="00D27292" w:rsidRPr="00E80DDF" w:rsidRDefault="00D27292" w:rsidP="00D27292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wnioskodawca dokonał wyboru partnera/ów zgodnie z przepisami ustawy z dnia 28 kwietnia 2022 r. o zasadach realizacji zadań finansowanych ze</w:t>
            </w:r>
            <w:r w:rsidR="00BF0466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środków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europejskich w perspektywie finansowej 2021-2027 (Dz.U. 2022 poz. 1079).</w:t>
            </w:r>
          </w:p>
          <w:p w14:paraId="3CA8DFD7" w14:textId="77777777" w:rsidR="00D27292" w:rsidRPr="00E80DDF" w:rsidRDefault="00D27292" w:rsidP="00D27292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FCAA666" w14:textId="277AC0CA" w:rsidR="00D27292" w:rsidRPr="00E80DDF" w:rsidRDefault="00D27292" w:rsidP="00D27292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treść oświadczenia stanowiącego załącznik do wniosku o dofinansowanie projektu.</w:t>
            </w:r>
          </w:p>
        </w:tc>
        <w:tc>
          <w:tcPr>
            <w:tcW w:w="3231" w:type="dxa"/>
          </w:tcPr>
          <w:p w14:paraId="513BDC97" w14:textId="6F9B8ED8" w:rsidR="00D27292" w:rsidRPr="00E80DDF" w:rsidRDefault="00D27292" w:rsidP="00D272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TAK/</w:t>
            </w:r>
            <w:r w:rsidRPr="007A1480">
              <w:rPr>
                <w:rFonts w:ascii="Arial" w:hAnsi="Arial" w:cs="Arial"/>
                <w:sz w:val="24"/>
                <w:szCs w:val="24"/>
              </w:rPr>
              <w:t>NIE</w:t>
            </w:r>
            <w:r w:rsidR="00E72E2E" w:rsidRPr="007A1480">
              <w:rPr>
                <w:rFonts w:ascii="Arial" w:hAnsi="Arial" w:cs="Arial"/>
                <w:sz w:val="24"/>
                <w:szCs w:val="24"/>
              </w:rPr>
              <w:t>/NIE DOTYCZY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08A80A0" w14:textId="77777777" w:rsidR="00D27292" w:rsidRPr="00E80DDF" w:rsidRDefault="00D27292" w:rsidP="00D272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(NIE oznacza odrzucenie wniosku) </w:t>
            </w:r>
          </w:p>
          <w:p w14:paraId="5C751F96" w14:textId="77777777" w:rsidR="00D27292" w:rsidRPr="00E80DDF" w:rsidRDefault="00D27292" w:rsidP="00D272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449B6CE" w14:textId="77777777" w:rsidR="00D27292" w:rsidRPr="00E80DDF" w:rsidRDefault="00D27292" w:rsidP="00D272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6AF6BEB2" w14:textId="77777777" w:rsidR="00D27292" w:rsidRPr="00E80DDF" w:rsidRDefault="00D27292" w:rsidP="00D272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D44F0DE" w14:textId="77777777" w:rsidR="00E72E2E" w:rsidRPr="00E72E2E" w:rsidRDefault="00E72E2E" w:rsidP="00E72E2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72E2E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</w:t>
            </w:r>
            <w:r w:rsidRPr="007A1480">
              <w:rPr>
                <w:rFonts w:ascii="Arial" w:hAnsi="Arial" w:cs="Arial"/>
                <w:sz w:val="24"/>
                <w:szCs w:val="24"/>
              </w:rPr>
              <w:t>pozytywna (wartość logiczna: „TAK” lub „NIE DOTYCZY”).</w:t>
            </w:r>
            <w:r w:rsidRPr="00E72E2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C5E8534" w14:textId="72FCC16A" w:rsidR="00D27292" w:rsidRPr="00E80DDF" w:rsidRDefault="00D27292" w:rsidP="00D272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72648" w:rsidRPr="00E80DDF" w14:paraId="5774F55E" w14:textId="77777777" w:rsidTr="00BA0C5F">
        <w:trPr>
          <w:trHeight w:val="283"/>
        </w:trPr>
        <w:tc>
          <w:tcPr>
            <w:tcW w:w="1085" w:type="dxa"/>
            <w:vAlign w:val="center"/>
          </w:tcPr>
          <w:p w14:paraId="503D12FF" w14:textId="58C88ED3" w:rsidR="008B1221" w:rsidRPr="00E80DDF" w:rsidRDefault="008B1221" w:rsidP="008B12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4B12D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021" w:type="dxa"/>
            <w:vAlign w:val="center"/>
          </w:tcPr>
          <w:p w14:paraId="520E98AD" w14:textId="77777777" w:rsidR="008B1221" w:rsidRPr="00E80DDF" w:rsidRDefault="008B1221" w:rsidP="008B12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6178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7088" w:type="dxa"/>
          </w:tcPr>
          <w:p w14:paraId="2551332E" w14:textId="77777777" w:rsidR="00EB6010" w:rsidRPr="00E80DDF" w:rsidRDefault="00EB6010" w:rsidP="00EB601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 czy wkład własny wnioskodawcy jest zgodny z zapisami Szczegółowego Opisu Priorytetów dla danego działania, w wersji aktualnej na dzień rozpoczęcia naboru</w:t>
            </w:r>
            <w:r w:rsidRPr="00E80D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 w:rsidRPr="00E80DD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7C3FB49" w14:textId="77777777" w:rsidR="008B1221" w:rsidRPr="00E80DDF" w:rsidRDefault="008B1221" w:rsidP="008B12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48C0B1F" w14:textId="66BB64D2" w:rsidR="008B1221" w:rsidRPr="00E80DDF" w:rsidRDefault="008B1221" w:rsidP="008B12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BF0466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5B935171" w14:textId="77777777" w:rsidR="008B1221" w:rsidRPr="00E80DDF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DA84A32" w14:textId="77777777" w:rsidR="008F2BEE" w:rsidRPr="00E80DDF" w:rsidRDefault="008F2BEE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C333A73" w14:textId="77777777" w:rsidR="008B1221" w:rsidRPr="00E80DDF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4564942" w14:textId="77777777" w:rsidR="008B1221" w:rsidRPr="00E80DDF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D455002" w14:textId="77777777" w:rsidR="008B1221" w:rsidRPr="00E80DDF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2E21CBB" w14:textId="1F4844B2" w:rsidR="008B1221" w:rsidRPr="00E80DDF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112158" w:rsidRPr="00E80DDF" w14:paraId="550014B8" w14:textId="77777777" w:rsidTr="00BA0C5F">
        <w:trPr>
          <w:trHeight w:val="425"/>
        </w:trPr>
        <w:tc>
          <w:tcPr>
            <w:tcW w:w="1085" w:type="dxa"/>
            <w:vAlign w:val="center"/>
          </w:tcPr>
          <w:p w14:paraId="3CF60345" w14:textId="50F994AE" w:rsidR="00112158" w:rsidRPr="00E80DDF" w:rsidRDefault="00112158" w:rsidP="001121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4B12DD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021" w:type="dxa"/>
            <w:vAlign w:val="center"/>
          </w:tcPr>
          <w:p w14:paraId="44E84C07" w14:textId="77777777" w:rsidR="00112158" w:rsidRPr="00E80DDF" w:rsidRDefault="00112158" w:rsidP="00112158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Zgodność z prawem pomocy publicznej/pomocy de </w:t>
            </w:r>
            <w:proofErr w:type="spellStart"/>
            <w:r w:rsidRPr="00E80DDF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7088" w:type="dxa"/>
          </w:tcPr>
          <w:p w14:paraId="2612416B" w14:textId="0305D06C" w:rsidR="00DF43B9" w:rsidRPr="00E80DDF" w:rsidRDefault="00112158" w:rsidP="00DF43B9">
            <w:pPr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tym kryterium sprawdzamy, czy</w:t>
            </w:r>
            <w:r w:rsidR="00DF43B9" w:rsidRPr="00E80DDF">
              <w:rPr>
                <w:rFonts w:ascii="Arial" w:hAnsi="Arial" w:cs="Arial"/>
                <w:sz w:val="24"/>
                <w:szCs w:val="24"/>
              </w:rPr>
              <w:t xml:space="preserve"> w projekcie nie występuje pomoc publiczna.</w:t>
            </w:r>
          </w:p>
          <w:p w14:paraId="25967A71" w14:textId="5E6889C5" w:rsidR="004B0BD7" w:rsidRPr="007A1480" w:rsidRDefault="004B0BD7" w:rsidP="004B0BD7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1480">
              <w:rPr>
                <w:rFonts w:ascii="Arial" w:hAnsi="Arial" w:cs="Arial"/>
                <w:sz w:val="24"/>
                <w:szCs w:val="24"/>
              </w:rPr>
              <w:t>Nie stanowi pomocy publicznej sytuacja, w której wykorzystywanie infrastruktury (budynków oraz sprzętu) do celów działalności gospodarczej ma charakter pomocniczy tj. działalności bezpośrednio powiązanej z eksploatacją infrastruktury, koniecznej do eksploatacji infrastruktury lub nieodłącznie związanej z podstawowym wykorzystaniem o charakterze niegospodarczym</w:t>
            </w:r>
            <w:r w:rsidRPr="007A1480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8"/>
            </w:r>
            <w:r w:rsidRPr="007A1480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8E40B3C" w14:textId="4C00CB58" w:rsidR="004B0BD7" w:rsidRPr="007A1480" w:rsidRDefault="004B0BD7" w:rsidP="004B0BD7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1480">
              <w:rPr>
                <w:rFonts w:ascii="Arial" w:hAnsi="Arial" w:cs="Arial"/>
                <w:sz w:val="24"/>
                <w:szCs w:val="24"/>
              </w:rPr>
              <w:t>W przypadku prowadzenia działalności gospodarczej o charakterze pomocniczym wnioskodawca obowiązany jest przedstawić w dokumentacji projektowej informację nt. mechanizmu monitorowania i wycofania jaki znajdzie zastosowanie, w celu zapewnienia, że działalność gospodarcza w całym okresie amortyzacji infrastruktury sfinansowanej ze środków FEdKP 2021-2027 będzie miała charakter pomocniczy.</w:t>
            </w:r>
          </w:p>
          <w:p w14:paraId="4115D107" w14:textId="19366881" w:rsidR="004B0BD7" w:rsidRPr="00E80DDF" w:rsidRDefault="002345AE" w:rsidP="00DF43B9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1480">
              <w:rPr>
                <w:rFonts w:ascii="Arial" w:hAnsi="Arial" w:cs="Arial"/>
                <w:sz w:val="24"/>
                <w:szCs w:val="24"/>
              </w:rPr>
              <w:t xml:space="preserve">Jeżeli infrastruktura wytworzona w ramach projektu będzie wykorzystywana – jeśli to zasadne – do działalności </w:t>
            </w:r>
            <w:proofErr w:type="spellStart"/>
            <w:r w:rsidRPr="007A1480">
              <w:rPr>
                <w:rFonts w:ascii="Arial" w:hAnsi="Arial" w:cs="Arial"/>
                <w:sz w:val="24"/>
                <w:szCs w:val="24"/>
              </w:rPr>
              <w:t>pozaleczniczej</w:t>
            </w:r>
            <w:proofErr w:type="spellEnd"/>
            <w:r w:rsidRPr="007A1480">
              <w:rPr>
                <w:rFonts w:ascii="Arial" w:hAnsi="Arial" w:cs="Arial"/>
                <w:sz w:val="24"/>
                <w:szCs w:val="24"/>
              </w:rPr>
              <w:t xml:space="preserve"> w ramach działalności statutowej danego podmiotu leczniczego, to gospodarcze wykorzystanie infrastruktury nie może przekroczyć 20% zasobów/wydajności infrastruktury w ujęciu rocznym</w:t>
            </w:r>
            <w:r w:rsidR="00743366" w:rsidRPr="007A1480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5E20F72" w14:textId="6C7749F9" w:rsidR="004B0BD7" w:rsidRPr="00E80DDF" w:rsidRDefault="004B0BD7" w:rsidP="00DF43B9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75DD330" w14:textId="77777777" w:rsidR="004B0BD7" w:rsidRPr="00E80DDF" w:rsidRDefault="004B0BD7" w:rsidP="00DF43B9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473A065" w14:textId="2119BAD4" w:rsidR="00112158" w:rsidRPr="00E80DDF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1" w:type="dxa"/>
          </w:tcPr>
          <w:p w14:paraId="12DD46A5" w14:textId="77777777" w:rsidR="00112158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C2DF337" w14:textId="77777777" w:rsidR="00D90A46" w:rsidRPr="00E80DDF" w:rsidRDefault="00D90A46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DEBE203" w14:textId="77777777" w:rsidR="00112158" w:rsidRPr="00E80DDF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D4A5E29" w14:textId="77777777" w:rsidR="00112158" w:rsidRPr="00E80DDF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90B3943" w14:textId="77777777" w:rsidR="00112158" w:rsidRPr="00E80DDF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5576666" w14:textId="787D04A2" w:rsidR="00112158" w:rsidRPr="00E80DDF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112158" w:rsidRPr="00E80DDF" w14:paraId="661C5C63" w14:textId="77777777" w:rsidTr="00BA0C5F">
        <w:trPr>
          <w:trHeight w:val="992"/>
        </w:trPr>
        <w:tc>
          <w:tcPr>
            <w:tcW w:w="1085" w:type="dxa"/>
            <w:vAlign w:val="center"/>
          </w:tcPr>
          <w:p w14:paraId="7F27C37C" w14:textId="0285C6CB" w:rsidR="00112158" w:rsidRPr="00E80DDF" w:rsidRDefault="00112158" w:rsidP="001121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B.</w:t>
            </w:r>
            <w:r w:rsidR="004B12DD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021" w:type="dxa"/>
            <w:vAlign w:val="center"/>
          </w:tcPr>
          <w:p w14:paraId="33837AC9" w14:textId="3BCFB809" w:rsidR="00112158" w:rsidRPr="00E80DDF" w:rsidRDefault="00112158" w:rsidP="00112158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177054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zasadą zrównoważonego rozwoju </w:t>
            </w:r>
          </w:p>
        </w:tc>
        <w:tc>
          <w:tcPr>
            <w:tcW w:w="7088" w:type="dxa"/>
          </w:tcPr>
          <w:p w14:paraId="560A4BE8" w14:textId="77777777" w:rsidR="00112158" w:rsidRPr="00E80DDF" w:rsidRDefault="00112158" w:rsidP="00112158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 czy projekt jest zgodny z zasadą zrównoważonego rozwoju, określoną w art. 9 ust. 4 Rozporządzenia 2021/1060.</w:t>
            </w:r>
          </w:p>
          <w:p w14:paraId="640EE9C8" w14:textId="394F806A" w:rsidR="00112158" w:rsidRPr="00E80DDF" w:rsidRDefault="00112158" w:rsidP="00112158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projektu. Należy przedstawić jak projekt wspiera działania respektujące standardy i priorytety klimatyczne UE. </w:t>
            </w:r>
          </w:p>
          <w:p w14:paraId="72049EFA" w14:textId="2E7922DC" w:rsidR="00051887" w:rsidRPr="00E80DDF" w:rsidRDefault="00051887" w:rsidP="0005188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Weryfikacja spełnienia przez projekt zasady DNSH odbywa się na podstawie wyników oceny zawartych w dokumencie „Ocena zgodności z zasadą „nie czyń poważnych szkód” (DNSH) zakresów wsparcia zawartych w projekcie programu regionalnego Fundusze Europejskie dla Kujaw i Pomorza na lata 2021-2027”</w:t>
            </w:r>
            <w:r w:rsidRPr="00E80DDF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9"/>
            </w:r>
            <w:r w:rsidRPr="00E80DD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5919E54" w14:textId="10A78BEF" w:rsidR="009B6A69" w:rsidRPr="00E80DDF" w:rsidRDefault="009B6A69" w:rsidP="00112158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D6E2AC4" w14:textId="77777777" w:rsidR="00D57EB8" w:rsidRPr="00E80DDF" w:rsidRDefault="00D57EB8" w:rsidP="00112158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6FC7B5E" w14:textId="4F61AC0C" w:rsidR="00112158" w:rsidRPr="00E80DDF" w:rsidRDefault="00112158" w:rsidP="009F37B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1" w:type="dxa"/>
          </w:tcPr>
          <w:p w14:paraId="5F1599E4" w14:textId="77777777" w:rsidR="00112158" w:rsidRPr="00E80DDF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ABDAA60" w14:textId="77777777" w:rsidR="00112158" w:rsidRPr="00E80DDF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93E09F4" w14:textId="77777777" w:rsidR="00112158" w:rsidRPr="00E80DDF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C10B0C2" w14:textId="77777777" w:rsidR="00112158" w:rsidRPr="00E80DDF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759B128" w14:textId="77777777" w:rsidR="00112158" w:rsidRPr="00E80DDF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A0B1474" w14:textId="6F27AC71" w:rsidR="00023C3A" w:rsidRPr="00E80DDF" w:rsidRDefault="00112158" w:rsidP="008621C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E80DDF" w14:paraId="7C3FC3D0" w14:textId="77777777" w:rsidTr="00BA0C5F">
        <w:trPr>
          <w:trHeight w:val="992"/>
        </w:trPr>
        <w:tc>
          <w:tcPr>
            <w:tcW w:w="1085" w:type="dxa"/>
            <w:vAlign w:val="center"/>
          </w:tcPr>
          <w:p w14:paraId="00411FF8" w14:textId="5998897B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B.</w:t>
            </w:r>
            <w:r w:rsidR="004B12DD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021" w:type="dxa"/>
            <w:vAlign w:val="center"/>
          </w:tcPr>
          <w:p w14:paraId="5D7425D0" w14:textId="61E4771C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Odporność infrastruktury na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zmiany klimatu</w:t>
            </w:r>
          </w:p>
        </w:tc>
        <w:tc>
          <w:tcPr>
            <w:tcW w:w="7088" w:type="dxa"/>
          </w:tcPr>
          <w:p w14:paraId="163B75B0" w14:textId="6B6BC611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Weryfikacji podlega, czy projekt jest zgodny z art. 73 ust. 2 lit. j rozporządzenia nr 2021/1060, tzn. czy inwestycja w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infrastrukturę o przewidywanej trwałości wynoszącej co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najmniej pięć lat przewidziana w ramach projektu jest odporna na zmiany klimatu. </w:t>
            </w:r>
          </w:p>
          <w:p w14:paraId="021EA9B2" w14:textId="77777777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Weryfikacja przeprowadzana jest na podstawie uzasadnienia odporności przedsięwzięcia na zmiany klimatu przedstawionego we wniosku o dofinansowanie projektu.</w:t>
            </w:r>
          </w:p>
          <w:p w14:paraId="6D60D373" w14:textId="77777777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BDB89A9" w14:textId="369CCF0D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 dofinasowanie projektu i załączniki.</w:t>
            </w:r>
          </w:p>
        </w:tc>
        <w:tc>
          <w:tcPr>
            <w:tcW w:w="3231" w:type="dxa"/>
          </w:tcPr>
          <w:p w14:paraId="38C00243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39238454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2986901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C0100B6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D852C8B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90AB5F3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403CEC3D" w14:textId="46EF1843" w:rsidR="00023C3A" w:rsidRPr="00E80DDF" w:rsidRDefault="00023C3A" w:rsidP="009F37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</w:tc>
      </w:tr>
      <w:tr w:rsidR="00023C3A" w:rsidRPr="00E80DDF" w14:paraId="18A56E36" w14:textId="77777777" w:rsidTr="00BA0C5F">
        <w:trPr>
          <w:trHeight w:val="992"/>
        </w:trPr>
        <w:tc>
          <w:tcPr>
            <w:tcW w:w="1085" w:type="dxa"/>
            <w:vAlign w:val="center"/>
          </w:tcPr>
          <w:p w14:paraId="6C20117F" w14:textId="4B2450AA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B.</w:t>
            </w:r>
            <w:r w:rsidR="004B12DD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021" w:type="dxa"/>
            <w:vAlign w:val="center"/>
          </w:tcPr>
          <w:p w14:paraId="254C296D" w14:textId="4C30E3EC" w:rsidR="00023C3A" w:rsidRPr="00E80DDF" w:rsidRDefault="00023C3A" w:rsidP="009F37B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wymaganiami prawa ochrony środowiska</w:t>
            </w:r>
          </w:p>
        </w:tc>
        <w:tc>
          <w:tcPr>
            <w:tcW w:w="7088" w:type="dxa"/>
          </w:tcPr>
          <w:p w14:paraId="7E655126" w14:textId="77777777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0FE709BB" w14:textId="4A7C6D5A" w:rsidR="00023C3A" w:rsidRPr="00E80DDF" w:rsidRDefault="00023C3A" w:rsidP="00482BB1">
            <w:pPr>
              <w:numPr>
                <w:ilvl w:val="0"/>
                <w:numId w:val="8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ustawą z dnia 3 października 2008 r. o udostępnianiu informacji o środowisku i jego ochronie, udziale społeczeństwa w ochronie środowiska oraz o ocenach oddziaływania na środowisko (Dz. U. z 2023 r. poz. 1094 z</w:t>
            </w:r>
            <w:r w:rsidR="0079288B">
              <w:rPr>
                <w:rFonts w:ascii="Arial" w:hAnsi="Arial" w:cs="Arial"/>
                <w:sz w:val="24"/>
                <w:szCs w:val="24"/>
              </w:rPr>
              <w:t> </w:t>
            </w:r>
            <w:proofErr w:type="spellStart"/>
            <w:r w:rsidRPr="00E80DDF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E80DDF">
              <w:rPr>
                <w:rFonts w:ascii="Arial" w:hAnsi="Arial" w:cs="Arial"/>
                <w:sz w:val="24"/>
                <w:szCs w:val="24"/>
              </w:rPr>
              <w:t xml:space="preserve">. zm.) i Dyrektywą Parlamentu Europejskiego i Rady 2011/92/UE z dnia 13 grudnia 2011 r. w sprawie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oceny skutków wywieranych przez niektóre przedsięwzięcia publiczne i prywatne na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środowisko;</w:t>
            </w:r>
          </w:p>
          <w:p w14:paraId="2D6D0634" w14:textId="4386EA06" w:rsidR="00023C3A" w:rsidRPr="00E80DDF" w:rsidRDefault="00023C3A" w:rsidP="00482BB1">
            <w:pPr>
              <w:numPr>
                <w:ilvl w:val="0"/>
                <w:numId w:val="8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ustawą z dnia 27 kwietnia 2001 r. Prawo ochrony środowiska (</w:t>
            </w:r>
            <w:proofErr w:type="spellStart"/>
            <w:r w:rsidR="00B32385">
              <w:rPr>
                <w:rFonts w:ascii="Arial" w:hAnsi="Arial" w:cs="Arial"/>
                <w:sz w:val="24"/>
                <w:szCs w:val="24"/>
              </w:rPr>
              <w:t>t.j</w:t>
            </w:r>
            <w:proofErr w:type="spellEnd"/>
            <w:r w:rsidR="00B32385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Pr="00E80DDF">
              <w:rPr>
                <w:rFonts w:ascii="Arial" w:hAnsi="Arial" w:cs="Arial"/>
                <w:sz w:val="24"/>
                <w:szCs w:val="24"/>
              </w:rPr>
              <w:t>Dz. U. z 202</w:t>
            </w:r>
            <w:r w:rsidR="00B32385">
              <w:rPr>
                <w:rFonts w:ascii="Arial" w:hAnsi="Arial" w:cs="Arial"/>
                <w:sz w:val="24"/>
                <w:szCs w:val="24"/>
              </w:rPr>
              <w:t>4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B32385">
              <w:rPr>
                <w:rFonts w:ascii="Arial" w:hAnsi="Arial" w:cs="Arial"/>
                <w:sz w:val="24"/>
                <w:szCs w:val="24"/>
              </w:rPr>
              <w:t>54</w:t>
            </w:r>
            <w:r w:rsidR="00C6178E">
              <w:rPr>
                <w:rFonts w:ascii="Arial" w:hAnsi="Arial" w:cs="Arial"/>
                <w:sz w:val="24"/>
                <w:szCs w:val="24"/>
              </w:rPr>
              <w:t xml:space="preserve"> z późn.zm.</w:t>
            </w:r>
            <w:r w:rsidR="00E3650A">
              <w:rPr>
                <w:rFonts w:ascii="Arial" w:hAnsi="Arial" w:cs="Arial"/>
                <w:sz w:val="24"/>
                <w:szCs w:val="24"/>
              </w:rPr>
              <w:t>),</w:t>
            </w:r>
          </w:p>
          <w:p w14:paraId="4A93C65E" w14:textId="1CA84F27" w:rsidR="00023C3A" w:rsidRPr="00E80DDF" w:rsidRDefault="00023C3A" w:rsidP="00482BB1">
            <w:pPr>
              <w:numPr>
                <w:ilvl w:val="0"/>
                <w:numId w:val="8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ustawą z dnia 16 kwietnia 2004 r. o ochronie przyrody (Dz. U. z 2023 r. poz. 1336</w:t>
            </w:r>
            <w:r w:rsidR="00E3650A">
              <w:rPr>
                <w:rFonts w:ascii="Arial" w:hAnsi="Arial" w:cs="Arial"/>
                <w:sz w:val="24"/>
                <w:szCs w:val="24"/>
              </w:rPr>
              <w:t xml:space="preserve"> z późn.zm.</w:t>
            </w:r>
            <w:r w:rsidRPr="00E80DDF">
              <w:rPr>
                <w:rFonts w:ascii="Arial" w:hAnsi="Arial" w:cs="Arial"/>
                <w:sz w:val="24"/>
                <w:szCs w:val="24"/>
              </w:rPr>
              <w:t>) i Dyrektywą Rady 92/43/EWG z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dnia 21 maja 1992 r. w sprawie ochrony siedlisk przyrodniczych oraz dzikiej fauny i flory;</w:t>
            </w:r>
          </w:p>
          <w:p w14:paraId="222DD6F2" w14:textId="552CEE52" w:rsidR="00023C3A" w:rsidRPr="00E80DDF" w:rsidRDefault="00023C3A" w:rsidP="00482BB1">
            <w:pPr>
              <w:numPr>
                <w:ilvl w:val="0"/>
                <w:numId w:val="8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ustawą z dnia 20 lipca 2017 r. Prawo wodne (Dz. U. z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202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3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1478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E80DDF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E80DDF">
              <w:rPr>
                <w:rFonts w:ascii="Arial" w:hAnsi="Arial" w:cs="Arial"/>
                <w:sz w:val="24"/>
                <w:szCs w:val="24"/>
              </w:rPr>
              <w:t>. zm.) i Dyrektywą Parlamentu Europejskiego i Rady 2000/60/WE z dnia 23 października 2000 r. ustanawiającą ramy wspólnotowego działania w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dziedzinie polityki wodnej;</w:t>
            </w:r>
          </w:p>
          <w:p w14:paraId="539BD0BD" w14:textId="7B885F43" w:rsidR="00023C3A" w:rsidRPr="00E80DDF" w:rsidRDefault="00023C3A" w:rsidP="00482BB1">
            <w:pPr>
              <w:numPr>
                <w:ilvl w:val="0"/>
                <w:numId w:val="8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wytycznymi w sprawie działań naprawczych w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odniesieniu do projektów współfinansowanych w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okresie programowania 2014 – 2020 oraz ubiegających się o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współfinansowanie w okresie 2021 – 2027 z Funduszy UE, dotkniętych naruszeniem 2016/2046 w zakresie specustaw, dla których prowadzone jest postępowanie w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sprawie oceny oddziaływania na środowisko (Ares(2021)1432319 z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23.02.2021r.).</w:t>
            </w:r>
          </w:p>
          <w:p w14:paraId="03284091" w14:textId="77777777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A41B319" w14:textId="39BB89DF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wnioskodawca posiada dokumentację środowiskową zgodną z regulaminem wyboru projektów, w szczególności decyzję o środowiskowych uwarunkowaniach – jeżeli jest ona wymagana. Jeśli tak, to czy została załączona do wniosku oraz czy zakres projektu jest zgodny z decyzją o środowiskowych uwarunkowaniach oraz zezwoleniem na realizację inwestycji.</w:t>
            </w:r>
          </w:p>
          <w:p w14:paraId="0580974F" w14:textId="77777777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5DE10D6" w14:textId="402DD3F0" w:rsidR="00023C3A" w:rsidRPr="00E80DDF" w:rsidRDefault="00023C3A" w:rsidP="009F37B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 i załączniki.</w:t>
            </w:r>
          </w:p>
        </w:tc>
        <w:tc>
          <w:tcPr>
            <w:tcW w:w="3231" w:type="dxa"/>
          </w:tcPr>
          <w:p w14:paraId="04C8400C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14DB054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C72412F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63B8A87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53E50F5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2B4A0D8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6338E491" w14:textId="76890410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E80DDF" w14:paraId="3C9C00BB" w14:textId="77777777" w:rsidTr="00BA0C5F">
        <w:trPr>
          <w:trHeight w:val="1559"/>
        </w:trPr>
        <w:tc>
          <w:tcPr>
            <w:tcW w:w="1085" w:type="dxa"/>
            <w:vAlign w:val="center"/>
          </w:tcPr>
          <w:p w14:paraId="69112F48" w14:textId="2828486B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4B12DD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021" w:type="dxa"/>
            <w:vAlign w:val="center"/>
          </w:tcPr>
          <w:p w14:paraId="534FDDE2" w14:textId="77777777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7088" w:type="dxa"/>
          </w:tcPr>
          <w:p w14:paraId="3A000330" w14:textId="77777777" w:rsidR="00023C3A" w:rsidRPr="00E80DDF" w:rsidRDefault="00023C3A" w:rsidP="00023C3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2D872B58" w14:textId="6B2940BB" w:rsidR="00023C3A" w:rsidRPr="00E80DDF" w:rsidRDefault="00023C3A" w:rsidP="00482BB1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liczbowo,</w:t>
            </w:r>
          </w:p>
          <w:p w14:paraId="35969FD1" w14:textId="57D6C91C" w:rsidR="00023C3A" w:rsidRPr="00E80DDF" w:rsidRDefault="00023C3A" w:rsidP="00482BB1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wskaźniki zostały właściwie oszacowane w odniesieniu do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zakresu projektu,</w:t>
            </w:r>
          </w:p>
          <w:p w14:paraId="6E7DEE63" w14:textId="77777777" w:rsidR="00023C3A" w:rsidRPr="00E80DDF" w:rsidRDefault="00023C3A" w:rsidP="00482BB1">
            <w:pPr>
              <w:numPr>
                <w:ilvl w:val="0"/>
                <w:numId w:val="5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702F4785" w14:textId="77777777" w:rsidR="00023C3A" w:rsidRPr="00E80DDF" w:rsidRDefault="00023C3A" w:rsidP="00023C3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0D7A762" w14:textId="77777777" w:rsidR="00023C3A" w:rsidRPr="00E80DDF" w:rsidRDefault="00023C3A" w:rsidP="00023C3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4C3D545C" w14:textId="77777777" w:rsidR="00023C3A" w:rsidRPr="00E80DDF" w:rsidRDefault="00023C3A" w:rsidP="00023C3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7DA2DA1" w14:textId="6268E101" w:rsidR="00023C3A" w:rsidRPr="00E80DDF" w:rsidRDefault="00023C3A" w:rsidP="00023C3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  <w:p w14:paraId="38155C05" w14:textId="77777777" w:rsidR="00023C3A" w:rsidRPr="00E80DDF" w:rsidRDefault="00023C3A" w:rsidP="00023C3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14:paraId="26780030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4ABF924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481D3C3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3A5B914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7BA1AEB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9870A1F" w14:textId="6AC825DC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E80DDF" w14:paraId="296BD76C" w14:textId="77777777" w:rsidTr="00BA0C5F">
        <w:trPr>
          <w:trHeight w:val="416"/>
        </w:trPr>
        <w:tc>
          <w:tcPr>
            <w:tcW w:w="1085" w:type="dxa"/>
            <w:vAlign w:val="center"/>
          </w:tcPr>
          <w:p w14:paraId="47D4EBFC" w14:textId="2E793218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B.</w:t>
            </w:r>
            <w:r w:rsidR="004B12D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3021" w:type="dxa"/>
            <w:vAlign w:val="center"/>
          </w:tcPr>
          <w:p w14:paraId="4E6E0B85" w14:textId="79153180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Wykonalność techniczna, technologiczna i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instytucjonalna projektu</w:t>
            </w:r>
          </w:p>
          <w:p w14:paraId="6EBCD983" w14:textId="77777777" w:rsidR="00023C3A" w:rsidRPr="00E80DDF" w:rsidRDefault="00023C3A" w:rsidP="00023C3A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8" w:type="dxa"/>
          </w:tcPr>
          <w:p w14:paraId="5DF15B84" w14:textId="77777777" w:rsidR="00023C3A" w:rsidRPr="00E80DDF" w:rsidRDefault="00023C3A" w:rsidP="00023C3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0F50CA92" w14:textId="3D3D1438" w:rsidR="00023C3A" w:rsidRPr="00E80DDF" w:rsidRDefault="00023C3A" w:rsidP="00482BB1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harmonogram realizacji projektu jest realistyczny i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uwzględnia zakres rzeczowy oraz czas niezbędny na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realizację procedur przetargowych i inne okoliczności niezbędne do realizacji tych procedur,</w:t>
            </w:r>
          </w:p>
          <w:p w14:paraId="297800EE" w14:textId="77777777" w:rsidR="00023C3A" w:rsidRPr="00E80DDF" w:rsidRDefault="00023C3A" w:rsidP="00482BB1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7BC885A5" w14:textId="77777777" w:rsidR="00023C3A" w:rsidRPr="00E80DDF" w:rsidRDefault="00023C3A" w:rsidP="00482BB1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56BC0D51" w14:textId="77777777" w:rsidR="00023C3A" w:rsidRPr="00E80DDF" w:rsidRDefault="00023C3A" w:rsidP="00482BB1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0757B85E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B489CC1" w14:textId="2E204022" w:rsidR="00023C3A" w:rsidRPr="00E80DDF" w:rsidRDefault="00023C3A" w:rsidP="00023C3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  <w:p w14:paraId="3BB27134" w14:textId="77777777" w:rsidR="00023C3A" w:rsidRPr="00E80DDF" w:rsidRDefault="00023C3A" w:rsidP="00023C3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14:paraId="47ADB09B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D5D068B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4D0F357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F14195B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11DC693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6BF7156" w14:textId="020AF95A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023C3A" w:rsidRPr="00E80DDF" w14:paraId="35AE4CAB" w14:textId="77777777" w:rsidTr="00BA0C5F">
        <w:trPr>
          <w:trHeight w:val="416"/>
        </w:trPr>
        <w:tc>
          <w:tcPr>
            <w:tcW w:w="1085" w:type="dxa"/>
            <w:vAlign w:val="center"/>
          </w:tcPr>
          <w:p w14:paraId="2934025B" w14:textId="215162B7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1C5A1D" w:rsidRPr="00E80DDF">
              <w:rPr>
                <w:rFonts w:ascii="Arial" w:hAnsi="Arial" w:cs="Arial"/>
                <w:sz w:val="24"/>
                <w:szCs w:val="24"/>
              </w:rPr>
              <w:t>1</w:t>
            </w:r>
            <w:r w:rsidR="004B12D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021" w:type="dxa"/>
            <w:vAlign w:val="center"/>
          </w:tcPr>
          <w:p w14:paraId="4B4B38C5" w14:textId="77777777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Wykonalność finansowa </w:t>
            </w:r>
          </w:p>
          <w:p w14:paraId="1FCDC3FF" w14:textId="77777777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i ekonomiczna projektu</w:t>
            </w:r>
          </w:p>
        </w:tc>
        <w:tc>
          <w:tcPr>
            <w:tcW w:w="7088" w:type="dxa"/>
          </w:tcPr>
          <w:p w14:paraId="33E4CCBA" w14:textId="6E689C2F" w:rsidR="00023C3A" w:rsidRPr="00E80DDF" w:rsidRDefault="00023C3A" w:rsidP="00023C3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projekt wykazuje pozytywne efekty ekonomiczne oraz czy analiza finansowa przedsięwzięcia została przeprowadzona poprawnie, w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szczególności czy:</w:t>
            </w:r>
          </w:p>
          <w:p w14:paraId="6B8ED329" w14:textId="77777777" w:rsidR="00023C3A" w:rsidRPr="00E80DDF" w:rsidRDefault="00023C3A" w:rsidP="00482BB1">
            <w:pPr>
              <w:numPr>
                <w:ilvl w:val="0"/>
                <w:numId w:val="7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6147B2B2" w14:textId="39363D37" w:rsidR="00023C3A" w:rsidRPr="00E80DDF" w:rsidRDefault="00023C3A" w:rsidP="00482BB1">
            <w:pPr>
              <w:numPr>
                <w:ilvl w:val="0"/>
                <w:numId w:val="7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przyjęte założenia analiz finansowych są spójne i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uzasadnione, </w:t>
            </w:r>
          </w:p>
          <w:p w14:paraId="169F3899" w14:textId="77777777" w:rsidR="00023C3A" w:rsidRPr="00E80DDF" w:rsidRDefault="00023C3A" w:rsidP="00482BB1">
            <w:pPr>
              <w:numPr>
                <w:ilvl w:val="0"/>
                <w:numId w:val="7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7C810505" w14:textId="2A52E175" w:rsidR="00023C3A" w:rsidRPr="00E80DDF" w:rsidRDefault="00023C3A" w:rsidP="00482BB1">
            <w:pPr>
              <w:numPr>
                <w:ilvl w:val="0"/>
                <w:numId w:val="7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</w:t>
            </w:r>
            <w:r w:rsidR="005C50CF" w:rsidRPr="00E80DDF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6651326B" w14:textId="77777777" w:rsidR="005C50CF" w:rsidRPr="00E80DDF" w:rsidRDefault="005C50CF" w:rsidP="00482BB1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E80DDF">
              <w:rPr>
                <w:rFonts w:ascii="Arial" w:hAnsi="Arial" w:cs="Arial"/>
                <w:sz w:val="24"/>
                <w:szCs w:val="24"/>
                <w:lang w:val="pl-PL"/>
              </w:rPr>
              <w:t>wykazana została stabilność finansowa (wymagane dla projektów obejmujących inwestycje w infrastrukturę lub inwestycje produkcyjne).</w:t>
            </w:r>
          </w:p>
          <w:p w14:paraId="0FB2CC19" w14:textId="1D13535A" w:rsidR="00023C3A" w:rsidRPr="00E80DDF" w:rsidRDefault="00023C3A" w:rsidP="00023C3A">
            <w:pPr>
              <w:pStyle w:val="Akapitzlist"/>
              <w:rPr>
                <w:rFonts w:ascii="Arial" w:hAnsi="Arial" w:cs="Arial"/>
                <w:sz w:val="24"/>
                <w:szCs w:val="24"/>
              </w:rPr>
            </w:pPr>
          </w:p>
          <w:p w14:paraId="594C8ABC" w14:textId="0B20FE03" w:rsidR="00023C3A" w:rsidRPr="00E80DDF" w:rsidRDefault="00023C3A" w:rsidP="00023C3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1" w:type="dxa"/>
          </w:tcPr>
          <w:p w14:paraId="68733C37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27D9F5BB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DFC9A27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FB4C20D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48552A1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9BF9F2B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7968D10" w14:textId="4F691A58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E80DDF" w14:paraId="5D854E27" w14:textId="77777777" w:rsidTr="00BA0C5F">
        <w:trPr>
          <w:trHeight w:val="425"/>
        </w:trPr>
        <w:tc>
          <w:tcPr>
            <w:tcW w:w="1085" w:type="dxa"/>
            <w:vAlign w:val="center"/>
          </w:tcPr>
          <w:p w14:paraId="7AC01C40" w14:textId="4DEE8C04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B.1</w:t>
            </w:r>
            <w:r w:rsidR="004B12D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021" w:type="dxa"/>
            <w:vAlign w:val="center"/>
          </w:tcPr>
          <w:p w14:paraId="3708C52D" w14:textId="77777777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7088" w:type="dxa"/>
          </w:tcPr>
          <w:p w14:paraId="668127FC" w14:textId="77777777" w:rsidR="00023C3A" w:rsidRPr="00E80DDF" w:rsidRDefault="00023C3A" w:rsidP="00023C3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wydatki wskazane w projekcie spełniają warunki kwalifikowalności, tj.:</w:t>
            </w:r>
          </w:p>
          <w:p w14:paraId="03E7EA2F" w14:textId="012F8925" w:rsidR="00023C3A" w:rsidRPr="00E80DDF" w:rsidRDefault="00023C3A" w:rsidP="00482BB1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E80DDF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E80DDF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regulaminie wyboru projektów. Przy czym okres kwalifikowalności powinien mieścić się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w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ramach czasowych określonych  w art. 63 ust. 2 rozporządzenia nr 2021/1060,</w:t>
            </w:r>
          </w:p>
          <w:p w14:paraId="730FB54F" w14:textId="77777777" w:rsidR="00023C3A" w:rsidRPr="00E80DDF" w:rsidRDefault="00023C3A" w:rsidP="00482BB1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23" w:name="_Hlk126574575"/>
            <w:r w:rsidRPr="00E80DDF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23"/>
            <w:r w:rsidRPr="00E80D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3CAB864B" w14:textId="77777777" w:rsidR="00023C3A" w:rsidRPr="00E80DDF" w:rsidRDefault="00023C3A" w:rsidP="00482BB1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zostały uwzględnione w budżecie projektu, </w:t>
            </w:r>
          </w:p>
          <w:p w14:paraId="1B4BC8FC" w14:textId="77777777" w:rsidR="00023C3A" w:rsidRPr="00E80DDF" w:rsidRDefault="00023C3A" w:rsidP="00482BB1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456A27F0" w14:textId="615CD87C" w:rsidR="00023C3A" w:rsidRPr="00E80DDF" w:rsidRDefault="00023C3A" w:rsidP="00482BB1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zostaną dokonane w sposób racjonalny i efektywny z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zachowaniem zasad uzyskiwania najlepszych efektów z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danych nakładów,</w:t>
            </w:r>
          </w:p>
          <w:p w14:paraId="148B0B77" w14:textId="77777777" w:rsidR="00023C3A" w:rsidRPr="00E80DDF" w:rsidRDefault="00023C3A" w:rsidP="00482BB1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35438F93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BE7CED8" w14:textId="765AFD32" w:rsidR="00023C3A" w:rsidRPr="00E80DDF" w:rsidRDefault="00023C3A" w:rsidP="00023C3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1" w:type="dxa"/>
          </w:tcPr>
          <w:p w14:paraId="06F72983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3002F93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92E01F4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050DC888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CD2C98B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FD79BEB" w14:textId="28248C15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E80DDF" w14:paraId="55C61572" w14:textId="77777777" w:rsidTr="00BA0C5F">
        <w:trPr>
          <w:trHeight w:val="425"/>
        </w:trPr>
        <w:tc>
          <w:tcPr>
            <w:tcW w:w="1085" w:type="dxa"/>
            <w:vAlign w:val="center"/>
          </w:tcPr>
          <w:p w14:paraId="5E140874" w14:textId="2E339340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4B12D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021" w:type="dxa"/>
            <w:vAlign w:val="center"/>
          </w:tcPr>
          <w:p w14:paraId="169CCBCA" w14:textId="261163C1" w:rsidR="00023C3A" w:rsidRPr="00E80DDF" w:rsidRDefault="00023C3A" w:rsidP="002148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591A0D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zasadą równości szans i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niedyskryminacji, w tym dostępności dla osób z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niepełnosprawnościami</w:t>
            </w:r>
          </w:p>
        </w:tc>
        <w:tc>
          <w:tcPr>
            <w:tcW w:w="7088" w:type="dxa"/>
          </w:tcPr>
          <w:p w14:paraId="1842D4DC" w14:textId="0A83EB35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nie występują niezgodności zapisów wniosku o dofinansowanie projektu z zasadą równości szans i niedyskryminacji, określoną w art. 9 Rozporządzenia 2021/1060 oraz we wniosku o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zadeklarowano dostępność wszystkich produktów projektu (które nie zostały uznane za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neutralne) - zgodnie z załącznikiem nr 2 do Wytycznych dotyczących realizacji zasad równościowych w</w:t>
            </w:r>
            <w:r w:rsidR="0079288B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ramach funduszy unijnych na lata 2021-2027.</w:t>
            </w:r>
          </w:p>
          <w:p w14:paraId="56ECB28B" w14:textId="77777777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18A684B" w14:textId="253861A2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45CFF15E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556B811C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844E079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5643882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0D88FB2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2096D715" w14:textId="3EEB54E9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E80DDF" w14:paraId="745F0911" w14:textId="77777777" w:rsidTr="00BA0C5F">
        <w:trPr>
          <w:trHeight w:val="425"/>
        </w:trPr>
        <w:tc>
          <w:tcPr>
            <w:tcW w:w="1085" w:type="dxa"/>
            <w:vAlign w:val="center"/>
          </w:tcPr>
          <w:p w14:paraId="2B31A7EF" w14:textId="4A7664E5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4B12D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021" w:type="dxa"/>
            <w:vAlign w:val="center"/>
          </w:tcPr>
          <w:p w14:paraId="2B04366B" w14:textId="2FC9724D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38425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Kartą Praw Podstawowych Unii Europejskiej</w:t>
            </w:r>
          </w:p>
        </w:tc>
        <w:tc>
          <w:tcPr>
            <w:tcW w:w="7088" w:type="dxa"/>
          </w:tcPr>
          <w:p w14:paraId="5BA8825B" w14:textId="2E6B2D55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projekt jest zgodny Kartą Praw Podstawowych Unii Europejskiej z dnia 26 października 2012 r. (Dz. Urz. UE C 326/391 z 26.10.2012) w zakresie odnoszącym się do sposobu realizacji, zakresu projektu i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wnioskodawcy.</w:t>
            </w:r>
          </w:p>
          <w:p w14:paraId="6A9DD4F1" w14:textId="7F437562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</w:t>
            </w:r>
            <w:r w:rsidR="0079288B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oceniających mogą być pomocne Wytyczne Komisji Europejskiej dotyczące zapewnienia poszanowania Karty praw podstawowych Unii Europejskiej przy wdrażaniu europejskich funduszy strukturalnych i inwestycyjnych, w szczególności załącznik nr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III.</w:t>
            </w:r>
          </w:p>
          <w:p w14:paraId="43FF135E" w14:textId="77777777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B96D39E" w14:textId="44A55929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54411F67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15E8570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231FD6C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2D3C2A5" w14:textId="77777777" w:rsidR="00023C3A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57F433F" w14:textId="77777777" w:rsidR="00D90A46" w:rsidRPr="00E80DDF" w:rsidRDefault="00D90A46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0DF0671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ED8F5EB" w14:textId="62940C21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E80DDF" w14:paraId="6286ADE0" w14:textId="77777777" w:rsidTr="00BA0C5F">
        <w:trPr>
          <w:trHeight w:val="425"/>
        </w:trPr>
        <w:tc>
          <w:tcPr>
            <w:tcW w:w="1085" w:type="dxa"/>
            <w:vAlign w:val="center"/>
          </w:tcPr>
          <w:p w14:paraId="7CEBC310" w14:textId="75F96BF9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B.1</w:t>
            </w:r>
            <w:r w:rsidR="004B12DD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021" w:type="dxa"/>
            <w:vAlign w:val="center"/>
          </w:tcPr>
          <w:p w14:paraId="7BA7409C" w14:textId="5E537321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38425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Konwencją o Prawach Osób Niepełnosprawnych</w:t>
            </w:r>
          </w:p>
        </w:tc>
        <w:tc>
          <w:tcPr>
            <w:tcW w:w="7088" w:type="dxa"/>
          </w:tcPr>
          <w:p w14:paraId="5A668DFE" w14:textId="14C894DF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projekt jest zgodny z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Konwencją o</w:t>
            </w:r>
            <w:r w:rsidR="0079288B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Prawach Osób Niepełnosprawnych sporządzoną w Nowym Jorku dnia 13 grudnia 2006 r.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(Dz. U. z 2012 r. poz. 1169 z </w:t>
            </w:r>
            <w:proofErr w:type="spellStart"/>
            <w:r w:rsidRPr="00E80DDF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E80DDF">
              <w:rPr>
                <w:rFonts w:ascii="Arial" w:hAnsi="Arial" w:cs="Arial"/>
                <w:sz w:val="24"/>
                <w:szCs w:val="24"/>
              </w:rPr>
              <w:t>. zm.) w zakresie odnoszącym się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 sposobu realizacji, zakresu projektu i</w:t>
            </w:r>
            <w:r w:rsidR="004F36D4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wnioskodawcy.</w:t>
            </w:r>
          </w:p>
          <w:p w14:paraId="2B6223B7" w14:textId="29FA1A35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Zgodność projektu z Konwencją o Prawach Osób Niepełnosprawnych na etapie oceny należy rozumieć jako brak sprzeczności pomiędzy wnioskiem o dofinansowanie projektu a</w:t>
            </w:r>
            <w:r w:rsidR="0079288B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wymogami tego dokumentu lub stwierdzenie, że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te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wymagania są neutralne wobec zakresu i zawartości projektu.</w:t>
            </w:r>
          </w:p>
          <w:p w14:paraId="6F00E02B" w14:textId="77777777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FA4D6C6" w14:textId="29C24284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41D014DD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6BD3F32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52E4400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AF35784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4471408A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7C5C2F4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81AADB4" w14:textId="40B2CA14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</w:tc>
      </w:tr>
      <w:tr w:rsidR="00023C3A" w:rsidRPr="00E80DDF" w14:paraId="698F0CEE" w14:textId="77777777" w:rsidTr="00BA0C5F">
        <w:trPr>
          <w:trHeight w:val="425"/>
        </w:trPr>
        <w:tc>
          <w:tcPr>
            <w:tcW w:w="1085" w:type="dxa"/>
            <w:vAlign w:val="center"/>
          </w:tcPr>
          <w:p w14:paraId="63C96242" w14:textId="0C104FF1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4B12DD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021" w:type="dxa"/>
            <w:vAlign w:val="center"/>
          </w:tcPr>
          <w:p w14:paraId="3FCB6FCB" w14:textId="5E7F8452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38425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zasadą równości kobiet i</w:t>
            </w:r>
            <w:r w:rsidR="0038425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mężczyzn</w:t>
            </w:r>
          </w:p>
        </w:tc>
        <w:tc>
          <w:tcPr>
            <w:tcW w:w="7088" w:type="dxa"/>
          </w:tcPr>
          <w:p w14:paraId="7A8C9536" w14:textId="65276F77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projekt jest zgodny z zasadą równości kobiet i mężczyzn. Przez zgodność z tą zasadą należy rozumieć, z jednej strony zaplanowanie takich działań w</w:t>
            </w:r>
            <w:r w:rsidR="0079288B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</w:t>
            </w:r>
            <w:r w:rsidR="005D2E3D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względu na</w:t>
            </w:r>
            <w:r w:rsidR="0079288B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płeć.</w:t>
            </w:r>
          </w:p>
          <w:p w14:paraId="7E4529FB" w14:textId="77777777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E687BA5" w14:textId="4EFD9A27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5D2E3D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495C2D5A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7044A950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520572E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4BD2F98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8D79051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0C852CF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E3B072C" w14:textId="4A6059EE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7EBB711F" w14:textId="77777777" w:rsidR="001B2C22" w:rsidRDefault="001B2C22">
      <w:pPr>
        <w:rPr>
          <w:rFonts w:ascii="Arial" w:hAnsi="Arial" w:cs="Arial"/>
          <w:b/>
          <w:sz w:val="24"/>
          <w:szCs w:val="24"/>
        </w:rPr>
      </w:pPr>
    </w:p>
    <w:p w14:paraId="49B68CA1" w14:textId="16CA5383" w:rsidR="00B421B0" w:rsidRDefault="00B421B0">
      <w:pPr>
        <w:rPr>
          <w:rFonts w:ascii="Arial" w:hAnsi="Arial" w:cs="Arial"/>
          <w:b/>
          <w:sz w:val="24"/>
          <w:szCs w:val="24"/>
        </w:rPr>
      </w:pPr>
    </w:p>
    <w:p w14:paraId="6AF27698" w14:textId="77777777" w:rsidR="009F508E" w:rsidRDefault="009F508E">
      <w:pPr>
        <w:rPr>
          <w:rFonts w:ascii="Arial" w:hAnsi="Arial" w:cs="Arial"/>
          <w:b/>
          <w:sz w:val="24"/>
          <w:szCs w:val="24"/>
        </w:rPr>
      </w:pPr>
    </w:p>
    <w:p w14:paraId="255683C7" w14:textId="12316440" w:rsidR="007257F1" w:rsidRPr="00E80DDF" w:rsidRDefault="002C2CE8">
      <w:pPr>
        <w:rPr>
          <w:rFonts w:ascii="Arial" w:hAnsi="Arial" w:cs="Arial"/>
          <w:b/>
          <w:sz w:val="24"/>
          <w:szCs w:val="24"/>
        </w:rPr>
      </w:pPr>
      <w:r w:rsidRPr="00E80DDF">
        <w:rPr>
          <w:rFonts w:ascii="Arial" w:hAnsi="Arial" w:cs="Arial"/>
          <w:b/>
          <w:sz w:val="24"/>
          <w:szCs w:val="24"/>
        </w:rPr>
        <w:lastRenderedPageBreak/>
        <w:t xml:space="preserve">C. </w:t>
      </w:r>
      <w:r w:rsidR="007257F1" w:rsidRPr="00E80DDF">
        <w:rPr>
          <w:rFonts w:ascii="Arial" w:hAnsi="Arial" w:cs="Arial"/>
          <w:b/>
          <w:sz w:val="24"/>
          <w:szCs w:val="24"/>
        </w:rPr>
        <w:t>KRYTERIA MERYTORYCZNE SZCZEGÓŁOWE</w:t>
      </w: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2835"/>
        <w:gridCol w:w="7230"/>
        <w:gridCol w:w="3118"/>
      </w:tblGrid>
      <w:tr w:rsidR="00654045" w:rsidRPr="00E80DDF" w14:paraId="1188993E" w14:textId="77777777" w:rsidTr="00A11AFC">
        <w:tc>
          <w:tcPr>
            <w:tcW w:w="1129" w:type="dxa"/>
            <w:shd w:val="clear" w:color="auto" w:fill="E7E6E6"/>
            <w:vAlign w:val="center"/>
          </w:tcPr>
          <w:p w14:paraId="6FD08101" w14:textId="05C449C8" w:rsidR="008D351A" w:rsidRPr="00E80DDF" w:rsidRDefault="008D351A" w:rsidP="008D351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35" w:type="dxa"/>
            <w:shd w:val="clear" w:color="auto" w:fill="E7E6E6"/>
            <w:vAlign w:val="center"/>
          </w:tcPr>
          <w:p w14:paraId="2CF20152" w14:textId="35312D24" w:rsidR="008D351A" w:rsidRPr="00E80DDF" w:rsidRDefault="008D351A" w:rsidP="008D351A">
            <w:pPr>
              <w:spacing w:after="6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230" w:type="dxa"/>
            <w:shd w:val="clear" w:color="auto" w:fill="E7E6E6"/>
            <w:vAlign w:val="center"/>
          </w:tcPr>
          <w:p w14:paraId="5B29674D" w14:textId="47282E97" w:rsidR="008D351A" w:rsidRPr="00E80DDF" w:rsidRDefault="008D351A" w:rsidP="008D351A">
            <w:pPr>
              <w:spacing w:after="6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118" w:type="dxa"/>
            <w:shd w:val="clear" w:color="auto" w:fill="E7E6E6"/>
            <w:vAlign w:val="center"/>
          </w:tcPr>
          <w:p w14:paraId="178EB87C" w14:textId="77777777" w:rsidR="008D351A" w:rsidRPr="00E80DDF" w:rsidRDefault="008D351A" w:rsidP="008D351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5E6CDDDF" w14:textId="59481A3A" w:rsidR="008D351A" w:rsidRPr="00E80DDF" w:rsidRDefault="008D351A" w:rsidP="008D351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9B623F" w:rsidRPr="00E80DDF" w14:paraId="33092B12" w14:textId="77777777" w:rsidTr="00A11AFC">
        <w:tc>
          <w:tcPr>
            <w:tcW w:w="1129" w:type="dxa"/>
            <w:vAlign w:val="center"/>
          </w:tcPr>
          <w:p w14:paraId="4699B49A" w14:textId="7F22D733" w:rsidR="009B623F" w:rsidRPr="00E80DDF" w:rsidRDefault="00D73A78" w:rsidP="00951EB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C.1</w:t>
            </w:r>
          </w:p>
        </w:tc>
        <w:tc>
          <w:tcPr>
            <w:tcW w:w="2835" w:type="dxa"/>
            <w:vAlign w:val="center"/>
          </w:tcPr>
          <w:p w14:paraId="11B2456D" w14:textId="0BD373E7" w:rsidR="009B623F" w:rsidRPr="00E80DDF" w:rsidRDefault="008D2275" w:rsidP="009D4038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275">
              <w:rPr>
                <w:rFonts w:ascii="Arial" w:hAnsi="Arial" w:cs="Arial"/>
                <w:sz w:val="24"/>
                <w:szCs w:val="24"/>
              </w:rPr>
              <w:t>Zgodność z właściwą strategią IIT dla OPPT</w:t>
            </w:r>
          </w:p>
        </w:tc>
        <w:tc>
          <w:tcPr>
            <w:tcW w:w="7230" w:type="dxa"/>
          </w:tcPr>
          <w:p w14:paraId="0AA95237" w14:textId="77777777" w:rsidR="003F2DE4" w:rsidRPr="003434C6" w:rsidRDefault="003F2DE4" w:rsidP="003F2DE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1CC3CAAB" w14:textId="77777777" w:rsidR="003F2DE4" w:rsidRPr="003434C6" w:rsidRDefault="003F2DE4" w:rsidP="003F2DE4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projekt został zamieszczony na liście podstawowej projektów, we właściwej ze względu na obszar, strategii IIT dla OPPT, posiadającej pozytywną opinię Instytucji Zarządzającej FEdKP;</w:t>
            </w:r>
          </w:p>
          <w:p w14:paraId="1E42CEED" w14:textId="77777777" w:rsidR="003F2DE4" w:rsidRPr="003434C6" w:rsidRDefault="003F2DE4" w:rsidP="003F2DE4">
            <w:pPr>
              <w:numPr>
                <w:ilvl w:val="0"/>
                <w:numId w:val="20"/>
              </w:numPr>
              <w:spacing w:after="0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wartość dofinansowania UE określona we wniosku o dofinansowanie projektu nie przekracza wartości dofinansowania UE tego projektu wskazanej w fiszkach projektowych stanowiących załącznik do porozumienia terytorialnego</w:t>
            </w:r>
            <w:r w:rsidRPr="003434C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Pr="003434C6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409148C" w14:textId="77777777" w:rsidR="003F2DE4" w:rsidRPr="003434C6" w:rsidRDefault="003F2DE4" w:rsidP="003F2DE4">
            <w:pPr>
              <w:numPr>
                <w:ilvl w:val="0"/>
                <w:numId w:val="21"/>
              </w:numPr>
              <w:spacing w:after="0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we wniosku o dofinansowanie projektu zachowano wartości wskaźników </w:t>
            </w:r>
            <w:r>
              <w:rPr>
                <w:rFonts w:ascii="Arial" w:hAnsi="Arial" w:cs="Arial"/>
                <w:sz w:val="24"/>
                <w:szCs w:val="24"/>
              </w:rPr>
              <w:t xml:space="preserve">programowych </w:t>
            </w:r>
            <w:r w:rsidRPr="003434C6">
              <w:rPr>
                <w:rFonts w:ascii="Arial" w:hAnsi="Arial" w:cs="Arial"/>
                <w:sz w:val="24"/>
                <w:szCs w:val="24"/>
              </w:rPr>
              <w:t>wskazane w fiszkach projektowych</w:t>
            </w:r>
            <w:r w:rsidRPr="003434C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 stanowiących załącznik do porozumienia terytorialnego. </w:t>
            </w:r>
          </w:p>
          <w:p w14:paraId="6B65E60B" w14:textId="77777777" w:rsidR="003F2DE4" w:rsidRPr="003434C6" w:rsidRDefault="003F2DE4" w:rsidP="003F2DE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W przypadku gdy, właściwa ze względu na obszar, strategia IIT dla OPPT nie została pozytywnie zaopiniowana przez Instytucję Zarządzającą</w:t>
            </w:r>
            <w:r>
              <w:rPr>
                <w:rFonts w:ascii="Arial" w:hAnsi="Arial" w:cs="Arial"/>
                <w:sz w:val="24"/>
                <w:szCs w:val="24"/>
              </w:rPr>
              <w:t xml:space="preserve"> lub została pozytywnie zaopiniowana przez 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 Instytucję Zarządzającą</w:t>
            </w:r>
            <w:r>
              <w:rPr>
                <w:rFonts w:ascii="Arial" w:hAnsi="Arial" w:cs="Arial"/>
                <w:sz w:val="24"/>
                <w:szCs w:val="24"/>
              </w:rPr>
              <w:t xml:space="preserve">, ale planowana jest jej aktualizacja, polegająca na wprowadzeniu projektu wskazanego w Porozumieniu Terytorialnym, ale nie ujętego na liście podstawowej we </w:t>
            </w:r>
            <w:r w:rsidRPr="003434C6">
              <w:rPr>
                <w:rFonts w:ascii="Arial" w:hAnsi="Arial" w:cs="Arial"/>
                <w:sz w:val="24"/>
                <w:szCs w:val="24"/>
              </w:rPr>
              <w:t>właściw</w:t>
            </w:r>
            <w:r>
              <w:rPr>
                <w:rFonts w:ascii="Arial" w:hAnsi="Arial" w:cs="Arial"/>
                <w:sz w:val="24"/>
                <w:szCs w:val="24"/>
              </w:rPr>
              <w:t>ej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 ze względu na obszar</w:t>
            </w:r>
            <w:r>
              <w:rPr>
                <w:rFonts w:ascii="Arial" w:hAnsi="Arial" w:cs="Arial"/>
                <w:sz w:val="24"/>
                <w:szCs w:val="24"/>
              </w:rPr>
              <w:t xml:space="preserve"> strategii IIT,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 wnioskodawca zobowiązany jest załączyć do wniosku o dofinansowanie projektu oświadczenie organu lub podmiotu odpowiedzialnego za przygotowanie właściwej strategii IIT dla OPPT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 potwierdzające, że projekt zostanie zamieszczony na liście podstawowej projektów, we właściwej ze względu na obszar strategii IIT dla OPPT</w:t>
            </w:r>
            <w:r w:rsidRPr="003434C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 w:rsidRPr="003434C6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F1E1307" w14:textId="719BB8E1" w:rsidR="009B623F" w:rsidRPr="00E80DDF" w:rsidRDefault="003F2DE4" w:rsidP="008D2275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projektu, strategię IIT dla OPPT lub oświadczenie organu lub podmiotu odpowiedzialnego za przygotowanie, właściwej ze względu na obszar, strategii IIT dla OPPT oraz porozumienie terytorialne.</w:t>
            </w:r>
          </w:p>
        </w:tc>
        <w:tc>
          <w:tcPr>
            <w:tcW w:w="3118" w:type="dxa"/>
          </w:tcPr>
          <w:p w14:paraId="0AAA8D69" w14:textId="77777777" w:rsidR="009F1032" w:rsidRPr="009F1032" w:rsidRDefault="009F1032" w:rsidP="009F10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F1032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4BFFA297" w14:textId="77777777" w:rsidR="009F1032" w:rsidRPr="009F1032" w:rsidRDefault="009F1032" w:rsidP="009F10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F103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90D47D9" w14:textId="77777777" w:rsidR="009F1032" w:rsidRPr="009F1032" w:rsidRDefault="009F1032" w:rsidP="009F10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F103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D8A0879" w14:textId="77777777" w:rsidR="009F1032" w:rsidRPr="009F1032" w:rsidRDefault="009F1032" w:rsidP="009F10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3741673" w14:textId="77777777" w:rsidR="009F1032" w:rsidRPr="009F1032" w:rsidRDefault="009F1032" w:rsidP="009F10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F1032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FCCE8BB" w14:textId="078E0370" w:rsidR="009B623F" w:rsidRPr="00E80DDF" w:rsidRDefault="009F1032" w:rsidP="009F10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F103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B5961" w:rsidRPr="00E80DDF" w14:paraId="439080BC" w14:textId="77777777" w:rsidTr="00A11AFC">
        <w:tc>
          <w:tcPr>
            <w:tcW w:w="1129" w:type="dxa"/>
            <w:vAlign w:val="center"/>
          </w:tcPr>
          <w:p w14:paraId="70D5A7D9" w14:textId="731C7D06" w:rsidR="007B20DD" w:rsidRPr="00E80DDF" w:rsidRDefault="007B20DD" w:rsidP="00951EB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5" w:name="_Hlk159621936"/>
            <w:r w:rsidRPr="00E80DDF">
              <w:rPr>
                <w:rFonts w:ascii="Arial" w:hAnsi="Arial" w:cs="Arial"/>
                <w:sz w:val="24"/>
                <w:szCs w:val="24"/>
              </w:rPr>
              <w:t>C.</w:t>
            </w:r>
            <w:r w:rsidR="00D73A7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14:paraId="4F952EE9" w14:textId="45EC4A9A" w:rsidR="007B20DD" w:rsidRPr="00E80DDF" w:rsidRDefault="00477F6F" w:rsidP="009D4038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Udzielanie świadczeń opieki zdrowotnej finansowanych ze środków publicznych </w:t>
            </w:r>
          </w:p>
        </w:tc>
        <w:tc>
          <w:tcPr>
            <w:tcW w:w="7230" w:type="dxa"/>
          </w:tcPr>
          <w:p w14:paraId="7F2227AE" w14:textId="7482DA7E" w:rsidR="00477F6F" w:rsidRPr="00E80DDF" w:rsidRDefault="00477F6F" w:rsidP="00477F6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</w:t>
            </w:r>
            <w:r w:rsidR="00516A5F" w:rsidRPr="00E80DDF">
              <w:rPr>
                <w:rFonts w:ascii="Arial" w:hAnsi="Arial" w:cs="Arial"/>
                <w:sz w:val="24"/>
                <w:szCs w:val="24"/>
              </w:rPr>
              <w:t>,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czy projekt jest realizowany w</w:t>
            </w:r>
            <w:r w:rsidR="00401C75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podmiocie </w:t>
            </w:r>
            <w:r w:rsidR="00401C75" w:rsidRPr="00DA02A0">
              <w:rPr>
                <w:rFonts w:ascii="Arial" w:hAnsi="Arial" w:cs="Arial"/>
                <w:sz w:val="24"/>
                <w:szCs w:val="24"/>
              </w:rPr>
              <w:t>wykonującym działalność leczniczą</w:t>
            </w:r>
            <w:r w:rsidR="00401C75" w:rsidRPr="00E80DD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80DDF">
              <w:rPr>
                <w:rFonts w:ascii="Arial" w:hAnsi="Arial" w:cs="Arial"/>
                <w:sz w:val="24"/>
                <w:szCs w:val="24"/>
              </w:rPr>
              <w:t>posiadającym umowę o udzielanie świadczeń opieki zdrowotnej ze środków publicznych w</w:t>
            </w:r>
            <w:r w:rsidR="008D6F14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zakresie zbieżnym z zakresem projektu, zawartą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z</w:t>
            </w:r>
            <w:r w:rsidR="0025363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dyrektorem Kujawsko-Pomorskiego Oddziału Wojewódzkiego NFZ. </w:t>
            </w:r>
          </w:p>
          <w:p w14:paraId="5C592982" w14:textId="77777777" w:rsidR="00477F6F" w:rsidRPr="00E80DDF" w:rsidRDefault="00477F6F" w:rsidP="00477F6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DC32A9F" w14:textId="5B9D48FC" w:rsidR="00926D70" w:rsidRPr="00E80DDF" w:rsidRDefault="00477F6F" w:rsidP="00477F6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przypadku projektu przewidującego rozwój działalności medycznej lub zwiększenie potencjału w tym zakresie, ocenie podlega, czy wnioskodawca zobowiązał się do posiadania umowy o udzielenie świadczeń opieki zdrowotnej, najpóźniej w</w:t>
            </w:r>
            <w:r w:rsidR="004453DA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kolejnym okresie kontraktowania świadczeń po zakończeniu realizacji projektu</w:t>
            </w:r>
            <w:r w:rsidRPr="00E80D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4"/>
            </w:r>
            <w:r w:rsidR="00516A5F" w:rsidRPr="00E80DD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1F62517" w14:textId="77777777" w:rsidR="007B20DD" w:rsidRPr="00E80DDF" w:rsidRDefault="007B20DD" w:rsidP="00926D7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9357CE2" w14:textId="4432FB7B" w:rsidR="00516A5F" w:rsidRPr="00E80DDF" w:rsidRDefault="00516A5F" w:rsidP="00926D7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4453DA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4857801A" w14:textId="10E8AD4D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09582CF" w14:textId="3A00B61E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2C7EEED" w14:textId="77777777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B25EEFC" w14:textId="77777777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594E212C" w14:textId="77777777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55B76D8" w14:textId="77777777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404B496" w14:textId="17DC52BC" w:rsidR="007B20DD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bookmarkEnd w:id="25"/>
      <w:tr w:rsidR="00CB5961" w:rsidRPr="00E80DDF" w14:paraId="32A3E115" w14:textId="77777777" w:rsidTr="00A11AFC">
        <w:tc>
          <w:tcPr>
            <w:tcW w:w="1129" w:type="dxa"/>
            <w:vAlign w:val="center"/>
          </w:tcPr>
          <w:p w14:paraId="0ADF3172" w14:textId="2AEAC03F" w:rsidR="003C6FE8" w:rsidRPr="00E80DDF" w:rsidRDefault="003C6FE8" w:rsidP="003C6F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D73A7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14:paraId="2F788A81" w14:textId="65F22A78" w:rsidR="003C6FE8" w:rsidRPr="00E80DDF" w:rsidRDefault="00516A5F" w:rsidP="003C6FE8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807C66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mapą potrzeb zdrowotnych</w:t>
            </w:r>
          </w:p>
        </w:tc>
        <w:tc>
          <w:tcPr>
            <w:tcW w:w="7230" w:type="dxa"/>
          </w:tcPr>
          <w:p w14:paraId="741107F9" w14:textId="7B64EFDE" w:rsidR="00516A5F" w:rsidRPr="00E80DDF" w:rsidRDefault="00516A5F" w:rsidP="004453D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W kryterium sprawdzamy, czy </w:t>
            </w:r>
            <w:r w:rsidR="004453DA" w:rsidRPr="00E80DDF">
              <w:rPr>
                <w:rFonts w:ascii="Arial" w:hAnsi="Arial" w:cs="Arial"/>
                <w:sz w:val="24"/>
                <w:szCs w:val="24"/>
              </w:rPr>
              <w:t xml:space="preserve">realizacja projektu jest uzasadniona danymi, aktualnymi na dzień ogłoszenia naboru, zawartymi </w:t>
            </w:r>
            <w:r w:rsidRPr="00E80DDF">
              <w:rPr>
                <w:rFonts w:ascii="Arial" w:hAnsi="Arial" w:cs="Arial"/>
                <w:sz w:val="24"/>
                <w:szCs w:val="24"/>
              </w:rPr>
              <w:t>w mapie potrzeb zdrowotnych</w:t>
            </w:r>
            <w:r w:rsidRPr="00E80D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5"/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lub danych źródłowych do ww. mapy dostępnych na internetowej platformie danych Baza Analiz Systemowych i Wdrożeniowych</w:t>
            </w:r>
            <w:r w:rsidRPr="00E80D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6"/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udostępnionej przez Ministerstwo Zdrowia, o ile dane wymagane do oceny projektu nie zostały uwzględnione w</w:t>
            </w:r>
            <w:r w:rsidR="004453DA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obowiązującej mapie.</w:t>
            </w:r>
          </w:p>
          <w:p w14:paraId="4C6BD5F7" w14:textId="77777777" w:rsidR="00516A5F" w:rsidRPr="00E80DDF" w:rsidRDefault="00516A5F" w:rsidP="00516A5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E3EAA3C" w14:textId="1256660B" w:rsidR="003C6FE8" w:rsidRPr="00E80DDF" w:rsidRDefault="00516A5F" w:rsidP="00516A5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4453DA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2E855E63" w14:textId="6A189454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30CC4888" w14:textId="494D1E04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8074A5F" w14:textId="77777777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ABCE47F" w14:textId="77777777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B96A8A3" w14:textId="77777777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DD06083" w14:textId="77777777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043586C" w14:textId="1D3F1B9F" w:rsidR="003C6FE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CB5961" w:rsidRPr="00E80DDF" w14:paraId="49FD2542" w14:textId="77777777" w:rsidTr="00A11AFC">
        <w:tc>
          <w:tcPr>
            <w:tcW w:w="1129" w:type="dxa"/>
            <w:vAlign w:val="center"/>
          </w:tcPr>
          <w:p w14:paraId="0DB3DEB9" w14:textId="039BEFC1" w:rsidR="003C6FE8" w:rsidRPr="00E80DDF" w:rsidRDefault="00A56EF8" w:rsidP="003C6F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D73A7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14:paraId="48740E56" w14:textId="6DF3C6BA" w:rsidR="003C6FE8" w:rsidRPr="00E80DDF" w:rsidRDefault="002B5628" w:rsidP="003C6FE8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6A364A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dokumentem „Zdrowa Przyszłość. Ramy Strategiczne Rozwoju Systemu Ochrony Zdrowia na lata 2021-2027 z</w:t>
            </w:r>
            <w:r w:rsidR="006A364A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perspektywą do 2030 r.”</w:t>
            </w:r>
          </w:p>
        </w:tc>
        <w:tc>
          <w:tcPr>
            <w:tcW w:w="7230" w:type="dxa"/>
          </w:tcPr>
          <w:p w14:paraId="2189DF10" w14:textId="392F27F6" w:rsidR="00054B78" w:rsidRDefault="002B5628" w:rsidP="00930C5E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działania zaplanowane w</w:t>
            </w:r>
            <w:r w:rsidR="00343E71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projekcie są zgodne z celami zdefiniowanymi w dokumencie „Zdrowa Przyszłość. Ramy Strategiczne Rozwoju Systemu Ochrony Zdrowia na lata 2021-2027 z perspektywą do 2030 r.”</w:t>
            </w:r>
            <w:r w:rsidR="0025363B" w:rsidRPr="00E80D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7"/>
            </w:r>
            <w:r w:rsidR="00054B78">
              <w:rPr>
                <w:rFonts w:ascii="Arial" w:hAnsi="Arial" w:cs="Arial"/>
                <w:sz w:val="24"/>
                <w:szCs w:val="24"/>
              </w:rPr>
              <w:t>,</w:t>
            </w:r>
            <w:r w:rsidR="00054B78" w:rsidRPr="00054B78">
              <w:t xml:space="preserve"> </w:t>
            </w:r>
            <w:r w:rsidR="00054B78" w:rsidRPr="00054B78">
              <w:rPr>
                <w:rFonts w:ascii="Arial" w:hAnsi="Arial" w:cs="Arial"/>
                <w:sz w:val="24"/>
                <w:szCs w:val="24"/>
                <w:lang w:val="x-none"/>
              </w:rPr>
              <w:t>w wersji obowiązującej na dzień ogłoszenia naboru:</w:t>
            </w:r>
          </w:p>
          <w:p w14:paraId="621E1BE6" w14:textId="63099DB0" w:rsidR="00CB1C04" w:rsidRPr="00054B78" w:rsidRDefault="00CB1C04" w:rsidP="00930C5E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CB1C04">
              <w:rPr>
                <w:rFonts w:ascii="Arial" w:hAnsi="Arial" w:cs="Arial"/>
                <w:sz w:val="24"/>
                <w:szCs w:val="24"/>
              </w:rPr>
              <w:t>Kryterium uznaje się za spełnione jeżeli projekt realizuje cele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413F27D4" w14:textId="77777777" w:rsidR="00054B78" w:rsidRPr="00054B78" w:rsidRDefault="00054B78" w:rsidP="00054B78">
            <w:pPr>
              <w:numPr>
                <w:ilvl w:val="0"/>
                <w:numId w:val="10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054B78">
              <w:rPr>
                <w:rFonts w:ascii="Arial" w:hAnsi="Arial" w:cs="Arial"/>
                <w:sz w:val="24"/>
                <w:szCs w:val="24"/>
                <w:lang w:val="x-none"/>
              </w:rPr>
              <w:t>Cel 1.1 [Dostępność] Zapewnienie równej dostępności do świadczeń zdrowotnych w ilości i czasie adekwatnych do uzasadnionych potrzeb zdrowotnych społeczeństwa,</w:t>
            </w:r>
          </w:p>
          <w:p w14:paraId="0BD61824" w14:textId="77777777" w:rsidR="00054B78" w:rsidRPr="00054B78" w:rsidRDefault="00054B78" w:rsidP="00054B78">
            <w:pPr>
              <w:numPr>
                <w:ilvl w:val="0"/>
                <w:numId w:val="10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054B78">
              <w:rPr>
                <w:rFonts w:ascii="Arial" w:hAnsi="Arial" w:cs="Arial"/>
                <w:sz w:val="24"/>
                <w:szCs w:val="24"/>
                <w:lang w:val="x-none"/>
              </w:rPr>
              <w:t>Cel 2.4 [Piramida świadczeń] Optymalizacja piramidy świadczeń,</w:t>
            </w:r>
          </w:p>
          <w:p w14:paraId="6DFA1D5E" w14:textId="26E96ABF" w:rsidR="002B5628" w:rsidRPr="000E546B" w:rsidRDefault="00054B78" w:rsidP="00DF6685">
            <w:pPr>
              <w:numPr>
                <w:ilvl w:val="0"/>
                <w:numId w:val="10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E546B">
              <w:rPr>
                <w:rFonts w:ascii="Arial" w:hAnsi="Arial" w:cs="Arial"/>
                <w:sz w:val="24"/>
                <w:szCs w:val="24"/>
              </w:rPr>
              <w:t>Cel 3.2 [Infrastruktura] Rozwój i modernizacja infrastruktury ochrony zdrowia zgodny z potrzebami zdrowotnymi społeczeństwa.</w:t>
            </w:r>
          </w:p>
          <w:p w14:paraId="2F45A233" w14:textId="77777777" w:rsidR="002B5628" w:rsidRPr="00E80DDF" w:rsidRDefault="002B5628" w:rsidP="002B562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756DCC0" w14:textId="05BB7A26" w:rsidR="00C33A02" w:rsidRPr="00E80DDF" w:rsidRDefault="002B5628" w:rsidP="002B562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343E71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346752EA" w14:textId="77777777" w:rsidR="00C33A02" w:rsidRPr="00E80DDF" w:rsidRDefault="00C33A02" w:rsidP="00C33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7AE4A8A1" w14:textId="77777777" w:rsidR="00C33A02" w:rsidRPr="00E80DDF" w:rsidRDefault="00C33A02" w:rsidP="00C33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1262F96" w14:textId="77777777" w:rsidR="00C33A02" w:rsidRPr="00E80DDF" w:rsidRDefault="00C33A02" w:rsidP="00C33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0FC5427" w14:textId="77777777" w:rsidR="00C33A02" w:rsidRPr="00E80DDF" w:rsidRDefault="00C33A02" w:rsidP="00C33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B351AA9" w14:textId="77777777" w:rsidR="00C33A02" w:rsidRPr="00E80DDF" w:rsidRDefault="00C33A02" w:rsidP="00C33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F4C8B9B" w14:textId="77777777" w:rsidR="00C33A02" w:rsidRPr="00E80DDF" w:rsidRDefault="00C33A02" w:rsidP="00C33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A5F6D9E" w14:textId="16F4276B" w:rsidR="003C6FE8" w:rsidRPr="00E80DDF" w:rsidRDefault="00C33A02" w:rsidP="00C33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B5961" w:rsidRPr="00E80DDF" w14:paraId="00AF144F" w14:textId="77777777" w:rsidTr="00A11AFC">
        <w:tc>
          <w:tcPr>
            <w:tcW w:w="1129" w:type="dxa"/>
            <w:vAlign w:val="center"/>
          </w:tcPr>
          <w:p w14:paraId="2D274DDF" w14:textId="6D3F36B5" w:rsidR="0079624E" w:rsidRPr="00E80DDF" w:rsidRDefault="0079624E" w:rsidP="003C6F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C.</w:t>
            </w:r>
            <w:r w:rsidR="00D73A78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14:paraId="57E33F20" w14:textId="01B2CEBB" w:rsidR="0079624E" w:rsidRPr="00E80DDF" w:rsidRDefault="0079624E" w:rsidP="003C6FE8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8408BD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„</w:t>
            </w:r>
            <w:r w:rsidRPr="00E80DDF">
              <w:rPr>
                <w:rFonts w:ascii="Arial" w:hAnsi="Arial" w:cs="Arial"/>
                <w:sz w:val="24"/>
                <w:szCs w:val="24"/>
              </w:rPr>
              <w:t>Wojewódzkim planem transformacji województwa kujawsko-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pomorskiego na</w:t>
            </w:r>
            <w:r w:rsidR="00602C68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lata 2022-2026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”</w:t>
            </w:r>
          </w:p>
        </w:tc>
        <w:tc>
          <w:tcPr>
            <w:tcW w:w="7230" w:type="dxa"/>
          </w:tcPr>
          <w:p w14:paraId="31CCE63D" w14:textId="3720ECE4" w:rsidR="00537FED" w:rsidRPr="00537FED" w:rsidRDefault="0079624E" w:rsidP="00537FED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AD5726">
              <w:rPr>
                <w:rFonts w:ascii="Arial" w:hAnsi="Arial" w:cs="Arial"/>
                <w:sz w:val="24"/>
                <w:szCs w:val="24"/>
              </w:rPr>
              <w:lastRenderedPageBreak/>
              <w:t>W kryterium sprawdzamy, czy działania zaplanowane w</w:t>
            </w:r>
            <w:r w:rsidR="00E1238D" w:rsidRPr="00AD5726">
              <w:rPr>
                <w:rFonts w:ascii="Arial" w:hAnsi="Arial" w:cs="Arial"/>
                <w:sz w:val="24"/>
                <w:szCs w:val="24"/>
              </w:rPr>
              <w:t> </w:t>
            </w:r>
            <w:r w:rsidRPr="00AD5726">
              <w:rPr>
                <w:rFonts w:ascii="Arial" w:hAnsi="Arial" w:cs="Arial"/>
                <w:sz w:val="24"/>
                <w:szCs w:val="24"/>
              </w:rPr>
              <w:t xml:space="preserve">projekcie są </w:t>
            </w:r>
            <w:r w:rsidR="0044238F" w:rsidRPr="00AD5726">
              <w:rPr>
                <w:rFonts w:ascii="Arial" w:hAnsi="Arial" w:cs="Arial"/>
                <w:sz w:val="24"/>
                <w:szCs w:val="24"/>
              </w:rPr>
              <w:t>spójne</w:t>
            </w:r>
            <w:r w:rsidR="00BB57E1" w:rsidRPr="00AD5726">
              <w:rPr>
                <w:rFonts w:ascii="Arial" w:hAnsi="Arial" w:cs="Arial"/>
                <w:sz w:val="24"/>
                <w:szCs w:val="24"/>
              </w:rPr>
              <w:t xml:space="preserve"> z rekomendacjami </w:t>
            </w:r>
            <w:r w:rsidR="009D33AB" w:rsidRPr="00AD5726">
              <w:rPr>
                <w:rFonts w:ascii="Arial" w:hAnsi="Arial" w:cs="Arial"/>
                <w:sz w:val="24"/>
                <w:szCs w:val="24"/>
              </w:rPr>
              <w:t xml:space="preserve">i działaniami </w:t>
            </w:r>
            <w:r w:rsidR="00BB57E1" w:rsidRPr="00AD5726">
              <w:rPr>
                <w:rFonts w:ascii="Arial" w:hAnsi="Arial" w:cs="Arial"/>
                <w:sz w:val="24"/>
                <w:szCs w:val="24"/>
              </w:rPr>
              <w:t>wskazanymi w</w:t>
            </w:r>
            <w:r w:rsidR="00595F5E" w:rsidRPr="00AD5726">
              <w:rPr>
                <w:rFonts w:ascii="Arial" w:hAnsi="Arial" w:cs="Arial"/>
                <w:sz w:val="24"/>
                <w:szCs w:val="24"/>
              </w:rPr>
              <w:t xml:space="preserve"> obszarze 2.3. Ambulatoryjna opieka specjalistyczna, 2.6. Rehabilitacja medyczna, 2.11. Sprzęt medyczny </w:t>
            </w:r>
            <w:r w:rsidR="009D33AB" w:rsidRPr="00AD5726">
              <w:rPr>
                <w:rFonts w:ascii="Arial" w:hAnsi="Arial" w:cs="Arial"/>
                <w:sz w:val="24"/>
                <w:szCs w:val="24"/>
              </w:rPr>
              <w:t>„</w:t>
            </w:r>
            <w:r w:rsidRPr="00AD5726">
              <w:rPr>
                <w:rFonts w:ascii="Arial" w:hAnsi="Arial" w:cs="Arial"/>
                <w:sz w:val="24"/>
                <w:szCs w:val="24"/>
              </w:rPr>
              <w:t>Wojewódzki</w:t>
            </w:r>
            <w:r w:rsidR="00595F5E" w:rsidRPr="00AD5726">
              <w:rPr>
                <w:rFonts w:ascii="Arial" w:hAnsi="Arial" w:cs="Arial"/>
                <w:sz w:val="24"/>
                <w:szCs w:val="24"/>
              </w:rPr>
              <w:t>ego</w:t>
            </w:r>
            <w:r w:rsidRPr="00AD57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D5726">
              <w:rPr>
                <w:rFonts w:ascii="Arial" w:hAnsi="Arial" w:cs="Arial"/>
                <w:sz w:val="24"/>
                <w:szCs w:val="24"/>
              </w:rPr>
              <w:lastRenderedPageBreak/>
              <w:t>plan</w:t>
            </w:r>
            <w:r w:rsidR="00595F5E" w:rsidRPr="00AD5726">
              <w:rPr>
                <w:rFonts w:ascii="Arial" w:hAnsi="Arial" w:cs="Arial"/>
                <w:sz w:val="24"/>
                <w:szCs w:val="24"/>
              </w:rPr>
              <w:t>u</w:t>
            </w:r>
            <w:r w:rsidRPr="00AD5726">
              <w:rPr>
                <w:rFonts w:ascii="Arial" w:hAnsi="Arial" w:cs="Arial"/>
                <w:sz w:val="24"/>
                <w:szCs w:val="24"/>
              </w:rPr>
              <w:t xml:space="preserve"> transformacji województwa kujawsko-pomorskiego na lata 2022-2026</w:t>
            </w:r>
            <w:r w:rsidR="009B647E" w:rsidRPr="00AD5726">
              <w:rPr>
                <w:rFonts w:ascii="Arial" w:hAnsi="Arial" w:cs="Arial"/>
                <w:sz w:val="24"/>
                <w:szCs w:val="24"/>
              </w:rPr>
              <w:t>”</w:t>
            </w:r>
            <w:r w:rsidR="00F13FAD" w:rsidRPr="00AD572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8"/>
            </w:r>
            <w:r w:rsidR="00537FED" w:rsidRPr="00AD5726">
              <w:rPr>
                <w:rFonts w:ascii="Arial" w:hAnsi="Arial" w:cs="Arial"/>
                <w:sz w:val="24"/>
                <w:szCs w:val="24"/>
              </w:rPr>
              <w:t>,</w:t>
            </w:r>
            <w:r w:rsidR="00537FED" w:rsidRPr="00AD5726">
              <w:t xml:space="preserve"> </w:t>
            </w:r>
            <w:r w:rsidR="00537FED" w:rsidRPr="00AD5726">
              <w:rPr>
                <w:rFonts w:ascii="Arial" w:hAnsi="Arial" w:cs="Arial"/>
                <w:sz w:val="24"/>
                <w:szCs w:val="24"/>
              </w:rPr>
              <w:t>w wersji obowiązującej na dzień ogłoszenia naboru</w:t>
            </w:r>
            <w:r w:rsidR="00451DAF" w:rsidRPr="00AD5726">
              <w:rPr>
                <w:rFonts w:ascii="Arial" w:hAnsi="Arial" w:cs="Arial"/>
                <w:sz w:val="24"/>
                <w:szCs w:val="24"/>
              </w:rPr>
              <w:t>.</w:t>
            </w:r>
            <w:r w:rsidR="009D33A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7A48B20" w14:textId="47E48028" w:rsidR="0044238F" w:rsidRDefault="0044238F" w:rsidP="00537FED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268837C" w14:textId="200A4C78" w:rsidR="001F7427" w:rsidRPr="001F7427" w:rsidRDefault="001F7427" w:rsidP="001F7427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1F7427">
              <w:rPr>
                <w:rFonts w:ascii="Arial" w:hAnsi="Arial" w:cs="Arial"/>
                <w:sz w:val="24"/>
                <w:szCs w:val="24"/>
              </w:rPr>
              <w:t>Wnioskodawca powinien wskazać wybraną/e rekomendację/e i działani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Pr="001F7427">
              <w:rPr>
                <w:rFonts w:ascii="Arial" w:hAnsi="Arial" w:cs="Arial"/>
                <w:sz w:val="24"/>
                <w:szCs w:val="24"/>
              </w:rPr>
              <w:t>/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1F7427">
              <w:rPr>
                <w:rFonts w:ascii="Arial" w:hAnsi="Arial" w:cs="Arial"/>
                <w:sz w:val="24"/>
                <w:szCs w:val="24"/>
              </w:rPr>
              <w:t xml:space="preserve"> ujęte w WPT odnoszące się do zakresu realizowanego projektu. </w:t>
            </w:r>
          </w:p>
          <w:p w14:paraId="241558F9" w14:textId="77777777" w:rsidR="001F7427" w:rsidRDefault="001F7427" w:rsidP="00537FED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1C8393D" w14:textId="77777777" w:rsidR="0079624E" w:rsidRPr="00E80DDF" w:rsidRDefault="0079624E" w:rsidP="0079624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3F983AB" w14:textId="4B86124C" w:rsidR="0079624E" w:rsidRPr="00E80DDF" w:rsidRDefault="0079624E" w:rsidP="0079624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E1238D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03AF5ACF" w14:textId="77777777" w:rsidR="0079624E" w:rsidRPr="00E80DDF" w:rsidRDefault="0079624E" w:rsidP="007962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3371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793B667A" w14:textId="77777777" w:rsidR="0079624E" w:rsidRPr="00E80DDF" w:rsidRDefault="0079624E" w:rsidP="007962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6D747C2" w14:textId="77777777" w:rsidR="0079624E" w:rsidRPr="00E80DDF" w:rsidRDefault="0079624E" w:rsidP="007962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BE8DDFB" w14:textId="77777777" w:rsidR="0079624E" w:rsidRPr="00E80DDF" w:rsidRDefault="0079624E" w:rsidP="007962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6F98AD70" w14:textId="77777777" w:rsidR="0079624E" w:rsidRPr="00E80DDF" w:rsidRDefault="0079624E" w:rsidP="007962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F4297EC" w14:textId="77777777" w:rsidR="0079624E" w:rsidRPr="00E80DDF" w:rsidRDefault="0079624E" w:rsidP="007962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63D172E" w14:textId="1BD2A642" w:rsidR="0079624E" w:rsidRPr="00E80DDF" w:rsidRDefault="0079624E" w:rsidP="007962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B5961" w:rsidRPr="00E80DDF" w14:paraId="36BBE883" w14:textId="77777777" w:rsidTr="00A11AFC">
        <w:tc>
          <w:tcPr>
            <w:tcW w:w="1129" w:type="dxa"/>
            <w:vAlign w:val="center"/>
          </w:tcPr>
          <w:p w14:paraId="6FC95D25" w14:textId="240189D3" w:rsidR="0079624E" w:rsidRPr="00E80DDF" w:rsidRDefault="00CC3044" w:rsidP="003C6F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D73A78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14:paraId="1B074450" w14:textId="2CF6D71C" w:rsidR="0079624E" w:rsidRPr="00E80DDF" w:rsidRDefault="00CC3044" w:rsidP="003C6FE8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Opinia o celowości inwestycji</w:t>
            </w:r>
          </w:p>
        </w:tc>
        <w:tc>
          <w:tcPr>
            <w:tcW w:w="7230" w:type="dxa"/>
          </w:tcPr>
          <w:p w14:paraId="21C23043" w14:textId="5F8E7953" w:rsidR="0079624E" w:rsidRPr="00E80DDF" w:rsidRDefault="00CC3044" w:rsidP="002B562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na moment złożenia wniosku o</w:t>
            </w:r>
            <w:r w:rsidR="008408BD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 posiada pozytywną opinię o</w:t>
            </w:r>
            <w:r w:rsidR="008408BD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celowości inwestycji, o której mowa w ustawie o</w:t>
            </w:r>
            <w:r w:rsidR="008408BD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świadczeniach opieki zdrowotnej finansowanych ze środków publicznych</w:t>
            </w:r>
            <w:r w:rsidR="00424A69" w:rsidRPr="00E80D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9"/>
            </w:r>
            <w:r w:rsidR="00C86AC8" w:rsidRPr="00E80DD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15EBCDC" w14:textId="77777777" w:rsidR="00C86AC8" w:rsidRPr="00E80DDF" w:rsidRDefault="00C86AC8" w:rsidP="002B562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0D46BE3" w14:textId="232A1086" w:rsidR="00C86AC8" w:rsidRPr="00E80DDF" w:rsidRDefault="00C86AC8" w:rsidP="002B562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E549C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1809C6D8" w14:textId="71703294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6CB085CC" w14:textId="194057D0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47597B5" w14:textId="77777777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B09DDFE" w14:textId="77777777" w:rsidR="00C86AC8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497631F" w14:textId="77777777" w:rsidR="00D90A46" w:rsidRPr="00E80DDF" w:rsidRDefault="00D90A46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4962EEA" w14:textId="77777777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pozytywna (wartość logiczna: „TAK” lub „NIE DOTYCZY”).</w:t>
            </w:r>
          </w:p>
          <w:p w14:paraId="703B8721" w14:textId="0866AE80" w:rsidR="0079624E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B5961" w:rsidRPr="00E80DDF" w14:paraId="54D556FD" w14:textId="77777777" w:rsidTr="00A11AFC">
        <w:tc>
          <w:tcPr>
            <w:tcW w:w="1129" w:type="dxa"/>
            <w:vAlign w:val="center"/>
          </w:tcPr>
          <w:p w14:paraId="1DCEE557" w14:textId="31AA855F" w:rsidR="00FD1842" w:rsidRPr="00E80DDF" w:rsidRDefault="00FF54A7" w:rsidP="003C6F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D73A78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14:paraId="2540F2E1" w14:textId="0E7188B0" w:rsidR="00FD1842" w:rsidRPr="00E80DDF" w:rsidRDefault="007107CE" w:rsidP="00FD1842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Zwiększenie liczby ł</w:t>
            </w:r>
            <w:r w:rsidR="00FF54A7" w:rsidRPr="00E80DDF">
              <w:rPr>
                <w:rFonts w:ascii="Arial" w:hAnsi="Arial" w:cs="Arial"/>
                <w:sz w:val="24"/>
                <w:szCs w:val="24"/>
              </w:rPr>
              <w:t>óż</w:t>
            </w:r>
            <w:r w:rsidRPr="00E80DDF">
              <w:rPr>
                <w:rFonts w:ascii="Arial" w:hAnsi="Arial" w:cs="Arial"/>
                <w:sz w:val="24"/>
                <w:szCs w:val="24"/>
              </w:rPr>
              <w:t>ek</w:t>
            </w:r>
            <w:r w:rsidR="00FF54A7" w:rsidRPr="00E80DDF">
              <w:rPr>
                <w:rFonts w:ascii="Arial" w:hAnsi="Arial" w:cs="Arial"/>
                <w:sz w:val="24"/>
                <w:szCs w:val="24"/>
              </w:rPr>
              <w:t xml:space="preserve"> szpitaln</w:t>
            </w:r>
            <w:r w:rsidRPr="00E80DDF">
              <w:rPr>
                <w:rFonts w:ascii="Arial" w:hAnsi="Arial" w:cs="Arial"/>
                <w:sz w:val="24"/>
                <w:szCs w:val="24"/>
              </w:rPr>
              <w:t>ych</w:t>
            </w:r>
          </w:p>
        </w:tc>
        <w:tc>
          <w:tcPr>
            <w:tcW w:w="7230" w:type="dxa"/>
          </w:tcPr>
          <w:p w14:paraId="0584B57B" w14:textId="71F3FFC7" w:rsidR="00FD1842" w:rsidRPr="00E80DDF" w:rsidRDefault="00FF54A7" w:rsidP="002B562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projekt nie prowadzi do</w:t>
            </w:r>
            <w:r w:rsidR="00A2482A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zwiększenia ogólnej liczby łóżek szpitalnych w systemie ochrony zdrowia</w:t>
            </w:r>
            <w:r w:rsidR="0053577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2F3EF0F" w14:textId="77777777" w:rsidR="001F495A" w:rsidRDefault="001F495A" w:rsidP="002B562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3023592" w14:textId="77777777" w:rsidR="001F495A" w:rsidRDefault="001F495A" w:rsidP="002B562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7B26506" w14:textId="5326CFE4" w:rsidR="00AE48F3" w:rsidRPr="00E80DDF" w:rsidRDefault="00AE48F3" w:rsidP="002B562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 i załączniki.</w:t>
            </w:r>
          </w:p>
        </w:tc>
        <w:tc>
          <w:tcPr>
            <w:tcW w:w="3118" w:type="dxa"/>
          </w:tcPr>
          <w:p w14:paraId="56F5601D" w14:textId="77777777" w:rsidR="0017041B" w:rsidRPr="0017041B" w:rsidRDefault="0017041B" w:rsidP="0017041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7041B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1E7524F5" w14:textId="77777777" w:rsidR="0017041B" w:rsidRPr="0017041B" w:rsidRDefault="0017041B" w:rsidP="0017041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7041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F179E7A" w14:textId="77777777" w:rsidR="0017041B" w:rsidRPr="0017041B" w:rsidRDefault="0017041B" w:rsidP="0017041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8276F23" w14:textId="77777777" w:rsidR="0017041B" w:rsidRPr="0017041B" w:rsidRDefault="0017041B" w:rsidP="0017041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7041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BDF49C3" w14:textId="77777777" w:rsidR="0017041B" w:rsidRPr="0017041B" w:rsidRDefault="0017041B" w:rsidP="0017041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01D9297" w14:textId="77777777" w:rsidR="0017041B" w:rsidRPr="0017041B" w:rsidRDefault="0017041B" w:rsidP="0017041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7041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1DA755E" w14:textId="098D48AE" w:rsidR="00FD1842" w:rsidRPr="00E80DDF" w:rsidRDefault="0017041B" w:rsidP="0017041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7041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B5961" w:rsidRPr="00E80DDF" w14:paraId="1C06E240" w14:textId="77777777" w:rsidTr="00A11AFC">
        <w:tc>
          <w:tcPr>
            <w:tcW w:w="1129" w:type="dxa"/>
            <w:vAlign w:val="center"/>
          </w:tcPr>
          <w:p w14:paraId="4F6E9202" w14:textId="13D64113" w:rsidR="005C0527" w:rsidRPr="00E80DDF" w:rsidRDefault="005C0527" w:rsidP="003C6F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C.</w:t>
            </w:r>
            <w:r w:rsidR="00D73A78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14:paraId="5FE446AB" w14:textId="5F3E8AAC" w:rsidR="005C0527" w:rsidRPr="00E80DDF" w:rsidRDefault="005C0527" w:rsidP="00FF54A7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Wsparcie w ramach KPO</w:t>
            </w:r>
          </w:p>
        </w:tc>
        <w:tc>
          <w:tcPr>
            <w:tcW w:w="7230" w:type="dxa"/>
          </w:tcPr>
          <w:p w14:paraId="3A0B5B6D" w14:textId="354241BD" w:rsidR="005C0527" w:rsidRPr="00E80DDF" w:rsidRDefault="005C0527" w:rsidP="004C476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projekt nie powiela zakresu, na</w:t>
            </w:r>
            <w:r w:rsidR="00C4476B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który dany podmiot otrzymał wsparcie w ramach Krajowego Planu Odbudowy i Zwiększania Odporności (KPO).</w:t>
            </w:r>
          </w:p>
          <w:p w14:paraId="021330C3" w14:textId="77777777" w:rsidR="004C476F" w:rsidRPr="00E80DDF" w:rsidRDefault="004C476F" w:rsidP="004C476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BAA7C6A" w14:textId="77777777" w:rsidR="004C476F" w:rsidRPr="00E80DDF" w:rsidRDefault="004C476F" w:rsidP="004C476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377F632" w14:textId="3B0DDF56" w:rsidR="004C476F" w:rsidRPr="00E80DDF" w:rsidRDefault="004C476F" w:rsidP="004C476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 wniosek o</w:t>
            </w:r>
            <w:r w:rsidR="0064445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 załączniki.</w:t>
            </w:r>
          </w:p>
        </w:tc>
        <w:tc>
          <w:tcPr>
            <w:tcW w:w="3118" w:type="dxa"/>
          </w:tcPr>
          <w:p w14:paraId="31089531" w14:textId="77777777" w:rsidR="005C0527" w:rsidRPr="00E80DDF" w:rsidRDefault="005C0527" w:rsidP="005C05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31503AF7" w14:textId="77777777" w:rsidR="005C0527" w:rsidRPr="00E80DDF" w:rsidRDefault="005C0527" w:rsidP="005C05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DF2D81D" w14:textId="77777777" w:rsidR="005C0527" w:rsidRPr="00E80DDF" w:rsidRDefault="005C0527" w:rsidP="005C05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859CE31" w14:textId="77777777" w:rsidR="005C0527" w:rsidRPr="00E80DDF" w:rsidRDefault="005C0527" w:rsidP="005C05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4847F8CE" w14:textId="77777777" w:rsidR="005C0527" w:rsidRPr="00E80DDF" w:rsidRDefault="005C0527" w:rsidP="005C05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C20C9DC" w14:textId="77777777" w:rsidR="005C0527" w:rsidRPr="00E80DDF" w:rsidRDefault="005C0527" w:rsidP="005C05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C2CC178" w14:textId="60ECBA49" w:rsidR="005C0527" w:rsidRPr="00E80DDF" w:rsidRDefault="005C0527" w:rsidP="005C05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9495B" w:rsidRPr="00E80DDF" w14:paraId="6C6B754C" w14:textId="77777777" w:rsidTr="00A11AFC">
        <w:tc>
          <w:tcPr>
            <w:tcW w:w="1129" w:type="dxa"/>
            <w:vAlign w:val="center"/>
          </w:tcPr>
          <w:p w14:paraId="1AC52A2B" w14:textId="7E9141FA" w:rsidR="0049495B" w:rsidRPr="00E80DDF" w:rsidRDefault="000E67A6" w:rsidP="003C6F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D73A78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35" w:type="dxa"/>
            <w:vAlign w:val="center"/>
          </w:tcPr>
          <w:p w14:paraId="18EF7244" w14:textId="21A9C0B2" w:rsidR="0049495B" w:rsidRPr="00E80DDF" w:rsidRDefault="0049495B" w:rsidP="00FF54A7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95B">
              <w:rPr>
                <w:rFonts w:ascii="Arial" w:hAnsi="Arial" w:cs="Arial"/>
                <w:sz w:val="24"/>
                <w:szCs w:val="24"/>
              </w:rPr>
              <w:t>Powiązanie projektu infrastrukturalnego z</w:t>
            </w:r>
            <w:r w:rsidR="00B2072B">
              <w:rPr>
                <w:rFonts w:ascii="Arial" w:hAnsi="Arial" w:cs="Arial"/>
                <w:sz w:val="24"/>
                <w:szCs w:val="24"/>
              </w:rPr>
              <w:t> </w:t>
            </w:r>
            <w:r w:rsidRPr="0049495B">
              <w:rPr>
                <w:rFonts w:ascii="Arial" w:hAnsi="Arial" w:cs="Arial"/>
                <w:sz w:val="24"/>
                <w:szCs w:val="24"/>
              </w:rPr>
              <w:t>działaniami EFS+</w:t>
            </w:r>
          </w:p>
        </w:tc>
        <w:tc>
          <w:tcPr>
            <w:tcW w:w="7230" w:type="dxa"/>
          </w:tcPr>
          <w:p w14:paraId="29A4F652" w14:textId="16F98307" w:rsidR="007329E3" w:rsidRPr="007329E3" w:rsidRDefault="007329E3" w:rsidP="007329E3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329E3">
              <w:rPr>
                <w:rFonts w:ascii="Arial" w:hAnsi="Arial" w:cs="Arial"/>
                <w:sz w:val="24"/>
                <w:szCs w:val="24"/>
              </w:rPr>
              <w:t xml:space="preserve">W kryterium sprawdzamy czy projekt jest komplementarny/ uzupełniający do działań niezbędnych do osiągnięcia celów EFS+, tzn. czy na infrastrukturze wspartej w ramach projektu EFRR zostaną przeprowadzone działania realizujące cele EFS+, określone w </w:t>
            </w:r>
            <w:proofErr w:type="spellStart"/>
            <w:r w:rsidRPr="007329E3">
              <w:rPr>
                <w:rFonts w:ascii="Arial" w:hAnsi="Arial" w:cs="Arial"/>
                <w:sz w:val="24"/>
                <w:szCs w:val="24"/>
              </w:rPr>
              <w:t>cs</w:t>
            </w:r>
            <w:proofErr w:type="spellEnd"/>
            <w:r w:rsidRPr="007329E3">
              <w:rPr>
                <w:rFonts w:ascii="Arial" w:hAnsi="Arial" w:cs="Arial"/>
                <w:sz w:val="24"/>
                <w:szCs w:val="24"/>
              </w:rPr>
              <w:t xml:space="preserve"> 4(k). Finansowanie tych działań możliwe będzie w ramach FEdKP ze środków EFS+ w </w:t>
            </w:r>
            <w:proofErr w:type="spellStart"/>
            <w:r w:rsidRPr="007329E3">
              <w:rPr>
                <w:rFonts w:ascii="Arial" w:hAnsi="Arial" w:cs="Arial"/>
                <w:sz w:val="24"/>
                <w:szCs w:val="24"/>
              </w:rPr>
              <w:t>cs</w:t>
            </w:r>
            <w:proofErr w:type="spellEnd"/>
            <w:r w:rsidRPr="007329E3">
              <w:rPr>
                <w:rFonts w:ascii="Arial" w:hAnsi="Arial" w:cs="Arial"/>
                <w:sz w:val="24"/>
                <w:szCs w:val="24"/>
              </w:rPr>
              <w:t xml:space="preserve"> 4(k) lub ze środków EFS+ niepochodzących z FEdKP lub z innych środków publicznych lub prywatnych.</w:t>
            </w:r>
          </w:p>
          <w:p w14:paraId="388A7F4E" w14:textId="77777777" w:rsidR="007329E3" w:rsidRPr="007329E3" w:rsidRDefault="007329E3" w:rsidP="007329E3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4FF487C" w14:textId="79DCED70" w:rsidR="007329E3" w:rsidRPr="00E80DDF" w:rsidRDefault="007329E3" w:rsidP="007329E3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329E3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76009C">
              <w:rPr>
                <w:rFonts w:ascii="Arial" w:hAnsi="Arial" w:cs="Arial"/>
                <w:sz w:val="24"/>
                <w:szCs w:val="24"/>
              </w:rPr>
              <w:t> </w:t>
            </w:r>
            <w:r w:rsidRPr="007329E3">
              <w:rPr>
                <w:rFonts w:ascii="Arial" w:hAnsi="Arial" w:cs="Arial"/>
                <w:sz w:val="24"/>
                <w:szCs w:val="24"/>
              </w:rPr>
              <w:t>dofinansowanie projektu i załączniki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14:paraId="5B8CAA5F" w14:textId="77777777" w:rsidR="000E67A6" w:rsidRPr="000E67A6" w:rsidRDefault="000E67A6" w:rsidP="000E67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E67A6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3E70F62C" w14:textId="77777777" w:rsidR="000E67A6" w:rsidRPr="000E67A6" w:rsidRDefault="000E67A6" w:rsidP="000E67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E67A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EA0D2E6" w14:textId="77777777" w:rsidR="000E67A6" w:rsidRPr="000E67A6" w:rsidRDefault="000E67A6" w:rsidP="000E67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AC77E06" w14:textId="77777777" w:rsidR="000E67A6" w:rsidRPr="000E67A6" w:rsidRDefault="000E67A6" w:rsidP="000E67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E67A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23A760F" w14:textId="77777777" w:rsidR="000E67A6" w:rsidRPr="000E67A6" w:rsidRDefault="000E67A6" w:rsidP="000E67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7CFFB08" w14:textId="77777777" w:rsidR="000E67A6" w:rsidRPr="000E67A6" w:rsidRDefault="000E67A6" w:rsidP="000E67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E67A6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08C9636" w14:textId="00DE5D18" w:rsidR="0049495B" w:rsidRPr="00E80DDF" w:rsidRDefault="000E67A6" w:rsidP="000E67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E67A6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</w:t>
            </w:r>
            <w:r w:rsidRPr="000E67A6">
              <w:rPr>
                <w:rFonts w:ascii="Arial" w:hAnsi="Arial" w:cs="Arial"/>
                <w:sz w:val="24"/>
                <w:szCs w:val="24"/>
              </w:rPr>
              <w:lastRenderedPageBreak/>
              <w:t>uzupełnienie lub poprawienie wniosku.</w:t>
            </w:r>
          </w:p>
        </w:tc>
      </w:tr>
      <w:tr w:rsidR="00001A8E" w:rsidRPr="00E80DDF" w14:paraId="1EB47B6C" w14:textId="77777777" w:rsidTr="00A11AFC">
        <w:tc>
          <w:tcPr>
            <w:tcW w:w="1129" w:type="dxa"/>
            <w:vAlign w:val="center"/>
          </w:tcPr>
          <w:p w14:paraId="312C4802" w14:textId="472C87DB" w:rsidR="00001A8E" w:rsidRDefault="00001A8E" w:rsidP="003C6F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D73A78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14:paraId="0AD34E32" w14:textId="399AFA82" w:rsidR="00001A8E" w:rsidRPr="0049495B" w:rsidRDefault="00001A8E" w:rsidP="00FF54A7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Adekwatność zaplanowanych w projekcie działań</w:t>
            </w:r>
          </w:p>
        </w:tc>
        <w:tc>
          <w:tcPr>
            <w:tcW w:w="7230" w:type="dxa"/>
          </w:tcPr>
          <w:p w14:paraId="206D7260" w14:textId="77777777" w:rsidR="00001A8E" w:rsidRPr="00001A8E" w:rsidRDefault="00001A8E" w:rsidP="00001A8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W kryterium sprawdzamy, czy zaplanowane w ramach projektu działania, w tym w szczególności dotyczące zakupu wyrobów medycznych  są:</w:t>
            </w:r>
          </w:p>
          <w:p w14:paraId="39273A77" w14:textId="77777777" w:rsidR="00001A8E" w:rsidRDefault="00001A8E" w:rsidP="00001A8E">
            <w:pPr>
              <w:pStyle w:val="Akapitzlist"/>
              <w:numPr>
                <w:ilvl w:val="0"/>
                <w:numId w:val="17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uzasadnione z punktu widzenia rzeczywistego zapotrzebowania w zakresie świadczeń opieki zdrowotnej, których dotyczy projekt,</w:t>
            </w:r>
          </w:p>
          <w:p w14:paraId="3BD0729A" w14:textId="77777777" w:rsidR="00001A8E" w:rsidRDefault="00001A8E" w:rsidP="00001A8E">
            <w:pPr>
              <w:pStyle w:val="Akapitzlist"/>
              <w:numPr>
                <w:ilvl w:val="0"/>
                <w:numId w:val="17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adekwatne do potrzeb pacjentów, które zostały zidentyfikowane w obowiązującej mapie potrzeb zdrowotnych,</w:t>
            </w:r>
          </w:p>
          <w:p w14:paraId="214B31AA" w14:textId="75FB1137" w:rsidR="00001A8E" w:rsidRPr="00001A8E" w:rsidRDefault="00001A8E" w:rsidP="00001A8E">
            <w:pPr>
              <w:pStyle w:val="Akapitzlist"/>
              <w:numPr>
                <w:ilvl w:val="0"/>
                <w:numId w:val="17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wytworzona lub zakupiona infrastruktura, w tym liczba i parametry wyrobu medycznego są lub będą adekwatne do zakresu udzielanych świadczeń opieki zdrowotnej przez podmiot wykonujący działalność leczniczą najpóźniej z chwilą zakończenia realizacji projektu.</w:t>
            </w:r>
          </w:p>
          <w:p w14:paraId="5CBD0B04" w14:textId="77777777" w:rsidR="00001A8E" w:rsidRPr="00001A8E" w:rsidRDefault="00001A8E" w:rsidP="00001A8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76B82FE" w14:textId="5B5C8480" w:rsidR="00001A8E" w:rsidRPr="007329E3" w:rsidRDefault="00001A8E" w:rsidP="00001A8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118" w:type="dxa"/>
          </w:tcPr>
          <w:p w14:paraId="5549EBAC" w14:textId="77777777" w:rsidR="00001A8E" w:rsidRPr="00001A8E" w:rsidRDefault="00001A8E" w:rsidP="00001A8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0FE312E3" w14:textId="77777777" w:rsidR="00001A8E" w:rsidRPr="00001A8E" w:rsidRDefault="00001A8E" w:rsidP="00001A8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5583A13" w14:textId="77777777" w:rsidR="00001A8E" w:rsidRPr="00001A8E" w:rsidRDefault="00001A8E" w:rsidP="00001A8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4B8B9CD" w14:textId="77777777" w:rsidR="00001A8E" w:rsidRPr="00001A8E" w:rsidRDefault="00001A8E" w:rsidP="00001A8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DBCD193" w14:textId="77777777" w:rsidR="00001A8E" w:rsidRPr="00001A8E" w:rsidRDefault="00001A8E" w:rsidP="00001A8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FC0E803" w14:textId="77777777" w:rsidR="00001A8E" w:rsidRPr="00001A8E" w:rsidRDefault="00001A8E" w:rsidP="00001A8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28D3845" w14:textId="2691C5C9" w:rsidR="00001A8E" w:rsidRPr="000E67A6" w:rsidRDefault="00001A8E" w:rsidP="00001A8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01A8E" w:rsidRPr="00E80DDF" w14:paraId="53DA32AE" w14:textId="77777777" w:rsidTr="00A11AFC">
        <w:tc>
          <w:tcPr>
            <w:tcW w:w="1129" w:type="dxa"/>
            <w:vAlign w:val="center"/>
          </w:tcPr>
          <w:p w14:paraId="6CD208A0" w14:textId="3D6E3073" w:rsidR="00001A8E" w:rsidRDefault="00001A8E" w:rsidP="003C6F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C.1</w:t>
            </w:r>
            <w:r w:rsidR="00D73A7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14:paraId="50A1CB40" w14:textId="2BFB4BF2" w:rsidR="00001A8E" w:rsidRPr="0049495B" w:rsidRDefault="00E7616B" w:rsidP="00FF54A7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Kadra oraz infrastruktura niezbędna do realizacji projektu</w:t>
            </w:r>
          </w:p>
        </w:tc>
        <w:tc>
          <w:tcPr>
            <w:tcW w:w="7230" w:type="dxa"/>
          </w:tcPr>
          <w:p w14:paraId="07F033DA" w14:textId="77777777" w:rsidR="00001A8E" w:rsidRPr="00001A8E" w:rsidRDefault="00001A8E" w:rsidP="00001A8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W kryterium sprawdzamy, czy w przypadku projektu przewidującego zakup wyrobów medycznych wnioskodawca najpóźniej z chwilą zakończenia realizacji projektu będzie dysponował:</w:t>
            </w:r>
          </w:p>
          <w:p w14:paraId="4BA4302B" w14:textId="3EDC5483" w:rsidR="00001A8E" w:rsidRDefault="00001A8E" w:rsidP="00001A8E">
            <w:pPr>
              <w:pStyle w:val="Akapitzlist"/>
              <w:numPr>
                <w:ilvl w:val="0"/>
                <w:numId w:val="18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kadrą medyczną wykwalifikowaną do obsługi zakupionych wyrobów medycznych, np. poprzez zapewnienie odpowiedniego przeszkolenia personelu z obsługi zakupionego sprzętu i aparatury medycznej</w:t>
            </w:r>
            <w:r w:rsidR="00343EF4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572E20B" w14:textId="49F8EEA2" w:rsidR="00001A8E" w:rsidRDefault="00001A8E" w:rsidP="00001A8E">
            <w:pPr>
              <w:pStyle w:val="Akapitzlist"/>
              <w:numPr>
                <w:ilvl w:val="0"/>
                <w:numId w:val="18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infrastrukturą techniczną niezbędną do instalacji i użytkowania wyrobów medycznych objętych projektem.</w:t>
            </w:r>
          </w:p>
          <w:p w14:paraId="685ED80A" w14:textId="77777777" w:rsidR="00343EF4" w:rsidRPr="00001A8E" w:rsidRDefault="00343EF4" w:rsidP="00343EF4">
            <w:pPr>
              <w:pStyle w:val="Akapitzlist"/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3569CE9" w14:textId="77777777" w:rsidR="00001A8E" w:rsidRPr="00001A8E" w:rsidRDefault="00001A8E" w:rsidP="00001A8E">
            <w:pPr>
              <w:spacing w:after="60" w:line="240" w:lineRule="auto"/>
              <w:ind w:left="741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lastRenderedPageBreak/>
              <w:t>W przypadku zakupu sprzętów medycznych (wyrobów medycznych) będących źródłem jednostkowych danych medycznych zapewnił:</w:t>
            </w:r>
          </w:p>
          <w:p w14:paraId="16EFF531" w14:textId="04F3026D" w:rsidR="00343EF4" w:rsidRPr="00343EF4" w:rsidRDefault="00001A8E" w:rsidP="00343EF4">
            <w:pPr>
              <w:pStyle w:val="Akapitzlist"/>
              <w:numPr>
                <w:ilvl w:val="0"/>
                <w:numId w:val="22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EF4">
              <w:rPr>
                <w:rFonts w:ascii="Arial" w:hAnsi="Arial" w:cs="Arial"/>
                <w:sz w:val="24"/>
                <w:szCs w:val="24"/>
              </w:rPr>
              <w:t>integrację wyrobu medycznego z posiadanymi systemami informatycznymi odpowiedzialnymi za prowadzenie elektronicznego rekordu pacjenta w danej dziedzinie i/lub lokalnym repozytorium danych medycznych pacjenta,</w:t>
            </w:r>
          </w:p>
          <w:p w14:paraId="7A24C2AB" w14:textId="4510DA84" w:rsidR="00343EF4" w:rsidRPr="00343EF4" w:rsidRDefault="00001A8E" w:rsidP="00343EF4">
            <w:pPr>
              <w:pStyle w:val="Akapitzlist"/>
              <w:numPr>
                <w:ilvl w:val="0"/>
                <w:numId w:val="22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EF4">
              <w:rPr>
                <w:rFonts w:ascii="Arial" w:hAnsi="Arial" w:cs="Arial"/>
                <w:sz w:val="24"/>
                <w:szCs w:val="24"/>
              </w:rPr>
              <w:t>identyfikację oferowanych przez dany wyrób medyczny interfejsów wymiany danych. A następnie wybór najbardziej optymalnych rozwiązań w kontekście posiadanej przez wnioskodawcę architektury informatycznej,</w:t>
            </w:r>
          </w:p>
          <w:p w14:paraId="59A84518" w14:textId="5F1D4E8C" w:rsidR="00001A8E" w:rsidRPr="00343EF4" w:rsidRDefault="00001A8E" w:rsidP="00343EF4">
            <w:pPr>
              <w:pStyle w:val="Akapitzlist"/>
              <w:numPr>
                <w:ilvl w:val="0"/>
                <w:numId w:val="22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EF4">
              <w:rPr>
                <w:rFonts w:ascii="Arial" w:hAnsi="Arial" w:cs="Arial"/>
                <w:sz w:val="24"/>
                <w:szCs w:val="24"/>
              </w:rPr>
              <w:t>zapewnienie odpowiednich zasobów licencyjnych, mocy obliczeniowej oraz przestrzeni dyskowej w posiadanych repozytoriach danych w szczególności dotyczy to systemów PACS. W przypadku braku, przedmiotowy projekt powinien także przewidywać niezbędne uzupełnienie braków w przedmiotowym zakresie.</w:t>
            </w:r>
          </w:p>
          <w:p w14:paraId="276F7E8A" w14:textId="77777777" w:rsidR="00001A8E" w:rsidRPr="00001A8E" w:rsidRDefault="00001A8E" w:rsidP="00001A8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9FF2A18" w14:textId="7B563F48" w:rsidR="00001A8E" w:rsidRPr="007329E3" w:rsidRDefault="00001A8E" w:rsidP="00001A8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118" w:type="dxa"/>
          </w:tcPr>
          <w:p w14:paraId="262566BA" w14:textId="048D3C66" w:rsidR="003D448E" w:rsidRPr="003D448E" w:rsidRDefault="003D448E" w:rsidP="003D448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D448E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03E2A638" w14:textId="77777777" w:rsidR="003D448E" w:rsidRPr="003D448E" w:rsidRDefault="003D448E" w:rsidP="003D448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D448E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90F721C" w14:textId="77777777" w:rsidR="003D448E" w:rsidRPr="003D448E" w:rsidRDefault="003D448E" w:rsidP="003D448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654E54D" w14:textId="77777777" w:rsidR="00274C53" w:rsidRPr="00274C53" w:rsidRDefault="00274C53" w:rsidP="00274C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74C5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1ED77AA" w14:textId="77777777" w:rsidR="00274C53" w:rsidRPr="00274C53" w:rsidRDefault="00274C53" w:rsidP="00274C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E14938B" w14:textId="77777777" w:rsidR="00274C53" w:rsidRPr="00274C53" w:rsidRDefault="00274C53" w:rsidP="00274C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74C53">
              <w:rPr>
                <w:rFonts w:ascii="Arial" w:hAnsi="Arial" w:cs="Arial"/>
                <w:sz w:val="24"/>
                <w:szCs w:val="24"/>
              </w:rPr>
              <w:t xml:space="preserve">Kryterium uznaje się za spełnione, jeżeli </w:t>
            </w:r>
            <w:r w:rsidRPr="00274C53">
              <w:rPr>
                <w:rFonts w:ascii="Arial" w:hAnsi="Arial" w:cs="Arial"/>
                <w:sz w:val="24"/>
                <w:szCs w:val="24"/>
              </w:rPr>
              <w:lastRenderedPageBreak/>
              <w:t xml:space="preserve">odpowiedź będzie pozytywna. </w:t>
            </w:r>
          </w:p>
          <w:p w14:paraId="7CFEBE5F" w14:textId="166D0CB9" w:rsidR="00001A8E" w:rsidRPr="000E67A6" w:rsidRDefault="00274C53" w:rsidP="00274C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74C5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3CBF398F" w14:textId="3E11F7D6" w:rsidR="009F6237" w:rsidDel="00E91F21" w:rsidRDefault="009F6237" w:rsidP="008E211B">
      <w:pPr>
        <w:rPr>
          <w:del w:id="26" w:author="Monika Stegent" w:date="2024-10-10T14:02:00Z" w16du:dateUtc="2024-10-10T12:02:00Z"/>
          <w:rFonts w:ascii="Arial" w:hAnsi="Arial" w:cs="Arial"/>
          <w:color w:val="FF0000"/>
          <w:sz w:val="24"/>
          <w:szCs w:val="24"/>
        </w:rPr>
      </w:pPr>
    </w:p>
    <w:p w14:paraId="525DA7B5" w14:textId="0CEB3305" w:rsidR="00B9013A" w:rsidRPr="00F64EC0" w:rsidDel="00E91F21" w:rsidRDefault="00B9013A" w:rsidP="008E211B">
      <w:pPr>
        <w:rPr>
          <w:del w:id="27" w:author="Monika Stegent" w:date="2024-10-10T14:02:00Z" w16du:dateUtc="2024-10-10T12:02:00Z"/>
          <w:rFonts w:ascii="Arial" w:hAnsi="Arial" w:cs="Arial"/>
          <w:b/>
          <w:bCs/>
          <w:sz w:val="24"/>
          <w:szCs w:val="24"/>
        </w:rPr>
      </w:pPr>
    </w:p>
    <w:p w14:paraId="4F5BB255" w14:textId="77777777" w:rsidR="00F64EC0" w:rsidRPr="00E80DDF" w:rsidRDefault="00F64EC0" w:rsidP="00E91F21">
      <w:pPr>
        <w:rPr>
          <w:rFonts w:ascii="Arial" w:hAnsi="Arial" w:cs="Arial"/>
          <w:color w:val="FF0000"/>
          <w:sz w:val="24"/>
          <w:szCs w:val="24"/>
        </w:rPr>
      </w:pPr>
    </w:p>
    <w:sectPr w:rsidR="00F64EC0" w:rsidRPr="00E80DDF" w:rsidSect="008717AF">
      <w:footerReference w:type="default" r:id="rId14"/>
      <w:headerReference w:type="first" r:id="rId15"/>
      <w:footerReference w:type="first" r:id="rId16"/>
      <w:pgSz w:w="16838" w:h="11906" w:orient="landscape"/>
      <w:pgMar w:top="1417" w:right="1245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1" w:author="Monika Stegent" w:date="2024-10-03T14:06:00Z" w:initials="MS">
    <w:p w14:paraId="59CF906E" w14:textId="671D2F59" w:rsidR="00781BBE" w:rsidRDefault="00781BBE" w:rsidP="00781BBE">
      <w:pPr>
        <w:pStyle w:val="Tekstkomentarza"/>
      </w:pPr>
      <w:r>
        <w:rPr>
          <w:rStyle w:val="Odwoaniedokomentarza"/>
        </w:rPr>
        <w:annotationRef/>
      </w:r>
      <w:r w:rsidR="00EF3C37">
        <w:t>Stanowisko Grupy roboczej ds. zdrowia</w:t>
      </w:r>
    </w:p>
  </w:comment>
  <w:comment w:id="4" w:author="Monika Stegent" w:date="2024-10-03T14:09:00Z" w:initials="MS">
    <w:p w14:paraId="45C49799" w14:textId="1B952A3D" w:rsidR="00781BBE" w:rsidRDefault="00781BBE">
      <w:pPr>
        <w:pStyle w:val="Tekstkomentarza"/>
      </w:pPr>
      <w:r>
        <w:rPr>
          <w:rStyle w:val="Odwoaniedokomentarza"/>
        </w:rPr>
        <w:annotationRef/>
      </w:r>
      <w:r>
        <w:t>Autokorekta IZ</w:t>
      </w:r>
    </w:p>
  </w:comment>
  <w:comment w:id="9" w:author="Monika Stegent" w:date="2024-10-10T14:35:00Z" w:initials="MS">
    <w:p w14:paraId="511F1D37" w14:textId="5965E01A" w:rsidR="003974B2" w:rsidRDefault="003974B2">
      <w:pPr>
        <w:pStyle w:val="Tekstkomentarza"/>
      </w:pPr>
      <w:r>
        <w:rPr>
          <w:rStyle w:val="Odwoaniedokomentarza"/>
        </w:rPr>
        <w:annotationRef/>
      </w:r>
      <w:r>
        <w:t>Stanowisko Grupy roboczej ds. zdrowia</w:t>
      </w:r>
    </w:p>
  </w:comment>
  <w:comment w:id="14" w:author="Monika Stegent" w:date="2024-10-08T09:33:00Z" w:initials="MS">
    <w:p w14:paraId="4DCC5172" w14:textId="567332B5" w:rsidR="00E850F3" w:rsidRDefault="00E850F3">
      <w:pPr>
        <w:pStyle w:val="Tekstkomentarza"/>
      </w:pPr>
      <w:r>
        <w:rPr>
          <w:rStyle w:val="Odwoaniedokomentarza"/>
        </w:rPr>
        <w:annotationRef/>
      </w:r>
      <w:r>
        <w:t>Autokorekta IZ</w:t>
      </w:r>
    </w:p>
  </w:comment>
  <w:comment w:id="17" w:author="Monika Stegent" w:date="2024-10-10T14:32:00Z" w:initials="MS">
    <w:p w14:paraId="4A20AB3F" w14:textId="50F6D959" w:rsidR="000E4E91" w:rsidRDefault="000E4E91">
      <w:pPr>
        <w:pStyle w:val="Tekstkomentarza"/>
      </w:pPr>
      <w:r>
        <w:rPr>
          <w:rStyle w:val="Odwoaniedokomentarza"/>
        </w:rPr>
        <w:annotationRef/>
      </w:r>
      <w:r>
        <w:t>Stanowisko Grupy roboczej ds. zdrowia</w:t>
      </w:r>
    </w:p>
  </w:comment>
  <w:comment w:id="19" w:author="Monika Stegent" w:date="2024-10-03T14:11:00Z" w:initials="MS">
    <w:p w14:paraId="16B18E05" w14:textId="6D2AA55F" w:rsidR="00FF1F7C" w:rsidRDefault="00FF1F7C" w:rsidP="00E91F21">
      <w:pPr>
        <w:jc w:val="both"/>
      </w:pPr>
      <w:r>
        <w:rPr>
          <w:rStyle w:val="Odwoaniedokomentarza"/>
        </w:rPr>
        <w:annotationRef/>
      </w:r>
      <w:r w:rsidR="00E91F21">
        <w:t>Stanowisko Grupy roboczej ds. zdrowia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59CF906E" w15:done="0"/>
  <w15:commentEx w15:paraId="45C49799" w15:done="0"/>
  <w15:commentEx w15:paraId="511F1D37" w15:done="0"/>
  <w15:commentEx w15:paraId="4DCC5172" w15:done="0"/>
  <w15:commentEx w15:paraId="4A20AB3F" w15:done="0"/>
  <w15:commentEx w15:paraId="16B18E0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695405F" w16cex:dateUtc="2024-10-03T12:06:00Z"/>
  <w16cex:commentExtensible w16cex:durableId="16469D19" w16cex:dateUtc="2024-10-03T12:09:00Z"/>
  <w16cex:commentExtensible w16cex:durableId="23DAB271" w16cex:dateUtc="2024-10-10T12:35:00Z"/>
  <w16cex:commentExtensible w16cex:durableId="28601573" w16cex:dateUtc="2024-10-08T07:33:00Z"/>
  <w16cex:commentExtensible w16cex:durableId="269CA16B" w16cex:dateUtc="2024-10-10T12:32:00Z"/>
  <w16cex:commentExtensible w16cex:durableId="4B407913" w16cex:dateUtc="2024-10-03T12:1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59CF906E" w16cid:durableId="6695405F"/>
  <w16cid:commentId w16cid:paraId="45C49799" w16cid:durableId="16469D19"/>
  <w16cid:commentId w16cid:paraId="511F1D37" w16cid:durableId="23DAB271"/>
  <w16cid:commentId w16cid:paraId="4DCC5172" w16cid:durableId="28601573"/>
  <w16cid:commentId w16cid:paraId="4A20AB3F" w16cid:durableId="269CA16B"/>
  <w16cid:commentId w16cid:paraId="16B18E05" w16cid:durableId="4B40791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285A0A" w14:textId="77777777" w:rsidR="005B47F5" w:rsidRDefault="005B47F5" w:rsidP="00D15E00">
      <w:pPr>
        <w:spacing w:after="0" w:line="240" w:lineRule="auto"/>
      </w:pPr>
      <w:r>
        <w:separator/>
      </w:r>
    </w:p>
  </w:endnote>
  <w:endnote w:type="continuationSeparator" w:id="0">
    <w:p w14:paraId="4A074086" w14:textId="77777777" w:rsidR="005B47F5" w:rsidRDefault="005B47F5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DF2ACD" w14:textId="77777777" w:rsidR="002D61A4" w:rsidRDefault="002D61A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D7929" w:rsidRPr="002D7929">
      <w:rPr>
        <w:noProof/>
        <w:lang w:val="pl-PL"/>
      </w:rPr>
      <w:t>18</w:t>
    </w:r>
    <w:r>
      <w:fldChar w:fldCharType="end"/>
    </w:r>
  </w:p>
  <w:p w14:paraId="4279D3DD" w14:textId="77777777" w:rsidR="002D61A4" w:rsidRDefault="002D61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2220B" w14:textId="3D91DE0D" w:rsidR="002455CA" w:rsidRDefault="00557B47" w:rsidP="002455CA">
    <w:pPr>
      <w:pStyle w:val="Stopka"/>
      <w:jc w:val="center"/>
    </w:pPr>
    <w:r>
      <w:rPr>
        <w:noProof/>
      </w:rPr>
      <w:drawing>
        <wp:inline distT="0" distB="0" distL="0" distR="0" wp14:anchorId="0B04F24B" wp14:editId="7E0FC1FC">
          <wp:extent cx="6962775" cy="857250"/>
          <wp:effectExtent l="0" t="0" r="0" b="0"/>
          <wp:doc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53675C" w14:textId="77777777" w:rsidR="005B47F5" w:rsidRDefault="005B47F5" w:rsidP="00D15E00">
      <w:pPr>
        <w:spacing w:after="0" w:line="240" w:lineRule="auto"/>
      </w:pPr>
      <w:r>
        <w:separator/>
      </w:r>
    </w:p>
  </w:footnote>
  <w:footnote w:type="continuationSeparator" w:id="0">
    <w:p w14:paraId="76C8312D" w14:textId="77777777" w:rsidR="005B47F5" w:rsidRDefault="005B47F5" w:rsidP="00D15E00">
      <w:pPr>
        <w:spacing w:after="0" w:line="240" w:lineRule="auto"/>
      </w:pPr>
      <w:r>
        <w:continuationSeparator/>
      </w:r>
    </w:p>
  </w:footnote>
  <w:footnote w:id="1">
    <w:p w14:paraId="628D74FB" w14:textId="5AAD065C" w:rsidR="00911EC5" w:rsidRPr="00911EC5" w:rsidRDefault="00911EC5">
      <w:pPr>
        <w:pStyle w:val="Tekstprzypisudolnego"/>
        <w:rPr>
          <w:rFonts w:ascii="Arial" w:hAnsi="Arial" w:cs="Arial"/>
          <w:sz w:val="24"/>
          <w:szCs w:val="24"/>
        </w:rPr>
      </w:pPr>
      <w:r w:rsidRPr="00911EC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11EC5">
        <w:rPr>
          <w:rFonts w:ascii="Arial" w:hAnsi="Arial" w:cs="Arial"/>
          <w:sz w:val="24"/>
          <w:szCs w:val="24"/>
        </w:rPr>
        <w:t xml:space="preserve"> </w:t>
      </w:r>
      <w:r w:rsidRPr="00911EC5">
        <w:rPr>
          <w:rFonts w:ascii="Arial" w:hAnsi="Arial" w:cs="Arial"/>
          <w:sz w:val="24"/>
          <w:szCs w:val="24"/>
          <w:lang w:val="pl-PL"/>
        </w:rPr>
        <w:t>W każdym kryterium przez „wnioskodawcę” rozumiemy też partnera/partnerów, chyba że kryterium stanowi inaczej</w:t>
      </w:r>
      <w:r>
        <w:rPr>
          <w:rFonts w:ascii="Arial" w:hAnsi="Arial" w:cs="Arial"/>
          <w:sz w:val="24"/>
          <w:szCs w:val="24"/>
          <w:lang w:val="pl-PL"/>
        </w:rPr>
        <w:t>.</w:t>
      </w:r>
    </w:p>
  </w:footnote>
  <w:footnote w:id="2">
    <w:p w14:paraId="23EDEDD9" w14:textId="1A5445A8" w:rsidR="003C40D0" w:rsidRPr="008D4EBB" w:rsidRDefault="003C40D0" w:rsidP="000A0428">
      <w:pPr>
        <w:pStyle w:val="Tekstprzypisudolnego"/>
        <w:rPr>
          <w:rFonts w:ascii="Arial" w:hAnsi="Arial" w:cs="Arial"/>
          <w:sz w:val="24"/>
          <w:szCs w:val="24"/>
        </w:rPr>
      </w:pPr>
      <w:r w:rsidRPr="008D4EB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D4EBB">
        <w:rPr>
          <w:rFonts w:ascii="Arial" w:hAnsi="Arial" w:cs="Arial"/>
          <w:sz w:val="24"/>
          <w:szCs w:val="24"/>
        </w:rPr>
        <w:t xml:space="preserve"> </w:t>
      </w:r>
      <w:r w:rsidRPr="008D4EBB">
        <w:rPr>
          <w:rFonts w:ascii="Arial" w:hAnsi="Arial" w:cs="Arial"/>
          <w:bCs/>
          <w:sz w:val="24"/>
          <w:szCs w:val="24"/>
        </w:rPr>
        <w:t>Wykluczenia podmiotowe</w:t>
      </w:r>
      <w:r w:rsidR="00424E6D">
        <w:rPr>
          <w:rFonts w:ascii="Arial" w:hAnsi="Arial" w:cs="Arial"/>
          <w:bCs/>
          <w:sz w:val="24"/>
          <w:szCs w:val="24"/>
          <w:lang w:val="pl-PL"/>
        </w:rPr>
        <w:t>, określone w regulaminie wyboru projektów</w:t>
      </w:r>
      <w:r w:rsidRPr="008D4EBB">
        <w:rPr>
          <w:rFonts w:ascii="Arial" w:hAnsi="Arial" w:cs="Arial"/>
          <w:bCs/>
          <w:sz w:val="24"/>
          <w:szCs w:val="24"/>
        </w:rPr>
        <w:t xml:space="preserve"> weryfikowane będą przed podpisaniem umowy.</w:t>
      </w:r>
    </w:p>
  </w:footnote>
  <w:footnote w:id="3">
    <w:p w14:paraId="79CA739F" w14:textId="26B33A14" w:rsidR="006A74D7" w:rsidRPr="008D4EBB" w:rsidRDefault="006A74D7" w:rsidP="000A0428">
      <w:pPr>
        <w:pStyle w:val="Tekstprzypisudolnego"/>
        <w:rPr>
          <w:rFonts w:ascii="Arial" w:hAnsi="Arial" w:cs="Arial"/>
          <w:sz w:val="24"/>
          <w:szCs w:val="24"/>
        </w:rPr>
      </w:pPr>
      <w:r w:rsidRPr="008D4EB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D4EBB">
        <w:rPr>
          <w:rFonts w:ascii="Arial" w:hAnsi="Arial" w:cs="Arial"/>
          <w:sz w:val="24"/>
          <w:szCs w:val="24"/>
        </w:rPr>
        <w:t xml:space="preserve"> Rozporządzenie Parlamentu Europejskiego i Rady (UE) nr </w:t>
      </w:r>
      <w:r w:rsidRPr="008D4EBB">
        <w:rPr>
          <w:rFonts w:ascii="Arial" w:hAnsi="Arial" w:cs="Arial"/>
          <w:sz w:val="24"/>
          <w:szCs w:val="24"/>
          <w:lang w:val="pl-PL"/>
        </w:rPr>
        <w:t>2021</w:t>
      </w:r>
      <w:r w:rsidRPr="008D4EBB">
        <w:rPr>
          <w:rFonts w:ascii="Arial" w:hAnsi="Arial" w:cs="Arial"/>
          <w:sz w:val="24"/>
          <w:szCs w:val="24"/>
        </w:rPr>
        <w:t>/</w:t>
      </w:r>
      <w:r w:rsidRPr="008D4EBB">
        <w:rPr>
          <w:rFonts w:ascii="Arial" w:hAnsi="Arial" w:cs="Arial"/>
          <w:sz w:val="24"/>
          <w:szCs w:val="24"/>
          <w:lang w:val="pl-PL"/>
        </w:rPr>
        <w:t>1060</w:t>
      </w:r>
      <w:r w:rsidRPr="008D4EBB">
        <w:rPr>
          <w:rFonts w:ascii="Arial" w:hAnsi="Arial" w:cs="Arial"/>
          <w:sz w:val="24"/>
          <w:szCs w:val="24"/>
        </w:rPr>
        <w:t xml:space="preserve"> z dnia </w:t>
      </w:r>
      <w:r w:rsidRPr="008D4EBB">
        <w:rPr>
          <w:rFonts w:ascii="Arial" w:hAnsi="Arial" w:cs="Arial"/>
          <w:sz w:val="24"/>
          <w:szCs w:val="24"/>
          <w:lang w:val="pl-PL"/>
        </w:rPr>
        <w:t>24</w:t>
      </w:r>
      <w:r w:rsidRPr="008D4EBB">
        <w:rPr>
          <w:rFonts w:ascii="Arial" w:hAnsi="Arial" w:cs="Arial"/>
          <w:sz w:val="24"/>
          <w:szCs w:val="24"/>
        </w:rPr>
        <w:t xml:space="preserve"> </w:t>
      </w:r>
      <w:r w:rsidRPr="008D4EBB">
        <w:rPr>
          <w:rFonts w:ascii="Arial" w:hAnsi="Arial" w:cs="Arial"/>
          <w:sz w:val="24"/>
          <w:szCs w:val="24"/>
          <w:lang w:val="pl-PL"/>
        </w:rPr>
        <w:t>czerwca</w:t>
      </w:r>
      <w:r w:rsidRPr="008D4EBB">
        <w:rPr>
          <w:rFonts w:ascii="Arial" w:hAnsi="Arial" w:cs="Arial"/>
          <w:sz w:val="24"/>
          <w:szCs w:val="24"/>
        </w:rPr>
        <w:t xml:space="preserve"> 20</w:t>
      </w:r>
      <w:r w:rsidRPr="008D4EBB">
        <w:rPr>
          <w:rFonts w:ascii="Arial" w:hAnsi="Arial" w:cs="Arial"/>
          <w:sz w:val="24"/>
          <w:szCs w:val="24"/>
          <w:lang w:val="pl-PL"/>
        </w:rPr>
        <w:t>2</w:t>
      </w:r>
      <w:r w:rsidRPr="008D4EBB">
        <w:rPr>
          <w:rFonts w:ascii="Arial" w:hAnsi="Arial" w:cs="Arial"/>
          <w:sz w:val="24"/>
          <w:szCs w:val="24"/>
        </w:rPr>
        <w:t>1 r. ustanawiające wspólne przepisy dotyczące Europejskiego Funduszu Rozwoju Regionalnego, Europejskiego Funduszu Społecznego</w:t>
      </w:r>
      <w:r w:rsidRPr="008D4EBB">
        <w:rPr>
          <w:rFonts w:ascii="Arial" w:hAnsi="Arial" w:cs="Arial"/>
          <w:sz w:val="24"/>
          <w:szCs w:val="24"/>
          <w:lang w:val="pl-PL"/>
        </w:rPr>
        <w:t xml:space="preserve"> Plus</w:t>
      </w:r>
      <w:r w:rsidRPr="008D4EBB">
        <w:rPr>
          <w:rFonts w:ascii="Arial" w:hAnsi="Arial" w:cs="Arial"/>
          <w:sz w:val="24"/>
          <w:szCs w:val="24"/>
        </w:rPr>
        <w:t>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Pr="008D4EBB">
        <w:rPr>
          <w:rFonts w:ascii="Arial" w:hAnsi="Arial" w:cs="Arial"/>
          <w:sz w:val="24"/>
          <w:szCs w:val="24"/>
          <w:lang w:val="pl-PL"/>
        </w:rPr>
        <w:t xml:space="preserve"> </w:t>
      </w:r>
      <w:r w:rsidRPr="008D4EBB">
        <w:rPr>
          <w:rFonts w:ascii="Arial" w:hAnsi="Arial" w:cs="Arial"/>
          <w:sz w:val="24"/>
          <w:szCs w:val="24"/>
        </w:rPr>
        <w:t>(Dz. Urz. UE L</w:t>
      </w:r>
      <w:r w:rsidRPr="008D4EBB">
        <w:rPr>
          <w:rFonts w:ascii="Arial" w:hAnsi="Arial" w:cs="Arial"/>
          <w:sz w:val="24"/>
          <w:szCs w:val="24"/>
          <w:lang w:val="pl-PL"/>
        </w:rPr>
        <w:t xml:space="preserve"> 231/159</w:t>
      </w:r>
      <w:r w:rsidRPr="008D4EBB">
        <w:rPr>
          <w:rFonts w:ascii="Arial" w:hAnsi="Arial" w:cs="Arial"/>
          <w:sz w:val="24"/>
          <w:szCs w:val="24"/>
        </w:rPr>
        <w:t xml:space="preserve"> z</w:t>
      </w:r>
      <w:r w:rsidR="007A0DA5">
        <w:rPr>
          <w:rFonts w:ascii="Arial" w:hAnsi="Arial" w:cs="Arial"/>
          <w:sz w:val="24"/>
          <w:szCs w:val="24"/>
          <w:lang w:val="pl-PL"/>
        </w:rPr>
        <w:t> </w:t>
      </w:r>
      <w:r w:rsidRPr="008D4EBB">
        <w:rPr>
          <w:rFonts w:ascii="Arial" w:hAnsi="Arial" w:cs="Arial"/>
          <w:sz w:val="24"/>
          <w:szCs w:val="24"/>
          <w:lang w:val="pl-PL"/>
        </w:rPr>
        <w:t>3</w:t>
      </w:r>
      <w:r w:rsidRPr="008D4EBB">
        <w:rPr>
          <w:rFonts w:ascii="Arial" w:hAnsi="Arial" w:cs="Arial"/>
          <w:sz w:val="24"/>
          <w:szCs w:val="24"/>
        </w:rPr>
        <w:t>0.</w:t>
      </w:r>
      <w:r w:rsidRPr="008D4EBB">
        <w:rPr>
          <w:rFonts w:ascii="Arial" w:hAnsi="Arial" w:cs="Arial"/>
          <w:sz w:val="24"/>
          <w:szCs w:val="24"/>
          <w:lang w:val="pl-PL"/>
        </w:rPr>
        <w:t>06</w:t>
      </w:r>
      <w:r w:rsidRPr="008D4EBB">
        <w:rPr>
          <w:rFonts w:ascii="Arial" w:hAnsi="Arial" w:cs="Arial"/>
          <w:sz w:val="24"/>
          <w:szCs w:val="24"/>
        </w:rPr>
        <w:t>.20</w:t>
      </w:r>
      <w:r w:rsidRPr="008D4EBB">
        <w:rPr>
          <w:rFonts w:ascii="Arial" w:hAnsi="Arial" w:cs="Arial"/>
          <w:sz w:val="24"/>
          <w:szCs w:val="24"/>
          <w:lang w:val="pl-PL"/>
        </w:rPr>
        <w:t>2</w:t>
      </w:r>
      <w:r w:rsidRPr="008D4EBB">
        <w:rPr>
          <w:rFonts w:ascii="Arial" w:hAnsi="Arial" w:cs="Arial"/>
          <w:sz w:val="24"/>
          <w:szCs w:val="24"/>
        </w:rPr>
        <w:t xml:space="preserve">1) (dalej: rozporządzenie </w:t>
      </w:r>
      <w:r w:rsidRPr="008D4EBB">
        <w:rPr>
          <w:rFonts w:ascii="Arial" w:hAnsi="Arial" w:cs="Arial"/>
          <w:sz w:val="24"/>
          <w:szCs w:val="24"/>
          <w:lang w:val="pl-PL"/>
        </w:rPr>
        <w:t>nr 2021/1060</w:t>
      </w:r>
      <w:r w:rsidRPr="008D4EBB">
        <w:rPr>
          <w:rFonts w:ascii="Arial" w:hAnsi="Arial" w:cs="Arial"/>
          <w:sz w:val="24"/>
          <w:szCs w:val="24"/>
        </w:rPr>
        <w:t>).</w:t>
      </w:r>
    </w:p>
  </w:footnote>
  <w:footnote w:id="4">
    <w:p w14:paraId="2EB6E9F4" w14:textId="6AA26D5D" w:rsidR="007B09FD" w:rsidRPr="0079288B" w:rsidRDefault="007B09FD">
      <w:pPr>
        <w:pStyle w:val="Tekstprzypisudolnego"/>
        <w:rPr>
          <w:rFonts w:ascii="Arial" w:hAnsi="Arial" w:cs="Arial"/>
          <w:sz w:val="24"/>
          <w:szCs w:val="24"/>
        </w:rPr>
      </w:pPr>
      <w:r w:rsidRPr="0079288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9288B">
        <w:rPr>
          <w:rFonts w:ascii="Arial" w:hAnsi="Arial" w:cs="Arial"/>
          <w:sz w:val="24"/>
          <w:szCs w:val="24"/>
        </w:rPr>
        <w:t xml:space="preserve"> </w:t>
      </w:r>
      <w:r w:rsidRPr="0079288B">
        <w:rPr>
          <w:rFonts w:ascii="Arial" w:hAnsi="Arial" w:cs="Arial"/>
          <w:sz w:val="24"/>
          <w:szCs w:val="24"/>
          <w:lang w:val="pl-PL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5">
    <w:p w14:paraId="6C55032B" w14:textId="1F347809" w:rsidR="004711B0" w:rsidRPr="00544205" w:rsidRDefault="004711B0">
      <w:pPr>
        <w:pStyle w:val="Tekstprzypisudolnego"/>
      </w:pPr>
      <w:r w:rsidRPr="0054420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4205">
        <w:rPr>
          <w:rFonts w:ascii="Arial" w:hAnsi="Arial" w:cs="Arial"/>
          <w:sz w:val="24"/>
          <w:szCs w:val="24"/>
        </w:rPr>
        <w:t xml:space="preserve"> </w:t>
      </w:r>
      <w:del w:id="11" w:author="Monika Stegent" w:date="2024-10-10T13:23:00Z" w16du:dateUtc="2024-10-10T11:23:00Z">
        <w:r w:rsidRPr="00544205" w:rsidDel="00CB43D5">
          <w:rPr>
            <w:rFonts w:ascii="Arial" w:hAnsi="Arial" w:cs="Arial"/>
            <w:sz w:val="24"/>
            <w:szCs w:val="24"/>
          </w:rPr>
          <w:delText>Po</w:delText>
        </w:r>
      </w:del>
      <w:ins w:id="12" w:author="Monika Stegent" w:date="2024-10-09T12:21:00Z" w16du:dateUtc="2024-10-09T10:21:00Z">
        <w:r w:rsidR="00D53754">
          <w:rPr>
            <w:rFonts w:ascii="Arial" w:hAnsi="Arial" w:cs="Arial"/>
            <w:sz w:val="24"/>
            <w:szCs w:val="24"/>
            <w:highlight w:val="yellow"/>
          </w:rPr>
          <w:t>Należy posiadać</w:t>
        </w:r>
        <w:r w:rsidR="00D53754" w:rsidRPr="007744E8">
          <w:rPr>
            <w:rFonts w:ascii="Arial" w:hAnsi="Arial" w:cs="Arial"/>
            <w:sz w:val="24"/>
            <w:szCs w:val="24"/>
            <w:highlight w:val="yellow"/>
          </w:rPr>
          <w:t xml:space="preserve"> wszystki</w:t>
        </w:r>
        <w:r w:rsidR="00D53754">
          <w:rPr>
            <w:rFonts w:ascii="Arial" w:hAnsi="Arial" w:cs="Arial"/>
            <w:sz w:val="24"/>
            <w:szCs w:val="24"/>
            <w:highlight w:val="yellow"/>
          </w:rPr>
          <w:t>e</w:t>
        </w:r>
        <w:r w:rsidR="00D53754" w:rsidRPr="007744E8">
          <w:rPr>
            <w:rFonts w:ascii="Arial" w:hAnsi="Arial" w:cs="Arial"/>
            <w:sz w:val="24"/>
            <w:szCs w:val="24"/>
            <w:highlight w:val="yellow"/>
          </w:rPr>
          <w:t xml:space="preserve"> pozostał</w:t>
        </w:r>
        <w:r w:rsidR="00D53754">
          <w:rPr>
            <w:rFonts w:ascii="Arial" w:hAnsi="Arial" w:cs="Arial"/>
            <w:sz w:val="24"/>
            <w:szCs w:val="24"/>
            <w:highlight w:val="yellow"/>
          </w:rPr>
          <w:t>e</w:t>
        </w:r>
        <w:r w:rsidR="00D53754" w:rsidRPr="007744E8">
          <w:rPr>
            <w:rFonts w:ascii="Arial" w:hAnsi="Arial" w:cs="Arial"/>
            <w:sz w:val="24"/>
            <w:szCs w:val="24"/>
            <w:highlight w:val="yellow"/>
          </w:rPr>
          <w:t xml:space="preserve"> decyzj</w:t>
        </w:r>
        <w:r w:rsidR="00D53754">
          <w:rPr>
            <w:rFonts w:ascii="Arial" w:hAnsi="Arial" w:cs="Arial"/>
            <w:sz w:val="24"/>
            <w:szCs w:val="24"/>
            <w:highlight w:val="yellow"/>
          </w:rPr>
          <w:t>e</w:t>
        </w:r>
        <w:r w:rsidR="00D53754" w:rsidRPr="007744E8">
          <w:rPr>
            <w:rFonts w:ascii="Arial" w:hAnsi="Arial" w:cs="Arial"/>
            <w:sz w:val="24"/>
            <w:szCs w:val="24"/>
            <w:highlight w:val="yellow"/>
          </w:rPr>
          <w:t>, pozwole</w:t>
        </w:r>
        <w:r w:rsidR="00D53754">
          <w:rPr>
            <w:rFonts w:ascii="Arial" w:hAnsi="Arial" w:cs="Arial"/>
            <w:sz w:val="24"/>
            <w:szCs w:val="24"/>
            <w:highlight w:val="yellow"/>
          </w:rPr>
          <w:t>nia</w:t>
        </w:r>
        <w:r w:rsidR="00D53754" w:rsidRPr="007744E8">
          <w:rPr>
            <w:rFonts w:ascii="Arial" w:hAnsi="Arial" w:cs="Arial"/>
            <w:sz w:val="24"/>
            <w:szCs w:val="24"/>
            <w:highlight w:val="yellow"/>
          </w:rPr>
          <w:t>, uzgodnie</w:t>
        </w:r>
        <w:r w:rsidR="00D53754">
          <w:rPr>
            <w:rFonts w:ascii="Arial" w:hAnsi="Arial" w:cs="Arial"/>
            <w:sz w:val="24"/>
            <w:szCs w:val="24"/>
            <w:highlight w:val="yellow"/>
          </w:rPr>
          <w:t>nia</w:t>
        </w:r>
        <w:r w:rsidR="00D53754" w:rsidRPr="007744E8">
          <w:rPr>
            <w:rFonts w:ascii="Arial" w:hAnsi="Arial" w:cs="Arial"/>
            <w:sz w:val="24"/>
            <w:szCs w:val="24"/>
            <w:highlight w:val="yellow"/>
          </w:rPr>
          <w:t xml:space="preserve"> oraz opracowa</w:t>
        </w:r>
        <w:r w:rsidR="00D53754">
          <w:rPr>
            <w:rFonts w:ascii="Arial" w:hAnsi="Arial" w:cs="Arial"/>
            <w:sz w:val="24"/>
            <w:szCs w:val="24"/>
            <w:highlight w:val="yellow"/>
          </w:rPr>
          <w:t>nia</w:t>
        </w:r>
        <w:r w:rsidR="00D53754" w:rsidRPr="007744E8">
          <w:rPr>
            <w:rFonts w:ascii="Arial" w:hAnsi="Arial" w:cs="Arial"/>
            <w:sz w:val="24"/>
            <w:szCs w:val="24"/>
            <w:highlight w:val="yellow"/>
          </w:rPr>
          <w:t xml:space="preserve"> składając</w:t>
        </w:r>
        <w:r w:rsidR="00D53754">
          <w:rPr>
            <w:rFonts w:ascii="Arial" w:hAnsi="Arial" w:cs="Arial"/>
            <w:sz w:val="24"/>
            <w:szCs w:val="24"/>
            <w:highlight w:val="yellow"/>
          </w:rPr>
          <w:t>e</w:t>
        </w:r>
        <w:r w:rsidR="00D53754" w:rsidRPr="007744E8">
          <w:rPr>
            <w:rFonts w:ascii="Arial" w:hAnsi="Arial" w:cs="Arial"/>
            <w:sz w:val="24"/>
            <w:szCs w:val="24"/>
            <w:highlight w:val="yellow"/>
          </w:rPr>
          <w:t xml:space="preserve"> się na dokumentację techniczną </w:t>
        </w:r>
        <w:r w:rsidR="00D53754">
          <w:rPr>
            <w:rFonts w:ascii="Arial" w:hAnsi="Arial" w:cs="Arial"/>
            <w:sz w:val="24"/>
            <w:szCs w:val="24"/>
            <w:highlight w:val="yellow"/>
          </w:rPr>
          <w:t>wymagane</w:t>
        </w:r>
        <w:r w:rsidR="00D53754" w:rsidRPr="007744E8">
          <w:rPr>
            <w:rFonts w:ascii="Arial" w:hAnsi="Arial" w:cs="Arial"/>
            <w:sz w:val="24"/>
            <w:szCs w:val="24"/>
            <w:highlight w:val="yellow"/>
          </w:rPr>
          <w:t xml:space="preserve"> do złożenia wniosku o wydanie pozwolenia administracyjnego zezwalającego na realizację inwestycji.</w:t>
        </w:r>
      </w:ins>
      <w:del w:id="13" w:author="Monika Stegent" w:date="2024-10-09T12:21:00Z" w16du:dateUtc="2024-10-09T10:21:00Z">
        <w:r w:rsidRPr="00544205" w:rsidDel="00D53754">
          <w:rPr>
            <w:rFonts w:ascii="Arial" w:hAnsi="Arial" w:cs="Arial"/>
            <w:sz w:val="24"/>
            <w:szCs w:val="24"/>
          </w:rPr>
          <w:delText>siadanie pozostałych decyzji i pozwoleń oraz dokumentacji technicznej jest wymagane.</w:delText>
        </w:r>
      </w:del>
    </w:p>
  </w:footnote>
  <w:footnote w:id="6">
    <w:p w14:paraId="14677A24" w14:textId="77777777" w:rsidR="004711B0" w:rsidRPr="00C35067" w:rsidRDefault="004711B0">
      <w:pPr>
        <w:pStyle w:val="Tekstprzypisudolnego"/>
        <w:rPr>
          <w:rFonts w:ascii="Arial" w:hAnsi="Arial" w:cs="Arial"/>
          <w:sz w:val="24"/>
          <w:szCs w:val="24"/>
        </w:rPr>
      </w:pPr>
      <w:r w:rsidRPr="00C3506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35067">
        <w:rPr>
          <w:rFonts w:ascii="Arial" w:hAnsi="Arial" w:cs="Arial"/>
          <w:sz w:val="24"/>
          <w:szCs w:val="24"/>
        </w:rPr>
        <w:t xml:space="preserve"> W oparciu o przygotowany przez wnioskodawcę na etapie podpisania umowy harmonogram otrzymania takiego pozwolenia.</w:t>
      </w:r>
    </w:p>
  </w:footnote>
  <w:footnote w:id="7">
    <w:p w14:paraId="37252BDA" w14:textId="77777777" w:rsidR="00EB6010" w:rsidRPr="00C0388A" w:rsidRDefault="00EB6010" w:rsidP="00EB6010">
      <w:pPr>
        <w:pStyle w:val="Tekstprzypisudolnego"/>
        <w:rPr>
          <w:rFonts w:ascii="Arial" w:hAnsi="Arial" w:cs="Arial"/>
          <w:sz w:val="24"/>
          <w:szCs w:val="24"/>
        </w:rPr>
      </w:pPr>
      <w:r w:rsidRPr="00C0388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0388A">
        <w:rPr>
          <w:rFonts w:ascii="Arial" w:hAnsi="Arial" w:cs="Arial"/>
          <w:sz w:val="24"/>
          <w:szCs w:val="24"/>
        </w:rPr>
        <w:t xml:space="preserve"> W przypadku zmiany </w:t>
      </w:r>
      <w:proofErr w:type="spellStart"/>
      <w:r w:rsidRPr="00C0388A">
        <w:rPr>
          <w:rFonts w:ascii="Arial" w:hAnsi="Arial" w:cs="Arial"/>
          <w:sz w:val="24"/>
          <w:szCs w:val="24"/>
        </w:rPr>
        <w:t>SzOP</w:t>
      </w:r>
      <w:proofErr w:type="spellEnd"/>
      <w:r w:rsidRPr="00C0388A">
        <w:rPr>
          <w:rFonts w:ascii="Arial" w:hAnsi="Arial" w:cs="Arial"/>
          <w:sz w:val="24"/>
          <w:szCs w:val="24"/>
        </w:rPr>
        <w:t xml:space="preserve"> w późniejszym terminie przy ocenie lub potwierdzaniu spełniania kryterium w związku z art. 62 ustawy </w:t>
      </w:r>
      <w:r>
        <w:rPr>
          <w:rFonts w:ascii="Arial" w:hAnsi="Arial" w:cs="Arial"/>
          <w:sz w:val="24"/>
          <w:szCs w:val="24"/>
        </w:rPr>
        <w:br/>
      </w:r>
      <w:r w:rsidRPr="00C0388A">
        <w:rPr>
          <w:rFonts w:ascii="Arial" w:hAnsi="Arial" w:cs="Arial"/>
          <w:sz w:val="24"/>
          <w:szCs w:val="24"/>
        </w:rPr>
        <w:t>z dnia 28 kwietnia 2022 r. o zasadach realizacji zadań finansowanych ze środków europejskich w perspektywie finansowej 2021-2027 (Dz. U. poz. 1079) mogą mieć zastosowanie zapisy korzystniejsze dla wnioskodawcy. Decyzja w tym zakresie podejmowana będzie przez Instytucję Zarządzającą na wniosek Beneficjenta.</w:t>
      </w:r>
      <w:r>
        <w:t xml:space="preserve">  </w:t>
      </w:r>
    </w:p>
  </w:footnote>
  <w:footnote w:id="8">
    <w:p w14:paraId="7F8FA987" w14:textId="77777777" w:rsidR="004B0BD7" w:rsidRPr="0079288B" w:rsidRDefault="004B0BD7" w:rsidP="004B0BD7">
      <w:pPr>
        <w:pStyle w:val="Tekstprzypisudolnego"/>
        <w:rPr>
          <w:rFonts w:ascii="Arial" w:hAnsi="Arial" w:cs="Arial"/>
          <w:sz w:val="24"/>
          <w:szCs w:val="24"/>
        </w:rPr>
      </w:pPr>
      <w:r w:rsidRPr="0079288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9288B">
        <w:rPr>
          <w:rFonts w:ascii="Arial" w:hAnsi="Arial" w:cs="Arial"/>
          <w:sz w:val="24"/>
          <w:szCs w:val="24"/>
        </w:rPr>
        <w:t xml:space="preserve"> </w:t>
      </w:r>
      <w:r w:rsidRPr="0079288B">
        <w:rPr>
          <w:rFonts w:ascii="Arial" w:hAnsi="Arial" w:cs="Arial"/>
          <w:sz w:val="24"/>
          <w:szCs w:val="24"/>
          <w:lang w:val="pl-PL"/>
        </w:rPr>
        <w:t xml:space="preserve">Pkt. 207 Zawiadomienia Komisji w sprawie pojęcia pomocy państwa w rozumieniu art. 107 ust. 1 Traktatu o funkcjonowaniu Unii Europejskiej  (Dz. Urz. UE C 262 z dnia 19 lipca 2016 r., str. 1) – dokument dostępny jest pod adresem: </w:t>
      </w:r>
      <w:hyperlink r:id="rId1" w:tgtFrame="_blank" w:history="1">
        <w:r w:rsidRPr="0079288B">
          <w:rPr>
            <w:rStyle w:val="Hipercze"/>
            <w:rFonts w:ascii="Arial" w:hAnsi="Arial" w:cs="Arial"/>
            <w:sz w:val="24"/>
            <w:szCs w:val="24"/>
            <w:lang w:val="pl-PL"/>
          </w:rPr>
          <w:t>http://eur-lex.europa.eu/legal-content/PL/TXT/PDF/?uri=CELEX:52016XC0719(05)&amp;from=EN</w:t>
        </w:r>
      </w:hyperlink>
    </w:p>
  </w:footnote>
  <w:footnote w:id="9">
    <w:p w14:paraId="3653D9E0" w14:textId="6B96B977" w:rsidR="00051887" w:rsidRPr="009C7AD5" w:rsidRDefault="00051887" w:rsidP="00051887">
      <w:pPr>
        <w:pStyle w:val="Tekstprzypisudolnego"/>
        <w:rPr>
          <w:rFonts w:ascii="Arial" w:hAnsi="Arial" w:cs="Arial"/>
          <w:sz w:val="24"/>
          <w:szCs w:val="24"/>
        </w:rPr>
      </w:pPr>
      <w:r w:rsidRPr="009C7AD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C7AD5">
        <w:rPr>
          <w:rFonts w:ascii="Arial" w:hAnsi="Arial" w:cs="Arial"/>
          <w:sz w:val="24"/>
          <w:szCs w:val="24"/>
        </w:rPr>
        <w:t xml:space="preserve"> </w:t>
      </w:r>
      <w:r w:rsidR="004B0BD7" w:rsidRPr="004B0BD7">
        <w:rPr>
          <w:rFonts w:ascii="Arial" w:hAnsi="Arial" w:cs="Arial"/>
          <w:sz w:val="24"/>
          <w:szCs w:val="24"/>
          <w:lang w:val="pl-PL"/>
        </w:rPr>
        <w:t xml:space="preserve">Zasada DNSH oznacza „Do no </w:t>
      </w:r>
      <w:proofErr w:type="spellStart"/>
      <w:r w:rsidR="004B0BD7" w:rsidRPr="004B0BD7">
        <w:rPr>
          <w:rFonts w:ascii="Arial" w:hAnsi="Arial" w:cs="Arial"/>
          <w:sz w:val="24"/>
          <w:szCs w:val="24"/>
          <w:lang w:val="pl-PL"/>
        </w:rPr>
        <w:t>significant</w:t>
      </w:r>
      <w:proofErr w:type="spellEnd"/>
      <w:r w:rsidR="004B0BD7" w:rsidRPr="004B0BD7">
        <w:rPr>
          <w:rFonts w:ascii="Arial" w:hAnsi="Arial" w:cs="Arial"/>
          <w:sz w:val="24"/>
          <w:szCs w:val="24"/>
          <w:lang w:val="pl-PL"/>
        </w:rPr>
        <w:t xml:space="preserve"> </w:t>
      </w:r>
      <w:proofErr w:type="spellStart"/>
      <w:r w:rsidR="004B0BD7" w:rsidRPr="004B0BD7">
        <w:rPr>
          <w:rFonts w:ascii="Arial" w:hAnsi="Arial" w:cs="Arial"/>
          <w:sz w:val="24"/>
          <w:szCs w:val="24"/>
          <w:lang w:val="pl-PL"/>
        </w:rPr>
        <w:t>harm</w:t>
      </w:r>
      <w:proofErr w:type="spellEnd"/>
      <w:r w:rsidR="004B0BD7" w:rsidRPr="004B0BD7">
        <w:rPr>
          <w:rFonts w:ascii="Arial" w:hAnsi="Arial" w:cs="Arial"/>
          <w:sz w:val="24"/>
          <w:szCs w:val="24"/>
          <w:lang w:val="pl-PL"/>
        </w:rPr>
        <w:t>”, czyli „nie czyń poważnych szkód”. Zasada ma zapewnić, że działania, które w</w:t>
      </w:r>
      <w:r w:rsidR="004B0BD7">
        <w:rPr>
          <w:rFonts w:ascii="Arial" w:hAnsi="Arial" w:cs="Arial"/>
          <w:sz w:val="24"/>
          <w:szCs w:val="24"/>
          <w:lang w:val="pl-PL"/>
        </w:rPr>
        <w:t> </w:t>
      </w:r>
      <w:r w:rsidR="004B0BD7" w:rsidRPr="004B0BD7">
        <w:rPr>
          <w:rFonts w:ascii="Arial" w:hAnsi="Arial" w:cs="Arial"/>
          <w:sz w:val="24"/>
          <w:szCs w:val="24"/>
          <w:lang w:val="pl-PL"/>
        </w:rPr>
        <w:t xml:space="preserve">znacznym stopniu szkodzą środowisku i przynoszą więcej strat niż korzyści nie będą uznawane jako inwestycje zrównoważone środowiskowo. Szczegółowe informacje zawarte są w dokumencie „Ocena zgodności z zasadą „nie czyń poważnych szkód” (DNSH) zakresów wsparcia zawartych w projekcie programu regionalnego Fundusze Europejskie dla Kujaw i Pomorza na lata 2021-2027”. Dokument dostępny jest na stronie </w:t>
      </w:r>
      <w:hyperlink r:id="rId2" w:history="1">
        <w:r w:rsidR="004B0BD7" w:rsidRPr="004B0BD7">
          <w:rPr>
            <w:rStyle w:val="Hipercze"/>
            <w:rFonts w:ascii="Arial" w:hAnsi="Arial" w:cs="Arial"/>
            <w:sz w:val="24"/>
            <w:szCs w:val="24"/>
            <w:lang w:val="pl-PL"/>
          </w:rPr>
          <w:t>https://mojregion.eu/rpo/wp-content/uploads/sites/3/2022/11/uz-6-22-41-1624-z.pdf</w:t>
        </w:r>
      </w:hyperlink>
      <w:r w:rsidR="004B0BD7" w:rsidRPr="004B0BD7">
        <w:rPr>
          <w:rFonts w:ascii="Arial" w:hAnsi="Arial" w:cs="Arial"/>
          <w:sz w:val="24"/>
          <w:szCs w:val="24"/>
          <w:lang w:val="pl-PL"/>
        </w:rPr>
        <w:t>.</w:t>
      </w:r>
      <w:r w:rsidR="00AB6B49" w:rsidRPr="00AB6B49">
        <w:rPr>
          <w:rFonts w:ascii="Arial" w:hAnsi="Arial" w:cs="Arial"/>
          <w:sz w:val="24"/>
          <w:szCs w:val="24"/>
          <w:lang w:val="pl-PL"/>
        </w:rPr>
        <w:t>.</w:t>
      </w:r>
    </w:p>
  </w:footnote>
  <w:footnote w:id="10">
    <w:p w14:paraId="66C29A23" w14:textId="57CB264B" w:rsidR="00023C3A" w:rsidRPr="008D4EBB" w:rsidRDefault="00023C3A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8D4EB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D4EBB">
        <w:rPr>
          <w:rFonts w:ascii="Arial" w:hAnsi="Arial" w:cs="Arial"/>
          <w:sz w:val="24"/>
          <w:szCs w:val="24"/>
        </w:rPr>
        <w:t xml:space="preserve"> </w:t>
      </w:r>
      <w:r w:rsidRPr="008D4EBB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</w:t>
      </w:r>
      <w:r w:rsidR="00214862">
        <w:rPr>
          <w:rFonts w:ascii="Arial" w:hAnsi="Arial" w:cs="Arial"/>
          <w:sz w:val="24"/>
          <w:szCs w:val="24"/>
          <w:lang w:val="pl-PL"/>
        </w:rPr>
        <w:t> </w:t>
      </w:r>
      <w:r w:rsidRPr="008D4EBB">
        <w:rPr>
          <w:rFonts w:ascii="Arial" w:hAnsi="Arial" w:cs="Arial"/>
          <w:sz w:val="24"/>
          <w:szCs w:val="24"/>
          <w:lang w:val="pl-PL"/>
        </w:rPr>
        <w:t>realizowanych projektach, stosowana będzie wersja wytycznych obowiązująca w dniu poniesienia wydatku, z uwzględnieniem pkt 7-9 Rozdziału 1. wytycznych.</w:t>
      </w:r>
    </w:p>
  </w:footnote>
  <w:footnote w:id="11">
    <w:p w14:paraId="43D77A7A" w14:textId="77777777" w:rsidR="003F2DE4" w:rsidRDefault="003F2DE4" w:rsidP="003F2DE4">
      <w:pPr>
        <w:spacing w:after="0"/>
      </w:pPr>
      <w:r w:rsidRPr="00367FB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67FBE">
        <w:rPr>
          <w:rFonts w:ascii="Arial" w:hAnsi="Arial" w:cs="Arial"/>
          <w:sz w:val="24"/>
          <w:szCs w:val="24"/>
        </w:rPr>
        <w:t xml:space="preserve"> </w:t>
      </w:r>
      <w:bookmarkStart w:id="24" w:name="_Hlk130966638"/>
      <w:r>
        <w:rPr>
          <w:rFonts w:ascii="Arial" w:hAnsi="Arial" w:cs="Arial"/>
          <w:sz w:val="24"/>
          <w:szCs w:val="24"/>
        </w:rPr>
        <w:t>Wartość dofinansowania UE powinna zostać przeliczona zgodnie z kursem euro wskazanym w Regulaminie wyboru projektów.</w:t>
      </w:r>
    </w:p>
    <w:bookmarkEnd w:id="24"/>
    <w:p w14:paraId="3C8285C5" w14:textId="77777777" w:rsidR="003F2DE4" w:rsidRPr="00367FBE" w:rsidRDefault="003F2DE4" w:rsidP="003F2DE4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</w:p>
  </w:footnote>
  <w:footnote w:id="12">
    <w:p w14:paraId="76529C2C" w14:textId="77777777" w:rsidR="003F2DE4" w:rsidRPr="00367FBE" w:rsidRDefault="003F2DE4" w:rsidP="003F2DE4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367FB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67FBE">
        <w:rPr>
          <w:rFonts w:ascii="Arial" w:hAnsi="Arial" w:cs="Arial"/>
          <w:sz w:val="24"/>
          <w:szCs w:val="24"/>
        </w:rPr>
        <w:t xml:space="preserve"> </w:t>
      </w:r>
      <w:r w:rsidRPr="00367FBE">
        <w:rPr>
          <w:rFonts w:ascii="Arial" w:hAnsi="Arial" w:cs="Arial"/>
          <w:sz w:val="24"/>
          <w:szCs w:val="24"/>
          <w:lang w:val="pl-PL"/>
        </w:rPr>
        <w:t>Instytucja Zarządzająca dopuszcza możliwość zaakceptowania innych niż przyjęte w fiszkach projektowych wartości wskaźników w przypadku wyjaśnienia przez wnioskodawcę obiektywnych przyczyn powstałych rozbieżności. Jeżeli wartości wskaźników podane we wniosku o dofinansowanie projektu są mniejsze od wartości wskaźników założonych w fiszce projektowej, konieczne jest opisanie i uzasadnienie wprowadzonych zmian we wniosku o dofinansowanie projektu.</w:t>
      </w:r>
    </w:p>
  </w:footnote>
  <w:footnote w:id="13">
    <w:p w14:paraId="5A3E3A5F" w14:textId="77777777" w:rsidR="003F2DE4" w:rsidRPr="00AE417A" w:rsidRDefault="003F2DE4" w:rsidP="003F2DE4">
      <w:pPr>
        <w:spacing w:after="0"/>
      </w:pPr>
      <w:r w:rsidRPr="00367FB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67FBE">
        <w:rPr>
          <w:rFonts w:ascii="Arial" w:hAnsi="Arial" w:cs="Arial"/>
          <w:sz w:val="24"/>
          <w:szCs w:val="24"/>
        </w:rPr>
        <w:t xml:space="preserve"> </w:t>
      </w:r>
      <w:r w:rsidRPr="00367FBE">
        <w:rPr>
          <w:rFonts w:ascii="Arial" w:hAnsi="Arial" w:cs="Arial"/>
          <w:sz w:val="24"/>
          <w:szCs w:val="24"/>
          <w:lang w:val="x-none" w:eastAsia="x-none"/>
        </w:rPr>
        <w:t>Przed podpisaniem umowy o dofinansowanie projektu Instytucja Zarządzająca zweryfikuje czy strategia IIT dla OPPT została pozytywnie zaopiniowana prz</w:t>
      </w:r>
      <w:r w:rsidRPr="00367FBE">
        <w:rPr>
          <w:rFonts w:ascii="Arial" w:hAnsi="Arial" w:cs="Arial"/>
          <w:sz w:val="24"/>
          <w:szCs w:val="24"/>
          <w:lang w:eastAsia="x-none"/>
        </w:rPr>
        <w:t>ez</w:t>
      </w:r>
      <w:r w:rsidRPr="00367FBE">
        <w:rPr>
          <w:rFonts w:ascii="Arial" w:hAnsi="Arial" w:cs="Arial"/>
          <w:sz w:val="24"/>
          <w:szCs w:val="24"/>
          <w:lang w:val="x-none" w:eastAsia="x-none"/>
        </w:rPr>
        <w:t xml:space="preserve"> Instytucję Zarządzającą.</w:t>
      </w:r>
    </w:p>
  </w:footnote>
  <w:footnote w:id="14">
    <w:p w14:paraId="2DE0DB1A" w14:textId="2D654760" w:rsidR="00477F6F" w:rsidRPr="00CD08CD" w:rsidRDefault="00477F6F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CD08C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D08CD">
        <w:rPr>
          <w:rFonts w:ascii="Arial" w:hAnsi="Arial" w:cs="Arial"/>
          <w:sz w:val="24"/>
          <w:szCs w:val="24"/>
        </w:rPr>
        <w:t xml:space="preserve"> Spełnienie tego warunku będzie elementem kontroli w czasie realizacji projektu oraz po zakończeniu jego realizacji w ramach </w:t>
      </w:r>
      <w:r w:rsidR="00CD08CD">
        <w:rPr>
          <w:rFonts w:ascii="Arial" w:hAnsi="Arial" w:cs="Arial"/>
          <w:sz w:val="24"/>
          <w:szCs w:val="24"/>
          <w:lang w:val="pl-PL"/>
        </w:rPr>
        <w:t xml:space="preserve">              </w:t>
      </w:r>
      <w:r w:rsidRPr="00CD08CD">
        <w:rPr>
          <w:rFonts w:ascii="Arial" w:hAnsi="Arial" w:cs="Arial"/>
          <w:sz w:val="24"/>
          <w:szCs w:val="24"/>
        </w:rPr>
        <w:t>tzw. kontroli trwałości.</w:t>
      </w:r>
    </w:p>
  </w:footnote>
  <w:footnote w:id="15">
    <w:p w14:paraId="4152C6F6" w14:textId="46B87C62" w:rsidR="00516A5F" w:rsidRPr="00CD08CD" w:rsidRDefault="00516A5F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CD08C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D08CD">
        <w:rPr>
          <w:rFonts w:ascii="Arial" w:hAnsi="Arial" w:cs="Arial"/>
          <w:sz w:val="24"/>
          <w:szCs w:val="24"/>
        </w:rPr>
        <w:t xml:space="preserve"> </w:t>
      </w:r>
      <w:r w:rsidR="00A30DBD" w:rsidRPr="00CD08CD">
        <w:rPr>
          <w:rFonts w:ascii="Arial" w:hAnsi="Arial" w:cs="Arial"/>
          <w:sz w:val="24"/>
          <w:szCs w:val="24"/>
        </w:rPr>
        <w:t>Aktualna mapa potrzeb zdrowotnych jest dostępna pod adresem: http://dziennikmz.mz.gov.pl/legalact/2021/69/</w:t>
      </w:r>
    </w:p>
  </w:footnote>
  <w:footnote w:id="16">
    <w:p w14:paraId="5BF751AC" w14:textId="06D3D44C" w:rsidR="00516A5F" w:rsidRPr="00516A5F" w:rsidRDefault="00516A5F">
      <w:pPr>
        <w:pStyle w:val="Tekstprzypisudolnego"/>
        <w:rPr>
          <w:lang w:val="pl-PL"/>
        </w:rPr>
      </w:pPr>
      <w:r w:rsidRPr="00CD08C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D08CD">
        <w:rPr>
          <w:rFonts w:ascii="Arial" w:hAnsi="Arial" w:cs="Arial"/>
          <w:sz w:val="24"/>
          <w:szCs w:val="24"/>
        </w:rPr>
        <w:t xml:space="preserve"> </w:t>
      </w:r>
      <w:r w:rsidR="00A30DBD" w:rsidRPr="00CD08CD">
        <w:rPr>
          <w:rFonts w:ascii="Arial" w:hAnsi="Arial" w:cs="Arial"/>
          <w:sz w:val="24"/>
          <w:szCs w:val="24"/>
        </w:rPr>
        <w:t>Analizy są dostępne na platformie internetowej https://basiw.mz.gov.pl</w:t>
      </w:r>
    </w:p>
  </w:footnote>
  <w:footnote w:id="17">
    <w:p w14:paraId="7B267125" w14:textId="5B9CAD01" w:rsidR="0025363B" w:rsidRPr="0079288B" w:rsidRDefault="0025363B">
      <w:pPr>
        <w:pStyle w:val="Tekstprzypisudolnego"/>
        <w:rPr>
          <w:rFonts w:ascii="Arial" w:hAnsi="Arial" w:cs="Arial"/>
          <w:sz w:val="24"/>
          <w:szCs w:val="24"/>
        </w:rPr>
      </w:pPr>
      <w:r w:rsidRPr="0079288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9288B">
        <w:rPr>
          <w:rFonts w:ascii="Arial" w:hAnsi="Arial" w:cs="Arial"/>
          <w:sz w:val="24"/>
          <w:szCs w:val="24"/>
        </w:rPr>
        <w:t xml:space="preserve"> </w:t>
      </w:r>
      <w:hyperlink r:id="rId3" w:history="1">
        <w:r w:rsidR="00CD08CD" w:rsidRPr="0079288B">
          <w:rPr>
            <w:rStyle w:val="Hipercze"/>
            <w:rFonts w:ascii="Arial" w:hAnsi="Arial" w:cs="Arial"/>
            <w:color w:val="auto"/>
            <w:sz w:val="24"/>
            <w:szCs w:val="24"/>
            <w:u w:val="none"/>
            <w:lang w:val="pl-PL"/>
          </w:rPr>
          <w:t>Zdrowa Przyszłość. Ramy strategiczne rozwoju systemu ochrony zdrowia na lata 2021-2027, z perspektywą do 2030 - Ministerstwo Zdrowia - Portal Gov.pl (www.gov.pl)</w:t>
        </w:r>
      </w:hyperlink>
    </w:p>
  </w:footnote>
  <w:footnote w:id="18">
    <w:p w14:paraId="485D6EA2" w14:textId="5F7ACE0C" w:rsidR="00F13FAD" w:rsidRPr="00DE3371" w:rsidRDefault="00F13FAD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DE337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E3371">
        <w:rPr>
          <w:rFonts w:ascii="Arial" w:hAnsi="Arial" w:cs="Arial"/>
          <w:sz w:val="24"/>
          <w:szCs w:val="24"/>
        </w:rPr>
        <w:t xml:space="preserve"> Obwieszczenie Wojewody Kujawsko-Pomorskiego z dnia 22 grudnia 2021 r. w sprawie ogłoszenia „Wojewódzkiego planu transformacji województwa kujawsko-pomorskiego na lata 2022-2026” </w:t>
      </w:r>
      <w:r w:rsidR="00627979" w:rsidRPr="00DE3371">
        <w:rPr>
          <w:rFonts w:ascii="Arial" w:hAnsi="Arial" w:cs="Arial"/>
          <w:sz w:val="24"/>
          <w:szCs w:val="24"/>
          <w:lang w:val="pl-PL"/>
        </w:rPr>
        <w:t>(DZ. URZ. WOJ. KUJ-POM. 2021.6818)</w:t>
      </w:r>
      <w:r w:rsidR="001F7427">
        <w:rPr>
          <w:rFonts w:ascii="Arial" w:hAnsi="Arial" w:cs="Arial"/>
          <w:sz w:val="24"/>
          <w:szCs w:val="24"/>
          <w:lang w:val="pl-PL"/>
        </w:rPr>
        <w:t xml:space="preserve"> (WPT)</w:t>
      </w:r>
      <w:r w:rsidR="00627979" w:rsidRPr="00DE3371">
        <w:rPr>
          <w:rFonts w:ascii="Arial" w:hAnsi="Arial" w:cs="Arial"/>
          <w:sz w:val="24"/>
          <w:szCs w:val="24"/>
          <w:lang w:val="pl-PL"/>
        </w:rPr>
        <w:t>.</w:t>
      </w:r>
    </w:p>
  </w:footnote>
  <w:footnote w:id="19">
    <w:p w14:paraId="77D153E5" w14:textId="12022F02" w:rsidR="00424A69" w:rsidRPr="00424A69" w:rsidRDefault="00424A69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DE337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E3371">
        <w:rPr>
          <w:rFonts w:ascii="Arial" w:hAnsi="Arial" w:cs="Arial"/>
          <w:sz w:val="24"/>
          <w:szCs w:val="24"/>
        </w:rPr>
        <w:t xml:space="preserve"> </w:t>
      </w:r>
      <w:r w:rsidRPr="00DE3371">
        <w:rPr>
          <w:rFonts w:ascii="Arial" w:hAnsi="Arial" w:cs="Arial"/>
          <w:sz w:val="24"/>
          <w:szCs w:val="24"/>
          <w:lang w:val="pl-PL"/>
        </w:rPr>
        <w:t>O ile dotyczy, tzn. w przypadkach określonych w ustawie z dnia 27 sierpnia 2004 r. o świadczeniach opieki zdrowotnej finansowanych ze środków publicznych.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14536A" w14:textId="77777777" w:rsidR="00B44F62" w:rsidRPr="00956E71" w:rsidRDefault="00B44F62" w:rsidP="00B44F62">
    <w:pPr>
      <w:tabs>
        <w:tab w:val="left" w:pos="9923"/>
      </w:tabs>
      <w:spacing w:after="0" w:line="240" w:lineRule="auto"/>
      <w:rPr>
        <w:rFonts w:ascii="Arial" w:hAnsi="Arial" w:cs="Arial"/>
        <w:sz w:val="20"/>
        <w:szCs w:val="20"/>
      </w:rPr>
    </w:pPr>
    <w:r w:rsidRPr="00956E71">
      <w:rPr>
        <w:rFonts w:ascii="Arial" w:hAnsi="Arial" w:cs="Arial"/>
        <w:sz w:val="20"/>
        <w:szCs w:val="20"/>
      </w:rPr>
      <w:t>FUNDUSZE EUROPEJSKIE DLA KUJAW I POMORZA 2021-2027</w:t>
    </w:r>
  </w:p>
  <w:p w14:paraId="68D0C17A" w14:textId="77777777" w:rsidR="00B44F62" w:rsidRDefault="00B44F62" w:rsidP="00B44F62">
    <w:pPr>
      <w:tabs>
        <w:tab w:val="left" w:pos="9923"/>
      </w:tabs>
      <w:spacing w:after="0" w:line="240" w:lineRule="auto"/>
      <w:ind w:left="11340"/>
    </w:pPr>
    <w:r>
      <w:rPr>
        <w:rFonts w:ascii="Arial" w:hAnsi="Arial" w:cs="Arial"/>
        <w:bCs/>
        <w:sz w:val="20"/>
        <w:szCs w:val="20"/>
      </w:rPr>
      <w:t xml:space="preserve">   </w:t>
    </w:r>
  </w:p>
  <w:p w14:paraId="31F2650C" w14:textId="77777777" w:rsidR="00E02942" w:rsidRDefault="00E02942" w:rsidP="00E02942">
    <w:pPr>
      <w:tabs>
        <w:tab w:val="left" w:pos="9923"/>
      </w:tabs>
      <w:spacing w:after="0" w:line="240" w:lineRule="auto"/>
      <w:ind w:left="11340"/>
    </w:pPr>
  </w:p>
  <w:p w14:paraId="2664ACB1" w14:textId="48705269" w:rsidR="00CB43D5" w:rsidRPr="00CB43D5" w:rsidRDefault="00CB43D5" w:rsidP="00CB43D5">
    <w:pPr>
      <w:tabs>
        <w:tab w:val="left" w:pos="9923"/>
      </w:tabs>
      <w:spacing w:after="0" w:line="240" w:lineRule="auto"/>
      <w:jc w:val="right"/>
      <w:rPr>
        <w:rFonts w:ascii="Arial" w:hAnsi="Arial" w:cs="Arial"/>
        <w:bCs/>
        <w:sz w:val="20"/>
        <w:szCs w:val="20"/>
        <w:lang w:val="x-none"/>
      </w:rPr>
    </w:pPr>
    <w:r w:rsidRPr="00CB43D5">
      <w:rPr>
        <w:rFonts w:ascii="Arial" w:hAnsi="Arial" w:cs="Arial"/>
        <w:bCs/>
        <w:sz w:val="20"/>
        <w:szCs w:val="20"/>
        <w:lang w:val="x-none"/>
      </w:rPr>
      <w:t xml:space="preserve">Załącznik nr </w:t>
    </w:r>
    <w:r>
      <w:rPr>
        <w:rFonts w:ascii="Arial" w:hAnsi="Arial" w:cs="Arial"/>
        <w:bCs/>
        <w:sz w:val="20"/>
        <w:szCs w:val="20"/>
        <w:lang w:val="x-none"/>
      </w:rPr>
      <w:t>1</w:t>
    </w:r>
    <w:r w:rsidRPr="00CB43D5">
      <w:rPr>
        <w:rFonts w:ascii="Arial" w:hAnsi="Arial" w:cs="Arial"/>
        <w:bCs/>
        <w:sz w:val="20"/>
        <w:szCs w:val="20"/>
        <w:lang w:val="x-none"/>
      </w:rPr>
      <w:t xml:space="preserve"> do </w:t>
    </w:r>
    <w:r w:rsidRPr="00CB43D5">
      <w:rPr>
        <w:rFonts w:ascii="Arial" w:hAnsi="Arial" w:cs="Arial"/>
        <w:bCs/>
        <w:sz w:val="20"/>
        <w:szCs w:val="20"/>
      </w:rPr>
      <w:t>stanowiska</w:t>
    </w:r>
    <w:r w:rsidRPr="00CB43D5">
      <w:rPr>
        <w:rFonts w:ascii="Arial" w:hAnsi="Arial" w:cs="Arial"/>
        <w:bCs/>
        <w:sz w:val="20"/>
        <w:szCs w:val="20"/>
        <w:lang w:val="x-none"/>
      </w:rPr>
      <w:t xml:space="preserve"> Nr 8/2024</w:t>
    </w:r>
  </w:p>
  <w:p w14:paraId="7F41C056" w14:textId="77777777" w:rsidR="00CB43D5" w:rsidRPr="00CB43D5" w:rsidRDefault="00CB43D5" w:rsidP="00CB43D5">
    <w:pPr>
      <w:tabs>
        <w:tab w:val="left" w:pos="9923"/>
      </w:tabs>
      <w:spacing w:after="0" w:line="240" w:lineRule="auto"/>
      <w:jc w:val="right"/>
      <w:rPr>
        <w:rFonts w:ascii="Arial" w:hAnsi="Arial" w:cs="Arial"/>
        <w:bCs/>
        <w:sz w:val="20"/>
        <w:szCs w:val="20"/>
        <w:lang w:val="x-none"/>
      </w:rPr>
    </w:pPr>
    <w:r w:rsidRPr="00CB43D5">
      <w:rPr>
        <w:rFonts w:ascii="Arial" w:hAnsi="Arial" w:cs="Arial"/>
        <w:bCs/>
        <w:sz w:val="20"/>
        <w:szCs w:val="20"/>
        <w:lang w:val="x-none"/>
      </w:rPr>
      <w:t xml:space="preserve">Grupy Roboczej ds. zdrowia </w:t>
    </w:r>
    <w:r w:rsidRPr="00CB43D5">
      <w:rPr>
        <w:rFonts w:ascii="Arial" w:hAnsi="Arial" w:cs="Arial"/>
        <w:bCs/>
        <w:sz w:val="20"/>
        <w:szCs w:val="20"/>
        <w:lang w:val="x-none"/>
      </w:rPr>
      <w:br/>
      <w:t>z dnia 9 października 2024 r.</w:t>
    </w:r>
  </w:p>
  <w:p w14:paraId="21289424" w14:textId="520B24A3" w:rsidR="004D0D9F" w:rsidRPr="00E62965" w:rsidRDefault="004D0D9F" w:rsidP="004D0D9F">
    <w:pPr>
      <w:tabs>
        <w:tab w:val="left" w:pos="9923"/>
      </w:tabs>
      <w:spacing w:after="0" w:line="240" w:lineRule="auto"/>
      <w:ind w:left="9923"/>
      <w:jc w:val="right"/>
      <w:rPr>
        <w:rFonts w:ascii="Arial" w:hAnsi="Arial" w:cs="Arial"/>
        <w:bCs/>
        <w:sz w:val="20"/>
        <w:szCs w:val="20"/>
        <w:lang w:val="x-none"/>
      </w:rPr>
    </w:pPr>
  </w:p>
  <w:p w14:paraId="51502314" w14:textId="77777777" w:rsidR="003C40D0" w:rsidRPr="00956E71" w:rsidRDefault="003C40D0" w:rsidP="00956E71">
    <w:pPr>
      <w:tabs>
        <w:tab w:val="left" w:pos="9923"/>
      </w:tabs>
      <w:spacing w:after="0" w:line="240" w:lineRule="auto"/>
      <w:ind w:left="9923"/>
      <w:jc w:val="right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" w15:restartNumberingAfterBreak="0">
    <w:nsid w:val="061C04D9"/>
    <w:multiLevelType w:val="hybridMultilevel"/>
    <w:tmpl w:val="67AA8032"/>
    <w:lvl w:ilvl="0" w:tplc="F56A9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663D8"/>
    <w:multiLevelType w:val="hybridMultilevel"/>
    <w:tmpl w:val="B48038A4"/>
    <w:lvl w:ilvl="0" w:tplc="98EAD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4B37A5"/>
    <w:multiLevelType w:val="hybridMultilevel"/>
    <w:tmpl w:val="31F4B4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9F776F"/>
    <w:multiLevelType w:val="hybridMultilevel"/>
    <w:tmpl w:val="4118A638"/>
    <w:lvl w:ilvl="0" w:tplc="5EFEAE8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91E25D7"/>
    <w:multiLevelType w:val="hybridMultilevel"/>
    <w:tmpl w:val="1FFA3BC0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A503AE"/>
    <w:multiLevelType w:val="hybridMultilevel"/>
    <w:tmpl w:val="C660F3D8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A4912"/>
    <w:multiLevelType w:val="hybridMultilevel"/>
    <w:tmpl w:val="1C9AB328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F4398D"/>
    <w:multiLevelType w:val="hybridMultilevel"/>
    <w:tmpl w:val="3356B660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8577E4"/>
    <w:multiLevelType w:val="hybridMultilevel"/>
    <w:tmpl w:val="57E0900E"/>
    <w:lvl w:ilvl="0" w:tplc="02D89BB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36936E41"/>
    <w:multiLevelType w:val="hybridMultilevel"/>
    <w:tmpl w:val="04B024C2"/>
    <w:lvl w:ilvl="0" w:tplc="32344B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BD417A"/>
    <w:multiLevelType w:val="hybridMultilevel"/>
    <w:tmpl w:val="440CF2A6"/>
    <w:lvl w:ilvl="0" w:tplc="0EC03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0F51DB"/>
    <w:multiLevelType w:val="hybridMultilevel"/>
    <w:tmpl w:val="69FEC70E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7E0E39"/>
    <w:multiLevelType w:val="hybridMultilevel"/>
    <w:tmpl w:val="B7F2577A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251332"/>
    <w:multiLevelType w:val="hybridMultilevel"/>
    <w:tmpl w:val="39F4CCC4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8465E1"/>
    <w:multiLevelType w:val="hybridMultilevel"/>
    <w:tmpl w:val="47B2F7B8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363323"/>
    <w:multiLevelType w:val="hybridMultilevel"/>
    <w:tmpl w:val="6498B1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1A3EEA"/>
    <w:multiLevelType w:val="hybridMultilevel"/>
    <w:tmpl w:val="3B72F5C0"/>
    <w:lvl w:ilvl="0" w:tplc="8C8E94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292B11"/>
    <w:multiLevelType w:val="hybridMultilevel"/>
    <w:tmpl w:val="40660462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202EE1"/>
    <w:multiLevelType w:val="hybridMultilevel"/>
    <w:tmpl w:val="635C4A9A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0373F9"/>
    <w:multiLevelType w:val="hybridMultilevel"/>
    <w:tmpl w:val="BEBE0624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7A008A"/>
    <w:multiLevelType w:val="hybridMultilevel"/>
    <w:tmpl w:val="0F7A1718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694856">
    <w:abstractNumId w:val="17"/>
  </w:num>
  <w:num w:numId="2" w16cid:durableId="426510537">
    <w:abstractNumId w:val="2"/>
  </w:num>
  <w:num w:numId="3" w16cid:durableId="805128854">
    <w:abstractNumId w:val="12"/>
  </w:num>
  <w:num w:numId="4" w16cid:durableId="778720930">
    <w:abstractNumId w:val="18"/>
  </w:num>
  <w:num w:numId="5" w16cid:durableId="1720980600">
    <w:abstractNumId w:val="1"/>
  </w:num>
  <w:num w:numId="6" w16cid:durableId="435103012">
    <w:abstractNumId w:val="10"/>
  </w:num>
  <w:num w:numId="7" w16cid:durableId="1838693527">
    <w:abstractNumId w:val="22"/>
  </w:num>
  <w:num w:numId="8" w16cid:durableId="1092241272">
    <w:abstractNumId w:val="4"/>
  </w:num>
  <w:num w:numId="9" w16cid:durableId="1934320920">
    <w:abstractNumId w:val="3"/>
  </w:num>
  <w:num w:numId="10" w16cid:durableId="535891524">
    <w:abstractNumId w:val="14"/>
  </w:num>
  <w:num w:numId="11" w16cid:durableId="1704398260">
    <w:abstractNumId w:val="20"/>
  </w:num>
  <w:num w:numId="12" w16cid:durableId="893127186">
    <w:abstractNumId w:val="21"/>
  </w:num>
  <w:num w:numId="13" w16cid:durableId="1565027239">
    <w:abstractNumId w:val="5"/>
  </w:num>
  <w:num w:numId="14" w16cid:durableId="1804611649">
    <w:abstractNumId w:val="16"/>
  </w:num>
  <w:num w:numId="15" w16cid:durableId="973410579">
    <w:abstractNumId w:val="9"/>
  </w:num>
  <w:num w:numId="16" w16cid:durableId="1792549561">
    <w:abstractNumId w:val="15"/>
  </w:num>
  <w:num w:numId="17" w16cid:durableId="417144348">
    <w:abstractNumId w:val="13"/>
  </w:num>
  <w:num w:numId="18" w16cid:durableId="1026906325">
    <w:abstractNumId w:val="7"/>
  </w:num>
  <w:num w:numId="19" w16cid:durableId="1825127283">
    <w:abstractNumId w:val="19"/>
  </w:num>
  <w:num w:numId="20" w16cid:durableId="1937055201">
    <w:abstractNumId w:val="11"/>
  </w:num>
  <w:num w:numId="21" w16cid:durableId="1790200275">
    <w:abstractNumId w:val="8"/>
  </w:num>
  <w:num w:numId="22" w16cid:durableId="355228862">
    <w:abstractNumId w:val="6"/>
  </w:num>
  <w:numIdMacAtCleanup w:val="1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Monika Stegent">
    <w15:presenceInfo w15:providerId="AD" w15:userId="S::m.stegent@umwkp365.pl::15c6a793-b81a-4778-a54a-40710e30547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8F4F2E"/>
    <w:rsid w:val="00001A8E"/>
    <w:rsid w:val="00001EE4"/>
    <w:rsid w:val="00002578"/>
    <w:rsid w:val="00002ED9"/>
    <w:rsid w:val="0000340F"/>
    <w:rsid w:val="000039EF"/>
    <w:rsid w:val="00003A8A"/>
    <w:rsid w:val="00003C97"/>
    <w:rsid w:val="000055BA"/>
    <w:rsid w:val="000060A9"/>
    <w:rsid w:val="000065B3"/>
    <w:rsid w:val="000067D2"/>
    <w:rsid w:val="00006914"/>
    <w:rsid w:val="000109D6"/>
    <w:rsid w:val="000141E2"/>
    <w:rsid w:val="00014323"/>
    <w:rsid w:val="00014DF0"/>
    <w:rsid w:val="00016679"/>
    <w:rsid w:val="00017C1C"/>
    <w:rsid w:val="0002063F"/>
    <w:rsid w:val="00022525"/>
    <w:rsid w:val="00023781"/>
    <w:rsid w:val="00023C3A"/>
    <w:rsid w:val="0002428B"/>
    <w:rsid w:val="00025A17"/>
    <w:rsid w:val="000300C1"/>
    <w:rsid w:val="00030D91"/>
    <w:rsid w:val="00031AB9"/>
    <w:rsid w:val="00032389"/>
    <w:rsid w:val="00032AF9"/>
    <w:rsid w:val="0003381B"/>
    <w:rsid w:val="00033A49"/>
    <w:rsid w:val="00034282"/>
    <w:rsid w:val="00034341"/>
    <w:rsid w:val="000346A2"/>
    <w:rsid w:val="00035B17"/>
    <w:rsid w:val="000360E2"/>
    <w:rsid w:val="00036281"/>
    <w:rsid w:val="0003678F"/>
    <w:rsid w:val="00036E89"/>
    <w:rsid w:val="00037EF7"/>
    <w:rsid w:val="00040723"/>
    <w:rsid w:val="00041263"/>
    <w:rsid w:val="00041F67"/>
    <w:rsid w:val="000424AE"/>
    <w:rsid w:val="00042C53"/>
    <w:rsid w:val="00042CAB"/>
    <w:rsid w:val="00045843"/>
    <w:rsid w:val="000464CC"/>
    <w:rsid w:val="00046E00"/>
    <w:rsid w:val="00046EB9"/>
    <w:rsid w:val="000479E3"/>
    <w:rsid w:val="00050D1E"/>
    <w:rsid w:val="00051887"/>
    <w:rsid w:val="0005274F"/>
    <w:rsid w:val="00052B0B"/>
    <w:rsid w:val="00052C04"/>
    <w:rsid w:val="00053558"/>
    <w:rsid w:val="00053AB6"/>
    <w:rsid w:val="00053EB7"/>
    <w:rsid w:val="00054B78"/>
    <w:rsid w:val="0005661B"/>
    <w:rsid w:val="00056973"/>
    <w:rsid w:val="00056F33"/>
    <w:rsid w:val="00061620"/>
    <w:rsid w:val="00061813"/>
    <w:rsid w:val="00061A47"/>
    <w:rsid w:val="00061F68"/>
    <w:rsid w:val="000628BA"/>
    <w:rsid w:val="00063415"/>
    <w:rsid w:val="00063E79"/>
    <w:rsid w:val="00063E7D"/>
    <w:rsid w:val="00064624"/>
    <w:rsid w:val="00070E97"/>
    <w:rsid w:val="00071696"/>
    <w:rsid w:val="000723C9"/>
    <w:rsid w:val="0007401F"/>
    <w:rsid w:val="000740A4"/>
    <w:rsid w:val="000747B0"/>
    <w:rsid w:val="00074D22"/>
    <w:rsid w:val="00075A6A"/>
    <w:rsid w:val="00076E69"/>
    <w:rsid w:val="0007701A"/>
    <w:rsid w:val="000802BF"/>
    <w:rsid w:val="00080562"/>
    <w:rsid w:val="00081F7E"/>
    <w:rsid w:val="0008212E"/>
    <w:rsid w:val="00082337"/>
    <w:rsid w:val="00082A9B"/>
    <w:rsid w:val="000832B4"/>
    <w:rsid w:val="00083BA1"/>
    <w:rsid w:val="00085328"/>
    <w:rsid w:val="000856D3"/>
    <w:rsid w:val="00087144"/>
    <w:rsid w:val="00090485"/>
    <w:rsid w:val="00092099"/>
    <w:rsid w:val="000921CE"/>
    <w:rsid w:val="000926D1"/>
    <w:rsid w:val="00092E90"/>
    <w:rsid w:val="00094415"/>
    <w:rsid w:val="00094D65"/>
    <w:rsid w:val="00094F61"/>
    <w:rsid w:val="0009576A"/>
    <w:rsid w:val="00095BAC"/>
    <w:rsid w:val="00096994"/>
    <w:rsid w:val="00097D6F"/>
    <w:rsid w:val="000A0428"/>
    <w:rsid w:val="000A0C10"/>
    <w:rsid w:val="000A0CD3"/>
    <w:rsid w:val="000A11EC"/>
    <w:rsid w:val="000A1C07"/>
    <w:rsid w:val="000A23C7"/>
    <w:rsid w:val="000A29D0"/>
    <w:rsid w:val="000A406B"/>
    <w:rsid w:val="000A4544"/>
    <w:rsid w:val="000A4649"/>
    <w:rsid w:val="000B0BA9"/>
    <w:rsid w:val="000B12E4"/>
    <w:rsid w:val="000B14CF"/>
    <w:rsid w:val="000B16FD"/>
    <w:rsid w:val="000B1A00"/>
    <w:rsid w:val="000B1D05"/>
    <w:rsid w:val="000B31D5"/>
    <w:rsid w:val="000B390F"/>
    <w:rsid w:val="000B3BE5"/>
    <w:rsid w:val="000B6B8E"/>
    <w:rsid w:val="000B786A"/>
    <w:rsid w:val="000B79E6"/>
    <w:rsid w:val="000C356A"/>
    <w:rsid w:val="000C3776"/>
    <w:rsid w:val="000C4789"/>
    <w:rsid w:val="000C4943"/>
    <w:rsid w:val="000C57A6"/>
    <w:rsid w:val="000C5C11"/>
    <w:rsid w:val="000C699A"/>
    <w:rsid w:val="000C6CE7"/>
    <w:rsid w:val="000C767F"/>
    <w:rsid w:val="000D0297"/>
    <w:rsid w:val="000D033A"/>
    <w:rsid w:val="000D10D1"/>
    <w:rsid w:val="000D36F0"/>
    <w:rsid w:val="000D376D"/>
    <w:rsid w:val="000D38F0"/>
    <w:rsid w:val="000D3A5D"/>
    <w:rsid w:val="000D3BCA"/>
    <w:rsid w:val="000D3ED9"/>
    <w:rsid w:val="000D435C"/>
    <w:rsid w:val="000D4562"/>
    <w:rsid w:val="000D4BD2"/>
    <w:rsid w:val="000D4D17"/>
    <w:rsid w:val="000D5F8F"/>
    <w:rsid w:val="000D685B"/>
    <w:rsid w:val="000D6BC6"/>
    <w:rsid w:val="000D6EEA"/>
    <w:rsid w:val="000D797B"/>
    <w:rsid w:val="000D7A3B"/>
    <w:rsid w:val="000D7CAD"/>
    <w:rsid w:val="000E0055"/>
    <w:rsid w:val="000E067C"/>
    <w:rsid w:val="000E138F"/>
    <w:rsid w:val="000E14E8"/>
    <w:rsid w:val="000E2130"/>
    <w:rsid w:val="000E24DF"/>
    <w:rsid w:val="000E271B"/>
    <w:rsid w:val="000E29B4"/>
    <w:rsid w:val="000E308B"/>
    <w:rsid w:val="000E3827"/>
    <w:rsid w:val="000E3E20"/>
    <w:rsid w:val="000E4E91"/>
    <w:rsid w:val="000E546B"/>
    <w:rsid w:val="000E67A6"/>
    <w:rsid w:val="000E6EA0"/>
    <w:rsid w:val="000E7C54"/>
    <w:rsid w:val="000F14ED"/>
    <w:rsid w:val="000F1D24"/>
    <w:rsid w:val="000F2C45"/>
    <w:rsid w:val="000F2D77"/>
    <w:rsid w:val="000F5B20"/>
    <w:rsid w:val="000F71CD"/>
    <w:rsid w:val="000F7BB0"/>
    <w:rsid w:val="0010120E"/>
    <w:rsid w:val="00102B43"/>
    <w:rsid w:val="001041B4"/>
    <w:rsid w:val="00104CD6"/>
    <w:rsid w:val="00106B5D"/>
    <w:rsid w:val="001070AB"/>
    <w:rsid w:val="00111288"/>
    <w:rsid w:val="001116C5"/>
    <w:rsid w:val="00111B37"/>
    <w:rsid w:val="00111F88"/>
    <w:rsid w:val="00112158"/>
    <w:rsid w:val="00112544"/>
    <w:rsid w:val="00112638"/>
    <w:rsid w:val="00113278"/>
    <w:rsid w:val="001133F9"/>
    <w:rsid w:val="001153EF"/>
    <w:rsid w:val="00115881"/>
    <w:rsid w:val="00115A44"/>
    <w:rsid w:val="00115DFA"/>
    <w:rsid w:val="0011683B"/>
    <w:rsid w:val="00116908"/>
    <w:rsid w:val="00117EC0"/>
    <w:rsid w:val="0012035D"/>
    <w:rsid w:val="00121CE1"/>
    <w:rsid w:val="00122FAA"/>
    <w:rsid w:val="00124AA3"/>
    <w:rsid w:val="00124BF7"/>
    <w:rsid w:val="001250CF"/>
    <w:rsid w:val="001257CF"/>
    <w:rsid w:val="0012588A"/>
    <w:rsid w:val="001266A2"/>
    <w:rsid w:val="00130AD5"/>
    <w:rsid w:val="00130AFA"/>
    <w:rsid w:val="001313A1"/>
    <w:rsid w:val="001313FC"/>
    <w:rsid w:val="00133346"/>
    <w:rsid w:val="001334AA"/>
    <w:rsid w:val="00134336"/>
    <w:rsid w:val="001349DB"/>
    <w:rsid w:val="00134A02"/>
    <w:rsid w:val="001354F3"/>
    <w:rsid w:val="00135D08"/>
    <w:rsid w:val="00135DC8"/>
    <w:rsid w:val="00136096"/>
    <w:rsid w:val="00136114"/>
    <w:rsid w:val="0013710E"/>
    <w:rsid w:val="00140249"/>
    <w:rsid w:val="001410BD"/>
    <w:rsid w:val="00141E9C"/>
    <w:rsid w:val="0014390E"/>
    <w:rsid w:val="0014395E"/>
    <w:rsid w:val="0014559E"/>
    <w:rsid w:val="0014592B"/>
    <w:rsid w:val="00145EB7"/>
    <w:rsid w:val="00146606"/>
    <w:rsid w:val="00147828"/>
    <w:rsid w:val="00152458"/>
    <w:rsid w:val="001534D1"/>
    <w:rsid w:val="00153C0A"/>
    <w:rsid w:val="00155285"/>
    <w:rsid w:val="00155A42"/>
    <w:rsid w:val="00155FEA"/>
    <w:rsid w:val="001560FF"/>
    <w:rsid w:val="001573FB"/>
    <w:rsid w:val="00160766"/>
    <w:rsid w:val="0016162D"/>
    <w:rsid w:val="00161724"/>
    <w:rsid w:val="0016180A"/>
    <w:rsid w:val="00162792"/>
    <w:rsid w:val="00163394"/>
    <w:rsid w:val="0016356D"/>
    <w:rsid w:val="00163933"/>
    <w:rsid w:val="00165D28"/>
    <w:rsid w:val="00166515"/>
    <w:rsid w:val="001666A5"/>
    <w:rsid w:val="001673C1"/>
    <w:rsid w:val="001679CA"/>
    <w:rsid w:val="00167EE8"/>
    <w:rsid w:val="0017041B"/>
    <w:rsid w:val="001706E8"/>
    <w:rsid w:val="00174D9E"/>
    <w:rsid w:val="0017558F"/>
    <w:rsid w:val="00176C74"/>
    <w:rsid w:val="00177054"/>
    <w:rsid w:val="0017778E"/>
    <w:rsid w:val="0017795A"/>
    <w:rsid w:val="0018103D"/>
    <w:rsid w:val="00183F6C"/>
    <w:rsid w:val="00184467"/>
    <w:rsid w:val="00184C79"/>
    <w:rsid w:val="001852FC"/>
    <w:rsid w:val="001856F4"/>
    <w:rsid w:val="00185DA0"/>
    <w:rsid w:val="00185EE2"/>
    <w:rsid w:val="00186CBC"/>
    <w:rsid w:val="001872A3"/>
    <w:rsid w:val="00187403"/>
    <w:rsid w:val="00187F30"/>
    <w:rsid w:val="001908BE"/>
    <w:rsid w:val="00190AC4"/>
    <w:rsid w:val="0019164F"/>
    <w:rsid w:val="00191786"/>
    <w:rsid w:val="00193942"/>
    <w:rsid w:val="00195992"/>
    <w:rsid w:val="00196B0B"/>
    <w:rsid w:val="0019798A"/>
    <w:rsid w:val="00197A69"/>
    <w:rsid w:val="001A00D9"/>
    <w:rsid w:val="001A0506"/>
    <w:rsid w:val="001A0E05"/>
    <w:rsid w:val="001A0E91"/>
    <w:rsid w:val="001A10C3"/>
    <w:rsid w:val="001A1603"/>
    <w:rsid w:val="001A2717"/>
    <w:rsid w:val="001A4FA0"/>
    <w:rsid w:val="001A62D2"/>
    <w:rsid w:val="001A7C70"/>
    <w:rsid w:val="001B107C"/>
    <w:rsid w:val="001B1902"/>
    <w:rsid w:val="001B2C22"/>
    <w:rsid w:val="001B2E8D"/>
    <w:rsid w:val="001B3C79"/>
    <w:rsid w:val="001B5028"/>
    <w:rsid w:val="001B6062"/>
    <w:rsid w:val="001B6643"/>
    <w:rsid w:val="001B6BB3"/>
    <w:rsid w:val="001B7756"/>
    <w:rsid w:val="001B7D0F"/>
    <w:rsid w:val="001B7EFF"/>
    <w:rsid w:val="001C0732"/>
    <w:rsid w:val="001C17D7"/>
    <w:rsid w:val="001C27B3"/>
    <w:rsid w:val="001C2DD2"/>
    <w:rsid w:val="001C5A1D"/>
    <w:rsid w:val="001C6A54"/>
    <w:rsid w:val="001C6AA3"/>
    <w:rsid w:val="001C6B99"/>
    <w:rsid w:val="001C778C"/>
    <w:rsid w:val="001C7CBD"/>
    <w:rsid w:val="001D03FB"/>
    <w:rsid w:val="001D2BA8"/>
    <w:rsid w:val="001D3AF0"/>
    <w:rsid w:val="001D46CD"/>
    <w:rsid w:val="001D4CD9"/>
    <w:rsid w:val="001D4EFF"/>
    <w:rsid w:val="001D516B"/>
    <w:rsid w:val="001D5770"/>
    <w:rsid w:val="001D6867"/>
    <w:rsid w:val="001D73F9"/>
    <w:rsid w:val="001E1850"/>
    <w:rsid w:val="001E2370"/>
    <w:rsid w:val="001E23BF"/>
    <w:rsid w:val="001E33A5"/>
    <w:rsid w:val="001E3D50"/>
    <w:rsid w:val="001E4A7B"/>
    <w:rsid w:val="001E6AAB"/>
    <w:rsid w:val="001E6F91"/>
    <w:rsid w:val="001E73FB"/>
    <w:rsid w:val="001E74E0"/>
    <w:rsid w:val="001E7523"/>
    <w:rsid w:val="001E754A"/>
    <w:rsid w:val="001F0952"/>
    <w:rsid w:val="001F14E1"/>
    <w:rsid w:val="001F1BAD"/>
    <w:rsid w:val="001F1DAE"/>
    <w:rsid w:val="001F210A"/>
    <w:rsid w:val="001F2F40"/>
    <w:rsid w:val="001F318B"/>
    <w:rsid w:val="001F31DD"/>
    <w:rsid w:val="001F35FB"/>
    <w:rsid w:val="001F381B"/>
    <w:rsid w:val="001F4479"/>
    <w:rsid w:val="001F452B"/>
    <w:rsid w:val="001F47B3"/>
    <w:rsid w:val="001F495A"/>
    <w:rsid w:val="001F50AA"/>
    <w:rsid w:val="001F7427"/>
    <w:rsid w:val="001F763D"/>
    <w:rsid w:val="00200E12"/>
    <w:rsid w:val="00200ED8"/>
    <w:rsid w:val="002017C5"/>
    <w:rsid w:val="0020313D"/>
    <w:rsid w:val="00204CA2"/>
    <w:rsid w:val="00204DC2"/>
    <w:rsid w:val="00205D12"/>
    <w:rsid w:val="00206686"/>
    <w:rsid w:val="0021040D"/>
    <w:rsid w:val="00211DF1"/>
    <w:rsid w:val="00212CB3"/>
    <w:rsid w:val="00214862"/>
    <w:rsid w:val="00215738"/>
    <w:rsid w:val="002166CE"/>
    <w:rsid w:val="002167A7"/>
    <w:rsid w:val="00216D0F"/>
    <w:rsid w:val="00220359"/>
    <w:rsid w:val="002216C9"/>
    <w:rsid w:val="002219CC"/>
    <w:rsid w:val="002221E2"/>
    <w:rsid w:val="00222C1C"/>
    <w:rsid w:val="00222CE8"/>
    <w:rsid w:val="002248F4"/>
    <w:rsid w:val="00225188"/>
    <w:rsid w:val="00225D21"/>
    <w:rsid w:val="00226015"/>
    <w:rsid w:val="00226823"/>
    <w:rsid w:val="00226BFB"/>
    <w:rsid w:val="00226E0A"/>
    <w:rsid w:val="00226F0A"/>
    <w:rsid w:val="002311A2"/>
    <w:rsid w:val="00231A39"/>
    <w:rsid w:val="002320B5"/>
    <w:rsid w:val="002326FE"/>
    <w:rsid w:val="00232EAF"/>
    <w:rsid w:val="00233678"/>
    <w:rsid w:val="00234046"/>
    <w:rsid w:val="002344FB"/>
    <w:rsid w:val="002345AE"/>
    <w:rsid w:val="0023491A"/>
    <w:rsid w:val="002352F4"/>
    <w:rsid w:val="00235873"/>
    <w:rsid w:val="00235D6F"/>
    <w:rsid w:val="0023642B"/>
    <w:rsid w:val="00236CEF"/>
    <w:rsid w:val="00237117"/>
    <w:rsid w:val="0024218C"/>
    <w:rsid w:val="0024296A"/>
    <w:rsid w:val="00243C37"/>
    <w:rsid w:val="002455CA"/>
    <w:rsid w:val="00246D4B"/>
    <w:rsid w:val="0024746D"/>
    <w:rsid w:val="00247510"/>
    <w:rsid w:val="00250736"/>
    <w:rsid w:val="00250E8E"/>
    <w:rsid w:val="002522DD"/>
    <w:rsid w:val="002524FD"/>
    <w:rsid w:val="002526D4"/>
    <w:rsid w:val="00252A8B"/>
    <w:rsid w:val="00252B05"/>
    <w:rsid w:val="00252C77"/>
    <w:rsid w:val="002533D6"/>
    <w:rsid w:val="0025353C"/>
    <w:rsid w:val="0025363B"/>
    <w:rsid w:val="00253892"/>
    <w:rsid w:val="00253A63"/>
    <w:rsid w:val="00255C87"/>
    <w:rsid w:val="002566AC"/>
    <w:rsid w:val="002567CE"/>
    <w:rsid w:val="00257037"/>
    <w:rsid w:val="0025710E"/>
    <w:rsid w:val="0025728F"/>
    <w:rsid w:val="002572DF"/>
    <w:rsid w:val="002575FF"/>
    <w:rsid w:val="002576B9"/>
    <w:rsid w:val="002604B8"/>
    <w:rsid w:val="002606BF"/>
    <w:rsid w:val="00260CFE"/>
    <w:rsid w:val="0026200B"/>
    <w:rsid w:val="0026248A"/>
    <w:rsid w:val="0026369F"/>
    <w:rsid w:val="002646C9"/>
    <w:rsid w:val="002647C9"/>
    <w:rsid w:val="00265574"/>
    <w:rsid w:val="0026671E"/>
    <w:rsid w:val="002671DC"/>
    <w:rsid w:val="002676BE"/>
    <w:rsid w:val="00267783"/>
    <w:rsid w:val="00270591"/>
    <w:rsid w:val="0027104C"/>
    <w:rsid w:val="00272413"/>
    <w:rsid w:val="00272FFE"/>
    <w:rsid w:val="002739CC"/>
    <w:rsid w:val="00274803"/>
    <w:rsid w:val="00274908"/>
    <w:rsid w:val="00274C53"/>
    <w:rsid w:val="00274DCD"/>
    <w:rsid w:val="00275159"/>
    <w:rsid w:val="0027568B"/>
    <w:rsid w:val="00275AA6"/>
    <w:rsid w:val="002763E6"/>
    <w:rsid w:val="00277537"/>
    <w:rsid w:val="00277861"/>
    <w:rsid w:val="00277A94"/>
    <w:rsid w:val="002801C0"/>
    <w:rsid w:val="002803E7"/>
    <w:rsid w:val="00281361"/>
    <w:rsid w:val="0028168B"/>
    <w:rsid w:val="00281A2E"/>
    <w:rsid w:val="00281B7A"/>
    <w:rsid w:val="00281B9C"/>
    <w:rsid w:val="00282459"/>
    <w:rsid w:val="002836CD"/>
    <w:rsid w:val="002844F4"/>
    <w:rsid w:val="00284BE9"/>
    <w:rsid w:val="0028733D"/>
    <w:rsid w:val="002876A5"/>
    <w:rsid w:val="00287F62"/>
    <w:rsid w:val="0029078F"/>
    <w:rsid w:val="0029409B"/>
    <w:rsid w:val="00294A58"/>
    <w:rsid w:val="0029514F"/>
    <w:rsid w:val="002957E7"/>
    <w:rsid w:val="00295DC8"/>
    <w:rsid w:val="00295F87"/>
    <w:rsid w:val="00295FC1"/>
    <w:rsid w:val="0029663B"/>
    <w:rsid w:val="0029726F"/>
    <w:rsid w:val="00297DF7"/>
    <w:rsid w:val="002A0B8A"/>
    <w:rsid w:val="002A1BEA"/>
    <w:rsid w:val="002A209C"/>
    <w:rsid w:val="002A2577"/>
    <w:rsid w:val="002A2941"/>
    <w:rsid w:val="002A35A8"/>
    <w:rsid w:val="002A3E1B"/>
    <w:rsid w:val="002A407E"/>
    <w:rsid w:val="002A5174"/>
    <w:rsid w:val="002A51B0"/>
    <w:rsid w:val="002A68A7"/>
    <w:rsid w:val="002A68DC"/>
    <w:rsid w:val="002A6FD7"/>
    <w:rsid w:val="002B0DF5"/>
    <w:rsid w:val="002B1EEE"/>
    <w:rsid w:val="002B22BC"/>
    <w:rsid w:val="002B2C68"/>
    <w:rsid w:val="002B4A7D"/>
    <w:rsid w:val="002B4B38"/>
    <w:rsid w:val="002B4F50"/>
    <w:rsid w:val="002B5482"/>
    <w:rsid w:val="002B5628"/>
    <w:rsid w:val="002B722C"/>
    <w:rsid w:val="002B7370"/>
    <w:rsid w:val="002B768F"/>
    <w:rsid w:val="002B7D66"/>
    <w:rsid w:val="002C1078"/>
    <w:rsid w:val="002C19DB"/>
    <w:rsid w:val="002C2048"/>
    <w:rsid w:val="002C2309"/>
    <w:rsid w:val="002C2C45"/>
    <w:rsid w:val="002C2CE8"/>
    <w:rsid w:val="002C3BB2"/>
    <w:rsid w:val="002C3E35"/>
    <w:rsid w:val="002C4443"/>
    <w:rsid w:val="002C50E4"/>
    <w:rsid w:val="002C5274"/>
    <w:rsid w:val="002C5DB6"/>
    <w:rsid w:val="002C66D6"/>
    <w:rsid w:val="002D0017"/>
    <w:rsid w:val="002D180B"/>
    <w:rsid w:val="002D2C53"/>
    <w:rsid w:val="002D3F32"/>
    <w:rsid w:val="002D3F72"/>
    <w:rsid w:val="002D5840"/>
    <w:rsid w:val="002D5D2D"/>
    <w:rsid w:val="002D61A4"/>
    <w:rsid w:val="002D7929"/>
    <w:rsid w:val="002E069E"/>
    <w:rsid w:val="002E06F2"/>
    <w:rsid w:val="002E21B2"/>
    <w:rsid w:val="002E243C"/>
    <w:rsid w:val="002E2925"/>
    <w:rsid w:val="002E3FFF"/>
    <w:rsid w:val="002E5356"/>
    <w:rsid w:val="002E5720"/>
    <w:rsid w:val="002E668B"/>
    <w:rsid w:val="002E7B8C"/>
    <w:rsid w:val="002F05DF"/>
    <w:rsid w:val="002F10D2"/>
    <w:rsid w:val="002F14BA"/>
    <w:rsid w:val="002F1668"/>
    <w:rsid w:val="002F1CF1"/>
    <w:rsid w:val="002F31EB"/>
    <w:rsid w:val="002F3283"/>
    <w:rsid w:val="002F3D5F"/>
    <w:rsid w:val="002F45A7"/>
    <w:rsid w:val="002F51AD"/>
    <w:rsid w:val="002F5711"/>
    <w:rsid w:val="002F64F4"/>
    <w:rsid w:val="002F6998"/>
    <w:rsid w:val="002F7290"/>
    <w:rsid w:val="00300392"/>
    <w:rsid w:val="00300526"/>
    <w:rsid w:val="00300641"/>
    <w:rsid w:val="00300914"/>
    <w:rsid w:val="00301B65"/>
    <w:rsid w:val="003022A0"/>
    <w:rsid w:val="003025D8"/>
    <w:rsid w:val="00303BF5"/>
    <w:rsid w:val="00303CA3"/>
    <w:rsid w:val="00303EAF"/>
    <w:rsid w:val="00303F18"/>
    <w:rsid w:val="003040AA"/>
    <w:rsid w:val="00304440"/>
    <w:rsid w:val="00304532"/>
    <w:rsid w:val="00304573"/>
    <w:rsid w:val="00304B1A"/>
    <w:rsid w:val="003060A0"/>
    <w:rsid w:val="00306857"/>
    <w:rsid w:val="00306C27"/>
    <w:rsid w:val="00307B5B"/>
    <w:rsid w:val="003101B3"/>
    <w:rsid w:val="00310399"/>
    <w:rsid w:val="003128EE"/>
    <w:rsid w:val="0031446F"/>
    <w:rsid w:val="003146A9"/>
    <w:rsid w:val="00315CFA"/>
    <w:rsid w:val="00315E52"/>
    <w:rsid w:val="003170D2"/>
    <w:rsid w:val="0031745B"/>
    <w:rsid w:val="00320007"/>
    <w:rsid w:val="0032394F"/>
    <w:rsid w:val="00323F86"/>
    <w:rsid w:val="00324201"/>
    <w:rsid w:val="00324653"/>
    <w:rsid w:val="0032590D"/>
    <w:rsid w:val="00326214"/>
    <w:rsid w:val="003308E3"/>
    <w:rsid w:val="0033125C"/>
    <w:rsid w:val="00332FEA"/>
    <w:rsid w:val="00333970"/>
    <w:rsid w:val="00333C0A"/>
    <w:rsid w:val="00334A65"/>
    <w:rsid w:val="003356C9"/>
    <w:rsid w:val="00335C97"/>
    <w:rsid w:val="00335EC9"/>
    <w:rsid w:val="00335F39"/>
    <w:rsid w:val="0033632E"/>
    <w:rsid w:val="0033764B"/>
    <w:rsid w:val="003424BA"/>
    <w:rsid w:val="00342DB1"/>
    <w:rsid w:val="00342EF5"/>
    <w:rsid w:val="00343082"/>
    <w:rsid w:val="00343BEA"/>
    <w:rsid w:val="00343E71"/>
    <w:rsid w:val="00343EF4"/>
    <w:rsid w:val="00345DDF"/>
    <w:rsid w:val="00346152"/>
    <w:rsid w:val="00346879"/>
    <w:rsid w:val="0034717F"/>
    <w:rsid w:val="003475A3"/>
    <w:rsid w:val="00347BEC"/>
    <w:rsid w:val="00347DB2"/>
    <w:rsid w:val="00347EA3"/>
    <w:rsid w:val="00350347"/>
    <w:rsid w:val="003509E9"/>
    <w:rsid w:val="003521B2"/>
    <w:rsid w:val="00352A76"/>
    <w:rsid w:val="00355898"/>
    <w:rsid w:val="0035648F"/>
    <w:rsid w:val="00356D81"/>
    <w:rsid w:val="0035766C"/>
    <w:rsid w:val="00357B85"/>
    <w:rsid w:val="003604E5"/>
    <w:rsid w:val="00360CCF"/>
    <w:rsid w:val="00360FA9"/>
    <w:rsid w:val="00363335"/>
    <w:rsid w:val="00363391"/>
    <w:rsid w:val="003635F5"/>
    <w:rsid w:val="003636A9"/>
    <w:rsid w:val="00363983"/>
    <w:rsid w:val="003639A4"/>
    <w:rsid w:val="00363AC8"/>
    <w:rsid w:val="003655AA"/>
    <w:rsid w:val="003657E6"/>
    <w:rsid w:val="00367401"/>
    <w:rsid w:val="00371A83"/>
    <w:rsid w:val="00371DE3"/>
    <w:rsid w:val="00373881"/>
    <w:rsid w:val="003743B1"/>
    <w:rsid w:val="00374692"/>
    <w:rsid w:val="00375206"/>
    <w:rsid w:val="00375B35"/>
    <w:rsid w:val="0037608C"/>
    <w:rsid w:val="0037779C"/>
    <w:rsid w:val="00380111"/>
    <w:rsid w:val="00381301"/>
    <w:rsid w:val="0038260A"/>
    <w:rsid w:val="00382A9E"/>
    <w:rsid w:val="00382B3A"/>
    <w:rsid w:val="00383B33"/>
    <w:rsid w:val="00384191"/>
    <w:rsid w:val="0038425F"/>
    <w:rsid w:val="00385972"/>
    <w:rsid w:val="00386042"/>
    <w:rsid w:val="00386E53"/>
    <w:rsid w:val="0039070B"/>
    <w:rsid w:val="00391414"/>
    <w:rsid w:val="00392003"/>
    <w:rsid w:val="00392ABD"/>
    <w:rsid w:val="00392B6F"/>
    <w:rsid w:val="003931EF"/>
    <w:rsid w:val="0039375D"/>
    <w:rsid w:val="00396072"/>
    <w:rsid w:val="00397489"/>
    <w:rsid w:val="003974B2"/>
    <w:rsid w:val="00397CAD"/>
    <w:rsid w:val="00397E5A"/>
    <w:rsid w:val="003A0754"/>
    <w:rsid w:val="003A0765"/>
    <w:rsid w:val="003A17CF"/>
    <w:rsid w:val="003A1F38"/>
    <w:rsid w:val="003A1FAE"/>
    <w:rsid w:val="003A218B"/>
    <w:rsid w:val="003A32E8"/>
    <w:rsid w:val="003A3E90"/>
    <w:rsid w:val="003A4AC4"/>
    <w:rsid w:val="003A6E3C"/>
    <w:rsid w:val="003A7F16"/>
    <w:rsid w:val="003B29E2"/>
    <w:rsid w:val="003B35AA"/>
    <w:rsid w:val="003B38AC"/>
    <w:rsid w:val="003B3B37"/>
    <w:rsid w:val="003B3BCF"/>
    <w:rsid w:val="003B4DEB"/>
    <w:rsid w:val="003B521A"/>
    <w:rsid w:val="003B5420"/>
    <w:rsid w:val="003B5EC7"/>
    <w:rsid w:val="003B7EC2"/>
    <w:rsid w:val="003C02F4"/>
    <w:rsid w:val="003C0BD3"/>
    <w:rsid w:val="003C0D46"/>
    <w:rsid w:val="003C0E21"/>
    <w:rsid w:val="003C0E62"/>
    <w:rsid w:val="003C2B09"/>
    <w:rsid w:val="003C2B44"/>
    <w:rsid w:val="003C357A"/>
    <w:rsid w:val="003C397F"/>
    <w:rsid w:val="003C40D0"/>
    <w:rsid w:val="003C49C1"/>
    <w:rsid w:val="003C6359"/>
    <w:rsid w:val="003C6FE8"/>
    <w:rsid w:val="003C70B7"/>
    <w:rsid w:val="003C7627"/>
    <w:rsid w:val="003D0797"/>
    <w:rsid w:val="003D0A63"/>
    <w:rsid w:val="003D1346"/>
    <w:rsid w:val="003D1A14"/>
    <w:rsid w:val="003D1B9C"/>
    <w:rsid w:val="003D256D"/>
    <w:rsid w:val="003D3209"/>
    <w:rsid w:val="003D3312"/>
    <w:rsid w:val="003D34B8"/>
    <w:rsid w:val="003D3C0E"/>
    <w:rsid w:val="003D3D8E"/>
    <w:rsid w:val="003D448E"/>
    <w:rsid w:val="003D4E7D"/>
    <w:rsid w:val="003D6454"/>
    <w:rsid w:val="003D679A"/>
    <w:rsid w:val="003D6993"/>
    <w:rsid w:val="003D703E"/>
    <w:rsid w:val="003D77BA"/>
    <w:rsid w:val="003E039B"/>
    <w:rsid w:val="003E0D1F"/>
    <w:rsid w:val="003E1574"/>
    <w:rsid w:val="003E1D1F"/>
    <w:rsid w:val="003E24EA"/>
    <w:rsid w:val="003E3F6B"/>
    <w:rsid w:val="003E4557"/>
    <w:rsid w:val="003E46A9"/>
    <w:rsid w:val="003E4803"/>
    <w:rsid w:val="003E4AB3"/>
    <w:rsid w:val="003E5650"/>
    <w:rsid w:val="003E5790"/>
    <w:rsid w:val="003E5B82"/>
    <w:rsid w:val="003F0DF9"/>
    <w:rsid w:val="003F2419"/>
    <w:rsid w:val="003F2DE4"/>
    <w:rsid w:val="003F39B7"/>
    <w:rsid w:val="003F4447"/>
    <w:rsid w:val="003F4AE0"/>
    <w:rsid w:val="003F5039"/>
    <w:rsid w:val="003F7897"/>
    <w:rsid w:val="0040025A"/>
    <w:rsid w:val="0040085E"/>
    <w:rsid w:val="00400CE7"/>
    <w:rsid w:val="004018CB"/>
    <w:rsid w:val="00401C75"/>
    <w:rsid w:val="00401E35"/>
    <w:rsid w:val="00401FE8"/>
    <w:rsid w:val="00402841"/>
    <w:rsid w:val="00402E7D"/>
    <w:rsid w:val="00403CDA"/>
    <w:rsid w:val="004052E3"/>
    <w:rsid w:val="004053B9"/>
    <w:rsid w:val="0040586D"/>
    <w:rsid w:val="004058B8"/>
    <w:rsid w:val="0040652E"/>
    <w:rsid w:val="00410CB9"/>
    <w:rsid w:val="00410E88"/>
    <w:rsid w:val="00410E8F"/>
    <w:rsid w:val="00411B3C"/>
    <w:rsid w:val="004122FC"/>
    <w:rsid w:val="0041313D"/>
    <w:rsid w:val="00413A7F"/>
    <w:rsid w:val="00413DAC"/>
    <w:rsid w:val="00414AAD"/>
    <w:rsid w:val="00415BA1"/>
    <w:rsid w:val="004176BE"/>
    <w:rsid w:val="0041783F"/>
    <w:rsid w:val="00417C8B"/>
    <w:rsid w:val="004202FD"/>
    <w:rsid w:val="00421022"/>
    <w:rsid w:val="00421337"/>
    <w:rsid w:val="00421E83"/>
    <w:rsid w:val="0042249E"/>
    <w:rsid w:val="0042253A"/>
    <w:rsid w:val="00422FBA"/>
    <w:rsid w:val="00424A69"/>
    <w:rsid w:val="00424B68"/>
    <w:rsid w:val="00424E6D"/>
    <w:rsid w:val="00425BD2"/>
    <w:rsid w:val="00425C12"/>
    <w:rsid w:val="00425C4E"/>
    <w:rsid w:val="004266F2"/>
    <w:rsid w:val="00427516"/>
    <w:rsid w:val="00427BA0"/>
    <w:rsid w:val="00427DD5"/>
    <w:rsid w:val="00430718"/>
    <w:rsid w:val="004313D2"/>
    <w:rsid w:val="0043151E"/>
    <w:rsid w:val="00431869"/>
    <w:rsid w:val="004319B7"/>
    <w:rsid w:val="00431C9C"/>
    <w:rsid w:val="004328BD"/>
    <w:rsid w:val="00433419"/>
    <w:rsid w:val="00434209"/>
    <w:rsid w:val="00434B65"/>
    <w:rsid w:val="00434E72"/>
    <w:rsid w:val="00435334"/>
    <w:rsid w:val="00435A75"/>
    <w:rsid w:val="00436A8F"/>
    <w:rsid w:val="00437360"/>
    <w:rsid w:val="004417A3"/>
    <w:rsid w:val="0044198C"/>
    <w:rsid w:val="00441FC4"/>
    <w:rsid w:val="0044238F"/>
    <w:rsid w:val="0044312D"/>
    <w:rsid w:val="0044461B"/>
    <w:rsid w:val="00444F02"/>
    <w:rsid w:val="004451E1"/>
    <w:rsid w:val="00445334"/>
    <w:rsid w:val="004453DA"/>
    <w:rsid w:val="004459B0"/>
    <w:rsid w:val="00445D23"/>
    <w:rsid w:val="004460E3"/>
    <w:rsid w:val="00447654"/>
    <w:rsid w:val="004478E4"/>
    <w:rsid w:val="004503CC"/>
    <w:rsid w:val="00451C98"/>
    <w:rsid w:val="00451DAF"/>
    <w:rsid w:val="0045243E"/>
    <w:rsid w:val="004528D0"/>
    <w:rsid w:val="00452919"/>
    <w:rsid w:val="00452DD4"/>
    <w:rsid w:val="00453E85"/>
    <w:rsid w:val="00454551"/>
    <w:rsid w:val="00454670"/>
    <w:rsid w:val="0045515F"/>
    <w:rsid w:val="00455F93"/>
    <w:rsid w:val="004562B0"/>
    <w:rsid w:val="00456826"/>
    <w:rsid w:val="0045731C"/>
    <w:rsid w:val="004602AB"/>
    <w:rsid w:val="0046108E"/>
    <w:rsid w:val="0046248C"/>
    <w:rsid w:val="0046279C"/>
    <w:rsid w:val="00462815"/>
    <w:rsid w:val="004640F7"/>
    <w:rsid w:val="004645A4"/>
    <w:rsid w:val="00464988"/>
    <w:rsid w:val="00464AB6"/>
    <w:rsid w:val="0046513B"/>
    <w:rsid w:val="004656C7"/>
    <w:rsid w:val="00466DAD"/>
    <w:rsid w:val="0046777A"/>
    <w:rsid w:val="004702A4"/>
    <w:rsid w:val="00470710"/>
    <w:rsid w:val="00470A44"/>
    <w:rsid w:val="004711B0"/>
    <w:rsid w:val="00472648"/>
    <w:rsid w:val="00473088"/>
    <w:rsid w:val="004749D9"/>
    <w:rsid w:val="004752EA"/>
    <w:rsid w:val="0047602B"/>
    <w:rsid w:val="00477E34"/>
    <w:rsid w:val="00477F6F"/>
    <w:rsid w:val="00480798"/>
    <w:rsid w:val="0048148D"/>
    <w:rsid w:val="00481A90"/>
    <w:rsid w:val="0048201F"/>
    <w:rsid w:val="004825E0"/>
    <w:rsid w:val="004829CB"/>
    <w:rsid w:val="00482BB1"/>
    <w:rsid w:val="00484C93"/>
    <w:rsid w:val="0048644C"/>
    <w:rsid w:val="004865F1"/>
    <w:rsid w:val="00486D7B"/>
    <w:rsid w:val="004877AC"/>
    <w:rsid w:val="0049024D"/>
    <w:rsid w:val="004904DD"/>
    <w:rsid w:val="00492C8C"/>
    <w:rsid w:val="00493E82"/>
    <w:rsid w:val="004948B8"/>
    <w:rsid w:val="0049495B"/>
    <w:rsid w:val="00494EDC"/>
    <w:rsid w:val="0049517F"/>
    <w:rsid w:val="0049580E"/>
    <w:rsid w:val="0049599F"/>
    <w:rsid w:val="00495EFA"/>
    <w:rsid w:val="004973B5"/>
    <w:rsid w:val="004976B6"/>
    <w:rsid w:val="004A0806"/>
    <w:rsid w:val="004A0F68"/>
    <w:rsid w:val="004A1062"/>
    <w:rsid w:val="004A3B72"/>
    <w:rsid w:val="004A4431"/>
    <w:rsid w:val="004A466C"/>
    <w:rsid w:val="004A5171"/>
    <w:rsid w:val="004A55D6"/>
    <w:rsid w:val="004A6AD6"/>
    <w:rsid w:val="004A709F"/>
    <w:rsid w:val="004A774E"/>
    <w:rsid w:val="004B0BD7"/>
    <w:rsid w:val="004B12DD"/>
    <w:rsid w:val="004B196C"/>
    <w:rsid w:val="004B273F"/>
    <w:rsid w:val="004B2781"/>
    <w:rsid w:val="004B27F0"/>
    <w:rsid w:val="004B321E"/>
    <w:rsid w:val="004B3421"/>
    <w:rsid w:val="004B435A"/>
    <w:rsid w:val="004B4E2A"/>
    <w:rsid w:val="004B6930"/>
    <w:rsid w:val="004B6A5D"/>
    <w:rsid w:val="004C0702"/>
    <w:rsid w:val="004C0C2B"/>
    <w:rsid w:val="004C1E45"/>
    <w:rsid w:val="004C2006"/>
    <w:rsid w:val="004C205D"/>
    <w:rsid w:val="004C329F"/>
    <w:rsid w:val="004C3CC4"/>
    <w:rsid w:val="004C429E"/>
    <w:rsid w:val="004C476F"/>
    <w:rsid w:val="004C5093"/>
    <w:rsid w:val="004C563D"/>
    <w:rsid w:val="004C7A15"/>
    <w:rsid w:val="004D0D9F"/>
    <w:rsid w:val="004D17F4"/>
    <w:rsid w:val="004D1F28"/>
    <w:rsid w:val="004D24AB"/>
    <w:rsid w:val="004D25F9"/>
    <w:rsid w:val="004D28B0"/>
    <w:rsid w:val="004D2AD2"/>
    <w:rsid w:val="004D2E6D"/>
    <w:rsid w:val="004D3378"/>
    <w:rsid w:val="004D46F7"/>
    <w:rsid w:val="004D54AB"/>
    <w:rsid w:val="004D565A"/>
    <w:rsid w:val="004D5CA5"/>
    <w:rsid w:val="004D5E32"/>
    <w:rsid w:val="004D7602"/>
    <w:rsid w:val="004D7859"/>
    <w:rsid w:val="004D7E27"/>
    <w:rsid w:val="004E0853"/>
    <w:rsid w:val="004E1DFA"/>
    <w:rsid w:val="004E24A9"/>
    <w:rsid w:val="004E339E"/>
    <w:rsid w:val="004E3A6D"/>
    <w:rsid w:val="004E3FAD"/>
    <w:rsid w:val="004E45FE"/>
    <w:rsid w:val="004E495D"/>
    <w:rsid w:val="004E4B6C"/>
    <w:rsid w:val="004E509D"/>
    <w:rsid w:val="004E7382"/>
    <w:rsid w:val="004F01D6"/>
    <w:rsid w:val="004F0E3F"/>
    <w:rsid w:val="004F1CD9"/>
    <w:rsid w:val="004F36D4"/>
    <w:rsid w:val="004F3F95"/>
    <w:rsid w:val="004F50EA"/>
    <w:rsid w:val="004F6AE9"/>
    <w:rsid w:val="004F6D9D"/>
    <w:rsid w:val="00500076"/>
    <w:rsid w:val="00500FB0"/>
    <w:rsid w:val="005013B3"/>
    <w:rsid w:val="005014C6"/>
    <w:rsid w:val="005018EC"/>
    <w:rsid w:val="00503168"/>
    <w:rsid w:val="00504545"/>
    <w:rsid w:val="00505150"/>
    <w:rsid w:val="005051ED"/>
    <w:rsid w:val="00505803"/>
    <w:rsid w:val="00506CCF"/>
    <w:rsid w:val="00507B1D"/>
    <w:rsid w:val="00507D67"/>
    <w:rsid w:val="00510313"/>
    <w:rsid w:val="00511230"/>
    <w:rsid w:val="005115B8"/>
    <w:rsid w:val="00512587"/>
    <w:rsid w:val="0051276D"/>
    <w:rsid w:val="00514956"/>
    <w:rsid w:val="0051572A"/>
    <w:rsid w:val="0051581B"/>
    <w:rsid w:val="00515D7B"/>
    <w:rsid w:val="00515FC4"/>
    <w:rsid w:val="005161F8"/>
    <w:rsid w:val="00516A5F"/>
    <w:rsid w:val="00516C31"/>
    <w:rsid w:val="005172B5"/>
    <w:rsid w:val="005173DF"/>
    <w:rsid w:val="00520097"/>
    <w:rsid w:val="005208C9"/>
    <w:rsid w:val="00521685"/>
    <w:rsid w:val="0052189D"/>
    <w:rsid w:val="00522FBA"/>
    <w:rsid w:val="00523018"/>
    <w:rsid w:val="005231C9"/>
    <w:rsid w:val="005233D4"/>
    <w:rsid w:val="00523781"/>
    <w:rsid w:val="00523F8B"/>
    <w:rsid w:val="0052442C"/>
    <w:rsid w:val="00526A2E"/>
    <w:rsid w:val="00526F68"/>
    <w:rsid w:val="00527F64"/>
    <w:rsid w:val="0053003E"/>
    <w:rsid w:val="00530A76"/>
    <w:rsid w:val="00530A78"/>
    <w:rsid w:val="00531BE2"/>
    <w:rsid w:val="005329A5"/>
    <w:rsid w:val="00532C11"/>
    <w:rsid w:val="005345CD"/>
    <w:rsid w:val="00534C64"/>
    <w:rsid w:val="00534F65"/>
    <w:rsid w:val="00535776"/>
    <w:rsid w:val="00536720"/>
    <w:rsid w:val="00537AC9"/>
    <w:rsid w:val="00537FED"/>
    <w:rsid w:val="005400F7"/>
    <w:rsid w:val="0054014E"/>
    <w:rsid w:val="00540ADD"/>
    <w:rsid w:val="00541118"/>
    <w:rsid w:val="00542324"/>
    <w:rsid w:val="0054325D"/>
    <w:rsid w:val="00544F83"/>
    <w:rsid w:val="00545A4C"/>
    <w:rsid w:val="0054631E"/>
    <w:rsid w:val="005477D3"/>
    <w:rsid w:val="00547E1F"/>
    <w:rsid w:val="00547F60"/>
    <w:rsid w:val="005504DF"/>
    <w:rsid w:val="005511B5"/>
    <w:rsid w:val="00551699"/>
    <w:rsid w:val="00551E19"/>
    <w:rsid w:val="00552265"/>
    <w:rsid w:val="005534A9"/>
    <w:rsid w:val="00553710"/>
    <w:rsid w:val="005547AF"/>
    <w:rsid w:val="00554A14"/>
    <w:rsid w:val="00555270"/>
    <w:rsid w:val="00556932"/>
    <w:rsid w:val="00557420"/>
    <w:rsid w:val="00557B47"/>
    <w:rsid w:val="00557CC7"/>
    <w:rsid w:val="00560419"/>
    <w:rsid w:val="005606CC"/>
    <w:rsid w:val="00561213"/>
    <w:rsid w:val="0056156C"/>
    <w:rsid w:val="00561A93"/>
    <w:rsid w:val="00562252"/>
    <w:rsid w:val="0056386F"/>
    <w:rsid w:val="00563C25"/>
    <w:rsid w:val="00564FDE"/>
    <w:rsid w:val="00565F05"/>
    <w:rsid w:val="0056659A"/>
    <w:rsid w:val="0056663D"/>
    <w:rsid w:val="005670FD"/>
    <w:rsid w:val="00570548"/>
    <w:rsid w:val="00570804"/>
    <w:rsid w:val="0057112D"/>
    <w:rsid w:val="00571D43"/>
    <w:rsid w:val="005729E0"/>
    <w:rsid w:val="005738F7"/>
    <w:rsid w:val="00573F0A"/>
    <w:rsid w:val="00574726"/>
    <w:rsid w:val="00575BE7"/>
    <w:rsid w:val="00575CC1"/>
    <w:rsid w:val="005774CA"/>
    <w:rsid w:val="005776E8"/>
    <w:rsid w:val="005777D5"/>
    <w:rsid w:val="00577E56"/>
    <w:rsid w:val="005806A4"/>
    <w:rsid w:val="00580902"/>
    <w:rsid w:val="00581F36"/>
    <w:rsid w:val="00583109"/>
    <w:rsid w:val="00583EA1"/>
    <w:rsid w:val="00584957"/>
    <w:rsid w:val="00585318"/>
    <w:rsid w:val="00587219"/>
    <w:rsid w:val="005874D7"/>
    <w:rsid w:val="00587919"/>
    <w:rsid w:val="00590541"/>
    <w:rsid w:val="00590D8F"/>
    <w:rsid w:val="00591A0D"/>
    <w:rsid w:val="00591B15"/>
    <w:rsid w:val="00591DFA"/>
    <w:rsid w:val="00591E6A"/>
    <w:rsid w:val="005932A0"/>
    <w:rsid w:val="00594900"/>
    <w:rsid w:val="00595B0F"/>
    <w:rsid w:val="00595C8F"/>
    <w:rsid w:val="00595F5E"/>
    <w:rsid w:val="00596AD0"/>
    <w:rsid w:val="00596C15"/>
    <w:rsid w:val="00597380"/>
    <w:rsid w:val="005A0847"/>
    <w:rsid w:val="005A1552"/>
    <w:rsid w:val="005A17BF"/>
    <w:rsid w:val="005A21E8"/>
    <w:rsid w:val="005A24E7"/>
    <w:rsid w:val="005A33B1"/>
    <w:rsid w:val="005A379B"/>
    <w:rsid w:val="005A4105"/>
    <w:rsid w:val="005A478B"/>
    <w:rsid w:val="005A484E"/>
    <w:rsid w:val="005A4FC0"/>
    <w:rsid w:val="005A53F9"/>
    <w:rsid w:val="005A54F0"/>
    <w:rsid w:val="005A6A39"/>
    <w:rsid w:val="005A6FCB"/>
    <w:rsid w:val="005A74D8"/>
    <w:rsid w:val="005B090F"/>
    <w:rsid w:val="005B0B7A"/>
    <w:rsid w:val="005B1122"/>
    <w:rsid w:val="005B1181"/>
    <w:rsid w:val="005B1A3F"/>
    <w:rsid w:val="005B20D2"/>
    <w:rsid w:val="005B2732"/>
    <w:rsid w:val="005B2918"/>
    <w:rsid w:val="005B315D"/>
    <w:rsid w:val="005B35A4"/>
    <w:rsid w:val="005B4031"/>
    <w:rsid w:val="005B47F5"/>
    <w:rsid w:val="005B4E9A"/>
    <w:rsid w:val="005B54B3"/>
    <w:rsid w:val="005B6310"/>
    <w:rsid w:val="005B633B"/>
    <w:rsid w:val="005B6C4B"/>
    <w:rsid w:val="005B741A"/>
    <w:rsid w:val="005B76EE"/>
    <w:rsid w:val="005C025F"/>
    <w:rsid w:val="005C0527"/>
    <w:rsid w:val="005C0DB7"/>
    <w:rsid w:val="005C1839"/>
    <w:rsid w:val="005C2574"/>
    <w:rsid w:val="005C2BDA"/>
    <w:rsid w:val="005C2D2E"/>
    <w:rsid w:val="005C469E"/>
    <w:rsid w:val="005C47D0"/>
    <w:rsid w:val="005C50CF"/>
    <w:rsid w:val="005C607E"/>
    <w:rsid w:val="005C76CE"/>
    <w:rsid w:val="005D0597"/>
    <w:rsid w:val="005D0AB5"/>
    <w:rsid w:val="005D123D"/>
    <w:rsid w:val="005D133A"/>
    <w:rsid w:val="005D1FBB"/>
    <w:rsid w:val="005D2671"/>
    <w:rsid w:val="005D2E3D"/>
    <w:rsid w:val="005D38B5"/>
    <w:rsid w:val="005D44B2"/>
    <w:rsid w:val="005D4CBA"/>
    <w:rsid w:val="005D5E65"/>
    <w:rsid w:val="005D646C"/>
    <w:rsid w:val="005D6B8D"/>
    <w:rsid w:val="005E070E"/>
    <w:rsid w:val="005E1AB9"/>
    <w:rsid w:val="005E1B55"/>
    <w:rsid w:val="005E1F86"/>
    <w:rsid w:val="005E2D87"/>
    <w:rsid w:val="005E67BF"/>
    <w:rsid w:val="005E7494"/>
    <w:rsid w:val="005E74AE"/>
    <w:rsid w:val="005E7AB9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319F"/>
    <w:rsid w:val="005F475A"/>
    <w:rsid w:val="005F4A89"/>
    <w:rsid w:val="005F5A65"/>
    <w:rsid w:val="005F5F96"/>
    <w:rsid w:val="005F60B3"/>
    <w:rsid w:val="005F6AC9"/>
    <w:rsid w:val="005F76A2"/>
    <w:rsid w:val="005F7710"/>
    <w:rsid w:val="005F7D17"/>
    <w:rsid w:val="005F7F00"/>
    <w:rsid w:val="006000E7"/>
    <w:rsid w:val="00600B16"/>
    <w:rsid w:val="006011A9"/>
    <w:rsid w:val="0060207B"/>
    <w:rsid w:val="00602C68"/>
    <w:rsid w:val="0060318B"/>
    <w:rsid w:val="0060335F"/>
    <w:rsid w:val="00604068"/>
    <w:rsid w:val="00604CAD"/>
    <w:rsid w:val="006054D7"/>
    <w:rsid w:val="0060592E"/>
    <w:rsid w:val="006067A1"/>
    <w:rsid w:val="00607386"/>
    <w:rsid w:val="00607BF0"/>
    <w:rsid w:val="0061003F"/>
    <w:rsid w:val="00612233"/>
    <w:rsid w:val="006131F4"/>
    <w:rsid w:val="006131FD"/>
    <w:rsid w:val="0061493F"/>
    <w:rsid w:val="006149CF"/>
    <w:rsid w:val="006149DD"/>
    <w:rsid w:val="00615067"/>
    <w:rsid w:val="0061512E"/>
    <w:rsid w:val="00615908"/>
    <w:rsid w:val="0061601C"/>
    <w:rsid w:val="006169FD"/>
    <w:rsid w:val="00617276"/>
    <w:rsid w:val="00620242"/>
    <w:rsid w:val="00620555"/>
    <w:rsid w:val="00621441"/>
    <w:rsid w:val="00621836"/>
    <w:rsid w:val="006228F4"/>
    <w:rsid w:val="00622D71"/>
    <w:rsid w:val="0062353A"/>
    <w:rsid w:val="00623DC1"/>
    <w:rsid w:val="00626571"/>
    <w:rsid w:val="00627979"/>
    <w:rsid w:val="00627D23"/>
    <w:rsid w:val="00627FD0"/>
    <w:rsid w:val="0063039B"/>
    <w:rsid w:val="00631177"/>
    <w:rsid w:val="00631253"/>
    <w:rsid w:val="00634297"/>
    <w:rsid w:val="00635658"/>
    <w:rsid w:val="006361C6"/>
    <w:rsid w:val="00636758"/>
    <w:rsid w:val="00637FD8"/>
    <w:rsid w:val="00640070"/>
    <w:rsid w:val="0064155D"/>
    <w:rsid w:val="00641B59"/>
    <w:rsid w:val="00641C7B"/>
    <w:rsid w:val="006424F2"/>
    <w:rsid w:val="00642C84"/>
    <w:rsid w:val="0064445F"/>
    <w:rsid w:val="0064451B"/>
    <w:rsid w:val="0064526B"/>
    <w:rsid w:val="00646129"/>
    <w:rsid w:val="0064651E"/>
    <w:rsid w:val="00646F63"/>
    <w:rsid w:val="00647170"/>
    <w:rsid w:val="00647960"/>
    <w:rsid w:val="00650907"/>
    <w:rsid w:val="00650DDA"/>
    <w:rsid w:val="0065116B"/>
    <w:rsid w:val="0065122E"/>
    <w:rsid w:val="006514B6"/>
    <w:rsid w:val="00651712"/>
    <w:rsid w:val="00651FFB"/>
    <w:rsid w:val="00654045"/>
    <w:rsid w:val="006541FE"/>
    <w:rsid w:val="00654A47"/>
    <w:rsid w:val="0065600D"/>
    <w:rsid w:val="00656998"/>
    <w:rsid w:val="00657CB2"/>
    <w:rsid w:val="00660CBE"/>
    <w:rsid w:val="00661581"/>
    <w:rsid w:val="00661597"/>
    <w:rsid w:val="00662A54"/>
    <w:rsid w:val="00663773"/>
    <w:rsid w:val="006637C2"/>
    <w:rsid w:val="006640F9"/>
    <w:rsid w:val="0066452B"/>
    <w:rsid w:val="00665D48"/>
    <w:rsid w:val="0066669A"/>
    <w:rsid w:val="00666AB9"/>
    <w:rsid w:val="006711C0"/>
    <w:rsid w:val="006714D1"/>
    <w:rsid w:val="006715FF"/>
    <w:rsid w:val="00672123"/>
    <w:rsid w:val="00672E0F"/>
    <w:rsid w:val="00673804"/>
    <w:rsid w:val="00673BE4"/>
    <w:rsid w:val="00673ECE"/>
    <w:rsid w:val="006751B5"/>
    <w:rsid w:val="00675BF3"/>
    <w:rsid w:val="0067662C"/>
    <w:rsid w:val="00676E7D"/>
    <w:rsid w:val="00676F7A"/>
    <w:rsid w:val="00680D8F"/>
    <w:rsid w:val="0068137D"/>
    <w:rsid w:val="0068173C"/>
    <w:rsid w:val="006823BC"/>
    <w:rsid w:val="00682BD1"/>
    <w:rsid w:val="0068347C"/>
    <w:rsid w:val="0068375B"/>
    <w:rsid w:val="00683900"/>
    <w:rsid w:val="00683B60"/>
    <w:rsid w:val="00683D23"/>
    <w:rsid w:val="00684569"/>
    <w:rsid w:val="00684AB1"/>
    <w:rsid w:val="006860E9"/>
    <w:rsid w:val="006861E6"/>
    <w:rsid w:val="006865D0"/>
    <w:rsid w:val="00690D05"/>
    <w:rsid w:val="00690D33"/>
    <w:rsid w:val="00691A7B"/>
    <w:rsid w:val="00693606"/>
    <w:rsid w:val="00693EBA"/>
    <w:rsid w:val="00694505"/>
    <w:rsid w:val="006945EA"/>
    <w:rsid w:val="00694BE7"/>
    <w:rsid w:val="00694BF9"/>
    <w:rsid w:val="00696085"/>
    <w:rsid w:val="006966E7"/>
    <w:rsid w:val="00696D78"/>
    <w:rsid w:val="006A0A68"/>
    <w:rsid w:val="006A0B64"/>
    <w:rsid w:val="006A0DCE"/>
    <w:rsid w:val="006A1076"/>
    <w:rsid w:val="006A1FAC"/>
    <w:rsid w:val="006A2D70"/>
    <w:rsid w:val="006A364A"/>
    <w:rsid w:val="006A364D"/>
    <w:rsid w:val="006A3675"/>
    <w:rsid w:val="006A36A9"/>
    <w:rsid w:val="006A64AF"/>
    <w:rsid w:val="006A7054"/>
    <w:rsid w:val="006A74D7"/>
    <w:rsid w:val="006B0DC7"/>
    <w:rsid w:val="006B1444"/>
    <w:rsid w:val="006B1661"/>
    <w:rsid w:val="006B1726"/>
    <w:rsid w:val="006B207E"/>
    <w:rsid w:val="006B31BE"/>
    <w:rsid w:val="006B40D1"/>
    <w:rsid w:val="006B4251"/>
    <w:rsid w:val="006B42F3"/>
    <w:rsid w:val="006B4931"/>
    <w:rsid w:val="006B5C84"/>
    <w:rsid w:val="006B6144"/>
    <w:rsid w:val="006B6173"/>
    <w:rsid w:val="006B667C"/>
    <w:rsid w:val="006B74F1"/>
    <w:rsid w:val="006B7B8C"/>
    <w:rsid w:val="006C1C0B"/>
    <w:rsid w:val="006C1FF7"/>
    <w:rsid w:val="006C249E"/>
    <w:rsid w:val="006C4CF1"/>
    <w:rsid w:val="006C55B4"/>
    <w:rsid w:val="006C5E80"/>
    <w:rsid w:val="006C660C"/>
    <w:rsid w:val="006C74AB"/>
    <w:rsid w:val="006C7E4E"/>
    <w:rsid w:val="006D0AE6"/>
    <w:rsid w:val="006D1576"/>
    <w:rsid w:val="006D2375"/>
    <w:rsid w:val="006D3EDC"/>
    <w:rsid w:val="006D5858"/>
    <w:rsid w:val="006D611E"/>
    <w:rsid w:val="006D6B1A"/>
    <w:rsid w:val="006D789A"/>
    <w:rsid w:val="006D7EF9"/>
    <w:rsid w:val="006E016D"/>
    <w:rsid w:val="006E0941"/>
    <w:rsid w:val="006E0B80"/>
    <w:rsid w:val="006E1F7B"/>
    <w:rsid w:val="006E293B"/>
    <w:rsid w:val="006E2F29"/>
    <w:rsid w:val="006E39C5"/>
    <w:rsid w:val="006E3C3A"/>
    <w:rsid w:val="006E4B05"/>
    <w:rsid w:val="006E4B27"/>
    <w:rsid w:val="006E4D85"/>
    <w:rsid w:val="006E5662"/>
    <w:rsid w:val="006E5D21"/>
    <w:rsid w:val="006E66EE"/>
    <w:rsid w:val="006E758B"/>
    <w:rsid w:val="006E75D7"/>
    <w:rsid w:val="006F0A63"/>
    <w:rsid w:val="006F130B"/>
    <w:rsid w:val="006F1C26"/>
    <w:rsid w:val="006F1C4A"/>
    <w:rsid w:val="006F206C"/>
    <w:rsid w:val="006F2F21"/>
    <w:rsid w:val="006F3206"/>
    <w:rsid w:val="006F4BFE"/>
    <w:rsid w:val="006F6464"/>
    <w:rsid w:val="006F700F"/>
    <w:rsid w:val="006F7150"/>
    <w:rsid w:val="006F728E"/>
    <w:rsid w:val="006F7491"/>
    <w:rsid w:val="006F7516"/>
    <w:rsid w:val="006F7AFF"/>
    <w:rsid w:val="00701878"/>
    <w:rsid w:val="0070237F"/>
    <w:rsid w:val="007025DE"/>
    <w:rsid w:val="00703839"/>
    <w:rsid w:val="00704036"/>
    <w:rsid w:val="00704206"/>
    <w:rsid w:val="007048E1"/>
    <w:rsid w:val="00704905"/>
    <w:rsid w:val="00706592"/>
    <w:rsid w:val="00706CCF"/>
    <w:rsid w:val="00707D40"/>
    <w:rsid w:val="007107CE"/>
    <w:rsid w:val="00710AEE"/>
    <w:rsid w:val="00711481"/>
    <w:rsid w:val="00712924"/>
    <w:rsid w:val="00713002"/>
    <w:rsid w:val="007136D5"/>
    <w:rsid w:val="0071446A"/>
    <w:rsid w:val="007148DE"/>
    <w:rsid w:val="00715FA5"/>
    <w:rsid w:val="00717983"/>
    <w:rsid w:val="00717D79"/>
    <w:rsid w:val="00720A65"/>
    <w:rsid w:val="00722167"/>
    <w:rsid w:val="00724C81"/>
    <w:rsid w:val="007257F1"/>
    <w:rsid w:val="00725F10"/>
    <w:rsid w:val="00726002"/>
    <w:rsid w:val="00726006"/>
    <w:rsid w:val="0072736E"/>
    <w:rsid w:val="007275B5"/>
    <w:rsid w:val="00730535"/>
    <w:rsid w:val="00731340"/>
    <w:rsid w:val="007329E3"/>
    <w:rsid w:val="00732BD2"/>
    <w:rsid w:val="0073321D"/>
    <w:rsid w:val="00734D71"/>
    <w:rsid w:val="00734F2B"/>
    <w:rsid w:val="00735083"/>
    <w:rsid w:val="00735103"/>
    <w:rsid w:val="00735A62"/>
    <w:rsid w:val="00735CD9"/>
    <w:rsid w:val="00736A32"/>
    <w:rsid w:val="00736EBE"/>
    <w:rsid w:val="00740077"/>
    <w:rsid w:val="007410E3"/>
    <w:rsid w:val="0074151C"/>
    <w:rsid w:val="00741BAE"/>
    <w:rsid w:val="00743366"/>
    <w:rsid w:val="007435B1"/>
    <w:rsid w:val="00743C17"/>
    <w:rsid w:val="00744419"/>
    <w:rsid w:val="00744726"/>
    <w:rsid w:val="007466CD"/>
    <w:rsid w:val="00747708"/>
    <w:rsid w:val="00747F9B"/>
    <w:rsid w:val="00750006"/>
    <w:rsid w:val="007501B7"/>
    <w:rsid w:val="00751784"/>
    <w:rsid w:val="00751FB2"/>
    <w:rsid w:val="0075219F"/>
    <w:rsid w:val="00752864"/>
    <w:rsid w:val="00753BB4"/>
    <w:rsid w:val="00753E9E"/>
    <w:rsid w:val="00756C80"/>
    <w:rsid w:val="00757170"/>
    <w:rsid w:val="00757FDC"/>
    <w:rsid w:val="0076009C"/>
    <w:rsid w:val="00760204"/>
    <w:rsid w:val="00760331"/>
    <w:rsid w:val="0076166B"/>
    <w:rsid w:val="00761C21"/>
    <w:rsid w:val="00762867"/>
    <w:rsid w:val="00762BCF"/>
    <w:rsid w:val="00763B8A"/>
    <w:rsid w:val="007650B9"/>
    <w:rsid w:val="0076561E"/>
    <w:rsid w:val="00766A95"/>
    <w:rsid w:val="00766AB7"/>
    <w:rsid w:val="00766E09"/>
    <w:rsid w:val="007677C9"/>
    <w:rsid w:val="00767E9E"/>
    <w:rsid w:val="007702F7"/>
    <w:rsid w:val="00770AA3"/>
    <w:rsid w:val="00770C07"/>
    <w:rsid w:val="00773A9F"/>
    <w:rsid w:val="007749FB"/>
    <w:rsid w:val="007750C5"/>
    <w:rsid w:val="007753C1"/>
    <w:rsid w:val="007760DA"/>
    <w:rsid w:val="00776E52"/>
    <w:rsid w:val="0078056B"/>
    <w:rsid w:val="00780771"/>
    <w:rsid w:val="00780CDA"/>
    <w:rsid w:val="00780E84"/>
    <w:rsid w:val="00781BBE"/>
    <w:rsid w:val="00781F95"/>
    <w:rsid w:val="007823B6"/>
    <w:rsid w:val="007835F1"/>
    <w:rsid w:val="00783B0C"/>
    <w:rsid w:val="00784623"/>
    <w:rsid w:val="0078496A"/>
    <w:rsid w:val="00785797"/>
    <w:rsid w:val="007857C3"/>
    <w:rsid w:val="00787DA2"/>
    <w:rsid w:val="00790809"/>
    <w:rsid w:val="00790CC6"/>
    <w:rsid w:val="0079288B"/>
    <w:rsid w:val="00792AB7"/>
    <w:rsid w:val="00792ED9"/>
    <w:rsid w:val="0079358B"/>
    <w:rsid w:val="00793E02"/>
    <w:rsid w:val="00793F90"/>
    <w:rsid w:val="00794A9D"/>
    <w:rsid w:val="00795BAC"/>
    <w:rsid w:val="0079615C"/>
    <w:rsid w:val="0079624E"/>
    <w:rsid w:val="007968FF"/>
    <w:rsid w:val="00796A46"/>
    <w:rsid w:val="00797539"/>
    <w:rsid w:val="007A075E"/>
    <w:rsid w:val="007A0DA5"/>
    <w:rsid w:val="007A1480"/>
    <w:rsid w:val="007A14CE"/>
    <w:rsid w:val="007A17C0"/>
    <w:rsid w:val="007A20BD"/>
    <w:rsid w:val="007A2147"/>
    <w:rsid w:val="007A243E"/>
    <w:rsid w:val="007A3680"/>
    <w:rsid w:val="007A3BFB"/>
    <w:rsid w:val="007A4228"/>
    <w:rsid w:val="007A49F7"/>
    <w:rsid w:val="007A4D16"/>
    <w:rsid w:val="007A6203"/>
    <w:rsid w:val="007A7948"/>
    <w:rsid w:val="007B022E"/>
    <w:rsid w:val="007B08CC"/>
    <w:rsid w:val="007B09FD"/>
    <w:rsid w:val="007B0AB2"/>
    <w:rsid w:val="007B13FE"/>
    <w:rsid w:val="007B1D6C"/>
    <w:rsid w:val="007B20DD"/>
    <w:rsid w:val="007B293D"/>
    <w:rsid w:val="007B2BEE"/>
    <w:rsid w:val="007B3F8A"/>
    <w:rsid w:val="007B42C9"/>
    <w:rsid w:val="007B4FF1"/>
    <w:rsid w:val="007B54BA"/>
    <w:rsid w:val="007B54F3"/>
    <w:rsid w:val="007B6046"/>
    <w:rsid w:val="007B72C6"/>
    <w:rsid w:val="007C027A"/>
    <w:rsid w:val="007C072B"/>
    <w:rsid w:val="007C293F"/>
    <w:rsid w:val="007C2A16"/>
    <w:rsid w:val="007C2F6D"/>
    <w:rsid w:val="007C347F"/>
    <w:rsid w:val="007C3525"/>
    <w:rsid w:val="007C3D2D"/>
    <w:rsid w:val="007C47C0"/>
    <w:rsid w:val="007C492A"/>
    <w:rsid w:val="007C57D4"/>
    <w:rsid w:val="007C7799"/>
    <w:rsid w:val="007D1C5C"/>
    <w:rsid w:val="007D31C8"/>
    <w:rsid w:val="007D394F"/>
    <w:rsid w:val="007D3A0D"/>
    <w:rsid w:val="007D3A25"/>
    <w:rsid w:val="007D406F"/>
    <w:rsid w:val="007D4D18"/>
    <w:rsid w:val="007D66E4"/>
    <w:rsid w:val="007E008A"/>
    <w:rsid w:val="007E0407"/>
    <w:rsid w:val="007E0BF4"/>
    <w:rsid w:val="007E1633"/>
    <w:rsid w:val="007E4915"/>
    <w:rsid w:val="007E5098"/>
    <w:rsid w:val="007E5137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F034A"/>
    <w:rsid w:val="007F0D7F"/>
    <w:rsid w:val="007F196C"/>
    <w:rsid w:val="007F2190"/>
    <w:rsid w:val="007F340B"/>
    <w:rsid w:val="007F3524"/>
    <w:rsid w:val="007F3615"/>
    <w:rsid w:val="007F43C5"/>
    <w:rsid w:val="007F43E3"/>
    <w:rsid w:val="007F4CFE"/>
    <w:rsid w:val="007F4D37"/>
    <w:rsid w:val="007F5752"/>
    <w:rsid w:val="007F5B85"/>
    <w:rsid w:val="007F5E16"/>
    <w:rsid w:val="007F6704"/>
    <w:rsid w:val="007F6875"/>
    <w:rsid w:val="007F6BDC"/>
    <w:rsid w:val="007F6CB2"/>
    <w:rsid w:val="007F71DF"/>
    <w:rsid w:val="007F7F19"/>
    <w:rsid w:val="00800E7A"/>
    <w:rsid w:val="00800F05"/>
    <w:rsid w:val="008018EB"/>
    <w:rsid w:val="008019DB"/>
    <w:rsid w:val="008025EC"/>
    <w:rsid w:val="0080406E"/>
    <w:rsid w:val="008057B1"/>
    <w:rsid w:val="0080598F"/>
    <w:rsid w:val="00805EC3"/>
    <w:rsid w:val="00806636"/>
    <w:rsid w:val="00806C1C"/>
    <w:rsid w:val="00807C2E"/>
    <w:rsid w:val="00807C66"/>
    <w:rsid w:val="00810660"/>
    <w:rsid w:val="00811546"/>
    <w:rsid w:val="00812065"/>
    <w:rsid w:val="00813792"/>
    <w:rsid w:val="00814157"/>
    <w:rsid w:val="00814235"/>
    <w:rsid w:val="00814909"/>
    <w:rsid w:val="00814C0A"/>
    <w:rsid w:val="00815335"/>
    <w:rsid w:val="008160B4"/>
    <w:rsid w:val="0081622D"/>
    <w:rsid w:val="008162E2"/>
    <w:rsid w:val="00817AC1"/>
    <w:rsid w:val="00820D14"/>
    <w:rsid w:val="00822018"/>
    <w:rsid w:val="008221E1"/>
    <w:rsid w:val="00822A71"/>
    <w:rsid w:val="008234CA"/>
    <w:rsid w:val="0082414F"/>
    <w:rsid w:val="00826486"/>
    <w:rsid w:val="008266DE"/>
    <w:rsid w:val="00826B8A"/>
    <w:rsid w:val="00826CE7"/>
    <w:rsid w:val="008277BF"/>
    <w:rsid w:val="00831400"/>
    <w:rsid w:val="00831A6F"/>
    <w:rsid w:val="008339B6"/>
    <w:rsid w:val="00833B5A"/>
    <w:rsid w:val="00833FFD"/>
    <w:rsid w:val="00834FA1"/>
    <w:rsid w:val="00835CDD"/>
    <w:rsid w:val="008369D0"/>
    <w:rsid w:val="00836E6A"/>
    <w:rsid w:val="00837567"/>
    <w:rsid w:val="00837619"/>
    <w:rsid w:val="00837C11"/>
    <w:rsid w:val="00837C64"/>
    <w:rsid w:val="00840694"/>
    <w:rsid w:val="0084080E"/>
    <w:rsid w:val="008408BD"/>
    <w:rsid w:val="00840FF4"/>
    <w:rsid w:val="00841F89"/>
    <w:rsid w:val="00842195"/>
    <w:rsid w:val="00844514"/>
    <w:rsid w:val="008450AA"/>
    <w:rsid w:val="00845DE4"/>
    <w:rsid w:val="00847798"/>
    <w:rsid w:val="00847A25"/>
    <w:rsid w:val="00847EF2"/>
    <w:rsid w:val="008504F6"/>
    <w:rsid w:val="00852168"/>
    <w:rsid w:val="0085271A"/>
    <w:rsid w:val="008530F3"/>
    <w:rsid w:val="00853432"/>
    <w:rsid w:val="008541BA"/>
    <w:rsid w:val="00854616"/>
    <w:rsid w:val="00856889"/>
    <w:rsid w:val="00856C01"/>
    <w:rsid w:val="00856F47"/>
    <w:rsid w:val="00857458"/>
    <w:rsid w:val="0085767C"/>
    <w:rsid w:val="00857D4B"/>
    <w:rsid w:val="008605CF"/>
    <w:rsid w:val="008613F8"/>
    <w:rsid w:val="008621C4"/>
    <w:rsid w:val="00862640"/>
    <w:rsid w:val="00862AEF"/>
    <w:rsid w:val="0086411C"/>
    <w:rsid w:val="00864888"/>
    <w:rsid w:val="00864C9E"/>
    <w:rsid w:val="00865B88"/>
    <w:rsid w:val="008668D1"/>
    <w:rsid w:val="00866FB8"/>
    <w:rsid w:val="00867DA8"/>
    <w:rsid w:val="008714E9"/>
    <w:rsid w:val="00871775"/>
    <w:rsid w:val="008717AF"/>
    <w:rsid w:val="00873134"/>
    <w:rsid w:val="008731A6"/>
    <w:rsid w:val="00873598"/>
    <w:rsid w:val="00874858"/>
    <w:rsid w:val="00874DAC"/>
    <w:rsid w:val="00875BC2"/>
    <w:rsid w:val="00875D00"/>
    <w:rsid w:val="00877A5D"/>
    <w:rsid w:val="00877AAE"/>
    <w:rsid w:val="00880B2E"/>
    <w:rsid w:val="008812FE"/>
    <w:rsid w:val="008827BE"/>
    <w:rsid w:val="0088315A"/>
    <w:rsid w:val="00883456"/>
    <w:rsid w:val="0088392D"/>
    <w:rsid w:val="00883F10"/>
    <w:rsid w:val="00884644"/>
    <w:rsid w:val="0088690D"/>
    <w:rsid w:val="00887289"/>
    <w:rsid w:val="008873B6"/>
    <w:rsid w:val="00890329"/>
    <w:rsid w:val="0089051F"/>
    <w:rsid w:val="008915B8"/>
    <w:rsid w:val="008926E9"/>
    <w:rsid w:val="00892CF4"/>
    <w:rsid w:val="008935A4"/>
    <w:rsid w:val="00894A2A"/>
    <w:rsid w:val="008956F3"/>
    <w:rsid w:val="00896E33"/>
    <w:rsid w:val="00897729"/>
    <w:rsid w:val="008A0C63"/>
    <w:rsid w:val="008A1B54"/>
    <w:rsid w:val="008A23CA"/>
    <w:rsid w:val="008A2524"/>
    <w:rsid w:val="008A2914"/>
    <w:rsid w:val="008A2C22"/>
    <w:rsid w:val="008A3A26"/>
    <w:rsid w:val="008A3A28"/>
    <w:rsid w:val="008A547D"/>
    <w:rsid w:val="008A6A41"/>
    <w:rsid w:val="008A756C"/>
    <w:rsid w:val="008A7DB8"/>
    <w:rsid w:val="008B0171"/>
    <w:rsid w:val="008B0190"/>
    <w:rsid w:val="008B109C"/>
    <w:rsid w:val="008B1221"/>
    <w:rsid w:val="008B132F"/>
    <w:rsid w:val="008B14DC"/>
    <w:rsid w:val="008B1725"/>
    <w:rsid w:val="008B1AA7"/>
    <w:rsid w:val="008B2083"/>
    <w:rsid w:val="008B21AB"/>
    <w:rsid w:val="008B2A6A"/>
    <w:rsid w:val="008B2E67"/>
    <w:rsid w:val="008B36FC"/>
    <w:rsid w:val="008B39DD"/>
    <w:rsid w:val="008B49DA"/>
    <w:rsid w:val="008B4BCB"/>
    <w:rsid w:val="008B5FB6"/>
    <w:rsid w:val="008B6F69"/>
    <w:rsid w:val="008C3652"/>
    <w:rsid w:val="008C3C41"/>
    <w:rsid w:val="008C3EA4"/>
    <w:rsid w:val="008C4C3D"/>
    <w:rsid w:val="008C514F"/>
    <w:rsid w:val="008C5E9B"/>
    <w:rsid w:val="008C5E9C"/>
    <w:rsid w:val="008C6BFD"/>
    <w:rsid w:val="008C6C3F"/>
    <w:rsid w:val="008D0727"/>
    <w:rsid w:val="008D0EA0"/>
    <w:rsid w:val="008D2275"/>
    <w:rsid w:val="008D274C"/>
    <w:rsid w:val="008D34A3"/>
    <w:rsid w:val="008D34C7"/>
    <w:rsid w:val="008D351A"/>
    <w:rsid w:val="008D469D"/>
    <w:rsid w:val="008D4ABD"/>
    <w:rsid w:val="008D4EBB"/>
    <w:rsid w:val="008D65F0"/>
    <w:rsid w:val="008D6621"/>
    <w:rsid w:val="008D6AF1"/>
    <w:rsid w:val="008D6F14"/>
    <w:rsid w:val="008D7AD7"/>
    <w:rsid w:val="008D7EC3"/>
    <w:rsid w:val="008E02A2"/>
    <w:rsid w:val="008E211B"/>
    <w:rsid w:val="008E26F3"/>
    <w:rsid w:val="008E2E90"/>
    <w:rsid w:val="008E32EA"/>
    <w:rsid w:val="008E3F86"/>
    <w:rsid w:val="008E437B"/>
    <w:rsid w:val="008E77DA"/>
    <w:rsid w:val="008F1233"/>
    <w:rsid w:val="008F12B7"/>
    <w:rsid w:val="008F18A9"/>
    <w:rsid w:val="008F2BEE"/>
    <w:rsid w:val="008F4F2E"/>
    <w:rsid w:val="008F5127"/>
    <w:rsid w:val="008F5431"/>
    <w:rsid w:val="008F54E0"/>
    <w:rsid w:val="008F6178"/>
    <w:rsid w:val="008F6288"/>
    <w:rsid w:val="008F696E"/>
    <w:rsid w:val="008F6C93"/>
    <w:rsid w:val="008F7257"/>
    <w:rsid w:val="009006EF"/>
    <w:rsid w:val="00901587"/>
    <w:rsid w:val="009017D1"/>
    <w:rsid w:val="0090288E"/>
    <w:rsid w:val="00903398"/>
    <w:rsid w:val="00904982"/>
    <w:rsid w:val="00904F79"/>
    <w:rsid w:val="009050F5"/>
    <w:rsid w:val="0090611F"/>
    <w:rsid w:val="009066FD"/>
    <w:rsid w:val="00907670"/>
    <w:rsid w:val="009104AB"/>
    <w:rsid w:val="00911666"/>
    <w:rsid w:val="00911E61"/>
    <w:rsid w:val="00911EC5"/>
    <w:rsid w:val="00912C34"/>
    <w:rsid w:val="00913BEA"/>
    <w:rsid w:val="00915ACA"/>
    <w:rsid w:val="00916558"/>
    <w:rsid w:val="009166FA"/>
    <w:rsid w:val="009167B8"/>
    <w:rsid w:val="00916839"/>
    <w:rsid w:val="009176AF"/>
    <w:rsid w:val="0092270E"/>
    <w:rsid w:val="00922D89"/>
    <w:rsid w:val="00922DD3"/>
    <w:rsid w:val="009231F6"/>
    <w:rsid w:val="00923F03"/>
    <w:rsid w:val="00926892"/>
    <w:rsid w:val="00926D70"/>
    <w:rsid w:val="00926FB9"/>
    <w:rsid w:val="00930C5E"/>
    <w:rsid w:val="0093160E"/>
    <w:rsid w:val="009317F3"/>
    <w:rsid w:val="00932660"/>
    <w:rsid w:val="00932A4F"/>
    <w:rsid w:val="00932C6A"/>
    <w:rsid w:val="00932EFC"/>
    <w:rsid w:val="00933259"/>
    <w:rsid w:val="00933900"/>
    <w:rsid w:val="00933A52"/>
    <w:rsid w:val="009348C4"/>
    <w:rsid w:val="0093634B"/>
    <w:rsid w:val="009367C4"/>
    <w:rsid w:val="009370EC"/>
    <w:rsid w:val="009377E1"/>
    <w:rsid w:val="0094218F"/>
    <w:rsid w:val="00942810"/>
    <w:rsid w:val="00943450"/>
    <w:rsid w:val="00943D47"/>
    <w:rsid w:val="00943FE7"/>
    <w:rsid w:val="009446B8"/>
    <w:rsid w:val="00944F53"/>
    <w:rsid w:val="00945201"/>
    <w:rsid w:val="0094642D"/>
    <w:rsid w:val="0094655A"/>
    <w:rsid w:val="00946701"/>
    <w:rsid w:val="00946AC8"/>
    <w:rsid w:val="00947387"/>
    <w:rsid w:val="00950066"/>
    <w:rsid w:val="009501EE"/>
    <w:rsid w:val="00950FBB"/>
    <w:rsid w:val="00951EB0"/>
    <w:rsid w:val="00951EB5"/>
    <w:rsid w:val="009523F8"/>
    <w:rsid w:val="00952B0A"/>
    <w:rsid w:val="00953238"/>
    <w:rsid w:val="00953A68"/>
    <w:rsid w:val="00955E08"/>
    <w:rsid w:val="00956616"/>
    <w:rsid w:val="00956E71"/>
    <w:rsid w:val="009573A9"/>
    <w:rsid w:val="00957EFE"/>
    <w:rsid w:val="0096078C"/>
    <w:rsid w:val="009608F1"/>
    <w:rsid w:val="00960E36"/>
    <w:rsid w:val="00960F5B"/>
    <w:rsid w:val="00961E40"/>
    <w:rsid w:val="00962140"/>
    <w:rsid w:val="00962D10"/>
    <w:rsid w:val="00962D3C"/>
    <w:rsid w:val="0096308D"/>
    <w:rsid w:val="00963293"/>
    <w:rsid w:val="00963546"/>
    <w:rsid w:val="00963631"/>
    <w:rsid w:val="00964571"/>
    <w:rsid w:val="009646D9"/>
    <w:rsid w:val="009649E8"/>
    <w:rsid w:val="00965B0F"/>
    <w:rsid w:val="00965FAB"/>
    <w:rsid w:val="00970428"/>
    <w:rsid w:val="009704D0"/>
    <w:rsid w:val="00970FF9"/>
    <w:rsid w:val="0097137C"/>
    <w:rsid w:val="00971400"/>
    <w:rsid w:val="009718F0"/>
    <w:rsid w:val="00973054"/>
    <w:rsid w:val="00973340"/>
    <w:rsid w:val="00973402"/>
    <w:rsid w:val="00975F7D"/>
    <w:rsid w:val="009767D8"/>
    <w:rsid w:val="00976B75"/>
    <w:rsid w:val="009777A4"/>
    <w:rsid w:val="009800D9"/>
    <w:rsid w:val="00980198"/>
    <w:rsid w:val="009803DE"/>
    <w:rsid w:val="009805AD"/>
    <w:rsid w:val="009805CE"/>
    <w:rsid w:val="00981390"/>
    <w:rsid w:val="009817CA"/>
    <w:rsid w:val="00981956"/>
    <w:rsid w:val="00981964"/>
    <w:rsid w:val="009827E9"/>
    <w:rsid w:val="00982AEA"/>
    <w:rsid w:val="00985931"/>
    <w:rsid w:val="009860F2"/>
    <w:rsid w:val="009875B2"/>
    <w:rsid w:val="00987ABF"/>
    <w:rsid w:val="00990955"/>
    <w:rsid w:val="00991248"/>
    <w:rsid w:val="0099141A"/>
    <w:rsid w:val="0099191A"/>
    <w:rsid w:val="009923AC"/>
    <w:rsid w:val="00993D0D"/>
    <w:rsid w:val="009943F1"/>
    <w:rsid w:val="009958B7"/>
    <w:rsid w:val="00995EB8"/>
    <w:rsid w:val="009979F5"/>
    <w:rsid w:val="009A04F2"/>
    <w:rsid w:val="009A1A1F"/>
    <w:rsid w:val="009A2361"/>
    <w:rsid w:val="009A2B2D"/>
    <w:rsid w:val="009A3220"/>
    <w:rsid w:val="009A3DC5"/>
    <w:rsid w:val="009A45DC"/>
    <w:rsid w:val="009A4685"/>
    <w:rsid w:val="009A4DA2"/>
    <w:rsid w:val="009A6055"/>
    <w:rsid w:val="009B10CE"/>
    <w:rsid w:val="009B120E"/>
    <w:rsid w:val="009B1A55"/>
    <w:rsid w:val="009B2E78"/>
    <w:rsid w:val="009B2FBF"/>
    <w:rsid w:val="009B377D"/>
    <w:rsid w:val="009B3B61"/>
    <w:rsid w:val="009B4A78"/>
    <w:rsid w:val="009B517B"/>
    <w:rsid w:val="009B5A30"/>
    <w:rsid w:val="009B5E48"/>
    <w:rsid w:val="009B623F"/>
    <w:rsid w:val="009B647E"/>
    <w:rsid w:val="009B6A69"/>
    <w:rsid w:val="009B7C3D"/>
    <w:rsid w:val="009C1A33"/>
    <w:rsid w:val="009C289C"/>
    <w:rsid w:val="009C32C0"/>
    <w:rsid w:val="009C3CF4"/>
    <w:rsid w:val="009C3F25"/>
    <w:rsid w:val="009C3F54"/>
    <w:rsid w:val="009C4AF9"/>
    <w:rsid w:val="009C5A57"/>
    <w:rsid w:val="009C6054"/>
    <w:rsid w:val="009C6F1C"/>
    <w:rsid w:val="009C76E8"/>
    <w:rsid w:val="009D082E"/>
    <w:rsid w:val="009D19AB"/>
    <w:rsid w:val="009D1C08"/>
    <w:rsid w:val="009D20E2"/>
    <w:rsid w:val="009D2574"/>
    <w:rsid w:val="009D2840"/>
    <w:rsid w:val="009D33AB"/>
    <w:rsid w:val="009D374B"/>
    <w:rsid w:val="009D3FE7"/>
    <w:rsid w:val="009D4038"/>
    <w:rsid w:val="009D5920"/>
    <w:rsid w:val="009D5D2D"/>
    <w:rsid w:val="009D6128"/>
    <w:rsid w:val="009D6610"/>
    <w:rsid w:val="009D6E02"/>
    <w:rsid w:val="009D762B"/>
    <w:rsid w:val="009E4060"/>
    <w:rsid w:val="009E483A"/>
    <w:rsid w:val="009E5AAA"/>
    <w:rsid w:val="009F014C"/>
    <w:rsid w:val="009F1032"/>
    <w:rsid w:val="009F1EA6"/>
    <w:rsid w:val="009F1FC4"/>
    <w:rsid w:val="009F234D"/>
    <w:rsid w:val="009F25DB"/>
    <w:rsid w:val="009F37BB"/>
    <w:rsid w:val="009F4714"/>
    <w:rsid w:val="009F4A03"/>
    <w:rsid w:val="009F4BA0"/>
    <w:rsid w:val="009F4BD9"/>
    <w:rsid w:val="009F508E"/>
    <w:rsid w:val="009F5366"/>
    <w:rsid w:val="009F5825"/>
    <w:rsid w:val="009F5DE7"/>
    <w:rsid w:val="009F6237"/>
    <w:rsid w:val="009F7281"/>
    <w:rsid w:val="009F796B"/>
    <w:rsid w:val="009F7A1E"/>
    <w:rsid w:val="00A0011C"/>
    <w:rsid w:val="00A02C60"/>
    <w:rsid w:val="00A0416A"/>
    <w:rsid w:val="00A0485A"/>
    <w:rsid w:val="00A06558"/>
    <w:rsid w:val="00A0779B"/>
    <w:rsid w:val="00A07C9C"/>
    <w:rsid w:val="00A1038D"/>
    <w:rsid w:val="00A1050E"/>
    <w:rsid w:val="00A10939"/>
    <w:rsid w:val="00A11AFC"/>
    <w:rsid w:val="00A11F75"/>
    <w:rsid w:val="00A1204D"/>
    <w:rsid w:val="00A127F3"/>
    <w:rsid w:val="00A12827"/>
    <w:rsid w:val="00A12E4A"/>
    <w:rsid w:val="00A13081"/>
    <w:rsid w:val="00A13487"/>
    <w:rsid w:val="00A135C6"/>
    <w:rsid w:val="00A13B5C"/>
    <w:rsid w:val="00A1501D"/>
    <w:rsid w:val="00A15C74"/>
    <w:rsid w:val="00A17339"/>
    <w:rsid w:val="00A17B6E"/>
    <w:rsid w:val="00A20537"/>
    <w:rsid w:val="00A21186"/>
    <w:rsid w:val="00A212DD"/>
    <w:rsid w:val="00A21328"/>
    <w:rsid w:val="00A22D6B"/>
    <w:rsid w:val="00A23FA9"/>
    <w:rsid w:val="00A2482A"/>
    <w:rsid w:val="00A25E48"/>
    <w:rsid w:val="00A25E7D"/>
    <w:rsid w:val="00A30DBD"/>
    <w:rsid w:val="00A30E44"/>
    <w:rsid w:val="00A31105"/>
    <w:rsid w:val="00A33430"/>
    <w:rsid w:val="00A338BD"/>
    <w:rsid w:val="00A34104"/>
    <w:rsid w:val="00A344DB"/>
    <w:rsid w:val="00A35C6D"/>
    <w:rsid w:val="00A35D76"/>
    <w:rsid w:val="00A36258"/>
    <w:rsid w:val="00A36539"/>
    <w:rsid w:val="00A36D00"/>
    <w:rsid w:val="00A37193"/>
    <w:rsid w:val="00A37216"/>
    <w:rsid w:val="00A37630"/>
    <w:rsid w:val="00A40A3E"/>
    <w:rsid w:val="00A40EFF"/>
    <w:rsid w:val="00A41C46"/>
    <w:rsid w:val="00A41CDF"/>
    <w:rsid w:val="00A42C6E"/>
    <w:rsid w:val="00A439AC"/>
    <w:rsid w:val="00A43F8D"/>
    <w:rsid w:val="00A45AD4"/>
    <w:rsid w:val="00A46058"/>
    <w:rsid w:val="00A46261"/>
    <w:rsid w:val="00A46326"/>
    <w:rsid w:val="00A46933"/>
    <w:rsid w:val="00A46A91"/>
    <w:rsid w:val="00A471B3"/>
    <w:rsid w:val="00A471FD"/>
    <w:rsid w:val="00A47E72"/>
    <w:rsid w:val="00A50757"/>
    <w:rsid w:val="00A5076A"/>
    <w:rsid w:val="00A5087D"/>
    <w:rsid w:val="00A514B6"/>
    <w:rsid w:val="00A51F6E"/>
    <w:rsid w:val="00A52282"/>
    <w:rsid w:val="00A531EC"/>
    <w:rsid w:val="00A53363"/>
    <w:rsid w:val="00A5396B"/>
    <w:rsid w:val="00A54973"/>
    <w:rsid w:val="00A55944"/>
    <w:rsid w:val="00A56EF8"/>
    <w:rsid w:val="00A57111"/>
    <w:rsid w:val="00A5753C"/>
    <w:rsid w:val="00A57860"/>
    <w:rsid w:val="00A60673"/>
    <w:rsid w:val="00A60E19"/>
    <w:rsid w:val="00A61E8A"/>
    <w:rsid w:val="00A62014"/>
    <w:rsid w:val="00A623D7"/>
    <w:rsid w:val="00A62CA7"/>
    <w:rsid w:val="00A62ECC"/>
    <w:rsid w:val="00A62F71"/>
    <w:rsid w:val="00A65294"/>
    <w:rsid w:val="00A65386"/>
    <w:rsid w:val="00A6569A"/>
    <w:rsid w:val="00A65A82"/>
    <w:rsid w:val="00A65AFB"/>
    <w:rsid w:val="00A66AA1"/>
    <w:rsid w:val="00A67C37"/>
    <w:rsid w:val="00A67F6C"/>
    <w:rsid w:val="00A73029"/>
    <w:rsid w:val="00A734FB"/>
    <w:rsid w:val="00A737B7"/>
    <w:rsid w:val="00A74BB7"/>
    <w:rsid w:val="00A750E0"/>
    <w:rsid w:val="00A75A73"/>
    <w:rsid w:val="00A77F67"/>
    <w:rsid w:val="00A80D89"/>
    <w:rsid w:val="00A826AD"/>
    <w:rsid w:val="00A8451F"/>
    <w:rsid w:val="00A8471D"/>
    <w:rsid w:val="00A85448"/>
    <w:rsid w:val="00A864D1"/>
    <w:rsid w:val="00A86A19"/>
    <w:rsid w:val="00A86A89"/>
    <w:rsid w:val="00A86E85"/>
    <w:rsid w:val="00A870D3"/>
    <w:rsid w:val="00A874B8"/>
    <w:rsid w:val="00A8761F"/>
    <w:rsid w:val="00A87CC1"/>
    <w:rsid w:val="00A9033C"/>
    <w:rsid w:val="00A940BE"/>
    <w:rsid w:val="00A95A01"/>
    <w:rsid w:val="00A96041"/>
    <w:rsid w:val="00A97147"/>
    <w:rsid w:val="00A97224"/>
    <w:rsid w:val="00A97617"/>
    <w:rsid w:val="00A97723"/>
    <w:rsid w:val="00A977F5"/>
    <w:rsid w:val="00AA11CA"/>
    <w:rsid w:val="00AA237B"/>
    <w:rsid w:val="00AA2580"/>
    <w:rsid w:val="00AA483F"/>
    <w:rsid w:val="00AA4C21"/>
    <w:rsid w:val="00AA4DEA"/>
    <w:rsid w:val="00AA5201"/>
    <w:rsid w:val="00AA5BF2"/>
    <w:rsid w:val="00AA6966"/>
    <w:rsid w:val="00AA77DC"/>
    <w:rsid w:val="00AA7B22"/>
    <w:rsid w:val="00AA7EEF"/>
    <w:rsid w:val="00AB0F84"/>
    <w:rsid w:val="00AB1EC6"/>
    <w:rsid w:val="00AB6B49"/>
    <w:rsid w:val="00AB7CCB"/>
    <w:rsid w:val="00AC03EE"/>
    <w:rsid w:val="00AC0CC1"/>
    <w:rsid w:val="00AC11AB"/>
    <w:rsid w:val="00AC19B3"/>
    <w:rsid w:val="00AC1D0A"/>
    <w:rsid w:val="00AC2690"/>
    <w:rsid w:val="00AC2722"/>
    <w:rsid w:val="00AC3F9A"/>
    <w:rsid w:val="00AC46C0"/>
    <w:rsid w:val="00AC5333"/>
    <w:rsid w:val="00AC56D9"/>
    <w:rsid w:val="00AC5F0C"/>
    <w:rsid w:val="00AC60F0"/>
    <w:rsid w:val="00AC65E1"/>
    <w:rsid w:val="00AC76D2"/>
    <w:rsid w:val="00AD0ADC"/>
    <w:rsid w:val="00AD0E48"/>
    <w:rsid w:val="00AD0E75"/>
    <w:rsid w:val="00AD15CA"/>
    <w:rsid w:val="00AD24AF"/>
    <w:rsid w:val="00AD312E"/>
    <w:rsid w:val="00AD44C5"/>
    <w:rsid w:val="00AD48A7"/>
    <w:rsid w:val="00AD4975"/>
    <w:rsid w:val="00AD5726"/>
    <w:rsid w:val="00AD68AC"/>
    <w:rsid w:val="00AD7C78"/>
    <w:rsid w:val="00AD7EE0"/>
    <w:rsid w:val="00AE0128"/>
    <w:rsid w:val="00AE2189"/>
    <w:rsid w:val="00AE2CDE"/>
    <w:rsid w:val="00AE3EC9"/>
    <w:rsid w:val="00AE48F3"/>
    <w:rsid w:val="00AE4B44"/>
    <w:rsid w:val="00AE60B2"/>
    <w:rsid w:val="00AE65F9"/>
    <w:rsid w:val="00AE6BB6"/>
    <w:rsid w:val="00AE7017"/>
    <w:rsid w:val="00AF007E"/>
    <w:rsid w:val="00AF18F0"/>
    <w:rsid w:val="00AF1E0A"/>
    <w:rsid w:val="00AF1EB4"/>
    <w:rsid w:val="00AF233D"/>
    <w:rsid w:val="00AF2E37"/>
    <w:rsid w:val="00AF2ECB"/>
    <w:rsid w:val="00AF3932"/>
    <w:rsid w:val="00AF406B"/>
    <w:rsid w:val="00AF42A1"/>
    <w:rsid w:val="00AF4421"/>
    <w:rsid w:val="00AF506B"/>
    <w:rsid w:val="00AF50DE"/>
    <w:rsid w:val="00AF5174"/>
    <w:rsid w:val="00AF581B"/>
    <w:rsid w:val="00AF5FB3"/>
    <w:rsid w:val="00AF62A4"/>
    <w:rsid w:val="00AF6F98"/>
    <w:rsid w:val="00AF72E2"/>
    <w:rsid w:val="00AF755B"/>
    <w:rsid w:val="00B00362"/>
    <w:rsid w:val="00B006A7"/>
    <w:rsid w:val="00B009D8"/>
    <w:rsid w:val="00B00E9C"/>
    <w:rsid w:val="00B011DB"/>
    <w:rsid w:val="00B01A85"/>
    <w:rsid w:val="00B01E91"/>
    <w:rsid w:val="00B0240E"/>
    <w:rsid w:val="00B024A0"/>
    <w:rsid w:val="00B02BE4"/>
    <w:rsid w:val="00B046FE"/>
    <w:rsid w:val="00B0486B"/>
    <w:rsid w:val="00B06574"/>
    <w:rsid w:val="00B0660F"/>
    <w:rsid w:val="00B073DD"/>
    <w:rsid w:val="00B10B0D"/>
    <w:rsid w:val="00B10E83"/>
    <w:rsid w:val="00B10EE8"/>
    <w:rsid w:val="00B12095"/>
    <w:rsid w:val="00B129D5"/>
    <w:rsid w:val="00B13ABC"/>
    <w:rsid w:val="00B14ABB"/>
    <w:rsid w:val="00B14FD7"/>
    <w:rsid w:val="00B167BD"/>
    <w:rsid w:val="00B16BA9"/>
    <w:rsid w:val="00B2055E"/>
    <w:rsid w:val="00B2072B"/>
    <w:rsid w:val="00B20A1A"/>
    <w:rsid w:val="00B2167C"/>
    <w:rsid w:val="00B21FA1"/>
    <w:rsid w:val="00B22D89"/>
    <w:rsid w:val="00B23243"/>
    <w:rsid w:val="00B25908"/>
    <w:rsid w:val="00B3034B"/>
    <w:rsid w:val="00B30EC4"/>
    <w:rsid w:val="00B31800"/>
    <w:rsid w:val="00B31CD5"/>
    <w:rsid w:val="00B32385"/>
    <w:rsid w:val="00B32B41"/>
    <w:rsid w:val="00B33723"/>
    <w:rsid w:val="00B354FC"/>
    <w:rsid w:val="00B356E5"/>
    <w:rsid w:val="00B35864"/>
    <w:rsid w:val="00B37745"/>
    <w:rsid w:val="00B37A7E"/>
    <w:rsid w:val="00B401E3"/>
    <w:rsid w:val="00B4078F"/>
    <w:rsid w:val="00B40E34"/>
    <w:rsid w:val="00B41081"/>
    <w:rsid w:val="00B417FD"/>
    <w:rsid w:val="00B420A8"/>
    <w:rsid w:val="00B421B0"/>
    <w:rsid w:val="00B423B8"/>
    <w:rsid w:val="00B439D7"/>
    <w:rsid w:val="00B43A5F"/>
    <w:rsid w:val="00B449E6"/>
    <w:rsid w:val="00B44F62"/>
    <w:rsid w:val="00B4532E"/>
    <w:rsid w:val="00B4636C"/>
    <w:rsid w:val="00B466DA"/>
    <w:rsid w:val="00B47085"/>
    <w:rsid w:val="00B47407"/>
    <w:rsid w:val="00B47966"/>
    <w:rsid w:val="00B50CB1"/>
    <w:rsid w:val="00B50FE7"/>
    <w:rsid w:val="00B528AD"/>
    <w:rsid w:val="00B52BC7"/>
    <w:rsid w:val="00B533BF"/>
    <w:rsid w:val="00B53AA3"/>
    <w:rsid w:val="00B547F0"/>
    <w:rsid w:val="00B54F5B"/>
    <w:rsid w:val="00B55394"/>
    <w:rsid w:val="00B55A9F"/>
    <w:rsid w:val="00B55D73"/>
    <w:rsid w:val="00B56BA8"/>
    <w:rsid w:val="00B56E5F"/>
    <w:rsid w:val="00B573D1"/>
    <w:rsid w:val="00B57522"/>
    <w:rsid w:val="00B60640"/>
    <w:rsid w:val="00B607FB"/>
    <w:rsid w:val="00B61BB8"/>
    <w:rsid w:val="00B61BC0"/>
    <w:rsid w:val="00B61EB1"/>
    <w:rsid w:val="00B61F7E"/>
    <w:rsid w:val="00B62549"/>
    <w:rsid w:val="00B64172"/>
    <w:rsid w:val="00B648A8"/>
    <w:rsid w:val="00B64927"/>
    <w:rsid w:val="00B64B09"/>
    <w:rsid w:val="00B656BE"/>
    <w:rsid w:val="00B65765"/>
    <w:rsid w:val="00B65A03"/>
    <w:rsid w:val="00B6766D"/>
    <w:rsid w:val="00B677A8"/>
    <w:rsid w:val="00B70729"/>
    <w:rsid w:val="00B70748"/>
    <w:rsid w:val="00B7142E"/>
    <w:rsid w:val="00B717E1"/>
    <w:rsid w:val="00B71B82"/>
    <w:rsid w:val="00B7236F"/>
    <w:rsid w:val="00B72539"/>
    <w:rsid w:val="00B72CA0"/>
    <w:rsid w:val="00B73D9A"/>
    <w:rsid w:val="00B74158"/>
    <w:rsid w:val="00B7435A"/>
    <w:rsid w:val="00B748B2"/>
    <w:rsid w:val="00B74F5A"/>
    <w:rsid w:val="00B759E2"/>
    <w:rsid w:val="00B76D1B"/>
    <w:rsid w:val="00B76D31"/>
    <w:rsid w:val="00B80E7B"/>
    <w:rsid w:val="00B81241"/>
    <w:rsid w:val="00B81D07"/>
    <w:rsid w:val="00B82852"/>
    <w:rsid w:val="00B83540"/>
    <w:rsid w:val="00B83A3E"/>
    <w:rsid w:val="00B83CE3"/>
    <w:rsid w:val="00B8444F"/>
    <w:rsid w:val="00B86408"/>
    <w:rsid w:val="00B87324"/>
    <w:rsid w:val="00B87E91"/>
    <w:rsid w:val="00B9013A"/>
    <w:rsid w:val="00B910C2"/>
    <w:rsid w:val="00B92652"/>
    <w:rsid w:val="00B92845"/>
    <w:rsid w:val="00B93F93"/>
    <w:rsid w:val="00B94BC5"/>
    <w:rsid w:val="00B950EA"/>
    <w:rsid w:val="00B951FA"/>
    <w:rsid w:val="00B96705"/>
    <w:rsid w:val="00BA0402"/>
    <w:rsid w:val="00BA0C5F"/>
    <w:rsid w:val="00BA2971"/>
    <w:rsid w:val="00BA35B5"/>
    <w:rsid w:val="00BA3F36"/>
    <w:rsid w:val="00BA4074"/>
    <w:rsid w:val="00BA4300"/>
    <w:rsid w:val="00BA444E"/>
    <w:rsid w:val="00BA4FFC"/>
    <w:rsid w:val="00BA6395"/>
    <w:rsid w:val="00BA6E34"/>
    <w:rsid w:val="00BA7B1D"/>
    <w:rsid w:val="00BB09C6"/>
    <w:rsid w:val="00BB16A4"/>
    <w:rsid w:val="00BB1C3F"/>
    <w:rsid w:val="00BB1FDA"/>
    <w:rsid w:val="00BB3160"/>
    <w:rsid w:val="00BB3336"/>
    <w:rsid w:val="00BB3F42"/>
    <w:rsid w:val="00BB4346"/>
    <w:rsid w:val="00BB497E"/>
    <w:rsid w:val="00BB57E1"/>
    <w:rsid w:val="00BB61FF"/>
    <w:rsid w:val="00BB6400"/>
    <w:rsid w:val="00BB6B2A"/>
    <w:rsid w:val="00BB7489"/>
    <w:rsid w:val="00BC00FA"/>
    <w:rsid w:val="00BC239E"/>
    <w:rsid w:val="00BC3097"/>
    <w:rsid w:val="00BC3E68"/>
    <w:rsid w:val="00BC4851"/>
    <w:rsid w:val="00BC4FDE"/>
    <w:rsid w:val="00BC611A"/>
    <w:rsid w:val="00BC6544"/>
    <w:rsid w:val="00BC6FDC"/>
    <w:rsid w:val="00BC727D"/>
    <w:rsid w:val="00BD0C91"/>
    <w:rsid w:val="00BD0E15"/>
    <w:rsid w:val="00BD0F81"/>
    <w:rsid w:val="00BD101D"/>
    <w:rsid w:val="00BD5EE0"/>
    <w:rsid w:val="00BD667B"/>
    <w:rsid w:val="00BD68D0"/>
    <w:rsid w:val="00BD6D20"/>
    <w:rsid w:val="00BD6E48"/>
    <w:rsid w:val="00BD7D87"/>
    <w:rsid w:val="00BD7E4D"/>
    <w:rsid w:val="00BE1C32"/>
    <w:rsid w:val="00BE2041"/>
    <w:rsid w:val="00BE2CC9"/>
    <w:rsid w:val="00BE37CC"/>
    <w:rsid w:val="00BE3A37"/>
    <w:rsid w:val="00BE4057"/>
    <w:rsid w:val="00BE5069"/>
    <w:rsid w:val="00BE6331"/>
    <w:rsid w:val="00BE6BB9"/>
    <w:rsid w:val="00BE6E4B"/>
    <w:rsid w:val="00BE7209"/>
    <w:rsid w:val="00BE72FF"/>
    <w:rsid w:val="00BE795A"/>
    <w:rsid w:val="00BE7DC0"/>
    <w:rsid w:val="00BF0466"/>
    <w:rsid w:val="00BF267D"/>
    <w:rsid w:val="00BF2AF6"/>
    <w:rsid w:val="00BF3C61"/>
    <w:rsid w:val="00BF3D75"/>
    <w:rsid w:val="00BF3D76"/>
    <w:rsid w:val="00BF40DF"/>
    <w:rsid w:val="00BF495A"/>
    <w:rsid w:val="00BF554D"/>
    <w:rsid w:val="00BF5822"/>
    <w:rsid w:val="00BF6008"/>
    <w:rsid w:val="00BF6CE1"/>
    <w:rsid w:val="00BF734A"/>
    <w:rsid w:val="00BF7A85"/>
    <w:rsid w:val="00C0214D"/>
    <w:rsid w:val="00C02B79"/>
    <w:rsid w:val="00C03583"/>
    <w:rsid w:val="00C03981"/>
    <w:rsid w:val="00C04374"/>
    <w:rsid w:val="00C04545"/>
    <w:rsid w:val="00C0485B"/>
    <w:rsid w:val="00C05AF5"/>
    <w:rsid w:val="00C05FC4"/>
    <w:rsid w:val="00C06143"/>
    <w:rsid w:val="00C063C7"/>
    <w:rsid w:val="00C0747E"/>
    <w:rsid w:val="00C07C4B"/>
    <w:rsid w:val="00C115F2"/>
    <w:rsid w:val="00C14A29"/>
    <w:rsid w:val="00C14E41"/>
    <w:rsid w:val="00C15281"/>
    <w:rsid w:val="00C152BD"/>
    <w:rsid w:val="00C15598"/>
    <w:rsid w:val="00C15AFE"/>
    <w:rsid w:val="00C15CFF"/>
    <w:rsid w:val="00C164C1"/>
    <w:rsid w:val="00C168B9"/>
    <w:rsid w:val="00C16AF9"/>
    <w:rsid w:val="00C172F2"/>
    <w:rsid w:val="00C17E1E"/>
    <w:rsid w:val="00C207FE"/>
    <w:rsid w:val="00C20903"/>
    <w:rsid w:val="00C20CC8"/>
    <w:rsid w:val="00C211C9"/>
    <w:rsid w:val="00C21931"/>
    <w:rsid w:val="00C2212C"/>
    <w:rsid w:val="00C22214"/>
    <w:rsid w:val="00C22A6A"/>
    <w:rsid w:val="00C23273"/>
    <w:rsid w:val="00C23366"/>
    <w:rsid w:val="00C2412F"/>
    <w:rsid w:val="00C242AA"/>
    <w:rsid w:val="00C259A0"/>
    <w:rsid w:val="00C27A9B"/>
    <w:rsid w:val="00C30140"/>
    <w:rsid w:val="00C30498"/>
    <w:rsid w:val="00C3099E"/>
    <w:rsid w:val="00C3266D"/>
    <w:rsid w:val="00C32B75"/>
    <w:rsid w:val="00C334B1"/>
    <w:rsid w:val="00C3374F"/>
    <w:rsid w:val="00C33A02"/>
    <w:rsid w:val="00C3461E"/>
    <w:rsid w:val="00C356BA"/>
    <w:rsid w:val="00C367C5"/>
    <w:rsid w:val="00C36C4F"/>
    <w:rsid w:val="00C404A6"/>
    <w:rsid w:val="00C41B31"/>
    <w:rsid w:val="00C43624"/>
    <w:rsid w:val="00C4368A"/>
    <w:rsid w:val="00C43EFB"/>
    <w:rsid w:val="00C4476B"/>
    <w:rsid w:val="00C44C0F"/>
    <w:rsid w:val="00C466DF"/>
    <w:rsid w:val="00C47B13"/>
    <w:rsid w:val="00C5271E"/>
    <w:rsid w:val="00C52CDC"/>
    <w:rsid w:val="00C52D21"/>
    <w:rsid w:val="00C52F78"/>
    <w:rsid w:val="00C531B0"/>
    <w:rsid w:val="00C5390C"/>
    <w:rsid w:val="00C56A47"/>
    <w:rsid w:val="00C601E5"/>
    <w:rsid w:val="00C609FB"/>
    <w:rsid w:val="00C60F71"/>
    <w:rsid w:val="00C6178E"/>
    <w:rsid w:val="00C61ACF"/>
    <w:rsid w:val="00C6279E"/>
    <w:rsid w:val="00C62BAF"/>
    <w:rsid w:val="00C63FAA"/>
    <w:rsid w:val="00C64D51"/>
    <w:rsid w:val="00C659FC"/>
    <w:rsid w:val="00C66178"/>
    <w:rsid w:val="00C67CDE"/>
    <w:rsid w:val="00C70004"/>
    <w:rsid w:val="00C7051D"/>
    <w:rsid w:val="00C70AEE"/>
    <w:rsid w:val="00C70B36"/>
    <w:rsid w:val="00C70B38"/>
    <w:rsid w:val="00C72194"/>
    <w:rsid w:val="00C72F9D"/>
    <w:rsid w:val="00C7423E"/>
    <w:rsid w:val="00C75014"/>
    <w:rsid w:val="00C7601E"/>
    <w:rsid w:val="00C76169"/>
    <w:rsid w:val="00C76254"/>
    <w:rsid w:val="00C7640B"/>
    <w:rsid w:val="00C7678E"/>
    <w:rsid w:val="00C76ED7"/>
    <w:rsid w:val="00C76FAA"/>
    <w:rsid w:val="00C77081"/>
    <w:rsid w:val="00C819C8"/>
    <w:rsid w:val="00C81E0D"/>
    <w:rsid w:val="00C83810"/>
    <w:rsid w:val="00C83BD6"/>
    <w:rsid w:val="00C85EB2"/>
    <w:rsid w:val="00C85EE6"/>
    <w:rsid w:val="00C864B0"/>
    <w:rsid w:val="00C86934"/>
    <w:rsid w:val="00C86AC8"/>
    <w:rsid w:val="00C87012"/>
    <w:rsid w:val="00C87536"/>
    <w:rsid w:val="00C877C4"/>
    <w:rsid w:val="00C90287"/>
    <w:rsid w:val="00C905BA"/>
    <w:rsid w:val="00C92101"/>
    <w:rsid w:val="00C9217F"/>
    <w:rsid w:val="00C9398F"/>
    <w:rsid w:val="00C94991"/>
    <w:rsid w:val="00C94A1A"/>
    <w:rsid w:val="00C95346"/>
    <w:rsid w:val="00C9552A"/>
    <w:rsid w:val="00C9619A"/>
    <w:rsid w:val="00C96AC0"/>
    <w:rsid w:val="00C978FD"/>
    <w:rsid w:val="00CA1A54"/>
    <w:rsid w:val="00CA1F19"/>
    <w:rsid w:val="00CA2990"/>
    <w:rsid w:val="00CA2BC0"/>
    <w:rsid w:val="00CA305C"/>
    <w:rsid w:val="00CA3238"/>
    <w:rsid w:val="00CA3EC4"/>
    <w:rsid w:val="00CA4528"/>
    <w:rsid w:val="00CA4F37"/>
    <w:rsid w:val="00CA528A"/>
    <w:rsid w:val="00CA529F"/>
    <w:rsid w:val="00CA5526"/>
    <w:rsid w:val="00CA594D"/>
    <w:rsid w:val="00CA6D97"/>
    <w:rsid w:val="00CA7E0B"/>
    <w:rsid w:val="00CB1C04"/>
    <w:rsid w:val="00CB2520"/>
    <w:rsid w:val="00CB2AA8"/>
    <w:rsid w:val="00CB2B1E"/>
    <w:rsid w:val="00CB2F59"/>
    <w:rsid w:val="00CB3D69"/>
    <w:rsid w:val="00CB43D5"/>
    <w:rsid w:val="00CB4DEB"/>
    <w:rsid w:val="00CB5348"/>
    <w:rsid w:val="00CB5961"/>
    <w:rsid w:val="00CB60DD"/>
    <w:rsid w:val="00CB7BE8"/>
    <w:rsid w:val="00CC0736"/>
    <w:rsid w:val="00CC0B19"/>
    <w:rsid w:val="00CC0DB1"/>
    <w:rsid w:val="00CC0EFB"/>
    <w:rsid w:val="00CC0F5D"/>
    <w:rsid w:val="00CC256F"/>
    <w:rsid w:val="00CC2B3B"/>
    <w:rsid w:val="00CC3044"/>
    <w:rsid w:val="00CC392D"/>
    <w:rsid w:val="00CC424F"/>
    <w:rsid w:val="00CC4BCE"/>
    <w:rsid w:val="00CC520D"/>
    <w:rsid w:val="00CC53C3"/>
    <w:rsid w:val="00CC5FFC"/>
    <w:rsid w:val="00CC6A29"/>
    <w:rsid w:val="00CC70FC"/>
    <w:rsid w:val="00CC7972"/>
    <w:rsid w:val="00CD08CD"/>
    <w:rsid w:val="00CD0D10"/>
    <w:rsid w:val="00CD0DF1"/>
    <w:rsid w:val="00CD13F0"/>
    <w:rsid w:val="00CD16F5"/>
    <w:rsid w:val="00CD2046"/>
    <w:rsid w:val="00CD3B75"/>
    <w:rsid w:val="00CD3C25"/>
    <w:rsid w:val="00CD3D2B"/>
    <w:rsid w:val="00CD4FC5"/>
    <w:rsid w:val="00CD5C23"/>
    <w:rsid w:val="00CD5E75"/>
    <w:rsid w:val="00CD626C"/>
    <w:rsid w:val="00CD65D5"/>
    <w:rsid w:val="00CD6D1E"/>
    <w:rsid w:val="00CD70AF"/>
    <w:rsid w:val="00CE002B"/>
    <w:rsid w:val="00CE1008"/>
    <w:rsid w:val="00CE14F7"/>
    <w:rsid w:val="00CE1686"/>
    <w:rsid w:val="00CE2C77"/>
    <w:rsid w:val="00CE3251"/>
    <w:rsid w:val="00CE34E1"/>
    <w:rsid w:val="00CE3DBF"/>
    <w:rsid w:val="00CE3E21"/>
    <w:rsid w:val="00CE4262"/>
    <w:rsid w:val="00CE4895"/>
    <w:rsid w:val="00CE4909"/>
    <w:rsid w:val="00CE4E82"/>
    <w:rsid w:val="00CE51E5"/>
    <w:rsid w:val="00CE57A6"/>
    <w:rsid w:val="00CE5FE0"/>
    <w:rsid w:val="00CE7045"/>
    <w:rsid w:val="00CE747D"/>
    <w:rsid w:val="00CF0989"/>
    <w:rsid w:val="00CF1204"/>
    <w:rsid w:val="00CF26E8"/>
    <w:rsid w:val="00CF32B5"/>
    <w:rsid w:val="00CF36C7"/>
    <w:rsid w:val="00CF53F3"/>
    <w:rsid w:val="00CF6872"/>
    <w:rsid w:val="00CF7463"/>
    <w:rsid w:val="00D01D44"/>
    <w:rsid w:val="00D034BC"/>
    <w:rsid w:val="00D04414"/>
    <w:rsid w:val="00D04613"/>
    <w:rsid w:val="00D05069"/>
    <w:rsid w:val="00D050F5"/>
    <w:rsid w:val="00D057F1"/>
    <w:rsid w:val="00D06192"/>
    <w:rsid w:val="00D0687F"/>
    <w:rsid w:val="00D0787B"/>
    <w:rsid w:val="00D07949"/>
    <w:rsid w:val="00D07FA9"/>
    <w:rsid w:val="00D127EB"/>
    <w:rsid w:val="00D12E66"/>
    <w:rsid w:val="00D12F6C"/>
    <w:rsid w:val="00D14A34"/>
    <w:rsid w:val="00D14AD6"/>
    <w:rsid w:val="00D15417"/>
    <w:rsid w:val="00D15E00"/>
    <w:rsid w:val="00D15E94"/>
    <w:rsid w:val="00D1622B"/>
    <w:rsid w:val="00D16C5C"/>
    <w:rsid w:val="00D22524"/>
    <w:rsid w:val="00D243AD"/>
    <w:rsid w:val="00D24CE0"/>
    <w:rsid w:val="00D25651"/>
    <w:rsid w:val="00D26418"/>
    <w:rsid w:val="00D27292"/>
    <w:rsid w:val="00D27AF8"/>
    <w:rsid w:val="00D3060C"/>
    <w:rsid w:val="00D316B3"/>
    <w:rsid w:val="00D31B07"/>
    <w:rsid w:val="00D31F36"/>
    <w:rsid w:val="00D31F65"/>
    <w:rsid w:val="00D32513"/>
    <w:rsid w:val="00D3302B"/>
    <w:rsid w:val="00D33C49"/>
    <w:rsid w:val="00D34B18"/>
    <w:rsid w:val="00D34ED0"/>
    <w:rsid w:val="00D34FC7"/>
    <w:rsid w:val="00D35185"/>
    <w:rsid w:val="00D35CFB"/>
    <w:rsid w:val="00D36E6E"/>
    <w:rsid w:val="00D371F3"/>
    <w:rsid w:val="00D407C9"/>
    <w:rsid w:val="00D40E5C"/>
    <w:rsid w:val="00D42AC1"/>
    <w:rsid w:val="00D4362B"/>
    <w:rsid w:val="00D45DD8"/>
    <w:rsid w:val="00D4702A"/>
    <w:rsid w:val="00D50C77"/>
    <w:rsid w:val="00D50E7E"/>
    <w:rsid w:val="00D515CA"/>
    <w:rsid w:val="00D53630"/>
    <w:rsid w:val="00D53754"/>
    <w:rsid w:val="00D549FA"/>
    <w:rsid w:val="00D55123"/>
    <w:rsid w:val="00D567A2"/>
    <w:rsid w:val="00D568FA"/>
    <w:rsid w:val="00D57797"/>
    <w:rsid w:val="00D57EB8"/>
    <w:rsid w:val="00D603EE"/>
    <w:rsid w:val="00D60CA4"/>
    <w:rsid w:val="00D61BBA"/>
    <w:rsid w:val="00D63504"/>
    <w:rsid w:val="00D643F9"/>
    <w:rsid w:val="00D65DC8"/>
    <w:rsid w:val="00D6679D"/>
    <w:rsid w:val="00D67517"/>
    <w:rsid w:val="00D67598"/>
    <w:rsid w:val="00D67E6C"/>
    <w:rsid w:val="00D702C3"/>
    <w:rsid w:val="00D7052A"/>
    <w:rsid w:val="00D70BB7"/>
    <w:rsid w:val="00D72348"/>
    <w:rsid w:val="00D7247B"/>
    <w:rsid w:val="00D72599"/>
    <w:rsid w:val="00D72D89"/>
    <w:rsid w:val="00D73A78"/>
    <w:rsid w:val="00D73F2B"/>
    <w:rsid w:val="00D741A9"/>
    <w:rsid w:val="00D743D6"/>
    <w:rsid w:val="00D75338"/>
    <w:rsid w:val="00D76431"/>
    <w:rsid w:val="00D766A8"/>
    <w:rsid w:val="00D76B23"/>
    <w:rsid w:val="00D76DBA"/>
    <w:rsid w:val="00D808A6"/>
    <w:rsid w:val="00D81095"/>
    <w:rsid w:val="00D817D4"/>
    <w:rsid w:val="00D821FE"/>
    <w:rsid w:val="00D8241E"/>
    <w:rsid w:val="00D82FF4"/>
    <w:rsid w:val="00D83413"/>
    <w:rsid w:val="00D83760"/>
    <w:rsid w:val="00D8519A"/>
    <w:rsid w:val="00D8580C"/>
    <w:rsid w:val="00D877C6"/>
    <w:rsid w:val="00D877F9"/>
    <w:rsid w:val="00D908C9"/>
    <w:rsid w:val="00D90A46"/>
    <w:rsid w:val="00D90D7C"/>
    <w:rsid w:val="00D91A06"/>
    <w:rsid w:val="00D92276"/>
    <w:rsid w:val="00D92F97"/>
    <w:rsid w:val="00D936DC"/>
    <w:rsid w:val="00D93775"/>
    <w:rsid w:val="00D93B4B"/>
    <w:rsid w:val="00D953C0"/>
    <w:rsid w:val="00D967E4"/>
    <w:rsid w:val="00D97854"/>
    <w:rsid w:val="00DA02A0"/>
    <w:rsid w:val="00DA1D24"/>
    <w:rsid w:val="00DA1DF7"/>
    <w:rsid w:val="00DA1F42"/>
    <w:rsid w:val="00DA378F"/>
    <w:rsid w:val="00DA3F0D"/>
    <w:rsid w:val="00DA43CA"/>
    <w:rsid w:val="00DA4641"/>
    <w:rsid w:val="00DA52D4"/>
    <w:rsid w:val="00DA635C"/>
    <w:rsid w:val="00DA6E7B"/>
    <w:rsid w:val="00DA6E8C"/>
    <w:rsid w:val="00DA75B7"/>
    <w:rsid w:val="00DA7A05"/>
    <w:rsid w:val="00DB1191"/>
    <w:rsid w:val="00DB14F4"/>
    <w:rsid w:val="00DB3973"/>
    <w:rsid w:val="00DB398F"/>
    <w:rsid w:val="00DB3C6D"/>
    <w:rsid w:val="00DB3EEA"/>
    <w:rsid w:val="00DB4361"/>
    <w:rsid w:val="00DB48EE"/>
    <w:rsid w:val="00DB5103"/>
    <w:rsid w:val="00DB5DA2"/>
    <w:rsid w:val="00DB6D4F"/>
    <w:rsid w:val="00DB70D2"/>
    <w:rsid w:val="00DB7300"/>
    <w:rsid w:val="00DC0011"/>
    <w:rsid w:val="00DC01E9"/>
    <w:rsid w:val="00DC02E0"/>
    <w:rsid w:val="00DC0726"/>
    <w:rsid w:val="00DC0FBB"/>
    <w:rsid w:val="00DC2284"/>
    <w:rsid w:val="00DC37DD"/>
    <w:rsid w:val="00DC425F"/>
    <w:rsid w:val="00DC4351"/>
    <w:rsid w:val="00DC4A5B"/>
    <w:rsid w:val="00DC6CE1"/>
    <w:rsid w:val="00DC7487"/>
    <w:rsid w:val="00DD0B29"/>
    <w:rsid w:val="00DD26CE"/>
    <w:rsid w:val="00DD26D1"/>
    <w:rsid w:val="00DD3FB9"/>
    <w:rsid w:val="00DD3FE9"/>
    <w:rsid w:val="00DD4BA5"/>
    <w:rsid w:val="00DD520C"/>
    <w:rsid w:val="00DD5744"/>
    <w:rsid w:val="00DD5754"/>
    <w:rsid w:val="00DD5803"/>
    <w:rsid w:val="00DD5B57"/>
    <w:rsid w:val="00DD5F35"/>
    <w:rsid w:val="00DD5F47"/>
    <w:rsid w:val="00DD6117"/>
    <w:rsid w:val="00DD6EF7"/>
    <w:rsid w:val="00DD7FD4"/>
    <w:rsid w:val="00DE0158"/>
    <w:rsid w:val="00DE09A8"/>
    <w:rsid w:val="00DE09CD"/>
    <w:rsid w:val="00DE1F8A"/>
    <w:rsid w:val="00DE2ECF"/>
    <w:rsid w:val="00DE3371"/>
    <w:rsid w:val="00DE33DD"/>
    <w:rsid w:val="00DE358E"/>
    <w:rsid w:val="00DE3D8C"/>
    <w:rsid w:val="00DE451A"/>
    <w:rsid w:val="00DE4916"/>
    <w:rsid w:val="00DE59E6"/>
    <w:rsid w:val="00DE5C1C"/>
    <w:rsid w:val="00DE5C55"/>
    <w:rsid w:val="00DE5EBA"/>
    <w:rsid w:val="00DE798A"/>
    <w:rsid w:val="00DF07BD"/>
    <w:rsid w:val="00DF160A"/>
    <w:rsid w:val="00DF16DA"/>
    <w:rsid w:val="00DF19AC"/>
    <w:rsid w:val="00DF2462"/>
    <w:rsid w:val="00DF2FC8"/>
    <w:rsid w:val="00DF2FDC"/>
    <w:rsid w:val="00DF3121"/>
    <w:rsid w:val="00DF3DF4"/>
    <w:rsid w:val="00DF43B9"/>
    <w:rsid w:val="00DF5274"/>
    <w:rsid w:val="00DF58BE"/>
    <w:rsid w:val="00DF6107"/>
    <w:rsid w:val="00DF6356"/>
    <w:rsid w:val="00DF6685"/>
    <w:rsid w:val="00E00B16"/>
    <w:rsid w:val="00E00B55"/>
    <w:rsid w:val="00E010AB"/>
    <w:rsid w:val="00E01DE6"/>
    <w:rsid w:val="00E0278F"/>
    <w:rsid w:val="00E02942"/>
    <w:rsid w:val="00E02C2F"/>
    <w:rsid w:val="00E03A35"/>
    <w:rsid w:val="00E04946"/>
    <w:rsid w:val="00E04FEA"/>
    <w:rsid w:val="00E058BF"/>
    <w:rsid w:val="00E05A5E"/>
    <w:rsid w:val="00E06077"/>
    <w:rsid w:val="00E06BA9"/>
    <w:rsid w:val="00E10492"/>
    <w:rsid w:val="00E10B3C"/>
    <w:rsid w:val="00E1131C"/>
    <w:rsid w:val="00E11AC1"/>
    <w:rsid w:val="00E11D32"/>
    <w:rsid w:val="00E11F9F"/>
    <w:rsid w:val="00E1208C"/>
    <w:rsid w:val="00E12097"/>
    <w:rsid w:val="00E1238D"/>
    <w:rsid w:val="00E1277B"/>
    <w:rsid w:val="00E129CC"/>
    <w:rsid w:val="00E13234"/>
    <w:rsid w:val="00E14E9D"/>
    <w:rsid w:val="00E156AF"/>
    <w:rsid w:val="00E15C7C"/>
    <w:rsid w:val="00E15EB8"/>
    <w:rsid w:val="00E16400"/>
    <w:rsid w:val="00E16407"/>
    <w:rsid w:val="00E1678E"/>
    <w:rsid w:val="00E17312"/>
    <w:rsid w:val="00E17C3D"/>
    <w:rsid w:val="00E215A2"/>
    <w:rsid w:val="00E21819"/>
    <w:rsid w:val="00E22345"/>
    <w:rsid w:val="00E231FC"/>
    <w:rsid w:val="00E24703"/>
    <w:rsid w:val="00E24921"/>
    <w:rsid w:val="00E24D54"/>
    <w:rsid w:val="00E24ED2"/>
    <w:rsid w:val="00E2687A"/>
    <w:rsid w:val="00E26E35"/>
    <w:rsid w:val="00E3109B"/>
    <w:rsid w:val="00E31FC9"/>
    <w:rsid w:val="00E332EC"/>
    <w:rsid w:val="00E3341C"/>
    <w:rsid w:val="00E33D3B"/>
    <w:rsid w:val="00E350EA"/>
    <w:rsid w:val="00E35BB9"/>
    <w:rsid w:val="00E3650A"/>
    <w:rsid w:val="00E36CCF"/>
    <w:rsid w:val="00E405B2"/>
    <w:rsid w:val="00E41C01"/>
    <w:rsid w:val="00E44B6B"/>
    <w:rsid w:val="00E44B76"/>
    <w:rsid w:val="00E45C43"/>
    <w:rsid w:val="00E45CB9"/>
    <w:rsid w:val="00E4668C"/>
    <w:rsid w:val="00E4719C"/>
    <w:rsid w:val="00E50724"/>
    <w:rsid w:val="00E508F2"/>
    <w:rsid w:val="00E50A69"/>
    <w:rsid w:val="00E50B2B"/>
    <w:rsid w:val="00E51060"/>
    <w:rsid w:val="00E51BD1"/>
    <w:rsid w:val="00E51C6E"/>
    <w:rsid w:val="00E51DE7"/>
    <w:rsid w:val="00E549CF"/>
    <w:rsid w:val="00E54A6C"/>
    <w:rsid w:val="00E54E79"/>
    <w:rsid w:val="00E5505D"/>
    <w:rsid w:val="00E553C1"/>
    <w:rsid w:val="00E564AB"/>
    <w:rsid w:val="00E571AB"/>
    <w:rsid w:val="00E57E52"/>
    <w:rsid w:val="00E601B2"/>
    <w:rsid w:val="00E6056C"/>
    <w:rsid w:val="00E6109A"/>
    <w:rsid w:val="00E612B4"/>
    <w:rsid w:val="00E620E4"/>
    <w:rsid w:val="00E6218A"/>
    <w:rsid w:val="00E62675"/>
    <w:rsid w:val="00E62965"/>
    <w:rsid w:val="00E643FE"/>
    <w:rsid w:val="00E6458D"/>
    <w:rsid w:val="00E64F61"/>
    <w:rsid w:val="00E664D2"/>
    <w:rsid w:val="00E665CA"/>
    <w:rsid w:val="00E66C64"/>
    <w:rsid w:val="00E700B5"/>
    <w:rsid w:val="00E701F6"/>
    <w:rsid w:val="00E70C82"/>
    <w:rsid w:val="00E729F0"/>
    <w:rsid w:val="00E72C6C"/>
    <w:rsid w:val="00E72E2E"/>
    <w:rsid w:val="00E73990"/>
    <w:rsid w:val="00E74B34"/>
    <w:rsid w:val="00E7616B"/>
    <w:rsid w:val="00E77196"/>
    <w:rsid w:val="00E7796D"/>
    <w:rsid w:val="00E80122"/>
    <w:rsid w:val="00E80580"/>
    <w:rsid w:val="00E80DDF"/>
    <w:rsid w:val="00E80FBA"/>
    <w:rsid w:val="00E81432"/>
    <w:rsid w:val="00E82178"/>
    <w:rsid w:val="00E830C1"/>
    <w:rsid w:val="00E8383A"/>
    <w:rsid w:val="00E83EEF"/>
    <w:rsid w:val="00E84EFB"/>
    <w:rsid w:val="00E850F3"/>
    <w:rsid w:val="00E8562F"/>
    <w:rsid w:val="00E85ACA"/>
    <w:rsid w:val="00E85BB3"/>
    <w:rsid w:val="00E85E45"/>
    <w:rsid w:val="00E865F2"/>
    <w:rsid w:val="00E86EC2"/>
    <w:rsid w:val="00E876E8"/>
    <w:rsid w:val="00E90BEC"/>
    <w:rsid w:val="00E91635"/>
    <w:rsid w:val="00E91D5D"/>
    <w:rsid w:val="00E91F21"/>
    <w:rsid w:val="00E929A8"/>
    <w:rsid w:val="00E939B0"/>
    <w:rsid w:val="00E93C01"/>
    <w:rsid w:val="00E94AF3"/>
    <w:rsid w:val="00E9573A"/>
    <w:rsid w:val="00E96341"/>
    <w:rsid w:val="00E96BB8"/>
    <w:rsid w:val="00E97001"/>
    <w:rsid w:val="00E9796E"/>
    <w:rsid w:val="00E97D8F"/>
    <w:rsid w:val="00EA014A"/>
    <w:rsid w:val="00EA04C7"/>
    <w:rsid w:val="00EA25EA"/>
    <w:rsid w:val="00EA3128"/>
    <w:rsid w:val="00EA31D7"/>
    <w:rsid w:val="00EA3E22"/>
    <w:rsid w:val="00EA6482"/>
    <w:rsid w:val="00EA6AA9"/>
    <w:rsid w:val="00EA7B77"/>
    <w:rsid w:val="00EA7F73"/>
    <w:rsid w:val="00EA7FBA"/>
    <w:rsid w:val="00EB00AA"/>
    <w:rsid w:val="00EB022B"/>
    <w:rsid w:val="00EB3127"/>
    <w:rsid w:val="00EB500F"/>
    <w:rsid w:val="00EB5171"/>
    <w:rsid w:val="00EB53F7"/>
    <w:rsid w:val="00EB5972"/>
    <w:rsid w:val="00EB5D94"/>
    <w:rsid w:val="00EB6010"/>
    <w:rsid w:val="00EC0340"/>
    <w:rsid w:val="00EC2C05"/>
    <w:rsid w:val="00EC5377"/>
    <w:rsid w:val="00EC7093"/>
    <w:rsid w:val="00ED0089"/>
    <w:rsid w:val="00ED0391"/>
    <w:rsid w:val="00ED1568"/>
    <w:rsid w:val="00ED177B"/>
    <w:rsid w:val="00ED1E7C"/>
    <w:rsid w:val="00ED21B0"/>
    <w:rsid w:val="00ED2D46"/>
    <w:rsid w:val="00ED37D0"/>
    <w:rsid w:val="00ED4798"/>
    <w:rsid w:val="00ED4D41"/>
    <w:rsid w:val="00ED5912"/>
    <w:rsid w:val="00ED6F94"/>
    <w:rsid w:val="00ED7540"/>
    <w:rsid w:val="00ED7640"/>
    <w:rsid w:val="00ED774C"/>
    <w:rsid w:val="00ED795A"/>
    <w:rsid w:val="00ED7DAC"/>
    <w:rsid w:val="00EE18A1"/>
    <w:rsid w:val="00EE1B7F"/>
    <w:rsid w:val="00EE2458"/>
    <w:rsid w:val="00EE2CC4"/>
    <w:rsid w:val="00EE2F3F"/>
    <w:rsid w:val="00EE4082"/>
    <w:rsid w:val="00EE4495"/>
    <w:rsid w:val="00EE57EB"/>
    <w:rsid w:val="00EE5CB0"/>
    <w:rsid w:val="00EE6A69"/>
    <w:rsid w:val="00EE6F1F"/>
    <w:rsid w:val="00EF0A27"/>
    <w:rsid w:val="00EF1115"/>
    <w:rsid w:val="00EF1235"/>
    <w:rsid w:val="00EF1A59"/>
    <w:rsid w:val="00EF202A"/>
    <w:rsid w:val="00EF2039"/>
    <w:rsid w:val="00EF2628"/>
    <w:rsid w:val="00EF3C37"/>
    <w:rsid w:val="00EF45EA"/>
    <w:rsid w:val="00EF4BF2"/>
    <w:rsid w:val="00EF53EA"/>
    <w:rsid w:val="00EF60BB"/>
    <w:rsid w:val="00EF6910"/>
    <w:rsid w:val="00F00062"/>
    <w:rsid w:val="00F001AB"/>
    <w:rsid w:val="00F002E3"/>
    <w:rsid w:val="00F03147"/>
    <w:rsid w:val="00F040CD"/>
    <w:rsid w:val="00F041DD"/>
    <w:rsid w:val="00F04577"/>
    <w:rsid w:val="00F04DCC"/>
    <w:rsid w:val="00F056CB"/>
    <w:rsid w:val="00F0602C"/>
    <w:rsid w:val="00F07688"/>
    <w:rsid w:val="00F07863"/>
    <w:rsid w:val="00F07D96"/>
    <w:rsid w:val="00F10CAA"/>
    <w:rsid w:val="00F11141"/>
    <w:rsid w:val="00F111E8"/>
    <w:rsid w:val="00F130A6"/>
    <w:rsid w:val="00F13D9E"/>
    <w:rsid w:val="00F13FAD"/>
    <w:rsid w:val="00F1449D"/>
    <w:rsid w:val="00F15D0F"/>
    <w:rsid w:val="00F15DB8"/>
    <w:rsid w:val="00F1732E"/>
    <w:rsid w:val="00F179A2"/>
    <w:rsid w:val="00F17ADE"/>
    <w:rsid w:val="00F17CF4"/>
    <w:rsid w:val="00F20593"/>
    <w:rsid w:val="00F20AE3"/>
    <w:rsid w:val="00F20D43"/>
    <w:rsid w:val="00F22149"/>
    <w:rsid w:val="00F22677"/>
    <w:rsid w:val="00F26B6B"/>
    <w:rsid w:val="00F276CF"/>
    <w:rsid w:val="00F276DE"/>
    <w:rsid w:val="00F31123"/>
    <w:rsid w:val="00F31355"/>
    <w:rsid w:val="00F31C41"/>
    <w:rsid w:val="00F3323E"/>
    <w:rsid w:val="00F34E03"/>
    <w:rsid w:val="00F3572E"/>
    <w:rsid w:val="00F359C6"/>
    <w:rsid w:val="00F36442"/>
    <w:rsid w:val="00F36846"/>
    <w:rsid w:val="00F3699A"/>
    <w:rsid w:val="00F404F7"/>
    <w:rsid w:val="00F409D7"/>
    <w:rsid w:val="00F4172E"/>
    <w:rsid w:val="00F42E48"/>
    <w:rsid w:val="00F43E8D"/>
    <w:rsid w:val="00F4414E"/>
    <w:rsid w:val="00F4450C"/>
    <w:rsid w:val="00F45413"/>
    <w:rsid w:val="00F45AC2"/>
    <w:rsid w:val="00F46260"/>
    <w:rsid w:val="00F464D4"/>
    <w:rsid w:val="00F46D0B"/>
    <w:rsid w:val="00F50327"/>
    <w:rsid w:val="00F51395"/>
    <w:rsid w:val="00F5237B"/>
    <w:rsid w:val="00F559C3"/>
    <w:rsid w:val="00F56C5B"/>
    <w:rsid w:val="00F57AB9"/>
    <w:rsid w:val="00F57EEE"/>
    <w:rsid w:val="00F61295"/>
    <w:rsid w:val="00F62404"/>
    <w:rsid w:val="00F62E67"/>
    <w:rsid w:val="00F63C68"/>
    <w:rsid w:val="00F64EC0"/>
    <w:rsid w:val="00F656DF"/>
    <w:rsid w:val="00F659D3"/>
    <w:rsid w:val="00F65C36"/>
    <w:rsid w:val="00F667FB"/>
    <w:rsid w:val="00F66BBD"/>
    <w:rsid w:val="00F70412"/>
    <w:rsid w:val="00F7041D"/>
    <w:rsid w:val="00F720A7"/>
    <w:rsid w:val="00F737F2"/>
    <w:rsid w:val="00F74EB9"/>
    <w:rsid w:val="00F75072"/>
    <w:rsid w:val="00F757B4"/>
    <w:rsid w:val="00F759E2"/>
    <w:rsid w:val="00F7664F"/>
    <w:rsid w:val="00F77171"/>
    <w:rsid w:val="00F7788B"/>
    <w:rsid w:val="00F77EBB"/>
    <w:rsid w:val="00F807FB"/>
    <w:rsid w:val="00F819B3"/>
    <w:rsid w:val="00F81E33"/>
    <w:rsid w:val="00F84078"/>
    <w:rsid w:val="00F8760D"/>
    <w:rsid w:val="00F87818"/>
    <w:rsid w:val="00F90BAD"/>
    <w:rsid w:val="00F90C9A"/>
    <w:rsid w:val="00F91131"/>
    <w:rsid w:val="00F9161B"/>
    <w:rsid w:val="00F938AE"/>
    <w:rsid w:val="00F93D0F"/>
    <w:rsid w:val="00F93F07"/>
    <w:rsid w:val="00F94ADB"/>
    <w:rsid w:val="00F95463"/>
    <w:rsid w:val="00F962DF"/>
    <w:rsid w:val="00F962E1"/>
    <w:rsid w:val="00F966AE"/>
    <w:rsid w:val="00F96934"/>
    <w:rsid w:val="00F971AB"/>
    <w:rsid w:val="00F97359"/>
    <w:rsid w:val="00F97460"/>
    <w:rsid w:val="00F97755"/>
    <w:rsid w:val="00FA0B41"/>
    <w:rsid w:val="00FA24A9"/>
    <w:rsid w:val="00FA2B0D"/>
    <w:rsid w:val="00FA2B62"/>
    <w:rsid w:val="00FA2CE7"/>
    <w:rsid w:val="00FA3D31"/>
    <w:rsid w:val="00FA677A"/>
    <w:rsid w:val="00FA777F"/>
    <w:rsid w:val="00FA7C50"/>
    <w:rsid w:val="00FA7EF8"/>
    <w:rsid w:val="00FB0070"/>
    <w:rsid w:val="00FB066C"/>
    <w:rsid w:val="00FB0B9F"/>
    <w:rsid w:val="00FB0DD9"/>
    <w:rsid w:val="00FB0E40"/>
    <w:rsid w:val="00FB14CF"/>
    <w:rsid w:val="00FB26AC"/>
    <w:rsid w:val="00FB2F69"/>
    <w:rsid w:val="00FB38F0"/>
    <w:rsid w:val="00FB6530"/>
    <w:rsid w:val="00FB780B"/>
    <w:rsid w:val="00FB7BE9"/>
    <w:rsid w:val="00FB7C1B"/>
    <w:rsid w:val="00FC005E"/>
    <w:rsid w:val="00FC03CA"/>
    <w:rsid w:val="00FC0E37"/>
    <w:rsid w:val="00FC1D97"/>
    <w:rsid w:val="00FC2638"/>
    <w:rsid w:val="00FC278E"/>
    <w:rsid w:val="00FC3806"/>
    <w:rsid w:val="00FC3E7A"/>
    <w:rsid w:val="00FC4417"/>
    <w:rsid w:val="00FC4985"/>
    <w:rsid w:val="00FC4F9E"/>
    <w:rsid w:val="00FC5BDD"/>
    <w:rsid w:val="00FC5F53"/>
    <w:rsid w:val="00FC607A"/>
    <w:rsid w:val="00FD00D1"/>
    <w:rsid w:val="00FD1842"/>
    <w:rsid w:val="00FD1902"/>
    <w:rsid w:val="00FD1BFB"/>
    <w:rsid w:val="00FD222F"/>
    <w:rsid w:val="00FD2857"/>
    <w:rsid w:val="00FD3BF5"/>
    <w:rsid w:val="00FD4AED"/>
    <w:rsid w:val="00FD502D"/>
    <w:rsid w:val="00FD5281"/>
    <w:rsid w:val="00FD5471"/>
    <w:rsid w:val="00FD638A"/>
    <w:rsid w:val="00FD6927"/>
    <w:rsid w:val="00FD78E0"/>
    <w:rsid w:val="00FD7FC0"/>
    <w:rsid w:val="00FE0A67"/>
    <w:rsid w:val="00FE1204"/>
    <w:rsid w:val="00FE1E44"/>
    <w:rsid w:val="00FE2981"/>
    <w:rsid w:val="00FE29F3"/>
    <w:rsid w:val="00FE2C21"/>
    <w:rsid w:val="00FE3861"/>
    <w:rsid w:val="00FE431D"/>
    <w:rsid w:val="00FE55F3"/>
    <w:rsid w:val="00FE69AA"/>
    <w:rsid w:val="00FE7489"/>
    <w:rsid w:val="00FF0240"/>
    <w:rsid w:val="00FF0C2A"/>
    <w:rsid w:val="00FF1F50"/>
    <w:rsid w:val="00FF1F7C"/>
    <w:rsid w:val="00FF2216"/>
    <w:rsid w:val="00FF2BC2"/>
    <w:rsid w:val="00FF30EA"/>
    <w:rsid w:val="00FF367C"/>
    <w:rsid w:val="00FF39F8"/>
    <w:rsid w:val="00FF3CE1"/>
    <w:rsid w:val="00FF4382"/>
    <w:rsid w:val="00FF54A7"/>
    <w:rsid w:val="00FF5547"/>
    <w:rsid w:val="00FF56EB"/>
    <w:rsid w:val="00FF5FDF"/>
    <w:rsid w:val="00FF7880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58C833"/>
  <w15:chartTrackingRefBased/>
  <w15:docId w15:val="{73C18E43-2BAF-45F8-B658-1642EBFC3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18CB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Znak"/>
    <w:qFormat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"/>
    <w:link w:val="Akapitzlist"/>
    <w:uiPriority w:val="34"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DefaultZnak">
    <w:name w:val="Default Znak"/>
    <w:link w:val="Default"/>
    <w:rsid w:val="00904982"/>
    <w:rPr>
      <w:rFonts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7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6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comments" Target="comments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gov.pl/web/zdrowie/zdrowa-przyszlosc-ramy-strategiczne-rozwoju-systemu-ochrony-zdrowia-na-lata-2021-2027-z-perspektywa-do-2030" TargetMode="External"/><Relationship Id="rId2" Type="http://schemas.openxmlformats.org/officeDocument/2006/relationships/hyperlink" Target="https://mojregion.eu/rpo/wp-content/uploads/sites/3/2022/11/uz-6-22-41-1624-z.pdf" TargetMode="External"/><Relationship Id="rId1" Type="http://schemas.openxmlformats.org/officeDocument/2006/relationships/hyperlink" Target="http://eur-lex.europa.eu/legal-content/PL/TXT/PDF/?uri=CELEX:52016XC0719(05)&amp;from=E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97B7BFF882854783B2AFEB81A9CCE9" ma:contentTypeVersion="6" ma:contentTypeDescription="Crée un document." ma:contentTypeScope="" ma:versionID="e1a99973e4ac15efd22d4f0f0bb73274">
  <xsd:schema xmlns:xsd="http://www.w3.org/2001/XMLSchema" xmlns:xs="http://www.w3.org/2001/XMLSchema" xmlns:p="http://schemas.microsoft.com/office/2006/metadata/properties" xmlns:ns2="9a9637e9-1c11-4ee9-91b8-f060e3608fb2" xmlns:ns3="4af8c89d-4332-4d32-84a3-abf4120a8008" targetNamespace="http://schemas.microsoft.com/office/2006/metadata/properties" ma:root="true" ma:fieldsID="61e4352d0a6c9e874fbae5b27c428477" ns2:_="" ns3:_="">
    <xsd:import namespace="9a9637e9-1c11-4ee9-91b8-f060e3608fb2"/>
    <xsd:import namespace="4af8c89d-4332-4d32-84a3-abf4120a80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637e9-1c11-4ee9-91b8-f060e3608f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8c89d-4332-4d32-84a3-abf4120a800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6B84737-D36C-4A38-BAFE-5CDA26EE83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9637e9-1c11-4ee9-91b8-f060e3608fb2"/>
    <ds:schemaRef ds:uri="4af8c89d-4332-4d32-84a3-abf4120a8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05428E-D3F1-4116-84DC-344DAC9DFD6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FD05552-1BD6-4D75-91E1-CEC5EE928FF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28</Pages>
  <Words>5626</Words>
  <Characters>33761</Characters>
  <Application>Microsoft Office Word</Application>
  <DocSecurity>0</DocSecurity>
  <Lines>281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Orzechowska</dc:creator>
  <cp:keywords/>
  <cp:lastModifiedBy>Monika Stegent</cp:lastModifiedBy>
  <cp:revision>29</cp:revision>
  <dcterms:created xsi:type="dcterms:W3CDTF">2024-07-29T13:11:00Z</dcterms:created>
  <dcterms:modified xsi:type="dcterms:W3CDTF">2024-10-11T05:51:00Z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cdc456-5864-460f-beda-883d23b78bbb_Enabled">
    <vt:lpwstr>true</vt:lpwstr>
  </property>
  <property fmtid="{D5CDD505-2E9C-101B-9397-08002B2CF9AE}" pid="3" name="MSIP_Label_f4cdc456-5864-460f-beda-883d23b78bbb_SetDate">
    <vt:lpwstr>2024-02-23T22:08:19Z</vt:lpwstr>
  </property>
  <property fmtid="{D5CDD505-2E9C-101B-9397-08002B2CF9AE}" pid="4" name="MSIP_Label_f4cdc456-5864-460f-beda-883d23b78bbb_Method">
    <vt:lpwstr>Privileged</vt:lpwstr>
  </property>
  <property fmtid="{D5CDD505-2E9C-101B-9397-08002B2CF9AE}" pid="5" name="MSIP_Label_f4cdc456-5864-460f-beda-883d23b78bbb_Name">
    <vt:lpwstr>Publicly Available</vt:lpwstr>
  </property>
  <property fmtid="{D5CDD505-2E9C-101B-9397-08002B2CF9AE}" pid="6" name="MSIP_Label_f4cdc456-5864-460f-beda-883d23b78bbb_SiteId">
    <vt:lpwstr>b24c8b06-522c-46fe-9080-70926f8dddb1</vt:lpwstr>
  </property>
  <property fmtid="{D5CDD505-2E9C-101B-9397-08002B2CF9AE}" pid="7" name="MSIP_Label_f4cdc456-5864-460f-beda-883d23b78bbb_ActionId">
    <vt:lpwstr>56d552ac-a1ac-4076-bb73-1e5bd09d4335</vt:lpwstr>
  </property>
  <property fmtid="{D5CDD505-2E9C-101B-9397-08002B2CF9AE}" pid="8" name="MSIP_Label_f4cdc456-5864-460f-beda-883d23b78bbb_ContentBits">
    <vt:lpwstr>0</vt:lpwstr>
  </property>
</Properties>
</file>