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672D99" w:rsidRDefault="00372FF9" w:rsidP="00672D99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b/>
          <w:bCs/>
          <w:spacing w:val="0"/>
          <w:sz w:val="24"/>
          <w:szCs w:val="24"/>
        </w:rPr>
      </w:pPr>
      <w:r w:rsidRPr="00672D9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9E5E060" w14:textId="6A1E5C28" w:rsidR="00372FF9" w:rsidRPr="00672D99" w:rsidRDefault="00372FF9" w:rsidP="00672D99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spacing w:val="0"/>
          <w:sz w:val="24"/>
          <w:szCs w:val="24"/>
        </w:rPr>
      </w:pPr>
      <w:r w:rsidRPr="00672D99">
        <w:rPr>
          <w:rFonts w:ascii="Arial" w:hAnsi="Arial" w:cs="Arial"/>
          <w:b/>
          <w:bCs/>
          <w:spacing w:val="0"/>
          <w:sz w:val="24"/>
          <w:szCs w:val="24"/>
        </w:rPr>
        <w:t>Priorytet: 8.</w:t>
      </w:r>
      <w:r w:rsidRPr="00672D99">
        <w:rPr>
          <w:rFonts w:ascii="Arial" w:hAnsi="Arial" w:cs="Arial"/>
          <w:spacing w:val="0"/>
          <w:sz w:val="24"/>
          <w:szCs w:val="24"/>
        </w:rPr>
        <w:t xml:space="preserve"> Fundusze Europejskie na wsparcie w obszarze rynku pracy, edukacji i włączenia społecznego</w:t>
      </w:r>
    </w:p>
    <w:p w14:paraId="4B524E5C" w14:textId="77777777" w:rsidR="00AA0FA3" w:rsidRPr="00672D99" w:rsidRDefault="00372FF9" w:rsidP="00672D99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672D9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A57F73B" w14:textId="4555CD06" w:rsidR="009507A5" w:rsidRPr="00672D99" w:rsidRDefault="00AA0FA3" w:rsidP="00672D99">
      <w:pPr>
        <w:rPr>
          <w:rFonts w:ascii="Arial" w:hAnsi="Arial" w:cs="Arial"/>
        </w:rPr>
      </w:pPr>
      <w:r w:rsidRPr="00672D99">
        <w:rPr>
          <w:rFonts w:ascii="Arial" w:hAnsi="Arial" w:cs="Arial"/>
          <w:bCs/>
          <w:sz w:val="24"/>
          <w:szCs w:val="24"/>
        </w:rPr>
        <w:t>EFS+.CP4.D - Wspieranie dostosowania pracowników, przedsiębiorstw i przedsiębiorców do zmian,</w:t>
      </w:r>
      <w:r w:rsidR="009507A5" w:rsidRPr="00672D99">
        <w:rPr>
          <w:rFonts w:ascii="Arial" w:hAnsi="Arial" w:cs="Arial"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bCs/>
          <w:sz w:val="24"/>
          <w:szCs w:val="24"/>
        </w:rPr>
        <w:t>wspieranie aktywnego i zdrowego starzenia się oraz zdrowego i dobrze dostosowanego środowiska</w:t>
      </w:r>
      <w:r w:rsidR="009507A5" w:rsidRPr="00672D99">
        <w:rPr>
          <w:rFonts w:ascii="Arial" w:hAnsi="Arial" w:cs="Arial"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bCs/>
          <w:sz w:val="24"/>
          <w:szCs w:val="24"/>
        </w:rPr>
        <w:t>pracy, które uwzględnia zagrożenia dla zdrowia</w:t>
      </w:r>
      <w:r w:rsidRPr="00672D99" w:rsidDel="00AA0FA3">
        <w:rPr>
          <w:rFonts w:ascii="Arial" w:hAnsi="Arial" w:cs="Arial"/>
          <w:bCs/>
          <w:sz w:val="24"/>
          <w:szCs w:val="24"/>
        </w:rPr>
        <w:t xml:space="preserve"> </w:t>
      </w:r>
    </w:p>
    <w:p w14:paraId="312FC1AF" w14:textId="3703B250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Pr="00672D99">
        <w:rPr>
          <w:rFonts w:ascii="Arial" w:hAnsi="Arial" w:cs="Arial"/>
          <w:sz w:val="24"/>
          <w:szCs w:val="24"/>
        </w:rPr>
        <w:t>FEKP.08.</w:t>
      </w:r>
      <w:bookmarkStart w:id="0" w:name="_Hlk150326425"/>
      <w:r w:rsidR="009507A5" w:rsidRPr="00672D99">
        <w:rPr>
          <w:rFonts w:ascii="Arial" w:hAnsi="Arial" w:cs="Arial"/>
          <w:sz w:val="24"/>
          <w:szCs w:val="24"/>
        </w:rPr>
        <w:t xml:space="preserve">06 </w:t>
      </w:r>
      <w:r w:rsidRPr="00672D99">
        <w:rPr>
          <w:rFonts w:ascii="Arial" w:hAnsi="Arial" w:cs="Arial"/>
          <w:sz w:val="24"/>
          <w:szCs w:val="24"/>
        </w:rPr>
        <w:t xml:space="preserve">Wsparcie </w:t>
      </w:r>
      <w:bookmarkEnd w:id="0"/>
      <w:r w:rsidR="009507A5" w:rsidRPr="00672D99">
        <w:rPr>
          <w:rFonts w:ascii="Arial" w:hAnsi="Arial" w:cs="Arial"/>
          <w:sz w:val="24"/>
          <w:szCs w:val="24"/>
        </w:rPr>
        <w:t>w obszarze adaptacyjności</w:t>
      </w:r>
    </w:p>
    <w:p w14:paraId="102627BA" w14:textId="24E29FBC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210B9A">
        <w:rPr>
          <w:rFonts w:ascii="Arial" w:hAnsi="Arial" w:cs="Arial"/>
          <w:sz w:val="24"/>
          <w:szCs w:val="24"/>
        </w:rPr>
        <w:t>W</w:t>
      </w:r>
      <w:ins w:id="1" w:author="Lucyna Swoińska-Lasota" w:date="2024-10-10T12:13:00Z" w16du:dateUtc="2024-10-10T10:13:00Z">
        <w:r w:rsidR="00B07D3F">
          <w:rPr>
            <w:rFonts w:ascii="Arial" w:hAnsi="Arial" w:cs="Arial"/>
            <w:sz w:val="24"/>
            <w:szCs w:val="24"/>
          </w:rPr>
          <w:t>s</w:t>
        </w:r>
      </w:ins>
      <w:r w:rsidR="00210B9A">
        <w:rPr>
          <w:rFonts w:ascii="Arial" w:hAnsi="Arial" w:cs="Arial"/>
          <w:sz w:val="24"/>
          <w:szCs w:val="24"/>
        </w:rPr>
        <w:t>parcie w zakresie adaptacji środowiska pracy oraz wprowadzania elastycznych form zatrudnienia</w:t>
      </w:r>
    </w:p>
    <w:p w14:paraId="17732222" w14:textId="750FFB92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672D99">
        <w:rPr>
          <w:rFonts w:ascii="Arial" w:hAnsi="Arial" w:cs="Arial"/>
          <w:sz w:val="24"/>
          <w:szCs w:val="24"/>
        </w:rPr>
        <w:t>: konkurencyjny</w:t>
      </w:r>
    </w:p>
    <w:p w14:paraId="573BC2CC" w14:textId="24EFB154" w:rsidR="00C0235D" w:rsidRPr="00672D99" w:rsidRDefault="00C0235D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 xml:space="preserve">Nabór skierowany jest do podmiotów planujących realizację projektów skierowanych do przedsiębiorców lub pracodawców posiadających siedzibę, jednostkę organizacyjną (filię lub oddział) na obszarze </w:t>
      </w:r>
      <w:bookmarkStart w:id="2" w:name="_Hlk163481088"/>
      <w:r w:rsidRPr="00672D99">
        <w:rPr>
          <w:rFonts w:ascii="Arial" w:hAnsi="Arial" w:cs="Arial"/>
          <w:sz w:val="24"/>
          <w:szCs w:val="24"/>
        </w:rPr>
        <w:t xml:space="preserve">województwa kujawsko-pomorskiego </w:t>
      </w:r>
      <w:bookmarkEnd w:id="2"/>
      <w:r w:rsidRPr="00672D99">
        <w:rPr>
          <w:rFonts w:ascii="Arial" w:hAnsi="Arial" w:cs="Arial"/>
          <w:sz w:val="24"/>
          <w:szCs w:val="24"/>
        </w:rPr>
        <w:t>oraz ich pracowników (typ 1 i 2</w:t>
      </w:r>
      <w:r w:rsidR="00D85DF0">
        <w:rPr>
          <w:rFonts w:ascii="Arial" w:hAnsi="Arial" w:cs="Arial"/>
          <w:sz w:val="24"/>
          <w:szCs w:val="24"/>
        </w:rPr>
        <w:t>).</w:t>
      </w:r>
      <w:r w:rsidRPr="00672D99">
        <w:rPr>
          <w:rFonts w:ascii="Arial" w:hAnsi="Arial" w:cs="Arial"/>
          <w:sz w:val="24"/>
          <w:szCs w:val="24"/>
        </w:rPr>
        <w:t xml:space="preserve"> </w:t>
      </w:r>
    </w:p>
    <w:p w14:paraId="21675916" w14:textId="3DA75384" w:rsidR="00C0235D" w:rsidRPr="00672D99" w:rsidRDefault="00C0235D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Zakres wsparcia:</w:t>
      </w:r>
    </w:p>
    <w:p w14:paraId="399F8146" w14:textId="41293A6F" w:rsidR="009507A5" w:rsidRPr="00672D99" w:rsidRDefault="009507A5" w:rsidP="00672D99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Adaptacja środowiska pracy do potrzeb różnych grup pracowników, w szczególności pracowników po 50 r. ż.</w:t>
      </w:r>
      <w:r w:rsidR="00C0235D" w:rsidRPr="00672D99">
        <w:rPr>
          <w:rFonts w:ascii="Arial" w:hAnsi="Arial" w:cs="Arial"/>
          <w:sz w:val="24"/>
          <w:szCs w:val="24"/>
        </w:rPr>
        <w:t>;</w:t>
      </w:r>
    </w:p>
    <w:p w14:paraId="1188C912" w14:textId="576C1C31" w:rsidR="00672D99" w:rsidRPr="00E90486" w:rsidRDefault="009507A5" w:rsidP="00672D99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Wsparcie pracodawców i pracowników we wprowadzaniu elastycznych form zatrudnienia, w tym we wprowadzaniu pracy zdalnej, m.in. poprzez szkolenia i doradztwo oraz zastosowanie innych narzędzi niezbędnych do stworzenia właściwych warunków pracy we wskazanych formach.</w:t>
      </w:r>
    </w:p>
    <w:p w14:paraId="47D3F08E" w14:textId="000CBF9C" w:rsidR="008B54B7" w:rsidRPr="00672D99" w:rsidRDefault="00D4790A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D4790A" w:rsidRPr="00672D99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672D9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672D99" w14:paraId="603F017F" w14:textId="77777777" w:rsidTr="002B37D3">
        <w:tc>
          <w:tcPr>
            <w:tcW w:w="273" w:type="pct"/>
          </w:tcPr>
          <w:p w14:paraId="06ED3BAA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672D99" w:rsidRDefault="00D4790A" w:rsidP="00672D99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672D9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0374A3B1" w:rsidR="00D4790A" w:rsidRPr="00672D99" w:rsidRDefault="00D4790A" w:rsidP="00672D99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23C5773E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i ewentualnie w zakresie pkt 2 w oparciu o oświadczenie wnioskodawcy (jeśli dotyczy) stanowiące załącznik do wniosku o dofinansowanie projektu </w:t>
            </w:r>
            <w:r w:rsidR="003E63D7" w:rsidRPr="00672D99">
              <w:rPr>
                <w:rFonts w:ascii="Arial" w:hAnsi="Arial" w:cs="Arial"/>
                <w:sz w:val="24"/>
                <w:szCs w:val="24"/>
              </w:rPr>
              <w:t xml:space="preserve">podpisany </w:t>
            </w:r>
            <w:r w:rsidR="007E1D40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="007E1D40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3D7" w:rsidRPr="00672D99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37" w:type="pct"/>
          </w:tcPr>
          <w:p w14:paraId="3CE7198E" w14:textId="160AC6BA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="004C583B" w:rsidRPr="00672D99">
              <w:rPr>
                <w:rFonts w:ascii="Arial" w:hAnsi="Arial" w:cs="Arial"/>
                <w:color w:val="000000"/>
                <w:sz w:val="24"/>
                <w:szCs w:val="24"/>
              </w:rPr>
              <w:t>/do negocjacji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1A634AA" w14:textId="23BDCB22" w:rsidR="00D4790A" w:rsidRPr="00672D99" w:rsidRDefault="004C583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579B" w:rsidRPr="00672D99" w14:paraId="19AF604C" w14:textId="77777777" w:rsidTr="002B37D3">
        <w:tc>
          <w:tcPr>
            <w:tcW w:w="273" w:type="pct"/>
          </w:tcPr>
          <w:p w14:paraId="7EF8AFB3" w14:textId="6A82E8C8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21B1A88F" w14:textId="77777777" w:rsidR="00D85DF0" w:rsidRPr="00D85DF0" w:rsidRDefault="00D85DF0" w:rsidP="00D85DF0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85DF0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379C2801" w14:textId="77777777" w:rsidR="00D85DF0" w:rsidRPr="00D85DF0" w:rsidRDefault="00D85DF0" w:rsidP="00D85DF0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85DF0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7CB785BA" w14:textId="77777777" w:rsidR="00D85DF0" w:rsidRPr="00D85DF0" w:rsidRDefault="00D85DF0" w:rsidP="00D85DF0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85DF0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D8774DA" w14:textId="3DB0731A" w:rsidR="00CB579B" w:rsidRPr="00672D99" w:rsidRDefault="00D85DF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85DF0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D85DF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85DF0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1337" w:type="pct"/>
          </w:tcPr>
          <w:p w14:paraId="39CAA5F5" w14:textId="05F56D4D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="00D315D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09AB21B" w14:textId="4326A115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8F745B" w:rsidRPr="00672D99" w14:paraId="128C07C9" w14:textId="77777777" w:rsidTr="002B37D3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1E2B1472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672D99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672D99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B164C94" w14:textId="5C5B1CE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1847BBE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6CB0A96B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672D99" w:rsidRDefault="008F745B" w:rsidP="00672D99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672D9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2E89E8F" w14:textId="7221C0A1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1177A04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0BF59788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72D99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4E954399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3B500D">
              <w:rPr>
                <w:rFonts w:ascii="Arial" w:hAnsi="Arial" w:cs="Arial"/>
                <w:sz w:val="24"/>
                <w:szCs w:val="24"/>
              </w:rPr>
              <w:t>P</w:t>
            </w:r>
            <w:r w:rsidR="003B500D" w:rsidRPr="00672D9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3B500D">
              <w:rPr>
                <w:rFonts w:ascii="Arial" w:hAnsi="Arial" w:cs="Arial"/>
                <w:sz w:val="24"/>
                <w:szCs w:val="24"/>
              </w:rPr>
              <w:t>P</w:t>
            </w:r>
            <w:r w:rsidR="003B500D" w:rsidRPr="00672D99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7E1D40">
              <w:rPr>
                <w:rFonts w:ascii="Arial" w:hAnsi="Arial" w:cs="Arial"/>
                <w:sz w:val="24"/>
                <w:szCs w:val="24"/>
              </w:rPr>
              <w:t>P</w:t>
            </w:r>
            <w:r w:rsidR="007E1D40" w:rsidRPr="00672D9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7E1D40">
              <w:rPr>
                <w:rFonts w:ascii="Arial" w:hAnsi="Arial" w:cs="Arial"/>
                <w:sz w:val="24"/>
                <w:szCs w:val="24"/>
              </w:rPr>
              <w:t>P</w:t>
            </w:r>
            <w:r w:rsidR="007E1D40" w:rsidRPr="00672D99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672D99">
              <w:rPr>
                <w:rFonts w:ascii="Arial" w:hAnsi="Arial" w:cs="Arial"/>
                <w:sz w:val="24"/>
                <w:szCs w:val="24"/>
              </w:rPr>
              <w:t>Unii Europejskiej przy wdrażaniu europejskich funduszy strukturalnych i inwestycyjnych, w szczególności załącznik nr III.</w:t>
            </w:r>
          </w:p>
          <w:p w14:paraId="4953EC7D" w14:textId="62D746DA" w:rsidR="008F745B" w:rsidRPr="00672D99" w:rsidRDefault="008F745B" w:rsidP="00672D9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21E524D" w14:textId="0C83517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0482D11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57E654E1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72D99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B728EF" w14:textId="1F9DD901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672D99" w:rsidRDefault="008F745B" w:rsidP="00672D9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9390B16" w14:textId="51F21643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C6B353E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672D99" w14:paraId="3146B2A5" w14:textId="77777777" w:rsidTr="002B37D3">
        <w:tc>
          <w:tcPr>
            <w:tcW w:w="273" w:type="pct"/>
          </w:tcPr>
          <w:p w14:paraId="3A530EE9" w14:textId="1FB4FC3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8911D22" w14:textId="7720D830" w:rsidR="00EC27C9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</w:t>
            </w:r>
            <w:r w:rsidR="007479D2" w:rsidRPr="00672D99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8835453" w14:textId="56CCE7AA" w:rsidR="00D4790A" w:rsidRPr="00672D99" w:rsidRDefault="00274A8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59605F" w:rsidRPr="00672D99" w14:paraId="101A3EC6" w14:textId="77777777" w:rsidTr="002B37D3">
        <w:tc>
          <w:tcPr>
            <w:tcW w:w="273" w:type="pct"/>
          </w:tcPr>
          <w:p w14:paraId="7008289C" w14:textId="0A72E21B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64" w:type="pct"/>
          </w:tcPr>
          <w:p w14:paraId="040AD5FF" w14:textId="70C66729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326" w:type="pct"/>
          </w:tcPr>
          <w:p w14:paraId="2CE31AC7" w14:textId="5E7A595A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projekcie.</w:t>
            </w:r>
            <w:r w:rsidR="001B01CA"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</w:p>
          <w:p w14:paraId="1CB01AA1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wiodący, inicjujący partnerstwo. Obroty pozostałych partnerów nie będą traktowane jako potencjał ekonomiczny wnioskodawcy.</w:t>
            </w:r>
          </w:p>
          <w:p w14:paraId="62EFB1A3" w14:textId="084E9274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celu spełnienia kryterium wnioskodawca musi wskazać obrót za zamknięty i zatwierdzony rok obrotowy lub za zamknięty i zatwierdzony rok kalendarzowy.</w:t>
            </w:r>
          </w:p>
          <w:p w14:paraId="33EE6427" w14:textId="4955125B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Wskazany obrót musi dotyczyć jednego z pięciu ostatnich lat i być równy lub wyższy od wartości stanowiącej 25% średnich rocznych wydatków w projekcie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A4CC081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478ABC4B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6408083F" w14:textId="65687595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</w:t>
            </w:r>
            <w:r w:rsidR="0052572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on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wskazać wartość właściwą dla typu podmiotu odnoszącą się do okresu liczonego od rozpoczęcia przez niego działalności do momentu zamknięcia roku obrotowego lub roku kalendarzowego, w którym tę działalność rozpoczął.</w:t>
            </w:r>
          </w:p>
          <w:p w14:paraId="35566E7F" w14:textId="6A0FF392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Podczas określania potencjału finansowego nie jest możliwe stosowanie proporcji – tzn. w przypadku, gdy wnioskodawca wykazuje obrót za okres krótszy niż rok,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należy go odnieść zawsze do 25% średnich rocznych wydatków w projekcie.</w:t>
            </w:r>
          </w:p>
          <w:p w14:paraId="7236EF63" w14:textId="77777777" w:rsidR="0059605F" w:rsidRPr="00672D99" w:rsidRDefault="0059605F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2EC04BB7" w14:textId="21CAF0E8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1337" w:type="pct"/>
          </w:tcPr>
          <w:p w14:paraId="46DD8507" w14:textId="07D3621C" w:rsidR="004B4E3D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3B454060" w14:textId="77777777" w:rsidR="004B4E3D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2225682D" w14:textId="6AC36CC1" w:rsidR="0059605F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672D99" w14:paraId="7CEF6C93" w14:textId="77777777" w:rsidTr="002B37D3">
        <w:tc>
          <w:tcPr>
            <w:tcW w:w="273" w:type="pct"/>
          </w:tcPr>
          <w:p w14:paraId="7401430C" w14:textId="12E1B12C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951ABE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pct"/>
          </w:tcPr>
          <w:p w14:paraId="6F762655" w14:textId="7BABF3E8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326" w:type="pct"/>
          </w:tcPr>
          <w:p w14:paraId="22A97834" w14:textId="3668451B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930929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="004F3B20" w:rsidRPr="00672D99">
              <w:rPr>
                <w:rFonts w:ascii="Arial" w:hAnsi="Arial" w:cs="Arial"/>
                <w:sz w:val="24"/>
                <w:szCs w:val="24"/>
              </w:rPr>
              <w:t xml:space="preserve"> dalej: Ustawa wdrożeniowa</w:t>
            </w:r>
            <w:r w:rsidRPr="00672D99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5A7516F7" w14:textId="77777777" w:rsidR="00D4790A" w:rsidRPr="00672D99" w:rsidRDefault="00D4790A" w:rsidP="00672D99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58FEE4C9" w14:textId="77777777" w:rsidR="00D4790A" w:rsidRPr="00672D99" w:rsidRDefault="00D4790A" w:rsidP="00672D99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3FE509F" w14:textId="4CB14238" w:rsidR="00365CBC" w:rsidRPr="00672D99" w:rsidRDefault="00E87E2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Powyższe wymogi muszą być 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>spełnione łączni</w:t>
            </w:r>
            <w:r w:rsidR="00080B2A" w:rsidRPr="00672D99">
              <w:rPr>
                <w:rFonts w:ascii="Arial" w:hAnsi="Arial" w:cs="Arial"/>
                <w:sz w:val="24"/>
                <w:szCs w:val="24"/>
              </w:rPr>
              <w:t>e</w:t>
            </w:r>
            <w:r w:rsidR="007176FB" w:rsidRPr="00672D99">
              <w:rPr>
                <w:rFonts w:ascii="Arial" w:hAnsi="Arial" w:cs="Arial"/>
                <w:sz w:val="24"/>
                <w:szCs w:val="24"/>
              </w:rPr>
              <w:t>.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 xml:space="preserve"> Udział partnerów w projekcie partnerskim nie może polegać wyłącznie na wniesieniu do jego realizacji</w:t>
            </w:r>
            <w:r w:rsidR="00080B2A" w:rsidRPr="00672D99">
              <w:rPr>
                <w:rFonts w:ascii="Arial" w:hAnsi="Arial" w:cs="Arial"/>
                <w:sz w:val="24"/>
                <w:szCs w:val="24"/>
              </w:rPr>
              <w:t xml:space="preserve"> ww.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 xml:space="preserve"> zasobów</w:t>
            </w:r>
            <w:r w:rsidR="007176FB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CC9D10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5B21E65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2EA98AA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B37D3" w:rsidRPr="00672D99" w14:paraId="4BDE8C27" w14:textId="77777777" w:rsidTr="002B37D3">
        <w:tc>
          <w:tcPr>
            <w:tcW w:w="273" w:type="pct"/>
          </w:tcPr>
          <w:p w14:paraId="6ACB6528" w14:textId="1FE85B24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A.10</w:t>
            </w:r>
          </w:p>
        </w:tc>
        <w:tc>
          <w:tcPr>
            <w:tcW w:w="1064" w:type="pct"/>
          </w:tcPr>
          <w:p w14:paraId="17F49762" w14:textId="20BCFC6D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pomocy </w:t>
            </w:r>
            <w:r w:rsidR="00855B83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publicznej lub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bookmarkEnd w:id="3"/>
            <w:proofErr w:type="spellEnd"/>
          </w:p>
        </w:tc>
        <w:tc>
          <w:tcPr>
            <w:tcW w:w="2326" w:type="pct"/>
          </w:tcPr>
          <w:p w14:paraId="617E50AD" w14:textId="1E473308" w:rsidR="002B37D3" w:rsidRPr="00672D99" w:rsidRDefault="002B37D3" w:rsidP="00672D99">
            <w:pPr>
              <w:pStyle w:val="Nagwek1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Jeżeli w projekcie występuje pomoc </w:t>
            </w:r>
            <w:r w:rsidR="00855B83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publiczna lub 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de </w:t>
            </w:r>
            <w:proofErr w:type="spellStart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, w</w:t>
            </w:r>
            <w:r w:rsidRPr="00672D99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 xml:space="preserve"> kryterium sprawdzamy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czy jest ona</w:t>
            </w:r>
            <w:r w:rsidR="0085220B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zaplanowana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zgodn</w:t>
            </w:r>
            <w:r w:rsidR="0085220B" w:rsidRPr="00672D99">
              <w:rPr>
                <w:rFonts w:ascii="Arial" w:hAnsi="Arial" w:cs="Arial"/>
                <w:color w:val="auto"/>
                <w:sz w:val="24"/>
                <w:szCs w:val="24"/>
              </w:rPr>
              <w:t>ie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 warunkami, wynikającymi z odpowiednich aktów prawnych określających zasady udzielania pomocy </w:t>
            </w:r>
            <w:r w:rsidR="00855B83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publicznej lub 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de </w:t>
            </w:r>
            <w:proofErr w:type="spellStart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, wskazanymi w Szczegółowym Opisie Priorytetów w wersji aktualnej na </w:t>
            </w:r>
            <w:r w:rsidR="00187391" w:rsidRPr="00672D99">
              <w:rPr>
                <w:rFonts w:ascii="Arial" w:hAnsi="Arial" w:cs="Arial"/>
                <w:color w:val="auto"/>
                <w:sz w:val="24"/>
                <w:szCs w:val="24"/>
              </w:rPr>
              <w:t>moment udzielenia pomocy</w:t>
            </w:r>
            <w:r w:rsidR="00187391" w:rsidRPr="00672D99">
              <w:rPr>
                <w:rStyle w:val="Odwoanieprzypisudolnego"/>
                <w:rFonts w:ascii="Arial" w:hAnsi="Arial" w:cs="Arial"/>
                <w:color w:val="auto"/>
                <w:sz w:val="24"/>
                <w:szCs w:val="24"/>
              </w:rPr>
              <w:footnoteReference w:id="9"/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14:paraId="1D605B27" w14:textId="45E9EA2B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37" w:type="pct"/>
          </w:tcPr>
          <w:p w14:paraId="14EF7E08" w14:textId="77777777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495A4C3" w14:textId="42C2AB55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212B350" w14:textId="77777777" w:rsidR="00D354B7" w:rsidRPr="00672D99" w:rsidRDefault="00D354B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2B37D3" w:rsidRPr="00672D99" w14:paraId="770D5818" w14:textId="77777777" w:rsidTr="00C61EA4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5" w:type="pct"/>
            <w:shd w:val="clear" w:color="auto" w:fill="D9D9D9" w:themeFill="background1" w:themeFillShade="D9"/>
          </w:tcPr>
          <w:p w14:paraId="27CF7661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31581AA4" w14:textId="77777777" w:rsidTr="00C61EA4">
        <w:tc>
          <w:tcPr>
            <w:tcW w:w="257" w:type="pct"/>
          </w:tcPr>
          <w:p w14:paraId="55F9913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525" w:type="pct"/>
          </w:tcPr>
          <w:p w14:paraId="0BF6199C" w14:textId="53E0681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672D99" w:rsidRDefault="00D354B7" w:rsidP="00672D9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5FADF8F6" w:rsidR="00D354B7" w:rsidRPr="00672D99" w:rsidRDefault="00D354B7" w:rsidP="00672D9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0DBB95C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75F64F9B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400127E3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15 pkt. w ramach oceny kryterium.</w:t>
            </w:r>
          </w:p>
          <w:p w14:paraId="216D020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jeśli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462DFBF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02E755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59298665" w14:textId="77777777" w:rsidTr="00C61EA4">
        <w:tc>
          <w:tcPr>
            <w:tcW w:w="257" w:type="pct"/>
          </w:tcPr>
          <w:p w14:paraId="1C02DA79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831" w:type="pct"/>
          </w:tcPr>
          <w:p w14:paraId="34842614" w14:textId="6AACF4CB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5" w:type="pct"/>
          </w:tcPr>
          <w:p w14:paraId="4CB5AA1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0354A321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0E6115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779AB7C" w14:textId="5ED494A9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1E41DC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7B103C2" w14:textId="1B1876ED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D93C29" w:rsidRPr="00672D99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35E1EAE1" w14:textId="14972E3A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najmniej </w:t>
            </w:r>
            <w:r w:rsidR="00D93C29" w:rsidRPr="00672D99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102703ED" w14:textId="06D52F88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 w:rsidR="00A25EB4" w:rsidRPr="00672D99">
              <w:rPr>
                <w:rFonts w:ascii="Arial" w:hAnsi="Arial" w:cs="Arial"/>
                <w:sz w:val="24"/>
                <w:szCs w:val="24"/>
              </w:rPr>
              <w:t>11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F6C4F42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654D4A53" w14:textId="77777777" w:rsidTr="00C61EA4">
        <w:tc>
          <w:tcPr>
            <w:tcW w:w="257" w:type="pct"/>
          </w:tcPr>
          <w:p w14:paraId="2915AE5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31" w:type="pct"/>
          </w:tcPr>
          <w:p w14:paraId="3FCE8E7C" w14:textId="083801CA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5" w:type="pct"/>
          </w:tcPr>
          <w:p w14:paraId="723CF213" w14:textId="77777777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09AC27A0" w14:textId="2929BBB4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4" w:name="_Hlk126227024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4"/>
          </w:p>
          <w:p w14:paraId="358FE14C" w14:textId="71226A48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BC2E5D7" w14:textId="50542D1D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672D99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lub w sytuacji, gdy projekt podlega obowiązkowi utrzymania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inwestycji zgodnie z obowiązującymi zasadami pomocy publicznej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47F59A34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2E705A5F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747B6F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97156E7" w14:textId="15340CF0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25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pkt. w ramach oceny kryterium.</w:t>
            </w:r>
          </w:p>
          <w:p w14:paraId="3A07E891" w14:textId="08E11BDF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5" w:name="_Hlk142031460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bookmarkEnd w:id="5"/>
          <w:p w14:paraId="18929534" w14:textId="3EF6F4D5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672D99">
              <w:rPr>
                <w:rFonts w:ascii="Arial" w:hAnsi="Arial" w:cs="Arial"/>
                <w:sz w:val="24"/>
                <w:szCs w:val="24"/>
              </w:rPr>
              <w:t>4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C5573E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2985CF1F" w14:textId="77777777" w:rsidTr="00C61EA4">
        <w:tc>
          <w:tcPr>
            <w:tcW w:w="257" w:type="pct"/>
          </w:tcPr>
          <w:p w14:paraId="61293C53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831" w:type="pct"/>
          </w:tcPr>
          <w:p w14:paraId="05FC24C2" w14:textId="67A96764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525" w:type="pct"/>
          </w:tcPr>
          <w:p w14:paraId="351AC97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D5B75C2" w14:textId="77777777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5CFE1704" w14:textId="47740D1B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AC5D2DE" w14:textId="6463AB38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F3D6C7B" w14:textId="6639BD82" w:rsidR="00D354B7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0AEDBF58" w14:textId="3AEFD0F3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1E6A68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5DD23B5B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0489F9" w14:textId="77777777" w:rsidR="000705B9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2294DD1" w14:textId="2B48655F" w:rsidR="00D354B7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D203678" w14:textId="23FCE812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74239407" w14:textId="3E172D7C" w:rsidR="00D354B7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zakresie wskazanym w Regulaminie wyboru projektów,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13F2B852" w14:textId="6B41D64D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672D99">
              <w:rPr>
                <w:rFonts w:ascii="Arial" w:hAnsi="Arial" w:cs="Arial"/>
                <w:sz w:val="24"/>
                <w:szCs w:val="24"/>
              </w:rPr>
              <w:t>1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F707D5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40E455EC" w14:textId="77777777" w:rsidTr="00C61EA4">
        <w:tc>
          <w:tcPr>
            <w:tcW w:w="257" w:type="pct"/>
          </w:tcPr>
          <w:p w14:paraId="0D67A18C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831" w:type="pct"/>
          </w:tcPr>
          <w:p w14:paraId="5BAD1DB2" w14:textId="68F04C54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5" w:type="pct"/>
          </w:tcPr>
          <w:p w14:paraId="1B592B74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672D99" w:rsidRDefault="00D354B7" w:rsidP="00672D99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A40AAA6" w14:textId="53E9F52E" w:rsidR="00D354B7" w:rsidRPr="00672D99" w:rsidRDefault="00D354B7" w:rsidP="00672D99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są zgodne ze standardami lub cenami rynkowymi towarów lub usług,</w:t>
            </w:r>
          </w:p>
          <w:p w14:paraId="48562F25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767E2AB0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7B0F4F55" w14:textId="36C2E40A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4F9B8C8D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0F92F2DD" w14:textId="6A4D9E1E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D315D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02EF35D" w14:textId="0833E9B9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14F1AA3A" w14:textId="60CA97FD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542FF5CD" w14:textId="3830E2AE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EF5A5B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29F2E15" w14:textId="62BAAC6F" w:rsidR="009807D0" w:rsidRPr="00672D99" w:rsidRDefault="009807D0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13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10"/>
        <w:gridCol w:w="3094"/>
        <w:gridCol w:w="6546"/>
        <w:gridCol w:w="4025"/>
      </w:tblGrid>
      <w:tr w:rsidR="00C61EA4" w:rsidRPr="00672D99" w14:paraId="0272BCD8" w14:textId="77777777" w:rsidTr="0044373C">
        <w:trPr>
          <w:tblHeader/>
        </w:trPr>
        <w:tc>
          <w:tcPr>
            <w:tcW w:w="247" w:type="pct"/>
            <w:shd w:val="clear" w:color="auto" w:fill="D9D9D9" w:themeFill="background1" w:themeFillShade="D9"/>
          </w:tcPr>
          <w:p w14:paraId="1446A57B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6" w:type="pct"/>
            <w:shd w:val="clear" w:color="auto" w:fill="D9D9D9" w:themeFill="background1" w:themeFillShade="D9"/>
          </w:tcPr>
          <w:p w14:paraId="75472284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277" w:type="pct"/>
            <w:shd w:val="clear" w:color="auto" w:fill="D9D9D9" w:themeFill="background1" w:themeFillShade="D9"/>
          </w:tcPr>
          <w:p w14:paraId="4504230E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400" w:type="pct"/>
            <w:shd w:val="clear" w:color="auto" w:fill="D9D9D9" w:themeFill="background1" w:themeFillShade="D9"/>
          </w:tcPr>
          <w:p w14:paraId="4AC1A8BA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5E045169" w14:textId="77777777" w:rsidTr="0044373C">
        <w:tc>
          <w:tcPr>
            <w:tcW w:w="247" w:type="pct"/>
            <w:shd w:val="clear" w:color="auto" w:fill="FFFFFF" w:themeFill="background1"/>
          </w:tcPr>
          <w:p w14:paraId="1A6C8A76" w14:textId="4F4F33ED" w:rsidR="00100469" w:rsidRPr="00672D99" w:rsidRDefault="0010046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C40E0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6" w:type="pct"/>
            <w:shd w:val="clear" w:color="auto" w:fill="FFFFFF" w:themeFill="background1"/>
          </w:tcPr>
          <w:p w14:paraId="5108A1F0" w14:textId="48C1E658" w:rsidR="00100469" w:rsidRPr="00672D99" w:rsidRDefault="00100469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zapisami Szczegółowego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Opisu Priorytetów</w:t>
            </w:r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SzOP</w:t>
            </w:r>
            <w:proofErr w:type="spellEnd"/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77" w:type="pct"/>
            <w:shd w:val="clear" w:color="auto" w:fill="FFFFFF" w:themeFill="background1"/>
          </w:tcPr>
          <w:p w14:paraId="0B0562AC" w14:textId="3E3F0CD4" w:rsidR="001E7052" w:rsidRPr="00672D99" w:rsidRDefault="001E705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 zapisami Szczegółowego Opisu Priorytetów dla Działania 8.</w:t>
            </w:r>
            <w:r w:rsidR="002D6DD4" w:rsidRPr="00672D99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672D99">
              <w:rPr>
                <w:rFonts w:ascii="Arial" w:hAnsi="Arial" w:cs="Arial"/>
                <w:sz w:val="24"/>
                <w:szCs w:val="24"/>
              </w:rPr>
              <w:t>w wersji aktualnej na dzień rozpoczęcia naboru</w:t>
            </w:r>
            <w:r w:rsidR="00D31ACF"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672D9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AD832CC" w14:textId="49F904EF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„Opis działań” oraz zasad realizacji wsparcia;</w:t>
            </w:r>
          </w:p>
          <w:p w14:paraId="73216DEF" w14:textId="15DB9168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„Maksymalny % poziomu dofinansowania całkowitego wydatków kwalifikowalnych na poziomie projektu</w:t>
            </w:r>
            <w:r w:rsidR="00814D67" w:rsidRPr="00672D99">
              <w:rPr>
                <w:rFonts w:ascii="Arial" w:hAnsi="Arial" w:cs="Arial"/>
                <w:sz w:val="24"/>
                <w:szCs w:val="24"/>
              </w:rPr>
              <w:t xml:space="preserve"> (środki UE + współfinansowanie ze środków krajowych przyznane beneficjentowi przez właściwą instytucję)”;</w:t>
            </w:r>
          </w:p>
          <w:p w14:paraId="6E1FC86D" w14:textId="556B353B" w:rsidR="00814D67" w:rsidRPr="00672D99" w:rsidRDefault="00814D67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(</w:t>
            </w:r>
            <w:r w:rsidRPr="00672D99">
              <w:rPr>
                <w:rFonts w:ascii="Arial" w:hAnsi="Arial" w:cs="Arial"/>
                <w:sz w:val="24"/>
                <w:szCs w:val="24"/>
              </w:rPr>
              <w:t>%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Pr="00672D99">
              <w:rPr>
                <w:rFonts w:ascii="Arial" w:hAnsi="Arial" w:cs="Arial"/>
                <w:sz w:val="24"/>
                <w:szCs w:val="24"/>
              </w:rPr>
              <w:t>”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F53CE0E" w14:textId="706D434F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17927B49" w14:textId="0A306A80" w:rsidR="00294141" w:rsidRPr="00672D99" w:rsidRDefault="007B6FEB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</w:t>
            </w:r>
            <w:r w:rsidR="00DF0E20" w:rsidRPr="00672D99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23CBADF3" w14:textId="3BF8B028" w:rsidR="001E20DE" w:rsidRPr="00672D99" w:rsidRDefault="001E20DE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39628E" w14:textId="50B0A58B" w:rsidR="00100469" w:rsidRPr="00672D99" w:rsidRDefault="001E705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7412E144" w14:textId="1A7DC64A" w:rsidR="00100469" w:rsidRPr="00672D99" w:rsidRDefault="0010046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03DDD"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B86D0C7" w14:textId="4DB1609C" w:rsidR="0081458B" w:rsidRPr="00672D99" w:rsidRDefault="00B8788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C61EA4" w:rsidRPr="00672D99" w14:paraId="03D34E51" w14:textId="77777777" w:rsidTr="0044373C">
        <w:tc>
          <w:tcPr>
            <w:tcW w:w="247" w:type="pct"/>
          </w:tcPr>
          <w:p w14:paraId="07A19594" w14:textId="73EDE24A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C40E0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5CF40503" w14:textId="0225AF6F" w:rsidR="00810D0B" w:rsidRPr="00672D99" w:rsidRDefault="00731B20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45420294"/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Wnioskodawca/ partner (jeżeli dotyczy) jest podmiotem uprawnionym do złożenia wniosku o dofinansowanie projektu</w:t>
            </w:r>
            <w:bookmarkEnd w:id="6"/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5D1D72B4" w14:textId="67BE9B88" w:rsidR="00731B20" w:rsidRPr="00672D99" w:rsidRDefault="00731B2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wnioskodawcą/ partnerem (jeżeli dotyczy) jest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1871316A" w14:textId="05238C55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2CC52974" w14:textId="77777777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  <w:r w:rsidRPr="00672D99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2E3158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9816382" w14:textId="45844DCD" w:rsidR="002E3158" w:rsidRPr="00672D99" w:rsidRDefault="002E315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7D0EB1" w:rsidRPr="00672D99" w14:paraId="5D315AD4" w14:textId="77777777" w:rsidTr="0044373C">
        <w:tc>
          <w:tcPr>
            <w:tcW w:w="247" w:type="pct"/>
          </w:tcPr>
          <w:p w14:paraId="563CE07E" w14:textId="27B6CDEC" w:rsidR="007D0EB1" w:rsidRPr="00672D99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C.3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787D14B7" w14:textId="31AF1D15" w:rsidR="007D0EB1" w:rsidRPr="007D0EB1" w:rsidRDefault="007D0EB1" w:rsidP="007D0EB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b/>
                <w:bCs/>
                <w:sz w:val="24"/>
                <w:szCs w:val="24"/>
              </w:rPr>
              <w:t>Wnioskodawca posiada siedzibę lub jednostkę organizacyjną na terenie województwa kujawsko-pomorskiego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25FB78E2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W kryterium sprawdzimy, czy wnioskodawca (nie dotyczy partnera) posiada siedzibę lub jednostkę organizacyjną  na terenie województwa kujawsko-pomorskiego, w którym jest realizowany projekt.</w:t>
            </w:r>
          </w:p>
          <w:p w14:paraId="3B59502A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Wprowadzenie kryterium uzasadnione jest regionalnym charakterem wsparcia.</w:t>
            </w:r>
          </w:p>
          <w:p w14:paraId="6C6541D5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7190B39A" w14:textId="039B7BC6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25EB0F90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45C0BBFD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747165A" w14:textId="0DF8A6FD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672D99" w14:paraId="3DC975B9" w14:textId="77777777" w:rsidTr="0044373C">
        <w:tc>
          <w:tcPr>
            <w:tcW w:w="247" w:type="pct"/>
          </w:tcPr>
          <w:p w14:paraId="29E17F52" w14:textId="21177714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C.4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4ADE3B2A" w14:textId="7BEA9702" w:rsidR="003E6D56" w:rsidRPr="00672D99" w:rsidRDefault="000313D1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Podmiot występuje maksymalnie 2 razy w ramach naboru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6265AEA9" w14:textId="77777777" w:rsidR="00BB28ED" w:rsidRPr="00503A5D" w:rsidRDefault="00BB28ED" w:rsidP="00BB28E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7" w:name="_Hlk145420558"/>
            <w:r>
              <w:rPr>
                <w:rFonts w:ascii="Arial" w:hAnsi="Arial" w:cs="Arial"/>
                <w:sz w:val="24"/>
                <w:szCs w:val="24"/>
              </w:rPr>
              <w:t xml:space="preserve">W kryterium sprawdzimy, czy jeden podmiot wystąpił w ramach naboru nie więcej </w:t>
            </w:r>
            <w:r w:rsidRPr="00503A5D">
              <w:rPr>
                <w:rFonts w:ascii="Arial" w:hAnsi="Arial" w:cs="Arial"/>
                <w:sz w:val="24"/>
                <w:szCs w:val="24"/>
              </w:rPr>
              <w:t>niż jeden raz jako wnioskodawca i nie więcej niż jeden raz jako partner.</w:t>
            </w:r>
          </w:p>
          <w:p w14:paraId="71EA75D0" w14:textId="17D6239E" w:rsidR="00BB28ED" w:rsidRDefault="00BB28ED" w:rsidP="00BB28E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3A5D">
              <w:rPr>
                <w:rFonts w:ascii="Arial" w:hAnsi="Arial" w:cs="Arial"/>
                <w:sz w:val="24"/>
                <w:szCs w:val="24"/>
              </w:rPr>
              <w:t xml:space="preserve">W przypadku gdy dany podmiot wystąpi w ramach naboru więcej niż raz jako </w:t>
            </w:r>
            <w:r w:rsidR="00503A5D" w:rsidRPr="0008700E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503A5D">
              <w:rPr>
                <w:rFonts w:ascii="Arial" w:hAnsi="Arial" w:cs="Arial"/>
                <w:sz w:val="24"/>
                <w:szCs w:val="24"/>
              </w:rPr>
              <w:t xml:space="preserve"> lub więcej niż raz jako partner, wszystkie wnioski, których dotyczy opisany przypadek zostaną odrzucone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A9093F2" w14:textId="0880B833" w:rsidR="003E6D56" w:rsidRPr="00725F3E" w:rsidRDefault="00BB28ED" w:rsidP="00672D99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72D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weryfikowane na podstawie rejestru wniosków o dofinansowanie realizacji projektów złożonych w odpowiedzi na nabór oraz weryfikowane w oparciu </w:t>
            </w:r>
            <w:r w:rsidRPr="00672D9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 wniosek o dofinansowanie projektu</w:t>
            </w:r>
            <w:r w:rsidRPr="00672D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bookmarkEnd w:id="7"/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3D399796" w14:textId="77777777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  <w:r w:rsidRPr="00672D99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7889504" w14:textId="65792750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C61EA4" w:rsidRPr="00672D99" w14:paraId="3A23EC1B" w14:textId="77777777" w:rsidTr="0044373C">
        <w:tc>
          <w:tcPr>
            <w:tcW w:w="247" w:type="pct"/>
          </w:tcPr>
          <w:p w14:paraId="5014F1F9" w14:textId="2C18979D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7712B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CD79" w14:textId="5DFC9878" w:rsidR="003E6D56" w:rsidRPr="00672D99" w:rsidRDefault="003C36F4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8" w:name="_Hlk145420615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8"/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67A7" w14:textId="3E65C8CD" w:rsidR="00E60D0D" w:rsidRPr="00672D99" w:rsidRDefault="003C36F4" w:rsidP="0008700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E60D0D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projekt jest skierowany do przedsiębiorców lub pracodawców </w:t>
            </w:r>
            <w:r w:rsidR="00366B2F" w:rsidRPr="00672D99">
              <w:rPr>
                <w:rFonts w:ascii="Arial" w:hAnsi="Arial" w:cs="Arial"/>
                <w:sz w:val="24"/>
                <w:szCs w:val="24"/>
              </w:rPr>
              <w:t xml:space="preserve">posiadających siedzibę, jednostkę organizacyjną (filię lub oddział) na 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 obszar</w:t>
            </w:r>
            <w:r w:rsidR="00366B2F" w:rsidRPr="00672D99">
              <w:rPr>
                <w:rFonts w:ascii="Arial" w:hAnsi="Arial" w:cs="Arial"/>
                <w:sz w:val="24"/>
                <w:szCs w:val="24"/>
              </w:rPr>
              <w:t>ze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 województwa kujawsko-pomorskiego oraz ich pracowników</w:t>
            </w:r>
            <w:r w:rsidR="00A55619">
              <w:rPr>
                <w:rFonts w:ascii="Arial" w:hAnsi="Arial" w:cs="Arial"/>
                <w:sz w:val="24"/>
                <w:szCs w:val="24"/>
              </w:rPr>
              <w:t>.</w:t>
            </w:r>
            <w:r w:rsidR="00A55619" w:rsidRPr="00672D99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6C68CB20" w14:textId="5C2F8B09" w:rsidR="00FA5297" w:rsidRPr="00672D99" w:rsidRDefault="00FA5297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173E8A01" w14:textId="11650B22" w:rsidR="003E6D56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F24A5" w14:textId="77777777" w:rsidR="003C36F4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3E0DBD36" w14:textId="77777777" w:rsidR="003C36F4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541032E" w14:textId="25AE1B19" w:rsidR="003E6D56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53A2F" w:rsidRPr="00672D99" w14:paraId="4D3C33FF" w14:textId="77777777" w:rsidTr="0044373C">
        <w:tc>
          <w:tcPr>
            <w:tcW w:w="247" w:type="pct"/>
          </w:tcPr>
          <w:p w14:paraId="698613BE" w14:textId="006E5936" w:rsidR="00353A2F" w:rsidRPr="00672D99" w:rsidRDefault="00353A2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4373C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6" w:type="pct"/>
          </w:tcPr>
          <w:p w14:paraId="57B05715" w14:textId="1C86BF68" w:rsidR="00353A2F" w:rsidRPr="00672D99" w:rsidRDefault="00353A2F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 realizację wsparcia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skierowanego w co najmniej </w:t>
            </w:r>
            <w:r w:rsidR="001E42D6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0% do osób </w:t>
            </w:r>
            <w:r w:rsidR="006B46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po 50 roku życia</w:t>
            </w:r>
            <w:r w:rsidR="005D0A63" w:rsidRPr="00672D9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1"/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77" w:type="pct"/>
          </w:tcPr>
          <w:p w14:paraId="20C5C4FC" w14:textId="7869C56E" w:rsidR="00353A2F" w:rsidRPr="00672D99" w:rsidRDefault="00BB28E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353A2F" w:rsidRPr="00672D99">
              <w:rPr>
                <w:rFonts w:ascii="Arial" w:hAnsi="Arial" w:cs="Arial"/>
                <w:sz w:val="24"/>
                <w:szCs w:val="24"/>
              </w:rPr>
              <w:t xml:space="preserve"> kryterium sprawdzimy, czy grupę docelową w co najmniej </w:t>
            </w:r>
            <w:r w:rsidR="001E42D6" w:rsidRPr="00672D99">
              <w:rPr>
                <w:rFonts w:ascii="Arial" w:hAnsi="Arial" w:cs="Arial"/>
                <w:sz w:val="24"/>
                <w:szCs w:val="24"/>
              </w:rPr>
              <w:t>2</w:t>
            </w:r>
            <w:r w:rsidR="00353A2F" w:rsidRPr="00672D99">
              <w:rPr>
                <w:rFonts w:ascii="Arial" w:hAnsi="Arial" w:cs="Arial"/>
                <w:sz w:val="24"/>
                <w:szCs w:val="24"/>
              </w:rPr>
              <w:t xml:space="preserve">0% będą stanowiły osoby </w:t>
            </w:r>
            <w:r w:rsidR="005D0A63" w:rsidRPr="00672D99">
              <w:rPr>
                <w:rFonts w:ascii="Arial" w:hAnsi="Arial" w:cs="Arial"/>
                <w:sz w:val="24"/>
                <w:szCs w:val="24"/>
              </w:rPr>
              <w:t>po 50 roku życia</w:t>
            </w:r>
            <w:r w:rsidR="00707487" w:rsidRPr="00672D99">
              <w:rPr>
                <w:rFonts w:ascii="Arial" w:hAnsi="Arial" w:cs="Arial"/>
                <w:sz w:val="24"/>
                <w:szCs w:val="24"/>
              </w:rPr>
              <w:t xml:space="preserve"> (w </w:t>
            </w:r>
            <w:r w:rsidR="00707487" w:rsidRPr="00672D99">
              <w:rPr>
                <w:rFonts w:ascii="Arial" w:hAnsi="Arial" w:cs="Arial"/>
                <w:sz w:val="24"/>
                <w:szCs w:val="24"/>
              </w:rPr>
              <w:lastRenderedPageBreak/>
              <w:t>dniu rozpoczęcia udziału w projekcie)</w:t>
            </w:r>
            <w:r w:rsidR="00353A2F" w:rsidRPr="00672D99">
              <w:rPr>
                <w:rFonts w:ascii="Arial" w:hAnsi="Arial" w:cs="Arial"/>
                <w:sz w:val="24"/>
                <w:szCs w:val="24"/>
              </w:rPr>
              <w:t xml:space="preserve"> a projekt został dostosowany do specyficznych potrzeb tej grupy docelowej.</w:t>
            </w:r>
          </w:p>
          <w:p w14:paraId="76D5FE6C" w14:textId="064111A3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wynika z zapisów Programu FEdKP i ma na celu wspieranie projektów przyczyniających się do przeciwdziałania dezaktywizacji </w:t>
            </w:r>
            <w:r w:rsidR="00C5773B" w:rsidRPr="00672D99">
              <w:rPr>
                <w:rFonts w:ascii="Arial" w:hAnsi="Arial" w:cs="Arial"/>
                <w:sz w:val="24"/>
                <w:szCs w:val="24"/>
              </w:rPr>
              <w:t>starszych pracowników</w:t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AF0D89" w14:textId="77777777" w:rsidR="002614E4" w:rsidRPr="00672D99" w:rsidRDefault="002614E4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2309B286" w14:textId="4831C65F" w:rsidR="00353A2F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</w:tcPr>
          <w:p w14:paraId="2F91AF1B" w14:textId="0CC80633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 w:rsidRPr="00672D99">
              <w:rPr>
                <w:rFonts w:ascii="Arial" w:hAnsi="Arial" w:cs="Arial"/>
                <w:sz w:val="24"/>
                <w:szCs w:val="24"/>
              </w:rPr>
              <w:t>negocjacji/nie</w:t>
            </w:r>
          </w:p>
          <w:p w14:paraId="02F768FE" w14:textId="77777777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461275C0" w14:textId="68838501" w:rsidR="00353A2F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672D99" w14:paraId="6B25736E" w14:textId="77777777" w:rsidTr="0044373C">
        <w:tc>
          <w:tcPr>
            <w:tcW w:w="247" w:type="pct"/>
          </w:tcPr>
          <w:p w14:paraId="2297821E" w14:textId="6A07248F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84A57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76" w:type="pct"/>
          </w:tcPr>
          <w:p w14:paraId="296775F7" w14:textId="4B4E132F" w:rsidR="003E6D56" w:rsidRPr="00672D99" w:rsidRDefault="00BB5252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Projekt zakłada realizację wsparcia prowadzącego do nabycia kompetencji lub uzyskania kwalifikacji</w:t>
            </w:r>
          </w:p>
        </w:tc>
        <w:tc>
          <w:tcPr>
            <w:tcW w:w="2277" w:type="pct"/>
          </w:tcPr>
          <w:p w14:paraId="6E49E389" w14:textId="77777777" w:rsidR="0003046D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2E0464BA" w14:textId="51CB49DA" w:rsidR="00CA77A1" w:rsidRPr="00672D99" w:rsidRDefault="00CA77A1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W ramach projektu mogą wystąpić formy wsparcia, które nie będą oceniane zgodnie z przedmiotowym kryterium ze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względu na specyfikę zaplanowanej formy (np. ocena umiejętności i potrzeb, doradztwo itp.).</w:t>
            </w:r>
          </w:p>
          <w:p w14:paraId="23AAE6EC" w14:textId="77777777" w:rsidR="0003046D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1255FFF" w14:textId="6E69B1CA" w:rsidR="003E6D56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</w:tcPr>
          <w:p w14:paraId="7D4BD2D1" w14:textId="360E1A02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="00635922" w:rsidRPr="00672D99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  <w:r w:rsidR="00C61EA4"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1E07642" w14:textId="60E39E13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F5731" w:rsidRPr="00672D99" w14:paraId="3DCE7DA9" w14:textId="77777777" w:rsidTr="0044373C">
        <w:tc>
          <w:tcPr>
            <w:tcW w:w="247" w:type="pct"/>
            <w:shd w:val="clear" w:color="auto" w:fill="FFFFFF" w:themeFill="background1"/>
          </w:tcPr>
          <w:p w14:paraId="35B858A9" w14:textId="7AFD184C" w:rsidR="00AF5731" w:rsidRPr="00672D99" w:rsidRDefault="00E84648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FB1235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6" w:type="pct"/>
            <w:shd w:val="clear" w:color="auto" w:fill="FFFFFF" w:themeFill="background1"/>
          </w:tcPr>
          <w:p w14:paraId="7C2E0AA1" w14:textId="6D6FBD01" w:rsidR="00AF5731" w:rsidRPr="00672D99" w:rsidRDefault="004F6850" w:rsidP="0075757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Minimalny poziom</w:t>
            </w:r>
            <w:r w:rsidR="00D50F41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efektywności projektu</w:t>
            </w:r>
          </w:p>
        </w:tc>
        <w:tc>
          <w:tcPr>
            <w:tcW w:w="2277" w:type="pct"/>
            <w:shd w:val="clear" w:color="auto" w:fill="FFFFFF" w:themeFill="background1"/>
          </w:tcPr>
          <w:p w14:paraId="498A7D24" w14:textId="556F311B" w:rsidR="00416BDE" w:rsidRPr="0008700E" w:rsidRDefault="004F6850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416BDE" w:rsidRPr="00672D99">
              <w:rPr>
                <w:rFonts w:ascii="Arial" w:hAnsi="Arial" w:cs="Arial"/>
                <w:sz w:val="24"/>
                <w:szCs w:val="24"/>
              </w:rPr>
              <w:t>,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czy projekt zakłada osiągnięcie wskaźnika rezultatu </w:t>
            </w:r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Liczba osób, które w wyniku realizacji wsparcia z zakresu </w:t>
            </w:r>
            <w:proofErr w:type="spellStart"/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outplacementu</w:t>
            </w:r>
            <w:proofErr w:type="spellEnd"/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/poprawy</w:t>
            </w:r>
            <w:r w:rsidR="00E84648"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środowiska pracy podjęły pracę lub kontynuowały zatrudnienie</w:t>
            </w:r>
            <w:r w:rsidRPr="00672D9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na poziomie</w:t>
            </w:r>
            <w:r w:rsidR="00734D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6BDE" w:rsidRPr="0008700E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E13AE0" w:rsidRPr="0008700E">
              <w:rPr>
                <w:rFonts w:ascii="Arial" w:hAnsi="Arial" w:cs="Arial"/>
                <w:sz w:val="24"/>
                <w:szCs w:val="24"/>
              </w:rPr>
              <w:t>7</w:t>
            </w:r>
            <w:r w:rsidRPr="0008700E">
              <w:rPr>
                <w:rFonts w:ascii="Arial" w:hAnsi="Arial" w:cs="Arial"/>
                <w:sz w:val="24"/>
                <w:szCs w:val="24"/>
              </w:rPr>
              <w:t>0% całkowitej liczby osób, które zakończyły udział w projekcie</w:t>
            </w:r>
            <w:r w:rsidR="00734D8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900FBC" w14:textId="72387F86" w:rsidR="00E84648" w:rsidRPr="00672D99" w:rsidRDefault="00E84648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D5ACE62" w14:textId="13F30ECD" w:rsidR="004F6850" w:rsidRPr="00672D99" w:rsidRDefault="004F6850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1FC99666" w14:textId="77777777" w:rsidR="00E84648" w:rsidRPr="00672D99" w:rsidRDefault="00E84648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FAC3DDF" w14:textId="139B7A89" w:rsidR="00AF5731" w:rsidRPr="00672D99" w:rsidRDefault="00E84648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A333B" w:rsidRPr="00672D99" w14:paraId="028C6AF5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600E45BB" w14:textId="1DF5B5E1" w:rsidR="00AA333B" w:rsidRPr="00672D99" w:rsidRDefault="00AA333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3C677A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76" w:type="pct"/>
            <w:shd w:val="clear" w:color="auto" w:fill="FFFFFF" w:themeFill="background1"/>
          </w:tcPr>
          <w:p w14:paraId="1E95EF0D" w14:textId="470D36F7" w:rsidR="00AA333B" w:rsidRPr="00672D99" w:rsidRDefault="006526CD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maksymalna wartość dofinansowania projektu nie przekracza kwoty przeznaczonej na dofinansowanie projektów</w:t>
            </w:r>
          </w:p>
        </w:tc>
        <w:tc>
          <w:tcPr>
            <w:tcW w:w="2277" w:type="pct"/>
            <w:shd w:val="clear" w:color="auto" w:fill="FFFFFF" w:themeFill="background1"/>
          </w:tcPr>
          <w:p w14:paraId="674372E7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maksymalna wartość dofinansowania projektu nie przekracza kwoty przeznaczonej na dofinansowanie projektów w naborze.</w:t>
            </w:r>
          </w:p>
          <w:p w14:paraId="219BF34B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Kwota przeznaczona na dofinansowanie projektów dla naboru jest wstępnie określona w kolumnie „Kwota dofinansowania UE+BP” Harmonogramu naborów wniosków o dofinansowanie projektów w programie Fundusze Europejskie dla Kujaw i Pomorza 2021-2027 aktualnego na dzień ogłoszenia naboru.</w:t>
            </w:r>
          </w:p>
          <w:p w14:paraId="76D142E2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Na potrzeby kryterium wiążąca jest kwota przeznaczona na dofinansowanie projektów wskazana w §5 Informacja finansowa Regulaminu wyboru projektów dla naboru.</w:t>
            </w:r>
          </w:p>
          <w:p w14:paraId="08F125AF" w14:textId="77777777" w:rsidR="006526CD" w:rsidRPr="00672D99" w:rsidRDefault="006526CD" w:rsidP="00672D9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zwiększenie zakładanej wartości dofinansowania projektu ponad kwotę przeznaczoną na dofinansowanie projektów wskazaną w §5 Informacja finansowa Regulaminu wyboru projektów dla naboru.</w:t>
            </w:r>
          </w:p>
          <w:p w14:paraId="79009093" w14:textId="263F4D6B" w:rsidR="00AA333B" w:rsidRPr="00672D99" w:rsidRDefault="006526CD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wniosek o dofinansowanie projektu i §5 Informacja finansowa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pct"/>
            <w:shd w:val="clear" w:color="auto" w:fill="FFFFFF" w:themeFill="background1"/>
          </w:tcPr>
          <w:p w14:paraId="2D3C232A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ocenę).</w:t>
            </w:r>
          </w:p>
          <w:p w14:paraId="25B742DA" w14:textId="771DC085" w:rsidR="00AA333B" w:rsidRPr="00672D99" w:rsidRDefault="006526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6F7E69" w:rsidRPr="00672D99" w14:paraId="6795BD08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74E56BE4" w14:textId="764F2C49" w:rsidR="006F7E69" w:rsidRPr="00672D99" w:rsidRDefault="00FB1235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3C677A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3C677A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76" w:type="pct"/>
            <w:shd w:val="clear" w:color="auto" w:fill="FFFFFF" w:themeFill="background1"/>
          </w:tcPr>
          <w:p w14:paraId="20690024" w14:textId="08E840C0" w:rsidR="006F7E69" w:rsidRPr="00672D99" w:rsidRDefault="00AF0CEA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 xml:space="preserve">Zakres merytoryczny projektu </w:t>
            </w:r>
          </w:p>
        </w:tc>
        <w:tc>
          <w:tcPr>
            <w:tcW w:w="2277" w:type="pct"/>
            <w:shd w:val="clear" w:color="auto" w:fill="FFFFFF" w:themeFill="background1"/>
          </w:tcPr>
          <w:p w14:paraId="507FFD3C" w14:textId="5108C9DC" w:rsidR="00AF0CEA" w:rsidRPr="00672D99" w:rsidRDefault="00D71C15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AF0CEA" w:rsidRPr="00672D99">
              <w:rPr>
                <w:rFonts w:ascii="Arial" w:hAnsi="Arial" w:cs="Arial"/>
                <w:sz w:val="24"/>
                <w:szCs w:val="24"/>
              </w:rPr>
              <w:t xml:space="preserve"> kryterium sprawdzimy, czy projekt obejmuje </w:t>
            </w:r>
            <w:r w:rsidR="00097517" w:rsidRPr="00672D99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416BDE" w:rsidRPr="00672D99">
              <w:rPr>
                <w:rFonts w:ascii="Arial" w:hAnsi="Arial" w:cs="Arial"/>
                <w:sz w:val="24"/>
                <w:szCs w:val="24"/>
              </w:rPr>
              <w:t xml:space="preserve">działania zachęcające pracowników po 50 r. ż. do pozostawania w zatrudnieniu poprzez dostosowanie </w:t>
            </w:r>
            <w:r w:rsidR="00416BDE" w:rsidRPr="00672D99">
              <w:rPr>
                <w:rFonts w:ascii="Arial" w:hAnsi="Arial" w:cs="Arial"/>
                <w:sz w:val="24"/>
                <w:szCs w:val="24"/>
              </w:rPr>
              <w:lastRenderedPageBreak/>
              <w:t>warunków pracy do ich stanu zdrowia i potrzeb w zakresie dostępności, dostosowane miejsca pracy do bardziej zróżnicowanej wiekowo siły roboczej</w:t>
            </w:r>
            <w:r w:rsidR="00AF0CEA" w:rsidRPr="00672D9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155DCA1" w14:textId="3E02BC18" w:rsidR="00740872" w:rsidRPr="00672D99" w:rsidRDefault="0074087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24E62328" w14:textId="77777777" w:rsidR="00AF0CEA" w:rsidRPr="00672D99" w:rsidRDefault="00AF0CE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jest zobowiązany do opisu ww. działań we wniosku o dofinansowanie projektu.</w:t>
            </w:r>
          </w:p>
          <w:p w14:paraId="773737B9" w14:textId="2BDF7D77" w:rsidR="006F7E69" w:rsidRPr="00672D99" w:rsidRDefault="00AF0CEA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16609583" w14:textId="5934DB08" w:rsidR="00AF0CEA" w:rsidRPr="00672D99" w:rsidRDefault="00AF0CE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12547219" w14:textId="77777777" w:rsidR="00AF0CEA" w:rsidRPr="00672D99" w:rsidRDefault="00AF0CE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</w:t>
            </w:r>
          </w:p>
          <w:p w14:paraId="1C619B76" w14:textId="4CA9E2B4" w:rsidR="006F7E69" w:rsidRPr="00672D99" w:rsidRDefault="00AF0CEA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Dopuszcza się możliwość skierowania kryterium do negocjacji w zakresie wskazanym w Regulaminie wyboru projektów.</w:t>
            </w:r>
          </w:p>
        </w:tc>
      </w:tr>
      <w:tr w:rsidR="002134D3" w:rsidRPr="00672D99" w14:paraId="6AD17909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6EDBD409" w14:textId="243DBD1E" w:rsidR="002134D3" w:rsidRPr="00A8229D" w:rsidRDefault="002134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229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3C677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6" w:type="pct"/>
            <w:shd w:val="clear" w:color="auto" w:fill="FFFFFF" w:themeFill="background1"/>
          </w:tcPr>
          <w:p w14:paraId="02625216" w14:textId="5BC3A124" w:rsidR="002134D3" w:rsidRPr="0008700E" w:rsidRDefault="006A4173" w:rsidP="00672D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4173">
              <w:rPr>
                <w:rFonts w:ascii="Arial" w:hAnsi="Arial" w:cs="Arial"/>
                <w:b/>
                <w:bCs/>
                <w:sz w:val="24"/>
                <w:szCs w:val="24"/>
              </w:rPr>
              <w:t>Prawidłowość określenia wkładu własnego</w:t>
            </w:r>
          </w:p>
        </w:tc>
        <w:tc>
          <w:tcPr>
            <w:tcW w:w="2277" w:type="pct"/>
            <w:shd w:val="clear" w:color="auto" w:fill="FFFFFF" w:themeFill="background1"/>
          </w:tcPr>
          <w:p w14:paraId="77B75B2C" w14:textId="57955EE8" w:rsidR="00A8229D" w:rsidRPr="0008700E" w:rsidRDefault="002134D3" w:rsidP="0008700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700E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 xml:space="preserve"> wkład własny</w:t>
            </w:r>
            <w:r w:rsidR="006A4173">
              <w:t xml:space="preserve"> 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>wnioskodawcy</w:t>
            </w:r>
            <w:r w:rsidR="006A41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>stanowi</w:t>
            </w:r>
            <w:r w:rsidR="00734D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229D" w:rsidRPr="0008700E">
              <w:rPr>
                <w:rFonts w:ascii="Arial" w:hAnsi="Arial" w:cs="Arial"/>
                <w:sz w:val="24"/>
                <w:szCs w:val="24"/>
              </w:rPr>
              <w:t>nie mniej niż 15,00% wydatków kwalifikowalnych projektu</w:t>
            </w:r>
            <w:r w:rsidR="00734D8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F3D05D" w14:textId="665BD71A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0C4B1A52" w14:textId="77777777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383D611B" w14:textId="77777777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748D465E" w14:textId="25C30DD2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A202E" w:rsidRPr="00672D99" w14:paraId="48C33D0E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03D674A9" w14:textId="01592114" w:rsidR="003A202E" w:rsidRPr="00A8229D" w:rsidRDefault="003A202E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C.12</w:t>
            </w:r>
          </w:p>
        </w:tc>
        <w:tc>
          <w:tcPr>
            <w:tcW w:w="1076" w:type="pct"/>
            <w:shd w:val="clear" w:color="auto" w:fill="FFFFFF" w:themeFill="background1"/>
          </w:tcPr>
          <w:p w14:paraId="55462613" w14:textId="787523E5" w:rsidR="003A202E" w:rsidRPr="006A4173" w:rsidRDefault="003A202E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6768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277" w:type="pct"/>
            <w:shd w:val="clear" w:color="auto" w:fill="FFFFFF" w:themeFill="background1"/>
          </w:tcPr>
          <w:p w14:paraId="1866990D" w14:textId="64A742BD" w:rsidR="003A202E" w:rsidRPr="00896768" w:rsidRDefault="003A202E" w:rsidP="00757570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kryterium sprawdzimy, czy zakładany maksymalny okres realizacji projektu</w:t>
            </w:r>
            <w:r>
              <w:rPr>
                <w:rFonts w:ascii="Arial" w:hAnsi="Arial" w:cs="Arial"/>
                <w:lang w:val="pl-PL"/>
              </w:rPr>
              <w:t xml:space="preserve"> nie przekracza 36 miesięcy.</w:t>
            </w:r>
          </w:p>
          <w:p w14:paraId="2A6886E2" w14:textId="16085D1B" w:rsidR="003A202E" w:rsidRPr="00896768" w:rsidRDefault="003A202E" w:rsidP="00757570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uzasadnionych przypadkach</w:t>
            </w:r>
            <w:r>
              <w:rPr>
                <w:rFonts w:ascii="Arial" w:hAnsi="Arial" w:cs="Arial"/>
                <w:lang w:val="pl-PL"/>
              </w:rPr>
              <w:t xml:space="preserve"> Instytucja Pośrednicząca </w:t>
            </w:r>
            <w:r w:rsidRPr="00896768">
              <w:rPr>
                <w:rFonts w:ascii="Arial" w:hAnsi="Arial" w:cs="Arial"/>
                <w:lang w:val="pl-PL"/>
              </w:rPr>
              <w:t xml:space="preserve">może na wniosek beneficjenta złożony w trakcie realizacji </w:t>
            </w:r>
            <w:r w:rsidRPr="00896768">
              <w:rPr>
                <w:rFonts w:ascii="Arial" w:hAnsi="Arial" w:cs="Arial"/>
                <w:lang w:val="pl-PL"/>
              </w:rPr>
              <w:lastRenderedPageBreak/>
              <w:t>projektu wyrazić zgodę na wydłużenie okresu realizacji projektu.</w:t>
            </w:r>
          </w:p>
          <w:p w14:paraId="7F2F86F5" w14:textId="3EC46D6E" w:rsidR="003A202E" w:rsidRPr="00757570" w:rsidRDefault="003A202E" w:rsidP="00757570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79CEA652" w14:textId="77777777" w:rsidR="004D4685" w:rsidRPr="00A8229D" w:rsidRDefault="004D4685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07CF8D35" w14:textId="77777777" w:rsidR="004D4685" w:rsidRPr="00A8229D" w:rsidRDefault="004D4685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D595FF6" w14:textId="4068CFA5" w:rsidR="003A202E" w:rsidRPr="00A8229D" w:rsidRDefault="004D4685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</w:tbl>
    <w:p w14:paraId="4C792391" w14:textId="61D09236" w:rsidR="00E31707" w:rsidRPr="00672D99" w:rsidRDefault="00E3170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Kryteria </w:t>
      </w:r>
      <w:r w:rsidR="000D53F9" w:rsidRPr="00672D99">
        <w:rPr>
          <w:rFonts w:ascii="Arial" w:hAnsi="Arial" w:cs="Arial"/>
          <w:b/>
          <w:bCs/>
          <w:color w:val="auto"/>
          <w:sz w:val="24"/>
          <w:szCs w:val="24"/>
        </w:rPr>
        <w:t>premiujące</w:t>
      </w:r>
    </w:p>
    <w:tbl>
      <w:tblPr>
        <w:tblStyle w:val="Tabela-Siatka"/>
        <w:tblW w:w="5136" w:type="pct"/>
        <w:tblInd w:w="-147" w:type="dxa"/>
        <w:tblLook w:val="0620" w:firstRow="1" w:lastRow="0" w:firstColumn="0" w:lastColumn="0" w:noHBand="1" w:noVBand="1"/>
      </w:tblPr>
      <w:tblGrid>
        <w:gridCol w:w="723"/>
        <w:gridCol w:w="3149"/>
        <w:gridCol w:w="6642"/>
        <w:gridCol w:w="3861"/>
      </w:tblGrid>
      <w:tr w:rsidR="00C61EA4" w:rsidRPr="00672D99" w14:paraId="28CE6B4F" w14:textId="77777777" w:rsidTr="0008700E">
        <w:trPr>
          <w:trHeight w:val="567"/>
        </w:trPr>
        <w:tc>
          <w:tcPr>
            <w:tcW w:w="251" w:type="pct"/>
            <w:shd w:val="clear" w:color="auto" w:fill="E7E6E6" w:themeFill="background2"/>
          </w:tcPr>
          <w:p w14:paraId="57D08946" w14:textId="037C7D5E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95" w:type="pct"/>
            <w:shd w:val="clear" w:color="auto" w:fill="E7E6E6" w:themeFill="background2"/>
          </w:tcPr>
          <w:p w14:paraId="762F2602" w14:textId="59E22F53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10" w:type="pct"/>
            <w:shd w:val="clear" w:color="auto" w:fill="E7E6E6" w:themeFill="background2"/>
          </w:tcPr>
          <w:p w14:paraId="09D203EE" w14:textId="553E7B7C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43" w:type="pct"/>
            <w:shd w:val="clear" w:color="auto" w:fill="E7E6E6" w:themeFill="background2"/>
          </w:tcPr>
          <w:p w14:paraId="58ED75D6" w14:textId="5914394F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79F910A3" w14:textId="77777777" w:rsidTr="0008700E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5617949F" w14:textId="180D7772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1095" w:type="pct"/>
            <w:shd w:val="clear" w:color="auto" w:fill="FFFFFF" w:themeFill="background1"/>
          </w:tcPr>
          <w:p w14:paraId="61AD8827" w14:textId="344ACD9C" w:rsidR="00E31707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9" w:name="_Hlk145421972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 realizację wsparcia skierowanego w co najmniej </w:t>
            </w:r>
            <w:r w:rsidR="00EC124E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0% do osób </w:t>
            </w:r>
            <w:r w:rsidR="006C75E0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 50 roku życia </w:t>
            </w:r>
            <w:bookmarkEnd w:id="9"/>
          </w:p>
        </w:tc>
        <w:tc>
          <w:tcPr>
            <w:tcW w:w="2310" w:type="pct"/>
            <w:shd w:val="clear" w:color="auto" w:fill="FFFFFF" w:themeFill="background1"/>
          </w:tcPr>
          <w:p w14:paraId="6E6308BD" w14:textId="2EE6AA60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0" w:name="_Hlk145421952"/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czy grupę docelową w co najmniej </w:t>
            </w:r>
            <w:r w:rsidR="00EC124E" w:rsidRPr="00672D99">
              <w:rPr>
                <w:rFonts w:ascii="Arial" w:hAnsi="Arial" w:cs="Arial"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0% będą stanowiły osoby </w:t>
            </w:r>
            <w:r w:rsidR="000D4C12" w:rsidRPr="00672D99">
              <w:rPr>
                <w:rFonts w:ascii="Arial" w:hAnsi="Arial" w:cs="Arial"/>
                <w:sz w:val="24"/>
                <w:szCs w:val="24"/>
              </w:rPr>
              <w:t>po 50 roku życia</w:t>
            </w:r>
            <w:r w:rsidR="00CE53FC" w:rsidRPr="00672D99">
              <w:rPr>
                <w:rFonts w:ascii="Arial" w:hAnsi="Arial" w:cs="Arial"/>
                <w:sz w:val="24"/>
                <w:szCs w:val="24"/>
              </w:rPr>
              <w:t xml:space="preserve"> (w dniu rozpoczęcia udziału w projekcie) 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a projekt został dostosowany do specyficznych potrzeb tej grupy docelowej.</w:t>
            </w:r>
          </w:p>
          <w:p w14:paraId="68533846" w14:textId="353D8273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ma na celu premiowanie projektów przyczyniających się do przeciwdziałania dezaktywizacji osób </w:t>
            </w:r>
            <w:r w:rsidR="008321C3" w:rsidRPr="00672D99">
              <w:rPr>
                <w:rFonts w:ascii="Arial" w:hAnsi="Arial" w:cs="Arial"/>
                <w:sz w:val="24"/>
                <w:szCs w:val="24"/>
              </w:rPr>
              <w:t>po 50 roku życia</w:t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10"/>
          <w:p w14:paraId="594D2BB0" w14:textId="071DFD11" w:rsidR="00E31707" w:rsidRPr="00672D99" w:rsidRDefault="00EC124E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4E62180B" w14:textId="77777777" w:rsidR="000B3124" w:rsidRPr="00672D99" w:rsidRDefault="000B312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1" w:name="_Hlk142475718"/>
            <w:r w:rsidRPr="00672D99">
              <w:rPr>
                <w:rFonts w:ascii="Arial" w:hAnsi="Arial" w:cs="Arial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24414A92" w14:textId="0A006A09" w:rsidR="000B3124" w:rsidRPr="00672D99" w:rsidRDefault="000B312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Tak</w:t>
            </w:r>
            <w:r w:rsidR="00ED1199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D56FCD" w:rsidRPr="00672D99">
              <w:rPr>
                <w:rFonts w:ascii="Arial" w:hAnsi="Arial" w:cs="Arial"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0091F1E2" w14:textId="2989E210" w:rsidR="00E31707" w:rsidRPr="00672D99" w:rsidRDefault="000B312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</w:t>
            </w:r>
            <w:r w:rsidR="00ED1199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– 0 pkt.</w:t>
            </w:r>
            <w:bookmarkEnd w:id="11"/>
          </w:p>
        </w:tc>
      </w:tr>
      <w:tr w:rsidR="00F9684A" w:rsidRPr="00672D99" w14:paraId="537EF1D5" w14:textId="77777777" w:rsidTr="0008700E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3CA3A33C" w14:textId="0A3E9E40" w:rsidR="00F9684A" w:rsidRPr="00125CA3" w:rsidRDefault="00F9684A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CA3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3C677A" w:rsidRPr="00125CA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5" w:type="pct"/>
            <w:shd w:val="clear" w:color="auto" w:fill="FFFFFF" w:themeFill="background1"/>
          </w:tcPr>
          <w:p w14:paraId="6CBA0A96" w14:textId="7DAF6633" w:rsidR="00F9684A" w:rsidRPr="00125CA3" w:rsidRDefault="00701C81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CA3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projekt będzie realizowany na obszarze całego województwa kujawsko-pomorskiego</w:t>
            </w:r>
          </w:p>
        </w:tc>
        <w:tc>
          <w:tcPr>
            <w:tcW w:w="2310" w:type="pct"/>
            <w:shd w:val="clear" w:color="auto" w:fill="FFFFFF" w:themeFill="background1"/>
          </w:tcPr>
          <w:p w14:paraId="7C874AE7" w14:textId="3BA2CCB2" w:rsidR="00701C81" w:rsidRPr="00125CA3" w:rsidRDefault="00701C81" w:rsidP="0075757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5CA3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zakłada realizację projektu na terenie całego województwa kujawsko-pomorskiego.</w:t>
            </w:r>
          </w:p>
          <w:p w14:paraId="6BE3690A" w14:textId="6F93958A" w:rsidR="00701C81" w:rsidRPr="00125CA3" w:rsidRDefault="00701C81" w:rsidP="0075757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5CA3">
              <w:rPr>
                <w:rFonts w:ascii="Arial" w:hAnsi="Arial" w:cs="Arial"/>
                <w:color w:val="000000"/>
                <w:sz w:val="24"/>
                <w:szCs w:val="24"/>
              </w:rPr>
              <w:t xml:space="preserve">Zapewnienie dostępu do wsparcia dla grupy docelowej z obszaru całego województwa kujawsko-pomorskiego jest </w:t>
            </w:r>
            <w:r w:rsidRPr="00125CA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uzasadnione regionalnym charakterem przewidzianego wsparcia.</w:t>
            </w:r>
          </w:p>
          <w:p w14:paraId="38351BDF" w14:textId="30C3BE49" w:rsidR="00F9684A" w:rsidRPr="00125CA3" w:rsidRDefault="002607D6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25C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36E5FD60" w14:textId="77777777" w:rsidR="00327337" w:rsidRPr="00125CA3" w:rsidRDefault="00327337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25CA3">
              <w:rPr>
                <w:rFonts w:ascii="Arial" w:hAnsi="Arial" w:cs="Arial"/>
                <w:sz w:val="24"/>
                <w:szCs w:val="24"/>
              </w:rPr>
              <w:lastRenderedPageBreak/>
              <w:t>Projekt, który spełnił kryteria horyzontalne, dostępu i merytoryczne oraz kryterium premiujące, uzyskuje premię punktową:</w:t>
            </w:r>
          </w:p>
          <w:p w14:paraId="30361BD3" w14:textId="77777777" w:rsidR="00327337" w:rsidRPr="00125CA3" w:rsidRDefault="00327337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25CA3">
              <w:rPr>
                <w:rFonts w:ascii="Arial" w:hAnsi="Arial" w:cs="Arial"/>
                <w:sz w:val="24"/>
                <w:szCs w:val="24"/>
              </w:rPr>
              <w:t>Tak – 5 pkt.</w:t>
            </w:r>
          </w:p>
          <w:p w14:paraId="687B0BC2" w14:textId="26D6403A" w:rsidR="00F9684A" w:rsidRPr="00125CA3" w:rsidRDefault="00327337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5CA3">
              <w:rPr>
                <w:rFonts w:ascii="Arial" w:hAnsi="Arial" w:cs="Arial"/>
                <w:sz w:val="24"/>
                <w:szCs w:val="24"/>
              </w:rPr>
              <w:lastRenderedPageBreak/>
              <w:t>Nie – 0 pkt.</w:t>
            </w:r>
          </w:p>
        </w:tc>
      </w:tr>
      <w:tr w:rsidR="006A3212" w:rsidRPr="00672D99" w14:paraId="49E3481D" w14:textId="77777777" w:rsidTr="0008700E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63C30E51" w14:textId="34BEB7EF" w:rsidR="006A3212" w:rsidRPr="00672D99" w:rsidRDefault="008A5D1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</w:t>
            </w:r>
            <w:r w:rsidR="003C677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5" w:type="pct"/>
            <w:shd w:val="clear" w:color="auto" w:fill="FFFFFF" w:themeFill="background1"/>
          </w:tcPr>
          <w:p w14:paraId="4D091DAE" w14:textId="1EB5B372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2" w:name="_Hlk179203478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Minimalna wartość projektu jest wyższa niż </w:t>
            </w:r>
            <w:commentRangeStart w:id="13"/>
            <w:ins w:id="14" w:author="Damian Openchowski" w:date="2024-10-07T14:26:00Z" w16du:dateUtc="2024-10-07T12:26:00Z">
              <w:r w:rsidR="00BD14CE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</w:ins>
            <w:del w:id="15" w:author="Damian Openchowski" w:date="2024-10-07T14:26:00Z" w16du:dateUtc="2024-10-07T12:26:00Z">
              <w:r w:rsidRPr="00672D99" w:rsidDel="00BD14CE">
                <w:rPr>
                  <w:rFonts w:ascii="Arial" w:hAnsi="Arial" w:cs="Arial"/>
                  <w:b/>
                  <w:bCs/>
                  <w:sz w:val="24"/>
                  <w:szCs w:val="24"/>
                </w:rPr>
                <w:delText>2</w:delText>
              </w:r>
            </w:del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 000 000,00 PLN</w:t>
            </w:r>
            <w:bookmarkEnd w:id="12"/>
            <w:commentRangeEnd w:id="13"/>
            <w:r w:rsidR="00D9549F">
              <w:rPr>
                <w:rStyle w:val="Odwoaniedokomentarza"/>
                <w:rFonts w:ascii="Calibri" w:eastAsia="Calibri" w:hAnsi="Calibri" w:cs="Times New Roman"/>
              </w:rPr>
              <w:commentReference w:id="13"/>
            </w:r>
          </w:p>
        </w:tc>
        <w:tc>
          <w:tcPr>
            <w:tcW w:w="2310" w:type="pct"/>
            <w:shd w:val="clear" w:color="auto" w:fill="FFFFFF" w:themeFill="background1"/>
          </w:tcPr>
          <w:p w14:paraId="1D1ECBBF" w14:textId="3BF6B93F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 czy wartość projektu wskazana w pierwotnie złożonym  wniosku o dofinansowanie wynosi powyżej </w:t>
            </w:r>
            <w:commentRangeStart w:id="16"/>
            <w:ins w:id="17" w:author="Damian Openchowski" w:date="2024-10-07T14:26:00Z" w16du:dateUtc="2024-10-07T12:26:00Z">
              <w:r w:rsidR="00BD14CE"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  <w:del w:id="18" w:author="Damian Openchowski" w:date="2024-10-07T14:26:00Z" w16du:dateUtc="2024-10-07T12:26:00Z">
              <w:r w:rsidRPr="00672D99" w:rsidDel="00BD14CE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  <w:r w:rsidRPr="00672D99">
              <w:rPr>
                <w:rFonts w:ascii="Arial" w:hAnsi="Arial" w:cs="Arial"/>
                <w:sz w:val="24"/>
                <w:szCs w:val="24"/>
              </w:rPr>
              <w:t> 000 000,00 PLN.</w:t>
            </w:r>
            <w:commentRangeEnd w:id="16"/>
            <w:r w:rsidR="00D9549F">
              <w:rPr>
                <w:rStyle w:val="Odwoaniedokomentarza"/>
                <w:rFonts w:ascii="Calibri" w:eastAsia="Calibri" w:hAnsi="Calibri" w:cs="Times New Roman"/>
              </w:rPr>
              <w:commentReference w:id="16"/>
            </w:r>
          </w:p>
          <w:p w14:paraId="417B31EF" w14:textId="77777777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ma na </w:t>
            </w:r>
            <w:bookmarkStart w:id="19" w:name="_Hlk164162810"/>
            <w:r w:rsidRPr="00672D99">
              <w:rPr>
                <w:rFonts w:ascii="Arial" w:hAnsi="Arial" w:cs="Arial"/>
                <w:sz w:val="24"/>
                <w:szCs w:val="24"/>
              </w:rPr>
              <w:t>celu ograniczenie rozdrobnienia wsparcia oraz zapewnienie kompleksowości wsparcia  grupy docelowej.</w:t>
            </w:r>
            <w:bookmarkEnd w:id="19"/>
          </w:p>
          <w:p w14:paraId="71C47765" w14:textId="2E37659B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2A23341D" w14:textId="77777777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29D">
              <w:rPr>
                <w:rFonts w:ascii="Arial" w:hAnsi="Arial" w:cs="Arial"/>
                <w:color w:val="000000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2392F316" w14:textId="720E9D47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5CA3">
              <w:rPr>
                <w:rFonts w:ascii="Arial" w:hAnsi="Arial" w:cs="Arial"/>
                <w:color w:val="000000"/>
                <w:sz w:val="24"/>
                <w:szCs w:val="24"/>
              </w:rPr>
              <w:t xml:space="preserve">Tak – </w:t>
            </w:r>
            <w:r w:rsidR="00732D4F" w:rsidRPr="00125CA3">
              <w:rPr>
                <w:rFonts w:ascii="Arial" w:hAnsi="Arial" w:cs="Arial"/>
                <w:color w:val="000000"/>
                <w:sz w:val="24"/>
                <w:szCs w:val="24"/>
              </w:rPr>
              <w:t xml:space="preserve">5 </w:t>
            </w:r>
            <w:r w:rsidRPr="00125CA3">
              <w:rPr>
                <w:rFonts w:ascii="Arial" w:hAnsi="Arial" w:cs="Arial"/>
                <w:color w:val="000000"/>
                <w:sz w:val="24"/>
                <w:szCs w:val="24"/>
              </w:rPr>
              <w:t>pkt.</w:t>
            </w:r>
          </w:p>
          <w:p w14:paraId="19256012" w14:textId="57844F75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A8229D">
              <w:rPr>
                <w:rFonts w:ascii="Arial" w:hAnsi="Arial" w:cs="Arial"/>
                <w:color w:val="000000"/>
                <w:sz w:val="24"/>
                <w:szCs w:val="24"/>
              </w:rPr>
              <w:t>Nie – 0 pkt.</w:t>
            </w:r>
          </w:p>
        </w:tc>
      </w:tr>
    </w:tbl>
    <w:p w14:paraId="48902581" w14:textId="184377ED" w:rsidR="00E31707" w:rsidRPr="00672D99" w:rsidRDefault="00E3170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t>Kryterium negocjacyjne</w:t>
      </w:r>
      <w:r w:rsidRPr="00672D99">
        <w:rPr>
          <w:rFonts w:ascii="Arial" w:hAnsi="Arial" w:cs="Arial"/>
          <w:b/>
          <w:bCs/>
          <w:color w:val="auto"/>
          <w:sz w:val="24"/>
          <w:szCs w:val="24"/>
          <w:vertAlign w:val="superscript"/>
        </w:rPr>
        <w:footnoteReference w:id="12"/>
      </w:r>
    </w:p>
    <w:tbl>
      <w:tblPr>
        <w:tblStyle w:val="Tabela-Siatka"/>
        <w:tblW w:w="5053" w:type="pct"/>
        <w:tblInd w:w="-147" w:type="dxa"/>
        <w:tblLook w:val="0620" w:firstRow="1" w:lastRow="0" w:firstColumn="0" w:lastColumn="0" w:noHBand="1" w:noVBand="1"/>
      </w:tblPr>
      <w:tblGrid>
        <w:gridCol w:w="724"/>
        <w:gridCol w:w="1827"/>
        <w:gridCol w:w="8081"/>
        <w:gridCol w:w="3510"/>
      </w:tblGrid>
      <w:tr w:rsidR="00E31707" w:rsidRPr="00672D99" w14:paraId="31FC41CA" w14:textId="77777777" w:rsidTr="00C61EA4">
        <w:trPr>
          <w:tblHeader/>
        </w:trPr>
        <w:tc>
          <w:tcPr>
            <w:tcW w:w="256" w:type="pct"/>
            <w:shd w:val="clear" w:color="auto" w:fill="D9D9D9" w:themeFill="background1" w:themeFillShade="D9"/>
          </w:tcPr>
          <w:p w14:paraId="5CFBAA7E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46" w:type="pct"/>
            <w:shd w:val="clear" w:color="auto" w:fill="D9D9D9" w:themeFill="background1" w:themeFillShade="D9"/>
          </w:tcPr>
          <w:p w14:paraId="3DC87B71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7" w:type="pct"/>
            <w:shd w:val="clear" w:color="auto" w:fill="D9D9D9" w:themeFill="background1" w:themeFillShade="D9"/>
          </w:tcPr>
          <w:p w14:paraId="4F346575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41" w:type="pct"/>
            <w:shd w:val="clear" w:color="auto" w:fill="D9D9D9" w:themeFill="background1" w:themeFillShade="D9"/>
          </w:tcPr>
          <w:p w14:paraId="28251751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31707" w:rsidRPr="00672D99" w14:paraId="1AF10F2E" w14:textId="77777777" w:rsidTr="00C61EA4">
        <w:tc>
          <w:tcPr>
            <w:tcW w:w="256" w:type="pct"/>
          </w:tcPr>
          <w:p w14:paraId="3574A12C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E.1</w:t>
            </w:r>
          </w:p>
        </w:tc>
        <w:tc>
          <w:tcPr>
            <w:tcW w:w="646" w:type="pct"/>
          </w:tcPr>
          <w:p w14:paraId="5657F711" w14:textId="34F9EFD8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sz w:val="24"/>
                <w:szCs w:val="24"/>
              </w:rPr>
              <w:t xml:space="preserve">Negocjacje zakończyły </w:t>
            </w:r>
            <w:r w:rsidRPr="00672D99">
              <w:rPr>
                <w:rFonts w:ascii="Arial" w:hAnsi="Arial" w:cs="Arial"/>
                <w:b/>
                <w:sz w:val="24"/>
                <w:szCs w:val="24"/>
              </w:rPr>
              <w:lastRenderedPageBreak/>
              <w:t>się wynikiem pozytywnym</w:t>
            </w:r>
          </w:p>
        </w:tc>
        <w:tc>
          <w:tcPr>
            <w:tcW w:w="2857" w:type="pct"/>
          </w:tcPr>
          <w:p w14:paraId="3CDF5784" w14:textId="3F75D33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negocjacje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5F2D3406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pozytywnym oznacza, że:</w:t>
            </w:r>
          </w:p>
          <w:p w14:paraId="6431B88C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 lub</w:t>
            </w:r>
          </w:p>
          <w:p w14:paraId="6281C20D" w14:textId="52C12FD6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lub przekazane informacje i wyjaśnienia zostały zaakceptowane przez </w:t>
            </w:r>
            <w:r w:rsidR="001E6AAB" w:rsidRPr="00672D99">
              <w:rPr>
                <w:rFonts w:ascii="Arial" w:hAnsi="Arial" w:cs="Arial"/>
                <w:sz w:val="24"/>
                <w:szCs w:val="24"/>
              </w:rPr>
              <w:t>Komisję Oceny Projektów (</w:t>
            </w:r>
            <w:r w:rsidRPr="00672D99">
              <w:rPr>
                <w:rFonts w:ascii="Arial" w:hAnsi="Arial" w:cs="Arial"/>
                <w:sz w:val="24"/>
                <w:szCs w:val="24"/>
              </w:rPr>
              <w:t>KOP</w:t>
            </w:r>
            <w:r w:rsidR="001E6AAB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6FE5BD8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07162F42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negocjacje w terminie wyznaczonym przez IZ/IP;</w:t>
            </w:r>
          </w:p>
          <w:p w14:paraId="791FBCE2" w14:textId="770AAD55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złożył poprawiony w wyniku negocjacji wniosek w terminie wyznaczonym przez IZ/IP.</w:t>
            </w:r>
          </w:p>
          <w:p w14:paraId="38BEC70E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09E741C0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07D2182D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KOP lub</w:t>
            </w:r>
          </w:p>
          <w:p w14:paraId="21F63D62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7E9D9391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wnioskodawca nie podjął negocjacji w terminie wyznaczonym przez IZ/IP;</w:t>
            </w:r>
          </w:p>
          <w:p w14:paraId="7E332000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złożył poprawionego w wyniku negocjacji wniosku w terminie wyznaczonym przez IZ/IP.</w:t>
            </w:r>
          </w:p>
          <w:p w14:paraId="42338B94" w14:textId="4A2EE1AF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Warunki negocjacyjne, o których mowa w kryterium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4E7E8076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241" w:type="pct"/>
          </w:tcPr>
          <w:p w14:paraId="66130495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Pr="00672D99" w:rsidDel="00B505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</w:p>
          <w:p w14:paraId="272393FD" w14:textId="050D1961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</w:t>
            </w:r>
            <w:r w:rsidR="00F9090E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0086E00A" w14:textId="77777777" w:rsidR="00E31707" w:rsidRPr="00672D99" w:rsidRDefault="00E31707" w:rsidP="00672D9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672D99" w:rsidSect="008472FB"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3" w:author="Sylwia Szada" w:date="2024-10-08T11:54:00Z" w:initials="SS">
    <w:p w14:paraId="55C1508C" w14:textId="77777777" w:rsidR="00D9549F" w:rsidRDefault="00D9549F" w:rsidP="00D9549F">
      <w:pPr>
        <w:pStyle w:val="Tekstkomentarza"/>
      </w:pPr>
      <w:r>
        <w:rPr>
          <w:rStyle w:val="Odwoaniedokomentarza"/>
        </w:rPr>
        <w:annotationRef/>
      </w:r>
      <w:r>
        <w:t>Stanowisko Grupy ds. EFS+</w:t>
      </w:r>
    </w:p>
  </w:comment>
  <w:comment w:id="16" w:author="Sylwia Szada" w:date="2024-10-08T11:54:00Z" w:initials="SS">
    <w:p w14:paraId="5CB09F70" w14:textId="77777777" w:rsidR="00D9549F" w:rsidRDefault="00D9549F" w:rsidP="00D9549F">
      <w:pPr>
        <w:pStyle w:val="Tekstkomentarza"/>
      </w:pPr>
      <w:r>
        <w:rPr>
          <w:rStyle w:val="Odwoaniedokomentarza"/>
        </w:rPr>
        <w:annotationRef/>
      </w:r>
      <w:r>
        <w:t>Stanowisko Grupy ds. EFS+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5C1508C" w15:done="0"/>
  <w15:commentEx w15:paraId="5CB09F7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02CF3E" w16cex:dateUtc="2024-10-08T09:54:00Z"/>
  <w16cex:commentExtensible w16cex:durableId="5EBFE952" w16cex:dateUtc="2024-10-08T09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5C1508C" w16cid:durableId="2902CF3E"/>
  <w16cid:commentId w16cid:paraId="5CB09F70" w16cid:durableId="5EBFE9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AD772" w14:textId="77777777" w:rsidR="00D61A64" w:rsidRDefault="00D61A64" w:rsidP="00590C41">
      <w:pPr>
        <w:spacing w:after="0" w:line="240" w:lineRule="auto"/>
      </w:pPr>
      <w:r>
        <w:separator/>
      </w:r>
    </w:p>
  </w:endnote>
  <w:endnote w:type="continuationSeparator" w:id="0">
    <w:p w14:paraId="10A328F2" w14:textId="77777777" w:rsidR="00D61A64" w:rsidRDefault="00D61A64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B90EF7" w:rsidRDefault="00B90E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B90EF7" w:rsidRDefault="00B90EF7" w:rsidP="005C3708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36D1F" w14:textId="77777777" w:rsidR="00D61A64" w:rsidRDefault="00D61A64" w:rsidP="00590C41">
      <w:pPr>
        <w:spacing w:after="0" w:line="240" w:lineRule="auto"/>
      </w:pPr>
      <w:r>
        <w:separator/>
      </w:r>
    </w:p>
  </w:footnote>
  <w:footnote w:type="continuationSeparator" w:id="0">
    <w:p w14:paraId="014DCA39" w14:textId="77777777" w:rsidR="00D61A64" w:rsidRDefault="00D61A64" w:rsidP="00590C41">
      <w:pPr>
        <w:spacing w:after="0" w:line="240" w:lineRule="auto"/>
      </w:pPr>
      <w:r>
        <w:continuationSeparator/>
      </w:r>
    </w:p>
  </w:footnote>
  <w:footnote w:id="1">
    <w:p w14:paraId="2F1B65FD" w14:textId="61184216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082533CD" w14:textId="77777777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640F559" w14:textId="77777777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4">
    <w:p w14:paraId="2D353B63" w14:textId="77777777" w:rsidR="00D85DF0" w:rsidRDefault="00D85DF0" w:rsidP="00D85DF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188B1BA" w14:textId="624E94E1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7416DDF2" w14:textId="517B7B69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</w:t>
      </w:r>
      <w:r>
        <w:rPr>
          <w:rFonts w:ascii="Arial" w:hAnsi="Arial" w:cs="Arial"/>
          <w:sz w:val="24"/>
          <w:szCs w:val="24"/>
        </w:rPr>
        <w:t xml:space="preserve"> w </w:t>
      </w:r>
      <w:r w:rsidRPr="00627F6E">
        <w:rPr>
          <w:rFonts w:ascii="Arial" w:hAnsi="Arial" w:cs="Arial"/>
          <w:sz w:val="24"/>
          <w:szCs w:val="24"/>
        </w:rPr>
        <w:t xml:space="preserve">jednym z pięciu ostatnich lat </w:t>
      </w:r>
      <w:r w:rsidRPr="00250D38">
        <w:rPr>
          <w:rFonts w:ascii="Arial" w:hAnsi="Arial" w:cs="Arial"/>
          <w:sz w:val="24"/>
          <w:szCs w:val="24"/>
        </w:rPr>
        <w:t>przez wnioskodawcę.</w:t>
      </w:r>
    </w:p>
    <w:p w14:paraId="2C4D81A8" w14:textId="302759AB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W przypadku projektów, w </w:t>
      </w:r>
      <w:r w:rsidRPr="00250D38">
        <w:rPr>
          <w:rFonts w:ascii="Arial" w:eastAsiaTheme="minorHAnsi" w:hAnsi="Arial" w:cs="Arial"/>
          <w:sz w:val="24"/>
          <w:szCs w:val="24"/>
        </w:rPr>
        <w:t>których udzielane jest wsparcie zwrotne w postaci pożyczek lub poręczeń jako obrót należy rozumieć kwotę kapitału pożyczkowego i poręczeniowego, jakim dysponowa</w:t>
      </w:r>
      <w:r>
        <w:rPr>
          <w:rFonts w:ascii="Arial" w:eastAsiaTheme="minorHAnsi" w:hAnsi="Arial" w:cs="Arial"/>
          <w:sz w:val="24"/>
          <w:szCs w:val="24"/>
        </w:rPr>
        <w:t>ł</w:t>
      </w:r>
      <w:r w:rsidRPr="00250D38">
        <w:rPr>
          <w:rFonts w:ascii="Arial" w:eastAsiaTheme="minorHAnsi" w:hAnsi="Arial" w:cs="Arial"/>
          <w:sz w:val="24"/>
          <w:szCs w:val="24"/>
        </w:rPr>
        <w:t xml:space="preserve"> wnioskodawca </w:t>
      </w:r>
      <w:r w:rsidRPr="00627F6E">
        <w:rPr>
          <w:rFonts w:ascii="Arial" w:eastAsiaTheme="minorHAnsi" w:hAnsi="Arial" w:cs="Arial"/>
          <w:sz w:val="24"/>
          <w:szCs w:val="24"/>
        </w:rPr>
        <w:t>w jednym z pięciu ostatnich lat</w:t>
      </w:r>
      <w:r w:rsidRPr="00250D38">
        <w:rPr>
          <w:rFonts w:ascii="Arial" w:eastAsiaTheme="minorHAnsi" w:hAnsi="Arial" w:cs="Arial"/>
          <w:sz w:val="24"/>
          <w:szCs w:val="24"/>
        </w:rPr>
        <w:t>.</w:t>
      </w:r>
    </w:p>
  </w:footnote>
  <w:footnote w:id="6">
    <w:p w14:paraId="3473C8E6" w14:textId="42E56E44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250D38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partnerów.</w:t>
      </w:r>
    </w:p>
  </w:footnote>
  <w:footnote w:id="7">
    <w:p w14:paraId="2E92D2D3" w14:textId="31E3ADD6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zależności od długości trwania projektu należy przyjąć odpowiedni spos</w:t>
      </w:r>
      <w:r>
        <w:rPr>
          <w:rFonts w:ascii="Arial" w:hAnsi="Arial" w:cs="Arial"/>
          <w:sz w:val="24"/>
          <w:szCs w:val="24"/>
        </w:rPr>
        <w:t>ó</w:t>
      </w:r>
      <w:r w:rsidRPr="00250D38">
        <w:rPr>
          <w:rFonts w:ascii="Arial" w:hAnsi="Arial" w:cs="Arial"/>
          <w:sz w:val="24"/>
          <w:szCs w:val="24"/>
        </w:rPr>
        <w:t>b weryfikacji spełnienia kryterium:</w:t>
      </w:r>
    </w:p>
    <w:p w14:paraId="51AEC723" w14:textId="2179ECD7" w:rsidR="00B90EF7" w:rsidRPr="00250D38" w:rsidRDefault="00B90EF7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w przypadku gdy projekt nie przekracza 12 miesięcy obrót wnioskodawcy [</w:t>
      </w:r>
      <w:proofErr w:type="spellStart"/>
      <w:r w:rsidRPr="00250D38">
        <w:rPr>
          <w:rFonts w:ascii="Arial" w:hAnsi="Arial" w:cs="Arial"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] odnoszony jest do 25% </w:t>
      </w:r>
      <w:r w:rsidRPr="00250D38">
        <w:rPr>
          <w:rFonts w:ascii="Arial" w:hAnsi="Arial" w:cs="Arial"/>
          <w:b/>
          <w:bCs/>
          <w:sz w:val="24"/>
          <w:szCs w:val="24"/>
        </w:rPr>
        <w:t>całkowitej wartości projektu</w:t>
      </w:r>
      <w:r w:rsidRPr="00250D38">
        <w:rPr>
          <w:rFonts w:ascii="Arial" w:hAnsi="Arial" w:cs="Arial"/>
          <w:sz w:val="24"/>
          <w:szCs w:val="24"/>
        </w:rPr>
        <w:t xml:space="preserve"> [CWP], tj.:</w:t>
      </w:r>
    </w:p>
    <w:p w14:paraId="391A656E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b/>
          <w:bCs/>
          <w:sz w:val="24"/>
          <w:szCs w:val="24"/>
        </w:rPr>
        <w:t xml:space="preserve">  ≥  25% * CWP</w:t>
      </w:r>
    </w:p>
    <w:p w14:paraId="44B1ED06" w14:textId="76BF9752" w:rsidR="00B90EF7" w:rsidRPr="00250D38" w:rsidRDefault="00B90EF7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natomiast w sytuacji, w której projekt trwa dłużej niż 12 miesięcy obrót wnioskodawcy [</w:t>
      </w:r>
      <w:proofErr w:type="spellStart"/>
      <w:r w:rsidRPr="00250D38">
        <w:rPr>
          <w:rFonts w:ascii="Arial" w:hAnsi="Arial" w:cs="Arial"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] należy odnieść do 25%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 w projekcie</w:t>
      </w:r>
      <w:r w:rsidRPr="00250D38">
        <w:rPr>
          <w:rFonts w:ascii="Arial" w:hAnsi="Arial" w:cs="Arial"/>
          <w:sz w:val="24"/>
          <w:szCs w:val="24"/>
        </w:rPr>
        <w:t xml:space="preserve"> [ŚRW].</w:t>
      </w:r>
    </w:p>
    <w:p w14:paraId="78DEE4A1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b/>
          <w:bCs/>
          <w:sz w:val="24"/>
          <w:szCs w:val="24"/>
        </w:rPr>
        <w:t xml:space="preserve">  ≥  25% * ŚRW</w:t>
      </w:r>
    </w:p>
    <w:p w14:paraId="19F5F272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Ponieważ zawarty we wniosku o dofinansowanie budżet projektu nie uwzględnia podziału na lata, w tym przypadku do oceny kryterium w zakresie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250D38">
        <w:rPr>
          <w:rFonts w:ascii="Arial" w:hAnsi="Arial" w:cs="Arial"/>
          <w:sz w:val="24"/>
          <w:szCs w:val="24"/>
        </w:rPr>
        <w:t xml:space="preserve"> 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250D38">
        <w:rPr>
          <w:rFonts w:ascii="Arial" w:hAnsi="Arial" w:cs="Arial"/>
          <w:sz w:val="24"/>
          <w:szCs w:val="24"/>
        </w:rPr>
        <w:t xml:space="preserve"> w projekcie obrazuje poniższy wzór:</w:t>
      </w:r>
    </w:p>
    <w:p w14:paraId="0B62BFEE" w14:textId="7A90702D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 xml:space="preserve">ŚRW = (CWP / </w:t>
      </w: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Lmp</w:t>
      </w:r>
      <w:proofErr w:type="spellEnd"/>
      <w:r w:rsidRPr="00250D38">
        <w:rPr>
          <w:rFonts w:ascii="Arial" w:hAnsi="Arial" w:cs="Arial"/>
          <w:b/>
          <w:bCs/>
          <w:sz w:val="24"/>
          <w:szCs w:val="24"/>
        </w:rPr>
        <w:t>) * 12</w:t>
      </w:r>
    </w:p>
    <w:p w14:paraId="6669CFFF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gdzie:</w:t>
      </w:r>
    </w:p>
    <w:p w14:paraId="045D4EDE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ŚRW</w:t>
      </w:r>
      <w:r w:rsidRPr="00250D38">
        <w:rPr>
          <w:rFonts w:ascii="Arial" w:hAnsi="Arial" w:cs="Arial"/>
          <w:sz w:val="24"/>
          <w:szCs w:val="24"/>
        </w:rPr>
        <w:t xml:space="preserve"> – Średnie roczne wydatki w projekcie</w:t>
      </w:r>
    </w:p>
    <w:p w14:paraId="0AA75D57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CWP</w:t>
      </w:r>
      <w:r w:rsidRPr="00250D38">
        <w:rPr>
          <w:rFonts w:ascii="Arial" w:hAnsi="Arial" w:cs="Arial"/>
          <w:sz w:val="24"/>
          <w:szCs w:val="24"/>
        </w:rPr>
        <w:t xml:space="preserve"> – Całkowita wartość projektu</w:t>
      </w:r>
    </w:p>
    <w:p w14:paraId="6704A5D1" w14:textId="51B4790B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Lmp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 – Liczba miesięcy projektu (zaokrąglamy w górę do pełnych kalendarzowych miesięcy).</w:t>
      </w:r>
    </w:p>
  </w:footnote>
  <w:footnote w:id="8">
    <w:p w14:paraId="58EEE23D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250D38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9">
    <w:p w14:paraId="4A9C412C" w14:textId="70A7C60A" w:rsidR="00B90EF7" w:rsidRDefault="00B90EF7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</w:t>
      </w:r>
      <w:proofErr w:type="spellStart"/>
      <w:r w:rsidRPr="00187391">
        <w:rPr>
          <w:rFonts w:ascii="Arial" w:hAnsi="Arial" w:cs="Arial"/>
          <w:sz w:val="24"/>
          <w:szCs w:val="24"/>
        </w:rPr>
        <w:t>minimis</w:t>
      </w:r>
      <w:proofErr w:type="spellEnd"/>
      <w:r w:rsidRPr="00187391">
        <w:rPr>
          <w:rFonts w:ascii="Arial" w:hAnsi="Arial" w:cs="Arial"/>
          <w:sz w:val="24"/>
          <w:szCs w:val="24"/>
        </w:rPr>
        <w:t xml:space="preserve"> dla Działania</w:t>
      </w:r>
      <w:r>
        <w:rPr>
          <w:rFonts w:ascii="Arial" w:hAnsi="Arial" w:cs="Arial"/>
          <w:sz w:val="24"/>
          <w:szCs w:val="24"/>
        </w:rPr>
        <w:t xml:space="preserve"> 8.6</w:t>
      </w:r>
    </w:p>
  </w:footnote>
  <w:footnote w:id="10">
    <w:p w14:paraId="5C99F7F3" w14:textId="0E9E215A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50D38">
        <w:rPr>
          <w:rFonts w:ascii="Arial" w:hAnsi="Arial" w:cs="Arial"/>
          <w:sz w:val="24"/>
          <w:szCs w:val="24"/>
        </w:rPr>
        <w:t>SzOP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  <w:footnote w:id="11">
    <w:p w14:paraId="54632049" w14:textId="57268A3A" w:rsidR="00B90EF7" w:rsidRDefault="00B90EF7">
      <w:pPr>
        <w:pStyle w:val="Tekstprzypisudolnego"/>
      </w:pPr>
      <w:r w:rsidRPr="00646F22">
        <w:rPr>
          <w:rStyle w:val="Odwoanieprzypisudolnego"/>
        </w:rPr>
        <w:footnoteRef/>
      </w:r>
      <w:r w:rsidRPr="00646F22">
        <w:t xml:space="preserve"> Tj. od dnia w którym przypadają 50 urodziny.</w:t>
      </w:r>
    </w:p>
  </w:footnote>
  <w:footnote w:id="12">
    <w:p w14:paraId="29C6A5DD" w14:textId="629347F9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Dotyczy projektów wybieranych w sposób konkurencyjny.</w:t>
      </w:r>
    </w:p>
  </w:footnote>
  <w:footnote w:id="13">
    <w:p w14:paraId="44D5C6BB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14">
    <w:p w14:paraId="5835DDA8" w14:textId="473CFBF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bookmarkStart w:id="20" w:name="_Hlk126252330"/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Przez podjęcie negocjacji należy rozumieć przekazanie w wyznaczonym przez IZ/IP terminie odpowiedzi na stanowisko negocjacyjne.</w:t>
      </w:r>
      <w:bookmarkEnd w:id="2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B90EF7" w:rsidRDefault="00B90EF7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1177E474" w14:textId="4102AD17" w:rsidR="00BD14CE" w:rsidRPr="00BD14CE" w:rsidRDefault="00BD14CE" w:rsidP="00BD14CE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BD14CE">
      <w:rPr>
        <w:rFonts w:ascii="Arial" w:hAnsi="Arial" w:cs="Arial"/>
        <w:bCs/>
        <w:kern w:val="2"/>
        <w:sz w:val="24"/>
        <w:szCs w:val="24"/>
        <w14:ligatures w14:val="standardContextual"/>
      </w:rPr>
      <w:t>Załącznik nr 1 do Stanowiska nr 1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1</w:t>
    </w:r>
    <w:r w:rsidRPr="00BD14CE">
      <w:rPr>
        <w:rFonts w:ascii="Arial" w:hAnsi="Arial" w:cs="Arial"/>
        <w:bCs/>
        <w:kern w:val="2"/>
        <w:sz w:val="24"/>
        <w:szCs w:val="24"/>
        <w14:ligatures w14:val="standardContextual"/>
      </w:rPr>
      <w:t>/2024</w:t>
    </w:r>
  </w:p>
  <w:p w14:paraId="3F83E3C6" w14:textId="77777777" w:rsidR="00BD14CE" w:rsidRPr="00BD14CE" w:rsidRDefault="00BD14CE" w:rsidP="00BD14CE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BD14CE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Grupy roboczej ds. EFS plus </w:t>
    </w:r>
  </w:p>
  <w:p w14:paraId="4EE3DEAA" w14:textId="3BEA4194" w:rsidR="00B90EF7" w:rsidRPr="00E90486" w:rsidRDefault="00BD14CE" w:rsidP="00E90486">
    <w:pPr>
      <w:spacing w:after="0" w:line="276" w:lineRule="auto"/>
      <w:ind w:left="8496" w:firstLine="708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BD14CE">
      <w:rPr>
        <w:rFonts w:ascii="Arial" w:hAnsi="Arial" w:cs="Arial"/>
        <w:bCs/>
        <w:kern w:val="2"/>
        <w:sz w:val="24"/>
        <w:szCs w:val="24"/>
        <w14:ligatures w14:val="standardContextual"/>
      </w:rPr>
      <w:t>z dnia 7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23A44"/>
    <w:multiLevelType w:val="hybridMultilevel"/>
    <w:tmpl w:val="EBFCC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C26AB"/>
    <w:multiLevelType w:val="hybridMultilevel"/>
    <w:tmpl w:val="3B080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B5231"/>
    <w:multiLevelType w:val="hybridMultilevel"/>
    <w:tmpl w:val="29806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766359">
    <w:abstractNumId w:val="16"/>
  </w:num>
  <w:num w:numId="2" w16cid:durableId="1020742217">
    <w:abstractNumId w:val="0"/>
  </w:num>
  <w:num w:numId="3" w16cid:durableId="1783577074">
    <w:abstractNumId w:val="2"/>
  </w:num>
  <w:num w:numId="4" w16cid:durableId="313996491">
    <w:abstractNumId w:val="4"/>
  </w:num>
  <w:num w:numId="5" w16cid:durableId="623654250">
    <w:abstractNumId w:val="6"/>
  </w:num>
  <w:num w:numId="6" w16cid:durableId="1220050172">
    <w:abstractNumId w:val="12"/>
  </w:num>
  <w:num w:numId="7" w16cid:durableId="163477995">
    <w:abstractNumId w:val="8"/>
  </w:num>
  <w:num w:numId="8" w16cid:durableId="1986159369">
    <w:abstractNumId w:val="15"/>
  </w:num>
  <w:num w:numId="9" w16cid:durableId="1951626176">
    <w:abstractNumId w:val="18"/>
  </w:num>
  <w:num w:numId="10" w16cid:durableId="879513137">
    <w:abstractNumId w:val="10"/>
  </w:num>
  <w:num w:numId="11" w16cid:durableId="750544428">
    <w:abstractNumId w:val="3"/>
  </w:num>
  <w:num w:numId="12" w16cid:durableId="51080607">
    <w:abstractNumId w:val="13"/>
  </w:num>
  <w:num w:numId="13" w16cid:durableId="1821312257">
    <w:abstractNumId w:val="14"/>
  </w:num>
  <w:num w:numId="14" w16cid:durableId="1958560166">
    <w:abstractNumId w:val="11"/>
  </w:num>
  <w:num w:numId="15" w16cid:durableId="77411956">
    <w:abstractNumId w:val="21"/>
  </w:num>
  <w:num w:numId="16" w16cid:durableId="208227320">
    <w:abstractNumId w:val="20"/>
  </w:num>
  <w:num w:numId="17" w16cid:durableId="214658529">
    <w:abstractNumId w:val="17"/>
  </w:num>
  <w:num w:numId="18" w16cid:durableId="280691258">
    <w:abstractNumId w:val="5"/>
  </w:num>
  <w:num w:numId="19" w16cid:durableId="1830100070">
    <w:abstractNumId w:val="19"/>
  </w:num>
  <w:num w:numId="20" w16cid:durableId="140081238">
    <w:abstractNumId w:val="1"/>
  </w:num>
  <w:num w:numId="21" w16cid:durableId="820659489">
    <w:abstractNumId w:val="7"/>
  </w:num>
  <w:num w:numId="22" w16cid:durableId="755708797">
    <w:abstractNumId w:val="9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ucyna Swoińska-Lasota">
    <w15:presenceInfo w15:providerId="AD" w15:userId="S-1-5-21-2619306676-2800222060-3362172700-11628"/>
  </w15:person>
  <w15:person w15:author="Damian Openchowski">
    <w15:presenceInfo w15:providerId="AD" w15:userId="S-1-5-21-2619306676-2800222060-3362172700-6797"/>
  </w15:person>
  <w15:person w15:author="Sylwia Szada">
    <w15:presenceInfo w15:providerId="AD" w15:userId="S-1-5-21-2619306676-2800222060-3362172700-61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47F1"/>
    <w:rsid w:val="00004A16"/>
    <w:rsid w:val="00012C3F"/>
    <w:rsid w:val="000133E2"/>
    <w:rsid w:val="00013CF5"/>
    <w:rsid w:val="000140A9"/>
    <w:rsid w:val="00015416"/>
    <w:rsid w:val="00015468"/>
    <w:rsid w:val="000227F4"/>
    <w:rsid w:val="000233CF"/>
    <w:rsid w:val="00024D58"/>
    <w:rsid w:val="000251D7"/>
    <w:rsid w:val="00026174"/>
    <w:rsid w:val="000266D1"/>
    <w:rsid w:val="00026E76"/>
    <w:rsid w:val="00026F3E"/>
    <w:rsid w:val="0003007E"/>
    <w:rsid w:val="0003046D"/>
    <w:rsid w:val="000313D1"/>
    <w:rsid w:val="00031F76"/>
    <w:rsid w:val="00032383"/>
    <w:rsid w:val="000348F5"/>
    <w:rsid w:val="000357B1"/>
    <w:rsid w:val="00037BA0"/>
    <w:rsid w:val="00040BED"/>
    <w:rsid w:val="0004126F"/>
    <w:rsid w:val="00041358"/>
    <w:rsid w:val="00043465"/>
    <w:rsid w:val="000437B1"/>
    <w:rsid w:val="0004583E"/>
    <w:rsid w:val="00047CE5"/>
    <w:rsid w:val="00050D2D"/>
    <w:rsid w:val="00053264"/>
    <w:rsid w:val="00053461"/>
    <w:rsid w:val="00053E6A"/>
    <w:rsid w:val="00054B18"/>
    <w:rsid w:val="0006025C"/>
    <w:rsid w:val="000611F2"/>
    <w:rsid w:val="00061AAD"/>
    <w:rsid w:val="000643F1"/>
    <w:rsid w:val="00064D2F"/>
    <w:rsid w:val="000662BA"/>
    <w:rsid w:val="00067C5D"/>
    <w:rsid w:val="000705B9"/>
    <w:rsid w:val="00071890"/>
    <w:rsid w:val="000731B2"/>
    <w:rsid w:val="000733AD"/>
    <w:rsid w:val="00076F78"/>
    <w:rsid w:val="0007776E"/>
    <w:rsid w:val="0007782E"/>
    <w:rsid w:val="00077FC4"/>
    <w:rsid w:val="00080B2A"/>
    <w:rsid w:val="000810FE"/>
    <w:rsid w:val="00082263"/>
    <w:rsid w:val="00082AD4"/>
    <w:rsid w:val="00085C8D"/>
    <w:rsid w:val="0008700E"/>
    <w:rsid w:val="000872FD"/>
    <w:rsid w:val="00087A1D"/>
    <w:rsid w:val="00090269"/>
    <w:rsid w:val="000902C1"/>
    <w:rsid w:val="00090B58"/>
    <w:rsid w:val="000915D9"/>
    <w:rsid w:val="000917DB"/>
    <w:rsid w:val="00092090"/>
    <w:rsid w:val="00093FB6"/>
    <w:rsid w:val="00095523"/>
    <w:rsid w:val="00097517"/>
    <w:rsid w:val="00097FD5"/>
    <w:rsid w:val="000A47FB"/>
    <w:rsid w:val="000A7D52"/>
    <w:rsid w:val="000B07CE"/>
    <w:rsid w:val="000B3124"/>
    <w:rsid w:val="000B351F"/>
    <w:rsid w:val="000B357B"/>
    <w:rsid w:val="000B49E7"/>
    <w:rsid w:val="000B4C81"/>
    <w:rsid w:val="000B5910"/>
    <w:rsid w:val="000B68F3"/>
    <w:rsid w:val="000B6B30"/>
    <w:rsid w:val="000C1547"/>
    <w:rsid w:val="000C1676"/>
    <w:rsid w:val="000C5D48"/>
    <w:rsid w:val="000C6D96"/>
    <w:rsid w:val="000D02E0"/>
    <w:rsid w:val="000D060E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E40FC"/>
    <w:rsid w:val="000E4428"/>
    <w:rsid w:val="000E4D2E"/>
    <w:rsid w:val="000E5B67"/>
    <w:rsid w:val="000E6115"/>
    <w:rsid w:val="000F027B"/>
    <w:rsid w:val="000F15C6"/>
    <w:rsid w:val="000F1E6C"/>
    <w:rsid w:val="0010007C"/>
    <w:rsid w:val="00100469"/>
    <w:rsid w:val="00100D26"/>
    <w:rsid w:val="00103FE9"/>
    <w:rsid w:val="00105624"/>
    <w:rsid w:val="00105AC9"/>
    <w:rsid w:val="001077C3"/>
    <w:rsid w:val="00107ACF"/>
    <w:rsid w:val="001100C5"/>
    <w:rsid w:val="0011051B"/>
    <w:rsid w:val="0011177B"/>
    <w:rsid w:val="0011636C"/>
    <w:rsid w:val="001178B6"/>
    <w:rsid w:val="001220C2"/>
    <w:rsid w:val="00122AB3"/>
    <w:rsid w:val="001232A4"/>
    <w:rsid w:val="00125191"/>
    <w:rsid w:val="0012535E"/>
    <w:rsid w:val="00125BE5"/>
    <w:rsid w:val="00125CA3"/>
    <w:rsid w:val="00130835"/>
    <w:rsid w:val="001317D1"/>
    <w:rsid w:val="00132D17"/>
    <w:rsid w:val="00134FC4"/>
    <w:rsid w:val="00135202"/>
    <w:rsid w:val="00135C23"/>
    <w:rsid w:val="001361E6"/>
    <w:rsid w:val="0013786F"/>
    <w:rsid w:val="0013790A"/>
    <w:rsid w:val="00137D2B"/>
    <w:rsid w:val="00140442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2571"/>
    <w:rsid w:val="00165F13"/>
    <w:rsid w:val="00166AC3"/>
    <w:rsid w:val="001676DB"/>
    <w:rsid w:val="00171A36"/>
    <w:rsid w:val="00172122"/>
    <w:rsid w:val="00172DBF"/>
    <w:rsid w:val="00174409"/>
    <w:rsid w:val="00176ADD"/>
    <w:rsid w:val="001814D6"/>
    <w:rsid w:val="001814D9"/>
    <w:rsid w:val="00187391"/>
    <w:rsid w:val="00187DB0"/>
    <w:rsid w:val="001921D5"/>
    <w:rsid w:val="0019296B"/>
    <w:rsid w:val="00193A83"/>
    <w:rsid w:val="0019482A"/>
    <w:rsid w:val="00195447"/>
    <w:rsid w:val="00196226"/>
    <w:rsid w:val="00196A7C"/>
    <w:rsid w:val="001A2A40"/>
    <w:rsid w:val="001A6226"/>
    <w:rsid w:val="001A6F90"/>
    <w:rsid w:val="001B01CA"/>
    <w:rsid w:val="001B1D76"/>
    <w:rsid w:val="001B2503"/>
    <w:rsid w:val="001B3034"/>
    <w:rsid w:val="001B357F"/>
    <w:rsid w:val="001B3DE5"/>
    <w:rsid w:val="001B44FD"/>
    <w:rsid w:val="001B457E"/>
    <w:rsid w:val="001B51F7"/>
    <w:rsid w:val="001B5477"/>
    <w:rsid w:val="001B5BA7"/>
    <w:rsid w:val="001C06BF"/>
    <w:rsid w:val="001C10F6"/>
    <w:rsid w:val="001C1CA4"/>
    <w:rsid w:val="001C31CD"/>
    <w:rsid w:val="001C428E"/>
    <w:rsid w:val="001C68A3"/>
    <w:rsid w:val="001C6B3D"/>
    <w:rsid w:val="001C6F70"/>
    <w:rsid w:val="001D082D"/>
    <w:rsid w:val="001D2111"/>
    <w:rsid w:val="001D4030"/>
    <w:rsid w:val="001D4DBF"/>
    <w:rsid w:val="001D57DD"/>
    <w:rsid w:val="001D5EA3"/>
    <w:rsid w:val="001D614C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7AD"/>
    <w:rsid w:val="001F5D24"/>
    <w:rsid w:val="001F6757"/>
    <w:rsid w:val="001F762A"/>
    <w:rsid w:val="0020019C"/>
    <w:rsid w:val="00200A0A"/>
    <w:rsid w:val="0020174F"/>
    <w:rsid w:val="00204496"/>
    <w:rsid w:val="00207D75"/>
    <w:rsid w:val="00207F63"/>
    <w:rsid w:val="002101CB"/>
    <w:rsid w:val="00210B9A"/>
    <w:rsid w:val="00211C75"/>
    <w:rsid w:val="002134D3"/>
    <w:rsid w:val="00215CCD"/>
    <w:rsid w:val="002203A9"/>
    <w:rsid w:val="00221888"/>
    <w:rsid w:val="00223EFC"/>
    <w:rsid w:val="00225021"/>
    <w:rsid w:val="002253B8"/>
    <w:rsid w:val="002256B8"/>
    <w:rsid w:val="00232081"/>
    <w:rsid w:val="002328F5"/>
    <w:rsid w:val="00234348"/>
    <w:rsid w:val="0023634B"/>
    <w:rsid w:val="00241521"/>
    <w:rsid w:val="00242899"/>
    <w:rsid w:val="00244D6B"/>
    <w:rsid w:val="002458AF"/>
    <w:rsid w:val="00247396"/>
    <w:rsid w:val="00250D38"/>
    <w:rsid w:val="0025162E"/>
    <w:rsid w:val="00251D0C"/>
    <w:rsid w:val="00251D13"/>
    <w:rsid w:val="00251E8C"/>
    <w:rsid w:val="00252158"/>
    <w:rsid w:val="002528FF"/>
    <w:rsid w:val="00255192"/>
    <w:rsid w:val="0025794E"/>
    <w:rsid w:val="002607D6"/>
    <w:rsid w:val="002614E4"/>
    <w:rsid w:val="00262047"/>
    <w:rsid w:val="00263CCA"/>
    <w:rsid w:val="0026708F"/>
    <w:rsid w:val="00270138"/>
    <w:rsid w:val="00274A84"/>
    <w:rsid w:val="002753F2"/>
    <w:rsid w:val="00275DA4"/>
    <w:rsid w:val="0027696A"/>
    <w:rsid w:val="0027712B"/>
    <w:rsid w:val="00281177"/>
    <w:rsid w:val="00281BA4"/>
    <w:rsid w:val="00282008"/>
    <w:rsid w:val="002829DA"/>
    <w:rsid w:val="00282B42"/>
    <w:rsid w:val="00282D1E"/>
    <w:rsid w:val="00283722"/>
    <w:rsid w:val="00284903"/>
    <w:rsid w:val="00285ED7"/>
    <w:rsid w:val="0029100F"/>
    <w:rsid w:val="002929A9"/>
    <w:rsid w:val="00294141"/>
    <w:rsid w:val="00294275"/>
    <w:rsid w:val="00295DAF"/>
    <w:rsid w:val="002A0E4D"/>
    <w:rsid w:val="002A144A"/>
    <w:rsid w:val="002A1AE2"/>
    <w:rsid w:val="002A36A4"/>
    <w:rsid w:val="002A383A"/>
    <w:rsid w:val="002A641F"/>
    <w:rsid w:val="002B1DA0"/>
    <w:rsid w:val="002B254C"/>
    <w:rsid w:val="002B260D"/>
    <w:rsid w:val="002B319C"/>
    <w:rsid w:val="002B3528"/>
    <w:rsid w:val="002B37D3"/>
    <w:rsid w:val="002B43AE"/>
    <w:rsid w:val="002B44EB"/>
    <w:rsid w:val="002B694F"/>
    <w:rsid w:val="002C0579"/>
    <w:rsid w:val="002C06AB"/>
    <w:rsid w:val="002C18C8"/>
    <w:rsid w:val="002C22B2"/>
    <w:rsid w:val="002C2CC8"/>
    <w:rsid w:val="002C321C"/>
    <w:rsid w:val="002C36BA"/>
    <w:rsid w:val="002C663C"/>
    <w:rsid w:val="002C7376"/>
    <w:rsid w:val="002C7418"/>
    <w:rsid w:val="002D03E1"/>
    <w:rsid w:val="002D0922"/>
    <w:rsid w:val="002D1936"/>
    <w:rsid w:val="002D51FC"/>
    <w:rsid w:val="002D66B7"/>
    <w:rsid w:val="002D6DD4"/>
    <w:rsid w:val="002D71EA"/>
    <w:rsid w:val="002E015D"/>
    <w:rsid w:val="002E0827"/>
    <w:rsid w:val="002E12B0"/>
    <w:rsid w:val="002E18D9"/>
    <w:rsid w:val="002E3158"/>
    <w:rsid w:val="002E3CB5"/>
    <w:rsid w:val="002E4429"/>
    <w:rsid w:val="002E6392"/>
    <w:rsid w:val="002E7058"/>
    <w:rsid w:val="002E7893"/>
    <w:rsid w:val="002F147D"/>
    <w:rsid w:val="002F2C0E"/>
    <w:rsid w:val="002F3F02"/>
    <w:rsid w:val="002F4A3B"/>
    <w:rsid w:val="002F5724"/>
    <w:rsid w:val="002F5FD4"/>
    <w:rsid w:val="002F6404"/>
    <w:rsid w:val="00301DFF"/>
    <w:rsid w:val="00302235"/>
    <w:rsid w:val="003031E2"/>
    <w:rsid w:val="003032BE"/>
    <w:rsid w:val="003034BE"/>
    <w:rsid w:val="0031095F"/>
    <w:rsid w:val="00310BEF"/>
    <w:rsid w:val="00311C54"/>
    <w:rsid w:val="00315E4A"/>
    <w:rsid w:val="00316869"/>
    <w:rsid w:val="003212F5"/>
    <w:rsid w:val="00322D0B"/>
    <w:rsid w:val="00323C80"/>
    <w:rsid w:val="003266DC"/>
    <w:rsid w:val="003271D3"/>
    <w:rsid w:val="00327337"/>
    <w:rsid w:val="00331C48"/>
    <w:rsid w:val="00332FE5"/>
    <w:rsid w:val="00337BAB"/>
    <w:rsid w:val="00341150"/>
    <w:rsid w:val="00344E0D"/>
    <w:rsid w:val="00345D9A"/>
    <w:rsid w:val="003471D6"/>
    <w:rsid w:val="003529CA"/>
    <w:rsid w:val="00352A14"/>
    <w:rsid w:val="00353A2F"/>
    <w:rsid w:val="00354384"/>
    <w:rsid w:val="003543C9"/>
    <w:rsid w:val="00356C5C"/>
    <w:rsid w:val="0035742D"/>
    <w:rsid w:val="0036038C"/>
    <w:rsid w:val="00363826"/>
    <w:rsid w:val="00365024"/>
    <w:rsid w:val="003653C3"/>
    <w:rsid w:val="00365CBC"/>
    <w:rsid w:val="00366B2F"/>
    <w:rsid w:val="00367FE5"/>
    <w:rsid w:val="00372E03"/>
    <w:rsid w:val="00372E3B"/>
    <w:rsid w:val="00372FF9"/>
    <w:rsid w:val="00373B2B"/>
    <w:rsid w:val="003745CE"/>
    <w:rsid w:val="003808C1"/>
    <w:rsid w:val="00381753"/>
    <w:rsid w:val="003829F6"/>
    <w:rsid w:val="003830BC"/>
    <w:rsid w:val="00385ED9"/>
    <w:rsid w:val="003860D5"/>
    <w:rsid w:val="00387388"/>
    <w:rsid w:val="00387F0D"/>
    <w:rsid w:val="00392099"/>
    <w:rsid w:val="0039506B"/>
    <w:rsid w:val="003952ED"/>
    <w:rsid w:val="00396CDF"/>
    <w:rsid w:val="003A151B"/>
    <w:rsid w:val="003A1D55"/>
    <w:rsid w:val="003A202E"/>
    <w:rsid w:val="003A2292"/>
    <w:rsid w:val="003A323A"/>
    <w:rsid w:val="003A34C0"/>
    <w:rsid w:val="003A3879"/>
    <w:rsid w:val="003A3C7C"/>
    <w:rsid w:val="003A403A"/>
    <w:rsid w:val="003A4223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C32"/>
    <w:rsid w:val="003B3306"/>
    <w:rsid w:val="003B3F31"/>
    <w:rsid w:val="003B412D"/>
    <w:rsid w:val="003B500D"/>
    <w:rsid w:val="003B7BAB"/>
    <w:rsid w:val="003C1482"/>
    <w:rsid w:val="003C36F4"/>
    <w:rsid w:val="003C482F"/>
    <w:rsid w:val="003C677A"/>
    <w:rsid w:val="003C7BA1"/>
    <w:rsid w:val="003E2CAA"/>
    <w:rsid w:val="003E2D02"/>
    <w:rsid w:val="003E2F25"/>
    <w:rsid w:val="003E381C"/>
    <w:rsid w:val="003E40EE"/>
    <w:rsid w:val="003E48A2"/>
    <w:rsid w:val="003E503C"/>
    <w:rsid w:val="003E63D7"/>
    <w:rsid w:val="003E6D56"/>
    <w:rsid w:val="003F3C24"/>
    <w:rsid w:val="003F4F56"/>
    <w:rsid w:val="003F553C"/>
    <w:rsid w:val="003F5989"/>
    <w:rsid w:val="003F725C"/>
    <w:rsid w:val="003F736D"/>
    <w:rsid w:val="004020A0"/>
    <w:rsid w:val="00402461"/>
    <w:rsid w:val="00403D47"/>
    <w:rsid w:val="00405078"/>
    <w:rsid w:val="004061A3"/>
    <w:rsid w:val="00410343"/>
    <w:rsid w:val="004117A0"/>
    <w:rsid w:val="0041331E"/>
    <w:rsid w:val="00414378"/>
    <w:rsid w:val="0041635D"/>
    <w:rsid w:val="004167D0"/>
    <w:rsid w:val="00416BDE"/>
    <w:rsid w:val="00417EDA"/>
    <w:rsid w:val="004214F4"/>
    <w:rsid w:val="00424AB8"/>
    <w:rsid w:val="004253AE"/>
    <w:rsid w:val="00425C5F"/>
    <w:rsid w:val="004274EF"/>
    <w:rsid w:val="0042795D"/>
    <w:rsid w:val="00430E5A"/>
    <w:rsid w:val="00433346"/>
    <w:rsid w:val="004416F3"/>
    <w:rsid w:val="00441A7A"/>
    <w:rsid w:val="00441E17"/>
    <w:rsid w:val="0044261B"/>
    <w:rsid w:val="00442CFE"/>
    <w:rsid w:val="00442FE0"/>
    <w:rsid w:val="0044373C"/>
    <w:rsid w:val="00443DF9"/>
    <w:rsid w:val="00446E01"/>
    <w:rsid w:val="00447618"/>
    <w:rsid w:val="00447B86"/>
    <w:rsid w:val="00451C40"/>
    <w:rsid w:val="004533E7"/>
    <w:rsid w:val="004535BC"/>
    <w:rsid w:val="00453E9C"/>
    <w:rsid w:val="004555CD"/>
    <w:rsid w:val="004576A4"/>
    <w:rsid w:val="004607E6"/>
    <w:rsid w:val="00462112"/>
    <w:rsid w:val="004623EA"/>
    <w:rsid w:val="00462E80"/>
    <w:rsid w:val="00463748"/>
    <w:rsid w:val="004639A3"/>
    <w:rsid w:val="00463F3D"/>
    <w:rsid w:val="00464948"/>
    <w:rsid w:val="00465BED"/>
    <w:rsid w:val="00467B08"/>
    <w:rsid w:val="004709F4"/>
    <w:rsid w:val="00471196"/>
    <w:rsid w:val="004716EC"/>
    <w:rsid w:val="00474760"/>
    <w:rsid w:val="0047551B"/>
    <w:rsid w:val="00476A9F"/>
    <w:rsid w:val="00480C22"/>
    <w:rsid w:val="004825C6"/>
    <w:rsid w:val="00483A61"/>
    <w:rsid w:val="00486BB0"/>
    <w:rsid w:val="004870D0"/>
    <w:rsid w:val="0048774E"/>
    <w:rsid w:val="00492CF7"/>
    <w:rsid w:val="004942F2"/>
    <w:rsid w:val="00497D4D"/>
    <w:rsid w:val="004A26AB"/>
    <w:rsid w:val="004A3A28"/>
    <w:rsid w:val="004A4433"/>
    <w:rsid w:val="004A4D04"/>
    <w:rsid w:val="004A5359"/>
    <w:rsid w:val="004A7EB4"/>
    <w:rsid w:val="004B2871"/>
    <w:rsid w:val="004B2ADF"/>
    <w:rsid w:val="004B4C85"/>
    <w:rsid w:val="004B4E3D"/>
    <w:rsid w:val="004B5A50"/>
    <w:rsid w:val="004B6584"/>
    <w:rsid w:val="004B6643"/>
    <w:rsid w:val="004B67BD"/>
    <w:rsid w:val="004B7146"/>
    <w:rsid w:val="004B7239"/>
    <w:rsid w:val="004B7909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4685"/>
    <w:rsid w:val="004D52A2"/>
    <w:rsid w:val="004E135A"/>
    <w:rsid w:val="004E13EA"/>
    <w:rsid w:val="004E16DB"/>
    <w:rsid w:val="004E28CE"/>
    <w:rsid w:val="004E2C0E"/>
    <w:rsid w:val="004E3943"/>
    <w:rsid w:val="004E5C99"/>
    <w:rsid w:val="004E6B61"/>
    <w:rsid w:val="004E70CF"/>
    <w:rsid w:val="004E72AD"/>
    <w:rsid w:val="004E7408"/>
    <w:rsid w:val="004F0DD2"/>
    <w:rsid w:val="004F2181"/>
    <w:rsid w:val="004F2B13"/>
    <w:rsid w:val="004F3B20"/>
    <w:rsid w:val="004F4B9D"/>
    <w:rsid w:val="004F5D11"/>
    <w:rsid w:val="004F5DA6"/>
    <w:rsid w:val="004F66EE"/>
    <w:rsid w:val="004F6850"/>
    <w:rsid w:val="00501D0F"/>
    <w:rsid w:val="005026DA"/>
    <w:rsid w:val="00503945"/>
    <w:rsid w:val="00503A5D"/>
    <w:rsid w:val="00503B9A"/>
    <w:rsid w:val="00506C55"/>
    <w:rsid w:val="0050707F"/>
    <w:rsid w:val="00510437"/>
    <w:rsid w:val="00511443"/>
    <w:rsid w:val="00512A0A"/>
    <w:rsid w:val="00513B1A"/>
    <w:rsid w:val="00516129"/>
    <w:rsid w:val="00517082"/>
    <w:rsid w:val="0051713A"/>
    <w:rsid w:val="00517F5D"/>
    <w:rsid w:val="00521553"/>
    <w:rsid w:val="00522C06"/>
    <w:rsid w:val="0052338E"/>
    <w:rsid w:val="005241FE"/>
    <w:rsid w:val="00524D15"/>
    <w:rsid w:val="0052572F"/>
    <w:rsid w:val="00526C9B"/>
    <w:rsid w:val="00527EDE"/>
    <w:rsid w:val="00530756"/>
    <w:rsid w:val="00534629"/>
    <w:rsid w:val="00535F49"/>
    <w:rsid w:val="00536FA8"/>
    <w:rsid w:val="00537933"/>
    <w:rsid w:val="00537E5B"/>
    <w:rsid w:val="00543320"/>
    <w:rsid w:val="00544E8B"/>
    <w:rsid w:val="00547170"/>
    <w:rsid w:val="00552F5E"/>
    <w:rsid w:val="00555399"/>
    <w:rsid w:val="005567DA"/>
    <w:rsid w:val="00560757"/>
    <w:rsid w:val="005631F7"/>
    <w:rsid w:val="00565AC2"/>
    <w:rsid w:val="005660EA"/>
    <w:rsid w:val="005712D2"/>
    <w:rsid w:val="00572476"/>
    <w:rsid w:val="005737F5"/>
    <w:rsid w:val="005759FC"/>
    <w:rsid w:val="005769A9"/>
    <w:rsid w:val="00577696"/>
    <w:rsid w:val="005803CF"/>
    <w:rsid w:val="0058271F"/>
    <w:rsid w:val="005846CC"/>
    <w:rsid w:val="00586C94"/>
    <w:rsid w:val="00586D0C"/>
    <w:rsid w:val="005877DA"/>
    <w:rsid w:val="005908BA"/>
    <w:rsid w:val="00590C41"/>
    <w:rsid w:val="00591841"/>
    <w:rsid w:val="00591A8B"/>
    <w:rsid w:val="00591BB9"/>
    <w:rsid w:val="00592713"/>
    <w:rsid w:val="00593D3B"/>
    <w:rsid w:val="00593EC5"/>
    <w:rsid w:val="00595298"/>
    <w:rsid w:val="0059605F"/>
    <w:rsid w:val="00596BCD"/>
    <w:rsid w:val="005A0038"/>
    <w:rsid w:val="005A058B"/>
    <w:rsid w:val="005A2753"/>
    <w:rsid w:val="005A2B09"/>
    <w:rsid w:val="005A3613"/>
    <w:rsid w:val="005A5BAB"/>
    <w:rsid w:val="005B099D"/>
    <w:rsid w:val="005B0A39"/>
    <w:rsid w:val="005B0B18"/>
    <w:rsid w:val="005B178B"/>
    <w:rsid w:val="005B3A6A"/>
    <w:rsid w:val="005B3BF9"/>
    <w:rsid w:val="005B4447"/>
    <w:rsid w:val="005B5811"/>
    <w:rsid w:val="005B59DA"/>
    <w:rsid w:val="005B6077"/>
    <w:rsid w:val="005B6F46"/>
    <w:rsid w:val="005B7DDB"/>
    <w:rsid w:val="005C07F0"/>
    <w:rsid w:val="005C245B"/>
    <w:rsid w:val="005C3708"/>
    <w:rsid w:val="005D0A63"/>
    <w:rsid w:val="005D0E85"/>
    <w:rsid w:val="005D2C86"/>
    <w:rsid w:val="005D2CE7"/>
    <w:rsid w:val="005D3315"/>
    <w:rsid w:val="005D3EE4"/>
    <w:rsid w:val="005D4BEB"/>
    <w:rsid w:val="005D7E23"/>
    <w:rsid w:val="005E08CF"/>
    <w:rsid w:val="005E4166"/>
    <w:rsid w:val="005E4EBE"/>
    <w:rsid w:val="005E6F05"/>
    <w:rsid w:val="005F07F7"/>
    <w:rsid w:val="005F0B8F"/>
    <w:rsid w:val="005F4377"/>
    <w:rsid w:val="005F504F"/>
    <w:rsid w:val="005F57B1"/>
    <w:rsid w:val="005F59DF"/>
    <w:rsid w:val="005F600C"/>
    <w:rsid w:val="0060012B"/>
    <w:rsid w:val="00601DF8"/>
    <w:rsid w:val="00605642"/>
    <w:rsid w:val="00605E7E"/>
    <w:rsid w:val="00606796"/>
    <w:rsid w:val="006101D5"/>
    <w:rsid w:val="00610523"/>
    <w:rsid w:val="00610DD1"/>
    <w:rsid w:val="00614720"/>
    <w:rsid w:val="00615043"/>
    <w:rsid w:val="00622C83"/>
    <w:rsid w:val="006260E5"/>
    <w:rsid w:val="00626803"/>
    <w:rsid w:val="00627F6E"/>
    <w:rsid w:val="0063154B"/>
    <w:rsid w:val="00631933"/>
    <w:rsid w:val="006323FC"/>
    <w:rsid w:val="0063277D"/>
    <w:rsid w:val="00633719"/>
    <w:rsid w:val="0063384F"/>
    <w:rsid w:val="00634958"/>
    <w:rsid w:val="00635922"/>
    <w:rsid w:val="00636154"/>
    <w:rsid w:val="00637B53"/>
    <w:rsid w:val="00637F16"/>
    <w:rsid w:val="00637F19"/>
    <w:rsid w:val="00640203"/>
    <w:rsid w:val="006404F0"/>
    <w:rsid w:val="006419F9"/>
    <w:rsid w:val="00641D6D"/>
    <w:rsid w:val="00643784"/>
    <w:rsid w:val="00643C0B"/>
    <w:rsid w:val="006465F5"/>
    <w:rsid w:val="00646F22"/>
    <w:rsid w:val="006475FB"/>
    <w:rsid w:val="006521E8"/>
    <w:rsid w:val="006526CD"/>
    <w:rsid w:val="0065295A"/>
    <w:rsid w:val="00652B13"/>
    <w:rsid w:val="006553E0"/>
    <w:rsid w:val="00655F6A"/>
    <w:rsid w:val="0065662D"/>
    <w:rsid w:val="00657E84"/>
    <w:rsid w:val="006602EE"/>
    <w:rsid w:val="0066203A"/>
    <w:rsid w:val="006620E1"/>
    <w:rsid w:val="0066268E"/>
    <w:rsid w:val="0066403D"/>
    <w:rsid w:val="00667406"/>
    <w:rsid w:val="00670BF8"/>
    <w:rsid w:val="0067252F"/>
    <w:rsid w:val="00672D99"/>
    <w:rsid w:val="00675710"/>
    <w:rsid w:val="0067574E"/>
    <w:rsid w:val="00677186"/>
    <w:rsid w:val="006818DE"/>
    <w:rsid w:val="00682631"/>
    <w:rsid w:val="00683A33"/>
    <w:rsid w:val="00684BD9"/>
    <w:rsid w:val="00686609"/>
    <w:rsid w:val="00686896"/>
    <w:rsid w:val="00692D2C"/>
    <w:rsid w:val="006965E1"/>
    <w:rsid w:val="006A031A"/>
    <w:rsid w:val="006A05E0"/>
    <w:rsid w:val="006A077C"/>
    <w:rsid w:val="006A3212"/>
    <w:rsid w:val="006A4173"/>
    <w:rsid w:val="006A50A6"/>
    <w:rsid w:val="006A54E0"/>
    <w:rsid w:val="006A6974"/>
    <w:rsid w:val="006B083B"/>
    <w:rsid w:val="006B3720"/>
    <w:rsid w:val="006B46CF"/>
    <w:rsid w:val="006B4CD0"/>
    <w:rsid w:val="006B5E7F"/>
    <w:rsid w:val="006B6ADC"/>
    <w:rsid w:val="006B777A"/>
    <w:rsid w:val="006C07B5"/>
    <w:rsid w:val="006C20D9"/>
    <w:rsid w:val="006C3ACC"/>
    <w:rsid w:val="006C4FEB"/>
    <w:rsid w:val="006C525B"/>
    <w:rsid w:val="006C6949"/>
    <w:rsid w:val="006C75E0"/>
    <w:rsid w:val="006C77FD"/>
    <w:rsid w:val="006C7B49"/>
    <w:rsid w:val="006D02DC"/>
    <w:rsid w:val="006D03F5"/>
    <w:rsid w:val="006D0BD6"/>
    <w:rsid w:val="006D0C22"/>
    <w:rsid w:val="006D2633"/>
    <w:rsid w:val="006D38AC"/>
    <w:rsid w:val="006D3CEF"/>
    <w:rsid w:val="006D40C9"/>
    <w:rsid w:val="006D42CC"/>
    <w:rsid w:val="006D4460"/>
    <w:rsid w:val="006D62C6"/>
    <w:rsid w:val="006E009C"/>
    <w:rsid w:val="006E0337"/>
    <w:rsid w:val="006E0B2C"/>
    <w:rsid w:val="006E2645"/>
    <w:rsid w:val="006E3DEE"/>
    <w:rsid w:val="006E4DA2"/>
    <w:rsid w:val="006E5A92"/>
    <w:rsid w:val="006E5E79"/>
    <w:rsid w:val="006E5ED4"/>
    <w:rsid w:val="006E6B5B"/>
    <w:rsid w:val="006F024E"/>
    <w:rsid w:val="006F15C5"/>
    <w:rsid w:val="006F217B"/>
    <w:rsid w:val="006F2A52"/>
    <w:rsid w:val="006F6D2F"/>
    <w:rsid w:val="006F7E69"/>
    <w:rsid w:val="007003EB"/>
    <w:rsid w:val="00700685"/>
    <w:rsid w:val="00701C81"/>
    <w:rsid w:val="00702A13"/>
    <w:rsid w:val="0070405E"/>
    <w:rsid w:val="00705E2C"/>
    <w:rsid w:val="0070623F"/>
    <w:rsid w:val="00706E61"/>
    <w:rsid w:val="00706FF2"/>
    <w:rsid w:val="00707487"/>
    <w:rsid w:val="00707655"/>
    <w:rsid w:val="0070798D"/>
    <w:rsid w:val="00711281"/>
    <w:rsid w:val="00713714"/>
    <w:rsid w:val="00713F9E"/>
    <w:rsid w:val="0071471C"/>
    <w:rsid w:val="007176FB"/>
    <w:rsid w:val="007211F0"/>
    <w:rsid w:val="00725498"/>
    <w:rsid w:val="00725F3E"/>
    <w:rsid w:val="00726658"/>
    <w:rsid w:val="00727158"/>
    <w:rsid w:val="0072744E"/>
    <w:rsid w:val="00727FA6"/>
    <w:rsid w:val="00730702"/>
    <w:rsid w:val="00730E9F"/>
    <w:rsid w:val="00731B20"/>
    <w:rsid w:val="0073262B"/>
    <w:rsid w:val="00732D4F"/>
    <w:rsid w:val="007338DC"/>
    <w:rsid w:val="00734C3D"/>
    <w:rsid w:val="00734D86"/>
    <w:rsid w:val="0073566A"/>
    <w:rsid w:val="00735718"/>
    <w:rsid w:val="00735C84"/>
    <w:rsid w:val="00735FB4"/>
    <w:rsid w:val="00737A04"/>
    <w:rsid w:val="007402EA"/>
    <w:rsid w:val="00740872"/>
    <w:rsid w:val="00740A43"/>
    <w:rsid w:val="00744807"/>
    <w:rsid w:val="0074652B"/>
    <w:rsid w:val="00746AD3"/>
    <w:rsid w:val="007479D2"/>
    <w:rsid w:val="007509B5"/>
    <w:rsid w:val="007524B0"/>
    <w:rsid w:val="00754620"/>
    <w:rsid w:val="00756357"/>
    <w:rsid w:val="00757570"/>
    <w:rsid w:val="00760507"/>
    <w:rsid w:val="00761887"/>
    <w:rsid w:val="007619DC"/>
    <w:rsid w:val="00766A79"/>
    <w:rsid w:val="00767192"/>
    <w:rsid w:val="00767A8B"/>
    <w:rsid w:val="00770134"/>
    <w:rsid w:val="0077382B"/>
    <w:rsid w:val="00775B3D"/>
    <w:rsid w:val="00777DE5"/>
    <w:rsid w:val="007823B1"/>
    <w:rsid w:val="0078327E"/>
    <w:rsid w:val="007845BC"/>
    <w:rsid w:val="00784A57"/>
    <w:rsid w:val="00784E53"/>
    <w:rsid w:val="0078551B"/>
    <w:rsid w:val="0078728F"/>
    <w:rsid w:val="00787C57"/>
    <w:rsid w:val="00793107"/>
    <w:rsid w:val="0079416C"/>
    <w:rsid w:val="00795203"/>
    <w:rsid w:val="00795599"/>
    <w:rsid w:val="007A070D"/>
    <w:rsid w:val="007A0E71"/>
    <w:rsid w:val="007A1E1B"/>
    <w:rsid w:val="007A2993"/>
    <w:rsid w:val="007A3870"/>
    <w:rsid w:val="007A5418"/>
    <w:rsid w:val="007A56F0"/>
    <w:rsid w:val="007B0E95"/>
    <w:rsid w:val="007B0F01"/>
    <w:rsid w:val="007B1081"/>
    <w:rsid w:val="007B1EA3"/>
    <w:rsid w:val="007B266A"/>
    <w:rsid w:val="007B27BF"/>
    <w:rsid w:val="007B2DB6"/>
    <w:rsid w:val="007B3345"/>
    <w:rsid w:val="007B367C"/>
    <w:rsid w:val="007B3835"/>
    <w:rsid w:val="007B4597"/>
    <w:rsid w:val="007B4A5E"/>
    <w:rsid w:val="007B6FEB"/>
    <w:rsid w:val="007D0EB1"/>
    <w:rsid w:val="007D1028"/>
    <w:rsid w:val="007D41F8"/>
    <w:rsid w:val="007D47D7"/>
    <w:rsid w:val="007D5114"/>
    <w:rsid w:val="007D5DA5"/>
    <w:rsid w:val="007D7F14"/>
    <w:rsid w:val="007E01FF"/>
    <w:rsid w:val="007E19D2"/>
    <w:rsid w:val="007E1D40"/>
    <w:rsid w:val="007E24FE"/>
    <w:rsid w:val="007E2BE0"/>
    <w:rsid w:val="007E5A9B"/>
    <w:rsid w:val="007E5B77"/>
    <w:rsid w:val="007E67F7"/>
    <w:rsid w:val="007F0AA9"/>
    <w:rsid w:val="007F0AAB"/>
    <w:rsid w:val="007F29A8"/>
    <w:rsid w:val="007F5785"/>
    <w:rsid w:val="008012A6"/>
    <w:rsid w:val="008040FD"/>
    <w:rsid w:val="008053CC"/>
    <w:rsid w:val="008070B7"/>
    <w:rsid w:val="00807C45"/>
    <w:rsid w:val="00810D0B"/>
    <w:rsid w:val="0081301C"/>
    <w:rsid w:val="00813A97"/>
    <w:rsid w:val="0081458B"/>
    <w:rsid w:val="00814D67"/>
    <w:rsid w:val="00815E95"/>
    <w:rsid w:val="008163F6"/>
    <w:rsid w:val="008165CC"/>
    <w:rsid w:val="0082063D"/>
    <w:rsid w:val="00822020"/>
    <w:rsid w:val="008234AE"/>
    <w:rsid w:val="00823898"/>
    <w:rsid w:val="00823F30"/>
    <w:rsid w:val="00826233"/>
    <w:rsid w:val="0082689E"/>
    <w:rsid w:val="00826CE9"/>
    <w:rsid w:val="00831468"/>
    <w:rsid w:val="00831535"/>
    <w:rsid w:val="00831D83"/>
    <w:rsid w:val="008321C3"/>
    <w:rsid w:val="008330D9"/>
    <w:rsid w:val="008347E3"/>
    <w:rsid w:val="0083537E"/>
    <w:rsid w:val="00835A80"/>
    <w:rsid w:val="00836E37"/>
    <w:rsid w:val="00836F94"/>
    <w:rsid w:val="008373BE"/>
    <w:rsid w:val="00841355"/>
    <w:rsid w:val="00844B21"/>
    <w:rsid w:val="008472FB"/>
    <w:rsid w:val="008473D2"/>
    <w:rsid w:val="00850BD9"/>
    <w:rsid w:val="0085220B"/>
    <w:rsid w:val="00853E84"/>
    <w:rsid w:val="00855B83"/>
    <w:rsid w:val="00855EE5"/>
    <w:rsid w:val="008610AA"/>
    <w:rsid w:val="00861496"/>
    <w:rsid w:val="00863C37"/>
    <w:rsid w:val="00864EA5"/>
    <w:rsid w:val="00865905"/>
    <w:rsid w:val="0086651B"/>
    <w:rsid w:val="008673B4"/>
    <w:rsid w:val="00867DB2"/>
    <w:rsid w:val="0087426A"/>
    <w:rsid w:val="00875372"/>
    <w:rsid w:val="00876FA5"/>
    <w:rsid w:val="00877698"/>
    <w:rsid w:val="00877791"/>
    <w:rsid w:val="00882725"/>
    <w:rsid w:val="00882F5F"/>
    <w:rsid w:val="008844FC"/>
    <w:rsid w:val="00887373"/>
    <w:rsid w:val="00891715"/>
    <w:rsid w:val="00891AD5"/>
    <w:rsid w:val="00893B99"/>
    <w:rsid w:val="00894F1D"/>
    <w:rsid w:val="00895F39"/>
    <w:rsid w:val="00896CBA"/>
    <w:rsid w:val="0089753D"/>
    <w:rsid w:val="008A003D"/>
    <w:rsid w:val="008A047B"/>
    <w:rsid w:val="008A1A52"/>
    <w:rsid w:val="008A2927"/>
    <w:rsid w:val="008A57FE"/>
    <w:rsid w:val="008A5D1B"/>
    <w:rsid w:val="008A72C4"/>
    <w:rsid w:val="008A79CF"/>
    <w:rsid w:val="008B17B6"/>
    <w:rsid w:val="008B442E"/>
    <w:rsid w:val="008B4EBE"/>
    <w:rsid w:val="008B54B7"/>
    <w:rsid w:val="008C0602"/>
    <w:rsid w:val="008C2F1C"/>
    <w:rsid w:val="008C47F8"/>
    <w:rsid w:val="008C59A3"/>
    <w:rsid w:val="008C5FDA"/>
    <w:rsid w:val="008C7423"/>
    <w:rsid w:val="008D04B1"/>
    <w:rsid w:val="008D3BC3"/>
    <w:rsid w:val="008D763A"/>
    <w:rsid w:val="008D792E"/>
    <w:rsid w:val="008E3FD3"/>
    <w:rsid w:val="008E4BFA"/>
    <w:rsid w:val="008E558A"/>
    <w:rsid w:val="008E7038"/>
    <w:rsid w:val="008E7813"/>
    <w:rsid w:val="008F0DAC"/>
    <w:rsid w:val="008F1CC0"/>
    <w:rsid w:val="008F1E88"/>
    <w:rsid w:val="008F3D14"/>
    <w:rsid w:val="008F68DC"/>
    <w:rsid w:val="008F745B"/>
    <w:rsid w:val="008F783B"/>
    <w:rsid w:val="00901CE7"/>
    <w:rsid w:val="00903DDD"/>
    <w:rsid w:val="00905374"/>
    <w:rsid w:val="009055ED"/>
    <w:rsid w:val="00906D54"/>
    <w:rsid w:val="009076D2"/>
    <w:rsid w:val="009100EF"/>
    <w:rsid w:val="0091080F"/>
    <w:rsid w:val="009123A4"/>
    <w:rsid w:val="00913302"/>
    <w:rsid w:val="0091436F"/>
    <w:rsid w:val="00915068"/>
    <w:rsid w:val="00915761"/>
    <w:rsid w:val="00917AE8"/>
    <w:rsid w:val="00917B15"/>
    <w:rsid w:val="00917C3A"/>
    <w:rsid w:val="00920439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21A"/>
    <w:rsid w:val="00934D24"/>
    <w:rsid w:val="00935F6B"/>
    <w:rsid w:val="00937046"/>
    <w:rsid w:val="009375F6"/>
    <w:rsid w:val="009409DE"/>
    <w:rsid w:val="00941631"/>
    <w:rsid w:val="0094178A"/>
    <w:rsid w:val="00941ABB"/>
    <w:rsid w:val="00942C95"/>
    <w:rsid w:val="009446AC"/>
    <w:rsid w:val="00944B54"/>
    <w:rsid w:val="009456FC"/>
    <w:rsid w:val="009507A5"/>
    <w:rsid w:val="00951ABE"/>
    <w:rsid w:val="00951C74"/>
    <w:rsid w:val="0095500C"/>
    <w:rsid w:val="009550B5"/>
    <w:rsid w:val="0095551E"/>
    <w:rsid w:val="0095674F"/>
    <w:rsid w:val="0095764A"/>
    <w:rsid w:val="009606F3"/>
    <w:rsid w:val="00962205"/>
    <w:rsid w:val="00962D6B"/>
    <w:rsid w:val="00965363"/>
    <w:rsid w:val="009657E6"/>
    <w:rsid w:val="00965D99"/>
    <w:rsid w:val="009667F3"/>
    <w:rsid w:val="009675B3"/>
    <w:rsid w:val="00970180"/>
    <w:rsid w:val="00970688"/>
    <w:rsid w:val="00972ED6"/>
    <w:rsid w:val="00974625"/>
    <w:rsid w:val="009761C9"/>
    <w:rsid w:val="00976E4B"/>
    <w:rsid w:val="00980196"/>
    <w:rsid w:val="009807D0"/>
    <w:rsid w:val="00980CD1"/>
    <w:rsid w:val="009833CC"/>
    <w:rsid w:val="009856E7"/>
    <w:rsid w:val="00985F4F"/>
    <w:rsid w:val="0098670D"/>
    <w:rsid w:val="0099007E"/>
    <w:rsid w:val="00990311"/>
    <w:rsid w:val="00991DA4"/>
    <w:rsid w:val="00992090"/>
    <w:rsid w:val="00994D02"/>
    <w:rsid w:val="00996B84"/>
    <w:rsid w:val="009A2BAD"/>
    <w:rsid w:val="009A33A1"/>
    <w:rsid w:val="009A34D3"/>
    <w:rsid w:val="009A37CE"/>
    <w:rsid w:val="009A4192"/>
    <w:rsid w:val="009A6ACC"/>
    <w:rsid w:val="009A6D89"/>
    <w:rsid w:val="009B1056"/>
    <w:rsid w:val="009B10BD"/>
    <w:rsid w:val="009B1594"/>
    <w:rsid w:val="009B20D1"/>
    <w:rsid w:val="009B2318"/>
    <w:rsid w:val="009B29C7"/>
    <w:rsid w:val="009B5721"/>
    <w:rsid w:val="009B5ABE"/>
    <w:rsid w:val="009B6336"/>
    <w:rsid w:val="009C05DD"/>
    <w:rsid w:val="009C178E"/>
    <w:rsid w:val="009C1F92"/>
    <w:rsid w:val="009C3062"/>
    <w:rsid w:val="009C63D2"/>
    <w:rsid w:val="009C6725"/>
    <w:rsid w:val="009C7475"/>
    <w:rsid w:val="009D12A3"/>
    <w:rsid w:val="009D1B40"/>
    <w:rsid w:val="009D1DE0"/>
    <w:rsid w:val="009D2E38"/>
    <w:rsid w:val="009D3F3B"/>
    <w:rsid w:val="009D3F65"/>
    <w:rsid w:val="009D4774"/>
    <w:rsid w:val="009D5A64"/>
    <w:rsid w:val="009D5C94"/>
    <w:rsid w:val="009D5E4E"/>
    <w:rsid w:val="009D7EFF"/>
    <w:rsid w:val="009E0312"/>
    <w:rsid w:val="009E27E4"/>
    <w:rsid w:val="009E290E"/>
    <w:rsid w:val="009E395C"/>
    <w:rsid w:val="009E3A78"/>
    <w:rsid w:val="009E3F0E"/>
    <w:rsid w:val="009E4162"/>
    <w:rsid w:val="009E56F7"/>
    <w:rsid w:val="009F1B48"/>
    <w:rsid w:val="009F494B"/>
    <w:rsid w:val="009F5259"/>
    <w:rsid w:val="009F5338"/>
    <w:rsid w:val="009F7F9E"/>
    <w:rsid w:val="00A025B8"/>
    <w:rsid w:val="00A0288B"/>
    <w:rsid w:val="00A02B6E"/>
    <w:rsid w:val="00A10440"/>
    <w:rsid w:val="00A116C9"/>
    <w:rsid w:val="00A118C9"/>
    <w:rsid w:val="00A12075"/>
    <w:rsid w:val="00A12E56"/>
    <w:rsid w:val="00A148DF"/>
    <w:rsid w:val="00A14E69"/>
    <w:rsid w:val="00A17938"/>
    <w:rsid w:val="00A17CEC"/>
    <w:rsid w:val="00A2372E"/>
    <w:rsid w:val="00A245C4"/>
    <w:rsid w:val="00A25EB4"/>
    <w:rsid w:val="00A26012"/>
    <w:rsid w:val="00A26A40"/>
    <w:rsid w:val="00A27A42"/>
    <w:rsid w:val="00A3277F"/>
    <w:rsid w:val="00A329A2"/>
    <w:rsid w:val="00A34BDB"/>
    <w:rsid w:val="00A34E80"/>
    <w:rsid w:val="00A35642"/>
    <w:rsid w:val="00A4187D"/>
    <w:rsid w:val="00A42A3F"/>
    <w:rsid w:val="00A4433A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BEC"/>
    <w:rsid w:val="00A55176"/>
    <w:rsid w:val="00A55619"/>
    <w:rsid w:val="00A5569D"/>
    <w:rsid w:val="00A55902"/>
    <w:rsid w:val="00A57316"/>
    <w:rsid w:val="00A57955"/>
    <w:rsid w:val="00A634B6"/>
    <w:rsid w:val="00A634FF"/>
    <w:rsid w:val="00A6745D"/>
    <w:rsid w:val="00A737C6"/>
    <w:rsid w:val="00A73C5F"/>
    <w:rsid w:val="00A801F8"/>
    <w:rsid w:val="00A8229D"/>
    <w:rsid w:val="00A82389"/>
    <w:rsid w:val="00A86AC0"/>
    <w:rsid w:val="00A87876"/>
    <w:rsid w:val="00A90BDE"/>
    <w:rsid w:val="00A93DF0"/>
    <w:rsid w:val="00A9471E"/>
    <w:rsid w:val="00A94B28"/>
    <w:rsid w:val="00A9543B"/>
    <w:rsid w:val="00AA0508"/>
    <w:rsid w:val="00AA0FA3"/>
    <w:rsid w:val="00AA11ED"/>
    <w:rsid w:val="00AA333B"/>
    <w:rsid w:val="00AA4745"/>
    <w:rsid w:val="00AA4C61"/>
    <w:rsid w:val="00AA4EE1"/>
    <w:rsid w:val="00AA62D6"/>
    <w:rsid w:val="00AA751B"/>
    <w:rsid w:val="00AA788A"/>
    <w:rsid w:val="00AA7F96"/>
    <w:rsid w:val="00AB0C5C"/>
    <w:rsid w:val="00AB117C"/>
    <w:rsid w:val="00AB778D"/>
    <w:rsid w:val="00AB7A12"/>
    <w:rsid w:val="00AC0758"/>
    <w:rsid w:val="00AC266C"/>
    <w:rsid w:val="00AC4073"/>
    <w:rsid w:val="00AC5D0F"/>
    <w:rsid w:val="00AC7CA2"/>
    <w:rsid w:val="00AD1D45"/>
    <w:rsid w:val="00AD428A"/>
    <w:rsid w:val="00AD5AE0"/>
    <w:rsid w:val="00AD7BA9"/>
    <w:rsid w:val="00AD7DE1"/>
    <w:rsid w:val="00AE02D2"/>
    <w:rsid w:val="00AE13FC"/>
    <w:rsid w:val="00AE33C3"/>
    <w:rsid w:val="00AE3860"/>
    <w:rsid w:val="00AE527B"/>
    <w:rsid w:val="00AF0CEA"/>
    <w:rsid w:val="00AF5731"/>
    <w:rsid w:val="00AF6029"/>
    <w:rsid w:val="00AF7065"/>
    <w:rsid w:val="00B01BA1"/>
    <w:rsid w:val="00B01D9C"/>
    <w:rsid w:val="00B0311D"/>
    <w:rsid w:val="00B049B9"/>
    <w:rsid w:val="00B04CA8"/>
    <w:rsid w:val="00B04FF8"/>
    <w:rsid w:val="00B06D21"/>
    <w:rsid w:val="00B07D3F"/>
    <w:rsid w:val="00B1252E"/>
    <w:rsid w:val="00B12B1D"/>
    <w:rsid w:val="00B12B8A"/>
    <w:rsid w:val="00B12C88"/>
    <w:rsid w:val="00B15797"/>
    <w:rsid w:val="00B15D0D"/>
    <w:rsid w:val="00B2011A"/>
    <w:rsid w:val="00B20D9F"/>
    <w:rsid w:val="00B21EB1"/>
    <w:rsid w:val="00B222E2"/>
    <w:rsid w:val="00B26A8B"/>
    <w:rsid w:val="00B30F7E"/>
    <w:rsid w:val="00B32D5F"/>
    <w:rsid w:val="00B3319D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479A7"/>
    <w:rsid w:val="00B5057C"/>
    <w:rsid w:val="00B50815"/>
    <w:rsid w:val="00B52270"/>
    <w:rsid w:val="00B539F5"/>
    <w:rsid w:val="00B53A44"/>
    <w:rsid w:val="00B53AFA"/>
    <w:rsid w:val="00B54B4E"/>
    <w:rsid w:val="00B54E8B"/>
    <w:rsid w:val="00B55E22"/>
    <w:rsid w:val="00B56081"/>
    <w:rsid w:val="00B5707E"/>
    <w:rsid w:val="00B60A03"/>
    <w:rsid w:val="00B60CDD"/>
    <w:rsid w:val="00B6238F"/>
    <w:rsid w:val="00B637CF"/>
    <w:rsid w:val="00B71187"/>
    <w:rsid w:val="00B711D1"/>
    <w:rsid w:val="00B71F73"/>
    <w:rsid w:val="00B74657"/>
    <w:rsid w:val="00B75E2D"/>
    <w:rsid w:val="00B76588"/>
    <w:rsid w:val="00B80C70"/>
    <w:rsid w:val="00B819F0"/>
    <w:rsid w:val="00B8494F"/>
    <w:rsid w:val="00B86A30"/>
    <w:rsid w:val="00B8706F"/>
    <w:rsid w:val="00B87889"/>
    <w:rsid w:val="00B90EF7"/>
    <w:rsid w:val="00B93DEC"/>
    <w:rsid w:val="00B94140"/>
    <w:rsid w:val="00B94636"/>
    <w:rsid w:val="00B9479F"/>
    <w:rsid w:val="00B9535D"/>
    <w:rsid w:val="00B958AD"/>
    <w:rsid w:val="00B96505"/>
    <w:rsid w:val="00BA0F1B"/>
    <w:rsid w:val="00BA3731"/>
    <w:rsid w:val="00BA42DB"/>
    <w:rsid w:val="00BA6220"/>
    <w:rsid w:val="00BB010E"/>
    <w:rsid w:val="00BB0AC8"/>
    <w:rsid w:val="00BB1B89"/>
    <w:rsid w:val="00BB28ED"/>
    <w:rsid w:val="00BB5252"/>
    <w:rsid w:val="00BB5C1B"/>
    <w:rsid w:val="00BC0607"/>
    <w:rsid w:val="00BC23C7"/>
    <w:rsid w:val="00BC2F46"/>
    <w:rsid w:val="00BC6B49"/>
    <w:rsid w:val="00BC72E1"/>
    <w:rsid w:val="00BC7687"/>
    <w:rsid w:val="00BD14CE"/>
    <w:rsid w:val="00BD3C3C"/>
    <w:rsid w:val="00BD3C3D"/>
    <w:rsid w:val="00BD3D43"/>
    <w:rsid w:val="00BD4820"/>
    <w:rsid w:val="00BD5E26"/>
    <w:rsid w:val="00BE0823"/>
    <w:rsid w:val="00BE14FA"/>
    <w:rsid w:val="00BE23C8"/>
    <w:rsid w:val="00BE2773"/>
    <w:rsid w:val="00BE285B"/>
    <w:rsid w:val="00BE454E"/>
    <w:rsid w:val="00BE70F4"/>
    <w:rsid w:val="00BF0BDA"/>
    <w:rsid w:val="00BF3E8D"/>
    <w:rsid w:val="00BF47B8"/>
    <w:rsid w:val="00BF4CE7"/>
    <w:rsid w:val="00BF4F39"/>
    <w:rsid w:val="00BF52A9"/>
    <w:rsid w:val="00BF62BB"/>
    <w:rsid w:val="00BF6F5E"/>
    <w:rsid w:val="00BF74BB"/>
    <w:rsid w:val="00C001C1"/>
    <w:rsid w:val="00C0235D"/>
    <w:rsid w:val="00C05F1A"/>
    <w:rsid w:val="00C062F6"/>
    <w:rsid w:val="00C0658F"/>
    <w:rsid w:val="00C0680A"/>
    <w:rsid w:val="00C069F0"/>
    <w:rsid w:val="00C111D8"/>
    <w:rsid w:val="00C12835"/>
    <w:rsid w:val="00C12B0B"/>
    <w:rsid w:val="00C13DFA"/>
    <w:rsid w:val="00C14C71"/>
    <w:rsid w:val="00C15080"/>
    <w:rsid w:val="00C179C8"/>
    <w:rsid w:val="00C17F38"/>
    <w:rsid w:val="00C20212"/>
    <w:rsid w:val="00C21CBE"/>
    <w:rsid w:val="00C223B4"/>
    <w:rsid w:val="00C22763"/>
    <w:rsid w:val="00C22BA4"/>
    <w:rsid w:val="00C25F82"/>
    <w:rsid w:val="00C27E3A"/>
    <w:rsid w:val="00C319AD"/>
    <w:rsid w:val="00C337F6"/>
    <w:rsid w:val="00C33A1B"/>
    <w:rsid w:val="00C34641"/>
    <w:rsid w:val="00C357CB"/>
    <w:rsid w:val="00C35899"/>
    <w:rsid w:val="00C359B0"/>
    <w:rsid w:val="00C36B0C"/>
    <w:rsid w:val="00C40C81"/>
    <w:rsid w:val="00C40E06"/>
    <w:rsid w:val="00C40E0E"/>
    <w:rsid w:val="00C420CC"/>
    <w:rsid w:val="00C447AE"/>
    <w:rsid w:val="00C44E65"/>
    <w:rsid w:val="00C4583B"/>
    <w:rsid w:val="00C45D54"/>
    <w:rsid w:val="00C45DC8"/>
    <w:rsid w:val="00C50F50"/>
    <w:rsid w:val="00C51A2A"/>
    <w:rsid w:val="00C51FC0"/>
    <w:rsid w:val="00C5285A"/>
    <w:rsid w:val="00C52E15"/>
    <w:rsid w:val="00C553FD"/>
    <w:rsid w:val="00C55423"/>
    <w:rsid w:val="00C56D41"/>
    <w:rsid w:val="00C5773B"/>
    <w:rsid w:val="00C57809"/>
    <w:rsid w:val="00C61EA4"/>
    <w:rsid w:val="00C64522"/>
    <w:rsid w:val="00C65493"/>
    <w:rsid w:val="00C657E2"/>
    <w:rsid w:val="00C6675F"/>
    <w:rsid w:val="00C67AD8"/>
    <w:rsid w:val="00C708AF"/>
    <w:rsid w:val="00C736C0"/>
    <w:rsid w:val="00C736CB"/>
    <w:rsid w:val="00C745E0"/>
    <w:rsid w:val="00C74B62"/>
    <w:rsid w:val="00C760CC"/>
    <w:rsid w:val="00C764B4"/>
    <w:rsid w:val="00C76A41"/>
    <w:rsid w:val="00C7782C"/>
    <w:rsid w:val="00C802A0"/>
    <w:rsid w:val="00C80B67"/>
    <w:rsid w:val="00C82BC3"/>
    <w:rsid w:val="00C82D6D"/>
    <w:rsid w:val="00C83257"/>
    <w:rsid w:val="00C8326E"/>
    <w:rsid w:val="00C837A8"/>
    <w:rsid w:val="00C8516E"/>
    <w:rsid w:val="00C87B32"/>
    <w:rsid w:val="00C9027C"/>
    <w:rsid w:val="00C92141"/>
    <w:rsid w:val="00C93462"/>
    <w:rsid w:val="00C977EC"/>
    <w:rsid w:val="00CA0E9F"/>
    <w:rsid w:val="00CA1FF5"/>
    <w:rsid w:val="00CA3AE1"/>
    <w:rsid w:val="00CA4624"/>
    <w:rsid w:val="00CA5F36"/>
    <w:rsid w:val="00CA60D7"/>
    <w:rsid w:val="00CA6F37"/>
    <w:rsid w:val="00CA77A1"/>
    <w:rsid w:val="00CA7D49"/>
    <w:rsid w:val="00CB0E3A"/>
    <w:rsid w:val="00CB2983"/>
    <w:rsid w:val="00CB4084"/>
    <w:rsid w:val="00CB4278"/>
    <w:rsid w:val="00CB579B"/>
    <w:rsid w:val="00CB66E7"/>
    <w:rsid w:val="00CB6984"/>
    <w:rsid w:val="00CB78CD"/>
    <w:rsid w:val="00CC0468"/>
    <w:rsid w:val="00CC05AF"/>
    <w:rsid w:val="00CC1206"/>
    <w:rsid w:val="00CC2697"/>
    <w:rsid w:val="00CC38B0"/>
    <w:rsid w:val="00CC6D66"/>
    <w:rsid w:val="00CC73AB"/>
    <w:rsid w:val="00CC79B8"/>
    <w:rsid w:val="00CD03EB"/>
    <w:rsid w:val="00CD3C92"/>
    <w:rsid w:val="00CD3DDB"/>
    <w:rsid w:val="00CE116B"/>
    <w:rsid w:val="00CE423F"/>
    <w:rsid w:val="00CE48B8"/>
    <w:rsid w:val="00CE53FC"/>
    <w:rsid w:val="00CE58F6"/>
    <w:rsid w:val="00CE72CC"/>
    <w:rsid w:val="00CE7BD7"/>
    <w:rsid w:val="00CF1791"/>
    <w:rsid w:val="00CF1BDC"/>
    <w:rsid w:val="00CF3A1A"/>
    <w:rsid w:val="00CF40BB"/>
    <w:rsid w:val="00CF48FB"/>
    <w:rsid w:val="00D00956"/>
    <w:rsid w:val="00D00DE1"/>
    <w:rsid w:val="00D01EED"/>
    <w:rsid w:val="00D02D3D"/>
    <w:rsid w:val="00D03D96"/>
    <w:rsid w:val="00D0702D"/>
    <w:rsid w:val="00D11274"/>
    <w:rsid w:val="00D114F8"/>
    <w:rsid w:val="00D11537"/>
    <w:rsid w:val="00D1253D"/>
    <w:rsid w:val="00D12804"/>
    <w:rsid w:val="00D14B2A"/>
    <w:rsid w:val="00D15F11"/>
    <w:rsid w:val="00D17077"/>
    <w:rsid w:val="00D17C20"/>
    <w:rsid w:val="00D20ABA"/>
    <w:rsid w:val="00D20FC3"/>
    <w:rsid w:val="00D300D5"/>
    <w:rsid w:val="00D3031E"/>
    <w:rsid w:val="00D315DF"/>
    <w:rsid w:val="00D31ACF"/>
    <w:rsid w:val="00D31EAD"/>
    <w:rsid w:val="00D3348B"/>
    <w:rsid w:val="00D33558"/>
    <w:rsid w:val="00D33A1D"/>
    <w:rsid w:val="00D347D2"/>
    <w:rsid w:val="00D354B7"/>
    <w:rsid w:val="00D373F0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479E9"/>
    <w:rsid w:val="00D50F41"/>
    <w:rsid w:val="00D517FE"/>
    <w:rsid w:val="00D52693"/>
    <w:rsid w:val="00D5423A"/>
    <w:rsid w:val="00D55905"/>
    <w:rsid w:val="00D5609F"/>
    <w:rsid w:val="00D5688C"/>
    <w:rsid w:val="00D568DA"/>
    <w:rsid w:val="00D56A99"/>
    <w:rsid w:val="00D56FCD"/>
    <w:rsid w:val="00D61067"/>
    <w:rsid w:val="00D61727"/>
    <w:rsid w:val="00D61A64"/>
    <w:rsid w:val="00D622EF"/>
    <w:rsid w:val="00D62FD9"/>
    <w:rsid w:val="00D63F6A"/>
    <w:rsid w:val="00D64727"/>
    <w:rsid w:val="00D66711"/>
    <w:rsid w:val="00D671C8"/>
    <w:rsid w:val="00D70AD0"/>
    <w:rsid w:val="00D71C15"/>
    <w:rsid w:val="00D7201D"/>
    <w:rsid w:val="00D73588"/>
    <w:rsid w:val="00D73DCA"/>
    <w:rsid w:val="00D77F2B"/>
    <w:rsid w:val="00D81D6A"/>
    <w:rsid w:val="00D82963"/>
    <w:rsid w:val="00D83F13"/>
    <w:rsid w:val="00D83F26"/>
    <w:rsid w:val="00D8424E"/>
    <w:rsid w:val="00D84540"/>
    <w:rsid w:val="00D850DA"/>
    <w:rsid w:val="00D8547D"/>
    <w:rsid w:val="00D85DF0"/>
    <w:rsid w:val="00D862BC"/>
    <w:rsid w:val="00D8743C"/>
    <w:rsid w:val="00D91657"/>
    <w:rsid w:val="00D931D8"/>
    <w:rsid w:val="00D93C29"/>
    <w:rsid w:val="00D94A5D"/>
    <w:rsid w:val="00D94EEA"/>
    <w:rsid w:val="00D9549F"/>
    <w:rsid w:val="00DA0425"/>
    <w:rsid w:val="00DA2961"/>
    <w:rsid w:val="00DA3249"/>
    <w:rsid w:val="00DA3FBD"/>
    <w:rsid w:val="00DA5A88"/>
    <w:rsid w:val="00DB0170"/>
    <w:rsid w:val="00DB0312"/>
    <w:rsid w:val="00DB22CC"/>
    <w:rsid w:val="00DB23C9"/>
    <w:rsid w:val="00DB2407"/>
    <w:rsid w:val="00DB2D61"/>
    <w:rsid w:val="00DB3BE0"/>
    <w:rsid w:val="00DB51E1"/>
    <w:rsid w:val="00DB7E3B"/>
    <w:rsid w:val="00DC0BC8"/>
    <w:rsid w:val="00DC1A4C"/>
    <w:rsid w:val="00DC3F02"/>
    <w:rsid w:val="00DC53B8"/>
    <w:rsid w:val="00DC5542"/>
    <w:rsid w:val="00DC60B7"/>
    <w:rsid w:val="00DD4175"/>
    <w:rsid w:val="00DD5008"/>
    <w:rsid w:val="00DD5292"/>
    <w:rsid w:val="00DE07F6"/>
    <w:rsid w:val="00DE12DC"/>
    <w:rsid w:val="00DE25FE"/>
    <w:rsid w:val="00DE2C93"/>
    <w:rsid w:val="00DE3E6E"/>
    <w:rsid w:val="00DE3FFA"/>
    <w:rsid w:val="00DE4E96"/>
    <w:rsid w:val="00DE6442"/>
    <w:rsid w:val="00DF0E20"/>
    <w:rsid w:val="00DF10EF"/>
    <w:rsid w:val="00DF4537"/>
    <w:rsid w:val="00DF45F4"/>
    <w:rsid w:val="00E0119A"/>
    <w:rsid w:val="00E02A4E"/>
    <w:rsid w:val="00E02B1D"/>
    <w:rsid w:val="00E02DF7"/>
    <w:rsid w:val="00E06FA7"/>
    <w:rsid w:val="00E0783F"/>
    <w:rsid w:val="00E11342"/>
    <w:rsid w:val="00E128A6"/>
    <w:rsid w:val="00E128FE"/>
    <w:rsid w:val="00E13AE0"/>
    <w:rsid w:val="00E156AA"/>
    <w:rsid w:val="00E16AFA"/>
    <w:rsid w:val="00E20D23"/>
    <w:rsid w:val="00E216DB"/>
    <w:rsid w:val="00E2555C"/>
    <w:rsid w:val="00E25DCA"/>
    <w:rsid w:val="00E260BD"/>
    <w:rsid w:val="00E269F1"/>
    <w:rsid w:val="00E31707"/>
    <w:rsid w:val="00E369EF"/>
    <w:rsid w:val="00E40C5E"/>
    <w:rsid w:val="00E417EE"/>
    <w:rsid w:val="00E42129"/>
    <w:rsid w:val="00E422B9"/>
    <w:rsid w:val="00E45639"/>
    <w:rsid w:val="00E473E7"/>
    <w:rsid w:val="00E47AAF"/>
    <w:rsid w:val="00E47C2B"/>
    <w:rsid w:val="00E512E9"/>
    <w:rsid w:val="00E523D0"/>
    <w:rsid w:val="00E53E41"/>
    <w:rsid w:val="00E565FA"/>
    <w:rsid w:val="00E568EC"/>
    <w:rsid w:val="00E6081D"/>
    <w:rsid w:val="00E60D0D"/>
    <w:rsid w:val="00E62043"/>
    <w:rsid w:val="00E63A3B"/>
    <w:rsid w:val="00E645A2"/>
    <w:rsid w:val="00E64D16"/>
    <w:rsid w:val="00E66BD6"/>
    <w:rsid w:val="00E67ED6"/>
    <w:rsid w:val="00E716DF"/>
    <w:rsid w:val="00E74B6E"/>
    <w:rsid w:val="00E7548B"/>
    <w:rsid w:val="00E75932"/>
    <w:rsid w:val="00E765BB"/>
    <w:rsid w:val="00E81DDC"/>
    <w:rsid w:val="00E82C39"/>
    <w:rsid w:val="00E83CEF"/>
    <w:rsid w:val="00E83D89"/>
    <w:rsid w:val="00E83EDA"/>
    <w:rsid w:val="00E84095"/>
    <w:rsid w:val="00E84648"/>
    <w:rsid w:val="00E85053"/>
    <w:rsid w:val="00E858F3"/>
    <w:rsid w:val="00E8661C"/>
    <w:rsid w:val="00E866D6"/>
    <w:rsid w:val="00E8677C"/>
    <w:rsid w:val="00E87E2F"/>
    <w:rsid w:val="00E9042B"/>
    <w:rsid w:val="00E9045D"/>
    <w:rsid w:val="00E90486"/>
    <w:rsid w:val="00E9092C"/>
    <w:rsid w:val="00E925E6"/>
    <w:rsid w:val="00E9285E"/>
    <w:rsid w:val="00E932CF"/>
    <w:rsid w:val="00E94B2E"/>
    <w:rsid w:val="00E950ED"/>
    <w:rsid w:val="00E957C3"/>
    <w:rsid w:val="00E966DB"/>
    <w:rsid w:val="00E96DCF"/>
    <w:rsid w:val="00EA002D"/>
    <w:rsid w:val="00EA0342"/>
    <w:rsid w:val="00EA19D0"/>
    <w:rsid w:val="00EA19FE"/>
    <w:rsid w:val="00EA4420"/>
    <w:rsid w:val="00EA4676"/>
    <w:rsid w:val="00EA4A84"/>
    <w:rsid w:val="00EB0DD4"/>
    <w:rsid w:val="00EB2B56"/>
    <w:rsid w:val="00EB3DED"/>
    <w:rsid w:val="00EB4548"/>
    <w:rsid w:val="00EB559C"/>
    <w:rsid w:val="00EB6E7B"/>
    <w:rsid w:val="00EC07B6"/>
    <w:rsid w:val="00EC102E"/>
    <w:rsid w:val="00EC11EC"/>
    <w:rsid w:val="00EC124E"/>
    <w:rsid w:val="00EC204C"/>
    <w:rsid w:val="00EC27C9"/>
    <w:rsid w:val="00EC4D9F"/>
    <w:rsid w:val="00EC5F84"/>
    <w:rsid w:val="00ED0550"/>
    <w:rsid w:val="00ED1199"/>
    <w:rsid w:val="00ED2546"/>
    <w:rsid w:val="00ED744F"/>
    <w:rsid w:val="00EE3C0D"/>
    <w:rsid w:val="00EE75E3"/>
    <w:rsid w:val="00EE78F5"/>
    <w:rsid w:val="00EF0839"/>
    <w:rsid w:val="00EF1889"/>
    <w:rsid w:val="00EF1D88"/>
    <w:rsid w:val="00EF29F5"/>
    <w:rsid w:val="00EF40A6"/>
    <w:rsid w:val="00EF5410"/>
    <w:rsid w:val="00EF6066"/>
    <w:rsid w:val="00EF6A39"/>
    <w:rsid w:val="00EF7007"/>
    <w:rsid w:val="00EF75DE"/>
    <w:rsid w:val="00F000D1"/>
    <w:rsid w:val="00F004E5"/>
    <w:rsid w:val="00F020FE"/>
    <w:rsid w:val="00F02B9D"/>
    <w:rsid w:val="00F03047"/>
    <w:rsid w:val="00F033E5"/>
    <w:rsid w:val="00F10924"/>
    <w:rsid w:val="00F12A99"/>
    <w:rsid w:val="00F132A1"/>
    <w:rsid w:val="00F146A6"/>
    <w:rsid w:val="00F14E23"/>
    <w:rsid w:val="00F1625B"/>
    <w:rsid w:val="00F170C3"/>
    <w:rsid w:val="00F22990"/>
    <w:rsid w:val="00F23A1E"/>
    <w:rsid w:val="00F23ACD"/>
    <w:rsid w:val="00F25D9F"/>
    <w:rsid w:val="00F306F4"/>
    <w:rsid w:val="00F32514"/>
    <w:rsid w:val="00F3363F"/>
    <w:rsid w:val="00F347F1"/>
    <w:rsid w:val="00F4065B"/>
    <w:rsid w:val="00F41D44"/>
    <w:rsid w:val="00F427C1"/>
    <w:rsid w:val="00F436AD"/>
    <w:rsid w:val="00F50E13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3A43"/>
    <w:rsid w:val="00F7721D"/>
    <w:rsid w:val="00F77448"/>
    <w:rsid w:val="00F8306A"/>
    <w:rsid w:val="00F8307E"/>
    <w:rsid w:val="00F86A97"/>
    <w:rsid w:val="00F871DB"/>
    <w:rsid w:val="00F9090E"/>
    <w:rsid w:val="00F90A74"/>
    <w:rsid w:val="00F9684A"/>
    <w:rsid w:val="00F96A24"/>
    <w:rsid w:val="00FA17A3"/>
    <w:rsid w:val="00FA3791"/>
    <w:rsid w:val="00FA488D"/>
    <w:rsid w:val="00FA5297"/>
    <w:rsid w:val="00FA5CEF"/>
    <w:rsid w:val="00FB04F6"/>
    <w:rsid w:val="00FB1235"/>
    <w:rsid w:val="00FB139B"/>
    <w:rsid w:val="00FB2077"/>
    <w:rsid w:val="00FB28AB"/>
    <w:rsid w:val="00FB3712"/>
    <w:rsid w:val="00FB5252"/>
    <w:rsid w:val="00FB5C4D"/>
    <w:rsid w:val="00FB5CD7"/>
    <w:rsid w:val="00FB797A"/>
    <w:rsid w:val="00FB7E51"/>
    <w:rsid w:val="00FC0804"/>
    <w:rsid w:val="00FC3432"/>
    <w:rsid w:val="00FC47E5"/>
    <w:rsid w:val="00FD065C"/>
    <w:rsid w:val="00FD0BD8"/>
    <w:rsid w:val="00FD4046"/>
    <w:rsid w:val="00FD43A7"/>
    <w:rsid w:val="00FD5822"/>
    <w:rsid w:val="00FD58C0"/>
    <w:rsid w:val="00FD5AAC"/>
    <w:rsid w:val="00FD5F98"/>
    <w:rsid w:val="00FD733A"/>
    <w:rsid w:val="00FE136F"/>
    <w:rsid w:val="00FE3ADC"/>
    <w:rsid w:val="00FE41A9"/>
    <w:rsid w:val="00FE48CC"/>
    <w:rsid w:val="00FE50F7"/>
    <w:rsid w:val="00FE580C"/>
    <w:rsid w:val="00FE586C"/>
    <w:rsid w:val="00FF0FB5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A2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A442F-B039-41F2-819B-E8198249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4811</Words>
  <Characters>28868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8</cp:revision>
  <cp:lastPrinted>2024-07-23T12:40:00Z</cp:lastPrinted>
  <dcterms:created xsi:type="dcterms:W3CDTF">2024-09-06T10:18:00Z</dcterms:created>
  <dcterms:modified xsi:type="dcterms:W3CDTF">2024-10-10T10:13:00Z</dcterms:modified>
</cp:coreProperties>
</file>