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D06EB" w14:textId="69919F6F" w:rsidR="007E2BE0" w:rsidRPr="00672D99" w:rsidRDefault="00372FF9" w:rsidP="00672D99">
      <w:pPr>
        <w:pStyle w:val="Tytu"/>
        <w:spacing w:before="100" w:beforeAutospacing="1" w:after="100" w:afterAutospacing="1" w:line="276" w:lineRule="auto"/>
        <w:contextualSpacing w:val="0"/>
        <w:rPr>
          <w:rFonts w:ascii="Arial" w:hAnsi="Arial" w:cs="Arial"/>
          <w:b/>
          <w:bCs/>
          <w:spacing w:val="0"/>
          <w:sz w:val="24"/>
          <w:szCs w:val="24"/>
        </w:rPr>
      </w:pPr>
      <w:r w:rsidRPr="00672D99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49E5E060" w14:textId="6A1E5C28" w:rsidR="00372FF9" w:rsidRPr="00672D99" w:rsidRDefault="00372FF9" w:rsidP="00672D99">
      <w:pPr>
        <w:pStyle w:val="Tytu"/>
        <w:spacing w:before="100" w:beforeAutospacing="1" w:after="100" w:afterAutospacing="1" w:line="276" w:lineRule="auto"/>
        <w:contextualSpacing w:val="0"/>
        <w:rPr>
          <w:rFonts w:ascii="Arial" w:hAnsi="Arial" w:cs="Arial"/>
          <w:spacing w:val="0"/>
          <w:sz w:val="24"/>
          <w:szCs w:val="24"/>
        </w:rPr>
      </w:pPr>
      <w:r w:rsidRPr="00672D99">
        <w:rPr>
          <w:rFonts w:ascii="Arial" w:hAnsi="Arial" w:cs="Arial"/>
          <w:b/>
          <w:bCs/>
          <w:spacing w:val="0"/>
          <w:sz w:val="24"/>
          <w:szCs w:val="24"/>
        </w:rPr>
        <w:t>Priorytet: 8.</w:t>
      </w:r>
      <w:r w:rsidRPr="00672D99">
        <w:rPr>
          <w:rFonts w:ascii="Arial" w:hAnsi="Arial" w:cs="Arial"/>
          <w:spacing w:val="0"/>
          <w:sz w:val="24"/>
          <w:szCs w:val="24"/>
        </w:rPr>
        <w:t xml:space="preserve"> Fundusze Europejskie na wsparcie w obszarze rynku pracy, edukacji i włączenia społecznego</w:t>
      </w:r>
    </w:p>
    <w:p w14:paraId="4B524E5C" w14:textId="77777777" w:rsidR="00AA0FA3" w:rsidRPr="00672D99" w:rsidRDefault="00372FF9" w:rsidP="00672D99">
      <w:pPr>
        <w:spacing w:before="100" w:beforeAutospacing="1" w:after="100" w:afterAutospacing="1" w:line="276" w:lineRule="auto"/>
        <w:rPr>
          <w:rFonts w:ascii="Arial" w:hAnsi="Arial" w:cs="Arial"/>
          <w:bCs/>
          <w:sz w:val="24"/>
          <w:szCs w:val="24"/>
        </w:rPr>
      </w:pPr>
      <w:r w:rsidRPr="00672D99">
        <w:rPr>
          <w:rFonts w:ascii="Arial" w:hAnsi="Arial" w:cs="Arial"/>
          <w:b/>
          <w:bCs/>
          <w:sz w:val="24"/>
          <w:szCs w:val="24"/>
        </w:rPr>
        <w:t>Cel szczegółowy:</w:t>
      </w:r>
      <w:r w:rsidR="00536FA8" w:rsidRPr="00672D99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A57F73B" w14:textId="4555CD06" w:rsidR="009507A5" w:rsidRPr="00672D99" w:rsidRDefault="00AA0FA3" w:rsidP="00672D99">
      <w:pPr>
        <w:rPr>
          <w:rFonts w:ascii="Arial" w:hAnsi="Arial" w:cs="Arial"/>
        </w:rPr>
      </w:pPr>
      <w:r w:rsidRPr="00672D99">
        <w:rPr>
          <w:rFonts w:ascii="Arial" w:hAnsi="Arial" w:cs="Arial"/>
          <w:bCs/>
          <w:sz w:val="24"/>
          <w:szCs w:val="24"/>
        </w:rPr>
        <w:t>EFS+.CP4.D - Wspieranie dostosowania pracowników, przedsiębiorstw i przedsiębiorców do zmian,</w:t>
      </w:r>
      <w:r w:rsidR="009507A5" w:rsidRPr="00672D99">
        <w:rPr>
          <w:rFonts w:ascii="Arial" w:hAnsi="Arial" w:cs="Arial"/>
          <w:bCs/>
          <w:sz w:val="24"/>
          <w:szCs w:val="24"/>
        </w:rPr>
        <w:t xml:space="preserve"> </w:t>
      </w:r>
      <w:r w:rsidRPr="00672D99">
        <w:rPr>
          <w:rFonts w:ascii="Arial" w:hAnsi="Arial" w:cs="Arial"/>
          <w:bCs/>
          <w:sz w:val="24"/>
          <w:szCs w:val="24"/>
        </w:rPr>
        <w:t>wspieranie aktywnego i zdrowego starzenia się oraz zdrowego i dobrze dostosowanego środowiska</w:t>
      </w:r>
      <w:r w:rsidR="009507A5" w:rsidRPr="00672D99">
        <w:rPr>
          <w:rFonts w:ascii="Arial" w:hAnsi="Arial" w:cs="Arial"/>
          <w:bCs/>
          <w:sz w:val="24"/>
          <w:szCs w:val="24"/>
        </w:rPr>
        <w:t xml:space="preserve"> </w:t>
      </w:r>
      <w:r w:rsidRPr="00672D99">
        <w:rPr>
          <w:rFonts w:ascii="Arial" w:hAnsi="Arial" w:cs="Arial"/>
          <w:bCs/>
          <w:sz w:val="24"/>
          <w:szCs w:val="24"/>
        </w:rPr>
        <w:t>pracy, które uwzględnia zagrożenia dla zdrowia</w:t>
      </w:r>
      <w:r w:rsidRPr="00672D99" w:rsidDel="00AA0FA3">
        <w:rPr>
          <w:rFonts w:ascii="Arial" w:hAnsi="Arial" w:cs="Arial"/>
          <w:bCs/>
          <w:sz w:val="24"/>
          <w:szCs w:val="24"/>
        </w:rPr>
        <w:t xml:space="preserve"> </w:t>
      </w:r>
    </w:p>
    <w:p w14:paraId="312FC1AF" w14:textId="3703B250" w:rsidR="00A12075" w:rsidRPr="00672D99" w:rsidRDefault="00A12075" w:rsidP="00672D99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72D99">
        <w:rPr>
          <w:rFonts w:ascii="Arial" w:hAnsi="Arial" w:cs="Arial"/>
          <w:b/>
          <w:bCs/>
          <w:sz w:val="24"/>
          <w:szCs w:val="24"/>
        </w:rPr>
        <w:t xml:space="preserve">Działanie: </w:t>
      </w:r>
      <w:r w:rsidRPr="00672D99">
        <w:rPr>
          <w:rFonts w:ascii="Arial" w:hAnsi="Arial" w:cs="Arial"/>
          <w:sz w:val="24"/>
          <w:szCs w:val="24"/>
        </w:rPr>
        <w:t>FEKP.08.</w:t>
      </w:r>
      <w:bookmarkStart w:id="0" w:name="_Hlk150326425"/>
      <w:r w:rsidR="009507A5" w:rsidRPr="00672D99">
        <w:rPr>
          <w:rFonts w:ascii="Arial" w:hAnsi="Arial" w:cs="Arial"/>
          <w:sz w:val="24"/>
          <w:szCs w:val="24"/>
        </w:rPr>
        <w:t xml:space="preserve">06 </w:t>
      </w:r>
      <w:r w:rsidRPr="00672D99">
        <w:rPr>
          <w:rFonts w:ascii="Arial" w:hAnsi="Arial" w:cs="Arial"/>
          <w:sz w:val="24"/>
          <w:szCs w:val="24"/>
        </w:rPr>
        <w:t xml:space="preserve">Wsparcie </w:t>
      </w:r>
      <w:bookmarkEnd w:id="0"/>
      <w:r w:rsidR="009507A5" w:rsidRPr="00672D99">
        <w:rPr>
          <w:rFonts w:ascii="Arial" w:hAnsi="Arial" w:cs="Arial"/>
          <w:sz w:val="24"/>
          <w:szCs w:val="24"/>
        </w:rPr>
        <w:t>w obszarze adaptacyjności</w:t>
      </w:r>
    </w:p>
    <w:p w14:paraId="102627BA" w14:textId="276CCCC6" w:rsidR="00A12075" w:rsidRPr="00672D99" w:rsidRDefault="00A12075" w:rsidP="00672D99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72D99">
        <w:rPr>
          <w:rFonts w:ascii="Arial" w:hAnsi="Arial" w:cs="Arial"/>
          <w:b/>
          <w:bCs/>
          <w:sz w:val="24"/>
          <w:szCs w:val="24"/>
        </w:rPr>
        <w:t xml:space="preserve">Schemat: </w:t>
      </w:r>
      <w:r w:rsidR="0089043E">
        <w:rPr>
          <w:rFonts w:ascii="Arial" w:hAnsi="Arial" w:cs="Arial"/>
          <w:sz w:val="24"/>
          <w:szCs w:val="24"/>
        </w:rPr>
        <w:t xml:space="preserve">Wsparcie </w:t>
      </w:r>
      <w:proofErr w:type="spellStart"/>
      <w:r w:rsidR="0089043E">
        <w:rPr>
          <w:rFonts w:ascii="Arial" w:hAnsi="Arial" w:cs="Arial"/>
          <w:sz w:val="24"/>
          <w:szCs w:val="24"/>
        </w:rPr>
        <w:t>outplacementowe</w:t>
      </w:r>
      <w:proofErr w:type="spellEnd"/>
    </w:p>
    <w:p w14:paraId="17732222" w14:textId="750FFB92" w:rsidR="00A12075" w:rsidRPr="00672D99" w:rsidRDefault="00A12075" w:rsidP="00672D99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72D99">
        <w:rPr>
          <w:rFonts w:ascii="Arial" w:hAnsi="Arial" w:cs="Arial"/>
          <w:b/>
          <w:bCs/>
          <w:sz w:val="24"/>
          <w:szCs w:val="24"/>
        </w:rPr>
        <w:t>Sposób wyboru projektów</w:t>
      </w:r>
      <w:r w:rsidRPr="00672D99">
        <w:rPr>
          <w:rFonts w:ascii="Arial" w:hAnsi="Arial" w:cs="Arial"/>
          <w:sz w:val="24"/>
          <w:szCs w:val="24"/>
        </w:rPr>
        <w:t>: konkurencyjny</w:t>
      </w:r>
    </w:p>
    <w:p w14:paraId="573BC2CC" w14:textId="285AC3F3" w:rsidR="00C0235D" w:rsidRPr="00672D99" w:rsidRDefault="00C0235D" w:rsidP="00672D99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72D99">
        <w:rPr>
          <w:rFonts w:ascii="Arial" w:hAnsi="Arial" w:cs="Arial"/>
          <w:sz w:val="24"/>
          <w:szCs w:val="24"/>
        </w:rPr>
        <w:t>Nabór skierowany jest do</w:t>
      </w:r>
      <w:r w:rsidR="004C01EA" w:rsidRPr="004C01EA">
        <w:rPr>
          <w:rFonts w:ascii="Arial" w:hAnsi="Arial" w:cs="Arial"/>
          <w:sz w:val="24"/>
          <w:szCs w:val="24"/>
        </w:rPr>
        <w:t xml:space="preserve"> podmiotów planujących realizację projektów skierowanych do</w:t>
      </w:r>
      <w:r w:rsidR="004C01EA">
        <w:rPr>
          <w:rFonts w:ascii="Arial" w:hAnsi="Arial" w:cs="Arial"/>
          <w:b/>
          <w:bCs/>
          <w:sz w:val="24"/>
          <w:szCs w:val="24"/>
        </w:rPr>
        <w:t xml:space="preserve"> </w:t>
      </w:r>
      <w:r w:rsidRPr="00672D99">
        <w:rPr>
          <w:rFonts w:ascii="Arial" w:hAnsi="Arial" w:cs="Arial"/>
          <w:sz w:val="24"/>
          <w:szCs w:val="24"/>
        </w:rPr>
        <w:t xml:space="preserve">osób fizycznych, które pracują lub zamieszkują na terenie województwa kujawsko-pomorskiego w rozumieniu przepisów Kodeksu Cywilnego, należących co najmniej do jednej z poniższych grup: osób odchodzących z rolnictwa, osób zwolnionych w okresie nie dłuższym niż 6 miesięcy, </w:t>
      </w:r>
      <w:r w:rsidR="007B2DB6" w:rsidRPr="00C40E0E">
        <w:rPr>
          <w:rFonts w:ascii="Arial" w:hAnsi="Arial" w:cs="Arial"/>
          <w:sz w:val="24"/>
          <w:szCs w:val="24"/>
        </w:rPr>
        <w:t xml:space="preserve">przewidzianych </w:t>
      </w:r>
      <w:r w:rsidRPr="00C40E0E">
        <w:rPr>
          <w:rFonts w:ascii="Arial" w:hAnsi="Arial" w:cs="Arial"/>
          <w:sz w:val="24"/>
          <w:szCs w:val="24"/>
        </w:rPr>
        <w:t xml:space="preserve">do zwolnienia lub </w:t>
      </w:r>
      <w:r w:rsidR="007B2DB6" w:rsidRPr="00C40E0E">
        <w:rPr>
          <w:rFonts w:ascii="Arial" w:hAnsi="Arial" w:cs="Arial"/>
          <w:sz w:val="24"/>
          <w:szCs w:val="24"/>
        </w:rPr>
        <w:t>zagrożonych</w:t>
      </w:r>
      <w:r w:rsidR="007B2DB6" w:rsidRPr="00672D99">
        <w:rPr>
          <w:rFonts w:ascii="Arial" w:hAnsi="Arial" w:cs="Arial"/>
          <w:sz w:val="24"/>
          <w:szCs w:val="24"/>
        </w:rPr>
        <w:t xml:space="preserve"> </w:t>
      </w:r>
      <w:r w:rsidRPr="00672D99">
        <w:rPr>
          <w:rFonts w:ascii="Arial" w:hAnsi="Arial" w:cs="Arial"/>
          <w:sz w:val="24"/>
          <w:szCs w:val="24"/>
        </w:rPr>
        <w:t>zwolnieniem z pracy</w:t>
      </w:r>
      <w:r w:rsidR="00C40E0E">
        <w:rPr>
          <w:rFonts w:ascii="Arial" w:hAnsi="Arial" w:cs="Arial"/>
          <w:sz w:val="24"/>
          <w:szCs w:val="24"/>
        </w:rPr>
        <w:t xml:space="preserve"> </w:t>
      </w:r>
      <w:r w:rsidRPr="00672D99">
        <w:rPr>
          <w:rFonts w:ascii="Arial" w:hAnsi="Arial" w:cs="Arial"/>
          <w:sz w:val="24"/>
          <w:szCs w:val="24"/>
        </w:rPr>
        <w:t xml:space="preserve">z przyczyn dotyczących zakładu pracy (typ 3). </w:t>
      </w:r>
    </w:p>
    <w:p w14:paraId="21675916" w14:textId="3DA75384" w:rsidR="00C0235D" w:rsidRPr="00672D99" w:rsidRDefault="00C0235D" w:rsidP="00672D99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72D99">
        <w:rPr>
          <w:rFonts w:ascii="Arial" w:hAnsi="Arial" w:cs="Arial"/>
          <w:sz w:val="24"/>
          <w:szCs w:val="24"/>
        </w:rPr>
        <w:t>Zakres wsparcia:</w:t>
      </w:r>
    </w:p>
    <w:p w14:paraId="1188C912" w14:textId="5BAF71C2" w:rsidR="00672D99" w:rsidRPr="00C61B99" w:rsidRDefault="00B9535D" w:rsidP="00672D99">
      <w:pPr>
        <w:pStyle w:val="Akapitzlist"/>
        <w:numPr>
          <w:ilvl w:val="0"/>
          <w:numId w:val="21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proofErr w:type="spellStart"/>
      <w:r w:rsidRPr="00672D99">
        <w:rPr>
          <w:rFonts w:ascii="Arial" w:hAnsi="Arial" w:cs="Arial"/>
          <w:sz w:val="24"/>
          <w:szCs w:val="24"/>
        </w:rPr>
        <w:t>Outplacement</w:t>
      </w:r>
      <w:proofErr w:type="spellEnd"/>
      <w:r w:rsidRPr="00672D99">
        <w:rPr>
          <w:rFonts w:ascii="Arial" w:hAnsi="Arial" w:cs="Arial"/>
          <w:sz w:val="24"/>
          <w:szCs w:val="24"/>
        </w:rPr>
        <w:t xml:space="preserve"> dla pracowników zagrożonych zwolnieniem, przewidzianych do zwolnienia lub zwolnionych z przyczyn niedotyczących pracownika oraz osób odchodzących z rolnictwa. Działania ukierunkowane będą na przezwyciężanie negatywnych skutków wynikających z sytuacji gospodarczej i umożliwiające złagodzenie procesów restrukturyzacyjnych.</w:t>
      </w:r>
    </w:p>
    <w:p w14:paraId="47D3F08E" w14:textId="000CBF9C" w:rsidR="008B54B7" w:rsidRPr="00672D99" w:rsidRDefault="00D4790A" w:rsidP="00672D99">
      <w:pPr>
        <w:pStyle w:val="Nagwek1"/>
        <w:numPr>
          <w:ilvl w:val="0"/>
          <w:numId w:val="13"/>
        </w:numPr>
        <w:spacing w:before="100" w:beforeAutospacing="1" w:after="100" w:afterAutospacing="1" w:line="276" w:lineRule="auto"/>
        <w:ind w:left="714" w:hanging="357"/>
        <w:rPr>
          <w:rFonts w:ascii="Arial" w:hAnsi="Arial" w:cs="Arial"/>
          <w:b/>
          <w:bCs/>
          <w:color w:val="auto"/>
          <w:sz w:val="24"/>
          <w:szCs w:val="24"/>
        </w:rPr>
      </w:pPr>
      <w:r w:rsidRPr="00672D99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Kryteria horyzontalne</w:t>
      </w:r>
    </w:p>
    <w:tbl>
      <w:tblPr>
        <w:tblStyle w:val="Tabela-Siatka"/>
        <w:tblW w:w="5116" w:type="pct"/>
        <w:tblInd w:w="-147" w:type="dxa"/>
        <w:tblLayout w:type="fixed"/>
        <w:tblLook w:val="0620" w:firstRow="1" w:lastRow="0" w:firstColumn="0" w:lastColumn="0" w:noHBand="1" w:noVBand="1"/>
      </w:tblPr>
      <w:tblGrid>
        <w:gridCol w:w="782"/>
        <w:gridCol w:w="3047"/>
        <w:gridCol w:w="6661"/>
        <w:gridCol w:w="3829"/>
      </w:tblGrid>
      <w:tr w:rsidR="00D4790A" w:rsidRPr="00672D99" w14:paraId="509533B3" w14:textId="77777777" w:rsidTr="002B37D3">
        <w:trPr>
          <w:tblHeader/>
        </w:trPr>
        <w:tc>
          <w:tcPr>
            <w:tcW w:w="273" w:type="pct"/>
            <w:shd w:val="clear" w:color="auto" w:fill="D9D9D9" w:themeFill="background1" w:themeFillShade="D9"/>
          </w:tcPr>
          <w:p w14:paraId="52D7B725" w14:textId="77777777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64" w:type="pct"/>
            <w:shd w:val="clear" w:color="auto" w:fill="D9D9D9" w:themeFill="background1" w:themeFillShade="D9"/>
          </w:tcPr>
          <w:p w14:paraId="3899E2C1" w14:textId="77777777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326" w:type="pct"/>
            <w:shd w:val="clear" w:color="auto" w:fill="D9D9D9" w:themeFill="background1" w:themeFillShade="D9"/>
          </w:tcPr>
          <w:p w14:paraId="029CD790" w14:textId="104E839A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="00392099" w:rsidRPr="00672D99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337" w:type="pct"/>
            <w:shd w:val="clear" w:color="auto" w:fill="D9D9D9" w:themeFill="background1" w:themeFillShade="D9"/>
          </w:tcPr>
          <w:p w14:paraId="560673CC" w14:textId="77777777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D4790A" w:rsidRPr="00672D99" w14:paraId="603F017F" w14:textId="77777777" w:rsidTr="002B37D3">
        <w:tc>
          <w:tcPr>
            <w:tcW w:w="273" w:type="pct"/>
          </w:tcPr>
          <w:p w14:paraId="06ED3BAA" w14:textId="77777777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1064" w:type="pct"/>
          </w:tcPr>
          <w:p w14:paraId="56168FDF" w14:textId="5CB8F69E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326" w:type="pct"/>
          </w:tcPr>
          <w:p w14:paraId="3A9A30CF" w14:textId="77777777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484F4406" w14:textId="77777777" w:rsidR="00D4790A" w:rsidRPr="00672D99" w:rsidRDefault="00D4790A" w:rsidP="00672D99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672D99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"/>
            </w:r>
            <w:r w:rsidRPr="00672D99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17B2FCD" w14:textId="0374A3B1" w:rsidR="00D4790A" w:rsidRPr="00672D99" w:rsidRDefault="00D4790A" w:rsidP="00672D99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70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672D9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 przestrzegał obowiązujących przepisów prawa dotyczących danego </w:t>
            </w:r>
            <w:r w:rsidRPr="00672D99">
              <w:rPr>
                <w:rFonts w:ascii="Arial" w:hAnsi="Arial" w:cs="Arial"/>
                <w:sz w:val="24"/>
                <w:szCs w:val="24"/>
              </w:rPr>
              <w:lastRenderedPageBreak/>
              <w:t>projektu, zgodnie z art. 73 ust. 2 lit. f) rozporządzenia nr 2021/1060.</w:t>
            </w:r>
          </w:p>
          <w:p w14:paraId="6DE588FC" w14:textId="1AA9C98B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Kryterium jest weryfikowane w oparciu o wniosek o dofinansowanie projektu i ewentualnie w zakresie pkt 2 w oparciu o oświadczenie wnioskodawcy (jeśli dotyczy) stanowiące załącznik do wniosku o dofinansowanie projektu </w:t>
            </w:r>
            <w:r w:rsidR="003E63D7" w:rsidRPr="00672D99">
              <w:rPr>
                <w:rFonts w:ascii="Arial" w:hAnsi="Arial" w:cs="Arial"/>
                <w:sz w:val="24"/>
                <w:szCs w:val="24"/>
              </w:rPr>
              <w:t xml:space="preserve">podpisany </w:t>
            </w:r>
            <w:r w:rsidR="009715EE">
              <w:rPr>
                <w:rFonts w:ascii="Arial" w:hAnsi="Arial" w:cs="Arial"/>
                <w:sz w:val="24"/>
                <w:szCs w:val="24"/>
              </w:rPr>
              <w:t>zgodnie ze sposobem wskazanym</w:t>
            </w:r>
            <w:r w:rsidR="009715EE" w:rsidRPr="00672D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E63D7" w:rsidRPr="00672D99">
              <w:rPr>
                <w:rFonts w:ascii="Arial" w:hAnsi="Arial" w:cs="Arial"/>
                <w:sz w:val="24"/>
                <w:szCs w:val="24"/>
              </w:rPr>
              <w:t>w Regulaminie wyboru projektów</w:t>
            </w:r>
            <w:r w:rsidRPr="00672D9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37" w:type="pct"/>
          </w:tcPr>
          <w:p w14:paraId="3CE7198E" w14:textId="160AC6BA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</w:t>
            </w:r>
            <w:r w:rsidR="004C583B" w:rsidRPr="00672D99">
              <w:rPr>
                <w:rFonts w:ascii="Arial" w:hAnsi="Arial" w:cs="Arial"/>
                <w:color w:val="000000"/>
                <w:sz w:val="24"/>
                <w:szCs w:val="24"/>
              </w:rPr>
              <w:t>/do negocjacji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/nie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01A634AA" w14:textId="23BDCB22" w:rsidR="00D4790A" w:rsidRPr="00672D99" w:rsidRDefault="004C583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 w:rsidR="00B434CD" w:rsidRPr="00672D9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CB579B" w:rsidRPr="00672D99" w14:paraId="19AF604C" w14:textId="77777777" w:rsidTr="002B37D3">
        <w:tc>
          <w:tcPr>
            <w:tcW w:w="273" w:type="pct"/>
          </w:tcPr>
          <w:p w14:paraId="7EF8AFB3" w14:textId="6A82E8C8" w:rsidR="00CB579B" w:rsidRPr="00672D99" w:rsidRDefault="00CB579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A.2</w:t>
            </w:r>
          </w:p>
        </w:tc>
        <w:tc>
          <w:tcPr>
            <w:tcW w:w="1064" w:type="pct"/>
          </w:tcPr>
          <w:p w14:paraId="25796795" w14:textId="1419339D" w:rsidR="00CB579B" w:rsidRPr="00672D99" w:rsidRDefault="00CB579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  <w:r w:rsidR="00D315DF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(dotyczy JST)</w:t>
            </w:r>
          </w:p>
        </w:tc>
        <w:tc>
          <w:tcPr>
            <w:tcW w:w="2326" w:type="pct"/>
          </w:tcPr>
          <w:p w14:paraId="67A8400F" w14:textId="77777777" w:rsidR="00D60CB4" w:rsidRPr="00D60CB4" w:rsidRDefault="00D60CB4" w:rsidP="00D60CB4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D60CB4">
              <w:rPr>
                <w:rFonts w:ascii="Arial" w:eastAsia="Calibri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3CAE71DE" w14:textId="77777777" w:rsidR="00D60CB4" w:rsidRPr="00D60CB4" w:rsidRDefault="00D60CB4" w:rsidP="00D60CB4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D60CB4">
              <w:rPr>
                <w:rFonts w:ascii="Arial" w:eastAsia="Calibri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0B531324" w14:textId="77777777" w:rsidR="00D60CB4" w:rsidRPr="00D60CB4" w:rsidRDefault="00D60CB4" w:rsidP="00D60CB4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D60CB4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3D8774DA" w14:textId="08A6FBEF" w:rsidR="00CB579B" w:rsidRPr="00672D99" w:rsidRDefault="00D60CB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D60CB4">
              <w:rPr>
                <w:rFonts w:ascii="Arial" w:eastAsia="Calibri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Pr="00D60CB4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4"/>
            </w:r>
            <w:r w:rsidRPr="00D60CB4">
              <w:rPr>
                <w:rFonts w:ascii="Arial" w:eastAsia="Calibri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 informacje znajdujące się na stronie internetowej Rzecznika Praw Obywatelskich (RPO) dotyczące JST, które ustanowiły obowiązujące i uznane przez RPO za dyskryminujące akty prawa miejscowego (aktualne na dzień zakończenia naboru).</w:t>
            </w:r>
          </w:p>
        </w:tc>
        <w:tc>
          <w:tcPr>
            <w:tcW w:w="1337" w:type="pct"/>
          </w:tcPr>
          <w:p w14:paraId="39CAA5F5" w14:textId="05F56D4D" w:rsidR="00CB579B" w:rsidRPr="00672D99" w:rsidRDefault="00CB579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  <w:r w:rsidR="00D315DF"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109AB21B" w14:textId="4326A115" w:rsidR="00CB579B" w:rsidRPr="00672D99" w:rsidRDefault="00CB579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 w zakresie wskazanym w Regulaminie wyboru projektów</w:t>
            </w:r>
            <w:r w:rsidR="00B434CD" w:rsidRPr="00672D99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  <w:tr w:rsidR="008F745B" w:rsidRPr="00672D99" w14:paraId="128C07C9" w14:textId="77777777" w:rsidTr="002B37D3">
        <w:tc>
          <w:tcPr>
            <w:tcW w:w="2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2957A0" w14:textId="686B7538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2C4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9138F69" w14:textId="30FBDD2B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23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543F18C" w14:textId="1E2B1472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kryterium sprawdzimy, czy</w:t>
            </w:r>
            <w:r w:rsidR="00B434CD" w:rsidRPr="00672D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nie występują niezgodności zapisów wniosku o dofinansowanie projektu z zasadą równości szans i niedyskryminacji, określoną w art. 9 Rozporządzenia 2021/1060 oraz </w:t>
            </w:r>
            <w:r w:rsidR="00B3319D" w:rsidRPr="00672D99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672D99">
              <w:rPr>
                <w:rFonts w:ascii="Arial" w:hAnsi="Arial" w:cs="Arial"/>
                <w:sz w:val="24"/>
                <w:szCs w:val="24"/>
              </w:rPr>
              <w:t>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21B31E09" w14:textId="6A964992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1B164C94" w14:textId="5C5B1CE5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41847BBE" w14:textId="77777777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8F745B" w:rsidRPr="00672D99" w14:paraId="6CB0A96B" w14:textId="77777777" w:rsidTr="002B37D3"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1362BE" w14:textId="7D7CC89F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8A72C4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FBFD9C1" w14:textId="27FA3205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ze standardem minimum realizacji zasady równości kobiet i mężczyzn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9C950FD" w14:textId="77777777" w:rsidR="008F745B" w:rsidRPr="00672D99" w:rsidRDefault="008F745B" w:rsidP="00672D99">
            <w:pPr>
              <w:pStyle w:val="Akapitzlist"/>
              <w:autoSpaceDE w:val="0"/>
              <w:autoSpaceDN w:val="0"/>
              <w:spacing w:before="100" w:beforeAutospacing="1" w:after="100" w:afterAutospacing="1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kryterium sprawdzimy, czy projekt jest zgodny ze standardem minimum realizacji zasady równości kobiet i mężczyzn (</w:t>
            </w:r>
            <w:r w:rsidRPr="00672D99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672D99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załączniku nr 1 do </w:t>
            </w:r>
            <w:r w:rsidRPr="00672D99">
              <w:rPr>
                <w:rFonts w:ascii="Arial" w:hAnsi="Arial" w:cs="Arial"/>
                <w:sz w:val="24"/>
                <w:szCs w:val="24"/>
                <w:lang w:val="x-none"/>
              </w:rPr>
              <w:t>Wytycznych dotyczących realizacji zasad równościowych w ramach funduszy unijnych na lata 2021-2027</w:t>
            </w:r>
            <w:r w:rsidRPr="00672D99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131F8029" w14:textId="1B34ECDA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02E89E8F" w14:textId="7221C0A1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1177A04" w14:textId="77777777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8F745B" w:rsidRPr="00672D99" w14:paraId="0BF59788" w14:textId="77777777" w:rsidTr="002B37D3"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606708" w14:textId="37298674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2C4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D5D6CCF" w14:textId="1C214310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Kartą Praw Podstawowych Unii Europejskiej 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2F4E97B" w14:textId="77777777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672D99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672D99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18ADE92E" w14:textId="720B9B24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Zgodność projektu z Kartą </w:t>
            </w:r>
            <w:r w:rsidR="002B64F2">
              <w:rPr>
                <w:rFonts w:ascii="Arial" w:hAnsi="Arial" w:cs="Arial"/>
                <w:sz w:val="24"/>
                <w:szCs w:val="24"/>
              </w:rPr>
              <w:t>P</w:t>
            </w:r>
            <w:r w:rsidR="002B64F2" w:rsidRPr="00672D99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2B64F2">
              <w:rPr>
                <w:rFonts w:ascii="Arial" w:hAnsi="Arial" w:cs="Arial"/>
                <w:sz w:val="24"/>
                <w:szCs w:val="24"/>
              </w:rPr>
              <w:t>P</w:t>
            </w:r>
            <w:r w:rsidR="002B64F2" w:rsidRPr="00672D99">
              <w:rPr>
                <w:rFonts w:ascii="Arial" w:hAnsi="Arial" w:cs="Arial"/>
                <w:sz w:val="24"/>
                <w:szCs w:val="24"/>
              </w:rPr>
              <w:t xml:space="preserve">odstawowych 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</w:t>
            </w:r>
            <w:r w:rsidR="009715EE">
              <w:rPr>
                <w:rFonts w:ascii="Arial" w:hAnsi="Arial" w:cs="Arial"/>
                <w:sz w:val="24"/>
                <w:szCs w:val="24"/>
              </w:rPr>
              <w:t>P</w:t>
            </w:r>
            <w:r w:rsidR="009715EE" w:rsidRPr="00672D99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9715EE">
              <w:rPr>
                <w:rFonts w:ascii="Arial" w:hAnsi="Arial" w:cs="Arial"/>
                <w:sz w:val="24"/>
                <w:szCs w:val="24"/>
              </w:rPr>
              <w:t>P</w:t>
            </w:r>
            <w:r w:rsidR="009715EE" w:rsidRPr="00672D99">
              <w:rPr>
                <w:rFonts w:ascii="Arial" w:hAnsi="Arial" w:cs="Arial"/>
                <w:sz w:val="24"/>
                <w:szCs w:val="24"/>
              </w:rPr>
              <w:t xml:space="preserve">odstawowych </w:t>
            </w:r>
            <w:r w:rsidRPr="00672D99">
              <w:rPr>
                <w:rFonts w:ascii="Arial" w:hAnsi="Arial" w:cs="Arial"/>
                <w:sz w:val="24"/>
                <w:szCs w:val="24"/>
              </w:rPr>
              <w:t>Unii Europejskiej przy wdrażaniu europejskich funduszy strukturalnych i inwestycyjnych, w szczególności załącznik nr III.</w:t>
            </w:r>
          </w:p>
          <w:p w14:paraId="4953EC7D" w14:textId="62D746DA" w:rsidR="008F745B" w:rsidRPr="00672D99" w:rsidRDefault="008F745B" w:rsidP="00672D99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421E524D" w14:textId="0C835175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20482D11" w14:textId="77777777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8F745B" w:rsidRPr="00672D99" w14:paraId="57E654E1" w14:textId="77777777" w:rsidTr="002B37D3"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C2F247" w14:textId="64BA055E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8A72C4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CD57EA3" w14:textId="00BDD93C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C44427A" w14:textId="77777777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672D99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jest zgodny z Konwencją o Prawach Osób Niepełnosprawnych sporządzoną w Nowym Jorku dnia 13 grudnia 2006 r. (Dz. U. z 2012 r. poz. 1169 z </w:t>
            </w:r>
            <w:proofErr w:type="spellStart"/>
            <w:r w:rsidRPr="00672D99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672D99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71B728EF" w14:textId="1F9DD901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4BC61A42" w14:textId="1AAA3C7B" w:rsidR="008F745B" w:rsidRPr="00672D99" w:rsidRDefault="008F745B" w:rsidP="00672D99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79390B16" w14:textId="51F21643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1C6B353E" w14:textId="77777777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D4790A" w:rsidRPr="00672D99" w14:paraId="3146B2A5" w14:textId="77777777" w:rsidTr="002B37D3">
        <w:tc>
          <w:tcPr>
            <w:tcW w:w="273" w:type="pct"/>
          </w:tcPr>
          <w:p w14:paraId="3A530EE9" w14:textId="1FB4FC37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2C4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64" w:type="pct"/>
          </w:tcPr>
          <w:p w14:paraId="1F6FCBF3" w14:textId="22E08C45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326" w:type="pct"/>
          </w:tcPr>
          <w:p w14:paraId="761C6571" w14:textId="1EEA6F9D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3A6C98B0" w14:textId="77777777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78911D22" w14:textId="7720D830" w:rsidR="00EC27C9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Tak/</w:t>
            </w:r>
            <w:r w:rsidR="007479D2" w:rsidRPr="00672D99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08835453" w14:textId="56CCE7AA" w:rsidR="00D4790A" w:rsidRPr="00672D99" w:rsidRDefault="00274A8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59605F" w:rsidRPr="00672D99" w14:paraId="101A3EC6" w14:textId="77777777" w:rsidTr="002B37D3">
        <w:tc>
          <w:tcPr>
            <w:tcW w:w="273" w:type="pct"/>
          </w:tcPr>
          <w:p w14:paraId="7008289C" w14:textId="0A72E21B" w:rsidR="0059605F" w:rsidRPr="00672D99" w:rsidRDefault="0059605F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A.8</w:t>
            </w:r>
          </w:p>
        </w:tc>
        <w:tc>
          <w:tcPr>
            <w:tcW w:w="1064" w:type="pct"/>
          </w:tcPr>
          <w:p w14:paraId="040AD5FF" w14:textId="70C66729" w:rsidR="0059605F" w:rsidRPr="00672D99" w:rsidRDefault="0059605F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ekonomiczny</w:t>
            </w:r>
          </w:p>
        </w:tc>
        <w:tc>
          <w:tcPr>
            <w:tcW w:w="2326" w:type="pct"/>
          </w:tcPr>
          <w:p w14:paraId="2CE31AC7" w14:textId="5E7A595A" w:rsidR="0059605F" w:rsidRPr="00672D99" w:rsidRDefault="0059605F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roczny obrót</w:t>
            </w:r>
            <w:r w:rsidRPr="00672D99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5"/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wnioskodawcy jest równy lub wyższy od 25% średnich rocznych wydatków</w:t>
            </w:r>
            <w:r w:rsidRPr="00672D99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6"/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w projekcie.</w:t>
            </w:r>
            <w:r w:rsidR="001B01CA" w:rsidRPr="00672D99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7"/>
            </w:r>
          </w:p>
          <w:p w14:paraId="1CB01AA1" w14:textId="77777777" w:rsidR="0059605F" w:rsidRPr="00672D99" w:rsidRDefault="0059605F" w:rsidP="00672D99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 przypadku projektów partnerskich wnioskodawcą w rozumieniu niniejszego kryterium jest wyłącznie partner wiodący, inicjujący partnerstwo. Obroty pozostałych partnerów nie będą traktowane jako potencjał ekonomiczny wnioskodawcy.</w:t>
            </w:r>
          </w:p>
          <w:p w14:paraId="62EFB1A3" w14:textId="084E9274" w:rsidR="0059605F" w:rsidRPr="00672D99" w:rsidRDefault="0059605F" w:rsidP="00672D99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celu spełnienia kryterium wnioskodawca musi wskazać obrót za zamknięty i zatwierdzony rok obrotowy lub za zamknięty i zatwierdzony rok kalendarzowy.</w:t>
            </w:r>
          </w:p>
          <w:p w14:paraId="33EE6427" w14:textId="4955125B" w:rsidR="0059605F" w:rsidRPr="00672D99" w:rsidRDefault="0059605F" w:rsidP="00672D99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Wskazany obrót musi dotyczyć jednego z pięciu ostatnich lat i być równy lub wyższy od wartości stanowiącej 25% średnich rocznych wydatków w projekcie</w:t>
            </w:r>
            <w:r w:rsidRPr="00672D99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8"/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1A4CC081" w14:textId="77777777" w:rsidR="0059605F" w:rsidRPr="00672D99" w:rsidRDefault="0059605F" w:rsidP="00672D99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przypadku, gdy projekt trwa dłużej niż jeden rok (12 miesięcy) należy wartość obrotów odnieść do średnich rocznych wydatków w projekcie.</w:t>
            </w:r>
          </w:p>
          <w:p w14:paraId="478ABC4B" w14:textId="77777777" w:rsidR="0059605F" w:rsidRPr="00672D99" w:rsidRDefault="0059605F" w:rsidP="00672D99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przypadku wnioskodawcy, który realizuje projekt w okresie nieprzekraczającym 12 miesięcy, wskazane przez niego obroty należy odnieść do 25% całkowitej wartości projektu. Weryfikacja spełnienia kryterium będzie odbywała się w analogiczny sposób również wtedy, gdy projekt trwający nie dłużej niż rok będzie realizowany na przełomie lat.</w:t>
            </w:r>
          </w:p>
          <w:p w14:paraId="6408083F" w14:textId="65687595" w:rsidR="0059605F" w:rsidRPr="00672D99" w:rsidRDefault="0059605F" w:rsidP="00672D99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W sytuacji, gdy wnioskodawca funkcjonuje krócej niż rok, jako obrót powinien </w:t>
            </w:r>
            <w:r w:rsidR="0052572F"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on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wskazać wartość właściwą dla typu podmiotu odnoszącą się do okresu liczonego od rozpoczęcia przez niego działalności do momentu zamknięcia roku obrotowego lub roku kalendarzowego, w którym tę działalność rozpoczął.</w:t>
            </w:r>
          </w:p>
          <w:p w14:paraId="35566E7F" w14:textId="6A0FF392" w:rsidR="0059605F" w:rsidRPr="00672D99" w:rsidRDefault="0059605F" w:rsidP="00672D99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Podczas określania potencjału finansowego nie jest możliwe stosowanie proporcji – tzn. w przypadku, gdy wnioskodawca wykazuje obrót za okres krótszy niż rok,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należy go odnieść zawsze do 25% średnich rocznych wydatków w projekcie.</w:t>
            </w:r>
          </w:p>
          <w:p w14:paraId="7236EF63" w14:textId="77777777" w:rsidR="0059605F" w:rsidRPr="00672D99" w:rsidRDefault="0059605F" w:rsidP="00672D99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nie dotyczy sytuacji, kiedy wnioskodawcą jest jednostka sektora finansów publicznych.</w:t>
            </w:r>
          </w:p>
          <w:p w14:paraId="2EC04BB7" w14:textId="21CAF0E8" w:rsidR="0059605F" w:rsidRPr="00672D99" w:rsidRDefault="0059605F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 dofinansowanie projektu.</w:t>
            </w:r>
          </w:p>
        </w:tc>
        <w:tc>
          <w:tcPr>
            <w:tcW w:w="1337" w:type="pct"/>
          </w:tcPr>
          <w:p w14:paraId="46DD8507" w14:textId="07D3621C" w:rsidR="004B4E3D" w:rsidRPr="00672D99" w:rsidRDefault="004B4E3D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</w:p>
          <w:p w14:paraId="3B454060" w14:textId="77777777" w:rsidR="004B4E3D" w:rsidRPr="00672D99" w:rsidRDefault="004B4E3D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(niespełnienie kryterium oznacza negatywną ocenę).</w:t>
            </w:r>
          </w:p>
          <w:p w14:paraId="2225682D" w14:textId="6AC36CC1" w:rsidR="0059605F" w:rsidRPr="00672D99" w:rsidRDefault="004B4E3D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D4790A" w:rsidRPr="00672D99" w14:paraId="7CEF6C93" w14:textId="77777777" w:rsidTr="002B37D3">
        <w:tc>
          <w:tcPr>
            <w:tcW w:w="273" w:type="pct"/>
          </w:tcPr>
          <w:p w14:paraId="7401430C" w14:textId="12E1B12C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951ABE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64" w:type="pct"/>
          </w:tcPr>
          <w:p w14:paraId="6F762655" w14:textId="7BABF3E8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326" w:type="pct"/>
          </w:tcPr>
          <w:p w14:paraId="22A97834" w14:textId="3668451B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kryterium sprawdzimy, czy projekt jest zgodny z wymogami dla projektu partnerskiego wskazanymi w art. 39 ust. 1 w związku z ust. 13 Ustawy z dnia 28 kwietnia 2022 r. o zasadach realizacji zadań finansowanych ze środków europejskich w perspektywie finansowej 2021-2027 (Dz. U. poz. 1079</w:t>
            </w:r>
            <w:r w:rsidR="00930929" w:rsidRPr="00672D99">
              <w:rPr>
                <w:rFonts w:ascii="Arial" w:hAnsi="Arial" w:cs="Arial"/>
                <w:sz w:val="24"/>
                <w:szCs w:val="24"/>
              </w:rPr>
              <w:t>)</w:t>
            </w:r>
            <w:r w:rsidR="004F3B20" w:rsidRPr="00672D99">
              <w:rPr>
                <w:rFonts w:ascii="Arial" w:hAnsi="Arial" w:cs="Arial"/>
                <w:sz w:val="24"/>
                <w:szCs w:val="24"/>
              </w:rPr>
              <w:t xml:space="preserve"> dalej: Ustawa wdrożeniowa</w:t>
            </w:r>
            <w:r w:rsidRPr="00672D99">
              <w:rPr>
                <w:rFonts w:ascii="Arial" w:hAnsi="Arial" w:cs="Arial"/>
                <w:sz w:val="24"/>
                <w:szCs w:val="24"/>
              </w:rPr>
              <w:t>, tj.:</w:t>
            </w:r>
          </w:p>
          <w:p w14:paraId="5A7516F7" w14:textId="77777777" w:rsidR="00D4790A" w:rsidRPr="00672D99" w:rsidRDefault="00D4790A" w:rsidP="00672D99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czy partner wnosi do projektu zasoby: ludzkie, organizacyjne, techniczne lub finansowe oraz</w:t>
            </w:r>
          </w:p>
          <w:p w14:paraId="58FEE4C9" w14:textId="77777777" w:rsidR="00D4790A" w:rsidRPr="00672D99" w:rsidRDefault="00D4790A" w:rsidP="00672D99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czy partner realizuje zadanie/a merytoryczne w projekcie.</w:t>
            </w:r>
          </w:p>
          <w:p w14:paraId="63FE509F" w14:textId="4CB14238" w:rsidR="00365CBC" w:rsidRPr="00672D99" w:rsidRDefault="00E87E2F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Powyższe wymogi muszą być </w:t>
            </w:r>
            <w:r w:rsidR="00365CBC" w:rsidRPr="00672D99">
              <w:rPr>
                <w:rFonts w:ascii="Arial" w:hAnsi="Arial" w:cs="Arial"/>
                <w:sz w:val="24"/>
                <w:szCs w:val="24"/>
              </w:rPr>
              <w:t>spełnione łączni</w:t>
            </w:r>
            <w:r w:rsidR="00080B2A" w:rsidRPr="00672D99">
              <w:rPr>
                <w:rFonts w:ascii="Arial" w:hAnsi="Arial" w:cs="Arial"/>
                <w:sz w:val="24"/>
                <w:szCs w:val="24"/>
              </w:rPr>
              <w:t>e</w:t>
            </w:r>
            <w:r w:rsidR="007176FB" w:rsidRPr="00672D99">
              <w:rPr>
                <w:rFonts w:ascii="Arial" w:hAnsi="Arial" w:cs="Arial"/>
                <w:sz w:val="24"/>
                <w:szCs w:val="24"/>
              </w:rPr>
              <w:t>.</w:t>
            </w:r>
            <w:r w:rsidR="00365CBC" w:rsidRPr="00672D99">
              <w:rPr>
                <w:rFonts w:ascii="Arial" w:hAnsi="Arial" w:cs="Arial"/>
                <w:sz w:val="24"/>
                <w:szCs w:val="24"/>
              </w:rPr>
              <w:t xml:space="preserve"> Udział partnerów w projekcie partnerskim nie może polegać wyłącznie na wniesieniu do jego realizacji</w:t>
            </w:r>
            <w:r w:rsidR="00080B2A" w:rsidRPr="00672D99">
              <w:rPr>
                <w:rFonts w:ascii="Arial" w:hAnsi="Arial" w:cs="Arial"/>
                <w:sz w:val="24"/>
                <w:szCs w:val="24"/>
              </w:rPr>
              <w:t xml:space="preserve"> ww.</w:t>
            </w:r>
            <w:r w:rsidR="00365CBC" w:rsidRPr="00672D99">
              <w:rPr>
                <w:rFonts w:ascii="Arial" w:hAnsi="Arial" w:cs="Arial"/>
                <w:sz w:val="24"/>
                <w:szCs w:val="24"/>
              </w:rPr>
              <w:t xml:space="preserve"> zasobów</w:t>
            </w:r>
            <w:r w:rsidR="007176FB" w:rsidRPr="00672D9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5CC9D10" w14:textId="77777777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15B21E65" w14:textId="77777777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Tak/do negocjacji/nie/nie dotyczy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02EA98AA" w14:textId="77777777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2B37D3" w:rsidRPr="00672D99" w14:paraId="4BDE8C27" w14:textId="77777777" w:rsidTr="002B37D3">
        <w:tc>
          <w:tcPr>
            <w:tcW w:w="273" w:type="pct"/>
          </w:tcPr>
          <w:p w14:paraId="6ACB6528" w14:textId="1FE85B24" w:rsidR="002B37D3" w:rsidRPr="00672D99" w:rsidRDefault="002B37D3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A.10</w:t>
            </w:r>
          </w:p>
        </w:tc>
        <w:tc>
          <w:tcPr>
            <w:tcW w:w="1064" w:type="pct"/>
          </w:tcPr>
          <w:p w14:paraId="17F49762" w14:textId="20BCFC6D" w:rsidR="002B37D3" w:rsidRPr="00672D99" w:rsidRDefault="002B37D3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1" w:name="_Hlk130910347"/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przepisami dotyczącymi pomocy </w:t>
            </w:r>
            <w:r w:rsidR="00855B83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publicznej lub </w:t>
            </w: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 </w:t>
            </w:r>
            <w:proofErr w:type="spellStart"/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minimis</w:t>
            </w:r>
            <w:bookmarkEnd w:id="1"/>
            <w:proofErr w:type="spellEnd"/>
          </w:p>
        </w:tc>
        <w:tc>
          <w:tcPr>
            <w:tcW w:w="2326" w:type="pct"/>
          </w:tcPr>
          <w:p w14:paraId="617E50AD" w14:textId="1E473308" w:rsidR="002B37D3" w:rsidRPr="00672D99" w:rsidRDefault="002B37D3" w:rsidP="00672D99">
            <w:pPr>
              <w:pStyle w:val="Nagwek1"/>
              <w:spacing w:before="100" w:beforeAutospacing="1" w:after="100" w:afterAutospacing="1" w:line="276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 xml:space="preserve">Jeżeli w projekcie występuje pomoc </w:t>
            </w:r>
            <w:r w:rsidR="00855B83" w:rsidRPr="00672D99">
              <w:rPr>
                <w:rFonts w:ascii="Arial" w:hAnsi="Arial" w:cs="Arial"/>
                <w:color w:val="auto"/>
                <w:sz w:val="24"/>
                <w:szCs w:val="24"/>
              </w:rPr>
              <w:t xml:space="preserve">publiczna lub </w:t>
            </w:r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 xml:space="preserve">de </w:t>
            </w:r>
            <w:proofErr w:type="spellStart"/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>minimis</w:t>
            </w:r>
            <w:proofErr w:type="spellEnd"/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>, w</w:t>
            </w:r>
            <w:r w:rsidRPr="00672D99">
              <w:rPr>
                <w:rFonts w:ascii="Arial" w:eastAsiaTheme="minorHAnsi" w:hAnsi="Arial" w:cs="Arial"/>
                <w:color w:val="auto"/>
                <w:sz w:val="24"/>
                <w:szCs w:val="24"/>
              </w:rPr>
              <w:t xml:space="preserve"> kryterium sprawdzamy</w:t>
            </w:r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 xml:space="preserve"> czy jest ona</w:t>
            </w:r>
            <w:r w:rsidR="0085220B" w:rsidRPr="00672D99">
              <w:rPr>
                <w:rFonts w:ascii="Arial" w:hAnsi="Arial" w:cs="Arial"/>
                <w:color w:val="auto"/>
                <w:sz w:val="24"/>
                <w:szCs w:val="24"/>
              </w:rPr>
              <w:t xml:space="preserve"> zaplanowana</w:t>
            </w:r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 xml:space="preserve"> zgodn</w:t>
            </w:r>
            <w:r w:rsidR="0085220B" w:rsidRPr="00672D99">
              <w:rPr>
                <w:rFonts w:ascii="Arial" w:hAnsi="Arial" w:cs="Arial"/>
                <w:color w:val="auto"/>
                <w:sz w:val="24"/>
                <w:szCs w:val="24"/>
              </w:rPr>
              <w:t>ie</w:t>
            </w:r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 xml:space="preserve"> z warunkami, wynikającymi z odpowiednich aktów prawnych określających zasady udzielania pomocy </w:t>
            </w:r>
            <w:r w:rsidR="00855B83" w:rsidRPr="00672D99">
              <w:rPr>
                <w:rFonts w:ascii="Arial" w:hAnsi="Arial" w:cs="Arial"/>
                <w:color w:val="auto"/>
                <w:sz w:val="24"/>
                <w:szCs w:val="24"/>
              </w:rPr>
              <w:t xml:space="preserve">publicznej lub </w:t>
            </w:r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 xml:space="preserve">de </w:t>
            </w:r>
            <w:proofErr w:type="spellStart"/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>minimis</w:t>
            </w:r>
            <w:proofErr w:type="spellEnd"/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 xml:space="preserve">, wskazanymi w Szczegółowym Opisie Priorytetów w wersji aktualnej na </w:t>
            </w:r>
            <w:r w:rsidR="00187391" w:rsidRPr="00672D99">
              <w:rPr>
                <w:rFonts w:ascii="Arial" w:hAnsi="Arial" w:cs="Arial"/>
                <w:color w:val="auto"/>
                <w:sz w:val="24"/>
                <w:szCs w:val="24"/>
              </w:rPr>
              <w:t>moment udzielenia pomocy</w:t>
            </w:r>
            <w:r w:rsidR="00187391" w:rsidRPr="00672D99">
              <w:rPr>
                <w:rStyle w:val="Odwoanieprzypisudolnego"/>
                <w:rFonts w:ascii="Arial" w:hAnsi="Arial" w:cs="Arial"/>
                <w:color w:val="auto"/>
                <w:sz w:val="24"/>
                <w:szCs w:val="24"/>
              </w:rPr>
              <w:footnoteReference w:id="9"/>
            </w:r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>.</w:t>
            </w:r>
          </w:p>
          <w:p w14:paraId="1D605B27" w14:textId="45E9EA2B" w:rsidR="002B37D3" w:rsidRPr="00672D99" w:rsidRDefault="002B37D3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337" w:type="pct"/>
          </w:tcPr>
          <w:p w14:paraId="14EF7E08" w14:textId="77777777" w:rsidR="002B37D3" w:rsidRPr="00672D99" w:rsidRDefault="002B37D3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Tak/do negocjacji/nie/nie dotyczy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1495A4C3" w14:textId="42C2AB55" w:rsidR="002B37D3" w:rsidRPr="00672D99" w:rsidRDefault="002B37D3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</w:tbl>
    <w:p w14:paraId="2212B350" w14:textId="77777777" w:rsidR="00D354B7" w:rsidRPr="00672D99" w:rsidRDefault="00D354B7" w:rsidP="00672D99">
      <w:pPr>
        <w:pStyle w:val="Nagwek1"/>
        <w:numPr>
          <w:ilvl w:val="0"/>
          <w:numId w:val="13"/>
        </w:numPr>
        <w:spacing w:before="100" w:beforeAutospacing="1" w:after="100" w:afterAutospacing="1" w:line="276" w:lineRule="auto"/>
        <w:ind w:left="714" w:hanging="357"/>
        <w:rPr>
          <w:rFonts w:ascii="Arial" w:hAnsi="Arial" w:cs="Arial"/>
          <w:b/>
          <w:bCs/>
          <w:color w:val="auto"/>
          <w:sz w:val="24"/>
          <w:szCs w:val="24"/>
        </w:rPr>
      </w:pPr>
      <w:r w:rsidRPr="00672D99">
        <w:rPr>
          <w:rFonts w:ascii="Arial" w:hAnsi="Arial" w:cs="Arial"/>
          <w:b/>
          <w:bCs/>
          <w:color w:val="auto"/>
          <w:sz w:val="24"/>
          <w:szCs w:val="24"/>
        </w:rPr>
        <w:t>Kryteria merytoryczne</w:t>
      </w:r>
    </w:p>
    <w:tbl>
      <w:tblPr>
        <w:tblStyle w:val="Tabela-Siatka"/>
        <w:tblW w:w="5115" w:type="pct"/>
        <w:tblInd w:w="-147" w:type="dxa"/>
        <w:tblLook w:val="0620" w:firstRow="1" w:lastRow="0" w:firstColumn="0" w:lastColumn="0" w:noHBand="1" w:noVBand="1"/>
      </w:tblPr>
      <w:tblGrid>
        <w:gridCol w:w="737"/>
        <w:gridCol w:w="2379"/>
        <w:gridCol w:w="7232"/>
        <w:gridCol w:w="3968"/>
      </w:tblGrid>
      <w:tr w:rsidR="002B37D3" w:rsidRPr="00672D99" w14:paraId="770D5818" w14:textId="77777777" w:rsidTr="00C61EA4">
        <w:trPr>
          <w:tblHeader/>
        </w:trPr>
        <w:tc>
          <w:tcPr>
            <w:tcW w:w="257" w:type="pct"/>
            <w:shd w:val="clear" w:color="auto" w:fill="D9D9D9" w:themeFill="background1" w:themeFillShade="D9"/>
          </w:tcPr>
          <w:p w14:paraId="4275CBFE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831" w:type="pct"/>
            <w:shd w:val="clear" w:color="auto" w:fill="D9D9D9" w:themeFill="background1" w:themeFillShade="D9"/>
          </w:tcPr>
          <w:p w14:paraId="3C1FB780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525" w:type="pct"/>
            <w:shd w:val="clear" w:color="auto" w:fill="D9D9D9" w:themeFill="background1" w:themeFillShade="D9"/>
          </w:tcPr>
          <w:p w14:paraId="27CF7661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386" w:type="pct"/>
            <w:shd w:val="clear" w:color="auto" w:fill="D9D9D9" w:themeFill="background1" w:themeFillShade="D9"/>
          </w:tcPr>
          <w:p w14:paraId="5CFD28A6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C61EA4" w:rsidRPr="00672D99" w14:paraId="31581AA4" w14:textId="77777777" w:rsidTr="00C61EA4">
        <w:tc>
          <w:tcPr>
            <w:tcW w:w="257" w:type="pct"/>
          </w:tcPr>
          <w:p w14:paraId="55F99138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831" w:type="pct"/>
          </w:tcPr>
          <w:p w14:paraId="6244FEF6" w14:textId="0EB902CC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Potrzeba realizacji i grupa docelowa projektu</w:t>
            </w:r>
          </w:p>
        </w:tc>
        <w:tc>
          <w:tcPr>
            <w:tcW w:w="2525" w:type="pct"/>
          </w:tcPr>
          <w:p w14:paraId="0BF6199C" w14:textId="53E0681C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7B411AE8" w14:textId="0C14820C" w:rsidR="00D354B7" w:rsidRPr="00672D99" w:rsidRDefault="00D354B7" w:rsidP="00672D99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0BB2410D" w14:textId="5FADF8F6" w:rsidR="00D354B7" w:rsidRPr="00672D99" w:rsidRDefault="00D354B7" w:rsidP="00672D99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dobór i opis grupy docelowej oraz sposób rekrutacji</w:t>
            </w:r>
            <w:r w:rsidR="00AA751B"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(w tym weryfikacja kwalifikowalności grupy docelowej)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jest adekwatny do założeń projektu i Regulaminu wyboru projektów.</w:t>
            </w:r>
          </w:p>
          <w:p w14:paraId="664732D1" w14:textId="0DBB95CC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Komitet Monitorujący dopuszcza doprecyzowanie </w:t>
            </w:r>
            <w:r w:rsidR="000B5910"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</w:t>
            </w:r>
            <w:r w:rsidR="00D83F26" w:rsidRPr="00672D99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34D54CF6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386" w:type="pct"/>
          </w:tcPr>
          <w:p w14:paraId="75F64F9B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400127E3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Projekt może uzyskać maksymalnie 15 pkt. w ramach oceny kryterium.</w:t>
            </w:r>
          </w:p>
          <w:p w14:paraId="216D020A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w Regulaminie wyboru projektów,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jeśli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oceniający przyzna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co najmniej 9 punktów w ramach oceny kryterium.</w:t>
            </w:r>
          </w:p>
          <w:p w14:paraId="4462DFBF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Kryterium nie jest spełnione, jeśli oceniający przyzna 8 lub mniej punktów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202E7556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będzie miało charakter rozstrzygający 4 stopnia o ostatecznej kolejności na liście projektów skierowanych do etapu negocjacji, gdy więcej niż jeden projekt uzyska taką samą liczbę punktów.</w:t>
            </w:r>
          </w:p>
        </w:tc>
      </w:tr>
      <w:tr w:rsidR="00C61EA4" w:rsidRPr="00672D99" w14:paraId="59298665" w14:textId="77777777" w:rsidTr="00C61EA4">
        <w:tc>
          <w:tcPr>
            <w:tcW w:w="257" w:type="pct"/>
          </w:tcPr>
          <w:p w14:paraId="1C02DA79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B.2</w:t>
            </w:r>
          </w:p>
        </w:tc>
        <w:tc>
          <w:tcPr>
            <w:tcW w:w="831" w:type="pct"/>
          </w:tcPr>
          <w:p w14:paraId="34842614" w14:textId="6AACF4CB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525" w:type="pct"/>
          </w:tcPr>
          <w:p w14:paraId="4CB5AA1A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704B834E" w14:textId="77777777" w:rsidR="00D354B7" w:rsidRPr="00672D99" w:rsidRDefault="00D354B7" w:rsidP="00672D99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1BF93BB4" w14:textId="77777777" w:rsidR="00D354B7" w:rsidRPr="00672D99" w:rsidRDefault="00D354B7" w:rsidP="00672D99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43741F50" w14:textId="77777777" w:rsidR="00D354B7" w:rsidRPr="00672D99" w:rsidRDefault="00D354B7" w:rsidP="00672D99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75DA5B25" w14:textId="0354A321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0B5910"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kryterium na potrzeby danego postępowania w Regulaminie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wyboru projektów</w:t>
            </w:r>
            <w:r w:rsidR="000E6115" w:rsidRPr="00672D99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659A8EF7" w14:textId="0C6A6372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86" w:type="pct"/>
          </w:tcPr>
          <w:p w14:paraId="3779AB7C" w14:textId="5ED494A9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1E41DC"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17B103C2" w14:textId="1B1876ED" w:rsidR="00D354B7" w:rsidRPr="00672D99" w:rsidRDefault="00D354B7" w:rsidP="00672D99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Projekt może uzyskać maksymalnie </w:t>
            </w:r>
            <w:r w:rsidR="00D93C29" w:rsidRPr="00672D99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pkt. w ramach oceny kryterium.</w:t>
            </w:r>
          </w:p>
          <w:p w14:paraId="35E1EAE1" w14:textId="14972E3A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, jeśli oceniający przyzna co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najmniej </w:t>
            </w:r>
            <w:r w:rsidR="00D93C29" w:rsidRPr="00672D99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punktów w ramach oceny kryterium.</w:t>
            </w:r>
          </w:p>
          <w:p w14:paraId="102703ED" w14:textId="06D52F88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Kryterium nie jest spełnione, jeśli oceniający przyzna </w:t>
            </w:r>
            <w:r w:rsidR="00A25EB4" w:rsidRPr="00672D99">
              <w:rPr>
                <w:rFonts w:ascii="Arial" w:hAnsi="Arial" w:cs="Arial"/>
                <w:sz w:val="24"/>
                <w:szCs w:val="24"/>
              </w:rPr>
              <w:t>11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lub mniej punktów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5F6C4F42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będzie miało charakter rozstrzygający 1 stopnia o ostatecznej kolejności na liście projektów skierowanych do etapu negocjacji, gdy więcej niż jeden projekt uzyska taką samą liczbę punktów.</w:t>
            </w:r>
          </w:p>
        </w:tc>
      </w:tr>
      <w:tr w:rsidR="00C61EA4" w:rsidRPr="00672D99" w14:paraId="654D4A53" w14:textId="77777777" w:rsidTr="00C61EA4">
        <w:tc>
          <w:tcPr>
            <w:tcW w:w="257" w:type="pct"/>
          </w:tcPr>
          <w:p w14:paraId="2915AE5A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B.3</w:t>
            </w:r>
          </w:p>
        </w:tc>
        <w:tc>
          <w:tcPr>
            <w:tcW w:w="831" w:type="pct"/>
          </w:tcPr>
          <w:p w14:paraId="3FCE8E7C" w14:textId="083801CA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525" w:type="pct"/>
          </w:tcPr>
          <w:p w14:paraId="723CF213" w14:textId="77777777" w:rsidR="00D354B7" w:rsidRPr="00672D99" w:rsidRDefault="00D354B7" w:rsidP="00672D99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271FCA99" w14:textId="7EFEA3C2" w:rsidR="00D354B7" w:rsidRPr="00672D99" w:rsidRDefault="00D354B7" w:rsidP="00672D99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</w:t>
            </w:r>
            <w:proofErr w:type="spellStart"/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ych</w:t>
            </w:r>
            <w:proofErr w:type="spellEnd"/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problemu/ów oraz założonych celów/wskaźników;</w:t>
            </w:r>
          </w:p>
          <w:p w14:paraId="09AC27A0" w14:textId="2929BBB4" w:rsidR="00D354B7" w:rsidRPr="00672D99" w:rsidRDefault="00D354B7" w:rsidP="00672D99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czy opis zadań jest adekwatny do założeń projektu;</w:t>
            </w:r>
          </w:p>
          <w:p w14:paraId="2C78E903" w14:textId="4112A382" w:rsidR="00D354B7" w:rsidRPr="00672D99" w:rsidRDefault="00D354B7" w:rsidP="00672D99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bookmarkStart w:id="2" w:name="_Hlk126227024"/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zgodność planowanych działań z przepisami właściwymi dla obszaru merytorycznego i warunkami wsparcia określonymi w Regulaminie wyboru projektów;</w:t>
            </w:r>
            <w:bookmarkEnd w:id="2"/>
          </w:p>
          <w:p w14:paraId="358FE14C" w14:textId="71226A48" w:rsidR="00D354B7" w:rsidRPr="00672D99" w:rsidRDefault="00D354B7" w:rsidP="00672D99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podział zadań (wnioskodawca/partner) – dotyczy projektów partnerskich;</w:t>
            </w:r>
          </w:p>
          <w:p w14:paraId="6BC2E5D7" w14:textId="50542D1D" w:rsidR="00D354B7" w:rsidRPr="00672D99" w:rsidRDefault="00D354B7" w:rsidP="00672D99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czy projekt zakłada zachowanie trwałości projektu w odniesieniu do wydatków ponoszonych jako </w:t>
            </w:r>
            <w:r w:rsidRPr="00672D99">
              <w:rPr>
                <w:rFonts w:ascii="Arial" w:hAnsi="Arial" w:cs="Arial"/>
                <w:sz w:val="24"/>
                <w:szCs w:val="24"/>
              </w:rPr>
              <w:t>cross-</w:t>
            </w:r>
            <w:proofErr w:type="spellStart"/>
            <w:r w:rsidRPr="00672D99">
              <w:rPr>
                <w:rFonts w:ascii="Arial" w:hAnsi="Arial" w:cs="Arial"/>
                <w:sz w:val="24"/>
                <w:szCs w:val="24"/>
              </w:rPr>
              <w:t>financing</w:t>
            </w:r>
            <w:proofErr w:type="spellEnd"/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lub w sytuacji, gdy projekt podlega obowiązkowi utrzymania </w:t>
            </w:r>
            <w:r w:rsidRPr="00672D99">
              <w:rPr>
                <w:rFonts w:ascii="Arial" w:hAnsi="Arial" w:cs="Arial"/>
                <w:sz w:val="24"/>
                <w:szCs w:val="24"/>
              </w:rPr>
              <w:lastRenderedPageBreak/>
              <w:t>inwestycji zgodnie z obowiązującymi zasadami pomocy publicznej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(o ile dotyczy);</w:t>
            </w:r>
          </w:p>
          <w:p w14:paraId="2EF86304" w14:textId="48538D2C" w:rsidR="00D354B7" w:rsidRPr="00672D99" w:rsidRDefault="00D354B7" w:rsidP="00672D99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zadań.</w:t>
            </w:r>
          </w:p>
          <w:p w14:paraId="0A77AFF6" w14:textId="47F59A34" w:rsidR="00D354B7" w:rsidRPr="00672D99" w:rsidRDefault="00D354B7" w:rsidP="00672D99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0B5910"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</w:t>
            </w:r>
            <w:r w:rsidR="008040FD" w:rsidRPr="00672D99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7B66B666" w14:textId="122C57C6" w:rsidR="00D354B7" w:rsidRPr="00672D99" w:rsidRDefault="00D354B7" w:rsidP="00672D99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86" w:type="pct"/>
          </w:tcPr>
          <w:p w14:paraId="2E705A5F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</w:p>
          <w:p w14:paraId="2747B6F8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797156E7" w14:textId="15340CF0" w:rsidR="00D354B7" w:rsidRPr="00672D99" w:rsidRDefault="00D354B7" w:rsidP="00672D99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Projekt może uzyskać maksymalnie </w:t>
            </w:r>
            <w:r w:rsidR="000251D7"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25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pkt. w ramach oceny kryterium.</w:t>
            </w:r>
          </w:p>
          <w:p w14:paraId="3A07E891" w14:textId="08E11BDF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3" w:name="_Hlk142031460"/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, jeśli oceniający przyzna co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najmniej 1</w:t>
            </w:r>
            <w:r w:rsidR="000251D7" w:rsidRPr="00672D99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punktów w ramach oceny kryterium.</w:t>
            </w:r>
          </w:p>
          <w:bookmarkEnd w:id="3"/>
          <w:p w14:paraId="18929534" w14:textId="3EF6F4D5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nie jest spełnione, jeśli oceniający przyzna 1</w:t>
            </w:r>
            <w:r w:rsidR="000251D7" w:rsidRPr="00672D99">
              <w:rPr>
                <w:rFonts w:ascii="Arial" w:hAnsi="Arial" w:cs="Arial"/>
                <w:sz w:val="24"/>
                <w:szCs w:val="24"/>
              </w:rPr>
              <w:t>4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lub mniej punktów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2C5573EE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będzie miało charakter rozstrzygający 3 stopnia o ostatecznej kolejności na liście projektów skierowanych do etapu negocjacji, gdy więcej niż jeden projekt uzyska taką samą liczbę punktów.</w:t>
            </w:r>
          </w:p>
        </w:tc>
      </w:tr>
      <w:tr w:rsidR="00C61EA4" w:rsidRPr="00672D99" w14:paraId="2985CF1F" w14:textId="77777777" w:rsidTr="00C61EA4">
        <w:tc>
          <w:tcPr>
            <w:tcW w:w="257" w:type="pct"/>
          </w:tcPr>
          <w:p w14:paraId="61293C53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B.4</w:t>
            </w:r>
          </w:p>
        </w:tc>
        <w:tc>
          <w:tcPr>
            <w:tcW w:w="831" w:type="pct"/>
          </w:tcPr>
          <w:p w14:paraId="05FC24C2" w14:textId="67A96764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</w:p>
        </w:tc>
        <w:tc>
          <w:tcPr>
            <w:tcW w:w="2525" w:type="pct"/>
          </w:tcPr>
          <w:p w14:paraId="351AC978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7D5B75C2" w14:textId="77777777" w:rsidR="008C7423" w:rsidRPr="00672D99" w:rsidRDefault="008C7423" w:rsidP="00672D99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doświadczenie wnioskodawcy w obszarze tematycznym, którego dotyczy realizowany projekt, na danym terytorium i w pracy z daną grupą docelową,</w:t>
            </w:r>
          </w:p>
          <w:p w14:paraId="5CFE1704" w14:textId="47740D1B" w:rsidR="008C7423" w:rsidRPr="00672D99" w:rsidRDefault="008C7423" w:rsidP="00672D99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potencjał kadrowy i techniczny planowany do zaangażowania w ramach projektu,</w:t>
            </w:r>
          </w:p>
          <w:p w14:paraId="1AC5D2DE" w14:textId="6463AB38" w:rsidR="008C7423" w:rsidRPr="00672D99" w:rsidRDefault="008C7423" w:rsidP="00672D99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czy opis potencjału i doświadczenia wnioskodawcy jest adekwatny do założeń projektu i Regulaminu wyboru projektów,</w:t>
            </w:r>
          </w:p>
          <w:p w14:paraId="1F3D6C7B" w14:textId="6639BD82" w:rsidR="00D354B7" w:rsidRPr="00672D99" w:rsidRDefault="008C7423" w:rsidP="00672D99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sposób zarządzania projektem. </w:t>
            </w:r>
          </w:p>
          <w:p w14:paraId="0AEDBF58" w14:textId="3AEFD0F3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0B5910"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kryterium na potrzeby danego postępowania w Regulaminie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wyboru projektów</w:t>
            </w:r>
            <w:r w:rsidR="001E6A68" w:rsidRPr="00672D99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5DD23B5B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86" w:type="pct"/>
          </w:tcPr>
          <w:p w14:paraId="7C0489F9" w14:textId="77777777" w:rsidR="000705B9" w:rsidRPr="00672D99" w:rsidRDefault="000705B9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</w:p>
          <w:p w14:paraId="72294DD1" w14:textId="2B48655F" w:rsidR="00D354B7" w:rsidRPr="00672D99" w:rsidRDefault="000705B9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1D203678" w14:textId="23FCE812" w:rsidR="00D354B7" w:rsidRPr="00672D99" w:rsidRDefault="00D354B7" w:rsidP="00672D99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Projekt może uzyskać maksymalnie </w:t>
            </w:r>
            <w:r w:rsidR="000251D7" w:rsidRPr="00672D99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pkt. w ramach oceny kryterium.</w:t>
            </w:r>
          </w:p>
          <w:p w14:paraId="74239407" w14:textId="3E172D7C" w:rsidR="00D354B7" w:rsidRPr="00672D99" w:rsidRDefault="000705B9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Dopuszcza się możliwość skierowania kryterium do negocjacji w zakresie wskazanym w Regulaminie wyboru projektów, jeśli oceniający przyzna co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najmniej 12 punktów w ramach oceny kryterium.</w:t>
            </w:r>
          </w:p>
          <w:p w14:paraId="13F2B852" w14:textId="6B41D64D" w:rsidR="00D354B7" w:rsidRPr="00672D99" w:rsidRDefault="00D354B7" w:rsidP="00672D99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nie jest spełnione, jeśli oceniający przyzna 1</w:t>
            </w:r>
            <w:r w:rsidR="000251D7" w:rsidRPr="00672D99">
              <w:rPr>
                <w:rFonts w:ascii="Arial" w:hAnsi="Arial" w:cs="Arial"/>
                <w:sz w:val="24"/>
                <w:szCs w:val="24"/>
              </w:rPr>
              <w:t>1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lub mniej punktów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4F707D5A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będzie miało charakter rozstrzygający 5 stopnia o ostatecznej kolejności na liście projektów skierowanych do etapu negocjacji, gdy więcej niż jeden projekt uzyska taką samą liczbę punktów.</w:t>
            </w:r>
          </w:p>
        </w:tc>
      </w:tr>
      <w:tr w:rsidR="00C61EA4" w:rsidRPr="00672D99" w14:paraId="40E455EC" w14:textId="77777777" w:rsidTr="00C61EA4">
        <w:tc>
          <w:tcPr>
            <w:tcW w:w="257" w:type="pct"/>
          </w:tcPr>
          <w:p w14:paraId="0D67A18C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B.5</w:t>
            </w:r>
          </w:p>
        </w:tc>
        <w:tc>
          <w:tcPr>
            <w:tcW w:w="831" w:type="pct"/>
          </w:tcPr>
          <w:p w14:paraId="5BAD1DB2" w14:textId="68F04C54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525" w:type="pct"/>
          </w:tcPr>
          <w:p w14:paraId="1B592B74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6E4C94C" w14:textId="77777777" w:rsidR="00D354B7" w:rsidRPr="00672D99" w:rsidRDefault="00D354B7" w:rsidP="00672D99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520B3F60" w14:textId="77777777" w:rsidR="00D354B7" w:rsidRPr="00672D99" w:rsidRDefault="00D354B7" w:rsidP="00672D99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148B2CC1" w14:textId="77777777" w:rsidR="00D354B7" w:rsidRPr="00672D99" w:rsidRDefault="00D354B7" w:rsidP="00672D99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czy wydatki wynikają bezpośrednio z opisanych działań i przyczyniają się do osiągnięcia produktów projektu;</w:t>
            </w:r>
          </w:p>
          <w:p w14:paraId="3A40AAA6" w14:textId="53E9F52E" w:rsidR="00D354B7" w:rsidRPr="00672D99" w:rsidRDefault="00D354B7" w:rsidP="00672D99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5DDF8788" w14:textId="77777777" w:rsidR="00D354B7" w:rsidRPr="00672D99" w:rsidRDefault="00D354B7" w:rsidP="00672D99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635F5574" w14:textId="77777777" w:rsidR="00D354B7" w:rsidRPr="00672D99" w:rsidRDefault="00D354B7" w:rsidP="00672D99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5B5E364E" w14:textId="77777777" w:rsidR="00D354B7" w:rsidRPr="00672D99" w:rsidRDefault="00D354B7" w:rsidP="00672D99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są zgodne ze standardami lub cenami rynkowymi towarów lub usług,</w:t>
            </w:r>
          </w:p>
          <w:p w14:paraId="48562F25" w14:textId="77777777" w:rsidR="00D354B7" w:rsidRPr="00672D99" w:rsidRDefault="00D354B7" w:rsidP="00672D99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2D5B6BFE" w14:textId="767E2AB0" w:rsidR="00D354B7" w:rsidRPr="00672D99" w:rsidRDefault="00D354B7" w:rsidP="00672D99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koszty pośrednie, cross-</w:t>
            </w:r>
            <w:proofErr w:type="spellStart"/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financing</w:t>
            </w:r>
            <w:proofErr w:type="spellEnd"/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, wkład własny, błędne wyliczenia itp.).</w:t>
            </w:r>
          </w:p>
          <w:p w14:paraId="7B0F4F55" w14:textId="36C2E40A" w:rsidR="00D354B7" w:rsidRPr="00672D99" w:rsidRDefault="00D354B7" w:rsidP="00672D99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czy budżet projektu jest adekwatny do założeń projektu i Regulaminu wyboru projektów.</w:t>
            </w:r>
          </w:p>
          <w:p w14:paraId="235C80F7" w14:textId="4F9B8C8D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0B5910"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</w:t>
            </w:r>
            <w:r w:rsidR="00FD0BD8" w:rsidRPr="00672D99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2ECC5302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86" w:type="pct"/>
          </w:tcPr>
          <w:p w14:paraId="0F92F2DD" w14:textId="6A4D9E1E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D315DF"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102EF35D" w14:textId="0833E9B9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Projekt może uzyskać maksymalnie 20 pkt. w ramach oceny kryterium.</w:t>
            </w:r>
          </w:p>
          <w:p w14:paraId="14F1AA3A" w14:textId="60CA97FD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, jeśli oceniający przyzna co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najmniej 12 punktów w ramach oceny kryterium.</w:t>
            </w:r>
          </w:p>
          <w:p w14:paraId="542FF5CD" w14:textId="3830E2AE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Kryterium nie jest spełnione, jeśli oceniający przyzna 11 lub mniej punktów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4EF5A5BE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będzie miało charakter rozstrzygający 2 stopnia o ostatecznej kolejności na liście projektów skierowanych do etapu negocjacji, gdy więcej niż jeden projekt uzyska taką samą liczbę punktów.</w:t>
            </w:r>
          </w:p>
        </w:tc>
      </w:tr>
    </w:tbl>
    <w:p w14:paraId="629F2E15" w14:textId="62BAAC6F" w:rsidR="009807D0" w:rsidRPr="00672D99" w:rsidRDefault="009807D0" w:rsidP="00672D99">
      <w:pPr>
        <w:pStyle w:val="Nagwek1"/>
        <w:numPr>
          <w:ilvl w:val="0"/>
          <w:numId w:val="13"/>
        </w:numPr>
        <w:spacing w:before="100" w:beforeAutospacing="1" w:after="100" w:afterAutospacing="1" w:line="276" w:lineRule="auto"/>
        <w:ind w:left="714" w:hanging="357"/>
        <w:rPr>
          <w:rFonts w:ascii="Arial" w:hAnsi="Arial" w:cs="Arial"/>
          <w:b/>
          <w:bCs/>
          <w:color w:val="auto"/>
          <w:sz w:val="24"/>
          <w:szCs w:val="24"/>
        </w:rPr>
      </w:pPr>
      <w:r w:rsidRPr="00672D99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Kryteria dostępu</w:t>
      </w:r>
    </w:p>
    <w:tbl>
      <w:tblPr>
        <w:tblStyle w:val="Tabela-Siatka"/>
        <w:tblW w:w="5136" w:type="pct"/>
        <w:tblInd w:w="-147" w:type="dxa"/>
        <w:tblLayout w:type="fixed"/>
        <w:tblLook w:val="0620" w:firstRow="1" w:lastRow="0" w:firstColumn="0" w:lastColumn="0" w:noHBand="1" w:noVBand="1"/>
      </w:tblPr>
      <w:tblGrid>
        <w:gridCol w:w="710"/>
        <w:gridCol w:w="3094"/>
        <w:gridCol w:w="6546"/>
        <w:gridCol w:w="4025"/>
      </w:tblGrid>
      <w:tr w:rsidR="00C61EA4" w:rsidRPr="00672D99" w14:paraId="0272BCD8" w14:textId="77777777" w:rsidTr="0044373C">
        <w:trPr>
          <w:tblHeader/>
        </w:trPr>
        <w:tc>
          <w:tcPr>
            <w:tcW w:w="247" w:type="pct"/>
            <w:shd w:val="clear" w:color="auto" w:fill="D9D9D9" w:themeFill="background1" w:themeFillShade="D9"/>
          </w:tcPr>
          <w:p w14:paraId="1446A57B" w14:textId="77777777" w:rsidR="009807D0" w:rsidRPr="00672D99" w:rsidRDefault="009807D0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76" w:type="pct"/>
            <w:shd w:val="clear" w:color="auto" w:fill="D9D9D9" w:themeFill="background1" w:themeFillShade="D9"/>
          </w:tcPr>
          <w:p w14:paraId="75472284" w14:textId="77777777" w:rsidR="009807D0" w:rsidRPr="00672D99" w:rsidRDefault="009807D0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277" w:type="pct"/>
            <w:shd w:val="clear" w:color="auto" w:fill="D9D9D9" w:themeFill="background1" w:themeFillShade="D9"/>
          </w:tcPr>
          <w:p w14:paraId="4504230E" w14:textId="77777777" w:rsidR="009807D0" w:rsidRPr="00672D99" w:rsidRDefault="009807D0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400" w:type="pct"/>
            <w:shd w:val="clear" w:color="auto" w:fill="D9D9D9" w:themeFill="background1" w:themeFillShade="D9"/>
          </w:tcPr>
          <w:p w14:paraId="4AC1A8BA" w14:textId="77777777" w:rsidR="009807D0" w:rsidRPr="00672D99" w:rsidRDefault="009807D0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C61EA4" w:rsidRPr="00672D99" w14:paraId="5E045169" w14:textId="77777777" w:rsidTr="0044373C">
        <w:tc>
          <w:tcPr>
            <w:tcW w:w="247" w:type="pct"/>
            <w:shd w:val="clear" w:color="auto" w:fill="FFFFFF" w:themeFill="background1"/>
          </w:tcPr>
          <w:p w14:paraId="1A6C8A76" w14:textId="424BBB06" w:rsidR="00100469" w:rsidRPr="00672D99" w:rsidRDefault="00100469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C40E0E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76" w:type="pct"/>
            <w:shd w:val="clear" w:color="auto" w:fill="FFFFFF" w:themeFill="background1"/>
          </w:tcPr>
          <w:p w14:paraId="5108A1F0" w14:textId="48C1E658" w:rsidR="00100469" w:rsidRPr="00672D99" w:rsidRDefault="00100469" w:rsidP="00672D99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zapisami Szczegółowego </w:t>
            </w: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Opisu Priorytetów</w:t>
            </w:r>
            <w:r w:rsidR="00D31ACF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="00D31ACF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SzOP</w:t>
            </w:r>
            <w:proofErr w:type="spellEnd"/>
            <w:r w:rsidR="00D31ACF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277" w:type="pct"/>
            <w:shd w:val="clear" w:color="auto" w:fill="FFFFFF" w:themeFill="background1"/>
          </w:tcPr>
          <w:p w14:paraId="0B0562AC" w14:textId="3E3F0CD4" w:rsidR="001E7052" w:rsidRPr="00672D99" w:rsidRDefault="001E7052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projekt jest zgodny z zapisami Szczegółowego Opisu Priorytetów dla Działania 8.</w:t>
            </w:r>
            <w:r w:rsidR="002D6DD4" w:rsidRPr="00672D99">
              <w:rPr>
                <w:rFonts w:ascii="Arial" w:hAnsi="Arial" w:cs="Arial"/>
                <w:sz w:val="24"/>
                <w:szCs w:val="24"/>
              </w:rPr>
              <w:t xml:space="preserve">6 </w:t>
            </w:r>
            <w:r w:rsidRPr="00672D99">
              <w:rPr>
                <w:rFonts w:ascii="Arial" w:hAnsi="Arial" w:cs="Arial"/>
                <w:sz w:val="24"/>
                <w:szCs w:val="24"/>
              </w:rPr>
              <w:t>w wersji aktualnej na dzień rozpoczęcia naboru</w:t>
            </w:r>
            <w:r w:rsidR="00D31ACF" w:rsidRPr="00672D9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672D99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AD832CC" w14:textId="49F904EF" w:rsidR="001E20DE" w:rsidRPr="00672D99" w:rsidRDefault="001E20DE" w:rsidP="00672D99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lastRenderedPageBreak/>
              <w:t>w zakresie informacji wskazanych w polu „Opis działań” oraz zasad realizacji wsparcia;</w:t>
            </w:r>
          </w:p>
          <w:p w14:paraId="73216DEF" w14:textId="15DB9168" w:rsidR="001E20DE" w:rsidRPr="00672D99" w:rsidRDefault="001E20DE" w:rsidP="00672D99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zakresie informacji wskazanych w polu „Maksymalny % poziomu dofinansowania całkowitego wydatków kwalifikowalnych na poziomie projektu</w:t>
            </w:r>
            <w:r w:rsidR="00814D67" w:rsidRPr="00672D99">
              <w:rPr>
                <w:rFonts w:ascii="Arial" w:hAnsi="Arial" w:cs="Arial"/>
                <w:sz w:val="24"/>
                <w:szCs w:val="24"/>
              </w:rPr>
              <w:t xml:space="preserve"> (środki UE + współfinansowanie ze środków krajowych przyznane beneficjentowi przez właściwą instytucję)”;</w:t>
            </w:r>
          </w:p>
          <w:p w14:paraId="6E1FC86D" w14:textId="556B353B" w:rsidR="00814D67" w:rsidRPr="00672D99" w:rsidRDefault="00814D67" w:rsidP="00672D99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zakresie informacji wskazanych w polu „Dopuszczalny cross-</w:t>
            </w:r>
            <w:proofErr w:type="spellStart"/>
            <w:r w:rsidRPr="00672D99">
              <w:rPr>
                <w:rFonts w:ascii="Arial" w:hAnsi="Arial" w:cs="Arial"/>
                <w:sz w:val="24"/>
                <w:szCs w:val="24"/>
              </w:rPr>
              <w:t>financing</w:t>
            </w:r>
            <w:proofErr w:type="spellEnd"/>
            <w:r w:rsidRPr="00672D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643F1" w:rsidRPr="00672D99">
              <w:rPr>
                <w:rFonts w:ascii="Arial" w:hAnsi="Arial" w:cs="Arial"/>
                <w:sz w:val="24"/>
                <w:szCs w:val="24"/>
              </w:rPr>
              <w:t>(</w:t>
            </w:r>
            <w:r w:rsidRPr="00672D99">
              <w:rPr>
                <w:rFonts w:ascii="Arial" w:hAnsi="Arial" w:cs="Arial"/>
                <w:sz w:val="24"/>
                <w:szCs w:val="24"/>
              </w:rPr>
              <w:t>%</w:t>
            </w:r>
            <w:r w:rsidR="000643F1" w:rsidRPr="00672D99">
              <w:rPr>
                <w:rFonts w:ascii="Arial" w:hAnsi="Arial" w:cs="Arial"/>
                <w:sz w:val="24"/>
                <w:szCs w:val="24"/>
              </w:rPr>
              <w:t>)</w:t>
            </w:r>
            <w:r w:rsidRPr="00672D99">
              <w:rPr>
                <w:rFonts w:ascii="Arial" w:hAnsi="Arial" w:cs="Arial"/>
                <w:sz w:val="24"/>
                <w:szCs w:val="24"/>
              </w:rPr>
              <w:t>”</w:t>
            </w:r>
            <w:r w:rsidR="000643F1" w:rsidRPr="00672D99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F53CE0E" w14:textId="706D434F" w:rsidR="001E20DE" w:rsidRPr="00672D99" w:rsidRDefault="001E20DE" w:rsidP="00672D99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zakresie informacji wskazanych w polu „Minimalna wartość projektu”;</w:t>
            </w:r>
          </w:p>
          <w:p w14:paraId="17927B49" w14:textId="0A306A80" w:rsidR="00294141" w:rsidRPr="00672D99" w:rsidRDefault="007B6FEB" w:rsidP="00672D99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eastAsia="Calibri" w:hAnsi="Arial" w:cs="Arial"/>
                <w:sz w:val="24"/>
                <w:szCs w:val="24"/>
              </w:rPr>
              <w:t>w zakresie informacji wskazanych w polu „Uproszczone metody rozliczania”</w:t>
            </w:r>
            <w:r w:rsidR="00DF0E20" w:rsidRPr="00672D99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14:paraId="23CBADF3" w14:textId="3BF8B028" w:rsidR="001E20DE" w:rsidRPr="00672D99" w:rsidRDefault="001E20DE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5339628E" w14:textId="50B0A58B" w:rsidR="00100469" w:rsidRPr="00672D99" w:rsidRDefault="001E7052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400" w:type="pct"/>
            <w:shd w:val="clear" w:color="auto" w:fill="FFFFFF" w:themeFill="background1"/>
          </w:tcPr>
          <w:p w14:paraId="7412E144" w14:textId="1A7DC64A" w:rsidR="00100469" w:rsidRPr="00672D99" w:rsidRDefault="00100469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="00903DDD" w:rsidRPr="00672D99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5B86D0C7" w14:textId="4DB1609C" w:rsidR="0081458B" w:rsidRPr="00672D99" w:rsidRDefault="00B87889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lastRenderedPageBreak/>
              <w:t>Dopuszcza się możliwość skierowania kryterium do negocjacji w zakresie wskazanym w Regulaminie wyboru projektów.</w:t>
            </w:r>
          </w:p>
        </w:tc>
      </w:tr>
      <w:tr w:rsidR="00C61EA4" w:rsidRPr="00672D99" w14:paraId="03D34E51" w14:textId="77777777" w:rsidTr="0044373C">
        <w:tc>
          <w:tcPr>
            <w:tcW w:w="247" w:type="pct"/>
          </w:tcPr>
          <w:p w14:paraId="07A19594" w14:textId="75DA5B6F" w:rsidR="00810D0B" w:rsidRPr="00672D99" w:rsidRDefault="00810D0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C40E0E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76" w:type="pct"/>
            <w:tcBorders>
              <w:bottom w:val="single" w:sz="4" w:space="0" w:color="auto"/>
            </w:tcBorders>
          </w:tcPr>
          <w:p w14:paraId="5CF40503" w14:textId="0225AF6F" w:rsidR="00810D0B" w:rsidRPr="00672D99" w:rsidRDefault="00731B20" w:rsidP="00672D99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4" w:name="_Hlk145420294"/>
            <w:r w:rsidRPr="00672D99">
              <w:rPr>
                <w:rFonts w:ascii="Arial" w:hAnsi="Arial" w:cs="Arial"/>
                <w:b/>
                <w:color w:val="000000"/>
                <w:sz w:val="24"/>
                <w:szCs w:val="24"/>
              </w:rPr>
              <w:t>Wnioskodawca/ partner (jeżeli dotyczy) jest podmiotem uprawnionym do złożenia wniosku o dofinansowanie projektu</w:t>
            </w:r>
            <w:bookmarkEnd w:id="4"/>
          </w:p>
        </w:tc>
        <w:tc>
          <w:tcPr>
            <w:tcW w:w="2277" w:type="pct"/>
            <w:tcBorders>
              <w:bottom w:val="single" w:sz="4" w:space="0" w:color="auto"/>
            </w:tcBorders>
          </w:tcPr>
          <w:p w14:paraId="5D1D72B4" w14:textId="67BE9B88" w:rsidR="00731B20" w:rsidRPr="00672D99" w:rsidRDefault="00731B20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wnioskodawcą/ partnerem (jeżeli dotyczy) jest podmiot z katalogu określonego w polu „Typ beneficjenta – ogólny” Szczegółowego Opisu Priorytetów w wersji aktualnej na dzień rozpoczęcia naboru z wyłączeniem osób fizycznych (nie dotyczy osób prowadzących działalność gospodarczą lub oświatową na podstawie przepisów odrębnych).</w:t>
            </w:r>
          </w:p>
          <w:p w14:paraId="1871316A" w14:textId="05238C55" w:rsidR="00810D0B" w:rsidRPr="00672D99" w:rsidRDefault="00810D0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1400" w:type="pct"/>
            <w:tcBorders>
              <w:bottom w:val="single" w:sz="4" w:space="0" w:color="auto"/>
            </w:tcBorders>
          </w:tcPr>
          <w:p w14:paraId="2CC52974" w14:textId="77777777" w:rsidR="00810D0B" w:rsidRPr="00672D99" w:rsidRDefault="00810D0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Tak</w:t>
            </w:r>
            <w:r w:rsidRPr="00672D99" w:rsidDel="001F1CA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/nie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 w:rsidR="002E3158" w:rsidRPr="00672D99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49816382" w14:textId="45844DCD" w:rsidR="002E3158" w:rsidRPr="00672D99" w:rsidRDefault="002E3158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Nie dopuszcza się możliwości skierowania kryterium do negocjacji.</w:t>
            </w:r>
          </w:p>
        </w:tc>
      </w:tr>
      <w:tr w:rsidR="007D0EB1" w:rsidRPr="00672D99" w14:paraId="5D315AD4" w14:textId="77777777" w:rsidTr="0044373C">
        <w:tc>
          <w:tcPr>
            <w:tcW w:w="247" w:type="pct"/>
          </w:tcPr>
          <w:p w14:paraId="563CE07E" w14:textId="27B6CDEC" w:rsidR="007D0EB1" w:rsidRPr="00672D99" w:rsidRDefault="007D0EB1" w:rsidP="007D0EB1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C.3</w:t>
            </w:r>
          </w:p>
        </w:tc>
        <w:tc>
          <w:tcPr>
            <w:tcW w:w="1076" w:type="pct"/>
            <w:tcBorders>
              <w:bottom w:val="single" w:sz="4" w:space="0" w:color="auto"/>
            </w:tcBorders>
          </w:tcPr>
          <w:p w14:paraId="787D14B7" w14:textId="31AF1D15" w:rsidR="007D0EB1" w:rsidRPr="007D0EB1" w:rsidRDefault="007D0EB1" w:rsidP="007D0EB1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7D0EB1">
              <w:rPr>
                <w:rFonts w:ascii="Arial" w:hAnsi="Arial" w:cs="Arial"/>
                <w:b/>
                <w:bCs/>
                <w:sz w:val="24"/>
                <w:szCs w:val="24"/>
              </w:rPr>
              <w:t>Wnioskodawca posiada siedzibę lub jednostkę organizacyjną na terenie województwa kujawsko-pomorskiego</w:t>
            </w:r>
          </w:p>
        </w:tc>
        <w:tc>
          <w:tcPr>
            <w:tcW w:w="2277" w:type="pct"/>
            <w:tcBorders>
              <w:bottom w:val="single" w:sz="4" w:space="0" w:color="auto"/>
            </w:tcBorders>
          </w:tcPr>
          <w:p w14:paraId="25FB78E2" w14:textId="77777777" w:rsidR="007D0EB1" w:rsidRPr="007D0EB1" w:rsidRDefault="007D0EB1" w:rsidP="007D0EB1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D0EB1">
              <w:rPr>
                <w:rFonts w:ascii="Arial" w:hAnsi="Arial" w:cs="Arial"/>
                <w:sz w:val="24"/>
                <w:szCs w:val="24"/>
              </w:rPr>
              <w:t>W kryterium sprawdzimy, czy wnioskodawca (nie dotyczy partnera) posiada siedzibę lub jednostkę organizacyjną  na terenie województwa kujawsko-pomorskiego, w którym jest realizowany projekt.</w:t>
            </w:r>
          </w:p>
          <w:p w14:paraId="3B59502A" w14:textId="77777777" w:rsidR="007D0EB1" w:rsidRPr="007D0EB1" w:rsidRDefault="007D0EB1" w:rsidP="007D0EB1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D0EB1">
              <w:rPr>
                <w:rFonts w:ascii="Arial" w:hAnsi="Arial" w:cs="Arial"/>
                <w:sz w:val="24"/>
                <w:szCs w:val="24"/>
              </w:rPr>
              <w:t>Wprowadzenie kryterium uzasadnione jest regionalnym charakterem wsparcia.</w:t>
            </w:r>
          </w:p>
          <w:p w14:paraId="6C6541D5" w14:textId="77777777" w:rsidR="007D0EB1" w:rsidRPr="007D0EB1" w:rsidRDefault="007D0EB1" w:rsidP="007D0EB1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D0EB1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7190B39A" w14:textId="039B7BC6" w:rsidR="007D0EB1" w:rsidRPr="007D0EB1" w:rsidRDefault="007D0EB1" w:rsidP="007D0EB1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D0EB1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400" w:type="pct"/>
            <w:tcBorders>
              <w:bottom w:val="single" w:sz="4" w:space="0" w:color="auto"/>
            </w:tcBorders>
          </w:tcPr>
          <w:p w14:paraId="25EB0F90" w14:textId="77777777" w:rsidR="007D0EB1" w:rsidRPr="007D0EB1" w:rsidRDefault="007D0EB1" w:rsidP="007D0EB1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D0EB1">
              <w:rPr>
                <w:rFonts w:ascii="Arial" w:hAnsi="Arial" w:cs="Arial"/>
                <w:sz w:val="24"/>
                <w:szCs w:val="24"/>
              </w:rPr>
              <w:t>Tak/do negocjacji/nie</w:t>
            </w:r>
          </w:p>
          <w:p w14:paraId="45C0BBFD" w14:textId="77777777" w:rsidR="007D0EB1" w:rsidRPr="007D0EB1" w:rsidRDefault="007D0EB1" w:rsidP="007D0EB1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D0EB1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5747165A" w14:textId="0DF8A6FD" w:rsidR="007D0EB1" w:rsidRPr="007D0EB1" w:rsidRDefault="007D0EB1" w:rsidP="007D0EB1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D0EB1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C61EA4" w:rsidRPr="00672D99" w14:paraId="3DC975B9" w14:textId="77777777" w:rsidTr="0044373C">
        <w:tc>
          <w:tcPr>
            <w:tcW w:w="247" w:type="pct"/>
          </w:tcPr>
          <w:p w14:paraId="29E17F52" w14:textId="21177714" w:rsidR="003E6D56" w:rsidRPr="00672D99" w:rsidRDefault="003E6D56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C.4</w:t>
            </w:r>
          </w:p>
        </w:tc>
        <w:tc>
          <w:tcPr>
            <w:tcW w:w="1076" w:type="pct"/>
            <w:tcBorders>
              <w:bottom w:val="single" w:sz="4" w:space="0" w:color="auto"/>
            </w:tcBorders>
          </w:tcPr>
          <w:p w14:paraId="4ADE3B2A" w14:textId="2D125E20" w:rsidR="003E6D56" w:rsidRPr="00672D99" w:rsidRDefault="006D6754" w:rsidP="00672D99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Podmiot występuje maksymalnie 2 razy w ramach naboru</w:t>
            </w:r>
          </w:p>
        </w:tc>
        <w:tc>
          <w:tcPr>
            <w:tcW w:w="2277" w:type="pct"/>
            <w:tcBorders>
              <w:bottom w:val="single" w:sz="4" w:space="0" w:color="auto"/>
            </w:tcBorders>
          </w:tcPr>
          <w:p w14:paraId="56E2B80F" w14:textId="77777777" w:rsidR="00217EE5" w:rsidRPr="005E243A" w:rsidRDefault="00217EE5" w:rsidP="00217EE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5" w:name="_Hlk145420558"/>
            <w:r>
              <w:rPr>
                <w:rFonts w:ascii="Arial" w:hAnsi="Arial" w:cs="Arial"/>
                <w:sz w:val="24"/>
                <w:szCs w:val="24"/>
              </w:rPr>
              <w:t xml:space="preserve">W kryterium sprawdzimy, czy jeden podmiot wystąpił w ramach naboru nie </w:t>
            </w:r>
            <w:r w:rsidRPr="005E243A">
              <w:rPr>
                <w:rFonts w:ascii="Arial" w:hAnsi="Arial" w:cs="Arial"/>
                <w:sz w:val="24"/>
                <w:szCs w:val="24"/>
              </w:rPr>
              <w:t>więcej niż jeden raz jako wnioskodawca i nie więcej niż jeden raz jako partner.</w:t>
            </w:r>
          </w:p>
          <w:p w14:paraId="622554CB" w14:textId="16E39C4B" w:rsidR="00217EE5" w:rsidRDefault="00217EE5" w:rsidP="00217EE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E243A">
              <w:rPr>
                <w:rFonts w:ascii="Arial" w:hAnsi="Arial" w:cs="Arial"/>
                <w:sz w:val="24"/>
                <w:szCs w:val="24"/>
              </w:rPr>
              <w:t xml:space="preserve">W przypadku gdy dany podmiot wystąpi w ramach naboru więcej niż raz jako </w:t>
            </w:r>
            <w:r w:rsidR="005E243A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5E243A">
              <w:rPr>
                <w:rFonts w:ascii="Arial" w:hAnsi="Arial" w:cs="Arial"/>
                <w:sz w:val="24"/>
                <w:szCs w:val="24"/>
              </w:rPr>
              <w:t xml:space="preserve"> lub więcej</w:t>
            </w:r>
            <w:r>
              <w:rPr>
                <w:rFonts w:ascii="Arial" w:hAnsi="Arial" w:cs="Arial"/>
                <w:sz w:val="24"/>
                <w:szCs w:val="24"/>
              </w:rPr>
              <w:t xml:space="preserve"> niż raz jako partner, wszystkie wnioski, których dotyczy opisany przypadek zostaną odrzucone.</w:t>
            </w:r>
          </w:p>
          <w:p w14:paraId="4A9093F2" w14:textId="6920DF59" w:rsidR="003E6D56" w:rsidRPr="003855E5" w:rsidRDefault="00217EE5" w:rsidP="00672D99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72D9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weryfikowane na podstawie rejestru wniosków o dofinansowanie realizacji projektów złożonych w odpowiedzi na nabór oraz weryfikowane w oparciu </w:t>
            </w:r>
            <w:r w:rsidRPr="00672D9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 wniosek o dofinansowanie projektu</w:t>
            </w:r>
            <w:r w:rsidRPr="00672D9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  <w:bookmarkEnd w:id="5"/>
          </w:p>
        </w:tc>
        <w:tc>
          <w:tcPr>
            <w:tcW w:w="1400" w:type="pct"/>
            <w:tcBorders>
              <w:bottom w:val="single" w:sz="4" w:space="0" w:color="auto"/>
            </w:tcBorders>
          </w:tcPr>
          <w:p w14:paraId="3D399796" w14:textId="77777777" w:rsidR="003E6D56" w:rsidRPr="00672D99" w:rsidRDefault="003E6D56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Tak</w:t>
            </w:r>
            <w:r w:rsidRPr="00672D99" w:rsidDel="001F1CA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/nie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27889504" w14:textId="65792750" w:rsidR="003E6D56" w:rsidRPr="00672D99" w:rsidRDefault="003E6D56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Nie dopuszcza się możliwości skierowania kryterium do negocjacji.</w:t>
            </w:r>
          </w:p>
        </w:tc>
      </w:tr>
      <w:tr w:rsidR="00C61EA4" w:rsidRPr="00672D99" w14:paraId="3A23EC1B" w14:textId="77777777" w:rsidTr="0044373C">
        <w:tc>
          <w:tcPr>
            <w:tcW w:w="247" w:type="pct"/>
          </w:tcPr>
          <w:p w14:paraId="5014F1F9" w14:textId="2C18979D" w:rsidR="003E6D56" w:rsidRPr="00672D99" w:rsidRDefault="003E6D56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27712B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3CD79" w14:textId="5DFC9878" w:rsidR="003E6D56" w:rsidRPr="00672D99" w:rsidRDefault="003C36F4" w:rsidP="00672D99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6" w:name="_Hlk145420615"/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  <w:bookmarkEnd w:id="6"/>
          </w:p>
        </w:tc>
        <w:tc>
          <w:tcPr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A620" w14:textId="18B837F4" w:rsidR="003C36F4" w:rsidRPr="00672D99" w:rsidRDefault="003C36F4" w:rsidP="00DF4F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kryterium sprawdzimy, czy</w:t>
            </w:r>
            <w:r w:rsidR="00E60D0D" w:rsidRPr="00672D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sz w:val="24"/>
                <w:szCs w:val="24"/>
              </w:rPr>
              <w:t>projekt jest skierowany do osób fizycznych, które pracują lub zamieszkują na terenie województwa kujawsko-pomorskiego w rozumieniu przepisów Kodeksu Cywilnego</w:t>
            </w:r>
            <w:r w:rsidRPr="00672D99">
              <w:rPr>
                <w:rFonts w:ascii="Arial" w:hAnsi="Arial" w:cs="Arial"/>
                <w:vertAlign w:val="superscript"/>
              </w:rPr>
              <w:footnoteReference w:id="11"/>
            </w:r>
            <w:r w:rsidRPr="00672D99">
              <w:rPr>
                <w:rFonts w:ascii="Arial" w:hAnsi="Arial" w:cs="Arial"/>
                <w:sz w:val="24"/>
                <w:szCs w:val="24"/>
              </w:rPr>
              <w:t>, należących co najmniej do jednej z poniższych grup:</w:t>
            </w:r>
            <w:r w:rsidR="00526C9B" w:rsidRPr="00672D99">
              <w:rPr>
                <w:rFonts w:ascii="Arial" w:hAnsi="Arial" w:cs="Arial"/>
              </w:rPr>
              <w:t xml:space="preserve"> </w:t>
            </w:r>
            <w:r w:rsidR="00526C9B" w:rsidRPr="00672D99">
              <w:rPr>
                <w:rFonts w:ascii="Arial" w:hAnsi="Arial" w:cs="Arial"/>
                <w:sz w:val="24"/>
                <w:szCs w:val="24"/>
              </w:rPr>
              <w:t>osób odchodzących z rolnictwa, osób zwolnionych w okresie nie dłuższym niż 6 miesięcy, przewidzian</w:t>
            </w:r>
            <w:r w:rsidR="007D0EB1">
              <w:rPr>
                <w:rFonts w:ascii="Arial" w:hAnsi="Arial" w:cs="Arial"/>
                <w:sz w:val="24"/>
                <w:szCs w:val="24"/>
              </w:rPr>
              <w:t>ych</w:t>
            </w:r>
            <w:r w:rsidR="00526C9B" w:rsidRPr="00672D99">
              <w:rPr>
                <w:rFonts w:ascii="Arial" w:hAnsi="Arial" w:cs="Arial"/>
                <w:sz w:val="24"/>
                <w:szCs w:val="24"/>
              </w:rPr>
              <w:t xml:space="preserve"> do</w:t>
            </w:r>
            <w:r w:rsidR="00A94B28" w:rsidRPr="00672D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26C9B" w:rsidRPr="00672D99">
              <w:rPr>
                <w:rFonts w:ascii="Arial" w:hAnsi="Arial" w:cs="Arial"/>
                <w:sz w:val="24"/>
                <w:szCs w:val="24"/>
              </w:rPr>
              <w:t>zwolnienia lub zagrożon</w:t>
            </w:r>
            <w:r w:rsidR="007D0EB1">
              <w:rPr>
                <w:rFonts w:ascii="Arial" w:hAnsi="Arial" w:cs="Arial"/>
                <w:sz w:val="24"/>
                <w:szCs w:val="24"/>
              </w:rPr>
              <w:t>ych</w:t>
            </w:r>
            <w:r w:rsidR="00526C9B" w:rsidRPr="00672D99">
              <w:rPr>
                <w:rFonts w:ascii="Arial" w:hAnsi="Arial" w:cs="Arial"/>
                <w:sz w:val="24"/>
                <w:szCs w:val="24"/>
              </w:rPr>
              <w:t xml:space="preserve"> zwolnieniem z pracy z przyczyn dotyczących zakładu pracy</w:t>
            </w:r>
            <w:r w:rsidR="009446AC" w:rsidRPr="00672D9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C68CB20" w14:textId="5C2F8B09" w:rsidR="00FA5297" w:rsidRPr="00672D99" w:rsidRDefault="00FA5297" w:rsidP="00672D9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w zakresie zgodności z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wytycznymi, o których mowa w ustawie wdrożeniowej oraz przepisami prawa krajowego.</w:t>
            </w:r>
          </w:p>
          <w:p w14:paraId="173E8A01" w14:textId="11650B22" w:rsidR="003E6D56" w:rsidRPr="00672D99" w:rsidRDefault="003C36F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5F24A5" w14:textId="77777777" w:rsidR="003C36F4" w:rsidRPr="00672D99" w:rsidRDefault="003C36F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lastRenderedPageBreak/>
              <w:t>Tak/do negocjacji/nie</w:t>
            </w:r>
          </w:p>
          <w:p w14:paraId="3E0DBD36" w14:textId="77777777" w:rsidR="003C36F4" w:rsidRPr="00672D99" w:rsidRDefault="003C36F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5541032E" w14:textId="25AE1B19" w:rsidR="003E6D56" w:rsidRPr="00672D99" w:rsidRDefault="003C36F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C61EA4" w:rsidRPr="00672D99" w14:paraId="6B25736E" w14:textId="77777777" w:rsidTr="0044373C">
        <w:tc>
          <w:tcPr>
            <w:tcW w:w="247" w:type="pct"/>
          </w:tcPr>
          <w:p w14:paraId="2297821E" w14:textId="6E474B41" w:rsidR="003E6D56" w:rsidRPr="00672D99" w:rsidRDefault="003E6D56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85504A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76" w:type="pct"/>
          </w:tcPr>
          <w:p w14:paraId="296775F7" w14:textId="4B4E132F" w:rsidR="003E6D56" w:rsidRPr="00672D99" w:rsidRDefault="00BB5252" w:rsidP="00672D99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Projekt zakłada realizację wsparcia prowadzącego do nabycia kompetencji lub uzyskania kwalifikacji</w:t>
            </w:r>
          </w:p>
        </w:tc>
        <w:tc>
          <w:tcPr>
            <w:tcW w:w="2277" w:type="pct"/>
          </w:tcPr>
          <w:p w14:paraId="6E49E389" w14:textId="77777777" w:rsidR="0003046D" w:rsidRPr="00672D99" w:rsidRDefault="0003046D" w:rsidP="00672D9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projekt zakłada realizację wsparcia prowadzącego do nabycia kompetencji lub uzyskania kwalifikacji. Realizacja wsparcia musi być zgodna z załącznikiem nr 2 do Wytycznych dotyczących monitorowania postępu rzeczowego realizacji programów na lata 2021-2027.</w:t>
            </w:r>
          </w:p>
          <w:p w14:paraId="2E0464BA" w14:textId="51CB49DA" w:rsidR="00CA77A1" w:rsidRPr="00672D99" w:rsidRDefault="00CA77A1" w:rsidP="00672D9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ramach projektu mogą wystąpić formy wsparcia, które nie będą oceniane zgodnie z przedmiotowym kryterium ze względu na specyfikę zaplanowanej formy (np. ocena umiejętności i potrzeb, doradztwo itp.).</w:t>
            </w:r>
          </w:p>
          <w:p w14:paraId="23AAE6EC" w14:textId="77777777" w:rsidR="0003046D" w:rsidRPr="00672D99" w:rsidRDefault="0003046D" w:rsidP="00672D9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01255FFF" w14:textId="6E69B1CA" w:rsidR="003E6D56" w:rsidRPr="00672D99" w:rsidRDefault="0003046D" w:rsidP="00672D9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400" w:type="pct"/>
          </w:tcPr>
          <w:p w14:paraId="7D4BD2D1" w14:textId="360E1A02" w:rsidR="003E6D56" w:rsidRPr="00672D99" w:rsidRDefault="003E6D56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Tak/do negocjacji/nie </w:t>
            </w:r>
            <w:r w:rsidR="00635922" w:rsidRPr="00672D99">
              <w:rPr>
                <w:rFonts w:ascii="Arial" w:hAnsi="Arial" w:cs="Arial"/>
                <w:color w:val="000000"/>
                <w:sz w:val="24"/>
                <w:szCs w:val="24"/>
              </w:rPr>
              <w:t>/nie dotyczy</w:t>
            </w:r>
            <w:r w:rsidR="00C61EA4"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11E07642" w14:textId="60E39E13" w:rsidR="003E6D56" w:rsidRPr="00672D99" w:rsidRDefault="003E6D56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AF5731" w:rsidRPr="00672D99" w14:paraId="3DCE7DA9" w14:textId="77777777" w:rsidTr="0044373C">
        <w:tc>
          <w:tcPr>
            <w:tcW w:w="247" w:type="pct"/>
            <w:shd w:val="clear" w:color="auto" w:fill="FFFFFF" w:themeFill="background1"/>
          </w:tcPr>
          <w:p w14:paraId="35B858A9" w14:textId="401EDE9F" w:rsidR="00AF5731" w:rsidRPr="00672D99" w:rsidRDefault="00E84648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85504A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76" w:type="pct"/>
            <w:shd w:val="clear" w:color="auto" w:fill="FFFFFF" w:themeFill="background1"/>
          </w:tcPr>
          <w:p w14:paraId="7C2E0AA1" w14:textId="6D6FBD01" w:rsidR="00AF5731" w:rsidRPr="00672D99" w:rsidRDefault="004F6850" w:rsidP="00672D99">
            <w:pPr>
              <w:pStyle w:val="Default"/>
              <w:spacing w:before="100" w:beforeAutospacing="1" w:after="100" w:afterAutospacing="1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Minimalny poziom</w:t>
            </w:r>
            <w:r w:rsidR="00D50F41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efektywności projektu</w:t>
            </w:r>
          </w:p>
        </w:tc>
        <w:tc>
          <w:tcPr>
            <w:tcW w:w="2277" w:type="pct"/>
            <w:shd w:val="clear" w:color="auto" w:fill="FFFFFF" w:themeFill="background1"/>
          </w:tcPr>
          <w:p w14:paraId="56BF88E8" w14:textId="693D7B98" w:rsidR="00AF5731" w:rsidRPr="00DF4F28" w:rsidRDefault="004F6850" w:rsidP="00DF4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kryterium sprawdzimy</w:t>
            </w:r>
            <w:r w:rsidR="00416BDE" w:rsidRPr="00672D99">
              <w:rPr>
                <w:rFonts w:ascii="Arial" w:hAnsi="Arial" w:cs="Arial"/>
                <w:sz w:val="24"/>
                <w:szCs w:val="24"/>
              </w:rPr>
              <w:t>,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czy projekt zakłada osiągnięcie wskaźnika rezultatu </w:t>
            </w:r>
            <w:r w:rsidRPr="00672D99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Liczba osób, które w wyniku realizacji wsparcia z zakresu </w:t>
            </w:r>
            <w:proofErr w:type="spellStart"/>
            <w:r w:rsidRPr="00672D99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outplacementu</w:t>
            </w:r>
            <w:proofErr w:type="spellEnd"/>
            <w:r w:rsidRPr="00672D99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/poprawy</w:t>
            </w:r>
            <w:r w:rsidR="00E84648" w:rsidRPr="00672D99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środowiska pracy podjęły pracę lub kontynuowały </w:t>
            </w:r>
            <w:r w:rsidRPr="00672D99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lastRenderedPageBreak/>
              <w:t>zatrudnienie</w:t>
            </w:r>
            <w:r w:rsidRPr="00672D99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sz w:val="24"/>
                <w:szCs w:val="24"/>
              </w:rPr>
              <w:t>na poziomie</w:t>
            </w:r>
            <w:r w:rsidR="008C18C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16BDE" w:rsidRPr="00DF4F28">
              <w:rPr>
                <w:rFonts w:ascii="Arial" w:hAnsi="Arial" w:cs="Arial"/>
                <w:sz w:val="24"/>
                <w:szCs w:val="24"/>
              </w:rPr>
              <w:t>co najmniej 60% całkowitej liczby osób, które zakończyły udział w projekcie</w:t>
            </w:r>
            <w:r w:rsidRPr="00DF4F2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5900FBC" w14:textId="72387F86" w:rsidR="00E84648" w:rsidRPr="00672D99" w:rsidRDefault="00E84648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0D5ACE62" w14:textId="13F30ECD" w:rsidR="004F6850" w:rsidRPr="00672D99" w:rsidRDefault="004F6850" w:rsidP="00672D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1400" w:type="pct"/>
            <w:shd w:val="clear" w:color="auto" w:fill="FFFFFF" w:themeFill="background1"/>
          </w:tcPr>
          <w:p w14:paraId="1FC99666" w14:textId="77777777" w:rsidR="00E84648" w:rsidRPr="00672D99" w:rsidRDefault="00E84648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negocjacji/nie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6FAC3DDF" w14:textId="139B7A89" w:rsidR="00AF5731" w:rsidRPr="00672D99" w:rsidRDefault="00E84648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lastRenderedPageBreak/>
              <w:t>Dopuszcza się możliwość skierowania kryterium do negocjacji w zakresie wskazanym w Regulaminie wyboru projektów.</w:t>
            </w:r>
          </w:p>
        </w:tc>
      </w:tr>
      <w:tr w:rsidR="004F6850" w:rsidRPr="00672D99" w14:paraId="1FEF6193" w14:textId="77777777" w:rsidTr="0044373C">
        <w:tc>
          <w:tcPr>
            <w:tcW w:w="247" w:type="pct"/>
            <w:shd w:val="clear" w:color="auto" w:fill="FFFFFF" w:themeFill="background1"/>
          </w:tcPr>
          <w:p w14:paraId="729BE358" w14:textId="76BB5BAB" w:rsidR="004F6850" w:rsidRPr="00672D99" w:rsidRDefault="00097FD5" w:rsidP="003855E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85504A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76" w:type="pct"/>
            <w:shd w:val="clear" w:color="auto" w:fill="FFFFFF" w:themeFill="background1"/>
          </w:tcPr>
          <w:p w14:paraId="616D8CA5" w14:textId="0CB8AD14" w:rsidR="004F6850" w:rsidRPr="00672D99" w:rsidRDefault="00891AD5" w:rsidP="003855E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 w:rsidR="00DE25FE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zybkość reagowania na potrzeby uczestników </w:t>
            </w:r>
          </w:p>
        </w:tc>
        <w:tc>
          <w:tcPr>
            <w:tcW w:w="2277" w:type="pct"/>
            <w:shd w:val="clear" w:color="auto" w:fill="FFFFFF" w:themeFill="background1"/>
          </w:tcPr>
          <w:p w14:paraId="62A6744D" w14:textId="23D498C8" w:rsidR="004F6850" w:rsidRPr="00672D99" w:rsidRDefault="006D7130" w:rsidP="003855E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DE25FE" w:rsidRPr="00672D99">
              <w:rPr>
                <w:rFonts w:ascii="Arial" w:hAnsi="Arial" w:cs="Arial"/>
                <w:sz w:val="24"/>
                <w:szCs w:val="24"/>
              </w:rPr>
              <w:t xml:space="preserve"> kryterium sprawdzimy, czy </w:t>
            </w:r>
            <w:r w:rsidR="009D1B40" w:rsidRPr="00672D99">
              <w:rPr>
                <w:rFonts w:ascii="Arial" w:hAnsi="Arial" w:cs="Arial"/>
                <w:sz w:val="24"/>
                <w:szCs w:val="24"/>
              </w:rPr>
              <w:t>zapisy</w:t>
            </w:r>
            <w:r w:rsidR="00FD065C" w:rsidRPr="00672D99">
              <w:rPr>
                <w:rFonts w:ascii="Arial" w:hAnsi="Arial" w:cs="Arial"/>
                <w:sz w:val="24"/>
                <w:szCs w:val="24"/>
              </w:rPr>
              <w:t xml:space="preserve"> dot. </w:t>
            </w:r>
            <w:r w:rsidR="00761887" w:rsidRPr="00672D99">
              <w:rPr>
                <w:rFonts w:ascii="Arial" w:hAnsi="Arial" w:cs="Arial"/>
                <w:sz w:val="24"/>
                <w:szCs w:val="24"/>
              </w:rPr>
              <w:t xml:space="preserve">zaplanowanego </w:t>
            </w:r>
            <w:r w:rsidR="00FD065C" w:rsidRPr="00672D99">
              <w:rPr>
                <w:rFonts w:ascii="Arial" w:hAnsi="Arial" w:cs="Arial"/>
                <w:sz w:val="24"/>
                <w:szCs w:val="24"/>
              </w:rPr>
              <w:t>trybu realizacji</w:t>
            </w:r>
            <w:r w:rsidR="009D1B40" w:rsidRPr="00672D99">
              <w:rPr>
                <w:rFonts w:ascii="Arial" w:hAnsi="Arial" w:cs="Arial"/>
                <w:sz w:val="24"/>
                <w:szCs w:val="24"/>
              </w:rPr>
              <w:t xml:space="preserve"> projektu gwarantują szybk</w:t>
            </w:r>
            <w:r w:rsidR="0014345D" w:rsidRPr="00672D99">
              <w:rPr>
                <w:rFonts w:ascii="Arial" w:hAnsi="Arial" w:cs="Arial"/>
                <w:sz w:val="24"/>
                <w:szCs w:val="24"/>
              </w:rPr>
              <w:t>ą</w:t>
            </w:r>
            <w:r w:rsidR="009D1B40" w:rsidRPr="00672D99">
              <w:rPr>
                <w:rFonts w:ascii="Arial" w:hAnsi="Arial" w:cs="Arial"/>
                <w:sz w:val="24"/>
                <w:szCs w:val="24"/>
              </w:rPr>
              <w:t xml:space="preserve"> reakcj</w:t>
            </w:r>
            <w:r w:rsidR="0014345D" w:rsidRPr="00672D99">
              <w:rPr>
                <w:rFonts w:ascii="Arial" w:hAnsi="Arial" w:cs="Arial"/>
                <w:sz w:val="24"/>
                <w:szCs w:val="24"/>
              </w:rPr>
              <w:t xml:space="preserve">ę </w:t>
            </w:r>
            <w:r w:rsidR="009D1B40" w:rsidRPr="00672D99">
              <w:rPr>
                <w:rFonts w:ascii="Arial" w:hAnsi="Arial" w:cs="Arial"/>
                <w:sz w:val="24"/>
                <w:szCs w:val="24"/>
              </w:rPr>
              <w:t xml:space="preserve">na </w:t>
            </w:r>
            <w:r w:rsidR="007A56F0" w:rsidRPr="00672D99">
              <w:rPr>
                <w:rFonts w:ascii="Arial" w:hAnsi="Arial" w:cs="Arial"/>
                <w:sz w:val="24"/>
                <w:szCs w:val="24"/>
              </w:rPr>
              <w:t xml:space="preserve">potrzeby </w:t>
            </w:r>
            <w:r w:rsidR="005D2C86" w:rsidRPr="00672D99">
              <w:rPr>
                <w:rFonts w:ascii="Arial" w:hAnsi="Arial" w:cs="Arial"/>
                <w:sz w:val="24"/>
                <w:szCs w:val="24"/>
              </w:rPr>
              <w:t>uczestników projektu</w:t>
            </w:r>
            <w:r w:rsidR="008B17B6" w:rsidRPr="00672D99">
              <w:rPr>
                <w:rFonts w:ascii="Arial" w:hAnsi="Arial" w:cs="Arial"/>
              </w:rPr>
              <w:t xml:space="preserve"> </w:t>
            </w:r>
            <w:r w:rsidR="008B17B6" w:rsidRPr="00672D99">
              <w:rPr>
                <w:rFonts w:ascii="Arial" w:hAnsi="Arial" w:cs="Arial"/>
                <w:sz w:val="24"/>
                <w:szCs w:val="24"/>
              </w:rPr>
              <w:t xml:space="preserve">(np. w ramach projektu szybkiego reagowania realizowanego przez beneficjenta pozostającego w trybie gotowości do świadczenia wsparcia </w:t>
            </w:r>
            <w:proofErr w:type="spellStart"/>
            <w:r w:rsidR="008B17B6" w:rsidRPr="00672D99">
              <w:rPr>
                <w:rFonts w:ascii="Arial" w:hAnsi="Arial" w:cs="Arial"/>
                <w:sz w:val="24"/>
                <w:szCs w:val="24"/>
              </w:rPr>
              <w:t>outplacementowego</w:t>
            </w:r>
            <w:proofErr w:type="spellEnd"/>
            <w:r w:rsidR="008B17B6" w:rsidRPr="00672D99">
              <w:rPr>
                <w:rFonts w:ascii="Arial" w:hAnsi="Arial" w:cs="Arial"/>
                <w:sz w:val="24"/>
                <w:szCs w:val="24"/>
              </w:rPr>
              <w:t xml:space="preserve"> na rzecz uczestników projektu).</w:t>
            </w:r>
          </w:p>
          <w:p w14:paraId="6C660BEA" w14:textId="77777777" w:rsidR="00097FD5" w:rsidRPr="00672D99" w:rsidRDefault="00097FD5" w:rsidP="003855E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42B98283" w14:textId="42635AFD" w:rsidR="00097FD5" w:rsidRPr="00672D99" w:rsidRDefault="00097FD5" w:rsidP="003855E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1400" w:type="pct"/>
            <w:shd w:val="clear" w:color="auto" w:fill="FFFFFF" w:themeFill="background1"/>
          </w:tcPr>
          <w:p w14:paraId="6972FEF4" w14:textId="4F7F8407" w:rsidR="006B6ADC" w:rsidRPr="00672D99" w:rsidRDefault="006B6ADC" w:rsidP="003855E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="006D7130" w:rsidRPr="00672D99" w:rsidDel="006D7130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61D0BCFF" w14:textId="7BABC502" w:rsidR="004F6850" w:rsidRPr="00672D99" w:rsidRDefault="006B6ADC" w:rsidP="003855E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AA333B" w:rsidRPr="00672D99" w14:paraId="028C6AF5" w14:textId="77777777" w:rsidTr="0044373C">
        <w:trPr>
          <w:trHeight w:val="750"/>
        </w:trPr>
        <w:tc>
          <w:tcPr>
            <w:tcW w:w="247" w:type="pct"/>
            <w:shd w:val="clear" w:color="auto" w:fill="FFFFFF" w:themeFill="background1"/>
          </w:tcPr>
          <w:p w14:paraId="600E45BB" w14:textId="0D263906" w:rsidR="00AA333B" w:rsidRPr="00672D99" w:rsidRDefault="00AA333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85504A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76" w:type="pct"/>
            <w:shd w:val="clear" w:color="auto" w:fill="FFFFFF" w:themeFill="background1"/>
          </w:tcPr>
          <w:p w14:paraId="1E95EF0D" w14:textId="470D36F7" w:rsidR="00AA333B" w:rsidRPr="00672D99" w:rsidRDefault="006526CD" w:rsidP="00672D99">
            <w:pPr>
              <w:pStyle w:val="Default"/>
              <w:spacing w:before="100" w:beforeAutospacing="1" w:after="100" w:afterAutospacing="1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Wnioskodawca zakłada, że maksymalna wartość dofinansowania projektu nie przekracza kwoty przeznaczonej na dofinansowanie projektów</w:t>
            </w:r>
          </w:p>
        </w:tc>
        <w:tc>
          <w:tcPr>
            <w:tcW w:w="2277" w:type="pct"/>
            <w:shd w:val="clear" w:color="auto" w:fill="FFFFFF" w:themeFill="background1"/>
          </w:tcPr>
          <w:p w14:paraId="674372E7" w14:textId="77777777" w:rsidR="006526CD" w:rsidRPr="00672D99" w:rsidRDefault="006526CD" w:rsidP="00672D99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kryterium sprawdzimy, czy maksymalna wartość dofinansowania projektu nie przekracza kwoty przeznaczonej na dofinansowanie projektów w naborze.</w:t>
            </w:r>
          </w:p>
          <w:p w14:paraId="219BF34B" w14:textId="77777777" w:rsidR="006526CD" w:rsidRPr="00672D99" w:rsidRDefault="006526CD" w:rsidP="00672D99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Kwota przeznaczona na dofinansowanie projektów dla naboru jest wstępnie określona w kolumnie „Kwota dofinansowania UE+BP” Harmonogramu naborów wniosków o dofinansowanie projektów w programie Fundusze Europejskie dla Kujaw i Pomorza 2021-2027 aktualnego na dzień ogłoszenia naboru.</w:t>
            </w:r>
          </w:p>
          <w:p w14:paraId="76D142E2" w14:textId="77777777" w:rsidR="006526CD" w:rsidRPr="00672D99" w:rsidRDefault="006526CD" w:rsidP="00672D99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Na potrzeby kryterium wiążąca jest kwota przeznaczona na dofinansowanie projektów wskazana w §5 Informacja finansowa Regulaminu wyboru projektów dla naboru.</w:t>
            </w:r>
          </w:p>
          <w:p w14:paraId="08F125AF" w14:textId="77777777" w:rsidR="006526CD" w:rsidRPr="00672D99" w:rsidRDefault="006526CD" w:rsidP="00672D9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szczególnie uzasadnionych przypadkach Instytucja Zarządzająca może wyrazić zgodę, w trakcie realizacji projektu na wniosek beneficjenta, na zwiększenie zakładanej wartości dofinansowania projektu ponad kwotę przeznaczoną na dofinansowanie projektów wskazaną w §5 Informacja finansowa Regulaminu wyboru projektów dla naboru.</w:t>
            </w:r>
          </w:p>
          <w:p w14:paraId="79009093" w14:textId="263F4D6B" w:rsidR="00AA333B" w:rsidRPr="00672D99" w:rsidRDefault="006526CD" w:rsidP="00672D99">
            <w:pPr>
              <w:pStyle w:val="Default"/>
              <w:spacing w:before="100" w:beforeAutospacing="1" w:after="100" w:afterAutospacing="1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jest weryfikowane w oparciu o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sz w:val="24"/>
                <w:szCs w:val="24"/>
              </w:rPr>
              <w:t>wniosek o dofinansowanie projektu i §5 Informacja finansowa w Regulaminie wyboru projektów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pct"/>
            <w:shd w:val="clear" w:color="auto" w:fill="FFFFFF" w:themeFill="background1"/>
          </w:tcPr>
          <w:p w14:paraId="2D3C232A" w14:textId="77777777" w:rsidR="006526CD" w:rsidRPr="00672D99" w:rsidRDefault="006526CD" w:rsidP="00672D99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sz w:val="24"/>
                <w:szCs w:val="24"/>
              </w:rPr>
              <w:br/>
              <w:t>(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niespełnienie kryterium oznacza negatywną ocenę).</w:t>
            </w:r>
          </w:p>
          <w:p w14:paraId="25B742DA" w14:textId="771DC085" w:rsidR="00AA333B" w:rsidRPr="00672D99" w:rsidRDefault="006526CD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Nie dopuszcza się możliwości skierowania kryterium do negocjacji.</w:t>
            </w:r>
          </w:p>
        </w:tc>
      </w:tr>
      <w:tr w:rsidR="00172DBF" w:rsidRPr="00672D99" w14:paraId="73DC7A39" w14:textId="77777777" w:rsidTr="0044373C">
        <w:trPr>
          <w:trHeight w:val="750"/>
        </w:trPr>
        <w:tc>
          <w:tcPr>
            <w:tcW w:w="247" w:type="pct"/>
            <w:shd w:val="clear" w:color="auto" w:fill="FFFFFF" w:themeFill="background1"/>
          </w:tcPr>
          <w:p w14:paraId="759E4C15" w14:textId="06EFA8AE" w:rsidR="00172DBF" w:rsidRPr="00672D99" w:rsidRDefault="00FB1235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85504A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85504A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076" w:type="pct"/>
            <w:shd w:val="clear" w:color="auto" w:fill="FFFFFF" w:themeFill="background1"/>
          </w:tcPr>
          <w:p w14:paraId="6FEC38F9" w14:textId="6EB2A824" w:rsidR="007A2993" w:rsidRPr="00672D99" w:rsidRDefault="00831468" w:rsidP="00672D99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zakłada, że średni koszt </w:t>
            </w: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wsparcia</w:t>
            </w:r>
            <w:r w:rsidRPr="00672D99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footnoteReference w:id="12"/>
            </w: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przypadający na jednego uczestnika projektu nie przekracza </w:t>
            </w:r>
            <w:r w:rsidR="00E8677C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35</w:t>
            </w: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tys. </w:t>
            </w:r>
            <w:r w:rsidR="007A2993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zł</w:t>
            </w:r>
            <w:r w:rsidR="007A2993" w:rsidRPr="00672D99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footnoteReference w:id="13"/>
            </w:r>
            <w:r w:rsidR="007A2993" w:rsidRPr="00672D99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54D9AB80" w14:textId="3326CE9D" w:rsidR="00172DBF" w:rsidRPr="00672D99" w:rsidRDefault="007A2993" w:rsidP="00672D99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77" w:type="pct"/>
            <w:shd w:val="clear" w:color="auto" w:fill="FFFFFF" w:themeFill="background1"/>
          </w:tcPr>
          <w:p w14:paraId="2A2C357D" w14:textId="72D127BC" w:rsidR="00831468" w:rsidRPr="00672D99" w:rsidRDefault="004619A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</w:t>
            </w:r>
            <w:r w:rsidR="00831468" w:rsidRPr="00672D99">
              <w:rPr>
                <w:rFonts w:ascii="Arial" w:hAnsi="Arial" w:cs="Arial"/>
                <w:sz w:val="24"/>
                <w:szCs w:val="24"/>
              </w:rPr>
              <w:t xml:space="preserve"> kryterium sprawdzimy, czy średni koszt wsparcia na jednego uczestnika projektu nie przekracza </w:t>
            </w:r>
            <w:r w:rsidR="00E8677C" w:rsidRPr="00672D99">
              <w:rPr>
                <w:rFonts w:ascii="Arial" w:hAnsi="Arial" w:cs="Arial"/>
                <w:sz w:val="24"/>
                <w:szCs w:val="24"/>
              </w:rPr>
              <w:t xml:space="preserve">35 </w:t>
            </w:r>
            <w:r w:rsidR="00831468" w:rsidRPr="00672D99">
              <w:rPr>
                <w:rFonts w:ascii="Arial" w:hAnsi="Arial" w:cs="Arial"/>
                <w:sz w:val="24"/>
                <w:szCs w:val="24"/>
              </w:rPr>
              <w:t>tys. zł.</w:t>
            </w:r>
          </w:p>
          <w:p w14:paraId="7D0CC65C" w14:textId="77777777" w:rsidR="00831468" w:rsidRPr="00672D99" w:rsidRDefault="00831468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lastRenderedPageBreak/>
              <w:t>Wprowadzenie kryterium służy zapewnieniu racjonalności wydatków projektu oraz wartości docelowych wskaźników założonych do osiągnięcia w naborze.</w:t>
            </w:r>
          </w:p>
          <w:p w14:paraId="3D9540AA" w14:textId="6E22C256" w:rsidR="00172DBF" w:rsidRPr="00672D99" w:rsidRDefault="00831468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1400" w:type="pct"/>
            <w:shd w:val="clear" w:color="auto" w:fill="FFFFFF" w:themeFill="background1"/>
          </w:tcPr>
          <w:p w14:paraId="42C6D2B1" w14:textId="5CEE5B2B" w:rsidR="00831468" w:rsidRPr="00672D99" w:rsidRDefault="00831468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</w:p>
          <w:p w14:paraId="608DAA23" w14:textId="77777777" w:rsidR="00831468" w:rsidRPr="00672D99" w:rsidRDefault="00831468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(niespełnienie kryterium oznacza negatywną ocenę)</w:t>
            </w:r>
          </w:p>
          <w:p w14:paraId="21DE9A91" w14:textId="35C4F8C0" w:rsidR="00172DBF" w:rsidRPr="00672D99" w:rsidRDefault="00831468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2134D3" w:rsidRPr="00672D99" w14:paraId="6AD17909" w14:textId="77777777" w:rsidTr="0044373C">
        <w:trPr>
          <w:trHeight w:val="750"/>
        </w:trPr>
        <w:tc>
          <w:tcPr>
            <w:tcW w:w="247" w:type="pct"/>
            <w:shd w:val="clear" w:color="auto" w:fill="FFFFFF" w:themeFill="background1"/>
          </w:tcPr>
          <w:p w14:paraId="6EDBD409" w14:textId="0104D25B" w:rsidR="002134D3" w:rsidRPr="00A8229D" w:rsidRDefault="002134D3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8229D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C.1</w:t>
            </w:r>
            <w:r w:rsidR="0085504A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76" w:type="pct"/>
            <w:shd w:val="clear" w:color="auto" w:fill="FFFFFF" w:themeFill="background1"/>
          </w:tcPr>
          <w:p w14:paraId="02625216" w14:textId="3F2C74D6" w:rsidR="002134D3" w:rsidRPr="00DF4F28" w:rsidRDefault="006A4173" w:rsidP="00672D9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A4173">
              <w:rPr>
                <w:rFonts w:ascii="Arial" w:hAnsi="Arial" w:cs="Arial"/>
                <w:b/>
                <w:bCs/>
                <w:sz w:val="24"/>
                <w:szCs w:val="24"/>
              </w:rPr>
              <w:t>Prawidłowość określenia wkładu własnego</w:t>
            </w:r>
          </w:p>
        </w:tc>
        <w:tc>
          <w:tcPr>
            <w:tcW w:w="2277" w:type="pct"/>
            <w:shd w:val="clear" w:color="auto" w:fill="FFFFFF" w:themeFill="background1"/>
          </w:tcPr>
          <w:p w14:paraId="7696F178" w14:textId="42D7C4EC" w:rsidR="002134D3" w:rsidRPr="00DF4F28" w:rsidRDefault="002134D3" w:rsidP="006A4173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F4F28">
              <w:rPr>
                <w:rFonts w:ascii="Arial" w:hAnsi="Arial" w:cs="Arial"/>
                <w:sz w:val="24"/>
                <w:szCs w:val="24"/>
              </w:rPr>
              <w:t>W kryterium sprawdzimy, czy</w:t>
            </w:r>
            <w:r w:rsidR="006A4173" w:rsidRPr="006A4173">
              <w:rPr>
                <w:rFonts w:ascii="Arial" w:hAnsi="Arial" w:cs="Arial"/>
                <w:sz w:val="24"/>
                <w:szCs w:val="24"/>
              </w:rPr>
              <w:t xml:space="preserve"> wkład własny</w:t>
            </w:r>
            <w:r w:rsidR="006A4173">
              <w:t xml:space="preserve"> </w:t>
            </w:r>
            <w:r w:rsidR="006A4173" w:rsidRPr="006A4173">
              <w:rPr>
                <w:rFonts w:ascii="Arial" w:hAnsi="Arial" w:cs="Arial"/>
                <w:sz w:val="24"/>
                <w:szCs w:val="24"/>
              </w:rPr>
              <w:t>wnioskodawcy</w:t>
            </w:r>
            <w:r w:rsidR="006A41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A4173" w:rsidRPr="006A4173">
              <w:rPr>
                <w:rFonts w:ascii="Arial" w:hAnsi="Arial" w:cs="Arial"/>
                <w:sz w:val="24"/>
                <w:szCs w:val="24"/>
              </w:rPr>
              <w:t>stanowi</w:t>
            </w:r>
            <w:r w:rsidR="006A4173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031AF47" w14:textId="106E9D06" w:rsidR="00A8229D" w:rsidRPr="00DF4F28" w:rsidRDefault="00A8229D" w:rsidP="00DF4F28">
            <w:pPr>
              <w:spacing w:before="100" w:beforeAutospacing="1" w:after="100" w:afterAutospacing="1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DF4F28">
              <w:rPr>
                <w:rFonts w:ascii="Arial" w:hAnsi="Arial" w:cs="Arial"/>
                <w:sz w:val="24"/>
                <w:szCs w:val="24"/>
              </w:rPr>
              <w:t>nie mniej niż 5,00% wydatków kwalifikowalnych projektu.</w:t>
            </w:r>
          </w:p>
          <w:p w14:paraId="10F3D05D" w14:textId="665BD71A" w:rsidR="002134D3" w:rsidRPr="00A8229D" w:rsidRDefault="002134D3" w:rsidP="002134D3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8229D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400" w:type="pct"/>
            <w:shd w:val="clear" w:color="auto" w:fill="FFFFFF" w:themeFill="background1"/>
          </w:tcPr>
          <w:p w14:paraId="0C4B1A52" w14:textId="77777777" w:rsidR="002134D3" w:rsidRPr="00A8229D" w:rsidRDefault="002134D3" w:rsidP="002134D3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8229D">
              <w:rPr>
                <w:rFonts w:ascii="Arial" w:hAnsi="Arial" w:cs="Arial"/>
                <w:sz w:val="24"/>
                <w:szCs w:val="24"/>
              </w:rPr>
              <w:t>Tak/do negocjacji/nie</w:t>
            </w:r>
          </w:p>
          <w:p w14:paraId="383D611B" w14:textId="77777777" w:rsidR="002134D3" w:rsidRPr="00A8229D" w:rsidRDefault="002134D3" w:rsidP="002134D3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8229D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748D465E" w14:textId="25C30DD2" w:rsidR="002134D3" w:rsidRPr="00A8229D" w:rsidRDefault="002134D3" w:rsidP="002134D3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29D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D700F9" w:rsidRPr="00672D99" w14:paraId="1E704989" w14:textId="77777777" w:rsidTr="0044373C">
        <w:trPr>
          <w:trHeight w:val="750"/>
        </w:trPr>
        <w:tc>
          <w:tcPr>
            <w:tcW w:w="247" w:type="pct"/>
            <w:shd w:val="clear" w:color="auto" w:fill="FFFFFF" w:themeFill="background1"/>
          </w:tcPr>
          <w:p w14:paraId="388D8BED" w14:textId="01528035" w:rsidR="00D700F9" w:rsidRPr="00A8229D" w:rsidRDefault="00D700F9" w:rsidP="003855E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C.12</w:t>
            </w:r>
          </w:p>
        </w:tc>
        <w:tc>
          <w:tcPr>
            <w:tcW w:w="1076" w:type="pct"/>
            <w:shd w:val="clear" w:color="auto" w:fill="FFFFFF" w:themeFill="background1"/>
          </w:tcPr>
          <w:p w14:paraId="293DDD3E" w14:textId="5B9E5EB6" w:rsidR="00D700F9" w:rsidRPr="006A4173" w:rsidRDefault="00D700F9" w:rsidP="003855E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96768">
              <w:rPr>
                <w:rFonts w:ascii="Arial" w:hAnsi="Arial" w:cs="Arial"/>
                <w:b/>
                <w:bCs/>
                <w:sz w:val="24"/>
                <w:szCs w:val="24"/>
              </w:rPr>
              <w:t>Okres realizacji projektu</w:t>
            </w:r>
          </w:p>
        </w:tc>
        <w:tc>
          <w:tcPr>
            <w:tcW w:w="2277" w:type="pct"/>
            <w:shd w:val="clear" w:color="auto" w:fill="FFFFFF" w:themeFill="background1"/>
          </w:tcPr>
          <w:p w14:paraId="702A75E7" w14:textId="4B32CFBD" w:rsidR="00D700F9" w:rsidRPr="00896768" w:rsidRDefault="00D700F9" w:rsidP="003855E5">
            <w:pPr>
              <w:pStyle w:val="NormalnyWeb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896768">
              <w:rPr>
                <w:rFonts w:ascii="Arial" w:hAnsi="Arial" w:cs="Arial"/>
                <w:lang w:val="pl-PL"/>
              </w:rPr>
              <w:t>W kryterium sprawdzimy, czy zakładany maksymalny okres realizacji projektu</w:t>
            </w:r>
            <w:r>
              <w:rPr>
                <w:rFonts w:ascii="Arial" w:hAnsi="Arial" w:cs="Arial"/>
                <w:lang w:val="pl-PL"/>
              </w:rPr>
              <w:t xml:space="preserve"> nie przekracza 36 miesięcy.</w:t>
            </w:r>
          </w:p>
          <w:p w14:paraId="3EB45A99" w14:textId="62F7E802" w:rsidR="00D700F9" w:rsidRPr="00896768" w:rsidRDefault="00D700F9" w:rsidP="003855E5">
            <w:pPr>
              <w:pStyle w:val="NormalnyWeb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896768">
              <w:rPr>
                <w:rFonts w:ascii="Arial" w:hAnsi="Arial" w:cs="Arial"/>
                <w:lang w:val="pl-PL"/>
              </w:rPr>
              <w:t>W uzasadnionych przypadkach</w:t>
            </w:r>
            <w:r>
              <w:rPr>
                <w:rFonts w:ascii="Arial" w:hAnsi="Arial" w:cs="Arial"/>
                <w:lang w:val="pl-PL"/>
              </w:rPr>
              <w:t xml:space="preserve"> Instytucja Pośrednicząca </w:t>
            </w:r>
            <w:r w:rsidRPr="00896768">
              <w:rPr>
                <w:rFonts w:ascii="Arial" w:hAnsi="Arial" w:cs="Arial"/>
                <w:lang w:val="pl-PL"/>
              </w:rPr>
              <w:t xml:space="preserve">może na wniosek beneficjenta złożony w trakcie realizacji </w:t>
            </w:r>
            <w:r w:rsidRPr="00896768">
              <w:rPr>
                <w:rFonts w:ascii="Arial" w:hAnsi="Arial" w:cs="Arial"/>
                <w:lang w:val="pl-PL"/>
              </w:rPr>
              <w:lastRenderedPageBreak/>
              <w:t>projektu wyrazić zgodę na wydłużenie okresu realizacji projektu.</w:t>
            </w:r>
          </w:p>
          <w:p w14:paraId="455D4B58" w14:textId="46CD2E46" w:rsidR="00D700F9" w:rsidRPr="003855E5" w:rsidRDefault="00D700F9" w:rsidP="003855E5">
            <w:pPr>
              <w:pStyle w:val="NormalnyWeb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896768">
              <w:rPr>
                <w:rFonts w:ascii="Arial" w:hAnsi="Arial" w:cs="Arial"/>
                <w:lang w:val="pl-PL"/>
              </w:rPr>
              <w:t>Kryterium jest weryfikowane w oparciu o wniosek o dofinansowanie projektu.</w:t>
            </w:r>
          </w:p>
        </w:tc>
        <w:tc>
          <w:tcPr>
            <w:tcW w:w="1400" w:type="pct"/>
            <w:shd w:val="clear" w:color="auto" w:fill="FFFFFF" w:themeFill="background1"/>
          </w:tcPr>
          <w:p w14:paraId="54D566E4" w14:textId="77777777" w:rsidR="00D67171" w:rsidRPr="00A8229D" w:rsidRDefault="00D67171" w:rsidP="003855E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8229D">
              <w:rPr>
                <w:rFonts w:ascii="Arial" w:hAnsi="Arial" w:cs="Arial"/>
                <w:sz w:val="24"/>
                <w:szCs w:val="24"/>
              </w:rPr>
              <w:lastRenderedPageBreak/>
              <w:t>Tak/do negocjacji/nie</w:t>
            </w:r>
          </w:p>
          <w:p w14:paraId="19D90B07" w14:textId="77777777" w:rsidR="00D67171" w:rsidRPr="00A8229D" w:rsidRDefault="00D67171" w:rsidP="003855E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8229D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2720552C" w14:textId="3688C8FC" w:rsidR="00D700F9" w:rsidRPr="00A8229D" w:rsidRDefault="00D67171" w:rsidP="003855E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8229D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</w:t>
            </w:r>
            <w:r w:rsidRPr="00A8229D">
              <w:rPr>
                <w:rFonts w:ascii="Arial" w:hAnsi="Arial" w:cs="Arial"/>
                <w:sz w:val="24"/>
                <w:szCs w:val="24"/>
              </w:rPr>
              <w:lastRenderedPageBreak/>
              <w:t>w zakresie wskazanym w Regulaminie wyboru projektów.</w:t>
            </w:r>
          </w:p>
        </w:tc>
      </w:tr>
    </w:tbl>
    <w:p w14:paraId="4C792391" w14:textId="61D09236" w:rsidR="00E31707" w:rsidRPr="00672D99" w:rsidRDefault="00E31707" w:rsidP="00672D99">
      <w:pPr>
        <w:pStyle w:val="Nagwek1"/>
        <w:numPr>
          <w:ilvl w:val="0"/>
          <w:numId w:val="13"/>
        </w:numPr>
        <w:spacing w:before="100" w:beforeAutospacing="1" w:after="100" w:afterAutospacing="1" w:line="276" w:lineRule="auto"/>
        <w:ind w:left="714" w:hanging="357"/>
        <w:rPr>
          <w:rFonts w:ascii="Arial" w:hAnsi="Arial" w:cs="Arial"/>
          <w:b/>
          <w:bCs/>
          <w:color w:val="auto"/>
          <w:sz w:val="24"/>
          <w:szCs w:val="24"/>
        </w:rPr>
      </w:pPr>
      <w:r w:rsidRPr="00672D99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 xml:space="preserve">Kryteria </w:t>
      </w:r>
      <w:r w:rsidR="000D53F9" w:rsidRPr="00672D99">
        <w:rPr>
          <w:rFonts w:ascii="Arial" w:hAnsi="Arial" w:cs="Arial"/>
          <w:b/>
          <w:bCs/>
          <w:color w:val="auto"/>
          <w:sz w:val="24"/>
          <w:szCs w:val="24"/>
        </w:rPr>
        <w:t>premiujące</w:t>
      </w:r>
    </w:p>
    <w:tbl>
      <w:tblPr>
        <w:tblStyle w:val="Tabela-Siatka"/>
        <w:tblW w:w="5136" w:type="pct"/>
        <w:tblInd w:w="-147" w:type="dxa"/>
        <w:tblLook w:val="0620" w:firstRow="1" w:lastRow="0" w:firstColumn="0" w:lastColumn="0" w:noHBand="1" w:noVBand="1"/>
      </w:tblPr>
      <w:tblGrid>
        <w:gridCol w:w="723"/>
        <w:gridCol w:w="3149"/>
        <w:gridCol w:w="6642"/>
        <w:gridCol w:w="3861"/>
      </w:tblGrid>
      <w:tr w:rsidR="00C61EA4" w:rsidRPr="00672D99" w14:paraId="28CE6B4F" w14:textId="77777777" w:rsidTr="00DF4F28">
        <w:trPr>
          <w:trHeight w:val="567"/>
        </w:trPr>
        <w:tc>
          <w:tcPr>
            <w:tcW w:w="251" w:type="pct"/>
            <w:shd w:val="clear" w:color="auto" w:fill="E7E6E6" w:themeFill="background2"/>
          </w:tcPr>
          <w:p w14:paraId="57D08946" w14:textId="037C7D5E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95" w:type="pct"/>
            <w:shd w:val="clear" w:color="auto" w:fill="E7E6E6" w:themeFill="background2"/>
          </w:tcPr>
          <w:p w14:paraId="762F2602" w14:textId="59E22F53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310" w:type="pct"/>
            <w:shd w:val="clear" w:color="auto" w:fill="E7E6E6" w:themeFill="background2"/>
          </w:tcPr>
          <w:p w14:paraId="09D203EE" w14:textId="553E7B7C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343" w:type="pct"/>
            <w:shd w:val="clear" w:color="auto" w:fill="E7E6E6" w:themeFill="background2"/>
          </w:tcPr>
          <w:p w14:paraId="58ED75D6" w14:textId="5914394F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A118C9" w:rsidRPr="00672D99" w14:paraId="05374EBD" w14:textId="77777777" w:rsidTr="00DF4F28">
        <w:trPr>
          <w:trHeight w:val="567"/>
        </w:trPr>
        <w:tc>
          <w:tcPr>
            <w:tcW w:w="251" w:type="pct"/>
            <w:shd w:val="clear" w:color="auto" w:fill="FFFFFF" w:themeFill="background1"/>
          </w:tcPr>
          <w:p w14:paraId="4D82AC48" w14:textId="1FB6AA78" w:rsidR="00A118C9" w:rsidRPr="00672D99" w:rsidRDefault="00D56FCD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D.</w:t>
            </w:r>
            <w:r w:rsidR="0085504A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95" w:type="pct"/>
            <w:shd w:val="clear" w:color="auto" w:fill="FFFFFF" w:themeFill="background1"/>
          </w:tcPr>
          <w:p w14:paraId="2918241E" w14:textId="1A722A8F" w:rsidR="00A118C9" w:rsidRPr="00672D99" w:rsidRDefault="00090B58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zakłada realizację wsparcia skierowanego w co najmniej 30% do osób zwolnionych w okresie nie dłuższym niż 6 miesięcy </w:t>
            </w:r>
            <w:r w:rsidR="004619A4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310" w:type="pct"/>
            <w:shd w:val="clear" w:color="auto" w:fill="FFFFFF" w:themeFill="background1"/>
          </w:tcPr>
          <w:p w14:paraId="6D83E2A2" w14:textId="28D77123" w:rsidR="006620E1" w:rsidRPr="00672D99" w:rsidRDefault="006620E1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kryterium sprawdzimy, czy grupę docelową w co najmniej 30% będą stanowiły osoby zwolnione w okresie nie dłuższym niż 6 miesięcy.</w:t>
            </w:r>
          </w:p>
          <w:p w14:paraId="1E2E6433" w14:textId="20225F80" w:rsidR="00A118C9" w:rsidRPr="00672D99" w:rsidRDefault="003F3C2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343" w:type="pct"/>
            <w:shd w:val="clear" w:color="auto" w:fill="FFFFFF" w:themeFill="background1"/>
          </w:tcPr>
          <w:p w14:paraId="7D22FBBC" w14:textId="77777777" w:rsidR="00D56FCD" w:rsidRPr="00672D99" w:rsidRDefault="00D56FCD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Projekt, który spełnił kryteria horyzontalne, dostępu i merytoryczne oraz kryterium premiujące, uzyskuje premię punktową:</w:t>
            </w:r>
          </w:p>
          <w:p w14:paraId="4220664A" w14:textId="6C9E59CD" w:rsidR="00D56FCD" w:rsidRPr="00672D99" w:rsidRDefault="00D56FCD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Tak – 5 pkt.</w:t>
            </w:r>
          </w:p>
          <w:p w14:paraId="74C6AF12" w14:textId="7000FC9F" w:rsidR="00A118C9" w:rsidRPr="00672D99" w:rsidRDefault="00D56FCD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Nie – 0 pkt.</w:t>
            </w:r>
          </w:p>
        </w:tc>
      </w:tr>
      <w:tr w:rsidR="00F9684A" w:rsidRPr="00672D99" w14:paraId="537EF1D5" w14:textId="77777777" w:rsidTr="00DF4F28">
        <w:trPr>
          <w:trHeight w:val="567"/>
        </w:trPr>
        <w:tc>
          <w:tcPr>
            <w:tcW w:w="251" w:type="pct"/>
            <w:shd w:val="clear" w:color="auto" w:fill="FFFFFF" w:themeFill="background1"/>
          </w:tcPr>
          <w:p w14:paraId="3CA3A33C" w14:textId="72A8A7AD" w:rsidR="00F9684A" w:rsidRPr="000B13E9" w:rsidRDefault="00F9684A" w:rsidP="003855E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B13E9">
              <w:rPr>
                <w:rFonts w:ascii="Arial" w:hAnsi="Arial" w:cs="Arial"/>
                <w:b/>
                <w:bCs/>
                <w:sz w:val="24"/>
                <w:szCs w:val="24"/>
              </w:rPr>
              <w:t>D.</w:t>
            </w:r>
            <w:r w:rsidR="0085504A" w:rsidRPr="000B13E9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95" w:type="pct"/>
            <w:shd w:val="clear" w:color="auto" w:fill="FFFFFF" w:themeFill="background1"/>
          </w:tcPr>
          <w:p w14:paraId="6CBA0A96" w14:textId="7DAF6633" w:rsidR="00F9684A" w:rsidRPr="000B13E9" w:rsidRDefault="00701C81" w:rsidP="003855E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B13E9">
              <w:rPr>
                <w:rFonts w:ascii="Arial" w:hAnsi="Arial" w:cs="Arial"/>
                <w:b/>
                <w:bCs/>
                <w:sz w:val="24"/>
                <w:szCs w:val="24"/>
              </w:rPr>
              <w:t>Wnioskodawca zakłada, że projekt będzie realizowany na obszarze całego województwa kujawsko-pomorskiego</w:t>
            </w:r>
          </w:p>
        </w:tc>
        <w:tc>
          <w:tcPr>
            <w:tcW w:w="2310" w:type="pct"/>
            <w:shd w:val="clear" w:color="auto" w:fill="FFFFFF" w:themeFill="background1"/>
          </w:tcPr>
          <w:p w14:paraId="7C874AE7" w14:textId="6700ACCA" w:rsidR="00701C81" w:rsidRPr="000B13E9" w:rsidRDefault="00701C81" w:rsidP="003855E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13E9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wnioskodawca zakłada realizację projektu na terenie całego województwa kujawsko-pomorskiego.</w:t>
            </w:r>
          </w:p>
          <w:p w14:paraId="6BE3690A" w14:textId="1FF1BE84" w:rsidR="00701C81" w:rsidRPr="000B13E9" w:rsidRDefault="00701C81" w:rsidP="003855E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13E9">
              <w:rPr>
                <w:rFonts w:ascii="Arial" w:hAnsi="Arial" w:cs="Arial"/>
                <w:color w:val="000000"/>
                <w:sz w:val="24"/>
                <w:szCs w:val="24"/>
              </w:rPr>
              <w:t>Zapewnienie dostępu do wsparcia dla grupy docelowej z obszaru całego województwa kujawsko-pomorskiego jest uzasadnione regionalnym charakterem przewidzianego wsparcia.</w:t>
            </w:r>
          </w:p>
          <w:p w14:paraId="38351BDF" w14:textId="30C3BE49" w:rsidR="00F9684A" w:rsidRPr="000B13E9" w:rsidRDefault="002607D6" w:rsidP="003855E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B13E9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343" w:type="pct"/>
            <w:shd w:val="clear" w:color="auto" w:fill="FFFFFF" w:themeFill="background1"/>
          </w:tcPr>
          <w:p w14:paraId="36E5FD60" w14:textId="77777777" w:rsidR="00327337" w:rsidRPr="000B13E9" w:rsidRDefault="00327337" w:rsidP="003855E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B13E9">
              <w:rPr>
                <w:rFonts w:ascii="Arial" w:hAnsi="Arial" w:cs="Arial"/>
                <w:sz w:val="24"/>
                <w:szCs w:val="24"/>
              </w:rPr>
              <w:lastRenderedPageBreak/>
              <w:t>Projekt, który spełnił kryteria horyzontalne, dostępu i merytoryczne oraz kryterium premiujące, uzyskuje premię punktową:</w:t>
            </w:r>
          </w:p>
          <w:p w14:paraId="30361BD3" w14:textId="77777777" w:rsidR="00327337" w:rsidRPr="000B13E9" w:rsidRDefault="00327337" w:rsidP="003855E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B13E9">
              <w:rPr>
                <w:rFonts w:ascii="Arial" w:hAnsi="Arial" w:cs="Arial"/>
                <w:sz w:val="24"/>
                <w:szCs w:val="24"/>
              </w:rPr>
              <w:t>Tak – 5 pkt.</w:t>
            </w:r>
          </w:p>
          <w:p w14:paraId="687B0BC2" w14:textId="26D6403A" w:rsidR="00F9684A" w:rsidRPr="000B13E9" w:rsidRDefault="00327337" w:rsidP="003855E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13E9">
              <w:rPr>
                <w:rFonts w:ascii="Arial" w:hAnsi="Arial" w:cs="Arial"/>
                <w:sz w:val="24"/>
                <w:szCs w:val="24"/>
              </w:rPr>
              <w:t>Nie – 0 pkt.</w:t>
            </w:r>
          </w:p>
        </w:tc>
      </w:tr>
      <w:tr w:rsidR="006A3212" w:rsidRPr="00672D99" w14:paraId="49E3481D" w14:textId="77777777" w:rsidTr="00DF4F28">
        <w:trPr>
          <w:trHeight w:val="567"/>
        </w:trPr>
        <w:tc>
          <w:tcPr>
            <w:tcW w:w="251" w:type="pct"/>
            <w:shd w:val="clear" w:color="auto" w:fill="FFFFFF" w:themeFill="background1"/>
          </w:tcPr>
          <w:p w14:paraId="63C30E51" w14:textId="6C1C269A" w:rsidR="006A3212" w:rsidRPr="00672D99" w:rsidRDefault="008A5D1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D.</w:t>
            </w:r>
            <w:r w:rsidR="0085504A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95" w:type="pct"/>
            <w:shd w:val="clear" w:color="auto" w:fill="FFFFFF" w:themeFill="background1"/>
          </w:tcPr>
          <w:p w14:paraId="4D091DAE" w14:textId="69320289" w:rsidR="006A3212" w:rsidRPr="00672D99" w:rsidRDefault="006A3212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Minimalna wartość projektu jest wyższa niż </w:t>
            </w:r>
            <w:commentRangeStart w:id="7"/>
            <w:ins w:id="8" w:author="Damian Openchowski" w:date="2024-10-07T14:37:00Z" w16du:dateUtc="2024-10-07T12:37:00Z">
              <w:r w:rsidR="00BA469A">
                <w:rPr>
                  <w:rFonts w:ascii="Arial" w:hAnsi="Arial" w:cs="Arial"/>
                  <w:b/>
                  <w:bCs/>
                  <w:sz w:val="24"/>
                  <w:szCs w:val="24"/>
                </w:rPr>
                <w:t>1</w:t>
              </w:r>
            </w:ins>
            <w:del w:id="9" w:author="Damian Openchowski" w:date="2024-10-07T14:37:00Z" w16du:dateUtc="2024-10-07T12:37:00Z">
              <w:r w:rsidRPr="00672D99" w:rsidDel="00BA469A">
                <w:rPr>
                  <w:rFonts w:ascii="Arial" w:hAnsi="Arial" w:cs="Arial"/>
                  <w:b/>
                  <w:bCs/>
                  <w:sz w:val="24"/>
                  <w:szCs w:val="24"/>
                </w:rPr>
                <w:delText>2</w:delText>
              </w:r>
            </w:del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 000 000,00 PLN</w:t>
            </w:r>
            <w:commentRangeEnd w:id="7"/>
            <w:r w:rsidR="0016219F">
              <w:rPr>
                <w:rStyle w:val="Odwoaniedokomentarza"/>
                <w:rFonts w:ascii="Calibri" w:eastAsia="Calibri" w:hAnsi="Calibri" w:cs="Times New Roman"/>
              </w:rPr>
              <w:commentReference w:id="7"/>
            </w:r>
          </w:p>
        </w:tc>
        <w:tc>
          <w:tcPr>
            <w:tcW w:w="2310" w:type="pct"/>
            <w:shd w:val="clear" w:color="auto" w:fill="FFFFFF" w:themeFill="background1"/>
          </w:tcPr>
          <w:p w14:paraId="1D1ECBBF" w14:textId="7CF21B44" w:rsidR="006A3212" w:rsidRPr="00672D99" w:rsidRDefault="006A3212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W kryterium sprawdzimy czy wartość projektu wskazana w pierwotnie złożonym  wniosku o dofinansowanie wynosi powyżej </w:t>
            </w:r>
            <w:commentRangeStart w:id="10"/>
            <w:ins w:id="11" w:author="Damian Openchowski" w:date="2024-10-07T14:38:00Z" w16du:dateUtc="2024-10-07T12:38:00Z">
              <w:r w:rsidR="00BA469A">
                <w:rPr>
                  <w:rFonts w:ascii="Arial" w:hAnsi="Arial" w:cs="Arial"/>
                  <w:sz w:val="24"/>
                  <w:szCs w:val="24"/>
                </w:rPr>
                <w:t>1</w:t>
              </w:r>
            </w:ins>
            <w:del w:id="12" w:author="Damian Openchowski" w:date="2024-10-07T14:38:00Z" w16du:dateUtc="2024-10-07T12:38:00Z">
              <w:r w:rsidRPr="00672D99" w:rsidDel="00BA469A">
                <w:rPr>
                  <w:rFonts w:ascii="Arial" w:hAnsi="Arial" w:cs="Arial"/>
                  <w:sz w:val="24"/>
                  <w:szCs w:val="24"/>
                </w:rPr>
                <w:delText>2</w:delText>
              </w:r>
            </w:del>
            <w:r w:rsidRPr="00672D99">
              <w:rPr>
                <w:rFonts w:ascii="Arial" w:hAnsi="Arial" w:cs="Arial"/>
                <w:sz w:val="24"/>
                <w:szCs w:val="24"/>
              </w:rPr>
              <w:t> 000 000,00 PLN.</w:t>
            </w:r>
            <w:commentRangeEnd w:id="10"/>
            <w:r w:rsidR="0016219F">
              <w:rPr>
                <w:rStyle w:val="Odwoaniedokomentarza"/>
                <w:rFonts w:ascii="Calibri" w:eastAsia="Calibri" w:hAnsi="Calibri" w:cs="Times New Roman"/>
              </w:rPr>
              <w:commentReference w:id="10"/>
            </w:r>
          </w:p>
          <w:p w14:paraId="417B31EF" w14:textId="77777777" w:rsidR="006A3212" w:rsidRPr="00672D99" w:rsidRDefault="006A3212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Kryterium ma na </w:t>
            </w:r>
            <w:bookmarkStart w:id="13" w:name="_Hlk164162810"/>
            <w:r w:rsidRPr="00672D99">
              <w:rPr>
                <w:rFonts w:ascii="Arial" w:hAnsi="Arial" w:cs="Arial"/>
                <w:sz w:val="24"/>
                <w:szCs w:val="24"/>
              </w:rPr>
              <w:t>celu ograniczenie rozdrobnienia wsparcia oraz zapewnienie kompleksowości wsparcia  grupy docelowej.</w:t>
            </w:r>
            <w:bookmarkEnd w:id="13"/>
          </w:p>
          <w:p w14:paraId="71C47765" w14:textId="2E37659B" w:rsidR="006A3212" w:rsidRPr="00672D99" w:rsidRDefault="006A3212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343" w:type="pct"/>
            <w:shd w:val="clear" w:color="auto" w:fill="FFFFFF" w:themeFill="background1"/>
          </w:tcPr>
          <w:p w14:paraId="2A23341D" w14:textId="77777777" w:rsidR="006A3212" w:rsidRPr="00A8229D" w:rsidRDefault="006A3212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29D">
              <w:rPr>
                <w:rFonts w:ascii="Arial" w:hAnsi="Arial" w:cs="Arial"/>
                <w:color w:val="000000"/>
                <w:sz w:val="24"/>
                <w:szCs w:val="24"/>
              </w:rPr>
              <w:t>Projekt, który spełnił kryteria horyzontalne, dostępu i merytoryczne oraz kryterium premiujące, uzyskuje premię punktową:</w:t>
            </w:r>
          </w:p>
          <w:p w14:paraId="2392F316" w14:textId="5273A9D6" w:rsidR="006A3212" w:rsidRPr="00A8229D" w:rsidRDefault="006A3212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13E9">
              <w:rPr>
                <w:rFonts w:ascii="Arial" w:hAnsi="Arial" w:cs="Arial"/>
                <w:color w:val="000000"/>
                <w:sz w:val="24"/>
                <w:szCs w:val="24"/>
              </w:rPr>
              <w:t xml:space="preserve">Tak – </w:t>
            </w:r>
            <w:r w:rsidR="00732D4F" w:rsidRPr="000B13E9">
              <w:rPr>
                <w:rFonts w:ascii="Arial" w:hAnsi="Arial" w:cs="Arial"/>
                <w:color w:val="000000"/>
                <w:sz w:val="24"/>
                <w:szCs w:val="24"/>
              </w:rPr>
              <w:t xml:space="preserve">5 </w:t>
            </w:r>
            <w:r w:rsidRPr="000B13E9">
              <w:rPr>
                <w:rFonts w:ascii="Arial" w:hAnsi="Arial" w:cs="Arial"/>
                <w:color w:val="000000"/>
                <w:sz w:val="24"/>
                <w:szCs w:val="24"/>
              </w:rPr>
              <w:t>pkt.</w:t>
            </w:r>
          </w:p>
          <w:p w14:paraId="19256012" w14:textId="57844F75" w:rsidR="006A3212" w:rsidRPr="00A8229D" w:rsidRDefault="006A3212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</w:pPr>
            <w:r w:rsidRPr="00A8229D">
              <w:rPr>
                <w:rFonts w:ascii="Arial" w:hAnsi="Arial" w:cs="Arial"/>
                <w:color w:val="000000"/>
                <w:sz w:val="24"/>
                <w:szCs w:val="24"/>
              </w:rPr>
              <w:t>Nie – 0 pkt.</w:t>
            </w:r>
          </w:p>
        </w:tc>
      </w:tr>
    </w:tbl>
    <w:p w14:paraId="48902581" w14:textId="184377ED" w:rsidR="00E31707" w:rsidRPr="00672D99" w:rsidRDefault="00E31707" w:rsidP="00672D99">
      <w:pPr>
        <w:pStyle w:val="Nagwek1"/>
        <w:numPr>
          <w:ilvl w:val="0"/>
          <w:numId w:val="13"/>
        </w:numPr>
        <w:spacing w:before="100" w:beforeAutospacing="1" w:after="100" w:afterAutospacing="1" w:line="276" w:lineRule="auto"/>
        <w:ind w:left="714" w:hanging="357"/>
        <w:rPr>
          <w:rFonts w:ascii="Arial" w:hAnsi="Arial" w:cs="Arial"/>
          <w:b/>
          <w:bCs/>
          <w:color w:val="auto"/>
          <w:sz w:val="24"/>
          <w:szCs w:val="24"/>
        </w:rPr>
      </w:pPr>
      <w:r w:rsidRPr="00672D99">
        <w:rPr>
          <w:rFonts w:ascii="Arial" w:hAnsi="Arial" w:cs="Arial"/>
          <w:b/>
          <w:bCs/>
          <w:color w:val="auto"/>
          <w:sz w:val="24"/>
          <w:szCs w:val="24"/>
        </w:rPr>
        <w:t>Kryterium negocjacyjne</w:t>
      </w:r>
      <w:r w:rsidRPr="00672D99">
        <w:rPr>
          <w:rFonts w:ascii="Arial" w:hAnsi="Arial" w:cs="Arial"/>
          <w:b/>
          <w:bCs/>
          <w:color w:val="auto"/>
          <w:sz w:val="24"/>
          <w:szCs w:val="24"/>
          <w:vertAlign w:val="superscript"/>
        </w:rPr>
        <w:footnoteReference w:id="14"/>
      </w:r>
    </w:p>
    <w:tbl>
      <w:tblPr>
        <w:tblStyle w:val="Tabela-Siatka"/>
        <w:tblW w:w="5053" w:type="pct"/>
        <w:tblInd w:w="-147" w:type="dxa"/>
        <w:tblLook w:val="0620" w:firstRow="1" w:lastRow="0" w:firstColumn="0" w:lastColumn="0" w:noHBand="1" w:noVBand="1"/>
      </w:tblPr>
      <w:tblGrid>
        <w:gridCol w:w="724"/>
        <w:gridCol w:w="1827"/>
        <w:gridCol w:w="8081"/>
        <w:gridCol w:w="3510"/>
      </w:tblGrid>
      <w:tr w:rsidR="00E31707" w:rsidRPr="00672D99" w14:paraId="31FC41CA" w14:textId="77777777" w:rsidTr="00C61EA4">
        <w:trPr>
          <w:tblHeader/>
        </w:trPr>
        <w:tc>
          <w:tcPr>
            <w:tcW w:w="256" w:type="pct"/>
            <w:shd w:val="clear" w:color="auto" w:fill="D9D9D9" w:themeFill="background1" w:themeFillShade="D9"/>
          </w:tcPr>
          <w:p w14:paraId="5CFBAA7E" w14:textId="77777777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646" w:type="pct"/>
            <w:shd w:val="clear" w:color="auto" w:fill="D9D9D9" w:themeFill="background1" w:themeFillShade="D9"/>
          </w:tcPr>
          <w:p w14:paraId="3DC87B71" w14:textId="77777777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57" w:type="pct"/>
            <w:shd w:val="clear" w:color="auto" w:fill="D9D9D9" w:themeFill="background1" w:themeFillShade="D9"/>
          </w:tcPr>
          <w:p w14:paraId="4F346575" w14:textId="77777777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241" w:type="pct"/>
            <w:shd w:val="clear" w:color="auto" w:fill="D9D9D9" w:themeFill="background1" w:themeFillShade="D9"/>
          </w:tcPr>
          <w:p w14:paraId="28251751" w14:textId="77777777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E31707" w:rsidRPr="00672D99" w14:paraId="1AF10F2E" w14:textId="77777777" w:rsidTr="00C61EA4">
        <w:tc>
          <w:tcPr>
            <w:tcW w:w="256" w:type="pct"/>
          </w:tcPr>
          <w:p w14:paraId="3574A12C" w14:textId="77777777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E.1</w:t>
            </w:r>
          </w:p>
        </w:tc>
        <w:tc>
          <w:tcPr>
            <w:tcW w:w="646" w:type="pct"/>
          </w:tcPr>
          <w:p w14:paraId="5657F711" w14:textId="34F9EFD8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sz w:val="24"/>
                <w:szCs w:val="24"/>
              </w:rPr>
              <w:t>Negocjacje zakończyły się wynikiem pozytywnym</w:t>
            </w:r>
          </w:p>
        </w:tc>
        <w:tc>
          <w:tcPr>
            <w:tcW w:w="2857" w:type="pct"/>
          </w:tcPr>
          <w:p w14:paraId="3CDF5784" w14:textId="3F75D337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kryterium sprawdzimy, czy negocjacje</w:t>
            </w:r>
            <w:r w:rsidRPr="00672D9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zakończyły się wynikiem pozytywnym.</w:t>
            </w:r>
          </w:p>
          <w:p w14:paraId="5F2D3406" w14:textId="77777777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Zakończenie negocjacji z wynikiem pozytywnym oznacza, że:</w:t>
            </w:r>
          </w:p>
          <w:p w14:paraId="6431B88C" w14:textId="77777777" w:rsidR="00E31707" w:rsidRPr="00672D99" w:rsidRDefault="00E31707" w:rsidP="00672D99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lastRenderedPageBreak/>
              <w:t>wnioskodawca wprowadził do wniosku o dofinansowanie projektu uzupełnienia lub poprawki wynikające z warunków negocjacyjnych lub</w:t>
            </w:r>
          </w:p>
          <w:p w14:paraId="6281C20D" w14:textId="52C12FD6" w:rsidR="00E31707" w:rsidRPr="00672D99" w:rsidRDefault="00E31707" w:rsidP="00672D99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wnioskodawca przedstawił informacje i wyjaśnienia wynikające z warunków negocjacyjnych lub przekazane informacje i wyjaśnienia zostały zaakceptowane przez </w:t>
            </w:r>
            <w:r w:rsidR="001E6AAB" w:rsidRPr="00672D99">
              <w:rPr>
                <w:rFonts w:ascii="Arial" w:hAnsi="Arial" w:cs="Arial"/>
                <w:sz w:val="24"/>
                <w:szCs w:val="24"/>
              </w:rPr>
              <w:t>Komisję Oceny Projektów (</w:t>
            </w:r>
            <w:r w:rsidRPr="00672D99">
              <w:rPr>
                <w:rFonts w:ascii="Arial" w:hAnsi="Arial" w:cs="Arial"/>
                <w:sz w:val="24"/>
                <w:szCs w:val="24"/>
              </w:rPr>
              <w:t>KOP</w:t>
            </w:r>
            <w:r w:rsidR="001E6AAB" w:rsidRPr="00672D99">
              <w:rPr>
                <w:rFonts w:ascii="Arial" w:hAnsi="Arial" w:cs="Arial"/>
                <w:sz w:val="24"/>
                <w:szCs w:val="24"/>
              </w:rPr>
              <w:t>)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26FE5BD8" w14:textId="77777777" w:rsidR="00E31707" w:rsidRPr="00672D99" w:rsidRDefault="00E31707" w:rsidP="00672D99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wnioskodawca nie wprowadził we wniosku o dofinansowanie projektu zmian innych niż wynikające z warunków negocjacyjnych lub</w:t>
            </w:r>
          </w:p>
          <w:p w14:paraId="07162F42" w14:textId="77777777" w:rsidR="00E31707" w:rsidRPr="00672D99" w:rsidRDefault="00E31707" w:rsidP="00672D99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wnioskodawca podjął</w:t>
            </w:r>
            <w:r w:rsidRPr="00672D9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negocjacje w terminie wyznaczonym przez IZ/IP;</w:t>
            </w:r>
          </w:p>
          <w:p w14:paraId="791FBCE2" w14:textId="770AAD55" w:rsidR="00E31707" w:rsidRPr="00672D99" w:rsidRDefault="00E31707" w:rsidP="00672D99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wnioskodawca złożył poprawiony w wyniku negocjacji wniosek w terminie wyznaczonym przez IZ/IP.</w:t>
            </w:r>
          </w:p>
          <w:p w14:paraId="38BEC70E" w14:textId="77777777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Zakończenie negocjacji z wynikiem negatywnym oznacza, że:</w:t>
            </w:r>
          </w:p>
          <w:p w14:paraId="09E741C0" w14:textId="77777777" w:rsidR="00E31707" w:rsidRPr="00672D99" w:rsidRDefault="00E31707" w:rsidP="00672D99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wnioskodawca nie wprowadził do wniosku o dofinansowanie projektu uzupełnień lub poprawek wynikających z warunków negocjacyjnych lub</w:t>
            </w:r>
          </w:p>
          <w:p w14:paraId="07D2182D" w14:textId="77777777" w:rsidR="00E31707" w:rsidRPr="00672D99" w:rsidRDefault="00E31707" w:rsidP="00672D99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wnioskodawca nie przedstawił informacji i wyjaśnień wynikających z warunków negocjacyjnych lub przekazane informacje i wyjaśnienia nie zostały zaakceptowane przez KOP lub</w:t>
            </w:r>
          </w:p>
          <w:p w14:paraId="21F63D62" w14:textId="77777777" w:rsidR="00E31707" w:rsidRPr="00672D99" w:rsidRDefault="00E31707" w:rsidP="00672D99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wnioskodawca wprowadził we wniosku o dofinansowanie projektu zmiany inne niż wynikające z warunków negocjacyjnych lub</w:t>
            </w:r>
          </w:p>
          <w:p w14:paraId="7E9D9391" w14:textId="77777777" w:rsidR="00E31707" w:rsidRPr="00672D99" w:rsidRDefault="00E31707" w:rsidP="00672D99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wnioskodawca nie podjął negocjacji w terminie wyznaczonym przez IZ/IP;</w:t>
            </w:r>
          </w:p>
          <w:p w14:paraId="7E332000" w14:textId="77777777" w:rsidR="00E31707" w:rsidRPr="00672D99" w:rsidRDefault="00E31707" w:rsidP="00672D99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lastRenderedPageBreak/>
              <w:t>wnioskodawca nie złożył poprawionego w wyniku negocjacji wniosku w terminie wyznaczonym przez IZ/IP.</w:t>
            </w:r>
          </w:p>
          <w:p w14:paraId="42338B94" w14:textId="4A2EE1AF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Warunki negocjacyjne, o których mowa w kryterium mogą objąć dodatkowe ustalenia podjęte już w toku negocjacji. Dodatkowe ustalenia nie mogą dotyczyć istotnej modyfikacji projektu i zmiany jego podstawowych założeń (w szczególności w zakresie partnerstwa, obszaru realizacji i kluczowych działań).</w:t>
            </w:r>
          </w:p>
          <w:p w14:paraId="4E7E8076" w14:textId="77777777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weryfikowane po przeprowadzeniu procesu negocjacji w oparciu o wniosek o dofinansowanie projektu i ustalenia dokonane podczas negocjacji.</w:t>
            </w:r>
          </w:p>
        </w:tc>
        <w:tc>
          <w:tcPr>
            <w:tcW w:w="1241" w:type="pct"/>
          </w:tcPr>
          <w:p w14:paraId="66130495" w14:textId="77777777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Pr="00672D99" w:rsidDel="00B5057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</w:p>
          <w:p w14:paraId="272393FD" w14:textId="050D1961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  <w:r w:rsidR="00F9090E" w:rsidRPr="00672D99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14:paraId="0086E00A" w14:textId="77777777" w:rsidR="00E31707" w:rsidRPr="00672D99" w:rsidRDefault="00E31707" w:rsidP="00672D99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E31707" w:rsidRPr="00672D99" w:rsidSect="008472FB"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7" w:author="Sylwia Szada" w:date="2024-10-08T11:58:00Z" w:initials="SS">
    <w:p w14:paraId="0F4AE5B9" w14:textId="77777777" w:rsidR="0016219F" w:rsidRDefault="0016219F" w:rsidP="0016219F">
      <w:pPr>
        <w:pStyle w:val="Tekstkomentarza"/>
      </w:pPr>
      <w:r>
        <w:rPr>
          <w:rStyle w:val="Odwoaniedokomentarza"/>
        </w:rPr>
        <w:annotationRef/>
      </w:r>
      <w:r>
        <w:t>Stanowisko Grupy ds. EFS+</w:t>
      </w:r>
    </w:p>
  </w:comment>
  <w:comment w:id="10" w:author="Sylwia Szada" w:date="2024-10-08T11:58:00Z" w:initials="SS">
    <w:p w14:paraId="79CBEF2B" w14:textId="77777777" w:rsidR="0016219F" w:rsidRDefault="0016219F" w:rsidP="0016219F">
      <w:pPr>
        <w:pStyle w:val="Tekstkomentarza"/>
      </w:pPr>
      <w:r>
        <w:rPr>
          <w:rStyle w:val="Odwoaniedokomentarza"/>
        </w:rPr>
        <w:annotationRef/>
      </w:r>
      <w:r>
        <w:t>Stanowisko Grupy ds. EFS+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0F4AE5B9" w15:done="0"/>
  <w15:commentEx w15:paraId="79CBEF2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C747AD3" w16cex:dateUtc="2024-10-08T09:58:00Z"/>
  <w16cex:commentExtensible w16cex:durableId="7E7DF6C5" w16cex:dateUtc="2024-10-08T09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F4AE5B9" w16cid:durableId="2C747AD3"/>
  <w16cid:commentId w16cid:paraId="79CBEF2B" w16cid:durableId="7E7DF6C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CF7445" w14:textId="77777777" w:rsidR="00B36F81" w:rsidRDefault="00B36F81" w:rsidP="00590C41">
      <w:pPr>
        <w:spacing w:after="0" w:line="240" w:lineRule="auto"/>
      </w:pPr>
      <w:r>
        <w:separator/>
      </w:r>
    </w:p>
  </w:endnote>
  <w:endnote w:type="continuationSeparator" w:id="0">
    <w:p w14:paraId="44BC0517" w14:textId="77777777" w:rsidR="00B36F81" w:rsidRDefault="00B36F81" w:rsidP="00590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54081361"/>
      <w:docPartObj>
        <w:docPartGallery w:val="Page Numbers (Bottom of Page)"/>
        <w:docPartUnique/>
      </w:docPartObj>
    </w:sdtPr>
    <w:sdtEndPr/>
    <w:sdtContent>
      <w:p w14:paraId="7CDA0E55" w14:textId="4EC1A136" w:rsidR="00B90EF7" w:rsidRDefault="00B90E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A9DA5" w14:textId="2103E660" w:rsidR="00B90EF7" w:rsidRDefault="00B90EF7" w:rsidP="005C3708">
    <w:pPr>
      <w:pStyle w:val="Stopka"/>
      <w:jc w:val="center"/>
    </w:pPr>
    <w:r>
      <w:rPr>
        <w:noProof/>
      </w:rPr>
      <w:drawing>
        <wp:inline distT="0" distB="0" distL="0" distR="0" wp14:anchorId="2DA9AC5F" wp14:editId="40AABA3D">
          <wp:extent cx="6962140" cy="859790"/>
          <wp:effectExtent l="0" t="0" r="0" b="0"/>
          <wp:docPr id="1934521204" name="Obraz 1934521204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4521204" name="Obraz 1934521204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1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919824" w14:textId="77777777" w:rsidR="00B36F81" w:rsidRDefault="00B36F81" w:rsidP="00590C41">
      <w:pPr>
        <w:spacing w:after="0" w:line="240" w:lineRule="auto"/>
      </w:pPr>
      <w:r>
        <w:separator/>
      </w:r>
    </w:p>
  </w:footnote>
  <w:footnote w:type="continuationSeparator" w:id="0">
    <w:p w14:paraId="7857230C" w14:textId="77777777" w:rsidR="00B36F81" w:rsidRDefault="00B36F81" w:rsidP="00590C41">
      <w:pPr>
        <w:spacing w:after="0" w:line="240" w:lineRule="auto"/>
      </w:pPr>
      <w:r>
        <w:continuationSeparator/>
      </w:r>
    </w:p>
  </w:footnote>
  <w:footnote w:id="1">
    <w:p w14:paraId="2F1B65FD" w14:textId="61184216" w:rsidR="00B90EF7" w:rsidRPr="00250D38" w:rsidRDefault="00B90EF7" w:rsidP="001D7E15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50D38">
        <w:rPr>
          <w:rFonts w:ascii="Arial" w:hAnsi="Arial" w:cs="Arial"/>
          <w:sz w:val="24"/>
          <w:szCs w:val="24"/>
          <w:vertAlign w:val="superscript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2">
    <w:p w14:paraId="082533CD" w14:textId="77777777" w:rsidR="00B90EF7" w:rsidRPr="00250D38" w:rsidRDefault="00B90EF7" w:rsidP="001D7E15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50D38">
        <w:rPr>
          <w:rFonts w:ascii="Arial" w:hAnsi="Arial" w:cs="Arial"/>
          <w:sz w:val="24"/>
          <w:szCs w:val="24"/>
          <w:vertAlign w:val="superscript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3">
    <w:p w14:paraId="1640F559" w14:textId="77777777" w:rsidR="00B90EF7" w:rsidRPr="00250D38" w:rsidRDefault="00B90EF7" w:rsidP="001D7E15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50D38">
        <w:rPr>
          <w:rFonts w:ascii="Arial" w:hAnsi="Arial" w:cs="Arial"/>
          <w:sz w:val="24"/>
          <w:szCs w:val="24"/>
          <w:vertAlign w:val="superscript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inaczej.</w:t>
      </w:r>
    </w:p>
  </w:footnote>
  <w:footnote w:id="4">
    <w:p w14:paraId="051B8C8F" w14:textId="77777777" w:rsidR="00D60CB4" w:rsidRDefault="00D60CB4" w:rsidP="00D60CB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0188B1BA" w14:textId="624E94E1" w:rsidR="00B90EF7" w:rsidRPr="00250D38" w:rsidRDefault="00B90EF7" w:rsidP="001D7E15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50D3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Za obrót należy przyjąć sumę przychodów uzyskanych przez podmiot na poziomie ustalania wyniku na działalności gospodarczej – tzn. jest to suma przychodów ze sprzedaży netto, pozostałych przychodów operacyjnych oraz przychodów finansowych (w tym przychody osiągnięte z tytułu otrzymanego dofinansowania na realizację projektów).</w:t>
      </w:r>
    </w:p>
    <w:p w14:paraId="7416DDF2" w14:textId="517B7B69" w:rsidR="00B90EF7" w:rsidRPr="00250D38" w:rsidRDefault="00B90EF7" w:rsidP="001D7E15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50D38">
        <w:rPr>
          <w:rFonts w:ascii="Arial" w:hAnsi="Arial" w:cs="Arial"/>
          <w:sz w:val="24"/>
          <w:szCs w:val="24"/>
        </w:rPr>
        <w:t>W przypadku podmiotów nieprowadzących działalności gospodarczej i jednocześnie niebędących jednostkami sektora finansów publicznych jako obroty należy rozumieć wartość przychodów (w tym przychodów osiągniętych z tytułu otrzymanego dofinansowania na realizację projektów) osiągniętych</w:t>
      </w:r>
      <w:r>
        <w:rPr>
          <w:rFonts w:ascii="Arial" w:hAnsi="Arial" w:cs="Arial"/>
          <w:sz w:val="24"/>
          <w:szCs w:val="24"/>
        </w:rPr>
        <w:t xml:space="preserve"> w </w:t>
      </w:r>
      <w:r w:rsidRPr="00627F6E">
        <w:rPr>
          <w:rFonts w:ascii="Arial" w:hAnsi="Arial" w:cs="Arial"/>
          <w:sz w:val="24"/>
          <w:szCs w:val="24"/>
        </w:rPr>
        <w:t xml:space="preserve">jednym z pięciu ostatnich lat </w:t>
      </w:r>
      <w:r w:rsidRPr="00250D38">
        <w:rPr>
          <w:rFonts w:ascii="Arial" w:hAnsi="Arial" w:cs="Arial"/>
          <w:sz w:val="24"/>
          <w:szCs w:val="24"/>
        </w:rPr>
        <w:t>przez wnioskodawcę.</w:t>
      </w:r>
    </w:p>
    <w:p w14:paraId="2C4D81A8" w14:textId="302759AB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eastAsiaTheme="minorHAnsi" w:hAnsi="Arial" w:cs="Arial"/>
          <w:sz w:val="24"/>
          <w:szCs w:val="24"/>
        </w:rPr>
      </w:pPr>
      <w:r w:rsidRPr="00250D38">
        <w:rPr>
          <w:rFonts w:ascii="Arial" w:hAnsi="Arial" w:cs="Arial"/>
          <w:sz w:val="24"/>
          <w:szCs w:val="24"/>
        </w:rPr>
        <w:t xml:space="preserve">W przypadku projektów, w </w:t>
      </w:r>
      <w:r w:rsidRPr="00250D38">
        <w:rPr>
          <w:rFonts w:ascii="Arial" w:eastAsiaTheme="minorHAnsi" w:hAnsi="Arial" w:cs="Arial"/>
          <w:sz w:val="24"/>
          <w:szCs w:val="24"/>
        </w:rPr>
        <w:t>których udzielane jest wsparcie zwrotne w postaci pożyczek lub poręczeń jako obrót należy rozumieć kwotę kapitału pożyczkowego i poręczeniowego, jakim dysponowa</w:t>
      </w:r>
      <w:r>
        <w:rPr>
          <w:rFonts w:ascii="Arial" w:eastAsiaTheme="minorHAnsi" w:hAnsi="Arial" w:cs="Arial"/>
          <w:sz w:val="24"/>
          <w:szCs w:val="24"/>
        </w:rPr>
        <w:t>ł</w:t>
      </w:r>
      <w:r w:rsidRPr="00250D38">
        <w:rPr>
          <w:rFonts w:ascii="Arial" w:eastAsiaTheme="minorHAnsi" w:hAnsi="Arial" w:cs="Arial"/>
          <w:sz w:val="24"/>
          <w:szCs w:val="24"/>
        </w:rPr>
        <w:t xml:space="preserve"> wnioskodawca </w:t>
      </w:r>
      <w:r w:rsidRPr="00627F6E">
        <w:rPr>
          <w:rFonts w:ascii="Arial" w:eastAsiaTheme="minorHAnsi" w:hAnsi="Arial" w:cs="Arial"/>
          <w:sz w:val="24"/>
          <w:szCs w:val="24"/>
        </w:rPr>
        <w:t>w jednym z pięciu ostatnich lat</w:t>
      </w:r>
      <w:r w:rsidRPr="00250D38">
        <w:rPr>
          <w:rFonts w:ascii="Arial" w:eastAsiaTheme="minorHAnsi" w:hAnsi="Arial" w:cs="Arial"/>
          <w:sz w:val="24"/>
          <w:szCs w:val="24"/>
        </w:rPr>
        <w:t>.</w:t>
      </w:r>
    </w:p>
  </w:footnote>
  <w:footnote w:id="6">
    <w:p w14:paraId="3473C8E6" w14:textId="42E56E44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eastAsiaTheme="minorHAnsi" w:hAnsi="Arial" w:cs="Arial"/>
          <w:sz w:val="24"/>
          <w:szCs w:val="24"/>
        </w:rPr>
      </w:pPr>
      <w:r w:rsidRPr="00250D38">
        <w:rPr>
          <w:rFonts w:ascii="Arial" w:eastAsiaTheme="minorHAnsi" w:hAnsi="Arial" w:cs="Arial"/>
          <w:sz w:val="24"/>
          <w:szCs w:val="24"/>
          <w:vertAlign w:val="superscript"/>
        </w:rPr>
        <w:footnoteRef/>
      </w:r>
      <w:r w:rsidRPr="00250D38">
        <w:rPr>
          <w:rFonts w:ascii="Arial" w:eastAsiaTheme="minorHAnsi" w:hAnsi="Arial" w:cs="Arial"/>
          <w:sz w:val="24"/>
          <w:szCs w:val="24"/>
        </w:rPr>
        <w:t xml:space="preserve"> Na potrzeby spełnienia kryterium jako wydatek należy rozumieć też wkład własny. Jako wydatki należy rozumieć zarówno wydatki partnera wiodącego (lidera), jak i wydatki partnerów.</w:t>
      </w:r>
    </w:p>
  </w:footnote>
  <w:footnote w:id="7">
    <w:p w14:paraId="2E92D2D3" w14:textId="31E3ADD6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W zależności od długości trwania projektu należy przyjąć odpowiedni spos</w:t>
      </w:r>
      <w:r>
        <w:rPr>
          <w:rFonts w:ascii="Arial" w:hAnsi="Arial" w:cs="Arial"/>
          <w:sz w:val="24"/>
          <w:szCs w:val="24"/>
        </w:rPr>
        <w:t>ó</w:t>
      </w:r>
      <w:r w:rsidRPr="00250D38">
        <w:rPr>
          <w:rFonts w:ascii="Arial" w:hAnsi="Arial" w:cs="Arial"/>
          <w:sz w:val="24"/>
          <w:szCs w:val="24"/>
        </w:rPr>
        <w:t>b weryfikacji spełnienia kryterium:</w:t>
      </w:r>
    </w:p>
    <w:p w14:paraId="51AEC723" w14:textId="2179ECD7" w:rsidR="00B90EF7" w:rsidRPr="00250D38" w:rsidRDefault="00B90EF7" w:rsidP="00B3319D">
      <w:pPr>
        <w:pStyle w:val="Tekstprzypisudolnego"/>
        <w:numPr>
          <w:ilvl w:val="0"/>
          <w:numId w:val="15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Fonts w:ascii="Arial" w:hAnsi="Arial" w:cs="Arial"/>
          <w:sz w:val="24"/>
          <w:szCs w:val="24"/>
        </w:rPr>
        <w:t>w przypadku gdy projekt nie przekracza 12 miesięcy obrót wnioskodawcy [</w:t>
      </w:r>
      <w:proofErr w:type="spellStart"/>
      <w:r w:rsidRPr="00250D38">
        <w:rPr>
          <w:rFonts w:ascii="Arial" w:hAnsi="Arial" w:cs="Arial"/>
          <w:sz w:val="24"/>
          <w:szCs w:val="24"/>
        </w:rPr>
        <w:t>ObrW</w:t>
      </w:r>
      <w:proofErr w:type="spellEnd"/>
      <w:r w:rsidRPr="00250D38">
        <w:rPr>
          <w:rFonts w:ascii="Arial" w:hAnsi="Arial" w:cs="Arial"/>
          <w:sz w:val="24"/>
          <w:szCs w:val="24"/>
        </w:rPr>
        <w:t xml:space="preserve">] odnoszony jest do 25% </w:t>
      </w:r>
      <w:r w:rsidRPr="00250D38">
        <w:rPr>
          <w:rFonts w:ascii="Arial" w:hAnsi="Arial" w:cs="Arial"/>
          <w:b/>
          <w:bCs/>
          <w:sz w:val="24"/>
          <w:szCs w:val="24"/>
        </w:rPr>
        <w:t>całkowitej wartości projektu</w:t>
      </w:r>
      <w:r w:rsidRPr="00250D38">
        <w:rPr>
          <w:rFonts w:ascii="Arial" w:hAnsi="Arial" w:cs="Arial"/>
          <w:sz w:val="24"/>
          <w:szCs w:val="24"/>
        </w:rPr>
        <w:t xml:space="preserve"> [CWP], tj.:</w:t>
      </w:r>
    </w:p>
    <w:p w14:paraId="391A656E" w14:textId="77777777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proofErr w:type="spellStart"/>
      <w:r w:rsidRPr="00250D38">
        <w:rPr>
          <w:rFonts w:ascii="Arial" w:hAnsi="Arial" w:cs="Arial"/>
          <w:b/>
          <w:bCs/>
          <w:sz w:val="24"/>
          <w:szCs w:val="24"/>
        </w:rPr>
        <w:t>ObrW</w:t>
      </w:r>
      <w:proofErr w:type="spellEnd"/>
      <w:r w:rsidRPr="00250D38">
        <w:rPr>
          <w:rFonts w:ascii="Arial" w:hAnsi="Arial" w:cs="Arial"/>
          <w:b/>
          <w:bCs/>
          <w:sz w:val="24"/>
          <w:szCs w:val="24"/>
        </w:rPr>
        <w:t xml:space="preserve">  ≥  25% * CWP</w:t>
      </w:r>
    </w:p>
    <w:p w14:paraId="44B1ED06" w14:textId="76BF9752" w:rsidR="00B90EF7" w:rsidRPr="00250D38" w:rsidRDefault="00B90EF7" w:rsidP="00B3319D">
      <w:pPr>
        <w:pStyle w:val="Tekstprzypisudolnego"/>
        <w:numPr>
          <w:ilvl w:val="0"/>
          <w:numId w:val="15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Fonts w:ascii="Arial" w:hAnsi="Arial" w:cs="Arial"/>
          <w:sz w:val="24"/>
          <w:szCs w:val="24"/>
        </w:rPr>
        <w:t>natomiast w sytuacji, w której projekt trwa dłużej niż 12 miesięcy obrót wnioskodawcy [</w:t>
      </w:r>
      <w:proofErr w:type="spellStart"/>
      <w:r w:rsidRPr="00250D38">
        <w:rPr>
          <w:rFonts w:ascii="Arial" w:hAnsi="Arial" w:cs="Arial"/>
          <w:sz w:val="24"/>
          <w:szCs w:val="24"/>
        </w:rPr>
        <w:t>ObrW</w:t>
      </w:r>
      <w:proofErr w:type="spellEnd"/>
      <w:r w:rsidRPr="00250D38">
        <w:rPr>
          <w:rFonts w:ascii="Arial" w:hAnsi="Arial" w:cs="Arial"/>
          <w:sz w:val="24"/>
          <w:szCs w:val="24"/>
        </w:rPr>
        <w:t xml:space="preserve">] należy odnieść do 25% </w:t>
      </w:r>
      <w:r w:rsidRPr="00250D38">
        <w:rPr>
          <w:rFonts w:ascii="Arial" w:hAnsi="Arial" w:cs="Arial"/>
          <w:b/>
          <w:bCs/>
          <w:sz w:val="24"/>
          <w:szCs w:val="24"/>
        </w:rPr>
        <w:t>średnich rocznych wydatków w projekcie</w:t>
      </w:r>
      <w:r w:rsidRPr="00250D38">
        <w:rPr>
          <w:rFonts w:ascii="Arial" w:hAnsi="Arial" w:cs="Arial"/>
          <w:sz w:val="24"/>
          <w:szCs w:val="24"/>
        </w:rPr>
        <w:t xml:space="preserve"> [ŚRW].</w:t>
      </w:r>
    </w:p>
    <w:p w14:paraId="78DEE4A1" w14:textId="77777777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proofErr w:type="spellStart"/>
      <w:r w:rsidRPr="00250D38">
        <w:rPr>
          <w:rFonts w:ascii="Arial" w:hAnsi="Arial" w:cs="Arial"/>
          <w:b/>
          <w:bCs/>
          <w:sz w:val="24"/>
          <w:szCs w:val="24"/>
        </w:rPr>
        <w:t>ObrW</w:t>
      </w:r>
      <w:proofErr w:type="spellEnd"/>
      <w:r w:rsidRPr="00250D38">
        <w:rPr>
          <w:rFonts w:ascii="Arial" w:hAnsi="Arial" w:cs="Arial"/>
          <w:b/>
          <w:bCs/>
          <w:sz w:val="24"/>
          <w:szCs w:val="24"/>
        </w:rPr>
        <w:t xml:space="preserve">  ≥  25% * ŚRW</w:t>
      </w:r>
    </w:p>
    <w:p w14:paraId="19F5F272" w14:textId="77777777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Fonts w:ascii="Arial" w:hAnsi="Arial" w:cs="Arial"/>
          <w:sz w:val="24"/>
          <w:szCs w:val="24"/>
        </w:rPr>
        <w:t xml:space="preserve">Ponieważ zawarty we wniosku o dofinansowanie budżet projektu nie uwzględnia podziału na lata, w tym przypadku do oceny kryterium w zakresie </w:t>
      </w:r>
      <w:r w:rsidRPr="00250D38">
        <w:rPr>
          <w:rFonts w:ascii="Arial" w:hAnsi="Arial" w:cs="Arial"/>
          <w:b/>
          <w:bCs/>
          <w:sz w:val="24"/>
          <w:szCs w:val="24"/>
        </w:rPr>
        <w:t>średnich rocznych wydatków</w:t>
      </w:r>
      <w:r w:rsidRPr="00250D38">
        <w:rPr>
          <w:rFonts w:ascii="Arial" w:hAnsi="Arial" w:cs="Arial"/>
          <w:sz w:val="24"/>
          <w:szCs w:val="24"/>
        </w:rPr>
        <w:t xml:space="preserve"> należy przyjąć odniesienie do okresu realizacji projektu w ujęciu miesięcznym, a mianowicie całkowitą wartość projektu podzielić przez liczbę miesięcy okresu realizacji projektu i następnie otrzymaną wartość pomnożyć przez okres roku (12 miesięcy). Sposób wyliczenia </w:t>
      </w:r>
      <w:r w:rsidRPr="00250D38">
        <w:rPr>
          <w:rFonts w:ascii="Arial" w:hAnsi="Arial" w:cs="Arial"/>
          <w:b/>
          <w:bCs/>
          <w:sz w:val="24"/>
          <w:szCs w:val="24"/>
        </w:rPr>
        <w:t>średnich rocznych wydatków</w:t>
      </w:r>
      <w:r w:rsidRPr="00250D38">
        <w:rPr>
          <w:rFonts w:ascii="Arial" w:hAnsi="Arial" w:cs="Arial"/>
          <w:sz w:val="24"/>
          <w:szCs w:val="24"/>
        </w:rPr>
        <w:t xml:space="preserve"> w projekcie obrazuje poniższy wzór:</w:t>
      </w:r>
    </w:p>
    <w:p w14:paraId="0B62BFEE" w14:textId="7A90702D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250D38">
        <w:rPr>
          <w:rFonts w:ascii="Arial" w:hAnsi="Arial" w:cs="Arial"/>
          <w:b/>
          <w:bCs/>
          <w:sz w:val="24"/>
          <w:szCs w:val="24"/>
        </w:rPr>
        <w:t xml:space="preserve">ŚRW = (CWP / </w:t>
      </w:r>
      <w:proofErr w:type="spellStart"/>
      <w:r w:rsidRPr="00250D38">
        <w:rPr>
          <w:rFonts w:ascii="Arial" w:hAnsi="Arial" w:cs="Arial"/>
          <w:b/>
          <w:bCs/>
          <w:sz w:val="24"/>
          <w:szCs w:val="24"/>
        </w:rPr>
        <w:t>Lmp</w:t>
      </w:r>
      <w:proofErr w:type="spellEnd"/>
      <w:r w:rsidRPr="00250D38">
        <w:rPr>
          <w:rFonts w:ascii="Arial" w:hAnsi="Arial" w:cs="Arial"/>
          <w:b/>
          <w:bCs/>
          <w:sz w:val="24"/>
          <w:szCs w:val="24"/>
        </w:rPr>
        <w:t>) * 12</w:t>
      </w:r>
    </w:p>
    <w:p w14:paraId="6669CFFF" w14:textId="77777777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Fonts w:ascii="Arial" w:hAnsi="Arial" w:cs="Arial"/>
          <w:sz w:val="24"/>
          <w:szCs w:val="24"/>
        </w:rPr>
        <w:t>gdzie:</w:t>
      </w:r>
    </w:p>
    <w:p w14:paraId="045D4EDE" w14:textId="77777777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Fonts w:ascii="Arial" w:hAnsi="Arial" w:cs="Arial"/>
          <w:b/>
          <w:bCs/>
          <w:sz w:val="24"/>
          <w:szCs w:val="24"/>
        </w:rPr>
        <w:t>ŚRW</w:t>
      </w:r>
      <w:r w:rsidRPr="00250D38">
        <w:rPr>
          <w:rFonts w:ascii="Arial" w:hAnsi="Arial" w:cs="Arial"/>
          <w:sz w:val="24"/>
          <w:szCs w:val="24"/>
        </w:rPr>
        <w:t xml:space="preserve"> – Średnie roczne wydatki w projekcie</w:t>
      </w:r>
    </w:p>
    <w:p w14:paraId="0AA75D57" w14:textId="77777777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Fonts w:ascii="Arial" w:hAnsi="Arial" w:cs="Arial"/>
          <w:b/>
          <w:bCs/>
          <w:sz w:val="24"/>
          <w:szCs w:val="24"/>
        </w:rPr>
        <w:t>CWP</w:t>
      </w:r>
      <w:r w:rsidRPr="00250D38">
        <w:rPr>
          <w:rFonts w:ascii="Arial" w:hAnsi="Arial" w:cs="Arial"/>
          <w:sz w:val="24"/>
          <w:szCs w:val="24"/>
        </w:rPr>
        <w:t xml:space="preserve"> – Całkowita wartość projektu</w:t>
      </w:r>
    </w:p>
    <w:p w14:paraId="6704A5D1" w14:textId="51B4790B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proofErr w:type="spellStart"/>
      <w:r w:rsidRPr="00250D38">
        <w:rPr>
          <w:rFonts w:ascii="Arial" w:hAnsi="Arial" w:cs="Arial"/>
          <w:b/>
          <w:bCs/>
          <w:sz w:val="24"/>
          <w:szCs w:val="24"/>
        </w:rPr>
        <w:t>Lmp</w:t>
      </w:r>
      <w:proofErr w:type="spellEnd"/>
      <w:r w:rsidRPr="00250D38">
        <w:rPr>
          <w:rFonts w:ascii="Arial" w:hAnsi="Arial" w:cs="Arial"/>
          <w:sz w:val="24"/>
          <w:szCs w:val="24"/>
        </w:rPr>
        <w:t xml:space="preserve"> – Liczba miesięcy projektu (zaokrąglamy w górę do pełnych kalendarzowych miesięcy).</w:t>
      </w:r>
    </w:p>
  </w:footnote>
  <w:footnote w:id="8">
    <w:p w14:paraId="58EEE23D" w14:textId="77777777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Fonts w:ascii="Arial" w:eastAsiaTheme="minorHAnsi" w:hAnsi="Arial" w:cs="Arial"/>
          <w:sz w:val="24"/>
          <w:szCs w:val="24"/>
          <w:vertAlign w:val="superscript"/>
        </w:rPr>
        <w:footnoteRef/>
      </w:r>
      <w:r w:rsidRPr="00250D38">
        <w:rPr>
          <w:rFonts w:ascii="Arial" w:eastAsiaTheme="minorHAnsi" w:hAnsi="Arial" w:cs="Arial"/>
          <w:sz w:val="24"/>
          <w:szCs w:val="24"/>
        </w:rPr>
        <w:t xml:space="preserve"> We wniosku o dofinansowanie projektu należy</w:t>
      </w:r>
      <w:r w:rsidRPr="00250D38">
        <w:rPr>
          <w:rFonts w:ascii="Arial" w:hAnsi="Arial" w:cs="Arial"/>
          <w:sz w:val="24"/>
          <w:szCs w:val="24"/>
        </w:rPr>
        <w:t xml:space="preserve"> wskazać rok, za jaki podawane są dane dotyczące rocznego obrotu wnioskodawcy.</w:t>
      </w:r>
    </w:p>
  </w:footnote>
  <w:footnote w:id="9">
    <w:p w14:paraId="4A9C412C" w14:textId="70A7C60A" w:rsidR="00B90EF7" w:rsidRDefault="00B90EF7">
      <w:pPr>
        <w:pStyle w:val="Tekstprzypisudolnego"/>
      </w:pPr>
      <w:r w:rsidRPr="0018739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87391">
        <w:rPr>
          <w:rFonts w:ascii="Arial" w:hAnsi="Arial" w:cs="Arial"/>
          <w:sz w:val="24"/>
          <w:szCs w:val="24"/>
        </w:rPr>
        <w:t xml:space="preserve"> Dotyczy unijnej lub krajowej podstawy prawnej dla pomocy de </w:t>
      </w:r>
      <w:proofErr w:type="spellStart"/>
      <w:r w:rsidRPr="00187391">
        <w:rPr>
          <w:rFonts w:ascii="Arial" w:hAnsi="Arial" w:cs="Arial"/>
          <w:sz w:val="24"/>
          <w:szCs w:val="24"/>
        </w:rPr>
        <w:t>minimis</w:t>
      </w:r>
      <w:proofErr w:type="spellEnd"/>
      <w:r w:rsidRPr="00187391">
        <w:rPr>
          <w:rFonts w:ascii="Arial" w:hAnsi="Arial" w:cs="Arial"/>
          <w:sz w:val="24"/>
          <w:szCs w:val="24"/>
        </w:rPr>
        <w:t xml:space="preserve"> dla Działania</w:t>
      </w:r>
      <w:r>
        <w:rPr>
          <w:rFonts w:ascii="Arial" w:hAnsi="Arial" w:cs="Arial"/>
          <w:sz w:val="24"/>
          <w:szCs w:val="24"/>
        </w:rPr>
        <w:t xml:space="preserve"> 8.6</w:t>
      </w:r>
    </w:p>
  </w:footnote>
  <w:footnote w:id="10">
    <w:p w14:paraId="5C99F7F3" w14:textId="0E9E215A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250D38">
        <w:rPr>
          <w:rFonts w:ascii="Arial" w:hAnsi="Arial" w:cs="Arial"/>
          <w:sz w:val="24"/>
          <w:szCs w:val="24"/>
        </w:rPr>
        <w:t>SzOP</w:t>
      </w:r>
      <w:proofErr w:type="spellEnd"/>
      <w:r w:rsidRPr="00250D38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wdrożeniowej mogą mieć zastosowanie zapisy korzystniejsze dla wnioskodawcy. Decyzja w tym zakresie podejmowana będzie przez Instytucję Zarządzającą na wniosek Beneficjenta złożony do Instytucji Pośredniczącej lub na wniosek Instytucji Pośredniczącej.</w:t>
      </w:r>
    </w:p>
  </w:footnote>
  <w:footnote w:id="11">
    <w:p w14:paraId="6F561A60" w14:textId="2A075656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Ustawa z dnia 23 kwietnia 1964 r. - Kodeks cywilny (Dz. U. z 202</w:t>
      </w:r>
      <w:r>
        <w:rPr>
          <w:rFonts w:ascii="Arial" w:hAnsi="Arial" w:cs="Arial"/>
          <w:sz w:val="24"/>
          <w:szCs w:val="24"/>
        </w:rPr>
        <w:t>3</w:t>
      </w:r>
      <w:r w:rsidRPr="00250D38">
        <w:rPr>
          <w:rFonts w:ascii="Arial" w:hAnsi="Arial" w:cs="Arial"/>
          <w:sz w:val="24"/>
          <w:szCs w:val="24"/>
        </w:rPr>
        <w:t xml:space="preserve"> r. poz. </w:t>
      </w:r>
      <w:r>
        <w:rPr>
          <w:rFonts w:ascii="Arial" w:hAnsi="Arial" w:cs="Arial"/>
          <w:sz w:val="24"/>
          <w:szCs w:val="24"/>
        </w:rPr>
        <w:t>1610</w:t>
      </w:r>
      <w:r w:rsidRPr="00250D38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250D38">
        <w:rPr>
          <w:rFonts w:ascii="Arial" w:hAnsi="Arial" w:cs="Arial"/>
          <w:sz w:val="24"/>
          <w:szCs w:val="24"/>
        </w:rPr>
        <w:t>późn</w:t>
      </w:r>
      <w:proofErr w:type="spellEnd"/>
      <w:r w:rsidRPr="00250D38">
        <w:rPr>
          <w:rFonts w:ascii="Arial" w:hAnsi="Arial" w:cs="Arial"/>
          <w:sz w:val="24"/>
          <w:szCs w:val="24"/>
        </w:rPr>
        <w:t>. zm.).</w:t>
      </w:r>
    </w:p>
  </w:footnote>
  <w:footnote w:id="12">
    <w:p w14:paraId="5796CFAE" w14:textId="77777777" w:rsidR="00B90EF7" w:rsidRPr="007619DC" w:rsidRDefault="00B90EF7" w:rsidP="00831468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7619D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619DC">
        <w:rPr>
          <w:rFonts w:ascii="Arial" w:hAnsi="Arial" w:cs="Arial"/>
          <w:sz w:val="24"/>
          <w:szCs w:val="24"/>
        </w:rPr>
        <w:t xml:space="preserve"> Średni koszt wsparcia przypadający na uczestnika liczony jest w stosunku do wszystkich planowanych wydatków w projekcie.</w:t>
      </w:r>
    </w:p>
  </w:footnote>
  <w:footnote w:id="13">
    <w:p w14:paraId="5452ABE1" w14:textId="77777777" w:rsidR="00B90EF7" w:rsidRDefault="00B90EF7" w:rsidP="007A2993">
      <w:pPr>
        <w:spacing w:before="100" w:beforeAutospacing="1" w:after="100" w:afterAutospacing="1" w:line="276" w:lineRule="auto"/>
        <w:outlineLvl w:val="2"/>
        <w:rPr>
          <w:rFonts w:ascii="Arial" w:hAnsi="Arial" w:cs="Arial"/>
          <w:sz w:val="24"/>
          <w:szCs w:val="24"/>
        </w:rPr>
      </w:pPr>
      <w:r w:rsidRPr="007619D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619DC">
        <w:rPr>
          <w:rFonts w:ascii="Arial" w:hAnsi="Arial" w:cs="Arial"/>
          <w:sz w:val="24"/>
          <w:szCs w:val="24"/>
        </w:rPr>
        <w:t xml:space="preserve"> Do średniego kosztu nie są wliczane koszty związane z racjonalnymi usprawnieniami wprowadzonymi w celu zapewnienia możliwości pełnego uczestnictwa osób z niepełnosprawnościami.</w:t>
      </w:r>
    </w:p>
  </w:footnote>
  <w:footnote w:id="14">
    <w:p w14:paraId="29C6A5DD" w14:textId="629347F9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Dotyczy projektów wybieranych w sposób konkurencyjny.</w:t>
      </w:r>
    </w:p>
  </w:footnote>
  <w:footnote w:id="15">
    <w:p w14:paraId="44D5C6BB" w14:textId="77777777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Negocjacje to proces uzyskiwania informacji i wyjaśnień od wnioskodawców lub poprawiania lub uzupełniania projektu w oparciu o uwagi dotyczące spełniania kryteriów wyboru projektów, dla których przewidziano taką możliwość, zgodnie z art. 55 ust. 1 Ustawy wdrożeniowej, zakończony oceną spełnienia zero-jedynkowego kryterium wyboru projektów dotyczącego spełnienia warunków postawionych wnioskodawcy przez oceniających, przewodniczącego KOP lub wynikających z ustaleń podjętych w toku negocjacji.</w:t>
      </w:r>
    </w:p>
  </w:footnote>
  <w:footnote w:id="16">
    <w:p w14:paraId="5835DDA8" w14:textId="473CFBF7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bookmarkStart w:id="14" w:name="_Hlk126252330"/>
      <w:r w:rsidRPr="00250D3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Przez podjęcie negocjacji należy rozumieć przekazanie w wyznaczonym przez IZ/IP terminie odpowiedzi na stanowisko negocjacyjne.</w:t>
      </w:r>
      <w:bookmarkEnd w:id="14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ADA74" w14:textId="77777777" w:rsidR="00B90EF7" w:rsidRDefault="00B90EF7" w:rsidP="00215CCD">
    <w:pPr>
      <w:spacing w:before="100" w:beforeAutospacing="1" w:after="100" w:afterAutospacing="1" w:line="276" w:lineRule="auto"/>
      <w:rPr>
        <w:rFonts w:ascii="Arial" w:hAnsi="Arial" w:cs="Arial"/>
        <w:bCs/>
        <w:sz w:val="24"/>
        <w:szCs w:val="24"/>
      </w:rPr>
    </w:pPr>
    <w:r w:rsidRPr="00215CCD">
      <w:rPr>
        <w:rFonts w:ascii="Arial" w:hAnsi="Arial" w:cs="Arial"/>
        <w:bCs/>
        <w:sz w:val="24"/>
        <w:szCs w:val="24"/>
      </w:rPr>
      <w:t>FUNDUSZE EUROPEJSKIE DLA KUJAW I POMORZA 2021-2027</w:t>
    </w:r>
  </w:p>
  <w:p w14:paraId="3D3FCA12" w14:textId="002FF591" w:rsidR="00BA469A" w:rsidRPr="00BD14CE" w:rsidRDefault="00BA469A" w:rsidP="00BA469A">
    <w:pPr>
      <w:spacing w:after="0" w:line="276" w:lineRule="auto"/>
      <w:ind w:left="9204"/>
      <w:rPr>
        <w:rFonts w:ascii="Arial" w:hAnsi="Arial" w:cs="Arial"/>
        <w:bCs/>
        <w:kern w:val="2"/>
        <w:sz w:val="24"/>
        <w:szCs w:val="24"/>
        <w14:ligatures w14:val="standardContextual"/>
      </w:rPr>
    </w:pPr>
    <w:r w:rsidRPr="00BD14CE">
      <w:rPr>
        <w:rFonts w:ascii="Arial" w:hAnsi="Arial" w:cs="Arial"/>
        <w:bCs/>
        <w:kern w:val="2"/>
        <w:sz w:val="24"/>
        <w:szCs w:val="24"/>
        <w14:ligatures w14:val="standardContextual"/>
      </w:rPr>
      <w:t>Załącznik nr 1 do Stanowiska nr 1</w:t>
    </w:r>
    <w:r>
      <w:rPr>
        <w:rFonts w:ascii="Arial" w:hAnsi="Arial" w:cs="Arial"/>
        <w:bCs/>
        <w:kern w:val="2"/>
        <w:sz w:val="24"/>
        <w:szCs w:val="24"/>
        <w14:ligatures w14:val="standardContextual"/>
      </w:rPr>
      <w:t>2</w:t>
    </w:r>
    <w:r w:rsidRPr="00BD14CE">
      <w:rPr>
        <w:rFonts w:ascii="Arial" w:hAnsi="Arial" w:cs="Arial"/>
        <w:bCs/>
        <w:kern w:val="2"/>
        <w:sz w:val="24"/>
        <w:szCs w:val="24"/>
        <w14:ligatures w14:val="standardContextual"/>
      </w:rPr>
      <w:t>/2024</w:t>
    </w:r>
  </w:p>
  <w:p w14:paraId="5337E77C" w14:textId="77777777" w:rsidR="00BA469A" w:rsidRPr="00BD14CE" w:rsidRDefault="00BA469A" w:rsidP="00BA469A">
    <w:pPr>
      <w:spacing w:after="0" w:line="276" w:lineRule="auto"/>
      <w:ind w:left="9204"/>
      <w:rPr>
        <w:rFonts w:ascii="Arial" w:hAnsi="Arial" w:cs="Arial"/>
        <w:bCs/>
        <w:kern w:val="2"/>
        <w:sz w:val="24"/>
        <w:szCs w:val="24"/>
        <w14:ligatures w14:val="standardContextual"/>
      </w:rPr>
    </w:pPr>
    <w:r w:rsidRPr="00BD14CE">
      <w:rPr>
        <w:rFonts w:ascii="Arial" w:hAnsi="Arial" w:cs="Arial"/>
        <w:bCs/>
        <w:kern w:val="2"/>
        <w:sz w:val="24"/>
        <w:szCs w:val="24"/>
        <w14:ligatures w14:val="standardContextual"/>
      </w:rPr>
      <w:t xml:space="preserve">Grupy roboczej ds. EFS plus </w:t>
    </w:r>
  </w:p>
  <w:p w14:paraId="4EE3DEAA" w14:textId="05EE64A9" w:rsidR="00B90EF7" w:rsidRPr="00C61B99" w:rsidRDefault="00BA469A" w:rsidP="00C61B99">
    <w:pPr>
      <w:spacing w:after="0" w:line="276" w:lineRule="auto"/>
      <w:ind w:left="8496" w:firstLine="708"/>
      <w:rPr>
        <w:rFonts w:ascii="Arial" w:hAnsi="Arial" w:cs="Arial"/>
        <w:bCs/>
        <w:kern w:val="2"/>
        <w:sz w:val="24"/>
        <w:szCs w:val="24"/>
        <w14:ligatures w14:val="standardContextual"/>
      </w:rPr>
    </w:pPr>
    <w:r w:rsidRPr="00BD14CE">
      <w:rPr>
        <w:rFonts w:ascii="Arial" w:hAnsi="Arial" w:cs="Arial"/>
        <w:bCs/>
        <w:kern w:val="2"/>
        <w:sz w:val="24"/>
        <w:szCs w:val="24"/>
        <w14:ligatures w14:val="standardContextual"/>
      </w:rPr>
      <w:t>z dnia 7 października 2024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17B36"/>
    <w:multiLevelType w:val="hybridMultilevel"/>
    <w:tmpl w:val="FF82D4A8"/>
    <w:lvl w:ilvl="0" w:tplc="04150017">
      <w:start w:val="1"/>
      <w:numFmt w:val="lowerLetter"/>
      <w:lvlText w:val="%1)"/>
      <w:lvlJc w:val="left"/>
      <w:pPr>
        <w:ind w:left="77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 w15:restartNumberingAfterBreak="0">
    <w:nsid w:val="0B4B5E46"/>
    <w:multiLevelType w:val="hybridMultilevel"/>
    <w:tmpl w:val="A4AE566C"/>
    <w:lvl w:ilvl="0" w:tplc="066A6D5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8658D"/>
    <w:multiLevelType w:val="hybridMultilevel"/>
    <w:tmpl w:val="9BBE3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E623F"/>
    <w:multiLevelType w:val="hybridMultilevel"/>
    <w:tmpl w:val="67A0C3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52DF5"/>
    <w:multiLevelType w:val="hybridMultilevel"/>
    <w:tmpl w:val="87483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23A44"/>
    <w:multiLevelType w:val="hybridMultilevel"/>
    <w:tmpl w:val="EBFCCD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5C26AB"/>
    <w:multiLevelType w:val="hybridMultilevel"/>
    <w:tmpl w:val="3B080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CF127A"/>
    <w:multiLevelType w:val="hybridMultilevel"/>
    <w:tmpl w:val="E8606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5C6134"/>
    <w:multiLevelType w:val="hybridMultilevel"/>
    <w:tmpl w:val="59988518"/>
    <w:lvl w:ilvl="0" w:tplc="46CEE0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C66363"/>
    <w:multiLevelType w:val="hybridMultilevel"/>
    <w:tmpl w:val="0C2E7F2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961162"/>
    <w:multiLevelType w:val="hybridMultilevel"/>
    <w:tmpl w:val="E608665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7C8E14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4B5231"/>
    <w:multiLevelType w:val="hybridMultilevel"/>
    <w:tmpl w:val="29806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4C61C3"/>
    <w:multiLevelType w:val="hybridMultilevel"/>
    <w:tmpl w:val="733E710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1A642AE"/>
    <w:multiLevelType w:val="hybridMultilevel"/>
    <w:tmpl w:val="B88EB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9801B1"/>
    <w:multiLevelType w:val="hybridMultilevel"/>
    <w:tmpl w:val="4496BD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611999">
    <w:abstractNumId w:val="16"/>
  </w:num>
  <w:num w:numId="2" w16cid:durableId="1697536563">
    <w:abstractNumId w:val="0"/>
  </w:num>
  <w:num w:numId="3" w16cid:durableId="1501383840">
    <w:abstractNumId w:val="2"/>
  </w:num>
  <w:num w:numId="4" w16cid:durableId="882330002">
    <w:abstractNumId w:val="4"/>
  </w:num>
  <w:num w:numId="5" w16cid:durableId="395931908">
    <w:abstractNumId w:val="6"/>
  </w:num>
  <w:num w:numId="6" w16cid:durableId="1887448274">
    <w:abstractNumId w:val="12"/>
  </w:num>
  <w:num w:numId="7" w16cid:durableId="985747069">
    <w:abstractNumId w:val="8"/>
  </w:num>
  <w:num w:numId="8" w16cid:durableId="857738322">
    <w:abstractNumId w:val="15"/>
  </w:num>
  <w:num w:numId="9" w16cid:durableId="545066299">
    <w:abstractNumId w:val="18"/>
  </w:num>
  <w:num w:numId="10" w16cid:durableId="1822115251">
    <w:abstractNumId w:val="10"/>
  </w:num>
  <w:num w:numId="11" w16cid:durableId="37097585">
    <w:abstractNumId w:val="3"/>
  </w:num>
  <w:num w:numId="12" w16cid:durableId="508104127">
    <w:abstractNumId w:val="13"/>
  </w:num>
  <w:num w:numId="13" w16cid:durableId="393509560">
    <w:abstractNumId w:val="14"/>
  </w:num>
  <w:num w:numId="14" w16cid:durableId="1238007560">
    <w:abstractNumId w:val="11"/>
  </w:num>
  <w:num w:numId="15" w16cid:durableId="586042115">
    <w:abstractNumId w:val="21"/>
  </w:num>
  <w:num w:numId="16" w16cid:durableId="2096978307">
    <w:abstractNumId w:val="20"/>
  </w:num>
  <w:num w:numId="17" w16cid:durableId="411045714">
    <w:abstractNumId w:val="17"/>
  </w:num>
  <w:num w:numId="18" w16cid:durableId="205334538">
    <w:abstractNumId w:val="5"/>
  </w:num>
  <w:num w:numId="19" w16cid:durableId="1666007888">
    <w:abstractNumId w:val="19"/>
  </w:num>
  <w:num w:numId="20" w16cid:durableId="194779073">
    <w:abstractNumId w:val="1"/>
  </w:num>
  <w:num w:numId="21" w16cid:durableId="160317627">
    <w:abstractNumId w:val="7"/>
  </w:num>
  <w:num w:numId="22" w16cid:durableId="1371879114">
    <w:abstractNumId w:val="9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Damian Openchowski">
    <w15:presenceInfo w15:providerId="AD" w15:userId="S-1-5-21-2619306676-2800222060-3362172700-6797"/>
  </w15:person>
  <w15:person w15:author="Sylwia Szada">
    <w15:presenceInfo w15:providerId="AD" w15:userId="S-1-5-21-2619306676-2800222060-3362172700-61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029A8"/>
    <w:rsid w:val="000047F1"/>
    <w:rsid w:val="00004A16"/>
    <w:rsid w:val="00012C3F"/>
    <w:rsid w:val="000133E2"/>
    <w:rsid w:val="00013CF5"/>
    <w:rsid w:val="000140A9"/>
    <w:rsid w:val="00015416"/>
    <w:rsid w:val="00015468"/>
    <w:rsid w:val="000227F4"/>
    <w:rsid w:val="000233CF"/>
    <w:rsid w:val="00024D58"/>
    <w:rsid w:val="000251D7"/>
    <w:rsid w:val="00026174"/>
    <w:rsid w:val="000266D1"/>
    <w:rsid w:val="00026E76"/>
    <w:rsid w:val="00026F3E"/>
    <w:rsid w:val="0003007E"/>
    <w:rsid w:val="0003046D"/>
    <w:rsid w:val="00031F76"/>
    <w:rsid w:val="00032383"/>
    <w:rsid w:val="000348F5"/>
    <w:rsid w:val="000357B1"/>
    <w:rsid w:val="00037BA0"/>
    <w:rsid w:val="00040BED"/>
    <w:rsid w:val="0004126F"/>
    <w:rsid w:val="00041358"/>
    <w:rsid w:val="00043465"/>
    <w:rsid w:val="000437B1"/>
    <w:rsid w:val="0004583E"/>
    <w:rsid w:val="00047CE5"/>
    <w:rsid w:val="00050D2D"/>
    <w:rsid w:val="00053264"/>
    <w:rsid w:val="00053461"/>
    <w:rsid w:val="00053E6A"/>
    <w:rsid w:val="00054B18"/>
    <w:rsid w:val="0006025C"/>
    <w:rsid w:val="000611F2"/>
    <w:rsid w:val="00061AAD"/>
    <w:rsid w:val="000643F1"/>
    <w:rsid w:val="00064D2F"/>
    <w:rsid w:val="000662BA"/>
    <w:rsid w:val="00067C5D"/>
    <w:rsid w:val="000705B9"/>
    <w:rsid w:val="00071890"/>
    <w:rsid w:val="000731B2"/>
    <w:rsid w:val="000733AD"/>
    <w:rsid w:val="00076F78"/>
    <w:rsid w:val="0007776E"/>
    <w:rsid w:val="0007782E"/>
    <w:rsid w:val="00077FC4"/>
    <w:rsid w:val="00080B2A"/>
    <w:rsid w:val="000810FE"/>
    <w:rsid w:val="00082263"/>
    <w:rsid w:val="00082AD4"/>
    <w:rsid w:val="00085C8D"/>
    <w:rsid w:val="000872FD"/>
    <w:rsid w:val="00087A1D"/>
    <w:rsid w:val="00090269"/>
    <w:rsid w:val="000902C1"/>
    <w:rsid w:val="00090B58"/>
    <w:rsid w:val="000915D9"/>
    <w:rsid w:val="000917DB"/>
    <w:rsid w:val="00092090"/>
    <w:rsid w:val="00093FB6"/>
    <w:rsid w:val="00094A99"/>
    <w:rsid w:val="00095523"/>
    <w:rsid w:val="00097517"/>
    <w:rsid w:val="00097FD5"/>
    <w:rsid w:val="000A47FB"/>
    <w:rsid w:val="000A7D52"/>
    <w:rsid w:val="000B07CE"/>
    <w:rsid w:val="000B13E9"/>
    <w:rsid w:val="000B3124"/>
    <w:rsid w:val="000B351F"/>
    <w:rsid w:val="000B357B"/>
    <w:rsid w:val="000B49E7"/>
    <w:rsid w:val="000B4C81"/>
    <w:rsid w:val="000B5910"/>
    <w:rsid w:val="000B68F3"/>
    <w:rsid w:val="000B6B30"/>
    <w:rsid w:val="000C1547"/>
    <w:rsid w:val="000C1676"/>
    <w:rsid w:val="000C5D48"/>
    <w:rsid w:val="000C6D96"/>
    <w:rsid w:val="000D02E0"/>
    <w:rsid w:val="000D060E"/>
    <w:rsid w:val="000D1180"/>
    <w:rsid w:val="000D174F"/>
    <w:rsid w:val="000D1894"/>
    <w:rsid w:val="000D1AB1"/>
    <w:rsid w:val="000D20D6"/>
    <w:rsid w:val="000D2C28"/>
    <w:rsid w:val="000D41C9"/>
    <w:rsid w:val="000D4BAD"/>
    <w:rsid w:val="000D4C12"/>
    <w:rsid w:val="000D53F9"/>
    <w:rsid w:val="000D6783"/>
    <w:rsid w:val="000E40FC"/>
    <w:rsid w:val="000E4428"/>
    <w:rsid w:val="000E4D2E"/>
    <w:rsid w:val="000E5B67"/>
    <w:rsid w:val="000E6115"/>
    <w:rsid w:val="000F027B"/>
    <w:rsid w:val="000F15C6"/>
    <w:rsid w:val="000F1E6C"/>
    <w:rsid w:val="0010007C"/>
    <w:rsid w:val="00100469"/>
    <w:rsid w:val="00100D26"/>
    <w:rsid w:val="00103FE9"/>
    <w:rsid w:val="00105624"/>
    <w:rsid w:val="00105AC9"/>
    <w:rsid w:val="001077C3"/>
    <w:rsid w:val="00107ACF"/>
    <w:rsid w:val="001100C5"/>
    <w:rsid w:val="0011051B"/>
    <w:rsid w:val="0011177B"/>
    <w:rsid w:val="0011636C"/>
    <w:rsid w:val="001178B6"/>
    <w:rsid w:val="001220C2"/>
    <w:rsid w:val="00122AB3"/>
    <w:rsid w:val="001232A4"/>
    <w:rsid w:val="00125191"/>
    <w:rsid w:val="0012535E"/>
    <w:rsid w:val="00125BE5"/>
    <w:rsid w:val="00130835"/>
    <w:rsid w:val="001317D1"/>
    <w:rsid w:val="00132D17"/>
    <w:rsid w:val="00134FC4"/>
    <w:rsid w:val="00135202"/>
    <w:rsid w:val="001361E6"/>
    <w:rsid w:val="0013786F"/>
    <w:rsid w:val="0013790A"/>
    <w:rsid w:val="00137D2B"/>
    <w:rsid w:val="00140442"/>
    <w:rsid w:val="0014345D"/>
    <w:rsid w:val="00144B99"/>
    <w:rsid w:val="00146243"/>
    <w:rsid w:val="0015115B"/>
    <w:rsid w:val="0015174E"/>
    <w:rsid w:val="00151DBF"/>
    <w:rsid w:val="001529C4"/>
    <w:rsid w:val="00154ABE"/>
    <w:rsid w:val="001560EA"/>
    <w:rsid w:val="00156FDF"/>
    <w:rsid w:val="00157984"/>
    <w:rsid w:val="0016219F"/>
    <w:rsid w:val="00162571"/>
    <w:rsid w:val="00165F13"/>
    <w:rsid w:val="00166AC3"/>
    <w:rsid w:val="001676DB"/>
    <w:rsid w:val="00171A36"/>
    <w:rsid w:val="00172122"/>
    <w:rsid w:val="00172DBF"/>
    <w:rsid w:val="00174409"/>
    <w:rsid w:val="00176ADD"/>
    <w:rsid w:val="001814D6"/>
    <w:rsid w:val="001814D9"/>
    <w:rsid w:val="00187391"/>
    <w:rsid w:val="00187DB0"/>
    <w:rsid w:val="001921D5"/>
    <w:rsid w:val="0019296B"/>
    <w:rsid w:val="00193A83"/>
    <w:rsid w:val="0019482A"/>
    <w:rsid w:val="00195447"/>
    <w:rsid w:val="00196226"/>
    <w:rsid w:val="00196A7C"/>
    <w:rsid w:val="001A2A40"/>
    <w:rsid w:val="001A6226"/>
    <w:rsid w:val="001A6F90"/>
    <w:rsid w:val="001B01CA"/>
    <w:rsid w:val="001B1D76"/>
    <w:rsid w:val="001B2503"/>
    <w:rsid w:val="001B3034"/>
    <w:rsid w:val="001B357F"/>
    <w:rsid w:val="001B3DE5"/>
    <w:rsid w:val="001B44FD"/>
    <w:rsid w:val="001B457E"/>
    <w:rsid w:val="001B51F7"/>
    <w:rsid w:val="001B5477"/>
    <w:rsid w:val="001B5BA7"/>
    <w:rsid w:val="001C06BF"/>
    <w:rsid w:val="001C10F6"/>
    <w:rsid w:val="001C1CA4"/>
    <w:rsid w:val="001C31CD"/>
    <w:rsid w:val="001C428E"/>
    <w:rsid w:val="001C68A3"/>
    <w:rsid w:val="001C6B3D"/>
    <w:rsid w:val="001C6F70"/>
    <w:rsid w:val="001D082D"/>
    <w:rsid w:val="001D2111"/>
    <w:rsid w:val="001D4030"/>
    <w:rsid w:val="001D4DBF"/>
    <w:rsid w:val="001D57DD"/>
    <w:rsid w:val="001D5EA3"/>
    <w:rsid w:val="001D614C"/>
    <w:rsid w:val="001D7DCA"/>
    <w:rsid w:val="001D7E15"/>
    <w:rsid w:val="001E0D03"/>
    <w:rsid w:val="001E1AD3"/>
    <w:rsid w:val="001E20DE"/>
    <w:rsid w:val="001E41DC"/>
    <w:rsid w:val="001E42D6"/>
    <w:rsid w:val="001E5F97"/>
    <w:rsid w:val="001E6A68"/>
    <w:rsid w:val="001E6AAB"/>
    <w:rsid w:val="001E6AF9"/>
    <w:rsid w:val="001E7052"/>
    <w:rsid w:val="001E7B2F"/>
    <w:rsid w:val="001F0324"/>
    <w:rsid w:val="001F11B9"/>
    <w:rsid w:val="001F1BFF"/>
    <w:rsid w:val="001F1CA4"/>
    <w:rsid w:val="001F2822"/>
    <w:rsid w:val="001F383E"/>
    <w:rsid w:val="001F47AD"/>
    <w:rsid w:val="001F5D24"/>
    <w:rsid w:val="001F6757"/>
    <w:rsid w:val="001F762A"/>
    <w:rsid w:val="0020019C"/>
    <w:rsid w:val="00200A0A"/>
    <w:rsid w:val="0020174F"/>
    <w:rsid w:val="00204496"/>
    <w:rsid w:val="00207D75"/>
    <w:rsid w:val="00207F63"/>
    <w:rsid w:val="002101CB"/>
    <w:rsid w:val="00211C75"/>
    <w:rsid w:val="002134D3"/>
    <w:rsid w:val="00215CCD"/>
    <w:rsid w:val="00217EE5"/>
    <w:rsid w:val="002203A9"/>
    <w:rsid w:val="00221888"/>
    <w:rsid w:val="00223EFC"/>
    <w:rsid w:val="00225021"/>
    <w:rsid w:val="002253B8"/>
    <w:rsid w:val="002256B8"/>
    <w:rsid w:val="00232081"/>
    <w:rsid w:val="002328F5"/>
    <w:rsid w:val="00234348"/>
    <w:rsid w:val="0023634B"/>
    <w:rsid w:val="00241521"/>
    <w:rsid w:val="00242899"/>
    <w:rsid w:val="00244D6B"/>
    <w:rsid w:val="002458AF"/>
    <w:rsid w:val="00247396"/>
    <w:rsid w:val="00250D38"/>
    <w:rsid w:val="0025162E"/>
    <w:rsid w:val="00251D0C"/>
    <w:rsid w:val="00251D13"/>
    <w:rsid w:val="00251E8C"/>
    <w:rsid w:val="00252158"/>
    <w:rsid w:val="002528FF"/>
    <w:rsid w:val="00255192"/>
    <w:rsid w:val="0025794E"/>
    <w:rsid w:val="002607D6"/>
    <w:rsid w:val="002614E4"/>
    <w:rsid w:val="00262047"/>
    <w:rsid w:val="00263CCA"/>
    <w:rsid w:val="0026708F"/>
    <w:rsid w:val="00270138"/>
    <w:rsid w:val="00274A84"/>
    <w:rsid w:val="002753F2"/>
    <w:rsid w:val="00275DA4"/>
    <w:rsid w:val="0027696A"/>
    <w:rsid w:val="0027712B"/>
    <w:rsid w:val="00281177"/>
    <w:rsid w:val="00281BA4"/>
    <w:rsid w:val="00282008"/>
    <w:rsid w:val="002829DA"/>
    <w:rsid w:val="00282B42"/>
    <w:rsid w:val="00282D1E"/>
    <w:rsid w:val="00283722"/>
    <w:rsid w:val="00284903"/>
    <w:rsid w:val="002854AB"/>
    <w:rsid w:val="00285ED7"/>
    <w:rsid w:val="0029100F"/>
    <w:rsid w:val="002929A9"/>
    <w:rsid w:val="00294141"/>
    <w:rsid w:val="00294275"/>
    <w:rsid w:val="00295DAF"/>
    <w:rsid w:val="002A0E4D"/>
    <w:rsid w:val="002A144A"/>
    <w:rsid w:val="002A1AE2"/>
    <w:rsid w:val="002A36A4"/>
    <w:rsid w:val="002A383A"/>
    <w:rsid w:val="002A641F"/>
    <w:rsid w:val="002B1DA0"/>
    <w:rsid w:val="002B254C"/>
    <w:rsid w:val="002B260D"/>
    <w:rsid w:val="002B319C"/>
    <w:rsid w:val="002B3528"/>
    <w:rsid w:val="002B37D3"/>
    <w:rsid w:val="002B43AE"/>
    <w:rsid w:val="002B44EB"/>
    <w:rsid w:val="002B64F2"/>
    <w:rsid w:val="002B694F"/>
    <w:rsid w:val="002C0579"/>
    <w:rsid w:val="002C06AB"/>
    <w:rsid w:val="002C18C8"/>
    <w:rsid w:val="002C22B2"/>
    <w:rsid w:val="002C2CC8"/>
    <w:rsid w:val="002C321C"/>
    <w:rsid w:val="002C36BA"/>
    <w:rsid w:val="002C663C"/>
    <w:rsid w:val="002C7376"/>
    <w:rsid w:val="002C7418"/>
    <w:rsid w:val="002D03E1"/>
    <w:rsid w:val="002D0922"/>
    <w:rsid w:val="002D1936"/>
    <w:rsid w:val="002D51FC"/>
    <w:rsid w:val="002D66B7"/>
    <w:rsid w:val="002D6DD4"/>
    <w:rsid w:val="002D71EA"/>
    <w:rsid w:val="002E015D"/>
    <w:rsid w:val="002E0827"/>
    <w:rsid w:val="002E12B0"/>
    <w:rsid w:val="002E18D9"/>
    <w:rsid w:val="002E3158"/>
    <w:rsid w:val="002E3CB5"/>
    <w:rsid w:val="002E4429"/>
    <w:rsid w:val="002E7058"/>
    <w:rsid w:val="002E7893"/>
    <w:rsid w:val="002F147D"/>
    <w:rsid w:val="002F2C0E"/>
    <w:rsid w:val="002F3F02"/>
    <w:rsid w:val="002F4A3B"/>
    <w:rsid w:val="002F5724"/>
    <w:rsid w:val="002F5FD4"/>
    <w:rsid w:val="002F6404"/>
    <w:rsid w:val="00301DFF"/>
    <w:rsid w:val="00302235"/>
    <w:rsid w:val="003031E2"/>
    <w:rsid w:val="003032BE"/>
    <w:rsid w:val="003034BE"/>
    <w:rsid w:val="0031095F"/>
    <w:rsid w:val="00310BEF"/>
    <w:rsid w:val="00311C54"/>
    <w:rsid w:val="00315E4A"/>
    <w:rsid w:val="003212F5"/>
    <w:rsid w:val="00322D0B"/>
    <w:rsid w:val="00323C80"/>
    <w:rsid w:val="003266DC"/>
    <w:rsid w:val="003271D3"/>
    <w:rsid w:val="00327337"/>
    <w:rsid w:val="00331C48"/>
    <w:rsid w:val="00337BAB"/>
    <w:rsid w:val="00341150"/>
    <w:rsid w:val="00344E0D"/>
    <w:rsid w:val="00345D9A"/>
    <w:rsid w:val="003471D6"/>
    <w:rsid w:val="003529CA"/>
    <w:rsid w:val="00352A14"/>
    <w:rsid w:val="00353A2F"/>
    <w:rsid w:val="00354384"/>
    <w:rsid w:val="003543C9"/>
    <w:rsid w:val="00356C5C"/>
    <w:rsid w:val="0035742D"/>
    <w:rsid w:val="0036038C"/>
    <w:rsid w:val="00363826"/>
    <w:rsid w:val="00365024"/>
    <w:rsid w:val="003653C3"/>
    <w:rsid w:val="00365CBC"/>
    <w:rsid w:val="00366B2F"/>
    <w:rsid w:val="00367FE5"/>
    <w:rsid w:val="00372E03"/>
    <w:rsid w:val="00372E3B"/>
    <w:rsid w:val="00372FF9"/>
    <w:rsid w:val="00373B2B"/>
    <w:rsid w:val="003745CE"/>
    <w:rsid w:val="003808C1"/>
    <w:rsid w:val="00381753"/>
    <w:rsid w:val="003829F6"/>
    <w:rsid w:val="003830BC"/>
    <w:rsid w:val="003855E5"/>
    <w:rsid w:val="00385ED9"/>
    <w:rsid w:val="003860D5"/>
    <w:rsid w:val="003863DC"/>
    <w:rsid w:val="00387388"/>
    <w:rsid w:val="00387F0D"/>
    <w:rsid w:val="00392099"/>
    <w:rsid w:val="0039506B"/>
    <w:rsid w:val="003952ED"/>
    <w:rsid w:val="003A151B"/>
    <w:rsid w:val="003A1D55"/>
    <w:rsid w:val="003A2292"/>
    <w:rsid w:val="003A323A"/>
    <w:rsid w:val="003A34C0"/>
    <w:rsid w:val="003A3879"/>
    <w:rsid w:val="003A3C7C"/>
    <w:rsid w:val="003A403A"/>
    <w:rsid w:val="003A4223"/>
    <w:rsid w:val="003A4C02"/>
    <w:rsid w:val="003A5E98"/>
    <w:rsid w:val="003A5F68"/>
    <w:rsid w:val="003A633A"/>
    <w:rsid w:val="003A6568"/>
    <w:rsid w:val="003A684B"/>
    <w:rsid w:val="003A7276"/>
    <w:rsid w:val="003A78C3"/>
    <w:rsid w:val="003A7F94"/>
    <w:rsid w:val="003B19F9"/>
    <w:rsid w:val="003B25A0"/>
    <w:rsid w:val="003B2C32"/>
    <w:rsid w:val="003B3306"/>
    <w:rsid w:val="003B3F31"/>
    <w:rsid w:val="003B412D"/>
    <w:rsid w:val="003B7BAB"/>
    <w:rsid w:val="003C1482"/>
    <w:rsid w:val="003C36F4"/>
    <w:rsid w:val="003C482F"/>
    <w:rsid w:val="003C7BA1"/>
    <w:rsid w:val="003E2CAA"/>
    <w:rsid w:val="003E2D02"/>
    <w:rsid w:val="003E2F25"/>
    <w:rsid w:val="003E381C"/>
    <w:rsid w:val="003E40EE"/>
    <w:rsid w:val="003E48A2"/>
    <w:rsid w:val="003E503C"/>
    <w:rsid w:val="003E63D7"/>
    <w:rsid w:val="003E6D56"/>
    <w:rsid w:val="003F3C24"/>
    <w:rsid w:val="003F4F56"/>
    <w:rsid w:val="003F553C"/>
    <w:rsid w:val="003F5989"/>
    <w:rsid w:val="003F725C"/>
    <w:rsid w:val="003F736D"/>
    <w:rsid w:val="004020A0"/>
    <w:rsid w:val="00402461"/>
    <w:rsid w:val="00403D47"/>
    <w:rsid w:val="00405078"/>
    <w:rsid w:val="004061A3"/>
    <w:rsid w:val="00410343"/>
    <w:rsid w:val="004117A0"/>
    <w:rsid w:val="0041331E"/>
    <w:rsid w:val="00414378"/>
    <w:rsid w:val="0041635D"/>
    <w:rsid w:val="004167D0"/>
    <w:rsid w:val="00416BDE"/>
    <w:rsid w:val="00417EDA"/>
    <w:rsid w:val="004214F4"/>
    <w:rsid w:val="00424AB8"/>
    <w:rsid w:val="004253AE"/>
    <w:rsid w:val="00425C5F"/>
    <w:rsid w:val="004274EF"/>
    <w:rsid w:val="0042795D"/>
    <w:rsid w:val="00430E5A"/>
    <w:rsid w:val="00433346"/>
    <w:rsid w:val="004416F3"/>
    <w:rsid w:val="00441A7A"/>
    <w:rsid w:val="00441E17"/>
    <w:rsid w:val="0044261B"/>
    <w:rsid w:val="00442CFE"/>
    <w:rsid w:val="00442FE0"/>
    <w:rsid w:val="0044373C"/>
    <w:rsid w:val="00443DF9"/>
    <w:rsid w:val="0044456F"/>
    <w:rsid w:val="00446E01"/>
    <w:rsid w:val="00447618"/>
    <w:rsid w:val="00447B86"/>
    <w:rsid w:val="004533E7"/>
    <w:rsid w:val="004535BC"/>
    <w:rsid w:val="00453E9C"/>
    <w:rsid w:val="004555CD"/>
    <w:rsid w:val="004576A4"/>
    <w:rsid w:val="004607E6"/>
    <w:rsid w:val="004619A4"/>
    <w:rsid w:val="00462112"/>
    <w:rsid w:val="004623EA"/>
    <w:rsid w:val="00462E80"/>
    <w:rsid w:val="00463748"/>
    <w:rsid w:val="004639A3"/>
    <w:rsid w:val="00463F3D"/>
    <w:rsid w:val="00464948"/>
    <w:rsid w:val="00465BED"/>
    <w:rsid w:val="00467B08"/>
    <w:rsid w:val="004709F4"/>
    <w:rsid w:val="00471196"/>
    <w:rsid w:val="004716EC"/>
    <w:rsid w:val="00474760"/>
    <w:rsid w:val="00476A9F"/>
    <w:rsid w:val="00480C22"/>
    <w:rsid w:val="004825C6"/>
    <w:rsid w:val="00483A61"/>
    <w:rsid w:val="00486BB0"/>
    <w:rsid w:val="004870D0"/>
    <w:rsid w:val="0048774E"/>
    <w:rsid w:val="00492CF7"/>
    <w:rsid w:val="004942F2"/>
    <w:rsid w:val="00497D4D"/>
    <w:rsid w:val="004A26AB"/>
    <w:rsid w:val="004A3A28"/>
    <w:rsid w:val="004A3AE1"/>
    <w:rsid w:val="004A4433"/>
    <w:rsid w:val="004A4D04"/>
    <w:rsid w:val="004A5359"/>
    <w:rsid w:val="004A7EB4"/>
    <w:rsid w:val="004B2871"/>
    <w:rsid w:val="004B292A"/>
    <w:rsid w:val="004B2ADF"/>
    <w:rsid w:val="004B4C85"/>
    <w:rsid w:val="004B4E3D"/>
    <w:rsid w:val="004B5A50"/>
    <w:rsid w:val="004B6584"/>
    <w:rsid w:val="004B6643"/>
    <w:rsid w:val="004B67BD"/>
    <w:rsid w:val="004B7146"/>
    <w:rsid w:val="004B7239"/>
    <w:rsid w:val="004B7909"/>
    <w:rsid w:val="004C01EA"/>
    <w:rsid w:val="004C03B8"/>
    <w:rsid w:val="004C19A1"/>
    <w:rsid w:val="004C2E59"/>
    <w:rsid w:val="004C32D7"/>
    <w:rsid w:val="004C35EA"/>
    <w:rsid w:val="004C583B"/>
    <w:rsid w:val="004C6661"/>
    <w:rsid w:val="004C67DD"/>
    <w:rsid w:val="004D04CF"/>
    <w:rsid w:val="004D52A2"/>
    <w:rsid w:val="004E135A"/>
    <w:rsid w:val="004E13EA"/>
    <w:rsid w:val="004E16DB"/>
    <w:rsid w:val="004E28CE"/>
    <w:rsid w:val="004E2C0E"/>
    <w:rsid w:val="004E3943"/>
    <w:rsid w:val="004E57C9"/>
    <w:rsid w:val="004E5C99"/>
    <w:rsid w:val="004E6B61"/>
    <w:rsid w:val="004E70CF"/>
    <w:rsid w:val="004E72AD"/>
    <w:rsid w:val="004E7408"/>
    <w:rsid w:val="004F0DD2"/>
    <w:rsid w:val="004F2181"/>
    <w:rsid w:val="004F2B13"/>
    <w:rsid w:val="004F3B20"/>
    <w:rsid w:val="004F4B9D"/>
    <w:rsid w:val="004F5D11"/>
    <w:rsid w:val="004F5DA6"/>
    <w:rsid w:val="004F66EE"/>
    <w:rsid w:val="004F6850"/>
    <w:rsid w:val="00500DBB"/>
    <w:rsid w:val="00501D0F"/>
    <w:rsid w:val="005026DA"/>
    <w:rsid w:val="00503945"/>
    <w:rsid w:val="00503B9A"/>
    <w:rsid w:val="00506C55"/>
    <w:rsid w:val="0050707F"/>
    <w:rsid w:val="00510437"/>
    <w:rsid w:val="00511443"/>
    <w:rsid w:val="00512A0A"/>
    <w:rsid w:val="00513B1A"/>
    <w:rsid w:val="00516129"/>
    <w:rsid w:val="00517082"/>
    <w:rsid w:val="0051713A"/>
    <w:rsid w:val="00517F5D"/>
    <w:rsid w:val="00522C06"/>
    <w:rsid w:val="0052338E"/>
    <w:rsid w:val="005241FE"/>
    <w:rsid w:val="00524D15"/>
    <w:rsid w:val="0052572F"/>
    <w:rsid w:val="00526C9B"/>
    <w:rsid w:val="00527EDE"/>
    <w:rsid w:val="00530756"/>
    <w:rsid w:val="00534629"/>
    <w:rsid w:val="00535F49"/>
    <w:rsid w:val="00536FA8"/>
    <w:rsid w:val="00537933"/>
    <w:rsid w:val="00543320"/>
    <w:rsid w:val="00544E8B"/>
    <w:rsid w:val="00547170"/>
    <w:rsid w:val="00552221"/>
    <w:rsid w:val="00552F5E"/>
    <w:rsid w:val="00555399"/>
    <w:rsid w:val="005567DA"/>
    <w:rsid w:val="00560757"/>
    <w:rsid w:val="005631F7"/>
    <w:rsid w:val="00565AC2"/>
    <w:rsid w:val="005660EA"/>
    <w:rsid w:val="005712D2"/>
    <w:rsid w:val="00572476"/>
    <w:rsid w:val="005737F5"/>
    <w:rsid w:val="005759FC"/>
    <w:rsid w:val="005769A9"/>
    <w:rsid w:val="00577696"/>
    <w:rsid w:val="005803CF"/>
    <w:rsid w:val="0058271F"/>
    <w:rsid w:val="005846CC"/>
    <w:rsid w:val="00586C94"/>
    <w:rsid w:val="00586D0C"/>
    <w:rsid w:val="005877DA"/>
    <w:rsid w:val="005908BA"/>
    <w:rsid w:val="00590C41"/>
    <w:rsid w:val="00591841"/>
    <w:rsid w:val="00591A8B"/>
    <w:rsid w:val="00591BB9"/>
    <w:rsid w:val="00592713"/>
    <w:rsid w:val="00593D3B"/>
    <w:rsid w:val="00593EC5"/>
    <w:rsid w:val="00595298"/>
    <w:rsid w:val="0059605F"/>
    <w:rsid w:val="00596BCD"/>
    <w:rsid w:val="005A0038"/>
    <w:rsid w:val="005A058B"/>
    <w:rsid w:val="005A2753"/>
    <w:rsid w:val="005A2B09"/>
    <w:rsid w:val="005A3613"/>
    <w:rsid w:val="005A5BAB"/>
    <w:rsid w:val="005B099D"/>
    <w:rsid w:val="005B0A39"/>
    <w:rsid w:val="005B0B18"/>
    <w:rsid w:val="005B178B"/>
    <w:rsid w:val="005B3A6A"/>
    <w:rsid w:val="005B3BF9"/>
    <w:rsid w:val="005B4447"/>
    <w:rsid w:val="005B5811"/>
    <w:rsid w:val="005B59DA"/>
    <w:rsid w:val="005B6077"/>
    <w:rsid w:val="005B6F46"/>
    <w:rsid w:val="005B7DDB"/>
    <w:rsid w:val="005C07F0"/>
    <w:rsid w:val="005C245B"/>
    <w:rsid w:val="005C3708"/>
    <w:rsid w:val="005D0A63"/>
    <w:rsid w:val="005D0E85"/>
    <w:rsid w:val="005D2C86"/>
    <w:rsid w:val="005D2CE7"/>
    <w:rsid w:val="005D3315"/>
    <w:rsid w:val="005D3EE4"/>
    <w:rsid w:val="005D4BEB"/>
    <w:rsid w:val="005D7E23"/>
    <w:rsid w:val="005E08CF"/>
    <w:rsid w:val="005E243A"/>
    <w:rsid w:val="005E4166"/>
    <w:rsid w:val="005E4EBE"/>
    <w:rsid w:val="005E6F05"/>
    <w:rsid w:val="005F07F7"/>
    <w:rsid w:val="005F0B8F"/>
    <w:rsid w:val="005F4377"/>
    <w:rsid w:val="005F504F"/>
    <w:rsid w:val="005F57B1"/>
    <w:rsid w:val="005F59DF"/>
    <w:rsid w:val="005F600C"/>
    <w:rsid w:val="0060012B"/>
    <w:rsid w:val="00601DF8"/>
    <w:rsid w:val="00605642"/>
    <w:rsid w:val="00605E7E"/>
    <w:rsid w:val="006101D5"/>
    <w:rsid w:val="00610523"/>
    <w:rsid w:val="00610DD1"/>
    <w:rsid w:val="00614720"/>
    <w:rsid w:val="00615043"/>
    <w:rsid w:val="00622C83"/>
    <w:rsid w:val="006260E5"/>
    <w:rsid w:val="00626803"/>
    <w:rsid w:val="00627F6E"/>
    <w:rsid w:val="0063154B"/>
    <w:rsid w:val="00631933"/>
    <w:rsid w:val="006323FC"/>
    <w:rsid w:val="0063277D"/>
    <w:rsid w:val="00633719"/>
    <w:rsid w:val="0063384F"/>
    <w:rsid w:val="00634958"/>
    <w:rsid w:val="006355D4"/>
    <w:rsid w:val="00635922"/>
    <w:rsid w:val="00636154"/>
    <w:rsid w:val="00637B53"/>
    <w:rsid w:val="00637F16"/>
    <w:rsid w:val="00637F19"/>
    <w:rsid w:val="00640203"/>
    <w:rsid w:val="006404F0"/>
    <w:rsid w:val="006419F9"/>
    <w:rsid w:val="00641D6D"/>
    <w:rsid w:val="00643784"/>
    <w:rsid w:val="00643C0B"/>
    <w:rsid w:val="006465F5"/>
    <w:rsid w:val="00646F22"/>
    <w:rsid w:val="006475FB"/>
    <w:rsid w:val="0065204D"/>
    <w:rsid w:val="006521E8"/>
    <w:rsid w:val="006526CD"/>
    <w:rsid w:val="0065295A"/>
    <w:rsid w:val="00652B13"/>
    <w:rsid w:val="006553E0"/>
    <w:rsid w:val="00655F6A"/>
    <w:rsid w:val="0065662D"/>
    <w:rsid w:val="00657E84"/>
    <w:rsid w:val="006602EE"/>
    <w:rsid w:val="0066203A"/>
    <w:rsid w:val="006620E1"/>
    <w:rsid w:val="0066268E"/>
    <w:rsid w:val="0066403D"/>
    <w:rsid w:val="00667406"/>
    <w:rsid w:val="00670BF8"/>
    <w:rsid w:val="0067252F"/>
    <w:rsid w:val="00672D99"/>
    <w:rsid w:val="00675710"/>
    <w:rsid w:val="0067574E"/>
    <w:rsid w:val="00677186"/>
    <w:rsid w:val="006818DE"/>
    <w:rsid w:val="00682631"/>
    <w:rsid w:val="00683A33"/>
    <w:rsid w:val="00684BD9"/>
    <w:rsid w:val="00686609"/>
    <w:rsid w:val="00686896"/>
    <w:rsid w:val="00692D2C"/>
    <w:rsid w:val="006965E1"/>
    <w:rsid w:val="006A031A"/>
    <w:rsid w:val="006A05E0"/>
    <w:rsid w:val="006A077C"/>
    <w:rsid w:val="006A3212"/>
    <w:rsid w:val="006A4173"/>
    <w:rsid w:val="006A50A6"/>
    <w:rsid w:val="006A54E0"/>
    <w:rsid w:val="006A6974"/>
    <w:rsid w:val="006B083B"/>
    <w:rsid w:val="006B46CF"/>
    <w:rsid w:val="006B4CD0"/>
    <w:rsid w:val="006B5E7F"/>
    <w:rsid w:val="006B6ADC"/>
    <w:rsid w:val="006B777A"/>
    <w:rsid w:val="006C07B5"/>
    <w:rsid w:val="006C20D9"/>
    <w:rsid w:val="006C3ACC"/>
    <w:rsid w:val="006C4FEB"/>
    <w:rsid w:val="006C525B"/>
    <w:rsid w:val="006C6949"/>
    <w:rsid w:val="006C75E0"/>
    <w:rsid w:val="006C77FD"/>
    <w:rsid w:val="006C7B49"/>
    <w:rsid w:val="006D02DC"/>
    <w:rsid w:val="006D03F5"/>
    <w:rsid w:val="006D0C22"/>
    <w:rsid w:val="006D2633"/>
    <w:rsid w:val="006D38AC"/>
    <w:rsid w:val="006D3CEF"/>
    <w:rsid w:val="006D40C9"/>
    <w:rsid w:val="006D42CC"/>
    <w:rsid w:val="006D4460"/>
    <w:rsid w:val="006D62C6"/>
    <w:rsid w:val="006D6754"/>
    <w:rsid w:val="006D7130"/>
    <w:rsid w:val="006E009C"/>
    <w:rsid w:val="006E0337"/>
    <w:rsid w:val="006E0B2C"/>
    <w:rsid w:val="006E2645"/>
    <w:rsid w:val="006E3DEE"/>
    <w:rsid w:val="006E4DA2"/>
    <w:rsid w:val="006E5A92"/>
    <w:rsid w:val="006E5E79"/>
    <w:rsid w:val="006E5ED4"/>
    <w:rsid w:val="006E6B5B"/>
    <w:rsid w:val="006F024E"/>
    <w:rsid w:val="006F15C5"/>
    <w:rsid w:val="006F217B"/>
    <w:rsid w:val="006F2A52"/>
    <w:rsid w:val="006F6D2F"/>
    <w:rsid w:val="006F7E69"/>
    <w:rsid w:val="007003EB"/>
    <w:rsid w:val="00700685"/>
    <w:rsid w:val="00701C81"/>
    <w:rsid w:val="00702A13"/>
    <w:rsid w:val="0070405E"/>
    <w:rsid w:val="00705E2C"/>
    <w:rsid w:val="0070623F"/>
    <w:rsid w:val="00706E61"/>
    <w:rsid w:val="00706FF2"/>
    <w:rsid w:val="00707487"/>
    <w:rsid w:val="00707655"/>
    <w:rsid w:val="00707CAF"/>
    <w:rsid w:val="00711281"/>
    <w:rsid w:val="00713714"/>
    <w:rsid w:val="00713F9E"/>
    <w:rsid w:val="0071471C"/>
    <w:rsid w:val="007176FB"/>
    <w:rsid w:val="007211F0"/>
    <w:rsid w:val="00725498"/>
    <w:rsid w:val="00726658"/>
    <w:rsid w:val="00727158"/>
    <w:rsid w:val="0072744E"/>
    <w:rsid w:val="00727FA6"/>
    <w:rsid w:val="00730702"/>
    <w:rsid w:val="00730E9F"/>
    <w:rsid w:val="00731B20"/>
    <w:rsid w:val="0073262B"/>
    <w:rsid w:val="00732D4F"/>
    <w:rsid w:val="007338DC"/>
    <w:rsid w:val="00734C3D"/>
    <w:rsid w:val="0073566A"/>
    <w:rsid w:val="00735718"/>
    <w:rsid w:val="00735C84"/>
    <w:rsid w:val="00735FB4"/>
    <w:rsid w:val="00737A04"/>
    <w:rsid w:val="007402EA"/>
    <w:rsid w:val="00740872"/>
    <w:rsid w:val="00740A43"/>
    <w:rsid w:val="00744807"/>
    <w:rsid w:val="0074652B"/>
    <w:rsid w:val="00746AD3"/>
    <w:rsid w:val="007479D2"/>
    <w:rsid w:val="007509B5"/>
    <w:rsid w:val="007524B0"/>
    <w:rsid w:val="00754620"/>
    <w:rsid w:val="00756357"/>
    <w:rsid w:val="00760507"/>
    <w:rsid w:val="00761887"/>
    <w:rsid w:val="007619DC"/>
    <w:rsid w:val="00766A79"/>
    <w:rsid w:val="00767192"/>
    <w:rsid w:val="00767A8B"/>
    <w:rsid w:val="00770134"/>
    <w:rsid w:val="0077382B"/>
    <w:rsid w:val="00775B3D"/>
    <w:rsid w:val="00777DE5"/>
    <w:rsid w:val="007823B1"/>
    <w:rsid w:val="0078327E"/>
    <w:rsid w:val="007845BC"/>
    <w:rsid w:val="00784A57"/>
    <w:rsid w:val="00784E53"/>
    <w:rsid w:val="0078551B"/>
    <w:rsid w:val="0078728F"/>
    <w:rsid w:val="00787C57"/>
    <w:rsid w:val="00793107"/>
    <w:rsid w:val="0079416C"/>
    <w:rsid w:val="00795203"/>
    <w:rsid w:val="00795599"/>
    <w:rsid w:val="007A070D"/>
    <w:rsid w:val="007A0E71"/>
    <w:rsid w:val="007A1E1B"/>
    <w:rsid w:val="007A2993"/>
    <w:rsid w:val="007A3870"/>
    <w:rsid w:val="007A5418"/>
    <w:rsid w:val="007A56F0"/>
    <w:rsid w:val="007B0E95"/>
    <w:rsid w:val="007B0F01"/>
    <w:rsid w:val="007B1081"/>
    <w:rsid w:val="007B1EA3"/>
    <w:rsid w:val="007B266A"/>
    <w:rsid w:val="007B27BF"/>
    <w:rsid w:val="007B2DB6"/>
    <w:rsid w:val="007B3345"/>
    <w:rsid w:val="007B367C"/>
    <w:rsid w:val="007B3835"/>
    <w:rsid w:val="007B4597"/>
    <w:rsid w:val="007B4A5E"/>
    <w:rsid w:val="007B6FEB"/>
    <w:rsid w:val="007D0EB1"/>
    <w:rsid w:val="007D1028"/>
    <w:rsid w:val="007D41F8"/>
    <w:rsid w:val="007D47D7"/>
    <w:rsid w:val="007D5114"/>
    <w:rsid w:val="007D5DA5"/>
    <w:rsid w:val="007D7F14"/>
    <w:rsid w:val="007E01FF"/>
    <w:rsid w:val="007E19D2"/>
    <w:rsid w:val="007E24FE"/>
    <w:rsid w:val="007E2BE0"/>
    <w:rsid w:val="007E5A9B"/>
    <w:rsid w:val="007E5B77"/>
    <w:rsid w:val="007E67F7"/>
    <w:rsid w:val="007F0AA9"/>
    <w:rsid w:val="007F0AAB"/>
    <w:rsid w:val="007F29A8"/>
    <w:rsid w:val="007F5785"/>
    <w:rsid w:val="008012A6"/>
    <w:rsid w:val="008040FD"/>
    <w:rsid w:val="008053CC"/>
    <w:rsid w:val="008066FC"/>
    <w:rsid w:val="008070B7"/>
    <w:rsid w:val="00807C45"/>
    <w:rsid w:val="00807C48"/>
    <w:rsid w:val="00810D0B"/>
    <w:rsid w:val="0081301C"/>
    <w:rsid w:val="00813A97"/>
    <w:rsid w:val="0081458B"/>
    <w:rsid w:val="00814D67"/>
    <w:rsid w:val="00815E95"/>
    <w:rsid w:val="008165CC"/>
    <w:rsid w:val="0082063D"/>
    <w:rsid w:val="00822020"/>
    <w:rsid w:val="008234AE"/>
    <w:rsid w:val="00823898"/>
    <w:rsid w:val="00823F30"/>
    <w:rsid w:val="00826233"/>
    <w:rsid w:val="0082689E"/>
    <w:rsid w:val="00826CE9"/>
    <w:rsid w:val="00831468"/>
    <w:rsid w:val="00831535"/>
    <w:rsid w:val="00831D83"/>
    <w:rsid w:val="008321C3"/>
    <w:rsid w:val="008330D9"/>
    <w:rsid w:val="008347E3"/>
    <w:rsid w:val="0083537E"/>
    <w:rsid w:val="00835A80"/>
    <w:rsid w:val="00836E37"/>
    <w:rsid w:val="00836F94"/>
    <w:rsid w:val="008373BE"/>
    <w:rsid w:val="00841355"/>
    <w:rsid w:val="00844B21"/>
    <w:rsid w:val="008472FB"/>
    <w:rsid w:val="008473D2"/>
    <w:rsid w:val="00850BD9"/>
    <w:rsid w:val="0085220B"/>
    <w:rsid w:val="00853E84"/>
    <w:rsid w:val="008549EC"/>
    <w:rsid w:val="0085504A"/>
    <w:rsid w:val="00855B83"/>
    <w:rsid w:val="00855EE5"/>
    <w:rsid w:val="008610AA"/>
    <w:rsid w:val="00861496"/>
    <w:rsid w:val="00863C37"/>
    <w:rsid w:val="00864EA5"/>
    <w:rsid w:val="00865905"/>
    <w:rsid w:val="0086651B"/>
    <w:rsid w:val="008673B4"/>
    <w:rsid w:val="00867DB2"/>
    <w:rsid w:val="0087426A"/>
    <w:rsid w:val="00875372"/>
    <w:rsid w:val="00876FA5"/>
    <w:rsid w:val="00877698"/>
    <w:rsid w:val="00877791"/>
    <w:rsid w:val="00882725"/>
    <w:rsid w:val="00882F5F"/>
    <w:rsid w:val="008844FC"/>
    <w:rsid w:val="00887373"/>
    <w:rsid w:val="0089043E"/>
    <w:rsid w:val="00891715"/>
    <w:rsid w:val="00891AD5"/>
    <w:rsid w:val="00893B99"/>
    <w:rsid w:val="00894F1D"/>
    <w:rsid w:val="00895F39"/>
    <w:rsid w:val="00896CBA"/>
    <w:rsid w:val="0089753D"/>
    <w:rsid w:val="008A047B"/>
    <w:rsid w:val="008A1A52"/>
    <w:rsid w:val="008A2927"/>
    <w:rsid w:val="008A57FE"/>
    <w:rsid w:val="008A5D1B"/>
    <w:rsid w:val="008A72C4"/>
    <w:rsid w:val="008A79CF"/>
    <w:rsid w:val="008B17B6"/>
    <w:rsid w:val="008B442E"/>
    <w:rsid w:val="008B4EBE"/>
    <w:rsid w:val="008B54B7"/>
    <w:rsid w:val="008C0602"/>
    <w:rsid w:val="008C18C3"/>
    <w:rsid w:val="008C2F1C"/>
    <w:rsid w:val="008C47F8"/>
    <w:rsid w:val="008C59A3"/>
    <w:rsid w:val="008C5FDA"/>
    <w:rsid w:val="008C7423"/>
    <w:rsid w:val="008D04B1"/>
    <w:rsid w:val="008D3BC3"/>
    <w:rsid w:val="008D763A"/>
    <w:rsid w:val="008D792E"/>
    <w:rsid w:val="008E3FD3"/>
    <w:rsid w:val="008E4BFA"/>
    <w:rsid w:val="008E558A"/>
    <w:rsid w:val="008E7038"/>
    <w:rsid w:val="008E7813"/>
    <w:rsid w:val="008F0DAC"/>
    <w:rsid w:val="008F1CC0"/>
    <w:rsid w:val="008F1E88"/>
    <w:rsid w:val="008F3D14"/>
    <w:rsid w:val="008F68DC"/>
    <w:rsid w:val="008F745B"/>
    <w:rsid w:val="008F783B"/>
    <w:rsid w:val="00901CE7"/>
    <w:rsid w:val="00902082"/>
    <w:rsid w:val="00903DDD"/>
    <w:rsid w:val="00905374"/>
    <w:rsid w:val="009055ED"/>
    <w:rsid w:val="00906D54"/>
    <w:rsid w:val="009076D2"/>
    <w:rsid w:val="009100EF"/>
    <w:rsid w:val="0091080F"/>
    <w:rsid w:val="009123A4"/>
    <w:rsid w:val="00913302"/>
    <w:rsid w:val="0091436F"/>
    <w:rsid w:val="00915068"/>
    <w:rsid w:val="00915761"/>
    <w:rsid w:val="009170E9"/>
    <w:rsid w:val="00917AE8"/>
    <w:rsid w:val="00917B15"/>
    <w:rsid w:val="00917C3A"/>
    <w:rsid w:val="00920439"/>
    <w:rsid w:val="0092418B"/>
    <w:rsid w:val="00924653"/>
    <w:rsid w:val="00924BB6"/>
    <w:rsid w:val="009269E6"/>
    <w:rsid w:val="00926C55"/>
    <w:rsid w:val="009273B2"/>
    <w:rsid w:val="00930929"/>
    <w:rsid w:val="00932698"/>
    <w:rsid w:val="00932F3F"/>
    <w:rsid w:val="0093321A"/>
    <w:rsid w:val="00934D24"/>
    <w:rsid w:val="00935F6B"/>
    <w:rsid w:val="00937046"/>
    <w:rsid w:val="009375F6"/>
    <w:rsid w:val="009409DE"/>
    <w:rsid w:val="00941631"/>
    <w:rsid w:val="0094178A"/>
    <w:rsid w:val="00941ABB"/>
    <w:rsid w:val="00942C95"/>
    <w:rsid w:val="009446AC"/>
    <w:rsid w:val="00944B54"/>
    <w:rsid w:val="009456FC"/>
    <w:rsid w:val="009507A5"/>
    <w:rsid w:val="00951ABE"/>
    <w:rsid w:val="00951C74"/>
    <w:rsid w:val="0095500C"/>
    <w:rsid w:val="009550B5"/>
    <w:rsid w:val="0095551E"/>
    <w:rsid w:val="0095674F"/>
    <w:rsid w:val="0095764A"/>
    <w:rsid w:val="009606F3"/>
    <w:rsid w:val="00962205"/>
    <w:rsid w:val="00962D6B"/>
    <w:rsid w:val="00965363"/>
    <w:rsid w:val="009657E6"/>
    <w:rsid w:val="00965D99"/>
    <w:rsid w:val="009667F3"/>
    <w:rsid w:val="009675B3"/>
    <w:rsid w:val="00970180"/>
    <w:rsid w:val="00970688"/>
    <w:rsid w:val="009715EE"/>
    <w:rsid w:val="00972ED6"/>
    <w:rsid w:val="00974625"/>
    <w:rsid w:val="009761C9"/>
    <w:rsid w:val="00976E4B"/>
    <w:rsid w:val="00980196"/>
    <w:rsid w:val="009807D0"/>
    <w:rsid w:val="00980CD1"/>
    <w:rsid w:val="009833CC"/>
    <w:rsid w:val="009856E7"/>
    <w:rsid w:val="00985F4F"/>
    <w:rsid w:val="0098670D"/>
    <w:rsid w:val="0099007E"/>
    <w:rsid w:val="00990311"/>
    <w:rsid w:val="00991DA4"/>
    <w:rsid w:val="00992090"/>
    <w:rsid w:val="00994D02"/>
    <w:rsid w:val="00996B84"/>
    <w:rsid w:val="009A2BAD"/>
    <w:rsid w:val="009A33A1"/>
    <w:rsid w:val="009A34D3"/>
    <w:rsid w:val="009A37CE"/>
    <w:rsid w:val="009A4192"/>
    <w:rsid w:val="009A6ACC"/>
    <w:rsid w:val="009A6D89"/>
    <w:rsid w:val="009B1056"/>
    <w:rsid w:val="009B10BD"/>
    <w:rsid w:val="009B1594"/>
    <w:rsid w:val="009B20D1"/>
    <w:rsid w:val="009B29C7"/>
    <w:rsid w:val="009B5721"/>
    <w:rsid w:val="009B5ABE"/>
    <w:rsid w:val="009B6336"/>
    <w:rsid w:val="009C05DD"/>
    <w:rsid w:val="009C178E"/>
    <w:rsid w:val="009C1F92"/>
    <w:rsid w:val="009C3062"/>
    <w:rsid w:val="009C63D2"/>
    <w:rsid w:val="009C6725"/>
    <w:rsid w:val="009C7475"/>
    <w:rsid w:val="009D12A3"/>
    <w:rsid w:val="009D1B40"/>
    <w:rsid w:val="009D1DE0"/>
    <w:rsid w:val="009D2E38"/>
    <w:rsid w:val="009D3F3B"/>
    <w:rsid w:val="009D3F65"/>
    <w:rsid w:val="009D4774"/>
    <w:rsid w:val="009D5A64"/>
    <w:rsid w:val="009D5C94"/>
    <w:rsid w:val="009D5E4E"/>
    <w:rsid w:val="009D7BC3"/>
    <w:rsid w:val="009D7EFF"/>
    <w:rsid w:val="009E0312"/>
    <w:rsid w:val="009E074E"/>
    <w:rsid w:val="009E27E4"/>
    <w:rsid w:val="009E290E"/>
    <w:rsid w:val="009E395C"/>
    <w:rsid w:val="009E3A78"/>
    <w:rsid w:val="009E3F0E"/>
    <w:rsid w:val="009E4162"/>
    <w:rsid w:val="009E56F7"/>
    <w:rsid w:val="009F1B48"/>
    <w:rsid w:val="009F494B"/>
    <w:rsid w:val="009F5259"/>
    <w:rsid w:val="009F5338"/>
    <w:rsid w:val="009F7F9E"/>
    <w:rsid w:val="00A025B8"/>
    <w:rsid w:val="00A0288B"/>
    <w:rsid w:val="00A056B0"/>
    <w:rsid w:val="00A10440"/>
    <w:rsid w:val="00A116C9"/>
    <w:rsid w:val="00A118C9"/>
    <w:rsid w:val="00A12075"/>
    <w:rsid w:val="00A12E56"/>
    <w:rsid w:val="00A148DF"/>
    <w:rsid w:val="00A14E69"/>
    <w:rsid w:val="00A17938"/>
    <w:rsid w:val="00A17CEC"/>
    <w:rsid w:val="00A22F26"/>
    <w:rsid w:val="00A2372E"/>
    <w:rsid w:val="00A245C4"/>
    <w:rsid w:val="00A25EB4"/>
    <w:rsid w:val="00A26012"/>
    <w:rsid w:val="00A26A40"/>
    <w:rsid w:val="00A27A42"/>
    <w:rsid w:val="00A3277F"/>
    <w:rsid w:val="00A329A2"/>
    <w:rsid w:val="00A34BDB"/>
    <w:rsid w:val="00A34E80"/>
    <w:rsid w:val="00A35642"/>
    <w:rsid w:val="00A4187D"/>
    <w:rsid w:val="00A42A3F"/>
    <w:rsid w:val="00A4433A"/>
    <w:rsid w:val="00A44E96"/>
    <w:rsid w:val="00A44EE8"/>
    <w:rsid w:val="00A46208"/>
    <w:rsid w:val="00A46AAD"/>
    <w:rsid w:val="00A46CDE"/>
    <w:rsid w:val="00A4791F"/>
    <w:rsid w:val="00A512FC"/>
    <w:rsid w:val="00A5221D"/>
    <w:rsid w:val="00A526EE"/>
    <w:rsid w:val="00A54BEC"/>
    <w:rsid w:val="00A55176"/>
    <w:rsid w:val="00A5569D"/>
    <w:rsid w:val="00A55902"/>
    <w:rsid w:val="00A57316"/>
    <w:rsid w:val="00A57955"/>
    <w:rsid w:val="00A634FF"/>
    <w:rsid w:val="00A6745D"/>
    <w:rsid w:val="00A737C6"/>
    <w:rsid w:val="00A73C5F"/>
    <w:rsid w:val="00A801F8"/>
    <w:rsid w:val="00A8229D"/>
    <w:rsid w:val="00A82389"/>
    <w:rsid w:val="00A86AC0"/>
    <w:rsid w:val="00A87876"/>
    <w:rsid w:val="00A90BDE"/>
    <w:rsid w:val="00A93DF0"/>
    <w:rsid w:val="00A9471E"/>
    <w:rsid w:val="00A94B28"/>
    <w:rsid w:val="00A9543B"/>
    <w:rsid w:val="00AA0508"/>
    <w:rsid w:val="00AA0FA3"/>
    <w:rsid w:val="00AA11ED"/>
    <w:rsid w:val="00AA333B"/>
    <w:rsid w:val="00AA4745"/>
    <w:rsid w:val="00AA4C61"/>
    <w:rsid w:val="00AA4EE1"/>
    <w:rsid w:val="00AA62D6"/>
    <w:rsid w:val="00AA751B"/>
    <w:rsid w:val="00AA788A"/>
    <w:rsid w:val="00AA7F96"/>
    <w:rsid w:val="00AB0C5C"/>
    <w:rsid w:val="00AB117C"/>
    <w:rsid w:val="00AB778D"/>
    <w:rsid w:val="00AB7A12"/>
    <w:rsid w:val="00AC0758"/>
    <w:rsid w:val="00AC266C"/>
    <w:rsid w:val="00AC4073"/>
    <w:rsid w:val="00AC5D0F"/>
    <w:rsid w:val="00AC7CA2"/>
    <w:rsid w:val="00AD1D45"/>
    <w:rsid w:val="00AD32F1"/>
    <w:rsid w:val="00AD428A"/>
    <w:rsid w:val="00AD5AE0"/>
    <w:rsid w:val="00AD7BA9"/>
    <w:rsid w:val="00AD7DE1"/>
    <w:rsid w:val="00AE02D2"/>
    <w:rsid w:val="00AE13FC"/>
    <w:rsid w:val="00AE33C3"/>
    <w:rsid w:val="00AE3860"/>
    <w:rsid w:val="00AE527B"/>
    <w:rsid w:val="00AF0CEA"/>
    <w:rsid w:val="00AF5731"/>
    <w:rsid w:val="00AF6029"/>
    <w:rsid w:val="00AF7065"/>
    <w:rsid w:val="00B01BA1"/>
    <w:rsid w:val="00B01D9C"/>
    <w:rsid w:val="00B0311D"/>
    <w:rsid w:val="00B049B9"/>
    <w:rsid w:val="00B04CA8"/>
    <w:rsid w:val="00B04FF8"/>
    <w:rsid w:val="00B06D21"/>
    <w:rsid w:val="00B1252E"/>
    <w:rsid w:val="00B12B1D"/>
    <w:rsid w:val="00B12B8A"/>
    <w:rsid w:val="00B12C88"/>
    <w:rsid w:val="00B15797"/>
    <w:rsid w:val="00B15D0D"/>
    <w:rsid w:val="00B2011A"/>
    <w:rsid w:val="00B20D9F"/>
    <w:rsid w:val="00B21EB1"/>
    <w:rsid w:val="00B222E2"/>
    <w:rsid w:val="00B23D70"/>
    <w:rsid w:val="00B26A8B"/>
    <w:rsid w:val="00B30F7E"/>
    <w:rsid w:val="00B32D5F"/>
    <w:rsid w:val="00B3319D"/>
    <w:rsid w:val="00B353C3"/>
    <w:rsid w:val="00B3684D"/>
    <w:rsid w:val="00B3688D"/>
    <w:rsid w:val="00B36B2B"/>
    <w:rsid w:val="00B36F81"/>
    <w:rsid w:val="00B3780B"/>
    <w:rsid w:val="00B41FCF"/>
    <w:rsid w:val="00B4291A"/>
    <w:rsid w:val="00B42CDF"/>
    <w:rsid w:val="00B43102"/>
    <w:rsid w:val="00B434CD"/>
    <w:rsid w:val="00B43C31"/>
    <w:rsid w:val="00B479A7"/>
    <w:rsid w:val="00B5057C"/>
    <w:rsid w:val="00B50815"/>
    <w:rsid w:val="00B52270"/>
    <w:rsid w:val="00B539F5"/>
    <w:rsid w:val="00B53A44"/>
    <w:rsid w:val="00B53AFA"/>
    <w:rsid w:val="00B54B4E"/>
    <w:rsid w:val="00B54E8B"/>
    <w:rsid w:val="00B55E22"/>
    <w:rsid w:val="00B56081"/>
    <w:rsid w:val="00B5707E"/>
    <w:rsid w:val="00B60A03"/>
    <w:rsid w:val="00B60CDD"/>
    <w:rsid w:val="00B6238F"/>
    <w:rsid w:val="00B637CF"/>
    <w:rsid w:val="00B71187"/>
    <w:rsid w:val="00B711D1"/>
    <w:rsid w:val="00B71F73"/>
    <w:rsid w:val="00B74657"/>
    <w:rsid w:val="00B75E2D"/>
    <w:rsid w:val="00B76588"/>
    <w:rsid w:val="00B80C70"/>
    <w:rsid w:val="00B819F0"/>
    <w:rsid w:val="00B8494F"/>
    <w:rsid w:val="00B86A30"/>
    <w:rsid w:val="00B8706F"/>
    <w:rsid w:val="00B87160"/>
    <w:rsid w:val="00B87889"/>
    <w:rsid w:val="00B90EF7"/>
    <w:rsid w:val="00B93DEC"/>
    <w:rsid w:val="00B94140"/>
    <w:rsid w:val="00B94636"/>
    <w:rsid w:val="00B9479F"/>
    <w:rsid w:val="00B9535D"/>
    <w:rsid w:val="00B958AD"/>
    <w:rsid w:val="00B96505"/>
    <w:rsid w:val="00BA0F1B"/>
    <w:rsid w:val="00BA3731"/>
    <w:rsid w:val="00BA42DB"/>
    <w:rsid w:val="00BA469A"/>
    <w:rsid w:val="00BA6220"/>
    <w:rsid w:val="00BB010E"/>
    <w:rsid w:val="00BB0AC8"/>
    <w:rsid w:val="00BB1B89"/>
    <w:rsid w:val="00BB5252"/>
    <w:rsid w:val="00BB5C1B"/>
    <w:rsid w:val="00BC0607"/>
    <w:rsid w:val="00BC0FA5"/>
    <w:rsid w:val="00BC23C7"/>
    <w:rsid w:val="00BC2F46"/>
    <w:rsid w:val="00BC6B49"/>
    <w:rsid w:val="00BC72E1"/>
    <w:rsid w:val="00BC7687"/>
    <w:rsid w:val="00BD3C3C"/>
    <w:rsid w:val="00BD3C3D"/>
    <w:rsid w:val="00BD3D43"/>
    <w:rsid w:val="00BD4820"/>
    <w:rsid w:val="00BD5E26"/>
    <w:rsid w:val="00BE0823"/>
    <w:rsid w:val="00BE14FA"/>
    <w:rsid w:val="00BE23C8"/>
    <w:rsid w:val="00BE2773"/>
    <w:rsid w:val="00BE285B"/>
    <w:rsid w:val="00BE454E"/>
    <w:rsid w:val="00BE70F4"/>
    <w:rsid w:val="00BF0BDA"/>
    <w:rsid w:val="00BF3E8D"/>
    <w:rsid w:val="00BF4CE7"/>
    <w:rsid w:val="00BF4F39"/>
    <w:rsid w:val="00BF52A9"/>
    <w:rsid w:val="00BF62BB"/>
    <w:rsid w:val="00BF6F5E"/>
    <w:rsid w:val="00BF74BB"/>
    <w:rsid w:val="00C001C1"/>
    <w:rsid w:val="00C0235D"/>
    <w:rsid w:val="00C05F1A"/>
    <w:rsid w:val="00C062F6"/>
    <w:rsid w:val="00C0658F"/>
    <w:rsid w:val="00C0680A"/>
    <w:rsid w:val="00C069F0"/>
    <w:rsid w:val="00C111D8"/>
    <w:rsid w:val="00C12835"/>
    <w:rsid w:val="00C12B0B"/>
    <w:rsid w:val="00C13DFA"/>
    <w:rsid w:val="00C14C71"/>
    <w:rsid w:val="00C15080"/>
    <w:rsid w:val="00C179C8"/>
    <w:rsid w:val="00C17F38"/>
    <w:rsid w:val="00C20212"/>
    <w:rsid w:val="00C21CBE"/>
    <w:rsid w:val="00C223B4"/>
    <w:rsid w:val="00C22763"/>
    <w:rsid w:val="00C25F82"/>
    <w:rsid w:val="00C27E3A"/>
    <w:rsid w:val="00C319AD"/>
    <w:rsid w:val="00C337F6"/>
    <w:rsid w:val="00C33A1B"/>
    <w:rsid w:val="00C34641"/>
    <w:rsid w:val="00C357CB"/>
    <w:rsid w:val="00C35899"/>
    <w:rsid w:val="00C36B0C"/>
    <w:rsid w:val="00C40C81"/>
    <w:rsid w:val="00C40E06"/>
    <w:rsid w:val="00C40E0E"/>
    <w:rsid w:val="00C420CC"/>
    <w:rsid w:val="00C447AE"/>
    <w:rsid w:val="00C44E65"/>
    <w:rsid w:val="00C4583B"/>
    <w:rsid w:val="00C45D54"/>
    <w:rsid w:val="00C45DC8"/>
    <w:rsid w:val="00C50F50"/>
    <w:rsid w:val="00C51A2A"/>
    <w:rsid w:val="00C51FC0"/>
    <w:rsid w:val="00C5285A"/>
    <w:rsid w:val="00C52E15"/>
    <w:rsid w:val="00C553FD"/>
    <w:rsid w:val="00C55423"/>
    <w:rsid w:val="00C56D41"/>
    <w:rsid w:val="00C5773B"/>
    <w:rsid w:val="00C57809"/>
    <w:rsid w:val="00C61B99"/>
    <w:rsid w:val="00C61EA4"/>
    <w:rsid w:val="00C64522"/>
    <w:rsid w:val="00C65493"/>
    <w:rsid w:val="00C657E2"/>
    <w:rsid w:val="00C6675F"/>
    <w:rsid w:val="00C67AD8"/>
    <w:rsid w:val="00C708AF"/>
    <w:rsid w:val="00C736C0"/>
    <w:rsid w:val="00C736CB"/>
    <w:rsid w:val="00C745E0"/>
    <w:rsid w:val="00C74B62"/>
    <w:rsid w:val="00C760CC"/>
    <w:rsid w:val="00C764B4"/>
    <w:rsid w:val="00C76A41"/>
    <w:rsid w:val="00C7702F"/>
    <w:rsid w:val="00C7782C"/>
    <w:rsid w:val="00C802A0"/>
    <w:rsid w:val="00C80B67"/>
    <w:rsid w:val="00C82BC3"/>
    <w:rsid w:val="00C82D6D"/>
    <w:rsid w:val="00C83257"/>
    <w:rsid w:val="00C8326E"/>
    <w:rsid w:val="00C837A8"/>
    <w:rsid w:val="00C8516E"/>
    <w:rsid w:val="00C87B32"/>
    <w:rsid w:val="00C9027C"/>
    <w:rsid w:val="00C92141"/>
    <w:rsid w:val="00C93462"/>
    <w:rsid w:val="00C94113"/>
    <w:rsid w:val="00C977EC"/>
    <w:rsid w:val="00CA0E9F"/>
    <w:rsid w:val="00CA1FF5"/>
    <w:rsid w:val="00CA3AE1"/>
    <w:rsid w:val="00CA4624"/>
    <w:rsid w:val="00CA5F36"/>
    <w:rsid w:val="00CA60D7"/>
    <w:rsid w:val="00CA6F37"/>
    <w:rsid w:val="00CA77A1"/>
    <w:rsid w:val="00CA7D49"/>
    <w:rsid w:val="00CB0E3A"/>
    <w:rsid w:val="00CB2983"/>
    <w:rsid w:val="00CB4084"/>
    <w:rsid w:val="00CB4278"/>
    <w:rsid w:val="00CB579B"/>
    <w:rsid w:val="00CB6984"/>
    <w:rsid w:val="00CB78CD"/>
    <w:rsid w:val="00CC05AF"/>
    <w:rsid w:val="00CC1206"/>
    <w:rsid w:val="00CC2697"/>
    <w:rsid w:val="00CC38B0"/>
    <w:rsid w:val="00CC6D66"/>
    <w:rsid w:val="00CC73AB"/>
    <w:rsid w:val="00CC79B8"/>
    <w:rsid w:val="00CD03EB"/>
    <w:rsid w:val="00CD343A"/>
    <w:rsid w:val="00CD3C92"/>
    <w:rsid w:val="00CD3DDB"/>
    <w:rsid w:val="00CD65D5"/>
    <w:rsid w:val="00CE116B"/>
    <w:rsid w:val="00CE423F"/>
    <w:rsid w:val="00CE48B8"/>
    <w:rsid w:val="00CE53FC"/>
    <w:rsid w:val="00CE58F6"/>
    <w:rsid w:val="00CE72CC"/>
    <w:rsid w:val="00CE7BD7"/>
    <w:rsid w:val="00CF1791"/>
    <w:rsid w:val="00CF1BDC"/>
    <w:rsid w:val="00CF3A1A"/>
    <w:rsid w:val="00CF40BB"/>
    <w:rsid w:val="00CF48FB"/>
    <w:rsid w:val="00D00956"/>
    <w:rsid w:val="00D00DE1"/>
    <w:rsid w:val="00D01EED"/>
    <w:rsid w:val="00D02D3D"/>
    <w:rsid w:val="00D03D96"/>
    <w:rsid w:val="00D0702D"/>
    <w:rsid w:val="00D11274"/>
    <w:rsid w:val="00D114F8"/>
    <w:rsid w:val="00D11537"/>
    <w:rsid w:val="00D1253D"/>
    <w:rsid w:val="00D12804"/>
    <w:rsid w:val="00D14B2A"/>
    <w:rsid w:val="00D15DF3"/>
    <w:rsid w:val="00D15F11"/>
    <w:rsid w:val="00D17077"/>
    <w:rsid w:val="00D17C20"/>
    <w:rsid w:val="00D20ABA"/>
    <w:rsid w:val="00D20FC3"/>
    <w:rsid w:val="00D300D5"/>
    <w:rsid w:val="00D3031E"/>
    <w:rsid w:val="00D315DF"/>
    <w:rsid w:val="00D31ACF"/>
    <w:rsid w:val="00D31EAD"/>
    <w:rsid w:val="00D3348B"/>
    <w:rsid w:val="00D33558"/>
    <w:rsid w:val="00D33A1D"/>
    <w:rsid w:val="00D347D2"/>
    <w:rsid w:val="00D354B7"/>
    <w:rsid w:val="00D373F0"/>
    <w:rsid w:val="00D40F1A"/>
    <w:rsid w:val="00D41504"/>
    <w:rsid w:val="00D41744"/>
    <w:rsid w:val="00D42242"/>
    <w:rsid w:val="00D42F8F"/>
    <w:rsid w:val="00D4331D"/>
    <w:rsid w:val="00D43A5B"/>
    <w:rsid w:val="00D45CB9"/>
    <w:rsid w:val="00D464B2"/>
    <w:rsid w:val="00D466D7"/>
    <w:rsid w:val="00D47194"/>
    <w:rsid w:val="00D4790A"/>
    <w:rsid w:val="00D479E9"/>
    <w:rsid w:val="00D50F41"/>
    <w:rsid w:val="00D517FE"/>
    <w:rsid w:val="00D52693"/>
    <w:rsid w:val="00D5423A"/>
    <w:rsid w:val="00D55905"/>
    <w:rsid w:val="00D5609F"/>
    <w:rsid w:val="00D5688C"/>
    <w:rsid w:val="00D568DA"/>
    <w:rsid w:val="00D56A99"/>
    <w:rsid w:val="00D56FCD"/>
    <w:rsid w:val="00D60CB4"/>
    <w:rsid w:val="00D61067"/>
    <w:rsid w:val="00D61727"/>
    <w:rsid w:val="00D622EF"/>
    <w:rsid w:val="00D62FD9"/>
    <w:rsid w:val="00D63F6A"/>
    <w:rsid w:val="00D64727"/>
    <w:rsid w:val="00D66711"/>
    <w:rsid w:val="00D67171"/>
    <w:rsid w:val="00D671C8"/>
    <w:rsid w:val="00D700F9"/>
    <w:rsid w:val="00D70AD0"/>
    <w:rsid w:val="00D7201D"/>
    <w:rsid w:val="00D73588"/>
    <w:rsid w:val="00D73DCA"/>
    <w:rsid w:val="00D77F2B"/>
    <w:rsid w:val="00D81D6A"/>
    <w:rsid w:val="00D82963"/>
    <w:rsid w:val="00D83F13"/>
    <w:rsid w:val="00D83F26"/>
    <w:rsid w:val="00D8424E"/>
    <w:rsid w:val="00D84540"/>
    <w:rsid w:val="00D850DA"/>
    <w:rsid w:val="00D8547D"/>
    <w:rsid w:val="00D862BC"/>
    <w:rsid w:val="00D8743C"/>
    <w:rsid w:val="00D91657"/>
    <w:rsid w:val="00D931D8"/>
    <w:rsid w:val="00D93C29"/>
    <w:rsid w:val="00D94A5D"/>
    <w:rsid w:val="00D94EEA"/>
    <w:rsid w:val="00DA0425"/>
    <w:rsid w:val="00DA2961"/>
    <w:rsid w:val="00DA3249"/>
    <w:rsid w:val="00DA3FBD"/>
    <w:rsid w:val="00DA5A88"/>
    <w:rsid w:val="00DB0170"/>
    <w:rsid w:val="00DB0312"/>
    <w:rsid w:val="00DB22CC"/>
    <w:rsid w:val="00DB23C9"/>
    <w:rsid w:val="00DB2407"/>
    <w:rsid w:val="00DB2D61"/>
    <w:rsid w:val="00DB3BE0"/>
    <w:rsid w:val="00DB51E1"/>
    <w:rsid w:val="00DB5711"/>
    <w:rsid w:val="00DB7E3B"/>
    <w:rsid w:val="00DC0BC8"/>
    <w:rsid w:val="00DC1A4C"/>
    <w:rsid w:val="00DC3F02"/>
    <w:rsid w:val="00DC4D85"/>
    <w:rsid w:val="00DC53B8"/>
    <w:rsid w:val="00DC5542"/>
    <w:rsid w:val="00DD4175"/>
    <w:rsid w:val="00DD5008"/>
    <w:rsid w:val="00DD5292"/>
    <w:rsid w:val="00DE07F6"/>
    <w:rsid w:val="00DE25FE"/>
    <w:rsid w:val="00DE2C93"/>
    <w:rsid w:val="00DE3E6E"/>
    <w:rsid w:val="00DE3FD9"/>
    <w:rsid w:val="00DE3FFA"/>
    <w:rsid w:val="00DE4E96"/>
    <w:rsid w:val="00DE6442"/>
    <w:rsid w:val="00DF0E20"/>
    <w:rsid w:val="00DF10EF"/>
    <w:rsid w:val="00DF3312"/>
    <w:rsid w:val="00DF4537"/>
    <w:rsid w:val="00DF45F4"/>
    <w:rsid w:val="00DF4F28"/>
    <w:rsid w:val="00E0119A"/>
    <w:rsid w:val="00E02A4E"/>
    <w:rsid w:val="00E02B1D"/>
    <w:rsid w:val="00E02DF7"/>
    <w:rsid w:val="00E06FA7"/>
    <w:rsid w:val="00E0783F"/>
    <w:rsid w:val="00E11342"/>
    <w:rsid w:val="00E128A6"/>
    <w:rsid w:val="00E128FE"/>
    <w:rsid w:val="00E13AE0"/>
    <w:rsid w:val="00E156AA"/>
    <w:rsid w:val="00E16AFA"/>
    <w:rsid w:val="00E17E74"/>
    <w:rsid w:val="00E20D23"/>
    <w:rsid w:val="00E216DB"/>
    <w:rsid w:val="00E2555C"/>
    <w:rsid w:val="00E25DCA"/>
    <w:rsid w:val="00E260BD"/>
    <w:rsid w:val="00E269F1"/>
    <w:rsid w:val="00E31707"/>
    <w:rsid w:val="00E369EF"/>
    <w:rsid w:val="00E40C5E"/>
    <w:rsid w:val="00E417EE"/>
    <w:rsid w:val="00E42129"/>
    <w:rsid w:val="00E422B9"/>
    <w:rsid w:val="00E45639"/>
    <w:rsid w:val="00E473E7"/>
    <w:rsid w:val="00E47AAF"/>
    <w:rsid w:val="00E47C2B"/>
    <w:rsid w:val="00E512E9"/>
    <w:rsid w:val="00E53E41"/>
    <w:rsid w:val="00E565FA"/>
    <w:rsid w:val="00E568EC"/>
    <w:rsid w:val="00E6081D"/>
    <w:rsid w:val="00E60D0D"/>
    <w:rsid w:val="00E62043"/>
    <w:rsid w:val="00E63A3B"/>
    <w:rsid w:val="00E645A2"/>
    <w:rsid w:val="00E64D16"/>
    <w:rsid w:val="00E66BD6"/>
    <w:rsid w:val="00E67ED6"/>
    <w:rsid w:val="00E716DF"/>
    <w:rsid w:val="00E717FC"/>
    <w:rsid w:val="00E74B6E"/>
    <w:rsid w:val="00E7548B"/>
    <w:rsid w:val="00E75932"/>
    <w:rsid w:val="00E765BB"/>
    <w:rsid w:val="00E81DDC"/>
    <w:rsid w:val="00E82C39"/>
    <w:rsid w:val="00E83CEF"/>
    <w:rsid w:val="00E83D89"/>
    <w:rsid w:val="00E83EDA"/>
    <w:rsid w:val="00E84095"/>
    <w:rsid w:val="00E84648"/>
    <w:rsid w:val="00E85053"/>
    <w:rsid w:val="00E858F3"/>
    <w:rsid w:val="00E8661C"/>
    <w:rsid w:val="00E866D6"/>
    <w:rsid w:val="00E8677C"/>
    <w:rsid w:val="00E87E2F"/>
    <w:rsid w:val="00E9042B"/>
    <w:rsid w:val="00E9045D"/>
    <w:rsid w:val="00E9092C"/>
    <w:rsid w:val="00E925E6"/>
    <w:rsid w:val="00E9285E"/>
    <w:rsid w:val="00E932CF"/>
    <w:rsid w:val="00E94B2E"/>
    <w:rsid w:val="00E950ED"/>
    <w:rsid w:val="00E957C3"/>
    <w:rsid w:val="00E966DB"/>
    <w:rsid w:val="00E96DCF"/>
    <w:rsid w:val="00EA002D"/>
    <w:rsid w:val="00EA0342"/>
    <w:rsid w:val="00EA19D0"/>
    <w:rsid w:val="00EA19FE"/>
    <w:rsid w:val="00EA4420"/>
    <w:rsid w:val="00EA4676"/>
    <w:rsid w:val="00EA4A84"/>
    <w:rsid w:val="00EB0DD4"/>
    <w:rsid w:val="00EB2B56"/>
    <w:rsid w:val="00EB3DED"/>
    <w:rsid w:val="00EB4548"/>
    <w:rsid w:val="00EB559C"/>
    <w:rsid w:val="00EB6E7B"/>
    <w:rsid w:val="00EC07B6"/>
    <w:rsid w:val="00EC102E"/>
    <w:rsid w:val="00EC11EC"/>
    <w:rsid w:val="00EC124E"/>
    <w:rsid w:val="00EC204C"/>
    <w:rsid w:val="00EC27C9"/>
    <w:rsid w:val="00EC4D9F"/>
    <w:rsid w:val="00EC5F84"/>
    <w:rsid w:val="00ED0550"/>
    <w:rsid w:val="00ED1199"/>
    <w:rsid w:val="00ED2546"/>
    <w:rsid w:val="00ED3225"/>
    <w:rsid w:val="00ED744F"/>
    <w:rsid w:val="00EE3C0D"/>
    <w:rsid w:val="00EE75E3"/>
    <w:rsid w:val="00EE78F5"/>
    <w:rsid w:val="00EF0839"/>
    <w:rsid w:val="00EF1889"/>
    <w:rsid w:val="00EF1D88"/>
    <w:rsid w:val="00EF29F5"/>
    <w:rsid w:val="00EF40A6"/>
    <w:rsid w:val="00EF5410"/>
    <w:rsid w:val="00EF6066"/>
    <w:rsid w:val="00EF6A39"/>
    <w:rsid w:val="00EF7007"/>
    <w:rsid w:val="00EF75DE"/>
    <w:rsid w:val="00F000D1"/>
    <w:rsid w:val="00F004E5"/>
    <w:rsid w:val="00F020FE"/>
    <w:rsid w:val="00F02B9D"/>
    <w:rsid w:val="00F03047"/>
    <w:rsid w:val="00F033E5"/>
    <w:rsid w:val="00F10924"/>
    <w:rsid w:val="00F12A99"/>
    <w:rsid w:val="00F132A1"/>
    <w:rsid w:val="00F146A6"/>
    <w:rsid w:val="00F14E23"/>
    <w:rsid w:val="00F1625B"/>
    <w:rsid w:val="00F170C3"/>
    <w:rsid w:val="00F22990"/>
    <w:rsid w:val="00F23A1E"/>
    <w:rsid w:val="00F23ACD"/>
    <w:rsid w:val="00F25D9F"/>
    <w:rsid w:val="00F306F4"/>
    <w:rsid w:val="00F32514"/>
    <w:rsid w:val="00F3363F"/>
    <w:rsid w:val="00F347F1"/>
    <w:rsid w:val="00F4065B"/>
    <w:rsid w:val="00F41D44"/>
    <w:rsid w:val="00F427C1"/>
    <w:rsid w:val="00F436AD"/>
    <w:rsid w:val="00F50E13"/>
    <w:rsid w:val="00F57209"/>
    <w:rsid w:val="00F5758C"/>
    <w:rsid w:val="00F61B7E"/>
    <w:rsid w:val="00F627AD"/>
    <w:rsid w:val="00F62839"/>
    <w:rsid w:val="00F62B65"/>
    <w:rsid w:val="00F635FC"/>
    <w:rsid w:val="00F65CA3"/>
    <w:rsid w:val="00F65E8F"/>
    <w:rsid w:val="00F670CB"/>
    <w:rsid w:val="00F73A43"/>
    <w:rsid w:val="00F7721D"/>
    <w:rsid w:val="00F77448"/>
    <w:rsid w:val="00F8306A"/>
    <w:rsid w:val="00F8307E"/>
    <w:rsid w:val="00F86A97"/>
    <w:rsid w:val="00F871DB"/>
    <w:rsid w:val="00F9090E"/>
    <w:rsid w:val="00F90A74"/>
    <w:rsid w:val="00F9684A"/>
    <w:rsid w:val="00F96A24"/>
    <w:rsid w:val="00FA17A3"/>
    <w:rsid w:val="00FA3791"/>
    <w:rsid w:val="00FA488D"/>
    <w:rsid w:val="00FA5297"/>
    <w:rsid w:val="00FA5CEF"/>
    <w:rsid w:val="00FB04F6"/>
    <w:rsid w:val="00FB1235"/>
    <w:rsid w:val="00FB139B"/>
    <w:rsid w:val="00FB2077"/>
    <w:rsid w:val="00FB28AB"/>
    <w:rsid w:val="00FB3712"/>
    <w:rsid w:val="00FB5252"/>
    <w:rsid w:val="00FB5C4D"/>
    <w:rsid w:val="00FB5CD7"/>
    <w:rsid w:val="00FB797A"/>
    <w:rsid w:val="00FB7E51"/>
    <w:rsid w:val="00FC0804"/>
    <w:rsid w:val="00FC3432"/>
    <w:rsid w:val="00FC3528"/>
    <w:rsid w:val="00FC47E5"/>
    <w:rsid w:val="00FD065C"/>
    <w:rsid w:val="00FD0BD8"/>
    <w:rsid w:val="00FD4046"/>
    <w:rsid w:val="00FD43A7"/>
    <w:rsid w:val="00FD5822"/>
    <w:rsid w:val="00FD58C0"/>
    <w:rsid w:val="00FD5AAC"/>
    <w:rsid w:val="00FD5F98"/>
    <w:rsid w:val="00FD733A"/>
    <w:rsid w:val="00FE136F"/>
    <w:rsid w:val="00FE3ADC"/>
    <w:rsid w:val="00FE41A9"/>
    <w:rsid w:val="00FE48CC"/>
    <w:rsid w:val="00FE50F7"/>
    <w:rsid w:val="00FE580C"/>
    <w:rsid w:val="00FE586C"/>
    <w:rsid w:val="00FF0FB5"/>
    <w:rsid w:val="00FF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177"/>
  </w:style>
  <w:style w:type="paragraph" w:styleId="Nagwek1">
    <w:name w:val="heading 1"/>
    <w:basedOn w:val="Normalny"/>
    <w:next w:val="Normalny"/>
    <w:link w:val="Nagwek1Znak"/>
    <w:uiPriority w:val="9"/>
    <w:qFormat/>
    <w:rsid w:val="00C40C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03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D354B7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D354B7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table" w:styleId="Zwykatabela1">
    <w:name w:val="Plain Table 1"/>
    <w:basedOn w:val="Standardowy"/>
    <w:uiPriority w:val="41"/>
    <w:rsid w:val="008E781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ezodstpw">
    <w:name w:val="No Spacing"/>
    <w:uiPriority w:val="1"/>
    <w:qFormat/>
    <w:rsid w:val="00527EDE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1253D"/>
    <w:rPr>
      <w:color w:val="0563C1" w:themeColor="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C40C8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40C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C40C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9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2961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3DC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73DCA"/>
    <w:rPr>
      <w:rFonts w:eastAsiaTheme="minorEastAsia"/>
      <w:color w:val="5A5A5A" w:themeColor="text1" w:themeTint="A5"/>
      <w:spacing w:val="15"/>
    </w:rPr>
  </w:style>
  <w:style w:type="character" w:customStyle="1" w:styleId="Nagwek2Znak">
    <w:name w:val="Nagłówek 2 Znak"/>
    <w:basedOn w:val="Domylnaczcionkaakapitu"/>
    <w:link w:val="Nagwek2"/>
    <w:uiPriority w:val="9"/>
    <w:rsid w:val="009E031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D70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9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68704-46E8-43AE-A6E2-9CF240BCC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27</Pages>
  <Words>4775</Words>
  <Characters>28651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Lucyna Swoińska-Lasota</cp:lastModifiedBy>
  <cp:revision>8</cp:revision>
  <cp:lastPrinted>2024-07-23T12:49:00Z</cp:lastPrinted>
  <dcterms:created xsi:type="dcterms:W3CDTF">2024-09-06T10:16:00Z</dcterms:created>
  <dcterms:modified xsi:type="dcterms:W3CDTF">2024-10-10T10:16:00Z</dcterms:modified>
</cp:coreProperties>
</file>