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3FD84E" w14:textId="5166D060" w:rsidR="00A01395" w:rsidRPr="0090479D" w:rsidRDefault="00372FF9" w:rsidP="0090479D">
      <w:pPr>
        <w:pStyle w:val="Tytu"/>
        <w:rPr>
          <w:rFonts w:ascii="Arial" w:hAnsi="Arial" w:cs="Arial"/>
          <w:b/>
          <w:bCs/>
          <w:spacing w:val="0"/>
          <w:sz w:val="24"/>
          <w:szCs w:val="24"/>
        </w:rPr>
      </w:pPr>
      <w:r w:rsidRPr="0090479D">
        <w:rPr>
          <w:rFonts w:ascii="Arial" w:hAnsi="Arial" w:cs="Arial"/>
          <w:b/>
          <w:bCs/>
          <w:spacing w:val="0"/>
          <w:sz w:val="24"/>
          <w:szCs w:val="24"/>
        </w:rPr>
        <w:t>Kryteria wyboru projektów</w:t>
      </w:r>
    </w:p>
    <w:p w14:paraId="49E5E060" w14:textId="6A1E5C28" w:rsidR="00372FF9" w:rsidRPr="002C797D" w:rsidRDefault="00372FF9" w:rsidP="002C797D">
      <w:pPr>
        <w:spacing w:before="100" w:beforeAutospacing="1" w:after="100" w:afterAutospacing="1" w:line="276" w:lineRule="auto"/>
        <w:rPr>
          <w:rFonts w:ascii="Arial" w:hAnsi="Arial" w:cs="Arial"/>
          <w:sz w:val="24"/>
          <w:szCs w:val="24"/>
        </w:rPr>
      </w:pPr>
      <w:r w:rsidRPr="002C797D">
        <w:rPr>
          <w:rFonts w:ascii="Arial" w:hAnsi="Arial" w:cs="Arial"/>
          <w:b/>
          <w:bCs/>
          <w:sz w:val="24"/>
          <w:szCs w:val="24"/>
        </w:rPr>
        <w:t>Priorytet:</w:t>
      </w:r>
      <w:r w:rsidRPr="002C797D">
        <w:rPr>
          <w:rFonts w:ascii="Arial" w:hAnsi="Arial" w:cs="Arial"/>
          <w:sz w:val="24"/>
          <w:szCs w:val="24"/>
        </w:rPr>
        <w:t xml:space="preserve"> 8. Fundusze Europejskie na wsparcie w obszarze rynku pracy, edukacji i włączenia społecznego</w:t>
      </w:r>
    </w:p>
    <w:p w14:paraId="0C964192" w14:textId="77777777" w:rsidR="00745503" w:rsidRPr="002C797D" w:rsidRDefault="00372FF9" w:rsidP="00A601B5">
      <w:pPr>
        <w:spacing w:before="100" w:beforeAutospacing="1" w:after="100" w:afterAutospacing="1" w:line="276" w:lineRule="auto"/>
        <w:rPr>
          <w:rFonts w:ascii="Arial" w:hAnsi="Arial" w:cs="Arial"/>
          <w:sz w:val="24"/>
          <w:szCs w:val="24"/>
        </w:rPr>
      </w:pPr>
      <w:r w:rsidRPr="002C797D">
        <w:rPr>
          <w:rFonts w:ascii="Arial" w:hAnsi="Arial" w:cs="Arial"/>
          <w:b/>
          <w:bCs/>
          <w:sz w:val="24"/>
          <w:szCs w:val="24"/>
        </w:rPr>
        <w:t>Cel szczegółowy:</w:t>
      </w:r>
      <w:r w:rsidR="00536FA8" w:rsidRPr="002C797D">
        <w:rPr>
          <w:rFonts w:ascii="Arial" w:hAnsi="Arial" w:cs="Arial"/>
          <w:b/>
          <w:bCs/>
          <w:sz w:val="24"/>
          <w:szCs w:val="24"/>
        </w:rPr>
        <w:t xml:space="preserve"> </w:t>
      </w:r>
      <w:r w:rsidR="00D84540" w:rsidRPr="002C797D">
        <w:rPr>
          <w:rFonts w:ascii="Arial" w:hAnsi="Arial" w:cs="Arial"/>
          <w:sz w:val="24"/>
          <w:szCs w:val="24"/>
        </w:rPr>
        <w:t>EFS+.CP4.</w:t>
      </w:r>
      <w:r w:rsidR="00745503" w:rsidRPr="002C797D">
        <w:rPr>
          <w:rFonts w:ascii="Arial" w:hAnsi="Arial" w:cs="Arial"/>
          <w:sz w:val="24"/>
          <w:szCs w:val="24"/>
        </w:rPr>
        <w:t>H Wspieranie aktywnego włączenia społecznego w celu promowania równości szans, niedyskryminacji i aktywnego uczestnictwa, oraz zwiększanie zdolności do zatrudnienia, w szczególności grup w niekorzystnej sytuacji</w:t>
      </w:r>
    </w:p>
    <w:p w14:paraId="3FF403D1" w14:textId="752DE54B" w:rsidR="00301DFF" w:rsidRPr="00A601B5" w:rsidRDefault="00372FF9" w:rsidP="00A601B5">
      <w:pPr>
        <w:pStyle w:val="Podtytu"/>
        <w:spacing w:before="100" w:beforeAutospacing="1" w:after="100" w:afterAutospacing="1" w:line="276" w:lineRule="auto"/>
        <w:rPr>
          <w:rFonts w:ascii="Arial" w:hAnsi="Arial" w:cs="Arial"/>
          <w:color w:val="auto"/>
          <w:spacing w:val="0"/>
          <w:sz w:val="24"/>
          <w:szCs w:val="24"/>
        </w:rPr>
      </w:pPr>
      <w:r w:rsidRPr="00A601B5">
        <w:rPr>
          <w:rFonts w:ascii="Arial" w:hAnsi="Arial" w:cs="Arial"/>
          <w:b/>
          <w:bCs/>
          <w:color w:val="auto"/>
          <w:spacing w:val="0"/>
          <w:sz w:val="24"/>
          <w:szCs w:val="24"/>
        </w:rPr>
        <w:t>Działanie:</w:t>
      </w:r>
      <w:r w:rsidR="00536FA8" w:rsidRPr="00A601B5">
        <w:rPr>
          <w:rFonts w:ascii="Arial" w:hAnsi="Arial" w:cs="Arial"/>
          <w:b/>
          <w:bCs/>
          <w:color w:val="auto"/>
          <w:spacing w:val="0"/>
          <w:sz w:val="24"/>
          <w:szCs w:val="24"/>
        </w:rPr>
        <w:t xml:space="preserve"> </w:t>
      </w:r>
      <w:r w:rsidR="002A144A" w:rsidRPr="00A601B5">
        <w:rPr>
          <w:rFonts w:ascii="Arial" w:hAnsi="Arial" w:cs="Arial"/>
          <w:color w:val="auto"/>
          <w:spacing w:val="0"/>
          <w:sz w:val="24"/>
          <w:szCs w:val="24"/>
        </w:rPr>
        <w:t>FEKP.08.2</w:t>
      </w:r>
      <w:bookmarkStart w:id="0" w:name="_Hlk129162396"/>
      <w:r w:rsidR="00745503" w:rsidRPr="00A601B5">
        <w:rPr>
          <w:rFonts w:ascii="Arial" w:hAnsi="Arial" w:cs="Arial"/>
          <w:color w:val="auto"/>
          <w:spacing w:val="0"/>
          <w:sz w:val="24"/>
          <w:szCs w:val="24"/>
        </w:rPr>
        <w:t>0 Aktywne włączenie społeczne</w:t>
      </w:r>
    </w:p>
    <w:p w14:paraId="790EEFE9" w14:textId="3FBFFCE6" w:rsidR="00B57032" w:rsidRPr="00A601B5" w:rsidRDefault="00372FF9" w:rsidP="00A601B5">
      <w:pPr>
        <w:pStyle w:val="Podtytu"/>
        <w:spacing w:before="100" w:beforeAutospacing="1" w:after="100" w:afterAutospacing="1" w:line="276" w:lineRule="auto"/>
        <w:rPr>
          <w:rFonts w:ascii="Arial" w:hAnsi="Arial" w:cs="Arial"/>
          <w:color w:val="auto"/>
          <w:spacing w:val="0"/>
          <w:sz w:val="24"/>
          <w:szCs w:val="24"/>
        </w:rPr>
      </w:pPr>
      <w:bookmarkStart w:id="1" w:name="_Hlk129163919"/>
      <w:bookmarkEnd w:id="0"/>
      <w:r w:rsidRPr="00A601B5">
        <w:rPr>
          <w:rFonts w:ascii="Arial" w:hAnsi="Arial" w:cs="Arial"/>
          <w:b/>
          <w:bCs/>
          <w:color w:val="auto"/>
          <w:spacing w:val="0"/>
          <w:sz w:val="24"/>
          <w:szCs w:val="24"/>
        </w:rPr>
        <w:t>Schemat:</w:t>
      </w:r>
      <w:r w:rsidR="00536FA8" w:rsidRPr="00A601B5">
        <w:rPr>
          <w:rFonts w:ascii="Arial" w:hAnsi="Arial" w:cs="Arial"/>
          <w:b/>
          <w:bCs/>
          <w:color w:val="auto"/>
          <w:spacing w:val="0"/>
          <w:sz w:val="24"/>
          <w:szCs w:val="24"/>
        </w:rPr>
        <w:t xml:space="preserve"> </w:t>
      </w:r>
      <w:bookmarkEnd w:id="1"/>
      <w:r w:rsidR="00B57032" w:rsidRPr="00A601B5">
        <w:rPr>
          <w:rFonts w:ascii="Arial" w:hAnsi="Arial" w:cs="Arial"/>
          <w:color w:val="auto"/>
          <w:spacing w:val="0"/>
          <w:sz w:val="24"/>
          <w:szCs w:val="24"/>
        </w:rPr>
        <w:t>Działania w zakresie integracji społeczności romskiej</w:t>
      </w:r>
      <w:r w:rsidR="001B6320">
        <w:rPr>
          <w:rFonts w:ascii="Arial" w:hAnsi="Arial" w:cs="Arial"/>
          <w:color w:val="auto"/>
          <w:spacing w:val="0"/>
          <w:sz w:val="24"/>
          <w:szCs w:val="24"/>
        </w:rPr>
        <w:t xml:space="preserve"> II</w:t>
      </w:r>
    </w:p>
    <w:p w14:paraId="1F211530" w14:textId="3661AF1F" w:rsidR="009E4EC1" w:rsidRPr="002C797D" w:rsidRDefault="009E4EC1" w:rsidP="00A601B5">
      <w:pPr>
        <w:spacing w:before="100" w:beforeAutospacing="1" w:after="100" w:afterAutospacing="1" w:line="276" w:lineRule="auto"/>
        <w:rPr>
          <w:rFonts w:ascii="Arial" w:hAnsi="Arial" w:cs="Arial"/>
          <w:sz w:val="24"/>
          <w:szCs w:val="24"/>
        </w:rPr>
      </w:pPr>
      <w:r w:rsidRPr="002C797D">
        <w:rPr>
          <w:rFonts w:ascii="Arial" w:hAnsi="Arial" w:cs="Arial"/>
          <w:b/>
          <w:bCs/>
          <w:sz w:val="24"/>
          <w:szCs w:val="24"/>
        </w:rPr>
        <w:t xml:space="preserve">Sposób wyboru projektów: </w:t>
      </w:r>
      <w:r w:rsidRPr="002C797D">
        <w:rPr>
          <w:rFonts w:ascii="Arial" w:hAnsi="Arial" w:cs="Arial"/>
          <w:sz w:val="24"/>
          <w:szCs w:val="24"/>
        </w:rPr>
        <w:t>konkurencyjny</w:t>
      </w:r>
    </w:p>
    <w:p w14:paraId="5298CABA" w14:textId="092C18E5" w:rsidR="00965363" w:rsidRPr="002C797D" w:rsidRDefault="00E863A8"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Nabór skierowany jest do podmiotów planujących realizację projektów polegających</w:t>
      </w:r>
      <w:r w:rsidR="00C92141" w:rsidRPr="002C797D">
        <w:rPr>
          <w:rFonts w:ascii="Arial" w:hAnsi="Arial" w:cs="Arial"/>
          <w:sz w:val="24"/>
          <w:szCs w:val="24"/>
        </w:rPr>
        <w:t xml:space="preserve"> na </w:t>
      </w:r>
      <w:r w:rsidR="00745503" w:rsidRPr="002C797D">
        <w:rPr>
          <w:rFonts w:ascii="Arial" w:hAnsi="Arial" w:cs="Arial"/>
          <w:sz w:val="24"/>
          <w:szCs w:val="24"/>
        </w:rPr>
        <w:t>aktywnej integracji</w:t>
      </w:r>
      <w:r w:rsidR="00D27DFB" w:rsidRPr="00D27DFB">
        <w:t xml:space="preserve"> </w:t>
      </w:r>
      <w:r w:rsidR="00D27DFB" w:rsidRPr="00D27DFB">
        <w:rPr>
          <w:rFonts w:ascii="Arial" w:hAnsi="Arial" w:cs="Arial"/>
          <w:sz w:val="24"/>
          <w:szCs w:val="24"/>
        </w:rPr>
        <w:t xml:space="preserve">społeczno-ekonomicznej społeczności </w:t>
      </w:r>
      <w:r w:rsidR="00D27DFB">
        <w:rPr>
          <w:rFonts w:ascii="Arial" w:hAnsi="Arial" w:cs="Arial"/>
          <w:sz w:val="24"/>
          <w:szCs w:val="24"/>
        </w:rPr>
        <w:t>romskiej.</w:t>
      </w:r>
    </w:p>
    <w:p w14:paraId="21481138" w14:textId="0C02C97D" w:rsidR="00C92141" w:rsidRPr="002C797D" w:rsidRDefault="00C92141" w:rsidP="00E53ADF">
      <w:pPr>
        <w:spacing w:after="0" w:line="276" w:lineRule="auto"/>
        <w:rPr>
          <w:rFonts w:ascii="Arial" w:hAnsi="Arial" w:cs="Arial"/>
          <w:sz w:val="24"/>
          <w:szCs w:val="24"/>
        </w:rPr>
      </w:pPr>
      <w:r w:rsidRPr="002C797D">
        <w:rPr>
          <w:rFonts w:ascii="Arial" w:hAnsi="Arial" w:cs="Arial"/>
          <w:sz w:val="24"/>
          <w:szCs w:val="24"/>
        </w:rPr>
        <w:t>Zakres wsparcia możliwy do realizacji to</w:t>
      </w:r>
      <w:r w:rsidR="00052F62" w:rsidRPr="002C797D">
        <w:rPr>
          <w:rFonts w:ascii="Arial" w:hAnsi="Arial" w:cs="Arial"/>
          <w:sz w:val="24"/>
          <w:szCs w:val="24"/>
        </w:rPr>
        <w:t xml:space="preserve"> m.in.</w:t>
      </w:r>
      <w:r w:rsidRPr="002C797D">
        <w:rPr>
          <w:rFonts w:ascii="Arial" w:hAnsi="Arial" w:cs="Arial"/>
          <w:sz w:val="24"/>
          <w:szCs w:val="24"/>
        </w:rPr>
        <w:t>:</w:t>
      </w:r>
    </w:p>
    <w:p w14:paraId="4862FBDB" w14:textId="196BB59F" w:rsidR="00D27DFB" w:rsidRPr="00D27DFB" w:rsidRDefault="00052F62" w:rsidP="003F37E2">
      <w:pPr>
        <w:pStyle w:val="Akapitzlist"/>
        <w:numPr>
          <w:ilvl w:val="0"/>
          <w:numId w:val="13"/>
        </w:numPr>
        <w:spacing w:after="0" w:line="276" w:lineRule="auto"/>
        <w:rPr>
          <w:rFonts w:ascii="Arial" w:hAnsi="Arial" w:cs="Arial"/>
          <w:sz w:val="24"/>
          <w:szCs w:val="24"/>
        </w:rPr>
      </w:pPr>
      <w:r w:rsidRPr="00D27DFB">
        <w:rPr>
          <w:rFonts w:ascii="Arial" w:hAnsi="Arial" w:cs="Arial"/>
          <w:sz w:val="24"/>
          <w:szCs w:val="24"/>
        </w:rPr>
        <w:t xml:space="preserve">aktywizacja społeczno-zawodowa uczestników </w:t>
      </w:r>
      <w:r w:rsidR="00D27DFB" w:rsidRPr="00D27DFB">
        <w:rPr>
          <w:rFonts w:ascii="Arial" w:hAnsi="Arial" w:cs="Arial"/>
          <w:sz w:val="24"/>
          <w:szCs w:val="24"/>
        </w:rPr>
        <w:t>pochodzących ze społeczności romskiej poprzez realizację dla nich usług aktywnej integracji o charakterze społecznym, edukacyjnym,</w:t>
      </w:r>
      <w:r w:rsidR="00D27DFB">
        <w:rPr>
          <w:rFonts w:ascii="Arial" w:hAnsi="Arial" w:cs="Arial"/>
          <w:sz w:val="24"/>
          <w:szCs w:val="24"/>
        </w:rPr>
        <w:t xml:space="preserve"> </w:t>
      </w:r>
      <w:r w:rsidR="00D27DFB" w:rsidRPr="00D27DFB">
        <w:rPr>
          <w:rFonts w:ascii="Arial" w:hAnsi="Arial" w:cs="Arial"/>
          <w:sz w:val="24"/>
          <w:szCs w:val="24"/>
        </w:rPr>
        <w:t>zdrowotnym</w:t>
      </w:r>
      <w:r w:rsidR="00D27DFB">
        <w:rPr>
          <w:rFonts w:ascii="Arial" w:hAnsi="Arial" w:cs="Arial"/>
          <w:sz w:val="24"/>
          <w:szCs w:val="24"/>
        </w:rPr>
        <w:t xml:space="preserve"> czy zawodowym</w:t>
      </w:r>
      <w:r w:rsidR="00D27DFB" w:rsidRPr="00D27DFB">
        <w:rPr>
          <w:rFonts w:ascii="Arial" w:hAnsi="Arial" w:cs="Arial"/>
          <w:sz w:val="24"/>
          <w:szCs w:val="24"/>
        </w:rPr>
        <w:t>;</w:t>
      </w:r>
    </w:p>
    <w:p w14:paraId="77347A8B" w14:textId="44211505" w:rsidR="00D27DFB" w:rsidRDefault="00EA16B4" w:rsidP="003F37E2">
      <w:pPr>
        <w:pStyle w:val="Akapitzlist"/>
        <w:numPr>
          <w:ilvl w:val="0"/>
          <w:numId w:val="13"/>
        </w:numPr>
        <w:spacing w:after="0" w:line="276" w:lineRule="auto"/>
        <w:rPr>
          <w:rFonts w:ascii="Arial" w:hAnsi="Arial" w:cs="Arial"/>
          <w:sz w:val="24"/>
          <w:szCs w:val="24"/>
        </w:rPr>
      </w:pPr>
      <w:r>
        <w:rPr>
          <w:rFonts w:ascii="Arial" w:hAnsi="Arial" w:cs="Arial"/>
          <w:sz w:val="24"/>
          <w:szCs w:val="24"/>
        </w:rPr>
        <w:t>działania</w:t>
      </w:r>
      <w:r w:rsidR="00D27DFB" w:rsidRPr="00D27DFB">
        <w:rPr>
          <w:rFonts w:ascii="Arial" w:hAnsi="Arial" w:cs="Arial"/>
          <w:sz w:val="24"/>
          <w:szCs w:val="24"/>
        </w:rPr>
        <w:t xml:space="preserve"> mając</w:t>
      </w:r>
      <w:r>
        <w:rPr>
          <w:rFonts w:ascii="Arial" w:hAnsi="Arial" w:cs="Arial"/>
          <w:sz w:val="24"/>
          <w:szCs w:val="24"/>
        </w:rPr>
        <w:t>e</w:t>
      </w:r>
      <w:r w:rsidR="00D27DFB" w:rsidRPr="00D27DFB">
        <w:rPr>
          <w:rFonts w:ascii="Arial" w:hAnsi="Arial" w:cs="Arial"/>
          <w:sz w:val="24"/>
          <w:szCs w:val="24"/>
        </w:rPr>
        <w:t xml:space="preserve"> na celu przezwyciężenie segregacji, uprzedzeń i dyskryminacji</w:t>
      </w:r>
      <w:r w:rsidR="00D27DFB">
        <w:rPr>
          <w:rFonts w:ascii="Arial" w:hAnsi="Arial" w:cs="Arial"/>
          <w:sz w:val="24"/>
          <w:szCs w:val="24"/>
        </w:rPr>
        <w:t xml:space="preserve"> </w:t>
      </w:r>
      <w:r w:rsidR="00760CA6">
        <w:rPr>
          <w:rFonts w:ascii="Arial" w:hAnsi="Arial" w:cs="Arial"/>
          <w:sz w:val="24"/>
          <w:szCs w:val="24"/>
        </w:rPr>
        <w:t xml:space="preserve">na poziomie lokalnej </w:t>
      </w:r>
      <w:r w:rsidR="00D27DFB">
        <w:rPr>
          <w:rFonts w:ascii="Arial" w:hAnsi="Arial" w:cs="Arial"/>
          <w:sz w:val="24"/>
          <w:szCs w:val="24"/>
        </w:rPr>
        <w:t xml:space="preserve">społeczności </w:t>
      </w:r>
      <w:r>
        <w:rPr>
          <w:rFonts w:ascii="Arial" w:hAnsi="Arial" w:cs="Arial"/>
          <w:sz w:val="24"/>
          <w:szCs w:val="24"/>
        </w:rPr>
        <w:t xml:space="preserve">zamieszkałej przez </w:t>
      </w:r>
      <w:r w:rsidR="00760CA6">
        <w:rPr>
          <w:rFonts w:ascii="Arial" w:hAnsi="Arial" w:cs="Arial"/>
          <w:sz w:val="24"/>
          <w:szCs w:val="24"/>
        </w:rPr>
        <w:t>Romów</w:t>
      </w:r>
      <w:r w:rsidR="003A08E6">
        <w:rPr>
          <w:rFonts w:ascii="Arial" w:hAnsi="Arial" w:cs="Arial"/>
          <w:sz w:val="24"/>
          <w:szCs w:val="24"/>
        </w:rPr>
        <w:t>.</w:t>
      </w:r>
    </w:p>
    <w:p w14:paraId="041F6BFD" w14:textId="0E3E7383" w:rsidR="00D4790A" w:rsidRPr="009C3930" w:rsidRDefault="00D4790A" w:rsidP="003F37E2">
      <w:pPr>
        <w:pStyle w:val="Nagwek1"/>
        <w:numPr>
          <w:ilvl w:val="0"/>
          <w:numId w:val="16"/>
        </w:numPr>
        <w:spacing w:before="100" w:beforeAutospacing="1" w:after="100" w:afterAutospacing="1"/>
        <w:ind w:left="714" w:hanging="357"/>
        <w:rPr>
          <w:rFonts w:ascii="Arial" w:hAnsi="Arial" w:cs="Arial"/>
          <w:b/>
          <w:bCs/>
          <w:color w:val="auto"/>
          <w:sz w:val="24"/>
          <w:szCs w:val="24"/>
        </w:rPr>
      </w:pPr>
      <w:r w:rsidRPr="009C3930">
        <w:rPr>
          <w:rFonts w:ascii="Arial" w:hAnsi="Arial" w:cs="Arial"/>
          <w:b/>
          <w:bCs/>
          <w:color w:val="auto"/>
          <w:sz w:val="24"/>
          <w:szCs w:val="24"/>
        </w:rPr>
        <w:lastRenderedPageBreak/>
        <w:t>Kryteria horyzontalne</w:t>
      </w:r>
    </w:p>
    <w:tbl>
      <w:tblPr>
        <w:tblStyle w:val="Tabela-Siatka"/>
        <w:tblW w:w="5064" w:type="pct"/>
        <w:tblLayout w:type="fixed"/>
        <w:tblLook w:val="0620" w:firstRow="1" w:lastRow="0" w:firstColumn="0" w:lastColumn="0" w:noHBand="1" w:noVBand="1"/>
      </w:tblPr>
      <w:tblGrid>
        <w:gridCol w:w="845"/>
        <w:gridCol w:w="2976"/>
        <w:gridCol w:w="7517"/>
        <w:gridCol w:w="2835"/>
      </w:tblGrid>
      <w:tr w:rsidR="00D4790A" w:rsidRPr="002C797D" w14:paraId="509533B3" w14:textId="77777777" w:rsidTr="00D55C73">
        <w:trPr>
          <w:tblHeader/>
        </w:trPr>
        <w:tc>
          <w:tcPr>
            <w:tcW w:w="298" w:type="pct"/>
            <w:shd w:val="clear" w:color="auto" w:fill="D9D9D9" w:themeFill="background1" w:themeFillShade="D9"/>
          </w:tcPr>
          <w:p w14:paraId="52D7B725" w14:textId="77777777"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Nr</w:t>
            </w:r>
          </w:p>
        </w:tc>
        <w:tc>
          <w:tcPr>
            <w:tcW w:w="1050" w:type="pct"/>
            <w:shd w:val="clear" w:color="auto" w:fill="D9D9D9" w:themeFill="background1" w:themeFillShade="D9"/>
          </w:tcPr>
          <w:p w14:paraId="3899E2C1" w14:textId="77777777"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Nazwa</w:t>
            </w:r>
          </w:p>
        </w:tc>
        <w:tc>
          <w:tcPr>
            <w:tcW w:w="2652" w:type="pct"/>
            <w:shd w:val="clear" w:color="auto" w:fill="D9D9D9" w:themeFill="background1" w:themeFillShade="D9"/>
          </w:tcPr>
          <w:p w14:paraId="029CD790" w14:textId="104E839A"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Definicja</w:t>
            </w:r>
            <w:r w:rsidR="00392099" w:rsidRPr="002C797D">
              <w:rPr>
                <w:rStyle w:val="Odwoanieprzypisudolnego"/>
                <w:rFonts w:ascii="Arial" w:hAnsi="Arial" w:cs="Arial"/>
                <w:b/>
                <w:bCs/>
                <w:sz w:val="24"/>
                <w:szCs w:val="24"/>
              </w:rPr>
              <w:footnoteReference w:id="1"/>
            </w:r>
          </w:p>
        </w:tc>
        <w:tc>
          <w:tcPr>
            <w:tcW w:w="1000" w:type="pct"/>
            <w:shd w:val="clear" w:color="auto" w:fill="D9D9D9" w:themeFill="background1" w:themeFillShade="D9"/>
          </w:tcPr>
          <w:p w14:paraId="560673CC" w14:textId="77777777"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Opis znaczenia</w:t>
            </w:r>
          </w:p>
        </w:tc>
      </w:tr>
      <w:tr w:rsidR="00D4790A" w:rsidRPr="002C797D" w14:paraId="603F017F" w14:textId="77777777" w:rsidTr="00D55C73">
        <w:tc>
          <w:tcPr>
            <w:tcW w:w="298" w:type="pct"/>
          </w:tcPr>
          <w:p w14:paraId="06ED3BAA" w14:textId="77777777"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A.1</w:t>
            </w:r>
          </w:p>
        </w:tc>
        <w:tc>
          <w:tcPr>
            <w:tcW w:w="1050" w:type="pct"/>
          </w:tcPr>
          <w:p w14:paraId="56168FDF" w14:textId="5CB8F69E"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Projekt jest zgodny z właściwymi przepisami prawa unijnego</w:t>
            </w:r>
          </w:p>
        </w:tc>
        <w:tc>
          <w:tcPr>
            <w:tcW w:w="2652" w:type="pct"/>
          </w:tcPr>
          <w:p w14:paraId="3A9A30CF" w14:textId="77777777" w:rsidR="00D4790A" w:rsidRPr="002C797D" w:rsidRDefault="00D4790A"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projekt jest zgodny z właściwymi przepisami prawa unijnego, tj. czy:</w:t>
            </w:r>
          </w:p>
          <w:p w14:paraId="484F4406" w14:textId="77777777" w:rsidR="00D4790A" w:rsidRPr="002C797D" w:rsidRDefault="00D4790A" w:rsidP="003F37E2">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projekt nie został fizycznie ukończony lub w pełni wdrożony przed złożeniem wniosku o dofinansowanie projektu w rozumieniu art. 63 ust. 6 rozporządzenia nr 2021/1060</w:t>
            </w:r>
            <w:r w:rsidRPr="002C797D">
              <w:rPr>
                <w:rFonts w:ascii="Arial" w:hAnsi="Arial" w:cs="Arial"/>
                <w:sz w:val="24"/>
                <w:szCs w:val="24"/>
                <w:vertAlign w:val="superscript"/>
              </w:rPr>
              <w:footnoteReference w:id="2"/>
            </w:r>
            <w:r w:rsidRPr="002C797D">
              <w:rPr>
                <w:rFonts w:ascii="Arial" w:hAnsi="Arial" w:cs="Arial"/>
                <w:sz w:val="24"/>
                <w:szCs w:val="24"/>
              </w:rPr>
              <w:t>;</w:t>
            </w:r>
          </w:p>
          <w:p w14:paraId="23F17751" w14:textId="77777777" w:rsidR="00D4790A" w:rsidRPr="002C797D" w:rsidRDefault="00D4790A" w:rsidP="003F37E2">
            <w:pPr>
              <w:pStyle w:val="Akapitzlist"/>
              <w:numPr>
                <w:ilvl w:val="0"/>
                <w:numId w:val="1"/>
              </w:numPr>
              <w:spacing w:before="100" w:beforeAutospacing="1" w:after="100" w:afterAutospacing="1" w:line="276" w:lineRule="auto"/>
              <w:ind w:left="370"/>
              <w:rPr>
                <w:rFonts w:ascii="Arial" w:hAnsi="Arial" w:cs="Arial"/>
                <w:sz w:val="24"/>
                <w:szCs w:val="24"/>
              </w:rPr>
            </w:pPr>
            <w:r w:rsidRPr="002C797D">
              <w:rPr>
                <w:rFonts w:ascii="Arial" w:hAnsi="Arial" w:cs="Arial"/>
                <w:sz w:val="24"/>
                <w:szCs w:val="24"/>
              </w:rPr>
              <w:t>wnioskodawca</w:t>
            </w:r>
            <w:r w:rsidRPr="002C797D">
              <w:rPr>
                <w:rStyle w:val="Odwoanieprzypisudolnego"/>
                <w:rFonts w:ascii="Arial" w:hAnsi="Arial" w:cs="Arial"/>
                <w:sz w:val="24"/>
                <w:szCs w:val="24"/>
              </w:rPr>
              <w:footnoteReference w:id="3"/>
            </w:r>
            <w:r w:rsidRPr="002C797D">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6DE588FC" w14:textId="2E7A606E" w:rsidR="00D4790A" w:rsidRPr="002C797D" w:rsidRDefault="00D4790A"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lastRenderedPageBreak/>
              <w:t xml:space="preserve">Kryterium jest weryfikowane w oparciu o wniosek o dofinansowanie projektu i ewentualnie w zakresie pkt 2 w oparciu o oświadczenie wnioskodawcy (jeśli dotyczy) stanowiące załącznik do wniosku o dofinansowanie projektu </w:t>
            </w:r>
            <w:r w:rsidR="001B6320" w:rsidRPr="001B6320">
              <w:rPr>
                <w:rFonts w:ascii="Arial" w:hAnsi="Arial" w:cs="Arial"/>
                <w:sz w:val="24"/>
                <w:szCs w:val="24"/>
              </w:rPr>
              <w:t>podpisany zgodnie ze sposobem wskazanym w Regulaminie wyboru projektów.</w:t>
            </w:r>
          </w:p>
        </w:tc>
        <w:tc>
          <w:tcPr>
            <w:tcW w:w="1000" w:type="pct"/>
          </w:tcPr>
          <w:p w14:paraId="5CC60CEB" w14:textId="77777777" w:rsidR="00E8253E" w:rsidRPr="002C797D" w:rsidRDefault="00D4790A"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w:t>
            </w:r>
            <w:r w:rsidR="002D3579" w:rsidRPr="002C797D">
              <w:rPr>
                <w:rFonts w:ascii="Arial" w:hAnsi="Arial" w:cs="Arial"/>
                <w:color w:val="000000"/>
                <w:sz w:val="24"/>
                <w:szCs w:val="24"/>
              </w:rPr>
              <w:t>do negocjacji/</w:t>
            </w:r>
            <w:r w:rsidRPr="002C797D">
              <w:rPr>
                <w:rFonts w:ascii="Arial" w:hAnsi="Arial" w:cs="Arial"/>
                <w:color w:val="000000"/>
                <w:sz w:val="24"/>
                <w:szCs w:val="24"/>
              </w:rPr>
              <w:t>nie</w:t>
            </w:r>
          </w:p>
          <w:p w14:paraId="19C530A0" w14:textId="34EA7E12" w:rsidR="00D4790A" w:rsidRPr="002C797D" w:rsidRDefault="00D4790A"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01A634AA" w14:textId="30F8038F" w:rsidR="00D4790A" w:rsidRPr="002C797D" w:rsidRDefault="002D3579" w:rsidP="002C797D">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Dopuszcza się możliwość skierowania kryterium do negocjacji w zakresie wskazanym w Regulaminie wyboru projektów</w:t>
            </w:r>
            <w:r w:rsidRPr="002C797D">
              <w:rPr>
                <w:rFonts w:ascii="Arial" w:hAnsi="Arial" w:cs="Arial"/>
                <w:b/>
                <w:bCs/>
                <w:sz w:val="24"/>
                <w:szCs w:val="24"/>
              </w:rPr>
              <w:t>.</w:t>
            </w:r>
          </w:p>
        </w:tc>
      </w:tr>
      <w:tr w:rsidR="00CB579B" w:rsidRPr="002C797D" w14:paraId="19AF604C" w14:textId="77777777" w:rsidTr="00D55C73">
        <w:tc>
          <w:tcPr>
            <w:tcW w:w="298" w:type="pct"/>
          </w:tcPr>
          <w:p w14:paraId="7EF8AFB3" w14:textId="6A82E8C8" w:rsidR="00CB579B" w:rsidRPr="002C797D" w:rsidRDefault="00CB579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A.2</w:t>
            </w:r>
          </w:p>
        </w:tc>
        <w:tc>
          <w:tcPr>
            <w:tcW w:w="1050" w:type="pct"/>
          </w:tcPr>
          <w:p w14:paraId="25796795" w14:textId="651D8375" w:rsidR="00CB579B" w:rsidRPr="002C797D" w:rsidRDefault="00CB579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Klauzula antydyskryminacyjna</w:t>
            </w:r>
            <w:r w:rsidR="00C9256F">
              <w:rPr>
                <w:rFonts w:ascii="Arial" w:hAnsi="Arial" w:cs="Arial"/>
                <w:b/>
                <w:bCs/>
                <w:sz w:val="24"/>
                <w:szCs w:val="24"/>
              </w:rPr>
              <w:t xml:space="preserve"> </w:t>
            </w:r>
            <w:r w:rsidRPr="002C797D">
              <w:rPr>
                <w:rFonts w:ascii="Arial" w:hAnsi="Arial" w:cs="Arial"/>
                <w:b/>
                <w:bCs/>
                <w:sz w:val="24"/>
                <w:szCs w:val="24"/>
              </w:rPr>
              <w:t>(dotyczy JST)</w:t>
            </w:r>
          </w:p>
        </w:tc>
        <w:tc>
          <w:tcPr>
            <w:tcW w:w="2652" w:type="pct"/>
          </w:tcPr>
          <w:p w14:paraId="2B271417" w14:textId="77777777" w:rsidR="006D6BAE" w:rsidRPr="008009A0" w:rsidRDefault="006D6BAE" w:rsidP="006D6BAE">
            <w:pPr>
              <w:spacing w:before="100" w:beforeAutospacing="1" w:after="100" w:afterAutospacing="1" w:line="276" w:lineRule="auto"/>
              <w:rPr>
                <w:rFonts w:ascii="Arial" w:eastAsia="Calibri" w:hAnsi="Arial" w:cs="Arial"/>
                <w:kern w:val="2"/>
                <w:sz w:val="24"/>
                <w:szCs w:val="24"/>
              </w:rPr>
            </w:pPr>
            <w:r w:rsidRPr="008009A0">
              <w:rPr>
                <w:rFonts w:ascii="Arial" w:eastAsia="Calibri" w:hAnsi="Arial" w:cs="Arial"/>
                <w:kern w:val="2"/>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153A7500" w14:textId="77777777" w:rsidR="006D6BAE" w:rsidRPr="008009A0" w:rsidRDefault="006D6BAE" w:rsidP="006D6BAE">
            <w:pPr>
              <w:spacing w:before="100" w:beforeAutospacing="1" w:after="100" w:afterAutospacing="1" w:line="276" w:lineRule="auto"/>
              <w:rPr>
                <w:rFonts w:ascii="Arial" w:eastAsia="Calibri" w:hAnsi="Arial" w:cs="Arial"/>
                <w:kern w:val="2"/>
                <w:sz w:val="24"/>
                <w:szCs w:val="24"/>
              </w:rPr>
            </w:pPr>
            <w:r w:rsidRPr="008009A0">
              <w:rPr>
                <w:rFonts w:ascii="Arial" w:eastAsia="Calibri"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7EA72EC7" w14:textId="77777777" w:rsidR="006D6BAE" w:rsidRPr="008009A0" w:rsidRDefault="006D6BAE" w:rsidP="006D6BAE">
            <w:pPr>
              <w:spacing w:before="100" w:beforeAutospacing="1" w:after="100" w:afterAutospacing="1" w:line="276" w:lineRule="auto"/>
              <w:rPr>
                <w:rFonts w:ascii="Arial" w:eastAsia="Calibri" w:hAnsi="Arial" w:cs="Arial"/>
                <w:kern w:val="2"/>
                <w:sz w:val="24"/>
                <w:szCs w:val="24"/>
              </w:rPr>
            </w:pPr>
            <w:r w:rsidRPr="008009A0">
              <w:rPr>
                <w:rFonts w:ascii="Arial" w:eastAsia="Calibri" w:hAnsi="Arial" w:cs="Arial"/>
                <w:kern w:val="2"/>
                <w:sz w:val="24"/>
                <w:szCs w:val="24"/>
                <w14:ligatures w14:val="standardContextual"/>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3D8774DA" w14:textId="14852F7B" w:rsidR="00CB579B" w:rsidRPr="00834C9B" w:rsidRDefault="006D6BAE" w:rsidP="00834C9B">
            <w:pPr>
              <w:spacing w:before="100" w:beforeAutospacing="1" w:after="100" w:afterAutospacing="1" w:line="276" w:lineRule="auto"/>
              <w:rPr>
                <w:rFonts w:ascii="Times New Roman" w:hAnsi="Times New Roman"/>
                <w:sz w:val="24"/>
                <w:szCs w:val="24"/>
                <w:lang w:eastAsia="pl-PL"/>
              </w:rPr>
            </w:pPr>
            <w:r w:rsidRPr="008009A0">
              <w:rPr>
                <w:rFonts w:ascii="Arial" w:eastAsia="Calibri" w:hAnsi="Arial" w:cs="Arial"/>
                <w:sz w:val="24"/>
                <w:szCs w:val="24"/>
              </w:rPr>
              <w:lastRenderedPageBreak/>
              <w:t>Kryterium weryfikowane jest m.in. w oparciu o oświadczenie wnioskodawcy</w:t>
            </w:r>
            <w:r w:rsidR="00834C9B">
              <w:rPr>
                <w:rStyle w:val="Odwoanieprzypisudolnego"/>
                <w:rFonts w:ascii="Arial" w:hAnsi="Arial" w:cs="Arial"/>
                <w:sz w:val="24"/>
                <w:szCs w:val="24"/>
              </w:rPr>
              <w:footnoteReference w:id="4"/>
            </w:r>
            <w:r w:rsidRPr="008009A0">
              <w:rPr>
                <w:rFonts w:ascii="Arial" w:eastAsia="Calibri" w:hAnsi="Arial" w:cs="Arial"/>
                <w:sz w:val="24"/>
                <w:szCs w:val="24"/>
              </w:rPr>
              <w:t xml:space="preserve">, zawarte we wniosku o dofinansowanie projektu, o braku obowiązywania na terenie jednostki samorządu terytorialnego dyskryminujących aktów prawa miejscowego oraz w oparciu o </w:t>
            </w:r>
            <w:r w:rsidR="00EA00C7">
              <w:rPr>
                <w:rFonts w:ascii="Arial" w:eastAsia="Calibri" w:hAnsi="Arial" w:cs="Arial"/>
                <w:sz w:val="24"/>
                <w:szCs w:val="24"/>
              </w:rPr>
              <w:t xml:space="preserve">informacje znajdujące się na stronie internetowej </w:t>
            </w:r>
            <w:r w:rsidRPr="008009A0">
              <w:rPr>
                <w:rFonts w:ascii="Arial" w:eastAsia="Calibri" w:hAnsi="Arial" w:cs="Arial"/>
                <w:sz w:val="24"/>
                <w:szCs w:val="24"/>
              </w:rPr>
              <w:t xml:space="preserve">Rzecznika Praw Obywatelskich (RPO) </w:t>
            </w:r>
            <w:r w:rsidR="009D0F39">
              <w:rPr>
                <w:rFonts w:ascii="Arial" w:eastAsia="Calibri" w:hAnsi="Arial" w:cs="Arial"/>
                <w:sz w:val="24"/>
                <w:szCs w:val="24"/>
              </w:rPr>
              <w:t>dotyczące</w:t>
            </w:r>
            <w:r w:rsidR="00EA00C7" w:rsidRPr="008009A0">
              <w:rPr>
                <w:rFonts w:ascii="Arial" w:eastAsia="Calibri" w:hAnsi="Arial" w:cs="Arial"/>
                <w:sz w:val="24"/>
                <w:szCs w:val="24"/>
              </w:rPr>
              <w:t xml:space="preserve"> </w:t>
            </w:r>
            <w:r w:rsidRPr="008009A0">
              <w:rPr>
                <w:rFonts w:ascii="Arial" w:eastAsia="Calibri" w:hAnsi="Arial" w:cs="Arial"/>
                <w:sz w:val="24"/>
                <w:szCs w:val="24"/>
              </w:rPr>
              <w:t>JST, które ustanowiły obowiązujące i uznane przez RPO za dyskryminujące akty prawa miejscowego (</w:t>
            </w:r>
            <w:r w:rsidR="00EA00C7">
              <w:rPr>
                <w:rFonts w:ascii="Arial" w:eastAsia="Calibri" w:hAnsi="Arial" w:cs="Arial"/>
                <w:sz w:val="24"/>
                <w:szCs w:val="24"/>
              </w:rPr>
              <w:t>aktualne</w:t>
            </w:r>
            <w:r w:rsidR="009D0F39">
              <w:rPr>
                <w:rFonts w:ascii="Arial" w:eastAsia="Calibri" w:hAnsi="Arial" w:cs="Arial"/>
                <w:sz w:val="24"/>
                <w:szCs w:val="24"/>
              </w:rPr>
              <w:t xml:space="preserve"> </w:t>
            </w:r>
            <w:r w:rsidRPr="008009A0">
              <w:rPr>
                <w:rFonts w:ascii="Arial" w:eastAsia="Calibri" w:hAnsi="Arial" w:cs="Arial"/>
                <w:sz w:val="24"/>
                <w:szCs w:val="24"/>
              </w:rPr>
              <w:t>na dzień zakończenia naboru).</w:t>
            </w:r>
          </w:p>
        </w:tc>
        <w:tc>
          <w:tcPr>
            <w:tcW w:w="1000" w:type="pct"/>
          </w:tcPr>
          <w:p w14:paraId="31558B38" w14:textId="77777777" w:rsidR="00CB579B" w:rsidRPr="002C797D" w:rsidRDefault="00CB579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negocjacji/nie/nie dotyczy</w:t>
            </w:r>
          </w:p>
          <w:p w14:paraId="39CAA5F5" w14:textId="77777777" w:rsidR="00CB579B" w:rsidRPr="002C797D" w:rsidRDefault="00CB579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109AB21B" w14:textId="152B85F3" w:rsidR="00CB579B" w:rsidRPr="002C797D" w:rsidRDefault="00CB579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Dopuszcza się możliwość skierowania kryterium do negocjacji w zakresie wskazanym w Regulaminie wyboru projektów</w:t>
            </w:r>
            <w:r w:rsidR="00A74AC4" w:rsidRPr="002C797D">
              <w:rPr>
                <w:rFonts w:ascii="Arial" w:hAnsi="Arial" w:cs="Arial"/>
                <w:color w:val="000000"/>
                <w:sz w:val="24"/>
                <w:szCs w:val="24"/>
              </w:rPr>
              <w:t>.</w:t>
            </w:r>
          </w:p>
        </w:tc>
      </w:tr>
      <w:tr w:rsidR="008F745B" w:rsidRPr="002C797D" w14:paraId="128C07C9" w14:textId="77777777" w:rsidTr="00D55C73">
        <w:tc>
          <w:tcPr>
            <w:tcW w:w="298" w:type="pct"/>
            <w:tcBorders>
              <w:top w:val="single" w:sz="8" w:space="0" w:color="auto"/>
              <w:left w:val="single" w:sz="8" w:space="0" w:color="auto"/>
              <w:bottom w:val="single" w:sz="8" w:space="0" w:color="auto"/>
              <w:right w:val="single" w:sz="8" w:space="0" w:color="auto"/>
            </w:tcBorders>
          </w:tcPr>
          <w:p w14:paraId="6C2957A0" w14:textId="686B7538"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A.</w:t>
            </w:r>
            <w:r w:rsidR="008A72C4" w:rsidRPr="002C797D">
              <w:rPr>
                <w:rFonts w:ascii="Arial" w:hAnsi="Arial" w:cs="Arial"/>
                <w:b/>
                <w:bCs/>
                <w:sz w:val="24"/>
                <w:szCs w:val="24"/>
              </w:rPr>
              <w:t>3</w:t>
            </w:r>
          </w:p>
        </w:tc>
        <w:tc>
          <w:tcPr>
            <w:tcW w:w="1050" w:type="pct"/>
            <w:tcBorders>
              <w:top w:val="single" w:sz="8" w:space="0" w:color="auto"/>
              <w:left w:val="nil"/>
              <w:bottom w:val="single" w:sz="8" w:space="0" w:color="auto"/>
              <w:right w:val="single" w:sz="8" w:space="0" w:color="auto"/>
            </w:tcBorders>
          </w:tcPr>
          <w:p w14:paraId="09138F69" w14:textId="30FBDD2B"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Projekt jest zgodny z zasadą równości szans i niedyskryminacji, w tym dostępności dla osób z niepełnosprawnościami</w:t>
            </w:r>
          </w:p>
        </w:tc>
        <w:tc>
          <w:tcPr>
            <w:tcW w:w="2652" w:type="pct"/>
            <w:tcBorders>
              <w:top w:val="single" w:sz="8" w:space="0" w:color="auto"/>
              <w:left w:val="nil"/>
              <w:bottom w:val="single" w:sz="8" w:space="0" w:color="auto"/>
              <w:right w:val="single" w:sz="8" w:space="0" w:color="auto"/>
            </w:tcBorders>
          </w:tcPr>
          <w:p w14:paraId="1543F18C" w14:textId="27D23953" w:rsidR="008F745B" w:rsidRPr="002C797D" w:rsidRDefault="008F745B"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W kryterium sprawdzimy, czy nie występują niezgodności zapisów wniosku o dofinansowanie projektu z zasadą równości szans i niedyskryminacji, określoną w art. 9 Rozporządzenia 2021/1060 oraz </w:t>
            </w:r>
            <w:r w:rsidR="0095069C">
              <w:rPr>
                <w:rFonts w:ascii="Arial" w:hAnsi="Arial" w:cs="Arial"/>
                <w:sz w:val="24"/>
                <w:szCs w:val="24"/>
              </w:rPr>
              <w:t xml:space="preserve">czy </w:t>
            </w:r>
            <w:r w:rsidRPr="002C797D">
              <w:rPr>
                <w:rFonts w:ascii="Arial" w:hAnsi="Arial" w:cs="Arial"/>
                <w:sz w:val="24"/>
                <w:szCs w:val="24"/>
              </w:rPr>
              <w:t>we wniosku o dofinansowanie projektu zadeklarowano dostępność wszystkich produktów projektu (które nie zostały uznane za neutralne) zgodnie z załącznikiem nr 2 do Wytycznych dotyczących realizacji zasad równościowych w ramach funduszy unijnych na lata 2021-2027.</w:t>
            </w:r>
          </w:p>
          <w:p w14:paraId="21B31E09" w14:textId="6A964992"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Kryterium jest weryfikowane w oparciu o wniosek o dofinansowanie projektu.</w:t>
            </w:r>
          </w:p>
        </w:tc>
        <w:tc>
          <w:tcPr>
            <w:tcW w:w="1000" w:type="pct"/>
          </w:tcPr>
          <w:p w14:paraId="078EBF94" w14:textId="77777777" w:rsidR="00E71B65"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Tak/do negocjacji/nie</w:t>
            </w:r>
          </w:p>
          <w:p w14:paraId="6F93FB22" w14:textId="4FADF15A" w:rsidR="008F745B"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41847BBE" w14:textId="77777777" w:rsidR="008F745B"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r w:rsidR="008F745B" w:rsidRPr="002C797D" w14:paraId="6CB0A96B" w14:textId="77777777" w:rsidTr="00D55C73">
        <w:tc>
          <w:tcPr>
            <w:tcW w:w="298" w:type="pct"/>
            <w:tcBorders>
              <w:top w:val="nil"/>
              <w:left w:val="single" w:sz="8" w:space="0" w:color="auto"/>
              <w:bottom w:val="single" w:sz="8" w:space="0" w:color="auto"/>
              <w:right w:val="single" w:sz="8" w:space="0" w:color="auto"/>
            </w:tcBorders>
          </w:tcPr>
          <w:p w14:paraId="211362BE" w14:textId="7D7CC89F"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A.</w:t>
            </w:r>
            <w:r w:rsidR="008A72C4" w:rsidRPr="002C797D">
              <w:rPr>
                <w:rFonts w:ascii="Arial" w:hAnsi="Arial" w:cs="Arial"/>
                <w:b/>
                <w:bCs/>
                <w:sz w:val="24"/>
                <w:szCs w:val="24"/>
              </w:rPr>
              <w:t>4</w:t>
            </w:r>
          </w:p>
        </w:tc>
        <w:tc>
          <w:tcPr>
            <w:tcW w:w="1050" w:type="pct"/>
            <w:tcBorders>
              <w:top w:val="nil"/>
              <w:left w:val="nil"/>
              <w:bottom w:val="single" w:sz="8" w:space="0" w:color="auto"/>
              <w:right w:val="single" w:sz="8" w:space="0" w:color="auto"/>
            </w:tcBorders>
          </w:tcPr>
          <w:p w14:paraId="7FBFD9C1" w14:textId="27FA3205"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 xml:space="preserve">Projekt jest zgodny ze standardem minimum realizacji zasady </w:t>
            </w:r>
            <w:r w:rsidRPr="002C797D">
              <w:rPr>
                <w:rFonts w:ascii="Arial" w:hAnsi="Arial" w:cs="Arial"/>
                <w:b/>
                <w:bCs/>
                <w:sz w:val="24"/>
                <w:szCs w:val="24"/>
              </w:rPr>
              <w:lastRenderedPageBreak/>
              <w:t>równości kobiet i mężczyzn</w:t>
            </w:r>
          </w:p>
        </w:tc>
        <w:tc>
          <w:tcPr>
            <w:tcW w:w="2652" w:type="pct"/>
            <w:tcBorders>
              <w:top w:val="nil"/>
              <w:left w:val="nil"/>
              <w:bottom w:val="single" w:sz="8" w:space="0" w:color="auto"/>
              <w:right w:val="single" w:sz="8" w:space="0" w:color="auto"/>
            </w:tcBorders>
          </w:tcPr>
          <w:p w14:paraId="59C950FD" w14:textId="77777777" w:rsidR="008F745B" w:rsidRPr="002C797D" w:rsidRDefault="008F745B" w:rsidP="002C797D">
            <w:pPr>
              <w:pStyle w:val="Akapitzlist"/>
              <w:autoSpaceDE w:val="0"/>
              <w:autoSpaceDN w:val="0"/>
              <w:spacing w:before="100" w:beforeAutospacing="1" w:after="100" w:afterAutospacing="1" w:line="276" w:lineRule="auto"/>
              <w:ind w:left="0"/>
              <w:rPr>
                <w:rFonts w:ascii="Arial" w:hAnsi="Arial" w:cs="Arial"/>
                <w:sz w:val="24"/>
                <w:szCs w:val="24"/>
              </w:rPr>
            </w:pPr>
            <w:r w:rsidRPr="002C797D">
              <w:rPr>
                <w:rFonts w:ascii="Arial" w:hAnsi="Arial" w:cs="Arial"/>
                <w:sz w:val="24"/>
                <w:szCs w:val="24"/>
              </w:rPr>
              <w:lastRenderedPageBreak/>
              <w:t>W kryterium sprawdzimy, czy projekt jest zgodny ze standardem minimum realizacji zasady równości kobiet i mężczyzn (</w:t>
            </w:r>
            <w:r w:rsidRPr="002C797D">
              <w:rPr>
                <w:rFonts w:ascii="Arial" w:hAnsi="Arial" w:cs="Arial"/>
                <w:sz w:val="24"/>
                <w:szCs w:val="24"/>
                <w:lang w:val="x-none"/>
              </w:rPr>
              <w:t xml:space="preserve">na podstawie </w:t>
            </w:r>
            <w:r w:rsidRPr="002C797D">
              <w:rPr>
                <w:rFonts w:ascii="Arial" w:hAnsi="Arial" w:cs="Arial"/>
                <w:sz w:val="24"/>
                <w:szCs w:val="24"/>
              </w:rPr>
              <w:t xml:space="preserve">5 </w:t>
            </w:r>
            <w:r w:rsidRPr="002C797D">
              <w:rPr>
                <w:rFonts w:ascii="Arial" w:hAnsi="Arial" w:cs="Arial"/>
                <w:sz w:val="24"/>
                <w:szCs w:val="24"/>
                <w:lang w:val="x-none"/>
              </w:rPr>
              <w:t>kryteriów oceny określonych w</w:t>
            </w:r>
            <w:r w:rsidRPr="002C797D">
              <w:rPr>
                <w:rFonts w:ascii="Arial" w:hAnsi="Arial" w:cs="Arial"/>
                <w:sz w:val="24"/>
                <w:szCs w:val="24"/>
              </w:rPr>
              <w:t xml:space="preserve"> załączniku nr 1 do </w:t>
            </w:r>
            <w:r w:rsidRPr="002C797D">
              <w:rPr>
                <w:rFonts w:ascii="Arial" w:hAnsi="Arial" w:cs="Arial"/>
                <w:sz w:val="24"/>
                <w:szCs w:val="24"/>
                <w:lang w:val="x-none"/>
              </w:rPr>
              <w:lastRenderedPageBreak/>
              <w:t>Wytycznych dotyczących realizacji zasad równościowych w ramach funduszy unijnych na lata 2021-2027</w:t>
            </w:r>
            <w:r w:rsidRPr="002C797D">
              <w:rPr>
                <w:rFonts w:ascii="Arial" w:hAnsi="Arial" w:cs="Arial"/>
                <w:sz w:val="24"/>
                <w:szCs w:val="24"/>
              </w:rPr>
              <w:t>).</w:t>
            </w:r>
          </w:p>
          <w:p w14:paraId="131F8029" w14:textId="1B34ECDA"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Kryterium jest weryfikowane w oparciu o wniosek o dofinansowanie projektu.</w:t>
            </w:r>
          </w:p>
        </w:tc>
        <w:tc>
          <w:tcPr>
            <w:tcW w:w="1000" w:type="pct"/>
          </w:tcPr>
          <w:p w14:paraId="0300E806" w14:textId="77777777" w:rsidR="00B73D60"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3A845CCB" w14:textId="435487AE" w:rsidR="008F745B"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(niespełnienie kryterium oznacza negatywną ocenę).</w:t>
            </w:r>
          </w:p>
          <w:p w14:paraId="31177A04" w14:textId="77777777"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Dopuszcza się możliwość skierowania kryterium do negocjacji w zakresie wskazanym w Regulaminie wyboru projektów.</w:t>
            </w:r>
          </w:p>
        </w:tc>
      </w:tr>
      <w:tr w:rsidR="008F745B" w:rsidRPr="002C797D" w14:paraId="0BF59788" w14:textId="77777777" w:rsidTr="00D55C73">
        <w:tc>
          <w:tcPr>
            <w:tcW w:w="298" w:type="pct"/>
            <w:tcBorders>
              <w:top w:val="nil"/>
              <w:left w:val="single" w:sz="8" w:space="0" w:color="auto"/>
              <w:bottom w:val="single" w:sz="8" w:space="0" w:color="auto"/>
              <w:right w:val="single" w:sz="8" w:space="0" w:color="auto"/>
            </w:tcBorders>
          </w:tcPr>
          <w:p w14:paraId="50606708" w14:textId="37298674"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A.</w:t>
            </w:r>
            <w:r w:rsidR="008A72C4" w:rsidRPr="002C797D">
              <w:rPr>
                <w:rFonts w:ascii="Arial" w:hAnsi="Arial" w:cs="Arial"/>
                <w:b/>
                <w:bCs/>
                <w:sz w:val="24"/>
                <w:szCs w:val="24"/>
              </w:rPr>
              <w:t>5</w:t>
            </w:r>
          </w:p>
        </w:tc>
        <w:tc>
          <w:tcPr>
            <w:tcW w:w="1050" w:type="pct"/>
            <w:tcBorders>
              <w:top w:val="nil"/>
              <w:left w:val="nil"/>
              <w:bottom w:val="single" w:sz="8" w:space="0" w:color="auto"/>
              <w:right w:val="single" w:sz="8" w:space="0" w:color="auto"/>
            </w:tcBorders>
          </w:tcPr>
          <w:p w14:paraId="1D5D6CCF" w14:textId="0CA38674"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Projekt jest zgodny z Kartą Praw Podstawowych Unii Europejskiej</w:t>
            </w:r>
          </w:p>
        </w:tc>
        <w:tc>
          <w:tcPr>
            <w:tcW w:w="2652" w:type="pct"/>
            <w:tcBorders>
              <w:top w:val="nil"/>
              <w:left w:val="nil"/>
              <w:bottom w:val="single" w:sz="8" w:space="0" w:color="auto"/>
              <w:right w:val="single" w:sz="8" w:space="0" w:color="auto"/>
            </w:tcBorders>
          </w:tcPr>
          <w:p w14:paraId="52F4E97B" w14:textId="77777777" w:rsidR="008F745B" w:rsidRPr="002C797D" w:rsidRDefault="008F745B"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W kryterium sprawdzimy, </w:t>
            </w:r>
            <w:r w:rsidRPr="002C797D">
              <w:rPr>
                <w:rFonts w:ascii="Arial" w:hAnsi="Arial" w:cs="Arial"/>
                <w:sz w:val="24"/>
                <w:szCs w:val="24"/>
                <w:lang w:val="x-none"/>
              </w:rPr>
              <w:t xml:space="preserve">czy projekt </w:t>
            </w:r>
            <w:r w:rsidRPr="002C797D">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18ADE92E" w14:textId="463F4067" w:rsidR="008F745B" w:rsidRPr="002C797D" w:rsidRDefault="008F745B"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Zgodność projektu z Kartą </w:t>
            </w:r>
            <w:r w:rsidR="00132700">
              <w:rPr>
                <w:rFonts w:ascii="Arial" w:hAnsi="Arial" w:cs="Arial"/>
                <w:sz w:val="24"/>
                <w:szCs w:val="24"/>
              </w:rPr>
              <w:t>P</w:t>
            </w:r>
            <w:r w:rsidR="00132700" w:rsidRPr="002C797D">
              <w:rPr>
                <w:rFonts w:ascii="Arial" w:hAnsi="Arial" w:cs="Arial"/>
                <w:sz w:val="24"/>
                <w:szCs w:val="24"/>
              </w:rPr>
              <w:t xml:space="preserve">raw </w:t>
            </w:r>
            <w:r w:rsidR="00132700">
              <w:rPr>
                <w:rFonts w:ascii="Arial" w:hAnsi="Arial" w:cs="Arial"/>
                <w:sz w:val="24"/>
                <w:szCs w:val="24"/>
              </w:rPr>
              <w:t>P</w:t>
            </w:r>
            <w:r w:rsidR="00132700" w:rsidRPr="002C797D">
              <w:rPr>
                <w:rFonts w:ascii="Arial" w:hAnsi="Arial" w:cs="Arial"/>
                <w:sz w:val="24"/>
                <w:szCs w:val="24"/>
              </w:rPr>
              <w:t xml:space="preserve">odstawowych </w:t>
            </w:r>
            <w:r w:rsidRPr="002C797D">
              <w:rPr>
                <w:rFonts w:ascii="Arial" w:hAnsi="Arial" w:cs="Arial"/>
                <w:sz w:val="24"/>
                <w:szCs w:val="24"/>
              </w:rPr>
              <w:t xml:space="preserve">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w:t>
            </w:r>
            <w:r w:rsidR="00132700">
              <w:rPr>
                <w:rFonts w:ascii="Arial" w:hAnsi="Arial" w:cs="Arial"/>
                <w:sz w:val="24"/>
                <w:szCs w:val="24"/>
              </w:rPr>
              <w:t>P</w:t>
            </w:r>
            <w:r w:rsidR="00132700" w:rsidRPr="002C797D">
              <w:rPr>
                <w:rFonts w:ascii="Arial" w:hAnsi="Arial" w:cs="Arial"/>
                <w:sz w:val="24"/>
                <w:szCs w:val="24"/>
              </w:rPr>
              <w:t xml:space="preserve">raw </w:t>
            </w:r>
            <w:r w:rsidR="00132700">
              <w:rPr>
                <w:rFonts w:ascii="Arial" w:hAnsi="Arial" w:cs="Arial"/>
                <w:sz w:val="24"/>
                <w:szCs w:val="24"/>
              </w:rPr>
              <w:t>P</w:t>
            </w:r>
            <w:r w:rsidR="00132700" w:rsidRPr="002C797D">
              <w:rPr>
                <w:rFonts w:ascii="Arial" w:hAnsi="Arial" w:cs="Arial"/>
                <w:sz w:val="24"/>
                <w:szCs w:val="24"/>
              </w:rPr>
              <w:t xml:space="preserve">odstawowych </w:t>
            </w:r>
            <w:r w:rsidRPr="002C797D">
              <w:rPr>
                <w:rFonts w:ascii="Arial" w:hAnsi="Arial" w:cs="Arial"/>
                <w:sz w:val="24"/>
                <w:szCs w:val="24"/>
              </w:rPr>
              <w:t>Unii Europejskiej przy wdrażaniu europejskich funduszy strukturalnych i inwestycyjnych, w szczególności załącznik nr III.</w:t>
            </w:r>
          </w:p>
          <w:p w14:paraId="4953EC7D" w14:textId="62D746DA" w:rsidR="008F745B" w:rsidRPr="002C797D" w:rsidRDefault="008F745B" w:rsidP="002C797D">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2C797D">
              <w:rPr>
                <w:rFonts w:ascii="Arial" w:hAnsi="Arial" w:cs="Arial"/>
                <w:sz w:val="24"/>
                <w:szCs w:val="24"/>
              </w:rPr>
              <w:t>Kryterium jest weryfikowane w oparciu o wniosek o dofinansowanie projektu.</w:t>
            </w:r>
          </w:p>
        </w:tc>
        <w:tc>
          <w:tcPr>
            <w:tcW w:w="1000" w:type="pct"/>
          </w:tcPr>
          <w:p w14:paraId="49F2302C" w14:textId="522FA34D" w:rsidR="00FE2621"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Tak/do negocjacji/nie</w:t>
            </w:r>
          </w:p>
          <w:p w14:paraId="33A45359" w14:textId="712595D6" w:rsidR="008F745B"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20482D11" w14:textId="77777777" w:rsidR="008F745B"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r w:rsidR="008F745B" w:rsidRPr="002C797D" w14:paraId="57E654E1" w14:textId="77777777" w:rsidTr="00D55C73">
        <w:tc>
          <w:tcPr>
            <w:tcW w:w="298" w:type="pct"/>
            <w:tcBorders>
              <w:top w:val="nil"/>
              <w:left w:val="single" w:sz="8" w:space="0" w:color="auto"/>
              <w:bottom w:val="single" w:sz="8" w:space="0" w:color="auto"/>
              <w:right w:val="single" w:sz="8" w:space="0" w:color="auto"/>
            </w:tcBorders>
          </w:tcPr>
          <w:p w14:paraId="67C2F247" w14:textId="64BA055E"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A.</w:t>
            </w:r>
            <w:r w:rsidR="008A72C4" w:rsidRPr="002C797D">
              <w:rPr>
                <w:rFonts w:ascii="Arial" w:hAnsi="Arial" w:cs="Arial"/>
                <w:b/>
                <w:bCs/>
                <w:sz w:val="24"/>
                <w:szCs w:val="24"/>
              </w:rPr>
              <w:t>6</w:t>
            </w:r>
          </w:p>
        </w:tc>
        <w:tc>
          <w:tcPr>
            <w:tcW w:w="1050" w:type="pct"/>
            <w:tcBorders>
              <w:top w:val="nil"/>
              <w:left w:val="nil"/>
              <w:bottom w:val="single" w:sz="8" w:space="0" w:color="auto"/>
              <w:right w:val="single" w:sz="8" w:space="0" w:color="auto"/>
            </w:tcBorders>
          </w:tcPr>
          <w:p w14:paraId="3CD57EA3" w14:textId="00BDD93C"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 xml:space="preserve">Projekt jest zgodny z Konwencją o Prawach </w:t>
            </w:r>
            <w:r w:rsidRPr="002C797D">
              <w:rPr>
                <w:rFonts w:ascii="Arial" w:hAnsi="Arial" w:cs="Arial"/>
                <w:b/>
                <w:bCs/>
                <w:sz w:val="24"/>
                <w:szCs w:val="24"/>
              </w:rPr>
              <w:lastRenderedPageBreak/>
              <w:t>Osób Niepełnosprawnych</w:t>
            </w:r>
          </w:p>
        </w:tc>
        <w:tc>
          <w:tcPr>
            <w:tcW w:w="2652" w:type="pct"/>
            <w:tcBorders>
              <w:top w:val="nil"/>
              <w:left w:val="nil"/>
              <w:bottom w:val="single" w:sz="8" w:space="0" w:color="auto"/>
              <w:right w:val="single" w:sz="8" w:space="0" w:color="auto"/>
            </w:tcBorders>
          </w:tcPr>
          <w:p w14:paraId="4C44427A" w14:textId="77777777" w:rsidR="008F745B" w:rsidRPr="002C797D" w:rsidRDefault="008F745B"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lastRenderedPageBreak/>
              <w:t xml:space="preserve">W kryterium sprawdzimy, </w:t>
            </w:r>
            <w:r w:rsidRPr="002C797D">
              <w:rPr>
                <w:rFonts w:ascii="Arial" w:hAnsi="Arial" w:cs="Arial"/>
                <w:sz w:val="24"/>
                <w:szCs w:val="24"/>
                <w:lang w:val="x-none"/>
              </w:rPr>
              <w:t xml:space="preserve">czy projekt </w:t>
            </w:r>
            <w:r w:rsidRPr="002C797D">
              <w:rPr>
                <w:rFonts w:ascii="Arial" w:hAnsi="Arial" w:cs="Arial"/>
                <w:sz w:val="24"/>
                <w:szCs w:val="24"/>
              </w:rPr>
              <w:t xml:space="preserve">jest zgodny z Konwencją o Prawach Osób Niepełnosprawnych sporządzoną w Nowym Jorku </w:t>
            </w:r>
            <w:r w:rsidRPr="002C797D">
              <w:rPr>
                <w:rFonts w:ascii="Arial" w:hAnsi="Arial" w:cs="Arial"/>
                <w:sz w:val="24"/>
                <w:szCs w:val="24"/>
              </w:rPr>
              <w:lastRenderedPageBreak/>
              <w:t xml:space="preserve">dnia 13 grudnia 2006 r. (Dz. U. z 2012 r. poz. 1169 z </w:t>
            </w:r>
            <w:proofErr w:type="spellStart"/>
            <w:r w:rsidRPr="002C797D">
              <w:rPr>
                <w:rFonts w:ascii="Arial" w:hAnsi="Arial" w:cs="Arial"/>
                <w:sz w:val="24"/>
                <w:szCs w:val="24"/>
              </w:rPr>
              <w:t>późn</w:t>
            </w:r>
            <w:proofErr w:type="spellEnd"/>
            <w:r w:rsidRPr="002C797D">
              <w:rPr>
                <w:rFonts w:ascii="Arial" w:hAnsi="Arial" w:cs="Arial"/>
                <w:sz w:val="24"/>
                <w:szCs w:val="24"/>
              </w:rPr>
              <w:t>. zm.) w zakresie odnoszącym się do sposobu realizacji, zakresu projektu i wnioskodawcy.</w:t>
            </w:r>
          </w:p>
          <w:p w14:paraId="71B728EF" w14:textId="7869BC45" w:rsidR="008F745B" w:rsidRPr="002C797D" w:rsidRDefault="008F745B"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4BC61A42" w14:textId="1AAA3C7B" w:rsidR="008F745B" w:rsidRPr="002C797D" w:rsidRDefault="008F745B" w:rsidP="002C797D">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2C797D">
              <w:rPr>
                <w:rFonts w:ascii="Arial" w:hAnsi="Arial" w:cs="Arial"/>
                <w:sz w:val="24"/>
                <w:szCs w:val="24"/>
              </w:rPr>
              <w:t>Kryterium jest weryfikowane w oparciu o wniosek o dofinansowanie projektu.</w:t>
            </w:r>
          </w:p>
        </w:tc>
        <w:tc>
          <w:tcPr>
            <w:tcW w:w="1000" w:type="pct"/>
          </w:tcPr>
          <w:p w14:paraId="52C08039" w14:textId="7AE220AF" w:rsidR="00DF321D"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09EA367D" w14:textId="30BCB6E0" w:rsidR="008F745B"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(niespełnienie kryterium oznacza negatywną ocenę).</w:t>
            </w:r>
          </w:p>
          <w:p w14:paraId="1C6B353E" w14:textId="77777777" w:rsidR="008F745B"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r w:rsidR="00D4790A" w:rsidRPr="002C797D" w14:paraId="3146B2A5" w14:textId="77777777" w:rsidTr="00D55C73">
        <w:tc>
          <w:tcPr>
            <w:tcW w:w="298" w:type="pct"/>
          </w:tcPr>
          <w:p w14:paraId="3A530EE9" w14:textId="1FB4FC37"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A.</w:t>
            </w:r>
            <w:r w:rsidR="008A72C4" w:rsidRPr="002C797D">
              <w:rPr>
                <w:rFonts w:ascii="Arial" w:hAnsi="Arial" w:cs="Arial"/>
                <w:b/>
                <w:bCs/>
                <w:sz w:val="24"/>
                <w:szCs w:val="24"/>
              </w:rPr>
              <w:t>7</w:t>
            </w:r>
          </w:p>
        </w:tc>
        <w:tc>
          <w:tcPr>
            <w:tcW w:w="1050" w:type="pct"/>
          </w:tcPr>
          <w:p w14:paraId="1F6FCBF3" w14:textId="22E08C45"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Projekt jest zgodny z zasadą zrównoważonego rozwoju</w:t>
            </w:r>
          </w:p>
        </w:tc>
        <w:tc>
          <w:tcPr>
            <w:tcW w:w="2652" w:type="pct"/>
          </w:tcPr>
          <w:p w14:paraId="1EEFF1CF" w14:textId="77777777" w:rsidR="00D4790A" w:rsidRPr="002C797D" w:rsidRDefault="00D4790A"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projekt jest zgodny z zasadą zrównoważonego rozwoju określoną w art. 9 ust. 4 Rozporządzenia 2021/1060.</w:t>
            </w:r>
          </w:p>
          <w:p w14:paraId="3A6C98B0" w14:textId="77777777"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Kryterium jest weryfikowane w oparciu o wniosek o dofinansowanie projektu.</w:t>
            </w:r>
          </w:p>
        </w:tc>
        <w:tc>
          <w:tcPr>
            <w:tcW w:w="1000" w:type="pct"/>
          </w:tcPr>
          <w:p w14:paraId="6323CBE2" w14:textId="3221884C" w:rsidR="002D02C1" w:rsidRPr="002C797D" w:rsidRDefault="00D4790A"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Tak/</w:t>
            </w:r>
            <w:r w:rsidR="007479D2" w:rsidRPr="002C797D">
              <w:rPr>
                <w:rFonts w:ascii="Arial" w:hAnsi="Arial" w:cs="Arial"/>
                <w:color w:val="000000"/>
                <w:sz w:val="24"/>
                <w:szCs w:val="24"/>
              </w:rPr>
              <w:t>do negocjacji/</w:t>
            </w:r>
            <w:r w:rsidRPr="002C797D">
              <w:rPr>
                <w:rFonts w:ascii="Arial" w:hAnsi="Arial" w:cs="Arial"/>
                <w:color w:val="000000"/>
                <w:sz w:val="24"/>
                <w:szCs w:val="24"/>
              </w:rPr>
              <w:t>nie</w:t>
            </w:r>
          </w:p>
          <w:p w14:paraId="732A5C7E" w14:textId="21701008" w:rsidR="00D4790A" w:rsidRPr="002C797D" w:rsidRDefault="00D4790A"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08835453" w14:textId="56CCE7AA" w:rsidR="00D4790A" w:rsidRPr="002C797D" w:rsidRDefault="00274A84"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r w:rsidR="0059605F" w:rsidRPr="002C797D" w14:paraId="101A3EC6" w14:textId="77777777" w:rsidTr="00D55C73">
        <w:tc>
          <w:tcPr>
            <w:tcW w:w="298" w:type="pct"/>
          </w:tcPr>
          <w:p w14:paraId="7008289C" w14:textId="6C42484B" w:rsidR="0059605F" w:rsidRPr="002C797D" w:rsidRDefault="0059605F"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A.8</w:t>
            </w:r>
          </w:p>
        </w:tc>
        <w:tc>
          <w:tcPr>
            <w:tcW w:w="1050" w:type="pct"/>
          </w:tcPr>
          <w:p w14:paraId="040AD5FF" w14:textId="70C66729" w:rsidR="0059605F" w:rsidRPr="002C797D" w:rsidRDefault="0059605F" w:rsidP="002C797D">
            <w:pPr>
              <w:spacing w:before="100" w:beforeAutospacing="1" w:after="100" w:afterAutospacing="1" w:line="276" w:lineRule="auto"/>
              <w:rPr>
                <w:rFonts w:ascii="Arial" w:hAnsi="Arial" w:cs="Arial"/>
                <w:b/>
                <w:bCs/>
                <w:sz w:val="24"/>
                <w:szCs w:val="24"/>
              </w:rPr>
            </w:pPr>
            <w:r w:rsidRPr="002C797D">
              <w:rPr>
                <w:rFonts w:ascii="Arial" w:hAnsi="Arial" w:cs="Arial"/>
                <w:b/>
                <w:color w:val="000000"/>
                <w:sz w:val="24"/>
                <w:szCs w:val="24"/>
              </w:rPr>
              <w:t>Potencjał ekonomiczny</w:t>
            </w:r>
          </w:p>
        </w:tc>
        <w:tc>
          <w:tcPr>
            <w:tcW w:w="2652" w:type="pct"/>
          </w:tcPr>
          <w:p w14:paraId="2CE31AC7" w14:textId="4998B191" w:rsidR="0059605F" w:rsidRPr="002C797D" w:rsidRDefault="0059605F"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W kryterium sprawdzimy, czy </w:t>
            </w:r>
            <w:r w:rsidRPr="002C797D">
              <w:rPr>
                <w:rFonts w:ascii="Arial" w:hAnsi="Arial" w:cs="Arial"/>
                <w:color w:val="000000"/>
                <w:sz w:val="24"/>
                <w:szCs w:val="24"/>
              </w:rPr>
              <w:t>roczny obrót</w:t>
            </w:r>
            <w:r w:rsidRPr="002C797D">
              <w:rPr>
                <w:rStyle w:val="Odwoanieprzypisudolnego"/>
                <w:rFonts w:ascii="Arial" w:hAnsi="Arial" w:cs="Arial"/>
                <w:color w:val="000000"/>
                <w:sz w:val="24"/>
                <w:szCs w:val="24"/>
              </w:rPr>
              <w:footnoteReference w:id="5"/>
            </w:r>
            <w:r w:rsidRPr="002C797D">
              <w:rPr>
                <w:rFonts w:ascii="Arial" w:hAnsi="Arial" w:cs="Arial"/>
                <w:color w:val="000000"/>
                <w:sz w:val="24"/>
                <w:szCs w:val="24"/>
              </w:rPr>
              <w:t xml:space="preserve"> wnioskodawcy jest równy lub wyższy od 25% średnich rocznych wydatków</w:t>
            </w:r>
            <w:r w:rsidRPr="002C797D">
              <w:rPr>
                <w:rStyle w:val="Odwoanieprzypisudolnego"/>
                <w:rFonts w:ascii="Arial" w:hAnsi="Arial" w:cs="Arial"/>
                <w:color w:val="000000"/>
                <w:sz w:val="24"/>
                <w:szCs w:val="24"/>
              </w:rPr>
              <w:footnoteReference w:id="6"/>
            </w:r>
            <w:r w:rsidRPr="002C797D">
              <w:rPr>
                <w:rFonts w:ascii="Arial" w:hAnsi="Arial" w:cs="Arial"/>
                <w:color w:val="000000"/>
                <w:sz w:val="24"/>
                <w:szCs w:val="24"/>
              </w:rPr>
              <w:t xml:space="preserve"> w projekcie</w:t>
            </w:r>
            <w:r w:rsidR="002D3579" w:rsidRPr="002C797D">
              <w:rPr>
                <w:rStyle w:val="Odwoanieprzypisudolnego"/>
                <w:rFonts w:ascii="Arial" w:hAnsi="Arial" w:cs="Arial"/>
                <w:color w:val="000000"/>
                <w:sz w:val="24"/>
                <w:szCs w:val="24"/>
              </w:rPr>
              <w:footnoteReference w:id="7"/>
            </w:r>
            <w:r w:rsidRPr="002C797D">
              <w:rPr>
                <w:rFonts w:ascii="Arial" w:hAnsi="Arial" w:cs="Arial"/>
                <w:color w:val="000000"/>
                <w:sz w:val="24"/>
                <w:szCs w:val="24"/>
              </w:rPr>
              <w:t xml:space="preserve">. </w:t>
            </w:r>
          </w:p>
          <w:p w14:paraId="1CB01AA1" w14:textId="77777777" w:rsidR="0059605F" w:rsidRPr="002C797D" w:rsidRDefault="0059605F" w:rsidP="002C797D">
            <w:pPr>
              <w:tabs>
                <w:tab w:val="left" w:pos="1276"/>
              </w:tabs>
              <w:spacing w:before="100" w:beforeAutospacing="1" w:after="100" w:afterAutospacing="1" w:line="276" w:lineRule="auto"/>
              <w:rPr>
                <w:rFonts w:ascii="Arial" w:hAnsi="Arial" w:cs="Arial"/>
                <w:b/>
                <w:bCs/>
                <w:color w:val="000000"/>
                <w:sz w:val="24"/>
                <w:szCs w:val="24"/>
              </w:rPr>
            </w:pPr>
            <w:r w:rsidRPr="002C797D">
              <w:rPr>
                <w:rFonts w:ascii="Arial" w:hAnsi="Arial" w:cs="Arial"/>
                <w:b/>
                <w:bCs/>
                <w:color w:val="000000"/>
                <w:sz w:val="24"/>
                <w:szCs w:val="24"/>
              </w:rPr>
              <w:lastRenderedPageBreak/>
              <w:t>W przypadku projektów partnerskich wnioskodawcą w rozumieniu niniejszego kryterium jest wyłącznie partner wiodący, inicjujący partnerstwo. Obroty pozostałych partnerów nie będą traktowane jako potencjał ekonomiczny wnioskodawcy.</w:t>
            </w:r>
          </w:p>
          <w:p w14:paraId="62EFB1A3" w14:textId="798A8C07" w:rsidR="0059605F" w:rsidRPr="002C797D" w:rsidRDefault="0059605F" w:rsidP="002C797D">
            <w:pPr>
              <w:tabs>
                <w:tab w:val="left" w:pos="1276"/>
              </w:tabs>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celu spełnienia kryterium wnioskodawca musi wskazać obrót za zamknięty i zatwierdzony rok obrotowy lub za zamknięty i zatwierdzony rok kalendarzowy.</w:t>
            </w:r>
          </w:p>
          <w:p w14:paraId="33EE6427" w14:textId="1E8A364C" w:rsidR="0059605F" w:rsidRPr="002C797D" w:rsidRDefault="0059605F" w:rsidP="002C797D">
            <w:pPr>
              <w:tabs>
                <w:tab w:val="left" w:pos="1276"/>
              </w:tabs>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Wskazany obrót musi dotyczyć jednego z pięciu ostatnich lat i być równy lub wyższy od wartości stanowiącej 25% średnich rocznych wydatków w projekcie</w:t>
            </w:r>
            <w:r w:rsidRPr="002C797D">
              <w:rPr>
                <w:rStyle w:val="Odwoanieprzypisudolnego"/>
                <w:rFonts w:ascii="Arial" w:hAnsi="Arial" w:cs="Arial"/>
                <w:color w:val="000000"/>
                <w:sz w:val="24"/>
                <w:szCs w:val="24"/>
              </w:rPr>
              <w:footnoteReference w:id="8"/>
            </w:r>
            <w:r w:rsidRPr="002C797D">
              <w:rPr>
                <w:rFonts w:ascii="Arial" w:hAnsi="Arial" w:cs="Arial"/>
                <w:color w:val="000000"/>
                <w:sz w:val="24"/>
                <w:szCs w:val="24"/>
              </w:rPr>
              <w:t>.</w:t>
            </w:r>
          </w:p>
          <w:p w14:paraId="1A4CC081" w14:textId="77777777" w:rsidR="0059605F" w:rsidRPr="002C797D" w:rsidRDefault="0059605F" w:rsidP="002C797D">
            <w:pPr>
              <w:tabs>
                <w:tab w:val="left" w:pos="1276"/>
              </w:tabs>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przypadku, gdy projekt trwa dłużej niż jeden rok (12 miesięcy) należy wartość obrotów odnieść do średnich rocznych wydatków w projekcie.</w:t>
            </w:r>
          </w:p>
          <w:p w14:paraId="478ABC4B" w14:textId="77777777" w:rsidR="0059605F" w:rsidRPr="002C797D" w:rsidRDefault="0059605F" w:rsidP="002C797D">
            <w:pPr>
              <w:tabs>
                <w:tab w:val="left" w:pos="1276"/>
              </w:tabs>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6D8FF400" w14:textId="02161484" w:rsidR="00A76EC5" w:rsidRPr="002C797D" w:rsidRDefault="0059605F" w:rsidP="002C797D">
            <w:pPr>
              <w:tabs>
                <w:tab w:val="left" w:pos="1276"/>
              </w:tabs>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sytuacji, gdy wnioskodawca funkcjonuje krócej niż rok, jako obrót powinien wskazać wartość właściwą dla typu podmiotu odnoszącą się do okresu liczonego od rozpoczęcia przez niego działalności do momentu zamknięcia roku obrotowego lub roku kalendarzowego, w którym tę działalność rozpoczął.</w:t>
            </w:r>
          </w:p>
          <w:p w14:paraId="0956A895" w14:textId="77777777" w:rsidR="00A07CDD" w:rsidRDefault="0059605F" w:rsidP="002C797D">
            <w:pPr>
              <w:spacing w:before="100" w:beforeAutospacing="1" w:after="100" w:afterAutospacing="1" w:line="276" w:lineRule="auto"/>
              <w:ind w:hanging="16"/>
              <w:rPr>
                <w:rFonts w:ascii="Arial" w:hAnsi="Arial" w:cs="Arial"/>
                <w:color w:val="000000"/>
                <w:sz w:val="24"/>
                <w:szCs w:val="24"/>
              </w:rPr>
            </w:pPr>
            <w:r w:rsidRPr="002C797D">
              <w:rPr>
                <w:rFonts w:ascii="Arial" w:hAnsi="Arial" w:cs="Arial"/>
                <w:color w:val="000000"/>
                <w:sz w:val="24"/>
                <w:szCs w:val="24"/>
              </w:rPr>
              <w:t>Podczas określania potencjału finansowego nie jest możliwe stosowanie proporcji – tzn. w przypadku, gdy wnioskodawca wykazuje obrót za okres krótszy niż rok, należy go odnieść zawsze do 25% średnich rocznych wydatków w projekcie.</w:t>
            </w:r>
            <w:r w:rsidR="00A76EC5" w:rsidRPr="002C797D">
              <w:rPr>
                <w:rFonts w:ascii="Arial" w:hAnsi="Arial" w:cs="Arial"/>
                <w:color w:val="000000"/>
                <w:sz w:val="24"/>
                <w:szCs w:val="24"/>
              </w:rPr>
              <w:t xml:space="preserve"> </w:t>
            </w:r>
          </w:p>
          <w:p w14:paraId="7236EF63" w14:textId="745F5BEE" w:rsidR="0059605F" w:rsidRPr="002C797D" w:rsidRDefault="0059605F" w:rsidP="002C797D">
            <w:pPr>
              <w:spacing w:before="100" w:beforeAutospacing="1" w:after="100" w:afterAutospacing="1" w:line="276" w:lineRule="auto"/>
              <w:ind w:hanging="16"/>
              <w:rPr>
                <w:rFonts w:ascii="Arial" w:hAnsi="Arial" w:cs="Arial"/>
                <w:b/>
                <w:bCs/>
                <w:color w:val="000000"/>
                <w:sz w:val="24"/>
                <w:szCs w:val="24"/>
              </w:rPr>
            </w:pPr>
            <w:r w:rsidRPr="002C797D">
              <w:rPr>
                <w:rFonts w:ascii="Arial" w:hAnsi="Arial" w:cs="Arial"/>
                <w:b/>
                <w:bCs/>
                <w:color w:val="000000"/>
                <w:sz w:val="24"/>
                <w:szCs w:val="24"/>
              </w:rPr>
              <w:lastRenderedPageBreak/>
              <w:t>Kryterium nie dotyczy sytuacji, kiedy wnioskodawcą jest jednostka sektora finansów publicznych.</w:t>
            </w:r>
          </w:p>
          <w:p w14:paraId="2EC04BB7" w14:textId="21CAF0E8" w:rsidR="0059605F" w:rsidRPr="002C797D" w:rsidRDefault="0059605F" w:rsidP="002C797D">
            <w:pPr>
              <w:spacing w:before="100" w:beforeAutospacing="1" w:after="100" w:afterAutospacing="1" w:line="276" w:lineRule="auto"/>
              <w:rPr>
                <w:rFonts w:ascii="Arial" w:hAnsi="Arial" w:cs="Arial"/>
                <w:sz w:val="24"/>
                <w:szCs w:val="24"/>
              </w:rPr>
            </w:pPr>
            <w:r w:rsidRPr="002C797D">
              <w:rPr>
                <w:rFonts w:ascii="Arial" w:hAnsi="Arial" w:cs="Arial"/>
                <w:color w:val="000000"/>
                <w:sz w:val="24"/>
                <w:szCs w:val="24"/>
              </w:rPr>
              <w:t>Kryterium jest weryfikowane w oparciu o wniosek o dofinansowanie projektu.</w:t>
            </w:r>
          </w:p>
        </w:tc>
        <w:tc>
          <w:tcPr>
            <w:tcW w:w="1000" w:type="pct"/>
          </w:tcPr>
          <w:p w14:paraId="175C333D" w14:textId="77777777" w:rsidR="0089652A" w:rsidRPr="002C797D" w:rsidRDefault="00577ADC"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r w:rsidR="0089652A" w:rsidRPr="002C797D">
              <w:rPr>
                <w:rFonts w:ascii="Arial" w:hAnsi="Arial" w:cs="Arial"/>
                <w:color w:val="000000"/>
                <w:sz w:val="24"/>
                <w:szCs w:val="24"/>
              </w:rPr>
              <w:t>/nie dotyczy</w:t>
            </w:r>
          </w:p>
          <w:p w14:paraId="1DA8668B" w14:textId="3D94FA89" w:rsidR="00577ADC" w:rsidRPr="002C797D" w:rsidRDefault="00577ADC"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(niespełnienie kryterium oznacza negatywną ocenę).</w:t>
            </w:r>
          </w:p>
          <w:p w14:paraId="2225682D" w14:textId="2BAA6CAF" w:rsidR="0059605F" w:rsidRPr="002C797D" w:rsidRDefault="00577ADC"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r w:rsidR="00D4790A" w:rsidRPr="002C797D" w14:paraId="7CEF6C93" w14:textId="77777777" w:rsidTr="00D55C73">
        <w:tc>
          <w:tcPr>
            <w:tcW w:w="298" w:type="pct"/>
          </w:tcPr>
          <w:p w14:paraId="7401430C" w14:textId="12E1B12C"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A.</w:t>
            </w:r>
            <w:r w:rsidR="00951ABE" w:rsidRPr="002C797D">
              <w:rPr>
                <w:rFonts w:ascii="Arial" w:hAnsi="Arial" w:cs="Arial"/>
                <w:b/>
                <w:bCs/>
                <w:sz w:val="24"/>
                <w:szCs w:val="24"/>
              </w:rPr>
              <w:t>9</w:t>
            </w:r>
          </w:p>
        </w:tc>
        <w:tc>
          <w:tcPr>
            <w:tcW w:w="1050" w:type="pct"/>
          </w:tcPr>
          <w:p w14:paraId="6F762655" w14:textId="7BABF3E8"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Partnerstwo projektowe</w:t>
            </w:r>
          </w:p>
        </w:tc>
        <w:tc>
          <w:tcPr>
            <w:tcW w:w="2652" w:type="pct"/>
          </w:tcPr>
          <w:p w14:paraId="22A97834" w14:textId="3668451B" w:rsidR="00D4790A" w:rsidRPr="002C797D" w:rsidRDefault="00D4790A"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w:t>
            </w:r>
            <w:r w:rsidR="00930929" w:rsidRPr="002C797D">
              <w:rPr>
                <w:rFonts w:ascii="Arial" w:hAnsi="Arial" w:cs="Arial"/>
                <w:sz w:val="24"/>
                <w:szCs w:val="24"/>
              </w:rPr>
              <w:t>)</w:t>
            </w:r>
            <w:r w:rsidR="004F3B20" w:rsidRPr="002C797D">
              <w:rPr>
                <w:rFonts w:ascii="Arial" w:hAnsi="Arial" w:cs="Arial"/>
                <w:sz w:val="24"/>
                <w:szCs w:val="24"/>
              </w:rPr>
              <w:t xml:space="preserve"> dalej: Ustawa wdrożeniowa</w:t>
            </w:r>
            <w:r w:rsidRPr="002C797D">
              <w:rPr>
                <w:rFonts w:ascii="Arial" w:hAnsi="Arial" w:cs="Arial"/>
                <w:sz w:val="24"/>
                <w:szCs w:val="24"/>
              </w:rPr>
              <w:t>, tj.:</w:t>
            </w:r>
          </w:p>
          <w:p w14:paraId="5A7516F7" w14:textId="77777777" w:rsidR="00D4790A" w:rsidRPr="002C797D" w:rsidRDefault="00D4790A" w:rsidP="003F37E2">
            <w:pPr>
              <w:pStyle w:val="Akapitzlist"/>
              <w:numPr>
                <w:ilvl w:val="0"/>
                <w:numId w:val="11"/>
              </w:numPr>
              <w:spacing w:before="100" w:beforeAutospacing="1" w:after="100" w:afterAutospacing="1" w:line="276" w:lineRule="auto"/>
              <w:contextualSpacing w:val="0"/>
              <w:rPr>
                <w:rFonts w:ascii="Arial" w:hAnsi="Arial" w:cs="Arial"/>
                <w:sz w:val="24"/>
                <w:szCs w:val="24"/>
              </w:rPr>
            </w:pPr>
            <w:r w:rsidRPr="002C797D">
              <w:rPr>
                <w:rFonts w:ascii="Arial" w:hAnsi="Arial" w:cs="Arial"/>
                <w:sz w:val="24"/>
                <w:szCs w:val="24"/>
              </w:rPr>
              <w:t>czy partner wnosi do projektu zasoby: ludzkie, organizacyjne, techniczne lub finansowe oraz</w:t>
            </w:r>
          </w:p>
          <w:p w14:paraId="58FEE4C9" w14:textId="77777777" w:rsidR="00D4790A" w:rsidRPr="002C797D" w:rsidRDefault="00D4790A" w:rsidP="003F37E2">
            <w:pPr>
              <w:pStyle w:val="Akapitzlist"/>
              <w:numPr>
                <w:ilvl w:val="0"/>
                <w:numId w:val="11"/>
              </w:numPr>
              <w:spacing w:before="100" w:beforeAutospacing="1" w:after="100" w:afterAutospacing="1" w:line="276" w:lineRule="auto"/>
              <w:contextualSpacing w:val="0"/>
              <w:rPr>
                <w:rFonts w:ascii="Arial" w:hAnsi="Arial" w:cs="Arial"/>
                <w:sz w:val="24"/>
                <w:szCs w:val="24"/>
              </w:rPr>
            </w:pPr>
            <w:r w:rsidRPr="002C797D">
              <w:rPr>
                <w:rFonts w:ascii="Arial" w:hAnsi="Arial" w:cs="Arial"/>
                <w:sz w:val="24"/>
                <w:szCs w:val="24"/>
              </w:rPr>
              <w:t>czy partner realizuje zadanie/a merytoryczne w projekcie.</w:t>
            </w:r>
          </w:p>
          <w:p w14:paraId="3F1FAE45" w14:textId="04E2C788" w:rsidR="00E87E2F" w:rsidRPr="002C797D" w:rsidRDefault="00E87E2F"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Powyższe wymogi muszą być </w:t>
            </w:r>
            <w:r w:rsidR="00365CBC" w:rsidRPr="002C797D">
              <w:rPr>
                <w:rFonts w:ascii="Arial" w:hAnsi="Arial" w:cs="Arial"/>
                <w:sz w:val="24"/>
                <w:szCs w:val="24"/>
              </w:rPr>
              <w:t>spełnione łączni</w:t>
            </w:r>
            <w:r w:rsidR="00080B2A" w:rsidRPr="002C797D">
              <w:rPr>
                <w:rFonts w:ascii="Arial" w:hAnsi="Arial" w:cs="Arial"/>
                <w:sz w:val="24"/>
                <w:szCs w:val="24"/>
              </w:rPr>
              <w:t>e</w:t>
            </w:r>
            <w:r w:rsidR="007176FB" w:rsidRPr="002C797D">
              <w:rPr>
                <w:rFonts w:ascii="Arial" w:hAnsi="Arial" w:cs="Arial"/>
                <w:sz w:val="24"/>
                <w:szCs w:val="24"/>
              </w:rPr>
              <w:t>.</w:t>
            </w:r>
            <w:r w:rsidR="00365CBC" w:rsidRPr="002C797D">
              <w:rPr>
                <w:rFonts w:ascii="Arial" w:hAnsi="Arial" w:cs="Arial"/>
                <w:sz w:val="24"/>
                <w:szCs w:val="24"/>
              </w:rPr>
              <w:t xml:space="preserve"> Udział partnerów w projekcie partnerskim nie może polegać wyłącznie na wniesieniu do jego realizacji</w:t>
            </w:r>
            <w:r w:rsidR="00080B2A" w:rsidRPr="002C797D">
              <w:rPr>
                <w:rFonts w:ascii="Arial" w:hAnsi="Arial" w:cs="Arial"/>
                <w:sz w:val="24"/>
                <w:szCs w:val="24"/>
              </w:rPr>
              <w:t xml:space="preserve"> ww.</w:t>
            </w:r>
            <w:r w:rsidR="00365CBC" w:rsidRPr="002C797D">
              <w:rPr>
                <w:rFonts w:ascii="Arial" w:hAnsi="Arial" w:cs="Arial"/>
                <w:sz w:val="24"/>
                <w:szCs w:val="24"/>
              </w:rPr>
              <w:t xml:space="preserve"> zasobów</w:t>
            </w:r>
            <w:r w:rsidR="007176FB" w:rsidRPr="002C797D">
              <w:rPr>
                <w:rFonts w:ascii="Arial" w:hAnsi="Arial" w:cs="Arial"/>
                <w:sz w:val="24"/>
                <w:szCs w:val="24"/>
              </w:rPr>
              <w:t>.</w:t>
            </w:r>
          </w:p>
          <w:p w14:paraId="05CC9D10" w14:textId="79F5702E" w:rsidR="00A76EC5" w:rsidRPr="002C797D" w:rsidRDefault="00D4790A"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Kryterium jest weryfikowane w oparciu o wniosek o dofinansowanie projektu.</w:t>
            </w:r>
          </w:p>
        </w:tc>
        <w:tc>
          <w:tcPr>
            <w:tcW w:w="1000" w:type="pct"/>
          </w:tcPr>
          <w:p w14:paraId="37557DE8" w14:textId="0B7A9B8D" w:rsidR="00A937D8" w:rsidRPr="002C797D" w:rsidRDefault="00D4790A"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Tak/do negocjacji/nie/nie dotyczy</w:t>
            </w:r>
          </w:p>
          <w:p w14:paraId="15B21E65" w14:textId="5A061B63" w:rsidR="00D4790A" w:rsidRPr="002C797D" w:rsidRDefault="00D4790A"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02EA98AA" w14:textId="77777777" w:rsidR="00D4790A" w:rsidRPr="002C797D" w:rsidRDefault="00D4790A"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bl>
    <w:p w14:paraId="2212B350" w14:textId="77777777" w:rsidR="00D354B7" w:rsidRPr="009C3930" w:rsidRDefault="00D354B7" w:rsidP="003F37E2">
      <w:pPr>
        <w:pStyle w:val="Nagwek1"/>
        <w:numPr>
          <w:ilvl w:val="0"/>
          <w:numId w:val="16"/>
        </w:numPr>
        <w:spacing w:before="100" w:beforeAutospacing="1" w:after="100" w:afterAutospacing="1"/>
        <w:ind w:left="714" w:hanging="357"/>
        <w:rPr>
          <w:rFonts w:ascii="Arial" w:hAnsi="Arial" w:cs="Arial"/>
          <w:b/>
          <w:bCs/>
          <w:color w:val="auto"/>
          <w:sz w:val="24"/>
          <w:szCs w:val="24"/>
        </w:rPr>
      </w:pPr>
      <w:r w:rsidRPr="009C3930">
        <w:rPr>
          <w:rFonts w:ascii="Arial" w:hAnsi="Arial" w:cs="Arial"/>
          <w:b/>
          <w:bCs/>
          <w:color w:val="auto"/>
          <w:sz w:val="24"/>
          <w:szCs w:val="24"/>
        </w:rPr>
        <w:t>Kryteria merytoryczne</w:t>
      </w:r>
    </w:p>
    <w:tbl>
      <w:tblPr>
        <w:tblStyle w:val="Tabela-Siatka"/>
        <w:tblW w:w="5000" w:type="pct"/>
        <w:tblLook w:val="0620" w:firstRow="1" w:lastRow="0" w:firstColumn="0" w:lastColumn="0" w:noHBand="1" w:noVBand="1"/>
      </w:tblPr>
      <w:tblGrid>
        <w:gridCol w:w="590"/>
        <w:gridCol w:w="1633"/>
        <w:gridCol w:w="6872"/>
        <w:gridCol w:w="4899"/>
      </w:tblGrid>
      <w:tr w:rsidR="00D354B7" w:rsidRPr="002C797D" w14:paraId="770D5818" w14:textId="77777777" w:rsidTr="00DB73F0">
        <w:trPr>
          <w:tblHeader/>
        </w:trPr>
        <w:tc>
          <w:tcPr>
            <w:tcW w:w="182" w:type="pct"/>
            <w:shd w:val="clear" w:color="auto" w:fill="D9D9D9" w:themeFill="background1" w:themeFillShade="D9"/>
          </w:tcPr>
          <w:p w14:paraId="4275CBFE"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Nr</w:t>
            </w:r>
          </w:p>
        </w:tc>
        <w:tc>
          <w:tcPr>
            <w:tcW w:w="593" w:type="pct"/>
            <w:shd w:val="clear" w:color="auto" w:fill="D9D9D9" w:themeFill="background1" w:themeFillShade="D9"/>
          </w:tcPr>
          <w:p w14:paraId="3C1FB780"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Nazwa</w:t>
            </w:r>
          </w:p>
        </w:tc>
        <w:tc>
          <w:tcPr>
            <w:tcW w:w="2465" w:type="pct"/>
            <w:shd w:val="clear" w:color="auto" w:fill="D9D9D9" w:themeFill="background1" w:themeFillShade="D9"/>
          </w:tcPr>
          <w:p w14:paraId="27CF7661"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Definicja</w:t>
            </w:r>
          </w:p>
        </w:tc>
        <w:tc>
          <w:tcPr>
            <w:tcW w:w="1760" w:type="pct"/>
            <w:shd w:val="clear" w:color="auto" w:fill="D9D9D9" w:themeFill="background1" w:themeFillShade="D9"/>
          </w:tcPr>
          <w:p w14:paraId="5CFD28A6"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Opis znaczenia</w:t>
            </w:r>
          </w:p>
        </w:tc>
      </w:tr>
      <w:tr w:rsidR="00D354B7" w:rsidRPr="002C797D" w14:paraId="31581AA4" w14:textId="77777777" w:rsidTr="00DB73F0">
        <w:tc>
          <w:tcPr>
            <w:tcW w:w="182" w:type="pct"/>
          </w:tcPr>
          <w:p w14:paraId="55F99138"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B.1</w:t>
            </w:r>
          </w:p>
        </w:tc>
        <w:tc>
          <w:tcPr>
            <w:tcW w:w="593" w:type="pct"/>
          </w:tcPr>
          <w:p w14:paraId="6244FEF6" w14:textId="0EB902CC"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color w:val="000000"/>
                <w:sz w:val="24"/>
                <w:szCs w:val="24"/>
              </w:rPr>
              <w:t xml:space="preserve">Potrzeba realizacji i grupa </w:t>
            </w:r>
            <w:r w:rsidRPr="002C797D">
              <w:rPr>
                <w:rFonts w:ascii="Arial" w:hAnsi="Arial" w:cs="Arial"/>
                <w:b/>
                <w:color w:val="000000"/>
                <w:sz w:val="24"/>
                <w:szCs w:val="24"/>
              </w:rPr>
              <w:lastRenderedPageBreak/>
              <w:t>docelowa projektu</w:t>
            </w:r>
          </w:p>
        </w:tc>
        <w:tc>
          <w:tcPr>
            <w:tcW w:w="2465" w:type="pct"/>
          </w:tcPr>
          <w:p w14:paraId="0BF6199C" w14:textId="53E0681C"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W kryterium sprawdzimy, czy:</w:t>
            </w:r>
          </w:p>
          <w:p w14:paraId="7B411AE8" w14:textId="0C14820C" w:rsidR="00D354B7" w:rsidRPr="002C797D" w:rsidRDefault="00D354B7" w:rsidP="003F37E2">
            <w:pPr>
              <w:pStyle w:val="Akapitzlist"/>
              <w:numPr>
                <w:ilvl w:val="0"/>
                <w:numId w:val="3"/>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t xml:space="preserve">wnioskodawca uzasadnił potrzebę realizacji projektu w kontekście problemu/ów grupy docelowej w powiązaniu </w:t>
            </w:r>
            <w:r w:rsidRPr="002C797D">
              <w:rPr>
                <w:rFonts w:ascii="Arial" w:hAnsi="Arial" w:cs="Arial"/>
                <w:color w:val="000000"/>
                <w:sz w:val="24"/>
                <w:szCs w:val="24"/>
              </w:rPr>
              <w:lastRenderedPageBreak/>
              <w:t>ze specyficznymi jej cechami, na obszarze realizacji projektu, na który/e to problem/y odpowiedź stanowi trafnie sformułowany cel projektu;</w:t>
            </w:r>
          </w:p>
          <w:p w14:paraId="0BB2410D" w14:textId="6BC507A2" w:rsidR="00D354B7" w:rsidRPr="002C797D" w:rsidRDefault="00D354B7" w:rsidP="003F37E2">
            <w:pPr>
              <w:pStyle w:val="Akapitzlist"/>
              <w:numPr>
                <w:ilvl w:val="0"/>
                <w:numId w:val="3"/>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t>dobór i opis grupy docelowej oraz sposób rekrutacji</w:t>
            </w:r>
            <w:r w:rsidR="00AA751B" w:rsidRPr="002C797D">
              <w:rPr>
                <w:rFonts w:ascii="Arial" w:hAnsi="Arial" w:cs="Arial"/>
                <w:color w:val="000000"/>
                <w:sz w:val="24"/>
                <w:szCs w:val="24"/>
              </w:rPr>
              <w:t xml:space="preserve"> (w tym weryfikacja kwalifikowalności grupy docelowej)</w:t>
            </w:r>
            <w:r w:rsidRPr="002C797D">
              <w:rPr>
                <w:rFonts w:ascii="Arial" w:hAnsi="Arial" w:cs="Arial"/>
                <w:color w:val="000000"/>
                <w:sz w:val="24"/>
                <w:szCs w:val="24"/>
              </w:rPr>
              <w:t xml:space="preserve"> jest adekwatny do założeń projektu i Regulaminu wyboru projektów.</w:t>
            </w:r>
          </w:p>
          <w:p w14:paraId="664732D1" w14:textId="38FCAD08"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Komitet Monitorujący dopuszcza doprecyzowanie </w:t>
            </w:r>
            <w:r w:rsidR="000C2ABF">
              <w:rPr>
                <w:rFonts w:ascii="Arial" w:hAnsi="Arial" w:cs="Arial"/>
                <w:color w:val="000000"/>
                <w:sz w:val="24"/>
                <w:szCs w:val="24"/>
              </w:rPr>
              <w:t xml:space="preserve">zakresu </w:t>
            </w:r>
            <w:r w:rsidRPr="002C797D">
              <w:rPr>
                <w:rFonts w:ascii="Arial" w:hAnsi="Arial" w:cs="Arial"/>
                <w:color w:val="000000"/>
                <w:sz w:val="24"/>
                <w:szCs w:val="24"/>
              </w:rPr>
              <w:t>kryterium na potrzeby danego postępowania w Regulaminie wyboru projektów</w:t>
            </w:r>
            <w:r w:rsidR="00D83F26" w:rsidRPr="002C797D">
              <w:rPr>
                <w:rFonts w:ascii="Arial" w:hAnsi="Arial" w:cs="Arial"/>
                <w:color w:val="000000"/>
                <w:sz w:val="24"/>
                <w:szCs w:val="24"/>
              </w:rPr>
              <w:t>, w zakresie zgodności z wytycznymi, o których mowa w ustawie wdrożeniowej oraz przepisami prawa krajowego.</w:t>
            </w:r>
          </w:p>
          <w:p w14:paraId="34D54CF6"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jest weryfikowane w oparciu o wniosek o dofinansowanie projektu.</w:t>
            </w:r>
          </w:p>
        </w:tc>
        <w:tc>
          <w:tcPr>
            <w:tcW w:w="1760" w:type="pct"/>
          </w:tcPr>
          <w:p w14:paraId="6A016092" w14:textId="77777777" w:rsidR="000A596D"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75F64F9B" w14:textId="76EFD669"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(niespełnienie kryterium oznacza negatywną ocenę).</w:t>
            </w:r>
          </w:p>
          <w:p w14:paraId="400127E3" w14:textId="77777777" w:rsidR="00D354B7" w:rsidRPr="002C797D" w:rsidRDefault="00D354B7" w:rsidP="002C797D">
            <w:pPr>
              <w:spacing w:before="100" w:beforeAutospacing="1" w:after="100" w:afterAutospacing="1" w:line="276" w:lineRule="auto"/>
              <w:ind w:hanging="16"/>
              <w:rPr>
                <w:rFonts w:ascii="Arial" w:hAnsi="Arial" w:cs="Arial"/>
                <w:color w:val="000000"/>
                <w:sz w:val="24"/>
                <w:szCs w:val="24"/>
              </w:rPr>
            </w:pPr>
            <w:r w:rsidRPr="002C797D">
              <w:rPr>
                <w:rFonts w:ascii="Arial" w:hAnsi="Arial" w:cs="Arial"/>
                <w:color w:val="000000"/>
                <w:sz w:val="24"/>
                <w:szCs w:val="24"/>
              </w:rPr>
              <w:t>Projekt może uzyskać maksymalnie 15 pkt. w ramach oceny kryterium.</w:t>
            </w:r>
          </w:p>
          <w:p w14:paraId="216D020A"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Dopuszcza się możliwość skierowania kryterium do negocjacji w zakresie wskazanym w Regulaminie wyboru projektów, </w:t>
            </w:r>
            <w:r w:rsidRPr="002C797D">
              <w:rPr>
                <w:rFonts w:ascii="Arial" w:hAnsi="Arial" w:cs="Arial"/>
                <w:color w:val="000000"/>
                <w:sz w:val="24"/>
                <w:szCs w:val="24"/>
              </w:rPr>
              <w:t>jeśli</w:t>
            </w:r>
            <w:r w:rsidRPr="002C797D">
              <w:rPr>
                <w:rFonts w:ascii="Arial" w:hAnsi="Arial" w:cs="Arial"/>
                <w:sz w:val="24"/>
                <w:szCs w:val="24"/>
              </w:rPr>
              <w:t xml:space="preserve"> oceniający przyzna</w:t>
            </w:r>
            <w:r w:rsidRPr="002C797D">
              <w:rPr>
                <w:rFonts w:ascii="Arial" w:hAnsi="Arial" w:cs="Arial"/>
                <w:color w:val="000000"/>
                <w:sz w:val="24"/>
                <w:szCs w:val="24"/>
              </w:rPr>
              <w:t xml:space="preserve"> co najmniej 9 punktów w ramach oceny kryterium.</w:t>
            </w:r>
          </w:p>
          <w:p w14:paraId="4462DFBF"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Kryterium nie jest spełnione, jeśli oceniający przyzna 8 lub mniej punktów </w:t>
            </w:r>
            <w:r w:rsidRPr="002C797D">
              <w:rPr>
                <w:rFonts w:ascii="Arial" w:hAnsi="Arial" w:cs="Arial"/>
                <w:color w:val="000000"/>
                <w:sz w:val="24"/>
                <w:szCs w:val="24"/>
              </w:rPr>
              <w:t>w ramach oceny kryterium.</w:t>
            </w:r>
          </w:p>
          <w:p w14:paraId="202E7556" w14:textId="77777777" w:rsidR="00D354B7" w:rsidRPr="002C797D" w:rsidRDefault="00D354B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Kryterium będzie miało charakter rozstrzygający 4 stopnia o ostatecznej kolejności na liście projektów skierowanych do etapu negocjacji, gdy więcej niż jeden projekt uzyska taką samą liczbę punktów.</w:t>
            </w:r>
          </w:p>
        </w:tc>
      </w:tr>
      <w:tr w:rsidR="00D354B7" w:rsidRPr="002C797D" w14:paraId="59298665" w14:textId="77777777" w:rsidTr="00DB73F0">
        <w:tc>
          <w:tcPr>
            <w:tcW w:w="182" w:type="pct"/>
          </w:tcPr>
          <w:p w14:paraId="1C02DA79"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B.2</w:t>
            </w:r>
          </w:p>
        </w:tc>
        <w:tc>
          <w:tcPr>
            <w:tcW w:w="593" w:type="pct"/>
          </w:tcPr>
          <w:p w14:paraId="34842614" w14:textId="6AACF4CB" w:rsidR="00D354B7" w:rsidRPr="002C797D" w:rsidRDefault="00D354B7" w:rsidP="002C797D">
            <w:pPr>
              <w:spacing w:before="100" w:beforeAutospacing="1" w:after="100" w:afterAutospacing="1" w:line="276" w:lineRule="auto"/>
              <w:rPr>
                <w:rFonts w:ascii="Arial" w:hAnsi="Arial" w:cs="Arial"/>
                <w:b/>
                <w:color w:val="000000"/>
                <w:sz w:val="24"/>
                <w:szCs w:val="24"/>
              </w:rPr>
            </w:pPr>
            <w:r w:rsidRPr="002C797D">
              <w:rPr>
                <w:rFonts w:ascii="Arial" w:hAnsi="Arial" w:cs="Arial"/>
                <w:b/>
                <w:color w:val="000000"/>
                <w:sz w:val="24"/>
                <w:szCs w:val="24"/>
              </w:rPr>
              <w:t>Wskaźniki projektu</w:t>
            </w:r>
          </w:p>
        </w:tc>
        <w:tc>
          <w:tcPr>
            <w:tcW w:w="2465" w:type="pct"/>
          </w:tcPr>
          <w:p w14:paraId="4CB5AA1A"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kryterium sprawdzimy prawidłowość opisu i doboru wskaźników do założeń projektu i Regulaminu wyboru projektów, w tym:</w:t>
            </w:r>
          </w:p>
          <w:p w14:paraId="704B834E" w14:textId="77777777" w:rsidR="00D354B7" w:rsidRPr="002C797D" w:rsidRDefault="00D354B7" w:rsidP="003F37E2">
            <w:pPr>
              <w:pStyle w:val="Akapitzlist"/>
              <w:numPr>
                <w:ilvl w:val="0"/>
                <w:numId w:val="4"/>
              </w:numPr>
              <w:spacing w:before="100" w:beforeAutospacing="1" w:after="100" w:afterAutospacing="1" w:line="276" w:lineRule="auto"/>
              <w:ind w:left="714" w:hanging="357"/>
              <w:rPr>
                <w:rFonts w:ascii="Arial" w:hAnsi="Arial" w:cs="Arial"/>
                <w:color w:val="000000"/>
                <w:sz w:val="24"/>
                <w:szCs w:val="24"/>
              </w:rPr>
            </w:pPr>
            <w:r w:rsidRPr="002C797D">
              <w:rPr>
                <w:rFonts w:ascii="Arial" w:hAnsi="Arial" w:cs="Arial"/>
                <w:color w:val="000000"/>
                <w:sz w:val="24"/>
                <w:szCs w:val="24"/>
              </w:rPr>
              <w:t>możliwość osiągnięcia w ramach projektu skwantyfikowanych wskaźników produktów i rezultatów;</w:t>
            </w:r>
          </w:p>
          <w:p w14:paraId="1BF93BB4" w14:textId="77777777" w:rsidR="00D354B7" w:rsidRPr="002C797D" w:rsidRDefault="00D354B7" w:rsidP="003F37E2">
            <w:pPr>
              <w:pStyle w:val="Akapitzlist"/>
              <w:numPr>
                <w:ilvl w:val="0"/>
                <w:numId w:val="4"/>
              </w:numPr>
              <w:spacing w:before="100" w:beforeAutospacing="1" w:after="100" w:afterAutospacing="1" w:line="276" w:lineRule="auto"/>
              <w:ind w:left="714" w:hanging="357"/>
              <w:rPr>
                <w:rFonts w:ascii="Arial" w:hAnsi="Arial" w:cs="Arial"/>
                <w:color w:val="000000"/>
                <w:sz w:val="24"/>
                <w:szCs w:val="24"/>
              </w:rPr>
            </w:pPr>
            <w:r w:rsidRPr="002C797D">
              <w:rPr>
                <w:rFonts w:ascii="Arial" w:hAnsi="Arial" w:cs="Arial"/>
                <w:color w:val="000000"/>
                <w:sz w:val="24"/>
                <w:szCs w:val="24"/>
              </w:rPr>
              <w:t>adekwatność i poprawność sformułowania wskaźników;</w:t>
            </w:r>
          </w:p>
          <w:p w14:paraId="43741F50" w14:textId="77777777" w:rsidR="00D354B7" w:rsidRPr="002C797D" w:rsidRDefault="00D354B7" w:rsidP="003F37E2">
            <w:pPr>
              <w:pStyle w:val="Akapitzlist"/>
              <w:numPr>
                <w:ilvl w:val="0"/>
                <w:numId w:val="4"/>
              </w:numPr>
              <w:spacing w:before="100" w:beforeAutospacing="1" w:after="100" w:afterAutospacing="1" w:line="276" w:lineRule="auto"/>
              <w:ind w:left="714" w:hanging="357"/>
              <w:rPr>
                <w:rFonts w:ascii="Arial" w:hAnsi="Arial" w:cs="Arial"/>
                <w:color w:val="000000"/>
                <w:sz w:val="24"/>
                <w:szCs w:val="24"/>
              </w:rPr>
            </w:pPr>
            <w:r w:rsidRPr="002C797D">
              <w:rPr>
                <w:rFonts w:ascii="Arial" w:hAnsi="Arial" w:cs="Arial"/>
                <w:color w:val="000000"/>
                <w:sz w:val="24"/>
                <w:szCs w:val="24"/>
              </w:rPr>
              <w:lastRenderedPageBreak/>
              <w:t>sposób mierzenia wskaźników ze wskazaniem źródła pomiaru.</w:t>
            </w:r>
          </w:p>
          <w:p w14:paraId="75DA5B25" w14:textId="04552982"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Komitet Monitorujący dopuszcza doprecyzowanie </w:t>
            </w:r>
            <w:r w:rsidR="00372BAC">
              <w:rPr>
                <w:rFonts w:ascii="Arial" w:hAnsi="Arial" w:cs="Arial"/>
                <w:color w:val="000000"/>
                <w:sz w:val="24"/>
                <w:szCs w:val="24"/>
              </w:rPr>
              <w:t xml:space="preserve">zakresu </w:t>
            </w:r>
            <w:r w:rsidRPr="002C797D">
              <w:rPr>
                <w:rFonts w:ascii="Arial" w:hAnsi="Arial" w:cs="Arial"/>
                <w:color w:val="000000"/>
                <w:sz w:val="24"/>
                <w:szCs w:val="24"/>
              </w:rPr>
              <w:t>kryterium na potrzeby danego postępowania w Regulaminie wyboru projektów</w:t>
            </w:r>
            <w:r w:rsidR="000E6115" w:rsidRPr="002C797D">
              <w:rPr>
                <w:rFonts w:ascii="Arial" w:hAnsi="Arial" w:cs="Arial"/>
                <w:color w:val="000000"/>
                <w:sz w:val="24"/>
                <w:szCs w:val="24"/>
              </w:rPr>
              <w:t>, w zakresie zgodności z wytycznymi, o których mowa w ustawie wdrożeniowej oraz przepisami prawa krajowego.</w:t>
            </w:r>
          </w:p>
          <w:p w14:paraId="659A8EF7" w14:textId="3E822BBD"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jest weryfikowane w oparciu o wniosek o dofinansowanie projektu.</w:t>
            </w:r>
          </w:p>
        </w:tc>
        <w:tc>
          <w:tcPr>
            <w:tcW w:w="1760" w:type="pct"/>
          </w:tcPr>
          <w:p w14:paraId="756B7BCF"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3779AB7C"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17B103C2" w14:textId="1B1876ED" w:rsidR="00D354B7" w:rsidRPr="002C797D" w:rsidRDefault="00D354B7" w:rsidP="002C797D">
            <w:pPr>
              <w:spacing w:before="100" w:beforeAutospacing="1" w:after="100" w:afterAutospacing="1" w:line="276" w:lineRule="auto"/>
              <w:ind w:hanging="16"/>
              <w:rPr>
                <w:rFonts w:ascii="Arial" w:hAnsi="Arial" w:cs="Arial"/>
                <w:color w:val="000000"/>
                <w:sz w:val="24"/>
                <w:szCs w:val="24"/>
              </w:rPr>
            </w:pPr>
            <w:r w:rsidRPr="002C797D">
              <w:rPr>
                <w:rFonts w:ascii="Arial" w:hAnsi="Arial" w:cs="Arial"/>
                <w:color w:val="000000"/>
                <w:sz w:val="24"/>
                <w:szCs w:val="24"/>
              </w:rPr>
              <w:lastRenderedPageBreak/>
              <w:t xml:space="preserve">Projekt może uzyskać maksymalnie </w:t>
            </w:r>
            <w:r w:rsidR="00D93C29" w:rsidRPr="002C797D">
              <w:rPr>
                <w:rFonts w:ascii="Arial" w:hAnsi="Arial" w:cs="Arial"/>
                <w:color w:val="000000"/>
                <w:sz w:val="24"/>
                <w:szCs w:val="24"/>
              </w:rPr>
              <w:t>20</w:t>
            </w:r>
            <w:r w:rsidRPr="002C797D">
              <w:rPr>
                <w:rFonts w:ascii="Arial" w:hAnsi="Arial" w:cs="Arial"/>
                <w:color w:val="000000"/>
                <w:sz w:val="24"/>
                <w:szCs w:val="24"/>
              </w:rPr>
              <w:t xml:space="preserve"> pkt. w ramach oceny kryterium.</w:t>
            </w:r>
          </w:p>
          <w:p w14:paraId="35E1EAE1" w14:textId="14972E3A"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Dopuszcza się możliwość skierowania kryterium do negocjacji</w:t>
            </w:r>
            <w:r w:rsidRPr="002C797D">
              <w:rPr>
                <w:rFonts w:ascii="Arial" w:hAnsi="Arial" w:cs="Arial"/>
                <w:sz w:val="24"/>
                <w:szCs w:val="24"/>
              </w:rPr>
              <w:t xml:space="preserve"> w zakresie wskazanym w Regulaminie wyboru projektów</w:t>
            </w:r>
            <w:r w:rsidRPr="002C797D">
              <w:rPr>
                <w:rFonts w:ascii="Arial" w:hAnsi="Arial" w:cs="Arial"/>
                <w:color w:val="000000"/>
                <w:sz w:val="24"/>
                <w:szCs w:val="24"/>
              </w:rPr>
              <w:t xml:space="preserve">, jeśli oceniający przyzna co najmniej </w:t>
            </w:r>
            <w:r w:rsidR="00D93C29" w:rsidRPr="002C797D">
              <w:rPr>
                <w:rFonts w:ascii="Arial" w:hAnsi="Arial" w:cs="Arial"/>
                <w:color w:val="000000"/>
                <w:sz w:val="24"/>
                <w:szCs w:val="24"/>
              </w:rPr>
              <w:t>12</w:t>
            </w:r>
            <w:r w:rsidRPr="002C797D">
              <w:rPr>
                <w:rFonts w:ascii="Arial" w:hAnsi="Arial" w:cs="Arial"/>
                <w:color w:val="000000"/>
                <w:sz w:val="24"/>
                <w:szCs w:val="24"/>
              </w:rPr>
              <w:t xml:space="preserve"> punktów w ramach oceny kryterium.</w:t>
            </w:r>
          </w:p>
          <w:p w14:paraId="102703ED" w14:textId="06D52F88"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Kryterium nie jest spełnione, jeśli oceniający przyzna </w:t>
            </w:r>
            <w:r w:rsidR="00A25EB4" w:rsidRPr="002C797D">
              <w:rPr>
                <w:rFonts w:ascii="Arial" w:hAnsi="Arial" w:cs="Arial"/>
                <w:sz w:val="24"/>
                <w:szCs w:val="24"/>
              </w:rPr>
              <w:t>11</w:t>
            </w:r>
            <w:r w:rsidRPr="002C797D">
              <w:rPr>
                <w:rFonts w:ascii="Arial" w:hAnsi="Arial" w:cs="Arial"/>
                <w:sz w:val="24"/>
                <w:szCs w:val="24"/>
              </w:rPr>
              <w:t xml:space="preserve"> lub mniej punktów </w:t>
            </w:r>
            <w:r w:rsidRPr="002C797D">
              <w:rPr>
                <w:rFonts w:ascii="Arial" w:hAnsi="Arial" w:cs="Arial"/>
                <w:color w:val="000000"/>
                <w:sz w:val="24"/>
                <w:szCs w:val="24"/>
              </w:rPr>
              <w:t>w ramach oceny kryterium.</w:t>
            </w:r>
          </w:p>
          <w:p w14:paraId="5F6C4F42"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będzie miało charakter rozstrzygający 1 stopnia o ostatecznej kolejności na liście projektów skierowanych do etapu negocjacji, gdy więcej niż jeden projekt uzyska taką samą liczbę punktów.</w:t>
            </w:r>
          </w:p>
        </w:tc>
      </w:tr>
      <w:tr w:rsidR="00D354B7" w:rsidRPr="002C797D" w14:paraId="654D4A53" w14:textId="77777777" w:rsidTr="00DB73F0">
        <w:tc>
          <w:tcPr>
            <w:tcW w:w="182" w:type="pct"/>
          </w:tcPr>
          <w:p w14:paraId="2915AE5A"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B.3</w:t>
            </w:r>
          </w:p>
        </w:tc>
        <w:tc>
          <w:tcPr>
            <w:tcW w:w="593" w:type="pct"/>
          </w:tcPr>
          <w:p w14:paraId="3FCE8E7C" w14:textId="083801CA" w:rsidR="00D354B7" w:rsidRPr="002C797D" w:rsidRDefault="00D354B7" w:rsidP="002C797D">
            <w:pPr>
              <w:spacing w:before="100" w:beforeAutospacing="1" w:after="100" w:afterAutospacing="1" w:line="276" w:lineRule="auto"/>
              <w:rPr>
                <w:rFonts w:ascii="Arial" w:hAnsi="Arial" w:cs="Arial"/>
                <w:b/>
                <w:color w:val="000000"/>
                <w:sz w:val="24"/>
                <w:szCs w:val="24"/>
              </w:rPr>
            </w:pPr>
            <w:r w:rsidRPr="002C797D">
              <w:rPr>
                <w:rFonts w:ascii="Arial" w:hAnsi="Arial" w:cs="Arial"/>
                <w:b/>
                <w:color w:val="000000"/>
                <w:sz w:val="24"/>
                <w:szCs w:val="24"/>
              </w:rPr>
              <w:t>Zadania projektu</w:t>
            </w:r>
          </w:p>
        </w:tc>
        <w:tc>
          <w:tcPr>
            <w:tcW w:w="2465" w:type="pct"/>
          </w:tcPr>
          <w:p w14:paraId="723CF213" w14:textId="77777777" w:rsidR="00D354B7" w:rsidRPr="002C797D" w:rsidRDefault="00D354B7" w:rsidP="002C797D">
            <w:pPr>
              <w:pStyle w:val="xmsonormal"/>
              <w:spacing w:before="100" w:beforeAutospacing="1" w:after="100" w:afterAutospacing="1" w:line="276" w:lineRule="auto"/>
              <w:rPr>
                <w:rFonts w:ascii="Arial" w:hAnsi="Arial" w:cs="Arial"/>
                <w:sz w:val="24"/>
                <w:szCs w:val="24"/>
              </w:rPr>
            </w:pPr>
            <w:r w:rsidRPr="002C797D">
              <w:rPr>
                <w:rFonts w:ascii="Arial" w:hAnsi="Arial" w:cs="Arial"/>
                <w:color w:val="000000"/>
                <w:sz w:val="24"/>
                <w:szCs w:val="24"/>
              </w:rPr>
              <w:t>W kryterium sprawdzimy:</w:t>
            </w:r>
          </w:p>
          <w:p w14:paraId="271FCA99" w14:textId="7EFEA3C2" w:rsidR="00D354B7" w:rsidRPr="002C797D" w:rsidRDefault="00D354B7" w:rsidP="003F37E2">
            <w:pPr>
              <w:pStyle w:val="xmsolistparagraph"/>
              <w:numPr>
                <w:ilvl w:val="0"/>
                <w:numId w:val="12"/>
              </w:numPr>
              <w:spacing w:before="100" w:beforeAutospacing="1" w:after="100" w:afterAutospacing="1" w:line="276" w:lineRule="auto"/>
              <w:ind w:left="355" w:hanging="284"/>
              <w:rPr>
                <w:rFonts w:ascii="Arial" w:hAnsi="Arial" w:cs="Arial"/>
                <w:sz w:val="24"/>
                <w:szCs w:val="24"/>
              </w:rPr>
            </w:pPr>
            <w:r w:rsidRPr="002C797D">
              <w:rPr>
                <w:rFonts w:ascii="Arial" w:hAnsi="Arial" w:cs="Arial"/>
                <w:color w:val="000000"/>
                <w:sz w:val="24"/>
                <w:szCs w:val="24"/>
              </w:rPr>
              <w:t>trafność doboru zadań i ich merytoryczną zawartość w świetle zdiagnozowanego/</w:t>
            </w:r>
            <w:proofErr w:type="spellStart"/>
            <w:r w:rsidRPr="002C797D">
              <w:rPr>
                <w:rFonts w:ascii="Arial" w:hAnsi="Arial" w:cs="Arial"/>
                <w:color w:val="000000"/>
                <w:sz w:val="24"/>
                <w:szCs w:val="24"/>
              </w:rPr>
              <w:t>ych</w:t>
            </w:r>
            <w:proofErr w:type="spellEnd"/>
            <w:r w:rsidRPr="002C797D">
              <w:rPr>
                <w:rFonts w:ascii="Arial" w:hAnsi="Arial" w:cs="Arial"/>
                <w:color w:val="000000"/>
                <w:sz w:val="24"/>
                <w:szCs w:val="24"/>
              </w:rPr>
              <w:t xml:space="preserve"> problemu/ów oraz założonych celów/wskaźników;</w:t>
            </w:r>
          </w:p>
          <w:p w14:paraId="09AC27A0" w14:textId="2929BBB4" w:rsidR="00D354B7" w:rsidRPr="002C797D" w:rsidRDefault="00D354B7" w:rsidP="003F37E2">
            <w:pPr>
              <w:pStyle w:val="xmsolistparagraph"/>
              <w:numPr>
                <w:ilvl w:val="0"/>
                <w:numId w:val="12"/>
              </w:numPr>
              <w:spacing w:before="100" w:beforeAutospacing="1" w:after="100" w:afterAutospacing="1" w:line="276" w:lineRule="auto"/>
              <w:ind w:left="355" w:hanging="284"/>
              <w:rPr>
                <w:rFonts w:ascii="Arial" w:hAnsi="Arial" w:cs="Arial"/>
                <w:sz w:val="24"/>
                <w:szCs w:val="24"/>
              </w:rPr>
            </w:pPr>
            <w:r w:rsidRPr="002C797D">
              <w:rPr>
                <w:rFonts w:ascii="Arial" w:hAnsi="Arial" w:cs="Arial"/>
                <w:color w:val="000000"/>
                <w:sz w:val="24"/>
                <w:szCs w:val="24"/>
              </w:rPr>
              <w:t>czy opis zadań jest adekwatny do założeń projektu;</w:t>
            </w:r>
          </w:p>
          <w:p w14:paraId="2C78E903" w14:textId="4112A382" w:rsidR="00D354B7" w:rsidRPr="002C797D" w:rsidRDefault="00D354B7" w:rsidP="003F37E2">
            <w:pPr>
              <w:pStyle w:val="xmsolistparagraph"/>
              <w:numPr>
                <w:ilvl w:val="0"/>
                <w:numId w:val="12"/>
              </w:numPr>
              <w:spacing w:before="100" w:beforeAutospacing="1" w:after="100" w:afterAutospacing="1" w:line="276" w:lineRule="auto"/>
              <w:ind w:left="355" w:hanging="284"/>
              <w:rPr>
                <w:rFonts w:ascii="Arial" w:hAnsi="Arial" w:cs="Arial"/>
                <w:sz w:val="24"/>
                <w:szCs w:val="24"/>
              </w:rPr>
            </w:pPr>
            <w:bookmarkStart w:id="2" w:name="_Hlk126227024"/>
            <w:r w:rsidRPr="002C797D">
              <w:rPr>
                <w:rFonts w:ascii="Arial" w:hAnsi="Arial" w:cs="Arial"/>
                <w:color w:val="000000"/>
                <w:sz w:val="24"/>
                <w:szCs w:val="24"/>
              </w:rPr>
              <w:t>zgodność planowanych działań z przepisami właściwymi dla obszaru merytorycznego i warunkami wsparcia określonymi w Regulaminie wyboru projektów;</w:t>
            </w:r>
            <w:bookmarkEnd w:id="2"/>
          </w:p>
          <w:p w14:paraId="358FE14C" w14:textId="71226A48" w:rsidR="00D354B7" w:rsidRPr="002C797D" w:rsidRDefault="00D354B7" w:rsidP="003F37E2">
            <w:pPr>
              <w:pStyle w:val="xmsolistparagraph"/>
              <w:numPr>
                <w:ilvl w:val="0"/>
                <w:numId w:val="12"/>
              </w:numPr>
              <w:spacing w:before="100" w:beforeAutospacing="1" w:after="100" w:afterAutospacing="1" w:line="276" w:lineRule="auto"/>
              <w:ind w:left="355" w:hanging="284"/>
              <w:rPr>
                <w:rFonts w:ascii="Arial" w:hAnsi="Arial" w:cs="Arial"/>
                <w:sz w:val="24"/>
                <w:szCs w:val="24"/>
              </w:rPr>
            </w:pPr>
            <w:r w:rsidRPr="002C797D">
              <w:rPr>
                <w:rFonts w:ascii="Arial" w:hAnsi="Arial" w:cs="Arial"/>
                <w:color w:val="000000"/>
                <w:sz w:val="24"/>
                <w:szCs w:val="24"/>
              </w:rPr>
              <w:lastRenderedPageBreak/>
              <w:t>podział zadań (wnioskodawca/partner) – dotyczy projektów partnerskich;</w:t>
            </w:r>
          </w:p>
          <w:p w14:paraId="6BC2E5D7" w14:textId="50542D1D" w:rsidR="00D354B7" w:rsidRPr="002C797D" w:rsidRDefault="00D354B7" w:rsidP="003F37E2">
            <w:pPr>
              <w:pStyle w:val="xmsolistparagraph"/>
              <w:numPr>
                <w:ilvl w:val="0"/>
                <w:numId w:val="12"/>
              </w:numPr>
              <w:spacing w:before="100" w:beforeAutospacing="1" w:after="100" w:afterAutospacing="1" w:line="276" w:lineRule="auto"/>
              <w:ind w:left="355" w:hanging="284"/>
              <w:rPr>
                <w:rFonts w:ascii="Arial" w:hAnsi="Arial" w:cs="Arial"/>
                <w:sz w:val="24"/>
                <w:szCs w:val="24"/>
              </w:rPr>
            </w:pPr>
            <w:r w:rsidRPr="002C797D">
              <w:rPr>
                <w:rFonts w:ascii="Arial" w:hAnsi="Arial" w:cs="Arial"/>
                <w:color w:val="000000"/>
                <w:sz w:val="24"/>
                <w:szCs w:val="24"/>
              </w:rPr>
              <w:t xml:space="preserve">czy projekt zakłada zachowanie trwałości projektu w odniesieniu do wydatków ponoszonych jako </w:t>
            </w:r>
            <w:r w:rsidRPr="002C797D">
              <w:rPr>
                <w:rFonts w:ascii="Arial" w:hAnsi="Arial" w:cs="Arial"/>
                <w:sz w:val="24"/>
                <w:szCs w:val="24"/>
              </w:rPr>
              <w:t>cross-</w:t>
            </w:r>
            <w:proofErr w:type="spellStart"/>
            <w:r w:rsidRPr="002C797D">
              <w:rPr>
                <w:rFonts w:ascii="Arial" w:hAnsi="Arial" w:cs="Arial"/>
                <w:sz w:val="24"/>
                <w:szCs w:val="24"/>
              </w:rPr>
              <w:t>financing</w:t>
            </w:r>
            <w:proofErr w:type="spellEnd"/>
            <w:r w:rsidRPr="002C797D">
              <w:rPr>
                <w:rFonts w:ascii="Arial" w:hAnsi="Arial" w:cs="Arial"/>
                <w:color w:val="000000"/>
                <w:sz w:val="24"/>
                <w:szCs w:val="24"/>
              </w:rPr>
              <w:t xml:space="preserve"> </w:t>
            </w:r>
            <w:r w:rsidRPr="002C797D">
              <w:rPr>
                <w:rFonts w:ascii="Arial" w:hAnsi="Arial" w:cs="Arial"/>
                <w:sz w:val="24"/>
                <w:szCs w:val="24"/>
              </w:rPr>
              <w:t>lub w sytuacji, gdy projekt podlega obowiązkowi utrzymania inwestycji zgodnie z obowiązującymi zasadami pomocy publicznej</w:t>
            </w:r>
            <w:r w:rsidRPr="002C797D">
              <w:rPr>
                <w:rFonts w:ascii="Arial" w:hAnsi="Arial" w:cs="Arial"/>
                <w:color w:val="000000"/>
                <w:sz w:val="24"/>
                <w:szCs w:val="24"/>
              </w:rPr>
              <w:t xml:space="preserve"> (o ile dotyczy);</w:t>
            </w:r>
          </w:p>
          <w:p w14:paraId="2EF86304" w14:textId="48538D2C" w:rsidR="00D354B7" w:rsidRPr="002C797D" w:rsidRDefault="00D354B7" w:rsidP="003F37E2">
            <w:pPr>
              <w:pStyle w:val="xmsolistparagraph"/>
              <w:numPr>
                <w:ilvl w:val="0"/>
                <w:numId w:val="12"/>
              </w:numPr>
              <w:spacing w:before="100" w:beforeAutospacing="1" w:after="100" w:afterAutospacing="1" w:line="276" w:lineRule="auto"/>
              <w:ind w:left="355" w:hanging="284"/>
              <w:rPr>
                <w:rFonts w:ascii="Arial" w:hAnsi="Arial" w:cs="Arial"/>
                <w:sz w:val="24"/>
                <w:szCs w:val="24"/>
              </w:rPr>
            </w:pPr>
            <w:r w:rsidRPr="002C797D">
              <w:rPr>
                <w:rFonts w:ascii="Arial" w:hAnsi="Arial" w:cs="Arial"/>
                <w:color w:val="000000"/>
                <w:sz w:val="24"/>
                <w:szCs w:val="24"/>
              </w:rPr>
              <w:t>czy projekt zakłada racjonalny harmonogram zadań.</w:t>
            </w:r>
          </w:p>
          <w:p w14:paraId="0A77AFF6" w14:textId="2FECF5B7" w:rsidR="00D354B7" w:rsidRPr="002C797D" w:rsidRDefault="00D354B7" w:rsidP="002C797D">
            <w:pPr>
              <w:pStyle w:val="xmsonormal"/>
              <w:spacing w:before="100" w:beforeAutospacing="1" w:after="100" w:afterAutospacing="1" w:line="276" w:lineRule="auto"/>
              <w:rPr>
                <w:rFonts w:ascii="Arial" w:hAnsi="Arial" w:cs="Arial"/>
                <w:sz w:val="24"/>
                <w:szCs w:val="24"/>
              </w:rPr>
            </w:pPr>
            <w:r w:rsidRPr="002C797D">
              <w:rPr>
                <w:rFonts w:ascii="Arial" w:hAnsi="Arial" w:cs="Arial"/>
                <w:color w:val="000000"/>
                <w:sz w:val="24"/>
                <w:szCs w:val="24"/>
              </w:rPr>
              <w:t xml:space="preserve">Komitet Monitorujący dopuszcza doprecyzowanie </w:t>
            </w:r>
            <w:r w:rsidR="00372BAC">
              <w:rPr>
                <w:rFonts w:ascii="Arial" w:hAnsi="Arial" w:cs="Arial"/>
                <w:color w:val="000000"/>
                <w:sz w:val="24"/>
                <w:szCs w:val="24"/>
              </w:rPr>
              <w:t xml:space="preserve">zakresu </w:t>
            </w:r>
            <w:r w:rsidRPr="002C797D">
              <w:rPr>
                <w:rFonts w:ascii="Arial" w:hAnsi="Arial" w:cs="Arial"/>
                <w:color w:val="000000"/>
                <w:sz w:val="24"/>
                <w:szCs w:val="24"/>
              </w:rPr>
              <w:t>kryterium na potrzeby danego postępowania w Regulaminie wyboru projektów</w:t>
            </w:r>
            <w:r w:rsidR="008040FD" w:rsidRPr="002C797D">
              <w:rPr>
                <w:rFonts w:ascii="Arial" w:hAnsi="Arial" w:cs="Arial"/>
                <w:color w:val="000000"/>
                <w:sz w:val="24"/>
                <w:szCs w:val="24"/>
              </w:rPr>
              <w:t>, w zakresie zgodności z wytycznymi, o których mowa w ustawie wdrożeniowej oraz przepisami prawa krajowego.</w:t>
            </w:r>
          </w:p>
          <w:p w14:paraId="7B66B666" w14:textId="42E22F97" w:rsidR="00D354B7" w:rsidRPr="002C797D" w:rsidRDefault="00D354B7" w:rsidP="002C797D">
            <w:pPr>
              <w:pStyle w:val="xmsonormal"/>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jest weryfikowane w oparciu o wniosek o dofinansowanie projektu.</w:t>
            </w:r>
          </w:p>
        </w:tc>
        <w:tc>
          <w:tcPr>
            <w:tcW w:w="1760" w:type="pct"/>
          </w:tcPr>
          <w:p w14:paraId="2E705A5F"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2747B6F8"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797156E7" w14:textId="15340CF0" w:rsidR="00D354B7" w:rsidRPr="002C797D" w:rsidRDefault="00D354B7" w:rsidP="002C797D">
            <w:pPr>
              <w:spacing w:before="100" w:beforeAutospacing="1" w:after="100" w:afterAutospacing="1" w:line="276" w:lineRule="auto"/>
              <w:ind w:hanging="16"/>
              <w:rPr>
                <w:rFonts w:ascii="Arial" w:hAnsi="Arial" w:cs="Arial"/>
                <w:color w:val="000000"/>
                <w:sz w:val="24"/>
                <w:szCs w:val="24"/>
              </w:rPr>
            </w:pPr>
            <w:r w:rsidRPr="002C797D">
              <w:rPr>
                <w:rFonts w:ascii="Arial" w:hAnsi="Arial" w:cs="Arial"/>
                <w:color w:val="000000"/>
                <w:sz w:val="24"/>
                <w:szCs w:val="24"/>
              </w:rPr>
              <w:t xml:space="preserve">Projekt może uzyskać maksymalnie </w:t>
            </w:r>
            <w:r w:rsidR="000251D7" w:rsidRPr="002C797D">
              <w:rPr>
                <w:rFonts w:ascii="Arial" w:hAnsi="Arial" w:cs="Arial"/>
                <w:color w:val="000000"/>
                <w:sz w:val="24"/>
                <w:szCs w:val="24"/>
              </w:rPr>
              <w:t xml:space="preserve">25 </w:t>
            </w:r>
            <w:r w:rsidRPr="002C797D">
              <w:rPr>
                <w:rFonts w:ascii="Arial" w:hAnsi="Arial" w:cs="Arial"/>
                <w:color w:val="000000"/>
                <w:sz w:val="24"/>
                <w:szCs w:val="24"/>
              </w:rPr>
              <w:t>pkt. w ramach oceny kryterium.</w:t>
            </w:r>
          </w:p>
          <w:p w14:paraId="3A07E891" w14:textId="08E11BDF"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Dopuszcza się możliwość skierowania kryterium do negocjacji</w:t>
            </w:r>
            <w:r w:rsidRPr="002C797D">
              <w:rPr>
                <w:rFonts w:ascii="Arial" w:hAnsi="Arial" w:cs="Arial"/>
                <w:sz w:val="24"/>
                <w:szCs w:val="24"/>
              </w:rPr>
              <w:t xml:space="preserve"> w zakresie </w:t>
            </w:r>
            <w:r w:rsidRPr="002C797D">
              <w:rPr>
                <w:rFonts w:ascii="Arial" w:hAnsi="Arial" w:cs="Arial"/>
                <w:sz w:val="24"/>
                <w:szCs w:val="24"/>
              </w:rPr>
              <w:lastRenderedPageBreak/>
              <w:t>wskazanym w Regulaminie wyboru projektów</w:t>
            </w:r>
            <w:r w:rsidRPr="002C797D">
              <w:rPr>
                <w:rFonts w:ascii="Arial" w:hAnsi="Arial" w:cs="Arial"/>
                <w:color w:val="000000"/>
                <w:sz w:val="24"/>
                <w:szCs w:val="24"/>
              </w:rPr>
              <w:t>, jeśli oceniający przyzna co najmniej 1</w:t>
            </w:r>
            <w:r w:rsidR="000251D7" w:rsidRPr="002C797D">
              <w:rPr>
                <w:rFonts w:ascii="Arial" w:hAnsi="Arial" w:cs="Arial"/>
                <w:color w:val="000000"/>
                <w:sz w:val="24"/>
                <w:szCs w:val="24"/>
              </w:rPr>
              <w:t>5</w:t>
            </w:r>
            <w:r w:rsidRPr="002C797D">
              <w:rPr>
                <w:rFonts w:ascii="Arial" w:hAnsi="Arial" w:cs="Arial"/>
                <w:color w:val="000000"/>
                <w:sz w:val="24"/>
                <w:szCs w:val="24"/>
              </w:rPr>
              <w:t xml:space="preserve"> punktów w ramach oceny kryterium.</w:t>
            </w:r>
          </w:p>
          <w:p w14:paraId="18929534" w14:textId="3EF6F4D5"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Kryterium nie jest spełnione, jeśli oceniający przyzna 1</w:t>
            </w:r>
            <w:r w:rsidR="000251D7" w:rsidRPr="002C797D">
              <w:rPr>
                <w:rFonts w:ascii="Arial" w:hAnsi="Arial" w:cs="Arial"/>
                <w:sz w:val="24"/>
                <w:szCs w:val="24"/>
              </w:rPr>
              <w:t>4</w:t>
            </w:r>
            <w:r w:rsidRPr="002C797D">
              <w:rPr>
                <w:rFonts w:ascii="Arial" w:hAnsi="Arial" w:cs="Arial"/>
                <w:sz w:val="24"/>
                <w:szCs w:val="24"/>
              </w:rPr>
              <w:t xml:space="preserve"> lub mniej punktów </w:t>
            </w:r>
            <w:r w:rsidRPr="002C797D">
              <w:rPr>
                <w:rFonts w:ascii="Arial" w:hAnsi="Arial" w:cs="Arial"/>
                <w:color w:val="000000"/>
                <w:sz w:val="24"/>
                <w:szCs w:val="24"/>
              </w:rPr>
              <w:t>w ramach oceny kryterium.</w:t>
            </w:r>
          </w:p>
          <w:p w14:paraId="2C5573EE"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będzie miało charakter rozstrzygający 3 stopnia o ostatecznej kolejności na liście projektów skierowanych do etapu negocjacji, gdy więcej niż jeden projekt uzyska taką samą liczbę punktów.</w:t>
            </w:r>
          </w:p>
        </w:tc>
      </w:tr>
      <w:tr w:rsidR="00D354B7" w:rsidRPr="002C797D" w14:paraId="2985CF1F" w14:textId="77777777" w:rsidTr="00DB73F0">
        <w:tc>
          <w:tcPr>
            <w:tcW w:w="182" w:type="pct"/>
          </w:tcPr>
          <w:p w14:paraId="61293C53"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B.4</w:t>
            </w:r>
          </w:p>
        </w:tc>
        <w:tc>
          <w:tcPr>
            <w:tcW w:w="593" w:type="pct"/>
          </w:tcPr>
          <w:p w14:paraId="05FC24C2" w14:textId="67A96764" w:rsidR="00D354B7" w:rsidRPr="002C797D" w:rsidRDefault="00D354B7" w:rsidP="002C797D">
            <w:pPr>
              <w:spacing w:before="100" w:beforeAutospacing="1" w:after="100" w:afterAutospacing="1" w:line="276" w:lineRule="auto"/>
              <w:rPr>
                <w:rFonts w:ascii="Arial" w:hAnsi="Arial" w:cs="Arial"/>
                <w:b/>
                <w:color w:val="000000"/>
                <w:sz w:val="24"/>
                <w:szCs w:val="24"/>
              </w:rPr>
            </w:pPr>
            <w:r w:rsidRPr="002C797D">
              <w:rPr>
                <w:rFonts w:ascii="Arial" w:hAnsi="Arial" w:cs="Arial"/>
                <w:b/>
                <w:color w:val="000000"/>
                <w:sz w:val="24"/>
                <w:szCs w:val="24"/>
              </w:rPr>
              <w:t>Potencjał do realizacji projektu</w:t>
            </w:r>
          </w:p>
        </w:tc>
        <w:tc>
          <w:tcPr>
            <w:tcW w:w="2465" w:type="pct"/>
          </w:tcPr>
          <w:p w14:paraId="351AC978"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kryterium sprawdzimy:</w:t>
            </w:r>
          </w:p>
          <w:p w14:paraId="7D5B75C2" w14:textId="77777777" w:rsidR="008C7423" w:rsidRPr="002C797D" w:rsidRDefault="008C7423" w:rsidP="003F37E2">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t>doświadczenie wnioskodawcy w obszarze tematycznym, którego dotyczy realizowany projekt, na danym terytorium i w pracy z daną grupą docelową,</w:t>
            </w:r>
          </w:p>
          <w:p w14:paraId="5CFE1704" w14:textId="47740D1B" w:rsidR="008C7423" w:rsidRPr="002C797D" w:rsidRDefault="008C7423" w:rsidP="003F37E2">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t>potencjał kadrowy i techniczny planowany do zaangażowania w ramach projektu,</w:t>
            </w:r>
          </w:p>
          <w:p w14:paraId="1AC5D2DE" w14:textId="6463AB38" w:rsidR="008C7423" w:rsidRPr="002C797D" w:rsidRDefault="008C7423" w:rsidP="003F37E2">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t>czy opis potencjału i doświadczenia wnioskodawcy jest adekwatny do założeń projektu i Regulaminu wyboru projektów,</w:t>
            </w:r>
          </w:p>
          <w:p w14:paraId="32373D08" w14:textId="67356EEB" w:rsidR="008C7423" w:rsidRPr="002C797D" w:rsidRDefault="008C7423" w:rsidP="003F37E2">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t>sposób zarządzania projektem.</w:t>
            </w:r>
          </w:p>
          <w:p w14:paraId="12776F19" w14:textId="5BDC2975"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Komitet Monitorujący dopuszcza doprecyzowanie</w:t>
            </w:r>
            <w:r w:rsidR="00372BAC">
              <w:rPr>
                <w:rFonts w:ascii="Arial" w:hAnsi="Arial" w:cs="Arial"/>
                <w:color w:val="000000"/>
                <w:sz w:val="24"/>
                <w:szCs w:val="24"/>
              </w:rPr>
              <w:t xml:space="preserve"> zakresu</w:t>
            </w:r>
            <w:r w:rsidRPr="002C797D">
              <w:rPr>
                <w:rFonts w:ascii="Arial" w:hAnsi="Arial" w:cs="Arial"/>
                <w:color w:val="000000"/>
                <w:sz w:val="24"/>
                <w:szCs w:val="24"/>
              </w:rPr>
              <w:t xml:space="preserve"> kryterium na potrzeby danego postępowania w Regulaminie wyboru projektów</w:t>
            </w:r>
            <w:r w:rsidR="001E6A68" w:rsidRPr="002C797D">
              <w:rPr>
                <w:rFonts w:ascii="Arial" w:hAnsi="Arial" w:cs="Arial"/>
                <w:color w:val="000000"/>
                <w:sz w:val="24"/>
                <w:szCs w:val="24"/>
              </w:rPr>
              <w:t>, w zakresie zgodności z wytycznymi, o których mowa w ustawie wdrożeniowej oraz przepisami prawa krajowego.</w:t>
            </w:r>
          </w:p>
          <w:p w14:paraId="5DD23B5B"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jest weryfikowane w oparciu o wniosek o dofinansowanie projektu.</w:t>
            </w:r>
          </w:p>
        </w:tc>
        <w:tc>
          <w:tcPr>
            <w:tcW w:w="1760" w:type="pct"/>
          </w:tcPr>
          <w:p w14:paraId="653BE839" w14:textId="77A85EBE"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w:t>
            </w:r>
            <w:r w:rsidR="00620D4D" w:rsidRPr="002C797D">
              <w:rPr>
                <w:rFonts w:ascii="Arial" w:hAnsi="Arial" w:cs="Arial"/>
                <w:color w:val="000000"/>
                <w:sz w:val="24"/>
                <w:szCs w:val="24"/>
              </w:rPr>
              <w:t>do negocjacji/</w:t>
            </w:r>
            <w:r w:rsidRPr="002C797D">
              <w:rPr>
                <w:rFonts w:ascii="Arial" w:hAnsi="Arial" w:cs="Arial"/>
                <w:color w:val="000000"/>
                <w:sz w:val="24"/>
                <w:szCs w:val="24"/>
              </w:rPr>
              <w:t>nie</w:t>
            </w:r>
          </w:p>
          <w:p w14:paraId="4648CE90" w14:textId="154B64D3"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r w:rsidR="00DF2E8D" w:rsidRPr="002C797D">
              <w:rPr>
                <w:rFonts w:ascii="Arial" w:hAnsi="Arial" w:cs="Arial"/>
                <w:color w:val="000000"/>
                <w:sz w:val="24"/>
                <w:szCs w:val="24"/>
              </w:rPr>
              <w:t>.</w:t>
            </w:r>
          </w:p>
          <w:p w14:paraId="359B2D28" w14:textId="231B5969" w:rsidR="00D354B7" w:rsidRPr="002C797D" w:rsidRDefault="00D354B7" w:rsidP="002C797D">
            <w:pPr>
              <w:spacing w:before="100" w:beforeAutospacing="1" w:after="100" w:afterAutospacing="1" w:line="276" w:lineRule="auto"/>
              <w:ind w:hanging="16"/>
              <w:rPr>
                <w:rFonts w:ascii="Arial" w:hAnsi="Arial" w:cs="Arial"/>
                <w:color w:val="000000"/>
                <w:sz w:val="24"/>
                <w:szCs w:val="24"/>
              </w:rPr>
            </w:pPr>
            <w:r w:rsidRPr="002C797D">
              <w:rPr>
                <w:rFonts w:ascii="Arial" w:hAnsi="Arial" w:cs="Arial"/>
                <w:color w:val="000000"/>
                <w:sz w:val="24"/>
                <w:szCs w:val="24"/>
              </w:rPr>
              <w:t xml:space="preserve">Projekt może uzyskać maksymalnie </w:t>
            </w:r>
            <w:r w:rsidR="000251D7" w:rsidRPr="002C797D">
              <w:rPr>
                <w:rFonts w:ascii="Arial" w:hAnsi="Arial" w:cs="Arial"/>
                <w:color w:val="000000"/>
                <w:sz w:val="24"/>
                <w:szCs w:val="24"/>
              </w:rPr>
              <w:t>20</w:t>
            </w:r>
            <w:r w:rsidRPr="002C797D">
              <w:rPr>
                <w:rFonts w:ascii="Arial" w:hAnsi="Arial" w:cs="Arial"/>
                <w:color w:val="000000"/>
                <w:sz w:val="24"/>
                <w:szCs w:val="24"/>
              </w:rPr>
              <w:t xml:space="preserve"> pkt. w ramach oceny kryterium.</w:t>
            </w:r>
          </w:p>
          <w:p w14:paraId="252ADA75" w14:textId="62124290" w:rsidR="00FA671C" w:rsidRPr="002C797D" w:rsidRDefault="007649D0" w:rsidP="002C797D">
            <w:pPr>
              <w:spacing w:before="100" w:beforeAutospacing="1" w:after="100" w:afterAutospacing="1" w:line="276" w:lineRule="auto"/>
              <w:ind w:left="-16"/>
              <w:rPr>
                <w:rFonts w:ascii="Arial" w:hAnsi="Arial" w:cs="Arial"/>
                <w:color w:val="000000"/>
                <w:sz w:val="24"/>
                <w:szCs w:val="24"/>
              </w:rPr>
            </w:pPr>
            <w:r w:rsidRPr="002C797D">
              <w:rPr>
                <w:rFonts w:ascii="Arial" w:hAnsi="Arial" w:cs="Arial"/>
                <w:color w:val="000000"/>
                <w:sz w:val="24"/>
                <w:szCs w:val="24"/>
              </w:rPr>
              <w:t xml:space="preserve">Dopuszcza się możliwość skierowania kryterium do negocjacji w zakresie wskazanym w Regulaminie wyboru projektów, jeśli oceniający przyzna co </w:t>
            </w:r>
            <w:r w:rsidRPr="002C797D">
              <w:rPr>
                <w:rFonts w:ascii="Arial" w:hAnsi="Arial" w:cs="Arial"/>
                <w:color w:val="000000"/>
                <w:sz w:val="24"/>
                <w:szCs w:val="24"/>
              </w:rPr>
              <w:lastRenderedPageBreak/>
              <w:t>najmniej 12 punktów w ramach oceny kryterium.</w:t>
            </w:r>
          </w:p>
          <w:p w14:paraId="0C290602" w14:textId="444EFBD4" w:rsidR="007649D0" w:rsidRPr="002C797D" w:rsidRDefault="007649D0" w:rsidP="002C797D">
            <w:pPr>
              <w:spacing w:before="100" w:beforeAutospacing="1" w:after="100" w:afterAutospacing="1" w:line="276" w:lineRule="auto"/>
              <w:ind w:left="-16"/>
              <w:rPr>
                <w:rFonts w:ascii="Arial" w:hAnsi="Arial" w:cs="Arial"/>
                <w:color w:val="000000"/>
                <w:sz w:val="24"/>
                <w:szCs w:val="24"/>
              </w:rPr>
            </w:pPr>
            <w:r w:rsidRPr="002C797D">
              <w:rPr>
                <w:rFonts w:ascii="Arial" w:hAnsi="Arial" w:cs="Arial"/>
                <w:color w:val="000000"/>
                <w:sz w:val="24"/>
                <w:szCs w:val="24"/>
              </w:rPr>
              <w:t>Kryterium nie jest spełnione, jeśli oceniający przyzna 11 lub mniej punktów w ramach oceny kryterium.</w:t>
            </w:r>
          </w:p>
          <w:p w14:paraId="4F707D5A" w14:textId="1CD82CEE" w:rsidR="00D354B7" w:rsidRPr="002C797D" w:rsidRDefault="007649D0" w:rsidP="002C797D">
            <w:pPr>
              <w:spacing w:before="100" w:beforeAutospacing="1" w:after="100" w:afterAutospacing="1" w:line="276" w:lineRule="auto"/>
              <w:rPr>
                <w:rFonts w:ascii="Arial" w:hAnsi="Arial" w:cs="Arial"/>
                <w:sz w:val="24"/>
                <w:szCs w:val="24"/>
              </w:rPr>
            </w:pPr>
            <w:r w:rsidRPr="002C797D">
              <w:rPr>
                <w:rFonts w:ascii="Arial" w:hAnsi="Arial" w:cs="Arial"/>
                <w:color w:val="000000"/>
                <w:sz w:val="24"/>
                <w:szCs w:val="24"/>
              </w:rPr>
              <w:t>Kryterium będzie miało charakter rozstrzygający 5 stopnia o ostatecznej kolejności na liście projektów skierowanych do etapu negocjacji, gdy więcej niż jeden projekt uzyska taką samą liczbę punktów.</w:t>
            </w:r>
          </w:p>
        </w:tc>
      </w:tr>
      <w:tr w:rsidR="00D354B7" w:rsidRPr="002C797D" w14:paraId="40E455EC" w14:textId="77777777" w:rsidTr="00DB73F0">
        <w:tc>
          <w:tcPr>
            <w:tcW w:w="182" w:type="pct"/>
          </w:tcPr>
          <w:p w14:paraId="0D67A18C"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B.5</w:t>
            </w:r>
          </w:p>
        </w:tc>
        <w:tc>
          <w:tcPr>
            <w:tcW w:w="593" w:type="pct"/>
          </w:tcPr>
          <w:p w14:paraId="5BAD1DB2" w14:textId="68F04C54" w:rsidR="00D354B7" w:rsidRPr="002C797D" w:rsidRDefault="00D354B7" w:rsidP="002C797D">
            <w:pPr>
              <w:spacing w:before="100" w:beforeAutospacing="1" w:after="100" w:afterAutospacing="1" w:line="276" w:lineRule="auto"/>
              <w:rPr>
                <w:rFonts w:ascii="Arial" w:hAnsi="Arial" w:cs="Arial"/>
                <w:b/>
                <w:color w:val="000000"/>
                <w:sz w:val="24"/>
                <w:szCs w:val="24"/>
              </w:rPr>
            </w:pPr>
            <w:r w:rsidRPr="002C797D">
              <w:rPr>
                <w:rFonts w:ascii="Arial" w:hAnsi="Arial" w:cs="Arial"/>
                <w:b/>
                <w:color w:val="000000"/>
                <w:sz w:val="24"/>
                <w:szCs w:val="24"/>
              </w:rPr>
              <w:t>Budżet projektu</w:t>
            </w:r>
          </w:p>
        </w:tc>
        <w:tc>
          <w:tcPr>
            <w:tcW w:w="2465" w:type="pct"/>
          </w:tcPr>
          <w:p w14:paraId="1B592B74"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kryterium sprawdzimy:</w:t>
            </w:r>
          </w:p>
          <w:p w14:paraId="46E4C94C" w14:textId="77777777" w:rsidR="00D354B7" w:rsidRPr="002C797D" w:rsidRDefault="00D354B7" w:rsidP="003F37E2">
            <w:pPr>
              <w:pStyle w:val="Akapitzlist"/>
              <w:numPr>
                <w:ilvl w:val="0"/>
                <w:numId w:val="6"/>
              </w:numPr>
              <w:spacing w:before="100" w:beforeAutospacing="1" w:after="100" w:afterAutospacing="1" w:line="276" w:lineRule="auto"/>
              <w:ind w:left="357" w:hanging="357"/>
              <w:contextualSpacing w:val="0"/>
              <w:rPr>
                <w:rFonts w:ascii="Arial" w:hAnsi="Arial" w:cs="Arial"/>
                <w:color w:val="000000"/>
                <w:sz w:val="24"/>
                <w:szCs w:val="24"/>
              </w:rPr>
            </w:pPr>
            <w:r w:rsidRPr="002C797D">
              <w:rPr>
                <w:rFonts w:ascii="Arial" w:hAnsi="Arial" w:cs="Arial"/>
                <w:color w:val="000000"/>
                <w:sz w:val="24"/>
                <w:szCs w:val="24"/>
              </w:rPr>
              <w:t>zgodność budżetu projektu z Wytycznymi dotyczącymi kwalifikowalności wydatków na lata 2021-2027;</w:t>
            </w:r>
          </w:p>
          <w:p w14:paraId="520B3F60" w14:textId="77777777" w:rsidR="00D354B7" w:rsidRPr="002C797D" w:rsidRDefault="00D354B7" w:rsidP="003F37E2">
            <w:pPr>
              <w:pStyle w:val="Akapitzlist"/>
              <w:numPr>
                <w:ilvl w:val="0"/>
                <w:numId w:val="6"/>
              </w:numPr>
              <w:spacing w:before="100" w:beforeAutospacing="1" w:after="100" w:afterAutospacing="1" w:line="276" w:lineRule="auto"/>
              <w:ind w:left="357" w:hanging="357"/>
              <w:contextualSpacing w:val="0"/>
              <w:rPr>
                <w:rFonts w:ascii="Arial" w:hAnsi="Arial" w:cs="Arial"/>
                <w:color w:val="000000"/>
                <w:sz w:val="24"/>
                <w:szCs w:val="24"/>
              </w:rPr>
            </w:pPr>
            <w:r w:rsidRPr="002C797D">
              <w:rPr>
                <w:rFonts w:ascii="Arial" w:hAnsi="Arial" w:cs="Arial"/>
                <w:color w:val="000000"/>
                <w:sz w:val="24"/>
                <w:szCs w:val="24"/>
              </w:rPr>
              <w:t>niezbędność planowanych wydatków w budżecie projektu, w tym:</w:t>
            </w:r>
          </w:p>
          <w:p w14:paraId="148B2CC1" w14:textId="77777777" w:rsidR="00D354B7" w:rsidRPr="002C797D" w:rsidRDefault="00D354B7" w:rsidP="003F37E2">
            <w:pPr>
              <w:pStyle w:val="Akapitzlist"/>
              <w:numPr>
                <w:ilvl w:val="0"/>
                <w:numId w:val="7"/>
              </w:numPr>
              <w:spacing w:before="100" w:beforeAutospacing="1" w:after="100" w:afterAutospacing="1" w:line="276" w:lineRule="auto"/>
              <w:contextualSpacing w:val="0"/>
              <w:rPr>
                <w:rFonts w:ascii="Arial" w:hAnsi="Arial" w:cs="Arial"/>
                <w:color w:val="000000"/>
                <w:sz w:val="24"/>
                <w:szCs w:val="24"/>
              </w:rPr>
            </w:pPr>
            <w:r w:rsidRPr="002C797D">
              <w:rPr>
                <w:rFonts w:ascii="Arial" w:hAnsi="Arial" w:cs="Arial"/>
                <w:color w:val="000000"/>
                <w:sz w:val="24"/>
                <w:szCs w:val="24"/>
              </w:rPr>
              <w:t>czy wydatki wynikają bezpośrednio z opisanych działań i przyczyniają się do osiągnięcia produktów projektu;</w:t>
            </w:r>
          </w:p>
          <w:p w14:paraId="3A40AAA6" w14:textId="53E9F52E" w:rsidR="00D354B7" w:rsidRPr="002C797D" w:rsidRDefault="00D354B7" w:rsidP="003F37E2">
            <w:pPr>
              <w:pStyle w:val="Akapitzlist"/>
              <w:numPr>
                <w:ilvl w:val="0"/>
                <w:numId w:val="7"/>
              </w:numPr>
              <w:spacing w:before="100" w:beforeAutospacing="1" w:after="100" w:afterAutospacing="1" w:line="276" w:lineRule="auto"/>
              <w:contextualSpacing w:val="0"/>
              <w:rPr>
                <w:rFonts w:ascii="Arial" w:hAnsi="Arial" w:cs="Arial"/>
                <w:color w:val="000000"/>
                <w:sz w:val="24"/>
                <w:szCs w:val="24"/>
              </w:rPr>
            </w:pPr>
            <w:r w:rsidRPr="002C797D">
              <w:rPr>
                <w:rFonts w:ascii="Arial" w:hAnsi="Arial" w:cs="Arial"/>
                <w:color w:val="000000"/>
                <w:sz w:val="24"/>
                <w:szCs w:val="24"/>
              </w:rPr>
              <w:t>czy nie ujęto wydatków, które wykazano jako potencjał wnioskodawcy (chyba, że stanowią wkład własny);</w:t>
            </w:r>
          </w:p>
          <w:p w14:paraId="5DDF8788" w14:textId="77777777" w:rsidR="00D354B7" w:rsidRPr="002C797D" w:rsidRDefault="00D354B7" w:rsidP="003F37E2">
            <w:pPr>
              <w:pStyle w:val="Akapitzlist"/>
              <w:numPr>
                <w:ilvl w:val="0"/>
                <w:numId w:val="6"/>
              </w:numPr>
              <w:spacing w:before="100" w:beforeAutospacing="1" w:after="100" w:afterAutospacing="1" w:line="276" w:lineRule="auto"/>
              <w:ind w:left="357" w:hanging="357"/>
              <w:contextualSpacing w:val="0"/>
              <w:rPr>
                <w:rFonts w:ascii="Arial" w:hAnsi="Arial" w:cs="Arial"/>
                <w:color w:val="000000"/>
                <w:sz w:val="24"/>
                <w:szCs w:val="24"/>
              </w:rPr>
            </w:pPr>
            <w:r w:rsidRPr="002C797D">
              <w:rPr>
                <w:rFonts w:ascii="Arial" w:hAnsi="Arial" w:cs="Arial"/>
                <w:color w:val="000000"/>
                <w:sz w:val="24"/>
                <w:szCs w:val="24"/>
              </w:rPr>
              <w:t>racjonalność i efektywność planowanych wydatków, w tym:</w:t>
            </w:r>
          </w:p>
          <w:p w14:paraId="635F5574" w14:textId="77777777" w:rsidR="00D354B7" w:rsidRPr="002C797D" w:rsidRDefault="00D354B7" w:rsidP="003F37E2">
            <w:pPr>
              <w:pStyle w:val="Akapitzlist"/>
              <w:numPr>
                <w:ilvl w:val="0"/>
                <w:numId w:val="8"/>
              </w:numPr>
              <w:spacing w:before="100" w:beforeAutospacing="1" w:after="100" w:afterAutospacing="1" w:line="276" w:lineRule="auto"/>
              <w:contextualSpacing w:val="0"/>
              <w:rPr>
                <w:rFonts w:ascii="Arial" w:hAnsi="Arial" w:cs="Arial"/>
                <w:color w:val="000000"/>
                <w:sz w:val="24"/>
                <w:szCs w:val="24"/>
              </w:rPr>
            </w:pPr>
            <w:r w:rsidRPr="002C797D">
              <w:rPr>
                <w:rFonts w:ascii="Arial" w:hAnsi="Arial" w:cs="Arial"/>
                <w:color w:val="000000"/>
                <w:sz w:val="24"/>
                <w:szCs w:val="24"/>
              </w:rPr>
              <w:t>czy są adekwatne do zakresu i specyfiki projektu, czasu jego realizacji oraz planowanych produktów projektu;</w:t>
            </w:r>
          </w:p>
          <w:p w14:paraId="5B5E364E" w14:textId="77777777" w:rsidR="00D354B7" w:rsidRPr="002C797D" w:rsidRDefault="00D354B7" w:rsidP="003F37E2">
            <w:pPr>
              <w:pStyle w:val="Akapitzlist"/>
              <w:numPr>
                <w:ilvl w:val="0"/>
                <w:numId w:val="8"/>
              </w:numPr>
              <w:spacing w:before="100" w:beforeAutospacing="1" w:after="100" w:afterAutospacing="1" w:line="276" w:lineRule="auto"/>
              <w:contextualSpacing w:val="0"/>
              <w:rPr>
                <w:rFonts w:ascii="Arial" w:hAnsi="Arial" w:cs="Arial"/>
                <w:color w:val="000000"/>
                <w:sz w:val="24"/>
                <w:szCs w:val="24"/>
              </w:rPr>
            </w:pPr>
            <w:r w:rsidRPr="002C797D">
              <w:rPr>
                <w:rFonts w:ascii="Arial" w:hAnsi="Arial" w:cs="Arial"/>
                <w:color w:val="000000"/>
                <w:sz w:val="24"/>
                <w:szCs w:val="24"/>
              </w:rPr>
              <w:lastRenderedPageBreak/>
              <w:t>czy są zgodne ze standardami lub cenami rynkowymi towarów lub usług,</w:t>
            </w:r>
          </w:p>
          <w:p w14:paraId="48562F25" w14:textId="77777777" w:rsidR="00D354B7" w:rsidRPr="002C797D" w:rsidRDefault="00D354B7" w:rsidP="003F37E2">
            <w:pPr>
              <w:pStyle w:val="Akapitzlist"/>
              <w:numPr>
                <w:ilvl w:val="0"/>
                <w:numId w:val="8"/>
              </w:numPr>
              <w:spacing w:before="100" w:beforeAutospacing="1" w:after="100" w:afterAutospacing="1" w:line="276" w:lineRule="auto"/>
              <w:contextualSpacing w:val="0"/>
              <w:rPr>
                <w:rFonts w:ascii="Arial" w:hAnsi="Arial" w:cs="Arial"/>
                <w:color w:val="000000"/>
                <w:sz w:val="24"/>
                <w:szCs w:val="24"/>
              </w:rPr>
            </w:pPr>
            <w:r w:rsidRPr="002C797D">
              <w:rPr>
                <w:rFonts w:ascii="Arial" w:hAnsi="Arial" w:cs="Arial"/>
                <w:color w:val="000000"/>
                <w:sz w:val="24"/>
                <w:szCs w:val="24"/>
              </w:rPr>
              <w:t>czy określone w projekcie nakłady finansowe służą osiągnięciu możliwie najkorzystniejszych efektów realizacji zadań.</w:t>
            </w:r>
          </w:p>
          <w:p w14:paraId="2D5B6BFE" w14:textId="27D45F1E" w:rsidR="00D354B7" w:rsidRPr="002C797D" w:rsidRDefault="00D354B7" w:rsidP="003F37E2">
            <w:pPr>
              <w:pStyle w:val="Akapitzlist"/>
              <w:numPr>
                <w:ilvl w:val="0"/>
                <w:numId w:val="6"/>
              </w:numPr>
              <w:spacing w:before="100" w:beforeAutospacing="1" w:after="100" w:afterAutospacing="1" w:line="276" w:lineRule="auto"/>
              <w:ind w:left="357" w:hanging="357"/>
              <w:contextualSpacing w:val="0"/>
              <w:rPr>
                <w:rFonts w:ascii="Arial" w:hAnsi="Arial" w:cs="Arial"/>
                <w:color w:val="000000"/>
                <w:sz w:val="24"/>
                <w:szCs w:val="24"/>
              </w:rPr>
            </w:pPr>
            <w:r w:rsidRPr="002C797D">
              <w:rPr>
                <w:rFonts w:ascii="Arial" w:hAnsi="Arial" w:cs="Arial"/>
                <w:color w:val="000000"/>
                <w:sz w:val="24"/>
                <w:szCs w:val="24"/>
              </w:rPr>
              <w:t>poprawność sporządzenia budżetu (m.in. koszty pośrednie, cross-</w:t>
            </w:r>
            <w:proofErr w:type="spellStart"/>
            <w:r w:rsidRPr="002C797D">
              <w:rPr>
                <w:rFonts w:ascii="Arial" w:hAnsi="Arial" w:cs="Arial"/>
                <w:color w:val="000000"/>
                <w:sz w:val="24"/>
                <w:szCs w:val="24"/>
              </w:rPr>
              <w:t>financing</w:t>
            </w:r>
            <w:proofErr w:type="spellEnd"/>
            <w:r w:rsidRPr="002C797D">
              <w:rPr>
                <w:rFonts w:ascii="Arial" w:hAnsi="Arial" w:cs="Arial"/>
                <w:color w:val="000000"/>
                <w:sz w:val="24"/>
                <w:szCs w:val="24"/>
              </w:rPr>
              <w:t>, wkład własny, błędne wyliczenia itp.).</w:t>
            </w:r>
          </w:p>
          <w:p w14:paraId="274AC90A" w14:textId="77777777" w:rsidR="00D354B7" w:rsidRPr="002C797D" w:rsidRDefault="00D354B7" w:rsidP="003F37E2">
            <w:pPr>
              <w:pStyle w:val="Akapitzlist"/>
              <w:numPr>
                <w:ilvl w:val="0"/>
                <w:numId w:val="6"/>
              </w:numPr>
              <w:spacing w:before="100" w:beforeAutospacing="1" w:after="100" w:afterAutospacing="1" w:line="276" w:lineRule="auto"/>
              <w:ind w:left="357" w:hanging="357"/>
              <w:contextualSpacing w:val="0"/>
              <w:rPr>
                <w:rFonts w:ascii="Arial" w:hAnsi="Arial" w:cs="Arial"/>
                <w:color w:val="000000"/>
                <w:sz w:val="24"/>
                <w:szCs w:val="24"/>
              </w:rPr>
            </w:pPr>
            <w:r w:rsidRPr="002C797D">
              <w:rPr>
                <w:rFonts w:ascii="Arial" w:hAnsi="Arial" w:cs="Arial"/>
                <w:color w:val="000000"/>
                <w:sz w:val="24"/>
                <w:szCs w:val="24"/>
              </w:rPr>
              <w:t>czy budżet projektu jest adekwatny do założeń projektu i Regulaminu wyboru projektów.</w:t>
            </w:r>
          </w:p>
          <w:p w14:paraId="156373C1" w14:textId="7EB5B25A"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Komitet Monitorujący dopuszcza doprecyzowanie </w:t>
            </w:r>
            <w:r w:rsidR="00372BAC">
              <w:rPr>
                <w:rFonts w:ascii="Arial" w:hAnsi="Arial" w:cs="Arial"/>
                <w:color w:val="000000"/>
                <w:sz w:val="24"/>
                <w:szCs w:val="24"/>
              </w:rPr>
              <w:t xml:space="preserve">zakresu </w:t>
            </w:r>
            <w:r w:rsidRPr="002C797D">
              <w:rPr>
                <w:rFonts w:ascii="Arial" w:hAnsi="Arial" w:cs="Arial"/>
                <w:color w:val="000000"/>
                <w:sz w:val="24"/>
                <w:szCs w:val="24"/>
              </w:rPr>
              <w:t>kryterium na potrzeby danego postępowania w Regulaminie wyboru projektów</w:t>
            </w:r>
            <w:r w:rsidR="00FD0BD8" w:rsidRPr="002C797D">
              <w:rPr>
                <w:rFonts w:ascii="Arial" w:hAnsi="Arial" w:cs="Arial"/>
                <w:color w:val="000000"/>
                <w:sz w:val="24"/>
                <w:szCs w:val="24"/>
              </w:rPr>
              <w:t>, w zakresie zgodności z wytycznymi, o których mowa w ustawie wdrożeniowej oraz przepisami prawa krajowego.</w:t>
            </w:r>
          </w:p>
          <w:p w14:paraId="2ECC5302"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jest weryfikowane w oparciu o wniosek o dofinansowanie projektu.</w:t>
            </w:r>
          </w:p>
        </w:tc>
        <w:tc>
          <w:tcPr>
            <w:tcW w:w="1760" w:type="pct"/>
          </w:tcPr>
          <w:p w14:paraId="6F992DF1"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62847BEC" w14:textId="0867C29B"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r w:rsidR="00DF2E8D" w:rsidRPr="002C797D">
              <w:rPr>
                <w:rFonts w:ascii="Arial" w:hAnsi="Arial" w:cs="Arial"/>
                <w:color w:val="000000"/>
                <w:sz w:val="24"/>
                <w:szCs w:val="24"/>
              </w:rPr>
              <w:t>.</w:t>
            </w:r>
          </w:p>
          <w:p w14:paraId="137BD1DE"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Projekt może uzyskać maksymalnie 20 pkt. w ramach oceny kryterium.</w:t>
            </w:r>
          </w:p>
          <w:p w14:paraId="743AF5B9"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Dopuszcza się możliwość skierowania kryterium do negocjacji</w:t>
            </w:r>
            <w:r w:rsidRPr="002C797D">
              <w:rPr>
                <w:rFonts w:ascii="Arial" w:hAnsi="Arial" w:cs="Arial"/>
                <w:sz w:val="24"/>
                <w:szCs w:val="24"/>
              </w:rPr>
              <w:t xml:space="preserve"> w zakresie wskazanym w Regulaminie wyboru projektów</w:t>
            </w:r>
            <w:r w:rsidRPr="002C797D">
              <w:rPr>
                <w:rFonts w:ascii="Arial" w:hAnsi="Arial" w:cs="Arial"/>
                <w:color w:val="000000"/>
                <w:sz w:val="24"/>
                <w:szCs w:val="24"/>
              </w:rPr>
              <w:t>, jeśli oceniający przyzna co najmniej 12 punktów w ramach oceny kryterium.</w:t>
            </w:r>
          </w:p>
          <w:p w14:paraId="161C3BD4"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lastRenderedPageBreak/>
              <w:t xml:space="preserve">Kryterium nie jest spełnione, jeśli oceniający przyzna 11 lub mniej punktów </w:t>
            </w:r>
            <w:r w:rsidRPr="002C797D">
              <w:rPr>
                <w:rFonts w:ascii="Arial" w:hAnsi="Arial" w:cs="Arial"/>
                <w:color w:val="000000"/>
                <w:sz w:val="24"/>
                <w:szCs w:val="24"/>
              </w:rPr>
              <w:t>w ramach oceny kryterium.</w:t>
            </w:r>
          </w:p>
          <w:p w14:paraId="4EF5A5BE"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będzie miało charakter rozstrzygający 2 stopnia o ostatecznej kolejności na liście projektów skierowanych do etapu negocjacji, gdy więcej niż jeden projekt uzyska taką samą liczbę punktów.</w:t>
            </w:r>
          </w:p>
        </w:tc>
      </w:tr>
    </w:tbl>
    <w:p w14:paraId="629F2E15" w14:textId="62BAAC6F" w:rsidR="009807D0" w:rsidRPr="009C3930" w:rsidRDefault="009807D0" w:rsidP="003F37E2">
      <w:pPr>
        <w:pStyle w:val="Nagwek1"/>
        <w:numPr>
          <w:ilvl w:val="0"/>
          <w:numId w:val="16"/>
        </w:numPr>
        <w:spacing w:before="100" w:beforeAutospacing="1" w:after="100" w:afterAutospacing="1"/>
        <w:ind w:left="714" w:hanging="357"/>
        <w:rPr>
          <w:rFonts w:ascii="Arial" w:hAnsi="Arial" w:cs="Arial"/>
          <w:b/>
          <w:bCs/>
          <w:color w:val="auto"/>
          <w:sz w:val="24"/>
          <w:szCs w:val="24"/>
        </w:rPr>
      </w:pPr>
      <w:r w:rsidRPr="009C3930">
        <w:rPr>
          <w:rFonts w:ascii="Arial" w:hAnsi="Arial" w:cs="Arial"/>
          <w:b/>
          <w:bCs/>
          <w:color w:val="auto"/>
          <w:sz w:val="24"/>
          <w:szCs w:val="24"/>
        </w:rPr>
        <w:lastRenderedPageBreak/>
        <w:t>Kryteria dostępu</w:t>
      </w:r>
    </w:p>
    <w:tbl>
      <w:tblPr>
        <w:tblStyle w:val="Tabela-Siatka"/>
        <w:tblW w:w="5084" w:type="pct"/>
        <w:tblLook w:val="0620" w:firstRow="1" w:lastRow="0" w:firstColumn="0" w:lastColumn="0" w:noHBand="1" w:noVBand="1"/>
      </w:tblPr>
      <w:tblGrid>
        <w:gridCol w:w="1069"/>
        <w:gridCol w:w="3310"/>
        <w:gridCol w:w="7792"/>
        <w:gridCol w:w="2058"/>
      </w:tblGrid>
      <w:tr w:rsidR="006D3CEF" w:rsidRPr="002C797D" w14:paraId="0272BCD8" w14:textId="77777777" w:rsidTr="00BF52A9">
        <w:trPr>
          <w:tblHeader/>
        </w:trPr>
        <w:tc>
          <w:tcPr>
            <w:tcW w:w="376" w:type="pct"/>
            <w:shd w:val="clear" w:color="auto" w:fill="D9D9D9" w:themeFill="background1" w:themeFillShade="D9"/>
          </w:tcPr>
          <w:p w14:paraId="1446A57B" w14:textId="77777777" w:rsidR="009807D0" w:rsidRPr="002C797D" w:rsidRDefault="009807D0"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Nr</w:t>
            </w:r>
          </w:p>
        </w:tc>
        <w:tc>
          <w:tcPr>
            <w:tcW w:w="1163" w:type="pct"/>
            <w:shd w:val="clear" w:color="auto" w:fill="D9D9D9" w:themeFill="background1" w:themeFillShade="D9"/>
          </w:tcPr>
          <w:p w14:paraId="75472284" w14:textId="77777777" w:rsidR="009807D0" w:rsidRPr="002C797D" w:rsidRDefault="009807D0"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Nazwa</w:t>
            </w:r>
          </w:p>
        </w:tc>
        <w:tc>
          <w:tcPr>
            <w:tcW w:w="2738" w:type="pct"/>
            <w:shd w:val="clear" w:color="auto" w:fill="D9D9D9" w:themeFill="background1" w:themeFillShade="D9"/>
          </w:tcPr>
          <w:p w14:paraId="4504230E" w14:textId="77777777" w:rsidR="009807D0" w:rsidRPr="002C797D" w:rsidRDefault="009807D0"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Definicja</w:t>
            </w:r>
          </w:p>
        </w:tc>
        <w:tc>
          <w:tcPr>
            <w:tcW w:w="723" w:type="pct"/>
            <w:shd w:val="clear" w:color="auto" w:fill="D9D9D9" w:themeFill="background1" w:themeFillShade="D9"/>
          </w:tcPr>
          <w:p w14:paraId="4AC1A8BA" w14:textId="77777777" w:rsidR="009807D0" w:rsidRPr="002C797D" w:rsidRDefault="009807D0"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Opis znaczenia</w:t>
            </w:r>
          </w:p>
        </w:tc>
      </w:tr>
      <w:tr w:rsidR="003D7111" w:rsidRPr="002C797D" w14:paraId="58E84E26" w14:textId="0DF3A119" w:rsidTr="001E7052">
        <w:trPr>
          <w:trHeight w:val="1082"/>
        </w:trPr>
        <w:tc>
          <w:tcPr>
            <w:tcW w:w="376" w:type="pct"/>
          </w:tcPr>
          <w:p w14:paraId="363168E5" w14:textId="00182901" w:rsidR="003D7111" w:rsidRPr="002C797D" w:rsidRDefault="003D7111" w:rsidP="003D7111">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C.1</w:t>
            </w:r>
          </w:p>
        </w:tc>
        <w:tc>
          <w:tcPr>
            <w:tcW w:w="1163" w:type="pct"/>
          </w:tcPr>
          <w:p w14:paraId="2091E28C" w14:textId="03969866" w:rsidR="003D7111" w:rsidRPr="002C797D" w:rsidRDefault="00155AF3" w:rsidP="003D7111">
            <w:pPr>
              <w:spacing w:before="100" w:beforeAutospacing="1" w:after="100" w:afterAutospacing="1" w:line="276" w:lineRule="auto"/>
              <w:rPr>
                <w:rFonts w:ascii="Arial" w:hAnsi="Arial" w:cs="Arial"/>
                <w:b/>
                <w:color w:val="000000"/>
                <w:sz w:val="24"/>
                <w:szCs w:val="24"/>
              </w:rPr>
            </w:pPr>
            <w:r w:rsidRPr="00155AF3">
              <w:rPr>
                <w:rFonts w:ascii="Arial" w:hAnsi="Arial" w:cs="Arial"/>
                <w:b/>
                <w:color w:val="000000"/>
                <w:sz w:val="24"/>
                <w:szCs w:val="24"/>
              </w:rPr>
              <w:t xml:space="preserve">Wnioskodawca zakłada, że maksymalna wartość dofinansowania projektu nie przekracza kwoty </w:t>
            </w:r>
            <w:r w:rsidRPr="00155AF3">
              <w:rPr>
                <w:rFonts w:ascii="Arial" w:hAnsi="Arial" w:cs="Arial"/>
                <w:b/>
                <w:color w:val="000000"/>
                <w:sz w:val="24"/>
                <w:szCs w:val="24"/>
              </w:rPr>
              <w:lastRenderedPageBreak/>
              <w:t>przeznaczonej na dofinansowanie projektów</w:t>
            </w:r>
          </w:p>
        </w:tc>
        <w:tc>
          <w:tcPr>
            <w:tcW w:w="2738" w:type="pct"/>
          </w:tcPr>
          <w:p w14:paraId="30950FE1" w14:textId="77777777" w:rsidR="00155AF3" w:rsidRPr="00155AF3" w:rsidRDefault="00155AF3" w:rsidP="00155AF3">
            <w:pPr>
              <w:spacing w:before="100" w:beforeAutospacing="1" w:after="100" w:afterAutospacing="1" w:line="276" w:lineRule="auto"/>
              <w:rPr>
                <w:rFonts w:ascii="Arial" w:hAnsi="Arial" w:cs="Arial"/>
                <w:sz w:val="24"/>
                <w:szCs w:val="24"/>
              </w:rPr>
            </w:pPr>
            <w:r w:rsidRPr="00155AF3">
              <w:rPr>
                <w:rFonts w:ascii="Arial" w:hAnsi="Arial" w:cs="Arial"/>
                <w:sz w:val="24"/>
                <w:szCs w:val="24"/>
              </w:rPr>
              <w:lastRenderedPageBreak/>
              <w:t>W kryterium sprawdzimy, czy maksymalna wartość dofinansowania projektu nie przekracza kwoty przeznaczonej na dofinansowanie projektów w naborze.</w:t>
            </w:r>
          </w:p>
          <w:p w14:paraId="618EE508" w14:textId="77777777" w:rsidR="00155AF3" w:rsidRPr="00155AF3" w:rsidRDefault="00155AF3" w:rsidP="00155AF3">
            <w:pPr>
              <w:spacing w:before="100" w:beforeAutospacing="1" w:after="100" w:afterAutospacing="1" w:line="276" w:lineRule="auto"/>
              <w:rPr>
                <w:rFonts w:ascii="Arial" w:hAnsi="Arial" w:cs="Arial"/>
                <w:sz w:val="24"/>
                <w:szCs w:val="24"/>
              </w:rPr>
            </w:pPr>
            <w:r w:rsidRPr="00155AF3">
              <w:rPr>
                <w:rFonts w:ascii="Arial" w:hAnsi="Arial" w:cs="Arial"/>
                <w:sz w:val="24"/>
                <w:szCs w:val="24"/>
              </w:rPr>
              <w:lastRenderedPageBreak/>
              <w:t>Kwota przeznaczona na dofinansowanie projektów dla naboru jest wstępnie określona w kolumnie „Kwota dofinansowania UE+BP” Harmonogramu naborów wniosków o dofinansowanie projektów w programie Fundusze Europejskie dla Kujaw i Pomorza 2021-2027 aktualnego na dzień ogłoszenia naboru.</w:t>
            </w:r>
          </w:p>
          <w:p w14:paraId="41F549E2" w14:textId="77777777" w:rsidR="00155AF3" w:rsidRPr="00155AF3" w:rsidRDefault="00155AF3" w:rsidP="00155AF3">
            <w:pPr>
              <w:spacing w:before="100" w:beforeAutospacing="1" w:after="100" w:afterAutospacing="1" w:line="276" w:lineRule="auto"/>
              <w:rPr>
                <w:rFonts w:ascii="Arial" w:hAnsi="Arial" w:cs="Arial"/>
                <w:sz w:val="24"/>
                <w:szCs w:val="24"/>
              </w:rPr>
            </w:pPr>
            <w:r w:rsidRPr="00155AF3">
              <w:rPr>
                <w:rFonts w:ascii="Arial" w:hAnsi="Arial" w:cs="Arial"/>
                <w:sz w:val="24"/>
                <w:szCs w:val="24"/>
              </w:rPr>
              <w:t>Na potrzeby kryterium wiążąca jest kwota przeznaczona na dofinansowanie projektów wskazana w §5 Informacja finansowa Regulaminu wyboru projektów dla naboru.</w:t>
            </w:r>
          </w:p>
          <w:p w14:paraId="7A20451B" w14:textId="77777777" w:rsidR="00155AF3" w:rsidRPr="00155AF3" w:rsidRDefault="00155AF3" w:rsidP="00155AF3">
            <w:pPr>
              <w:spacing w:before="100" w:beforeAutospacing="1" w:after="100" w:afterAutospacing="1" w:line="276" w:lineRule="auto"/>
              <w:rPr>
                <w:rFonts w:ascii="Arial" w:hAnsi="Arial" w:cs="Arial"/>
                <w:sz w:val="24"/>
                <w:szCs w:val="24"/>
              </w:rPr>
            </w:pPr>
            <w:r w:rsidRPr="00155AF3">
              <w:rPr>
                <w:rFonts w:ascii="Arial" w:hAnsi="Arial" w:cs="Arial"/>
                <w:sz w:val="24"/>
                <w:szCs w:val="24"/>
              </w:rPr>
              <w:t>W szczególnie uzasadnionych przypadkach Instytucja Zarządzająca może wyrazić zgodę, w trakcie realizacji projektu na wniosek beneficjenta, na zwiększenie zakładanej wartości dofinansowania projektu ponad kwotę przeznaczoną na dofinansowanie projektów wskazaną w §5 Informacja finansowa Regulaminu wyboru projektów dla naboru.</w:t>
            </w:r>
          </w:p>
          <w:p w14:paraId="17ACE808" w14:textId="3BD2AB4B" w:rsidR="003D7111" w:rsidRPr="002C797D" w:rsidRDefault="00155AF3" w:rsidP="003D7111">
            <w:pPr>
              <w:spacing w:before="100" w:beforeAutospacing="1" w:after="100" w:afterAutospacing="1" w:line="276" w:lineRule="auto"/>
              <w:rPr>
                <w:rFonts w:ascii="Arial" w:hAnsi="Arial" w:cs="Arial"/>
                <w:sz w:val="24"/>
                <w:szCs w:val="24"/>
              </w:rPr>
            </w:pPr>
            <w:r w:rsidRPr="00155AF3">
              <w:rPr>
                <w:rFonts w:ascii="Arial" w:hAnsi="Arial" w:cs="Arial"/>
                <w:sz w:val="24"/>
                <w:szCs w:val="24"/>
              </w:rPr>
              <w:t>Kryterium jest weryfikowane w oparciu o wniosek o dofinansowanie projektu i §5 Informacja finansowa w Regulaminie wyboru projektów.</w:t>
            </w:r>
          </w:p>
        </w:tc>
        <w:tc>
          <w:tcPr>
            <w:tcW w:w="723" w:type="pct"/>
          </w:tcPr>
          <w:p w14:paraId="401FBFC8" w14:textId="33AA0B3E"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Tak/nie</w:t>
            </w:r>
          </w:p>
          <w:p w14:paraId="143FAD2D" w14:textId="0C1C6D14"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(niespełnienie kryterium oznacza </w:t>
            </w:r>
            <w:r w:rsidRPr="002C797D">
              <w:rPr>
                <w:rFonts w:ascii="Arial" w:hAnsi="Arial" w:cs="Arial"/>
                <w:color w:val="000000"/>
                <w:sz w:val="24"/>
                <w:szCs w:val="24"/>
              </w:rPr>
              <w:lastRenderedPageBreak/>
              <w:t>negatywną ocenę).</w:t>
            </w:r>
          </w:p>
          <w:p w14:paraId="5F4E4635" w14:textId="19272643"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Nie dopuszcza się możliwości skierowania kryterium do negocjacji.</w:t>
            </w:r>
          </w:p>
        </w:tc>
      </w:tr>
      <w:tr w:rsidR="003D7111" w:rsidRPr="002C797D" w14:paraId="5E045169" w14:textId="77777777" w:rsidTr="00BF52A9">
        <w:tc>
          <w:tcPr>
            <w:tcW w:w="376" w:type="pct"/>
            <w:shd w:val="clear" w:color="auto" w:fill="FFFFFF" w:themeFill="background1"/>
          </w:tcPr>
          <w:p w14:paraId="1A6C8A76" w14:textId="2A164C78" w:rsidR="003D7111" w:rsidRPr="002C797D" w:rsidRDefault="003D7111" w:rsidP="003D7111">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C.2</w:t>
            </w:r>
          </w:p>
        </w:tc>
        <w:tc>
          <w:tcPr>
            <w:tcW w:w="1163" w:type="pct"/>
            <w:shd w:val="clear" w:color="auto" w:fill="FFFFFF" w:themeFill="background1"/>
          </w:tcPr>
          <w:p w14:paraId="5108A1F0" w14:textId="1C024107" w:rsidR="003D7111" w:rsidRPr="002C797D" w:rsidRDefault="003D7111" w:rsidP="003D7111">
            <w:pPr>
              <w:pStyle w:val="Default"/>
              <w:spacing w:before="100" w:beforeAutospacing="1" w:after="100" w:afterAutospacing="1"/>
              <w:jc w:val="left"/>
              <w:rPr>
                <w:rFonts w:ascii="Arial" w:eastAsiaTheme="minorHAnsi" w:hAnsi="Arial" w:cs="Arial"/>
                <w:b/>
                <w:color w:val="000000"/>
                <w:sz w:val="24"/>
                <w:szCs w:val="24"/>
                <w:lang w:eastAsia="en-US"/>
              </w:rPr>
            </w:pPr>
            <w:r w:rsidRPr="002C797D">
              <w:rPr>
                <w:rFonts w:ascii="Arial" w:hAnsi="Arial" w:cs="Arial"/>
                <w:b/>
                <w:bCs/>
                <w:sz w:val="24"/>
                <w:szCs w:val="24"/>
              </w:rPr>
              <w:t>Projekt jest zgodny z zapisami Szczegółowego Opisu Priorytetów</w:t>
            </w:r>
            <w:r>
              <w:rPr>
                <w:rFonts w:ascii="Arial" w:hAnsi="Arial" w:cs="Arial"/>
                <w:b/>
                <w:bCs/>
                <w:sz w:val="24"/>
                <w:szCs w:val="24"/>
              </w:rPr>
              <w:t xml:space="preserve"> (</w:t>
            </w:r>
            <w:proofErr w:type="spellStart"/>
            <w:r>
              <w:rPr>
                <w:rFonts w:ascii="Arial" w:hAnsi="Arial" w:cs="Arial"/>
                <w:b/>
                <w:bCs/>
                <w:sz w:val="24"/>
                <w:szCs w:val="24"/>
              </w:rPr>
              <w:t>SzOP</w:t>
            </w:r>
            <w:proofErr w:type="spellEnd"/>
            <w:r>
              <w:rPr>
                <w:rFonts w:ascii="Arial" w:hAnsi="Arial" w:cs="Arial"/>
                <w:b/>
                <w:bCs/>
                <w:sz w:val="24"/>
                <w:szCs w:val="24"/>
              </w:rPr>
              <w:t>)</w:t>
            </w:r>
          </w:p>
        </w:tc>
        <w:tc>
          <w:tcPr>
            <w:tcW w:w="2738" w:type="pct"/>
            <w:shd w:val="clear" w:color="auto" w:fill="FFFFFF" w:themeFill="background1"/>
          </w:tcPr>
          <w:p w14:paraId="0B0562AC" w14:textId="18C65026" w:rsidR="003D7111" w:rsidRPr="002C797D" w:rsidRDefault="003D7111" w:rsidP="003D7111">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W kryterium sprawdzimy, czy projekt jest zgodny z zapisami Szczegółowego Opisu Priorytetów dla </w:t>
            </w:r>
            <w:r w:rsidRPr="002C797D">
              <w:rPr>
                <w:rFonts w:ascii="Arial" w:hAnsi="Arial" w:cs="Arial"/>
                <w:b/>
                <w:bCs/>
                <w:sz w:val="24"/>
                <w:szCs w:val="24"/>
              </w:rPr>
              <w:t>Działania 8.20 Aktywne włączenie społeczne</w:t>
            </w:r>
            <w:r w:rsidRPr="002C797D">
              <w:rPr>
                <w:rFonts w:ascii="Arial" w:hAnsi="Arial" w:cs="Arial"/>
                <w:sz w:val="24"/>
                <w:szCs w:val="24"/>
              </w:rPr>
              <w:t xml:space="preserve"> w wersji aktualnej na dzień rozpoczęcia naboru</w:t>
            </w:r>
            <w:r>
              <w:rPr>
                <w:rStyle w:val="Odwoanieprzypisudolnego"/>
                <w:rFonts w:ascii="Arial" w:hAnsi="Arial" w:cs="Arial"/>
                <w:sz w:val="24"/>
                <w:szCs w:val="24"/>
              </w:rPr>
              <w:footnoteReference w:id="9"/>
            </w:r>
            <w:r w:rsidRPr="002C797D">
              <w:rPr>
                <w:rFonts w:ascii="Arial" w:hAnsi="Arial" w:cs="Arial"/>
                <w:sz w:val="24"/>
                <w:szCs w:val="24"/>
              </w:rPr>
              <w:t>:</w:t>
            </w:r>
          </w:p>
          <w:p w14:paraId="68A70A98" w14:textId="77777777" w:rsidR="003D7111" w:rsidRPr="002C797D" w:rsidRDefault="003D7111" w:rsidP="003F37E2">
            <w:pPr>
              <w:numPr>
                <w:ilvl w:val="0"/>
                <w:numId w:val="2"/>
              </w:numPr>
              <w:spacing w:before="100" w:beforeAutospacing="1" w:after="100" w:afterAutospacing="1" w:line="276" w:lineRule="auto"/>
              <w:rPr>
                <w:rFonts w:ascii="Arial" w:hAnsi="Arial" w:cs="Arial"/>
                <w:sz w:val="24"/>
                <w:szCs w:val="24"/>
              </w:rPr>
            </w:pPr>
            <w:r w:rsidRPr="002C797D">
              <w:rPr>
                <w:rFonts w:ascii="Arial" w:hAnsi="Arial" w:cs="Arial"/>
                <w:sz w:val="24"/>
                <w:szCs w:val="24"/>
              </w:rPr>
              <w:lastRenderedPageBreak/>
              <w:t>w zakresie informacji wskazanych w polu „Dopuszczalny cross-</w:t>
            </w:r>
            <w:proofErr w:type="spellStart"/>
            <w:r w:rsidRPr="002C797D">
              <w:rPr>
                <w:rFonts w:ascii="Arial" w:hAnsi="Arial" w:cs="Arial"/>
                <w:sz w:val="24"/>
                <w:szCs w:val="24"/>
              </w:rPr>
              <w:t>financing</w:t>
            </w:r>
            <w:proofErr w:type="spellEnd"/>
            <w:r w:rsidRPr="002C797D">
              <w:rPr>
                <w:rFonts w:ascii="Arial" w:hAnsi="Arial" w:cs="Arial"/>
                <w:sz w:val="24"/>
                <w:szCs w:val="24"/>
              </w:rPr>
              <w:t xml:space="preserve"> [%]”;</w:t>
            </w:r>
          </w:p>
          <w:p w14:paraId="6B4E5D32" w14:textId="1D8568C9" w:rsidR="003D7111" w:rsidRPr="002C797D" w:rsidRDefault="003D7111" w:rsidP="003F37E2">
            <w:pPr>
              <w:numPr>
                <w:ilvl w:val="0"/>
                <w:numId w:val="2"/>
              </w:numPr>
              <w:spacing w:before="100" w:beforeAutospacing="1" w:after="100" w:afterAutospacing="1" w:line="276" w:lineRule="auto"/>
              <w:rPr>
                <w:rFonts w:ascii="Arial" w:hAnsi="Arial" w:cs="Arial"/>
                <w:sz w:val="24"/>
                <w:szCs w:val="24"/>
              </w:rPr>
            </w:pPr>
            <w:r w:rsidRPr="002C797D">
              <w:rPr>
                <w:rFonts w:ascii="Arial" w:hAnsi="Arial" w:cs="Arial"/>
                <w:sz w:val="24"/>
                <w:szCs w:val="24"/>
              </w:rPr>
              <w:t>w zakresie informacji wskazanych w polu „Maksymalny % poziom dofinansowania całkowitego wydatków kwalifikowalnych na poziomie projektu”;</w:t>
            </w:r>
          </w:p>
          <w:p w14:paraId="385A3EFA" w14:textId="77777777" w:rsidR="003D7111" w:rsidRPr="002C797D" w:rsidRDefault="003D7111" w:rsidP="003F37E2">
            <w:pPr>
              <w:numPr>
                <w:ilvl w:val="0"/>
                <w:numId w:val="2"/>
              </w:numPr>
              <w:spacing w:before="100" w:beforeAutospacing="1" w:after="100" w:afterAutospacing="1" w:line="276" w:lineRule="auto"/>
              <w:rPr>
                <w:rFonts w:ascii="Arial" w:hAnsi="Arial" w:cs="Arial"/>
                <w:sz w:val="24"/>
                <w:szCs w:val="24"/>
              </w:rPr>
            </w:pPr>
            <w:r w:rsidRPr="002C797D">
              <w:rPr>
                <w:rFonts w:ascii="Arial" w:hAnsi="Arial" w:cs="Arial"/>
                <w:sz w:val="24"/>
                <w:szCs w:val="24"/>
              </w:rPr>
              <w:t>w zakresie informacji wskazanych w polu „Minimalny wkład własny beneficjenta”;</w:t>
            </w:r>
          </w:p>
          <w:p w14:paraId="0E0662D7" w14:textId="77777777" w:rsidR="003C36A5" w:rsidRDefault="003D7111" w:rsidP="003F37E2">
            <w:pPr>
              <w:numPr>
                <w:ilvl w:val="0"/>
                <w:numId w:val="2"/>
              </w:numPr>
              <w:spacing w:before="100" w:beforeAutospacing="1" w:after="100" w:afterAutospacing="1" w:line="276" w:lineRule="auto"/>
              <w:rPr>
                <w:rFonts w:ascii="Arial" w:hAnsi="Arial" w:cs="Arial"/>
                <w:sz w:val="24"/>
                <w:szCs w:val="24"/>
              </w:rPr>
            </w:pPr>
            <w:r w:rsidRPr="002C797D">
              <w:rPr>
                <w:rFonts w:ascii="Arial" w:hAnsi="Arial" w:cs="Arial"/>
                <w:sz w:val="24"/>
                <w:szCs w:val="24"/>
              </w:rPr>
              <w:t>w zakresie informacji wskazanych w polu „Minimalna wartość projektu [PLN]”</w:t>
            </w:r>
            <w:r w:rsidR="003C36A5">
              <w:rPr>
                <w:rFonts w:ascii="Arial" w:hAnsi="Arial" w:cs="Arial"/>
                <w:sz w:val="24"/>
                <w:szCs w:val="24"/>
              </w:rPr>
              <w:t>;</w:t>
            </w:r>
          </w:p>
          <w:p w14:paraId="792EC160" w14:textId="320C7234" w:rsidR="003D7111" w:rsidRPr="000A6737" w:rsidRDefault="006F7C33" w:rsidP="003F37E2">
            <w:pPr>
              <w:pStyle w:val="Akapitzlist"/>
              <w:numPr>
                <w:ilvl w:val="0"/>
                <w:numId w:val="2"/>
              </w:numPr>
              <w:spacing w:after="160" w:line="259" w:lineRule="auto"/>
              <w:rPr>
                <w:rFonts w:ascii="Arial" w:hAnsi="Arial" w:cs="Arial"/>
                <w:sz w:val="24"/>
                <w:szCs w:val="24"/>
              </w:rPr>
            </w:pPr>
            <w:r w:rsidRPr="006F7C33">
              <w:rPr>
                <w:rFonts w:ascii="Arial" w:hAnsi="Arial" w:cs="Arial"/>
                <w:sz w:val="24"/>
                <w:szCs w:val="24"/>
              </w:rPr>
              <w:t xml:space="preserve">w zakresie informacji wskazanych w polu </w:t>
            </w:r>
            <w:r w:rsidRPr="000A6737">
              <w:rPr>
                <w:rFonts w:ascii="Arial" w:hAnsi="Arial" w:cs="Arial"/>
                <w:sz w:val="24"/>
                <w:szCs w:val="24"/>
              </w:rPr>
              <w:t>„U</w:t>
            </w:r>
            <w:r w:rsidR="003C36A5" w:rsidRPr="000A6737">
              <w:rPr>
                <w:rFonts w:ascii="Arial" w:hAnsi="Arial" w:cs="Arial"/>
                <w:sz w:val="24"/>
                <w:szCs w:val="24"/>
              </w:rPr>
              <w:t>proszczon</w:t>
            </w:r>
            <w:r w:rsidRPr="000A6737">
              <w:rPr>
                <w:rFonts w:ascii="Arial" w:hAnsi="Arial" w:cs="Arial"/>
                <w:sz w:val="24"/>
                <w:szCs w:val="24"/>
              </w:rPr>
              <w:t>e</w:t>
            </w:r>
            <w:r w:rsidR="003C36A5" w:rsidRPr="000A6737">
              <w:rPr>
                <w:rFonts w:ascii="Arial" w:hAnsi="Arial" w:cs="Arial"/>
                <w:sz w:val="24"/>
                <w:szCs w:val="24"/>
              </w:rPr>
              <w:t xml:space="preserve"> metod</w:t>
            </w:r>
            <w:r w:rsidRPr="000A6737">
              <w:rPr>
                <w:rFonts w:ascii="Arial" w:hAnsi="Arial" w:cs="Arial"/>
                <w:sz w:val="24"/>
                <w:szCs w:val="24"/>
              </w:rPr>
              <w:t>y</w:t>
            </w:r>
            <w:r w:rsidR="003C36A5" w:rsidRPr="000A6737">
              <w:rPr>
                <w:rFonts w:ascii="Arial" w:hAnsi="Arial" w:cs="Arial"/>
                <w:sz w:val="24"/>
                <w:szCs w:val="24"/>
              </w:rPr>
              <w:t xml:space="preserve"> rozliczania</w:t>
            </w:r>
            <w:r w:rsidRPr="000A6737">
              <w:rPr>
                <w:rFonts w:ascii="Arial" w:hAnsi="Arial" w:cs="Arial"/>
                <w:sz w:val="24"/>
                <w:szCs w:val="24"/>
              </w:rPr>
              <w:t>”</w:t>
            </w:r>
            <w:r w:rsidR="003C36A5" w:rsidRPr="000A6737">
              <w:rPr>
                <w:rFonts w:ascii="Arial" w:hAnsi="Arial" w:cs="Arial"/>
                <w:sz w:val="24"/>
                <w:szCs w:val="24"/>
              </w:rPr>
              <w:t>.</w:t>
            </w:r>
          </w:p>
          <w:p w14:paraId="5339628E" w14:textId="2F0F63C5"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Kryterium jest weryfikowane w oparciu o wniosek o dofinansowanie projektu.</w:t>
            </w:r>
          </w:p>
        </w:tc>
        <w:tc>
          <w:tcPr>
            <w:tcW w:w="723" w:type="pct"/>
            <w:shd w:val="clear" w:color="auto" w:fill="FFFFFF" w:themeFill="background1"/>
          </w:tcPr>
          <w:p w14:paraId="3B2C1E15" w14:textId="77777777"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1E45535B" w14:textId="02DF4C51"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(niespełnienie kryterium </w:t>
            </w:r>
            <w:r w:rsidRPr="002C797D">
              <w:rPr>
                <w:rFonts w:ascii="Arial" w:hAnsi="Arial" w:cs="Arial"/>
                <w:color w:val="000000"/>
                <w:sz w:val="24"/>
                <w:szCs w:val="24"/>
              </w:rPr>
              <w:lastRenderedPageBreak/>
              <w:t>oznacza negatywną ocenę).</w:t>
            </w:r>
          </w:p>
          <w:p w14:paraId="5B86D0C7" w14:textId="3FFBDB04"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r w:rsidR="003D7111" w:rsidRPr="002C797D" w14:paraId="6313A85A" w14:textId="77777777" w:rsidTr="00BF52A9">
        <w:tc>
          <w:tcPr>
            <w:tcW w:w="376" w:type="pct"/>
            <w:shd w:val="clear" w:color="auto" w:fill="FFFFFF" w:themeFill="background1"/>
          </w:tcPr>
          <w:p w14:paraId="7F78E748" w14:textId="45DF8393" w:rsidR="003D7111" w:rsidRPr="002C797D" w:rsidRDefault="003D7111" w:rsidP="003D7111">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C.3</w:t>
            </w:r>
          </w:p>
        </w:tc>
        <w:tc>
          <w:tcPr>
            <w:tcW w:w="1163" w:type="pct"/>
            <w:shd w:val="clear" w:color="auto" w:fill="FFFFFF" w:themeFill="background1"/>
          </w:tcPr>
          <w:p w14:paraId="5C4DB4AF" w14:textId="04C2E285" w:rsidR="003D7111" w:rsidRPr="002C797D" w:rsidRDefault="003D7111" w:rsidP="003D7111">
            <w:pPr>
              <w:pStyle w:val="Default"/>
              <w:spacing w:before="100" w:beforeAutospacing="1" w:after="100" w:afterAutospacing="1"/>
              <w:jc w:val="left"/>
              <w:rPr>
                <w:rFonts w:ascii="Arial" w:hAnsi="Arial" w:cs="Arial"/>
                <w:b/>
                <w:bCs/>
                <w:sz w:val="24"/>
                <w:szCs w:val="24"/>
              </w:rPr>
            </w:pPr>
            <w:r w:rsidRPr="002C797D">
              <w:rPr>
                <w:rFonts w:ascii="Arial" w:hAnsi="Arial" w:cs="Arial"/>
                <w:b/>
                <w:bCs/>
                <w:sz w:val="24"/>
                <w:szCs w:val="24"/>
              </w:rPr>
              <w:t>Projekt jest zgodny z typem projektu możliwym do realizacji w naborze</w:t>
            </w:r>
          </w:p>
        </w:tc>
        <w:tc>
          <w:tcPr>
            <w:tcW w:w="2738" w:type="pct"/>
            <w:shd w:val="clear" w:color="auto" w:fill="FFFFFF" w:themeFill="background1"/>
          </w:tcPr>
          <w:p w14:paraId="4FAD7BC2" w14:textId="135174C0" w:rsidR="003D7111" w:rsidRPr="002C797D" w:rsidRDefault="003D7111" w:rsidP="003D7111">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założenia projektu wpisują się w poniższe typy projektu, możliwe do realizacji w naborze (wskazane w Szczegółowym Opisie Priorytetów dla Działania 8.20 Aktywne włączenie społeczne w polu „Opis działania”):</w:t>
            </w:r>
          </w:p>
          <w:p w14:paraId="6018B270" w14:textId="7147BD71" w:rsidR="003D7111" w:rsidRDefault="003D7111" w:rsidP="003D7111">
            <w:pPr>
              <w:spacing w:before="100" w:beforeAutospacing="1" w:after="100" w:afterAutospacing="1" w:line="276" w:lineRule="auto"/>
              <w:ind w:left="261" w:hanging="284"/>
              <w:rPr>
                <w:rFonts w:ascii="Arial" w:hAnsi="Arial" w:cs="Arial"/>
                <w:b/>
                <w:bCs/>
                <w:sz w:val="24"/>
                <w:szCs w:val="24"/>
              </w:rPr>
            </w:pPr>
            <w:r w:rsidRPr="003A08E6">
              <w:rPr>
                <w:rFonts w:ascii="Arial" w:hAnsi="Arial" w:cs="Arial"/>
                <w:b/>
                <w:bCs/>
                <w:sz w:val="24"/>
                <w:szCs w:val="24"/>
              </w:rPr>
              <w:t>2. Wspieranie integracji społeczno-ekonomicznej społeczności</w:t>
            </w:r>
            <w:r>
              <w:rPr>
                <w:rFonts w:ascii="Arial" w:hAnsi="Arial" w:cs="Arial"/>
                <w:b/>
                <w:bCs/>
                <w:sz w:val="24"/>
                <w:szCs w:val="24"/>
              </w:rPr>
              <w:t xml:space="preserve"> </w:t>
            </w:r>
            <w:r w:rsidRPr="003A08E6">
              <w:rPr>
                <w:rFonts w:ascii="Arial" w:hAnsi="Arial" w:cs="Arial"/>
                <w:b/>
                <w:bCs/>
                <w:sz w:val="24"/>
                <w:szCs w:val="24"/>
              </w:rPr>
              <w:t>zmarginalizowanych, takich jak Romowie:</w:t>
            </w:r>
          </w:p>
          <w:p w14:paraId="57F3BBF4" w14:textId="7A9DDF15" w:rsidR="003D7111" w:rsidRPr="003A08E6" w:rsidRDefault="003D7111" w:rsidP="003F37E2">
            <w:pPr>
              <w:pStyle w:val="Akapitzlist"/>
              <w:numPr>
                <w:ilvl w:val="0"/>
                <w:numId w:val="17"/>
              </w:numPr>
              <w:spacing w:before="100" w:beforeAutospacing="1" w:after="100" w:afterAutospacing="1" w:line="276" w:lineRule="auto"/>
              <w:rPr>
                <w:rFonts w:ascii="Arial" w:hAnsi="Arial" w:cs="Arial"/>
                <w:sz w:val="24"/>
                <w:szCs w:val="24"/>
              </w:rPr>
            </w:pPr>
            <w:r w:rsidRPr="003A08E6">
              <w:rPr>
                <w:rFonts w:ascii="Arial" w:hAnsi="Arial" w:cs="Arial"/>
                <w:sz w:val="24"/>
                <w:szCs w:val="24"/>
              </w:rPr>
              <w:t>usługi aktywnej integracji o charakterze społecznym, edukacyjnym, zdrowotnym</w:t>
            </w:r>
            <w:r w:rsidR="00B322E5">
              <w:rPr>
                <w:rFonts w:ascii="Arial" w:hAnsi="Arial" w:cs="Arial"/>
                <w:sz w:val="24"/>
                <w:szCs w:val="24"/>
              </w:rPr>
              <w:t xml:space="preserve"> (o charakterze diagnostycznym lub profilaktycznym)</w:t>
            </w:r>
            <w:r w:rsidRPr="003A08E6">
              <w:rPr>
                <w:rFonts w:ascii="Arial" w:hAnsi="Arial" w:cs="Arial"/>
                <w:sz w:val="24"/>
                <w:szCs w:val="24"/>
              </w:rPr>
              <w:t>, zawodowym</w:t>
            </w:r>
            <w:r w:rsidR="00B322E5">
              <w:rPr>
                <w:rStyle w:val="Odwoanieprzypisudolnego"/>
                <w:rFonts w:ascii="Arial" w:hAnsi="Arial" w:cs="Arial"/>
                <w:sz w:val="24"/>
                <w:szCs w:val="24"/>
              </w:rPr>
              <w:footnoteReference w:id="10"/>
            </w:r>
            <w:r w:rsidRPr="003A08E6">
              <w:rPr>
                <w:rFonts w:ascii="Arial" w:hAnsi="Arial" w:cs="Arial"/>
                <w:sz w:val="24"/>
                <w:szCs w:val="24"/>
              </w:rPr>
              <w:t xml:space="preserve"> dla członków społeczności </w:t>
            </w:r>
            <w:r w:rsidRPr="003A08E6">
              <w:rPr>
                <w:rFonts w:ascii="Arial" w:hAnsi="Arial" w:cs="Arial"/>
                <w:sz w:val="24"/>
                <w:szCs w:val="24"/>
              </w:rPr>
              <w:lastRenderedPageBreak/>
              <w:t>zmarginalizowanych, umożliwiające ich włączenie w życie społeczne i zawodowe;</w:t>
            </w:r>
          </w:p>
          <w:p w14:paraId="3CCF55B7" w14:textId="77777777" w:rsidR="00066F5F" w:rsidRPr="003A08E6" w:rsidRDefault="00066F5F" w:rsidP="00066F5F">
            <w:pPr>
              <w:pStyle w:val="Akapitzlist"/>
              <w:numPr>
                <w:ilvl w:val="0"/>
                <w:numId w:val="17"/>
              </w:numPr>
              <w:spacing w:before="100" w:beforeAutospacing="1" w:after="100" w:afterAutospacing="1" w:line="276" w:lineRule="auto"/>
              <w:rPr>
                <w:rFonts w:ascii="Arial" w:hAnsi="Arial" w:cs="Arial"/>
                <w:sz w:val="24"/>
                <w:szCs w:val="24"/>
              </w:rPr>
            </w:pPr>
            <w:r w:rsidRPr="003A08E6">
              <w:rPr>
                <w:rFonts w:ascii="Arial" w:hAnsi="Arial" w:cs="Arial"/>
                <w:sz w:val="24"/>
                <w:szCs w:val="24"/>
              </w:rPr>
              <w:t>kompleksowe programy integracji społeczności zmarginalizowanych (w tym w szczególności kobiet oraz dzieci) ze społecznością lokalną, z uwzględnieniem działań mających na celu przezwyciężenie segregacji, uprzedzeń i dyskryminacji;</w:t>
            </w:r>
          </w:p>
          <w:p w14:paraId="2044FF8C" w14:textId="0000463E" w:rsidR="003D7111" w:rsidRPr="00D648C9" w:rsidRDefault="003D7111" w:rsidP="003F37E2">
            <w:pPr>
              <w:pStyle w:val="Akapitzlist"/>
              <w:numPr>
                <w:ilvl w:val="0"/>
                <w:numId w:val="17"/>
              </w:numPr>
              <w:spacing w:before="100" w:beforeAutospacing="1" w:after="100" w:afterAutospacing="1" w:line="276" w:lineRule="auto"/>
              <w:rPr>
                <w:rFonts w:ascii="Arial" w:hAnsi="Arial" w:cs="Arial"/>
                <w:sz w:val="24"/>
                <w:szCs w:val="24"/>
              </w:rPr>
            </w:pPr>
            <w:r w:rsidRPr="003A08E6">
              <w:rPr>
                <w:rFonts w:ascii="Arial" w:hAnsi="Arial" w:cs="Arial"/>
                <w:sz w:val="24"/>
                <w:szCs w:val="24"/>
              </w:rPr>
              <w:t xml:space="preserve">tworzenie partnerstw (z władzami lokalnymi, partnerami społecznymi, organizacjami reprezentującymi społeczność </w:t>
            </w:r>
            <w:r w:rsidRPr="00D648C9">
              <w:rPr>
                <w:rFonts w:ascii="Arial" w:hAnsi="Arial" w:cs="Arial"/>
                <w:sz w:val="24"/>
                <w:szCs w:val="24"/>
              </w:rPr>
              <w:t>romską) oraz sieci network (np. sieci społeczne i zawodowe).</w:t>
            </w:r>
          </w:p>
          <w:p w14:paraId="009E9676" w14:textId="683B99F9" w:rsidR="003D7111" w:rsidRDefault="003D7111" w:rsidP="003D7111">
            <w:pPr>
              <w:spacing w:before="100" w:beforeAutospacing="1" w:after="100" w:afterAutospacing="1" w:line="276" w:lineRule="auto"/>
              <w:rPr>
                <w:rFonts w:ascii="Arial" w:hAnsi="Arial" w:cs="Arial"/>
                <w:b/>
                <w:bCs/>
                <w:color w:val="000000"/>
                <w:sz w:val="24"/>
                <w:szCs w:val="24"/>
              </w:rPr>
            </w:pPr>
            <w:r w:rsidRPr="00D648C9">
              <w:rPr>
                <w:rFonts w:ascii="Arial" w:hAnsi="Arial" w:cs="Arial"/>
                <w:b/>
                <w:bCs/>
                <w:color w:val="000000"/>
                <w:sz w:val="24"/>
                <w:szCs w:val="24"/>
              </w:rPr>
              <w:t>Typ „2a” jest działaniem obligatoryjnym do realizacji w ramach projektu.</w:t>
            </w:r>
          </w:p>
          <w:p w14:paraId="6EC59E54" w14:textId="1A583F3D" w:rsidR="00A31355" w:rsidRPr="00D648C9" w:rsidRDefault="00A31355" w:rsidP="003D7111">
            <w:pPr>
              <w:spacing w:before="100" w:beforeAutospacing="1" w:after="100" w:afterAutospacing="1" w:line="276" w:lineRule="auto"/>
              <w:rPr>
                <w:rFonts w:ascii="Arial" w:hAnsi="Arial" w:cs="Arial"/>
                <w:b/>
                <w:bCs/>
                <w:color w:val="000000"/>
                <w:sz w:val="24"/>
                <w:szCs w:val="24"/>
              </w:rPr>
            </w:pPr>
            <w:r w:rsidRPr="00A31355">
              <w:rPr>
                <w:rFonts w:ascii="Arial" w:hAnsi="Arial" w:cs="Arial"/>
                <w:b/>
                <w:bCs/>
                <w:color w:val="000000"/>
                <w:sz w:val="24"/>
                <w:szCs w:val="24"/>
              </w:rPr>
              <w:t>Wnioskodawca zapewni zaangażowanie przedstawicieli społeczności romskiej na etapie przygotowania projektu poprzez wykazanie w projekcie, że jego założenia były skonsultowane ze społecznością romską z obszaru realizacji projektu.</w:t>
            </w:r>
          </w:p>
          <w:p w14:paraId="5C89BDB0" w14:textId="124FC1C6" w:rsidR="003D7111" w:rsidRPr="002C797D" w:rsidRDefault="003D7111" w:rsidP="003D7111">
            <w:pPr>
              <w:spacing w:before="100" w:beforeAutospacing="1" w:after="100" w:afterAutospacing="1" w:line="276" w:lineRule="auto"/>
              <w:rPr>
                <w:rFonts w:ascii="Arial" w:hAnsi="Arial" w:cs="Arial"/>
                <w:color w:val="000000"/>
                <w:sz w:val="24"/>
                <w:szCs w:val="24"/>
              </w:rPr>
            </w:pPr>
            <w:r w:rsidRPr="009B721C">
              <w:rPr>
                <w:rFonts w:ascii="Arial" w:hAnsi="Arial" w:cs="Arial"/>
                <w:color w:val="000000"/>
                <w:sz w:val="24"/>
                <w:szCs w:val="24"/>
              </w:rPr>
              <w:t xml:space="preserve">Komitet Monitorujący dopuszcza doprecyzowanie </w:t>
            </w:r>
            <w:r w:rsidR="00372BAC">
              <w:rPr>
                <w:rFonts w:ascii="Arial" w:hAnsi="Arial" w:cs="Arial"/>
                <w:color w:val="000000"/>
                <w:sz w:val="24"/>
                <w:szCs w:val="24"/>
              </w:rPr>
              <w:t xml:space="preserve">zakresu </w:t>
            </w:r>
            <w:r w:rsidRPr="009B721C">
              <w:rPr>
                <w:rFonts w:ascii="Arial" w:hAnsi="Arial" w:cs="Arial"/>
                <w:color w:val="000000"/>
                <w:sz w:val="24"/>
                <w:szCs w:val="24"/>
              </w:rPr>
              <w:t xml:space="preserve">kryterium na potrzeby danego postępowania w </w:t>
            </w:r>
            <w:r w:rsidRPr="009B721C">
              <w:rPr>
                <w:rFonts w:ascii="Arial" w:hAnsi="Arial" w:cs="Arial"/>
                <w:b/>
                <w:bCs/>
                <w:color w:val="000000"/>
                <w:sz w:val="24"/>
                <w:szCs w:val="24"/>
              </w:rPr>
              <w:t>Regulaminie wyboru projektów</w:t>
            </w:r>
            <w:r w:rsidRPr="009B721C">
              <w:rPr>
                <w:rFonts w:ascii="Arial" w:hAnsi="Arial" w:cs="Arial"/>
                <w:color w:val="000000"/>
                <w:sz w:val="24"/>
                <w:szCs w:val="24"/>
              </w:rPr>
              <w:t>, w zakresie zgodności z wytycznymi, o których mowa w ustawie wdrożeniowej oraz przepisami prawa krajowego.</w:t>
            </w:r>
          </w:p>
          <w:p w14:paraId="2C197D69" w14:textId="2B85FE77" w:rsidR="003D7111" w:rsidRPr="002C797D" w:rsidRDefault="003D7111" w:rsidP="003D7111">
            <w:pPr>
              <w:spacing w:before="100" w:beforeAutospacing="1" w:after="100" w:afterAutospacing="1" w:line="276" w:lineRule="auto"/>
              <w:rPr>
                <w:rFonts w:ascii="Arial" w:hAnsi="Arial" w:cs="Arial"/>
                <w:sz w:val="24"/>
                <w:szCs w:val="24"/>
              </w:rPr>
            </w:pPr>
            <w:r w:rsidRPr="002C797D">
              <w:rPr>
                <w:rFonts w:ascii="Arial" w:hAnsi="Arial" w:cs="Arial"/>
                <w:color w:val="000000"/>
                <w:sz w:val="24"/>
                <w:szCs w:val="24"/>
              </w:rPr>
              <w:lastRenderedPageBreak/>
              <w:t>Kryterium jest weryfikowane w oparciu o wniosek o dofinansowanie projektu.</w:t>
            </w:r>
          </w:p>
        </w:tc>
        <w:tc>
          <w:tcPr>
            <w:tcW w:w="723" w:type="pct"/>
            <w:shd w:val="clear" w:color="auto" w:fill="FFFFFF" w:themeFill="background1"/>
          </w:tcPr>
          <w:p w14:paraId="6190153C" w14:textId="77777777"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2ED4D54A" w14:textId="4B7F6BA2"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68ECE4D5" w14:textId="2D74F03C"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Dopuszcza się możliwość </w:t>
            </w:r>
            <w:r w:rsidRPr="002C797D">
              <w:rPr>
                <w:rFonts w:ascii="Arial" w:hAnsi="Arial" w:cs="Arial"/>
                <w:sz w:val="24"/>
                <w:szCs w:val="24"/>
              </w:rPr>
              <w:lastRenderedPageBreak/>
              <w:t>skierowania kryterium do negocjacji w zakresie wskazanym w Regulaminie wyboru projektów.</w:t>
            </w:r>
          </w:p>
        </w:tc>
      </w:tr>
      <w:tr w:rsidR="003D7111" w:rsidRPr="002C797D" w14:paraId="69890F62" w14:textId="77777777" w:rsidTr="00BF52A9">
        <w:tblPrEx>
          <w:tblLook w:val="04A0" w:firstRow="1" w:lastRow="0" w:firstColumn="1" w:lastColumn="0" w:noHBand="0" w:noVBand="1"/>
        </w:tblPrEx>
        <w:tc>
          <w:tcPr>
            <w:tcW w:w="376" w:type="pct"/>
          </w:tcPr>
          <w:p w14:paraId="7A955949" w14:textId="2E79E5E0" w:rsidR="003D7111" w:rsidRPr="002C797D" w:rsidRDefault="003D7111" w:rsidP="003D7111">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C.4</w:t>
            </w:r>
          </w:p>
        </w:tc>
        <w:tc>
          <w:tcPr>
            <w:tcW w:w="1163" w:type="pct"/>
          </w:tcPr>
          <w:p w14:paraId="4E8F512F" w14:textId="3896C5D2" w:rsidR="003D7111" w:rsidRPr="002C797D" w:rsidRDefault="003D7111" w:rsidP="003D7111">
            <w:pPr>
              <w:pStyle w:val="Default"/>
              <w:spacing w:before="100" w:beforeAutospacing="1" w:after="100" w:afterAutospacing="1"/>
              <w:jc w:val="left"/>
              <w:rPr>
                <w:rFonts w:ascii="Arial" w:hAnsi="Arial" w:cs="Arial"/>
                <w:b/>
                <w:color w:val="000000"/>
                <w:sz w:val="24"/>
                <w:szCs w:val="24"/>
              </w:rPr>
            </w:pPr>
            <w:r w:rsidRPr="002C797D">
              <w:rPr>
                <w:rFonts w:ascii="Arial" w:hAnsi="Arial" w:cs="Arial"/>
                <w:b/>
                <w:bCs/>
                <w:sz w:val="24"/>
                <w:szCs w:val="24"/>
              </w:rPr>
              <w:t>Projekt jest skierowany do właściwej grupy docelowej</w:t>
            </w:r>
          </w:p>
        </w:tc>
        <w:tc>
          <w:tcPr>
            <w:tcW w:w="2738" w:type="pct"/>
          </w:tcPr>
          <w:p w14:paraId="787A98C0" w14:textId="0EA5197F" w:rsidR="003D7111" w:rsidRPr="002C797D" w:rsidRDefault="003D7111" w:rsidP="003D7111">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projekt jest realizowany na obszarze objętym FEdKP 2021-2027, tj. czy projekty skierowane do osób fizycznych, obejmują osoby mieszkające w rozumieniu Kodeksu cywilnego lub pracujące lub uczące się na terenie województwa kujawsko- pomorskiego, a w przypadku innych podmiotów czy posiadają one jednostkę organizacyjną na obszarze województwa kujawsko-pomorskiego.</w:t>
            </w:r>
          </w:p>
          <w:p w14:paraId="6414C92D" w14:textId="6EF5130F" w:rsidR="003D7111" w:rsidRDefault="003D7111" w:rsidP="003D7111">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Ponadto ocenie podlega czy projekt jest skierowany </w:t>
            </w:r>
            <w:r>
              <w:rPr>
                <w:rFonts w:ascii="Arial" w:hAnsi="Arial" w:cs="Arial"/>
                <w:sz w:val="24"/>
                <w:szCs w:val="24"/>
              </w:rPr>
              <w:t xml:space="preserve">obligatoryjnie </w:t>
            </w:r>
            <w:r w:rsidRPr="002C797D">
              <w:rPr>
                <w:rFonts w:ascii="Arial" w:hAnsi="Arial" w:cs="Arial"/>
                <w:sz w:val="24"/>
                <w:szCs w:val="24"/>
              </w:rPr>
              <w:t>do</w:t>
            </w:r>
            <w:r>
              <w:rPr>
                <w:rFonts w:ascii="Arial" w:hAnsi="Arial" w:cs="Arial"/>
                <w:sz w:val="24"/>
                <w:szCs w:val="24"/>
              </w:rPr>
              <w:t>:</w:t>
            </w:r>
          </w:p>
          <w:p w14:paraId="0CC23E3A" w14:textId="773FE960" w:rsidR="003D7111" w:rsidRDefault="003D7111" w:rsidP="003D7111">
            <w:pPr>
              <w:spacing w:before="100" w:beforeAutospacing="1" w:after="100" w:afterAutospacing="1" w:line="276" w:lineRule="auto"/>
              <w:rPr>
                <w:rFonts w:ascii="Arial" w:hAnsi="Arial" w:cs="Arial"/>
                <w:sz w:val="24"/>
                <w:szCs w:val="24"/>
              </w:rPr>
            </w:pPr>
            <w:r>
              <w:rPr>
                <w:rFonts w:ascii="Arial" w:hAnsi="Arial" w:cs="Arial"/>
                <w:sz w:val="24"/>
                <w:szCs w:val="24"/>
              </w:rPr>
              <w:t xml:space="preserve">- </w:t>
            </w:r>
            <w:r w:rsidRPr="00794759">
              <w:rPr>
                <w:rFonts w:ascii="Arial" w:hAnsi="Arial" w:cs="Arial"/>
                <w:sz w:val="24"/>
                <w:szCs w:val="24"/>
              </w:rPr>
              <w:t>os</w:t>
            </w:r>
            <w:r>
              <w:rPr>
                <w:rFonts w:ascii="Arial" w:hAnsi="Arial" w:cs="Arial"/>
                <w:sz w:val="24"/>
                <w:szCs w:val="24"/>
              </w:rPr>
              <w:t>ó</w:t>
            </w:r>
            <w:r w:rsidRPr="00794759">
              <w:rPr>
                <w:rFonts w:ascii="Arial" w:hAnsi="Arial" w:cs="Arial"/>
                <w:sz w:val="24"/>
                <w:szCs w:val="24"/>
              </w:rPr>
              <w:t xml:space="preserve">b należące do społeczności </w:t>
            </w:r>
            <w:r>
              <w:rPr>
                <w:rFonts w:ascii="Arial" w:hAnsi="Arial" w:cs="Arial"/>
                <w:sz w:val="24"/>
                <w:szCs w:val="24"/>
              </w:rPr>
              <w:t>romskiej</w:t>
            </w:r>
            <w:r w:rsidRPr="00794759">
              <w:rPr>
                <w:rFonts w:ascii="Arial" w:hAnsi="Arial" w:cs="Arial"/>
                <w:sz w:val="24"/>
                <w:szCs w:val="24"/>
              </w:rPr>
              <w:t xml:space="preserve"> </w:t>
            </w:r>
            <w:r>
              <w:rPr>
                <w:rFonts w:ascii="Arial" w:hAnsi="Arial" w:cs="Arial"/>
                <w:sz w:val="24"/>
                <w:szCs w:val="24"/>
              </w:rPr>
              <w:t xml:space="preserve">(w tym </w:t>
            </w:r>
            <w:r w:rsidRPr="00794759">
              <w:rPr>
                <w:rFonts w:ascii="Arial" w:hAnsi="Arial" w:cs="Arial"/>
                <w:sz w:val="24"/>
                <w:szCs w:val="24"/>
              </w:rPr>
              <w:t>dzieci</w:t>
            </w:r>
            <w:r>
              <w:rPr>
                <w:rFonts w:ascii="Arial" w:hAnsi="Arial" w:cs="Arial"/>
                <w:sz w:val="24"/>
                <w:szCs w:val="24"/>
              </w:rPr>
              <w:t>)</w:t>
            </w:r>
            <w:r w:rsidRPr="00794759">
              <w:rPr>
                <w:rFonts w:ascii="Arial" w:hAnsi="Arial" w:cs="Arial"/>
                <w:sz w:val="24"/>
                <w:szCs w:val="24"/>
              </w:rPr>
              <w:t>,</w:t>
            </w:r>
          </w:p>
          <w:p w14:paraId="15FC0FE1" w14:textId="145DF708" w:rsidR="003D7111" w:rsidRDefault="003D7111" w:rsidP="003D7111">
            <w:pPr>
              <w:spacing w:before="100" w:beforeAutospacing="1" w:after="100" w:afterAutospacing="1" w:line="276" w:lineRule="auto"/>
              <w:rPr>
                <w:rFonts w:ascii="Arial" w:hAnsi="Arial" w:cs="Arial"/>
                <w:sz w:val="24"/>
                <w:szCs w:val="24"/>
              </w:rPr>
            </w:pPr>
            <w:r>
              <w:rPr>
                <w:rFonts w:ascii="Arial" w:hAnsi="Arial" w:cs="Arial"/>
                <w:sz w:val="24"/>
                <w:szCs w:val="24"/>
              </w:rPr>
              <w:t xml:space="preserve">dodatkowo możliwe jest uczestnictwo </w:t>
            </w:r>
            <w:r w:rsidRPr="00794759">
              <w:rPr>
                <w:rFonts w:ascii="Arial" w:hAnsi="Arial" w:cs="Arial"/>
                <w:sz w:val="24"/>
                <w:szCs w:val="24"/>
              </w:rPr>
              <w:t>otoczeni</w:t>
            </w:r>
            <w:r>
              <w:rPr>
                <w:rFonts w:ascii="Arial" w:hAnsi="Arial" w:cs="Arial"/>
                <w:sz w:val="24"/>
                <w:szCs w:val="24"/>
              </w:rPr>
              <w:t>a</w:t>
            </w:r>
            <w:r w:rsidRPr="00794759">
              <w:rPr>
                <w:rFonts w:ascii="Arial" w:hAnsi="Arial" w:cs="Arial"/>
                <w:sz w:val="24"/>
                <w:szCs w:val="24"/>
              </w:rPr>
              <w:t xml:space="preserve"> osób ze społeczności</w:t>
            </w:r>
            <w:r>
              <w:rPr>
                <w:rFonts w:ascii="Arial" w:hAnsi="Arial" w:cs="Arial"/>
                <w:sz w:val="24"/>
                <w:szCs w:val="24"/>
              </w:rPr>
              <w:t xml:space="preserve"> romskiej.</w:t>
            </w:r>
          </w:p>
          <w:p w14:paraId="6B2A6817" w14:textId="61946BE5" w:rsidR="003D7111" w:rsidRPr="002C797D" w:rsidRDefault="003D7111" w:rsidP="003D7111">
            <w:pPr>
              <w:spacing w:before="100" w:beforeAutospacing="1" w:after="100" w:afterAutospacing="1" w:line="276" w:lineRule="auto"/>
              <w:rPr>
                <w:rFonts w:ascii="Arial" w:hAnsi="Arial" w:cs="Arial"/>
                <w:sz w:val="24"/>
                <w:szCs w:val="24"/>
              </w:rPr>
            </w:pPr>
            <w:r w:rsidRPr="002C797D">
              <w:rPr>
                <w:rFonts w:ascii="Arial" w:hAnsi="Arial" w:cs="Arial"/>
                <w:sz w:val="24"/>
                <w:szCs w:val="24"/>
              </w:rPr>
              <w:t>Kryterium weryfikowane w oparciu o wniosek o dofinansowanie projektu.</w:t>
            </w:r>
          </w:p>
        </w:tc>
        <w:tc>
          <w:tcPr>
            <w:tcW w:w="723" w:type="pct"/>
          </w:tcPr>
          <w:p w14:paraId="3F7DCD88" w14:textId="77777777"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Tak/do negocjacji/nie</w:t>
            </w:r>
          </w:p>
          <w:p w14:paraId="6B702E6E" w14:textId="72510622"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54E82966" w14:textId="6262DA11"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r w:rsidR="00606A28" w:rsidRPr="002C797D" w14:paraId="1E57857D" w14:textId="77777777" w:rsidTr="00BF52A9">
        <w:tblPrEx>
          <w:tblLook w:val="04A0" w:firstRow="1" w:lastRow="0" w:firstColumn="1" w:lastColumn="0" w:noHBand="0" w:noVBand="1"/>
        </w:tblPrEx>
        <w:tc>
          <w:tcPr>
            <w:tcW w:w="376" w:type="pct"/>
          </w:tcPr>
          <w:p w14:paraId="43D92ADC" w14:textId="6887FF5B" w:rsidR="00606A28" w:rsidRPr="002C797D" w:rsidRDefault="00DC1508" w:rsidP="00606A28">
            <w:pPr>
              <w:spacing w:before="100" w:beforeAutospacing="1" w:after="100" w:afterAutospacing="1" w:line="276" w:lineRule="auto"/>
              <w:rPr>
                <w:rFonts w:ascii="Arial" w:hAnsi="Arial" w:cs="Arial"/>
                <w:b/>
                <w:bCs/>
                <w:sz w:val="24"/>
                <w:szCs w:val="24"/>
              </w:rPr>
            </w:pPr>
            <w:r>
              <w:rPr>
                <w:rFonts w:ascii="Arial" w:hAnsi="Arial" w:cs="Arial"/>
                <w:b/>
                <w:bCs/>
                <w:sz w:val="24"/>
                <w:szCs w:val="24"/>
              </w:rPr>
              <w:t>C.5</w:t>
            </w:r>
          </w:p>
        </w:tc>
        <w:tc>
          <w:tcPr>
            <w:tcW w:w="1163" w:type="pct"/>
          </w:tcPr>
          <w:p w14:paraId="7D4E01C6" w14:textId="2B7D016E" w:rsidR="00606A28" w:rsidRPr="002C797D" w:rsidRDefault="00606A28" w:rsidP="00606A28">
            <w:pPr>
              <w:pStyle w:val="Default"/>
              <w:spacing w:before="100" w:beforeAutospacing="1" w:after="100" w:afterAutospacing="1"/>
              <w:jc w:val="left"/>
              <w:rPr>
                <w:rFonts w:ascii="Arial" w:hAnsi="Arial" w:cs="Arial"/>
                <w:b/>
                <w:bCs/>
                <w:sz w:val="24"/>
                <w:szCs w:val="24"/>
              </w:rPr>
            </w:pPr>
            <w:r w:rsidRPr="002C797D">
              <w:rPr>
                <w:rFonts w:ascii="Arial" w:eastAsiaTheme="minorHAnsi" w:hAnsi="Arial" w:cs="Arial"/>
                <w:b/>
                <w:color w:val="000000"/>
                <w:sz w:val="24"/>
                <w:szCs w:val="24"/>
                <w:lang w:eastAsia="en-US"/>
              </w:rPr>
              <w:t>Wnioskodawca przewidział w projekcie preferencje dla wybranych grup docelowych</w:t>
            </w:r>
          </w:p>
        </w:tc>
        <w:tc>
          <w:tcPr>
            <w:tcW w:w="2738" w:type="pct"/>
          </w:tcPr>
          <w:p w14:paraId="4896AF40" w14:textId="77777777" w:rsidR="00606A28" w:rsidRPr="002C797D" w:rsidRDefault="00606A28" w:rsidP="00606A28">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kryterium sprawdzimy, czy wnioskodawca na etapie rekrutacji będzie preferował osoby:</w:t>
            </w:r>
          </w:p>
          <w:p w14:paraId="57CE0224" w14:textId="59F0BAD7" w:rsidR="00606A28" w:rsidRPr="002C797D" w:rsidRDefault="00606A28" w:rsidP="003F37E2">
            <w:pPr>
              <w:pStyle w:val="Akapitzlist"/>
              <w:numPr>
                <w:ilvl w:val="0"/>
                <w:numId w:val="14"/>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doświadczające wielokrotnego wykluczenia społecznego rozumianego jako wykluczenie z powodu więcej niż jednej z przesłanek kwalifikujących je do wsparcia w projekcie</w:t>
            </w:r>
            <w:r w:rsidR="00B63480">
              <w:rPr>
                <w:rFonts w:ascii="Arial" w:hAnsi="Arial" w:cs="Arial"/>
                <w:color w:val="000000"/>
                <w:sz w:val="24"/>
                <w:szCs w:val="24"/>
              </w:rPr>
              <w:t xml:space="preserve"> </w:t>
            </w:r>
            <w:r w:rsidRPr="002C797D">
              <w:rPr>
                <w:rFonts w:ascii="Arial" w:hAnsi="Arial" w:cs="Arial"/>
                <w:color w:val="000000"/>
                <w:sz w:val="24"/>
                <w:szCs w:val="24"/>
              </w:rPr>
              <w:t>lub spełniające więcej niż jedną przesłankę określoną w art. 7 ustawy z dnia 12 marca 2004 r. o pomocy społecznej;</w:t>
            </w:r>
          </w:p>
          <w:p w14:paraId="1534FB65" w14:textId="3CC73B5D" w:rsidR="00606A28" w:rsidRPr="002C797D" w:rsidRDefault="00606A28" w:rsidP="003F37E2">
            <w:pPr>
              <w:pStyle w:val="Akapitzlist"/>
              <w:numPr>
                <w:ilvl w:val="0"/>
                <w:numId w:val="14"/>
              </w:numPr>
              <w:autoSpaceDE w:val="0"/>
              <w:autoSpaceDN w:val="0"/>
              <w:adjustRightInd w:val="0"/>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lastRenderedPageBreak/>
              <w:t xml:space="preserve">o </w:t>
            </w:r>
            <w:r w:rsidRPr="002C797D">
              <w:rPr>
                <w:rFonts w:ascii="Arial" w:hAnsi="Arial" w:cs="Arial"/>
                <w:color w:val="000000"/>
                <w:sz w:val="24"/>
                <w:szCs w:val="24"/>
              </w:rPr>
              <w:t>znacznym lub umiarkowanym stopniu niepełnosprawności;</w:t>
            </w:r>
          </w:p>
          <w:p w14:paraId="2C9CFCC7" w14:textId="77777777" w:rsidR="00606A28" w:rsidRPr="002C797D" w:rsidRDefault="00606A28" w:rsidP="003F37E2">
            <w:pPr>
              <w:pStyle w:val="Akapitzlist"/>
              <w:numPr>
                <w:ilvl w:val="0"/>
                <w:numId w:val="14"/>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z niepełnosprawnością sprzężoną, osoby z chorobami psychicznymi, osoby z niepełnosprawnością intelektualną i osoby z całościowymi zaburzeniami rozwojowymi (w rozumieniu zgodnym z Międzynarodową Statystyczną Klasyfikacją Chorób i Problemów Zdrowotnych ICD10);</w:t>
            </w:r>
          </w:p>
          <w:p w14:paraId="1D9A22C8" w14:textId="77777777" w:rsidR="00606A28" w:rsidRPr="002C797D" w:rsidRDefault="00606A28" w:rsidP="003F37E2">
            <w:pPr>
              <w:pStyle w:val="Akapitzlist"/>
              <w:numPr>
                <w:ilvl w:val="0"/>
                <w:numId w:val="14"/>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korzystające z programu FE PŻ;</w:t>
            </w:r>
          </w:p>
          <w:p w14:paraId="3D3506E2" w14:textId="77777777" w:rsidR="00606A28" w:rsidRPr="002C797D" w:rsidRDefault="00606A28" w:rsidP="003F37E2">
            <w:pPr>
              <w:pStyle w:val="Akapitzlist"/>
              <w:numPr>
                <w:ilvl w:val="0"/>
                <w:numId w:val="14"/>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opuszczające placówki opieki instytucjonalnej;</w:t>
            </w:r>
          </w:p>
          <w:p w14:paraId="3655D6BB" w14:textId="77777777" w:rsidR="00606A28" w:rsidRPr="002C797D" w:rsidRDefault="00606A28" w:rsidP="003F37E2">
            <w:pPr>
              <w:pStyle w:val="Akapitzlist"/>
              <w:numPr>
                <w:ilvl w:val="0"/>
                <w:numId w:val="14"/>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wykluczone komunikacyjnie</w:t>
            </w:r>
            <w:r w:rsidRPr="002C797D">
              <w:rPr>
                <w:rStyle w:val="Odwoanieprzypisudolnego"/>
                <w:rFonts w:ascii="Arial" w:hAnsi="Arial" w:cs="Arial"/>
                <w:color w:val="000000"/>
                <w:sz w:val="24"/>
                <w:szCs w:val="24"/>
              </w:rPr>
              <w:footnoteReference w:id="11"/>
            </w:r>
            <w:r w:rsidRPr="002C797D">
              <w:rPr>
                <w:rFonts w:ascii="Arial" w:hAnsi="Arial" w:cs="Arial"/>
                <w:color w:val="000000"/>
                <w:sz w:val="24"/>
                <w:szCs w:val="24"/>
              </w:rPr>
              <w:t>;</w:t>
            </w:r>
          </w:p>
          <w:p w14:paraId="161B9A7B" w14:textId="77777777" w:rsidR="00606A28" w:rsidRPr="002C797D" w:rsidRDefault="00606A28" w:rsidP="003F37E2">
            <w:pPr>
              <w:pStyle w:val="Akapitzlist"/>
              <w:numPr>
                <w:ilvl w:val="0"/>
                <w:numId w:val="14"/>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osoby, które opuściły jednostki penitencjarne w terminie ostatnich 12 miesięcy</w:t>
            </w:r>
            <w:r w:rsidRPr="002C797D">
              <w:rPr>
                <w:rStyle w:val="Odwoanieprzypisudolnego"/>
                <w:rFonts w:ascii="Arial" w:hAnsi="Arial" w:cs="Arial"/>
                <w:color w:val="000000"/>
                <w:sz w:val="24"/>
                <w:szCs w:val="24"/>
              </w:rPr>
              <w:footnoteReference w:id="12"/>
            </w:r>
            <w:r w:rsidRPr="002C797D">
              <w:rPr>
                <w:rFonts w:ascii="Arial" w:hAnsi="Arial" w:cs="Arial"/>
                <w:color w:val="000000"/>
                <w:sz w:val="24"/>
                <w:szCs w:val="24"/>
              </w:rPr>
              <w:t>.</w:t>
            </w:r>
          </w:p>
          <w:p w14:paraId="34A7108D" w14:textId="3C020C4B" w:rsidR="00606A28" w:rsidRPr="002C797D" w:rsidRDefault="00606A28" w:rsidP="00606A28">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Kryterium weryfikowane w oparciu o wniosek o dofinansowanie projektu. </w:t>
            </w:r>
          </w:p>
        </w:tc>
        <w:tc>
          <w:tcPr>
            <w:tcW w:w="723" w:type="pct"/>
          </w:tcPr>
          <w:p w14:paraId="5175C31C" w14:textId="77777777" w:rsidR="00606A28" w:rsidRPr="002C797D" w:rsidRDefault="00606A28" w:rsidP="00606A28">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2DCAED6D" w14:textId="77777777" w:rsidR="00606A28" w:rsidRPr="002C797D" w:rsidRDefault="00606A28" w:rsidP="00606A28">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(niespełnienie kryterium oznacza </w:t>
            </w:r>
            <w:r w:rsidRPr="002C797D">
              <w:rPr>
                <w:rFonts w:ascii="Arial" w:hAnsi="Arial" w:cs="Arial"/>
                <w:color w:val="000000"/>
                <w:sz w:val="24"/>
                <w:szCs w:val="24"/>
              </w:rPr>
              <w:lastRenderedPageBreak/>
              <w:t>negatywną ocenę).</w:t>
            </w:r>
          </w:p>
          <w:p w14:paraId="0832C260" w14:textId="5D0349C9" w:rsidR="00606A28" w:rsidRPr="002C797D" w:rsidRDefault="00606A28" w:rsidP="00606A28">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r w:rsidR="008C1EB9" w:rsidRPr="002C797D" w14:paraId="32E84184" w14:textId="77777777" w:rsidTr="00015468">
        <w:tblPrEx>
          <w:tblLook w:val="04A0" w:firstRow="1" w:lastRow="0" w:firstColumn="1" w:lastColumn="0" w:noHBand="0" w:noVBand="1"/>
        </w:tblPrEx>
        <w:tc>
          <w:tcPr>
            <w:tcW w:w="376" w:type="pct"/>
          </w:tcPr>
          <w:p w14:paraId="7B5D71AD" w14:textId="19ED1767" w:rsidR="008C1EB9" w:rsidRPr="002C797D" w:rsidRDefault="00DC1508" w:rsidP="003D7111">
            <w:pPr>
              <w:spacing w:before="100" w:beforeAutospacing="1" w:after="100" w:afterAutospacing="1" w:line="276" w:lineRule="auto"/>
              <w:rPr>
                <w:rFonts w:ascii="Arial" w:hAnsi="Arial" w:cs="Arial"/>
                <w:b/>
                <w:bCs/>
                <w:sz w:val="24"/>
                <w:szCs w:val="24"/>
              </w:rPr>
            </w:pPr>
            <w:r>
              <w:rPr>
                <w:rFonts w:ascii="Arial" w:hAnsi="Arial" w:cs="Arial"/>
                <w:b/>
                <w:bCs/>
                <w:sz w:val="24"/>
                <w:szCs w:val="24"/>
              </w:rPr>
              <w:lastRenderedPageBreak/>
              <w:t>C.6</w:t>
            </w:r>
          </w:p>
        </w:tc>
        <w:tc>
          <w:tcPr>
            <w:tcW w:w="1163" w:type="pct"/>
            <w:tcBorders>
              <w:bottom w:val="single" w:sz="4" w:space="0" w:color="auto"/>
            </w:tcBorders>
          </w:tcPr>
          <w:p w14:paraId="4ADEE8F7" w14:textId="031E2013" w:rsidR="008C1EB9" w:rsidRPr="002C797D" w:rsidRDefault="008C1EB9" w:rsidP="003D7111">
            <w:pPr>
              <w:spacing w:before="100" w:beforeAutospacing="1" w:after="100" w:afterAutospacing="1" w:line="276" w:lineRule="auto"/>
              <w:rPr>
                <w:rFonts w:ascii="Arial" w:hAnsi="Arial" w:cs="Arial"/>
                <w:b/>
                <w:color w:val="000000"/>
                <w:sz w:val="24"/>
                <w:szCs w:val="24"/>
              </w:rPr>
            </w:pPr>
            <w:r>
              <w:rPr>
                <w:rFonts w:ascii="Arial" w:hAnsi="Arial" w:cs="Arial"/>
                <w:b/>
                <w:color w:val="000000"/>
                <w:sz w:val="24"/>
                <w:szCs w:val="24"/>
              </w:rPr>
              <w:t>Kompleksowość wsparcia</w:t>
            </w:r>
          </w:p>
        </w:tc>
        <w:tc>
          <w:tcPr>
            <w:tcW w:w="2738" w:type="pct"/>
            <w:tcBorders>
              <w:bottom w:val="single" w:sz="4" w:space="0" w:color="auto"/>
            </w:tcBorders>
          </w:tcPr>
          <w:p w14:paraId="6601EEC4" w14:textId="77777777" w:rsidR="000726A6" w:rsidRDefault="008C1EB9" w:rsidP="003D7111">
            <w:pPr>
              <w:spacing w:before="100" w:beforeAutospacing="1" w:after="100" w:afterAutospacing="1" w:line="276" w:lineRule="auto"/>
              <w:rPr>
                <w:rFonts w:ascii="Arial" w:hAnsi="Arial" w:cs="Arial"/>
                <w:color w:val="000000"/>
                <w:sz w:val="24"/>
                <w:szCs w:val="24"/>
              </w:rPr>
            </w:pPr>
            <w:r w:rsidRPr="008C1EB9">
              <w:rPr>
                <w:rFonts w:ascii="Arial" w:hAnsi="Arial" w:cs="Arial"/>
                <w:color w:val="000000"/>
                <w:sz w:val="24"/>
                <w:szCs w:val="24"/>
              </w:rPr>
              <w:t>W kryterium sprawdzimy, czy projekt</w:t>
            </w:r>
            <w:r>
              <w:rPr>
                <w:rFonts w:ascii="Arial" w:hAnsi="Arial" w:cs="Arial"/>
                <w:color w:val="000000"/>
                <w:sz w:val="24"/>
                <w:szCs w:val="24"/>
              </w:rPr>
              <w:t xml:space="preserve"> zapewnia, że</w:t>
            </w:r>
            <w:r w:rsidR="000726A6">
              <w:rPr>
                <w:rFonts w:ascii="Arial" w:hAnsi="Arial" w:cs="Arial"/>
                <w:color w:val="000000"/>
                <w:sz w:val="24"/>
                <w:szCs w:val="24"/>
              </w:rPr>
              <w:t>:</w:t>
            </w:r>
          </w:p>
          <w:p w14:paraId="3A40FBB5" w14:textId="55075944" w:rsidR="008C1EB9" w:rsidRPr="003F37E2" w:rsidRDefault="008C1EB9" w:rsidP="003F37E2">
            <w:pPr>
              <w:pStyle w:val="Akapitzlist"/>
              <w:numPr>
                <w:ilvl w:val="0"/>
                <w:numId w:val="18"/>
              </w:numPr>
              <w:spacing w:before="100" w:beforeAutospacing="1" w:after="100" w:afterAutospacing="1" w:line="276" w:lineRule="auto"/>
              <w:rPr>
                <w:rFonts w:ascii="Arial" w:hAnsi="Arial" w:cs="Arial"/>
                <w:color w:val="000000"/>
                <w:sz w:val="24"/>
                <w:szCs w:val="24"/>
              </w:rPr>
            </w:pPr>
            <w:r w:rsidRPr="003F37E2">
              <w:rPr>
                <w:rFonts w:ascii="Arial" w:hAnsi="Arial" w:cs="Arial"/>
                <w:color w:val="000000"/>
                <w:sz w:val="24"/>
                <w:szCs w:val="24"/>
              </w:rPr>
              <w:t>wsparcie odbywa się w oparciu o ścieżkę reintegracji, stworzoną indywidualnie dla każdej osoby, rodziny, środowiska, z uwzględnieniem diagnozy sytuacji problemowej, zasobów, potencjału, predyspozycji, potrzeb</w:t>
            </w:r>
            <w:r w:rsidR="00BB2A74">
              <w:rPr>
                <w:rFonts w:ascii="Arial" w:hAnsi="Arial" w:cs="Arial"/>
                <w:color w:val="000000"/>
                <w:sz w:val="24"/>
                <w:szCs w:val="24"/>
              </w:rPr>
              <w:t>;</w:t>
            </w:r>
          </w:p>
          <w:p w14:paraId="282BEA4A" w14:textId="5EAE33DE" w:rsidR="008C1EB9" w:rsidRPr="00444AB3" w:rsidRDefault="000726A6" w:rsidP="003D7111">
            <w:pPr>
              <w:pStyle w:val="Akapitzlist"/>
              <w:numPr>
                <w:ilvl w:val="0"/>
                <w:numId w:val="18"/>
              </w:numPr>
              <w:spacing w:before="100" w:beforeAutospacing="1" w:after="100" w:afterAutospacing="1" w:line="276" w:lineRule="auto"/>
              <w:rPr>
                <w:rFonts w:ascii="Arial" w:hAnsi="Arial" w:cs="Arial"/>
                <w:color w:val="000000"/>
                <w:sz w:val="24"/>
                <w:szCs w:val="24"/>
              </w:rPr>
            </w:pPr>
            <w:r w:rsidRPr="003F37E2">
              <w:rPr>
                <w:rFonts w:ascii="Arial" w:hAnsi="Arial" w:cs="Arial"/>
                <w:color w:val="000000"/>
                <w:sz w:val="24"/>
                <w:szCs w:val="24"/>
              </w:rPr>
              <w:lastRenderedPageBreak/>
              <w:t>wszelkie formy wsparcia (szczególnie w przypadku działań edukacyjnych z udziałem dzieci i młodzieży) nie powinny się ograniczać jedynie do społeczności romskiej – w miarę możliwości i potrzeb wsparcie powinno obejmować także nie-romskie otoczenie tej społeczności (np. pracodawcy, szkoła, społeczność lokalna).</w:t>
            </w:r>
          </w:p>
          <w:p w14:paraId="649C33F4" w14:textId="15772620" w:rsidR="008C1EB9" w:rsidRPr="002C797D" w:rsidRDefault="008C1EB9" w:rsidP="003D7111">
            <w:pPr>
              <w:spacing w:before="100" w:beforeAutospacing="1" w:after="100" w:afterAutospacing="1" w:line="276" w:lineRule="auto"/>
              <w:rPr>
                <w:rFonts w:ascii="Arial" w:hAnsi="Arial" w:cs="Arial"/>
                <w:color w:val="000000"/>
                <w:sz w:val="24"/>
                <w:szCs w:val="24"/>
              </w:rPr>
            </w:pPr>
            <w:r w:rsidRPr="008C1EB9">
              <w:rPr>
                <w:rFonts w:ascii="Arial" w:hAnsi="Arial" w:cs="Arial"/>
                <w:color w:val="000000"/>
                <w:sz w:val="24"/>
                <w:szCs w:val="24"/>
              </w:rPr>
              <w:t>Kryterium weryfikowane w oparciu o wniosek o dofinansowanie projektu.</w:t>
            </w:r>
          </w:p>
        </w:tc>
        <w:tc>
          <w:tcPr>
            <w:tcW w:w="723" w:type="pct"/>
            <w:tcBorders>
              <w:bottom w:val="single" w:sz="4" w:space="0" w:color="auto"/>
            </w:tcBorders>
          </w:tcPr>
          <w:p w14:paraId="49E80B1A" w14:textId="77777777" w:rsidR="008C1EB9" w:rsidRPr="008C1EB9" w:rsidRDefault="008C1EB9" w:rsidP="008C1EB9">
            <w:pPr>
              <w:autoSpaceDE w:val="0"/>
              <w:autoSpaceDN w:val="0"/>
              <w:adjustRightInd w:val="0"/>
              <w:spacing w:before="100" w:beforeAutospacing="1" w:after="100" w:afterAutospacing="1" w:line="276" w:lineRule="auto"/>
              <w:rPr>
                <w:rFonts w:ascii="Arial" w:hAnsi="Arial" w:cs="Arial"/>
                <w:color w:val="000000"/>
                <w:sz w:val="24"/>
                <w:szCs w:val="24"/>
              </w:rPr>
            </w:pPr>
            <w:r w:rsidRPr="008C1EB9">
              <w:rPr>
                <w:rFonts w:ascii="Arial" w:hAnsi="Arial" w:cs="Arial"/>
                <w:color w:val="000000"/>
                <w:sz w:val="24"/>
                <w:szCs w:val="24"/>
              </w:rPr>
              <w:lastRenderedPageBreak/>
              <w:t>Tak/do negocjacji/nie</w:t>
            </w:r>
          </w:p>
          <w:p w14:paraId="65FEBB96" w14:textId="77777777" w:rsidR="008C1EB9" w:rsidRPr="008C1EB9" w:rsidRDefault="008C1EB9" w:rsidP="008C1EB9">
            <w:pPr>
              <w:autoSpaceDE w:val="0"/>
              <w:autoSpaceDN w:val="0"/>
              <w:adjustRightInd w:val="0"/>
              <w:spacing w:before="100" w:beforeAutospacing="1" w:after="100" w:afterAutospacing="1" w:line="276" w:lineRule="auto"/>
              <w:rPr>
                <w:rFonts w:ascii="Arial" w:hAnsi="Arial" w:cs="Arial"/>
                <w:color w:val="000000"/>
                <w:sz w:val="24"/>
                <w:szCs w:val="24"/>
              </w:rPr>
            </w:pPr>
            <w:r w:rsidRPr="008C1EB9">
              <w:rPr>
                <w:rFonts w:ascii="Arial" w:hAnsi="Arial" w:cs="Arial"/>
                <w:color w:val="000000"/>
                <w:sz w:val="24"/>
                <w:szCs w:val="24"/>
              </w:rPr>
              <w:t xml:space="preserve">(niespełnienie kryterium oznacza </w:t>
            </w:r>
            <w:r w:rsidRPr="008C1EB9">
              <w:rPr>
                <w:rFonts w:ascii="Arial" w:hAnsi="Arial" w:cs="Arial"/>
                <w:color w:val="000000"/>
                <w:sz w:val="24"/>
                <w:szCs w:val="24"/>
              </w:rPr>
              <w:lastRenderedPageBreak/>
              <w:t>negatywną ocenę).</w:t>
            </w:r>
          </w:p>
          <w:p w14:paraId="57820AE1" w14:textId="786F4CD8" w:rsidR="008C1EB9" w:rsidRPr="002C797D" w:rsidRDefault="008C1EB9" w:rsidP="008C1EB9">
            <w:pPr>
              <w:autoSpaceDE w:val="0"/>
              <w:autoSpaceDN w:val="0"/>
              <w:adjustRightInd w:val="0"/>
              <w:spacing w:before="100" w:beforeAutospacing="1" w:after="100" w:afterAutospacing="1" w:line="276" w:lineRule="auto"/>
              <w:rPr>
                <w:rFonts w:ascii="Arial" w:hAnsi="Arial" w:cs="Arial"/>
                <w:color w:val="000000"/>
                <w:sz w:val="24"/>
                <w:szCs w:val="24"/>
              </w:rPr>
            </w:pPr>
            <w:r w:rsidRPr="008C1EB9">
              <w:rPr>
                <w:rFonts w:ascii="Arial" w:hAnsi="Arial" w:cs="Arial"/>
                <w:color w:val="000000"/>
                <w:sz w:val="24"/>
                <w:szCs w:val="24"/>
              </w:rPr>
              <w:t>Dopuszcza się możliwość skierowania kryterium do negocjacji w zakresie wskazanym w Regulaminie wyboru projektów.</w:t>
            </w:r>
          </w:p>
        </w:tc>
      </w:tr>
      <w:tr w:rsidR="003D7111" w:rsidRPr="002C797D" w14:paraId="22AE28ED" w14:textId="77777777" w:rsidTr="00015468">
        <w:tblPrEx>
          <w:tblLook w:val="04A0" w:firstRow="1" w:lastRow="0" w:firstColumn="1" w:lastColumn="0" w:noHBand="0" w:noVBand="1"/>
        </w:tblPrEx>
        <w:tc>
          <w:tcPr>
            <w:tcW w:w="376" w:type="pct"/>
          </w:tcPr>
          <w:p w14:paraId="1AD4C306" w14:textId="129B4BDD" w:rsidR="003D7111" w:rsidRPr="002C797D" w:rsidRDefault="003D7111" w:rsidP="003D7111">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C.</w:t>
            </w:r>
            <w:r w:rsidR="00DC1508">
              <w:rPr>
                <w:rFonts w:ascii="Arial" w:hAnsi="Arial" w:cs="Arial"/>
                <w:b/>
                <w:bCs/>
                <w:sz w:val="24"/>
                <w:szCs w:val="24"/>
              </w:rPr>
              <w:t>7</w:t>
            </w:r>
          </w:p>
        </w:tc>
        <w:tc>
          <w:tcPr>
            <w:tcW w:w="1163" w:type="pct"/>
            <w:tcBorders>
              <w:bottom w:val="single" w:sz="4" w:space="0" w:color="auto"/>
            </w:tcBorders>
          </w:tcPr>
          <w:p w14:paraId="6F4A7C57" w14:textId="4701DBFA" w:rsidR="003D7111" w:rsidRPr="002C797D" w:rsidRDefault="003D7111" w:rsidP="003D7111">
            <w:pPr>
              <w:spacing w:before="100" w:beforeAutospacing="1" w:after="100" w:afterAutospacing="1" w:line="276" w:lineRule="auto"/>
              <w:rPr>
                <w:rFonts w:ascii="Arial" w:hAnsi="Arial" w:cs="Arial"/>
                <w:b/>
                <w:color w:val="000000"/>
                <w:sz w:val="24"/>
                <w:szCs w:val="24"/>
              </w:rPr>
            </w:pPr>
            <w:r w:rsidRPr="002C797D">
              <w:rPr>
                <w:rFonts w:ascii="Arial" w:hAnsi="Arial" w:cs="Arial"/>
                <w:b/>
                <w:color w:val="000000"/>
                <w:sz w:val="24"/>
                <w:szCs w:val="24"/>
              </w:rPr>
              <w:t>Wnioskodawcą lub partnerem jest uprawniony podmiot</w:t>
            </w:r>
          </w:p>
        </w:tc>
        <w:tc>
          <w:tcPr>
            <w:tcW w:w="2738" w:type="pct"/>
            <w:tcBorders>
              <w:bottom w:val="single" w:sz="4" w:space="0" w:color="auto"/>
            </w:tcBorders>
          </w:tcPr>
          <w:p w14:paraId="72589F35" w14:textId="2211A630" w:rsidR="003A7E41"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kryterium sprawdzimy, czy</w:t>
            </w:r>
            <w:r>
              <w:rPr>
                <w:rFonts w:ascii="Arial" w:hAnsi="Arial" w:cs="Arial"/>
                <w:color w:val="000000"/>
                <w:sz w:val="24"/>
                <w:szCs w:val="24"/>
              </w:rPr>
              <w:t xml:space="preserve"> </w:t>
            </w:r>
            <w:r w:rsidRPr="00DC0ACF">
              <w:rPr>
                <w:rFonts w:ascii="Arial" w:hAnsi="Arial" w:cs="Arial"/>
                <w:color w:val="000000"/>
                <w:sz w:val="24"/>
                <w:szCs w:val="24"/>
              </w:rPr>
              <w:t>wnioskodawcą</w:t>
            </w:r>
            <w:r w:rsidR="003D6E36">
              <w:rPr>
                <w:rFonts w:ascii="Arial" w:hAnsi="Arial" w:cs="Arial"/>
                <w:color w:val="000000"/>
                <w:sz w:val="24"/>
                <w:szCs w:val="24"/>
              </w:rPr>
              <w:t xml:space="preserve"> lub </w:t>
            </w:r>
            <w:r>
              <w:rPr>
                <w:rFonts w:ascii="Arial" w:hAnsi="Arial" w:cs="Arial"/>
                <w:color w:val="000000"/>
                <w:sz w:val="24"/>
                <w:szCs w:val="24"/>
              </w:rPr>
              <w:t>partnerem</w:t>
            </w:r>
            <w:r w:rsidRPr="00DC0ACF">
              <w:rPr>
                <w:rFonts w:ascii="Arial" w:hAnsi="Arial" w:cs="Arial"/>
                <w:color w:val="000000"/>
                <w:sz w:val="24"/>
                <w:szCs w:val="24"/>
              </w:rPr>
              <w:t xml:space="preserve"> (</w:t>
            </w:r>
            <w:r>
              <w:rPr>
                <w:rFonts w:ascii="Arial" w:hAnsi="Arial" w:cs="Arial"/>
                <w:color w:val="000000"/>
                <w:sz w:val="24"/>
                <w:szCs w:val="24"/>
              </w:rPr>
              <w:t>jeśli dotyczy</w:t>
            </w:r>
            <w:r w:rsidRPr="00DC0ACF">
              <w:rPr>
                <w:rFonts w:ascii="Arial" w:hAnsi="Arial" w:cs="Arial"/>
                <w:color w:val="000000"/>
                <w:sz w:val="24"/>
                <w:szCs w:val="24"/>
              </w:rPr>
              <w:t>) jest</w:t>
            </w:r>
            <w:r w:rsidR="003A7E41">
              <w:rPr>
                <w:rFonts w:ascii="Arial" w:hAnsi="Arial" w:cs="Arial"/>
                <w:color w:val="000000"/>
                <w:sz w:val="24"/>
                <w:szCs w:val="24"/>
              </w:rPr>
              <w:t>:</w:t>
            </w:r>
          </w:p>
          <w:p w14:paraId="1F184B05" w14:textId="6FC636AB" w:rsidR="003A7E41" w:rsidRPr="00D55C73" w:rsidRDefault="003A7E41" w:rsidP="00D55C73">
            <w:pPr>
              <w:pStyle w:val="Akapitzlist"/>
              <w:numPr>
                <w:ilvl w:val="2"/>
                <w:numId w:val="21"/>
              </w:numPr>
              <w:spacing w:before="100" w:beforeAutospacing="1" w:after="100" w:afterAutospacing="1" w:line="276" w:lineRule="auto"/>
              <w:rPr>
                <w:rFonts w:ascii="Arial" w:hAnsi="Arial" w:cs="Arial"/>
                <w:color w:val="000000"/>
                <w:sz w:val="24"/>
                <w:szCs w:val="24"/>
              </w:rPr>
            </w:pPr>
            <w:r w:rsidRPr="00D55C73">
              <w:rPr>
                <w:rFonts w:ascii="Arial" w:hAnsi="Arial" w:cs="Arial"/>
                <w:color w:val="000000"/>
                <w:sz w:val="24"/>
                <w:szCs w:val="24"/>
              </w:rPr>
              <w:t>jednostka samorządu terytorialnego lub jej jednostka organizacyjna posiadająca osobowość prawną</w:t>
            </w:r>
            <w:r w:rsidR="00A13718">
              <w:rPr>
                <w:rFonts w:ascii="Arial" w:hAnsi="Arial" w:cs="Arial"/>
                <w:color w:val="000000"/>
                <w:sz w:val="24"/>
                <w:szCs w:val="24"/>
              </w:rPr>
              <w:t xml:space="preserve"> lub</w:t>
            </w:r>
            <w:r w:rsidRPr="00D55C73">
              <w:rPr>
                <w:rFonts w:ascii="Arial" w:hAnsi="Arial" w:cs="Arial"/>
                <w:color w:val="000000"/>
                <w:sz w:val="24"/>
                <w:szCs w:val="24"/>
              </w:rPr>
              <w:t xml:space="preserve">; </w:t>
            </w:r>
          </w:p>
          <w:p w14:paraId="78CBBF2D" w14:textId="0C985978" w:rsidR="003A7E41" w:rsidRPr="00D55C73" w:rsidRDefault="003A7E41" w:rsidP="00D55C73">
            <w:pPr>
              <w:pStyle w:val="Akapitzlist"/>
              <w:numPr>
                <w:ilvl w:val="2"/>
                <w:numId w:val="21"/>
              </w:numPr>
              <w:spacing w:before="100" w:beforeAutospacing="1" w:after="100" w:afterAutospacing="1" w:line="276" w:lineRule="auto"/>
              <w:rPr>
                <w:rFonts w:ascii="Arial" w:hAnsi="Arial" w:cs="Arial"/>
                <w:color w:val="000000"/>
                <w:sz w:val="24"/>
                <w:szCs w:val="24"/>
              </w:rPr>
            </w:pPr>
            <w:r w:rsidRPr="00D55C73">
              <w:rPr>
                <w:rFonts w:ascii="Arial" w:hAnsi="Arial" w:cs="Arial"/>
                <w:color w:val="000000"/>
                <w:sz w:val="24"/>
                <w:szCs w:val="24"/>
              </w:rPr>
              <w:t>podmiot ekonomii społecznej o którym mowa w ustawie z dnia 5 sierpnia 2022 r. o ekonomii społecznej posiadający osobowość prawną</w:t>
            </w:r>
            <w:r w:rsidR="006A76D8">
              <w:rPr>
                <w:rStyle w:val="Odwoanieprzypisudolnego"/>
                <w:rFonts w:ascii="Arial" w:hAnsi="Arial" w:cs="Arial"/>
                <w:color w:val="000000"/>
                <w:sz w:val="24"/>
                <w:szCs w:val="24"/>
              </w:rPr>
              <w:footnoteReference w:id="13"/>
            </w:r>
            <w:r w:rsidRPr="00D55C73">
              <w:rPr>
                <w:rFonts w:ascii="Arial" w:hAnsi="Arial" w:cs="Arial"/>
                <w:color w:val="000000"/>
                <w:sz w:val="24"/>
                <w:szCs w:val="24"/>
              </w:rPr>
              <w:t>;</w:t>
            </w:r>
          </w:p>
          <w:p w14:paraId="373BB8DF" w14:textId="7926C8EF" w:rsidR="003A7E41" w:rsidRPr="00D55C73" w:rsidRDefault="003A7E41" w:rsidP="003D7111">
            <w:pPr>
              <w:spacing w:before="100" w:beforeAutospacing="1" w:after="100" w:afterAutospacing="1" w:line="276" w:lineRule="auto"/>
              <w:rPr>
                <w:rFonts w:ascii="Arial" w:hAnsi="Arial" w:cs="Arial"/>
                <w:b/>
                <w:bCs/>
                <w:color w:val="000000"/>
                <w:sz w:val="24"/>
                <w:szCs w:val="24"/>
              </w:rPr>
            </w:pPr>
            <w:r w:rsidRPr="00D55C73">
              <w:rPr>
                <w:rFonts w:ascii="Arial" w:hAnsi="Arial" w:cs="Arial"/>
                <w:b/>
                <w:bCs/>
                <w:color w:val="000000"/>
                <w:sz w:val="24"/>
                <w:szCs w:val="24"/>
              </w:rPr>
              <w:lastRenderedPageBreak/>
              <w:t>Wnioskodawcą</w:t>
            </w:r>
            <w:r w:rsidR="003D6E36">
              <w:rPr>
                <w:rFonts w:ascii="Arial" w:hAnsi="Arial" w:cs="Arial"/>
                <w:b/>
                <w:bCs/>
                <w:color w:val="000000"/>
                <w:sz w:val="24"/>
                <w:szCs w:val="24"/>
              </w:rPr>
              <w:t xml:space="preserve"> lub </w:t>
            </w:r>
            <w:r w:rsidRPr="00D55C73">
              <w:rPr>
                <w:rFonts w:ascii="Arial" w:hAnsi="Arial" w:cs="Arial"/>
                <w:b/>
                <w:bCs/>
                <w:color w:val="000000"/>
                <w:sz w:val="24"/>
                <w:szCs w:val="24"/>
              </w:rPr>
              <w:t>partnerem (jeśli dotyczy) nie może być podmiot, którego projekt został wybrany</w:t>
            </w:r>
            <w:r w:rsidR="007E7A5F">
              <w:rPr>
                <w:rFonts w:ascii="Arial" w:hAnsi="Arial" w:cs="Arial"/>
                <w:b/>
                <w:bCs/>
                <w:color w:val="000000"/>
                <w:sz w:val="24"/>
                <w:szCs w:val="24"/>
              </w:rPr>
              <w:t xml:space="preserve"> do dofinansowania na podstawie „Listy</w:t>
            </w:r>
            <w:r w:rsidR="007E7A5F" w:rsidRPr="007E7A5F">
              <w:rPr>
                <w:rFonts w:ascii="Arial" w:hAnsi="Arial" w:cs="Arial"/>
                <w:b/>
                <w:bCs/>
                <w:color w:val="000000"/>
                <w:sz w:val="24"/>
                <w:szCs w:val="24"/>
              </w:rPr>
              <w:t xml:space="preserve"> ocenionych projektów</w:t>
            </w:r>
            <w:r w:rsidR="007E7A5F">
              <w:rPr>
                <w:rFonts w:ascii="Arial" w:hAnsi="Arial" w:cs="Arial"/>
                <w:b/>
                <w:bCs/>
                <w:color w:val="000000"/>
                <w:sz w:val="24"/>
                <w:szCs w:val="24"/>
              </w:rPr>
              <w:t>”</w:t>
            </w:r>
            <w:r w:rsidR="002C5F6A">
              <w:rPr>
                <w:rStyle w:val="Odwoanieprzypisudolnego"/>
                <w:rFonts w:ascii="Arial" w:hAnsi="Arial" w:cs="Arial"/>
                <w:b/>
                <w:bCs/>
                <w:color w:val="000000"/>
                <w:sz w:val="24"/>
                <w:szCs w:val="24"/>
              </w:rPr>
              <w:footnoteReference w:id="14"/>
            </w:r>
            <w:r w:rsidR="00A834AE">
              <w:rPr>
                <w:rFonts w:ascii="Arial" w:hAnsi="Arial" w:cs="Arial"/>
                <w:b/>
                <w:bCs/>
                <w:color w:val="000000"/>
                <w:sz w:val="24"/>
                <w:szCs w:val="24"/>
              </w:rPr>
              <w:t>,</w:t>
            </w:r>
            <w:r w:rsidR="007E7A5F">
              <w:rPr>
                <w:rFonts w:ascii="Arial" w:hAnsi="Arial" w:cs="Arial"/>
                <w:b/>
                <w:bCs/>
                <w:color w:val="000000"/>
                <w:sz w:val="24"/>
                <w:szCs w:val="24"/>
              </w:rPr>
              <w:t xml:space="preserve"> </w:t>
            </w:r>
            <w:r w:rsidRPr="00D55C73">
              <w:rPr>
                <w:rFonts w:ascii="Arial" w:hAnsi="Arial" w:cs="Arial"/>
                <w:b/>
                <w:bCs/>
                <w:color w:val="000000"/>
                <w:sz w:val="24"/>
                <w:szCs w:val="24"/>
              </w:rPr>
              <w:t xml:space="preserve"> w ramach naboru konkurencyjnego w Działaniu 08.20 Aktywne włączenie społeczne, Nr FEKP.08.20-IZ.00-083/24</w:t>
            </w:r>
            <w:r>
              <w:rPr>
                <w:rFonts w:ascii="Arial" w:hAnsi="Arial" w:cs="Arial"/>
                <w:b/>
                <w:bCs/>
                <w:color w:val="000000"/>
                <w:sz w:val="24"/>
                <w:szCs w:val="24"/>
              </w:rPr>
              <w:t xml:space="preserve"> lub jest partnerem w takim projekcie</w:t>
            </w:r>
            <w:r w:rsidRPr="00D55C73">
              <w:rPr>
                <w:rFonts w:ascii="Arial" w:hAnsi="Arial" w:cs="Arial"/>
                <w:b/>
                <w:bCs/>
                <w:color w:val="000000"/>
                <w:sz w:val="24"/>
                <w:szCs w:val="24"/>
              </w:rPr>
              <w:t xml:space="preserve">. </w:t>
            </w:r>
          </w:p>
          <w:p w14:paraId="5B389A4C" w14:textId="5B59B3D8"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Komitet Monitorujący dopuszcza doprecyzowanie </w:t>
            </w:r>
            <w:r w:rsidR="00372BAC">
              <w:rPr>
                <w:rFonts w:ascii="Arial" w:hAnsi="Arial" w:cs="Arial"/>
                <w:color w:val="000000"/>
                <w:sz w:val="24"/>
                <w:szCs w:val="24"/>
              </w:rPr>
              <w:t xml:space="preserve">zakresu </w:t>
            </w:r>
            <w:r w:rsidRPr="002C797D">
              <w:rPr>
                <w:rFonts w:ascii="Arial" w:hAnsi="Arial" w:cs="Arial"/>
                <w:color w:val="000000"/>
                <w:sz w:val="24"/>
                <w:szCs w:val="24"/>
              </w:rPr>
              <w:t>kryterium na potrzeby danego postępowania w Regulaminie wyboru projektów, w zakresie zgodności z wytycznymi, o których mowa w ustawie wdrożeniowej oraz przepisami prawa krajowego.</w:t>
            </w:r>
          </w:p>
          <w:p w14:paraId="79EEBCCD" w14:textId="1AFD4567" w:rsidR="003D7111" w:rsidRPr="002C797D" w:rsidRDefault="003D7111" w:rsidP="003D7111">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weryfikowane w oparciu o wniosek o dofinansowanie projektu.</w:t>
            </w:r>
          </w:p>
        </w:tc>
        <w:tc>
          <w:tcPr>
            <w:tcW w:w="723" w:type="pct"/>
            <w:tcBorders>
              <w:bottom w:val="single" w:sz="4" w:space="0" w:color="auto"/>
            </w:tcBorders>
          </w:tcPr>
          <w:p w14:paraId="368A95CC" w14:textId="77777777" w:rsidR="003D7111" w:rsidRPr="002C797D" w:rsidRDefault="003D7111" w:rsidP="003D7111">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w:t>
            </w:r>
            <w:r w:rsidRPr="002C797D" w:rsidDel="001F1CA4">
              <w:rPr>
                <w:rFonts w:ascii="Arial" w:hAnsi="Arial" w:cs="Arial"/>
                <w:color w:val="000000"/>
                <w:sz w:val="24"/>
                <w:szCs w:val="24"/>
              </w:rPr>
              <w:t xml:space="preserve"> </w:t>
            </w:r>
            <w:r w:rsidRPr="002C797D">
              <w:rPr>
                <w:rFonts w:ascii="Arial" w:hAnsi="Arial" w:cs="Arial"/>
                <w:color w:val="000000"/>
                <w:sz w:val="24"/>
                <w:szCs w:val="24"/>
              </w:rPr>
              <w:t>/nie</w:t>
            </w:r>
          </w:p>
          <w:p w14:paraId="7532669E" w14:textId="77777777" w:rsidR="003D7111" w:rsidRDefault="003D7111" w:rsidP="003D7111">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12A01765" w14:textId="2997C259" w:rsidR="003D7111" w:rsidRPr="002C797D" w:rsidRDefault="003D7111" w:rsidP="003D7111">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lastRenderedPageBreak/>
              <w:t>Nie dopuszcza się możliwości skierowania kryterium do negocjacji.</w:t>
            </w:r>
          </w:p>
        </w:tc>
      </w:tr>
      <w:tr w:rsidR="008E3D99" w:rsidRPr="00E779C1" w14:paraId="092F2731" w14:textId="77777777" w:rsidTr="00D55C73">
        <w:tc>
          <w:tcPr>
            <w:tcW w:w="376" w:type="pct"/>
          </w:tcPr>
          <w:p w14:paraId="0E64DE86" w14:textId="44E0DC1C" w:rsidR="008E3D99" w:rsidRPr="00E779C1" w:rsidRDefault="008E3D99" w:rsidP="00AB02CB">
            <w:pPr>
              <w:spacing w:before="100" w:beforeAutospacing="1" w:after="100" w:afterAutospacing="1" w:line="276" w:lineRule="auto"/>
              <w:rPr>
                <w:rFonts w:ascii="Arial" w:hAnsi="Arial" w:cs="Arial"/>
                <w:b/>
                <w:bCs/>
                <w:sz w:val="24"/>
                <w:szCs w:val="24"/>
              </w:rPr>
            </w:pPr>
            <w:r w:rsidRPr="00E779C1">
              <w:rPr>
                <w:rFonts w:ascii="Arial" w:hAnsi="Arial" w:cs="Arial"/>
                <w:b/>
                <w:bCs/>
                <w:sz w:val="24"/>
                <w:szCs w:val="24"/>
              </w:rPr>
              <w:lastRenderedPageBreak/>
              <w:t>C.8</w:t>
            </w:r>
          </w:p>
        </w:tc>
        <w:tc>
          <w:tcPr>
            <w:tcW w:w="1163" w:type="pct"/>
            <w:tcBorders>
              <w:top w:val="nil"/>
              <w:left w:val="single" w:sz="8" w:space="0" w:color="auto"/>
              <w:bottom w:val="single" w:sz="8" w:space="0" w:color="auto"/>
              <w:right w:val="single" w:sz="8" w:space="0" w:color="auto"/>
            </w:tcBorders>
          </w:tcPr>
          <w:p w14:paraId="70163536" w14:textId="073FC6F3" w:rsidR="008E3D99" w:rsidRPr="00E779C1" w:rsidRDefault="001A1E01" w:rsidP="00AB02CB">
            <w:pPr>
              <w:spacing w:before="100" w:beforeAutospacing="1" w:after="100" w:afterAutospacing="1" w:line="276" w:lineRule="auto"/>
              <w:rPr>
                <w:rFonts w:ascii="Arial" w:hAnsi="Arial" w:cs="Arial"/>
                <w:b/>
                <w:color w:val="000000"/>
                <w:sz w:val="24"/>
                <w:szCs w:val="24"/>
              </w:rPr>
            </w:pPr>
            <w:r w:rsidRPr="00E779C1">
              <w:rPr>
                <w:rFonts w:ascii="Arial" w:hAnsi="Arial" w:cs="Arial"/>
                <w:b/>
                <w:bCs/>
                <w:sz w:val="24"/>
                <w:szCs w:val="24"/>
              </w:rPr>
              <w:t>Okres realizacji projektu</w:t>
            </w:r>
          </w:p>
        </w:tc>
        <w:tc>
          <w:tcPr>
            <w:tcW w:w="2738" w:type="pct"/>
            <w:tcBorders>
              <w:top w:val="nil"/>
              <w:left w:val="nil"/>
              <w:bottom w:val="single" w:sz="8" w:space="0" w:color="auto"/>
              <w:right w:val="single" w:sz="8" w:space="0" w:color="auto"/>
            </w:tcBorders>
          </w:tcPr>
          <w:p w14:paraId="66EB3D05" w14:textId="1998D101" w:rsidR="00270564" w:rsidRPr="00E779C1" w:rsidRDefault="00270564" w:rsidP="00AB02CB">
            <w:pPr>
              <w:spacing w:before="100" w:beforeAutospacing="1" w:after="100" w:afterAutospacing="1" w:line="276" w:lineRule="auto"/>
              <w:rPr>
                <w:rFonts w:ascii="Arial" w:hAnsi="Arial" w:cs="Arial"/>
                <w:sz w:val="24"/>
                <w:szCs w:val="24"/>
              </w:rPr>
            </w:pPr>
            <w:r w:rsidRPr="00E779C1">
              <w:rPr>
                <w:rFonts w:ascii="Arial" w:hAnsi="Arial" w:cs="Arial"/>
                <w:sz w:val="24"/>
                <w:szCs w:val="24"/>
              </w:rPr>
              <w:t>W kryterium sprawdzimy, czy zakładany maksymalny okres realizacji projektu nie przekracza 36 miesięcy.</w:t>
            </w:r>
          </w:p>
          <w:p w14:paraId="74A794BF" w14:textId="31A090EE" w:rsidR="00270564" w:rsidRPr="00E779C1" w:rsidRDefault="00270564" w:rsidP="00AB02CB">
            <w:pPr>
              <w:spacing w:before="100" w:beforeAutospacing="1" w:after="100" w:afterAutospacing="1" w:line="276" w:lineRule="auto"/>
              <w:rPr>
                <w:rFonts w:ascii="Arial" w:hAnsi="Arial" w:cs="Arial"/>
                <w:sz w:val="24"/>
                <w:szCs w:val="24"/>
              </w:rPr>
            </w:pPr>
            <w:r w:rsidRPr="00E779C1">
              <w:rPr>
                <w:rFonts w:ascii="Arial" w:hAnsi="Arial" w:cs="Arial"/>
                <w:sz w:val="24"/>
                <w:szCs w:val="24"/>
              </w:rPr>
              <w:t xml:space="preserve">W uzasadnionych przypadkach Instytucja Zarządzająca/Instytucja Pośrednicząca może na wniosek beneficjenta złożony w trakcie </w:t>
            </w:r>
            <w:r w:rsidRPr="00E779C1">
              <w:rPr>
                <w:rFonts w:ascii="Arial" w:hAnsi="Arial" w:cs="Arial"/>
                <w:sz w:val="24"/>
                <w:szCs w:val="24"/>
              </w:rPr>
              <w:lastRenderedPageBreak/>
              <w:t>realizacji projektu wyrazić zgodę na wydłużenie okresu realizacji projektu.</w:t>
            </w:r>
          </w:p>
          <w:p w14:paraId="179C79D2" w14:textId="71B68A85" w:rsidR="008E3D99" w:rsidRPr="00E779C1" w:rsidRDefault="00270564" w:rsidP="00AB02CB">
            <w:pPr>
              <w:spacing w:before="100" w:beforeAutospacing="1" w:after="100" w:afterAutospacing="1" w:line="276" w:lineRule="auto"/>
              <w:rPr>
                <w:rFonts w:ascii="Arial" w:hAnsi="Arial" w:cs="Arial"/>
                <w:color w:val="000000"/>
                <w:sz w:val="24"/>
                <w:szCs w:val="24"/>
              </w:rPr>
            </w:pPr>
            <w:r w:rsidRPr="00E779C1">
              <w:rPr>
                <w:rFonts w:ascii="Arial" w:hAnsi="Arial" w:cs="Arial"/>
                <w:sz w:val="24"/>
                <w:szCs w:val="24"/>
              </w:rPr>
              <w:t>Kryterium jest weryfikowane w oparciu o wniosek o dofinansowanie projektu.</w:t>
            </w:r>
          </w:p>
        </w:tc>
        <w:tc>
          <w:tcPr>
            <w:tcW w:w="723" w:type="pct"/>
            <w:tcBorders>
              <w:top w:val="single" w:sz="4" w:space="0" w:color="auto"/>
              <w:bottom w:val="single" w:sz="4" w:space="0" w:color="auto"/>
            </w:tcBorders>
          </w:tcPr>
          <w:p w14:paraId="216A38EF" w14:textId="77777777" w:rsidR="008E3D99" w:rsidRPr="00E779C1" w:rsidRDefault="008E3D99" w:rsidP="00AB02CB">
            <w:pPr>
              <w:spacing w:before="100" w:beforeAutospacing="1" w:after="100" w:afterAutospacing="1" w:line="276" w:lineRule="auto"/>
              <w:rPr>
                <w:rFonts w:ascii="Arial" w:hAnsi="Arial" w:cs="Arial"/>
                <w:color w:val="000000"/>
                <w:sz w:val="24"/>
                <w:szCs w:val="24"/>
              </w:rPr>
            </w:pPr>
            <w:r w:rsidRPr="00E779C1">
              <w:rPr>
                <w:rFonts w:ascii="Arial" w:hAnsi="Arial" w:cs="Arial"/>
                <w:color w:val="000000"/>
                <w:sz w:val="24"/>
                <w:szCs w:val="24"/>
              </w:rPr>
              <w:lastRenderedPageBreak/>
              <w:t>Tak/do negocjacji/nie</w:t>
            </w:r>
          </w:p>
          <w:p w14:paraId="58CAB69A" w14:textId="0316FB2D" w:rsidR="008E3D99" w:rsidRPr="00E779C1" w:rsidRDefault="008E3D99" w:rsidP="00AB02CB">
            <w:pPr>
              <w:spacing w:before="100" w:beforeAutospacing="1" w:after="100" w:afterAutospacing="1" w:line="276" w:lineRule="auto"/>
              <w:rPr>
                <w:rFonts w:ascii="Arial" w:hAnsi="Arial" w:cs="Arial"/>
                <w:color w:val="000000"/>
                <w:sz w:val="24"/>
                <w:szCs w:val="24"/>
              </w:rPr>
            </w:pPr>
            <w:r w:rsidRPr="00E779C1">
              <w:rPr>
                <w:rFonts w:ascii="Arial" w:hAnsi="Arial" w:cs="Arial"/>
                <w:color w:val="000000"/>
                <w:sz w:val="24"/>
                <w:szCs w:val="24"/>
              </w:rPr>
              <w:t xml:space="preserve">(niespełnienie kryterium oznacza </w:t>
            </w:r>
            <w:r w:rsidRPr="00E779C1">
              <w:rPr>
                <w:rFonts w:ascii="Arial" w:hAnsi="Arial" w:cs="Arial"/>
                <w:color w:val="000000"/>
                <w:sz w:val="24"/>
                <w:szCs w:val="24"/>
              </w:rPr>
              <w:lastRenderedPageBreak/>
              <w:t>negatywną ocenę).</w:t>
            </w:r>
          </w:p>
          <w:p w14:paraId="2848BAB3" w14:textId="77777777" w:rsidR="008E3D99" w:rsidRPr="00E779C1" w:rsidRDefault="008E3D99" w:rsidP="00AB02CB">
            <w:pPr>
              <w:autoSpaceDE w:val="0"/>
              <w:autoSpaceDN w:val="0"/>
              <w:adjustRightInd w:val="0"/>
              <w:spacing w:before="100" w:beforeAutospacing="1" w:after="100" w:afterAutospacing="1" w:line="276" w:lineRule="auto"/>
              <w:rPr>
                <w:rFonts w:ascii="Arial" w:hAnsi="Arial" w:cs="Arial"/>
                <w:color w:val="000000"/>
                <w:sz w:val="24"/>
                <w:szCs w:val="24"/>
              </w:rPr>
            </w:pPr>
            <w:r w:rsidRPr="00E779C1">
              <w:rPr>
                <w:rFonts w:ascii="Arial" w:hAnsi="Arial" w:cs="Arial"/>
                <w:color w:val="000000"/>
                <w:sz w:val="24"/>
                <w:szCs w:val="24"/>
              </w:rPr>
              <w:t>Dopuszcza się możliwość skierowania kryterium do negocjacji w zakresie wskazanym w Regulaminie wyboru projektów.</w:t>
            </w:r>
          </w:p>
        </w:tc>
      </w:tr>
    </w:tbl>
    <w:p w14:paraId="4C792391" w14:textId="72FDF5B9" w:rsidR="00E31707" w:rsidRPr="009C3930" w:rsidRDefault="00E31707" w:rsidP="003F37E2">
      <w:pPr>
        <w:pStyle w:val="Nagwek1"/>
        <w:numPr>
          <w:ilvl w:val="0"/>
          <w:numId w:val="16"/>
        </w:numPr>
        <w:spacing w:before="100" w:beforeAutospacing="1" w:after="100" w:afterAutospacing="1"/>
        <w:ind w:left="714" w:hanging="357"/>
        <w:rPr>
          <w:rFonts w:ascii="Arial" w:hAnsi="Arial" w:cs="Arial"/>
          <w:b/>
          <w:bCs/>
          <w:color w:val="auto"/>
          <w:sz w:val="24"/>
          <w:szCs w:val="24"/>
        </w:rPr>
      </w:pPr>
      <w:r w:rsidRPr="009C3930">
        <w:rPr>
          <w:rFonts w:ascii="Arial" w:hAnsi="Arial" w:cs="Arial"/>
          <w:b/>
          <w:bCs/>
          <w:color w:val="auto"/>
          <w:sz w:val="24"/>
          <w:szCs w:val="24"/>
        </w:rPr>
        <w:lastRenderedPageBreak/>
        <w:t xml:space="preserve">Kryteria </w:t>
      </w:r>
      <w:r w:rsidR="000D53F9" w:rsidRPr="009C3930">
        <w:rPr>
          <w:rFonts w:ascii="Arial" w:hAnsi="Arial" w:cs="Arial"/>
          <w:b/>
          <w:bCs/>
          <w:color w:val="auto"/>
          <w:sz w:val="24"/>
          <w:szCs w:val="24"/>
        </w:rPr>
        <w:t>premiujące</w:t>
      </w:r>
    </w:p>
    <w:tbl>
      <w:tblPr>
        <w:tblStyle w:val="Tabela-Siatka"/>
        <w:tblW w:w="5084" w:type="pct"/>
        <w:tblLook w:val="0620" w:firstRow="1" w:lastRow="0" w:firstColumn="0" w:lastColumn="0" w:noHBand="1" w:noVBand="1"/>
      </w:tblPr>
      <w:tblGrid>
        <w:gridCol w:w="939"/>
        <w:gridCol w:w="3556"/>
        <w:gridCol w:w="7785"/>
        <w:gridCol w:w="1949"/>
      </w:tblGrid>
      <w:tr w:rsidR="00E31707" w:rsidRPr="002C797D" w14:paraId="28CE6B4F" w14:textId="77777777" w:rsidTr="0015472B">
        <w:trPr>
          <w:trHeight w:val="567"/>
        </w:trPr>
        <w:tc>
          <w:tcPr>
            <w:tcW w:w="98" w:type="pct"/>
            <w:shd w:val="clear" w:color="auto" w:fill="E7E6E6" w:themeFill="background2"/>
          </w:tcPr>
          <w:p w14:paraId="57D08946" w14:textId="037C7D5E"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Nr</w:t>
            </w:r>
          </w:p>
        </w:tc>
        <w:tc>
          <w:tcPr>
            <w:tcW w:w="1327" w:type="pct"/>
            <w:shd w:val="clear" w:color="auto" w:fill="E7E6E6" w:themeFill="background2"/>
          </w:tcPr>
          <w:p w14:paraId="762F2602" w14:textId="59E22F53"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Nazwa</w:t>
            </w:r>
          </w:p>
        </w:tc>
        <w:tc>
          <w:tcPr>
            <w:tcW w:w="2813" w:type="pct"/>
            <w:shd w:val="clear" w:color="auto" w:fill="E7E6E6" w:themeFill="background2"/>
          </w:tcPr>
          <w:p w14:paraId="09D203EE" w14:textId="553E7B7C"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b/>
                <w:bCs/>
                <w:sz w:val="24"/>
                <w:szCs w:val="24"/>
              </w:rPr>
              <w:t>Definicja</w:t>
            </w:r>
          </w:p>
        </w:tc>
        <w:tc>
          <w:tcPr>
            <w:tcW w:w="762" w:type="pct"/>
            <w:shd w:val="clear" w:color="auto" w:fill="E7E6E6" w:themeFill="background2"/>
          </w:tcPr>
          <w:p w14:paraId="58ED75D6" w14:textId="5914394F"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b/>
                <w:bCs/>
                <w:sz w:val="24"/>
                <w:szCs w:val="24"/>
              </w:rPr>
              <w:t>Opis znaczenia</w:t>
            </w:r>
          </w:p>
        </w:tc>
      </w:tr>
      <w:tr w:rsidR="00E31707" w:rsidRPr="002C797D" w14:paraId="79F910A3" w14:textId="77777777" w:rsidTr="0015472B">
        <w:trPr>
          <w:trHeight w:val="567"/>
        </w:trPr>
        <w:tc>
          <w:tcPr>
            <w:tcW w:w="98" w:type="pct"/>
            <w:shd w:val="clear" w:color="auto" w:fill="FFFFFF" w:themeFill="background1"/>
          </w:tcPr>
          <w:p w14:paraId="5617949F" w14:textId="2FEE03A6"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D.</w:t>
            </w:r>
            <w:r w:rsidR="00FE158B">
              <w:rPr>
                <w:rFonts w:ascii="Arial" w:hAnsi="Arial" w:cs="Arial"/>
                <w:b/>
                <w:bCs/>
                <w:sz w:val="24"/>
                <w:szCs w:val="24"/>
              </w:rPr>
              <w:t>1</w:t>
            </w:r>
          </w:p>
        </w:tc>
        <w:tc>
          <w:tcPr>
            <w:tcW w:w="1327" w:type="pct"/>
            <w:shd w:val="clear" w:color="auto" w:fill="FFFFFF" w:themeFill="background1"/>
          </w:tcPr>
          <w:p w14:paraId="61AD8827" w14:textId="38E53B88" w:rsidR="00E31707" w:rsidRPr="002C797D" w:rsidRDefault="005E5AA4"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 xml:space="preserve">Preferencje dla projektów </w:t>
            </w:r>
            <w:r>
              <w:rPr>
                <w:rFonts w:ascii="Arial" w:hAnsi="Arial" w:cs="Arial"/>
                <w:b/>
                <w:bCs/>
                <w:sz w:val="24"/>
                <w:szCs w:val="24"/>
              </w:rPr>
              <w:t>realizowanych przez organizacje zrzeszającą społeczność romską</w:t>
            </w:r>
          </w:p>
        </w:tc>
        <w:tc>
          <w:tcPr>
            <w:tcW w:w="2813" w:type="pct"/>
            <w:shd w:val="clear" w:color="auto" w:fill="FFFFFF" w:themeFill="background1"/>
          </w:tcPr>
          <w:p w14:paraId="3BE963C6" w14:textId="2536F000" w:rsidR="00E931AA" w:rsidRDefault="00235CDF" w:rsidP="002C797D">
            <w:pPr>
              <w:spacing w:before="100" w:beforeAutospacing="1" w:after="100" w:afterAutospacing="1" w:line="276" w:lineRule="auto"/>
              <w:rPr>
                <w:rFonts w:ascii="Arial" w:hAnsi="Arial" w:cs="Arial"/>
                <w:sz w:val="24"/>
                <w:szCs w:val="24"/>
              </w:rPr>
            </w:pPr>
            <w:r w:rsidRPr="00235CDF">
              <w:rPr>
                <w:rFonts w:ascii="Arial" w:hAnsi="Arial" w:cs="Arial"/>
                <w:sz w:val="24"/>
                <w:szCs w:val="24"/>
              </w:rPr>
              <w:t xml:space="preserve">W kryterium sprawdzimy, czy projekt jest realizowany </w:t>
            </w:r>
            <w:r w:rsidR="00E24D55">
              <w:rPr>
                <w:rFonts w:ascii="Arial" w:hAnsi="Arial" w:cs="Arial"/>
                <w:sz w:val="24"/>
                <w:szCs w:val="24"/>
              </w:rPr>
              <w:t xml:space="preserve">przez organizację </w:t>
            </w:r>
            <w:r w:rsidR="00E24D55" w:rsidRPr="00E24D55">
              <w:rPr>
                <w:rFonts w:ascii="Arial" w:hAnsi="Arial" w:cs="Arial"/>
                <w:sz w:val="24"/>
                <w:szCs w:val="24"/>
              </w:rPr>
              <w:t>zrzeszając</w:t>
            </w:r>
            <w:r w:rsidR="00C27AD4">
              <w:rPr>
                <w:rFonts w:ascii="Arial" w:hAnsi="Arial" w:cs="Arial"/>
                <w:sz w:val="24"/>
                <w:szCs w:val="24"/>
              </w:rPr>
              <w:t>ą</w:t>
            </w:r>
            <w:r w:rsidR="00E24D55" w:rsidRPr="00E24D55">
              <w:rPr>
                <w:rFonts w:ascii="Arial" w:hAnsi="Arial" w:cs="Arial"/>
                <w:sz w:val="24"/>
                <w:szCs w:val="24"/>
              </w:rPr>
              <w:t xml:space="preserve"> społeczność romską </w:t>
            </w:r>
            <w:r w:rsidR="00E24D55">
              <w:rPr>
                <w:rFonts w:ascii="Arial" w:hAnsi="Arial" w:cs="Arial"/>
                <w:sz w:val="24"/>
                <w:szCs w:val="24"/>
              </w:rPr>
              <w:t xml:space="preserve">samodzielnie (wnioskodawca) lub </w:t>
            </w:r>
            <w:r w:rsidRPr="00235CDF">
              <w:rPr>
                <w:rFonts w:ascii="Arial" w:hAnsi="Arial" w:cs="Arial"/>
                <w:sz w:val="24"/>
                <w:szCs w:val="24"/>
              </w:rPr>
              <w:t xml:space="preserve">w partnerstwie </w:t>
            </w:r>
            <w:r w:rsidR="00E931AA">
              <w:rPr>
                <w:rFonts w:ascii="Arial" w:hAnsi="Arial" w:cs="Arial"/>
                <w:sz w:val="24"/>
                <w:szCs w:val="24"/>
              </w:rPr>
              <w:t>z organizacją zrzeszając</w:t>
            </w:r>
            <w:r w:rsidR="00E24D55">
              <w:rPr>
                <w:rFonts w:ascii="Arial" w:hAnsi="Arial" w:cs="Arial"/>
                <w:sz w:val="24"/>
                <w:szCs w:val="24"/>
              </w:rPr>
              <w:t>ą</w:t>
            </w:r>
            <w:r w:rsidR="00E931AA">
              <w:rPr>
                <w:rFonts w:ascii="Arial" w:hAnsi="Arial" w:cs="Arial"/>
                <w:sz w:val="24"/>
                <w:szCs w:val="24"/>
              </w:rPr>
              <w:t xml:space="preserve"> społeczność romską</w:t>
            </w:r>
            <w:r w:rsidR="00E24D55">
              <w:rPr>
                <w:rFonts w:ascii="Arial" w:hAnsi="Arial" w:cs="Arial"/>
                <w:sz w:val="24"/>
                <w:szCs w:val="24"/>
              </w:rPr>
              <w:t>.</w:t>
            </w:r>
          </w:p>
          <w:p w14:paraId="594D2BB0" w14:textId="143BA54B" w:rsidR="00E31707" w:rsidRPr="002C797D" w:rsidRDefault="0085025A" w:rsidP="002C797D">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 xml:space="preserve">Kryterium jest weryfikowane </w:t>
            </w:r>
            <w:r w:rsidR="005E5AA4" w:rsidRPr="002C797D">
              <w:rPr>
                <w:rFonts w:ascii="Arial" w:hAnsi="Arial" w:cs="Arial"/>
                <w:sz w:val="24"/>
                <w:szCs w:val="24"/>
              </w:rPr>
              <w:t xml:space="preserve">w oparciu o wniosek o dofinansowanie </w:t>
            </w:r>
            <w:r w:rsidRPr="002C797D">
              <w:rPr>
                <w:rFonts w:ascii="Arial" w:hAnsi="Arial" w:cs="Arial"/>
                <w:sz w:val="24"/>
                <w:szCs w:val="24"/>
              </w:rPr>
              <w:t>projektu.</w:t>
            </w:r>
          </w:p>
        </w:tc>
        <w:tc>
          <w:tcPr>
            <w:tcW w:w="762" w:type="pct"/>
            <w:shd w:val="clear" w:color="auto" w:fill="FFFFFF" w:themeFill="background1"/>
          </w:tcPr>
          <w:p w14:paraId="6E5506DB" w14:textId="77777777" w:rsidR="000F06BF" w:rsidRPr="002C797D" w:rsidRDefault="000F06BF"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Projekt, który spełnił kryteria horyzontalne, dostępu i merytoryczne oraz kryterium premiujące, uzyskuje premię punktową:</w:t>
            </w:r>
          </w:p>
          <w:p w14:paraId="49447C3B" w14:textId="1AB3DB37" w:rsidR="007457EC" w:rsidRPr="002C797D" w:rsidRDefault="007457EC"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lastRenderedPageBreak/>
              <w:t xml:space="preserve">Tak – </w:t>
            </w:r>
            <w:r w:rsidR="00696E21">
              <w:rPr>
                <w:rFonts w:ascii="Arial" w:hAnsi="Arial" w:cs="Arial"/>
                <w:sz w:val="24"/>
                <w:szCs w:val="24"/>
              </w:rPr>
              <w:t>10</w:t>
            </w:r>
            <w:r w:rsidRPr="002C797D">
              <w:rPr>
                <w:rFonts w:ascii="Arial" w:hAnsi="Arial" w:cs="Arial"/>
                <w:sz w:val="24"/>
                <w:szCs w:val="24"/>
              </w:rPr>
              <w:t xml:space="preserve"> pkt.</w:t>
            </w:r>
          </w:p>
          <w:p w14:paraId="0091F1E2" w14:textId="635EBCD2" w:rsidR="00E31707" w:rsidRPr="002C797D" w:rsidRDefault="007457EC" w:rsidP="002C797D">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Nie – 0 pkt.</w:t>
            </w:r>
          </w:p>
        </w:tc>
      </w:tr>
      <w:tr w:rsidR="00531307" w:rsidRPr="002C797D" w14:paraId="06570F3E" w14:textId="77777777" w:rsidTr="0015472B">
        <w:trPr>
          <w:trHeight w:val="567"/>
        </w:trPr>
        <w:tc>
          <w:tcPr>
            <w:tcW w:w="98" w:type="pct"/>
            <w:shd w:val="clear" w:color="auto" w:fill="FFFFFF" w:themeFill="background1"/>
          </w:tcPr>
          <w:p w14:paraId="09C6BC1E" w14:textId="20E3790F" w:rsidR="00531307" w:rsidRPr="002C797D" w:rsidRDefault="00FE158B" w:rsidP="002C797D">
            <w:pPr>
              <w:spacing w:before="100" w:beforeAutospacing="1" w:after="100" w:afterAutospacing="1" w:line="276" w:lineRule="auto"/>
              <w:rPr>
                <w:rFonts w:ascii="Arial" w:hAnsi="Arial" w:cs="Arial"/>
                <w:b/>
                <w:bCs/>
                <w:sz w:val="24"/>
                <w:szCs w:val="24"/>
              </w:rPr>
            </w:pPr>
            <w:commentRangeStart w:id="3"/>
            <w:r>
              <w:rPr>
                <w:rFonts w:ascii="Arial" w:hAnsi="Arial" w:cs="Arial"/>
                <w:b/>
                <w:bCs/>
                <w:sz w:val="24"/>
                <w:szCs w:val="24"/>
              </w:rPr>
              <w:lastRenderedPageBreak/>
              <w:t>D.2</w:t>
            </w:r>
            <w:commentRangeEnd w:id="3"/>
            <w:r w:rsidR="0039134E">
              <w:rPr>
                <w:rStyle w:val="Odwoaniedokomentarza"/>
                <w:rFonts w:ascii="Calibri" w:eastAsia="Calibri" w:hAnsi="Calibri" w:cs="Times New Roman"/>
              </w:rPr>
              <w:commentReference w:id="3"/>
            </w:r>
          </w:p>
        </w:tc>
        <w:tc>
          <w:tcPr>
            <w:tcW w:w="1327" w:type="pct"/>
            <w:shd w:val="clear" w:color="auto" w:fill="FFFFFF" w:themeFill="background1"/>
          </w:tcPr>
          <w:p w14:paraId="282B7935" w14:textId="53EFF545" w:rsidR="00531307" w:rsidRPr="002C797D" w:rsidRDefault="00FE158B" w:rsidP="002C797D">
            <w:pPr>
              <w:spacing w:before="100" w:beforeAutospacing="1" w:after="100" w:afterAutospacing="1" w:line="276" w:lineRule="auto"/>
              <w:rPr>
                <w:rFonts w:ascii="Arial" w:hAnsi="Arial" w:cs="Arial"/>
                <w:b/>
                <w:bCs/>
                <w:sz w:val="24"/>
                <w:szCs w:val="24"/>
              </w:rPr>
            </w:pPr>
            <w:r>
              <w:rPr>
                <w:rFonts w:ascii="Arial" w:hAnsi="Arial" w:cs="Arial"/>
                <w:b/>
                <w:bCs/>
                <w:sz w:val="24"/>
                <w:szCs w:val="24"/>
              </w:rPr>
              <w:t xml:space="preserve">Preferencje dla projektów </w:t>
            </w:r>
            <w:r w:rsidR="00930344">
              <w:rPr>
                <w:rFonts w:ascii="Arial" w:hAnsi="Arial" w:cs="Arial"/>
                <w:b/>
                <w:bCs/>
                <w:sz w:val="24"/>
                <w:szCs w:val="24"/>
              </w:rPr>
              <w:t xml:space="preserve">realizowanych </w:t>
            </w:r>
            <w:r w:rsidR="003D03B7">
              <w:rPr>
                <w:rFonts w:ascii="Arial" w:hAnsi="Arial" w:cs="Arial"/>
                <w:b/>
                <w:bCs/>
                <w:sz w:val="24"/>
                <w:szCs w:val="24"/>
              </w:rPr>
              <w:t>na</w:t>
            </w:r>
            <w:r>
              <w:rPr>
                <w:rFonts w:ascii="Arial" w:hAnsi="Arial" w:cs="Arial"/>
                <w:b/>
                <w:bCs/>
                <w:sz w:val="24"/>
                <w:szCs w:val="24"/>
              </w:rPr>
              <w:t xml:space="preserve"> </w:t>
            </w:r>
            <w:r w:rsidR="004314F8">
              <w:rPr>
                <w:rFonts w:ascii="Arial" w:hAnsi="Arial" w:cs="Arial"/>
                <w:b/>
                <w:bCs/>
                <w:sz w:val="24"/>
                <w:szCs w:val="24"/>
              </w:rPr>
              <w:t>obszar</w:t>
            </w:r>
            <w:r w:rsidR="00930344">
              <w:rPr>
                <w:rFonts w:ascii="Arial" w:hAnsi="Arial" w:cs="Arial"/>
                <w:b/>
                <w:bCs/>
                <w:sz w:val="24"/>
                <w:szCs w:val="24"/>
              </w:rPr>
              <w:t xml:space="preserve">ze </w:t>
            </w:r>
            <w:r w:rsidR="003D03B7">
              <w:rPr>
                <w:rFonts w:ascii="Arial" w:hAnsi="Arial" w:cs="Arial"/>
                <w:b/>
                <w:bCs/>
                <w:sz w:val="24"/>
                <w:szCs w:val="24"/>
              </w:rPr>
              <w:t>tych</w:t>
            </w:r>
            <w:r w:rsidR="00643AC2">
              <w:rPr>
                <w:rFonts w:ascii="Arial" w:hAnsi="Arial" w:cs="Arial"/>
                <w:b/>
                <w:bCs/>
                <w:sz w:val="24"/>
                <w:szCs w:val="24"/>
              </w:rPr>
              <w:t>/tej</w:t>
            </w:r>
            <w:r w:rsidR="004314F8">
              <w:rPr>
                <w:rFonts w:ascii="Arial" w:hAnsi="Arial" w:cs="Arial"/>
                <w:b/>
                <w:bCs/>
                <w:sz w:val="24"/>
                <w:szCs w:val="24"/>
              </w:rPr>
              <w:t xml:space="preserve"> </w:t>
            </w:r>
            <w:r>
              <w:rPr>
                <w:rFonts w:ascii="Arial" w:hAnsi="Arial" w:cs="Arial"/>
                <w:b/>
                <w:bCs/>
                <w:sz w:val="24"/>
                <w:szCs w:val="24"/>
              </w:rPr>
              <w:t>gmin</w:t>
            </w:r>
            <w:r w:rsidR="00A51DF5">
              <w:rPr>
                <w:rFonts w:ascii="Arial" w:hAnsi="Arial" w:cs="Arial"/>
                <w:b/>
                <w:bCs/>
                <w:sz w:val="24"/>
                <w:szCs w:val="24"/>
              </w:rPr>
              <w:t>/y</w:t>
            </w:r>
            <w:r>
              <w:rPr>
                <w:rFonts w:ascii="Arial" w:hAnsi="Arial" w:cs="Arial"/>
                <w:b/>
                <w:bCs/>
                <w:sz w:val="24"/>
                <w:szCs w:val="24"/>
              </w:rPr>
              <w:t xml:space="preserve">, </w:t>
            </w:r>
            <w:del w:id="4" w:author="Piotr Bugajski" w:date="2024-10-09T07:38:00Z" w16du:dateUtc="2024-10-09T05:38:00Z">
              <w:r w:rsidR="00602065" w:rsidDel="00CC72E7">
                <w:rPr>
                  <w:rFonts w:ascii="Arial" w:hAnsi="Arial" w:cs="Arial"/>
                  <w:b/>
                  <w:bCs/>
                  <w:sz w:val="24"/>
                  <w:szCs w:val="24"/>
                </w:rPr>
                <w:delText xml:space="preserve">na </w:delText>
              </w:r>
            </w:del>
            <w:ins w:id="5" w:author="Piotr Bugajski" w:date="2024-10-09T07:38:00Z" w16du:dateUtc="2024-10-09T05:38:00Z">
              <w:r w:rsidR="00CC72E7">
                <w:rPr>
                  <w:rFonts w:ascii="Arial" w:hAnsi="Arial" w:cs="Arial"/>
                  <w:b/>
                  <w:bCs/>
                  <w:sz w:val="24"/>
                  <w:szCs w:val="24"/>
                </w:rPr>
                <w:t xml:space="preserve">w </w:t>
              </w:r>
            </w:ins>
            <w:r w:rsidRPr="00FE158B">
              <w:rPr>
                <w:rFonts w:ascii="Arial" w:hAnsi="Arial" w:cs="Arial"/>
                <w:b/>
                <w:bCs/>
                <w:sz w:val="24"/>
                <w:szCs w:val="24"/>
              </w:rPr>
              <w:t>których</w:t>
            </w:r>
            <w:r w:rsidR="00643AC2">
              <w:rPr>
                <w:rFonts w:ascii="Arial" w:hAnsi="Arial" w:cs="Arial"/>
                <w:b/>
                <w:bCs/>
                <w:sz w:val="24"/>
                <w:szCs w:val="24"/>
              </w:rPr>
              <w:t>/której</w:t>
            </w:r>
            <w:r w:rsidRPr="00FE158B">
              <w:rPr>
                <w:rFonts w:ascii="Arial" w:hAnsi="Arial" w:cs="Arial"/>
                <w:b/>
                <w:bCs/>
                <w:sz w:val="24"/>
                <w:szCs w:val="24"/>
              </w:rPr>
              <w:t xml:space="preserve"> </w:t>
            </w:r>
            <w:r w:rsidR="004314F8">
              <w:rPr>
                <w:rFonts w:ascii="Arial" w:hAnsi="Arial" w:cs="Arial"/>
                <w:b/>
                <w:bCs/>
                <w:sz w:val="24"/>
                <w:szCs w:val="24"/>
              </w:rPr>
              <w:t xml:space="preserve">zamieszkują </w:t>
            </w:r>
            <w:r w:rsidRPr="00FE158B">
              <w:rPr>
                <w:rFonts w:ascii="Arial" w:hAnsi="Arial" w:cs="Arial"/>
                <w:b/>
                <w:bCs/>
                <w:sz w:val="24"/>
                <w:szCs w:val="24"/>
              </w:rPr>
              <w:t>Romowie,</w:t>
            </w:r>
            <w:r w:rsidR="003D03B7">
              <w:rPr>
                <w:rFonts w:ascii="Arial" w:hAnsi="Arial" w:cs="Arial"/>
                <w:b/>
                <w:bCs/>
                <w:sz w:val="24"/>
                <w:szCs w:val="24"/>
              </w:rPr>
              <w:t xml:space="preserve"> korzystający</w:t>
            </w:r>
            <w:r w:rsidRPr="00FE158B">
              <w:rPr>
                <w:rFonts w:ascii="Arial" w:hAnsi="Arial" w:cs="Arial"/>
                <w:b/>
                <w:bCs/>
                <w:sz w:val="24"/>
                <w:szCs w:val="24"/>
              </w:rPr>
              <w:t xml:space="preserve"> z pomocy społeczne</w:t>
            </w:r>
            <w:r w:rsidR="00930344">
              <w:rPr>
                <w:rFonts w:ascii="Arial" w:hAnsi="Arial" w:cs="Arial"/>
                <w:b/>
                <w:bCs/>
                <w:sz w:val="24"/>
                <w:szCs w:val="24"/>
              </w:rPr>
              <w:t>j</w:t>
            </w:r>
          </w:p>
        </w:tc>
        <w:tc>
          <w:tcPr>
            <w:tcW w:w="2813" w:type="pct"/>
            <w:shd w:val="clear" w:color="auto" w:fill="FFFFFF" w:themeFill="background1"/>
          </w:tcPr>
          <w:p w14:paraId="60D9B683" w14:textId="0C867F6F" w:rsidR="00531307" w:rsidRDefault="00FE158B" w:rsidP="00FE158B">
            <w:pPr>
              <w:spacing w:before="100" w:beforeAutospacing="1" w:after="100" w:afterAutospacing="1" w:line="276" w:lineRule="auto"/>
              <w:rPr>
                <w:rFonts w:ascii="Arial" w:hAnsi="Arial" w:cs="Arial"/>
                <w:sz w:val="24"/>
                <w:szCs w:val="24"/>
              </w:rPr>
            </w:pPr>
            <w:r w:rsidRPr="00FE158B">
              <w:rPr>
                <w:rFonts w:ascii="Arial" w:hAnsi="Arial" w:cs="Arial"/>
                <w:sz w:val="24"/>
                <w:szCs w:val="24"/>
              </w:rPr>
              <w:t>W kryterium sprawdzimy, czy projekt jest realizowany</w:t>
            </w:r>
            <w:r>
              <w:rPr>
                <w:rFonts w:ascii="Arial" w:hAnsi="Arial" w:cs="Arial"/>
                <w:sz w:val="24"/>
                <w:szCs w:val="24"/>
              </w:rPr>
              <w:t xml:space="preserve"> wyłącznie </w:t>
            </w:r>
            <w:r w:rsidR="003D03B7">
              <w:rPr>
                <w:rFonts w:ascii="Arial" w:hAnsi="Arial" w:cs="Arial"/>
                <w:sz w:val="24"/>
                <w:szCs w:val="24"/>
              </w:rPr>
              <w:t>dla uczestników pochodzących z obszar</w:t>
            </w:r>
            <w:r w:rsidR="00930344">
              <w:rPr>
                <w:rFonts w:ascii="Arial" w:hAnsi="Arial" w:cs="Arial"/>
                <w:sz w:val="24"/>
                <w:szCs w:val="24"/>
              </w:rPr>
              <w:t>ów</w:t>
            </w:r>
            <w:r w:rsidRPr="00FE158B">
              <w:rPr>
                <w:rFonts w:ascii="Arial" w:hAnsi="Arial" w:cs="Arial"/>
                <w:sz w:val="24"/>
                <w:szCs w:val="24"/>
              </w:rPr>
              <w:t xml:space="preserve"> t</w:t>
            </w:r>
            <w:r w:rsidR="003D03B7">
              <w:rPr>
                <w:rFonts w:ascii="Arial" w:hAnsi="Arial" w:cs="Arial"/>
                <w:sz w:val="24"/>
                <w:szCs w:val="24"/>
              </w:rPr>
              <w:t>ych</w:t>
            </w:r>
            <w:ins w:id="6" w:author="Piotr Bugajski" w:date="2024-10-09T07:38:00Z" w16du:dateUtc="2024-10-09T05:38:00Z">
              <w:r w:rsidR="00CC72E7">
                <w:rPr>
                  <w:rFonts w:ascii="Arial" w:hAnsi="Arial" w:cs="Arial"/>
                  <w:sz w:val="24"/>
                  <w:szCs w:val="24"/>
                </w:rPr>
                <w:t>/tej</w:t>
              </w:r>
            </w:ins>
            <w:r w:rsidRPr="00FE158B">
              <w:rPr>
                <w:rFonts w:ascii="Arial" w:hAnsi="Arial" w:cs="Arial"/>
                <w:sz w:val="24"/>
                <w:szCs w:val="24"/>
              </w:rPr>
              <w:t xml:space="preserve"> gmin</w:t>
            </w:r>
            <w:r w:rsidR="00A51DF5">
              <w:rPr>
                <w:rFonts w:ascii="Arial" w:hAnsi="Arial" w:cs="Arial"/>
                <w:sz w:val="24"/>
                <w:szCs w:val="24"/>
              </w:rPr>
              <w:t>/y</w:t>
            </w:r>
            <w:r w:rsidRPr="00FE158B">
              <w:rPr>
                <w:rFonts w:ascii="Arial" w:hAnsi="Arial" w:cs="Arial"/>
                <w:sz w:val="24"/>
                <w:szCs w:val="24"/>
              </w:rPr>
              <w:t xml:space="preserve">, </w:t>
            </w:r>
            <w:del w:id="7" w:author="Piotr Bugajski" w:date="2024-10-09T07:38:00Z" w16du:dateUtc="2024-10-09T05:38:00Z">
              <w:r w:rsidR="00602065" w:rsidDel="00CC72E7">
                <w:rPr>
                  <w:rFonts w:ascii="Arial" w:hAnsi="Arial" w:cs="Arial"/>
                  <w:sz w:val="24"/>
                  <w:szCs w:val="24"/>
                </w:rPr>
                <w:delText>na</w:delText>
              </w:r>
              <w:r w:rsidR="003D03B7" w:rsidRPr="003D03B7" w:rsidDel="00CC72E7">
                <w:rPr>
                  <w:rFonts w:ascii="Arial" w:hAnsi="Arial" w:cs="Arial"/>
                  <w:sz w:val="24"/>
                  <w:szCs w:val="24"/>
                </w:rPr>
                <w:delText xml:space="preserve"> </w:delText>
              </w:r>
            </w:del>
            <w:ins w:id="8" w:author="Piotr Bugajski" w:date="2024-10-09T07:38:00Z" w16du:dateUtc="2024-10-09T05:38:00Z">
              <w:r w:rsidR="00CC72E7">
                <w:rPr>
                  <w:rFonts w:ascii="Arial" w:hAnsi="Arial" w:cs="Arial"/>
                  <w:sz w:val="24"/>
                  <w:szCs w:val="24"/>
                </w:rPr>
                <w:t>w</w:t>
              </w:r>
              <w:r w:rsidR="00CC72E7" w:rsidRPr="003D03B7">
                <w:rPr>
                  <w:rFonts w:ascii="Arial" w:hAnsi="Arial" w:cs="Arial"/>
                  <w:sz w:val="24"/>
                  <w:szCs w:val="24"/>
                </w:rPr>
                <w:t xml:space="preserve"> </w:t>
              </w:r>
            </w:ins>
            <w:r w:rsidR="003D03B7" w:rsidRPr="003D03B7">
              <w:rPr>
                <w:rFonts w:ascii="Arial" w:hAnsi="Arial" w:cs="Arial"/>
                <w:sz w:val="24"/>
                <w:szCs w:val="24"/>
              </w:rPr>
              <w:t>których</w:t>
            </w:r>
            <w:ins w:id="9" w:author="Piotr Bugajski" w:date="2024-10-09T07:38:00Z" w16du:dateUtc="2024-10-09T05:38:00Z">
              <w:r w:rsidR="00CC72E7">
                <w:rPr>
                  <w:rFonts w:ascii="Arial" w:hAnsi="Arial" w:cs="Arial"/>
                  <w:sz w:val="24"/>
                  <w:szCs w:val="24"/>
                </w:rPr>
                <w:t>/której</w:t>
              </w:r>
            </w:ins>
            <w:r w:rsidR="003D03B7" w:rsidRPr="003D03B7">
              <w:rPr>
                <w:rFonts w:ascii="Arial" w:hAnsi="Arial" w:cs="Arial"/>
                <w:sz w:val="24"/>
                <w:szCs w:val="24"/>
              </w:rPr>
              <w:t xml:space="preserve"> zamieszkują Romowie, korzystający z pomocy społeczne</w:t>
            </w:r>
            <w:r>
              <w:rPr>
                <w:rFonts w:ascii="Arial" w:hAnsi="Arial" w:cs="Arial"/>
                <w:sz w:val="24"/>
                <w:szCs w:val="24"/>
              </w:rPr>
              <w:t xml:space="preserve">, tj. </w:t>
            </w:r>
            <w:r w:rsidR="003D03B7" w:rsidRPr="003D03B7">
              <w:rPr>
                <w:rFonts w:ascii="Arial" w:hAnsi="Arial" w:cs="Arial"/>
                <w:b/>
                <w:bCs/>
                <w:sz w:val="24"/>
                <w:szCs w:val="24"/>
              </w:rPr>
              <w:t xml:space="preserve">z terenu </w:t>
            </w:r>
            <w:r w:rsidRPr="003D03B7">
              <w:rPr>
                <w:rFonts w:ascii="Arial" w:hAnsi="Arial" w:cs="Arial"/>
                <w:b/>
                <w:bCs/>
                <w:sz w:val="24"/>
                <w:szCs w:val="24"/>
              </w:rPr>
              <w:t>11 gmin</w:t>
            </w:r>
            <w:r w:rsidRPr="00FE158B">
              <w:rPr>
                <w:rFonts w:ascii="Arial" w:hAnsi="Arial" w:cs="Arial"/>
                <w:sz w:val="24"/>
                <w:szCs w:val="24"/>
              </w:rPr>
              <w:t xml:space="preserve"> </w:t>
            </w:r>
            <w:r w:rsidRPr="003D03B7">
              <w:rPr>
                <w:rFonts w:ascii="Arial" w:hAnsi="Arial" w:cs="Arial"/>
                <w:b/>
                <w:bCs/>
                <w:sz w:val="24"/>
                <w:szCs w:val="24"/>
              </w:rPr>
              <w:t>województwa kujawsko-pomorskiego</w:t>
            </w:r>
            <w:r w:rsidRPr="00FE158B">
              <w:rPr>
                <w:rFonts w:ascii="Arial" w:hAnsi="Arial" w:cs="Arial"/>
                <w:sz w:val="24"/>
                <w:szCs w:val="24"/>
              </w:rPr>
              <w:t xml:space="preserve">: </w:t>
            </w:r>
            <w:r w:rsidRPr="00F46C1E">
              <w:rPr>
                <w:rFonts w:ascii="Arial" w:hAnsi="Arial" w:cs="Arial"/>
                <w:sz w:val="24"/>
                <w:szCs w:val="24"/>
              </w:rPr>
              <w:t>Aleksandrów Kujawski</w:t>
            </w:r>
            <w:r w:rsidR="00E931AA" w:rsidRPr="00F46C1E">
              <w:rPr>
                <w:rFonts w:ascii="Arial" w:hAnsi="Arial" w:cs="Arial"/>
                <w:sz w:val="24"/>
                <w:szCs w:val="24"/>
              </w:rPr>
              <w:t xml:space="preserve"> - miasto</w:t>
            </w:r>
            <w:r w:rsidRPr="00F46C1E">
              <w:rPr>
                <w:rFonts w:ascii="Arial" w:hAnsi="Arial" w:cs="Arial"/>
                <w:sz w:val="24"/>
                <w:szCs w:val="24"/>
              </w:rPr>
              <w:t xml:space="preserve">, Aleksandrów Kujawski </w:t>
            </w:r>
            <w:r w:rsidR="00E931AA" w:rsidRPr="00F46C1E">
              <w:rPr>
                <w:rFonts w:ascii="Arial" w:hAnsi="Arial" w:cs="Arial"/>
                <w:sz w:val="24"/>
                <w:szCs w:val="24"/>
              </w:rPr>
              <w:t>– gmina wiejska</w:t>
            </w:r>
            <w:r w:rsidRPr="00F46C1E">
              <w:rPr>
                <w:rFonts w:ascii="Arial" w:hAnsi="Arial" w:cs="Arial"/>
                <w:sz w:val="24"/>
                <w:szCs w:val="24"/>
              </w:rPr>
              <w:t>, Raciążek, Koronowo,</w:t>
            </w:r>
            <w:r w:rsidR="006E6634">
              <w:rPr>
                <w:rFonts w:ascii="Arial" w:hAnsi="Arial" w:cs="Arial"/>
                <w:sz w:val="24"/>
                <w:szCs w:val="24"/>
              </w:rPr>
              <w:t xml:space="preserve"> </w:t>
            </w:r>
            <w:r w:rsidR="00B31378" w:rsidRPr="00F46C1E">
              <w:rPr>
                <w:rFonts w:ascii="Arial" w:hAnsi="Arial" w:cs="Arial"/>
                <w:sz w:val="24"/>
                <w:szCs w:val="24"/>
              </w:rPr>
              <w:t>Inowrocław</w:t>
            </w:r>
            <w:r w:rsidR="00196376">
              <w:rPr>
                <w:rFonts w:ascii="Arial" w:hAnsi="Arial" w:cs="Arial"/>
                <w:sz w:val="24"/>
                <w:szCs w:val="24"/>
              </w:rPr>
              <w:t xml:space="preserve"> </w:t>
            </w:r>
            <w:r w:rsidR="009B2B7A">
              <w:rPr>
                <w:rFonts w:ascii="Arial" w:hAnsi="Arial" w:cs="Arial"/>
                <w:sz w:val="24"/>
                <w:szCs w:val="24"/>
              </w:rPr>
              <w:t>–</w:t>
            </w:r>
            <w:r w:rsidR="00196376">
              <w:rPr>
                <w:rFonts w:ascii="Arial" w:hAnsi="Arial" w:cs="Arial"/>
                <w:sz w:val="24"/>
                <w:szCs w:val="24"/>
              </w:rPr>
              <w:t xml:space="preserve"> mi</w:t>
            </w:r>
            <w:r w:rsidR="009B2B7A">
              <w:rPr>
                <w:rFonts w:ascii="Arial" w:hAnsi="Arial" w:cs="Arial"/>
                <w:sz w:val="24"/>
                <w:szCs w:val="24"/>
              </w:rPr>
              <w:t>asto</w:t>
            </w:r>
            <w:r w:rsidR="00B31378" w:rsidRPr="00F46C1E">
              <w:rPr>
                <w:rFonts w:ascii="Arial" w:hAnsi="Arial" w:cs="Arial"/>
                <w:sz w:val="24"/>
                <w:szCs w:val="24"/>
              </w:rPr>
              <w:t>,</w:t>
            </w:r>
            <w:r w:rsidRPr="00F46C1E">
              <w:rPr>
                <w:rFonts w:ascii="Arial" w:hAnsi="Arial" w:cs="Arial"/>
                <w:sz w:val="24"/>
                <w:szCs w:val="24"/>
              </w:rPr>
              <w:t xml:space="preserve"> Nakło nad Notecią, Rypin, Świecie, Tuchola, M. Bydgoszcz, M. Włocławek </w:t>
            </w:r>
            <w:r w:rsidR="00E931AA" w:rsidRPr="00F46C1E">
              <w:rPr>
                <w:rFonts w:ascii="Arial" w:hAnsi="Arial" w:cs="Arial"/>
                <w:sz w:val="24"/>
                <w:szCs w:val="24"/>
              </w:rPr>
              <w:t>(</w:t>
            </w:r>
            <w:r w:rsidRPr="00F46C1E">
              <w:rPr>
                <w:rFonts w:ascii="Arial" w:hAnsi="Arial" w:cs="Arial"/>
                <w:sz w:val="24"/>
                <w:szCs w:val="24"/>
              </w:rPr>
              <w:t xml:space="preserve">na podstawie danych </w:t>
            </w:r>
            <w:r w:rsidR="00E931AA" w:rsidRPr="00F46C1E">
              <w:rPr>
                <w:rFonts w:ascii="Arial" w:hAnsi="Arial" w:cs="Arial"/>
                <w:sz w:val="24"/>
                <w:szCs w:val="24"/>
              </w:rPr>
              <w:t xml:space="preserve">przekazanych przez </w:t>
            </w:r>
            <w:r w:rsidRPr="00F46C1E">
              <w:rPr>
                <w:rFonts w:ascii="Arial" w:hAnsi="Arial" w:cs="Arial"/>
                <w:sz w:val="24"/>
                <w:szCs w:val="24"/>
              </w:rPr>
              <w:t>ROPS w Toruniu).</w:t>
            </w:r>
          </w:p>
          <w:p w14:paraId="26D5B1D9" w14:textId="54E94B2C" w:rsidR="00FF4D61" w:rsidRPr="002C797D" w:rsidRDefault="00FF4D61" w:rsidP="00FE158B">
            <w:pPr>
              <w:spacing w:before="100" w:beforeAutospacing="1" w:after="100" w:afterAutospacing="1" w:line="276" w:lineRule="auto"/>
              <w:rPr>
                <w:rFonts w:ascii="Arial" w:hAnsi="Arial" w:cs="Arial"/>
                <w:sz w:val="24"/>
                <w:szCs w:val="24"/>
              </w:rPr>
            </w:pPr>
            <w:r w:rsidRPr="002C797D">
              <w:rPr>
                <w:rFonts w:ascii="Arial" w:hAnsi="Arial" w:cs="Arial"/>
                <w:sz w:val="24"/>
                <w:szCs w:val="24"/>
              </w:rPr>
              <w:t>Kryterium jest weryfikowane w oparciu o wniosek o dofinansowanie projektu.</w:t>
            </w:r>
          </w:p>
        </w:tc>
        <w:tc>
          <w:tcPr>
            <w:tcW w:w="762" w:type="pct"/>
            <w:shd w:val="clear" w:color="auto" w:fill="FFFFFF" w:themeFill="background1"/>
          </w:tcPr>
          <w:p w14:paraId="6D222244" w14:textId="77777777" w:rsidR="00E931AA" w:rsidRPr="00E931AA" w:rsidRDefault="00E931AA" w:rsidP="00E931AA">
            <w:pPr>
              <w:spacing w:before="100" w:beforeAutospacing="1" w:after="100" w:afterAutospacing="1" w:line="276" w:lineRule="auto"/>
              <w:rPr>
                <w:rFonts w:ascii="Arial" w:hAnsi="Arial" w:cs="Arial"/>
                <w:sz w:val="24"/>
                <w:szCs w:val="24"/>
              </w:rPr>
            </w:pPr>
            <w:r w:rsidRPr="00E931AA">
              <w:rPr>
                <w:rFonts w:ascii="Arial" w:hAnsi="Arial" w:cs="Arial"/>
                <w:sz w:val="24"/>
                <w:szCs w:val="24"/>
              </w:rPr>
              <w:t>Projekt, który spełnił kryteria horyzontalne, dostępu i merytoryczne oraz kryterium premiujące, uzyskuje premię punktową:</w:t>
            </w:r>
          </w:p>
          <w:p w14:paraId="518987D5" w14:textId="77777777" w:rsidR="00E931AA" w:rsidRPr="00E931AA" w:rsidRDefault="00E931AA" w:rsidP="00E931AA">
            <w:pPr>
              <w:spacing w:before="100" w:beforeAutospacing="1" w:after="100" w:afterAutospacing="1" w:line="276" w:lineRule="auto"/>
              <w:rPr>
                <w:rFonts w:ascii="Arial" w:hAnsi="Arial" w:cs="Arial"/>
                <w:sz w:val="24"/>
                <w:szCs w:val="24"/>
              </w:rPr>
            </w:pPr>
            <w:r w:rsidRPr="00E931AA">
              <w:rPr>
                <w:rFonts w:ascii="Arial" w:hAnsi="Arial" w:cs="Arial"/>
                <w:sz w:val="24"/>
                <w:szCs w:val="24"/>
              </w:rPr>
              <w:t>Tak – 5 pkt.</w:t>
            </w:r>
          </w:p>
          <w:p w14:paraId="6F14A6FC" w14:textId="242CDD68" w:rsidR="00531307" w:rsidRPr="002C797D" w:rsidRDefault="00E931AA" w:rsidP="00E931AA">
            <w:pPr>
              <w:spacing w:before="100" w:beforeAutospacing="1" w:after="100" w:afterAutospacing="1" w:line="276" w:lineRule="auto"/>
              <w:rPr>
                <w:rFonts w:ascii="Arial" w:hAnsi="Arial" w:cs="Arial"/>
                <w:sz w:val="24"/>
                <w:szCs w:val="24"/>
              </w:rPr>
            </w:pPr>
            <w:r w:rsidRPr="00E931AA">
              <w:rPr>
                <w:rFonts w:ascii="Arial" w:hAnsi="Arial" w:cs="Arial"/>
                <w:sz w:val="24"/>
                <w:szCs w:val="24"/>
              </w:rPr>
              <w:t>Nie – 0 pkt.</w:t>
            </w:r>
          </w:p>
        </w:tc>
      </w:tr>
      <w:tr w:rsidR="007F0F45" w:rsidRPr="002C797D" w14:paraId="24614D7A" w14:textId="77777777" w:rsidTr="0015472B">
        <w:trPr>
          <w:trHeight w:val="567"/>
        </w:trPr>
        <w:tc>
          <w:tcPr>
            <w:tcW w:w="98" w:type="pct"/>
            <w:shd w:val="clear" w:color="auto" w:fill="FFFFFF" w:themeFill="background1"/>
          </w:tcPr>
          <w:p w14:paraId="505B5871" w14:textId="5B6D8DBA" w:rsidR="007F0F45" w:rsidRDefault="007F0F45" w:rsidP="002C797D">
            <w:pPr>
              <w:spacing w:before="100" w:beforeAutospacing="1" w:after="100" w:afterAutospacing="1" w:line="276" w:lineRule="auto"/>
              <w:rPr>
                <w:rFonts w:ascii="Arial" w:hAnsi="Arial" w:cs="Arial"/>
                <w:b/>
                <w:bCs/>
                <w:sz w:val="24"/>
                <w:szCs w:val="24"/>
              </w:rPr>
            </w:pPr>
            <w:r>
              <w:rPr>
                <w:rFonts w:ascii="Arial" w:hAnsi="Arial" w:cs="Arial"/>
                <w:b/>
                <w:bCs/>
                <w:sz w:val="24"/>
                <w:szCs w:val="24"/>
              </w:rPr>
              <w:t>D.3</w:t>
            </w:r>
          </w:p>
        </w:tc>
        <w:tc>
          <w:tcPr>
            <w:tcW w:w="1327" w:type="pct"/>
            <w:shd w:val="clear" w:color="auto" w:fill="FFFFFF" w:themeFill="background1"/>
          </w:tcPr>
          <w:p w14:paraId="5B5CD1AC" w14:textId="7922D1BB" w:rsidR="007F0F45" w:rsidRDefault="007F0F45" w:rsidP="002C797D">
            <w:pPr>
              <w:spacing w:before="100" w:beforeAutospacing="1" w:after="100" w:afterAutospacing="1" w:line="276" w:lineRule="auto"/>
              <w:rPr>
                <w:rFonts w:ascii="Arial" w:hAnsi="Arial" w:cs="Arial"/>
                <w:b/>
                <w:bCs/>
                <w:sz w:val="24"/>
                <w:szCs w:val="24"/>
              </w:rPr>
            </w:pPr>
            <w:r w:rsidRPr="007F0F45">
              <w:rPr>
                <w:rFonts w:ascii="Arial" w:hAnsi="Arial" w:cs="Arial"/>
                <w:b/>
                <w:bCs/>
                <w:sz w:val="24"/>
                <w:szCs w:val="24"/>
              </w:rPr>
              <w:t xml:space="preserve">Preferencje dla projektów realizowanych przez </w:t>
            </w:r>
            <w:r>
              <w:rPr>
                <w:rFonts w:ascii="Arial" w:hAnsi="Arial" w:cs="Arial"/>
                <w:b/>
                <w:bCs/>
                <w:sz w:val="24"/>
                <w:szCs w:val="24"/>
              </w:rPr>
              <w:t>podmioty ekonomii społecznej</w:t>
            </w:r>
          </w:p>
        </w:tc>
        <w:tc>
          <w:tcPr>
            <w:tcW w:w="2813" w:type="pct"/>
            <w:shd w:val="clear" w:color="auto" w:fill="FFFFFF" w:themeFill="background1"/>
          </w:tcPr>
          <w:p w14:paraId="05E9474D" w14:textId="47A1EC78" w:rsidR="007F0F45" w:rsidRDefault="007F0F45" w:rsidP="00FE158B">
            <w:pPr>
              <w:spacing w:before="100" w:beforeAutospacing="1" w:after="100" w:afterAutospacing="1" w:line="276" w:lineRule="auto"/>
              <w:rPr>
                <w:rFonts w:ascii="Arial" w:hAnsi="Arial" w:cs="Arial"/>
                <w:sz w:val="24"/>
                <w:szCs w:val="24"/>
              </w:rPr>
            </w:pPr>
            <w:r w:rsidRPr="007F0F45">
              <w:rPr>
                <w:rFonts w:ascii="Arial" w:hAnsi="Arial" w:cs="Arial"/>
                <w:sz w:val="24"/>
                <w:szCs w:val="24"/>
              </w:rPr>
              <w:t>W kryterium sprawdzimy, czy projekt jest realizowany przez</w:t>
            </w:r>
            <w:r>
              <w:rPr>
                <w:rFonts w:ascii="Arial" w:hAnsi="Arial" w:cs="Arial"/>
                <w:sz w:val="24"/>
                <w:szCs w:val="24"/>
              </w:rPr>
              <w:t xml:space="preserve"> podmiot ekonomii społecznej</w:t>
            </w:r>
            <w:r>
              <w:t xml:space="preserve"> </w:t>
            </w:r>
            <w:r w:rsidRPr="007F0F45">
              <w:rPr>
                <w:rFonts w:ascii="Arial" w:hAnsi="Arial" w:cs="Arial"/>
                <w:sz w:val="24"/>
                <w:szCs w:val="24"/>
              </w:rPr>
              <w:t xml:space="preserve">lub w partnerstwie z </w:t>
            </w:r>
            <w:r>
              <w:rPr>
                <w:rFonts w:ascii="Arial" w:hAnsi="Arial" w:cs="Arial"/>
                <w:sz w:val="24"/>
                <w:szCs w:val="24"/>
              </w:rPr>
              <w:t>podmiotem ekonomii społecznej.</w:t>
            </w:r>
          </w:p>
          <w:p w14:paraId="12E49F89" w14:textId="7BBAD2F9" w:rsidR="007F0F45" w:rsidRPr="00FE158B" w:rsidRDefault="007F0F45" w:rsidP="00FE158B">
            <w:pPr>
              <w:spacing w:before="100" w:beforeAutospacing="1" w:after="100" w:afterAutospacing="1" w:line="276" w:lineRule="auto"/>
              <w:rPr>
                <w:rFonts w:ascii="Arial" w:hAnsi="Arial" w:cs="Arial"/>
                <w:sz w:val="24"/>
                <w:szCs w:val="24"/>
              </w:rPr>
            </w:pPr>
            <w:r w:rsidRPr="007F0F45">
              <w:rPr>
                <w:rFonts w:ascii="Arial" w:hAnsi="Arial" w:cs="Arial"/>
                <w:sz w:val="24"/>
                <w:szCs w:val="24"/>
              </w:rPr>
              <w:t>Kryterium jest weryfikowane w oparciu o wniosek o dofinansowanie projektu.</w:t>
            </w:r>
          </w:p>
        </w:tc>
        <w:tc>
          <w:tcPr>
            <w:tcW w:w="762" w:type="pct"/>
            <w:shd w:val="clear" w:color="auto" w:fill="FFFFFF" w:themeFill="background1"/>
          </w:tcPr>
          <w:p w14:paraId="49CE6309" w14:textId="77777777" w:rsidR="007F0F45" w:rsidRPr="007F0F45" w:rsidRDefault="007F0F45" w:rsidP="007F0F45">
            <w:pPr>
              <w:spacing w:before="100" w:beforeAutospacing="1" w:after="100" w:afterAutospacing="1" w:line="276" w:lineRule="auto"/>
              <w:rPr>
                <w:rFonts w:ascii="Arial" w:hAnsi="Arial" w:cs="Arial"/>
                <w:sz w:val="24"/>
                <w:szCs w:val="24"/>
              </w:rPr>
            </w:pPr>
            <w:r w:rsidRPr="007F0F45">
              <w:rPr>
                <w:rFonts w:ascii="Arial" w:hAnsi="Arial" w:cs="Arial"/>
                <w:sz w:val="24"/>
                <w:szCs w:val="24"/>
              </w:rPr>
              <w:t>Projekt, który spełnił kryteria horyzontalne, dostępu i merytoryczne oraz kryterium premiujące, uzyskuje premię punktową:</w:t>
            </w:r>
          </w:p>
          <w:p w14:paraId="0DBA3CC5" w14:textId="77777777" w:rsidR="007F0F45" w:rsidRPr="007F0F45" w:rsidRDefault="007F0F45" w:rsidP="007F0F45">
            <w:pPr>
              <w:spacing w:before="100" w:beforeAutospacing="1" w:after="100" w:afterAutospacing="1" w:line="276" w:lineRule="auto"/>
              <w:rPr>
                <w:rFonts w:ascii="Arial" w:hAnsi="Arial" w:cs="Arial"/>
                <w:sz w:val="24"/>
                <w:szCs w:val="24"/>
              </w:rPr>
            </w:pPr>
            <w:r w:rsidRPr="007F0F45">
              <w:rPr>
                <w:rFonts w:ascii="Arial" w:hAnsi="Arial" w:cs="Arial"/>
                <w:sz w:val="24"/>
                <w:szCs w:val="24"/>
              </w:rPr>
              <w:t>Tak – 5 pkt.</w:t>
            </w:r>
          </w:p>
          <w:p w14:paraId="67C8FB65" w14:textId="3CBA05A4" w:rsidR="007F0F45" w:rsidRPr="00E931AA" w:rsidRDefault="007F0F45" w:rsidP="007F0F45">
            <w:pPr>
              <w:spacing w:before="100" w:beforeAutospacing="1" w:after="100" w:afterAutospacing="1" w:line="276" w:lineRule="auto"/>
              <w:rPr>
                <w:rFonts w:ascii="Arial" w:hAnsi="Arial" w:cs="Arial"/>
                <w:sz w:val="24"/>
                <w:szCs w:val="24"/>
              </w:rPr>
            </w:pPr>
            <w:r w:rsidRPr="007F0F45">
              <w:rPr>
                <w:rFonts w:ascii="Arial" w:hAnsi="Arial" w:cs="Arial"/>
                <w:sz w:val="24"/>
                <w:szCs w:val="24"/>
              </w:rPr>
              <w:lastRenderedPageBreak/>
              <w:t>Nie – 0 pkt.</w:t>
            </w:r>
          </w:p>
        </w:tc>
      </w:tr>
      <w:tr w:rsidR="002543BC" w:rsidRPr="002C797D" w14:paraId="6798C12B" w14:textId="77777777" w:rsidTr="0015472B">
        <w:trPr>
          <w:trHeight w:val="567"/>
        </w:trPr>
        <w:tc>
          <w:tcPr>
            <w:tcW w:w="98" w:type="pct"/>
            <w:shd w:val="clear" w:color="auto" w:fill="FFFFFF" w:themeFill="background1"/>
          </w:tcPr>
          <w:p w14:paraId="0BC44962" w14:textId="01735372" w:rsidR="002543BC" w:rsidRDefault="00B93712" w:rsidP="002543BC">
            <w:pPr>
              <w:spacing w:before="100" w:beforeAutospacing="1" w:after="100" w:afterAutospacing="1" w:line="276" w:lineRule="auto"/>
              <w:rPr>
                <w:rFonts w:ascii="Arial" w:hAnsi="Arial" w:cs="Arial"/>
                <w:b/>
                <w:bCs/>
                <w:sz w:val="24"/>
                <w:szCs w:val="24"/>
              </w:rPr>
            </w:pPr>
            <w:r>
              <w:rPr>
                <w:rFonts w:ascii="Arial" w:hAnsi="Arial" w:cs="Arial"/>
                <w:b/>
                <w:bCs/>
                <w:sz w:val="24"/>
                <w:szCs w:val="24"/>
              </w:rPr>
              <w:lastRenderedPageBreak/>
              <w:t>D.4</w:t>
            </w:r>
          </w:p>
        </w:tc>
        <w:tc>
          <w:tcPr>
            <w:tcW w:w="1327" w:type="pct"/>
            <w:tcBorders>
              <w:top w:val="single" w:sz="8" w:space="0" w:color="000000"/>
              <w:left w:val="single" w:sz="8" w:space="0" w:color="000000"/>
              <w:bottom w:val="single" w:sz="8" w:space="0" w:color="000000"/>
              <w:right w:val="single" w:sz="8" w:space="0" w:color="000000"/>
            </w:tcBorders>
            <w:shd w:val="clear" w:color="auto" w:fill="auto"/>
          </w:tcPr>
          <w:p w14:paraId="043FECF4" w14:textId="5D9124DD" w:rsidR="002543BC" w:rsidRPr="002543BC" w:rsidRDefault="002543BC" w:rsidP="002543BC">
            <w:pPr>
              <w:spacing w:before="100" w:beforeAutospacing="1" w:after="100" w:afterAutospacing="1" w:line="276" w:lineRule="auto"/>
              <w:rPr>
                <w:rFonts w:ascii="Arial" w:hAnsi="Arial" w:cs="Arial"/>
                <w:b/>
                <w:bCs/>
                <w:sz w:val="24"/>
                <w:szCs w:val="24"/>
              </w:rPr>
            </w:pPr>
            <w:r w:rsidRPr="00B93712">
              <w:rPr>
                <w:rFonts w:ascii="Arial" w:eastAsia="Calibri" w:hAnsi="Arial"/>
                <w:b/>
                <w:bCs/>
                <w:color w:val="000000"/>
                <w:kern w:val="24"/>
                <w:sz w:val="24"/>
                <w:szCs w:val="24"/>
              </w:rPr>
              <w:t>Preferencje dla projektów uwzględniających realizację wsparcia kobiet</w:t>
            </w:r>
            <w:r w:rsidR="00D94C94" w:rsidRPr="00B93712">
              <w:rPr>
                <w:rFonts w:ascii="Arial" w:eastAsia="Calibri" w:hAnsi="Arial"/>
                <w:b/>
                <w:bCs/>
                <w:color w:val="000000"/>
                <w:kern w:val="24"/>
                <w:sz w:val="24"/>
                <w:szCs w:val="24"/>
              </w:rPr>
              <w:t xml:space="preserve"> romskich</w:t>
            </w:r>
          </w:p>
        </w:tc>
        <w:tc>
          <w:tcPr>
            <w:tcW w:w="2813" w:type="pct"/>
            <w:tcBorders>
              <w:top w:val="single" w:sz="8" w:space="0" w:color="000000"/>
              <w:left w:val="single" w:sz="8" w:space="0" w:color="000000"/>
              <w:bottom w:val="single" w:sz="8" w:space="0" w:color="000000"/>
              <w:right w:val="single" w:sz="8" w:space="0" w:color="000000"/>
            </w:tcBorders>
            <w:shd w:val="clear" w:color="auto" w:fill="auto"/>
          </w:tcPr>
          <w:p w14:paraId="5A7DD649" w14:textId="77777777" w:rsidR="00EF4E65" w:rsidRDefault="00EF4E65" w:rsidP="002543BC">
            <w:pPr>
              <w:spacing w:before="100" w:beforeAutospacing="1" w:after="100" w:afterAutospacing="1" w:line="276" w:lineRule="auto"/>
              <w:rPr>
                <w:rFonts w:ascii="Arial" w:eastAsia="Calibri" w:hAnsi="Arial" w:cs="Times New Roman"/>
                <w:color w:val="000000"/>
                <w:kern w:val="24"/>
                <w:sz w:val="24"/>
                <w:szCs w:val="24"/>
                <w:lang w:eastAsia="pl-PL"/>
              </w:rPr>
            </w:pPr>
            <w:r w:rsidRPr="00EF4E65">
              <w:rPr>
                <w:rFonts w:ascii="Arial" w:eastAsia="Calibri" w:hAnsi="Arial" w:cs="Times New Roman"/>
                <w:color w:val="000000"/>
                <w:kern w:val="24"/>
                <w:sz w:val="24"/>
                <w:szCs w:val="24"/>
                <w:lang w:eastAsia="pl-PL"/>
              </w:rPr>
              <w:t>W kryterium sprawdzimy, czy projekt uwzględnia realizację wsparcia w zakresie aktywizacji społeczno-zawodowej, w tym bierności zawodowej romskich kobiet.</w:t>
            </w:r>
          </w:p>
          <w:p w14:paraId="2371F089" w14:textId="55167B1C" w:rsidR="002543BC" w:rsidRPr="002543BC" w:rsidRDefault="002543BC" w:rsidP="002543BC">
            <w:pPr>
              <w:spacing w:before="100" w:beforeAutospacing="1" w:after="100" w:afterAutospacing="1" w:line="276" w:lineRule="auto"/>
              <w:rPr>
                <w:rFonts w:ascii="Arial" w:hAnsi="Arial" w:cs="Arial"/>
                <w:sz w:val="24"/>
                <w:szCs w:val="24"/>
              </w:rPr>
            </w:pPr>
            <w:r w:rsidRPr="00B93712">
              <w:rPr>
                <w:rFonts w:ascii="Arial" w:eastAsia="Calibri" w:hAnsi="Arial"/>
                <w:color w:val="000000"/>
                <w:kern w:val="24"/>
                <w:sz w:val="24"/>
                <w:szCs w:val="24"/>
              </w:rPr>
              <w:t>Kryterium jest weryfikowane w oparciu o wniosek o dofinansowanie projektu.</w:t>
            </w:r>
          </w:p>
        </w:tc>
        <w:tc>
          <w:tcPr>
            <w:tcW w:w="762" w:type="pct"/>
            <w:tcBorders>
              <w:top w:val="single" w:sz="8" w:space="0" w:color="000000"/>
              <w:left w:val="single" w:sz="8" w:space="0" w:color="000000"/>
              <w:bottom w:val="single" w:sz="8" w:space="0" w:color="000000"/>
              <w:right w:val="single" w:sz="8" w:space="0" w:color="000000"/>
            </w:tcBorders>
            <w:shd w:val="clear" w:color="auto" w:fill="auto"/>
          </w:tcPr>
          <w:p w14:paraId="7266B195" w14:textId="77777777" w:rsidR="002543BC" w:rsidRPr="00B93712" w:rsidRDefault="002543BC" w:rsidP="002543BC">
            <w:pPr>
              <w:pStyle w:val="NormalnyWeb"/>
              <w:spacing w:before="0" w:beforeAutospacing="0" w:after="160" w:afterAutospacing="0" w:line="276" w:lineRule="auto"/>
              <w:rPr>
                <w:rFonts w:ascii="Arial" w:hAnsi="Arial" w:cs="Arial"/>
              </w:rPr>
            </w:pPr>
            <w:r w:rsidRPr="00B93712">
              <w:rPr>
                <w:rFonts w:ascii="Arial" w:eastAsia="Calibri" w:hAnsi="Arial"/>
                <w:color w:val="000000"/>
                <w:kern w:val="24"/>
              </w:rPr>
              <w:t>Projekt, który spełnił kryteria horyzontalne, dostępu i merytoryczne oraz kryterium premiujące, uzyskuje premię punktową:</w:t>
            </w:r>
          </w:p>
          <w:p w14:paraId="68B7A6E0" w14:textId="77777777" w:rsidR="002543BC" w:rsidRPr="00B93712" w:rsidRDefault="002543BC" w:rsidP="002543BC">
            <w:pPr>
              <w:pStyle w:val="NormalnyWeb"/>
              <w:spacing w:before="0" w:beforeAutospacing="0" w:after="160" w:afterAutospacing="0" w:line="276" w:lineRule="auto"/>
              <w:rPr>
                <w:rFonts w:ascii="Arial" w:hAnsi="Arial" w:cs="Arial"/>
              </w:rPr>
            </w:pPr>
            <w:r w:rsidRPr="00B93712">
              <w:rPr>
                <w:rFonts w:ascii="Arial" w:eastAsia="Calibri" w:hAnsi="Arial"/>
                <w:color w:val="000000"/>
                <w:kern w:val="24"/>
              </w:rPr>
              <w:t>Tak – 10 pkt.</w:t>
            </w:r>
          </w:p>
          <w:p w14:paraId="65256B78" w14:textId="6889C20E" w:rsidR="002543BC" w:rsidRPr="002543BC" w:rsidRDefault="002543BC" w:rsidP="002543BC">
            <w:pPr>
              <w:spacing w:before="100" w:beforeAutospacing="1" w:after="100" w:afterAutospacing="1" w:line="276" w:lineRule="auto"/>
              <w:rPr>
                <w:rFonts w:ascii="Arial" w:hAnsi="Arial" w:cs="Arial"/>
                <w:sz w:val="24"/>
                <w:szCs w:val="24"/>
              </w:rPr>
            </w:pPr>
            <w:r w:rsidRPr="00B93712">
              <w:rPr>
                <w:rFonts w:ascii="Arial" w:eastAsia="Calibri" w:hAnsi="Arial"/>
                <w:color w:val="000000"/>
                <w:kern w:val="24"/>
                <w:sz w:val="24"/>
                <w:szCs w:val="24"/>
              </w:rPr>
              <w:t>Nie – 0 pkt.</w:t>
            </w:r>
          </w:p>
        </w:tc>
      </w:tr>
      <w:tr w:rsidR="00B93712" w:rsidRPr="00B93712" w14:paraId="58D6A575" w14:textId="77777777" w:rsidTr="0015472B">
        <w:trPr>
          <w:trHeight w:val="567"/>
        </w:trPr>
        <w:tc>
          <w:tcPr>
            <w:tcW w:w="98" w:type="pct"/>
            <w:shd w:val="clear" w:color="auto" w:fill="FFFFFF" w:themeFill="background1"/>
          </w:tcPr>
          <w:p w14:paraId="0CF205A4" w14:textId="52C07924" w:rsidR="00B93712" w:rsidRPr="00B93712" w:rsidRDefault="00B93712" w:rsidP="00B93712">
            <w:pPr>
              <w:spacing w:before="100" w:beforeAutospacing="1" w:after="100" w:afterAutospacing="1" w:line="276" w:lineRule="auto"/>
              <w:rPr>
                <w:rFonts w:ascii="Arial" w:hAnsi="Arial" w:cs="Arial"/>
                <w:b/>
                <w:bCs/>
                <w:sz w:val="24"/>
                <w:szCs w:val="24"/>
              </w:rPr>
            </w:pPr>
            <w:r>
              <w:rPr>
                <w:rFonts w:ascii="Arial" w:hAnsi="Arial" w:cs="Arial"/>
                <w:b/>
                <w:bCs/>
                <w:sz w:val="24"/>
                <w:szCs w:val="24"/>
              </w:rPr>
              <w:t>D.5</w:t>
            </w:r>
          </w:p>
        </w:tc>
        <w:tc>
          <w:tcPr>
            <w:tcW w:w="1327" w:type="pct"/>
            <w:tcBorders>
              <w:top w:val="single" w:sz="8" w:space="0" w:color="000000"/>
              <w:left w:val="single" w:sz="8" w:space="0" w:color="000000"/>
              <w:bottom w:val="single" w:sz="8" w:space="0" w:color="000000"/>
              <w:right w:val="single" w:sz="8" w:space="0" w:color="000000"/>
            </w:tcBorders>
            <w:shd w:val="clear" w:color="auto" w:fill="auto"/>
          </w:tcPr>
          <w:p w14:paraId="3BCF0CD1" w14:textId="52774B4D" w:rsidR="00B93712" w:rsidRPr="00B93712" w:rsidRDefault="00B93712" w:rsidP="00B93712">
            <w:pPr>
              <w:spacing w:before="100" w:beforeAutospacing="1" w:after="100" w:afterAutospacing="1" w:line="276" w:lineRule="auto"/>
              <w:rPr>
                <w:rFonts w:ascii="Arial" w:hAnsi="Arial" w:cs="Arial"/>
                <w:b/>
                <w:bCs/>
                <w:sz w:val="24"/>
                <w:szCs w:val="24"/>
              </w:rPr>
            </w:pPr>
            <w:r w:rsidRPr="00B93712">
              <w:rPr>
                <w:rFonts w:ascii="Arial" w:eastAsia="Calibri" w:hAnsi="Arial"/>
                <w:b/>
                <w:bCs/>
                <w:color w:val="000000"/>
                <w:kern w:val="24"/>
                <w:sz w:val="24"/>
                <w:szCs w:val="24"/>
              </w:rPr>
              <w:t>Preferencje dla projektów uwzględniających realizację wsparcia w postaci asystentów społeczności romskiej</w:t>
            </w:r>
          </w:p>
        </w:tc>
        <w:tc>
          <w:tcPr>
            <w:tcW w:w="2813" w:type="pct"/>
            <w:tcBorders>
              <w:top w:val="single" w:sz="8" w:space="0" w:color="000000"/>
              <w:left w:val="single" w:sz="8" w:space="0" w:color="000000"/>
              <w:bottom w:val="single" w:sz="8" w:space="0" w:color="000000"/>
              <w:right w:val="single" w:sz="8" w:space="0" w:color="000000"/>
            </w:tcBorders>
            <w:shd w:val="clear" w:color="auto" w:fill="auto"/>
          </w:tcPr>
          <w:p w14:paraId="45909C38" w14:textId="77777777" w:rsidR="00B93712" w:rsidRPr="00B93712" w:rsidRDefault="00B93712" w:rsidP="00B93712">
            <w:pPr>
              <w:pStyle w:val="NormalnyWeb"/>
              <w:spacing w:before="0" w:beforeAutospacing="0" w:after="160" w:afterAutospacing="0" w:line="276" w:lineRule="auto"/>
              <w:rPr>
                <w:rFonts w:ascii="Arial" w:hAnsi="Arial" w:cs="Arial"/>
              </w:rPr>
            </w:pPr>
            <w:r w:rsidRPr="00B93712">
              <w:rPr>
                <w:rFonts w:ascii="Arial" w:eastAsia="Calibri" w:hAnsi="Arial"/>
                <w:color w:val="000000"/>
                <w:kern w:val="24"/>
              </w:rPr>
              <w:t>W kryterium sprawdzimy, czy projekt uwzględnia realizację wsparcia w postaci asystentów społeczności romskiej.</w:t>
            </w:r>
          </w:p>
          <w:p w14:paraId="112B7629" w14:textId="57C5E29D" w:rsidR="00B93712" w:rsidRPr="00B93712" w:rsidRDefault="00B93712" w:rsidP="00B93712">
            <w:pPr>
              <w:spacing w:before="100" w:beforeAutospacing="1" w:after="100" w:afterAutospacing="1" w:line="276" w:lineRule="auto"/>
              <w:rPr>
                <w:rFonts w:ascii="Arial" w:hAnsi="Arial" w:cs="Arial"/>
                <w:sz w:val="24"/>
                <w:szCs w:val="24"/>
              </w:rPr>
            </w:pPr>
            <w:r w:rsidRPr="00B93712">
              <w:rPr>
                <w:rFonts w:ascii="Arial" w:eastAsia="Calibri" w:hAnsi="Arial"/>
                <w:color w:val="000000"/>
                <w:kern w:val="24"/>
                <w:sz w:val="24"/>
                <w:szCs w:val="24"/>
              </w:rPr>
              <w:t>Kryterium jest weryfikowane w oparciu o wniosek o dofinansowanie projektu.</w:t>
            </w:r>
          </w:p>
        </w:tc>
        <w:tc>
          <w:tcPr>
            <w:tcW w:w="762" w:type="pct"/>
            <w:tcBorders>
              <w:top w:val="single" w:sz="8" w:space="0" w:color="000000"/>
              <w:left w:val="single" w:sz="8" w:space="0" w:color="000000"/>
              <w:bottom w:val="single" w:sz="8" w:space="0" w:color="000000"/>
              <w:right w:val="single" w:sz="8" w:space="0" w:color="000000"/>
            </w:tcBorders>
            <w:shd w:val="clear" w:color="auto" w:fill="auto"/>
          </w:tcPr>
          <w:p w14:paraId="5D938BCE" w14:textId="77777777" w:rsidR="00B93712" w:rsidRPr="00B93712" w:rsidRDefault="00B93712" w:rsidP="00B93712">
            <w:pPr>
              <w:pStyle w:val="NormalnyWeb"/>
              <w:spacing w:before="0" w:beforeAutospacing="0" w:after="160" w:afterAutospacing="0" w:line="276" w:lineRule="auto"/>
              <w:rPr>
                <w:rFonts w:ascii="Arial" w:hAnsi="Arial" w:cs="Arial"/>
              </w:rPr>
            </w:pPr>
            <w:r w:rsidRPr="00B93712">
              <w:rPr>
                <w:rFonts w:ascii="Arial" w:eastAsia="Calibri" w:hAnsi="Arial"/>
                <w:color w:val="000000"/>
                <w:kern w:val="24"/>
              </w:rPr>
              <w:t>Projekt, który spełnił kryteria horyzontalne, dostępu i merytoryczne oraz kryterium premiujące, uzyskuje premię punktową:</w:t>
            </w:r>
          </w:p>
          <w:p w14:paraId="006757D3" w14:textId="77777777" w:rsidR="00B93712" w:rsidRPr="00B93712" w:rsidRDefault="00B93712" w:rsidP="00B93712">
            <w:pPr>
              <w:pStyle w:val="NormalnyWeb"/>
              <w:spacing w:before="0" w:beforeAutospacing="0" w:after="160" w:afterAutospacing="0" w:line="276" w:lineRule="auto"/>
              <w:rPr>
                <w:rFonts w:ascii="Arial" w:hAnsi="Arial" w:cs="Arial"/>
              </w:rPr>
            </w:pPr>
            <w:r w:rsidRPr="00B93712">
              <w:rPr>
                <w:rFonts w:ascii="Arial" w:eastAsia="Calibri" w:hAnsi="Arial"/>
                <w:color w:val="000000"/>
                <w:kern w:val="24"/>
              </w:rPr>
              <w:t>Tak – 10 pkt.</w:t>
            </w:r>
          </w:p>
          <w:p w14:paraId="4B60BA44" w14:textId="17A0E20B" w:rsidR="00B93712" w:rsidRPr="00B93712" w:rsidRDefault="00B93712" w:rsidP="00B93712">
            <w:pPr>
              <w:spacing w:before="100" w:beforeAutospacing="1" w:after="100" w:afterAutospacing="1" w:line="276" w:lineRule="auto"/>
              <w:rPr>
                <w:rFonts w:ascii="Arial" w:hAnsi="Arial" w:cs="Arial"/>
                <w:sz w:val="24"/>
                <w:szCs w:val="24"/>
              </w:rPr>
            </w:pPr>
            <w:r w:rsidRPr="00B93712">
              <w:rPr>
                <w:rFonts w:ascii="Arial" w:eastAsia="Calibri" w:hAnsi="Arial"/>
                <w:color w:val="000000"/>
                <w:kern w:val="24"/>
                <w:sz w:val="24"/>
                <w:szCs w:val="24"/>
              </w:rPr>
              <w:t>Nie – 0 pkt.</w:t>
            </w:r>
          </w:p>
        </w:tc>
      </w:tr>
    </w:tbl>
    <w:p w14:paraId="48902581" w14:textId="0439AB32" w:rsidR="00E31707" w:rsidRPr="009C3930" w:rsidRDefault="00E31707" w:rsidP="009D463E">
      <w:pPr>
        <w:pStyle w:val="Nagwek1"/>
        <w:numPr>
          <w:ilvl w:val="0"/>
          <w:numId w:val="16"/>
        </w:numPr>
        <w:spacing w:before="100" w:beforeAutospacing="1" w:after="100" w:afterAutospacing="1"/>
        <w:ind w:left="714" w:hanging="357"/>
        <w:rPr>
          <w:rFonts w:ascii="Arial" w:hAnsi="Arial" w:cs="Arial"/>
          <w:b/>
          <w:bCs/>
          <w:sz w:val="24"/>
          <w:szCs w:val="24"/>
        </w:rPr>
      </w:pPr>
      <w:r w:rsidRPr="009C3930">
        <w:rPr>
          <w:rFonts w:ascii="Arial" w:hAnsi="Arial" w:cs="Arial"/>
          <w:b/>
          <w:bCs/>
          <w:sz w:val="24"/>
          <w:szCs w:val="24"/>
        </w:rPr>
        <w:br w:type="page"/>
      </w:r>
      <w:r w:rsidRPr="009D463E">
        <w:rPr>
          <w:rFonts w:ascii="Arial" w:hAnsi="Arial" w:cs="Arial"/>
          <w:b/>
          <w:bCs/>
          <w:color w:val="auto"/>
          <w:sz w:val="24"/>
          <w:szCs w:val="24"/>
        </w:rPr>
        <w:lastRenderedPageBreak/>
        <w:t>Kryterium negocjacyjne</w:t>
      </w:r>
      <w:r w:rsidRPr="009D463E">
        <w:rPr>
          <w:rStyle w:val="Odwoanieprzypisudolnego"/>
          <w:rFonts w:ascii="Arial" w:hAnsi="Arial" w:cs="Arial"/>
          <w:b/>
          <w:bCs/>
          <w:color w:val="auto"/>
          <w:sz w:val="24"/>
          <w:szCs w:val="24"/>
        </w:rPr>
        <w:footnoteReference w:id="15"/>
      </w:r>
    </w:p>
    <w:tbl>
      <w:tblPr>
        <w:tblStyle w:val="Tabela-Siatka"/>
        <w:tblW w:w="5000" w:type="pct"/>
        <w:tblLook w:val="0620" w:firstRow="1" w:lastRow="0" w:firstColumn="0" w:lastColumn="0" w:noHBand="1" w:noVBand="1"/>
      </w:tblPr>
      <w:tblGrid>
        <w:gridCol w:w="577"/>
        <w:gridCol w:w="1657"/>
        <w:gridCol w:w="9361"/>
        <w:gridCol w:w="2399"/>
      </w:tblGrid>
      <w:tr w:rsidR="00E31707" w:rsidRPr="002C797D" w14:paraId="31FC41CA" w14:textId="77777777" w:rsidTr="00027233">
        <w:trPr>
          <w:tblHeader/>
        </w:trPr>
        <w:tc>
          <w:tcPr>
            <w:tcW w:w="201" w:type="pct"/>
            <w:shd w:val="clear" w:color="auto" w:fill="D9D9D9" w:themeFill="background1" w:themeFillShade="D9"/>
          </w:tcPr>
          <w:p w14:paraId="5CFBAA7E" w14:textId="77777777"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Nr</w:t>
            </w:r>
          </w:p>
        </w:tc>
        <w:tc>
          <w:tcPr>
            <w:tcW w:w="557" w:type="pct"/>
            <w:shd w:val="clear" w:color="auto" w:fill="D9D9D9" w:themeFill="background1" w:themeFillShade="D9"/>
          </w:tcPr>
          <w:p w14:paraId="3DC87B71" w14:textId="77777777"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Nazwa</w:t>
            </w:r>
          </w:p>
        </w:tc>
        <w:tc>
          <w:tcPr>
            <w:tcW w:w="3365" w:type="pct"/>
            <w:shd w:val="clear" w:color="auto" w:fill="D9D9D9" w:themeFill="background1" w:themeFillShade="D9"/>
          </w:tcPr>
          <w:p w14:paraId="4F346575" w14:textId="77777777"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Definicja</w:t>
            </w:r>
          </w:p>
        </w:tc>
        <w:tc>
          <w:tcPr>
            <w:tcW w:w="877" w:type="pct"/>
            <w:shd w:val="clear" w:color="auto" w:fill="D9D9D9" w:themeFill="background1" w:themeFillShade="D9"/>
          </w:tcPr>
          <w:p w14:paraId="28251751" w14:textId="77777777"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Opis znaczenia</w:t>
            </w:r>
          </w:p>
        </w:tc>
      </w:tr>
      <w:tr w:rsidR="00E31707" w:rsidRPr="002C797D" w14:paraId="1AF10F2E" w14:textId="77777777" w:rsidTr="00027233">
        <w:tc>
          <w:tcPr>
            <w:tcW w:w="201" w:type="pct"/>
          </w:tcPr>
          <w:p w14:paraId="3574A12C" w14:textId="77777777"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E.1</w:t>
            </w:r>
          </w:p>
        </w:tc>
        <w:tc>
          <w:tcPr>
            <w:tcW w:w="557" w:type="pct"/>
          </w:tcPr>
          <w:p w14:paraId="5657F711" w14:textId="38B67CDF"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sz w:val="24"/>
                <w:szCs w:val="24"/>
              </w:rPr>
              <w:t>Negocjacje zakończyły się wynikiem pozytywnym</w:t>
            </w:r>
          </w:p>
        </w:tc>
        <w:tc>
          <w:tcPr>
            <w:tcW w:w="3365" w:type="pct"/>
          </w:tcPr>
          <w:p w14:paraId="07AE181A" w14:textId="77777777"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negocjacje</w:t>
            </w:r>
            <w:r w:rsidRPr="002C797D">
              <w:rPr>
                <w:rStyle w:val="Odwoanieprzypisudolnego"/>
                <w:rFonts w:ascii="Arial" w:hAnsi="Arial" w:cs="Arial"/>
                <w:sz w:val="24"/>
                <w:szCs w:val="24"/>
              </w:rPr>
              <w:footnoteReference w:id="16"/>
            </w:r>
            <w:r w:rsidRPr="002C797D">
              <w:rPr>
                <w:rFonts w:ascii="Arial" w:hAnsi="Arial" w:cs="Arial"/>
                <w:sz w:val="24"/>
                <w:szCs w:val="24"/>
              </w:rPr>
              <w:t xml:space="preserve"> zakończyły się wynikiem pozytywnym.</w:t>
            </w:r>
          </w:p>
          <w:p w14:paraId="5F2D3406" w14:textId="77777777"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Zakończenie negocjacji z wynikiem pozytywnym oznacza, że:</w:t>
            </w:r>
          </w:p>
          <w:p w14:paraId="6431B88C" w14:textId="77777777" w:rsidR="00E31707" w:rsidRPr="002C797D" w:rsidRDefault="00E31707" w:rsidP="003F37E2">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wprowadził do wniosku o dofinansowanie projektu uzupełnienia lub poprawki wynikające z warunków negocjacyjnych lub</w:t>
            </w:r>
          </w:p>
          <w:p w14:paraId="6281C20D" w14:textId="77777777" w:rsidR="00E31707" w:rsidRPr="002C797D" w:rsidRDefault="00E31707" w:rsidP="003F37E2">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przedstawił informacje i wyjaśnienia wynikające z warunków negocjacyjnych lub przekazane informacje i wyjaśnienia zostały zaakceptowane przez KOP lub</w:t>
            </w:r>
          </w:p>
          <w:p w14:paraId="26FE5BD8" w14:textId="77777777" w:rsidR="00E31707" w:rsidRPr="002C797D" w:rsidRDefault="00E31707" w:rsidP="003F37E2">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nie wprowadził we wniosku o dofinansowanie projektu zmian innych niż wynikające z warunków negocjacyjnych lub</w:t>
            </w:r>
          </w:p>
          <w:p w14:paraId="07162F42" w14:textId="77777777" w:rsidR="00E31707" w:rsidRPr="002C797D" w:rsidRDefault="00E31707" w:rsidP="003F37E2">
            <w:pPr>
              <w:pStyle w:val="Akapitzlist"/>
              <w:numPr>
                <w:ilvl w:val="0"/>
                <w:numId w:val="9"/>
              </w:numPr>
              <w:spacing w:before="100" w:beforeAutospacing="1" w:after="100" w:afterAutospacing="1" w:line="276" w:lineRule="auto"/>
              <w:ind w:left="318" w:hanging="284"/>
              <w:rPr>
                <w:rFonts w:ascii="Arial" w:hAnsi="Arial" w:cs="Arial"/>
                <w:sz w:val="24"/>
                <w:szCs w:val="24"/>
              </w:rPr>
            </w:pPr>
            <w:r w:rsidRPr="002C797D">
              <w:rPr>
                <w:rFonts w:ascii="Arial" w:hAnsi="Arial" w:cs="Arial"/>
                <w:sz w:val="24"/>
                <w:szCs w:val="24"/>
              </w:rPr>
              <w:t>wnioskodawca podjął</w:t>
            </w:r>
            <w:r w:rsidRPr="002C797D">
              <w:rPr>
                <w:rStyle w:val="Odwoanieprzypisudolnego"/>
                <w:rFonts w:ascii="Arial" w:hAnsi="Arial" w:cs="Arial"/>
                <w:sz w:val="24"/>
                <w:szCs w:val="24"/>
              </w:rPr>
              <w:footnoteReference w:id="17"/>
            </w:r>
            <w:r w:rsidRPr="002C797D">
              <w:rPr>
                <w:rFonts w:ascii="Arial" w:hAnsi="Arial" w:cs="Arial"/>
                <w:sz w:val="24"/>
                <w:szCs w:val="24"/>
              </w:rPr>
              <w:t xml:space="preserve"> negocjacje w terminie wyznaczonym przez IZ/IP;</w:t>
            </w:r>
          </w:p>
          <w:p w14:paraId="791FBCE2" w14:textId="0B2B11F9" w:rsidR="00E31707" w:rsidRPr="002C797D" w:rsidRDefault="00E31707" w:rsidP="003F37E2">
            <w:pPr>
              <w:pStyle w:val="Akapitzlist"/>
              <w:numPr>
                <w:ilvl w:val="0"/>
                <w:numId w:val="9"/>
              </w:numPr>
              <w:spacing w:before="100" w:beforeAutospacing="1" w:after="100" w:afterAutospacing="1" w:line="276" w:lineRule="auto"/>
              <w:ind w:left="318" w:hanging="284"/>
              <w:rPr>
                <w:rFonts w:ascii="Arial" w:hAnsi="Arial" w:cs="Arial"/>
                <w:sz w:val="24"/>
                <w:szCs w:val="24"/>
              </w:rPr>
            </w:pPr>
            <w:r w:rsidRPr="002C797D">
              <w:rPr>
                <w:rFonts w:ascii="Arial" w:hAnsi="Arial" w:cs="Arial"/>
                <w:sz w:val="24"/>
                <w:szCs w:val="24"/>
              </w:rPr>
              <w:t>wnioskodawca złożył poprawiony w wyniku negocjacji wniosek w terminie wyznaczonym przez IZ/IP.</w:t>
            </w:r>
          </w:p>
          <w:p w14:paraId="38BEC70E" w14:textId="77777777"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lastRenderedPageBreak/>
              <w:t>Zakończenie negocjacji z wynikiem negatywnym oznacza, że:</w:t>
            </w:r>
          </w:p>
          <w:p w14:paraId="09E741C0" w14:textId="77777777" w:rsidR="00E31707" w:rsidRPr="002C797D" w:rsidRDefault="00E31707" w:rsidP="003F37E2">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nie wprowadził do wniosku o dofinansowanie projektu uzupełnień lub poprawek wynikających z warunków negocjacyjnych lub</w:t>
            </w:r>
          </w:p>
          <w:p w14:paraId="07D2182D" w14:textId="77777777" w:rsidR="00E31707" w:rsidRPr="002C797D" w:rsidRDefault="00E31707" w:rsidP="003F37E2">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nie przedstawił informacji i wyjaśnień wynikających z warunków negocjacyjnych lub przekazane informacje i wyjaśnienia nie zostały zaakceptowane przez KOP lub</w:t>
            </w:r>
          </w:p>
          <w:p w14:paraId="21F63D62" w14:textId="77777777" w:rsidR="00E31707" w:rsidRPr="002C797D" w:rsidRDefault="00E31707" w:rsidP="003F37E2">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wprowadził we wniosku o dofinansowanie projektu zmiany inne niż wynikające z warunków negocjacyjnych lub</w:t>
            </w:r>
          </w:p>
          <w:p w14:paraId="7E9D9391" w14:textId="77777777" w:rsidR="00E31707" w:rsidRPr="002C797D" w:rsidRDefault="00E31707" w:rsidP="003F37E2">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nie podjął negocjacji w terminie wyznaczonym przez IZ/IP;</w:t>
            </w:r>
          </w:p>
          <w:p w14:paraId="7E332000" w14:textId="77777777" w:rsidR="00E31707" w:rsidRPr="002C797D" w:rsidRDefault="00E31707" w:rsidP="003F37E2">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nie złożył poprawionego w wyniku negocjacji wniosku w terminie wyznaczonym przez IZ/IP.</w:t>
            </w:r>
          </w:p>
          <w:p w14:paraId="1301AC16" w14:textId="77777777"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4E7E8076" w14:textId="77777777"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Kryterium weryfikowane po przeprowadzeniu procesu negocjacji w oparciu o wniosek o dofinansowanie projektu i ustalenia dokonane podczas negocjacji.</w:t>
            </w:r>
          </w:p>
        </w:tc>
        <w:tc>
          <w:tcPr>
            <w:tcW w:w="877" w:type="pct"/>
          </w:tcPr>
          <w:p w14:paraId="66130495" w14:textId="77777777" w:rsidR="00E31707" w:rsidRPr="002C797D" w:rsidRDefault="00E3170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w:t>
            </w:r>
            <w:r w:rsidRPr="002C797D" w:rsidDel="00B5057C">
              <w:rPr>
                <w:rFonts w:ascii="Arial" w:hAnsi="Arial" w:cs="Arial"/>
                <w:color w:val="000000"/>
                <w:sz w:val="24"/>
                <w:szCs w:val="24"/>
              </w:rPr>
              <w:t xml:space="preserve"> </w:t>
            </w:r>
            <w:r w:rsidRPr="002C797D">
              <w:rPr>
                <w:rFonts w:ascii="Arial" w:hAnsi="Arial" w:cs="Arial"/>
                <w:color w:val="000000"/>
                <w:sz w:val="24"/>
                <w:szCs w:val="24"/>
              </w:rPr>
              <w:t>nie</w:t>
            </w:r>
          </w:p>
          <w:p w14:paraId="272393FD" w14:textId="36DFCCF4" w:rsidR="00E31707" w:rsidRPr="002C797D" w:rsidRDefault="00E3170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tc>
      </w:tr>
    </w:tbl>
    <w:p w14:paraId="0086E00A" w14:textId="77777777" w:rsidR="00E31707" w:rsidRPr="002C797D" w:rsidRDefault="00E31707" w:rsidP="00163BB9">
      <w:pPr>
        <w:spacing w:before="100" w:beforeAutospacing="1" w:after="100" w:afterAutospacing="1" w:line="276" w:lineRule="auto"/>
        <w:rPr>
          <w:rFonts w:ascii="Arial" w:hAnsi="Arial" w:cs="Arial"/>
          <w:b/>
          <w:bCs/>
          <w:sz w:val="24"/>
          <w:szCs w:val="24"/>
        </w:rPr>
      </w:pPr>
    </w:p>
    <w:sectPr w:rsidR="00E31707" w:rsidRPr="002C797D" w:rsidSect="00200A0A">
      <w:footerReference w:type="default" r:id="rId12"/>
      <w:headerReference w:type="first" r:id="rId13"/>
      <w:footerReference w:type="first" r:id="rId14"/>
      <w:pgSz w:w="16838" w:h="11906" w:orient="landscape"/>
      <w:pgMar w:top="1417" w:right="1417" w:bottom="993"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 w:author="Piotr Bugajski" w:date="2024-10-09T07:34:00Z" w:initials="PB">
    <w:p w14:paraId="41483832" w14:textId="77777777" w:rsidR="0039134E" w:rsidRDefault="0039134E" w:rsidP="0039134E">
      <w:pPr>
        <w:pStyle w:val="Tekstkomentarza"/>
      </w:pPr>
      <w:r>
        <w:rPr>
          <w:rStyle w:val="Odwoaniedokomentarza"/>
        </w:rPr>
        <w:annotationRef/>
      </w:r>
      <w:r>
        <w:t>stanowisko Grupy ds. EFS+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148383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C0E644F" w16cex:dateUtc="2024-10-09T05: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1483832" w16cid:durableId="2C0E64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F5E88E" w14:textId="77777777" w:rsidR="00194AF2" w:rsidRDefault="00194AF2" w:rsidP="00590C41">
      <w:pPr>
        <w:spacing w:after="0" w:line="240" w:lineRule="auto"/>
      </w:pPr>
      <w:r>
        <w:separator/>
      </w:r>
    </w:p>
  </w:endnote>
  <w:endnote w:type="continuationSeparator" w:id="0">
    <w:p w14:paraId="0633E4B3" w14:textId="77777777" w:rsidR="00194AF2" w:rsidRDefault="00194AF2"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4081361"/>
      <w:docPartObj>
        <w:docPartGallery w:val="Page Numbers (Bottom of Page)"/>
        <w:docPartUnique/>
      </w:docPartObj>
    </w:sdtPr>
    <w:sdtEndPr/>
    <w:sdtContent>
      <w:p w14:paraId="7CDA0E55" w14:textId="4EC1A136" w:rsidR="003E381C" w:rsidRDefault="003E381C">
        <w:pPr>
          <w:pStyle w:val="Stopka"/>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0F756" w14:textId="59E79303" w:rsidR="009B00E5" w:rsidRDefault="009B00E5" w:rsidP="009B00E5">
    <w:pPr>
      <w:pStyle w:val="Stopka"/>
      <w:jc w:val="center"/>
    </w:pPr>
    <w:r>
      <w:rPr>
        <w:noProof/>
      </w:rPr>
      <w:drawing>
        <wp:inline distT="0" distB="0" distL="0" distR="0" wp14:anchorId="23FFC23E" wp14:editId="2C39E4FF">
          <wp:extent cx="6962775" cy="857250"/>
          <wp:effectExtent l="0" t="0" r="9525" b="0"/>
          <wp:docPr id="285750148" name="Obraz 1"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750148" name="Obraz 1"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A66C47" w14:textId="77777777" w:rsidR="00194AF2" w:rsidRDefault="00194AF2" w:rsidP="00590C41">
      <w:pPr>
        <w:spacing w:after="0" w:line="240" w:lineRule="auto"/>
      </w:pPr>
      <w:r>
        <w:separator/>
      </w:r>
    </w:p>
  </w:footnote>
  <w:footnote w:type="continuationSeparator" w:id="0">
    <w:p w14:paraId="563A7B28" w14:textId="77777777" w:rsidR="00194AF2" w:rsidRDefault="00194AF2" w:rsidP="00590C41">
      <w:pPr>
        <w:spacing w:after="0" w:line="240" w:lineRule="auto"/>
      </w:pPr>
      <w:r>
        <w:continuationSeparator/>
      </w:r>
    </w:p>
  </w:footnote>
  <w:footnote w:id="1">
    <w:p w14:paraId="2F1B65FD" w14:textId="3CBC5153" w:rsidR="00392099" w:rsidRPr="002C797D" w:rsidRDefault="00392099"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footnoteRef/>
      </w:r>
      <w:r w:rsidRPr="002C797D">
        <w:rPr>
          <w:rFonts w:ascii="Arial" w:hAnsi="Arial" w:cs="Arial"/>
          <w:sz w:val="24"/>
          <w:szCs w:val="24"/>
        </w:rPr>
        <w:t xml:space="preserve"> W każdym kryterium nie wyklucza się wykorzystania w ocenie spełniania kryterium informacji dotyczących wnioskodawcy lub projektu pozyskanych w inny sposób</w:t>
      </w:r>
      <w:r w:rsidR="00B63A48" w:rsidRPr="002C797D">
        <w:rPr>
          <w:rFonts w:ascii="Arial" w:hAnsi="Arial" w:cs="Arial"/>
          <w:sz w:val="24"/>
          <w:szCs w:val="24"/>
        </w:rPr>
        <w:t>.</w:t>
      </w:r>
    </w:p>
  </w:footnote>
  <w:footnote w:id="2">
    <w:p w14:paraId="082533CD" w14:textId="77777777" w:rsidR="00D4790A" w:rsidRPr="002C797D" w:rsidRDefault="00D4790A"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footnoteRef/>
      </w:r>
      <w:r w:rsidRPr="002C797D">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1640F559" w14:textId="77777777" w:rsidR="00D4790A" w:rsidRPr="002C797D" w:rsidRDefault="00D4790A"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footnoteRef/>
      </w:r>
      <w:r w:rsidRPr="002C797D">
        <w:rPr>
          <w:rFonts w:ascii="Arial" w:hAnsi="Arial" w:cs="Arial"/>
          <w:sz w:val="24"/>
          <w:szCs w:val="24"/>
        </w:rPr>
        <w:t xml:space="preserve"> W każdym kryterium przez „wnioskodawcę” rozumiemy też partnera/partnerów, chyba że kryterium stanowi inaczej.</w:t>
      </w:r>
    </w:p>
  </w:footnote>
  <w:footnote w:id="4">
    <w:p w14:paraId="779E3D57" w14:textId="64A7B351" w:rsidR="00834C9B" w:rsidRDefault="00834C9B" w:rsidP="00834C9B">
      <w:pPr>
        <w:spacing w:before="100" w:beforeAutospacing="1" w:after="100" w:afterAutospacing="1"/>
        <w:rPr>
          <w:rFonts w:ascii="Arial" w:hAnsi="Arial" w:cs="Arial"/>
          <w:sz w:val="24"/>
          <w:szCs w:val="24"/>
        </w:rPr>
      </w:pPr>
      <w:r>
        <w:rPr>
          <w:rStyle w:val="Odwoanieprzypisudolnego"/>
        </w:rPr>
        <w:footnoteRef/>
      </w:r>
      <w: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0188B1BA" w14:textId="1BEB184E" w:rsidR="0059605F" w:rsidRPr="002C797D" w:rsidRDefault="0059605F" w:rsidP="002C797D">
      <w:pPr>
        <w:spacing w:before="100" w:beforeAutospacing="1" w:after="100" w:afterAutospacing="1" w:line="276" w:lineRule="auto"/>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w:t>
      </w:r>
    </w:p>
    <w:p w14:paraId="7416DDF2" w14:textId="0780C95E" w:rsidR="0059605F" w:rsidRPr="002C797D" w:rsidRDefault="0059605F"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w:t>
      </w:r>
      <w:r w:rsidR="00BA5E52">
        <w:rPr>
          <w:rFonts w:ascii="Arial" w:hAnsi="Arial" w:cs="Arial"/>
          <w:sz w:val="24"/>
          <w:szCs w:val="24"/>
        </w:rPr>
        <w:t>jednym z pięciu ostatnich lat</w:t>
      </w:r>
      <w:r w:rsidRPr="002C797D">
        <w:rPr>
          <w:rFonts w:ascii="Arial" w:hAnsi="Arial" w:cs="Arial"/>
          <w:sz w:val="24"/>
          <w:szCs w:val="24"/>
        </w:rPr>
        <w:t xml:space="preserve"> przez wnioskodawcę.</w:t>
      </w:r>
    </w:p>
    <w:p w14:paraId="2C4D81A8" w14:textId="5B081B04" w:rsidR="0059605F" w:rsidRPr="002C797D" w:rsidRDefault="0059605F" w:rsidP="002C797D">
      <w:pPr>
        <w:pStyle w:val="Tekstprzypisudolnego"/>
        <w:spacing w:before="100" w:beforeAutospacing="1" w:after="100" w:afterAutospacing="1"/>
        <w:rPr>
          <w:rFonts w:ascii="Arial" w:eastAsiaTheme="minorHAnsi" w:hAnsi="Arial" w:cs="Arial"/>
          <w:sz w:val="24"/>
          <w:szCs w:val="24"/>
        </w:rPr>
      </w:pPr>
      <w:r w:rsidRPr="002C797D">
        <w:rPr>
          <w:rFonts w:ascii="Arial" w:hAnsi="Arial" w:cs="Arial"/>
          <w:sz w:val="24"/>
          <w:szCs w:val="24"/>
        </w:rPr>
        <w:t xml:space="preserve">W przypadku projektów, w </w:t>
      </w:r>
      <w:r w:rsidRPr="002C797D">
        <w:rPr>
          <w:rFonts w:ascii="Arial" w:eastAsiaTheme="minorHAnsi" w:hAnsi="Arial" w:cs="Arial"/>
          <w:sz w:val="24"/>
          <w:szCs w:val="24"/>
        </w:rPr>
        <w:t xml:space="preserve">których udzielane jest wsparcie zwrotne w postaci pożyczek lub poręczeń jako obrót należy rozumieć kwotę kapitału pożyczkowego i poręczeniowego, jakim </w:t>
      </w:r>
      <w:r w:rsidR="00BA5E52">
        <w:rPr>
          <w:rFonts w:ascii="Arial" w:eastAsiaTheme="minorHAnsi" w:hAnsi="Arial" w:cs="Arial"/>
          <w:sz w:val="24"/>
          <w:szCs w:val="24"/>
        </w:rPr>
        <w:t xml:space="preserve">dysponował </w:t>
      </w:r>
      <w:r w:rsidRPr="002C797D">
        <w:rPr>
          <w:rFonts w:ascii="Arial" w:eastAsiaTheme="minorHAnsi" w:hAnsi="Arial" w:cs="Arial"/>
          <w:sz w:val="24"/>
          <w:szCs w:val="24"/>
        </w:rPr>
        <w:t>wnioskodawca w </w:t>
      </w:r>
      <w:r w:rsidR="00BA5E52">
        <w:rPr>
          <w:rFonts w:ascii="Arial" w:eastAsiaTheme="minorHAnsi" w:hAnsi="Arial" w:cs="Arial"/>
          <w:sz w:val="24"/>
          <w:szCs w:val="24"/>
        </w:rPr>
        <w:t>jednym z pięciu ostatnich lat</w:t>
      </w:r>
      <w:r w:rsidRPr="002C797D">
        <w:rPr>
          <w:rFonts w:ascii="Arial" w:eastAsiaTheme="minorHAnsi" w:hAnsi="Arial" w:cs="Arial"/>
          <w:sz w:val="24"/>
          <w:szCs w:val="24"/>
        </w:rPr>
        <w:t>.</w:t>
      </w:r>
    </w:p>
  </w:footnote>
  <w:footnote w:id="6">
    <w:p w14:paraId="3473C8E6" w14:textId="61013FE5" w:rsidR="0059605F" w:rsidRPr="002C797D" w:rsidRDefault="0059605F" w:rsidP="002C797D">
      <w:pPr>
        <w:pStyle w:val="Tekstprzypisudolnego"/>
        <w:spacing w:before="100" w:beforeAutospacing="1" w:after="100" w:afterAutospacing="1"/>
        <w:rPr>
          <w:rFonts w:ascii="Arial" w:eastAsiaTheme="minorHAnsi" w:hAnsi="Arial" w:cs="Arial"/>
          <w:sz w:val="24"/>
          <w:szCs w:val="24"/>
        </w:rPr>
      </w:pPr>
      <w:r w:rsidRPr="002C797D">
        <w:rPr>
          <w:rFonts w:ascii="Arial" w:eastAsiaTheme="minorHAnsi" w:hAnsi="Arial" w:cs="Arial"/>
          <w:sz w:val="24"/>
          <w:szCs w:val="24"/>
          <w:vertAlign w:val="superscript"/>
        </w:rPr>
        <w:footnoteRef/>
      </w:r>
      <w:r w:rsidRPr="002C797D">
        <w:rPr>
          <w:rFonts w:ascii="Arial" w:eastAsiaTheme="minorHAnsi" w:hAnsi="Arial" w:cs="Arial"/>
          <w:sz w:val="24"/>
          <w:szCs w:val="24"/>
        </w:rPr>
        <w:t xml:space="preserve"> Na potrzeby spełnienia kryterium jako wydatek należy rozumieć też wkład własny. Jako wydatki należy rozumieć zarówno wydatki partnera wiodącego (lidera), jak i wydatki partnerów.</w:t>
      </w:r>
    </w:p>
  </w:footnote>
  <w:footnote w:id="7">
    <w:p w14:paraId="3B248FF6" w14:textId="07FD0D0F" w:rsidR="002D3579" w:rsidRPr="002C797D" w:rsidRDefault="002D3579" w:rsidP="002C797D">
      <w:pPr>
        <w:pStyle w:val="Tekstprzypisudolnego"/>
        <w:spacing w:before="100" w:beforeAutospacing="1" w:after="100" w:afterAutospacing="1"/>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W zależności od długości trwania projektu należy przyjąć odpowiedni </w:t>
      </w:r>
      <w:r w:rsidR="006F132D">
        <w:rPr>
          <w:rFonts w:ascii="Arial" w:hAnsi="Arial" w:cs="Arial"/>
          <w:sz w:val="24"/>
          <w:szCs w:val="24"/>
        </w:rPr>
        <w:t>sposób</w:t>
      </w:r>
      <w:r w:rsidR="006F132D" w:rsidRPr="002C797D">
        <w:rPr>
          <w:rFonts w:ascii="Arial" w:hAnsi="Arial" w:cs="Arial"/>
          <w:sz w:val="24"/>
          <w:szCs w:val="24"/>
        </w:rPr>
        <w:t xml:space="preserve"> </w:t>
      </w:r>
      <w:r w:rsidRPr="002C797D">
        <w:rPr>
          <w:rFonts w:ascii="Arial" w:hAnsi="Arial" w:cs="Arial"/>
          <w:sz w:val="24"/>
          <w:szCs w:val="24"/>
        </w:rPr>
        <w:t>weryfikacji spełnienia kryterium:</w:t>
      </w:r>
    </w:p>
    <w:p w14:paraId="04B3935B" w14:textId="4560D7B3" w:rsidR="002D3579" w:rsidRPr="002C797D" w:rsidRDefault="002D3579" w:rsidP="003F37E2">
      <w:pPr>
        <w:pStyle w:val="Tekstprzypisudolnego"/>
        <w:numPr>
          <w:ilvl w:val="0"/>
          <w:numId w:val="15"/>
        </w:numPr>
        <w:spacing w:before="100" w:beforeAutospacing="1" w:after="100" w:afterAutospacing="1"/>
        <w:rPr>
          <w:rFonts w:ascii="Arial" w:hAnsi="Arial" w:cs="Arial"/>
          <w:sz w:val="24"/>
          <w:szCs w:val="24"/>
        </w:rPr>
      </w:pPr>
      <w:r w:rsidRPr="002C797D">
        <w:rPr>
          <w:rFonts w:ascii="Arial" w:hAnsi="Arial" w:cs="Arial"/>
          <w:sz w:val="24"/>
          <w:szCs w:val="24"/>
        </w:rPr>
        <w:t>w przypadku gdy projekt nie przekracza 12 miesięcy obrót wnioskodawcy [</w:t>
      </w:r>
      <w:proofErr w:type="spellStart"/>
      <w:r w:rsidRPr="002C797D">
        <w:rPr>
          <w:rFonts w:ascii="Arial" w:hAnsi="Arial" w:cs="Arial"/>
          <w:sz w:val="24"/>
          <w:szCs w:val="24"/>
        </w:rPr>
        <w:t>ObrW</w:t>
      </w:r>
      <w:proofErr w:type="spellEnd"/>
      <w:r w:rsidRPr="002C797D">
        <w:rPr>
          <w:rFonts w:ascii="Arial" w:hAnsi="Arial" w:cs="Arial"/>
          <w:sz w:val="24"/>
          <w:szCs w:val="24"/>
        </w:rPr>
        <w:t>] odnoszony jest do 25% całkowitej wartości projektu [CWP], tj.:</w:t>
      </w:r>
    </w:p>
    <w:p w14:paraId="7828CC5E" w14:textId="77777777" w:rsidR="002D3579" w:rsidRPr="002C797D" w:rsidRDefault="002D3579" w:rsidP="002C797D">
      <w:pPr>
        <w:pStyle w:val="Tekstprzypisudolnego"/>
        <w:spacing w:before="100" w:beforeAutospacing="1" w:after="100" w:afterAutospacing="1"/>
        <w:rPr>
          <w:rFonts w:ascii="Arial" w:hAnsi="Arial" w:cs="Arial"/>
          <w:sz w:val="24"/>
          <w:szCs w:val="24"/>
        </w:rPr>
      </w:pPr>
      <w:proofErr w:type="spellStart"/>
      <w:r w:rsidRPr="002C797D">
        <w:rPr>
          <w:rFonts w:ascii="Arial" w:hAnsi="Arial" w:cs="Arial"/>
          <w:sz w:val="24"/>
          <w:szCs w:val="24"/>
        </w:rPr>
        <w:t>ObrW</w:t>
      </w:r>
      <w:proofErr w:type="spellEnd"/>
      <w:r w:rsidRPr="002C797D">
        <w:rPr>
          <w:rFonts w:ascii="Arial" w:hAnsi="Arial" w:cs="Arial"/>
          <w:sz w:val="24"/>
          <w:szCs w:val="24"/>
        </w:rPr>
        <w:t xml:space="preserve">  ≥  25% * CWP</w:t>
      </w:r>
    </w:p>
    <w:p w14:paraId="503528D6" w14:textId="2BA84D8C" w:rsidR="002D3579" w:rsidRPr="002C797D" w:rsidRDefault="002D3579" w:rsidP="003F37E2">
      <w:pPr>
        <w:pStyle w:val="Tekstprzypisudolnego"/>
        <w:numPr>
          <w:ilvl w:val="0"/>
          <w:numId w:val="15"/>
        </w:numPr>
        <w:spacing w:before="100" w:beforeAutospacing="1" w:after="100" w:afterAutospacing="1"/>
        <w:rPr>
          <w:rFonts w:ascii="Arial" w:hAnsi="Arial" w:cs="Arial"/>
          <w:sz w:val="24"/>
          <w:szCs w:val="24"/>
        </w:rPr>
      </w:pPr>
      <w:r w:rsidRPr="002C797D">
        <w:rPr>
          <w:rFonts w:ascii="Arial" w:hAnsi="Arial" w:cs="Arial"/>
          <w:sz w:val="24"/>
          <w:szCs w:val="24"/>
        </w:rPr>
        <w:t>natomiast w sytuacji, w której projekt trwa dłużej niż 12 miesięcy obrót wnioskodawcy [</w:t>
      </w:r>
      <w:proofErr w:type="spellStart"/>
      <w:r w:rsidRPr="002C797D">
        <w:rPr>
          <w:rFonts w:ascii="Arial" w:hAnsi="Arial" w:cs="Arial"/>
          <w:sz w:val="24"/>
          <w:szCs w:val="24"/>
        </w:rPr>
        <w:t>ObrW</w:t>
      </w:r>
      <w:proofErr w:type="spellEnd"/>
      <w:r w:rsidRPr="002C797D">
        <w:rPr>
          <w:rFonts w:ascii="Arial" w:hAnsi="Arial" w:cs="Arial"/>
          <w:sz w:val="24"/>
          <w:szCs w:val="24"/>
        </w:rPr>
        <w:t>] należy odnieść do 25% średnich rocznych wydatków w projekcie [ŚRW].</w:t>
      </w:r>
    </w:p>
    <w:p w14:paraId="226C68CB" w14:textId="77777777" w:rsidR="002D3579" w:rsidRPr="002C797D" w:rsidRDefault="002D3579" w:rsidP="002C797D">
      <w:pPr>
        <w:pStyle w:val="Tekstprzypisudolnego"/>
        <w:spacing w:before="100" w:beforeAutospacing="1" w:after="100" w:afterAutospacing="1"/>
        <w:rPr>
          <w:rFonts w:ascii="Arial" w:hAnsi="Arial" w:cs="Arial"/>
          <w:sz w:val="24"/>
          <w:szCs w:val="24"/>
        </w:rPr>
      </w:pPr>
      <w:proofErr w:type="spellStart"/>
      <w:r w:rsidRPr="002C797D">
        <w:rPr>
          <w:rFonts w:ascii="Arial" w:hAnsi="Arial" w:cs="Arial"/>
          <w:sz w:val="24"/>
          <w:szCs w:val="24"/>
        </w:rPr>
        <w:t>ObrW</w:t>
      </w:r>
      <w:proofErr w:type="spellEnd"/>
      <w:r w:rsidRPr="002C797D">
        <w:rPr>
          <w:rFonts w:ascii="Arial" w:hAnsi="Arial" w:cs="Arial"/>
          <w:sz w:val="24"/>
          <w:szCs w:val="24"/>
        </w:rPr>
        <w:t xml:space="preserve">  ≥  25% * ŚRW</w:t>
      </w:r>
    </w:p>
    <w:p w14:paraId="33FCFF6D" w14:textId="77777777" w:rsidR="002D3579" w:rsidRPr="002C797D" w:rsidRDefault="002D3579" w:rsidP="002C797D">
      <w:pPr>
        <w:pStyle w:val="Tekstprzypisudolnego"/>
        <w:spacing w:before="100" w:beforeAutospacing="1" w:after="100" w:afterAutospacing="1"/>
        <w:rPr>
          <w:rFonts w:ascii="Arial" w:hAnsi="Arial" w:cs="Arial"/>
          <w:sz w:val="24"/>
          <w:szCs w:val="24"/>
        </w:rPr>
      </w:pPr>
      <w:r w:rsidRPr="002C797D">
        <w:rPr>
          <w:rFonts w:ascii="Arial" w:hAnsi="Arial" w:cs="Arial"/>
          <w:sz w:val="24"/>
          <w:szCs w:val="24"/>
        </w:rPr>
        <w:t>Ponieważ zawarty we wniosku o dofinansowanie budżet projektu nie uwzględnia podziału na lata, w tym przypadku do oceny kryterium w zakresie średnich rocznych wydatków należy przyjąć odniesienie do okresu realizacji projektu w ujęciu miesięcznym, a mianowicie całkowitą wartość projektu podzielić przez liczbę miesięcy okresu realizacji projektu i następnie otrzymaną wartość pomnożyć przez okres roku (12 miesięcy). Sposób wyliczenia średnich rocznych wydatków w projekcie obrazuje poniższy wzór:</w:t>
      </w:r>
    </w:p>
    <w:p w14:paraId="0BDFBD9C" w14:textId="7DB360F8" w:rsidR="002D3579" w:rsidRPr="002C797D" w:rsidRDefault="002D3579" w:rsidP="002C797D">
      <w:pPr>
        <w:pStyle w:val="Tekstprzypisudolnego"/>
        <w:spacing w:before="100" w:beforeAutospacing="1" w:after="100" w:afterAutospacing="1"/>
        <w:rPr>
          <w:rFonts w:ascii="Arial" w:hAnsi="Arial" w:cs="Arial"/>
          <w:sz w:val="24"/>
          <w:szCs w:val="24"/>
        </w:rPr>
      </w:pPr>
      <w:r w:rsidRPr="002C797D">
        <w:rPr>
          <w:rFonts w:ascii="Arial" w:hAnsi="Arial" w:cs="Arial"/>
          <w:sz w:val="24"/>
          <w:szCs w:val="24"/>
        </w:rPr>
        <w:t xml:space="preserve">ŚRW = (CWP / </w:t>
      </w:r>
      <w:proofErr w:type="spellStart"/>
      <w:r w:rsidRPr="002C797D">
        <w:rPr>
          <w:rFonts w:ascii="Arial" w:hAnsi="Arial" w:cs="Arial"/>
          <w:sz w:val="24"/>
          <w:szCs w:val="24"/>
        </w:rPr>
        <w:t>Lmp</w:t>
      </w:r>
      <w:proofErr w:type="spellEnd"/>
      <w:r w:rsidRPr="002C797D">
        <w:rPr>
          <w:rFonts w:ascii="Arial" w:hAnsi="Arial" w:cs="Arial"/>
          <w:sz w:val="24"/>
          <w:szCs w:val="24"/>
        </w:rPr>
        <w:t>) * 12</w:t>
      </w:r>
    </w:p>
    <w:p w14:paraId="2179C850" w14:textId="77777777" w:rsidR="002D3579" w:rsidRPr="002C797D" w:rsidRDefault="002D3579" w:rsidP="002C797D">
      <w:pPr>
        <w:pStyle w:val="Tekstprzypisudolnego"/>
        <w:spacing w:before="100" w:beforeAutospacing="1" w:after="100" w:afterAutospacing="1"/>
        <w:rPr>
          <w:rFonts w:ascii="Arial" w:hAnsi="Arial" w:cs="Arial"/>
          <w:sz w:val="24"/>
          <w:szCs w:val="24"/>
        </w:rPr>
      </w:pPr>
      <w:r w:rsidRPr="002C797D">
        <w:rPr>
          <w:rFonts w:ascii="Arial" w:hAnsi="Arial" w:cs="Arial"/>
          <w:sz w:val="24"/>
          <w:szCs w:val="24"/>
        </w:rPr>
        <w:t>gdzie:</w:t>
      </w:r>
    </w:p>
    <w:p w14:paraId="58067935" w14:textId="77777777" w:rsidR="002D3579" w:rsidRPr="002C797D" w:rsidRDefault="002D3579" w:rsidP="002C797D">
      <w:pPr>
        <w:pStyle w:val="Tekstprzypisudolnego"/>
        <w:spacing w:before="100" w:beforeAutospacing="1" w:after="100" w:afterAutospacing="1"/>
        <w:rPr>
          <w:rFonts w:ascii="Arial" w:hAnsi="Arial" w:cs="Arial"/>
          <w:sz w:val="24"/>
          <w:szCs w:val="24"/>
        </w:rPr>
      </w:pPr>
      <w:r w:rsidRPr="002C797D">
        <w:rPr>
          <w:rFonts w:ascii="Arial" w:hAnsi="Arial" w:cs="Arial"/>
          <w:sz w:val="24"/>
          <w:szCs w:val="24"/>
        </w:rPr>
        <w:t>ŚRW – Średnie roczne wydatki w projekcie</w:t>
      </w:r>
    </w:p>
    <w:p w14:paraId="0B64BF6C" w14:textId="77777777" w:rsidR="002D3579" w:rsidRPr="002C797D" w:rsidRDefault="002D3579" w:rsidP="002C797D">
      <w:pPr>
        <w:pStyle w:val="Tekstprzypisudolnego"/>
        <w:spacing w:before="100" w:beforeAutospacing="1" w:after="100" w:afterAutospacing="1"/>
        <w:rPr>
          <w:rFonts w:ascii="Arial" w:hAnsi="Arial" w:cs="Arial"/>
          <w:sz w:val="24"/>
          <w:szCs w:val="24"/>
        </w:rPr>
      </w:pPr>
      <w:r w:rsidRPr="002C797D">
        <w:rPr>
          <w:rFonts w:ascii="Arial" w:hAnsi="Arial" w:cs="Arial"/>
          <w:sz w:val="24"/>
          <w:szCs w:val="24"/>
        </w:rPr>
        <w:t>CWP – Całkowita wartość projektu</w:t>
      </w:r>
    </w:p>
    <w:p w14:paraId="01E0DFB8" w14:textId="33104B8E" w:rsidR="002D3579" w:rsidRPr="002C797D" w:rsidRDefault="002D3579" w:rsidP="002C797D">
      <w:pPr>
        <w:pStyle w:val="Tekstprzypisudolnego"/>
        <w:spacing w:before="100" w:beforeAutospacing="1" w:after="100" w:afterAutospacing="1"/>
        <w:rPr>
          <w:rFonts w:ascii="Arial" w:hAnsi="Arial" w:cs="Arial"/>
          <w:sz w:val="24"/>
          <w:szCs w:val="24"/>
        </w:rPr>
      </w:pPr>
      <w:proofErr w:type="spellStart"/>
      <w:r w:rsidRPr="002C797D">
        <w:rPr>
          <w:rFonts w:ascii="Arial" w:hAnsi="Arial" w:cs="Arial"/>
          <w:sz w:val="24"/>
          <w:szCs w:val="24"/>
        </w:rPr>
        <w:t>Lmp</w:t>
      </w:r>
      <w:proofErr w:type="spellEnd"/>
      <w:r w:rsidRPr="002C797D">
        <w:rPr>
          <w:rFonts w:ascii="Arial" w:hAnsi="Arial" w:cs="Arial"/>
          <w:sz w:val="24"/>
          <w:szCs w:val="24"/>
        </w:rPr>
        <w:t xml:space="preserve"> – Liczba miesięcy projektu (zaokrąglamy w górę do pełnych kalendarzowych miesięcy).</w:t>
      </w:r>
    </w:p>
  </w:footnote>
  <w:footnote w:id="8">
    <w:p w14:paraId="58EEE23D" w14:textId="77777777" w:rsidR="0059605F" w:rsidRPr="002C797D" w:rsidRDefault="0059605F" w:rsidP="002C797D">
      <w:pPr>
        <w:pStyle w:val="Tekstprzypisudolnego"/>
        <w:spacing w:before="100" w:beforeAutospacing="1" w:after="100" w:afterAutospacing="1"/>
        <w:rPr>
          <w:rFonts w:ascii="Arial" w:hAnsi="Arial" w:cs="Arial"/>
          <w:sz w:val="24"/>
          <w:szCs w:val="24"/>
        </w:rPr>
      </w:pPr>
      <w:r w:rsidRPr="002C797D">
        <w:rPr>
          <w:rFonts w:ascii="Arial" w:eastAsiaTheme="minorHAnsi" w:hAnsi="Arial" w:cs="Arial"/>
          <w:sz w:val="24"/>
          <w:szCs w:val="24"/>
          <w:vertAlign w:val="superscript"/>
        </w:rPr>
        <w:footnoteRef/>
      </w:r>
      <w:r w:rsidRPr="002C797D">
        <w:rPr>
          <w:rFonts w:ascii="Arial" w:eastAsiaTheme="minorHAnsi" w:hAnsi="Arial" w:cs="Arial"/>
          <w:sz w:val="24"/>
          <w:szCs w:val="24"/>
        </w:rPr>
        <w:t xml:space="preserve"> We wniosku o dofinansowanie projektu należy</w:t>
      </w:r>
      <w:r w:rsidRPr="002C797D">
        <w:rPr>
          <w:rFonts w:ascii="Arial" w:hAnsi="Arial" w:cs="Arial"/>
          <w:sz w:val="24"/>
          <w:szCs w:val="24"/>
        </w:rPr>
        <w:t xml:space="preserve"> wskazać rok, za jaki podawane są dane dotyczące rocznego obrotu wnioskodawcy.</w:t>
      </w:r>
    </w:p>
  </w:footnote>
  <w:footnote w:id="9">
    <w:p w14:paraId="0AFD8192" w14:textId="13123AA9" w:rsidR="003D7111" w:rsidRPr="00975201" w:rsidRDefault="003D7111" w:rsidP="006A1496">
      <w:pPr>
        <w:pStyle w:val="Tekstprzypisudolnego"/>
        <w:spacing w:before="100" w:beforeAutospacing="1" w:after="100" w:afterAutospacing="1"/>
        <w:rPr>
          <w:rFonts w:ascii="Arial" w:hAnsi="Arial" w:cs="Arial"/>
          <w:sz w:val="24"/>
          <w:szCs w:val="24"/>
        </w:rPr>
      </w:pPr>
      <w:r w:rsidRPr="00975201">
        <w:rPr>
          <w:rStyle w:val="Odwoanieprzypisudolnego"/>
          <w:rFonts w:ascii="Arial" w:hAnsi="Arial" w:cs="Arial"/>
          <w:sz w:val="24"/>
          <w:szCs w:val="24"/>
        </w:rPr>
        <w:footnoteRef/>
      </w:r>
      <w:r w:rsidRPr="00975201">
        <w:rPr>
          <w:rFonts w:ascii="Arial" w:hAnsi="Arial" w:cs="Arial"/>
          <w:sz w:val="24"/>
          <w:szCs w:val="24"/>
        </w:rPr>
        <w:t xml:space="preserve"> </w:t>
      </w:r>
      <w:r>
        <w:rPr>
          <w:rFonts w:ascii="Arial" w:hAnsi="Arial" w:cs="Arial"/>
          <w:sz w:val="24"/>
          <w:szCs w:val="24"/>
        </w:rPr>
        <w:t>W</w:t>
      </w:r>
      <w:r w:rsidRPr="00975201">
        <w:rPr>
          <w:rFonts w:ascii="Arial" w:hAnsi="Arial" w:cs="Arial"/>
          <w:sz w:val="24"/>
          <w:szCs w:val="24"/>
        </w:rPr>
        <w:t xml:space="preserve"> przypadku zmiany </w:t>
      </w:r>
      <w:proofErr w:type="spellStart"/>
      <w:r w:rsidRPr="00975201">
        <w:rPr>
          <w:rFonts w:ascii="Arial" w:hAnsi="Arial" w:cs="Arial"/>
          <w:sz w:val="24"/>
          <w:szCs w:val="24"/>
        </w:rPr>
        <w:t>SzOP</w:t>
      </w:r>
      <w:proofErr w:type="spellEnd"/>
      <w:r w:rsidRPr="00975201">
        <w:rPr>
          <w:rFonts w:ascii="Arial" w:hAnsi="Arial" w:cs="Arial"/>
          <w:sz w:val="24"/>
          <w:szCs w:val="24"/>
        </w:rPr>
        <w:t xml:space="preserve"> w późniejszym terminie przy ocenie lub potwierdzaniu spełniania kryterium w związku z art. 62 ustawy wdrożeniowej mogą mieć zastosowanie zapisy korzystniejsze dla wnioskodawcy. Decyzja w tym zakresie podejmowana będzie przez Instytucję Zarządzającą na wniosek Beneficjenta.</w:t>
      </w:r>
    </w:p>
  </w:footnote>
  <w:footnote w:id="10">
    <w:p w14:paraId="4B272B25" w14:textId="7A2E39F3" w:rsidR="00B322E5" w:rsidRPr="00B446EA" w:rsidRDefault="00B322E5" w:rsidP="004258A7">
      <w:pPr>
        <w:pStyle w:val="Tekstprzypisudolnego"/>
        <w:spacing w:after="0" w:line="240" w:lineRule="auto"/>
        <w:rPr>
          <w:rFonts w:ascii="Arial" w:hAnsi="Arial" w:cs="Arial"/>
          <w:sz w:val="24"/>
          <w:szCs w:val="24"/>
        </w:rPr>
      </w:pPr>
      <w:r w:rsidRPr="000F6D25">
        <w:rPr>
          <w:rStyle w:val="Odwoanieprzypisudolnego"/>
          <w:rFonts w:ascii="Arial" w:hAnsi="Arial" w:cs="Arial"/>
          <w:sz w:val="24"/>
          <w:szCs w:val="24"/>
        </w:rPr>
        <w:footnoteRef/>
      </w:r>
      <w:r w:rsidRPr="000F6D25">
        <w:rPr>
          <w:rFonts w:ascii="Arial" w:hAnsi="Arial" w:cs="Arial"/>
          <w:sz w:val="24"/>
          <w:szCs w:val="24"/>
        </w:rPr>
        <w:t xml:space="preserve"> </w:t>
      </w:r>
      <w:r w:rsidRPr="00B446EA">
        <w:rPr>
          <w:rFonts w:ascii="Arial" w:hAnsi="Arial" w:cs="Arial"/>
          <w:sz w:val="24"/>
          <w:szCs w:val="24"/>
        </w:rPr>
        <w:t>Należy mieć na uwadze, że:</w:t>
      </w:r>
    </w:p>
    <w:p w14:paraId="62F7F9A1" w14:textId="77777777" w:rsidR="00444AB3" w:rsidRDefault="00B322E5" w:rsidP="00444AB3">
      <w:pPr>
        <w:pStyle w:val="Tekstprzypisudolnego"/>
        <w:numPr>
          <w:ilvl w:val="0"/>
          <w:numId w:val="19"/>
        </w:numPr>
        <w:spacing w:after="0" w:line="240" w:lineRule="auto"/>
        <w:rPr>
          <w:rFonts w:ascii="Arial" w:hAnsi="Arial" w:cs="Arial"/>
          <w:sz w:val="24"/>
          <w:szCs w:val="24"/>
        </w:rPr>
      </w:pPr>
      <w:r w:rsidRPr="00B446EA">
        <w:rPr>
          <w:rFonts w:ascii="Arial" w:hAnsi="Arial" w:cs="Arial"/>
          <w:sz w:val="24"/>
          <w:szCs w:val="24"/>
        </w:rPr>
        <w:t>aktywizacja zawodowa powinna być realizowana przez podmioty wyspecjalizowane w tym obszarze,</w:t>
      </w:r>
    </w:p>
    <w:p w14:paraId="5583365D" w14:textId="77777777" w:rsidR="00444AB3" w:rsidRDefault="00B322E5" w:rsidP="004258A7">
      <w:pPr>
        <w:pStyle w:val="Tekstprzypisudolnego"/>
        <w:numPr>
          <w:ilvl w:val="0"/>
          <w:numId w:val="19"/>
        </w:numPr>
        <w:spacing w:after="0" w:line="240" w:lineRule="auto"/>
        <w:rPr>
          <w:rFonts w:ascii="Arial" w:hAnsi="Arial" w:cs="Arial"/>
          <w:sz w:val="24"/>
          <w:szCs w:val="24"/>
        </w:rPr>
      </w:pPr>
      <w:r w:rsidRPr="00B446EA">
        <w:rPr>
          <w:rFonts w:ascii="Arial" w:hAnsi="Arial" w:cs="Arial"/>
          <w:sz w:val="24"/>
          <w:szCs w:val="24"/>
        </w:rPr>
        <w:t>usługi aktywnej integracji o charakterze zawodowym nie powinny stanowić pierwszego elementu wsparcia w ramach ścieżki reintegracji</w:t>
      </w:r>
      <w:r w:rsidR="004258A7" w:rsidRPr="00B446EA">
        <w:rPr>
          <w:rFonts w:ascii="Arial" w:hAnsi="Arial" w:cs="Arial"/>
          <w:sz w:val="24"/>
          <w:szCs w:val="24"/>
        </w:rPr>
        <w:t>,</w:t>
      </w:r>
    </w:p>
    <w:p w14:paraId="158420AB" w14:textId="0A9D744C" w:rsidR="00B322E5" w:rsidRPr="00444AB3" w:rsidRDefault="00B322E5" w:rsidP="004258A7">
      <w:pPr>
        <w:pStyle w:val="Tekstprzypisudolnego"/>
        <w:numPr>
          <w:ilvl w:val="0"/>
          <w:numId w:val="19"/>
        </w:numPr>
        <w:spacing w:after="0" w:line="240" w:lineRule="auto"/>
        <w:rPr>
          <w:rFonts w:ascii="Arial" w:hAnsi="Arial" w:cs="Arial"/>
          <w:sz w:val="24"/>
          <w:szCs w:val="24"/>
        </w:rPr>
      </w:pPr>
      <w:r w:rsidRPr="00444AB3">
        <w:rPr>
          <w:rFonts w:ascii="Arial" w:hAnsi="Arial" w:cs="Arial"/>
          <w:sz w:val="24"/>
          <w:szCs w:val="24"/>
        </w:rPr>
        <w:t>jeśli stosowane są instrumenty i usługi rynku pracy analogiczne jak wskazane w ustawie z dnia 20 kwietnia 2004 r. o promocji zatrudnienia i instytucjach rynku pracy, to są one realizowane w sposób i na zasadach określonych w tej ustawie i odpowiednich aktach wykonawczych do ustawy.</w:t>
      </w:r>
    </w:p>
  </w:footnote>
  <w:footnote w:id="11">
    <w:p w14:paraId="359E6826" w14:textId="77777777" w:rsidR="00606A28" w:rsidRPr="002C797D" w:rsidRDefault="00606A28" w:rsidP="002C797D">
      <w:pPr>
        <w:pStyle w:val="Tekstprzypisudolnego"/>
        <w:spacing w:before="100" w:beforeAutospacing="1" w:after="100" w:afterAutospacing="1"/>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w:t>
      </w:r>
      <w:r>
        <w:rPr>
          <w:rFonts w:ascii="Arial" w:hAnsi="Arial" w:cs="Arial"/>
          <w:sz w:val="24"/>
          <w:szCs w:val="24"/>
        </w:rPr>
        <w:t>O</w:t>
      </w:r>
      <w:r w:rsidRPr="002C797D">
        <w:rPr>
          <w:rFonts w:ascii="Arial" w:hAnsi="Arial" w:cs="Arial"/>
          <w:sz w:val="24"/>
          <w:szCs w:val="24"/>
        </w:rPr>
        <w:t>soby wykluczone komunikacyjnie to osoby zamiesz</w:t>
      </w:r>
      <w:r>
        <w:rPr>
          <w:rFonts w:ascii="Arial" w:hAnsi="Arial" w:cs="Arial"/>
          <w:sz w:val="24"/>
          <w:szCs w:val="24"/>
        </w:rPr>
        <w:t>kujące</w:t>
      </w:r>
      <w:r w:rsidRPr="002C797D">
        <w:rPr>
          <w:rFonts w:ascii="Arial" w:hAnsi="Arial" w:cs="Arial"/>
          <w:sz w:val="24"/>
          <w:szCs w:val="24"/>
        </w:rPr>
        <w:t xml:space="preserve"> powiaty: sępoleński, tucholski, mogileński, radziejowski, włocławski, rypiński i lipnowski, tj. te powiaty, na których brakuje połączeń transportem publicznym (dane na podstawie: Regionalnego Planu Transportowego Województwa Kujawsko-Pomorskiego na lata 2021-2027, str. 166).</w:t>
      </w:r>
    </w:p>
  </w:footnote>
  <w:footnote w:id="12">
    <w:p w14:paraId="190E378C" w14:textId="15F863AB" w:rsidR="00606A28" w:rsidRPr="002C797D" w:rsidRDefault="00606A28" w:rsidP="002C797D">
      <w:pPr>
        <w:pStyle w:val="Tekstprzypisudolnego"/>
        <w:spacing w:before="100" w:beforeAutospacing="1" w:after="100" w:afterAutospacing="1"/>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12 miesięcy liczone jest od dnia zwolnienia/opuszczenia jednostki penitencjarnej do dnia przystąpienia do projektu</w:t>
      </w:r>
      <w:r w:rsidR="003F1968">
        <w:rPr>
          <w:rFonts w:ascii="Arial" w:hAnsi="Arial" w:cs="Arial"/>
          <w:sz w:val="24"/>
          <w:szCs w:val="24"/>
        </w:rPr>
        <w:t>.</w:t>
      </w:r>
    </w:p>
  </w:footnote>
  <w:footnote w:id="13">
    <w:p w14:paraId="4F9FAC96" w14:textId="77777777" w:rsidR="006A76D8" w:rsidRPr="006A76D8" w:rsidRDefault="006A76D8" w:rsidP="00D55C73">
      <w:pPr>
        <w:pStyle w:val="Tekstprzypisudolnego"/>
        <w:spacing w:after="0" w:line="240" w:lineRule="auto"/>
        <w:rPr>
          <w:rFonts w:ascii="Arial" w:hAnsi="Arial" w:cs="Arial"/>
          <w:sz w:val="24"/>
          <w:szCs w:val="24"/>
        </w:rPr>
      </w:pPr>
      <w:r w:rsidRPr="00D55C73">
        <w:rPr>
          <w:rStyle w:val="Odwoanieprzypisudolnego"/>
          <w:rFonts w:ascii="Arial" w:hAnsi="Arial" w:cs="Arial"/>
          <w:sz w:val="24"/>
          <w:szCs w:val="24"/>
        </w:rPr>
        <w:footnoteRef/>
      </w:r>
      <w:r w:rsidRPr="00D55C73">
        <w:rPr>
          <w:rFonts w:ascii="Arial" w:hAnsi="Arial" w:cs="Arial"/>
          <w:sz w:val="24"/>
          <w:szCs w:val="24"/>
        </w:rPr>
        <w:t xml:space="preserve"> </w:t>
      </w:r>
      <w:r w:rsidRPr="006A76D8">
        <w:rPr>
          <w:rFonts w:ascii="Arial" w:hAnsi="Arial" w:cs="Arial"/>
          <w:sz w:val="24"/>
          <w:szCs w:val="24"/>
        </w:rPr>
        <w:t xml:space="preserve"> Należy przez to rozumieć:</w:t>
      </w:r>
    </w:p>
    <w:p w14:paraId="3BACE144" w14:textId="583F6F4A" w:rsidR="006A76D8" w:rsidRPr="006A76D8" w:rsidRDefault="006A76D8" w:rsidP="00D55C73">
      <w:pPr>
        <w:pStyle w:val="Tekstprzypisudolnego"/>
        <w:numPr>
          <w:ilvl w:val="0"/>
          <w:numId w:val="23"/>
        </w:numPr>
        <w:spacing w:after="0" w:line="240" w:lineRule="auto"/>
        <w:rPr>
          <w:rFonts w:ascii="Arial" w:hAnsi="Arial" w:cs="Arial"/>
          <w:sz w:val="24"/>
          <w:szCs w:val="24"/>
        </w:rPr>
      </w:pPr>
      <w:r w:rsidRPr="006A76D8">
        <w:rPr>
          <w:rFonts w:ascii="Arial" w:hAnsi="Arial" w:cs="Arial"/>
          <w:sz w:val="24"/>
          <w:szCs w:val="24"/>
        </w:rPr>
        <w:t>spółdzielnię socjalną,</w:t>
      </w:r>
    </w:p>
    <w:p w14:paraId="724AC152" w14:textId="12EDBF76" w:rsidR="006A76D8" w:rsidRPr="006A76D8" w:rsidRDefault="006A76D8" w:rsidP="00D55C73">
      <w:pPr>
        <w:pStyle w:val="Tekstprzypisudolnego"/>
        <w:numPr>
          <w:ilvl w:val="0"/>
          <w:numId w:val="23"/>
        </w:numPr>
        <w:spacing w:after="0" w:line="240" w:lineRule="auto"/>
        <w:rPr>
          <w:rFonts w:ascii="Arial" w:hAnsi="Arial" w:cs="Arial"/>
          <w:sz w:val="24"/>
          <w:szCs w:val="24"/>
        </w:rPr>
      </w:pPr>
      <w:r w:rsidRPr="006A76D8">
        <w:rPr>
          <w:rFonts w:ascii="Arial" w:hAnsi="Arial" w:cs="Arial"/>
          <w:sz w:val="24"/>
          <w:szCs w:val="24"/>
        </w:rPr>
        <w:t>warsztat terapii zajęciowej i zakład aktywności zawodowej,</w:t>
      </w:r>
    </w:p>
    <w:p w14:paraId="38E75BE7" w14:textId="5C2109D8" w:rsidR="006A76D8" w:rsidRPr="006A76D8" w:rsidRDefault="006A76D8" w:rsidP="00D55C73">
      <w:pPr>
        <w:pStyle w:val="Tekstprzypisudolnego"/>
        <w:numPr>
          <w:ilvl w:val="0"/>
          <w:numId w:val="23"/>
        </w:numPr>
        <w:spacing w:after="0" w:line="240" w:lineRule="auto"/>
        <w:rPr>
          <w:rFonts w:ascii="Arial" w:hAnsi="Arial" w:cs="Arial"/>
          <w:sz w:val="24"/>
          <w:szCs w:val="24"/>
        </w:rPr>
      </w:pPr>
      <w:r w:rsidRPr="006A76D8">
        <w:rPr>
          <w:rFonts w:ascii="Arial" w:hAnsi="Arial" w:cs="Arial"/>
          <w:sz w:val="24"/>
          <w:szCs w:val="24"/>
        </w:rPr>
        <w:t>spółdzielnię pracy, w tym spółdzielnię inwalidów i spółdzielnię niewidomych, oraz spółdzielnię produkcji rolnej,</w:t>
      </w:r>
    </w:p>
    <w:p w14:paraId="7B5928F0" w14:textId="77777777" w:rsidR="00DB67D5" w:rsidRDefault="006A76D8" w:rsidP="00C631D5">
      <w:pPr>
        <w:pStyle w:val="Tekstprzypisudolnego"/>
        <w:numPr>
          <w:ilvl w:val="0"/>
          <w:numId w:val="23"/>
        </w:numPr>
        <w:spacing w:after="0" w:line="240" w:lineRule="auto"/>
        <w:rPr>
          <w:rFonts w:ascii="Arial" w:hAnsi="Arial" w:cs="Arial"/>
          <w:sz w:val="24"/>
          <w:szCs w:val="24"/>
        </w:rPr>
      </w:pPr>
      <w:r w:rsidRPr="00DB67D5">
        <w:rPr>
          <w:rFonts w:ascii="Arial" w:hAnsi="Arial" w:cs="Arial"/>
          <w:sz w:val="24"/>
          <w:szCs w:val="24"/>
        </w:rPr>
        <w:t>organizację pozarządową, o której mowa w art. 3 ust. 2 ustawy z dnia 24 kwietnia 2003 r. o działalności pożytku publicznego i o wolontariacie (Dz. U. z 2023 r. poz. 571), z wyjątkiem partii politycznych, europejskich partii politycznych, związków zawodowych i organizacji pracodawców, samorządów zawodowych, fundacji utworzonych przez partie polityczne i europejskich fundacji politycznych,</w:t>
      </w:r>
    </w:p>
    <w:p w14:paraId="4BACFDC6" w14:textId="09D2E99F" w:rsidR="006A76D8" w:rsidRPr="00DB67D5" w:rsidRDefault="006A76D8" w:rsidP="00DB67D5">
      <w:pPr>
        <w:pStyle w:val="Tekstprzypisudolnego"/>
        <w:numPr>
          <w:ilvl w:val="0"/>
          <w:numId w:val="23"/>
        </w:numPr>
        <w:spacing w:after="0" w:line="240" w:lineRule="auto"/>
        <w:rPr>
          <w:rFonts w:ascii="Arial" w:hAnsi="Arial" w:cs="Arial"/>
          <w:sz w:val="24"/>
          <w:szCs w:val="24"/>
        </w:rPr>
      </w:pPr>
      <w:r w:rsidRPr="00DB67D5">
        <w:rPr>
          <w:rFonts w:ascii="Arial" w:hAnsi="Arial" w:cs="Arial"/>
          <w:sz w:val="24"/>
          <w:szCs w:val="24"/>
        </w:rPr>
        <w:t>podmiot, o którym mowa w art. 3 ust. 3 pkt 1, 2 lub 4 ustawy z dnia 24 kwietnia 2003 r. o działalności pożytku publicznego i o wolontariacie;</w:t>
      </w:r>
    </w:p>
  </w:footnote>
  <w:footnote w:id="14">
    <w:p w14:paraId="6219AA43" w14:textId="41746BE8" w:rsidR="002C5F6A" w:rsidRPr="00D55C73" w:rsidRDefault="002C5F6A">
      <w:pPr>
        <w:pStyle w:val="Tekstprzypisudolnego"/>
        <w:rPr>
          <w:rFonts w:ascii="Arial" w:hAnsi="Arial" w:cs="Arial"/>
          <w:sz w:val="24"/>
          <w:szCs w:val="24"/>
        </w:rPr>
      </w:pPr>
      <w:r w:rsidRPr="00D55C73">
        <w:rPr>
          <w:rStyle w:val="Odwoanieprzypisudolnego"/>
          <w:rFonts w:ascii="Arial" w:hAnsi="Arial" w:cs="Arial"/>
          <w:sz w:val="24"/>
          <w:szCs w:val="24"/>
        </w:rPr>
        <w:footnoteRef/>
      </w:r>
      <w:r w:rsidRPr="00D55C73">
        <w:rPr>
          <w:rFonts w:ascii="Arial" w:hAnsi="Arial" w:cs="Arial"/>
          <w:sz w:val="24"/>
          <w:szCs w:val="24"/>
        </w:rPr>
        <w:t xml:space="preserve"> </w:t>
      </w:r>
      <w:r w:rsidR="00A834AE">
        <w:rPr>
          <w:rFonts w:ascii="Arial" w:hAnsi="Arial" w:cs="Arial"/>
          <w:sz w:val="24"/>
          <w:szCs w:val="24"/>
        </w:rPr>
        <w:t>„Lista ocenianych projektów” o</w:t>
      </w:r>
      <w:r w:rsidRPr="00D55C73">
        <w:rPr>
          <w:rFonts w:ascii="Arial" w:hAnsi="Arial" w:cs="Arial"/>
          <w:sz w:val="24"/>
          <w:szCs w:val="24"/>
        </w:rPr>
        <w:t>publikowan</w:t>
      </w:r>
      <w:r w:rsidR="00A834AE">
        <w:rPr>
          <w:rFonts w:ascii="Arial" w:hAnsi="Arial" w:cs="Arial"/>
          <w:sz w:val="24"/>
          <w:szCs w:val="24"/>
        </w:rPr>
        <w:t>a</w:t>
      </w:r>
      <w:r w:rsidRPr="00D55C73">
        <w:rPr>
          <w:rFonts w:ascii="Arial" w:hAnsi="Arial" w:cs="Arial"/>
          <w:sz w:val="24"/>
          <w:szCs w:val="24"/>
        </w:rPr>
        <w:t xml:space="preserve"> na stronie </w:t>
      </w:r>
      <w:hyperlink r:id="rId1" w:history="1">
        <w:r w:rsidRPr="00D55C73">
          <w:rPr>
            <w:rStyle w:val="Hipercze"/>
            <w:rFonts w:ascii="Arial" w:hAnsi="Arial" w:cs="Arial"/>
            <w:sz w:val="24"/>
            <w:szCs w:val="24"/>
          </w:rPr>
          <w:t>https://funduszeue.kujawsko-pomorskie.pl/wp-content/uploads/2024/02/Lista-ocenionych-projektow.pdf</w:t>
        </w:r>
      </w:hyperlink>
    </w:p>
    <w:p w14:paraId="37292DCE" w14:textId="77777777" w:rsidR="002C5F6A" w:rsidRDefault="002C5F6A">
      <w:pPr>
        <w:pStyle w:val="Tekstprzypisudolnego"/>
      </w:pPr>
    </w:p>
  </w:footnote>
  <w:footnote w:id="15">
    <w:p w14:paraId="29C6A5DD" w14:textId="249BE5AF" w:rsidR="00E31707" w:rsidRPr="002C797D" w:rsidRDefault="00E31707" w:rsidP="002C797D">
      <w:pPr>
        <w:pStyle w:val="Tekstprzypisudolnego"/>
        <w:spacing w:before="100" w:beforeAutospacing="1" w:after="100" w:afterAutospacing="1"/>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Dotyczy projektów wybieranych w sposób konkurencyjny</w:t>
      </w:r>
      <w:r w:rsidR="00BA7AA7">
        <w:rPr>
          <w:rFonts w:ascii="Arial" w:hAnsi="Arial" w:cs="Arial"/>
          <w:sz w:val="24"/>
          <w:szCs w:val="24"/>
        </w:rPr>
        <w:t>.</w:t>
      </w:r>
    </w:p>
  </w:footnote>
  <w:footnote w:id="16">
    <w:p w14:paraId="44D5C6BB" w14:textId="77777777" w:rsidR="00E31707" w:rsidRPr="002C797D" w:rsidRDefault="00E31707" w:rsidP="002C797D">
      <w:pPr>
        <w:pStyle w:val="Tekstprzypisudolnego"/>
        <w:spacing w:before="100" w:beforeAutospacing="1" w:after="100" w:afterAutospacing="1"/>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KOP lub wynikających z ustaleń podjętych w toku negocjacji.</w:t>
      </w:r>
    </w:p>
  </w:footnote>
  <w:footnote w:id="17">
    <w:p w14:paraId="5835DDA8" w14:textId="0E5D2ACB" w:rsidR="00E31707" w:rsidRPr="002C797D" w:rsidRDefault="00E31707" w:rsidP="002C797D">
      <w:pPr>
        <w:pStyle w:val="Tekstprzypisudolnego"/>
        <w:spacing w:before="100" w:beforeAutospacing="1" w:after="100" w:afterAutospacing="1"/>
        <w:rPr>
          <w:rFonts w:ascii="Arial" w:hAnsi="Arial" w:cs="Arial"/>
          <w:sz w:val="24"/>
          <w:szCs w:val="24"/>
        </w:rPr>
      </w:pPr>
      <w:bookmarkStart w:id="10" w:name="_Hlk126252330"/>
      <w:r w:rsidRPr="002C797D">
        <w:rPr>
          <w:rStyle w:val="Odwoanieprzypisudolnego"/>
          <w:rFonts w:ascii="Arial" w:hAnsi="Arial" w:cs="Arial"/>
          <w:sz w:val="24"/>
          <w:szCs w:val="24"/>
        </w:rPr>
        <w:footnoteRef/>
      </w:r>
      <w:r w:rsidRPr="002C797D">
        <w:rPr>
          <w:rFonts w:ascii="Arial" w:hAnsi="Arial" w:cs="Arial"/>
          <w:sz w:val="24"/>
          <w:szCs w:val="24"/>
        </w:rPr>
        <w:t xml:space="preserve"> Przez podjęcie negocjacji należy rozumieć przekazanie w wyznaczonym przez IZ/IP terminie odpowiedzi na stanowisko negocjacyjne.</w:t>
      </w:r>
      <w:bookmarkEnd w:id="1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6A9C3" w14:textId="77777777" w:rsidR="00200A0A" w:rsidRPr="009B00E5" w:rsidRDefault="00200A0A" w:rsidP="00200A0A">
    <w:pPr>
      <w:spacing w:after="0" w:line="240" w:lineRule="auto"/>
      <w:rPr>
        <w:rFonts w:ascii="Arial" w:hAnsi="Arial" w:cs="Arial"/>
        <w:bCs/>
        <w:sz w:val="24"/>
        <w:szCs w:val="24"/>
      </w:rPr>
    </w:pPr>
    <w:r w:rsidRPr="009B00E5">
      <w:rPr>
        <w:rFonts w:ascii="Arial" w:hAnsi="Arial" w:cs="Arial"/>
        <w:bCs/>
        <w:sz w:val="24"/>
        <w:szCs w:val="24"/>
      </w:rPr>
      <w:t>FUNDUSZE EUROPEJSKIE DLA KUJAW I POMORZA 2021-2027</w:t>
    </w:r>
  </w:p>
  <w:p w14:paraId="464AC4CC" w14:textId="5323A637" w:rsidR="00910D33" w:rsidRPr="00910D33" w:rsidRDefault="00910D33" w:rsidP="00910D33">
    <w:pPr>
      <w:spacing w:after="0" w:line="240" w:lineRule="auto"/>
      <w:ind w:left="9204"/>
      <w:rPr>
        <w:rFonts w:ascii="Arial" w:hAnsi="Arial" w:cs="Arial"/>
        <w:bCs/>
        <w:sz w:val="24"/>
        <w:szCs w:val="24"/>
      </w:rPr>
    </w:pPr>
    <w:r w:rsidRPr="00910D33">
      <w:rPr>
        <w:rFonts w:ascii="Arial" w:hAnsi="Arial" w:cs="Arial"/>
        <w:bCs/>
        <w:sz w:val="24"/>
        <w:szCs w:val="24"/>
      </w:rPr>
      <w:t xml:space="preserve">Załącznik nr 1 do Stanowiska nr </w:t>
    </w:r>
    <w:r>
      <w:rPr>
        <w:rFonts w:ascii="Arial" w:hAnsi="Arial" w:cs="Arial"/>
        <w:bCs/>
        <w:sz w:val="24"/>
        <w:szCs w:val="24"/>
      </w:rPr>
      <w:t>19</w:t>
    </w:r>
    <w:r w:rsidRPr="00910D33">
      <w:rPr>
        <w:rFonts w:ascii="Arial" w:hAnsi="Arial" w:cs="Arial"/>
        <w:bCs/>
        <w:sz w:val="24"/>
        <w:szCs w:val="24"/>
      </w:rPr>
      <w:t>/2024</w:t>
    </w:r>
  </w:p>
  <w:p w14:paraId="3D6CB1A2" w14:textId="77777777" w:rsidR="00910D33" w:rsidRPr="00910D33" w:rsidRDefault="00910D33" w:rsidP="00910D33">
    <w:pPr>
      <w:spacing w:after="0" w:line="240" w:lineRule="auto"/>
      <w:ind w:left="9204"/>
      <w:rPr>
        <w:rFonts w:ascii="Arial" w:hAnsi="Arial" w:cs="Arial"/>
        <w:bCs/>
        <w:sz w:val="24"/>
        <w:szCs w:val="24"/>
      </w:rPr>
    </w:pPr>
    <w:r w:rsidRPr="00910D33">
      <w:rPr>
        <w:rFonts w:ascii="Arial" w:hAnsi="Arial" w:cs="Arial"/>
        <w:bCs/>
        <w:sz w:val="24"/>
        <w:szCs w:val="24"/>
      </w:rPr>
      <w:t xml:space="preserve">Grupy roboczej ds. EFS plus </w:t>
    </w:r>
  </w:p>
  <w:p w14:paraId="4EE3DEAA" w14:textId="675618F3" w:rsidR="00200A0A" w:rsidRPr="00B62330" w:rsidRDefault="00910D33" w:rsidP="00910D33">
    <w:pPr>
      <w:spacing w:after="0" w:line="240" w:lineRule="auto"/>
      <w:ind w:left="9204"/>
      <w:rPr>
        <w:rFonts w:ascii="Arial" w:hAnsi="Arial" w:cs="Arial"/>
        <w:bCs/>
        <w:sz w:val="24"/>
        <w:szCs w:val="24"/>
      </w:rPr>
    </w:pPr>
    <w:r w:rsidRPr="00910D33">
      <w:rPr>
        <w:rFonts w:ascii="Arial" w:hAnsi="Arial" w:cs="Arial"/>
        <w:bCs/>
        <w:sz w:val="24"/>
        <w:szCs w:val="24"/>
      </w:rPr>
      <w:t>z dnia 7 października 2024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25F25"/>
    <w:multiLevelType w:val="hybridMultilevel"/>
    <w:tmpl w:val="50E82CBA"/>
    <w:lvl w:ilvl="0" w:tplc="595C998C">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4B13C2"/>
    <w:multiLevelType w:val="hybridMultilevel"/>
    <w:tmpl w:val="6EE848D4"/>
    <w:lvl w:ilvl="0" w:tplc="0D4EB746">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 w15:restartNumberingAfterBreak="0">
    <w:nsid w:val="0B4B5E46"/>
    <w:multiLevelType w:val="hybridMultilevel"/>
    <w:tmpl w:val="A4AE566C"/>
    <w:lvl w:ilvl="0" w:tplc="066A6D52">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C249B1"/>
    <w:multiLevelType w:val="hybridMultilevel"/>
    <w:tmpl w:val="A99098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3E623F"/>
    <w:multiLevelType w:val="hybridMultilevel"/>
    <w:tmpl w:val="20C0A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5824F9"/>
    <w:multiLevelType w:val="hybridMultilevel"/>
    <w:tmpl w:val="233AE6E0"/>
    <w:lvl w:ilvl="0" w:tplc="DBF00722">
      <w:start w:val="1"/>
      <w:numFmt w:val="upp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9B24B9"/>
    <w:multiLevelType w:val="hybridMultilevel"/>
    <w:tmpl w:val="1C3C7E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F509A9"/>
    <w:multiLevelType w:val="hybridMultilevel"/>
    <w:tmpl w:val="4FB0A0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2B6A1E"/>
    <w:multiLevelType w:val="hybridMultilevel"/>
    <w:tmpl w:val="8D5432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797D29"/>
    <w:multiLevelType w:val="hybridMultilevel"/>
    <w:tmpl w:val="B0DC66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F2B07FC"/>
    <w:multiLevelType w:val="hybridMultilevel"/>
    <w:tmpl w:val="03E254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0F">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2455A50"/>
    <w:multiLevelType w:val="hybridMultilevel"/>
    <w:tmpl w:val="052262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02467C"/>
    <w:multiLevelType w:val="hybridMultilevel"/>
    <w:tmpl w:val="7EC6E022"/>
    <w:lvl w:ilvl="0" w:tplc="04150019">
      <w:start w:val="1"/>
      <w:numFmt w:val="lowerLetter"/>
      <w:lvlText w:val="%1."/>
      <w:lvlJc w:val="left"/>
      <w:pPr>
        <w:ind w:left="697" w:hanging="360"/>
      </w:pPr>
    </w:lvl>
    <w:lvl w:ilvl="1" w:tplc="04150019" w:tentative="1">
      <w:start w:val="1"/>
      <w:numFmt w:val="lowerLetter"/>
      <w:lvlText w:val="%2."/>
      <w:lvlJc w:val="left"/>
      <w:pPr>
        <w:ind w:left="1417" w:hanging="360"/>
      </w:pPr>
    </w:lvl>
    <w:lvl w:ilvl="2" w:tplc="0415001B" w:tentative="1">
      <w:start w:val="1"/>
      <w:numFmt w:val="lowerRoman"/>
      <w:lvlText w:val="%3."/>
      <w:lvlJc w:val="right"/>
      <w:pPr>
        <w:ind w:left="2137" w:hanging="180"/>
      </w:pPr>
    </w:lvl>
    <w:lvl w:ilvl="3" w:tplc="0415000F" w:tentative="1">
      <w:start w:val="1"/>
      <w:numFmt w:val="decimal"/>
      <w:lvlText w:val="%4."/>
      <w:lvlJc w:val="left"/>
      <w:pPr>
        <w:ind w:left="2857" w:hanging="360"/>
      </w:pPr>
    </w:lvl>
    <w:lvl w:ilvl="4" w:tplc="04150019" w:tentative="1">
      <w:start w:val="1"/>
      <w:numFmt w:val="lowerLetter"/>
      <w:lvlText w:val="%5."/>
      <w:lvlJc w:val="left"/>
      <w:pPr>
        <w:ind w:left="3577" w:hanging="360"/>
      </w:pPr>
    </w:lvl>
    <w:lvl w:ilvl="5" w:tplc="0415001B" w:tentative="1">
      <w:start w:val="1"/>
      <w:numFmt w:val="lowerRoman"/>
      <w:lvlText w:val="%6."/>
      <w:lvlJc w:val="right"/>
      <w:pPr>
        <w:ind w:left="4297" w:hanging="180"/>
      </w:pPr>
    </w:lvl>
    <w:lvl w:ilvl="6" w:tplc="0415000F" w:tentative="1">
      <w:start w:val="1"/>
      <w:numFmt w:val="decimal"/>
      <w:lvlText w:val="%7."/>
      <w:lvlJc w:val="left"/>
      <w:pPr>
        <w:ind w:left="5017" w:hanging="360"/>
      </w:pPr>
    </w:lvl>
    <w:lvl w:ilvl="7" w:tplc="04150019" w:tentative="1">
      <w:start w:val="1"/>
      <w:numFmt w:val="lowerLetter"/>
      <w:lvlText w:val="%8."/>
      <w:lvlJc w:val="left"/>
      <w:pPr>
        <w:ind w:left="5737" w:hanging="360"/>
      </w:pPr>
    </w:lvl>
    <w:lvl w:ilvl="8" w:tplc="0415001B" w:tentative="1">
      <w:start w:val="1"/>
      <w:numFmt w:val="lowerRoman"/>
      <w:lvlText w:val="%9."/>
      <w:lvlJc w:val="right"/>
      <w:pPr>
        <w:ind w:left="6457" w:hanging="180"/>
      </w:pPr>
    </w:lvl>
  </w:abstractNum>
  <w:abstractNum w:abstractNumId="18"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9961162"/>
    <w:multiLevelType w:val="hybridMultilevel"/>
    <w:tmpl w:val="C2EAFF7E"/>
    <w:lvl w:ilvl="0" w:tplc="04150019">
      <w:start w:val="1"/>
      <w:numFmt w:val="lowerLetter"/>
      <w:lvlText w:val="%1."/>
      <w:lvlJc w:val="left"/>
      <w:pPr>
        <w:ind w:left="720" w:hanging="360"/>
      </w:pPr>
      <w:rPr>
        <w:rFonts w:hint="default"/>
      </w:rPr>
    </w:lvl>
    <w:lvl w:ilvl="1" w:tplc="07C8E146">
      <w:start w:val="1"/>
      <w:numFmt w:val="decimal"/>
      <w:lvlText w:val="%2."/>
      <w:lvlJc w:val="left"/>
      <w:pPr>
        <w:ind w:left="1440" w:hanging="360"/>
      </w:pPr>
      <w:rPr>
        <w:rFonts w:hint="default"/>
      </w:rPr>
    </w:lvl>
    <w:lvl w:ilvl="2" w:tplc="2C681D2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B04335"/>
    <w:multiLevelType w:val="hybridMultilevel"/>
    <w:tmpl w:val="AE1AA194"/>
    <w:lvl w:ilvl="0" w:tplc="2AE02E12">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81745157">
    <w:abstractNumId w:val="22"/>
  </w:num>
  <w:num w:numId="2" w16cid:durableId="930773857">
    <w:abstractNumId w:val="1"/>
  </w:num>
  <w:num w:numId="3" w16cid:durableId="1668629013">
    <w:abstractNumId w:val="2"/>
  </w:num>
  <w:num w:numId="4" w16cid:durableId="1841386806">
    <w:abstractNumId w:val="5"/>
  </w:num>
  <w:num w:numId="5" w16cid:durableId="717893909">
    <w:abstractNumId w:val="7"/>
  </w:num>
  <w:num w:numId="6" w16cid:durableId="1165779774">
    <w:abstractNumId w:val="15"/>
  </w:num>
  <w:num w:numId="7" w16cid:durableId="435293345">
    <w:abstractNumId w:val="9"/>
  </w:num>
  <w:num w:numId="8" w16cid:durableId="484010075">
    <w:abstractNumId w:val="20"/>
  </w:num>
  <w:num w:numId="9" w16cid:durableId="426662290">
    <w:abstractNumId w:val="23"/>
  </w:num>
  <w:num w:numId="10" w16cid:durableId="1705445052">
    <w:abstractNumId w:val="13"/>
  </w:num>
  <w:num w:numId="11" w16cid:durableId="1569925681">
    <w:abstractNumId w:val="4"/>
  </w:num>
  <w:num w:numId="12" w16cid:durableId="32393521">
    <w:abstractNumId w:val="18"/>
  </w:num>
  <w:num w:numId="13" w16cid:durableId="1820148897">
    <w:abstractNumId w:val="3"/>
  </w:num>
  <w:num w:numId="14" w16cid:durableId="1231886016">
    <w:abstractNumId w:val="0"/>
  </w:num>
  <w:num w:numId="15" w16cid:durableId="1164052931">
    <w:abstractNumId w:val="8"/>
  </w:num>
  <w:num w:numId="16" w16cid:durableId="683435682">
    <w:abstractNumId w:val="6"/>
  </w:num>
  <w:num w:numId="17" w16cid:durableId="544752599">
    <w:abstractNumId w:val="17"/>
  </w:num>
  <w:num w:numId="18" w16cid:durableId="2140608355">
    <w:abstractNumId w:val="21"/>
  </w:num>
  <w:num w:numId="19" w16cid:durableId="182939929">
    <w:abstractNumId w:val="11"/>
  </w:num>
  <w:num w:numId="20" w16cid:durableId="444889570">
    <w:abstractNumId w:val="12"/>
  </w:num>
  <w:num w:numId="21" w16cid:durableId="2017994670">
    <w:abstractNumId w:val="14"/>
  </w:num>
  <w:num w:numId="22" w16cid:durableId="2112970414">
    <w:abstractNumId w:val="19"/>
  </w:num>
  <w:num w:numId="23" w16cid:durableId="268245085">
    <w:abstractNumId w:val="16"/>
  </w:num>
  <w:num w:numId="24" w16cid:durableId="1871792977">
    <w:abstractNumId w:val="10"/>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iotr Bugajski">
    <w15:presenceInfo w15:providerId="AD" w15:userId="S-1-5-21-2619306676-2800222060-3362172700-118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022A9"/>
    <w:rsid w:val="000047F1"/>
    <w:rsid w:val="00004A16"/>
    <w:rsid w:val="00012C3F"/>
    <w:rsid w:val="000133E2"/>
    <w:rsid w:val="00015416"/>
    <w:rsid w:val="00015468"/>
    <w:rsid w:val="000227F4"/>
    <w:rsid w:val="000232F3"/>
    <w:rsid w:val="000233CF"/>
    <w:rsid w:val="00024BE0"/>
    <w:rsid w:val="000251D7"/>
    <w:rsid w:val="00026174"/>
    <w:rsid w:val="000266D1"/>
    <w:rsid w:val="00026743"/>
    <w:rsid w:val="00031F76"/>
    <w:rsid w:val="00032383"/>
    <w:rsid w:val="0003343E"/>
    <w:rsid w:val="00036F0D"/>
    <w:rsid w:val="00037BA0"/>
    <w:rsid w:val="00040BED"/>
    <w:rsid w:val="00041358"/>
    <w:rsid w:val="00043465"/>
    <w:rsid w:val="000437B1"/>
    <w:rsid w:val="000438AD"/>
    <w:rsid w:val="00044BD9"/>
    <w:rsid w:val="0004583E"/>
    <w:rsid w:val="00047CE5"/>
    <w:rsid w:val="00050D2D"/>
    <w:rsid w:val="00052F62"/>
    <w:rsid w:val="00053461"/>
    <w:rsid w:val="00054B18"/>
    <w:rsid w:val="00061AAD"/>
    <w:rsid w:val="00063D14"/>
    <w:rsid w:val="00064D2F"/>
    <w:rsid w:val="00064FD3"/>
    <w:rsid w:val="000662BA"/>
    <w:rsid w:val="00066F5F"/>
    <w:rsid w:val="00067C5D"/>
    <w:rsid w:val="000726A6"/>
    <w:rsid w:val="000753EF"/>
    <w:rsid w:val="00076F78"/>
    <w:rsid w:val="000776DF"/>
    <w:rsid w:val="0007782E"/>
    <w:rsid w:val="00077FC4"/>
    <w:rsid w:val="00080B2A"/>
    <w:rsid w:val="000810FE"/>
    <w:rsid w:val="00082263"/>
    <w:rsid w:val="00086CC2"/>
    <w:rsid w:val="000872FD"/>
    <w:rsid w:val="00087A1D"/>
    <w:rsid w:val="00090269"/>
    <w:rsid w:val="000902C1"/>
    <w:rsid w:val="00090301"/>
    <w:rsid w:val="000915D9"/>
    <w:rsid w:val="00092090"/>
    <w:rsid w:val="00093FB6"/>
    <w:rsid w:val="00095A66"/>
    <w:rsid w:val="000A47FB"/>
    <w:rsid w:val="000A596D"/>
    <w:rsid w:val="000A5F0D"/>
    <w:rsid w:val="000A6737"/>
    <w:rsid w:val="000A7403"/>
    <w:rsid w:val="000A7D52"/>
    <w:rsid w:val="000B351F"/>
    <w:rsid w:val="000B357B"/>
    <w:rsid w:val="000B49E7"/>
    <w:rsid w:val="000B65F6"/>
    <w:rsid w:val="000B6B30"/>
    <w:rsid w:val="000B75F6"/>
    <w:rsid w:val="000C1547"/>
    <w:rsid w:val="000C1676"/>
    <w:rsid w:val="000C21A9"/>
    <w:rsid w:val="000C2ABF"/>
    <w:rsid w:val="000C5D48"/>
    <w:rsid w:val="000C6D96"/>
    <w:rsid w:val="000C7DE8"/>
    <w:rsid w:val="000D02E0"/>
    <w:rsid w:val="000D060E"/>
    <w:rsid w:val="000D174F"/>
    <w:rsid w:val="000D1AB1"/>
    <w:rsid w:val="000D2C28"/>
    <w:rsid w:val="000D41C9"/>
    <w:rsid w:val="000D4BAD"/>
    <w:rsid w:val="000D53F9"/>
    <w:rsid w:val="000D6783"/>
    <w:rsid w:val="000E01E3"/>
    <w:rsid w:val="000E1C91"/>
    <w:rsid w:val="000E40FC"/>
    <w:rsid w:val="000E4428"/>
    <w:rsid w:val="000E4D2E"/>
    <w:rsid w:val="000E5B67"/>
    <w:rsid w:val="000E6115"/>
    <w:rsid w:val="000E6593"/>
    <w:rsid w:val="000F06BF"/>
    <w:rsid w:val="000F15C6"/>
    <w:rsid w:val="000F1E6C"/>
    <w:rsid w:val="000F6D25"/>
    <w:rsid w:val="00100469"/>
    <w:rsid w:val="00100D26"/>
    <w:rsid w:val="00105624"/>
    <w:rsid w:val="00105AC9"/>
    <w:rsid w:val="00107E86"/>
    <w:rsid w:val="001100C5"/>
    <w:rsid w:val="0011051B"/>
    <w:rsid w:val="0011636C"/>
    <w:rsid w:val="001178B6"/>
    <w:rsid w:val="00122AB3"/>
    <w:rsid w:val="001232A4"/>
    <w:rsid w:val="00127372"/>
    <w:rsid w:val="00132700"/>
    <w:rsid w:val="00132702"/>
    <w:rsid w:val="00134FC4"/>
    <w:rsid w:val="00135202"/>
    <w:rsid w:val="00135EE9"/>
    <w:rsid w:val="001361E6"/>
    <w:rsid w:val="00137D2B"/>
    <w:rsid w:val="00140442"/>
    <w:rsid w:val="0014058F"/>
    <w:rsid w:val="00144B99"/>
    <w:rsid w:val="001502B2"/>
    <w:rsid w:val="0015115B"/>
    <w:rsid w:val="0015270C"/>
    <w:rsid w:val="001529C4"/>
    <w:rsid w:val="0015472B"/>
    <w:rsid w:val="00154ABE"/>
    <w:rsid w:val="0015546C"/>
    <w:rsid w:val="00155AF3"/>
    <w:rsid w:val="00155B23"/>
    <w:rsid w:val="00156FDF"/>
    <w:rsid w:val="00157984"/>
    <w:rsid w:val="00163BB9"/>
    <w:rsid w:val="00166AC3"/>
    <w:rsid w:val="0017109B"/>
    <w:rsid w:val="00171A36"/>
    <w:rsid w:val="00172019"/>
    <w:rsid w:val="00174409"/>
    <w:rsid w:val="001767F2"/>
    <w:rsid w:val="001814D6"/>
    <w:rsid w:val="00181707"/>
    <w:rsid w:val="001841DF"/>
    <w:rsid w:val="001921D5"/>
    <w:rsid w:val="0019296B"/>
    <w:rsid w:val="00192CE0"/>
    <w:rsid w:val="00193A83"/>
    <w:rsid w:val="00193FA2"/>
    <w:rsid w:val="0019482A"/>
    <w:rsid w:val="00194AF2"/>
    <w:rsid w:val="00195447"/>
    <w:rsid w:val="00196376"/>
    <w:rsid w:val="00196A7C"/>
    <w:rsid w:val="00196E81"/>
    <w:rsid w:val="001A1E01"/>
    <w:rsid w:val="001A2A40"/>
    <w:rsid w:val="001A6226"/>
    <w:rsid w:val="001B161C"/>
    <w:rsid w:val="001B2503"/>
    <w:rsid w:val="001B2E4A"/>
    <w:rsid w:val="001B3034"/>
    <w:rsid w:val="001B3796"/>
    <w:rsid w:val="001B457E"/>
    <w:rsid w:val="001B5477"/>
    <w:rsid w:val="001B5BA7"/>
    <w:rsid w:val="001B6320"/>
    <w:rsid w:val="001C10F6"/>
    <w:rsid w:val="001C1CA4"/>
    <w:rsid w:val="001C428E"/>
    <w:rsid w:val="001C4DEA"/>
    <w:rsid w:val="001C68A3"/>
    <w:rsid w:val="001C78D7"/>
    <w:rsid w:val="001C7F40"/>
    <w:rsid w:val="001D082D"/>
    <w:rsid w:val="001D2111"/>
    <w:rsid w:val="001D4DBF"/>
    <w:rsid w:val="001D5EA3"/>
    <w:rsid w:val="001E6A68"/>
    <w:rsid w:val="001E7052"/>
    <w:rsid w:val="001E7B2F"/>
    <w:rsid w:val="001F02A0"/>
    <w:rsid w:val="001F0324"/>
    <w:rsid w:val="001F11B9"/>
    <w:rsid w:val="001F1BFF"/>
    <w:rsid w:val="001F1CA4"/>
    <w:rsid w:val="001F2822"/>
    <w:rsid w:val="001F383E"/>
    <w:rsid w:val="001F47AD"/>
    <w:rsid w:val="001F5D24"/>
    <w:rsid w:val="001F6757"/>
    <w:rsid w:val="001F762A"/>
    <w:rsid w:val="00200A0A"/>
    <w:rsid w:val="00207F63"/>
    <w:rsid w:val="00211C75"/>
    <w:rsid w:val="00216370"/>
    <w:rsid w:val="00220C27"/>
    <w:rsid w:val="002253B8"/>
    <w:rsid w:val="002256B8"/>
    <w:rsid w:val="00232081"/>
    <w:rsid w:val="00234348"/>
    <w:rsid w:val="00234E52"/>
    <w:rsid w:val="00235CDF"/>
    <w:rsid w:val="00235D32"/>
    <w:rsid w:val="0023634B"/>
    <w:rsid w:val="00241179"/>
    <w:rsid w:val="00241C33"/>
    <w:rsid w:val="002458AF"/>
    <w:rsid w:val="00247396"/>
    <w:rsid w:val="0025042C"/>
    <w:rsid w:val="00251E8C"/>
    <w:rsid w:val="00252158"/>
    <w:rsid w:val="002528FF"/>
    <w:rsid w:val="002543BC"/>
    <w:rsid w:val="00255CDB"/>
    <w:rsid w:val="00260A5A"/>
    <w:rsid w:val="00262047"/>
    <w:rsid w:val="00262C88"/>
    <w:rsid w:val="002631BF"/>
    <w:rsid w:val="00270138"/>
    <w:rsid w:val="00270564"/>
    <w:rsid w:val="00270D14"/>
    <w:rsid w:val="0027205B"/>
    <w:rsid w:val="00274A84"/>
    <w:rsid w:val="00274DC1"/>
    <w:rsid w:val="0027696A"/>
    <w:rsid w:val="00281177"/>
    <w:rsid w:val="002829DA"/>
    <w:rsid w:val="00282B42"/>
    <w:rsid w:val="00283722"/>
    <w:rsid w:val="00284903"/>
    <w:rsid w:val="00285440"/>
    <w:rsid w:val="00285ED7"/>
    <w:rsid w:val="00294275"/>
    <w:rsid w:val="00295B4A"/>
    <w:rsid w:val="00295DAF"/>
    <w:rsid w:val="002A0E4D"/>
    <w:rsid w:val="002A144A"/>
    <w:rsid w:val="002A1AE2"/>
    <w:rsid w:val="002A383A"/>
    <w:rsid w:val="002A3F8E"/>
    <w:rsid w:val="002B1DA0"/>
    <w:rsid w:val="002B254C"/>
    <w:rsid w:val="002B260D"/>
    <w:rsid w:val="002B319C"/>
    <w:rsid w:val="002B43AE"/>
    <w:rsid w:val="002B589F"/>
    <w:rsid w:val="002B7CAD"/>
    <w:rsid w:val="002C0579"/>
    <w:rsid w:val="002C06AB"/>
    <w:rsid w:val="002C18C8"/>
    <w:rsid w:val="002C22B2"/>
    <w:rsid w:val="002C2DF7"/>
    <w:rsid w:val="002C321C"/>
    <w:rsid w:val="002C5F6A"/>
    <w:rsid w:val="002C663C"/>
    <w:rsid w:val="002C7376"/>
    <w:rsid w:val="002C797D"/>
    <w:rsid w:val="002D02C1"/>
    <w:rsid w:val="002D3579"/>
    <w:rsid w:val="002D51FC"/>
    <w:rsid w:val="002D616E"/>
    <w:rsid w:val="002D66B7"/>
    <w:rsid w:val="002E015D"/>
    <w:rsid w:val="002E12B0"/>
    <w:rsid w:val="002E3CB5"/>
    <w:rsid w:val="002E7058"/>
    <w:rsid w:val="002F2C0E"/>
    <w:rsid w:val="002F3F02"/>
    <w:rsid w:val="002F5FD4"/>
    <w:rsid w:val="002F6404"/>
    <w:rsid w:val="002F7563"/>
    <w:rsid w:val="00301DFF"/>
    <w:rsid w:val="00302235"/>
    <w:rsid w:val="00302B0D"/>
    <w:rsid w:val="00302DE6"/>
    <w:rsid w:val="003031E2"/>
    <w:rsid w:val="003032BE"/>
    <w:rsid w:val="003034BE"/>
    <w:rsid w:val="00303877"/>
    <w:rsid w:val="00311C54"/>
    <w:rsid w:val="00311FCE"/>
    <w:rsid w:val="003221A9"/>
    <w:rsid w:val="00322A13"/>
    <w:rsid w:val="00322D0B"/>
    <w:rsid w:val="00323C80"/>
    <w:rsid w:val="003271D3"/>
    <w:rsid w:val="00332E0C"/>
    <w:rsid w:val="003336ED"/>
    <w:rsid w:val="003367FA"/>
    <w:rsid w:val="00337EF1"/>
    <w:rsid w:val="00341150"/>
    <w:rsid w:val="00344E0D"/>
    <w:rsid w:val="00345D9A"/>
    <w:rsid w:val="003461F8"/>
    <w:rsid w:val="003471D6"/>
    <w:rsid w:val="00354384"/>
    <w:rsid w:val="003543C9"/>
    <w:rsid w:val="00356C5C"/>
    <w:rsid w:val="00363826"/>
    <w:rsid w:val="003653C3"/>
    <w:rsid w:val="00365CBC"/>
    <w:rsid w:val="00367FE5"/>
    <w:rsid w:val="00372BAC"/>
    <w:rsid w:val="00372E3B"/>
    <w:rsid w:val="00372FF9"/>
    <w:rsid w:val="00373B2B"/>
    <w:rsid w:val="00381753"/>
    <w:rsid w:val="003830BC"/>
    <w:rsid w:val="003850D5"/>
    <w:rsid w:val="00385ED9"/>
    <w:rsid w:val="003871EE"/>
    <w:rsid w:val="00387388"/>
    <w:rsid w:val="00387F0D"/>
    <w:rsid w:val="0039134E"/>
    <w:rsid w:val="00392099"/>
    <w:rsid w:val="003A08E6"/>
    <w:rsid w:val="003A151B"/>
    <w:rsid w:val="003A2292"/>
    <w:rsid w:val="003A3C7C"/>
    <w:rsid w:val="003A403A"/>
    <w:rsid w:val="003A4C02"/>
    <w:rsid w:val="003A5E98"/>
    <w:rsid w:val="003A5F68"/>
    <w:rsid w:val="003A633A"/>
    <w:rsid w:val="003A6568"/>
    <w:rsid w:val="003A684B"/>
    <w:rsid w:val="003A78C3"/>
    <w:rsid w:val="003A7E41"/>
    <w:rsid w:val="003A7F94"/>
    <w:rsid w:val="003B3306"/>
    <w:rsid w:val="003B3335"/>
    <w:rsid w:val="003B3F31"/>
    <w:rsid w:val="003B51BD"/>
    <w:rsid w:val="003B7BAB"/>
    <w:rsid w:val="003C1482"/>
    <w:rsid w:val="003C36A5"/>
    <w:rsid w:val="003C472A"/>
    <w:rsid w:val="003C482F"/>
    <w:rsid w:val="003C4CCA"/>
    <w:rsid w:val="003C7BA1"/>
    <w:rsid w:val="003D03B7"/>
    <w:rsid w:val="003D0612"/>
    <w:rsid w:val="003D3E88"/>
    <w:rsid w:val="003D5B47"/>
    <w:rsid w:val="003D6E36"/>
    <w:rsid w:val="003D7111"/>
    <w:rsid w:val="003E0852"/>
    <w:rsid w:val="003E2D02"/>
    <w:rsid w:val="003E381C"/>
    <w:rsid w:val="003E40EE"/>
    <w:rsid w:val="003E48A2"/>
    <w:rsid w:val="003E503C"/>
    <w:rsid w:val="003F1968"/>
    <w:rsid w:val="003F37E2"/>
    <w:rsid w:val="003F4F56"/>
    <w:rsid w:val="003F553C"/>
    <w:rsid w:val="003F736D"/>
    <w:rsid w:val="004020A0"/>
    <w:rsid w:val="00402461"/>
    <w:rsid w:val="00403D47"/>
    <w:rsid w:val="00405078"/>
    <w:rsid w:val="0041331E"/>
    <w:rsid w:val="004167D0"/>
    <w:rsid w:val="00417EDA"/>
    <w:rsid w:val="00420442"/>
    <w:rsid w:val="004214F4"/>
    <w:rsid w:val="00424AB8"/>
    <w:rsid w:val="004253AE"/>
    <w:rsid w:val="004258A7"/>
    <w:rsid w:val="00425C5F"/>
    <w:rsid w:val="004274EF"/>
    <w:rsid w:val="0042795D"/>
    <w:rsid w:val="00430F9E"/>
    <w:rsid w:val="004314F8"/>
    <w:rsid w:val="00440A28"/>
    <w:rsid w:val="00440DA7"/>
    <w:rsid w:val="004416F3"/>
    <w:rsid w:val="00442FE0"/>
    <w:rsid w:val="004447EA"/>
    <w:rsid w:val="00444AB3"/>
    <w:rsid w:val="00446E01"/>
    <w:rsid w:val="00447618"/>
    <w:rsid w:val="004533E7"/>
    <w:rsid w:val="004535BC"/>
    <w:rsid w:val="004557DA"/>
    <w:rsid w:val="00462112"/>
    <w:rsid w:val="00462E80"/>
    <w:rsid w:val="00463F3D"/>
    <w:rsid w:val="00464948"/>
    <w:rsid w:val="004709F4"/>
    <w:rsid w:val="00471196"/>
    <w:rsid w:val="004716EC"/>
    <w:rsid w:val="00474760"/>
    <w:rsid w:val="004825C6"/>
    <w:rsid w:val="00486BB0"/>
    <w:rsid w:val="004870D0"/>
    <w:rsid w:val="0048774E"/>
    <w:rsid w:val="0049645D"/>
    <w:rsid w:val="0049762D"/>
    <w:rsid w:val="00497D4D"/>
    <w:rsid w:val="004A0B48"/>
    <w:rsid w:val="004A3A28"/>
    <w:rsid w:val="004B194D"/>
    <w:rsid w:val="004B2871"/>
    <w:rsid w:val="004B433F"/>
    <w:rsid w:val="004B4C85"/>
    <w:rsid w:val="004B5A50"/>
    <w:rsid w:val="004B6584"/>
    <w:rsid w:val="004B6643"/>
    <w:rsid w:val="004B7146"/>
    <w:rsid w:val="004B7239"/>
    <w:rsid w:val="004C03B8"/>
    <w:rsid w:val="004C19A1"/>
    <w:rsid w:val="004C2514"/>
    <w:rsid w:val="004C2E59"/>
    <w:rsid w:val="004C6661"/>
    <w:rsid w:val="004C67DD"/>
    <w:rsid w:val="004D52A2"/>
    <w:rsid w:val="004E16DB"/>
    <w:rsid w:val="004E3943"/>
    <w:rsid w:val="004E4751"/>
    <w:rsid w:val="004E5C99"/>
    <w:rsid w:val="004F0DD2"/>
    <w:rsid w:val="004F2B13"/>
    <w:rsid w:val="004F3B20"/>
    <w:rsid w:val="004F5D11"/>
    <w:rsid w:val="004F5DA6"/>
    <w:rsid w:val="004F66EE"/>
    <w:rsid w:val="004F7A9B"/>
    <w:rsid w:val="00500C2F"/>
    <w:rsid w:val="00501D0F"/>
    <w:rsid w:val="005102CA"/>
    <w:rsid w:val="00510437"/>
    <w:rsid w:val="00512A0A"/>
    <w:rsid w:val="00513B1A"/>
    <w:rsid w:val="00516129"/>
    <w:rsid w:val="00517082"/>
    <w:rsid w:val="0051713A"/>
    <w:rsid w:val="00517F5D"/>
    <w:rsid w:val="0052055A"/>
    <w:rsid w:val="00522C06"/>
    <w:rsid w:val="0052338E"/>
    <w:rsid w:val="005241FE"/>
    <w:rsid w:val="00527EDE"/>
    <w:rsid w:val="00531307"/>
    <w:rsid w:val="005313D9"/>
    <w:rsid w:val="00535F49"/>
    <w:rsid w:val="00536FA8"/>
    <w:rsid w:val="00537933"/>
    <w:rsid w:val="00543320"/>
    <w:rsid w:val="00544E8B"/>
    <w:rsid w:val="00544F65"/>
    <w:rsid w:val="00547170"/>
    <w:rsid w:val="00552F26"/>
    <w:rsid w:val="00555399"/>
    <w:rsid w:val="005567DA"/>
    <w:rsid w:val="005628A6"/>
    <w:rsid w:val="00565988"/>
    <w:rsid w:val="005660EA"/>
    <w:rsid w:val="005712D2"/>
    <w:rsid w:val="00572476"/>
    <w:rsid w:val="005737F5"/>
    <w:rsid w:val="005769A9"/>
    <w:rsid w:val="00577696"/>
    <w:rsid w:val="00577ADC"/>
    <w:rsid w:val="0058271F"/>
    <w:rsid w:val="00584DFA"/>
    <w:rsid w:val="005877DA"/>
    <w:rsid w:val="00587A3C"/>
    <w:rsid w:val="005908BA"/>
    <w:rsid w:val="00590C41"/>
    <w:rsid w:val="00591841"/>
    <w:rsid w:val="00591A8B"/>
    <w:rsid w:val="005932BD"/>
    <w:rsid w:val="00593D3B"/>
    <w:rsid w:val="0059605F"/>
    <w:rsid w:val="00596BCD"/>
    <w:rsid w:val="005A0038"/>
    <w:rsid w:val="005A058B"/>
    <w:rsid w:val="005A0FEE"/>
    <w:rsid w:val="005A2753"/>
    <w:rsid w:val="005A2B09"/>
    <w:rsid w:val="005A3613"/>
    <w:rsid w:val="005A4EA2"/>
    <w:rsid w:val="005A5BAB"/>
    <w:rsid w:val="005B178B"/>
    <w:rsid w:val="005B3A6A"/>
    <w:rsid w:val="005B3BF9"/>
    <w:rsid w:val="005B6F46"/>
    <w:rsid w:val="005C4644"/>
    <w:rsid w:val="005D77C8"/>
    <w:rsid w:val="005D7E23"/>
    <w:rsid w:val="005E08CF"/>
    <w:rsid w:val="005E258D"/>
    <w:rsid w:val="005E4EBE"/>
    <w:rsid w:val="005E5AA4"/>
    <w:rsid w:val="005E6F83"/>
    <w:rsid w:val="005F0B8F"/>
    <w:rsid w:val="005F4377"/>
    <w:rsid w:val="005F504F"/>
    <w:rsid w:val="005F59DF"/>
    <w:rsid w:val="005F600C"/>
    <w:rsid w:val="0060012B"/>
    <w:rsid w:val="00601DF8"/>
    <w:rsid w:val="00602065"/>
    <w:rsid w:val="006025CD"/>
    <w:rsid w:val="00603648"/>
    <w:rsid w:val="00605E7E"/>
    <w:rsid w:val="00606A28"/>
    <w:rsid w:val="006101D5"/>
    <w:rsid w:val="00610DD1"/>
    <w:rsid w:val="0061121D"/>
    <w:rsid w:val="00620D4D"/>
    <w:rsid w:val="00622C83"/>
    <w:rsid w:val="0063154B"/>
    <w:rsid w:val="0063277D"/>
    <w:rsid w:val="00633719"/>
    <w:rsid w:val="0063384F"/>
    <w:rsid w:val="00636154"/>
    <w:rsid w:val="00637B53"/>
    <w:rsid w:val="00640203"/>
    <w:rsid w:val="006404F0"/>
    <w:rsid w:val="00641D6D"/>
    <w:rsid w:val="00643784"/>
    <w:rsid w:val="00643AC2"/>
    <w:rsid w:val="00643C0B"/>
    <w:rsid w:val="006521E8"/>
    <w:rsid w:val="0065295A"/>
    <w:rsid w:val="00652B13"/>
    <w:rsid w:val="006553E0"/>
    <w:rsid w:val="00655746"/>
    <w:rsid w:val="00655F6A"/>
    <w:rsid w:val="0065662D"/>
    <w:rsid w:val="006602EE"/>
    <w:rsid w:val="00661E38"/>
    <w:rsid w:val="0066203A"/>
    <w:rsid w:val="0066268E"/>
    <w:rsid w:val="006628DD"/>
    <w:rsid w:val="00663246"/>
    <w:rsid w:val="0066403D"/>
    <w:rsid w:val="00666723"/>
    <w:rsid w:val="00667406"/>
    <w:rsid w:val="006678D8"/>
    <w:rsid w:val="00670BF8"/>
    <w:rsid w:val="006721DB"/>
    <w:rsid w:val="0067252F"/>
    <w:rsid w:val="0067574E"/>
    <w:rsid w:val="00677186"/>
    <w:rsid w:val="00680470"/>
    <w:rsid w:val="00682631"/>
    <w:rsid w:val="00682E5F"/>
    <w:rsid w:val="00684A2A"/>
    <w:rsid w:val="00684BD9"/>
    <w:rsid w:val="006867DE"/>
    <w:rsid w:val="00686896"/>
    <w:rsid w:val="00692D2C"/>
    <w:rsid w:val="00696E21"/>
    <w:rsid w:val="006A077C"/>
    <w:rsid w:val="006A1496"/>
    <w:rsid w:val="006A1EC1"/>
    <w:rsid w:val="006A50A6"/>
    <w:rsid w:val="006A6974"/>
    <w:rsid w:val="006A76D8"/>
    <w:rsid w:val="006B083B"/>
    <w:rsid w:val="006B5E7F"/>
    <w:rsid w:val="006B7338"/>
    <w:rsid w:val="006B777A"/>
    <w:rsid w:val="006C3ACC"/>
    <w:rsid w:val="006C4FEB"/>
    <w:rsid w:val="006C525B"/>
    <w:rsid w:val="006C7B49"/>
    <w:rsid w:val="006D02DC"/>
    <w:rsid w:val="006D2633"/>
    <w:rsid w:val="006D3CEF"/>
    <w:rsid w:val="006D62C6"/>
    <w:rsid w:val="006D6BAE"/>
    <w:rsid w:val="006E0337"/>
    <w:rsid w:val="006E0B2C"/>
    <w:rsid w:val="006E106B"/>
    <w:rsid w:val="006E2413"/>
    <w:rsid w:val="006E4DA2"/>
    <w:rsid w:val="006E5A92"/>
    <w:rsid w:val="006E5E79"/>
    <w:rsid w:val="006E6634"/>
    <w:rsid w:val="006E6B5B"/>
    <w:rsid w:val="006F024E"/>
    <w:rsid w:val="006F132D"/>
    <w:rsid w:val="006F15C5"/>
    <w:rsid w:val="006F2A52"/>
    <w:rsid w:val="006F2E7E"/>
    <w:rsid w:val="006F6D2F"/>
    <w:rsid w:val="006F7C33"/>
    <w:rsid w:val="007003EB"/>
    <w:rsid w:val="007013C0"/>
    <w:rsid w:val="00702A13"/>
    <w:rsid w:val="00705E2C"/>
    <w:rsid w:val="0070623F"/>
    <w:rsid w:val="00706E61"/>
    <w:rsid w:val="00706FF2"/>
    <w:rsid w:val="00707655"/>
    <w:rsid w:val="00710666"/>
    <w:rsid w:val="00711281"/>
    <w:rsid w:val="00713714"/>
    <w:rsid w:val="00713F9E"/>
    <w:rsid w:val="00715B5E"/>
    <w:rsid w:val="007176FB"/>
    <w:rsid w:val="00717A2D"/>
    <w:rsid w:val="007211F0"/>
    <w:rsid w:val="00723118"/>
    <w:rsid w:val="00725498"/>
    <w:rsid w:val="00725DC8"/>
    <w:rsid w:val="00726658"/>
    <w:rsid w:val="00727158"/>
    <w:rsid w:val="00734C3D"/>
    <w:rsid w:val="0073566A"/>
    <w:rsid w:val="00735FB4"/>
    <w:rsid w:val="007402EA"/>
    <w:rsid w:val="00744807"/>
    <w:rsid w:val="00745503"/>
    <w:rsid w:val="007457EC"/>
    <w:rsid w:val="0074652B"/>
    <w:rsid w:val="007479D2"/>
    <w:rsid w:val="007509B5"/>
    <w:rsid w:val="00754620"/>
    <w:rsid w:val="00760CA6"/>
    <w:rsid w:val="007649D0"/>
    <w:rsid w:val="00767192"/>
    <w:rsid w:val="00767428"/>
    <w:rsid w:val="00767A8B"/>
    <w:rsid w:val="00770134"/>
    <w:rsid w:val="0077382B"/>
    <w:rsid w:val="00775B3D"/>
    <w:rsid w:val="00777DE5"/>
    <w:rsid w:val="0078327E"/>
    <w:rsid w:val="007837B2"/>
    <w:rsid w:val="0078551B"/>
    <w:rsid w:val="00786F8F"/>
    <w:rsid w:val="0078728F"/>
    <w:rsid w:val="0079416C"/>
    <w:rsid w:val="00794759"/>
    <w:rsid w:val="0079596B"/>
    <w:rsid w:val="007962DD"/>
    <w:rsid w:val="00796766"/>
    <w:rsid w:val="007A070D"/>
    <w:rsid w:val="007A0E71"/>
    <w:rsid w:val="007A1E1B"/>
    <w:rsid w:val="007A6A73"/>
    <w:rsid w:val="007B0E95"/>
    <w:rsid w:val="007B0F01"/>
    <w:rsid w:val="007B1EA3"/>
    <w:rsid w:val="007B266A"/>
    <w:rsid w:val="007B27BF"/>
    <w:rsid w:val="007B3345"/>
    <w:rsid w:val="007B367C"/>
    <w:rsid w:val="007B3835"/>
    <w:rsid w:val="007B4597"/>
    <w:rsid w:val="007B4A5E"/>
    <w:rsid w:val="007B6863"/>
    <w:rsid w:val="007B7C93"/>
    <w:rsid w:val="007C2037"/>
    <w:rsid w:val="007D10D1"/>
    <w:rsid w:val="007D41F8"/>
    <w:rsid w:val="007D47D7"/>
    <w:rsid w:val="007D5114"/>
    <w:rsid w:val="007D60EE"/>
    <w:rsid w:val="007D7EEC"/>
    <w:rsid w:val="007E01FF"/>
    <w:rsid w:val="007E033D"/>
    <w:rsid w:val="007E2BE0"/>
    <w:rsid w:val="007E5A9B"/>
    <w:rsid w:val="007E7A5F"/>
    <w:rsid w:val="007F0AA9"/>
    <w:rsid w:val="007F0AAB"/>
    <w:rsid w:val="007F0F45"/>
    <w:rsid w:val="007F29A8"/>
    <w:rsid w:val="007F5237"/>
    <w:rsid w:val="007F5785"/>
    <w:rsid w:val="007F7FF6"/>
    <w:rsid w:val="008009A0"/>
    <w:rsid w:val="008012A6"/>
    <w:rsid w:val="008040FD"/>
    <w:rsid w:val="008053CC"/>
    <w:rsid w:val="00805DB1"/>
    <w:rsid w:val="008070B7"/>
    <w:rsid w:val="008134A6"/>
    <w:rsid w:val="00813A97"/>
    <w:rsid w:val="00815E95"/>
    <w:rsid w:val="0082063D"/>
    <w:rsid w:val="00820E29"/>
    <w:rsid w:val="00822020"/>
    <w:rsid w:val="008234AE"/>
    <w:rsid w:val="00823F30"/>
    <w:rsid w:val="00826233"/>
    <w:rsid w:val="00826CE9"/>
    <w:rsid w:val="008330D9"/>
    <w:rsid w:val="008347E3"/>
    <w:rsid w:val="00834C9B"/>
    <w:rsid w:val="0083537E"/>
    <w:rsid w:val="00836E37"/>
    <w:rsid w:val="0083797F"/>
    <w:rsid w:val="00844B21"/>
    <w:rsid w:val="008473D2"/>
    <w:rsid w:val="0085025A"/>
    <w:rsid w:val="00850BD9"/>
    <w:rsid w:val="00853E84"/>
    <w:rsid w:val="00855EE5"/>
    <w:rsid w:val="00856C44"/>
    <w:rsid w:val="008610AA"/>
    <w:rsid w:val="00863C37"/>
    <w:rsid w:val="00864EA5"/>
    <w:rsid w:val="0086573D"/>
    <w:rsid w:val="0086651B"/>
    <w:rsid w:val="0086652D"/>
    <w:rsid w:val="008675A0"/>
    <w:rsid w:val="00867DB2"/>
    <w:rsid w:val="00871780"/>
    <w:rsid w:val="0087426A"/>
    <w:rsid w:val="00875372"/>
    <w:rsid w:val="00876FA5"/>
    <w:rsid w:val="00881972"/>
    <w:rsid w:val="008844FC"/>
    <w:rsid w:val="00887373"/>
    <w:rsid w:val="00890482"/>
    <w:rsid w:val="00891715"/>
    <w:rsid w:val="00893636"/>
    <w:rsid w:val="00893B99"/>
    <w:rsid w:val="00895F39"/>
    <w:rsid w:val="0089652A"/>
    <w:rsid w:val="00896CBA"/>
    <w:rsid w:val="0089753D"/>
    <w:rsid w:val="008A047B"/>
    <w:rsid w:val="008A1A52"/>
    <w:rsid w:val="008A6FAB"/>
    <w:rsid w:val="008A72C4"/>
    <w:rsid w:val="008A79CF"/>
    <w:rsid w:val="008B442E"/>
    <w:rsid w:val="008B54B7"/>
    <w:rsid w:val="008C0602"/>
    <w:rsid w:val="008C1EB9"/>
    <w:rsid w:val="008C2F1C"/>
    <w:rsid w:val="008C47F8"/>
    <w:rsid w:val="008C59A3"/>
    <w:rsid w:val="008C7423"/>
    <w:rsid w:val="008C762C"/>
    <w:rsid w:val="008D04B1"/>
    <w:rsid w:val="008D3BC3"/>
    <w:rsid w:val="008D708B"/>
    <w:rsid w:val="008D792E"/>
    <w:rsid w:val="008E3D99"/>
    <w:rsid w:val="008E3FD3"/>
    <w:rsid w:val="008E6413"/>
    <w:rsid w:val="008E7038"/>
    <w:rsid w:val="008E7813"/>
    <w:rsid w:val="008F0FE8"/>
    <w:rsid w:val="008F1CC0"/>
    <w:rsid w:val="008F68DC"/>
    <w:rsid w:val="008F745B"/>
    <w:rsid w:val="00901CE7"/>
    <w:rsid w:val="00903DDD"/>
    <w:rsid w:val="0090479D"/>
    <w:rsid w:val="00905374"/>
    <w:rsid w:val="0090610A"/>
    <w:rsid w:val="009100EF"/>
    <w:rsid w:val="00910D33"/>
    <w:rsid w:val="009123A4"/>
    <w:rsid w:val="00913302"/>
    <w:rsid w:val="0091436F"/>
    <w:rsid w:val="00915068"/>
    <w:rsid w:val="0091680B"/>
    <w:rsid w:val="00917C3A"/>
    <w:rsid w:val="00924653"/>
    <w:rsid w:val="009269E6"/>
    <w:rsid w:val="0092768C"/>
    <w:rsid w:val="00930344"/>
    <w:rsid w:val="00930929"/>
    <w:rsid w:val="00932F3F"/>
    <w:rsid w:val="0093321A"/>
    <w:rsid w:val="00934D24"/>
    <w:rsid w:val="00935F6B"/>
    <w:rsid w:val="00937046"/>
    <w:rsid w:val="009375F6"/>
    <w:rsid w:val="009409DE"/>
    <w:rsid w:val="00941631"/>
    <w:rsid w:val="0094178A"/>
    <w:rsid w:val="00941ABB"/>
    <w:rsid w:val="00945C47"/>
    <w:rsid w:val="0095069C"/>
    <w:rsid w:val="00951ABE"/>
    <w:rsid w:val="00955962"/>
    <w:rsid w:val="009560DB"/>
    <w:rsid w:val="0095674F"/>
    <w:rsid w:val="00965363"/>
    <w:rsid w:val="009657E6"/>
    <w:rsid w:val="00965D99"/>
    <w:rsid w:val="00966A03"/>
    <w:rsid w:val="009675B3"/>
    <w:rsid w:val="00970180"/>
    <w:rsid w:val="00970688"/>
    <w:rsid w:val="00972ED6"/>
    <w:rsid w:val="00975201"/>
    <w:rsid w:val="009755AD"/>
    <w:rsid w:val="009761C9"/>
    <w:rsid w:val="00976E4B"/>
    <w:rsid w:val="00976FD8"/>
    <w:rsid w:val="009807D0"/>
    <w:rsid w:val="00980CD1"/>
    <w:rsid w:val="009833CC"/>
    <w:rsid w:val="009847D7"/>
    <w:rsid w:val="00985089"/>
    <w:rsid w:val="009851E0"/>
    <w:rsid w:val="00985F4F"/>
    <w:rsid w:val="0098670D"/>
    <w:rsid w:val="00990311"/>
    <w:rsid w:val="00991948"/>
    <w:rsid w:val="00991DA4"/>
    <w:rsid w:val="00992090"/>
    <w:rsid w:val="00994D02"/>
    <w:rsid w:val="00996B84"/>
    <w:rsid w:val="009A14CE"/>
    <w:rsid w:val="009A2BAD"/>
    <w:rsid w:val="009A4192"/>
    <w:rsid w:val="009A4C2B"/>
    <w:rsid w:val="009A653D"/>
    <w:rsid w:val="009A6ACC"/>
    <w:rsid w:val="009B00E5"/>
    <w:rsid w:val="009B10BD"/>
    <w:rsid w:val="009B2B7A"/>
    <w:rsid w:val="009B2DC7"/>
    <w:rsid w:val="009B49D0"/>
    <w:rsid w:val="009B721C"/>
    <w:rsid w:val="009B7C52"/>
    <w:rsid w:val="009B7EA0"/>
    <w:rsid w:val="009C05DD"/>
    <w:rsid w:val="009C1F92"/>
    <w:rsid w:val="009C3062"/>
    <w:rsid w:val="009C3930"/>
    <w:rsid w:val="009C3B77"/>
    <w:rsid w:val="009C6725"/>
    <w:rsid w:val="009C7475"/>
    <w:rsid w:val="009D0F39"/>
    <w:rsid w:val="009D12A3"/>
    <w:rsid w:val="009D1DE0"/>
    <w:rsid w:val="009D2E38"/>
    <w:rsid w:val="009D3F3B"/>
    <w:rsid w:val="009D463E"/>
    <w:rsid w:val="009D5A64"/>
    <w:rsid w:val="009D73AA"/>
    <w:rsid w:val="009D7EFF"/>
    <w:rsid w:val="009E27E4"/>
    <w:rsid w:val="009E290E"/>
    <w:rsid w:val="009E395C"/>
    <w:rsid w:val="009E3A78"/>
    <w:rsid w:val="009E3F0E"/>
    <w:rsid w:val="009E4162"/>
    <w:rsid w:val="009E4EC1"/>
    <w:rsid w:val="009E6084"/>
    <w:rsid w:val="009F056F"/>
    <w:rsid w:val="009F3EFF"/>
    <w:rsid w:val="009F494B"/>
    <w:rsid w:val="009F5259"/>
    <w:rsid w:val="009F6776"/>
    <w:rsid w:val="00A01395"/>
    <w:rsid w:val="00A025B8"/>
    <w:rsid w:val="00A07CDD"/>
    <w:rsid w:val="00A10440"/>
    <w:rsid w:val="00A13718"/>
    <w:rsid w:val="00A17938"/>
    <w:rsid w:val="00A20C0C"/>
    <w:rsid w:val="00A25EB4"/>
    <w:rsid w:val="00A26012"/>
    <w:rsid w:val="00A26A40"/>
    <w:rsid w:val="00A27A42"/>
    <w:rsid w:val="00A31355"/>
    <w:rsid w:val="00A3277F"/>
    <w:rsid w:val="00A329A2"/>
    <w:rsid w:val="00A34BDB"/>
    <w:rsid w:val="00A35642"/>
    <w:rsid w:val="00A40D70"/>
    <w:rsid w:val="00A4187D"/>
    <w:rsid w:val="00A44172"/>
    <w:rsid w:val="00A44EE8"/>
    <w:rsid w:val="00A46208"/>
    <w:rsid w:val="00A46AAD"/>
    <w:rsid w:val="00A51DF5"/>
    <w:rsid w:val="00A5221D"/>
    <w:rsid w:val="00A526EE"/>
    <w:rsid w:val="00A54BEC"/>
    <w:rsid w:val="00A55176"/>
    <w:rsid w:val="00A55902"/>
    <w:rsid w:val="00A56C60"/>
    <w:rsid w:val="00A57316"/>
    <w:rsid w:val="00A57955"/>
    <w:rsid w:val="00A601B5"/>
    <w:rsid w:val="00A616CA"/>
    <w:rsid w:val="00A634FF"/>
    <w:rsid w:val="00A737C2"/>
    <w:rsid w:val="00A73C5F"/>
    <w:rsid w:val="00A74AC4"/>
    <w:rsid w:val="00A76AE1"/>
    <w:rsid w:val="00A76EC5"/>
    <w:rsid w:val="00A801F8"/>
    <w:rsid w:val="00A80AFF"/>
    <w:rsid w:val="00A80D6B"/>
    <w:rsid w:val="00A80F73"/>
    <w:rsid w:val="00A82389"/>
    <w:rsid w:val="00A834AE"/>
    <w:rsid w:val="00A86AC0"/>
    <w:rsid w:val="00A87876"/>
    <w:rsid w:val="00A92CA0"/>
    <w:rsid w:val="00A937D8"/>
    <w:rsid w:val="00A94F2A"/>
    <w:rsid w:val="00A9543B"/>
    <w:rsid w:val="00AA0868"/>
    <w:rsid w:val="00AA4745"/>
    <w:rsid w:val="00AA4C61"/>
    <w:rsid w:val="00AA751B"/>
    <w:rsid w:val="00AA7F96"/>
    <w:rsid w:val="00AB02CB"/>
    <w:rsid w:val="00AB0C5C"/>
    <w:rsid w:val="00AB117C"/>
    <w:rsid w:val="00AB2FA4"/>
    <w:rsid w:val="00AB5BA8"/>
    <w:rsid w:val="00AB778D"/>
    <w:rsid w:val="00AB7A12"/>
    <w:rsid w:val="00AC1314"/>
    <w:rsid w:val="00AC2022"/>
    <w:rsid w:val="00AC4073"/>
    <w:rsid w:val="00AC7CA2"/>
    <w:rsid w:val="00AD1D45"/>
    <w:rsid w:val="00AD428A"/>
    <w:rsid w:val="00AD4694"/>
    <w:rsid w:val="00AD5AE0"/>
    <w:rsid w:val="00AD7BA9"/>
    <w:rsid w:val="00AE527B"/>
    <w:rsid w:val="00AE791F"/>
    <w:rsid w:val="00AF55AB"/>
    <w:rsid w:val="00AF6029"/>
    <w:rsid w:val="00AF7065"/>
    <w:rsid w:val="00B001AC"/>
    <w:rsid w:val="00B01BA1"/>
    <w:rsid w:val="00B01D9C"/>
    <w:rsid w:val="00B0311D"/>
    <w:rsid w:val="00B049B9"/>
    <w:rsid w:val="00B04CA8"/>
    <w:rsid w:val="00B1252E"/>
    <w:rsid w:val="00B12C88"/>
    <w:rsid w:val="00B14342"/>
    <w:rsid w:val="00B14900"/>
    <w:rsid w:val="00B15797"/>
    <w:rsid w:val="00B15D0D"/>
    <w:rsid w:val="00B206D9"/>
    <w:rsid w:val="00B20D9F"/>
    <w:rsid w:val="00B242C5"/>
    <w:rsid w:val="00B30E98"/>
    <w:rsid w:val="00B31378"/>
    <w:rsid w:val="00B3224F"/>
    <w:rsid w:val="00B322E5"/>
    <w:rsid w:val="00B353C3"/>
    <w:rsid w:val="00B35D03"/>
    <w:rsid w:val="00B36B2B"/>
    <w:rsid w:val="00B3780B"/>
    <w:rsid w:val="00B37ECA"/>
    <w:rsid w:val="00B41FCF"/>
    <w:rsid w:val="00B42002"/>
    <w:rsid w:val="00B4291A"/>
    <w:rsid w:val="00B43102"/>
    <w:rsid w:val="00B446EA"/>
    <w:rsid w:val="00B47CDF"/>
    <w:rsid w:val="00B5057C"/>
    <w:rsid w:val="00B50815"/>
    <w:rsid w:val="00B5158B"/>
    <w:rsid w:val="00B539F5"/>
    <w:rsid w:val="00B57032"/>
    <w:rsid w:val="00B5707E"/>
    <w:rsid w:val="00B60A03"/>
    <w:rsid w:val="00B60E4D"/>
    <w:rsid w:val="00B62330"/>
    <w:rsid w:val="00B6238F"/>
    <w:rsid w:val="00B62D41"/>
    <w:rsid w:val="00B63480"/>
    <w:rsid w:val="00B637CF"/>
    <w:rsid w:val="00B63A48"/>
    <w:rsid w:val="00B71187"/>
    <w:rsid w:val="00B711D1"/>
    <w:rsid w:val="00B7125C"/>
    <w:rsid w:val="00B71F73"/>
    <w:rsid w:val="00B73745"/>
    <w:rsid w:val="00B73D60"/>
    <w:rsid w:val="00B75E2D"/>
    <w:rsid w:val="00B76588"/>
    <w:rsid w:val="00B80C70"/>
    <w:rsid w:val="00B80EF5"/>
    <w:rsid w:val="00B819F0"/>
    <w:rsid w:val="00B86A30"/>
    <w:rsid w:val="00B8706F"/>
    <w:rsid w:val="00B87889"/>
    <w:rsid w:val="00B93712"/>
    <w:rsid w:val="00B93DEC"/>
    <w:rsid w:val="00B96521"/>
    <w:rsid w:val="00BA0F1B"/>
    <w:rsid w:val="00BA57B7"/>
    <w:rsid w:val="00BA5E52"/>
    <w:rsid w:val="00BA753B"/>
    <w:rsid w:val="00BA7AA7"/>
    <w:rsid w:val="00BB0AC8"/>
    <w:rsid w:val="00BB2A74"/>
    <w:rsid w:val="00BC0607"/>
    <w:rsid w:val="00BC23C7"/>
    <w:rsid w:val="00BC29C7"/>
    <w:rsid w:val="00BC2F46"/>
    <w:rsid w:val="00BC6109"/>
    <w:rsid w:val="00BC6B49"/>
    <w:rsid w:val="00BC7687"/>
    <w:rsid w:val="00BD0096"/>
    <w:rsid w:val="00BD3C3C"/>
    <w:rsid w:val="00BD4820"/>
    <w:rsid w:val="00BD5E26"/>
    <w:rsid w:val="00BE0823"/>
    <w:rsid w:val="00BE1DCD"/>
    <w:rsid w:val="00BE2773"/>
    <w:rsid w:val="00BE285B"/>
    <w:rsid w:val="00BE70F4"/>
    <w:rsid w:val="00BF0BDA"/>
    <w:rsid w:val="00BF3E8D"/>
    <w:rsid w:val="00BF52A9"/>
    <w:rsid w:val="00BF74BB"/>
    <w:rsid w:val="00C017AD"/>
    <w:rsid w:val="00C062F6"/>
    <w:rsid w:val="00C0680A"/>
    <w:rsid w:val="00C069F0"/>
    <w:rsid w:val="00C111D8"/>
    <w:rsid w:val="00C11381"/>
    <w:rsid w:val="00C13DFA"/>
    <w:rsid w:val="00C14C71"/>
    <w:rsid w:val="00C15080"/>
    <w:rsid w:val="00C17F38"/>
    <w:rsid w:val="00C20212"/>
    <w:rsid w:val="00C21CBE"/>
    <w:rsid w:val="00C223B4"/>
    <w:rsid w:val="00C23B2E"/>
    <w:rsid w:val="00C27AD4"/>
    <w:rsid w:val="00C319AD"/>
    <w:rsid w:val="00C337F6"/>
    <w:rsid w:val="00C34641"/>
    <w:rsid w:val="00C35827"/>
    <w:rsid w:val="00C35899"/>
    <w:rsid w:val="00C40E06"/>
    <w:rsid w:val="00C4392D"/>
    <w:rsid w:val="00C44E65"/>
    <w:rsid w:val="00C4563F"/>
    <w:rsid w:val="00C4583B"/>
    <w:rsid w:val="00C50E3D"/>
    <w:rsid w:val="00C50F50"/>
    <w:rsid w:val="00C51A2A"/>
    <w:rsid w:val="00C51FC0"/>
    <w:rsid w:val="00C52304"/>
    <w:rsid w:val="00C52E15"/>
    <w:rsid w:val="00C53A56"/>
    <w:rsid w:val="00C542F0"/>
    <w:rsid w:val="00C55423"/>
    <w:rsid w:val="00C57809"/>
    <w:rsid w:val="00C64B25"/>
    <w:rsid w:val="00C657E2"/>
    <w:rsid w:val="00C67AD8"/>
    <w:rsid w:val="00C67DB8"/>
    <w:rsid w:val="00C736C0"/>
    <w:rsid w:val="00C74B62"/>
    <w:rsid w:val="00C760CC"/>
    <w:rsid w:val="00C764B4"/>
    <w:rsid w:val="00C76A41"/>
    <w:rsid w:val="00C7782C"/>
    <w:rsid w:val="00C802A0"/>
    <w:rsid w:val="00C80478"/>
    <w:rsid w:val="00C82BC3"/>
    <w:rsid w:val="00C83257"/>
    <w:rsid w:val="00C8326E"/>
    <w:rsid w:val="00C9027C"/>
    <w:rsid w:val="00C92141"/>
    <w:rsid w:val="00C9256F"/>
    <w:rsid w:val="00C9289F"/>
    <w:rsid w:val="00C977EC"/>
    <w:rsid w:val="00CA0E9F"/>
    <w:rsid w:val="00CA1FF5"/>
    <w:rsid w:val="00CA3AE1"/>
    <w:rsid w:val="00CA4624"/>
    <w:rsid w:val="00CA6F37"/>
    <w:rsid w:val="00CA7D49"/>
    <w:rsid w:val="00CB0587"/>
    <w:rsid w:val="00CB0E3A"/>
    <w:rsid w:val="00CB141E"/>
    <w:rsid w:val="00CB1967"/>
    <w:rsid w:val="00CB2983"/>
    <w:rsid w:val="00CB4084"/>
    <w:rsid w:val="00CB579B"/>
    <w:rsid w:val="00CB6984"/>
    <w:rsid w:val="00CB78CD"/>
    <w:rsid w:val="00CC05AF"/>
    <w:rsid w:val="00CC0FCD"/>
    <w:rsid w:val="00CC72E7"/>
    <w:rsid w:val="00CC73AB"/>
    <w:rsid w:val="00CC7CC6"/>
    <w:rsid w:val="00CD03EB"/>
    <w:rsid w:val="00CD3C92"/>
    <w:rsid w:val="00CE423F"/>
    <w:rsid w:val="00CE58F6"/>
    <w:rsid w:val="00CE72CC"/>
    <w:rsid w:val="00CF13C5"/>
    <w:rsid w:val="00CF1791"/>
    <w:rsid w:val="00CF1BDC"/>
    <w:rsid w:val="00CF3A1A"/>
    <w:rsid w:val="00CF40BB"/>
    <w:rsid w:val="00D00956"/>
    <w:rsid w:val="00D03AA9"/>
    <w:rsid w:val="00D11274"/>
    <w:rsid w:val="00D114F8"/>
    <w:rsid w:val="00D11537"/>
    <w:rsid w:val="00D12804"/>
    <w:rsid w:val="00D15C07"/>
    <w:rsid w:val="00D15F11"/>
    <w:rsid w:val="00D17077"/>
    <w:rsid w:val="00D17C20"/>
    <w:rsid w:val="00D20ABA"/>
    <w:rsid w:val="00D20FC3"/>
    <w:rsid w:val="00D22DF3"/>
    <w:rsid w:val="00D27DFB"/>
    <w:rsid w:val="00D3031E"/>
    <w:rsid w:val="00D31EAD"/>
    <w:rsid w:val="00D3348B"/>
    <w:rsid w:val="00D33558"/>
    <w:rsid w:val="00D33A1D"/>
    <w:rsid w:val="00D354B7"/>
    <w:rsid w:val="00D40F1A"/>
    <w:rsid w:val="00D41504"/>
    <w:rsid w:val="00D41744"/>
    <w:rsid w:val="00D42242"/>
    <w:rsid w:val="00D4331D"/>
    <w:rsid w:val="00D4579B"/>
    <w:rsid w:val="00D464B2"/>
    <w:rsid w:val="00D47194"/>
    <w:rsid w:val="00D4790A"/>
    <w:rsid w:val="00D517FE"/>
    <w:rsid w:val="00D51A7C"/>
    <w:rsid w:val="00D5423A"/>
    <w:rsid w:val="00D55C73"/>
    <w:rsid w:val="00D5688C"/>
    <w:rsid w:val="00D56A99"/>
    <w:rsid w:val="00D61727"/>
    <w:rsid w:val="00D622EF"/>
    <w:rsid w:val="00D62AD5"/>
    <w:rsid w:val="00D62FD9"/>
    <w:rsid w:val="00D636C4"/>
    <w:rsid w:val="00D63F6A"/>
    <w:rsid w:val="00D648C9"/>
    <w:rsid w:val="00D66711"/>
    <w:rsid w:val="00D671C8"/>
    <w:rsid w:val="00D70AD0"/>
    <w:rsid w:val="00D71B00"/>
    <w:rsid w:val="00D721C6"/>
    <w:rsid w:val="00D77F2B"/>
    <w:rsid w:val="00D81D6A"/>
    <w:rsid w:val="00D82963"/>
    <w:rsid w:val="00D83F13"/>
    <w:rsid w:val="00D83F26"/>
    <w:rsid w:val="00D8424E"/>
    <w:rsid w:val="00D84540"/>
    <w:rsid w:val="00D8547D"/>
    <w:rsid w:val="00D862BC"/>
    <w:rsid w:val="00D8743C"/>
    <w:rsid w:val="00D91657"/>
    <w:rsid w:val="00D919B5"/>
    <w:rsid w:val="00D92E8C"/>
    <w:rsid w:val="00D93251"/>
    <w:rsid w:val="00D93C29"/>
    <w:rsid w:val="00D94A5D"/>
    <w:rsid w:val="00D94C94"/>
    <w:rsid w:val="00DA0425"/>
    <w:rsid w:val="00DA2E48"/>
    <w:rsid w:val="00DA3FBD"/>
    <w:rsid w:val="00DA7968"/>
    <w:rsid w:val="00DB0312"/>
    <w:rsid w:val="00DB1F0A"/>
    <w:rsid w:val="00DB2407"/>
    <w:rsid w:val="00DB67D5"/>
    <w:rsid w:val="00DC0ACF"/>
    <w:rsid w:val="00DC0BC8"/>
    <w:rsid w:val="00DC1508"/>
    <w:rsid w:val="00DC1A4C"/>
    <w:rsid w:val="00DC3F02"/>
    <w:rsid w:val="00DC53B8"/>
    <w:rsid w:val="00DC5542"/>
    <w:rsid w:val="00DC5776"/>
    <w:rsid w:val="00DD4175"/>
    <w:rsid w:val="00DE07F6"/>
    <w:rsid w:val="00DE2C93"/>
    <w:rsid w:val="00DE3615"/>
    <w:rsid w:val="00DE3E6E"/>
    <w:rsid w:val="00DE543F"/>
    <w:rsid w:val="00DE6442"/>
    <w:rsid w:val="00DE6C9A"/>
    <w:rsid w:val="00DF10EF"/>
    <w:rsid w:val="00DF2E8D"/>
    <w:rsid w:val="00DF321D"/>
    <w:rsid w:val="00DF4537"/>
    <w:rsid w:val="00DF45F4"/>
    <w:rsid w:val="00DF56E9"/>
    <w:rsid w:val="00E0119A"/>
    <w:rsid w:val="00E02A4E"/>
    <w:rsid w:val="00E02B1D"/>
    <w:rsid w:val="00E06FA7"/>
    <w:rsid w:val="00E0783F"/>
    <w:rsid w:val="00E128A6"/>
    <w:rsid w:val="00E128FE"/>
    <w:rsid w:val="00E220BF"/>
    <w:rsid w:val="00E24D55"/>
    <w:rsid w:val="00E25DCA"/>
    <w:rsid w:val="00E260BD"/>
    <w:rsid w:val="00E269F1"/>
    <w:rsid w:val="00E31707"/>
    <w:rsid w:val="00E32A91"/>
    <w:rsid w:val="00E348EE"/>
    <w:rsid w:val="00E40C5E"/>
    <w:rsid w:val="00E422B9"/>
    <w:rsid w:val="00E45639"/>
    <w:rsid w:val="00E47AAF"/>
    <w:rsid w:val="00E512E9"/>
    <w:rsid w:val="00E53ADF"/>
    <w:rsid w:val="00E62043"/>
    <w:rsid w:val="00E62FF6"/>
    <w:rsid w:val="00E63A3B"/>
    <w:rsid w:val="00E645A2"/>
    <w:rsid w:val="00E64D16"/>
    <w:rsid w:val="00E6695B"/>
    <w:rsid w:val="00E66BD6"/>
    <w:rsid w:val="00E67ED6"/>
    <w:rsid w:val="00E716DF"/>
    <w:rsid w:val="00E71B65"/>
    <w:rsid w:val="00E7548B"/>
    <w:rsid w:val="00E75DA7"/>
    <w:rsid w:val="00E765BB"/>
    <w:rsid w:val="00E779C1"/>
    <w:rsid w:val="00E81DDC"/>
    <w:rsid w:val="00E8253E"/>
    <w:rsid w:val="00E84095"/>
    <w:rsid w:val="00E85053"/>
    <w:rsid w:val="00E863A8"/>
    <w:rsid w:val="00E8661C"/>
    <w:rsid w:val="00E866D6"/>
    <w:rsid w:val="00E87B68"/>
    <w:rsid w:val="00E87E2F"/>
    <w:rsid w:val="00E9045D"/>
    <w:rsid w:val="00E9092C"/>
    <w:rsid w:val="00E931AA"/>
    <w:rsid w:val="00E944F2"/>
    <w:rsid w:val="00E94B2E"/>
    <w:rsid w:val="00E957C3"/>
    <w:rsid w:val="00E960DD"/>
    <w:rsid w:val="00E966DB"/>
    <w:rsid w:val="00E96D38"/>
    <w:rsid w:val="00E96DCF"/>
    <w:rsid w:val="00EA00C7"/>
    <w:rsid w:val="00EA16B4"/>
    <w:rsid w:val="00EA2ECD"/>
    <w:rsid w:val="00EA4420"/>
    <w:rsid w:val="00EA4676"/>
    <w:rsid w:val="00EA4D91"/>
    <w:rsid w:val="00EB069D"/>
    <w:rsid w:val="00EB0DD4"/>
    <w:rsid w:val="00EB4548"/>
    <w:rsid w:val="00EB559C"/>
    <w:rsid w:val="00EB6E7B"/>
    <w:rsid w:val="00EB7DF4"/>
    <w:rsid w:val="00EC07B6"/>
    <w:rsid w:val="00EC11EC"/>
    <w:rsid w:val="00EC27C9"/>
    <w:rsid w:val="00EC3E84"/>
    <w:rsid w:val="00EC69D6"/>
    <w:rsid w:val="00ED57BB"/>
    <w:rsid w:val="00EE3C0D"/>
    <w:rsid w:val="00EE7E81"/>
    <w:rsid w:val="00EF0839"/>
    <w:rsid w:val="00EF1889"/>
    <w:rsid w:val="00EF29F5"/>
    <w:rsid w:val="00EF4E65"/>
    <w:rsid w:val="00EF6066"/>
    <w:rsid w:val="00EF75DE"/>
    <w:rsid w:val="00F004E5"/>
    <w:rsid w:val="00F01A20"/>
    <w:rsid w:val="00F020FE"/>
    <w:rsid w:val="00F03047"/>
    <w:rsid w:val="00F03186"/>
    <w:rsid w:val="00F12A99"/>
    <w:rsid w:val="00F146A6"/>
    <w:rsid w:val="00F1625B"/>
    <w:rsid w:val="00F22384"/>
    <w:rsid w:val="00F22990"/>
    <w:rsid w:val="00F25D9F"/>
    <w:rsid w:val="00F25FD9"/>
    <w:rsid w:val="00F33690"/>
    <w:rsid w:val="00F347F1"/>
    <w:rsid w:val="00F427C1"/>
    <w:rsid w:val="00F445C2"/>
    <w:rsid w:val="00F46C1E"/>
    <w:rsid w:val="00F50E13"/>
    <w:rsid w:val="00F57209"/>
    <w:rsid w:val="00F61B7E"/>
    <w:rsid w:val="00F62839"/>
    <w:rsid w:val="00F62B65"/>
    <w:rsid w:val="00F65CA3"/>
    <w:rsid w:val="00F65E8F"/>
    <w:rsid w:val="00F666B6"/>
    <w:rsid w:val="00F670CB"/>
    <w:rsid w:val="00F70D68"/>
    <w:rsid w:val="00F71712"/>
    <w:rsid w:val="00F71C52"/>
    <w:rsid w:val="00F73A43"/>
    <w:rsid w:val="00F7721D"/>
    <w:rsid w:val="00F77448"/>
    <w:rsid w:val="00F804CF"/>
    <w:rsid w:val="00F81B4D"/>
    <w:rsid w:val="00F8307E"/>
    <w:rsid w:val="00F84EC0"/>
    <w:rsid w:val="00F86A97"/>
    <w:rsid w:val="00F871DB"/>
    <w:rsid w:val="00F90A74"/>
    <w:rsid w:val="00F934C7"/>
    <w:rsid w:val="00F96A24"/>
    <w:rsid w:val="00FA0E28"/>
    <w:rsid w:val="00FA17A3"/>
    <w:rsid w:val="00FA3791"/>
    <w:rsid w:val="00FA488D"/>
    <w:rsid w:val="00FA5CEF"/>
    <w:rsid w:val="00FA64F9"/>
    <w:rsid w:val="00FA671C"/>
    <w:rsid w:val="00FB139B"/>
    <w:rsid w:val="00FB4F28"/>
    <w:rsid w:val="00FB5252"/>
    <w:rsid w:val="00FB5CD7"/>
    <w:rsid w:val="00FB797A"/>
    <w:rsid w:val="00FB7E51"/>
    <w:rsid w:val="00FC0804"/>
    <w:rsid w:val="00FC3432"/>
    <w:rsid w:val="00FC3BA0"/>
    <w:rsid w:val="00FC47E5"/>
    <w:rsid w:val="00FD0BD8"/>
    <w:rsid w:val="00FD2BD5"/>
    <w:rsid w:val="00FD43A7"/>
    <w:rsid w:val="00FD51C1"/>
    <w:rsid w:val="00FD5822"/>
    <w:rsid w:val="00FD58C0"/>
    <w:rsid w:val="00FD5AAC"/>
    <w:rsid w:val="00FD5F98"/>
    <w:rsid w:val="00FD733A"/>
    <w:rsid w:val="00FE0FF6"/>
    <w:rsid w:val="00FE158B"/>
    <w:rsid w:val="00FE1BD4"/>
    <w:rsid w:val="00FE2621"/>
    <w:rsid w:val="00FE50F7"/>
    <w:rsid w:val="00FF141F"/>
    <w:rsid w:val="00FF1770"/>
    <w:rsid w:val="00FF238A"/>
    <w:rsid w:val="00FF4D61"/>
    <w:rsid w:val="00FF5D42"/>
    <w:rsid w:val="00FF7C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5237"/>
  </w:style>
  <w:style w:type="paragraph" w:styleId="Nagwek1">
    <w:name w:val="heading 1"/>
    <w:basedOn w:val="Normalny"/>
    <w:next w:val="Normalny"/>
    <w:link w:val="Nagwek1Znak"/>
    <w:uiPriority w:val="9"/>
    <w:qFormat/>
    <w:rsid w:val="009C39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D354B7"/>
    <w:pPr>
      <w:spacing w:after="0" w:line="240" w:lineRule="auto"/>
    </w:pPr>
    <w:rPr>
      <w:rFonts w:ascii="Calibri" w:hAnsi="Calibri" w:cs="Calibri"/>
      <w:lang w:eastAsia="pl-PL"/>
    </w:rPr>
  </w:style>
  <w:style w:type="paragraph" w:customStyle="1" w:styleId="xmsolistparagraph">
    <w:name w:val="x_msolistparagraph"/>
    <w:basedOn w:val="Normalny"/>
    <w:rsid w:val="00D354B7"/>
    <w:pPr>
      <w:spacing w:after="0" w:line="240" w:lineRule="auto"/>
      <w:ind w:left="720"/>
    </w:pPr>
    <w:rPr>
      <w:rFonts w:ascii="Calibri" w:hAnsi="Calibri" w:cs="Calibri"/>
      <w:lang w:eastAsia="pl-PL"/>
    </w:rPr>
  </w:style>
  <w:style w:type="table" w:styleId="Zwykatabela1">
    <w:name w:val="Plain Table 1"/>
    <w:basedOn w:val="Standardowy"/>
    <w:uiPriority w:val="41"/>
    <w:rsid w:val="008E781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zodstpw">
    <w:name w:val="No Spacing"/>
    <w:uiPriority w:val="1"/>
    <w:qFormat/>
    <w:rsid w:val="00527EDE"/>
    <w:pPr>
      <w:spacing w:after="0" w:line="240" w:lineRule="auto"/>
    </w:pPr>
  </w:style>
  <w:style w:type="character" w:styleId="Hipercze">
    <w:name w:val="Hyperlink"/>
    <w:basedOn w:val="Domylnaczcionkaakapitu"/>
    <w:uiPriority w:val="99"/>
    <w:unhideWhenUsed/>
    <w:rsid w:val="00260A5A"/>
    <w:rPr>
      <w:color w:val="0563C1" w:themeColor="hyperlink"/>
      <w:u w:val="single"/>
    </w:rPr>
  </w:style>
  <w:style w:type="character" w:styleId="Nierozpoznanawzmianka">
    <w:name w:val="Unresolved Mention"/>
    <w:basedOn w:val="Domylnaczcionkaakapitu"/>
    <w:uiPriority w:val="99"/>
    <w:semiHidden/>
    <w:unhideWhenUsed/>
    <w:rsid w:val="00260A5A"/>
    <w:rPr>
      <w:color w:val="605E5C"/>
      <w:shd w:val="clear" w:color="auto" w:fill="E1DFDD"/>
    </w:rPr>
  </w:style>
  <w:style w:type="paragraph" w:styleId="Tytu">
    <w:name w:val="Title"/>
    <w:basedOn w:val="Normalny"/>
    <w:next w:val="Normalny"/>
    <w:link w:val="TytuZnak"/>
    <w:uiPriority w:val="10"/>
    <w:qFormat/>
    <w:rsid w:val="0090479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0479D"/>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9C3930"/>
    <w:rPr>
      <w:rFonts w:asciiTheme="majorHAnsi" w:eastAsiaTheme="majorEastAsia" w:hAnsiTheme="majorHAnsi" w:cstheme="majorBidi"/>
      <w:color w:val="2F5496" w:themeColor="accent1" w:themeShade="BF"/>
      <w:sz w:val="32"/>
      <w:szCs w:val="32"/>
    </w:rPr>
  </w:style>
  <w:style w:type="paragraph" w:styleId="Podtytu">
    <w:name w:val="Subtitle"/>
    <w:basedOn w:val="Normalny"/>
    <w:next w:val="Normalny"/>
    <w:link w:val="PodtytuZnak"/>
    <w:uiPriority w:val="11"/>
    <w:qFormat/>
    <w:rsid w:val="00172019"/>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172019"/>
    <w:rPr>
      <w:rFonts w:eastAsiaTheme="minorEastAsia"/>
      <w:color w:val="5A5A5A" w:themeColor="text1" w:themeTint="A5"/>
      <w:spacing w:val="15"/>
    </w:rPr>
  </w:style>
  <w:style w:type="paragraph" w:styleId="NormalnyWeb">
    <w:name w:val="Normal (Web)"/>
    <w:basedOn w:val="Normalny"/>
    <w:uiPriority w:val="99"/>
    <w:semiHidden/>
    <w:unhideWhenUsed/>
    <w:rsid w:val="002543B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A834A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24898">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680009033">
      <w:bodyDiv w:val="1"/>
      <w:marLeft w:val="0"/>
      <w:marRight w:val="0"/>
      <w:marTop w:val="0"/>
      <w:marBottom w:val="0"/>
      <w:divBdr>
        <w:top w:val="none" w:sz="0" w:space="0" w:color="auto"/>
        <w:left w:val="none" w:sz="0" w:space="0" w:color="auto"/>
        <w:bottom w:val="none" w:sz="0" w:space="0" w:color="auto"/>
        <w:right w:val="none" w:sz="0" w:space="0" w:color="auto"/>
      </w:divBdr>
    </w:div>
    <w:div w:id="775517785">
      <w:bodyDiv w:val="1"/>
      <w:marLeft w:val="0"/>
      <w:marRight w:val="0"/>
      <w:marTop w:val="0"/>
      <w:marBottom w:val="0"/>
      <w:divBdr>
        <w:top w:val="none" w:sz="0" w:space="0" w:color="auto"/>
        <w:left w:val="none" w:sz="0" w:space="0" w:color="auto"/>
        <w:bottom w:val="none" w:sz="0" w:space="0" w:color="auto"/>
        <w:right w:val="none" w:sz="0" w:space="0" w:color="auto"/>
      </w:divBdr>
    </w:div>
    <w:div w:id="1047022555">
      <w:bodyDiv w:val="1"/>
      <w:marLeft w:val="0"/>
      <w:marRight w:val="0"/>
      <w:marTop w:val="0"/>
      <w:marBottom w:val="0"/>
      <w:divBdr>
        <w:top w:val="none" w:sz="0" w:space="0" w:color="auto"/>
        <w:left w:val="none" w:sz="0" w:space="0" w:color="auto"/>
        <w:bottom w:val="none" w:sz="0" w:space="0" w:color="auto"/>
        <w:right w:val="none" w:sz="0" w:space="0" w:color="auto"/>
      </w:divBdr>
    </w:div>
    <w:div w:id="1094282722">
      <w:bodyDiv w:val="1"/>
      <w:marLeft w:val="0"/>
      <w:marRight w:val="0"/>
      <w:marTop w:val="0"/>
      <w:marBottom w:val="0"/>
      <w:divBdr>
        <w:top w:val="none" w:sz="0" w:space="0" w:color="auto"/>
        <w:left w:val="none" w:sz="0" w:space="0" w:color="auto"/>
        <w:bottom w:val="none" w:sz="0" w:space="0" w:color="auto"/>
        <w:right w:val="none" w:sz="0" w:space="0" w:color="auto"/>
      </w:divBdr>
    </w:div>
    <w:div w:id="1108742248">
      <w:bodyDiv w:val="1"/>
      <w:marLeft w:val="0"/>
      <w:marRight w:val="0"/>
      <w:marTop w:val="0"/>
      <w:marBottom w:val="0"/>
      <w:divBdr>
        <w:top w:val="none" w:sz="0" w:space="0" w:color="auto"/>
        <w:left w:val="none" w:sz="0" w:space="0" w:color="auto"/>
        <w:bottom w:val="none" w:sz="0" w:space="0" w:color="auto"/>
        <w:right w:val="none" w:sz="0" w:space="0" w:color="auto"/>
      </w:divBdr>
    </w:div>
    <w:div w:id="1213007149">
      <w:bodyDiv w:val="1"/>
      <w:marLeft w:val="0"/>
      <w:marRight w:val="0"/>
      <w:marTop w:val="0"/>
      <w:marBottom w:val="0"/>
      <w:divBdr>
        <w:top w:val="none" w:sz="0" w:space="0" w:color="auto"/>
        <w:left w:val="none" w:sz="0" w:space="0" w:color="auto"/>
        <w:bottom w:val="none" w:sz="0" w:space="0" w:color="auto"/>
        <w:right w:val="none" w:sz="0" w:space="0" w:color="auto"/>
      </w:divBdr>
    </w:div>
    <w:div w:id="1352758881">
      <w:bodyDiv w:val="1"/>
      <w:marLeft w:val="0"/>
      <w:marRight w:val="0"/>
      <w:marTop w:val="0"/>
      <w:marBottom w:val="0"/>
      <w:divBdr>
        <w:top w:val="none" w:sz="0" w:space="0" w:color="auto"/>
        <w:left w:val="none" w:sz="0" w:space="0" w:color="auto"/>
        <w:bottom w:val="none" w:sz="0" w:space="0" w:color="auto"/>
        <w:right w:val="none" w:sz="0" w:space="0" w:color="auto"/>
      </w:divBdr>
    </w:div>
    <w:div w:id="1630210434">
      <w:bodyDiv w:val="1"/>
      <w:marLeft w:val="0"/>
      <w:marRight w:val="0"/>
      <w:marTop w:val="0"/>
      <w:marBottom w:val="0"/>
      <w:divBdr>
        <w:top w:val="none" w:sz="0" w:space="0" w:color="auto"/>
        <w:left w:val="none" w:sz="0" w:space="0" w:color="auto"/>
        <w:bottom w:val="none" w:sz="0" w:space="0" w:color="auto"/>
        <w:right w:val="none" w:sz="0" w:space="0" w:color="auto"/>
      </w:divBdr>
    </w:div>
    <w:div w:id="1698119456">
      <w:bodyDiv w:val="1"/>
      <w:marLeft w:val="0"/>
      <w:marRight w:val="0"/>
      <w:marTop w:val="0"/>
      <w:marBottom w:val="0"/>
      <w:divBdr>
        <w:top w:val="none" w:sz="0" w:space="0" w:color="auto"/>
        <w:left w:val="none" w:sz="0" w:space="0" w:color="auto"/>
        <w:bottom w:val="none" w:sz="0" w:space="0" w:color="auto"/>
        <w:right w:val="none" w:sz="0" w:space="0" w:color="auto"/>
      </w:divBdr>
    </w:div>
    <w:div w:id="1832595042">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s://funduszeue.kujawsko-pomorskie.pl/wp-content/uploads/2024/02/Lista-ocenionych-projektow.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27</Pages>
  <Words>4581</Words>
  <Characters>27489</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Lucyna Swoińska-Lasota</cp:lastModifiedBy>
  <cp:revision>88</cp:revision>
  <cp:lastPrinted>2023-03-17T07:52:00Z</cp:lastPrinted>
  <dcterms:created xsi:type="dcterms:W3CDTF">2023-10-23T06:19:00Z</dcterms:created>
  <dcterms:modified xsi:type="dcterms:W3CDTF">2024-10-10T10:26:00Z</dcterms:modified>
</cp:coreProperties>
</file>