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C153C8" w:rsidRDefault="00372FF9" w:rsidP="00A96323">
      <w:pPr>
        <w:pStyle w:val="Tytu"/>
        <w:spacing w:line="276" w:lineRule="auto"/>
        <w:contextualSpacing w:val="0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spacing w:val="0"/>
          <w:sz w:val="24"/>
        </w:rPr>
        <w:t>Kryteria wyboru projektów</w:t>
      </w:r>
    </w:p>
    <w:p w14:paraId="49E5E060" w14:textId="6A1E5C28" w:rsidR="00372FF9" w:rsidRPr="00C153C8" w:rsidRDefault="00372FF9" w:rsidP="001C1556">
      <w:pPr>
        <w:pStyle w:val="Tytu"/>
        <w:spacing w:before="120" w:after="120" w:line="276" w:lineRule="auto"/>
        <w:contextualSpacing w:val="0"/>
        <w:rPr>
          <w:rFonts w:ascii="Arial" w:hAnsi="Arial"/>
          <w:sz w:val="24"/>
        </w:rPr>
      </w:pPr>
      <w:r w:rsidRPr="001C1556">
        <w:rPr>
          <w:rFonts w:ascii="Arial" w:hAnsi="Arial"/>
          <w:b/>
          <w:spacing w:val="0"/>
          <w:sz w:val="24"/>
        </w:rPr>
        <w:t>Priorytet: 8.</w:t>
      </w:r>
      <w:r w:rsidRPr="001C1556">
        <w:rPr>
          <w:rFonts w:ascii="Arial" w:hAnsi="Arial"/>
          <w:spacing w:val="0"/>
          <w:sz w:val="24"/>
        </w:rPr>
        <w:t xml:space="preserve"> Fundusze Europejskie na wsparcie w obszarze rynku pracy, edukacji i włączenia społecznego</w:t>
      </w:r>
    </w:p>
    <w:p w14:paraId="017A2891" w14:textId="15B15B8A" w:rsidR="007B73E2" w:rsidRPr="00EB2A79" w:rsidRDefault="00372FF9" w:rsidP="001C1556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1C1556">
        <w:rPr>
          <w:rFonts w:ascii="Arial" w:hAnsi="Arial"/>
          <w:b/>
          <w:sz w:val="24"/>
        </w:rPr>
        <w:t xml:space="preserve"> </w:t>
      </w:r>
      <w:bookmarkStart w:id="0" w:name="_Hlk126069683"/>
      <w:r w:rsidR="007B73E2" w:rsidRPr="00EB2A79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  <w:bookmarkEnd w:id="0"/>
    </w:p>
    <w:p w14:paraId="69E444C1" w14:textId="1E47D653" w:rsidR="00720813" w:rsidRPr="00A96323" w:rsidRDefault="00A12075" w:rsidP="00A96323">
      <w:pPr>
        <w:spacing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="00B26AE4" w:rsidRPr="00B93FBC">
        <w:rPr>
          <w:rFonts w:ascii="Arial" w:hAnsi="Arial" w:cs="Arial"/>
          <w:sz w:val="24"/>
          <w:szCs w:val="24"/>
        </w:rPr>
        <w:t>FEKP.08.01 Podniesienie aktywności zawodowej klientów publicznych służb zatrudnienia</w:t>
      </w:r>
    </w:p>
    <w:p w14:paraId="76CBA9CF" w14:textId="1C9DBA5D" w:rsidR="00720813" w:rsidRPr="001C1556" w:rsidRDefault="00A12075" w:rsidP="00A96323">
      <w:pPr>
        <w:spacing w:after="100" w:afterAutospacing="1" w:line="276" w:lineRule="auto"/>
        <w:rPr>
          <w:rFonts w:ascii="Arial" w:hAnsi="Arial"/>
          <w:sz w:val="24"/>
        </w:rPr>
      </w:pPr>
      <w:r w:rsidRPr="001C1556">
        <w:rPr>
          <w:rFonts w:ascii="Arial" w:hAnsi="Arial"/>
          <w:b/>
          <w:sz w:val="24"/>
        </w:rPr>
        <w:t>Sposób wyboru projektów</w:t>
      </w:r>
      <w:r w:rsidRPr="001C1556">
        <w:rPr>
          <w:rFonts w:ascii="Arial" w:hAnsi="Arial"/>
          <w:sz w:val="24"/>
        </w:rPr>
        <w:t xml:space="preserve">: </w:t>
      </w:r>
      <w:r w:rsidR="007B73E2" w:rsidRPr="001C1556">
        <w:rPr>
          <w:rFonts w:ascii="Arial" w:hAnsi="Arial"/>
          <w:sz w:val="24"/>
        </w:rPr>
        <w:t>niekonkurencyjny</w:t>
      </w:r>
    </w:p>
    <w:p w14:paraId="07ECB28C" w14:textId="77777777" w:rsidR="00B26AE4" w:rsidRPr="00A87F7F" w:rsidRDefault="00B26AE4" w:rsidP="00A9632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87F7F">
        <w:rPr>
          <w:rFonts w:ascii="Arial" w:hAnsi="Arial" w:cs="Arial"/>
          <w:sz w:val="24"/>
          <w:szCs w:val="24"/>
        </w:rPr>
        <w:t>Nabór jest skierowany do powiatowych urzędów pracy z terenu województwa kujawsko-pomorskiego.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Zakres wsparcia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 xml:space="preserve">obejmuje usługi i instrumenty rynku pracy w celu aktywizacji zawodowej </w:t>
      </w:r>
      <w:r>
        <w:rPr>
          <w:rFonts w:ascii="Arial" w:hAnsi="Arial" w:cs="Arial"/>
          <w:sz w:val="24"/>
          <w:szCs w:val="24"/>
        </w:rPr>
        <w:t>klientów powiatowych urzędów pracy</w:t>
      </w:r>
      <w:r w:rsidRPr="00A87F7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Działania będą skierowane w szczególności do osób znajdujących się w trudnej sytuacji na rynku pracy, w tym:</w:t>
      </w:r>
    </w:p>
    <w:p w14:paraId="1E8A46F4" w14:textId="3EAF669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kobiet,</w:t>
      </w:r>
    </w:p>
    <w:p w14:paraId="39D0CAEB" w14:textId="69FE8A16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młodych,</w:t>
      </w:r>
    </w:p>
    <w:p w14:paraId="1A056FC4" w14:textId="65045DC9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z niepełnosprawnościami,</w:t>
      </w:r>
    </w:p>
    <w:p w14:paraId="5D9D763D" w14:textId="738EC228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w wieku powyżej 50 roku życia,</w:t>
      </w:r>
    </w:p>
    <w:p w14:paraId="7CCDD94C" w14:textId="79D0148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długotrwale bezrobotnych,</w:t>
      </w:r>
    </w:p>
    <w:p w14:paraId="00164255" w14:textId="77777777" w:rsidR="00B26AE4" w:rsidRPr="00A87F7F" w:rsidRDefault="00B26AE4" w:rsidP="00313318">
      <w:pPr>
        <w:pStyle w:val="Akapitzlist"/>
        <w:numPr>
          <w:ilvl w:val="0"/>
          <w:numId w:val="13"/>
        </w:numPr>
        <w:spacing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o niskich kwalifikacjach.</w:t>
      </w:r>
    </w:p>
    <w:p w14:paraId="47D3F08E" w14:textId="53262503" w:rsidR="008B54B7" w:rsidRPr="00C153C8" w:rsidRDefault="00D4790A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bookmarkStart w:id="1" w:name="_Hlk125491184"/>
      <w:r w:rsidRPr="001C1556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B5A87" w:rsidRPr="00C64522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1C1556">
              <w:rPr>
                <w:rStyle w:val="Odwoanieprzypisudolnego"/>
                <w:rFonts w:ascii="Arial" w:hAnsi="Arial"/>
                <w:b/>
                <w:sz w:val="24"/>
              </w:rPr>
              <w:footnoteReference w:id="2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C64522" w14:paraId="603F017F" w14:textId="77777777" w:rsidTr="001C1556">
        <w:tc>
          <w:tcPr>
            <w:tcW w:w="273" w:type="pct"/>
          </w:tcPr>
          <w:p w14:paraId="06ED3BAA" w14:textId="77777777" w:rsidR="00D4790A" w:rsidRPr="00C64522" w:rsidRDefault="00D4790A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722E1360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6CAA4FB2" w:rsidR="00D4790A" w:rsidRPr="00C64522" w:rsidRDefault="001C0D4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672D9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 dofinansowanie projektu podpisany </w:t>
            </w:r>
            <w:r w:rsidR="005069BB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5069BB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  <w:tc>
          <w:tcPr>
            <w:tcW w:w="1337" w:type="pct"/>
          </w:tcPr>
          <w:p w14:paraId="41843CB1" w14:textId="46BB6614" w:rsidR="00F85BFB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01A634AA" w14:textId="51C780D9" w:rsidR="00D4790A" w:rsidRPr="00C64522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B579B" w:rsidRPr="00C64522" w14:paraId="19AF604C" w14:textId="77777777" w:rsidTr="001C1556">
        <w:tc>
          <w:tcPr>
            <w:tcW w:w="273" w:type="pct"/>
          </w:tcPr>
          <w:p w14:paraId="7EF8AFB3" w14:textId="6A82E8C8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D87CA06" w14:textId="378A2CF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4D5E22B1" w14:textId="7777777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F65CA53" w14:textId="4AEBD97F" w:rsidR="00940533" w:rsidRPr="001C1556" w:rsidRDefault="00940533" w:rsidP="0094053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3D8774DA" w14:textId="36CC3B40" w:rsidR="00CB579B" w:rsidRPr="00C64522" w:rsidRDefault="0094053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337" w:type="pct"/>
          </w:tcPr>
          <w:p w14:paraId="17AE332A" w14:textId="77777777" w:rsidR="00F85BFB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Tak/nie/nie dotyczy </w:t>
            </w:r>
          </w:p>
          <w:p w14:paraId="10ED8FDA" w14:textId="18515644" w:rsidR="00F85BFB" w:rsidRPr="001C1556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09AB21B" w14:textId="0367275A" w:rsidR="00CB579B" w:rsidRPr="00C64522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128C07C9" w14:textId="77777777" w:rsidTr="001C1556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4556E372" w:rsidR="008F745B" w:rsidRPr="001C1556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C645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C64522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D08C2E9" w14:textId="2DC46A23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1847BBE" w14:textId="63288965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6CB0A96B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C64522" w:rsidRDefault="008F745B" w:rsidP="001C1556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załączniku nr 1 do</w:t>
            </w:r>
            <w:r w:rsidRPr="001C1556">
              <w:rPr>
                <w:rFonts w:ascii="Arial" w:hAnsi="Arial"/>
                <w:sz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6452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BEF992D" w14:textId="167D71F1" w:rsidR="005E472B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skierowaniem wniosku do poprawy/uzupełnienia.</w:t>
            </w:r>
          </w:p>
          <w:p w14:paraId="31177A04" w14:textId="6588F720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C64522" w14:paraId="0BF59788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4DB2332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4953EC7D" w14:textId="62D746DA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54A3398E" w14:textId="2F74051A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482D11" w14:textId="10F4795C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57E654E1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B728EF" w14:textId="776A0A8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6984A323" w14:textId="77777777" w:rsidR="006F3B70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0736835" w14:textId="689C940A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C6B353E" w14:textId="59E83812" w:rsidR="008F745B" w:rsidRPr="00C64522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D4790A" w:rsidRPr="00C64522" w14:paraId="3146B2A5" w14:textId="77777777" w:rsidTr="001C1556">
        <w:tc>
          <w:tcPr>
            <w:tcW w:w="273" w:type="pct"/>
          </w:tcPr>
          <w:p w14:paraId="3A530EE9" w14:textId="1FB4FC3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78FBE41" w14:textId="77777777" w:rsidR="006F3B70" w:rsidRPr="001C1556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082AC36" w14:textId="10C1DD11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08835453" w14:textId="784A8EF1" w:rsidR="00D4790A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2B37D3" w:rsidRPr="00C64522" w14:paraId="4BDE8C27" w14:textId="77777777" w:rsidTr="001C1556">
        <w:tc>
          <w:tcPr>
            <w:tcW w:w="273" w:type="pct"/>
          </w:tcPr>
          <w:p w14:paraId="6ACB6528" w14:textId="4015E968" w:rsidR="002B37D3" w:rsidRPr="00D1176B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17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17F49762" w14:textId="756A8336" w:rsidR="002B37D3" w:rsidRPr="00D1176B" w:rsidRDefault="00161F6C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przepisami dotyczącymi pomocy publicznej lub de minimis</w:t>
            </w:r>
            <w:bookmarkEnd w:id="4"/>
          </w:p>
        </w:tc>
        <w:tc>
          <w:tcPr>
            <w:tcW w:w="2326" w:type="pct"/>
          </w:tcPr>
          <w:p w14:paraId="1D605B27" w14:textId="75196FA2" w:rsidR="002B37D3" w:rsidRPr="001C1556" w:rsidRDefault="00161F6C" w:rsidP="00161F6C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Jeżeli w projekcie występuje pomoc publiczna lub de minimis, w kryterium sprawdzamy czy jest ona zaplanowana zgodnie z warunkami, wynikającymi z odpowiednich aktów prawnych określających zasady udzielania pomocy publicznej lub de minimis, wskazanymi w Szczegółowym Opisie Priorytetów w wersji aktualnej na moment udzielenia pomocy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sz w:val="24"/>
                <w:szCs w:val="24"/>
              </w:rPr>
              <w:t>.Kryterium weryfikowane w oparciu o wniosek o dofinansowanie projektu.</w:t>
            </w:r>
          </w:p>
        </w:tc>
        <w:tc>
          <w:tcPr>
            <w:tcW w:w="1337" w:type="pct"/>
          </w:tcPr>
          <w:p w14:paraId="14EF7E08" w14:textId="23DB6778" w:rsidR="002B37D3" w:rsidRPr="00D1176B" w:rsidRDefault="002B37D3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>Tak/nie/nie dotyczy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1AF85606" w14:textId="075FB03C" w:rsidR="00F45FE7" w:rsidRPr="001C1556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495A4C3" w14:textId="7CF8AC35" w:rsidR="002B37D3" w:rsidRPr="00D1176B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2212B350" w14:textId="77777777" w:rsidR="00D354B7" w:rsidRPr="00C153C8" w:rsidRDefault="00D354B7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DB5A87" w:rsidRPr="00C64522" w14:paraId="770D5818" w14:textId="77777777" w:rsidTr="00CA44EA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6" w:type="pct"/>
            <w:shd w:val="clear" w:color="auto" w:fill="D9D9D9" w:themeFill="background1" w:themeFillShade="D9"/>
          </w:tcPr>
          <w:p w14:paraId="27CF7661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31581AA4" w14:textId="77777777" w:rsidTr="001C1556">
        <w:tc>
          <w:tcPr>
            <w:tcW w:w="257" w:type="pct"/>
          </w:tcPr>
          <w:p w14:paraId="55F99138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30911126"/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  <w:bookmarkEnd w:id="5"/>
          </w:p>
        </w:tc>
        <w:tc>
          <w:tcPr>
            <w:tcW w:w="2526" w:type="pct"/>
          </w:tcPr>
          <w:p w14:paraId="0BF6199C" w14:textId="53E0681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6AF37938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dobór i opis grupy docelowej oraz sposób rekrutacji</w:t>
            </w:r>
            <w:r w:rsidR="00AA751B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197E3EE0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1453A2EE" w14:textId="5E389C3D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 </w:t>
            </w:r>
          </w:p>
          <w:p w14:paraId="679E34B6" w14:textId="53B0D697" w:rsidR="00400275" w:rsidRPr="001C1556" w:rsidRDefault="00400275" w:rsidP="001C1556">
            <w:pPr>
              <w:spacing w:before="100" w:beforeAutospacing="1" w:after="100" w:afterAutospacing="1" w:line="276" w:lineRule="auto"/>
              <w:ind w:hanging="16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2E7556" w14:textId="42253D0A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 xml:space="preserve">Niepoprawienie/nieuzupełnienie wskazanych błędów/braków skutkuje przeprowadzeniem oceny </w:t>
            </w: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59298665" w14:textId="77777777" w:rsidTr="001C1556">
        <w:tc>
          <w:tcPr>
            <w:tcW w:w="257" w:type="pct"/>
          </w:tcPr>
          <w:p w14:paraId="1C02DA79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6" w:type="pct"/>
          </w:tcPr>
          <w:p w14:paraId="4CB5AA1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29A38ED6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0E6115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13C2191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AE09722" w14:textId="02AB784B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5F6C4F42" w14:textId="073292D7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654D4A53" w14:textId="77777777" w:rsidTr="001C1556">
        <w:tc>
          <w:tcPr>
            <w:tcW w:w="257" w:type="pct"/>
          </w:tcPr>
          <w:p w14:paraId="2915AE5A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6" w:type="pct"/>
          </w:tcPr>
          <w:p w14:paraId="723CF213" w14:textId="77777777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2C78E903" w14:textId="4112A38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bookmarkStart w:id="6" w:name="_Hlk126227024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6"/>
          </w:p>
          <w:p w14:paraId="6BC2E5D7" w14:textId="50542D1D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1C1556">
              <w:rPr>
                <w:rFonts w:ascii="Arial" w:hAnsi="Arial"/>
                <w:sz w:val="24"/>
              </w:rPr>
              <w:t>cross-financing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sz w:val="24"/>
              </w:rPr>
              <w:t>lub w sytuacji, gdy projekt podlega obowiązkowi utrzymania inwestycji zgodnie z obowiązującymi zasadami pomocy publicznej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3A38016C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C64522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456A2A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06B7E2" w14:textId="1225D6E0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C5573EE" w14:textId="50B10ACB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40E455EC" w14:textId="77777777" w:rsidTr="001C1556">
        <w:tc>
          <w:tcPr>
            <w:tcW w:w="257" w:type="pct"/>
          </w:tcPr>
          <w:p w14:paraId="0D67A18C" w14:textId="6E569226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</w:t>
            </w:r>
            <w:r w:rsidR="00CA44E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1" w:type="pct"/>
          </w:tcPr>
          <w:p w14:paraId="5BAD1DB2" w14:textId="68F04C5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6" w:type="pct"/>
          </w:tcPr>
          <w:p w14:paraId="1B592B74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1A18D834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462B104B" w14:textId="77777777" w:rsidR="00263078" w:rsidRPr="00263078" w:rsidRDefault="00263078" w:rsidP="001C1556">
            <w:pPr>
              <w:spacing w:before="100" w:beforeAutospacing="1" w:after="100" w:afterAutospacing="1" w:line="276" w:lineRule="auto"/>
              <w:ind w:left="720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wydatki przyczyniają się do osiągnięcia produktów projektu;</w:t>
            </w:r>
          </w:p>
          <w:p w14:paraId="7D1CD912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6C080D9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321BE1AB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72AD38FB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jednostki miar, błędne wyliczenia itp.).</w:t>
            </w:r>
          </w:p>
          <w:p w14:paraId="7A6FE98B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32F7E929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5885C206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E714C74" w14:textId="2323CF5A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EF5A5BE" w14:textId="2FD685F0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bookmarkEnd w:id="1"/>
    <w:p w14:paraId="629F2E15" w14:textId="4666F436" w:rsidR="009807D0" w:rsidRPr="00C153C8" w:rsidRDefault="009807D0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lastRenderedPageBreak/>
        <w:t>Kryteria dostępu</w:t>
      </w:r>
    </w:p>
    <w:tbl>
      <w:tblPr>
        <w:tblStyle w:val="Tabela-Siatka1"/>
        <w:tblW w:w="5000" w:type="pct"/>
        <w:tblLook w:val="0620" w:firstRow="1" w:lastRow="0" w:firstColumn="0" w:lastColumn="0" w:noHBand="1" w:noVBand="1"/>
      </w:tblPr>
      <w:tblGrid>
        <w:gridCol w:w="723"/>
        <w:gridCol w:w="2937"/>
        <w:gridCol w:w="6728"/>
        <w:gridCol w:w="3606"/>
      </w:tblGrid>
      <w:tr w:rsidR="00DB5A87" w:rsidRPr="00B9594B" w14:paraId="0DF70D6C" w14:textId="77777777" w:rsidTr="001C1556">
        <w:trPr>
          <w:tblHeader/>
        </w:trPr>
        <w:tc>
          <w:tcPr>
            <w:tcW w:w="258" w:type="pct"/>
            <w:shd w:val="clear" w:color="auto" w:fill="E7E6E6" w:themeFill="background2"/>
          </w:tcPr>
          <w:p w14:paraId="37307C5A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1049" w:type="pct"/>
            <w:shd w:val="clear" w:color="auto" w:fill="E7E6E6" w:themeFill="background2"/>
          </w:tcPr>
          <w:p w14:paraId="5A1F5B9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2404" w:type="pct"/>
            <w:shd w:val="clear" w:color="auto" w:fill="E7E6E6" w:themeFill="background2"/>
          </w:tcPr>
          <w:p w14:paraId="00089F79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E7E6E6" w:themeFill="background2"/>
          </w:tcPr>
          <w:p w14:paraId="65DA979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B9594B" w:rsidRPr="00B9594B" w14:paraId="1E14D1A7" w14:textId="77777777" w:rsidTr="001C1556">
        <w:tc>
          <w:tcPr>
            <w:tcW w:w="258" w:type="pct"/>
          </w:tcPr>
          <w:p w14:paraId="59CAAFD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49" w:type="pct"/>
          </w:tcPr>
          <w:p w14:paraId="4FC9A400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B9594B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4" w:type="pct"/>
          </w:tcPr>
          <w:p w14:paraId="720588E8" w14:textId="3DF93170" w:rsidR="00DA21A4" w:rsidRDefault="00DA21A4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DA21A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EA6ABC" w14:textId="312D8B75" w:rsidR="00D837FD" w:rsidRPr="00DA21A4" w:rsidRDefault="00D837FD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Wnioskodawca: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owiatowe </w:t>
            </w:r>
            <w:r w:rsidR="00773DDC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rzędy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racy</w:t>
            </w:r>
            <w:r w:rsidR="00396063" w:rsidRPr="00DA21A4">
              <w:rPr>
                <w:rFonts w:ascii="Arial" w:hAnsi="Arial" w:cs="Arial"/>
                <w:color w:val="000000"/>
                <w:sz w:val="24"/>
                <w:szCs w:val="24"/>
              </w:rPr>
              <w:t xml:space="preserve"> województwa kujawsko-pomorskiego</w:t>
            </w:r>
            <w:r w:rsidR="0039606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FABCB3" w14:textId="029871E1" w:rsidR="00B9594B" w:rsidRPr="000738B5" w:rsidRDefault="00DA21A4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288" w:type="pct"/>
          </w:tcPr>
          <w:p w14:paraId="4C25F68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25463216"/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7701254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17C0691" w14:textId="77777777" w:rsidR="00B9594B" w:rsidRPr="001C1556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  <w:bookmarkEnd w:id="7"/>
          </w:p>
        </w:tc>
      </w:tr>
      <w:tr w:rsidR="00B9594B" w:rsidRPr="00B9594B" w14:paraId="30A78CFA" w14:textId="77777777" w:rsidTr="001C1556">
        <w:tc>
          <w:tcPr>
            <w:tcW w:w="258" w:type="pct"/>
          </w:tcPr>
          <w:p w14:paraId="1FBBB981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1049" w:type="pct"/>
          </w:tcPr>
          <w:p w14:paraId="7FC8486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404" w:type="pct"/>
          </w:tcPr>
          <w:p w14:paraId="66840FA2" w14:textId="77777777" w:rsidR="00DA21A4" w:rsidRPr="00DA21A4" w:rsidRDefault="00DA21A4" w:rsidP="00DA21A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jest skierowany do klientów powiatowych urzędów pracy województwa kujawsko-pomorskiego.</w:t>
            </w:r>
          </w:p>
          <w:p w14:paraId="4FDB840D" w14:textId="7358B33C" w:rsidR="00B9594B" w:rsidRPr="00B9594B" w:rsidRDefault="00DA21A4" w:rsidP="000738B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3365BA1E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A1F11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FAB7B57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0A198FA3" w14:textId="77777777" w:rsidTr="001C1556">
        <w:tc>
          <w:tcPr>
            <w:tcW w:w="258" w:type="pct"/>
          </w:tcPr>
          <w:p w14:paraId="3FD32DB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C.3</w:t>
            </w:r>
          </w:p>
        </w:tc>
        <w:tc>
          <w:tcPr>
            <w:tcW w:w="1049" w:type="pct"/>
          </w:tcPr>
          <w:p w14:paraId="238E0DE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Wnioskodawca zakłada, że co najmniej 30% uczestników projektu stanowią osoby w wieku 18-29 lat</w:t>
            </w:r>
          </w:p>
        </w:tc>
        <w:tc>
          <w:tcPr>
            <w:tcW w:w="2404" w:type="pct"/>
          </w:tcPr>
          <w:p w14:paraId="1BB89F9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 najmniej 30% uczestników stanowią osoby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w wieku 18-29 lat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tj. od dnia, w którym przypadają 18 urodziny do dnia poprzedzającego 30 urodziny.</w:t>
            </w:r>
          </w:p>
          <w:p w14:paraId="14CEB4E1" w14:textId="1F6EED5C" w:rsidR="00FB26FF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województwie kujawsko-pomorskim kwestia wspierania osób młodych na rynku pracy jest jednym z istotnych priorytetów z punktu widzenia rozwoju województwa. Konieczność pozyskania osób młodych dla regionalnego </w:t>
            </w: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 xml:space="preserve">rynku pracy zarówno w kontekście zapobiegania ich odpływowi w bierność zawodową,  jak i stworzenia warunków mających na celu realizację ich aspiracji zawodowych jest jednym z kluczowych wyzwań zdiagnozowanych w </w:t>
            </w:r>
            <w:r w:rsidRPr="00B93FBC">
              <w:rPr>
                <w:rFonts w:ascii="Arial" w:hAnsi="Arial" w:cs="Arial"/>
                <w:iCs/>
                <w:sz w:val="24"/>
                <w:szCs w:val="24"/>
              </w:rPr>
              <w:t>Strategii rozwoju województwa kujawsko-pomorskiego do 2030 roku–Strategii.</w:t>
            </w:r>
          </w:p>
          <w:p w14:paraId="58FDD37C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1CA71B49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CE6DD3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7581B3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oceny na podstawie posiadanych dokumentów. W takim przypadku ocena może być negatywna.</w:t>
            </w:r>
          </w:p>
        </w:tc>
      </w:tr>
      <w:tr w:rsidR="00FB26FF" w:rsidRPr="00B93FBC" w14:paraId="7ED43A6D" w14:textId="77777777" w:rsidTr="001C1556">
        <w:tc>
          <w:tcPr>
            <w:tcW w:w="258" w:type="pct"/>
          </w:tcPr>
          <w:p w14:paraId="11A81498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C.4</w:t>
            </w:r>
          </w:p>
        </w:tc>
        <w:tc>
          <w:tcPr>
            <w:tcW w:w="1049" w:type="pct"/>
          </w:tcPr>
          <w:p w14:paraId="2C4EA891" w14:textId="03B3AFE1" w:rsidR="00FB26FF" w:rsidRPr="00637FF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Wnioskodawca zakłada, że co najmniej 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0% uczestników projektu stanowią osoby z niepełnosprawnościami i/lub osoby w wieku powyżej 50 roku życia i/lub osoby długotrwale bezrobotne  i/lub kobiety i/lub osoby z </w:t>
            </w:r>
            <w:r w:rsidRPr="006059AD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niskimi kwalifikacjami i/lub osoby z niskimi kompetencjami</w:t>
            </w:r>
          </w:p>
        </w:tc>
        <w:tc>
          <w:tcPr>
            <w:tcW w:w="2404" w:type="pct"/>
          </w:tcPr>
          <w:p w14:paraId="60A59180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0% uczestników stanowią osoby z </w:t>
            </w:r>
            <w:r w:rsidRPr="006059AD">
              <w:rPr>
                <w:rFonts w:ascii="Arial" w:hAnsi="Arial" w:cs="Arial"/>
                <w:sz w:val="24"/>
                <w:szCs w:val="24"/>
              </w:rPr>
              <w:t>niepełnosprawnościami i/lub osoby w wieku powyżej 50 roku życia i/lub osoby długotrwale bezrobotne</w:t>
            </w:r>
            <w:r w:rsidRPr="006059A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6059AD">
              <w:rPr>
                <w:rFonts w:ascii="Arial" w:hAnsi="Arial" w:cs="Arial"/>
                <w:sz w:val="24"/>
                <w:szCs w:val="24"/>
              </w:rPr>
              <w:t>i/lub kobiety i/lub osoby z niskimi kwalifikacjami i/lub osoby z niskimi kompetencjami.</w:t>
            </w:r>
          </w:p>
          <w:p w14:paraId="4ACBB8A3" w14:textId="57475277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Osoby z niepełnosprawnościami, osoby powyżej 50 roku życia,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osoby długotrwale bezrobotne, kobiety oraz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93FBC">
              <w:rPr>
                <w:rFonts w:ascii="Arial" w:hAnsi="Arial" w:cs="Arial"/>
                <w:sz w:val="24"/>
                <w:szCs w:val="24"/>
              </w:rPr>
              <w:t>osoby z niskimi kwalifikacjami i/lub osoby z niskimi kompetencjami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zostały zidentyfikowane jako szczególnie defaworyzowane na rynku pracy. Wobec tego objęcie wsparciem wyżej wymienionych grup w ramach realizowanych projektów pozwoli na udzielenie pomocy grupom najbardziej pożądanym z punktu widzenia potrzeb regionalnych. Należy również pamiętać o wewnętrznej specyfice tych kategorii, która wymaga różnorodnego podejścia, w zależności od zdiagnozowanych potrzeb i oczekiwań. W danym projekcie do wskazanego w kryterium odsetka zaliczają się zarówno osoby należące do jednej lub kilku z grup wymienionych w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kryterium, jak i osoby należące do wszystkich wymienionych w kryterium grup. Wprowadzenie kryterium służy zapewnieniu w projekcie odpowiedniej reprezentatywności wskazanej grupy docelowej znajdującej się w najtrudniejszej sytuacji na rynku pracy.</w:t>
            </w:r>
          </w:p>
          <w:p w14:paraId="66337492" w14:textId="72A4BB26" w:rsidR="00D17B06" w:rsidRPr="00B93FBC" w:rsidRDefault="00D17B06" w:rsidP="003564B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47716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weryfikowane w oparciu o wniosek o dofinansowanie projektu.</w:t>
            </w:r>
          </w:p>
        </w:tc>
        <w:tc>
          <w:tcPr>
            <w:tcW w:w="1288" w:type="pct"/>
          </w:tcPr>
          <w:p w14:paraId="67AA5C5F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DA68739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89E5FF6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4E6A25" w14:paraId="49F84AE8" w14:textId="77777777" w:rsidTr="001C1556">
        <w:tc>
          <w:tcPr>
            <w:tcW w:w="258" w:type="pct"/>
          </w:tcPr>
          <w:p w14:paraId="2ED2748A" w14:textId="77777777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4E6A25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C.5</w:t>
            </w:r>
          </w:p>
        </w:tc>
        <w:tc>
          <w:tcPr>
            <w:tcW w:w="1049" w:type="pct"/>
          </w:tcPr>
          <w:p w14:paraId="5ACD9F3C" w14:textId="2F65280C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30911240"/>
            <w:r w:rsidRPr="001C1556">
              <w:rPr>
                <w:rFonts w:ascii="Arial" w:eastAsiaTheme="minorHAnsi" w:hAnsi="Arial"/>
                <w:b/>
                <w:color w:val="000000"/>
                <w:sz w:val="24"/>
              </w:rPr>
              <w:t>Projekt zakłada realizację wsparcia prowadzącego do nabycia kompetencji lub uzyskania kwalifikacji</w:t>
            </w:r>
            <w:bookmarkEnd w:id="8"/>
          </w:p>
        </w:tc>
        <w:tc>
          <w:tcPr>
            <w:tcW w:w="2404" w:type="pct"/>
          </w:tcPr>
          <w:p w14:paraId="21BAAC8E" w14:textId="2200AC03" w:rsidR="00FB26FF" w:rsidRPr="001C1556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 w:rsidRPr="001C1556">
              <w:rPr>
                <w:rFonts w:ascii="Arial" w:hAnsi="Arial"/>
                <w:color w:val="000000"/>
                <w:sz w:val="24"/>
              </w:rPr>
              <w:t>projekt zakłada realizację wsparcia prowadzącego do nabycia kompetencji lub uzyskania kwalifikacji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 Realizacja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wsparcia 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musi być zgodna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z załącznikiem nr 2 do Wytycznych dotyczących monitorowania postępu rzeczowego realizacji programów na lata 2021-2027.</w:t>
            </w:r>
          </w:p>
          <w:p w14:paraId="117A88E6" w14:textId="77777777" w:rsidR="00FB26FF" w:rsidRPr="00FB26FF" w:rsidRDefault="00FB26FF" w:rsidP="00FB26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4E293B5" w14:textId="67DBA170" w:rsidR="00FB26FF" w:rsidRPr="00FB26FF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9" w:name="_Hlk130911281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których mowa w ustawie wdrożeniowej oraz przepisami prawa krajowego</w:t>
            </w:r>
            <w:bookmarkEnd w:id="9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419DCFF" w14:textId="6FCD2751" w:rsidR="00FB26FF" w:rsidRPr="004E6A25" w:rsidRDefault="00FB26FF" w:rsidP="00FB26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eastAsiaTheme="minorHAnsi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6F3FDF40" w14:textId="77777777" w:rsidR="00FB26FF" w:rsidRPr="004E6A25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0064986F" w14:textId="77777777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E38894E" w14:textId="77777777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AF8B425" w14:textId="77777777" w:rsidTr="001C1556">
        <w:tc>
          <w:tcPr>
            <w:tcW w:w="258" w:type="pct"/>
          </w:tcPr>
          <w:p w14:paraId="555E78C7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C.6</w:t>
            </w:r>
          </w:p>
        </w:tc>
        <w:tc>
          <w:tcPr>
            <w:tcW w:w="1049" w:type="pct"/>
          </w:tcPr>
          <w:p w14:paraId="244C439C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Projekt zakłada szkolenia zawodowe odpowiadające bieżącym potrzebom rynku pracy</w:t>
            </w:r>
          </w:p>
        </w:tc>
        <w:tc>
          <w:tcPr>
            <w:tcW w:w="2404" w:type="pct"/>
          </w:tcPr>
          <w:p w14:paraId="1CCA7EEE" w14:textId="4322F5CB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 czy w ramach projektu są realizowane szkolenia zawodowe, które prowadzą do zdobycia kwalifikacji lub kompetencji w zawodach wskazanych jako deficytowe w województwie kujawsko-pomorskim i/lub w powiecie/powiatach, z których pochodzą uczestnicy projektu (w oparciu o dane wynikające z badania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Barometr zawodów. Raport podsumowujący badanie w województwie kujawsko-pomorskim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, dostępnego na stronie internetowej: barometrzawodow.pl aktualnego na dzień </w:t>
            </w:r>
            <w:commentRangeStart w:id="10"/>
            <w:ins w:id="11" w:author="Damian Openchowski" w:date="2024-10-04T16:43:00Z" w16du:dateUtc="2024-10-04T14:43:00Z">
              <w:r w:rsidR="00804888" w:rsidRPr="00804888">
                <w:rPr>
                  <w:rFonts w:ascii="Arial" w:hAnsi="Arial" w:cs="Arial"/>
                  <w:sz w:val="24"/>
                  <w:szCs w:val="24"/>
                </w:rPr>
                <w:t xml:space="preserve">organizacji szkolenia/identyfikacji potrzeb szkoleniowych uczestnika </w:t>
              </w:r>
            </w:ins>
            <w:del w:id="12" w:author="Damian Openchowski" w:date="2024-10-04T16:43:00Z" w16du:dateUtc="2024-10-04T14:43:00Z">
              <w:r w:rsidRPr="00B93FBC" w:rsidDel="00804888">
                <w:rPr>
                  <w:rFonts w:ascii="Arial" w:hAnsi="Arial" w:cs="Arial"/>
                  <w:sz w:val="24"/>
                  <w:szCs w:val="24"/>
                </w:rPr>
                <w:delText xml:space="preserve">złożenia wniosku o dofinansowanie projektu </w:delText>
              </w:r>
            </w:del>
            <w:commentRangeEnd w:id="10"/>
            <w:r w:rsidR="00656803">
              <w:rPr>
                <w:rStyle w:val="Odwoaniedokomentarza"/>
                <w:rFonts w:ascii="Calibri" w:eastAsia="Calibri" w:hAnsi="Calibri" w:cs="Times New Roman"/>
              </w:rPr>
              <w:commentReference w:id="10"/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lub zawodu/ów ujętego/ych w </w:t>
            </w:r>
            <w:r w:rsidRPr="00B93FB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Prognozie zapotrzebowania na pracowników w zawodach szkolnictwa branżowego na krajowym i wojewódzkim rynku pracy, w części III dot. województwa kujawsko-pomorskiego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(Załącznik do obwieszczenia Ministra Edukacji  z dnia 2</w:t>
            </w:r>
            <w:r w:rsidR="004A0EB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stycznia 202</w:t>
            </w:r>
            <w:r w:rsidR="004A0EB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r. w sprawie prognozy zapotrzebowania na pracowników w zawodach szkolnictwa branżowego na krajowym i wojewódzkim rynku pracy (M.P. z 202</w:t>
            </w:r>
            <w:r w:rsidR="004A0EB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r. poz. </w:t>
            </w:r>
            <w:r w:rsidR="004A0EBD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5).</w:t>
            </w:r>
          </w:p>
          <w:p w14:paraId="1F744056" w14:textId="7D9492BF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przypadku realizacji szkoleń zawodowych, które służą nabywaniu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 xml:space="preserve">kwalifikacji i kompetencji nie określonych jako deficytowe w ramach badania Barometr zawodów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lastRenderedPageBreak/>
              <w:t>lub nie występujących w Prognozie (…) są one potwierdzoną odpowiedzią na potrzeby rynku pracy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(w tej sytuacji wnioskodawca powinien na etapie składania wniosku lub przed rozpoczęciem realizacji szkolenia posiadać potwierdzenie takiego zapotrzebowania od pracodawców, np. w formie wstępnych deklaracji zatrudnienia, dostępnych ofert pracy).</w:t>
            </w:r>
          </w:p>
          <w:p w14:paraId="49D4EED8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Dodatkowo, w przypadku realizacji szkoleń zawodowych które mają służyć nabywaniu kompetencji (zarówno określonych jako deficytowe w ramach badania Barometr zawodów jak i będących odpowiedzią na potrzeby pracodawców) wnioskodawca powinien na etapie składania wniosku lub przed rozpoczęciem realizacji szkolenia posiadać pisemną akceptację pracodawcy/ów/organizacji pracodawców dotyczącą zarówno programu szkolenia jak i zakresu efektów kształcenia, które zostaną osiągnięte przez uczestników szkolenia.</w:t>
            </w:r>
          </w:p>
          <w:p w14:paraId="67B7DCC9" w14:textId="47CEAFA8" w:rsidR="00D17B06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 Wniosek o dofinansowanie projektu powinien przewidywać działania zmierzające do spełnienia warunków zarówno w zakresie potwierdzenia zapotrzebowania na szkolenia zawodowe przez pracodawców, jak i akceptacji pracodawcy/ów/organizacji pracodawców dotyczącej programu szkolenia i zakresu efektów kształcenia, natomiast powyższe działania będą musiały zostać udokumentowane najpóźniej w trakcie realizacji projektu przed rozpoczęciem realizacji szkolenia.</w:t>
            </w:r>
          </w:p>
          <w:p w14:paraId="70502C22" w14:textId="5F35AD0D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Wprowadzenie kryterium stanowi odpowiedź na potrzeby rynku pracy.</w:t>
            </w:r>
          </w:p>
          <w:p w14:paraId="4EBA0E7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2CA87E2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3ECBC4F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A5005B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2893E44E" w14:textId="77777777" w:rsidTr="001C1556">
        <w:tc>
          <w:tcPr>
            <w:tcW w:w="258" w:type="pct"/>
          </w:tcPr>
          <w:p w14:paraId="1223C7C9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bookmarkStart w:id="13" w:name="_Hlk125537276"/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C.7</w:t>
            </w:r>
          </w:p>
        </w:tc>
        <w:tc>
          <w:tcPr>
            <w:tcW w:w="1049" w:type="pct"/>
          </w:tcPr>
          <w:p w14:paraId="01B4236B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zakłada wskaźnik „Liczba osób pracujących, łącznie z prowadzącymi działalność na własny rachunek, po opuszczeniu programu” - co najmniej na poziomie 65 %</w:t>
            </w:r>
          </w:p>
        </w:tc>
        <w:tc>
          <w:tcPr>
            <w:tcW w:w="2404" w:type="pct"/>
          </w:tcPr>
          <w:p w14:paraId="76BF78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 czy wnioskodawca zaplanował realizację wskaźnika: Liczba osób pracujących, łącznie z prowadzącymi działalność na własny rachunek, po opuszczeniu programu- co najmniej na poziomie 65 %.</w:t>
            </w:r>
          </w:p>
          <w:p w14:paraId="2A8225F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DF6DE2D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2B64AB3" w14:textId="293CB094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65C938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13"/>
      <w:tr w:rsidR="00FB26FF" w:rsidRPr="00B93FBC" w14:paraId="586F8AB3" w14:textId="77777777" w:rsidTr="001C1556">
        <w:trPr>
          <w:trHeight w:val="2074"/>
        </w:trPr>
        <w:tc>
          <w:tcPr>
            <w:tcW w:w="258" w:type="pct"/>
          </w:tcPr>
          <w:p w14:paraId="4CAA4466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C.8</w:t>
            </w:r>
          </w:p>
        </w:tc>
        <w:tc>
          <w:tcPr>
            <w:tcW w:w="1049" w:type="pct"/>
          </w:tcPr>
          <w:p w14:paraId="3B0EE282" w14:textId="2E999791" w:rsidR="00FB26FF" w:rsidRPr="00B93FBC" w:rsidRDefault="001D6A1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94B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Projekt jest zgodny z zapisami Szczegółowego Opisu Priorytetów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(SzOP)</w:t>
            </w:r>
          </w:p>
        </w:tc>
        <w:tc>
          <w:tcPr>
            <w:tcW w:w="2404" w:type="pct"/>
          </w:tcPr>
          <w:p w14:paraId="0A90F697" w14:textId="434E6B1A" w:rsidR="000F2B5D" w:rsidRPr="000F2B5D" w:rsidRDefault="000F2B5D" w:rsidP="000F2B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</w:t>
            </w:r>
            <w:r w:rsidR="000433DD">
              <w:rPr>
                <w:rFonts w:ascii="Arial" w:hAnsi="Arial" w:cs="Arial"/>
                <w:sz w:val="24"/>
                <w:szCs w:val="24"/>
              </w:rPr>
              <w:t>1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0F2B5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0F2B5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50C2BD" w14:textId="7EC7ABCF" w:rsidR="000F2B5D" w:rsidRPr="001C1556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C1556">
              <w:rPr>
                <w:rFonts w:ascii="Arial" w:hAnsi="Arial"/>
                <w:sz w:val="24"/>
              </w:rPr>
              <w:lastRenderedPageBreak/>
              <w:t xml:space="preserve">w zakresie informacji wskazanych w polu </w:t>
            </w:r>
            <w:r w:rsidRPr="000F2B5D">
              <w:rPr>
                <w:rFonts w:ascii="Arial" w:hAnsi="Arial" w:cs="Arial"/>
                <w:sz w:val="24"/>
                <w:szCs w:val="24"/>
              </w:rPr>
              <w:t>„</w:t>
            </w:r>
            <w:r w:rsidRPr="001C1556">
              <w:rPr>
                <w:rFonts w:ascii="Arial" w:hAnsi="Arial"/>
                <w:sz w:val="24"/>
              </w:rPr>
              <w:t>Opis działań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” </w:t>
            </w:r>
            <w:r w:rsidR="005A350D">
              <w:rPr>
                <w:rFonts w:ascii="Arial" w:hAnsi="Arial" w:cs="Arial"/>
                <w:sz w:val="24"/>
                <w:szCs w:val="24"/>
              </w:rPr>
              <w:t xml:space="preserve">dot. typów projektów </w:t>
            </w:r>
            <w:r w:rsidRPr="001C1556">
              <w:rPr>
                <w:rFonts w:ascii="Arial" w:hAnsi="Arial"/>
                <w:sz w:val="24"/>
              </w:rPr>
              <w:t>oraz zasad realizacji wsparcia</w:t>
            </w:r>
            <w:r w:rsidR="00BB0C9F" w:rsidRPr="00DC23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B0C9F">
              <w:rPr>
                <w:rFonts w:ascii="Arial" w:hAnsi="Arial" w:cs="Arial"/>
                <w:color w:val="000000" w:themeColor="text1"/>
                <w:sz w:val="24"/>
                <w:szCs w:val="24"/>
              </w:rPr>
              <w:t>z wyłączeniem pkt 1;</w:t>
            </w:r>
          </w:p>
          <w:p w14:paraId="134BBC3B" w14:textId="1CFC953A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5B80E8BE" w14:textId="77777777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 (%)”;</w:t>
            </w:r>
          </w:p>
          <w:p w14:paraId="7B6D9B89" w14:textId="4D172440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6695067B" w14:textId="0BD6956D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64B5FB9C" w14:textId="77777777" w:rsidR="001D6A1F" w:rsidRPr="001D6A1F" w:rsidRDefault="001D6A1F" w:rsidP="001D6A1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A7995A7" w14:textId="32958E0A" w:rsidR="001D6A1F" w:rsidRPr="00B93FBC" w:rsidRDefault="001D6A1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256F2C4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5030034" w14:textId="184EE3FA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4F2BA541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7F7A2F2" w14:textId="77777777" w:rsidTr="001C1556">
        <w:tc>
          <w:tcPr>
            <w:tcW w:w="258" w:type="pct"/>
          </w:tcPr>
          <w:p w14:paraId="4A28D7EF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C.9</w:t>
            </w:r>
          </w:p>
        </w:tc>
        <w:tc>
          <w:tcPr>
            <w:tcW w:w="1049" w:type="pct"/>
          </w:tcPr>
          <w:p w14:paraId="1BF0BCAD" w14:textId="77777777" w:rsidR="00FB26FF" w:rsidRPr="29B33972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bookmarkStart w:id="14" w:name="_Hlk130911447"/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iż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PUP</w:t>
            </w:r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będzie współpracować z właściwymi terytorialnie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OWES</w:t>
            </w:r>
            <w:bookmarkEnd w:id="14"/>
          </w:p>
        </w:tc>
        <w:tc>
          <w:tcPr>
            <w:tcW w:w="2404" w:type="pct"/>
          </w:tcPr>
          <w:p w14:paraId="7D82EBF2" w14:textId="3D4CB614" w:rsidR="00FB26FF" w:rsidRPr="00173DF3" w:rsidRDefault="00FB26FF" w:rsidP="00CC4E1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PUP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akłada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współprac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2A29E79" w14:textId="1D3FDF4F" w:rsidR="00FB26FF" w:rsidRPr="001C1556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Przedmiotowa współpraca z właściwymi terytorialnie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dotyczyć będzie przyznawania wsparcia finansowego na tworzenie miejsc pracy w nowych i istniejących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przedsiębiorstwach społecznych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666A00F" w14:textId="0576DAA8" w:rsidR="00897A70" w:rsidRPr="00897A70" w:rsidRDefault="00897A70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A64FA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88" w:type="pct"/>
          </w:tcPr>
          <w:p w14:paraId="2E4B0014" w14:textId="77777777" w:rsidR="00FB26FF" w:rsidRPr="00EB2A79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4ED882" w14:textId="258CA8DE" w:rsidR="00FB26FF" w:rsidRPr="00EB2A79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1D4B385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14EC7" w:rsidRPr="00B93FBC" w14:paraId="472BE3C4" w14:textId="77777777" w:rsidTr="001C1556">
        <w:tc>
          <w:tcPr>
            <w:tcW w:w="258" w:type="pct"/>
          </w:tcPr>
          <w:p w14:paraId="0A091B4E" w14:textId="151D3810" w:rsid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C.10</w:t>
            </w:r>
          </w:p>
        </w:tc>
        <w:tc>
          <w:tcPr>
            <w:tcW w:w="1049" w:type="pct"/>
          </w:tcPr>
          <w:p w14:paraId="1A692AB9" w14:textId="1CFC7E41" w:rsidR="00B14EC7" w:rsidRP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Okres realizacji projektu</w:t>
            </w:r>
          </w:p>
        </w:tc>
        <w:tc>
          <w:tcPr>
            <w:tcW w:w="2404" w:type="pct"/>
          </w:tcPr>
          <w:p w14:paraId="3EFE73D3" w14:textId="77777777" w:rsid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zakładany maksymalny okres realizacji projektu nie przekracza 36 miesięcy.</w:t>
            </w:r>
          </w:p>
          <w:p w14:paraId="0A924E46" w14:textId="77777777" w:rsidR="00B14EC7" w:rsidRP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4F98B533" w14:textId="5F05440D" w:rsidR="00B14EC7" w:rsidRP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</w:t>
            </w:r>
            <w:r w:rsidR="00C52A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14:paraId="3EF1330B" w14:textId="77777777" w:rsidR="00B14EC7" w:rsidRPr="00B14EC7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63FFD3F" w14:textId="20370539" w:rsidR="00B14EC7" w:rsidRPr="00B14EC7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06C55FF" w14:textId="1FE321F8" w:rsidR="00B14EC7" w:rsidRPr="00EB2A79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0086E00A" w14:textId="77777777" w:rsidR="00E31707" w:rsidRPr="00C64522" w:rsidRDefault="00E31707" w:rsidP="00C6452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C64522" w:rsidSect="001C1556"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0" w:author="Damian Openchowski" w:date="2024-10-07T13:47:00Z" w:initials="DO">
    <w:p w14:paraId="7DF7FF83" w14:textId="77777777" w:rsidR="00656803" w:rsidRDefault="00656803" w:rsidP="00656803">
      <w:pPr>
        <w:pStyle w:val="Tekstkomentarza"/>
      </w:pPr>
      <w:r>
        <w:rPr>
          <w:rStyle w:val="Odwoaniedokomentarza"/>
        </w:rPr>
        <w:annotationRef/>
      </w:r>
      <w:r>
        <w:t>Stanowisko Grupy ds. EFS+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DF7FF8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7EA9B49" w16cex:dateUtc="2024-10-07T11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DF7FF83" w16cid:durableId="07EA9B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C55F4" w14:textId="77777777" w:rsidR="00581D8C" w:rsidRDefault="00581D8C" w:rsidP="00590C41">
      <w:pPr>
        <w:spacing w:after="0" w:line="240" w:lineRule="auto"/>
      </w:pPr>
      <w:r>
        <w:separator/>
      </w:r>
    </w:p>
  </w:endnote>
  <w:endnote w:type="continuationSeparator" w:id="0">
    <w:p w14:paraId="222DCD11" w14:textId="77777777" w:rsidR="00581D8C" w:rsidRDefault="00581D8C" w:rsidP="00590C41">
      <w:pPr>
        <w:spacing w:after="0" w:line="240" w:lineRule="auto"/>
      </w:pPr>
      <w:r>
        <w:continuationSeparator/>
      </w:r>
    </w:p>
  </w:endnote>
  <w:endnote w:type="continuationNotice" w:id="1">
    <w:p w14:paraId="4E809782" w14:textId="77777777" w:rsidR="00581D8C" w:rsidRDefault="00581D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155A9DEB" w:rsidR="00132D17" w:rsidRDefault="00132D17" w:rsidP="001C1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132D17" w:rsidRDefault="00132D17" w:rsidP="001C1556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B5C22" w14:textId="77777777" w:rsidR="00581D8C" w:rsidRDefault="00581D8C" w:rsidP="00590C41">
      <w:pPr>
        <w:spacing w:after="0" w:line="240" w:lineRule="auto"/>
      </w:pPr>
      <w:r>
        <w:separator/>
      </w:r>
    </w:p>
  </w:footnote>
  <w:footnote w:type="continuationSeparator" w:id="0">
    <w:p w14:paraId="098F75D0" w14:textId="77777777" w:rsidR="00581D8C" w:rsidRDefault="00581D8C" w:rsidP="00590C41">
      <w:pPr>
        <w:spacing w:after="0" w:line="240" w:lineRule="auto"/>
      </w:pPr>
      <w:r>
        <w:continuationSeparator/>
      </w:r>
    </w:p>
  </w:footnote>
  <w:footnote w:type="continuationNotice" w:id="1">
    <w:p w14:paraId="348F009F" w14:textId="77777777" w:rsidR="00581D8C" w:rsidRDefault="00581D8C">
      <w:pPr>
        <w:spacing w:after="0" w:line="240" w:lineRule="auto"/>
      </w:pPr>
    </w:p>
  </w:footnote>
  <w:footnote w:id="2">
    <w:p w14:paraId="2F1B65FD" w14:textId="61184216" w:rsidR="00132D17" w:rsidRPr="00250D38" w:rsidRDefault="00132D17" w:rsidP="00CC3AE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C3AE9"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bookmarkStart w:id="2" w:name="_Hlk124231073"/>
      <w:r w:rsidRPr="00250D38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2"/>
    </w:p>
  </w:footnote>
  <w:footnote w:id="3">
    <w:p w14:paraId="082533CD" w14:textId="77777777" w:rsidR="00132D17" w:rsidRPr="001C1556" w:rsidRDefault="00132D17" w:rsidP="00CC3AE9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1C1556"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1640F559" w14:textId="77777777" w:rsidR="00132D17" w:rsidRPr="00250D38" w:rsidRDefault="00132D1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5">
    <w:p w14:paraId="47659F86" w14:textId="77777777" w:rsidR="00940533" w:rsidRDefault="00940533" w:rsidP="0094053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52C0DBF" w14:textId="19A2A130" w:rsidR="00161F6C" w:rsidRDefault="00161F6C" w:rsidP="00161F6C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minimis dla Działania</w:t>
      </w:r>
      <w:r>
        <w:rPr>
          <w:rFonts w:ascii="Arial" w:hAnsi="Arial" w:cs="Arial"/>
          <w:sz w:val="24"/>
          <w:szCs w:val="24"/>
        </w:rPr>
        <w:t xml:space="preserve"> 8.</w:t>
      </w:r>
      <w:r w:rsidR="00AF0380">
        <w:rPr>
          <w:rFonts w:ascii="Arial" w:hAnsi="Arial" w:cs="Arial"/>
          <w:sz w:val="24"/>
          <w:szCs w:val="24"/>
        </w:rPr>
        <w:t>1</w:t>
      </w:r>
    </w:p>
  </w:footnote>
  <w:footnote w:id="7">
    <w:p w14:paraId="7E269B9C" w14:textId="77777777" w:rsidR="000F2B5D" w:rsidRPr="00250D38" w:rsidRDefault="000F2B5D" w:rsidP="000F2B5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132D17" w:rsidRDefault="00132D1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6088A8DA" w14:textId="6E5F5872" w:rsidR="000779B8" w:rsidRPr="000779B8" w:rsidRDefault="000779B8" w:rsidP="000779B8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bookmarkStart w:id="15" w:name="_Hlk157582924"/>
    <w:bookmarkStart w:id="16" w:name="_Hlk157582925"/>
    <w:bookmarkStart w:id="17" w:name="_Hlk157582927"/>
    <w:bookmarkStart w:id="18" w:name="_Hlk157582928"/>
    <w:r w:rsidRPr="000779B8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Załącznik nr 1 do Stanowiska nr 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9</w:t>
    </w:r>
    <w:r w:rsidRPr="000779B8">
      <w:rPr>
        <w:rFonts w:ascii="Arial" w:hAnsi="Arial" w:cs="Arial"/>
        <w:bCs/>
        <w:kern w:val="2"/>
        <w:sz w:val="24"/>
        <w:szCs w:val="24"/>
        <w14:ligatures w14:val="standardContextual"/>
      </w:rPr>
      <w:t>/2024</w:t>
    </w:r>
  </w:p>
  <w:p w14:paraId="75C295CC" w14:textId="77777777" w:rsidR="000779B8" w:rsidRPr="000779B8" w:rsidRDefault="000779B8" w:rsidP="000779B8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0779B8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Grupy roboczej ds. EFS plus </w:t>
    </w:r>
  </w:p>
  <w:p w14:paraId="4EE3DEAA" w14:textId="3A35407C" w:rsidR="00132D17" w:rsidRPr="004F6001" w:rsidRDefault="000779B8" w:rsidP="000779B8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0779B8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z dnia 7 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październik</w:t>
    </w:r>
    <w:r w:rsidRPr="000779B8">
      <w:rPr>
        <w:rFonts w:ascii="Arial" w:hAnsi="Arial" w:cs="Arial"/>
        <w:bCs/>
        <w:kern w:val="2"/>
        <w:sz w:val="24"/>
        <w:szCs w:val="24"/>
        <w14:ligatures w14:val="standardContextual"/>
      </w:rPr>
      <w:t>a 2024 r.</w:t>
    </w:r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C1067"/>
    <w:multiLevelType w:val="hybridMultilevel"/>
    <w:tmpl w:val="4F0A9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D6F97"/>
    <w:multiLevelType w:val="hybridMultilevel"/>
    <w:tmpl w:val="6234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861C9"/>
    <w:multiLevelType w:val="hybridMultilevel"/>
    <w:tmpl w:val="48F436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9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83822"/>
    <w:multiLevelType w:val="hybridMultilevel"/>
    <w:tmpl w:val="CB5634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5" w15:restartNumberingAfterBreak="0">
    <w:nsid w:val="614B5231"/>
    <w:multiLevelType w:val="hybridMultilevel"/>
    <w:tmpl w:val="7C5E9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B4488F"/>
    <w:multiLevelType w:val="hybridMultilevel"/>
    <w:tmpl w:val="9CD2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579A3"/>
    <w:multiLevelType w:val="hybridMultilevel"/>
    <w:tmpl w:val="D972AA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110738">
    <w:abstractNumId w:val="33"/>
  </w:num>
  <w:num w:numId="2" w16cid:durableId="1435176429">
    <w:abstractNumId w:val="0"/>
  </w:num>
  <w:num w:numId="3" w16cid:durableId="1665426939">
    <w:abstractNumId w:val="3"/>
  </w:num>
  <w:num w:numId="4" w16cid:durableId="1975325727">
    <w:abstractNumId w:val="5"/>
  </w:num>
  <w:num w:numId="5" w16cid:durableId="934049103">
    <w:abstractNumId w:val="7"/>
  </w:num>
  <w:num w:numId="6" w16cid:durableId="1626234887">
    <w:abstractNumId w:val="25"/>
  </w:num>
  <w:num w:numId="7" w16cid:durableId="1821117158">
    <w:abstractNumId w:val="10"/>
  </w:num>
  <w:num w:numId="8" w16cid:durableId="869147367">
    <w:abstractNumId w:val="30"/>
  </w:num>
  <w:num w:numId="9" w16cid:durableId="1545750135">
    <w:abstractNumId w:val="36"/>
  </w:num>
  <w:num w:numId="10" w16cid:durableId="1732070492">
    <w:abstractNumId w:val="19"/>
  </w:num>
  <w:num w:numId="11" w16cid:durableId="2053114598">
    <w:abstractNumId w:val="4"/>
  </w:num>
  <w:num w:numId="12" w16cid:durableId="1208764312">
    <w:abstractNumId w:val="27"/>
  </w:num>
  <w:num w:numId="13" w16cid:durableId="335378079">
    <w:abstractNumId w:val="29"/>
  </w:num>
  <w:num w:numId="14" w16cid:durableId="701518221">
    <w:abstractNumId w:val="23"/>
  </w:num>
  <w:num w:numId="15" w16cid:durableId="1631326477">
    <w:abstractNumId w:val="41"/>
  </w:num>
  <w:num w:numId="16" w16cid:durableId="1922180451">
    <w:abstractNumId w:val="40"/>
  </w:num>
  <w:num w:numId="17" w16cid:durableId="635917803">
    <w:abstractNumId w:val="35"/>
  </w:num>
  <w:num w:numId="18" w16cid:durableId="1674606151">
    <w:abstractNumId w:val="6"/>
  </w:num>
  <w:num w:numId="19" w16cid:durableId="1949658809">
    <w:abstractNumId w:val="37"/>
  </w:num>
  <w:num w:numId="20" w16cid:durableId="523401255">
    <w:abstractNumId w:val="1"/>
  </w:num>
  <w:num w:numId="21" w16cid:durableId="729769282">
    <w:abstractNumId w:val="24"/>
  </w:num>
  <w:num w:numId="22" w16cid:durableId="339478318">
    <w:abstractNumId w:val="42"/>
  </w:num>
  <w:num w:numId="23" w16cid:durableId="1797599557">
    <w:abstractNumId w:val="26"/>
  </w:num>
  <w:num w:numId="24" w16cid:durableId="439105857">
    <w:abstractNumId w:val="34"/>
  </w:num>
  <w:num w:numId="25" w16cid:durableId="257521973">
    <w:abstractNumId w:val="32"/>
  </w:num>
  <w:num w:numId="26" w16cid:durableId="1364476460">
    <w:abstractNumId w:val="21"/>
  </w:num>
  <w:num w:numId="27" w16cid:durableId="457339573">
    <w:abstractNumId w:val="20"/>
  </w:num>
  <w:num w:numId="28" w16cid:durableId="1907835659">
    <w:abstractNumId w:val="15"/>
  </w:num>
  <w:num w:numId="29" w16cid:durableId="747380591">
    <w:abstractNumId w:val="28"/>
  </w:num>
  <w:num w:numId="30" w16cid:durableId="1909724685">
    <w:abstractNumId w:val="16"/>
  </w:num>
  <w:num w:numId="31" w16cid:durableId="1254582924">
    <w:abstractNumId w:val="22"/>
  </w:num>
  <w:num w:numId="32" w16cid:durableId="597367500">
    <w:abstractNumId w:val="9"/>
  </w:num>
  <w:num w:numId="33" w16cid:durableId="1244610125">
    <w:abstractNumId w:val="18"/>
  </w:num>
  <w:num w:numId="34" w16cid:durableId="1740715911">
    <w:abstractNumId w:val="43"/>
  </w:num>
  <w:num w:numId="35" w16cid:durableId="312835389">
    <w:abstractNumId w:val="12"/>
  </w:num>
  <w:num w:numId="36" w16cid:durableId="348484062">
    <w:abstractNumId w:val="2"/>
  </w:num>
  <w:num w:numId="37" w16cid:durableId="1322389592">
    <w:abstractNumId w:val="39"/>
  </w:num>
  <w:num w:numId="38" w16cid:durableId="1093086349">
    <w:abstractNumId w:val="13"/>
  </w:num>
  <w:num w:numId="39" w16cid:durableId="402340398">
    <w:abstractNumId w:val="11"/>
  </w:num>
  <w:num w:numId="40" w16cid:durableId="1188258453">
    <w:abstractNumId w:val="31"/>
  </w:num>
  <w:num w:numId="41" w16cid:durableId="1079400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03642025">
    <w:abstractNumId w:val="38"/>
  </w:num>
  <w:num w:numId="43" w16cid:durableId="432478848">
    <w:abstractNumId w:val="14"/>
  </w:num>
  <w:num w:numId="44" w16cid:durableId="253168266">
    <w:abstractNumId w:val="8"/>
  </w:num>
  <w:num w:numId="45" w16cid:durableId="384373719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mian Openchowski">
    <w15:presenceInfo w15:providerId="AD" w15:userId="S-1-5-21-2619306676-2800222060-3362172700-67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0530E"/>
    <w:rsid w:val="00011EBA"/>
    <w:rsid w:val="00012C3F"/>
    <w:rsid w:val="000133E2"/>
    <w:rsid w:val="00013CF5"/>
    <w:rsid w:val="000140A9"/>
    <w:rsid w:val="00015416"/>
    <w:rsid w:val="00015468"/>
    <w:rsid w:val="000172CB"/>
    <w:rsid w:val="000227F4"/>
    <w:rsid w:val="000228E9"/>
    <w:rsid w:val="000233CF"/>
    <w:rsid w:val="00023CA2"/>
    <w:rsid w:val="00024D58"/>
    <w:rsid w:val="000251D7"/>
    <w:rsid w:val="00026174"/>
    <w:rsid w:val="000266D1"/>
    <w:rsid w:val="00026E76"/>
    <w:rsid w:val="00026F3E"/>
    <w:rsid w:val="0003007E"/>
    <w:rsid w:val="00030282"/>
    <w:rsid w:val="0003046D"/>
    <w:rsid w:val="00030F55"/>
    <w:rsid w:val="00031F76"/>
    <w:rsid w:val="00032383"/>
    <w:rsid w:val="000341D2"/>
    <w:rsid w:val="000348F5"/>
    <w:rsid w:val="000357B1"/>
    <w:rsid w:val="00037BA0"/>
    <w:rsid w:val="00040A7F"/>
    <w:rsid w:val="00040BC7"/>
    <w:rsid w:val="00040BED"/>
    <w:rsid w:val="0004126F"/>
    <w:rsid w:val="00041358"/>
    <w:rsid w:val="000433DD"/>
    <w:rsid w:val="00043465"/>
    <w:rsid w:val="000437B1"/>
    <w:rsid w:val="0004490D"/>
    <w:rsid w:val="0004583E"/>
    <w:rsid w:val="00047CE5"/>
    <w:rsid w:val="00050D2D"/>
    <w:rsid w:val="00051832"/>
    <w:rsid w:val="00053264"/>
    <w:rsid w:val="00053461"/>
    <w:rsid w:val="00053E6A"/>
    <w:rsid w:val="00054B18"/>
    <w:rsid w:val="0006025C"/>
    <w:rsid w:val="000611F2"/>
    <w:rsid w:val="00061AAD"/>
    <w:rsid w:val="00063C1D"/>
    <w:rsid w:val="000643F1"/>
    <w:rsid w:val="00064D2F"/>
    <w:rsid w:val="000662BA"/>
    <w:rsid w:val="00067C5D"/>
    <w:rsid w:val="00070575"/>
    <w:rsid w:val="000705B9"/>
    <w:rsid w:val="000710B0"/>
    <w:rsid w:val="00071890"/>
    <w:rsid w:val="000731B2"/>
    <w:rsid w:val="000738B5"/>
    <w:rsid w:val="00076F78"/>
    <w:rsid w:val="0007776E"/>
    <w:rsid w:val="0007782E"/>
    <w:rsid w:val="000779B8"/>
    <w:rsid w:val="00077FC4"/>
    <w:rsid w:val="00080B2A"/>
    <w:rsid w:val="000810FE"/>
    <w:rsid w:val="00082263"/>
    <w:rsid w:val="00082AD4"/>
    <w:rsid w:val="00082D97"/>
    <w:rsid w:val="0008320F"/>
    <w:rsid w:val="000841CA"/>
    <w:rsid w:val="00085C8D"/>
    <w:rsid w:val="00087090"/>
    <w:rsid w:val="000872FD"/>
    <w:rsid w:val="00087A1D"/>
    <w:rsid w:val="00090269"/>
    <w:rsid w:val="000902C1"/>
    <w:rsid w:val="0009055D"/>
    <w:rsid w:val="00090B58"/>
    <w:rsid w:val="000915D9"/>
    <w:rsid w:val="000917DB"/>
    <w:rsid w:val="00092090"/>
    <w:rsid w:val="00093FB6"/>
    <w:rsid w:val="00095523"/>
    <w:rsid w:val="00097DEE"/>
    <w:rsid w:val="00097FD5"/>
    <w:rsid w:val="000A1ED1"/>
    <w:rsid w:val="000A47FB"/>
    <w:rsid w:val="000A6D31"/>
    <w:rsid w:val="000A7D52"/>
    <w:rsid w:val="000B07CE"/>
    <w:rsid w:val="000B3124"/>
    <w:rsid w:val="000B351F"/>
    <w:rsid w:val="000B357B"/>
    <w:rsid w:val="000B3EC8"/>
    <w:rsid w:val="000B49E7"/>
    <w:rsid w:val="000B4C81"/>
    <w:rsid w:val="000B5910"/>
    <w:rsid w:val="000B6B30"/>
    <w:rsid w:val="000B7428"/>
    <w:rsid w:val="000C0C6F"/>
    <w:rsid w:val="000C1547"/>
    <w:rsid w:val="000C1676"/>
    <w:rsid w:val="000C5A1A"/>
    <w:rsid w:val="000C5D48"/>
    <w:rsid w:val="000C6D96"/>
    <w:rsid w:val="000D02E0"/>
    <w:rsid w:val="000D060E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D69A2"/>
    <w:rsid w:val="000D7945"/>
    <w:rsid w:val="000E280F"/>
    <w:rsid w:val="000E40FC"/>
    <w:rsid w:val="000E4428"/>
    <w:rsid w:val="000E4D2E"/>
    <w:rsid w:val="000E5B67"/>
    <w:rsid w:val="000E6115"/>
    <w:rsid w:val="000F027B"/>
    <w:rsid w:val="000F15C6"/>
    <w:rsid w:val="000F1C8D"/>
    <w:rsid w:val="000F1E6C"/>
    <w:rsid w:val="000F2B5D"/>
    <w:rsid w:val="000F2C02"/>
    <w:rsid w:val="000F4339"/>
    <w:rsid w:val="0010007C"/>
    <w:rsid w:val="00100469"/>
    <w:rsid w:val="00100D26"/>
    <w:rsid w:val="00103FE9"/>
    <w:rsid w:val="00104EB1"/>
    <w:rsid w:val="00105624"/>
    <w:rsid w:val="00105AC9"/>
    <w:rsid w:val="00105BE1"/>
    <w:rsid w:val="001077C3"/>
    <w:rsid w:val="00107ACF"/>
    <w:rsid w:val="001100C5"/>
    <w:rsid w:val="0011051B"/>
    <w:rsid w:val="00111274"/>
    <w:rsid w:val="0011177B"/>
    <w:rsid w:val="0011636C"/>
    <w:rsid w:val="001176BE"/>
    <w:rsid w:val="001178B6"/>
    <w:rsid w:val="001220C2"/>
    <w:rsid w:val="001224F1"/>
    <w:rsid w:val="00122AB3"/>
    <w:rsid w:val="001232A4"/>
    <w:rsid w:val="00125191"/>
    <w:rsid w:val="0012535E"/>
    <w:rsid w:val="00125BE5"/>
    <w:rsid w:val="00130835"/>
    <w:rsid w:val="001317D1"/>
    <w:rsid w:val="00132219"/>
    <w:rsid w:val="0013291A"/>
    <w:rsid w:val="00132D17"/>
    <w:rsid w:val="00134FC4"/>
    <w:rsid w:val="00135202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1F6C"/>
    <w:rsid w:val="00165F13"/>
    <w:rsid w:val="00166AC3"/>
    <w:rsid w:val="001676DB"/>
    <w:rsid w:val="00170279"/>
    <w:rsid w:val="00171A33"/>
    <w:rsid w:val="00171A36"/>
    <w:rsid w:val="00172122"/>
    <w:rsid w:val="00174409"/>
    <w:rsid w:val="00177844"/>
    <w:rsid w:val="001814D6"/>
    <w:rsid w:val="001814D9"/>
    <w:rsid w:val="00187391"/>
    <w:rsid w:val="001921D5"/>
    <w:rsid w:val="0019296B"/>
    <w:rsid w:val="00193A83"/>
    <w:rsid w:val="0019482A"/>
    <w:rsid w:val="00195447"/>
    <w:rsid w:val="00196226"/>
    <w:rsid w:val="001964F5"/>
    <w:rsid w:val="00196A7C"/>
    <w:rsid w:val="001A2A40"/>
    <w:rsid w:val="001A6226"/>
    <w:rsid w:val="001B01CA"/>
    <w:rsid w:val="001B14F6"/>
    <w:rsid w:val="001B1D76"/>
    <w:rsid w:val="001B2503"/>
    <w:rsid w:val="001B3034"/>
    <w:rsid w:val="001B3DE5"/>
    <w:rsid w:val="001B457E"/>
    <w:rsid w:val="001B5477"/>
    <w:rsid w:val="001B57A9"/>
    <w:rsid w:val="001B5BA7"/>
    <w:rsid w:val="001C06BF"/>
    <w:rsid w:val="001C0D49"/>
    <w:rsid w:val="001C10F6"/>
    <w:rsid w:val="001C1556"/>
    <w:rsid w:val="001C1CA4"/>
    <w:rsid w:val="001C31CD"/>
    <w:rsid w:val="001C428E"/>
    <w:rsid w:val="001C68A3"/>
    <w:rsid w:val="001D082D"/>
    <w:rsid w:val="001D2111"/>
    <w:rsid w:val="001D4030"/>
    <w:rsid w:val="001D4DBF"/>
    <w:rsid w:val="001D57DD"/>
    <w:rsid w:val="001D5EA3"/>
    <w:rsid w:val="001D614C"/>
    <w:rsid w:val="001D6A1F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4EE"/>
    <w:rsid w:val="001F47AD"/>
    <w:rsid w:val="001F5057"/>
    <w:rsid w:val="001F5D24"/>
    <w:rsid w:val="001F6757"/>
    <w:rsid w:val="001F762A"/>
    <w:rsid w:val="0020019C"/>
    <w:rsid w:val="0020080F"/>
    <w:rsid w:val="00200A0A"/>
    <w:rsid w:val="0020174F"/>
    <w:rsid w:val="00204496"/>
    <w:rsid w:val="00207D75"/>
    <w:rsid w:val="00207F63"/>
    <w:rsid w:val="002101CB"/>
    <w:rsid w:val="00210584"/>
    <w:rsid w:val="00211C75"/>
    <w:rsid w:val="00213E0F"/>
    <w:rsid w:val="00215CCD"/>
    <w:rsid w:val="0022010D"/>
    <w:rsid w:val="002203A9"/>
    <w:rsid w:val="00221888"/>
    <w:rsid w:val="002231E3"/>
    <w:rsid w:val="00223EFC"/>
    <w:rsid w:val="00225021"/>
    <w:rsid w:val="002253B8"/>
    <w:rsid w:val="002256B8"/>
    <w:rsid w:val="00226F4E"/>
    <w:rsid w:val="00232081"/>
    <w:rsid w:val="002328F5"/>
    <w:rsid w:val="00234348"/>
    <w:rsid w:val="00235205"/>
    <w:rsid w:val="0023634B"/>
    <w:rsid w:val="00241521"/>
    <w:rsid w:val="00242899"/>
    <w:rsid w:val="00244D6B"/>
    <w:rsid w:val="002458AF"/>
    <w:rsid w:val="00247396"/>
    <w:rsid w:val="00250D38"/>
    <w:rsid w:val="00251302"/>
    <w:rsid w:val="0025162E"/>
    <w:rsid w:val="00251D0C"/>
    <w:rsid w:val="00251D13"/>
    <w:rsid w:val="00251E8C"/>
    <w:rsid w:val="00252158"/>
    <w:rsid w:val="002528FF"/>
    <w:rsid w:val="00255192"/>
    <w:rsid w:val="0025794E"/>
    <w:rsid w:val="002614E4"/>
    <w:rsid w:val="00262047"/>
    <w:rsid w:val="00263078"/>
    <w:rsid w:val="00263CCA"/>
    <w:rsid w:val="0026708F"/>
    <w:rsid w:val="00270138"/>
    <w:rsid w:val="002706DE"/>
    <w:rsid w:val="00274A84"/>
    <w:rsid w:val="002753F2"/>
    <w:rsid w:val="00275DA4"/>
    <w:rsid w:val="0027696A"/>
    <w:rsid w:val="00276D8A"/>
    <w:rsid w:val="0027712B"/>
    <w:rsid w:val="0028041D"/>
    <w:rsid w:val="00280E0B"/>
    <w:rsid w:val="00281177"/>
    <w:rsid w:val="00281BA4"/>
    <w:rsid w:val="00281F23"/>
    <w:rsid w:val="00282008"/>
    <w:rsid w:val="002829DA"/>
    <w:rsid w:val="00282B42"/>
    <w:rsid w:val="00282D1E"/>
    <w:rsid w:val="00283722"/>
    <w:rsid w:val="00284903"/>
    <w:rsid w:val="00285ED7"/>
    <w:rsid w:val="0029100F"/>
    <w:rsid w:val="002929A9"/>
    <w:rsid w:val="00294141"/>
    <w:rsid w:val="00294275"/>
    <w:rsid w:val="00295DAF"/>
    <w:rsid w:val="00297894"/>
    <w:rsid w:val="002A0E4D"/>
    <w:rsid w:val="002A144A"/>
    <w:rsid w:val="002A1AE2"/>
    <w:rsid w:val="002A383A"/>
    <w:rsid w:val="002A3D7F"/>
    <w:rsid w:val="002A641F"/>
    <w:rsid w:val="002B1DA0"/>
    <w:rsid w:val="002B254C"/>
    <w:rsid w:val="002B260D"/>
    <w:rsid w:val="002B319C"/>
    <w:rsid w:val="002B3528"/>
    <w:rsid w:val="002B37D3"/>
    <w:rsid w:val="002B43AE"/>
    <w:rsid w:val="002B44EB"/>
    <w:rsid w:val="002B505B"/>
    <w:rsid w:val="002B694F"/>
    <w:rsid w:val="002C0579"/>
    <w:rsid w:val="002C06AB"/>
    <w:rsid w:val="002C18C8"/>
    <w:rsid w:val="002C22B2"/>
    <w:rsid w:val="002C2CC8"/>
    <w:rsid w:val="002C321C"/>
    <w:rsid w:val="002C36BA"/>
    <w:rsid w:val="002C464E"/>
    <w:rsid w:val="002C663C"/>
    <w:rsid w:val="002C7376"/>
    <w:rsid w:val="002C7418"/>
    <w:rsid w:val="002D0B28"/>
    <w:rsid w:val="002D1936"/>
    <w:rsid w:val="002D3562"/>
    <w:rsid w:val="002D3A44"/>
    <w:rsid w:val="002D51FC"/>
    <w:rsid w:val="002D66B7"/>
    <w:rsid w:val="002D6DD4"/>
    <w:rsid w:val="002D71EA"/>
    <w:rsid w:val="002D78DD"/>
    <w:rsid w:val="002E015D"/>
    <w:rsid w:val="002E0827"/>
    <w:rsid w:val="002E0974"/>
    <w:rsid w:val="002E0A63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C67"/>
    <w:rsid w:val="002F5FD4"/>
    <w:rsid w:val="002F6404"/>
    <w:rsid w:val="002F686E"/>
    <w:rsid w:val="003016AD"/>
    <w:rsid w:val="00301DFF"/>
    <w:rsid w:val="00302127"/>
    <w:rsid w:val="00302235"/>
    <w:rsid w:val="003031E2"/>
    <w:rsid w:val="003032BE"/>
    <w:rsid w:val="003034BE"/>
    <w:rsid w:val="00303967"/>
    <w:rsid w:val="00305A29"/>
    <w:rsid w:val="00310BEF"/>
    <w:rsid w:val="00311C54"/>
    <w:rsid w:val="00313318"/>
    <w:rsid w:val="00315E4A"/>
    <w:rsid w:val="003212F5"/>
    <w:rsid w:val="00322D0B"/>
    <w:rsid w:val="00323C80"/>
    <w:rsid w:val="00324B0E"/>
    <w:rsid w:val="00326D05"/>
    <w:rsid w:val="003271D3"/>
    <w:rsid w:val="00332D1C"/>
    <w:rsid w:val="00332D99"/>
    <w:rsid w:val="00337BAB"/>
    <w:rsid w:val="00341150"/>
    <w:rsid w:val="00341F09"/>
    <w:rsid w:val="00344E0D"/>
    <w:rsid w:val="00345D9A"/>
    <w:rsid w:val="003471D6"/>
    <w:rsid w:val="003517CC"/>
    <w:rsid w:val="003529CA"/>
    <w:rsid w:val="00352A14"/>
    <w:rsid w:val="00353A2F"/>
    <w:rsid w:val="00354384"/>
    <w:rsid w:val="003543C9"/>
    <w:rsid w:val="003564BD"/>
    <w:rsid w:val="00356A9E"/>
    <w:rsid w:val="00356C5C"/>
    <w:rsid w:val="0035742D"/>
    <w:rsid w:val="0036038C"/>
    <w:rsid w:val="00363826"/>
    <w:rsid w:val="003653C3"/>
    <w:rsid w:val="00365CBC"/>
    <w:rsid w:val="00367FE5"/>
    <w:rsid w:val="00372E03"/>
    <w:rsid w:val="00372E3B"/>
    <w:rsid w:val="00372FF9"/>
    <w:rsid w:val="00373B2B"/>
    <w:rsid w:val="003745CE"/>
    <w:rsid w:val="003765D0"/>
    <w:rsid w:val="003808C1"/>
    <w:rsid w:val="00381753"/>
    <w:rsid w:val="003829F6"/>
    <w:rsid w:val="003830BC"/>
    <w:rsid w:val="00385ED9"/>
    <w:rsid w:val="00387388"/>
    <w:rsid w:val="00387F0D"/>
    <w:rsid w:val="00391024"/>
    <w:rsid w:val="00392099"/>
    <w:rsid w:val="0039506B"/>
    <w:rsid w:val="003952ED"/>
    <w:rsid w:val="00396063"/>
    <w:rsid w:val="003A0F3E"/>
    <w:rsid w:val="003A118B"/>
    <w:rsid w:val="003A151B"/>
    <w:rsid w:val="003A1D55"/>
    <w:rsid w:val="003A2292"/>
    <w:rsid w:val="003A323A"/>
    <w:rsid w:val="003A34C0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F31"/>
    <w:rsid w:val="003B412D"/>
    <w:rsid w:val="003B7BAB"/>
    <w:rsid w:val="003C1482"/>
    <w:rsid w:val="003C36F4"/>
    <w:rsid w:val="003C482F"/>
    <w:rsid w:val="003C50F0"/>
    <w:rsid w:val="003C7BA1"/>
    <w:rsid w:val="003D5D79"/>
    <w:rsid w:val="003E2CAA"/>
    <w:rsid w:val="003E2D02"/>
    <w:rsid w:val="003E2F25"/>
    <w:rsid w:val="003E381C"/>
    <w:rsid w:val="003E40EE"/>
    <w:rsid w:val="003E48A2"/>
    <w:rsid w:val="003E503C"/>
    <w:rsid w:val="003E6D56"/>
    <w:rsid w:val="003F3C24"/>
    <w:rsid w:val="003F3F84"/>
    <w:rsid w:val="003F4F56"/>
    <w:rsid w:val="003F50F8"/>
    <w:rsid w:val="003F553C"/>
    <w:rsid w:val="003F5989"/>
    <w:rsid w:val="003F725C"/>
    <w:rsid w:val="003F736D"/>
    <w:rsid w:val="003F7549"/>
    <w:rsid w:val="003F7DCE"/>
    <w:rsid w:val="00400275"/>
    <w:rsid w:val="004020A0"/>
    <w:rsid w:val="00402461"/>
    <w:rsid w:val="00403D47"/>
    <w:rsid w:val="00405078"/>
    <w:rsid w:val="004061A3"/>
    <w:rsid w:val="004117A0"/>
    <w:rsid w:val="0041197E"/>
    <w:rsid w:val="0041331E"/>
    <w:rsid w:val="00414378"/>
    <w:rsid w:val="004167D0"/>
    <w:rsid w:val="00417EDA"/>
    <w:rsid w:val="004214F4"/>
    <w:rsid w:val="00423581"/>
    <w:rsid w:val="00424029"/>
    <w:rsid w:val="00424AB8"/>
    <w:rsid w:val="004253AE"/>
    <w:rsid w:val="00425C5F"/>
    <w:rsid w:val="00426BDA"/>
    <w:rsid w:val="004274EF"/>
    <w:rsid w:val="0042795D"/>
    <w:rsid w:val="00430E5A"/>
    <w:rsid w:val="00433229"/>
    <w:rsid w:val="00433346"/>
    <w:rsid w:val="00436986"/>
    <w:rsid w:val="004416F3"/>
    <w:rsid w:val="00441A7A"/>
    <w:rsid w:val="00441E17"/>
    <w:rsid w:val="00442223"/>
    <w:rsid w:val="00442387"/>
    <w:rsid w:val="00442CFE"/>
    <w:rsid w:val="00442FE0"/>
    <w:rsid w:val="0044373C"/>
    <w:rsid w:val="00443DF9"/>
    <w:rsid w:val="00446E01"/>
    <w:rsid w:val="00447618"/>
    <w:rsid w:val="004520EF"/>
    <w:rsid w:val="004533E7"/>
    <w:rsid w:val="004535BC"/>
    <w:rsid w:val="00453E9C"/>
    <w:rsid w:val="004555CD"/>
    <w:rsid w:val="004576A4"/>
    <w:rsid w:val="004607E6"/>
    <w:rsid w:val="00462112"/>
    <w:rsid w:val="00462E80"/>
    <w:rsid w:val="00463748"/>
    <w:rsid w:val="004639A3"/>
    <w:rsid w:val="00463F3D"/>
    <w:rsid w:val="00464948"/>
    <w:rsid w:val="00465566"/>
    <w:rsid w:val="00465BED"/>
    <w:rsid w:val="00467B08"/>
    <w:rsid w:val="004705B1"/>
    <w:rsid w:val="004709F4"/>
    <w:rsid w:val="00471196"/>
    <w:rsid w:val="004716EC"/>
    <w:rsid w:val="00471981"/>
    <w:rsid w:val="00474760"/>
    <w:rsid w:val="00476A9F"/>
    <w:rsid w:val="00480C22"/>
    <w:rsid w:val="004825C6"/>
    <w:rsid w:val="00483A61"/>
    <w:rsid w:val="00486BB0"/>
    <w:rsid w:val="004870D0"/>
    <w:rsid w:val="0048717D"/>
    <w:rsid w:val="0048774E"/>
    <w:rsid w:val="00492CF7"/>
    <w:rsid w:val="004942F2"/>
    <w:rsid w:val="00494E3C"/>
    <w:rsid w:val="00497D4D"/>
    <w:rsid w:val="00497EC5"/>
    <w:rsid w:val="004A0EBD"/>
    <w:rsid w:val="004A26AB"/>
    <w:rsid w:val="004A3A28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706B"/>
    <w:rsid w:val="004B7146"/>
    <w:rsid w:val="004B7239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0935"/>
    <w:rsid w:val="004D52A2"/>
    <w:rsid w:val="004E13EA"/>
    <w:rsid w:val="004E16DB"/>
    <w:rsid w:val="004E28CE"/>
    <w:rsid w:val="004E2C0E"/>
    <w:rsid w:val="004E3943"/>
    <w:rsid w:val="004E525E"/>
    <w:rsid w:val="004E5C99"/>
    <w:rsid w:val="004E5D5D"/>
    <w:rsid w:val="004E6A25"/>
    <w:rsid w:val="004E6B61"/>
    <w:rsid w:val="004E72AD"/>
    <w:rsid w:val="004F0DD2"/>
    <w:rsid w:val="004F2B13"/>
    <w:rsid w:val="004F3B20"/>
    <w:rsid w:val="004F4B9D"/>
    <w:rsid w:val="004F5D11"/>
    <w:rsid w:val="004F5DA6"/>
    <w:rsid w:val="004F6001"/>
    <w:rsid w:val="004F6180"/>
    <w:rsid w:val="004F66EE"/>
    <w:rsid w:val="004F6850"/>
    <w:rsid w:val="00501D0F"/>
    <w:rsid w:val="005026DA"/>
    <w:rsid w:val="00503945"/>
    <w:rsid w:val="00503B9A"/>
    <w:rsid w:val="005069BB"/>
    <w:rsid w:val="00506C55"/>
    <w:rsid w:val="0050707F"/>
    <w:rsid w:val="00510437"/>
    <w:rsid w:val="005107AB"/>
    <w:rsid w:val="00511443"/>
    <w:rsid w:val="0051281F"/>
    <w:rsid w:val="00512A0A"/>
    <w:rsid w:val="00513B1A"/>
    <w:rsid w:val="005142EE"/>
    <w:rsid w:val="00516129"/>
    <w:rsid w:val="00517082"/>
    <w:rsid w:val="0051713A"/>
    <w:rsid w:val="00517F5D"/>
    <w:rsid w:val="00520C88"/>
    <w:rsid w:val="00522C06"/>
    <w:rsid w:val="0052338E"/>
    <w:rsid w:val="005241FE"/>
    <w:rsid w:val="00524D15"/>
    <w:rsid w:val="0052572F"/>
    <w:rsid w:val="00526C9B"/>
    <w:rsid w:val="00527EDE"/>
    <w:rsid w:val="005302D7"/>
    <w:rsid w:val="00530756"/>
    <w:rsid w:val="00534629"/>
    <w:rsid w:val="00535F49"/>
    <w:rsid w:val="00536FA8"/>
    <w:rsid w:val="00537933"/>
    <w:rsid w:val="00543320"/>
    <w:rsid w:val="00544E8B"/>
    <w:rsid w:val="00547170"/>
    <w:rsid w:val="00552F5E"/>
    <w:rsid w:val="00555399"/>
    <w:rsid w:val="005567DA"/>
    <w:rsid w:val="0056021B"/>
    <w:rsid w:val="00560757"/>
    <w:rsid w:val="005631F7"/>
    <w:rsid w:val="005660EA"/>
    <w:rsid w:val="005712D2"/>
    <w:rsid w:val="00572476"/>
    <w:rsid w:val="005737F5"/>
    <w:rsid w:val="005759FC"/>
    <w:rsid w:val="005769A9"/>
    <w:rsid w:val="00577696"/>
    <w:rsid w:val="005803CF"/>
    <w:rsid w:val="00581D8C"/>
    <w:rsid w:val="0058271F"/>
    <w:rsid w:val="005846CC"/>
    <w:rsid w:val="00584AE0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3EC5"/>
    <w:rsid w:val="00595298"/>
    <w:rsid w:val="0059605F"/>
    <w:rsid w:val="00596BCD"/>
    <w:rsid w:val="005A0038"/>
    <w:rsid w:val="005A058B"/>
    <w:rsid w:val="005A08C8"/>
    <w:rsid w:val="005A2753"/>
    <w:rsid w:val="005A2B09"/>
    <w:rsid w:val="005A350D"/>
    <w:rsid w:val="005A3613"/>
    <w:rsid w:val="005A5BAB"/>
    <w:rsid w:val="005A7C3B"/>
    <w:rsid w:val="005B099D"/>
    <w:rsid w:val="005B0A39"/>
    <w:rsid w:val="005B0B18"/>
    <w:rsid w:val="005B178B"/>
    <w:rsid w:val="005B3A6A"/>
    <w:rsid w:val="005B3BF9"/>
    <w:rsid w:val="005B4447"/>
    <w:rsid w:val="005B59DA"/>
    <w:rsid w:val="005B6077"/>
    <w:rsid w:val="005B6F46"/>
    <w:rsid w:val="005B7DDB"/>
    <w:rsid w:val="005C07F0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4166"/>
    <w:rsid w:val="005E472B"/>
    <w:rsid w:val="005E4EBE"/>
    <w:rsid w:val="005E6F05"/>
    <w:rsid w:val="005E7E10"/>
    <w:rsid w:val="005F07F7"/>
    <w:rsid w:val="005F0B8F"/>
    <w:rsid w:val="005F3C7F"/>
    <w:rsid w:val="005F4377"/>
    <w:rsid w:val="005F504F"/>
    <w:rsid w:val="005F57B1"/>
    <w:rsid w:val="005F59DF"/>
    <w:rsid w:val="005F600C"/>
    <w:rsid w:val="0060012B"/>
    <w:rsid w:val="00601DF8"/>
    <w:rsid w:val="006059AD"/>
    <w:rsid w:val="00605E7E"/>
    <w:rsid w:val="006101D5"/>
    <w:rsid w:val="00610523"/>
    <w:rsid w:val="00610DD1"/>
    <w:rsid w:val="00611B1B"/>
    <w:rsid w:val="00614720"/>
    <w:rsid w:val="00614F14"/>
    <w:rsid w:val="00615043"/>
    <w:rsid w:val="00622C83"/>
    <w:rsid w:val="006260E5"/>
    <w:rsid w:val="00626803"/>
    <w:rsid w:val="00627F6E"/>
    <w:rsid w:val="0063154B"/>
    <w:rsid w:val="00631933"/>
    <w:rsid w:val="0063277D"/>
    <w:rsid w:val="00633719"/>
    <w:rsid w:val="0063384F"/>
    <w:rsid w:val="00634958"/>
    <w:rsid w:val="00635922"/>
    <w:rsid w:val="00636154"/>
    <w:rsid w:val="0063624D"/>
    <w:rsid w:val="00637B53"/>
    <w:rsid w:val="00637F16"/>
    <w:rsid w:val="00637F19"/>
    <w:rsid w:val="00637FF5"/>
    <w:rsid w:val="00640203"/>
    <w:rsid w:val="006404F0"/>
    <w:rsid w:val="006419F9"/>
    <w:rsid w:val="00641D6D"/>
    <w:rsid w:val="00643784"/>
    <w:rsid w:val="00643C0B"/>
    <w:rsid w:val="00644AC0"/>
    <w:rsid w:val="006465F5"/>
    <w:rsid w:val="006473A6"/>
    <w:rsid w:val="006475FB"/>
    <w:rsid w:val="00650D9B"/>
    <w:rsid w:val="00651C69"/>
    <w:rsid w:val="006521E8"/>
    <w:rsid w:val="0065228A"/>
    <w:rsid w:val="0065295A"/>
    <w:rsid w:val="00652B13"/>
    <w:rsid w:val="006553E0"/>
    <w:rsid w:val="00655F6A"/>
    <w:rsid w:val="00656514"/>
    <w:rsid w:val="0065662D"/>
    <w:rsid w:val="00656803"/>
    <w:rsid w:val="00657E84"/>
    <w:rsid w:val="006602EE"/>
    <w:rsid w:val="0066203A"/>
    <w:rsid w:val="006620E1"/>
    <w:rsid w:val="0066268E"/>
    <w:rsid w:val="006639CC"/>
    <w:rsid w:val="0066403D"/>
    <w:rsid w:val="0066535F"/>
    <w:rsid w:val="00667406"/>
    <w:rsid w:val="006705FC"/>
    <w:rsid w:val="00670BF8"/>
    <w:rsid w:val="0067252F"/>
    <w:rsid w:val="00675710"/>
    <w:rsid w:val="0067574E"/>
    <w:rsid w:val="00677186"/>
    <w:rsid w:val="006818DE"/>
    <w:rsid w:val="00681E92"/>
    <w:rsid w:val="00682631"/>
    <w:rsid w:val="006833BA"/>
    <w:rsid w:val="00683A33"/>
    <w:rsid w:val="00684BD9"/>
    <w:rsid w:val="00686609"/>
    <w:rsid w:val="00686896"/>
    <w:rsid w:val="00691FA3"/>
    <w:rsid w:val="00692D2C"/>
    <w:rsid w:val="006952F3"/>
    <w:rsid w:val="006965E1"/>
    <w:rsid w:val="006A077C"/>
    <w:rsid w:val="006A50A6"/>
    <w:rsid w:val="006A54E0"/>
    <w:rsid w:val="006A6974"/>
    <w:rsid w:val="006A7D45"/>
    <w:rsid w:val="006B083B"/>
    <w:rsid w:val="006B4338"/>
    <w:rsid w:val="006B46CF"/>
    <w:rsid w:val="006B4CD0"/>
    <w:rsid w:val="006B5E7F"/>
    <w:rsid w:val="006B672D"/>
    <w:rsid w:val="006B6ADC"/>
    <w:rsid w:val="006B777A"/>
    <w:rsid w:val="006C07B5"/>
    <w:rsid w:val="006C20D9"/>
    <w:rsid w:val="006C3ACC"/>
    <w:rsid w:val="006C4FEB"/>
    <w:rsid w:val="006C525B"/>
    <w:rsid w:val="006C6949"/>
    <w:rsid w:val="006C75E0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2CC"/>
    <w:rsid w:val="006D4460"/>
    <w:rsid w:val="006D62C6"/>
    <w:rsid w:val="006E009C"/>
    <w:rsid w:val="006E0337"/>
    <w:rsid w:val="006E0B2C"/>
    <w:rsid w:val="006E2645"/>
    <w:rsid w:val="006E3239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799"/>
    <w:rsid w:val="006F2A52"/>
    <w:rsid w:val="006F3B70"/>
    <w:rsid w:val="006F6D2F"/>
    <w:rsid w:val="007003EB"/>
    <w:rsid w:val="00700685"/>
    <w:rsid w:val="00702A13"/>
    <w:rsid w:val="00703ACC"/>
    <w:rsid w:val="0070405E"/>
    <w:rsid w:val="0070593E"/>
    <w:rsid w:val="00705E2C"/>
    <w:rsid w:val="0070623F"/>
    <w:rsid w:val="00706E61"/>
    <w:rsid w:val="00706FF2"/>
    <w:rsid w:val="00707487"/>
    <w:rsid w:val="00707655"/>
    <w:rsid w:val="00711281"/>
    <w:rsid w:val="00713714"/>
    <w:rsid w:val="00713F9E"/>
    <w:rsid w:val="007176FB"/>
    <w:rsid w:val="00720813"/>
    <w:rsid w:val="007211F0"/>
    <w:rsid w:val="0072144B"/>
    <w:rsid w:val="00722B00"/>
    <w:rsid w:val="00725498"/>
    <w:rsid w:val="00726658"/>
    <w:rsid w:val="00727158"/>
    <w:rsid w:val="0072744E"/>
    <w:rsid w:val="00727FA6"/>
    <w:rsid w:val="00730702"/>
    <w:rsid w:val="00730E9F"/>
    <w:rsid w:val="00731B20"/>
    <w:rsid w:val="0073262B"/>
    <w:rsid w:val="007338DC"/>
    <w:rsid w:val="00734C3D"/>
    <w:rsid w:val="0073566A"/>
    <w:rsid w:val="00735718"/>
    <w:rsid w:val="00735C84"/>
    <w:rsid w:val="00735FB4"/>
    <w:rsid w:val="007402EA"/>
    <w:rsid w:val="00740A43"/>
    <w:rsid w:val="00744807"/>
    <w:rsid w:val="00744B3D"/>
    <w:rsid w:val="0074652B"/>
    <w:rsid w:val="00746AD3"/>
    <w:rsid w:val="007479D2"/>
    <w:rsid w:val="007509B5"/>
    <w:rsid w:val="007524B0"/>
    <w:rsid w:val="00754620"/>
    <w:rsid w:val="007554CA"/>
    <w:rsid w:val="00756357"/>
    <w:rsid w:val="00760507"/>
    <w:rsid w:val="00761887"/>
    <w:rsid w:val="00761B2C"/>
    <w:rsid w:val="00766A79"/>
    <w:rsid w:val="00767192"/>
    <w:rsid w:val="00767A8B"/>
    <w:rsid w:val="00770134"/>
    <w:rsid w:val="0077382B"/>
    <w:rsid w:val="00773DDC"/>
    <w:rsid w:val="00775B3D"/>
    <w:rsid w:val="00777DE5"/>
    <w:rsid w:val="007823B1"/>
    <w:rsid w:val="00782410"/>
    <w:rsid w:val="0078327E"/>
    <w:rsid w:val="007845BC"/>
    <w:rsid w:val="00784A57"/>
    <w:rsid w:val="0078551B"/>
    <w:rsid w:val="0078728F"/>
    <w:rsid w:val="00787C57"/>
    <w:rsid w:val="00793107"/>
    <w:rsid w:val="0079416C"/>
    <w:rsid w:val="007A070D"/>
    <w:rsid w:val="007A0E71"/>
    <w:rsid w:val="007A1E1B"/>
    <w:rsid w:val="007A56F0"/>
    <w:rsid w:val="007A6344"/>
    <w:rsid w:val="007B0E95"/>
    <w:rsid w:val="007B0F01"/>
    <w:rsid w:val="007B1081"/>
    <w:rsid w:val="007B1EA3"/>
    <w:rsid w:val="007B266A"/>
    <w:rsid w:val="007B27BF"/>
    <w:rsid w:val="007B3345"/>
    <w:rsid w:val="007B367C"/>
    <w:rsid w:val="007B3835"/>
    <w:rsid w:val="007B4597"/>
    <w:rsid w:val="007B492B"/>
    <w:rsid w:val="007B4A5E"/>
    <w:rsid w:val="007B6FEB"/>
    <w:rsid w:val="007B73E2"/>
    <w:rsid w:val="007D1028"/>
    <w:rsid w:val="007D41F8"/>
    <w:rsid w:val="007D47D7"/>
    <w:rsid w:val="007D4AA7"/>
    <w:rsid w:val="007D5114"/>
    <w:rsid w:val="007D5DA5"/>
    <w:rsid w:val="007D79E9"/>
    <w:rsid w:val="007D7F14"/>
    <w:rsid w:val="007E01FF"/>
    <w:rsid w:val="007E19D2"/>
    <w:rsid w:val="007E1F52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7F6304"/>
    <w:rsid w:val="00800EF0"/>
    <w:rsid w:val="008012A6"/>
    <w:rsid w:val="008040FD"/>
    <w:rsid w:val="00804888"/>
    <w:rsid w:val="00804E80"/>
    <w:rsid w:val="008053CC"/>
    <w:rsid w:val="008070B7"/>
    <w:rsid w:val="00807C45"/>
    <w:rsid w:val="00810D0B"/>
    <w:rsid w:val="0081301C"/>
    <w:rsid w:val="00813A97"/>
    <w:rsid w:val="0081458B"/>
    <w:rsid w:val="00814D67"/>
    <w:rsid w:val="00815E95"/>
    <w:rsid w:val="008165CC"/>
    <w:rsid w:val="0082063D"/>
    <w:rsid w:val="00822020"/>
    <w:rsid w:val="008234AE"/>
    <w:rsid w:val="00823898"/>
    <w:rsid w:val="00823F30"/>
    <w:rsid w:val="00826233"/>
    <w:rsid w:val="0082689E"/>
    <w:rsid w:val="00826CE9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547F"/>
    <w:rsid w:val="008473D2"/>
    <w:rsid w:val="00850BD9"/>
    <w:rsid w:val="0085220B"/>
    <w:rsid w:val="00853E84"/>
    <w:rsid w:val="00855EE5"/>
    <w:rsid w:val="008610AA"/>
    <w:rsid w:val="00861496"/>
    <w:rsid w:val="00863C37"/>
    <w:rsid w:val="00864238"/>
    <w:rsid w:val="00864EA5"/>
    <w:rsid w:val="00865905"/>
    <w:rsid w:val="0086651B"/>
    <w:rsid w:val="008673B4"/>
    <w:rsid w:val="00867DB2"/>
    <w:rsid w:val="0087426A"/>
    <w:rsid w:val="00874675"/>
    <w:rsid w:val="00875372"/>
    <w:rsid w:val="00876FA5"/>
    <w:rsid w:val="00877698"/>
    <w:rsid w:val="00877791"/>
    <w:rsid w:val="0088086C"/>
    <w:rsid w:val="00882725"/>
    <w:rsid w:val="00882F5F"/>
    <w:rsid w:val="008844FC"/>
    <w:rsid w:val="00887373"/>
    <w:rsid w:val="00890595"/>
    <w:rsid w:val="00891715"/>
    <w:rsid w:val="00893B99"/>
    <w:rsid w:val="00895F39"/>
    <w:rsid w:val="00896768"/>
    <w:rsid w:val="00896CBA"/>
    <w:rsid w:val="0089753D"/>
    <w:rsid w:val="00897A70"/>
    <w:rsid w:val="008A047B"/>
    <w:rsid w:val="008A1A52"/>
    <w:rsid w:val="008A2927"/>
    <w:rsid w:val="008A4A1E"/>
    <w:rsid w:val="008A72C4"/>
    <w:rsid w:val="008A79CF"/>
    <w:rsid w:val="008A7EC1"/>
    <w:rsid w:val="008B0085"/>
    <w:rsid w:val="008B17B6"/>
    <w:rsid w:val="008B2CDB"/>
    <w:rsid w:val="008B442E"/>
    <w:rsid w:val="008B4EBE"/>
    <w:rsid w:val="008B5262"/>
    <w:rsid w:val="008B54B7"/>
    <w:rsid w:val="008B6414"/>
    <w:rsid w:val="008B76B9"/>
    <w:rsid w:val="008C0602"/>
    <w:rsid w:val="008C2F1C"/>
    <w:rsid w:val="008C47F8"/>
    <w:rsid w:val="008C59A3"/>
    <w:rsid w:val="008C5FDA"/>
    <w:rsid w:val="008C6941"/>
    <w:rsid w:val="008C7423"/>
    <w:rsid w:val="008D04B1"/>
    <w:rsid w:val="008D18D6"/>
    <w:rsid w:val="008D3BC3"/>
    <w:rsid w:val="008D4E45"/>
    <w:rsid w:val="008D763A"/>
    <w:rsid w:val="008D792E"/>
    <w:rsid w:val="008E2333"/>
    <w:rsid w:val="008E3FD3"/>
    <w:rsid w:val="008E4BFA"/>
    <w:rsid w:val="008E7038"/>
    <w:rsid w:val="008E7813"/>
    <w:rsid w:val="008F0B06"/>
    <w:rsid w:val="008F0DAC"/>
    <w:rsid w:val="008F1CC0"/>
    <w:rsid w:val="008F1E88"/>
    <w:rsid w:val="008F1EB1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0623"/>
    <w:rsid w:val="009123A4"/>
    <w:rsid w:val="00913302"/>
    <w:rsid w:val="0091436F"/>
    <w:rsid w:val="00915068"/>
    <w:rsid w:val="00915761"/>
    <w:rsid w:val="00917909"/>
    <w:rsid w:val="00917AE8"/>
    <w:rsid w:val="00917C3A"/>
    <w:rsid w:val="00920439"/>
    <w:rsid w:val="009240B2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0BB"/>
    <w:rsid w:val="0093321A"/>
    <w:rsid w:val="009339C0"/>
    <w:rsid w:val="00934D24"/>
    <w:rsid w:val="00935F6B"/>
    <w:rsid w:val="00937046"/>
    <w:rsid w:val="009375F6"/>
    <w:rsid w:val="00940533"/>
    <w:rsid w:val="009409DE"/>
    <w:rsid w:val="00941631"/>
    <w:rsid w:val="0094178A"/>
    <w:rsid w:val="00941ABB"/>
    <w:rsid w:val="00942C95"/>
    <w:rsid w:val="00944B54"/>
    <w:rsid w:val="009456FC"/>
    <w:rsid w:val="00947224"/>
    <w:rsid w:val="009507A5"/>
    <w:rsid w:val="00950CBD"/>
    <w:rsid w:val="00951ABE"/>
    <w:rsid w:val="00951C74"/>
    <w:rsid w:val="0095221D"/>
    <w:rsid w:val="0095500C"/>
    <w:rsid w:val="009550B5"/>
    <w:rsid w:val="0095551E"/>
    <w:rsid w:val="0095674F"/>
    <w:rsid w:val="0095764A"/>
    <w:rsid w:val="00962205"/>
    <w:rsid w:val="00962D6B"/>
    <w:rsid w:val="0096338D"/>
    <w:rsid w:val="00965363"/>
    <w:rsid w:val="009657E6"/>
    <w:rsid w:val="00965D99"/>
    <w:rsid w:val="009668BB"/>
    <w:rsid w:val="009675B3"/>
    <w:rsid w:val="00970180"/>
    <w:rsid w:val="00970688"/>
    <w:rsid w:val="00972ED6"/>
    <w:rsid w:val="00974625"/>
    <w:rsid w:val="009761C9"/>
    <w:rsid w:val="00976E4B"/>
    <w:rsid w:val="00980196"/>
    <w:rsid w:val="009807D0"/>
    <w:rsid w:val="00980CD1"/>
    <w:rsid w:val="009833CC"/>
    <w:rsid w:val="0098441C"/>
    <w:rsid w:val="009856E7"/>
    <w:rsid w:val="00985F4F"/>
    <w:rsid w:val="0098670D"/>
    <w:rsid w:val="00987515"/>
    <w:rsid w:val="0099007E"/>
    <w:rsid w:val="00990311"/>
    <w:rsid w:val="00990A4B"/>
    <w:rsid w:val="00991DA4"/>
    <w:rsid w:val="00992090"/>
    <w:rsid w:val="00994D02"/>
    <w:rsid w:val="00995091"/>
    <w:rsid w:val="00996B84"/>
    <w:rsid w:val="009A2BAD"/>
    <w:rsid w:val="009A33A1"/>
    <w:rsid w:val="009A34D3"/>
    <w:rsid w:val="009A37CE"/>
    <w:rsid w:val="009A4192"/>
    <w:rsid w:val="009A6ACC"/>
    <w:rsid w:val="009A6D89"/>
    <w:rsid w:val="009A743F"/>
    <w:rsid w:val="009A766D"/>
    <w:rsid w:val="009B1056"/>
    <w:rsid w:val="009B10BD"/>
    <w:rsid w:val="009B1594"/>
    <w:rsid w:val="009B29C7"/>
    <w:rsid w:val="009B5721"/>
    <w:rsid w:val="009B5ABE"/>
    <w:rsid w:val="009B6336"/>
    <w:rsid w:val="009C05DD"/>
    <w:rsid w:val="009C0EC0"/>
    <w:rsid w:val="009C1F92"/>
    <w:rsid w:val="009C3062"/>
    <w:rsid w:val="009C492A"/>
    <w:rsid w:val="009C6725"/>
    <w:rsid w:val="009C7475"/>
    <w:rsid w:val="009D12A3"/>
    <w:rsid w:val="009D1B40"/>
    <w:rsid w:val="009D1DE0"/>
    <w:rsid w:val="009D26D7"/>
    <w:rsid w:val="009D2E38"/>
    <w:rsid w:val="009D3D18"/>
    <w:rsid w:val="009D3F3B"/>
    <w:rsid w:val="009D3F65"/>
    <w:rsid w:val="009D4774"/>
    <w:rsid w:val="009D5A64"/>
    <w:rsid w:val="009D5C94"/>
    <w:rsid w:val="009D5E4E"/>
    <w:rsid w:val="009D7EFF"/>
    <w:rsid w:val="009E0312"/>
    <w:rsid w:val="009E146D"/>
    <w:rsid w:val="009E27E4"/>
    <w:rsid w:val="009E290E"/>
    <w:rsid w:val="009E395C"/>
    <w:rsid w:val="009E3A78"/>
    <w:rsid w:val="009E3F0E"/>
    <w:rsid w:val="009E404A"/>
    <w:rsid w:val="009E4162"/>
    <w:rsid w:val="009E56F7"/>
    <w:rsid w:val="009F1B48"/>
    <w:rsid w:val="009F34BD"/>
    <w:rsid w:val="009F494B"/>
    <w:rsid w:val="009F5259"/>
    <w:rsid w:val="00A01D09"/>
    <w:rsid w:val="00A025B8"/>
    <w:rsid w:val="00A0288B"/>
    <w:rsid w:val="00A04365"/>
    <w:rsid w:val="00A10440"/>
    <w:rsid w:val="00A10E74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EB4"/>
    <w:rsid w:val="00A26012"/>
    <w:rsid w:val="00A26A40"/>
    <w:rsid w:val="00A27A42"/>
    <w:rsid w:val="00A30E3A"/>
    <w:rsid w:val="00A3277F"/>
    <w:rsid w:val="00A329A2"/>
    <w:rsid w:val="00A336F1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221"/>
    <w:rsid w:val="00A54B93"/>
    <w:rsid w:val="00A54BEC"/>
    <w:rsid w:val="00A55176"/>
    <w:rsid w:val="00A5569D"/>
    <w:rsid w:val="00A55902"/>
    <w:rsid w:val="00A57316"/>
    <w:rsid w:val="00A57955"/>
    <w:rsid w:val="00A634FF"/>
    <w:rsid w:val="00A63B45"/>
    <w:rsid w:val="00A6745D"/>
    <w:rsid w:val="00A709F9"/>
    <w:rsid w:val="00A737C6"/>
    <w:rsid w:val="00A73C5F"/>
    <w:rsid w:val="00A801F8"/>
    <w:rsid w:val="00A82389"/>
    <w:rsid w:val="00A83CF8"/>
    <w:rsid w:val="00A8620B"/>
    <w:rsid w:val="00A86AC0"/>
    <w:rsid w:val="00A87876"/>
    <w:rsid w:val="00A87F7F"/>
    <w:rsid w:val="00A90BDE"/>
    <w:rsid w:val="00A93DF0"/>
    <w:rsid w:val="00A9471E"/>
    <w:rsid w:val="00A94B28"/>
    <w:rsid w:val="00A9543B"/>
    <w:rsid w:val="00A96323"/>
    <w:rsid w:val="00A967E0"/>
    <w:rsid w:val="00AA0508"/>
    <w:rsid w:val="00AA0FA3"/>
    <w:rsid w:val="00AA11ED"/>
    <w:rsid w:val="00AA3F19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6A8E"/>
    <w:rsid w:val="00AB778D"/>
    <w:rsid w:val="00AB7A12"/>
    <w:rsid w:val="00AC0758"/>
    <w:rsid w:val="00AC266C"/>
    <w:rsid w:val="00AC4073"/>
    <w:rsid w:val="00AC5D0F"/>
    <w:rsid w:val="00AC7147"/>
    <w:rsid w:val="00AC7CA2"/>
    <w:rsid w:val="00AD1D45"/>
    <w:rsid w:val="00AD1E8C"/>
    <w:rsid w:val="00AD29BB"/>
    <w:rsid w:val="00AD428A"/>
    <w:rsid w:val="00AD5AE0"/>
    <w:rsid w:val="00AD7BA9"/>
    <w:rsid w:val="00AD7DE1"/>
    <w:rsid w:val="00AE02D2"/>
    <w:rsid w:val="00AE13FC"/>
    <w:rsid w:val="00AE3860"/>
    <w:rsid w:val="00AE527B"/>
    <w:rsid w:val="00AF0380"/>
    <w:rsid w:val="00AF4FF1"/>
    <w:rsid w:val="00AF5731"/>
    <w:rsid w:val="00AF6029"/>
    <w:rsid w:val="00AF6A24"/>
    <w:rsid w:val="00AF7065"/>
    <w:rsid w:val="00AF7319"/>
    <w:rsid w:val="00B01BA1"/>
    <w:rsid w:val="00B01D9C"/>
    <w:rsid w:val="00B0311D"/>
    <w:rsid w:val="00B049B9"/>
    <w:rsid w:val="00B04CA8"/>
    <w:rsid w:val="00B04FF8"/>
    <w:rsid w:val="00B055B1"/>
    <w:rsid w:val="00B05F45"/>
    <w:rsid w:val="00B1252E"/>
    <w:rsid w:val="00B12B1D"/>
    <w:rsid w:val="00B12B8A"/>
    <w:rsid w:val="00B12C88"/>
    <w:rsid w:val="00B14EC7"/>
    <w:rsid w:val="00B15797"/>
    <w:rsid w:val="00B15D0D"/>
    <w:rsid w:val="00B179D9"/>
    <w:rsid w:val="00B2011A"/>
    <w:rsid w:val="00B20D9F"/>
    <w:rsid w:val="00B20DB7"/>
    <w:rsid w:val="00B21EB1"/>
    <w:rsid w:val="00B222E2"/>
    <w:rsid w:val="00B25D35"/>
    <w:rsid w:val="00B26A8B"/>
    <w:rsid w:val="00B26AE4"/>
    <w:rsid w:val="00B26D2D"/>
    <w:rsid w:val="00B3064A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79A7"/>
    <w:rsid w:val="00B5057C"/>
    <w:rsid w:val="00B50815"/>
    <w:rsid w:val="00B52270"/>
    <w:rsid w:val="00B539F5"/>
    <w:rsid w:val="00B53A44"/>
    <w:rsid w:val="00B53AFA"/>
    <w:rsid w:val="00B54E8B"/>
    <w:rsid w:val="00B55E22"/>
    <w:rsid w:val="00B56081"/>
    <w:rsid w:val="00B5707E"/>
    <w:rsid w:val="00B6051A"/>
    <w:rsid w:val="00B60A03"/>
    <w:rsid w:val="00B6238F"/>
    <w:rsid w:val="00B637CF"/>
    <w:rsid w:val="00B65F6D"/>
    <w:rsid w:val="00B71187"/>
    <w:rsid w:val="00B711D1"/>
    <w:rsid w:val="00B71F73"/>
    <w:rsid w:val="00B74657"/>
    <w:rsid w:val="00B75E2D"/>
    <w:rsid w:val="00B76588"/>
    <w:rsid w:val="00B77820"/>
    <w:rsid w:val="00B80C70"/>
    <w:rsid w:val="00B819F0"/>
    <w:rsid w:val="00B830BA"/>
    <w:rsid w:val="00B8494F"/>
    <w:rsid w:val="00B86A30"/>
    <w:rsid w:val="00B8706F"/>
    <w:rsid w:val="00B87889"/>
    <w:rsid w:val="00B93DEC"/>
    <w:rsid w:val="00B93FBC"/>
    <w:rsid w:val="00B94140"/>
    <w:rsid w:val="00B94636"/>
    <w:rsid w:val="00B9479F"/>
    <w:rsid w:val="00B9594B"/>
    <w:rsid w:val="00B95CE7"/>
    <w:rsid w:val="00B96505"/>
    <w:rsid w:val="00BA0F1B"/>
    <w:rsid w:val="00BA3731"/>
    <w:rsid w:val="00BA6220"/>
    <w:rsid w:val="00BB010E"/>
    <w:rsid w:val="00BB0AC8"/>
    <w:rsid w:val="00BB0C9F"/>
    <w:rsid w:val="00BB1B89"/>
    <w:rsid w:val="00BB5034"/>
    <w:rsid w:val="00BB5252"/>
    <w:rsid w:val="00BB5C1B"/>
    <w:rsid w:val="00BC0607"/>
    <w:rsid w:val="00BC23C7"/>
    <w:rsid w:val="00BC2F46"/>
    <w:rsid w:val="00BC6B49"/>
    <w:rsid w:val="00BC72E1"/>
    <w:rsid w:val="00BC7687"/>
    <w:rsid w:val="00BD3C3C"/>
    <w:rsid w:val="00BD3C3D"/>
    <w:rsid w:val="00BD4820"/>
    <w:rsid w:val="00BD5E26"/>
    <w:rsid w:val="00BE02BF"/>
    <w:rsid w:val="00BE06A1"/>
    <w:rsid w:val="00BE0823"/>
    <w:rsid w:val="00BE14FA"/>
    <w:rsid w:val="00BE1CBE"/>
    <w:rsid w:val="00BE2773"/>
    <w:rsid w:val="00BE285B"/>
    <w:rsid w:val="00BE454E"/>
    <w:rsid w:val="00BE70F4"/>
    <w:rsid w:val="00BF0BDA"/>
    <w:rsid w:val="00BF3E8D"/>
    <w:rsid w:val="00BF4CE7"/>
    <w:rsid w:val="00BF4F39"/>
    <w:rsid w:val="00BF52A9"/>
    <w:rsid w:val="00BF62BB"/>
    <w:rsid w:val="00BF6F5E"/>
    <w:rsid w:val="00BF74BB"/>
    <w:rsid w:val="00BF75E2"/>
    <w:rsid w:val="00C001C1"/>
    <w:rsid w:val="00C030FC"/>
    <w:rsid w:val="00C062F6"/>
    <w:rsid w:val="00C0658F"/>
    <w:rsid w:val="00C067B1"/>
    <w:rsid w:val="00C067B5"/>
    <w:rsid w:val="00C0680A"/>
    <w:rsid w:val="00C069F0"/>
    <w:rsid w:val="00C111D8"/>
    <w:rsid w:val="00C12835"/>
    <w:rsid w:val="00C12B0B"/>
    <w:rsid w:val="00C1370D"/>
    <w:rsid w:val="00C13DFA"/>
    <w:rsid w:val="00C14C71"/>
    <w:rsid w:val="00C15080"/>
    <w:rsid w:val="00C153C8"/>
    <w:rsid w:val="00C179C8"/>
    <w:rsid w:val="00C17F38"/>
    <w:rsid w:val="00C20212"/>
    <w:rsid w:val="00C21CBE"/>
    <w:rsid w:val="00C223B4"/>
    <w:rsid w:val="00C259FE"/>
    <w:rsid w:val="00C25F82"/>
    <w:rsid w:val="00C27BC1"/>
    <w:rsid w:val="00C27E3A"/>
    <w:rsid w:val="00C319AD"/>
    <w:rsid w:val="00C337F6"/>
    <w:rsid w:val="00C33A1B"/>
    <w:rsid w:val="00C34641"/>
    <w:rsid w:val="00C357CB"/>
    <w:rsid w:val="00C35899"/>
    <w:rsid w:val="00C362F6"/>
    <w:rsid w:val="00C40C81"/>
    <w:rsid w:val="00C40E06"/>
    <w:rsid w:val="00C420CC"/>
    <w:rsid w:val="00C447AE"/>
    <w:rsid w:val="00C44E65"/>
    <w:rsid w:val="00C4583B"/>
    <w:rsid w:val="00C45D54"/>
    <w:rsid w:val="00C45DC8"/>
    <w:rsid w:val="00C47E4E"/>
    <w:rsid w:val="00C50F50"/>
    <w:rsid w:val="00C51A2A"/>
    <w:rsid w:val="00C51FC0"/>
    <w:rsid w:val="00C52A0B"/>
    <w:rsid w:val="00C52AFF"/>
    <w:rsid w:val="00C52E15"/>
    <w:rsid w:val="00C553FD"/>
    <w:rsid w:val="00C55423"/>
    <w:rsid w:val="00C56D41"/>
    <w:rsid w:val="00C5773B"/>
    <w:rsid w:val="00C57809"/>
    <w:rsid w:val="00C61EA4"/>
    <w:rsid w:val="00C64522"/>
    <w:rsid w:val="00C65493"/>
    <w:rsid w:val="00C657E2"/>
    <w:rsid w:val="00C65823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82C"/>
    <w:rsid w:val="00C802A0"/>
    <w:rsid w:val="00C80B67"/>
    <w:rsid w:val="00C827F5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648E"/>
    <w:rsid w:val="00C977EC"/>
    <w:rsid w:val="00C97AFA"/>
    <w:rsid w:val="00CA0E9F"/>
    <w:rsid w:val="00CA1FF5"/>
    <w:rsid w:val="00CA3AE1"/>
    <w:rsid w:val="00CA44EA"/>
    <w:rsid w:val="00CA4624"/>
    <w:rsid w:val="00CA5F36"/>
    <w:rsid w:val="00CA60D7"/>
    <w:rsid w:val="00CA6F37"/>
    <w:rsid w:val="00CA7D49"/>
    <w:rsid w:val="00CB0E3A"/>
    <w:rsid w:val="00CB1CBB"/>
    <w:rsid w:val="00CB2983"/>
    <w:rsid w:val="00CB4084"/>
    <w:rsid w:val="00CB4278"/>
    <w:rsid w:val="00CB579B"/>
    <w:rsid w:val="00CB6984"/>
    <w:rsid w:val="00CB78CD"/>
    <w:rsid w:val="00CC05AF"/>
    <w:rsid w:val="00CC1206"/>
    <w:rsid w:val="00CC2697"/>
    <w:rsid w:val="00CC38B0"/>
    <w:rsid w:val="00CC3AE9"/>
    <w:rsid w:val="00CC57B1"/>
    <w:rsid w:val="00CC73AB"/>
    <w:rsid w:val="00CC754F"/>
    <w:rsid w:val="00CC79B8"/>
    <w:rsid w:val="00CD03EB"/>
    <w:rsid w:val="00CD3C92"/>
    <w:rsid w:val="00CD3DDB"/>
    <w:rsid w:val="00CE116B"/>
    <w:rsid w:val="00CE12A4"/>
    <w:rsid w:val="00CE2B87"/>
    <w:rsid w:val="00CE3B54"/>
    <w:rsid w:val="00CE423F"/>
    <w:rsid w:val="00CE48B8"/>
    <w:rsid w:val="00CE53FC"/>
    <w:rsid w:val="00CE58F6"/>
    <w:rsid w:val="00CE611A"/>
    <w:rsid w:val="00CE67BA"/>
    <w:rsid w:val="00CE72CC"/>
    <w:rsid w:val="00CF1791"/>
    <w:rsid w:val="00CF1BDC"/>
    <w:rsid w:val="00CF2728"/>
    <w:rsid w:val="00CF3A1A"/>
    <w:rsid w:val="00CF40BB"/>
    <w:rsid w:val="00CF480A"/>
    <w:rsid w:val="00CF48FB"/>
    <w:rsid w:val="00D00956"/>
    <w:rsid w:val="00D00DE1"/>
    <w:rsid w:val="00D02D3D"/>
    <w:rsid w:val="00D03D96"/>
    <w:rsid w:val="00D05C26"/>
    <w:rsid w:val="00D0702D"/>
    <w:rsid w:val="00D07E14"/>
    <w:rsid w:val="00D11274"/>
    <w:rsid w:val="00D114F8"/>
    <w:rsid w:val="00D11537"/>
    <w:rsid w:val="00D1176B"/>
    <w:rsid w:val="00D1253D"/>
    <w:rsid w:val="00D12804"/>
    <w:rsid w:val="00D142AA"/>
    <w:rsid w:val="00D1430B"/>
    <w:rsid w:val="00D14B2A"/>
    <w:rsid w:val="00D14C4C"/>
    <w:rsid w:val="00D15F11"/>
    <w:rsid w:val="00D17077"/>
    <w:rsid w:val="00D17B06"/>
    <w:rsid w:val="00D17C20"/>
    <w:rsid w:val="00D17EDD"/>
    <w:rsid w:val="00D20ABA"/>
    <w:rsid w:val="00D20FC3"/>
    <w:rsid w:val="00D21826"/>
    <w:rsid w:val="00D2416A"/>
    <w:rsid w:val="00D244C8"/>
    <w:rsid w:val="00D25239"/>
    <w:rsid w:val="00D27CA0"/>
    <w:rsid w:val="00D300D5"/>
    <w:rsid w:val="00D3031E"/>
    <w:rsid w:val="00D315DF"/>
    <w:rsid w:val="00D31ACF"/>
    <w:rsid w:val="00D31EAD"/>
    <w:rsid w:val="00D3348B"/>
    <w:rsid w:val="00D33558"/>
    <w:rsid w:val="00D33A1D"/>
    <w:rsid w:val="00D347D2"/>
    <w:rsid w:val="00D354B7"/>
    <w:rsid w:val="00D3612C"/>
    <w:rsid w:val="00D40375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50F41"/>
    <w:rsid w:val="00D517FE"/>
    <w:rsid w:val="00D52693"/>
    <w:rsid w:val="00D5423A"/>
    <w:rsid w:val="00D5609F"/>
    <w:rsid w:val="00D5688C"/>
    <w:rsid w:val="00D568DA"/>
    <w:rsid w:val="00D56A99"/>
    <w:rsid w:val="00D56FCD"/>
    <w:rsid w:val="00D57CC3"/>
    <w:rsid w:val="00D61067"/>
    <w:rsid w:val="00D61727"/>
    <w:rsid w:val="00D622EF"/>
    <w:rsid w:val="00D62FD9"/>
    <w:rsid w:val="00D63A1D"/>
    <w:rsid w:val="00D63F6A"/>
    <w:rsid w:val="00D64727"/>
    <w:rsid w:val="00D64BB0"/>
    <w:rsid w:val="00D66711"/>
    <w:rsid w:val="00D671C8"/>
    <w:rsid w:val="00D70AD0"/>
    <w:rsid w:val="00D7201D"/>
    <w:rsid w:val="00D73588"/>
    <w:rsid w:val="00D73DCA"/>
    <w:rsid w:val="00D73E8B"/>
    <w:rsid w:val="00D74BCB"/>
    <w:rsid w:val="00D77F2B"/>
    <w:rsid w:val="00D81D6A"/>
    <w:rsid w:val="00D82963"/>
    <w:rsid w:val="00D837FD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13"/>
    <w:rsid w:val="00D94EEA"/>
    <w:rsid w:val="00DA0425"/>
    <w:rsid w:val="00DA21A4"/>
    <w:rsid w:val="00DA224A"/>
    <w:rsid w:val="00DA2961"/>
    <w:rsid w:val="00DA3249"/>
    <w:rsid w:val="00DA3FBD"/>
    <w:rsid w:val="00DA5A88"/>
    <w:rsid w:val="00DB0170"/>
    <w:rsid w:val="00DB0312"/>
    <w:rsid w:val="00DB22CC"/>
    <w:rsid w:val="00DB23C9"/>
    <w:rsid w:val="00DB2407"/>
    <w:rsid w:val="00DB3BE0"/>
    <w:rsid w:val="00DB4151"/>
    <w:rsid w:val="00DB51E1"/>
    <w:rsid w:val="00DB5A87"/>
    <w:rsid w:val="00DB7E3B"/>
    <w:rsid w:val="00DC0BC8"/>
    <w:rsid w:val="00DC1A4C"/>
    <w:rsid w:val="00DC3EA3"/>
    <w:rsid w:val="00DC3F02"/>
    <w:rsid w:val="00DC53B8"/>
    <w:rsid w:val="00DC5542"/>
    <w:rsid w:val="00DC6AD9"/>
    <w:rsid w:val="00DD1951"/>
    <w:rsid w:val="00DD2950"/>
    <w:rsid w:val="00DD2EF4"/>
    <w:rsid w:val="00DD4175"/>
    <w:rsid w:val="00DD45ED"/>
    <w:rsid w:val="00DD5008"/>
    <w:rsid w:val="00DD5292"/>
    <w:rsid w:val="00DE07F6"/>
    <w:rsid w:val="00DE2C93"/>
    <w:rsid w:val="00DE3E6E"/>
    <w:rsid w:val="00DE3FFA"/>
    <w:rsid w:val="00DE4E96"/>
    <w:rsid w:val="00DE6442"/>
    <w:rsid w:val="00DF0E20"/>
    <w:rsid w:val="00DF10EF"/>
    <w:rsid w:val="00DF4537"/>
    <w:rsid w:val="00DF45F4"/>
    <w:rsid w:val="00E0119A"/>
    <w:rsid w:val="00E02A4E"/>
    <w:rsid w:val="00E02B1D"/>
    <w:rsid w:val="00E02DF7"/>
    <w:rsid w:val="00E05446"/>
    <w:rsid w:val="00E06FA7"/>
    <w:rsid w:val="00E0783F"/>
    <w:rsid w:val="00E11342"/>
    <w:rsid w:val="00E120D3"/>
    <w:rsid w:val="00E128A6"/>
    <w:rsid w:val="00E128FE"/>
    <w:rsid w:val="00E156AA"/>
    <w:rsid w:val="00E16AFA"/>
    <w:rsid w:val="00E216DB"/>
    <w:rsid w:val="00E22AB0"/>
    <w:rsid w:val="00E2555C"/>
    <w:rsid w:val="00E25DCA"/>
    <w:rsid w:val="00E260BD"/>
    <w:rsid w:val="00E269F1"/>
    <w:rsid w:val="00E26BC7"/>
    <w:rsid w:val="00E31707"/>
    <w:rsid w:val="00E40C5E"/>
    <w:rsid w:val="00E42129"/>
    <w:rsid w:val="00E422B9"/>
    <w:rsid w:val="00E45639"/>
    <w:rsid w:val="00E46460"/>
    <w:rsid w:val="00E471C8"/>
    <w:rsid w:val="00E473E7"/>
    <w:rsid w:val="00E47AAF"/>
    <w:rsid w:val="00E47C2B"/>
    <w:rsid w:val="00E512E9"/>
    <w:rsid w:val="00E526F4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46C"/>
    <w:rsid w:val="00E67ED6"/>
    <w:rsid w:val="00E70CF4"/>
    <w:rsid w:val="00E716DF"/>
    <w:rsid w:val="00E74AFE"/>
    <w:rsid w:val="00E74B6E"/>
    <w:rsid w:val="00E7548B"/>
    <w:rsid w:val="00E75932"/>
    <w:rsid w:val="00E765BB"/>
    <w:rsid w:val="00E81DDC"/>
    <w:rsid w:val="00E828EC"/>
    <w:rsid w:val="00E82C39"/>
    <w:rsid w:val="00E83CEF"/>
    <w:rsid w:val="00E83D89"/>
    <w:rsid w:val="00E83EDA"/>
    <w:rsid w:val="00E84095"/>
    <w:rsid w:val="00E84648"/>
    <w:rsid w:val="00E84A79"/>
    <w:rsid w:val="00E85053"/>
    <w:rsid w:val="00E858F3"/>
    <w:rsid w:val="00E8661C"/>
    <w:rsid w:val="00E866D6"/>
    <w:rsid w:val="00E87E2F"/>
    <w:rsid w:val="00E9042B"/>
    <w:rsid w:val="00E9045D"/>
    <w:rsid w:val="00E9092C"/>
    <w:rsid w:val="00E932CF"/>
    <w:rsid w:val="00E94B2E"/>
    <w:rsid w:val="00E955F2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21C"/>
    <w:rsid w:val="00EB4548"/>
    <w:rsid w:val="00EB559C"/>
    <w:rsid w:val="00EB6E7B"/>
    <w:rsid w:val="00EC07B6"/>
    <w:rsid w:val="00EC102E"/>
    <w:rsid w:val="00EC11EC"/>
    <w:rsid w:val="00EC204C"/>
    <w:rsid w:val="00EC27C9"/>
    <w:rsid w:val="00EC4D9F"/>
    <w:rsid w:val="00EC5F84"/>
    <w:rsid w:val="00EC6B6E"/>
    <w:rsid w:val="00ED0550"/>
    <w:rsid w:val="00ED1199"/>
    <w:rsid w:val="00ED2546"/>
    <w:rsid w:val="00ED59DA"/>
    <w:rsid w:val="00ED6928"/>
    <w:rsid w:val="00ED744F"/>
    <w:rsid w:val="00EE0FFC"/>
    <w:rsid w:val="00EE3C0D"/>
    <w:rsid w:val="00EE75E3"/>
    <w:rsid w:val="00EE78F5"/>
    <w:rsid w:val="00EF0839"/>
    <w:rsid w:val="00EF1889"/>
    <w:rsid w:val="00EF1F4F"/>
    <w:rsid w:val="00EF29F5"/>
    <w:rsid w:val="00EF40A6"/>
    <w:rsid w:val="00EF5410"/>
    <w:rsid w:val="00EF6066"/>
    <w:rsid w:val="00EF6A39"/>
    <w:rsid w:val="00EF7007"/>
    <w:rsid w:val="00EF75DE"/>
    <w:rsid w:val="00F004E5"/>
    <w:rsid w:val="00F01B0E"/>
    <w:rsid w:val="00F01E72"/>
    <w:rsid w:val="00F020FE"/>
    <w:rsid w:val="00F02B9D"/>
    <w:rsid w:val="00F03047"/>
    <w:rsid w:val="00F033E5"/>
    <w:rsid w:val="00F11C4D"/>
    <w:rsid w:val="00F12A99"/>
    <w:rsid w:val="00F146A6"/>
    <w:rsid w:val="00F14E23"/>
    <w:rsid w:val="00F1625B"/>
    <w:rsid w:val="00F170C3"/>
    <w:rsid w:val="00F22990"/>
    <w:rsid w:val="00F2310C"/>
    <w:rsid w:val="00F23A1E"/>
    <w:rsid w:val="00F23ACD"/>
    <w:rsid w:val="00F25D9F"/>
    <w:rsid w:val="00F306F4"/>
    <w:rsid w:val="00F32514"/>
    <w:rsid w:val="00F347F1"/>
    <w:rsid w:val="00F4065B"/>
    <w:rsid w:val="00F41D44"/>
    <w:rsid w:val="00F427C1"/>
    <w:rsid w:val="00F42FA5"/>
    <w:rsid w:val="00F43CBE"/>
    <w:rsid w:val="00F45FE7"/>
    <w:rsid w:val="00F50E13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1D73"/>
    <w:rsid w:val="00F73A43"/>
    <w:rsid w:val="00F7721D"/>
    <w:rsid w:val="00F77448"/>
    <w:rsid w:val="00F8306A"/>
    <w:rsid w:val="00F8307E"/>
    <w:rsid w:val="00F85BFB"/>
    <w:rsid w:val="00F860D1"/>
    <w:rsid w:val="00F86A97"/>
    <w:rsid w:val="00F871DB"/>
    <w:rsid w:val="00F90039"/>
    <w:rsid w:val="00F9090E"/>
    <w:rsid w:val="00F90A74"/>
    <w:rsid w:val="00F96A24"/>
    <w:rsid w:val="00FA0355"/>
    <w:rsid w:val="00FA17A3"/>
    <w:rsid w:val="00FA1C0F"/>
    <w:rsid w:val="00FA34DA"/>
    <w:rsid w:val="00FA3791"/>
    <w:rsid w:val="00FA488D"/>
    <w:rsid w:val="00FA5297"/>
    <w:rsid w:val="00FA5CEF"/>
    <w:rsid w:val="00FB04F6"/>
    <w:rsid w:val="00FB139B"/>
    <w:rsid w:val="00FB2077"/>
    <w:rsid w:val="00FB2507"/>
    <w:rsid w:val="00FB26FF"/>
    <w:rsid w:val="00FB28AB"/>
    <w:rsid w:val="00FB5252"/>
    <w:rsid w:val="00FB5C4D"/>
    <w:rsid w:val="00FB5CD7"/>
    <w:rsid w:val="00FB797A"/>
    <w:rsid w:val="00FB7E51"/>
    <w:rsid w:val="00FC0804"/>
    <w:rsid w:val="00FC1C2A"/>
    <w:rsid w:val="00FC3432"/>
    <w:rsid w:val="00FC47E5"/>
    <w:rsid w:val="00FD065C"/>
    <w:rsid w:val="00FD0BD8"/>
    <w:rsid w:val="00FD4046"/>
    <w:rsid w:val="00FD43A7"/>
    <w:rsid w:val="00FD515A"/>
    <w:rsid w:val="00FD5822"/>
    <w:rsid w:val="00FD58C0"/>
    <w:rsid w:val="00FD5AAC"/>
    <w:rsid w:val="00FD5F98"/>
    <w:rsid w:val="00FD6699"/>
    <w:rsid w:val="00FD733A"/>
    <w:rsid w:val="00FE3ADC"/>
    <w:rsid w:val="00FE41A9"/>
    <w:rsid w:val="00FE48CC"/>
    <w:rsid w:val="00FE50F7"/>
    <w:rsid w:val="00FE580C"/>
    <w:rsid w:val="00FE58AC"/>
    <w:rsid w:val="00FF0FB5"/>
    <w:rsid w:val="00FF5D42"/>
    <w:rsid w:val="068FA0D8"/>
    <w:rsid w:val="0C13A8C9"/>
    <w:rsid w:val="1F5B2D48"/>
    <w:rsid w:val="2721483E"/>
    <w:rsid w:val="29B33972"/>
    <w:rsid w:val="2DC91952"/>
    <w:rsid w:val="3357BDD8"/>
    <w:rsid w:val="4E4098A4"/>
    <w:rsid w:val="73EDB3C5"/>
    <w:rsid w:val="78F30845"/>
    <w:rsid w:val="7EC3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B9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9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A1B6D-F501-492F-A80A-8B52058AEC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FCA784-F501-4084-88E7-3CC79D308E77}">
  <ds:schemaRefs>
    <ds:schemaRef ds:uri="http://schemas.openxmlformats.org/package/2006/metadata/core-properties"/>
    <ds:schemaRef ds:uri="http://purl.org/dc/dcmitype/"/>
    <ds:schemaRef ds:uri="http://purl.org/dc/terms/"/>
    <ds:schemaRef ds:uri="5843c966-cb45-4885-93fc-2ce78a94204b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ac131f03-315b-4cd8-8e3a-6189969fd4f0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10B0C9-7C47-4A47-83B4-0586D9C4C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E9A603-7A6C-49C2-A933-0100ABAE2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3706</Words>
  <Characters>22237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16</cp:revision>
  <cp:lastPrinted>2024-07-30T08:48:00Z</cp:lastPrinted>
  <dcterms:created xsi:type="dcterms:W3CDTF">2024-09-06T10:23:00Z</dcterms:created>
  <dcterms:modified xsi:type="dcterms:W3CDTF">2024-10-10T10:09:00Z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2023-03-02T12:14:06Z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3002e7b9-8766-4b8d-beec-2c07633bbfad</vt:lpwstr>
  </property>
  <property fmtid="{D5CDD505-2E9C-101B-9397-08002B2CF9AE}" pid="9" name="MSIP_Label_6bd9ddd1-4d20-43f6-abfa-fc3c07406f94_ContentBits">
    <vt:lpwstr>0</vt:lpwstr>
  </property>
</Properties>
</file>