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7D14F9" w14:textId="77777777" w:rsidR="002B1E8A" w:rsidRPr="002B1E8A" w:rsidRDefault="002B1E8A" w:rsidP="002B1E8A">
      <w:pPr>
        <w:tabs>
          <w:tab w:val="left" w:pos="9923"/>
        </w:tabs>
        <w:spacing w:after="0" w:line="240" w:lineRule="auto"/>
        <w:ind w:left="9923"/>
        <w:jc w:val="right"/>
        <w:rPr>
          <w:rFonts w:ascii="Arial" w:hAnsi="Arial" w:cs="Arial"/>
          <w:bCs/>
          <w:sz w:val="24"/>
          <w:szCs w:val="24"/>
        </w:rPr>
      </w:pPr>
    </w:p>
    <w:p w14:paraId="6A1E978B" w14:textId="77777777" w:rsidR="00A12E4A" w:rsidRPr="002B1E8A" w:rsidRDefault="00A12E4A" w:rsidP="00BC078D">
      <w:pPr>
        <w:pStyle w:val="Nagwek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Kryteria wyboru projektów</w:t>
      </w:r>
    </w:p>
    <w:p w14:paraId="64BF5914" w14:textId="77777777" w:rsidR="00A12E4A" w:rsidRPr="002B1E8A" w:rsidRDefault="00A12E4A" w:rsidP="00A12E4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>Priorytet</w:t>
      </w:r>
      <w:r w:rsidRPr="002B1E8A">
        <w:rPr>
          <w:rFonts w:ascii="Arial" w:hAnsi="Arial" w:cs="Arial"/>
          <w:sz w:val="24"/>
          <w:szCs w:val="24"/>
        </w:rPr>
        <w:t xml:space="preserve"> </w:t>
      </w:r>
      <w:r w:rsidR="00F76E21" w:rsidRPr="002B1E8A">
        <w:rPr>
          <w:rFonts w:ascii="Arial" w:hAnsi="Arial" w:cs="Arial"/>
          <w:b/>
          <w:bCs/>
          <w:sz w:val="24"/>
          <w:szCs w:val="24"/>
        </w:rPr>
        <w:t>2</w:t>
      </w:r>
      <w:r w:rsidRPr="002B1E8A">
        <w:rPr>
          <w:rFonts w:ascii="Arial" w:hAnsi="Arial" w:cs="Arial"/>
          <w:b/>
          <w:bCs/>
          <w:sz w:val="24"/>
          <w:szCs w:val="24"/>
        </w:rPr>
        <w:t>.</w:t>
      </w:r>
      <w:r w:rsidRPr="002B1E8A">
        <w:rPr>
          <w:rFonts w:ascii="Arial" w:hAnsi="Arial" w:cs="Arial"/>
          <w:sz w:val="24"/>
          <w:szCs w:val="24"/>
        </w:rPr>
        <w:t xml:space="preserve"> </w:t>
      </w:r>
      <w:r w:rsidR="00F76E21" w:rsidRPr="002B1E8A">
        <w:rPr>
          <w:rFonts w:ascii="Arial" w:hAnsi="Arial" w:cs="Arial"/>
          <w:sz w:val="24"/>
          <w:szCs w:val="24"/>
        </w:rPr>
        <w:t>Fundusze Europejskie dla czystej energii i ochrony zasobów środowiska regionu</w:t>
      </w:r>
    </w:p>
    <w:p w14:paraId="674E48B6" w14:textId="77777777" w:rsidR="00A12E4A" w:rsidRPr="002B1E8A" w:rsidRDefault="00A12E4A" w:rsidP="00A12E4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 xml:space="preserve">Cel szczegółowy 2 </w:t>
      </w:r>
      <w:r w:rsidR="008B1AA6" w:rsidRPr="002B1E8A">
        <w:rPr>
          <w:rFonts w:ascii="Arial" w:hAnsi="Arial" w:cs="Arial"/>
          <w:b/>
          <w:bCs/>
          <w:sz w:val="24"/>
          <w:szCs w:val="24"/>
        </w:rPr>
        <w:t>i</w:t>
      </w:r>
      <w:r w:rsidRPr="002B1E8A">
        <w:rPr>
          <w:rFonts w:ascii="Arial" w:hAnsi="Arial" w:cs="Arial"/>
          <w:b/>
          <w:bCs/>
          <w:sz w:val="24"/>
          <w:szCs w:val="24"/>
        </w:rPr>
        <w:t>.</w:t>
      </w:r>
      <w:r w:rsidRPr="002B1E8A">
        <w:rPr>
          <w:rFonts w:ascii="Arial" w:hAnsi="Arial" w:cs="Arial"/>
          <w:sz w:val="24"/>
          <w:szCs w:val="24"/>
        </w:rPr>
        <w:t xml:space="preserve"> </w:t>
      </w:r>
      <w:r w:rsidR="008B1AA6" w:rsidRPr="002B1E8A">
        <w:rPr>
          <w:rFonts w:ascii="Arial" w:hAnsi="Arial" w:cs="Arial"/>
          <w:sz w:val="24"/>
          <w:szCs w:val="24"/>
        </w:rPr>
        <w:t>Wspieranie efektywności energetycznej i redukcji emisji gazów cieplarnianych</w:t>
      </w:r>
    </w:p>
    <w:p w14:paraId="5DAB6C7B" w14:textId="7AE1515D" w:rsidR="00A12E4A" w:rsidRPr="002B1E8A" w:rsidRDefault="00A12E4A" w:rsidP="00A12E4A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8B1AA6" w:rsidRPr="002B1E8A">
        <w:rPr>
          <w:rFonts w:ascii="Arial" w:hAnsi="Arial" w:cs="Arial"/>
          <w:b/>
          <w:bCs/>
          <w:sz w:val="24"/>
          <w:szCs w:val="24"/>
        </w:rPr>
        <w:t>2.</w:t>
      </w:r>
      <w:r w:rsidR="00813ACC">
        <w:rPr>
          <w:rFonts w:ascii="Arial" w:hAnsi="Arial" w:cs="Arial"/>
          <w:b/>
          <w:bCs/>
          <w:sz w:val="24"/>
          <w:szCs w:val="24"/>
        </w:rPr>
        <w:t>4</w:t>
      </w:r>
      <w:r w:rsidRPr="002B1E8A">
        <w:rPr>
          <w:rFonts w:ascii="Arial" w:hAnsi="Arial" w:cs="Arial"/>
          <w:sz w:val="24"/>
          <w:szCs w:val="24"/>
        </w:rPr>
        <w:t xml:space="preserve"> </w:t>
      </w:r>
      <w:r w:rsidR="00813ACC" w:rsidRPr="00813ACC">
        <w:rPr>
          <w:rFonts w:ascii="Arial" w:hAnsi="Arial" w:cs="Arial"/>
          <w:sz w:val="24"/>
          <w:szCs w:val="24"/>
        </w:rPr>
        <w:t>Ciepłownie, sieci ciepłownicze i efektywność energetyczna budynków zabytkowych</w:t>
      </w:r>
    </w:p>
    <w:p w14:paraId="02EB378F" w14:textId="01BD7DF5" w:rsidR="00A12E4A" w:rsidRDefault="00A12E4A" w:rsidP="001C3F2D">
      <w:pPr>
        <w:spacing w:before="100" w:beforeAutospacing="1" w:after="0"/>
        <w:rPr>
          <w:rFonts w:ascii="Arial" w:hAnsi="Arial" w:cs="Arial"/>
          <w:b/>
          <w:bCs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="00813ACC" w:rsidRPr="00813ACC">
        <w:rPr>
          <w:rFonts w:ascii="Arial" w:hAnsi="Arial" w:cs="Arial"/>
          <w:b/>
          <w:bCs/>
          <w:sz w:val="24"/>
          <w:szCs w:val="24"/>
        </w:rPr>
        <w:t>Wzrost efektywności energetycznej budynków zabytkowych</w:t>
      </w:r>
    </w:p>
    <w:p w14:paraId="77864B07" w14:textId="7456123E" w:rsidR="001C3F2D" w:rsidRPr="00384712" w:rsidRDefault="001C3F2D" w:rsidP="001C3F2D">
      <w:pPr>
        <w:spacing w:after="0"/>
        <w:rPr>
          <w:rFonts w:ascii="Arial" w:hAnsi="Arial" w:cs="Arial"/>
          <w:b/>
          <w:bCs/>
          <w:sz w:val="24"/>
          <w:szCs w:val="24"/>
        </w:rPr>
      </w:pPr>
      <w:bookmarkStart w:id="0" w:name="_Hlk161215084"/>
      <w:r w:rsidRPr="00384712">
        <w:rPr>
          <w:rFonts w:ascii="Arial" w:hAnsi="Arial" w:cs="Arial"/>
          <w:b/>
          <w:bCs/>
          <w:sz w:val="24"/>
          <w:szCs w:val="24"/>
        </w:rPr>
        <w:t xml:space="preserve">Schemat 1: </w:t>
      </w:r>
      <w:bookmarkStart w:id="1" w:name="_Hlk173306027"/>
      <w:r w:rsidRPr="00813ACC">
        <w:rPr>
          <w:rFonts w:ascii="Arial" w:hAnsi="Arial" w:cs="Arial"/>
          <w:b/>
          <w:bCs/>
          <w:sz w:val="24"/>
          <w:szCs w:val="24"/>
        </w:rPr>
        <w:t>Wzrost efektywności energetycznej budynków zabytkowych</w:t>
      </w:r>
      <w:r w:rsidRPr="00384712">
        <w:rPr>
          <w:rFonts w:ascii="Arial" w:hAnsi="Arial" w:cs="Arial"/>
          <w:b/>
          <w:bCs/>
          <w:sz w:val="24"/>
          <w:szCs w:val="24"/>
        </w:rPr>
        <w:t xml:space="preserve"> podległ</w:t>
      </w:r>
      <w:r>
        <w:rPr>
          <w:rFonts w:ascii="Arial" w:hAnsi="Arial" w:cs="Arial"/>
          <w:b/>
          <w:bCs/>
          <w:sz w:val="24"/>
          <w:szCs w:val="24"/>
        </w:rPr>
        <w:t>ych</w:t>
      </w:r>
      <w:r w:rsidRPr="00384712">
        <w:rPr>
          <w:rFonts w:ascii="Arial" w:hAnsi="Arial" w:cs="Arial"/>
          <w:b/>
          <w:bCs/>
          <w:sz w:val="24"/>
          <w:szCs w:val="24"/>
        </w:rPr>
        <w:t xml:space="preserve"> Samorządowi Województwa</w:t>
      </w:r>
    </w:p>
    <w:bookmarkEnd w:id="1"/>
    <w:p w14:paraId="3D6535C7" w14:textId="457EF5D6" w:rsidR="001C3F2D" w:rsidRPr="002B1E8A" w:rsidRDefault="001C3F2D" w:rsidP="001C3F2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 xml:space="preserve">Schemat 2: </w:t>
      </w:r>
      <w:r w:rsidRPr="00813ACC">
        <w:rPr>
          <w:rFonts w:ascii="Arial" w:hAnsi="Arial" w:cs="Arial"/>
          <w:b/>
          <w:bCs/>
          <w:sz w:val="24"/>
          <w:szCs w:val="24"/>
        </w:rPr>
        <w:t>Wzrost efektywności energetycznej budynków zabytkowych</w:t>
      </w:r>
      <w:r w:rsidRPr="00384712">
        <w:rPr>
          <w:rFonts w:ascii="Arial" w:hAnsi="Arial" w:cs="Arial"/>
          <w:b/>
          <w:bCs/>
          <w:sz w:val="24"/>
          <w:szCs w:val="24"/>
        </w:rPr>
        <w:t xml:space="preserve"> - pozostałe</w:t>
      </w:r>
    </w:p>
    <w:bookmarkEnd w:id="0"/>
    <w:p w14:paraId="10B5E25E" w14:textId="77777777" w:rsidR="00A12E4A" w:rsidRPr="002B1E8A" w:rsidRDefault="00A12E4A" w:rsidP="399D166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Sposób wyboru projektów: konkurencyjny</w:t>
      </w:r>
    </w:p>
    <w:p w14:paraId="6BEB8EEA" w14:textId="7A629A9A" w:rsidR="00333557" w:rsidRPr="002B1E8A" w:rsidRDefault="00333557" w:rsidP="0033355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2" w:name="_Hlk179196373"/>
      <w:r w:rsidRPr="002B1E8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Nabór jest skierowany do następujących podmiotów</w:t>
      </w:r>
      <w:bookmarkEnd w:id="2"/>
      <w:r w:rsidRPr="002B1E8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:</w:t>
      </w:r>
    </w:p>
    <w:p w14:paraId="48B6A116" w14:textId="6B3BC61A" w:rsidR="002B1E8A" w:rsidRPr="00663510" w:rsidRDefault="002B1E8A" w:rsidP="00663510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jednost</w:t>
      </w:r>
      <w:r>
        <w:rPr>
          <w:rFonts w:ascii="Arial" w:hAnsi="Arial" w:cs="Arial"/>
          <w:sz w:val="24"/>
          <w:szCs w:val="24"/>
        </w:rPr>
        <w:t>ek</w:t>
      </w:r>
      <w:r w:rsidRPr="002B1E8A">
        <w:rPr>
          <w:rFonts w:ascii="Arial" w:hAnsi="Arial" w:cs="Arial"/>
          <w:sz w:val="24"/>
          <w:szCs w:val="24"/>
        </w:rPr>
        <w:t xml:space="preserve"> samorządu terytorialnego</w:t>
      </w:r>
      <w:r w:rsidRPr="00663510">
        <w:rPr>
          <w:rFonts w:ascii="Arial" w:hAnsi="Arial" w:cs="Arial"/>
          <w:sz w:val="24"/>
          <w:szCs w:val="24"/>
        </w:rPr>
        <w:t>,</w:t>
      </w:r>
    </w:p>
    <w:p w14:paraId="69795996" w14:textId="6A2C8416" w:rsidR="00024D24" w:rsidRPr="00502180" w:rsidRDefault="00024D24" w:rsidP="002B1E8A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2180">
        <w:rPr>
          <w:rFonts w:ascii="Arial" w:hAnsi="Arial" w:cs="Arial"/>
          <w:sz w:val="24"/>
          <w:szCs w:val="24"/>
        </w:rPr>
        <w:t>kościołów i związków wyznaniowych,</w:t>
      </w:r>
    </w:p>
    <w:p w14:paraId="3F3DBDA3" w14:textId="77777777" w:rsidR="00773443" w:rsidRDefault="001B5406" w:rsidP="002B1E8A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CE0FA5">
        <w:rPr>
          <w:rFonts w:ascii="Arial" w:hAnsi="Arial" w:cs="Arial"/>
          <w:sz w:val="24"/>
          <w:szCs w:val="24"/>
        </w:rPr>
        <w:t xml:space="preserve">rganizacji </w:t>
      </w:r>
      <w:r w:rsidR="00CE0FA5" w:rsidRPr="00CE0FA5">
        <w:rPr>
          <w:rFonts w:ascii="Arial" w:hAnsi="Arial" w:cs="Arial"/>
          <w:sz w:val="24"/>
          <w:szCs w:val="24"/>
        </w:rPr>
        <w:t>pozarządow</w:t>
      </w:r>
      <w:r w:rsidR="00CE0FA5">
        <w:rPr>
          <w:rFonts w:ascii="Arial" w:hAnsi="Arial" w:cs="Arial"/>
          <w:sz w:val="24"/>
          <w:szCs w:val="24"/>
        </w:rPr>
        <w:t>ych</w:t>
      </w:r>
      <w:r w:rsidR="00773443">
        <w:rPr>
          <w:rFonts w:ascii="Arial" w:hAnsi="Arial" w:cs="Arial"/>
          <w:sz w:val="24"/>
          <w:szCs w:val="24"/>
        </w:rPr>
        <w:t>,</w:t>
      </w:r>
    </w:p>
    <w:p w14:paraId="7C9C4AEE" w14:textId="54E5C0E8" w:rsidR="00B90B0F" w:rsidRDefault="00773443" w:rsidP="002B1E8A">
      <w:pPr>
        <w:numPr>
          <w:ilvl w:val="0"/>
          <w:numId w:val="7"/>
        </w:numPr>
        <w:spacing w:after="0" w:line="240" w:lineRule="auto"/>
        <w:rPr>
          <w:ins w:id="3" w:author="Paweł Łopatowski" w:date="2024-10-07T12:22:00Z" w16du:dateUtc="2024-10-07T10:22:00Z"/>
          <w:rFonts w:ascii="Arial" w:hAnsi="Arial" w:cs="Arial"/>
          <w:sz w:val="24"/>
          <w:szCs w:val="24"/>
        </w:rPr>
      </w:pPr>
      <w:commentRangeStart w:id="4"/>
      <w:r>
        <w:rPr>
          <w:rFonts w:ascii="Arial" w:hAnsi="Arial" w:cs="Arial"/>
          <w:sz w:val="24"/>
          <w:szCs w:val="24"/>
        </w:rPr>
        <w:t>spół</w:t>
      </w:r>
      <w:r w:rsidR="007D140E">
        <w:rPr>
          <w:rFonts w:ascii="Arial" w:hAnsi="Arial" w:cs="Arial"/>
          <w:sz w:val="24"/>
          <w:szCs w:val="24"/>
        </w:rPr>
        <w:t>ek</w:t>
      </w:r>
      <w:r>
        <w:rPr>
          <w:rFonts w:ascii="Arial" w:hAnsi="Arial" w:cs="Arial"/>
          <w:sz w:val="24"/>
          <w:szCs w:val="24"/>
        </w:rPr>
        <w:t xml:space="preserve"> prawa handlowego </w:t>
      </w:r>
      <w:del w:id="5" w:author="Paweł Łopatowski" w:date="2024-10-07T12:21:00Z" w16du:dateUtc="2024-10-07T10:21:00Z">
        <w:r w:rsidDel="00B90B0F">
          <w:rPr>
            <w:rFonts w:ascii="Arial" w:hAnsi="Arial" w:cs="Arial"/>
            <w:sz w:val="24"/>
            <w:szCs w:val="24"/>
          </w:rPr>
          <w:delText>ze 100% udziałem jednostek samorządu terytorialnego</w:delText>
        </w:r>
      </w:del>
      <w:ins w:id="6" w:author="Paweł Łopatowski" w:date="2024-10-07T12:21:00Z" w16du:dateUtc="2024-10-07T10:21:00Z">
        <w:r w:rsidR="00B90B0F">
          <w:rPr>
            <w:rFonts w:ascii="Arial" w:hAnsi="Arial" w:cs="Arial"/>
            <w:sz w:val="24"/>
            <w:szCs w:val="24"/>
          </w:rPr>
          <w:t xml:space="preserve">z większościowym udziałem </w:t>
        </w:r>
      </w:ins>
      <w:ins w:id="7" w:author="Paweł Łopatowski" w:date="2024-10-07T12:22:00Z" w16du:dateUtc="2024-10-07T10:22:00Z">
        <w:r w:rsidR="00B90B0F">
          <w:rPr>
            <w:rFonts w:ascii="Arial" w:hAnsi="Arial" w:cs="Arial"/>
            <w:sz w:val="24"/>
            <w:szCs w:val="24"/>
          </w:rPr>
          <w:t>jednostek samorządu terytorialnego</w:t>
        </w:r>
      </w:ins>
      <w:ins w:id="8" w:author="Paweł Łopatowski" w:date="2024-10-07T12:23:00Z" w16du:dateUtc="2024-10-07T10:23:00Z">
        <w:r w:rsidR="00B90B0F">
          <w:rPr>
            <w:rFonts w:ascii="Arial" w:hAnsi="Arial" w:cs="Arial"/>
            <w:sz w:val="24"/>
            <w:szCs w:val="24"/>
          </w:rPr>
          <w:t>,</w:t>
        </w:r>
      </w:ins>
    </w:p>
    <w:p w14:paraId="4ED1434A" w14:textId="7709878B" w:rsidR="00B90B0F" w:rsidRDefault="00B90B0F" w:rsidP="002B1E8A">
      <w:pPr>
        <w:numPr>
          <w:ilvl w:val="0"/>
          <w:numId w:val="7"/>
        </w:numPr>
        <w:spacing w:after="0" w:line="240" w:lineRule="auto"/>
        <w:rPr>
          <w:ins w:id="9" w:author="Paweł Łopatowski" w:date="2024-10-07T12:23:00Z" w16du:dateUtc="2024-10-07T10:23:00Z"/>
          <w:rFonts w:ascii="Arial" w:hAnsi="Arial" w:cs="Arial"/>
          <w:sz w:val="24"/>
          <w:szCs w:val="24"/>
        </w:rPr>
      </w:pPr>
      <w:ins w:id="10" w:author="Paweł Łopatowski" w:date="2024-10-07T12:22:00Z" w16du:dateUtc="2024-10-07T10:22:00Z">
        <w:r>
          <w:rPr>
            <w:rFonts w:ascii="Arial" w:hAnsi="Arial" w:cs="Arial"/>
            <w:sz w:val="24"/>
            <w:szCs w:val="24"/>
          </w:rPr>
          <w:t>instytucji kultury podległych jednostkom samorząd</w:t>
        </w:r>
      </w:ins>
      <w:ins w:id="11" w:author="Paweł Łopatowski" w:date="2024-10-07T12:23:00Z" w16du:dateUtc="2024-10-07T10:23:00Z">
        <w:r>
          <w:rPr>
            <w:rFonts w:ascii="Arial" w:hAnsi="Arial" w:cs="Arial"/>
            <w:sz w:val="24"/>
            <w:szCs w:val="24"/>
          </w:rPr>
          <w:t>u terytorialnego,</w:t>
        </w:r>
      </w:ins>
    </w:p>
    <w:p w14:paraId="095364B9" w14:textId="35FC8326" w:rsidR="00CE0FA5" w:rsidRPr="002B1E8A" w:rsidRDefault="00B90B0F" w:rsidP="002B1E8A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ins w:id="12" w:author="Paweł Łopatowski" w:date="2024-10-07T12:23:00Z" w16du:dateUtc="2024-10-07T10:23:00Z">
        <w:r>
          <w:rPr>
            <w:rFonts w:ascii="Arial" w:hAnsi="Arial" w:cs="Arial"/>
            <w:sz w:val="24"/>
            <w:szCs w:val="24"/>
          </w:rPr>
          <w:t>jednostek organizacyjnych działających w imieniu jednostek samorz</w:t>
        </w:r>
      </w:ins>
      <w:ins w:id="13" w:author="Paweł Łopatowski" w:date="2024-10-07T12:24:00Z" w16du:dateUtc="2024-10-07T10:24:00Z">
        <w:r>
          <w:rPr>
            <w:rFonts w:ascii="Arial" w:hAnsi="Arial" w:cs="Arial"/>
            <w:sz w:val="24"/>
            <w:szCs w:val="24"/>
          </w:rPr>
          <w:t>ądu terytorialnego</w:t>
        </w:r>
      </w:ins>
      <w:r w:rsidR="00CE0FA5">
        <w:rPr>
          <w:rFonts w:ascii="Arial" w:hAnsi="Arial" w:cs="Arial"/>
          <w:sz w:val="24"/>
          <w:szCs w:val="24"/>
        </w:rPr>
        <w:t>.</w:t>
      </w:r>
      <w:commentRangeEnd w:id="4"/>
      <w:r w:rsidR="00C8190B">
        <w:rPr>
          <w:rStyle w:val="Odwoaniedokomentarza"/>
          <w:lang w:val="x-none" w:eastAsia="x-none"/>
        </w:rPr>
        <w:commentReference w:id="4"/>
      </w:r>
    </w:p>
    <w:p w14:paraId="0F9AF31E" w14:textId="77777777" w:rsidR="002B1E8A" w:rsidRDefault="002B1E8A" w:rsidP="002B1E8A">
      <w:pPr>
        <w:pStyle w:val="Akapitzlist"/>
        <w:spacing w:after="0" w:line="240" w:lineRule="auto"/>
        <w:ind w:left="0"/>
        <w:contextualSpacing w:val="0"/>
        <w:rPr>
          <w:rFonts w:ascii="Arial" w:hAnsi="Arial" w:cs="Arial"/>
          <w:color w:val="000000"/>
          <w:sz w:val="24"/>
          <w:szCs w:val="24"/>
        </w:rPr>
      </w:pPr>
    </w:p>
    <w:p w14:paraId="0A3D3B73" w14:textId="3D701323" w:rsidR="002B1E8A" w:rsidRDefault="00333557" w:rsidP="002B1E8A">
      <w:pPr>
        <w:pStyle w:val="Akapitzlist"/>
        <w:spacing w:after="0" w:line="240" w:lineRule="auto"/>
        <w:ind w:left="0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2B1E8A">
        <w:rPr>
          <w:rFonts w:ascii="Arial" w:hAnsi="Arial" w:cs="Arial"/>
          <w:color w:val="000000"/>
          <w:sz w:val="24"/>
          <w:szCs w:val="24"/>
        </w:rPr>
        <w:t>Zakres wsparcia to:</w:t>
      </w:r>
    </w:p>
    <w:p w14:paraId="6A05A809" w14:textId="7B64490D" w:rsidR="002B1E8A" w:rsidRPr="00663510" w:rsidRDefault="001B5406" w:rsidP="002B1E8A">
      <w:pPr>
        <w:pStyle w:val="Akapitzlist"/>
        <w:numPr>
          <w:ilvl w:val="0"/>
          <w:numId w:val="22"/>
        </w:numPr>
        <w:spacing w:after="0" w:line="240" w:lineRule="auto"/>
        <w:contextualSpacing w:val="0"/>
        <w:rPr>
          <w:rFonts w:ascii="Arial" w:hAnsi="Arial" w:cs="Arial"/>
          <w:color w:val="000000"/>
          <w:sz w:val="24"/>
          <w:szCs w:val="24"/>
        </w:rPr>
        <w:sectPr w:rsidR="002B1E8A" w:rsidRPr="00663510" w:rsidSect="003C40D0">
          <w:footerReference w:type="default" r:id="rId15"/>
          <w:headerReference w:type="first" r:id="rId16"/>
          <w:footerReference w:type="first" r:id="rId17"/>
          <w:type w:val="continuous"/>
          <w:pgSz w:w="16838" w:h="11906" w:orient="landscape"/>
          <w:pgMar w:top="1417" w:right="1245" w:bottom="1417" w:left="1417" w:header="708" w:footer="708" w:gutter="0"/>
          <w:cols w:space="708"/>
          <w:titlePg/>
          <w:docGrid w:linePitch="360"/>
        </w:sectPr>
      </w:pPr>
      <w:r w:rsidRPr="002B1E8A">
        <w:rPr>
          <w:rFonts w:ascii="Arial" w:hAnsi="Arial" w:cs="Arial"/>
          <w:sz w:val="24"/>
          <w:szCs w:val="24"/>
        </w:rPr>
        <w:t>przedsięwzięcia</w:t>
      </w:r>
      <w:r w:rsidR="002B1E8A" w:rsidRPr="002B1E8A">
        <w:rPr>
          <w:rFonts w:ascii="Arial" w:hAnsi="Arial" w:cs="Arial"/>
          <w:sz w:val="24"/>
          <w:szCs w:val="24"/>
        </w:rPr>
        <w:t xml:space="preserve"> z zakresu głębokiej i kompleksowej modernizacji energetycznej </w:t>
      </w:r>
      <w:r w:rsidR="00A74A19">
        <w:rPr>
          <w:rFonts w:ascii="Arial" w:hAnsi="Arial" w:cs="Arial"/>
          <w:sz w:val="24"/>
          <w:szCs w:val="24"/>
          <w:lang w:val="pl-PL"/>
        </w:rPr>
        <w:t>zabytkowych</w:t>
      </w:r>
      <w:r w:rsidR="007E178B" w:rsidRPr="007E178B">
        <w:rPr>
          <w:rFonts w:ascii="Arial" w:hAnsi="Arial" w:cs="Arial"/>
          <w:sz w:val="24"/>
          <w:szCs w:val="24"/>
        </w:rPr>
        <w:t xml:space="preserve"> </w:t>
      </w:r>
      <w:r w:rsidR="007E178B" w:rsidRPr="002B1E8A">
        <w:rPr>
          <w:rFonts w:ascii="Arial" w:hAnsi="Arial" w:cs="Arial"/>
          <w:sz w:val="24"/>
          <w:szCs w:val="24"/>
        </w:rPr>
        <w:t>budynków</w:t>
      </w:r>
      <w:r w:rsidR="007E178B">
        <w:rPr>
          <w:rFonts w:ascii="Arial" w:hAnsi="Arial" w:cs="Arial"/>
          <w:sz w:val="24"/>
          <w:szCs w:val="24"/>
          <w:lang w:val="pl-PL"/>
        </w:rPr>
        <w:t xml:space="preserve"> publicznych</w:t>
      </w:r>
      <w:r w:rsidR="00663510">
        <w:rPr>
          <w:rFonts w:ascii="Arial" w:hAnsi="Arial" w:cs="Arial"/>
          <w:sz w:val="24"/>
          <w:szCs w:val="24"/>
          <w:lang w:val="pl-PL"/>
        </w:rPr>
        <w:t>.</w:t>
      </w:r>
    </w:p>
    <w:p w14:paraId="72EE62DA" w14:textId="77777777" w:rsidR="00DA3F0D" w:rsidRPr="002B1E8A" w:rsidRDefault="00EB5D94" w:rsidP="00BC078D">
      <w:pPr>
        <w:pStyle w:val="Nagwek1"/>
        <w:rPr>
          <w:rFonts w:ascii="Arial" w:hAnsi="Arial" w:cs="Arial"/>
          <w:bCs w:val="0"/>
          <w:sz w:val="24"/>
          <w:szCs w:val="24"/>
        </w:rPr>
      </w:pPr>
      <w:r w:rsidRPr="002B1E8A">
        <w:rPr>
          <w:rFonts w:ascii="Arial" w:hAnsi="Arial" w:cs="Arial"/>
          <w:bCs w:val="0"/>
          <w:sz w:val="24"/>
          <w:szCs w:val="24"/>
        </w:rPr>
        <w:lastRenderedPageBreak/>
        <w:t xml:space="preserve">A. </w:t>
      </w:r>
      <w:r w:rsidR="007257F1" w:rsidRPr="002B1E8A">
        <w:rPr>
          <w:rFonts w:ascii="Arial" w:hAnsi="Arial" w:cs="Arial"/>
          <w:bCs w:val="0"/>
          <w:sz w:val="24"/>
          <w:szCs w:val="24"/>
        </w:rPr>
        <w:t>KRYTERIA FORMALNE</w:t>
      </w:r>
    </w:p>
    <w:p w14:paraId="5A39BBE3" w14:textId="77777777" w:rsidR="005172B5" w:rsidRPr="002B1E8A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2B1E8A" w14:paraId="5352BDA7" w14:textId="77777777" w:rsidTr="003C40D0">
        <w:tc>
          <w:tcPr>
            <w:tcW w:w="1110" w:type="dxa"/>
            <w:shd w:val="clear" w:color="auto" w:fill="E7E6E6"/>
            <w:vAlign w:val="center"/>
          </w:tcPr>
          <w:p w14:paraId="6F288A74" w14:textId="77777777" w:rsidR="003C40D0" w:rsidRPr="002B1E8A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15" w:name="_Hlk126562839"/>
            <w:r w:rsidRPr="002B1E8A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5480EF1D" w14:textId="77777777" w:rsidR="003C40D0" w:rsidRPr="002B1E8A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3B8C9E9" w14:textId="77777777" w:rsidR="003C40D0" w:rsidRPr="002B1E8A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3CC7DEDD" w14:textId="77777777" w:rsidR="003C40D0" w:rsidRPr="002B1E8A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72031F0A" w14:textId="77777777" w:rsidR="003C40D0" w:rsidRPr="002B1E8A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15"/>
      <w:tr w:rsidR="00A74A19" w:rsidRPr="002B1E8A" w14:paraId="2F3B3ED1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65B2DA41" w14:textId="5C273312" w:rsidR="00A74A19" w:rsidRPr="002B1E8A" w:rsidRDefault="00A74A19" w:rsidP="00A74A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27675358" w14:textId="59D14A14" w:rsidR="00A74A19" w:rsidRPr="002B1E8A" w:rsidRDefault="00A74A19" w:rsidP="00A74A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0B48321A" w14:textId="77777777" w:rsidR="00A74A19" w:rsidRPr="004D7AF8" w:rsidRDefault="00A74A19" w:rsidP="00A74A19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6BB6C5C4" w14:textId="77777777" w:rsidR="00A74A19" w:rsidRPr="004D7AF8" w:rsidRDefault="00A74A19" w:rsidP="00A74A19">
            <w:pPr>
              <w:numPr>
                <w:ilvl w:val="0"/>
                <w:numId w:val="2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5DCDE47E" w14:textId="77777777" w:rsidR="00A74A19" w:rsidRPr="004D7AF8" w:rsidRDefault="00A74A19" w:rsidP="00A74A19">
            <w:pPr>
              <w:numPr>
                <w:ilvl w:val="0"/>
                <w:numId w:val="2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3EC38C04" w14:textId="02E380E3" w:rsidR="00A74A19" w:rsidRPr="004D7AF8" w:rsidRDefault="00A74A19" w:rsidP="00A74A19">
            <w:pPr>
              <w:numPr>
                <w:ilvl w:val="0"/>
                <w:numId w:val="23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wszystkie niezbędne</w:t>
            </w:r>
            <w:r w:rsidR="000B1F8E">
              <w:rPr>
                <w:rFonts w:ascii="Arial" w:hAnsi="Arial" w:cs="Arial"/>
                <w:bCs/>
                <w:sz w:val="24"/>
                <w:szCs w:val="24"/>
              </w:rPr>
              <w:t xml:space="preserve"> załączniki</w:t>
            </w:r>
            <w:r w:rsidRPr="004D7AF8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0B1F8E" w:rsidRPr="00A0133D">
              <w:rPr>
                <w:rFonts w:ascii="Arial" w:hAnsi="Arial" w:cs="Arial"/>
                <w:bCs/>
                <w:sz w:val="24"/>
                <w:szCs w:val="24"/>
              </w:rPr>
              <w:t>zostały podpisane zgodnie ze sposobem wskazanym w Regulaminie wyboru projektów</w:t>
            </w:r>
            <w:r w:rsidR="000B1F8E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6EDF51E9" w14:textId="77777777" w:rsidR="00A74A19" w:rsidRPr="004D7AF8" w:rsidRDefault="00A74A19" w:rsidP="00A74A1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BC8A475" w14:textId="08565D65" w:rsidR="00A74A19" w:rsidRPr="002B1E8A" w:rsidRDefault="00A74A19" w:rsidP="00A74A19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5994E75D" w14:textId="77777777" w:rsidR="00A74A19" w:rsidRPr="004D7AF8" w:rsidRDefault="00A74A19" w:rsidP="00A74A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07CD358" w14:textId="77777777" w:rsidR="00A74A19" w:rsidRPr="004D7AF8" w:rsidRDefault="00A74A19" w:rsidP="00A74A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C4BAC7" w14:textId="77777777" w:rsidR="00A74A19" w:rsidRPr="004D7AF8" w:rsidRDefault="00A74A19" w:rsidP="00A74A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3E15AD" w14:textId="77777777" w:rsidR="00A74A19" w:rsidRPr="004D7AF8" w:rsidRDefault="00A74A19" w:rsidP="00A74A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D235DC" w14:textId="77777777" w:rsidR="00A74A19" w:rsidRPr="004D7AF8" w:rsidRDefault="00A74A19" w:rsidP="00A74A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E27B00A" w14:textId="633B91E2" w:rsidR="00A74A19" w:rsidRPr="002B1E8A" w:rsidRDefault="00A74A19" w:rsidP="00A74A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74A19" w:rsidRPr="002B1E8A" w14:paraId="6E44E4CA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39736E21" w14:textId="2FD871C3" w:rsidR="00A74A19" w:rsidRPr="002B1E8A" w:rsidRDefault="00A74A19" w:rsidP="00A74A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0B6AC9B6" w14:textId="1D910588" w:rsidR="00A74A19" w:rsidRPr="002B1E8A" w:rsidRDefault="00A74A19" w:rsidP="00A74A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Wykluczenia przedmiotowe i podmiotowe</w:t>
            </w:r>
          </w:p>
        </w:tc>
        <w:tc>
          <w:tcPr>
            <w:tcW w:w="7199" w:type="dxa"/>
          </w:tcPr>
          <w:p w14:paraId="5F8DF504" w14:textId="4744AB26" w:rsidR="00A74A19" w:rsidRPr="004D7AF8" w:rsidRDefault="00A74A19" w:rsidP="00A74A19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 (dotyczące wnioskodawców</w:t>
            </w:r>
            <w:r w:rsidR="000B1F8E" w:rsidRPr="007F71D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4D7AF8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4D7AF8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4D7AF8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63FD86A6" w14:textId="77777777" w:rsidR="00A74A19" w:rsidRPr="004D7AF8" w:rsidRDefault="00A74A19" w:rsidP="00A74A1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1023733D" w14:textId="2243CA80" w:rsidR="00A74A19" w:rsidRPr="00D42D7B" w:rsidRDefault="00A74A19" w:rsidP="00D42D7B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42D7B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 których mowa:</w:t>
            </w:r>
          </w:p>
          <w:p w14:paraId="3B0891F9" w14:textId="77777777" w:rsidR="00A74A19" w:rsidRPr="004D7AF8" w:rsidRDefault="00A74A19" w:rsidP="00D42D7B">
            <w:pPr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art. 7 ust. 1 rozporządzenia nr 2021/1058 (</w:t>
            </w:r>
            <w:r w:rsidRPr="004D7AF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</w:t>
            </w:r>
            <w:r w:rsidRPr="004D7AF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lastRenderedPageBreak/>
              <w:t>(UE) 2021/1058 z dnia 24 czerwca 2021 r. w sprawie Europejskiego Funduszu Rozwoju Regionalnego i Funduszu Spójności (Dz. U. UE. L. z 2021 r. Nr 231, str. 60 z późn. zm.);</w:t>
            </w:r>
          </w:p>
          <w:p w14:paraId="52D4DABE" w14:textId="77777777" w:rsidR="00A74A19" w:rsidRDefault="00A74A19" w:rsidP="00D42D7B">
            <w:pPr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 z 26.06.2014 z późn. zm.);</w:t>
            </w:r>
          </w:p>
          <w:p w14:paraId="703FBA83" w14:textId="03F46398" w:rsidR="00A74A19" w:rsidRPr="00067707" w:rsidRDefault="00A74A19" w:rsidP="00D42D7B">
            <w:pPr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art. 1 Rozporządzenia Komisji (UE) 2023/2831 z dnia 13 grudnia 2023 r. w sprawie stosowania art. 107 i 108 Traktatu o funkcjonowaniu Unii Europejskiej do pomocy de minimis (Dz. U. UE. L. z 2023 r. poz. 2831)</w:t>
            </w:r>
            <w:r w:rsidR="00F64320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7E33969" w14:textId="77777777" w:rsidR="00A74A19" w:rsidRPr="004D7AF8" w:rsidRDefault="00A74A19" w:rsidP="00EA408B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Pr="004D7AF8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3"/>
            </w:r>
            <w:r w:rsidRPr="004D7AF8">
              <w:rPr>
                <w:rFonts w:ascii="Arial" w:hAnsi="Arial" w:cs="Arial"/>
                <w:sz w:val="24"/>
                <w:szCs w:val="24"/>
                <w:lang w:val="pl-PL"/>
              </w:rPr>
              <w:t>;</w:t>
            </w:r>
          </w:p>
          <w:p w14:paraId="431E5ADE" w14:textId="501122E2" w:rsidR="00A74A19" w:rsidRPr="004D7AF8" w:rsidRDefault="00A74A19" w:rsidP="00EA408B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2021/1060,</w:t>
            </w:r>
          </w:p>
          <w:p w14:paraId="7E90DBCC" w14:textId="77777777" w:rsidR="00A74A19" w:rsidRPr="004D7AF8" w:rsidRDefault="00A74A19" w:rsidP="00EA408B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257E27DB" w14:textId="77777777" w:rsidR="00563552" w:rsidRDefault="00563552" w:rsidP="00A74A19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14:paraId="4B94D5A5" w14:textId="6A504BF0" w:rsidR="00A74A19" w:rsidRPr="002B1E8A" w:rsidRDefault="00A74A19" w:rsidP="00A74A19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3E2C2325" w14:textId="77777777" w:rsidR="00A74A19" w:rsidRPr="004D7AF8" w:rsidRDefault="00A74A19" w:rsidP="00A74A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E4D1CF5" w14:textId="77777777" w:rsidR="00A74A19" w:rsidRPr="004D7AF8" w:rsidRDefault="00A74A19" w:rsidP="00A74A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5CA6AA" w14:textId="77777777" w:rsidR="00A74A19" w:rsidRDefault="00A74A19" w:rsidP="00A74A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72A26D" w14:textId="77777777" w:rsidR="00A74A19" w:rsidRPr="004D7AF8" w:rsidRDefault="00A74A19" w:rsidP="00A74A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387048DF" w14:textId="548F19D6" w:rsidR="00A74A19" w:rsidRPr="002B1E8A" w:rsidRDefault="00A74A19" w:rsidP="00A74A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51922" w:rsidRPr="002B1E8A" w14:paraId="1CD7BFC0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41695720" w14:textId="44ABB251" w:rsidR="00451922" w:rsidRPr="002B1E8A" w:rsidRDefault="00451922" w:rsidP="0045192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6" w:name="_Hlk132189149"/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01402E1C" w14:textId="25462264" w:rsidR="00451922" w:rsidRPr="002B1E8A" w:rsidRDefault="00451922" w:rsidP="00451922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(dotyczy jst)</w:t>
            </w:r>
          </w:p>
        </w:tc>
        <w:tc>
          <w:tcPr>
            <w:tcW w:w="7199" w:type="dxa"/>
          </w:tcPr>
          <w:p w14:paraId="2DAC4A2D" w14:textId="620D32C9" w:rsidR="00451922" w:rsidRPr="003C1527" w:rsidRDefault="00451922" w:rsidP="00451922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</w:t>
            </w:r>
            <w:r w:rsidR="00EA408B">
              <w:rPr>
                <w:rFonts w:ascii="Arial" w:hAnsi="Arial" w:cs="Arial"/>
                <w:kern w:val="2"/>
                <w:sz w:val="24"/>
                <w:szCs w:val="24"/>
              </w:rPr>
              <w:t>wdzamy</w:t>
            </w: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, czy przestrzega ona przepisów antydyskryminacyjnych, o których mowa w art. 9 ust. 3 rozporządzenia nr 2021/1060.</w:t>
            </w:r>
          </w:p>
          <w:p w14:paraId="45A65F83" w14:textId="77777777" w:rsidR="00451922" w:rsidRPr="003C1527" w:rsidRDefault="00451922" w:rsidP="00451922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</w:t>
            </w:r>
            <w:r>
              <w:rPr>
                <w:rFonts w:ascii="Arial" w:hAnsi="Arial" w:cs="Arial"/>
                <w:kern w:val="2"/>
                <w:sz w:val="24"/>
                <w:szCs w:val="24"/>
              </w:rPr>
              <w:t xml:space="preserve"> </w:t>
            </w: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jednostki oraz podmiotów przez nią kontrolowanych lub od niej zależnych, nie będzie udzielone.</w:t>
            </w:r>
          </w:p>
          <w:p w14:paraId="1AAB0327" w14:textId="77777777" w:rsidR="00451922" w:rsidRPr="003C1527" w:rsidRDefault="00451922" w:rsidP="00451922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1635A697" w14:textId="267C5F49" w:rsidR="00451922" w:rsidRPr="00326CCC" w:rsidRDefault="00451922" w:rsidP="00451922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>Kryterium weryfikowane jest m.in. w oparciu o oświadczenie wnioskodawcy</w:t>
            </w:r>
            <w:r w:rsidRPr="00611A21">
              <w:rPr>
                <w:rFonts w:ascii="Arial" w:hAnsi="Arial" w:cs="Arial"/>
                <w:kern w:val="2"/>
                <w:sz w:val="24"/>
                <w:szCs w:val="24"/>
                <w:vertAlign w:val="superscript"/>
              </w:rPr>
              <w:footnoteReference w:id="4"/>
            </w: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, zawarte we wniosku o dofinansowanie projektu, o braku obowiązywania na terenie jednostki samorządu </w:t>
            </w: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 xml:space="preserve">terytorialnego dyskryminujących aktów prawa miejscowego oraz w oparciu o </w:t>
            </w:r>
            <w:r w:rsidR="00EA408B">
              <w:rPr>
                <w:rFonts w:ascii="Arial" w:hAnsi="Arial" w:cs="Arial"/>
                <w:kern w:val="2"/>
                <w:sz w:val="24"/>
                <w:szCs w:val="24"/>
              </w:rPr>
              <w:t xml:space="preserve">informacje znajdujące się na stronie </w:t>
            </w: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Rzecznika Praw Obywatelskich (RPO) </w:t>
            </w:r>
            <w:r w:rsidR="00EA408B">
              <w:rPr>
                <w:rFonts w:ascii="Arial" w:hAnsi="Arial" w:cs="Arial"/>
                <w:kern w:val="2"/>
                <w:sz w:val="24"/>
                <w:szCs w:val="24"/>
              </w:rPr>
              <w:t xml:space="preserve">dotyczące </w:t>
            </w: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>JST, które ustanowiły obowiązujące i uznane przez RPO za dyskryminujące akty prawa miejscowego (</w:t>
            </w:r>
            <w:r w:rsidR="00EA408B">
              <w:rPr>
                <w:rFonts w:ascii="Arial" w:hAnsi="Arial" w:cs="Arial"/>
                <w:kern w:val="2"/>
                <w:sz w:val="24"/>
                <w:szCs w:val="24"/>
              </w:rPr>
              <w:t>aktualne</w:t>
            </w: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28A148C0" w14:textId="77777777" w:rsidR="00451922" w:rsidRPr="004D7AF8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E70BFF2" w14:textId="77777777" w:rsidR="00451922" w:rsidRPr="004D7AF8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6808AB8" w14:textId="77777777" w:rsidR="00451922" w:rsidRPr="004D7AF8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C568C96" w14:textId="77777777" w:rsidR="00451922" w:rsidRPr="004D7AF8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F5C24DE" w14:textId="77777777" w:rsidR="00451922" w:rsidRPr="004D7AF8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2344AE19" w14:textId="66A7F5D7" w:rsidR="00451922" w:rsidRPr="002B1E8A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16"/>
      <w:tr w:rsidR="00451922" w:rsidRPr="002B1E8A" w14:paraId="23C5088F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3F288433" w14:textId="2412DA63" w:rsidR="00451922" w:rsidRPr="002B1E8A" w:rsidRDefault="00451922" w:rsidP="0045192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856" w:type="dxa"/>
            <w:vAlign w:val="center"/>
          </w:tcPr>
          <w:p w14:paraId="4BBC85FB" w14:textId="5B4DFA1E" w:rsidR="00451922" w:rsidRPr="002B1E8A" w:rsidRDefault="00451922" w:rsidP="0045192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598128CA" w14:textId="77777777" w:rsidR="00451922" w:rsidRDefault="00451922" w:rsidP="00451922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kryterium sprawdzamy, czy projekt realizowany jest/będzie</w:t>
            </w:r>
            <w:r>
              <w:rPr>
                <w:rFonts w:ascii="Arial" w:hAnsi="Arial" w:cs="Arial"/>
                <w:sz w:val="24"/>
                <w:szCs w:val="24"/>
              </w:rPr>
              <w:t xml:space="preserve"> na terytorium województwa kujawsko-pomorskiego.</w:t>
            </w:r>
          </w:p>
          <w:p w14:paraId="4B06B528" w14:textId="77777777" w:rsidR="00451922" w:rsidRDefault="00451922" w:rsidP="00451922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3128261" w14:textId="48D440DE" w:rsidR="00451922" w:rsidRPr="002B1E8A" w:rsidRDefault="00451922" w:rsidP="00024D24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3A873DDE" w14:textId="77777777" w:rsidR="00451922" w:rsidRPr="004D7AF8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15D3D5F" w14:textId="77777777" w:rsidR="00451922" w:rsidRPr="004D7AF8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08498B" w14:textId="77777777" w:rsidR="00451922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FA1FDA" w14:textId="77777777" w:rsidR="00451922" w:rsidRPr="004D7AF8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7A4DD89" w14:textId="77777777" w:rsidR="00451922" w:rsidRPr="004D7AF8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F89BAA6" w14:textId="7A8BF7A2" w:rsidR="00451922" w:rsidRPr="002B1E8A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14F79" w:rsidRPr="002B1E8A" w14:paraId="55EADF5C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31441493" w14:textId="031524AA" w:rsidR="00614F79" w:rsidRPr="005526E5" w:rsidRDefault="00614F79" w:rsidP="0045192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1BD61702" w14:textId="1A2FE186" w:rsidR="00614F79" w:rsidRPr="004D7AF8" w:rsidRDefault="00614F79" w:rsidP="0045192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79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1796DF77" w14:textId="77777777" w:rsidR="00614F79" w:rsidRDefault="00614F79" w:rsidP="00451922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0F03">
              <w:rPr>
                <w:rFonts w:ascii="Arial" w:hAnsi="Arial" w:cs="Arial"/>
                <w:sz w:val="24"/>
                <w:szCs w:val="24"/>
              </w:rPr>
              <w:t>na moment złożenia wniosku o dofinansowanie wnioskodawca posiada prawo do dysponowania gruntami lub obiektami na cele inwestycji, posiada wymaganą dokumentację techniczną i projektową, wymagane prawem decyzje, uzgodnienia i pozwolenia administracyjne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908FFA2" w14:textId="77777777" w:rsidR="00614F79" w:rsidRDefault="00614F79" w:rsidP="00451922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E53B1A" w14:textId="2CAD926A" w:rsidR="00614F79" w:rsidRPr="00935252" w:rsidRDefault="00614F79" w:rsidP="00614F79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  <w:commentRangeStart w:id="17"/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zezwolenie na realizację inwestycji drogowej) nie jest prawomocne w momencie składania wniosku o dofinansowanie, </w:t>
            </w:r>
            <w:ins w:id="18" w:author="Paweł Łopatowski" w:date="2024-10-07T11:55:00Z" w16du:dateUtc="2024-10-07T09:55:00Z">
              <w:r w:rsidR="007E4EEB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należy </w:t>
              </w:r>
            </w:ins>
            <w:del w:id="19" w:author="Paweł Łopatowski" w:date="2024-10-07T11:55:00Z" w16du:dateUtc="2024-10-07T09:55:00Z">
              <w:r w:rsidRPr="00935252" w:rsidDel="007E4EEB">
                <w:rPr>
                  <w:rFonts w:ascii="Arial" w:hAnsi="Arial" w:cs="Arial"/>
                  <w:sz w:val="24"/>
                  <w:szCs w:val="24"/>
                  <w:lang w:val="pl-PL"/>
                </w:rPr>
                <w:delText xml:space="preserve">trzeba będzie </w:delText>
              </w:r>
            </w:del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przedłożyć</w:t>
            </w:r>
            <w:ins w:id="20" w:author="Paweł Łopatowski" w:date="2024-10-07T11:56:00Z" w16du:dateUtc="2024-10-07T09:56:00Z">
              <w:r w:rsidR="007E4EEB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 decyzję</w:t>
              </w:r>
            </w:ins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</w:t>
            </w:r>
            <w:del w:id="21" w:author="Paweł Łopatowski" w:date="2024-10-07T11:56:00Z" w16du:dateUtc="2024-10-07T09:56:00Z">
              <w:r w:rsidRPr="00935252" w:rsidDel="007E4EEB">
                <w:rPr>
                  <w:rFonts w:ascii="Arial" w:hAnsi="Arial" w:cs="Arial"/>
                  <w:sz w:val="24"/>
                  <w:szCs w:val="24"/>
                  <w:lang w:val="pl-PL"/>
                </w:rPr>
                <w:delText xml:space="preserve"> decyz</w:delText>
              </w:r>
              <w:r w:rsidDel="007E4EEB">
                <w:rPr>
                  <w:rFonts w:ascii="Arial" w:hAnsi="Arial" w:cs="Arial"/>
                  <w:sz w:val="24"/>
                  <w:szCs w:val="24"/>
                  <w:lang w:val="pl-PL"/>
                </w:rPr>
                <w:delText>ję</w:delText>
              </w:r>
            </w:del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najpóźniej na etapie podpisania umowy o dofinansowanie projektu.</w:t>
            </w:r>
          </w:p>
          <w:p w14:paraId="6A1957B8" w14:textId="77777777" w:rsidR="00614F79" w:rsidRPr="005A20D9" w:rsidRDefault="00614F79" w:rsidP="00614F79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14:paraId="694710AC" w14:textId="77777777" w:rsidR="00614F79" w:rsidRDefault="00614F79" w:rsidP="00614F7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bookmarkStart w:id="22" w:name="_Hlk177989520"/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 w:rsidRPr="00614F79">
              <w:rPr>
                <w:rFonts w:ascii="Arial" w:hAnsi="Arial" w:cs="Arial"/>
                <w:sz w:val="24"/>
                <w:szCs w:val="24"/>
              </w:rPr>
              <w:t>wskazanym w umowie o dofinansowanie projektu</w:t>
            </w:r>
            <w:r w:rsidRPr="00614F7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614F79">
              <w:rPr>
                <w:rFonts w:ascii="Arial" w:hAnsi="Arial" w:cs="Arial"/>
                <w:sz w:val="24"/>
                <w:szCs w:val="24"/>
              </w:rPr>
              <w:t>, jednakże nie później niż 12 m-cy od daty uchwały zarządu województwa o wyborze projektu do dofinansowania.</w:t>
            </w:r>
          </w:p>
          <w:p w14:paraId="665786BA" w14:textId="77777777" w:rsidR="00614F79" w:rsidRDefault="00614F79" w:rsidP="00614F7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D86B28" w14:textId="77777777" w:rsidR="00614F79" w:rsidRDefault="00614F79" w:rsidP="00614F7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commentRangeEnd w:id="17"/>
            <w:r w:rsidR="007E4EEB">
              <w:rPr>
                <w:rStyle w:val="Odwoaniedokomentarza"/>
                <w:lang w:val="x-none" w:eastAsia="x-none"/>
              </w:rPr>
              <w:commentReference w:id="17"/>
            </w:r>
          </w:p>
          <w:p w14:paraId="5A268560" w14:textId="77777777" w:rsidR="00614F79" w:rsidRDefault="00614F79" w:rsidP="00614F7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3D65C3" w14:textId="48C7BABD" w:rsidR="00614F79" w:rsidRPr="004D7AF8" w:rsidRDefault="00614F79" w:rsidP="00614F7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  <w:bookmarkEnd w:id="22"/>
          </w:p>
        </w:tc>
        <w:tc>
          <w:tcPr>
            <w:tcW w:w="3260" w:type="dxa"/>
          </w:tcPr>
          <w:p w14:paraId="2F36C5AF" w14:textId="77777777" w:rsidR="00614F79" w:rsidRPr="005526E5" w:rsidRDefault="00614F79" w:rsidP="00614F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34AAA2E" w14:textId="77777777" w:rsidR="00614F79" w:rsidRPr="005526E5" w:rsidRDefault="00614F79" w:rsidP="00614F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6F9E39" w14:textId="77777777" w:rsidR="00614F79" w:rsidRPr="005526E5" w:rsidRDefault="00614F79" w:rsidP="00614F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F15BFAE" w14:textId="77777777" w:rsidR="00614F79" w:rsidRPr="005526E5" w:rsidRDefault="00614F79" w:rsidP="00614F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0676149" w14:textId="77777777" w:rsidR="00614F79" w:rsidRPr="005526E5" w:rsidRDefault="00614F79" w:rsidP="00614F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690BF6A6" w14:textId="77777777" w:rsidR="00614F79" w:rsidRPr="005526E5" w:rsidRDefault="00614F79" w:rsidP="00614F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7175F953" w14:textId="77777777" w:rsidR="00614F79" w:rsidRPr="004D7AF8" w:rsidRDefault="00614F79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47B8" w:rsidRPr="002B1E8A" w14:paraId="225D7E53" w14:textId="77777777" w:rsidTr="003C40D0">
        <w:trPr>
          <w:trHeight w:val="1417"/>
        </w:trPr>
        <w:tc>
          <w:tcPr>
            <w:tcW w:w="1110" w:type="dxa"/>
            <w:vAlign w:val="center"/>
          </w:tcPr>
          <w:p w14:paraId="3FB39A01" w14:textId="41D70CA0" w:rsidR="00C647B8" w:rsidRPr="005526E5" w:rsidRDefault="00C647B8" w:rsidP="00C647B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614F7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6827F50C" w14:textId="13560A72" w:rsidR="00C647B8" w:rsidRPr="004D7AF8" w:rsidRDefault="00C647B8" w:rsidP="00C647B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Okres realizacji projektu</w:t>
            </w:r>
          </w:p>
        </w:tc>
        <w:tc>
          <w:tcPr>
            <w:tcW w:w="7199" w:type="dxa"/>
          </w:tcPr>
          <w:p w14:paraId="66DB69EA" w14:textId="77777777" w:rsidR="00C647B8" w:rsidRPr="006C63A8" w:rsidRDefault="00C647B8" w:rsidP="00C647B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C63A8">
              <w:rPr>
                <w:rFonts w:ascii="Arial" w:hAnsi="Arial" w:cs="Arial"/>
                <w:sz w:val="24"/>
                <w:szCs w:val="24"/>
              </w:rPr>
              <w:t>W kryterium sprawdzamy, czy zakładany maksymalny okres realizacji projektu nie przekracza 36 miesięcy.</w:t>
            </w:r>
          </w:p>
          <w:p w14:paraId="0A7B202F" w14:textId="77777777" w:rsidR="00C647B8" w:rsidRPr="006C63A8" w:rsidRDefault="00C647B8" w:rsidP="00C647B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08E6D50" w14:textId="77777777" w:rsidR="00C647B8" w:rsidRPr="006C63A8" w:rsidRDefault="00C647B8" w:rsidP="00C647B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C63A8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63045F6A" w14:textId="77777777" w:rsidR="00C647B8" w:rsidRPr="006C63A8" w:rsidRDefault="00C647B8" w:rsidP="00C647B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FF0C1A5" w14:textId="39CD5F0B" w:rsidR="00C647B8" w:rsidRPr="004D7AF8" w:rsidRDefault="00C647B8" w:rsidP="00C647B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C63A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16C3F44D" w14:textId="77777777" w:rsidR="00C647B8" w:rsidRPr="006C63A8" w:rsidRDefault="00C647B8" w:rsidP="00C647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63A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C63A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67FF680" w14:textId="77777777" w:rsidR="00C647B8" w:rsidRPr="006C63A8" w:rsidRDefault="00C647B8" w:rsidP="00C647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620861C" w14:textId="77777777" w:rsidR="00C647B8" w:rsidRPr="006C63A8" w:rsidRDefault="00C647B8" w:rsidP="00C647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63A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8C5B285" w14:textId="77777777" w:rsidR="00C647B8" w:rsidRPr="006C63A8" w:rsidRDefault="00C647B8" w:rsidP="00C647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35E63B1" w14:textId="77777777" w:rsidR="00C647B8" w:rsidRPr="006C63A8" w:rsidRDefault="00C647B8" w:rsidP="00C647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63A8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. </w:t>
            </w:r>
          </w:p>
          <w:p w14:paraId="3241D38C" w14:textId="3723732A" w:rsidR="00C647B8" w:rsidRPr="004D7AF8" w:rsidRDefault="00C647B8" w:rsidP="00C647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63A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4149C3E6" w14:textId="77777777" w:rsidR="004658E0" w:rsidRPr="002B1E8A" w:rsidRDefault="004658E0">
      <w:pPr>
        <w:rPr>
          <w:rFonts w:ascii="Arial" w:hAnsi="Arial" w:cs="Arial"/>
          <w:sz w:val="24"/>
          <w:szCs w:val="24"/>
        </w:rPr>
      </w:pPr>
    </w:p>
    <w:p w14:paraId="175755D2" w14:textId="77777777" w:rsidR="002C2CE8" w:rsidRPr="002B1E8A" w:rsidRDefault="00B10B0D" w:rsidP="00BC078D">
      <w:pPr>
        <w:pStyle w:val="Nagwek1"/>
        <w:rPr>
          <w:rFonts w:ascii="Arial" w:hAnsi="Arial" w:cs="Arial"/>
          <w:bCs w:val="0"/>
          <w:sz w:val="24"/>
          <w:szCs w:val="24"/>
        </w:rPr>
      </w:pPr>
      <w:r w:rsidRPr="002B1E8A">
        <w:rPr>
          <w:rFonts w:ascii="Arial" w:hAnsi="Arial" w:cs="Arial"/>
          <w:bCs w:val="0"/>
          <w:sz w:val="24"/>
          <w:szCs w:val="24"/>
        </w:rPr>
        <w:t xml:space="preserve">B. </w:t>
      </w:r>
      <w:r w:rsidR="007257F1" w:rsidRPr="002B1E8A">
        <w:rPr>
          <w:rFonts w:ascii="Arial" w:hAnsi="Arial" w:cs="Arial"/>
          <w:bCs w:val="0"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3599"/>
        <w:gridCol w:w="3600"/>
        <w:gridCol w:w="3260"/>
      </w:tblGrid>
      <w:tr w:rsidR="003C40D0" w:rsidRPr="002B1E8A" w14:paraId="5CFAE7FB" w14:textId="77777777" w:rsidTr="000E2251">
        <w:trPr>
          <w:trHeight w:val="283"/>
        </w:trPr>
        <w:tc>
          <w:tcPr>
            <w:tcW w:w="1110" w:type="dxa"/>
            <w:shd w:val="clear" w:color="auto" w:fill="E7E6E6" w:themeFill="background2"/>
            <w:vAlign w:val="center"/>
          </w:tcPr>
          <w:p w14:paraId="3531B1DD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 w:themeFill="background2"/>
            <w:vAlign w:val="center"/>
          </w:tcPr>
          <w:p w14:paraId="68DA1A52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gridSpan w:val="2"/>
            <w:shd w:val="clear" w:color="auto" w:fill="E7E6E6" w:themeFill="background2"/>
            <w:vAlign w:val="center"/>
          </w:tcPr>
          <w:p w14:paraId="667523C6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 w:themeFill="background2"/>
            <w:vAlign w:val="center"/>
          </w:tcPr>
          <w:p w14:paraId="76407EAA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344D7E38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2C60B8" w:rsidRPr="002B1E8A" w14:paraId="243FA318" w14:textId="77777777" w:rsidTr="002C60B8">
        <w:trPr>
          <w:trHeight w:val="936"/>
        </w:trPr>
        <w:tc>
          <w:tcPr>
            <w:tcW w:w="1110" w:type="dxa"/>
            <w:vMerge w:val="restart"/>
            <w:vAlign w:val="center"/>
          </w:tcPr>
          <w:p w14:paraId="33BC7B23" w14:textId="4BF7DEC4" w:rsidR="002C60B8" w:rsidRPr="002B1E8A" w:rsidRDefault="002C60B8" w:rsidP="00A368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Merge w:val="restart"/>
            <w:vAlign w:val="center"/>
          </w:tcPr>
          <w:p w14:paraId="71C813B9" w14:textId="02255447" w:rsidR="002C60B8" w:rsidRPr="002B1E8A" w:rsidRDefault="002C60B8" w:rsidP="00C17D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6" w:name="_Hlk173306157"/>
            <w:r w:rsidRPr="005526E5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  <w:bookmarkEnd w:id="26"/>
          </w:p>
        </w:tc>
        <w:tc>
          <w:tcPr>
            <w:tcW w:w="7199" w:type="dxa"/>
            <w:gridSpan w:val="2"/>
            <w:shd w:val="clear" w:color="auto" w:fill="auto"/>
          </w:tcPr>
          <w:p w14:paraId="0562CB0E" w14:textId="52B8D6A5" w:rsidR="002C60B8" w:rsidRPr="002B1E8A" w:rsidDel="007968FF" w:rsidRDefault="002C60B8" w:rsidP="002C6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wnioskodawca oraz partnerzy są uprawnieni do ubiegania się o dofinansowanie, tj. czy należą do jednej z poniższych grup:</w:t>
            </w:r>
          </w:p>
        </w:tc>
        <w:tc>
          <w:tcPr>
            <w:tcW w:w="3260" w:type="dxa"/>
            <w:vMerge w:val="restart"/>
          </w:tcPr>
          <w:p w14:paraId="3FF60A1D" w14:textId="77777777" w:rsidR="002C60B8" w:rsidRPr="004D7AF8" w:rsidRDefault="002C60B8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CEEC935" w14:textId="77777777" w:rsidR="002C60B8" w:rsidRPr="004D7AF8" w:rsidRDefault="002C60B8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FA9EBD1" w14:textId="77777777" w:rsidR="002C60B8" w:rsidRPr="004D7AF8" w:rsidRDefault="002C60B8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4C88A8A" w14:textId="77777777" w:rsidR="002C60B8" w:rsidRPr="004D7AF8" w:rsidRDefault="002C60B8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C77B343" w14:textId="77777777" w:rsidR="002C60B8" w:rsidRPr="004D7AF8" w:rsidRDefault="002C60B8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A068301" w14:textId="176792C4" w:rsidR="002C60B8" w:rsidRPr="002B1E8A" w:rsidRDefault="002C60B8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C60B8" w:rsidRPr="002B1E8A" w14:paraId="68A1EF96" w14:textId="77777777" w:rsidTr="00C80110">
        <w:trPr>
          <w:trHeight w:val="539"/>
        </w:trPr>
        <w:tc>
          <w:tcPr>
            <w:tcW w:w="1110" w:type="dxa"/>
            <w:vMerge/>
            <w:vAlign w:val="center"/>
          </w:tcPr>
          <w:p w14:paraId="7D892CC8" w14:textId="77777777" w:rsidR="002C60B8" w:rsidRPr="005526E5" w:rsidRDefault="002C60B8" w:rsidP="00A368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vMerge/>
            <w:vAlign w:val="center"/>
          </w:tcPr>
          <w:p w14:paraId="1287F7C9" w14:textId="77777777" w:rsidR="002C60B8" w:rsidRPr="005526E5" w:rsidRDefault="002C60B8" w:rsidP="00C17D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99" w:type="dxa"/>
            <w:shd w:val="clear" w:color="auto" w:fill="auto"/>
          </w:tcPr>
          <w:p w14:paraId="75046D4C" w14:textId="556E1818" w:rsidR="002C60B8" w:rsidRPr="005526E5" w:rsidRDefault="002C60B8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Schemat 1:</w:t>
            </w:r>
          </w:p>
        </w:tc>
        <w:tc>
          <w:tcPr>
            <w:tcW w:w="3600" w:type="dxa"/>
            <w:shd w:val="clear" w:color="auto" w:fill="auto"/>
          </w:tcPr>
          <w:p w14:paraId="053988B4" w14:textId="4718D598" w:rsidR="002C60B8" w:rsidRPr="005526E5" w:rsidRDefault="002C60B8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Schemat 2:</w:t>
            </w:r>
          </w:p>
        </w:tc>
        <w:tc>
          <w:tcPr>
            <w:tcW w:w="3260" w:type="dxa"/>
            <w:vMerge/>
          </w:tcPr>
          <w:p w14:paraId="0B3E1B17" w14:textId="77777777" w:rsidR="002C60B8" w:rsidRPr="004D7AF8" w:rsidRDefault="002C60B8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60B8" w:rsidRPr="002B1E8A" w14:paraId="5B41F5B0" w14:textId="77777777" w:rsidTr="0000587D">
        <w:trPr>
          <w:trHeight w:val="2060"/>
        </w:trPr>
        <w:tc>
          <w:tcPr>
            <w:tcW w:w="1110" w:type="dxa"/>
            <w:vMerge/>
            <w:vAlign w:val="center"/>
          </w:tcPr>
          <w:p w14:paraId="37C4B86C" w14:textId="77777777" w:rsidR="002C60B8" w:rsidRPr="005526E5" w:rsidRDefault="002C60B8" w:rsidP="00A368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vMerge/>
            <w:vAlign w:val="center"/>
          </w:tcPr>
          <w:p w14:paraId="10E3D40A" w14:textId="77777777" w:rsidR="002C60B8" w:rsidRPr="005526E5" w:rsidRDefault="002C60B8" w:rsidP="00C17D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99" w:type="dxa"/>
            <w:shd w:val="clear" w:color="auto" w:fill="auto"/>
          </w:tcPr>
          <w:p w14:paraId="5169AB08" w14:textId="03BD5665" w:rsidR="002C60B8" w:rsidRDefault="002C60B8" w:rsidP="002C60B8">
            <w:pPr>
              <w:numPr>
                <w:ilvl w:val="0"/>
                <w:numId w:val="25"/>
              </w:numPr>
              <w:spacing w:after="60" w:line="240" w:lineRule="auto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bookmarkStart w:id="27" w:name="_Hlk173306004"/>
            <w:r w:rsidRPr="00384712">
              <w:rPr>
                <w:rFonts w:ascii="Arial" w:hAnsi="Arial" w:cs="Arial"/>
                <w:sz w:val="24"/>
                <w:szCs w:val="24"/>
              </w:rPr>
              <w:t>samorząd województwa</w:t>
            </w:r>
            <w:r w:rsidR="006D38A3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5026C3B" w14:textId="2E1FE752" w:rsidR="002C60B8" w:rsidRPr="005526E5" w:rsidRDefault="002C60B8" w:rsidP="002C60B8">
            <w:pPr>
              <w:numPr>
                <w:ilvl w:val="0"/>
                <w:numId w:val="25"/>
              </w:numPr>
              <w:spacing w:after="60" w:line="240" w:lineRule="auto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spółki prawa handlowego z</w:t>
            </w:r>
            <w:r w:rsidR="00B66B5F">
              <w:rPr>
                <w:rFonts w:ascii="Arial" w:hAnsi="Arial" w:cs="Arial"/>
                <w:sz w:val="24"/>
                <w:szCs w:val="24"/>
              </w:rPr>
              <w:t xml:space="preserve"> większościowym</w:t>
            </w:r>
            <w:r>
              <w:rPr>
                <w:rFonts w:ascii="Arial" w:hAnsi="Arial" w:cs="Arial"/>
                <w:sz w:val="24"/>
                <w:szCs w:val="24"/>
              </w:rPr>
              <w:t xml:space="preserve"> udziałem samorządu </w:t>
            </w:r>
            <w:r w:rsidR="006D38A3">
              <w:rPr>
                <w:rFonts w:ascii="Arial" w:hAnsi="Arial" w:cs="Arial"/>
                <w:sz w:val="24"/>
                <w:szCs w:val="24"/>
              </w:rPr>
              <w:t>województwa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1B590CB" w14:textId="77777777" w:rsidR="007D630B" w:rsidRDefault="002C60B8" w:rsidP="002C60B8">
            <w:pPr>
              <w:numPr>
                <w:ilvl w:val="0"/>
                <w:numId w:val="25"/>
              </w:numPr>
              <w:spacing w:after="60" w:line="240" w:lineRule="auto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r w:rsidRPr="006A076E">
              <w:rPr>
                <w:rFonts w:ascii="Arial" w:hAnsi="Arial" w:cs="Arial"/>
                <w:sz w:val="24"/>
                <w:szCs w:val="24"/>
              </w:rPr>
              <w:t>partner prywatny we współpracy z podmiotem publicznym w przypadku projektów realizowanych w formule partnerstwa publiczno-prywatnego</w:t>
            </w:r>
            <w:r w:rsidR="007D630B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FF59F6B" w14:textId="77777777" w:rsidR="00CF1B69" w:rsidRDefault="00CF1B69" w:rsidP="002C60B8">
            <w:pPr>
              <w:numPr>
                <w:ilvl w:val="0"/>
                <w:numId w:val="25"/>
              </w:numPr>
              <w:spacing w:after="60" w:line="240" w:lineRule="auto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CF1B69">
              <w:rPr>
                <w:rFonts w:ascii="Arial" w:hAnsi="Arial" w:cs="Arial"/>
                <w:sz w:val="24"/>
                <w:szCs w:val="24"/>
              </w:rPr>
              <w:t>nstytucje kultury</w:t>
            </w:r>
            <w:r>
              <w:rPr>
                <w:rFonts w:ascii="Arial" w:hAnsi="Arial" w:cs="Arial"/>
                <w:sz w:val="24"/>
                <w:szCs w:val="24"/>
              </w:rPr>
              <w:t xml:space="preserve"> podległe samorządowi województwa,</w:t>
            </w:r>
          </w:p>
          <w:p w14:paraId="7C27F97C" w14:textId="3205F5EE" w:rsidR="002C60B8" w:rsidRDefault="00CF1B69" w:rsidP="002C60B8">
            <w:pPr>
              <w:numPr>
                <w:ilvl w:val="0"/>
                <w:numId w:val="25"/>
              </w:numPr>
              <w:spacing w:after="60" w:line="240" w:lineRule="auto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</w:t>
            </w:r>
            <w:r w:rsidRPr="00CF1B69">
              <w:rPr>
                <w:rFonts w:ascii="Arial" w:hAnsi="Arial" w:cs="Arial"/>
                <w:sz w:val="24"/>
                <w:szCs w:val="24"/>
              </w:rPr>
              <w:t xml:space="preserve">ednostki organizacyjne działające w imieniu samorządu </w:t>
            </w:r>
            <w:r>
              <w:rPr>
                <w:rFonts w:ascii="Arial" w:hAnsi="Arial" w:cs="Arial"/>
                <w:sz w:val="24"/>
                <w:szCs w:val="24"/>
              </w:rPr>
              <w:t>województwa</w:t>
            </w:r>
            <w:bookmarkEnd w:id="27"/>
            <w:r w:rsidR="006D38A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2EFE9BB" w14:textId="6DE39491" w:rsidR="002C60B8" w:rsidRPr="005526E5" w:rsidRDefault="002C60B8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shd w:val="clear" w:color="auto" w:fill="auto"/>
          </w:tcPr>
          <w:p w14:paraId="52BDD20E" w14:textId="2E48CE09" w:rsidR="002C60B8" w:rsidRPr="006A076E" w:rsidRDefault="002C60B8" w:rsidP="002C60B8">
            <w:pPr>
              <w:numPr>
                <w:ilvl w:val="0"/>
                <w:numId w:val="25"/>
              </w:numPr>
              <w:spacing w:after="60" w:line="240" w:lineRule="auto"/>
              <w:ind w:left="259" w:hanging="259"/>
              <w:rPr>
                <w:rFonts w:ascii="Arial" w:hAnsi="Arial" w:cs="Arial"/>
                <w:sz w:val="24"/>
                <w:szCs w:val="24"/>
              </w:rPr>
            </w:pPr>
            <w:r w:rsidRPr="006A076E">
              <w:rPr>
                <w:rFonts w:ascii="Arial" w:hAnsi="Arial" w:cs="Arial"/>
                <w:sz w:val="24"/>
                <w:szCs w:val="24"/>
              </w:rPr>
              <w:lastRenderedPageBreak/>
              <w:t>jednostki samorządu terytorialnego</w:t>
            </w:r>
            <w:r w:rsidR="00DB1A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84D2A">
              <w:rPr>
                <w:rFonts w:ascii="Arial" w:hAnsi="Arial" w:cs="Arial"/>
                <w:sz w:val="24"/>
                <w:szCs w:val="24"/>
              </w:rPr>
              <w:t>(</w:t>
            </w:r>
            <w:r w:rsidR="00DB1A6A">
              <w:rPr>
                <w:rFonts w:ascii="Arial" w:hAnsi="Arial" w:cs="Arial"/>
                <w:sz w:val="24"/>
                <w:szCs w:val="24"/>
              </w:rPr>
              <w:t>inne niż samorząd województwa</w:t>
            </w:r>
            <w:r w:rsidR="00F84D2A">
              <w:rPr>
                <w:rFonts w:ascii="Arial" w:hAnsi="Arial" w:cs="Arial"/>
                <w:sz w:val="24"/>
                <w:szCs w:val="24"/>
              </w:rPr>
              <w:t>)</w:t>
            </w:r>
            <w:r w:rsidRPr="006A076E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7303CB3" w14:textId="5942BD4A" w:rsidR="002C60B8" w:rsidRDefault="002C60B8" w:rsidP="002C60B8">
            <w:pPr>
              <w:numPr>
                <w:ilvl w:val="0"/>
                <w:numId w:val="25"/>
              </w:numPr>
              <w:spacing w:after="60" w:line="240" w:lineRule="auto"/>
              <w:ind w:left="259" w:hanging="259"/>
              <w:rPr>
                <w:rFonts w:ascii="Arial" w:hAnsi="Arial" w:cs="Arial"/>
                <w:sz w:val="24"/>
                <w:szCs w:val="24"/>
              </w:rPr>
            </w:pPr>
            <w:r w:rsidRPr="006A076E">
              <w:rPr>
                <w:rFonts w:ascii="Arial" w:hAnsi="Arial" w:cs="Arial"/>
                <w:sz w:val="24"/>
                <w:szCs w:val="24"/>
              </w:rPr>
              <w:t>podmioty świadczące usługi publiczne w ramach realizacji obowiązków własnych jednostek samorządu terytorialnego</w:t>
            </w:r>
            <w:r w:rsidR="00DB1A6A">
              <w:rPr>
                <w:rFonts w:ascii="Arial" w:hAnsi="Arial" w:cs="Arial"/>
                <w:sz w:val="24"/>
                <w:szCs w:val="24"/>
              </w:rPr>
              <w:t xml:space="preserve"> innych niż samorząd województwa</w:t>
            </w:r>
            <w:r w:rsidRPr="006A076E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2AF1E49" w14:textId="77777777" w:rsidR="002C60B8" w:rsidRPr="006A076E" w:rsidRDefault="002C60B8" w:rsidP="002C60B8">
            <w:pPr>
              <w:numPr>
                <w:ilvl w:val="0"/>
                <w:numId w:val="25"/>
              </w:numPr>
              <w:spacing w:after="60" w:line="240" w:lineRule="auto"/>
              <w:ind w:left="259" w:hanging="25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  <w:r w:rsidRPr="006A076E">
              <w:rPr>
                <w:rFonts w:ascii="Arial" w:hAnsi="Arial" w:cs="Arial"/>
                <w:sz w:val="24"/>
                <w:szCs w:val="24"/>
              </w:rPr>
              <w:t>ościoły i związki wyznaniowe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329A3C6" w14:textId="77777777" w:rsidR="002C60B8" w:rsidRDefault="002C60B8" w:rsidP="002C60B8">
            <w:pPr>
              <w:numPr>
                <w:ilvl w:val="0"/>
                <w:numId w:val="25"/>
              </w:numPr>
              <w:spacing w:after="60" w:line="240" w:lineRule="auto"/>
              <w:ind w:left="259" w:hanging="25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Pr="006A076E">
              <w:rPr>
                <w:rFonts w:ascii="Arial" w:hAnsi="Arial" w:cs="Arial"/>
                <w:sz w:val="24"/>
                <w:szCs w:val="24"/>
              </w:rPr>
              <w:t>rganizacje pozarządowe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F7CA0D1" w14:textId="2CAAA75F" w:rsidR="002C60B8" w:rsidRPr="005526E5" w:rsidRDefault="002C60B8" w:rsidP="002C60B8">
            <w:pPr>
              <w:numPr>
                <w:ilvl w:val="0"/>
                <w:numId w:val="25"/>
              </w:numPr>
              <w:spacing w:after="60" w:line="240" w:lineRule="auto"/>
              <w:ind w:left="259" w:hanging="25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spółki prawa handlowego z</w:t>
            </w:r>
            <w:r w:rsidR="00B66B5F">
              <w:rPr>
                <w:rFonts w:ascii="Arial" w:hAnsi="Arial" w:cs="Arial"/>
                <w:sz w:val="24"/>
                <w:szCs w:val="24"/>
              </w:rPr>
              <w:t xml:space="preserve"> większościowym </w:t>
            </w:r>
            <w:r>
              <w:rPr>
                <w:rFonts w:ascii="Arial" w:hAnsi="Arial" w:cs="Arial"/>
                <w:sz w:val="24"/>
                <w:szCs w:val="24"/>
              </w:rPr>
              <w:t xml:space="preserve">udziałem jednostek samorządu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terytorialnego</w:t>
            </w:r>
            <w:r w:rsidR="00DB1A6A">
              <w:rPr>
                <w:rFonts w:ascii="Arial" w:hAnsi="Arial" w:cs="Arial"/>
                <w:sz w:val="24"/>
                <w:szCs w:val="24"/>
              </w:rPr>
              <w:t xml:space="preserve"> innych niż samorząd województwa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ECB0064" w14:textId="77777777" w:rsidR="0081588E" w:rsidRDefault="002C60B8" w:rsidP="002C60B8">
            <w:pPr>
              <w:numPr>
                <w:ilvl w:val="0"/>
                <w:numId w:val="25"/>
              </w:numPr>
              <w:spacing w:after="60" w:line="240" w:lineRule="auto"/>
              <w:ind w:left="259" w:hanging="259"/>
              <w:rPr>
                <w:rFonts w:ascii="Arial" w:hAnsi="Arial" w:cs="Arial"/>
                <w:sz w:val="24"/>
                <w:szCs w:val="24"/>
              </w:rPr>
            </w:pPr>
            <w:r w:rsidRPr="006A076E">
              <w:rPr>
                <w:rFonts w:ascii="Arial" w:hAnsi="Arial" w:cs="Arial"/>
                <w:sz w:val="24"/>
                <w:szCs w:val="24"/>
              </w:rPr>
              <w:t>partner prywatny we współpracy z podmiotem publicznym w przypadku projektów realizowanych w formule partnerstwa publiczno-prywatnego</w:t>
            </w:r>
            <w:r w:rsidR="0081588E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1BCD247" w14:textId="2388CA59" w:rsidR="0081588E" w:rsidRDefault="0081588E" w:rsidP="0081588E">
            <w:pPr>
              <w:numPr>
                <w:ilvl w:val="0"/>
                <w:numId w:val="25"/>
              </w:numPr>
              <w:spacing w:after="60" w:line="240" w:lineRule="auto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CF1B69">
              <w:rPr>
                <w:rFonts w:ascii="Arial" w:hAnsi="Arial" w:cs="Arial"/>
                <w:sz w:val="24"/>
                <w:szCs w:val="24"/>
              </w:rPr>
              <w:t>nstytucje kultury</w:t>
            </w:r>
            <w:r>
              <w:rPr>
                <w:rFonts w:ascii="Arial" w:hAnsi="Arial" w:cs="Arial"/>
                <w:sz w:val="24"/>
                <w:szCs w:val="24"/>
              </w:rPr>
              <w:t xml:space="preserve"> podległe jednostkom samorządu terytorialnego (inne niż samorząd województwa),</w:t>
            </w:r>
          </w:p>
          <w:p w14:paraId="0F4A3E15" w14:textId="50197AD7" w:rsidR="002C60B8" w:rsidRPr="002C60B8" w:rsidRDefault="0081588E" w:rsidP="0081588E">
            <w:pPr>
              <w:numPr>
                <w:ilvl w:val="0"/>
                <w:numId w:val="25"/>
              </w:numPr>
              <w:spacing w:after="60" w:line="240" w:lineRule="auto"/>
              <w:ind w:left="259" w:hanging="25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</w:t>
            </w:r>
            <w:r w:rsidRPr="00CF1B69">
              <w:rPr>
                <w:rFonts w:ascii="Arial" w:hAnsi="Arial" w:cs="Arial"/>
                <w:sz w:val="24"/>
                <w:szCs w:val="24"/>
              </w:rPr>
              <w:t xml:space="preserve">ednostki organizacyjne działające w imieniu </w:t>
            </w:r>
            <w:r>
              <w:rPr>
                <w:rFonts w:ascii="Arial" w:hAnsi="Arial" w:cs="Arial"/>
                <w:sz w:val="24"/>
                <w:szCs w:val="24"/>
              </w:rPr>
              <w:t>jednostek samorządu terytorialnego (inne niż samorząd województwa)</w:t>
            </w:r>
            <w:r w:rsidR="002C60B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  <w:vMerge/>
          </w:tcPr>
          <w:p w14:paraId="2E3C52D1" w14:textId="77777777" w:rsidR="002C60B8" w:rsidRPr="004D7AF8" w:rsidRDefault="002C60B8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60B8" w:rsidRPr="002B1E8A" w14:paraId="50BD086C" w14:textId="77777777" w:rsidTr="002C60B8">
        <w:trPr>
          <w:trHeight w:val="902"/>
        </w:trPr>
        <w:tc>
          <w:tcPr>
            <w:tcW w:w="1110" w:type="dxa"/>
            <w:vMerge/>
            <w:vAlign w:val="center"/>
          </w:tcPr>
          <w:p w14:paraId="0C7B5202" w14:textId="77777777" w:rsidR="002C60B8" w:rsidRPr="005526E5" w:rsidRDefault="002C60B8" w:rsidP="00A368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vMerge/>
            <w:vAlign w:val="center"/>
          </w:tcPr>
          <w:p w14:paraId="7205CDDF" w14:textId="77777777" w:rsidR="002C60B8" w:rsidRPr="005526E5" w:rsidRDefault="002C60B8" w:rsidP="00C17D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  <w:gridSpan w:val="2"/>
            <w:shd w:val="clear" w:color="auto" w:fill="auto"/>
          </w:tcPr>
          <w:p w14:paraId="63B7D839" w14:textId="6D05ED6A" w:rsidR="002C60B8" w:rsidRPr="005526E5" w:rsidRDefault="002C60B8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 (porozumienie/umowa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partnerstwie).</w:t>
            </w:r>
          </w:p>
        </w:tc>
        <w:tc>
          <w:tcPr>
            <w:tcW w:w="3260" w:type="dxa"/>
            <w:vMerge/>
          </w:tcPr>
          <w:p w14:paraId="1EEEF86C" w14:textId="77777777" w:rsidR="002C60B8" w:rsidRPr="004D7AF8" w:rsidRDefault="002C60B8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6B7B" w:rsidRPr="002B1E8A" w14:paraId="3EF922BE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1DA6AD98" w14:textId="6527D521" w:rsidR="009B6B7B" w:rsidRPr="005526E5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2856" w:type="dxa"/>
            <w:vAlign w:val="center"/>
          </w:tcPr>
          <w:p w14:paraId="44283CB6" w14:textId="77777777" w:rsidR="009B6B7B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8" w:name="_Hlk150257590"/>
            <w:r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</w:p>
          <w:p w14:paraId="1E5E556C" w14:textId="56ADF745" w:rsidR="009B6B7B" w:rsidRPr="005526E5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realizujących projekt</w:t>
            </w:r>
            <w:bookmarkEnd w:id="28"/>
          </w:p>
        </w:tc>
        <w:tc>
          <w:tcPr>
            <w:tcW w:w="7199" w:type="dxa"/>
            <w:gridSpan w:val="2"/>
            <w:shd w:val="clear" w:color="auto" w:fill="auto"/>
          </w:tcPr>
          <w:p w14:paraId="6AF3F425" w14:textId="77777777" w:rsidR="009B6B7B" w:rsidRPr="008C3417" w:rsidRDefault="009B6B7B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29" w:name="_Hlk150257684"/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8C3417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2022 poz. 1079).</w:t>
            </w:r>
          </w:p>
          <w:p w14:paraId="2BEA26BB" w14:textId="77777777" w:rsidR="009B6B7B" w:rsidRDefault="009B6B7B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FFC25D" w14:textId="50DC8E01" w:rsidR="009B6B7B" w:rsidRPr="005526E5" w:rsidRDefault="009B6B7B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417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</w:t>
            </w:r>
            <w:r>
              <w:rPr>
                <w:rFonts w:ascii="Arial" w:hAnsi="Arial" w:cs="Arial"/>
                <w:sz w:val="24"/>
                <w:szCs w:val="24"/>
              </w:rPr>
              <w:t xml:space="preserve"> załącznik do </w:t>
            </w:r>
            <w:r w:rsidRPr="008C3417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  <w:bookmarkEnd w:id="29"/>
          </w:p>
        </w:tc>
        <w:tc>
          <w:tcPr>
            <w:tcW w:w="3260" w:type="dxa"/>
          </w:tcPr>
          <w:p w14:paraId="38408D70" w14:textId="77777777" w:rsidR="009B6B7B" w:rsidRPr="00713570" w:rsidRDefault="009B6B7B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TAK/NIE/NIE DOTYCZY</w:t>
            </w:r>
            <w:r w:rsidRPr="0071357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F7EC9B2" w14:textId="77777777" w:rsidR="009B6B7B" w:rsidRPr="00713570" w:rsidRDefault="009B6B7B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E0C7A7E" w14:textId="77777777" w:rsidR="009B6B7B" w:rsidRPr="00713570" w:rsidRDefault="009B6B7B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FC422E5" w14:textId="77777777" w:rsidR="009B6B7B" w:rsidRPr="00713570" w:rsidRDefault="009B6B7B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7B6CFB" w14:textId="77777777" w:rsidR="009B6B7B" w:rsidRPr="00713570" w:rsidRDefault="009B6B7B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713570">
              <w:rPr>
                <w:rFonts w:ascii="Arial" w:hAnsi="Arial" w:cs="Arial"/>
                <w:sz w:val="24"/>
                <w:szCs w:val="24"/>
              </w:rPr>
              <w:lastRenderedPageBreak/>
              <w:t xml:space="preserve">logiczna: „TAK” lub „NIE DOTYCZY”). </w:t>
            </w:r>
          </w:p>
          <w:p w14:paraId="25D0311E" w14:textId="5347A767" w:rsidR="009B6B7B" w:rsidRPr="004D7AF8" w:rsidRDefault="009B6B7B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B6B7B" w:rsidRPr="002B1E8A" w14:paraId="056EF967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6207D52F" w14:textId="51C8996C" w:rsidR="009B6B7B" w:rsidRPr="002B1E8A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7185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265226FA" w14:textId="77777777" w:rsidR="009B6B7B" w:rsidRPr="002B1E8A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Projekt jest zgodny z typami </w:t>
            </w:r>
          </w:p>
          <w:p w14:paraId="77981A81" w14:textId="77777777" w:rsidR="009B6B7B" w:rsidRPr="002B1E8A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2B1E8A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199" w:type="dxa"/>
            <w:gridSpan w:val="2"/>
          </w:tcPr>
          <w:p w14:paraId="52CC8CE0" w14:textId="7DC04228" w:rsidR="00607AEF" w:rsidRDefault="00607AEF" w:rsidP="003366B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tym kryterium sprawdzamy, czy projekt dotyczy</w:t>
            </w:r>
            <w:r>
              <w:rPr>
                <w:rFonts w:ascii="Arial" w:hAnsi="Arial" w:cs="Arial"/>
                <w:sz w:val="24"/>
                <w:szCs w:val="24"/>
              </w:rPr>
              <w:t xml:space="preserve"> p</w:t>
            </w:r>
            <w:r w:rsidRPr="00D13919">
              <w:rPr>
                <w:rFonts w:ascii="Arial" w:hAnsi="Arial" w:cs="Arial"/>
                <w:sz w:val="24"/>
                <w:szCs w:val="24"/>
              </w:rPr>
              <w:t>rzedsięwzię</w:t>
            </w:r>
            <w:r>
              <w:rPr>
                <w:rFonts w:ascii="Arial" w:hAnsi="Arial" w:cs="Arial"/>
                <w:sz w:val="24"/>
                <w:szCs w:val="24"/>
              </w:rPr>
              <w:t>ć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z zakresu głębokiej i kompleksowej modernizacji energetycznej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02089">
              <w:rPr>
                <w:rFonts w:ascii="Arial" w:hAnsi="Arial" w:cs="Arial"/>
                <w:sz w:val="24"/>
                <w:szCs w:val="24"/>
              </w:rPr>
              <w:t>zabytkowych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B5FBC">
              <w:rPr>
                <w:rFonts w:ascii="Arial" w:hAnsi="Arial" w:cs="Arial"/>
                <w:sz w:val="24"/>
                <w:szCs w:val="24"/>
              </w:rPr>
              <w:t>budynków publiczn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commentRangeStart w:id="30"/>
            <w:r w:rsidRPr="00FB5FB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commentRangeEnd w:id="30"/>
            <w:r w:rsidR="00D302CC">
              <w:rPr>
                <w:rStyle w:val="Odwoaniedokomentarza"/>
                <w:lang w:val="x-none" w:eastAsia="x-none"/>
              </w:rPr>
              <w:commentReference w:id="30"/>
            </w:r>
            <w:r w:rsidRPr="00FB5FBC">
              <w:rPr>
                <w:rFonts w:ascii="Arial" w:hAnsi="Arial" w:cs="Arial"/>
                <w:sz w:val="24"/>
                <w:szCs w:val="24"/>
              </w:rPr>
              <w:t>. Przedsięwzięcia</w:t>
            </w:r>
            <w:r w:rsidRPr="00B02089">
              <w:rPr>
                <w:rFonts w:ascii="Arial" w:hAnsi="Arial" w:cs="Arial"/>
                <w:sz w:val="24"/>
                <w:szCs w:val="24"/>
              </w:rPr>
              <w:t xml:space="preserve"> mogą dotyczyć m.in.:</w:t>
            </w:r>
          </w:p>
          <w:p w14:paraId="64A0C602" w14:textId="2753BED4" w:rsidR="009B6B7B" w:rsidRPr="00B02089" w:rsidRDefault="009B6B7B" w:rsidP="009B6B7B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>ocieplenia obiektu, wymiany pokrycia dachu, okien, drzwi zewnętrznych oraz oświetlenia na energooszczędne wraz z instalacją,</w:t>
            </w:r>
          </w:p>
          <w:p w14:paraId="06D92B46" w14:textId="2EEDB51A" w:rsidR="009B6B7B" w:rsidRPr="00B02089" w:rsidRDefault="009B6B7B" w:rsidP="009B6B7B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>przebudowy systemów grzewczych (wraz z wymianą i przyłączeniem źródła ciepła), systemów wentylacji i klimatyzacji oraz zastosowanie systemów zarządzania budynkiem,</w:t>
            </w:r>
          </w:p>
          <w:p w14:paraId="545DC929" w14:textId="5BD70B72" w:rsidR="009B6B7B" w:rsidRPr="00B02089" w:rsidRDefault="009B6B7B" w:rsidP="009B6B7B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>realizacji mikrokogeneracji lub mikrotrigeneracji na potrzeby własne,</w:t>
            </w:r>
          </w:p>
          <w:p w14:paraId="2CFB1498" w14:textId="75B3A474" w:rsidR="009B6B7B" w:rsidRPr="00B02089" w:rsidRDefault="009B6B7B" w:rsidP="009B6B7B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>budowy i przebudowy instalacji OZE w modernizowanych energetycznie budynkach na potrzeby własne,</w:t>
            </w:r>
          </w:p>
          <w:p w14:paraId="016A5CDB" w14:textId="10225D3B" w:rsidR="00607AEF" w:rsidRPr="00607AEF" w:rsidRDefault="009B6B7B" w:rsidP="009B6B7B">
            <w:pPr>
              <w:numPr>
                <w:ilvl w:val="0"/>
                <w:numId w:val="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lastRenderedPageBreak/>
              <w:t>instalacji systemów chłodzących, w tym również z OZE.</w:t>
            </w:r>
          </w:p>
          <w:p w14:paraId="003FD4EA" w14:textId="77777777" w:rsidR="00607AEF" w:rsidRDefault="00607AEF" w:rsidP="009B6B7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3F25C4A" w14:textId="7C0B6FDC" w:rsidR="009B6B7B" w:rsidRPr="00B02089" w:rsidRDefault="009B6B7B" w:rsidP="009B6B7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>W przypadku wymiany źródeł ciepła nie będą wprowadzane piece węglowe.</w:t>
            </w:r>
          </w:p>
          <w:p w14:paraId="04EB0192" w14:textId="77777777" w:rsidR="009B6B7B" w:rsidRDefault="009B6B7B" w:rsidP="009B6B7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98A12B" w14:textId="4AAD08F9" w:rsidR="009B6B7B" w:rsidRPr="002B1E8A" w:rsidRDefault="009B6B7B" w:rsidP="009B6B7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EA408B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32189159" w14:textId="77777777" w:rsidR="00D71851" w:rsidRPr="00B77EE5" w:rsidRDefault="00D71851" w:rsidP="00D718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77E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38CDD78" w14:textId="77777777" w:rsidR="00D71851" w:rsidRPr="00B77EE5" w:rsidRDefault="00D71851" w:rsidP="00D718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E193223" w14:textId="77777777" w:rsidR="00D71851" w:rsidRPr="00B77EE5" w:rsidRDefault="00D71851" w:rsidP="00D718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7A55823" w14:textId="77777777" w:rsidR="00D71851" w:rsidRPr="00B77EE5" w:rsidRDefault="00D71851" w:rsidP="00D718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D32EE17" w14:textId="77777777" w:rsidR="00D71851" w:rsidRPr="00B77EE5" w:rsidRDefault="00D71851" w:rsidP="00D718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42C0DF9" w14:textId="341B2965" w:rsidR="009B6B7B" w:rsidRPr="002B1E8A" w:rsidRDefault="00D71851" w:rsidP="00D718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70DA1" w:rsidRPr="002B1E8A" w14:paraId="5A88A572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1DBD7F88" w14:textId="60ACD4EE" w:rsidR="00170DA1" w:rsidRPr="002B1E8A" w:rsidRDefault="00170DA1" w:rsidP="00170D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504A7C58" w14:textId="236A9DCD" w:rsidR="00170DA1" w:rsidRPr="002B1E8A" w:rsidRDefault="00170DA1" w:rsidP="00170D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99" w:type="dxa"/>
            <w:gridSpan w:val="2"/>
          </w:tcPr>
          <w:p w14:paraId="1603E298" w14:textId="77777777" w:rsidR="00170DA1" w:rsidRDefault="00170DA1" w:rsidP="00170D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041CE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 (SzOP) dla danego działania, w wersji aktualnej na dzień rozpoczęcia naboru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E18ABD9" w14:textId="77777777" w:rsidR="00170DA1" w:rsidRPr="002B1E8A" w:rsidRDefault="00170DA1" w:rsidP="00170D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9E1EA49" w14:textId="03857A61" w:rsidR="00170DA1" w:rsidRPr="002B1E8A" w:rsidRDefault="00170DA1" w:rsidP="00170DA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Pr="00B147D6">
              <w:rPr>
                <w:rFonts w:ascii="Arial" w:hAnsi="Arial" w:cs="Arial"/>
                <w:color w:val="FF0000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459D470A" w14:textId="77777777" w:rsidR="00170DA1" w:rsidRPr="00B77EE5" w:rsidRDefault="00170DA1" w:rsidP="00170D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B77E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DBB17E2" w14:textId="77777777" w:rsidR="00170DA1" w:rsidRPr="00B77EE5" w:rsidRDefault="00170DA1" w:rsidP="00170D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D901D5B" w14:textId="77777777" w:rsidR="00170DA1" w:rsidRPr="00B77EE5" w:rsidRDefault="00170DA1" w:rsidP="00170D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CC3073F" w14:textId="77777777" w:rsidR="00170DA1" w:rsidRPr="00B77EE5" w:rsidRDefault="00170DA1" w:rsidP="00170D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0F9D7E6" w14:textId="77777777" w:rsidR="00170DA1" w:rsidRPr="00B77EE5" w:rsidRDefault="00170DA1" w:rsidP="00170D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0FDC288" w14:textId="2CC1A3F7" w:rsidR="00170DA1" w:rsidRPr="002B1E8A" w:rsidRDefault="00170DA1" w:rsidP="00170D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B6B7B" w:rsidRPr="002B1E8A" w14:paraId="0FEFF486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4182A31E" w14:textId="4ABEF5A0" w:rsidR="009B6B7B" w:rsidRPr="002B1E8A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B.</w:t>
            </w:r>
            <w:r w:rsidR="00D97F55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56FE5F93" w14:textId="77777777" w:rsidR="009B6B7B" w:rsidRPr="002B1E8A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Zgodność z prawem pomocy publicznej/pomocy de minimis</w:t>
            </w:r>
          </w:p>
        </w:tc>
        <w:tc>
          <w:tcPr>
            <w:tcW w:w="7199" w:type="dxa"/>
            <w:gridSpan w:val="2"/>
          </w:tcPr>
          <w:p w14:paraId="2A1E0111" w14:textId="77777777" w:rsidR="009B6B7B" w:rsidRPr="002B1E8A" w:rsidRDefault="009B6B7B" w:rsidP="009B6B7B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00008CBE" w14:textId="77777777" w:rsidR="00B02089" w:rsidRPr="002B1E8A" w:rsidRDefault="00B02089" w:rsidP="00B0208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projekcie nie występuje pomoc publiczna lub</w:t>
            </w:r>
          </w:p>
          <w:p w14:paraId="302402BB" w14:textId="1E74907D" w:rsidR="00B02089" w:rsidRPr="00BA0C9D" w:rsidRDefault="00BA0C9D" w:rsidP="00BA0C9D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BA0C9D">
              <w:rPr>
                <w:rFonts w:ascii="Arial" w:hAnsi="Arial" w:cs="Arial"/>
                <w:sz w:val="24"/>
                <w:szCs w:val="24"/>
                <w:lang w:val="pl-PL"/>
              </w:rPr>
              <w:t xml:space="preserve">pomoc jest zgodna z rozporządzeniem nr 2023/2831 lub rozporządzeniem ministra właściwego do spraw rozwoju </w:t>
            </w:r>
            <w:r w:rsidRPr="00BA0C9D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regionalnego, określającym szczegółowe przeznaczenie, warunki i tryb udzielania pomocy de minimis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70899221" w14:textId="1BCC8ADF" w:rsidR="00B02089" w:rsidRPr="002B1E8A" w:rsidRDefault="00B02089" w:rsidP="00B0208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pomoc udzielana jest zgodnie z</w:t>
            </w:r>
            <w:r w:rsidRPr="00236C0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art. 14 </w:t>
            </w:r>
            <w:r w:rsidRPr="00236C04">
              <w:rPr>
                <w:rFonts w:ascii="Arial" w:hAnsi="Arial" w:cs="Arial"/>
                <w:sz w:val="24"/>
                <w:szCs w:val="24"/>
              </w:rPr>
              <w:t>rozporządzeni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236C04">
              <w:rPr>
                <w:rFonts w:ascii="Arial" w:hAnsi="Arial" w:cs="Arial"/>
                <w:sz w:val="24"/>
                <w:szCs w:val="24"/>
              </w:rPr>
              <w:t xml:space="preserve"> nr 651/</w:t>
            </w:r>
            <w:r>
              <w:rPr>
                <w:rFonts w:ascii="Arial" w:hAnsi="Arial" w:cs="Arial"/>
                <w:sz w:val="24"/>
                <w:szCs w:val="24"/>
              </w:rPr>
              <w:t xml:space="preserve">2014 oraz 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rozporządzeniem Ministra Funduszy i Polityki Regionalnej z dnia 11 października 2022 r. w sprawie udzielania regionalnej pomocy inwestycyjnej w ramach programów regionalnych na lata 2021–2027 (Dz. U. z </w:t>
            </w:r>
            <w:r w:rsidR="00EA408B">
              <w:rPr>
                <w:rFonts w:ascii="Arial" w:hAnsi="Arial" w:cs="Arial"/>
                <w:sz w:val="24"/>
                <w:szCs w:val="24"/>
              </w:rPr>
              <w:t>2023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EA408B">
              <w:rPr>
                <w:rFonts w:ascii="Arial" w:hAnsi="Arial" w:cs="Arial"/>
                <w:sz w:val="24"/>
                <w:szCs w:val="24"/>
              </w:rPr>
              <w:t>2743</w:t>
            </w:r>
            <w:r w:rsidR="00CC1E10">
              <w:rPr>
                <w:rFonts w:ascii="Arial" w:hAnsi="Arial" w:cs="Arial"/>
                <w:sz w:val="24"/>
                <w:szCs w:val="24"/>
              </w:rPr>
              <w:t>)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68B7ED94" w14:textId="7E3DB310" w:rsidR="00B02089" w:rsidRPr="002B1E8A" w:rsidRDefault="00B02089" w:rsidP="00B0208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pomoc udzielana jest zgodnie z </w:t>
            </w:r>
            <w:r>
              <w:rPr>
                <w:rFonts w:ascii="Arial" w:hAnsi="Arial" w:cs="Arial"/>
                <w:sz w:val="24"/>
                <w:szCs w:val="24"/>
              </w:rPr>
              <w:t xml:space="preserve">art. 38, 39 i 49 </w:t>
            </w:r>
            <w:r w:rsidRPr="00236C04">
              <w:rPr>
                <w:rFonts w:ascii="Arial" w:hAnsi="Arial" w:cs="Arial"/>
                <w:sz w:val="24"/>
                <w:szCs w:val="24"/>
              </w:rPr>
              <w:t>rozporządzeni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236C04">
              <w:rPr>
                <w:rFonts w:ascii="Arial" w:hAnsi="Arial" w:cs="Arial"/>
                <w:sz w:val="24"/>
                <w:szCs w:val="24"/>
              </w:rPr>
              <w:t xml:space="preserve"> nr 651/</w:t>
            </w:r>
            <w:r>
              <w:rPr>
                <w:rFonts w:ascii="Arial" w:hAnsi="Arial" w:cs="Arial"/>
                <w:sz w:val="24"/>
                <w:szCs w:val="24"/>
              </w:rPr>
              <w:t xml:space="preserve">2014 oraz </w:t>
            </w:r>
            <w:r w:rsidRPr="002B1E8A">
              <w:rPr>
                <w:rFonts w:ascii="Arial" w:hAnsi="Arial" w:cs="Arial"/>
                <w:sz w:val="24"/>
                <w:szCs w:val="24"/>
              </w:rPr>
              <w:t>rozporządzeniem Ministra Funduszy i Polityki Regionalnej z dnia 11 grudnia 2022 r. w sprawie udzielania pomocy na inwestycje wspierające efektywność energetyczną w ramach regionalnych programów na lata 2021–2027 (Dz. U. z 2022 r. poz. 2607</w:t>
            </w:r>
            <w:r w:rsidR="00EA408B">
              <w:rPr>
                <w:rFonts w:ascii="Arial" w:hAnsi="Arial" w:cs="Arial"/>
                <w:sz w:val="24"/>
                <w:szCs w:val="24"/>
              </w:rPr>
              <w:t xml:space="preserve"> z póżn. zm.</w:t>
            </w:r>
            <w:r w:rsidRPr="002B1E8A">
              <w:rPr>
                <w:rFonts w:ascii="Arial" w:hAnsi="Arial" w:cs="Arial"/>
                <w:sz w:val="24"/>
                <w:szCs w:val="24"/>
              </w:rPr>
              <w:t>) lub</w:t>
            </w:r>
          </w:p>
          <w:p w14:paraId="73222EB0" w14:textId="30F74EBB" w:rsidR="00B02089" w:rsidRDefault="00B02089" w:rsidP="00B0208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pomoc udzielana jest zgodnie z </w:t>
            </w:r>
            <w:r>
              <w:rPr>
                <w:rFonts w:ascii="Arial" w:hAnsi="Arial" w:cs="Arial"/>
                <w:sz w:val="24"/>
                <w:szCs w:val="24"/>
              </w:rPr>
              <w:t xml:space="preserve">art. 40, 41 i 49 </w:t>
            </w:r>
            <w:r w:rsidRPr="00236C04">
              <w:rPr>
                <w:rFonts w:ascii="Arial" w:hAnsi="Arial" w:cs="Arial"/>
                <w:sz w:val="24"/>
                <w:szCs w:val="24"/>
              </w:rPr>
              <w:t>rozporządzeni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236C04">
              <w:rPr>
                <w:rFonts w:ascii="Arial" w:hAnsi="Arial" w:cs="Arial"/>
                <w:sz w:val="24"/>
                <w:szCs w:val="24"/>
              </w:rPr>
              <w:t xml:space="preserve"> nr 651/</w:t>
            </w:r>
            <w:r>
              <w:rPr>
                <w:rFonts w:ascii="Arial" w:hAnsi="Arial" w:cs="Arial"/>
                <w:sz w:val="24"/>
                <w:szCs w:val="24"/>
              </w:rPr>
              <w:t>2014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oraz </w:t>
            </w:r>
            <w:r w:rsidRPr="002B1E8A">
              <w:rPr>
                <w:rFonts w:ascii="Arial" w:hAnsi="Arial" w:cs="Arial"/>
                <w:sz w:val="24"/>
                <w:szCs w:val="24"/>
              </w:rPr>
              <w:t>rozporządzeniem Ministra Funduszy i Polityki Regionalnej z dnia 11 grudnia 2022 r. w sprawie udzielania pomocy na inwestycje w układy wysokosprawnej kogeneracji oraz na propagowanie energii ze źródeł odnawialnych w ramach regionalnych programów na lata 2021–2027 (Dz. U. z 2022 r. poz. 2693</w:t>
            </w:r>
            <w:r w:rsidR="00EA408B">
              <w:rPr>
                <w:rFonts w:ascii="Arial" w:hAnsi="Arial" w:cs="Arial"/>
                <w:sz w:val="24"/>
                <w:szCs w:val="24"/>
              </w:rPr>
              <w:t xml:space="preserve"> z póżn. zm.</w:t>
            </w:r>
            <w:r w:rsidRPr="002B1E8A">
              <w:rPr>
                <w:rFonts w:ascii="Arial" w:hAnsi="Arial" w:cs="Arial"/>
                <w:sz w:val="24"/>
                <w:szCs w:val="24"/>
              </w:rPr>
              <w:t>)</w:t>
            </w:r>
            <w:r w:rsidR="00BA0C9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DDA4ED1" w14:textId="77777777" w:rsidR="00BA0C9D" w:rsidRDefault="00BA0C9D" w:rsidP="009B6B7B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7EB381" w14:textId="24FFA143" w:rsidR="009B6B7B" w:rsidRPr="00B02089" w:rsidRDefault="009B6B7B" w:rsidP="009B6B7B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 xml:space="preserve"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 </w:t>
            </w:r>
            <w:r w:rsidRPr="00B02089">
              <w:rPr>
                <w:rFonts w:ascii="Arial" w:hAnsi="Arial" w:cs="Arial"/>
                <w:sz w:val="24"/>
                <w:szCs w:val="24"/>
              </w:rPr>
              <w:lastRenderedPageBreak/>
              <w:t>nieodłącznie związanej z podstawowym wykorzystaniem o charakterze niegospodarczym</w:t>
            </w:r>
            <w:r w:rsidRPr="00B0208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B0208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E11D637" w14:textId="4DF18DD2" w:rsidR="009B6B7B" w:rsidRPr="00B02089" w:rsidRDefault="009B6B7B" w:rsidP="009B6B7B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037B33C2" w14:textId="77777777" w:rsidR="009B6B7B" w:rsidRDefault="009B6B7B" w:rsidP="009B6B7B">
            <w:pPr>
              <w:autoSpaceDE w:val="0"/>
              <w:autoSpaceDN w:val="0"/>
              <w:adjustRightInd w:val="0"/>
              <w:spacing w:before="60"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0CEE5566" w14:textId="77777777" w:rsidR="009B6B7B" w:rsidRDefault="009B6B7B" w:rsidP="009B6B7B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przypadku projektu partnerskiego, w którym wystąpi pomoc publiczna i wsparcie będzie udzielone w oparciu o rozporządzenie KE nr 651/2014, pomoc może otrzymać wyłącznie partner wiodący.</w:t>
            </w:r>
          </w:p>
          <w:p w14:paraId="76089259" w14:textId="77777777" w:rsidR="009B6B7B" w:rsidRPr="002B1E8A" w:rsidRDefault="009B6B7B" w:rsidP="009B6B7B">
            <w:pPr>
              <w:autoSpaceDE w:val="0"/>
              <w:autoSpaceDN w:val="0"/>
              <w:adjustRightInd w:val="0"/>
              <w:spacing w:before="60"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5FB58A8C" w14:textId="77777777" w:rsidR="009B6B7B" w:rsidRPr="002B1E8A" w:rsidRDefault="009B6B7B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3FE9F23F" w14:textId="77777777" w:rsidR="009B6B7B" w:rsidRPr="002B1E8A" w:rsidRDefault="009B6B7B" w:rsidP="009B6B7B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E1023BD" w14:textId="77777777" w:rsidR="00D97F55" w:rsidRPr="00254A8A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54A8A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C37DC29" w14:textId="77777777" w:rsidR="00D97F55" w:rsidRPr="00254A8A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605C3D8" w14:textId="77777777" w:rsidR="00D97F55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6372317" w14:textId="77777777" w:rsidR="00D97F55" w:rsidRPr="00254A8A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49F93A" w14:textId="77777777" w:rsidR="00D97F55" w:rsidRPr="00254A8A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8A9EE9B" w14:textId="2F5B77DD" w:rsidR="009B6B7B" w:rsidRPr="002B1E8A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9B6B7B" w:rsidRPr="002B1E8A" w14:paraId="60C5510B" w14:textId="77777777" w:rsidTr="399D1660">
        <w:trPr>
          <w:trHeight w:val="992"/>
        </w:trPr>
        <w:tc>
          <w:tcPr>
            <w:tcW w:w="1110" w:type="dxa"/>
            <w:vAlign w:val="center"/>
          </w:tcPr>
          <w:p w14:paraId="6A2CDA71" w14:textId="66E7400D" w:rsidR="009B6B7B" w:rsidRPr="002B1E8A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97F5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7CE77B88" w14:textId="77777777" w:rsidR="009B6B7B" w:rsidRPr="002B1E8A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99" w:type="dxa"/>
            <w:gridSpan w:val="2"/>
          </w:tcPr>
          <w:p w14:paraId="3424495E" w14:textId="77777777" w:rsidR="009B6B7B" w:rsidRPr="002B1E8A" w:rsidRDefault="009B6B7B" w:rsidP="009B6B7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651E6E85" w14:textId="77777777" w:rsidR="009B6B7B" w:rsidRPr="002B1E8A" w:rsidRDefault="009B6B7B" w:rsidP="009B6B7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projektów. Należy przedstawić jak projekt </w:t>
            </w: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 xml:space="preserve">wspiera działania respektujące standardy i priorytety klimatyczne UE. </w:t>
            </w:r>
          </w:p>
          <w:p w14:paraId="40EE2969" w14:textId="3CA5AB38" w:rsidR="009B6B7B" w:rsidRPr="002B1E8A" w:rsidRDefault="009B6B7B" w:rsidP="009B6B7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Weryfikacja spełnienia przez projekt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 w:rsidRPr="002B1E8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F89CD2" w14:textId="40999D4F" w:rsidR="009B6B7B" w:rsidRPr="00552E99" w:rsidRDefault="009B6B7B" w:rsidP="009B6B7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E99">
              <w:rPr>
                <w:rFonts w:ascii="Arial" w:hAnsi="Arial" w:cs="Arial"/>
                <w:sz w:val="24"/>
                <w:szCs w:val="24"/>
              </w:rPr>
              <w:t>W celu potwierdzenia spełnienia zasady DNSH w tym kryterium sprawdzamy, czy w projekcie przewidziano następujące rozwiązania wspierające zgodność z zasadą DNSH:</w:t>
            </w:r>
          </w:p>
          <w:p w14:paraId="09000CC3" w14:textId="422348B4" w:rsidR="009B6B7B" w:rsidRPr="00552E99" w:rsidRDefault="009B6B7B" w:rsidP="009B6B7B">
            <w:pPr>
              <w:numPr>
                <w:ilvl w:val="0"/>
                <w:numId w:val="14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E99">
              <w:rPr>
                <w:rFonts w:ascii="Arial" w:hAnsi="Arial" w:cs="Arial"/>
                <w:sz w:val="24"/>
                <w:szCs w:val="24"/>
              </w:rPr>
              <w:t>w przypadku modernizacji źródeł ciepła wykorzystujących biomasę należy stosować rośliny niebędące gatunkami obcymi,</w:t>
            </w:r>
          </w:p>
          <w:p w14:paraId="08CE6F91" w14:textId="0315DD71" w:rsidR="009B6B7B" w:rsidRPr="00552E99" w:rsidRDefault="009B6B7B" w:rsidP="009B6B7B">
            <w:pPr>
              <w:numPr>
                <w:ilvl w:val="0"/>
                <w:numId w:val="1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E99">
              <w:rPr>
                <w:rFonts w:ascii="Arial" w:hAnsi="Arial" w:cs="Arial"/>
                <w:sz w:val="24"/>
                <w:szCs w:val="24"/>
              </w:rPr>
              <w:t>instalacje OZE wykorzystujące biomasę nie będą wspierane na obszarach, gdzie występują przekroczenia norm zanieczyszczenia powietrza</w:t>
            </w:r>
            <w:r w:rsidR="00EA408B" w:rsidRPr="007F71D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552E9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74EDC9" w14:textId="77777777" w:rsidR="009B6B7B" w:rsidRPr="002B1E8A" w:rsidRDefault="009B6B7B" w:rsidP="009B6B7B">
            <w:pPr>
              <w:spacing w:before="60" w:after="6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61CDCEAD" w14:textId="18B16CEA" w:rsidR="009B6B7B" w:rsidRPr="002B1E8A" w:rsidRDefault="009B6B7B" w:rsidP="009B6B7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04A78BB5" w14:textId="77777777" w:rsidR="00D97F55" w:rsidRPr="00254A8A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54A8A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AA74113" w14:textId="77777777" w:rsidR="00D97F55" w:rsidRPr="00254A8A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7830B8" w14:textId="77777777" w:rsidR="00D97F55" w:rsidRPr="00254A8A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F1F33D" w14:textId="77777777" w:rsidR="00D97F55" w:rsidRPr="00254A8A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B0D3051" w14:textId="77777777" w:rsidR="00D97F55" w:rsidRPr="00254A8A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7A55A120" w14:textId="4F5A4B47" w:rsidR="009B6B7B" w:rsidRPr="002B1E8A" w:rsidRDefault="00D97F55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43AFF" w:rsidRPr="002B1E8A" w14:paraId="5D92EFD1" w14:textId="77777777" w:rsidTr="399D1660">
        <w:trPr>
          <w:trHeight w:val="992"/>
        </w:trPr>
        <w:tc>
          <w:tcPr>
            <w:tcW w:w="1110" w:type="dxa"/>
            <w:vAlign w:val="center"/>
          </w:tcPr>
          <w:p w14:paraId="4315B4A6" w14:textId="25334442" w:rsidR="00343AFF" w:rsidRPr="002B1E8A" w:rsidRDefault="00343AFF" w:rsidP="00343A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32C02616" w14:textId="7B814839" w:rsidR="00343AFF" w:rsidRPr="002B1E8A" w:rsidRDefault="00343AFF" w:rsidP="00343A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99" w:type="dxa"/>
            <w:gridSpan w:val="2"/>
          </w:tcPr>
          <w:p w14:paraId="48FA1171" w14:textId="77777777" w:rsidR="00343AFF" w:rsidRPr="00452FB1" w:rsidRDefault="00343AFF" w:rsidP="00343AF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 przewidywanej trwałości wynoszącej co najmniej pięć lat przewidziana w ramach projektu jest odporna na zmiany klimatu. </w:t>
            </w:r>
          </w:p>
          <w:p w14:paraId="3C7BECF9" w14:textId="77777777" w:rsidR="00343AFF" w:rsidRPr="00452FB1" w:rsidRDefault="00343AFF" w:rsidP="00343AF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793EECE3" w14:textId="77777777" w:rsidR="00343AFF" w:rsidRPr="00452FB1" w:rsidRDefault="00343AFF" w:rsidP="00343AF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081F568" w14:textId="54152345" w:rsidR="00343AFF" w:rsidRPr="002B1E8A" w:rsidRDefault="00343AFF" w:rsidP="00343AF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jest weryfikowane w oparciu o wniosek o dofina</w:t>
            </w:r>
            <w:r w:rsidR="00EA408B">
              <w:rPr>
                <w:rFonts w:ascii="Arial" w:hAnsi="Arial" w:cs="Arial"/>
                <w:sz w:val="24"/>
                <w:szCs w:val="24"/>
              </w:rPr>
              <w:t>n</w:t>
            </w:r>
            <w:r w:rsidRPr="00452FB1">
              <w:rPr>
                <w:rFonts w:ascii="Arial" w:hAnsi="Arial" w:cs="Arial"/>
                <w:sz w:val="24"/>
                <w:szCs w:val="24"/>
              </w:rPr>
              <w:t>sowanie projektu i załączniki.</w:t>
            </w:r>
          </w:p>
        </w:tc>
        <w:tc>
          <w:tcPr>
            <w:tcW w:w="3260" w:type="dxa"/>
          </w:tcPr>
          <w:p w14:paraId="5B386CBE" w14:textId="77777777" w:rsidR="00343AFF" w:rsidRPr="00452FB1" w:rsidRDefault="00343AFF" w:rsidP="00343A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1EB0A2DF" w14:textId="77777777" w:rsidR="00343AFF" w:rsidRPr="00452FB1" w:rsidRDefault="00343AFF" w:rsidP="00343A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965036C" w14:textId="77777777" w:rsidR="00343AFF" w:rsidRPr="00452FB1" w:rsidRDefault="00343AFF" w:rsidP="00343A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3415234" w14:textId="77777777" w:rsidR="00343AFF" w:rsidRPr="00452FB1" w:rsidRDefault="00343AFF" w:rsidP="00343A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FB540E" w14:textId="77777777" w:rsidR="00343AFF" w:rsidRPr="00452FB1" w:rsidRDefault="00343AFF" w:rsidP="00343A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D47BA6" w14:textId="77777777" w:rsidR="00343AFF" w:rsidRPr="00452FB1" w:rsidRDefault="00343AFF" w:rsidP="00343A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4B06155" w14:textId="29984BC6" w:rsidR="00343AFF" w:rsidRPr="002B1E8A" w:rsidRDefault="00343AFF" w:rsidP="00343A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B6B7B" w:rsidRPr="002B1E8A" w14:paraId="472B0AC0" w14:textId="77777777" w:rsidTr="399D1660">
        <w:trPr>
          <w:trHeight w:val="992"/>
        </w:trPr>
        <w:tc>
          <w:tcPr>
            <w:tcW w:w="1110" w:type="dxa"/>
            <w:vAlign w:val="center"/>
          </w:tcPr>
          <w:p w14:paraId="17562584" w14:textId="2B351D40" w:rsidR="009B6B7B" w:rsidRPr="002B1E8A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 w:rsidR="008C02F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264CE834" w14:textId="77777777" w:rsidR="009B6B7B" w:rsidRPr="005526E5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27DA55CD" w14:textId="6F74E981" w:rsidR="009B6B7B" w:rsidRPr="002B1E8A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7199" w:type="dxa"/>
            <w:gridSpan w:val="2"/>
          </w:tcPr>
          <w:p w14:paraId="732EF92A" w14:textId="77777777" w:rsidR="009B6B7B" w:rsidRPr="005526E5" w:rsidRDefault="009B6B7B" w:rsidP="009B6B7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6C45DAAB" w14:textId="77777777" w:rsidR="008C02FD" w:rsidRPr="00452FB1" w:rsidRDefault="008C02FD" w:rsidP="008C02FD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 U. z 2023 r. poz. 1094 z późn. zm.) i Dyrektywą Parlamentu Europejskiego i Rady 2011/92/UE z dnia 13 grudnia 2011 r. w sprawie oceny skutków wywieranych przez niektóre przedsięwzięcia publiczne i prywatne na środowisko;</w:t>
            </w:r>
          </w:p>
          <w:p w14:paraId="4EE2D372" w14:textId="79463874" w:rsidR="008C02FD" w:rsidRPr="00452FB1" w:rsidRDefault="008C02FD" w:rsidP="008C02FD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ustawą z dnia 27 kwietnia 2001 r. Prawo ochrony środowiska (Dz. U. z 20</w:t>
            </w:r>
            <w:r w:rsidR="00DB43E5">
              <w:rPr>
                <w:rFonts w:ascii="Arial" w:hAnsi="Arial" w:cs="Arial"/>
                <w:sz w:val="24"/>
                <w:szCs w:val="24"/>
              </w:rPr>
              <w:t>24</w:t>
            </w:r>
            <w:r w:rsidRPr="00452FB1">
              <w:rPr>
                <w:rFonts w:ascii="Arial" w:hAnsi="Arial" w:cs="Arial"/>
                <w:sz w:val="24"/>
                <w:szCs w:val="24"/>
              </w:rPr>
              <w:t xml:space="preserve"> r. poz.</w:t>
            </w:r>
            <w:r w:rsidR="00DB43E5">
              <w:rPr>
                <w:rFonts w:ascii="Arial" w:hAnsi="Arial" w:cs="Arial"/>
                <w:sz w:val="24"/>
                <w:szCs w:val="24"/>
              </w:rPr>
              <w:t xml:space="preserve"> 54</w:t>
            </w:r>
            <w:r w:rsidRPr="00452FB1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6ED6AA08" w14:textId="77777777" w:rsidR="008C02FD" w:rsidRPr="00452FB1" w:rsidRDefault="008C02FD" w:rsidP="008C02FD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ustawą z dnia 16 kwietnia 2004 r. o ochronie przyrody (Dz. U. z 2023 r. poz. 1336</w:t>
            </w:r>
            <w:r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Pr="00452FB1">
              <w:rPr>
                <w:rFonts w:ascii="Arial" w:hAnsi="Arial" w:cs="Arial"/>
                <w:sz w:val="24"/>
                <w:szCs w:val="24"/>
              </w:rPr>
              <w:t xml:space="preserve">) i Dyrektywą Rady </w:t>
            </w: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>92/43/EWG z dnia 21 maja 1992 r. w sprawie ochrony siedlisk przyrodniczych oraz dzikiej fauny i flory;</w:t>
            </w:r>
          </w:p>
          <w:p w14:paraId="3C45EB25" w14:textId="76A6D604" w:rsidR="008C02FD" w:rsidRPr="00452FB1" w:rsidRDefault="008C02FD" w:rsidP="008C02FD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ustawą z dnia 20 lipca 2017 r. Prawo wodne (Dz. U. z 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452FB1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>
              <w:rPr>
                <w:rFonts w:ascii="Arial" w:hAnsi="Arial" w:cs="Arial"/>
                <w:sz w:val="24"/>
                <w:szCs w:val="24"/>
              </w:rPr>
              <w:t>1478</w:t>
            </w:r>
            <w:r w:rsidRPr="00452FB1">
              <w:rPr>
                <w:rFonts w:ascii="Arial" w:hAnsi="Arial" w:cs="Arial"/>
                <w:sz w:val="24"/>
                <w:szCs w:val="24"/>
              </w:rPr>
              <w:t xml:space="preserve"> z późn. zm.) i Dyrektywą Parlamentu Europejskiego i Rady 2000/60/WE z dnia 23 października 2000 r. </w:t>
            </w:r>
            <w:r w:rsidR="00EA408B">
              <w:rPr>
                <w:rFonts w:ascii="Arial" w:hAnsi="Arial" w:cs="Arial"/>
                <w:sz w:val="24"/>
                <w:szCs w:val="24"/>
              </w:rPr>
              <w:t>ustanawiająca</w:t>
            </w:r>
            <w:r w:rsidR="00EA408B" w:rsidRPr="00452FB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52FB1">
              <w:rPr>
                <w:rFonts w:ascii="Arial" w:hAnsi="Arial" w:cs="Arial"/>
                <w:sz w:val="24"/>
                <w:szCs w:val="24"/>
              </w:rPr>
              <w:t>ramy wspólnotowego działania w dziedzinie polityki wodnej;</w:t>
            </w:r>
          </w:p>
          <w:p w14:paraId="615AB631" w14:textId="77777777" w:rsidR="008C02FD" w:rsidRPr="00452FB1" w:rsidRDefault="008C02FD" w:rsidP="008C02FD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23A61859" w14:textId="77777777" w:rsidR="009B6B7B" w:rsidRDefault="009B6B7B" w:rsidP="009B6B7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5DBDC7" w14:textId="335A35E8" w:rsidR="009B6B7B" w:rsidRPr="008465BA" w:rsidRDefault="009B6B7B" w:rsidP="009B6B7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465BA">
              <w:rPr>
                <w:rFonts w:ascii="Arial" w:hAnsi="Arial" w:cs="Arial"/>
                <w:sz w:val="24"/>
                <w:szCs w:val="24"/>
              </w:rPr>
              <w:t>W odniesieniu do projektów uwzględniających ocieplanie ścian i inne uszczelnianie budynków, niezbędne będzie postępowanie zgodnie z wymogami dotyczącymi ochrony gatunkowej zwierząt zgodnie z §10 pkt 4 lit. h rozporządzenia Ministra Środowiska z dnia 16 grudnia 2016 r. w sprawie ochrony gatunkowej zwierząt (Dz. U. z 2022 r. poz. 2380) oraz art. 52 ustawy z dnia 16 kwietnia 2004 r. o ochronie przyrody (Dz. U. z 2023 r. poz. 1336), tj. między innymi dostosowaniu sposobów i terminów wykonywania prac budowlanych, remontowych i innych, tak aby zminimalizować ich wpływ na zwierzęta i ich siedliska.</w:t>
            </w:r>
          </w:p>
          <w:p w14:paraId="1ACC6C46" w14:textId="77777777" w:rsidR="009B6B7B" w:rsidRDefault="009B6B7B" w:rsidP="009B6B7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9C43FE3" w14:textId="77777777" w:rsidR="008C02FD" w:rsidRDefault="008C02FD" w:rsidP="008C02F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W tym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</w:t>
            </w: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>zgodny z decyzją o środowiskowych uwarunkowaniach oraz zezwoleniem na realizację inwestycji.</w:t>
            </w:r>
          </w:p>
          <w:p w14:paraId="6F0FE3EA" w14:textId="77777777" w:rsidR="00507FAF" w:rsidRPr="00452FB1" w:rsidRDefault="00507FAF" w:rsidP="008C02F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E56223" w14:textId="48D39399" w:rsidR="009B6B7B" w:rsidRPr="002B1E8A" w:rsidRDefault="008C02FD" w:rsidP="008C02F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60" w:type="dxa"/>
          </w:tcPr>
          <w:p w14:paraId="3A7AF6CE" w14:textId="77777777" w:rsidR="008C02FD" w:rsidRPr="00452FB1" w:rsidRDefault="008C02FD" w:rsidP="008C02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A5B12B5" w14:textId="77777777" w:rsidR="008C02FD" w:rsidRPr="00452FB1" w:rsidRDefault="008C02FD" w:rsidP="008C02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2E96360" w14:textId="77777777" w:rsidR="008C02FD" w:rsidRPr="00452FB1" w:rsidRDefault="008C02FD" w:rsidP="008C02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E962780" w14:textId="77777777" w:rsidR="008C02FD" w:rsidRPr="00452FB1" w:rsidRDefault="008C02FD" w:rsidP="008C02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763A3C" w14:textId="5C27485D" w:rsidR="008C02FD" w:rsidRPr="00452FB1" w:rsidRDefault="008C02FD" w:rsidP="008C02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21032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6FD3848" w14:textId="6FD4FCC1" w:rsidR="009B6B7B" w:rsidRPr="002B1E8A" w:rsidRDefault="008C02FD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83867" w:rsidRPr="002B1E8A" w14:paraId="7DC43B8A" w14:textId="77777777" w:rsidTr="399D1660">
        <w:trPr>
          <w:trHeight w:val="1559"/>
        </w:trPr>
        <w:tc>
          <w:tcPr>
            <w:tcW w:w="1110" w:type="dxa"/>
            <w:vAlign w:val="center"/>
          </w:tcPr>
          <w:p w14:paraId="234273D9" w14:textId="36A92B58" w:rsidR="00883867" w:rsidRPr="002B1E8A" w:rsidRDefault="00883867" w:rsidP="008838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3CC9A3B0" w14:textId="55DCA6FD" w:rsidR="00883867" w:rsidRPr="002B1E8A" w:rsidRDefault="00883867" w:rsidP="008838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99" w:type="dxa"/>
            <w:gridSpan w:val="2"/>
          </w:tcPr>
          <w:p w14:paraId="0CFF295B" w14:textId="77777777" w:rsidR="00883867" w:rsidRPr="00452FB1" w:rsidRDefault="00883867" w:rsidP="00883867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3E23BAF" w14:textId="6838BB9F" w:rsidR="00883867" w:rsidRPr="00452FB1" w:rsidRDefault="00883867" w:rsidP="00883867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</w:t>
            </w:r>
            <w:r w:rsidR="00EB52D3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9188830" w14:textId="77777777" w:rsidR="00883867" w:rsidRPr="00452FB1" w:rsidRDefault="00883867" w:rsidP="00883867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0D2D443A" w14:textId="77777777" w:rsidR="00883867" w:rsidRPr="00452FB1" w:rsidRDefault="00883867" w:rsidP="00883867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1C9F0DAF" w14:textId="77777777" w:rsidR="00883867" w:rsidRDefault="00883867" w:rsidP="0088386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DCB749" w14:textId="77777777" w:rsidR="00883867" w:rsidRPr="00452FB1" w:rsidRDefault="00883867" w:rsidP="0088386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5A7034A6" w14:textId="77777777" w:rsidR="00883867" w:rsidRPr="00452FB1" w:rsidRDefault="00883867" w:rsidP="0088386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7459315" w14:textId="71C4D4CA" w:rsidR="00883867" w:rsidRPr="002B1E8A" w:rsidRDefault="00883867" w:rsidP="0088386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6BE8992E" w14:textId="77777777" w:rsidR="00883867" w:rsidRPr="00452FB1" w:rsidRDefault="00883867" w:rsidP="008838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52F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5495785" w14:textId="77777777" w:rsidR="00883867" w:rsidRPr="00452FB1" w:rsidRDefault="00883867" w:rsidP="008838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AF7309" w14:textId="77777777" w:rsidR="00883867" w:rsidRPr="00452FB1" w:rsidRDefault="00883867" w:rsidP="008838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ADD2BC9" w14:textId="77777777" w:rsidR="00883867" w:rsidRPr="00452FB1" w:rsidRDefault="00883867" w:rsidP="008838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E5A03F" w14:textId="77777777" w:rsidR="00883867" w:rsidRPr="00452FB1" w:rsidRDefault="00883867" w:rsidP="008838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B52C490" w14:textId="1141961D" w:rsidR="00883867" w:rsidRPr="002B1E8A" w:rsidRDefault="00883867" w:rsidP="008838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B5FBB" w:rsidRPr="002B1E8A" w14:paraId="5BCFDFD4" w14:textId="77777777" w:rsidTr="399D1660">
        <w:trPr>
          <w:trHeight w:val="416"/>
        </w:trPr>
        <w:tc>
          <w:tcPr>
            <w:tcW w:w="1110" w:type="dxa"/>
            <w:vAlign w:val="center"/>
          </w:tcPr>
          <w:p w14:paraId="195C1564" w14:textId="641C444F" w:rsidR="00EB5FBB" w:rsidRPr="002B1E8A" w:rsidRDefault="00EB5FBB" w:rsidP="00EB5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750EF87F" w14:textId="77777777" w:rsidR="00EB5FBB" w:rsidRPr="005A137E" w:rsidRDefault="00EB5FBB" w:rsidP="00EB5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  <w:p w14:paraId="6DFB9E20" w14:textId="77777777" w:rsidR="00EB5FBB" w:rsidRPr="002B1E8A" w:rsidRDefault="00EB5FBB" w:rsidP="00EB5FBB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  <w:gridSpan w:val="2"/>
          </w:tcPr>
          <w:p w14:paraId="5A601B18" w14:textId="77777777" w:rsidR="00EB5FBB" w:rsidRPr="005A137E" w:rsidRDefault="00EB5FBB" w:rsidP="00EB5FB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3FC4468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6FD917B4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66F50FE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2783232D" w14:textId="77777777" w:rsidR="00EB5FBB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6CE93569" w14:textId="77777777" w:rsidR="00EB5FBB" w:rsidRPr="005A137E" w:rsidRDefault="00EB5FBB" w:rsidP="00EB5FBB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49B2E299" w14:textId="77777777" w:rsidR="00EB5FBB" w:rsidRPr="005A137E" w:rsidRDefault="00EB5FBB" w:rsidP="00EB5FB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  <w:p w14:paraId="44E871BC" w14:textId="77777777" w:rsidR="00EB5FBB" w:rsidRPr="002B1E8A" w:rsidRDefault="00EB5FBB" w:rsidP="00EB5FB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2A34187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A137E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C15B1E1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55FCC6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8CF1152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D84504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6B6F54" w14:textId="6FE45914" w:rsidR="00EB5FBB" w:rsidRPr="002B1E8A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EB5FBB" w:rsidRPr="002B1E8A" w14:paraId="69AF2ACF" w14:textId="77777777" w:rsidTr="399D1660">
        <w:trPr>
          <w:trHeight w:val="416"/>
        </w:trPr>
        <w:tc>
          <w:tcPr>
            <w:tcW w:w="1110" w:type="dxa"/>
            <w:vAlign w:val="center"/>
          </w:tcPr>
          <w:p w14:paraId="3E8E3DC6" w14:textId="253D8323" w:rsidR="00EB5FBB" w:rsidRPr="002B1E8A" w:rsidRDefault="00EB5FBB" w:rsidP="00EB5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18BA7F4D" w14:textId="77777777" w:rsidR="00EB5FBB" w:rsidRPr="005A137E" w:rsidRDefault="00EB5FBB" w:rsidP="00EB5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6CFCD6B7" w14:textId="45B25B47" w:rsidR="00EB5FBB" w:rsidRPr="002B1E8A" w:rsidRDefault="00EB5FBB" w:rsidP="00EB5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199" w:type="dxa"/>
            <w:gridSpan w:val="2"/>
          </w:tcPr>
          <w:p w14:paraId="3BE9A3B6" w14:textId="77777777" w:rsidR="00EB5FBB" w:rsidRPr="005A137E" w:rsidRDefault="00EB5FBB" w:rsidP="00EB5FB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 szczególności czy:</w:t>
            </w:r>
          </w:p>
          <w:p w14:paraId="0D3A57DC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12494520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1FEDAAED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BC318D1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069BF826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288B84C6" w14:textId="77777777" w:rsidR="00EB5FBB" w:rsidRPr="005A137E" w:rsidRDefault="00EB5FBB" w:rsidP="00EB5FB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7C5139" w14:textId="0B7177E6" w:rsidR="00EB5FBB" w:rsidRPr="002B1E8A" w:rsidRDefault="00EB5FBB" w:rsidP="00EB5FB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6EE4249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7D71AF60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D61F34F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1BFD3E0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2FF85D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57E646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B36A3B2" w14:textId="51FCF232" w:rsidR="00EB5FBB" w:rsidRPr="002B1E8A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B5FBB" w:rsidRPr="002B1E8A" w14:paraId="12D36FEB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7B4194DB" w14:textId="7EEC89F1" w:rsidR="00EB5FBB" w:rsidRPr="002B1E8A" w:rsidRDefault="00EB5FBB" w:rsidP="00EB5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7125F09A" w14:textId="7C26024E" w:rsidR="00EB5FBB" w:rsidRPr="002B1E8A" w:rsidRDefault="00EB5FBB" w:rsidP="00EB5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54C2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99" w:type="dxa"/>
            <w:gridSpan w:val="2"/>
          </w:tcPr>
          <w:p w14:paraId="593369CA" w14:textId="77777777" w:rsidR="00EB5FBB" w:rsidRPr="005A137E" w:rsidRDefault="00EB5FBB" w:rsidP="00EB5FB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246E432D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zostały/ną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3513D231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 xml:space="preserve">są zgodne z zasadami określonymi w Wytycznych </w:t>
            </w:r>
            <w:bookmarkStart w:id="39" w:name="_Hlk126574575"/>
            <w:r w:rsidRPr="005A137E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39"/>
            <w:r w:rsidRPr="002E408D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3"/>
            </w:r>
            <w:r w:rsidRPr="002E408D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</w:t>
            </w:r>
            <w:r w:rsidRPr="005A137E">
              <w:rPr>
                <w:rFonts w:ascii="Arial" w:hAnsi="Arial" w:cs="Arial"/>
                <w:sz w:val="24"/>
                <w:szCs w:val="24"/>
              </w:rPr>
              <w:t>oraz zapisami dotyczącymi kwalifikowalności wydatków określonymi w regulaminie wyboru projektów,</w:t>
            </w:r>
          </w:p>
          <w:p w14:paraId="54736828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6A6FB5DF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5AA12911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73B15115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74807FA6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7B4B86" w14:textId="00ADE83D" w:rsidR="00EB5FBB" w:rsidRPr="002B1E8A" w:rsidRDefault="00EB5FBB" w:rsidP="00EB5FB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63B48BA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A137E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B61CBDE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1D6DFFF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5C21C1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8879851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7A8706D0" w14:textId="77D033E2" w:rsidR="00EB5FBB" w:rsidRPr="002B1E8A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B5FBB" w:rsidRPr="002B1E8A" w14:paraId="6C2C6402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34F0F168" w14:textId="4554B188" w:rsidR="00EB5FBB" w:rsidRPr="002B1E8A" w:rsidRDefault="00EB5FBB" w:rsidP="00EB5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3F98AD3B" w14:textId="77777777" w:rsidR="00EB5FBB" w:rsidRPr="005507E8" w:rsidRDefault="00EB5FBB" w:rsidP="00EB5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02B90C9F" w14:textId="5F3A7C1C" w:rsidR="00EB5FBB" w:rsidRPr="002B1E8A" w:rsidRDefault="00EB5FBB" w:rsidP="00EB5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7199" w:type="dxa"/>
            <w:gridSpan w:val="2"/>
          </w:tcPr>
          <w:p w14:paraId="711E9E7F" w14:textId="77777777" w:rsidR="00EB5FBB" w:rsidRPr="005507E8" w:rsidRDefault="00EB5FBB" w:rsidP="00EB5F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3EB368A5" w14:textId="77777777" w:rsidR="00EB5FBB" w:rsidRDefault="00EB5FBB" w:rsidP="00EB5F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F595DD2" w14:textId="03C25B2F" w:rsidR="00EB5FBB" w:rsidRPr="002B1E8A" w:rsidRDefault="00EB5FBB" w:rsidP="00EB5F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3735F5C8" w14:textId="77777777" w:rsidR="00EB5FBB" w:rsidRPr="005507E8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2C22C4E3" w14:textId="77777777" w:rsidR="00EB5FBB" w:rsidRPr="005507E8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CE7FA07" w14:textId="77777777" w:rsidR="00EB5FBB" w:rsidRPr="005507E8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6FB5E8" w14:textId="77777777" w:rsidR="00EB5FBB" w:rsidRPr="005507E8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AA27D8B" w14:textId="77777777" w:rsidR="00EB5FBB" w:rsidRPr="005507E8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6B70581" w14:textId="77777777" w:rsidR="00EB5FBB" w:rsidRPr="005507E8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B557F88" w14:textId="0983EB6C" w:rsidR="00EB5FBB" w:rsidRPr="002B1E8A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EB5FBB" w:rsidRPr="002B1E8A" w14:paraId="79AF9146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30E38E3B" w14:textId="7269BC16" w:rsidR="00EB5FBB" w:rsidRPr="002B1E8A" w:rsidRDefault="00EB5FBB" w:rsidP="00EB5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107BE65F" w14:textId="6AC32045" w:rsidR="00EB5FBB" w:rsidRPr="002B1E8A" w:rsidRDefault="00EB5FBB" w:rsidP="00EB5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199" w:type="dxa"/>
            <w:gridSpan w:val="2"/>
          </w:tcPr>
          <w:p w14:paraId="2661FC84" w14:textId="39CA82F5" w:rsidR="00EB5FBB" w:rsidRPr="005507E8" w:rsidRDefault="00EB5FBB" w:rsidP="00EB5F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</w:t>
            </w:r>
            <w:r w:rsidR="00EA408B">
              <w:rPr>
                <w:rFonts w:ascii="Arial" w:hAnsi="Arial" w:cs="Arial"/>
                <w:sz w:val="24"/>
                <w:szCs w:val="24"/>
              </w:rPr>
              <w:t xml:space="preserve">z </w:t>
            </w:r>
            <w:r w:rsidRPr="005507E8">
              <w:rPr>
                <w:rFonts w:ascii="Arial" w:hAnsi="Arial" w:cs="Arial"/>
                <w:sz w:val="24"/>
                <w:szCs w:val="24"/>
              </w:rPr>
              <w:t>Kartą Praw Podstawowych Unii Europejskiej z dnia 26 października 2012 r. (Dz. Urz. UE C 326/391 z 26.10.2012) w zakresie odnoszącym się do sposobu realizacji, zakresu projektu i wnioskodawcy.</w:t>
            </w:r>
          </w:p>
          <w:p w14:paraId="18210D0D" w14:textId="77777777" w:rsidR="00EB5FBB" w:rsidRPr="005507E8" w:rsidRDefault="00EB5FBB" w:rsidP="00EB5F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46FE6EEF" w14:textId="77777777" w:rsidR="00EB5FBB" w:rsidRPr="005507E8" w:rsidRDefault="00EB5FBB" w:rsidP="00EB5F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4C188E" w14:textId="29F29E0B" w:rsidR="00EB5FBB" w:rsidRPr="002B1E8A" w:rsidRDefault="00EB5FBB" w:rsidP="00EB5FBB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0327BA2E" w14:textId="77777777" w:rsidR="00EB5FBB" w:rsidRPr="005507E8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61E37D3" w14:textId="77777777" w:rsidR="00EB5FBB" w:rsidRPr="005507E8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0506D92" w14:textId="77777777" w:rsidR="00EB5FBB" w:rsidRPr="005507E8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8887BAA" w14:textId="77777777" w:rsidR="00EB5FBB" w:rsidRPr="005507E8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6FD0BE4" w14:textId="77777777" w:rsidR="00EB5FBB" w:rsidRPr="005507E8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BDE938" w14:textId="77777777" w:rsidR="00EB5FBB" w:rsidRPr="005507E8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FA7520E" w14:textId="0C37A9BC" w:rsidR="00EB5FBB" w:rsidRPr="002B1E8A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6088A" w:rsidRPr="002B1E8A" w14:paraId="79AC2C3F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7199FC69" w14:textId="4A97B35A" w:rsidR="0096088A" w:rsidRPr="002B1E8A" w:rsidRDefault="0096088A" w:rsidP="009608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B.1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77B1A407" w14:textId="2D57E0F8" w:rsidR="0096088A" w:rsidRPr="002B1E8A" w:rsidRDefault="0096088A" w:rsidP="009608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199" w:type="dxa"/>
            <w:gridSpan w:val="2"/>
          </w:tcPr>
          <w:p w14:paraId="00F652FA" w14:textId="77777777" w:rsidR="0096088A" w:rsidRPr="005507E8" w:rsidRDefault="0096088A" w:rsidP="0096088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 kryterium sprawdzamy, czy projekt jest zgodny z Konwencją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04D9FA12" w14:textId="77777777" w:rsidR="0096088A" w:rsidRPr="005507E8" w:rsidRDefault="0096088A" w:rsidP="0096088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395B2F53" w14:textId="77777777" w:rsidR="0096088A" w:rsidRPr="005507E8" w:rsidRDefault="0096088A" w:rsidP="0096088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B06E03F" w14:textId="7A335D9F" w:rsidR="0096088A" w:rsidRPr="002B1E8A" w:rsidRDefault="0096088A" w:rsidP="0096088A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2DC519CB" w14:textId="77777777" w:rsidR="0096088A" w:rsidRPr="005507E8" w:rsidRDefault="0096088A" w:rsidP="00960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D7B423B" w14:textId="77777777" w:rsidR="0096088A" w:rsidRPr="005507E8" w:rsidRDefault="0096088A" w:rsidP="00960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CA8C831" w14:textId="77777777" w:rsidR="0096088A" w:rsidRPr="005507E8" w:rsidRDefault="0096088A" w:rsidP="00960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14FC41" w14:textId="77777777" w:rsidR="0096088A" w:rsidRPr="005507E8" w:rsidRDefault="0096088A" w:rsidP="00960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A1E3E94" w14:textId="77777777" w:rsidR="0096088A" w:rsidRDefault="0096088A" w:rsidP="00960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5537C12" w14:textId="77777777" w:rsidR="0096088A" w:rsidRPr="00926F8E" w:rsidRDefault="0096088A" w:rsidP="0096088A">
            <w:pPr>
              <w:spacing w:after="0" w:line="240" w:lineRule="auto"/>
              <w:rPr>
                <w:rFonts w:ascii="Arial" w:hAnsi="Arial" w:cs="Arial"/>
                <w:sz w:val="10"/>
                <w:szCs w:val="10"/>
              </w:rPr>
            </w:pPr>
          </w:p>
          <w:p w14:paraId="1F05F5F1" w14:textId="75426028" w:rsidR="0096088A" w:rsidRPr="002B1E8A" w:rsidRDefault="0096088A" w:rsidP="00960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96088A" w:rsidRPr="002B1E8A" w14:paraId="5450EA7C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783B6EEA" w14:textId="66925741" w:rsidR="0096088A" w:rsidRPr="002B1E8A" w:rsidRDefault="0096088A" w:rsidP="009608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0CC3B238" w14:textId="63CD8BC8" w:rsidR="0096088A" w:rsidRPr="002B1E8A" w:rsidRDefault="0096088A" w:rsidP="009608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99" w:type="dxa"/>
            <w:gridSpan w:val="2"/>
          </w:tcPr>
          <w:p w14:paraId="29B81A52" w14:textId="77777777" w:rsidR="0096088A" w:rsidRPr="005526E5" w:rsidRDefault="0096088A" w:rsidP="0096088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16D696FB" w14:textId="77777777" w:rsidR="0096088A" w:rsidRPr="005507E8" w:rsidRDefault="0096088A" w:rsidP="0096088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90C4E3" w14:textId="416AD0D5" w:rsidR="0096088A" w:rsidRPr="002B1E8A" w:rsidRDefault="0096088A" w:rsidP="0096088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08549366" w14:textId="77777777" w:rsidR="0096088A" w:rsidRPr="005507E8" w:rsidRDefault="0096088A" w:rsidP="00960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FA762C8" w14:textId="77777777" w:rsidR="0096088A" w:rsidRPr="005507E8" w:rsidRDefault="0096088A" w:rsidP="00960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3856B5F" w14:textId="77777777" w:rsidR="0096088A" w:rsidRPr="00DC4E41" w:rsidRDefault="0096088A" w:rsidP="0096088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074F7BF" w14:textId="77777777" w:rsidR="0096088A" w:rsidRDefault="0096088A" w:rsidP="00960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2514B3A" w14:textId="77777777" w:rsidR="0096088A" w:rsidRPr="005507E8" w:rsidRDefault="0096088A" w:rsidP="00960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3BFDF31" w14:textId="77777777" w:rsidR="0096088A" w:rsidRPr="005507E8" w:rsidRDefault="0096088A" w:rsidP="00960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08AA706" w14:textId="776F92C3" w:rsidR="0096088A" w:rsidRPr="002B1E8A" w:rsidRDefault="0096088A" w:rsidP="00960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4F04F715" w14:textId="77777777" w:rsidR="001D1648" w:rsidRPr="002B1E8A" w:rsidRDefault="001D1648">
      <w:pPr>
        <w:rPr>
          <w:rFonts w:ascii="Arial" w:hAnsi="Arial" w:cs="Arial"/>
          <w:sz w:val="24"/>
          <w:szCs w:val="24"/>
        </w:rPr>
      </w:pPr>
    </w:p>
    <w:p w14:paraId="1F7D3A97" w14:textId="77777777" w:rsidR="007257F1" w:rsidRPr="002B1E8A" w:rsidRDefault="002C2CE8" w:rsidP="00BC078D">
      <w:pPr>
        <w:pStyle w:val="Nagwek1"/>
        <w:rPr>
          <w:rFonts w:ascii="Arial" w:hAnsi="Arial" w:cs="Arial"/>
          <w:bCs w:val="0"/>
          <w:sz w:val="24"/>
          <w:szCs w:val="24"/>
        </w:rPr>
      </w:pPr>
      <w:r w:rsidRPr="002B1E8A">
        <w:rPr>
          <w:rFonts w:ascii="Arial" w:hAnsi="Arial" w:cs="Arial"/>
          <w:bCs w:val="0"/>
          <w:sz w:val="24"/>
          <w:szCs w:val="24"/>
        </w:rPr>
        <w:t xml:space="preserve">C. </w:t>
      </w:r>
      <w:r w:rsidR="007257F1" w:rsidRPr="002B1E8A">
        <w:rPr>
          <w:rFonts w:ascii="Arial" w:hAnsi="Arial" w:cs="Arial"/>
          <w:bCs w:val="0"/>
          <w:sz w:val="24"/>
          <w:szCs w:val="24"/>
        </w:rPr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3599"/>
        <w:gridCol w:w="3600"/>
        <w:gridCol w:w="3261"/>
      </w:tblGrid>
      <w:tr w:rsidR="00C742ED" w:rsidRPr="002B1E8A" w14:paraId="15931B07" w14:textId="77777777" w:rsidTr="0092600B">
        <w:tc>
          <w:tcPr>
            <w:tcW w:w="1110" w:type="dxa"/>
            <w:shd w:val="clear" w:color="auto" w:fill="E7E6E6" w:themeFill="background2"/>
            <w:vAlign w:val="center"/>
          </w:tcPr>
          <w:p w14:paraId="00BB38EE" w14:textId="1A81314D" w:rsidR="002844F4" w:rsidRPr="0092600B" w:rsidRDefault="002844F4" w:rsidP="009260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2600B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 w:themeFill="background2"/>
            <w:vAlign w:val="center"/>
          </w:tcPr>
          <w:p w14:paraId="787511D1" w14:textId="77777777" w:rsidR="002844F4" w:rsidRPr="0092600B" w:rsidRDefault="002844F4" w:rsidP="009260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2600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gridSpan w:val="2"/>
            <w:shd w:val="clear" w:color="auto" w:fill="E7E6E6" w:themeFill="background2"/>
            <w:vAlign w:val="center"/>
          </w:tcPr>
          <w:p w14:paraId="6039EE02" w14:textId="77777777" w:rsidR="002844F4" w:rsidRPr="0092600B" w:rsidRDefault="002844F4" w:rsidP="0092600B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2600B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 w:themeFill="background2"/>
            <w:vAlign w:val="center"/>
          </w:tcPr>
          <w:p w14:paraId="0270F92E" w14:textId="77777777" w:rsidR="002844F4" w:rsidRPr="0092600B" w:rsidRDefault="002844F4" w:rsidP="009260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2600B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C121AB8" w14:textId="77777777" w:rsidR="002844F4" w:rsidRPr="0092600B" w:rsidRDefault="002844F4" w:rsidP="009260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2600B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3575A6" w:rsidRPr="002B1E8A" w14:paraId="590455D0" w14:textId="77777777" w:rsidTr="00954093">
        <w:tc>
          <w:tcPr>
            <w:tcW w:w="1110" w:type="dxa"/>
            <w:vAlign w:val="center"/>
          </w:tcPr>
          <w:p w14:paraId="60EF8942" w14:textId="196F6163" w:rsidR="003575A6" w:rsidRPr="002B1E8A" w:rsidRDefault="003575A6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AD32D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60719BFD" w14:textId="324FC204" w:rsidR="003575A6" w:rsidRPr="003575A6" w:rsidRDefault="003575A6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Wzrost efektywności energetycznej</w:t>
            </w:r>
          </w:p>
        </w:tc>
        <w:tc>
          <w:tcPr>
            <w:tcW w:w="7199" w:type="dxa"/>
            <w:gridSpan w:val="2"/>
          </w:tcPr>
          <w:p w14:paraId="444AC19D" w14:textId="06FC73A0" w:rsidR="003575A6" w:rsidRPr="00423A1D" w:rsidRDefault="00284FC1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23A1D">
              <w:rPr>
                <w:rFonts w:ascii="Arial" w:hAnsi="Arial" w:cs="Arial"/>
                <w:sz w:val="24"/>
                <w:szCs w:val="24"/>
              </w:rPr>
              <w:t xml:space="preserve">W kryterium sprawdzamy, czy projekt z zakresu modernizacji energetycznej budynków </w:t>
            </w:r>
            <w:r w:rsidR="003616BE" w:rsidRPr="00423A1D">
              <w:rPr>
                <w:rFonts w:ascii="Arial" w:hAnsi="Arial" w:cs="Arial"/>
                <w:sz w:val="24"/>
                <w:szCs w:val="24"/>
              </w:rPr>
              <w:t>zabytkowych</w:t>
            </w:r>
            <w:r w:rsidR="00BA0C9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3A1D">
              <w:rPr>
                <w:rFonts w:ascii="Arial" w:hAnsi="Arial" w:cs="Arial"/>
                <w:sz w:val="24"/>
                <w:szCs w:val="24"/>
              </w:rPr>
              <w:t xml:space="preserve">zapewnia zwiększenie efektywności energetycznej o minimum </w:t>
            </w:r>
            <w:r w:rsidR="003616BE" w:rsidRPr="00423A1D">
              <w:rPr>
                <w:rFonts w:ascii="Arial" w:hAnsi="Arial" w:cs="Arial"/>
                <w:sz w:val="24"/>
                <w:szCs w:val="24"/>
              </w:rPr>
              <w:t>25</w:t>
            </w:r>
            <w:r w:rsidRPr="00423A1D">
              <w:rPr>
                <w:rFonts w:ascii="Arial" w:hAnsi="Arial" w:cs="Arial"/>
                <w:sz w:val="24"/>
                <w:szCs w:val="24"/>
              </w:rPr>
              <w:t>%</w:t>
            </w:r>
            <w:r w:rsidR="00EB52D3">
              <w:rPr>
                <w:rFonts w:ascii="Arial" w:hAnsi="Arial" w:cs="Arial"/>
                <w:sz w:val="24"/>
                <w:szCs w:val="24"/>
              </w:rPr>
              <w:t xml:space="preserve"> dla każdego budynku</w:t>
            </w:r>
            <w:r w:rsidRPr="00423A1D">
              <w:rPr>
                <w:rFonts w:ascii="Arial" w:hAnsi="Arial" w:cs="Arial"/>
                <w:sz w:val="24"/>
                <w:szCs w:val="24"/>
              </w:rPr>
              <w:t xml:space="preserve"> w odniesieniu do energii pierwotnej.</w:t>
            </w:r>
          </w:p>
          <w:p w14:paraId="2DA856F8" w14:textId="77777777" w:rsidR="00284FC1" w:rsidRPr="00423A1D" w:rsidRDefault="00284FC1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17A3226" w14:textId="2E1D2DEE" w:rsidR="00284FC1" w:rsidRPr="003575A6" w:rsidRDefault="00284FC1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23A1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759E36EB" w14:textId="6CE66A3E" w:rsidR="00AD32DE" w:rsidRPr="00194A16" w:rsidRDefault="00AD32DE" w:rsidP="00AD32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1ADC457" w14:textId="77777777" w:rsidR="00AD32DE" w:rsidRPr="00194A16" w:rsidRDefault="00AD32DE" w:rsidP="00AD32DE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25217E6" w14:textId="77777777" w:rsidR="00AD32DE" w:rsidRPr="00194A16" w:rsidRDefault="00AD32DE" w:rsidP="00AD32DE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ED50D6" w14:textId="50563CF0" w:rsidR="00E96E16" w:rsidRDefault="00AD32DE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47E28B3C" w14:textId="4013ED31" w:rsidR="003575A6" w:rsidRPr="002B1E8A" w:rsidRDefault="00AD32DE" w:rsidP="007136B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742ED" w:rsidRPr="002B1E8A" w14:paraId="323F28C4" w14:textId="77777777" w:rsidTr="399D1660">
        <w:tc>
          <w:tcPr>
            <w:tcW w:w="1110" w:type="dxa"/>
            <w:vAlign w:val="center"/>
          </w:tcPr>
          <w:p w14:paraId="47A957D3" w14:textId="192682CD" w:rsidR="0057057A" w:rsidRPr="002B1E8A" w:rsidRDefault="0057057A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C4619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360EE426" w14:textId="340BC31B" w:rsidR="0057057A" w:rsidRPr="002B1E8A" w:rsidRDefault="003575A6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5A6">
              <w:rPr>
                <w:rFonts w:ascii="Arial" w:hAnsi="Arial" w:cs="Arial"/>
                <w:sz w:val="24"/>
                <w:szCs w:val="24"/>
              </w:rPr>
              <w:t>Audyt energetyczny</w:t>
            </w:r>
          </w:p>
        </w:tc>
        <w:tc>
          <w:tcPr>
            <w:tcW w:w="7199" w:type="dxa"/>
            <w:gridSpan w:val="2"/>
            <w:vAlign w:val="center"/>
          </w:tcPr>
          <w:p w14:paraId="0C252E45" w14:textId="251171AE" w:rsidR="003575A6" w:rsidRPr="003575A6" w:rsidRDefault="006C3F31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3575A6" w:rsidRPr="003575A6">
              <w:rPr>
                <w:rFonts w:ascii="Arial" w:hAnsi="Arial" w:cs="Arial"/>
                <w:sz w:val="24"/>
                <w:szCs w:val="24"/>
              </w:rPr>
              <w:t>, czy działania zaplanowane w ramach projektu wynikają z przeprowadzonego audytu energetycznego, sporządzonego w oparciu o metodologię wskazaną w rozporządzeniu Ministra Infrastruktury z dnia 17 marca 2009 r. w sprawie szczegółowego zakresu i form audytu energetycznego oraz części audytu remontowego, wzorów kart audytów, a także algorytmu oceny opłacalności przedsięwzięcia termomodernizacyjnego (Dz.</w:t>
            </w:r>
            <w:r w:rsidR="002150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575A6" w:rsidRPr="003575A6">
              <w:rPr>
                <w:rFonts w:ascii="Arial" w:hAnsi="Arial" w:cs="Arial"/>
                <w:sz w:val="24"/>
                <w:szCs w:val="24"/>
              </w:rPr>
              <w:t xml:space="preserve">U. z 2009 r. nr 43 poz. 346 z późn. zm.). </w:t>
            </w:r>
          </w:p>
          <w:p w14:paraId="096CC5F1" w14:textId="5981C4FF" w:rsidR="003575A6" w:rsidRPr="003575A6" w:rsidRDefault="003575A6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575A6">
              <w:rPr>
                <w:rFonts w:ascii="Arial" w:hAnsi="Arial" w:cs="Arial"/>
                <w:sz w:val="24"/>
                <w:szCs w:val="24"/>
              </w:rPr>
              <w:t xml:space="preserve">Uzupełniająco, w przypadku wystąpienia w projekcie elementów oświetleniowych, należy stosować metody obliczeń określone w rozporządzeniu Ministra Energii z dnia 5 października 2017 r. w sprawie szczegółowego zakresu i sposobu sporządzania audytu efektywności energetycznej oraz metod obliczania oszczędności energii (Dz. U. z </w:t>
            </w:r>
            <w:r w:rsidR="0057636D">
              <w:rPr>
                <w:rFonts w:ascii="Arial" w:hAnsi="Arial" w:cs="Arial"/>
                <w:sz w:val="24"/>
                <w:szCs w:val="24"/>
              </w:rPr>
              <w:t>2023</w:t>
            </w:r>
            <w:r w:rsidRPr="003575A6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57636D">
              <w:rPr>
                <w:rFonts w:ascii="Arial" w:hAnsi="Arial" w:cs="Arial"/>
                <w:sz w:val="24"/>
                <w:szCs w:val="24"/>
              </w:rPr>
              <w:t>1220</w:t>
            </w:r>
            <w:r w:rsidRPr="003575A6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2CF25CDC" w14:textId="77777777" w:rsidR="003575A6" w:rsidRPr="003575A6" w:rsidRDefault="003575A6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9219836" w14:textId="61926E35" w:rsidR="00EC5E19" w:rsidRPr="002B1E8A" w:rsidRDefault="003575A6" w:rsidP="003575A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575A6">
              <w:rPr>
                <w:rFonts w:ascii="Arial" w:hAnsi="Arial" w:cs="Arial"/>
                <w:sz w:val="24"/>
                <w:szCs w:val="24"/>
              </w:rPr>
              <w:t>Audyt energetyczny sporządzony dla projektu musi dodatkowo zawierać analizę efektu ekologicznego oraz wyliczenia redukcji wartości stężeń pyłu zawieszonego PM 10</w:t>
            </w:r>
            <w:r>
              <w:rPr>
                <w:rFonts w:ascii="Arial" w:hAnsi="Arial" w:cs="Arial"/>
                <w:sz w:val="24"/>
                <w:szCs w:val="24"/>
              </w:rPr>
              <w:t xml:space="preserve"> i PM 2,5</w:t>
            </w:r>
            <w:r w:rsidRPr="003575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C8C173C" w14:textId="77777777" w:rsidR="00284FC1" w:rsidRDefault="00284FC1" w:rsidP="00F5724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6FEF7D" w14:textId="45642393" w:rsidR="0057057A" w:rsidRPr="002B1E8A" w:rsidRDefault="0057057A" w:rsidP="0057057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76822107" w14:textId="4314980F" w:rsidR="00725E17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F1972C5" w14:textId="77777777" w:rsidR="00725E17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4E4DA65" w14:textId="77777777" w:rsidR="000111B1" w:rsidRPr="002B1E8A" w:rsidRDefault="000111B1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1A06FD2" w14:textId="77777777" w:rsidR="00725E17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361939" w14:textId="77777777" w:rsidR="000111B1" w:rsidRPr="002B1E8A" w:rsidRDefault="000111B1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8A2B106" w14:textId="176CB1A2" w:rsidR="00307726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59B96CF" w14:textId="20BC5BB8" w:rsidR="00725E17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2B1E8A">
              <w:rPr>
                <w:rFonts w:ascii="Arial" w:hAnsi="Arial" w:cs="Arial"/>
                <w:sz w:val="24"/>
                <w:szCs w:val="24"/>
              </w:rPr>
              <w:t>lub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  <w:p w14:paraId="60145320" w14:textId="71B8EC7F" w:rsidR="0057057A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Przyznanie wartości „NIE” oznacza, iż kryterium nie jest spełnione.</w:t>
            </w:r>
          </w:p>
        </w:tc>
      </w:tr>
      <w:tr w:rsidR="006C3F31" w:rsidRPr="002B1E8A" w14:paraId="133DF303" w14:textId="77777777" w:rsidTr="00AA29DB">
        <w:tc>
          <w:tcPr>
            <w:tcW w:w="1110" w:type="dxa"/>
            <w:vAlign w:val="center"/>
          </w:tcPr>
          <w:p w14:paraId="7A9067DD" w14:textId="1690B2A4" w:rsidR="006C3F31" w:rsidRPr="002B1E8A" w:rsidRDefault="00AA29DB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C4619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10ED93E8" w14:textId="1F7CC2E3" w:rsidR="006C3F31" w:rsidRPr="003575A6" w:rsidRDefault="00AF2F34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Europejski Zielony Ład</w:t>
            </w:r>
          </w:p>
        </w:tc>
        <w:tc>
          <w:tcPr>
            <w:tcW w:w="7199" w:type="dxa"/>
            <w:gridSpan w:val="2"/>
          </w:tcPr>
          <w:p w14:paraId="2AF02D39" w14:textId="77777777" w:rsidR="001910DC" w:rsidRDefault="00AA29DB" w:rsidP="00AF2F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 czy</w:t>
            </w:r>
            <w:r w:rsidR="0008429B">
              <w:rPr>
                <w:rFonts w:ascii="Arial" w:hAnsi="Arial" w:cs="Arial"/>
                <w:sz w:val="24"/>
                <w:szCs w:val="24"/>
              </w:rPr>
              <w:t xml:space="preserve"> w</w:t>
            </w:r>
            <w:r w:rsidR="00AF2F34">
              <w:rPr>
                <w:rFonts w:ascii="Arial" w:hAnsi="Arial" w:cs="Arial"/>
                <w:sz w:val="24"/>
                <w:szCs w:val="24"/>
              </w:rPr>
              <w:t xml:space="preserve"> przypadku występowania elementów niewynikających z audytu energetycznego, realizują one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2F34" w:rsidRPr="00AA29DB">
              <w:rPr>
                <w:rFonts w:ascii="Arial" w:hAnsi="Arial" w:cs="Arial"/>
                <w:sz w:val="24"/>
                <w:szCs w:val="24"/>
              </w:rPr>
              <w:t xml:space="preserve">szersze cele Europejskiego Zielonego Ładu jak np. </w:t>
            </w:r>
            <w:r w:rsidR="00AF2F34" w:rsidRPr="00AA29DB">
              <w:rPr>
                <w:rFonts w:ascii="Arial" w:hAnsi="Arial" w:cs="Arial"/>
                <w:sz w:val="24"/>
                <w:szCs w:val="24"/>
              </w:rPr>
              <w:lastRenderedPageBreak/>
              <w:t>rozwiązania przyczyniające się do zwiększenia powierzchni zielonych (zielone dachy, ściany) lub rozwiązania na rzecz gospodarki o obiegu zamkniętym</w:t>
            </w:r>
            <w:r w:rsidR="00AF2F34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06E1F66" w14:textId="04361C81" w:rsidR="00AF2F34" w:rsidRDefault="00AF2F34" w:rsidP="00AF2F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AA29DB">
              <w:rPr>
                <w:rFonts w:ascii="Arial" w:hAnsi="Arial" w:cs="Arial"/>
                <w:sz w:val="24"/>
                <w:szCs w:val="24"/>
              </w:rPr>
              <w:t>odatkowe elementy wykraczające poza koszty wynikające z rekomendacji audytu energetycznego nie będą mogły stanowić więcej niż 15% wydatków kwalifikowalnych projektu, ponadto dodatkowe elementy niewynikające z audytu energetycznego, a dedykowane wyłącznie aspektom estetycznym i społecznym nie będą mogły stanowić kosztów kwalifikowalnych.</w:t>
            </w:r>
          </w:p>
          <w:p w14:paraId="5AA74FC6" w14:textId="77777777" w:rsidR="00AA29DB" w:rsidRDefault="00AA29DB" w:rsidP="00AA29D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4FE042" w14:textId="5FAC56D0" w:rsidR="00AA29DB" w:rsidRPr="003575A6" w:rsidRDefault="00AA29DB" w:rsidP="00AA29D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2A7315DC" w14:textId="77777777" w:rsidR="005E04C4" w:rsidRPr="00194A16" w:rsidRDefault="005E04C4" w:rsidP="005E04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1C1A50D2" w14:textId="77777777" w:rsidR="005E04C4" w:rsidRDefault="005E04C4" w:rsidP="00E96E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6265D82" w14:textId="77777777" w:rsidR="00E96E16" w:rsidRPr="00194A16" w:rsidRDefault="00E96E16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89B4F19" w14:textId="77777777" w:rsidR="005E04C4" w:rsidRDefault="005E04C4" w:rsidP="00E96E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A4165E" w14:textId="77777777" w:rsidR="00E96E16" w:rsidRPr="00194A16" w:rsidRDefault="00E96E16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363E82" w14:textId="77777777" w:rsidR="005E04C4" w:rsidRPr="00194A16" w:rsidRDefault="005E04C4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45B078F" w14:textId="6F0E8E1B" w:rsidR="006C3F31" w:rsidRPr="002B1E8A" w:rsidRDefault="005E04C4" w:rsidP="00AA29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84143" w:rsidRPr="002B1E8A" w14:paraId="1CA153AF" w14:textId="77777777" w:rsidTr="399D1660">
        <w:tc>
          <w:tcPr>
            <w:tcW w:w="1110" w:type="dxa"/>
            <w:vAlign w:val="center"/>
          </w:tcPr>
          <w:p w14:paraId="57A942FD" w14:textId="5D4B482A" w:rsidR="00A84143" w:rsidRPr="00394248" w:rsidRDefault="00A84143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C4619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0951AFCF" w14:textId="77777777" w:rsidR="00A84143" w:rsidRPr="00394248" w:rsidRDefault="006E116A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Możliwoś</w:t>
            </w:r>
            <w:r w:rsidR="00A92248" w:rsidRPr="00394248">
              <w:rPr>
                <w:rFonts w:ascii="Arial" w:hAnsi="Arial" w:cs="Arial"/>
                <w:sz w:val="24"/>
                <w:szCs w:val="24"/>
              </w:rPr>
              <w:t>ć</w:t>
            </w:r>
            <w:r w:rsidRPr="00394248">
              <w:rPr>
                <w:rFonts w:ascii="Arial" w:hAnsi="Arial" w:cs="Arial"/>
                <w:sz w:val="24"/>
                <w:szCs w:val="24"/>
              </w:rPr>
              <w:t xml:space="preserve"> dostarczenia ciepła z</w:t>
            </w:r>
            <w:r w:rsidR="00A84143" w:rsidRPr="00394248">
              <w:rPr>
                <w:rFonts w:ascii="Arial" w:hAnsi="Arial" w:cs="Arial"/>
                <w:sz w:val="24"/>
                <w:szCs w:val="24"/>
              </w:rPr>
              <w:t xml:space="preserve"> sieci ciepłowniczej</w:t>
            </w:r>
          </w:p>
        </w:tc>
        <w:tc>
          <w:tcPr>
            <w:tcW w:w="7199" w:type="dxa"/>
            <w:gridSpan w:val="2"/>
            <w:vAlign w:val="center"/>
          </w:tcPr>
          <w:p w14:paraId="0D27F26C" w14:textId="73EA58F5" w:rsidR="004C5DAD" w:rsidRPr="00394248" w:rsidRDefault="004C5DAD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W kryterium sprawdzamy czy</w:t>
            </w:r>
            <w:r w:rsidR="001C6C1B">
              <w:rPr>
                <w:rFonts w:ascii="Arial" w:hAnsi="Arial" w:cs="Arial"/>
                <w:sz w:val="24"/>
                <w:szCs w:val="24"/>
              </w:rPr>
              <w:t xml:space="preserve"> w</w:t>
            </w:r>
            <w:r w:rsidR="00394248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 w:rsidR="00394248" w:rsidRPr="00394248">
              <w:rPr>
                <w:rFonts w:ascii="Arial" w:hAnsi="Arial" w:cs="Arial"/>
                <w:sz w:val="24"/>
                <w:szCs w:val="24"/>
              </w:rPr>
              <w:t>projektów dotyczących inwestycji w źródła ciepła</w:t>
            </w:r>
            <w:r w:rsidR="004061E7">
              <w:rPr>
                <w:rFonts w:ascii="Arial" w:hAnsi="Arial" w:cs="Arial"/>
                <w:sz w:val="24"/>
                <w:szCs w:val="24"/>
              </w:rPr>
              <w:t>,</w:t>
            </w:r>
            <w:r w:rsidRPr="003942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F1CA8" w:rsidRPr="00394248">
              <w:rPr>
                <w:rFonts w:ascii="Arial" w:hAnsi="Arial" w:cs="Arial"/>
                <w:sz w:val="24"/>
                <w:szCs w:val="24"/>
              </w:rPr>
              <w:t xml:space="preserve">na obszarze objętym dostarczeniem ciepła w ramach projektu </w:t>
            </w:r>
            <w:r w:rsidR="00DE26C9" w:rsidRPr="00394248">
              <w:rPr>
                <w:rFonts w:ascii="Arial" w:hAnsi="Arial" w:cs="Arial"/>
                <w:sz w:val="24"/>
                <w:szCs w:val="24"/>
              </w:rPr>
              <w:t>występuje brak</w:t>
            </w:r>
            <w:r w:rsidR="00035C4A" w:rsidRPr="00394248">
              <w:rPr>
                <w:rFonts w:ascii="Arial" w:hAnsi="Arial" w:cs="Arial"/>
                <w:sz w:val="24"/>
                <w:szCs w:val="24"/>
              </w:rPr>
              <w:t xml:space="preserve"> techniczn</w:t>
            </w:r>
            <w:r w:rsidR="00DE26C9" w:rsidRPr="00394248">
              <w:rPr>
                <w:rFonts w:ascii="Arial" w:hAnsi="Arial" w:cs="Arial"/>
                <w:sz w:val="24"/>
                <w:szCs w:val="24"/>
              </w:rPr>
              <w:t>ych</w:t>
            </w:r>
            <w:r w:rsidR="00035C4A" w:rsidRPr="00394248">
              <w:rPr>
                <w:rFonts w:ascii="Arial" w:hAnsi="Arial" w:cs="Arial"/>
                <w:sz w:val="24"/>
                <w:szCs w:val="24"/>
              </w:rPr>
              <w:t xml:space="preserve"> i ekonomiczn</w:t>
            </w:r>
            <w:r w:rsidR="00DE26C9" w:rsidRPr="00394248">
              <w:rPr>
                <w:rFonts w:ascii="Arial" w:hAnsi="Arial" w:cs="Arial"/>
                <w:sz w:val="24"/>
                <w:szCs w:val="24"/>
              </w:rPr>
              <w:t>ych</w:t>
            </w:r>
            <w:r w:rsidR="00035C4A" w:rsidRPr="00394248">
              <w:rPr>
                <w:rFonts w:ascii="Arial" w:hAnsi="Arial" w:cs="Arial"/>
                <w:sz w:val="24"/>
                <w:szCs w:val="24"/>
              </w:rPr>
              <w:t xml:space="preserve"> warunk</w:t>
            </w:r>
            <w:r w:rsidR="00DE26C9" w:rsidRPr="00394248">
              <w:rPr>
                <w:rFonts w:ascii="Arial" w:hAnsi="Arial" w:cs="Arial"/>
                <w:sz w:val="24"/>
                <w:szCs w:val="24"/>
              </w:rPr>
              <w:t>ów</w:t>
            </w:r>
            <w:r w:rsidR="00035C4A" w:rsidRPr="00394248">
              <w:rPr>
                <w:rFonts w:ascii="Arial" w:hAnsi="Arial" w:cs="Arial"/>
                <w:sz w:val="24"/>
                <w:szCs w:val="24"/>
              </w:rPr>
              <w:t xml:space="preserve"> przyłączenia i dostarczania ciepła z sieci ciepłowniczej</w:t>
            </w:r>
            <w:r w:rsidRPr="00394248">
              <w:rPr>
                <w:rFonts w:ascii="Arial" w:hAnsi="Arial" w:cs="Arial"/>
                <w:sz w:val="24"/>
                <w:szCs w:val="24"/>
              </w:rPr>
              <w:t>, tj. czy:</w:t>
            </w:r>
          </w:p>
          <w:p w14:paraId="617D8259" w14:textId="77777777" w:rsidR="004C5DAD" w:rsidRPr="00394248" w:rsidRDefault="004C5DAD" w:rsidP="006E175E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na obszarze, na którym realizowany jest projekt nie jest planowane podłączenie do sieci ciepłowniczej lub</w:t>
            </w:r>
          </w:p>
          <w:p w14:paraId="7AF73D55" w14:textId="77777777" w:rsidR="00A92248" w:rsidRPr="00394248" w:rsidRDefault="004C5DAD" w:rsidP="006E175E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rozwój sieci ciepłowniczej na obszarze, na którym realizowany jest projekt został zaplanowany po okresie realizacji Programu, czyli po 2029 r.</w:t>
            </w:r>
            <w:r w:rsidR="00184B4A" w:rsidRPr="00394248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5C352A44" w14:textId="77777777" w:rsidR="00184B4A" w:rsidRPr="00394248" w:rsidRDefault="00184B4A" w:rsidP="006E175E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istnieje możliwość przyłączenia i dostarczenia ciepła z sieci ciepłowniczej</w:t>
            </w:r>
            <w:r w:rsidR="00CF1CA8" w:rsidRPr="00394248">
              <w:rPr>
                <w:rFonts w:ascii="Arial" w:hAnsi="Arial" w:cs="Arial"/>
                <w:sz w:val="24"/>
                <w:szCs w:val="24"/>
              </w:rPr>
              <w:t xml:space="preserve"> lub jest planowany jej rozwój (zgodnie z powyższymi punktami)</w:t>
            </w:r>
            <w:r w:rsidRPr="00394248">
              <w:rPr>
                <w:rFonts w:ascii="Arial" w:hAnsi="Arial" w:cs="Arial"/>
                <w:sz w:val="24"/>
                <w:szCs w:val="24"/>
              </w:rPr>
              <w:t>, ale</w:t>
            </w:r>
            <w:r w:rsidR="00CF1CA8" w:rsidRPr="003942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94248">
              <w:rPr>
                <w:rFonts w:ascii="Arial" w:hAnsi="Arial" w:cs="Arial"/>
                <w:sz w:val="24"/>
                <w:szCs w:val="24"/>
              </w:rPr>
              <w:t>nie ma ku temu warunków technicznych i ekonomicznych (Wnioskodawca zobowiązany jest to uzasadnić)</w:t>
            </w:r>
            <w:r w:rsidR="00CF4E4A" w:rsidRPr="0039424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587FC0D" w14:textId="77777777" w:rsidR="00F613DF" w:rsidRDefault="00F613DF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83C5476" w14:textId="7EB58A4F" w:rsidR="00A84143" w:rsidRPr="00394248" w:rsidRDefault="001C6C1B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 powyższym zakresie w</w:t>
            </w:r>
            <w:r w:rsidR="004C5DAD" w:rsidRPr="00394248">
              <w:rPr>
                <w:rFonts w:ascii="Arial" w:hAnsi="Arial" w:cs="Arial"/>
                <w:sz w:val="24"/>
                <w:szCs w:val="24"/>
              </w:rPr>
              <w:t>nioskodawca składa zaświadczeni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4C5DAD" w:rsidRPr="00394248">
              <w:rPr>
                <w:rFonts w:ascii="Arial" w:hAnsi="Arial" w:cs="Arial"/>
                <w:sz w:val="24"/>
                <w:szCs w:val="24"/>
              </w:rPr>
              <w:t>/oświadczeni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4C5DAD" w:rsidRPr="00394248">
              <w:rPr>
                <w:rFonts w:ascii="Arial" w:hAnsi="Arial" w:cs="Arial"/>
                <w:sz w:val="24"/>
                <w:szCs w:val="24"/>
              </w:rPr>
              <w:t xml:space="preserve"> odpowiedniego organu odpowiedzialnego na danym obszarze za zaopatrzenie w ciepło</w:t>
            </w:r>
            <w:r w:rsidR="0061299A">
              <w:rPr>
                <w:rFonts w:ascii="Arial" w:hAnsi="Arial" w:cs="Arial"/>
                <w:sz w:val="24"/>
                <w:szCs w:val="24"/>
              </w:rPr>
              <w:t>,</w:t>
            </w:r>
            <w:r w:rsidR="004C5DAD" w:rsidRPr="00394248">
              <w:rPr>
                <w:rFonts w:ascii="Arial" w:hAnsi="Arial" w:cs="Arial"/>
                <w:sz w:val="24"/>
                <w:szCs w:val="24"/>
              </w:rPr>
              <w:t xml:space="preserve"> iż na obszarze objętym projektem podłączenie do sieci ciepłowniczej nie jest planowane lub rozwój sieci ciepłowniczej na tym obszarze został zaplanowany po okresie realizacji Programu, czyli po 2029 r.</w:t>
            </w:r>
            <w:r w:rsidR="00184B4A" w:rsidRPr="00394248">
              <w:rPr>
                <w:rFonts w:ascii="Arial" w:hAnsi="Arial" w:cs="Arial"/>
                <w:sz w:val="24"/>
                <w:szCs w:val="24"/>
              </w:rPr>
              <w:t xml:space="preserve"> lub uzasadnia brak warunków technicznych i ekonomicznych do przyłączenia i dostarczania ciepła z sieci.</w:t>
            </w:r>
          </w:p>
          <w:p w14:paraId="30D7AA69" w14:textId="77777777" w:rsidR="004C5DAD" w:rsidRPr="00394248" w:rsidRDefault="004C5DAD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C88AE46" w14:textId="77777777" w:rsidR="004C5DAD" w:rsidRPr="00394248" w:rsidRDefault="004C5DAD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59D46FA6" w14:textId="77777777" w:rsidR="005E04C4" w:rsidRPr="00194A16" w:rsidRDefault="005E04C4" w:rsidP="005E04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45CC1250" w14:textId="77777777" w:rsidR="005E04C4" w:rsidRDefault="005E04C4" w:rsidP="00E96E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4BAA13E" w14:textId="77777777" w:rsidR="00E96E16" w:rsidRPr="00194A16" w:rsidRDefault="00E96E16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E76D31" w14:textId="77777777" w:rsidR="005E04C4" w:rsidRPr="00194A16" w:rsidRDefault="005E04C4" w:rsidP="005E04C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54BA62" w14:textId="5E55ACE3" w:rsidR="005E04C4" w:rsidRPr="00194A16" w:rsidRDefault="005E04C4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31ED80CA" w14:textId="7098697F" w:rsidR="00A84143" w:rsidRPr="00394248" w:rsidRDefault="005E04C4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DE3AD8" w:rsidRPr="002B1E8A" w14:paraId="173216D5" w14:textId="77777777" w:rsidTr="399D1660">
        <w:tc>
          <w:tcPr>
            <w:tcW w:w="1110" w:type="dxa"/>
            <w:vAlign w:val="center"/>
          </w:tcPr>
          <w:p w14:paraId="30B5A44C" w14:textId="57672B7E" w:rsidR="00DE3AD8" w:rsidRPr="002B1E8A" w:rsidRDefault="004061E7" w:rsidP="00DE3A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C4619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094AA471" w14:textId="626F51AA" w:rsidR="00DE3AD8" w:rsidRPr="002B1E8A" w:rsidRDefault="000433B9" w:rsidP="00DE3A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1" w:name="_Hlk143685498"/>
            <w:r w:rsidRPr="000433B9">
              <w:rPr>
                <w:rFonts w:ascii="Arial" w:hAnsi="Arial" w:cs="Arial"/>
                <w:sz w:val="24"/>
                <w:szCs w:val="24"/>
              </w:rPr>
              <w:t>Redukcja zanieczyszczeń powietrza</w:t>
            </w:r>
            <w:bookmarkEnd w:id="41"/>
          </w:p>
        </w:tc>
        <w:tc>
          <w:tcPr>
            <w:tcW w:w="7199" w:type="dxa"/>
            <w:gridSpan w:val="2"/>
          </w:tcPr>
          <w:p w14:paraId="663C2BFD" w14:textId="77777777" w:rsidR="000433B9" w:rsidRPr="000433B9" w:rsidRDefault="000433B9" w:rsidP="000433B9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433B9">
              <w:rPr>
                <w:rFonts w:ascii="Arial" w:hAnsi="Arial" w:cs="Arial"/>
                <w:sz w:val="24"/>
                <w:szCs w:val="24"/>
              </w:rPr>
              <w:t>W kryterium sprawdzamy, czy projekt obejmujący inwestycje w źródła ciepła przyczynia się do redukcji CO2, pyłu zawieszonego PM 10 i PM 2,5 w odniesieniu do istniejących instalacji objętych projektem.</w:t>
            </w:r>
          </w:p>
          <w:p w14:paraId="2D7071D0" w14:textId="77777777" w:rsidR="000433B9" w:rsidRPr="000433B9" w:rsidRDefault="000433B9" w:rsidP="000433B9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5523349" w14:textId="15B87243" w:rsidR="00696ED9" w:rsidRPr="00954093" w:rsidRDefault="00021FEC" w:rsidP="00A261E2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54093">
              <w:rPr>
                <w:rFonts w:ascii="Arial" w:hAnsi="Arial" w:cs="Arial"/>
                <w:sz w:val="24"/>
                <w:szCs w:val="24"/>
                <w:u w:val="single"/>
              </w:rPr>
              <w:t>Kryterium odnosi się do projektów dotyczących wymiany źródła ciepła.</w:t>
            </w:r>
          </w:p>
          <w:p w14:paraId="7588EBFB" w14:textId="77777777" w:rsidR="00696ED9" w:rsidRDefault="00696ED9" w:rsidP="00A261E2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AC567E" w14:textId="2BAD6D4B" w:rsidR="00DE3AD8" w:rsidRPr="002B1E8A" w:rsidRDefault="000433B9" w:rsidP="00A261E2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433B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788FB1A2" w14:textId="77777777" w:rsidR="005E04C4" w:rsidRPr="00194A16" w:rsidRDefault="005E04C4" w:rsidP="005E04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3B9E7C01" w14:textId="77777777" w:rsidR="005E04C4" w:rsidRDefault="005E04C4" w:rsidP="00E96E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D68A992" w14:textId="77777777" w:rsidR="00E96E16" w:rsidRPr="00194A16" w:rsidRDefault="00E96E16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07F86C" w14:textId="77777777" w:rsidR="005E04C4" w:rsidRDefault="005E04C4" w:rsidP="00E96E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F1B230" w14:textId="77777777" w:rsidR="00E96E16" w:rsidRPr="00194A16" w:rsidRDefault="00E96E16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ED21AB5" w14:textId="17D657E9" w:rsidR="005E04C4" w:rsidRPr="00194A16" w:rsidRDefault="005E04C4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206C65B7" w14:textId="02C416F1" w:rsidR="00DE3AD8" w:rsidRPr="002B1E8A" w:rsidRDefault="005E04C4" w:rsidP="004061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F6406" w:rsidRPr="002B1E8A" w14:paraId="58E3D28D" w14:textId="77777777" w:rsidTr="399D1660">
        <w:tc>
          <w:tcPr>
            <w:tcW w:w="1110" w:type="dxa"/>
            <w:vAlign w:val="center"/>
          </w:tcPr>
          <w:p w14:paraId="3EBD7AA6" w14:textId="0A52948A" w:rsidR="006F6406" w:rsidRPr="002B1E8A" w:rsidRDefault="006F6406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C46194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06170CF9" w14:textId="09FA2A51" w:rsidR="006F6406" w:rsidRPr="002B1E8A" w:rsidRDefault="006F6406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</w:t>
            </w:r>
            <w:r w:rsidRPr="00790F2F">
              <w:rPr>
                <w:rFonts w:ascii="Arial" w:hAnsi="Arial" w:cs="Arial"/>
                <w:sz w:val="24"/>
                <w:szCs w:val="24"/>
              </w:rPr>
              <w:lastRenderedPageBreak/>
              <w:t xml:space="preserve">przestrzennego </w:t>
            </w:r>
            <w:r w:rsidRPr="00790F2F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7199" w:type="dxa"/>
            <w:gridSpan w:val="2"/>
          </w:tcPr>
          <w:p w14:paraId="1E65E409" w14:textId="77777777" w:rsidR="006F6406" w:rsidRPr="00790F2F" w:rsidRDefault="006F6406" w:rsidP="006F640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lastRenderedPageBreak/>
              <w:t>W tym kryterium sprawdzamy, czy projekt jest zgodny ze standardami w zakresie kształtowania ładu przestrzennego w województwie, co będzie oceniane na podstawie:</w:t>
            </w:r>
          </w:p>
          <w:p w14:paraId="45E9F773" w14:textId="77777777" w:rsidR="006F6406" w:rsidRPr="00790F2F" w:rsidRDefault="006F6406" w:rsidP="006F6406">
            <w:pPr>
              <w:numPr>
                <w:ilvl w:val="0"/>
                <w:numId w:val="32"/>
              </w:numPr>
              <w:spacing w:after="0" w:line="240" w:lineRule="auto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  <w:u w:val="single"/>
              </w:rPr>
              <w:lastRenderedPageBreak/>
              <w:t>pozytywnej opinii</w:t>
            </w:r>
            <w:r w:rsidRPr="00790F2F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3BC6D560" w14:textId="77777777" w:rsidR="006F6406" w:rsidRPr="00790F2F" w:rsidRDefault="006F6406" w:rsidP="006F6406">
            <w:pPr>
              <w:spacing w:after="0" w:line="240" w:lineRule="auto"/>
              <w:ind w:left="74"/>
              <w:rPr>
                <w:rFonts w:ascii="Arial" w:hAnsi="Arial" w:cs="Arial"/>
                <w:sz w:val="24"/>
                <w:szCs w:val="24"/>
              </w:rPr>
            </w:pPr>
          </w:p>
          <w:p w14:paraId="55F496E5" w14:textId="634A16B0" w:rsidR="006F6406" w:rsidRPr="00790F2F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 xml:space="preserve">Obowiązujące standardy w zakresie kształtowania ładu przestrzennego w województwie kujawsko-pomorskim są wskazane w </w:t>
            </w:r>
            <w:r w:rsidR="00E23671">
              <w:rPr>
                <w:rFonts w:ascii="Arial" w:hAnsi="Arial" w:cs="Arial"/>
                <w:sz w:val="24"/>
                <w:szCs w:val="24"/>
              </w:rPr>
              <w:t>ogłoszeniu o naborze/dokumentach pomocniczych</w:t>
            </w:r>
            <w:r w:rsidRPr="00790F2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34DB2EC" w14:textId="77777777" w:rsidR="006F6406" w:rsidRPr="00790F2F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D5D881" w14:textId="77777777" w:rsidR="006F6406" w:rsidRPr="00790F2F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04DFC5BA" w14:textId="77777777" w:rsidR="006F6406" w:rsidRPr="00790F2F" w:rsidRDefault="006F6406" w:rsidP="006F6406">
            <w:pPr>
              <w:numPr>
                <w:ilvl w:val="0"/>
                <w:numId w:val="3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17B12399" w14:textId="77777777" w:rsidR="006F6406" w:rsidRPr="00790F2F" w:rsidRDefault="006F6406" w:rsidP="006F6406">
            <w:pPr>
              <w:numPr>
                <w:ilvl w:val="0"/>
                <w:numId w:val="3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01AF72D0" w14:textId="77777777" w:rsidR="006F6406" w:rsidRPr="00790F2F" w:rsidRDefault="006F6406" w:rsidP="006F6406">
            <w:pPr>
              <w:numPr>
                <w:ilvl w:val="0"/>
                <w:numId w:val="3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42D43AF4" w14:textId="77777777" w:rsidR="006F6406" w:rsidRPr="00790F2F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D5957B1" w14:textId="62E66E9E" w:rsidR="006F6406" w:rsidRPr="002B1E8A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</w:tc>
        <w:tc>
          <w:tcPr>
            <w:tcW w:w="3261" w:type="dxa"/>
          </w:tcPr>
          <w:p w14:paraId="131D5E12" w14:textId="77777777" w:rsidR="005E04C4" w:rsidRPr="00194A16" w:rsidRDefault="005E04C4" w:rsidP="005E04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68AEA723" w14:textId="77777777" w:rsidR="005E04C4" w:rsidRDefault="005E04C4" w:rsidP="00E96E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C6032A2" w14:textId="77777777" w:rsidR="00E96E16" w:rsidRPr="00194A16" w:rsidRDefault="00E96E16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5D0E45" w14:textId="0DF9E77A" w:rsidR="002E76D7" w:rsidRDefault="005E04C4" w:rsidP="002E76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E818FCE" w14:textId="77777777" w:rsidR="002E76D7" w:rsidRPr="00194A16" w:rsidRDefault="002E76D7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ECD2C6F" w14:textId="14F73826" w:rsidR="005E04C4" w:rsidRPr="00194A16" w:rsidRDefault="005E04C4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2785F3B9" w14:textId="0D49EDFF" w:rsidR="006F6406" w:rsidRPr="002B1E8A" w:rsidRDefault="005E04C4" w:rsidP="006F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B2711" w:rsidRPr="002B1E8A" w14:paraId="1108E5BF" w14:textId="77777777" w:rsidTr="399D1660">
        <w:tc>
          <w:tcPr>
            <w:tcW w:w="1110" w:type="dxa"/>
            <w:vAlign w:val="center"/>
          </w:tcPr>
          <w:p w14:paraId="47A5EC1C" w14:textId="69A4D941" w:rsidR="005B2711" w:rsidRDefault="005B2711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C46194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435FBA00" w14:textId="37469B42" w:rsidR="005B2711" w:rsidRPr="00790F2F" w:rsidRDefault="00327557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Gazowe źródło ciepła</w:t>
            </w:r>
          </w:p>
        </w:tc>
        <w:tc>
          <w:tcPr>
            <w:tcW w:w="7199" w:type="dxa"/>
            <w:gridSpan w:val="2"/>
          </w:tcPr>
          <w:p w14:paraId="2BAC71B1" w14:textId="7164DA30" w:rsidR="00327557" w:rsidRDefault="005B2711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>W kryterium sprawdzamy, czy w przypadku projektu obejmującego modernizację lub wymianę źródła ciepła</w:t>
            </w:r>
            <w:r w:rsidR="00327557">
              <w:rPr>
                <w:rFonts w:ascii="Arial" w:hAnsi="Arial" w:cs="Arial"/>
                <w:sz w:val="24"/>
                <w:szCs w:val="24"/>
              </w:rPr>
              <w:t xml:space="preserve"> na gazowe:</w:t>
            </w:r>
          </w:p>
          <w:p w14:paraId="0EADEE7C" w14:textId="61FF16F9" w:rsidR="00327557" w:rsidRPr="00227332" w:rsidRDefault="00327557" w:rsidP="00227332">
            <w:pPr>
              <w:pStyle w:val="Akapitzlist"/>
              <w:numPr>
                <w:ilvl w:val="0"/>
                <w:numId w:val="34"/>
              </w:numPr>
              <w:spacing w:before="60" w:after="120" w:line="240" w:lineRule="auto"/>
              <w:ind w:left="453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brak </w:t>
            </w:r>
            <w:r w:rsidR="000D3151">
              <w:rPr>
                <w:rFonts w:ascii="Arial" w:hAnsi="Arial" w:cs="Arial"/>
                <w:sz w:val="24"/>
                <w:szCs w:val="24"/>
                <w:lang w:val="pl-PL"/>
              </w:rPr>
              <w:t xml:space="preserve">jest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możliwości wykorzystania ciepła systemowego - spełnione zostały warunki określone w kryterium C.</w:t>
            </w:r>
            <w:r w:rsidR="00423A1D">
              <w:rPr>
                <w:rFonts w:ascii="Arial" w:hAnsi="Arial" w:cs="Arial"/>
                <w:sz w:val="24"/>
                <w:szCs w:val="24"/>
                <w:lang w:val="pl-PL"/>
              </w:rPr>
              <w:t>4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;</w:t>
            </w:r>
          </w:p>
          <w:p w14:paraId="03107655" w14:textId="1CF90A3B" w:rsidR="005B2711" w:rsidRPr="00D917D8" w:rsidRDefault="005B2711" w:rsidP="00227332">
            <w:pPr>
              <w:pStyle w:val="Akapitzlist"/>
              <w:numPr>
                <w:ilvl w:val="0"/>
                <w:numId w:val="34"/>
              </w:numPr>
              <w:spacing w:before="60" w:after="0" w:line="240" w:lineRule="auto"/>
              <w:ind w:left="457"/>
              <w:rPr>
                <w:rFonts w:ascii="Arial" w:hAnsi="Arial" w:cs="Arial"/>
                <w:sz w:val="24"/>
                <w:szCs w:val="24"/>
              </w:rPr>
            </w:pPr>
            <w:r w:rsidRPr="00227332">
              <w:rPr>
                <w:rFonts w:ascii="Arial" w:hAnsi="Arial" w:cs="Arial"/>
                <w:sz w:val="24"/>
                <w:szCs w:val="24"/>
              </w:rPr>
              <w:t xml:space="preserve">brak </w:t>
            </w:r>
            <w:r w:rsidR="000D3151">
              <w:rPr>
                <w:rFonts w:ascii="Arial" w:hAnsi="Arial" w:cs="Arial"/>
                <w:sz w:val="24"/>
                <w:szCs w:val="24"/>
                <w:lang w:val="pl-PL"/>
              </w:rPr>
              <w:t xml:space="preserve">jest </w:t>
            </w:r>
            <w:r w:rsidRPr="00227332">
              <w:rPr>
                <w:rFonts w:ascii="Arial" w:hAnsi="Arial" w:cs="Arial"/>
                <w:sz w:val="24"/>
                <w:szCs w:val="24"/>
              </w:rPr>
              <w:t xml:space="preserve">technicznych i ekonomicznych </w:t>
            </w:r>
            <w:r w:rsidR="00227332">
              <w:rPr>
                <w:rFonts w:ascii="Arial" w:hAnsi="Arial" w:cs="Arial"/>
                <w:sz w:val="24"/>
                <w:szCs w:val="24"/>
                <w:lang w:val="pl-PL"/>
              </w:rPr>
              <w:t xml:space="preserve">możliwości </w:t>
            </w:r>
            <w:r w:rsidR="00227332">
              <w:rPr>
                <w:rFonts w:ascii="Arial" w:hAnsi="Arial" w:cs="Arial"/>
                <w:sz w:val="24"/>
                <w:szCs w:val="24"/>
              </w:rPr>
              <w:t>wymiany</w:t>
            </w:r>
            <w:r w:rsidR="00227332">
              <w:rPr>
                <w:rFonts w:ascii="Arial" w:hAnsi="Arial" w:cs="Arial"/>
                <w:sz w:val="24"/>
                <w:szCs w:val="24"/>
                <w:lang w:val="pl-PL"/>
              </w:rPr>
              <w:t xml:space="preserve"> źródła ciepła</w:t>
            </w:r>
            <w:r w:rsidRPr="009540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0FB0">
              <w:rPr>
                <w:rFonts w:ascii="Arial" w:hAnsi="Arial" w:cs="Arial"/>
                <w:sz w:val="24"/>
                <w:szCs w:val="24"/>
                <w:lang w:val="pl-PL"/>
              </w:rPr>
              <w:t xml:space="preserve">na </w:t>
            </w:r>
            <w:r w:rsidRPr="00D917D8">
              <w:rPr>
                <w:rFonts w:ascii="Arial" w:hAnsi="Arial" w:cs="Arial"/>
                <w:sz w:val="24"/>
                <w:szCs w:val="24"/>
              </w:rPr>
              <w:t>OZE</w:t>
            </w:r>
            <w:r w:rsidR="00F40FB0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F40FB0" w:rsidRPr="00394248">
              <w:rPr>
                <w:rFonts w:ascii="Arial" w:hAnsi="Arial" w:cs="Arial"/>
                <w:sz w:val="24"/>
                <w:szCs w:val="24"/>
              </w:rPr>
              <w:t>(Wnioskodawca zobowiązany jest to uzasadnić)</w:t>
            </w:r>
            <w:r w:rsidRPr="00D917D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985C85" w14:textId="77777777" w:rsidR="005B2711" w:rsidRPr="005B2711" w:rsidRDefault="005B2711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522124A" w14:textId="77777777" w:rsidR="005B2711" w:rsidRPr="00227332" w:rsidRDefault="005B2711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227332">
              <w:rPr>
                <w:rFonts w:ascii="Arial" w:hAnsi="Arial" w:cs="Arial"/>
                <w:sz w:val="24"/>
                <w:szCs w:val="24"/>
                <w:u w:val="single"/>
              </w:rPr>
              <w:t>Kryterium odnosi się do projektów dotyczących inwestycji w gazowe źródła ciepła.</w:t>
            </w:r>
          </w:p>
          <w:p w14:paraId="172485AA" w14:textId="77777777" w:rsidR="005B2711" w:rsidRPr="005B2711" w:rsidRDefault="005B2711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6F64F2" w14:textId="6F2889FF" w:rsidR="005B2711" w:rsidRPr="00790F2F" w:rsidRDefault="005B2711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600B6FD2" w14:textId="77777777" w:rsidR="005E04C4" w:rsidRPr="00194A16" w:rsidRDefault="005E04C4" w:rsidP="005E04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31CDAA00" w14:textId="77777777" w:rsidR="005E04C4" w:rsidRDefault="005E04C4" w:rsidP="002E76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9FB21C" w14:textId="77777777" w:rsidR="002E76D7" w:rsidRPr="00194A16" w:rsidRDefault="002E76D7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FF8C41" w14:textId="77777777" w:rsidR="005E04C4" w:rsidRDefault="005E04C4" w:rsidP="002E76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6B0EF0A" w14:textId="77777777" w:rsidR="002E76D7" w:rsidRPr="00194A16" w:rsidRDefault="002E76D7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BB473AE" w14:textId="6B31CD9D" w:rsidR="005E04C4" w:rsidRPr="00194A16" w:rsidRDefault="005E04C4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2E8074AD" w14:textId="1FAEC641" w:rsidR="005B2711" w:rsidRPr="00790F2F" w:rsidRDefault="005E04C4" w:rsidP="005B27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6D106D" w:rsidRPr="002B1E8A" w14:paraId="6FB9FC92" w14:textId="77777777" w:rsidTr="00D601D8">
        <w:trPr>
          <w:trHeight w:val="689"/>
        </w:trPr>
        <w:tc>
          <w:tcPr>
            <w:tcW w:w="1110" w:type="dxa"/>
            <w:vMerge w:val="restart"/>
            <w:vAlign w:val="center"/>
          </w:tcPr>
          <w:p w14:paraId="5350B761" w14:textId="03E2D04D" w:rsidR="006D106D" w:rsidRDefault="006D106D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C.8</w:t>
            </w:r>
          </w:p>
        </w:tc>
        <w:tc>
          <w:tcPr>
            <w:tcW w:w="2856" w:type="dxa"/>
            <w:vMerge w:val="restart"/>
            <w:vAlign w:val="center"/>
          </w:tcPr>
          <w:p w14:paraId="5A97EDD0" w14:textId="62B1E995" w:rsidR="006D106D" w:rsidRDefault="006D106D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Maksymalna wartość dofinansowania</w:t>
            </w:r>
          </w:p>
        </w:tc>
        <w:tc>
          <w:tcPr>
            <w:tcW w:w="7199" w:type="dxa"/>
            <w:gridSpan w:val="2"/>
          </w:tcPr>
          <w:p w14:paraId="118B1BC8" w14:textId="7669EF17" w:rsidR="006D106D" w:rsidRPr="005B2711" w:rsidRDefault="006D106D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B4614E">
              <w:rPr>
                <w:rFonts w:ascii="Arial" w:hAnsi="Arial" w:cs="Arial"/>
                <w:sz w:val="24"/>
                <w:szCs w:val="24"/>
              </w:rPr>
              <w:t>:</w:t>
            </w:r>
            <w:r w:rsidRPr="005B271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Merge w:val="restart"/>
          </w:tcPr>
          <w:p w14:paraId="14EC37A6" w14:textId="77777777" w:rsidR="006D106D" w:rsidRPr="00194A16" w:rsidRDefault="006D106D" w:rsidP="00CB24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451FA33C" w14:textId="77777777" w:rsidR="006D106D" w:rsidRDefault="006D106D" w:rsidP="002E76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9A80881" w14:textId="77777777" w:rsidR="006D106D" w:rsidRPr="00194A16" w:rsidRDefault="006D106D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9C61D05" w14:textId="77777777" w:rsidR="006D106D" w:rsidRDefault="006D106D" w:rsidP="002E76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E480BDD" w14:textId="77777777" w:rsidR="006D106D" w:rsidRPr="00194A16" w:rsidRDefault="006D106D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543C0E" w14:textId="70A9E8A2" w:rsidR="006D106D" w:rsidRPr="00194A16" w:rsidRDefault="006D106D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0B58B9E" w14:textId="6A90CCDC" w:rsidR="006D106D" w:rsidRPr="00194A16" w:rsidRDefault="006D106D" w:rsidP="00CB24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D106D" w:rsidRPr="002B1E8A" w14:paraId="12AC5242" w14:textId="77777777" w:rsidTr="00F37C5F">
        <w:trPr>
          <w:trHeight w:val="664"/>
        </w:trPr>
        <w:tc>
          <w:tcPr>
            <w:tcW w:w="1110" w:type="dxa"/>
            <w:vMerge/>
            <w:vAlign w:val="center"/>
          </w:tcPr>
          <w:p w14:paraId="48B6DE86" w14:textId="77777777" w:rsidR="006D106D" w:rsidRDefault="006D106D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vMerge/>
            <w:vAlign w:val="center"/>
          </w:tcPr>
          <w:p w14:paraId="2A8385C2" w14:textId="77777777" w:rsidR="006D106D" w:rsidRDefault="006D106D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99" w:type="dxa"/>
          </w:tcPr>
          <w:p w14:paraId="6E85BE5D" w14:textId="6EC7ED84" w:rsidR="006D106D" w:rsidRPr="005B2711" w:rsidRDefault="006D106D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Schemat 1:</w:t>
            </w:r>
          </w:p>
        </w:tc>
        <w:tc>
          <w:tcPr>
            <w:tcW w:w="3600" w:type="dxa"/>
          </w:tcPr>
          <w:p w14:paraId="12AF3D78" w14:textId="717EA309" w:rsidR="006D106D" w:rsidRPr="005B2711" w:rsidRDefault="006D106D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Schemat 2:</w:t>
            </w:r>
          </w:p>
        </w:tc>
        <w:tc>
          <w:tcPr>
            <w:tcW w:w="3261" w:type="dxa"/>
            <w:vMerge/>
          </w:tcPr>
          <w:p w14:paraId="67D5DDD6" w14:textId="77777777" w:rsidR="006D106D" w:rsidRPr="00194A16" w:rsidRDefault="006D106D" w:rsidP="00CB24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06D" w:rsidRPr="002B1E8A" w14:paraId="0712DE3E" w14:textId="77777777" w:rsidTr="00806388">
        <w:trPr>
          <w:trHeight w:val="1110"/>
        </w:trPr>
        <w:tc>
          <w:tcPr>
            <w:tcW w:w="1110" w:type="dxa"/>
            <w:vMerge/>
            <w:vAlign w:val="center"/>
          </w:tcPr>
          <w:p w14:paraId="44883751" w14:textId="77777777" w:rsidR="006D106D" w:rsidRDefault="006D106D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vMerge/>
            <w:vAlign w:val="center"/>
          </w:tcPr>
          <w:p w14:paraId="38BEF5CB" w14:textId="77777777" w:rsidR="006D106D" w:rsidRDefault="006D106D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99" w:type="dxa"/>
          </w:tcPr>
          <w:p w14:paraId="7E03322B" w14:textId="086F3589" w:rsidR="006D106D" w:rsidRPr="005B2711" w:rsidRDefault="006D106D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  <w:tc>
          <w:tcPr>
            <w:tcW w:w="3600" w:type="dxa"/>
          </w:tcPr>
          <w:p w14:paraId="10E83EA5" w14:textId="04700E7A" w:rsidR="006D106D" w:rsidRPr="005B2711" w:rsidRDefault="006D106D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42" w:name="_Hlk161216161"/>
            <w:r w:rsidRPr="005B2711">
              <w:rPr>
                <w:rFonts w:ascii="Arial" w:hAnsi="Arial" w:cs="Arial"/>
                <w:sz w:val="24"/>
                <w:szCs w:val="24"/>
              </w:rPr>
              <w:t>czy</w:t>
            </w:r>
            <w:r>
              <w:rPr>
                <w:rFonts w:ascii="Arial" w:hAnsi="Arial" w:cs="Arial"/>
                <w:sz w:val="24"/>
                <w:szCs w:val="24"/>
              </w:rPr>
              <w:t xml:space="preserve"> wnioskowana wartość dofinansowania nie przekracza 2 mln zł.</w:t>
            </w:r>
            <w:bookmarkEnd w:id="42"/>
          </w:p>
        </w:tc>
        <w:tc>
          <w:tcPr>
            <w:tcW w:w="3261" w:type="dxa"/>
            <w:vMerge/>
          </w:tcPr>
          <w:p w14:paraId="38B807E0" w14:textId="77777777" w:rsidR="006D106D" w:rsidRPr="00194A16" w:rsidRDefault="006D106D" w:rsidP="00CB24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06D" w:rsidRPr="002B1E8A" w14:paraId="2523A64F" w14:textId="77777777" w:rsidTr="399D1660">
        <w:trPr>
          <w:trHeight w:val="1102"/>
        </w:trPr>
        <w:tc>
          <w:tcPr>
            <w:tcW w:w="1110" w:type="dxa"/>
            <w:vMerge/>
            <w:vAlign w:val="center"/>
          </w:tcPr>
          <w:p w14:paraId="5E2BC82A" w14:textId="77777777" w:rsidR="006D106D" w:rsidRDefault="006D106D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vMerge/>
            <w:vAlign w:val="center"/>
          </w:tcPr>
          <w:p w14:paraId="50AACD8C" w14:textId="77777777" w:rsidR="006D106D" w:rsidRDefault="006D106D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  <w:gridSpan w:val="2"/>
          </w:tcPr>
          <w:p w14:paraId="439C48FA" w14:textId="6CBDCEC4" w:rsidR="006D106D" w:rsidRPr="005B2711" w:rsidRDefault="006D106D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  <w:vMerge/>
          </w:tcPr>
          <w:p w14:paraId="5DA885D8" w14:textId="77777777" w:rsidR="006D106D" w:rsidRPr="00194A16" w:rsidRDefault="006D106D" w:rsidP="00CB24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B81DC21" w14:textId="77777777" w:rsidR="002E76D7" w:rsidRDefault="002E76D7" w:rsidP="009F4A95">
      <w:pPr>
        <w:rPr>
          <w:rFonts w:ascii="Arial" w:hAnsi="Arial" w:cs="Arial"/>
          <w:sz w:val="24"/>
          <w:szCs w:val="24"/>
        </w:rPr>
      </w:pPr>
    </w:p>
    <w:p w14:paraId="4AED7BFF" w14:textId="6E5CF0EB" w:rsidR="007828C1" w:rsidRPr="007828C1" w:rsidRDefault="007828C1" w:rsidP="007828C1">
      <w:pPr>
        <w:pStyle w:val="Nagwek1"/>
        <w:rPr>
          <w:rFonts w:ascii="Arial" w:hAnsi="Arial" w:cs="Arial"/>
          <w:bCs w:val="0"/>
          <w:sz w:val="24"/>
          <w:szCs w:val="24"/>
        </w:rPr>
      </w:pPr>
      <w:r w:rsidRPr="007828C1">
        <w:rPr>
          <w:rFonts w:ascii="Arial" w:hAnsi="Arial" w:cs="Arial"/>
          <w:bCs w:val="0"/>
          <w:sz w:val="24"/>
          <w:szCs w:val="24"/>
        </w:rPr>
        <w:t>D. KRYTERIA MERYTORYCZNE PUNKTOWE, W TYM ROZ</w:t>
      </w:r>
      <w:r w:rsidR="00305353">
        <w:rPr>
          <w:rFonts w:ascii="Arial" w:hAnsi="Arial" w:cs="Arial"/>
          <w:bCs w:val="0"/>
          <w:sz w:val="24"/>
          <w:szCs w:val="24"/>
        </w:rPr>
        <w:t>S</w:t>
      </w:r>
      <w:r w:rsidRPr="007828C1">
        <w:rPr>
          <w:rFonts w:ascii="Arial" w:hAnsi="Arial" w:cs="Arial"/>
          <w:bCs w:val="0"/>
          <w:sz w:val="24"/>
          <w:szCs w:val="24"/>
        </w:rPr>
        <w:t xml:space="preserve">TRZYGAJĄCE 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2858"/>
        <w:gridCol w:w="6448"/>
        <w:gridCol w:w="2051"/>
        <w:gridCol w:w="1978"/>
      </w:tblGrid>
      <w:tr w:rsidR="007828C1" w:rsidRPr="001F56F8" w14:paraId="4DF4F7F5" w14:textId="77777777" w:rsidTr="00941549"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BAD462" w14:textId="77777777" w:rsidR="007828C1" w:rsidRPr="001F56F8" w:rsidRDefault="007828C1" w:rsidP="0094154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7278EA" w14:textId="77777777" w:rsidR="007828C1" w:rsidRPr="001F56F8" w:rsidRDefault="007828C1" w:rsidP="0094154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955D29" w14:textId="77777777" w:rsidR="007828C1" w:rsidRPr="001F56F8" w:rsidRDefault="007828C1" w:rsidP="0094154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23B18E" w14:textId="77777777" w:rsidR="007828C1" w:rsidRPr="001F56F8" w:rsidRDefault="007828C1" w:rsidP="0094154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Opis liczby punktów możliwych do uzyskania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5F7AC0" w14:textId="77777777" w:rsidR="007828C1" w:rsidRPr="001F56F8" w:rsidRDefault="007828C1" w:rsidP="0094154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Minimalna liczba punktów niezbędna do spełnienia kryterium</w:t>
            </w:r>
          </w:p>
        </w:tc>
      </w:tr>
      <w:tr w:rsidR="006637C9" w:rsidRPr="001F56F8" w14:paraId="3BAE76CE" w14:textId="77777777" w:rsidTr="00586A88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11DCF" w14:textId="2EE37A96" w:rsidR="006637C9" w:rsidRPr="001F56F8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56F8">
              <w:rPr>
                <w:rFonts w:ascii="Arial" w:hAnsi="Arial" w:cs="Arial"/>
                <w:sz w:val="24"/>
                <w:szCs w:val="24"/>
              </w:rPr>
              <w:t>D.</w:t>
            </w:r>
            <w:r w:rsidR="0068278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14CB1" w14:textId="283EA3C0" w:rsidR="006637C9" w:rsidRPr="0031364C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Stopień w jakim projekt przyczyni się do zwiększenia efektywności energetycznej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B4BA" w14:textId="01E2DC02" w:rsidR="006637C9" w:rsidRPr="006637C9" w:rsidRDefault="008E2138" w:rsidP="006637C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tym kryterium oceniamy</w:t>
            </w:r>
            <w:r w:rsidR="006637C9" w:rsidRPr="006637C9">
              <w:rPr>
                <w:rFonts w:ascii="Arial" w:hAnsi="Arial" w:cs="Arial"/>
                <w:sz w:val="24"/>
                <w:szCs w:val="24"/>
              </w:rPr>
              <w:t>, czy projekt przyczynia się do zwiększenia efektywności energetycznej rozumianej jako redukcja zużycia energii [%]. Punktacja jest przydzielana w następujący sposób:</w:t>
            </w:r>
          </w:p>
          <w:p w14:paraId="164DEAFC" w14:textId="6C77E682" w:rsidR="006637C9" w:rsidRPr="0062630D" w:rsidRDefault="006637C9" w:rsidP="0062630D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630D">
              <w:rPr>
                <w:rFonts w:ascii="Arial" w:hAnsi="Arial" w:cs="Arial"/>
                <w:sz w:val="24"/>
                <w:szCs w:val="24"/>
              </w:rPr>
              <w:t xml:space="preserve">od 25% do </w:t>
            </w:r>
            <w:r w:rsidR="008E2138">
              <w:rPr>
                <w:rFonts w:ascii="Arial" w:hAnsi="Arial" w:cs="Arial"/>
                <w:sz w:val="24"/>
                <w:szCs w:val="24"/>
                <w:lang w:val="pl-PL"/>
              </w:rPr>
              <w:t>35</w:t>
            </w:r>
            <w:r w:rsidRPr="0062630D">
              <w:rPr>
                <w:rFonts w:ascii="Arial" w:hAnsi="Arial" w:cs="Arial"/>
                <w:sz w:val="24"/>
                <w:szCs w:val="24"/>
              </w:rPr>
              <w:t>% -</w:t>
            </w:r>
            <w:r w:rsidR="008E2138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62630D">
              <w:rPr>
                <w:rFonts w:ascii="Arial" w:hAnsi="Arial" w:cs="Arial"/>
                <w:sz w:val="24"/>
                <w:szCs w:val="24"/>
              </w:rPr>
              <w:t>2 pkt</w:t>
            </w:r>
            <w:r w:rsidR="008E2138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463C8DDA" w14:textId="654A7684" w:rsidR="006637C9" w:rsidRPr="0062630D" w:rsidRDefault="006637C9" w:rsidP="008E2138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630D">
              <w:rPr>
                <w:rFonts w:ascii="Arial" w:hAnsi="Arial" w:cs="Arial"/>
                <w:sz w:val="24"/>
                <w:szCs w:val="24"/>
              </w:rPr>
              <w:lastRenderedPageBreak/>
              <w:t xml:space="preserve">powyżej </w:t>
            </w:r>
            <w:r w:rsidR="008E2138">
              <w:rPr>
                <w:rFonts w:ascii="Arial" w:hAnsi="Arial" w:cs="Arial"/>
                <w:sz w:val="24"/>
                <w:szCs w:val="24"/>
                <w:lang w:val="pl-PL"/>
              </w:rPr>
              <w:t>35</w:t>
            </w:r>
            <w:r w:rsidRPr="0062630D">
              <w:rPr>
                <w:rFonts w:ascii="Arial" w:hAnsi="Arial" w:cs="Arial"/>
                <w:sz w:val="24"/>
                <w:szCs w:val="24"/>
              </w:rPr>
              <w:t xml:space="preserve">% do </w:t>
            </w:r>
            <w:r w:rsidR="008E2138">
              <w:rPr>
                <w:rFonts w:ascii="Arial" w:hAnsi="Arial" w:cs="Arial"/>
                <w:sz w:val="24"/>
                <w:szCs w:val="24"/>
                <w:lang w:val="pl-PL"/>
              </w:rPr>
              <w:t>45</w:t>
            </w:r>
            <w:r w:rsidRPr="0062630D">
              <w:rPr>
                <w:rFonts w:ascii="Arial" w:hAnsi="Arial" w:cs="Arial"/>
                <w:sz w:val="24"/>
                <w:szCs w:val="24"/>
              </w:rPr>
              <w:t>% -</w:t>
            </w:r>
            <w:r w:rsidR="008E2138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62630D">
              <w:rPr>
                <w:rFonts w:ascii="Arial" w:hAnsi="Arial" w:cs="Arial"/>
                <w:sz w:val="24"/>
                <w:szCs w:val="24"/>
              </w:rPr>
              <w:t>5</w:t>
            </w:r>
            <w:r w:rsidRPr="0062630D">
              <w:rPr>
                <w:rFonts w:ascii="Arial" w:hAnsi="Arial" w:cs="Arial"/>
                <w:sz w:val="24"/>
                <w:szCs w:val="24"/>
              </w:rPr>
              <w:t xml:space="preserve"> pkt</w:t>
            </w:r>
            <w:r w:rsidR="008E2138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7CA7793E" w14:textId="265064AB" w:rsidR="008E2138" w:rsidRPr="0062630D" w:rsidRDefault="008E2138" w:rsidP="0062630D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C7ED5">
              <w:rPr>
                <w:rFonts w:ascii="Arial" w:hAnsi="Arial" w:cs="Arial"/>
                <w:sz w:val="24"/>
                <w:szCs w:val="24"/>
              </w:rPr>
              <w:t xml:space="preserve">powyżej 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5</w:t>
            </w:r>
            <w:r w:rsidRPr="001C7ED5">
              <w:rPr>
                <w:rFonts w:ascii="Arial" w:hAnsi="Arial" w:cs="Arial"/>
                <w:sz w:val="24"/>
                <w:szCs w:val="24"/>
              </w:rPr>
              <w:t xml:space="preserve">% do </w:t>
            </w:r>
            <w:r w:rsidR="0062630D">
              <w:rPr>
                <w:rFonts w:ascii="Arial" w:hAnsi="Arial" w:cs="Arial"/>
                <w:sz w:val="24"/>
                <w:szCs w:val="24"/>
              </w:rPr>
              <w:t>60</w:t>
            </w:r>
            <w:r w:rsidRPr="001C7ED5">
              <w:rPr>
                <w:rFonts w:ascii="Arial" w:hAnsi="Arial" w:cs="Arial"/>
                <w:sz w:val="24"/>
                <w:szCs w:val="24"/>
              </w:rPr>
              <w:t>% -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62630D">
              <w:rPr>
                <w:rFonts w:ascii="Arial" w:hAnsi="Arial" w:cs="Arial"/>
                <w:sz w:val="24"/>
                <w:szCs w:val="24"/>
              </w:rPr>
              <w:t>8</w:t>
            </w:r>
            <w:r w:rsidRPr="001C7ED5">
              <w:rPr>
                <w:rFonts w:ascii="Arial" w:hAnsi="Arial" w:cs="Arial"/>
                <w:sz w:val="24"/>
                <w:szCs w:val="24"/>
              </w:rPr>
              <w:t xml:space="preserve"> pkt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1C1AC8E7" w14:textId="34100EC6" w:rsidR="006637C9" w:rsidRPr="0062630D" w:rsidRDefault="006637C9" w:rsidP="0062630D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630D">
              <w:rPr>
                <w:rFonts w:ascii="Arial" w:hAnsi="Arial" w:cs="Arial"/>
                <w:sz w:val="24"/>
                <w:szCs w:val="24"/>
              </w:rPr>
              <w:t>powyżej 60%</w:t>
            </w:r>
            <w:r w:rsidR="0062630D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8E2138">
              <w:rPr>
                <w:rFonts w:ascii="Arial" w:hAnsi="Arial" w:cs="Arial"/>
                <w:sz w:val="24"/>
                <w:szCs w:val="24"/>
                <w:lang w:val="pl-PL"/>
              </w:rPr>
              <w:t>-</w:t>
            </w:r>
            <w:r w:rsidRPr="0062630D">
              <w:rPr>
                <w:rFonts w:ascii="Arial" w:hAnsi="Arial" w:cs="Arial"/>
                <w:sz w:val="24"/>
                <w:szCs w:val="24"/>
              </w:rPr>
              <w:t xml:space="preserve"> 10 pkt</w:t>
            </w:r>
            <w:r w:rsidR="008E2138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10B96117" w14:textId="77777777" w:rsidR="006637C9" w:rsidRPr="006637C9" w:rsidRDefault="006637C9" w:rsidP="006637C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2CE672E" w14:textId="77777777" w:rsidR="006637C9" w:rsidRPr="00682782" w:rsidRDefault="006637C9" w:rsidP="006637C9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 xml:space="preserve">W przypadku projektu obejmującego kilka budynków należy dokonać obliczeń wskaźnika dla każdego budynku, gdyż każdy z nich musi spełniać warunek zwiększenia efektywności energetycznej o przynajmniej 25%. Następnie należy przyrównać wartość obliczonego wskaźnika do odpowiedniego przedziału i na tym etapie obliczyć średnią arytmetyczną z uzyskanych punktów </w:t>
            </w:r>
            <w:r w:rsidRPr="00682782">
              <w:rPr>
                <w:rFonts w:ascii="Arial" w:hAnsi="Arial" w:cs="Arial"/>
                <w:sz w:val="24"/>
                <w:szCs w:val="24"/>
              </w:rPr>
              <w:t>przez każdy z budynków objętych projektem.</w:t>
            </w:r>
          </w:p>
          <w:p w14:paraId="33590F8D" w14:textId="36815A51" w:rsidR="006637C9" w:rsidRPr="00682782" w:rsidRDefault="006637C9" w:rsidP="006637C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2782">
              <w:rPr>
                <w:rFonts w:ascii="Arial" w:hAnsi="Arial" w:cs="Arial"/>
                <w:sz w:val="24"/>
                <w:szCs w:val="24"/>
              </w:rPr>
              <w:t>Kryterium weryfikowane na podstawie audytu energetycznego sporządzonego dla projektu, zawierającego analizę efektu ekologicznego oraz wyliczenia redukcji wartości stężeń pyłu zawieszonego PM 10</w:t>
            </w:r>
            <w:r w:rsidR="003467E8" w:rsidRPr="00682782">
              <w:rPr>
                <w:rFonts w:ascii="Arial" w:hAnsi="Arial" w:cs="Arial"/>
                <w:sz w:val="24"/>
                <w:szCs w:val="24"/>
              </w:rPr>
              <w:t xml:space="preserve"> i PM 2,5</w:t>
            </w:r>
            <w:r w:rsidRPr="0068278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537B359" w14:textId="77777777" w:rsidR="008E2138" w:rsidRDefault="008E2138" w:rsidP="006637C9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1C3332F" w14:textId="6477ABDF" w:rsidR="008E2138" w:rsidRPr="001F56F8" w:rsidRDefault="008E2138" w:rsidP="006637C9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11BCA" w14:textId="1F492252" w:rsidR="006637C9" w:rsidRPr="006637C9" w:rsidRDefault="006637C9" w:rsidP="00886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lastRenderedPageBreak/>
              <w:t xml:space="preserve">2-10 pkt </w:t>
            </w:r>
          </w:p>
          <w:p w14:paraId="186FA785" w14:textId="77777777" w:rsidR="006637C9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wg oceny</w:t>
            </w:r>
          </w:p>
          <w:p w14:paraId="321A29F2" w14:textId="77777777" w:rsidR="00CB275D" w:rsidRDefault="00CB275D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99A58D8" w14:textId="7B5A7A48" w:rsidR="00282F51" w:rsidRPr="001F56F8" w:rsidRDefault="00CB275D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  <w:r w:rsidR="00282F51">
              <w:rPr>
                <w:rFonts w:ascii="Arial" w:hAnsi="Arial" w:cs="Arial"/>
                <w:sz w:val="24"/>
                <w:szCs w:val="24"/>
              </w:rPr>
              <w:t>ryterium rozstrzygające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F564B" w14:textId="0412E812" w:rsidR="006637C9" w:rsidRPr="001F56F8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637C9" w:rsidRPr="001F56F8" w14:paraId="1E467164" w14:textId="77777777" w:rsidTr="00586A88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2E2C9" w14:textId="6249BC2D" w:rsidR="006637C9" w:rsidRPr="001F56F8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  <w:r w:rsidR="0068278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31688" w14:textId="0F78C918" w:rsidR="006637C9" w:rsidRPr="006637C9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 xml:space="preserve">Stopień redukcji gazów cieplarnianych 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7674D" w14:textId="727B6D81" w:rsidR="006637C9" w:rsidRPr="006637C9" w:rsidRDefault="00682782" w:rsidP="007136B4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tym kryterium oceniamy </w:t>
            </w:r>
            <w:r w:rsidR="006637C9" w:rsidRPr="006637C9">
              <w:rPr>
                <w:rFonts w:ascii="Arial" w:hAnsi="Arial" w:cs="Arial"/>
                <w:sz w:val="24"/>
                <w:szCs w:val="24"/>
              </w:rPr>
              <w:t>w jakim stopniu projekt przyczynia się do redukcji gazów cieplarnianych, w szczególności CO2 w odniesieniu do wielkości zaangażowanych środków w realizację projektu. W ramach oceny kryterium należy obliczyć wartość wskaźnika w następujący sposób: redukcja CO2 (t/rok)/wartość całkowitą projektu.</w:t>
            </w:r>
          </w:p>
          <w:p w14:paraId="71AA24AB" w14:textId="0DC0A095" w:rsidR="003467E8" w:rsidRDefault="006637C9" w:rsidP="003467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Redukcję CO2 w projekcie określa</w:t>
            </w:r>
            <w:r w:rsidR="003467E8">
              <w:rPr>
                <w:rFonts w:ascii="Arial" w:hAnsi="Arial" w:cs="Arial"/>
                <w:sz w:val="24"/>
                <w:szCs w:val="24"/>
              </w:rPr>
              <w:t>ją</w:t>
            </w:r>
            <w:r w:rsidRPr="006637C9">
              <w:rPr>
                <w:rFonts w:ascii="Arial" w:hAnsi="Arial" w:cs="Arial"/>
                <w:sz w:val="24"/>
                <w:szCs w:val="24"/>
              </w:rPr>
              <w:t xml:space="preserve"> wskaźnik</w:t>
            </w:r>
            <w:r w:rsidR="003467E8">
              <w:rPr>
                <w:rFonts w:ascii="Arial" w:hAnsi="Arial" w:cs="Arial"/>
                <w:sz w:val="24"/>
                <w:szCs w:val="24"/>
              </w:rPr>
              <w:t>i:</w:t>
            </w:r>
          </w:p>
          <w:p w14:paraId="45C32BE7" w14:textId="274D99CD" w:rsidR="003467E8" w:rsidRPr="003467E8" w:rsidRDefault="003467E8" w:rsidP="003467E8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24"/>
                <w:szCs w:val="24"/>
              </w:rPr>
            </w:pPr>
            <w:r w:rsidRPr="003467E8">
              <w:rPr>
                <w:rFonts w:ascii="Arial" w:hAnsi="Arial" w:cs="Arial"/>
                <w:sz w:val="24"/>
                <w:szCs w:val="24"/>
              </w:rPr>
              <w:t>WLWK-RCR029 - Szacowana emisja gazów cieplarnianych,</w:t>
            </w:r>
          </w:p>
          <w:p w14:paraId="27D2B6B0" w14:textId="4F146B0A" w:rsidR="006637C9" w:rsidRPr="003467E8" w:rsidRDefault="003467E8" w:rsidP="003467E8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24"/>
                <w:szCs w:val="24"/>
              </w:rPr>
            </w:pPr>
            <w:r w:rsidRPr="003467E8">
              <w:rPr>
                <w:rFonts w:ascii="Arial" w:hAnsi="Arial" w:cs="Arial"/>
                <w:sz w:val="24"/>
                <w:szCs w:val="24"/>
              </w:rPr>
              <w:t xml:space="preserve">WLWK-RCR105 - Szacowana emisja gazów cieplarnianych z kotłów i systemów ciepłowniczych </w:t>
            </w:r>
            <w:r w:rsidRPr="003467E8">
              <w:rPr>
                <w:rFonts w:ascii="Arial" w:hAnsi="Arial" w:cs="Arial"/>
                <w:sz w:val="24"/>
                <w:szCs w:val="24"/>
              </w:rPr>
              <w:lastRenderedPageBreak/>
              <w:t>przekształconych z zasilania stałymi paliwami kopalnymi na zasilanie gazem.</w:t>
            </w:r>
          </w:p>
          <w:p w14:paraId="59B73CE0" w14:textId="48E04C6E" w:rsidR="006637C9" w:rsidRPr="00682782" w:rsidRDefault="006637C9" w:rsidP="006637C9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82782">
              <w:rPr>
                <w:rFonts w:ascii="Arial" w:hAnsi="Arial" w:cs="Arial"/>
                <w:sz w:val="24"/>
                <w:szCs w:val="24"/>
              </w:rPr>
              <w:t>Kryterium badane w oparciu o wniosek o dofinansowanie projektu oraz audyt energetyczny sporządzony dla projektu, zawierający analizę efektu ekologicznego oraz wyliczenia redukcji wartości stężeń pyłu zawieszonego PM 10</w:t>
            </w:r>
            <w:r w:rsidR="003467E8" w:rsidRPr="00682782">
              <w:rPr>
                <w:rFonts w:ascii="Arial" w:hAnsi="Arial" w:cs="Arial"/>
                <w:sz w:val="24"/>
                <w:szCs w:val="24"/>
              </w:rPr>
              <w:t xml:space="preserve"> i PM 2,5</w:t>
            </w:r>
            <w:r w:rsidRPr="0068278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3C6651" w14:textId="77777777" w:rsidR="000A14D9" w:rsidRDefault="000A14D9" w:rsidP="006637C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5A74D64" w14:textId="17E75BD5" w:rsidR="006637C9" w:rsidRPr="00682782" w:rsidRDefault="006637C9" w:rsidP="006637C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82782">
              <w:rPr>
                <w:rFonts w:ascii="Arial" w:hAnsi="Arial" w:cs="Arial"/>
                <w:sz w:val="24"/>
                <w:szCs w:val="24"/>
              </w:rPr>
              <w:t>Kryterium weryfikowane jest w całej populacji wniosków.</w:t>
            </w:r>
          </w:p>
          <w:p w14:paraId="3E83C833" w14:textId="77777777" w:rsidR="006637C9" w:rsidRDefault="006637C9" w:rsidP="006637C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576204" w14:textId="4F7F82FF" w:rsidR="00914A07" w:rsidRDefault="00914A07" w:rsidP="006637C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3F6C"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A24C3FC" w14:textId="77777777" w:rsidR="00914A07" w:rsidRDefault="00914A07" w:rsidP="006637C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4A94FF" w14:textId="12582233" w:rsidR="00682782" w:rsidRDefault="00682782" w:rsidP="006637C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14D42D42" w14:textId="69D1526A" w:rsidR="00B63F6C" w:rsidRPr="006637C9" w:rsidRDefault="00B63F6C" w:rsidP="006637C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603B1" w14:textId="77777777" w:rsidR="006637C9" w:rsidRPr="006637C9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lastRenderedPageBreak/>
              <w:t>W kryterium można uzyskać maksymalnie 10 punktów. Punkty liczone będą w następujący sposób:</w:t>
            </w:r>
          </w:p>
          <w:p w14:paraId="2AD90C41" w14:textId="396888D3" w:rsidR="006637C9" w:rsidRPr="006637C9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(Wart. Wsk.)/(max. Wart. Wsk.)*10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7D3D5" w14:textId="591214CA" w:rsidR="006637C9" w:rsidRPr="006637C9" w:rsidRDefault="00AC6E61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1B7329">
              <w:rPr>
                <w:rFonts w:ascii="Arial" w:hAnsi="Arial" w:cs="Arial"/>
                <w:sz w:val="24"/>
                <w:szCs w:val="24"/>
              </w:rPr>
              <w:t>/d</w:t>
            </w:r>
          </w:p>
        </w:tc>
      </w:tr>
      <w:tr w:rsidR="006637C9" w:rsidRPr="001F56F8" w14:paraId="61D8AC6C" w14:textId="77777777" w:rsidTr="00586A88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397C" w14:textId="2FD839F3" w:rsidR="006637C9" w:rsidRPr="001F56F8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  <w:r w:rsidR="0068278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AE8FF" w14:textId="505BA3F1" w:rsidR="006637C9" w:rsidRPr="006637C9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Lokalizacja projektu na obszarze chronionym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D464A" w14:textId="175E737A" w:rsidR="006637C9" w:rsidRPr="006637C9" w:rsidRDefault="00682782" w:rsidP="006637C9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tym kryterium oceniamy</w:t>
            </w:r>
            <w:r w:rsidR="006637C9" w:rsidRPr="006637C9">
              <w:rPr>
                <w:rFonts w:ascii="Arial" w:hAnsi="Arial" w:cs="Arial"/>
                <w:sz w:val="24"/>
                <w:szCs w:val="24"/>
              </w:rPr>
              <w:t>, czy projekt jest realizowany na obszarze chronionym w rozumieniu art. 6 ustawy o ochronie przyrody z dnia 16 kwietnia 2004 r. (Dz. U. z 2022 r. poz. 916 z późn. zm.). Przy czym projekt powinien być traktowany jako zlokalizowany na obszarze chronionym, gdy większość budynków jest zlokalizowana na tym obszarze.</w:t>
            </w:r>
          </w:p>
          <w:p w14:paraId="673A04C9" w14:textId="77777777" w:rsidR="00682782" w:rsidRDefault="00682782" w:rsidP="006637C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B51F114" w14:textId="1A133409" w:rsidR="00914A07" w:rsidRDefault="00914A07" w:rsidP="006637C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3F6C"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4025F69" w14:textId="77777777" w:rsidR="00914A07" w:rsidRDefault="00914A07" w:rsidP="006637C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A0BDD14" w14:textId="77777777" w:rsidR="00682782" w:rsidRDefault="00682782" w:rsidP="006637C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  <w:p w14:paraId="5E1932CA" w14:textId="6DBFFE88" w:rsidR="00B63F6C" w:rsidRPr="00B63F6C" w:rsidRDefault="00B63F6C" w:rsidP="006637C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DC90C" w14:textId="77777777" w:rsidR="006637C9" w:rsidRPr="006637C9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lastRenderedPageBreak/>
              <w:t>Nie – 0 pkt</w:t>
            </w:r>
          </w:p>
          <w:p w14:paraId="07BE4A0D" w14:textId="74B190CC" w:rsidR="006637C9" w:rsidRPr="006637C9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 xml:space="preserve">Tak – </w:t>
            </w:r>
            <w:r w:rsidR="00400D03">
              <w:rPr>
                <w:rFonts w:ascii="Arial" w:hAnsi="Arial" w:cs="Arial"/>
                <w:sz w:val="24"/>
                <w:szCs w:val="24"/>
              </w:rPr>
              <w:t>2</w:t>
            </w:r>
            <w:r w:rsidRPr="006637C9">
              <w:rPr>
                <w:rFonts w:ascii="Arial" w:hAnsi="Arial" w:cs="Arial"/>
                <w:sz w:val="24"/>
                <w:szCs w:val="24"/>
              </w:rPr>
              <w:t xml:space="preserve"> pkt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7FF5" w14:textId="25B4744F" w:rsidR="006637C9" w:rsidRPr="006637C9" w:rsidRDefault="00AC6E61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1B7329">
              <w:rPr>
                <w:rFonts w:ascii="Arial" w:hAnsi="Arial" w:cs="Arial"/>
                <w:sz w:val="24"/>
                <w:szCs w:val="24"/>
              </w:rPr>
              <w:t>/d</w:t>
            </w:r>
          </w:p>
        </w:tc>
      </w:tr>
      <w:tr w:rsidR="006637C9" w:rsidRPr="001F56F8" w14:paraId="41ECB503" w14:textId="77777777" w:rsidTr="009906B8">
        <w:trPr>
          <w:trHeight w:val="1226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512E3" w14:textId="5D20341C" w:rsidR="006637C9" w:rsidRPr="001F56F8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  <w:r w:rsidR="009906B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2319C" w14:textId="30E90384" w:rsidR="006637C9" w:rsidRPr="006637C9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Dodatkowe prace wynikające z audytu podnoszące standard techniczny budynku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8A71B" w14:textId="1475C163" w:rsidR="006637C9" w:rsidRPr="006637C9" w:rsidRDefault="009906B8" w:rsidP="006637C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tym kryterium</w:t>
            </w:r>
            <w:r w:rsidR="008E018F">
              <w:rPr>
                <w:rFonts w:ascii="Arial" w:hAnsi="Arial" w:cs="Arial"/>
                <w:sz w:val="24"/>
                <w:szCs w:val="24"/>
              </w:rPr>
              <w:t xml:space="preserve"> oceniamy</w:t>
            </w:r>
            <w:r w:rsidR="006637C9" w:rsidRPr="006637C9">
              <w:rPr>
                <w:rFonts w:ascii="Arial" w:hAnsi="Arial" w:cs="Arial"/>
                <w:sz w:val="24"/>
                <w:szCs w:val="24"/>
              </w:rPr>
              <w:t>, czy projekt przewiduje zastosowanie systemów zarządzania energią w</w:t>
            </w:r>
            <w:r w:rsidR="00EB52D3">
              <w:rPr>
                <w:rFonts w:ascii="Arial" w:hAnsi="Arial" w:cs="Arial"/>
                <w:sz w:val="24"/>
                <w:szCs w:val="24"/>
              </w:rPr>
              <w:t xml:space="preserve"> każdym</w:t>
            </w:r>
            <w:r w:rsidR="006637C9" w:rsidRPr="006637C9">
              <w:rPr>
                <w:rFonts w:ascii="Arial" w:hAnsi="Arial" w:cs="Arial"/>
                <w:sz w:val="24"/>
                <w:szCs w:val="24"/>
              </w:rPr>
              <w:t xml:space="preserve"> budynku</w:t>
            </w:r>
            <w:r w:rsidR="00EB52D3">
              <w:rPr>
                <w:rFonts w:ascii="Arial" w:hAnsi="Arial" w:cs="Arial"/>
                <w:sz w:val="24"/>
                <w:szCs w:val="24"/>
              </w:rPr>
              <w:t xml:space="preserve"> objętym projektem</w:t>
            </w:r>
            <w:r w:rsidR="006637C9" w:rsidRPr="006637C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66FB3F0" w14:textId="77777777" w:rsidR="006637C9" w:rsidRPr="006637C9" w:rsidRDefault="006637C9" w:rsidP="006637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62B1DF" w14:textId="0C0B3AEA" w:rsidR="00914A07" w:rsidRDefault="00914A07" w:rsidP="006637C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3F6C"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36F332D" w14:textId="77777777" w:rsidR="00914A07" w:rsidRDefault="00914A07" w:rsidP="006637C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BC1FE97" w14:textId="2F4E8C75" w:rsidR="006637C9" w:rsidRDefault="009906B8" w:rsidP="006637C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0B85E86B" w14:textId="25DFD656" w:rsidR="00B63F6C" w:rsidRPr="00B63F6C" w:rsidRDefault="00B63F6C" w:rsidP="006637C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601FF" w14:textId="77777777" w:rsidR="006637C9" w:rsidRPr="006637C9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2B3213EF" w14:textId="53277950" w:rsidR="006637C9" w:rsidRPr="006637C9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Tak – 4 pkt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811B" w14:textId="16DEB5E5" w:rsidR="006637C9" w:rsidRPr="006637C9" w:rsidRDefault="00AC6E61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1B7329">
              <w:rPr>
                <w:rFonts w:ascii="Arial" w:hAnsi="Arial" w:cs="Arial"/>
                <w:sz w:val="24"/>
                <w:szCs w:val="24"/>
              </w:rPr>
              <w:t>/d</w:t>
            </w:r>
          </w:p>
        </w:tc>
      </w:tr>
    </w:tbl>
    <w:p w14:paraId="06B0E27D" w14:textId="77777777" w:rsidR="007828C1" w:rsidRPr="002B1E8A" w:rsidRDefault="007828C1" w:rsidP="009F4A95">
      <w:pPr>
        <w:rPr>
          <w:rFonts w:ascii="Arial" w:hAnsi="Arial" w:cs="Arial"/>
          <w:sz w:val="24"/>
          <w:szCs w:val="24"/>
        </w:rPr>
      </w:pPr>
    </w:p>
    <w:sectPr w:rsidR="007828C1" w:rsidRPr="002B1E8A" w:rsidSect="005A7884">
      <w:pgSz w:w="16838" w:h="11906" w:orient="landscape"/>
      <w:pgMar w:top="709" w:right="1245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4" w:author="Paweł Łopatowski" w:date="2024-10-07T12:24:00Z" w:initials="PŁ">
    <w:p w14:paraId="6A31BD3F" w14:textId="77777777" w:rsidR="00C8190B" w:rsidRDefault="00C8190B" w:rsidP="00C8190B">
      <w:pPr>
        <w:pStyle w:val="Tekstkomentarza"/>
      </w:pPr>
      <w:r>
        <w:rPr>
          <w:rStyle w:val="Odwoaniedokomentarza"/>
        </w:rPr>
        <w:annotationRef/>
      </w:r>
      <w:r>
        <w:t>Stanowisko grupy</w:t>
      </w:r>
    </w:p>
  </w:comment>
  <w:comment w:id="17" w:author="Paweł Łopatowski" w:date="2024-10-07T11:55:00Z" w:initials="PŁ">
    <w:p w14:paraId="5D3D66BA" w14:textId="3B7EF31F" w:rsidR="007E4EEB" w:rsidRDefault="007E4EEB" w:rsidP="007E4EEB">
      <w:pPr>
        <w:pStyle w:val="Tekstkomentarza"/>
      </w:pPr>
      <w:r>
        <w:rPr>
          <w:rStyle w:val="Odwoaniedokomentarza"/>
        </w:rPr>
        <w:annotationRef/>
      </w:r>
      <w:r>
        <w:t>Stanowisko grupy</w:t>
      </w:r>
    </w:p>
  </w:comment>
  <w:comment w:id="30" w:author="Paweł Łopatowski" w:date="2024-10-07T12:20:00Z" w:initials="PŁ">
    <w:p w14:paraId="7ED42015" w14:textId="77777777" w:rsidR="00D302CC" w:rsidRDefault="00D302CC" w:rsidP="00D302CC">
      <w:pPr>
        <w:pStyle w:val="Tekstkomentarza"/>
      </w:pPr>
      <w:r>
        <w:rPr>
          <w:rStyle w:val="Odwoaniedokomentarza"/>
        </w:rPr>
        <w:annotationRef/>
      </w:r>
      <w:r>
        <w:t>Stanowisko grupy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A31BD3F" w15:done="0"/>
  <w15:commentEx w15:paraId="5D3D66BA" w15:done="0"/>
  <w15:commentEx w15:paraId="7ED4201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CB81462" w16cex:dateUtc="2024-10-07T10:24:00Z"/>
  <w16cex:commentExtensible w16cex:durableId="5F5B1F5A" w16cex:dateUtc="2024-10-07T09:55:00Z"/>
  <w16cex:commentExtensible w16cex:durableId="692599B5" w16cex:dateUtc="2024-10-07T10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A31BD3F" w16cid:durableId="7CB81462"/>
  <w16cid:commentId w16cid:paraId="5D3D66BA" w16cid:durableId="5F5B1F5A"/>
  <w16cid:commentId w16cid:paraId="7ED42015" w16cid:durableId="692599B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9C6F4" w14:textId="77777777" w:rsidR="00B65D35" w:rsidRDefault="00B65D35" w:rsidP="00D15E00">
      <w:pPr>
        <w:spacing w:after="0" w:line="240" w:lineRule="auto"/>
      </w:pPr>
      <w:r>
        <w:separator/>
      </w:r>
    </w:p>
  </w:endnote>
  <w:endnote w:type="continuationSeparator" w:id="0">
    <w:p w14:paraId="4B1F511A" w14:textId="77777777" w:rsidR="00B65D35" w:rsidRDefault="00B65D35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613B9" w14:textId="77777777" w:rsidR="002D61A4" w:rsidRPr="00846DEA" w:rsidRDefault="002D61A4">
    <w:pPr>
      <w:pStyle w:val="Stopka"/>
      <w:jc w:val="right"/>
      <w:rPr>
        <w:rFonts w:ascii="Arial" w:hAnsi="Arial" w:cs="Arial"/>
      </w:rPr>
    </w:pPr>
    <w:r w:rsidRPr="00846DEA">
      <w:rPr>
        <w:rFonts w:ascii="Arial" w:hAnsi="Arial" w:cs="Arial"/>
      </w:rPr>
      <w:fldChar w:fldCharType="begin"/>
    </w:r>
    <w:r w:rsidRPr="00846DEA">
      <w:rPr>
        <w:rFonts w:ascii="Arial" w:hAnsi="Arial" w:cs="Arial"/>
      </w:rPr>
      <w:instrText>PAGE   \* MERGEFORMAT</w:instrText>
    </w:r>
    <w:r w:rsidRPr="00846DEA">
      <w:rPr>
        <w:rFonts w:ascii="Arial" w:hAnsi="Arial" w:cs="Arial"/>
      </w:rPr>
      <w:fldChar w:fldCharType="separate"/>
    </w:r>
    <w:r w:rsidR="002D7929" w:rsidRPr="00846DEA">
      <w:rPr>
        <w:rFonts w:ascii="Arial" w:hAnsi="Arial" w:cs="Arial"/>
        <w:noProof/>
        <w:lang w:val="pl-PL"/>
      </w:rPr>
      <w:t>18</w:t>
    </w:r>
    <w:r w:rsidRPr="00846DEA">
      <w:rPr>
        <w:rFonts w:ascii="Arial" w:hAnsi="Arial" w:cs="Arial"/>
      </w:rPr>
      <w:fldChar w:fldCharType="end"/>
    </w:r>
  </w:p>
  <w:p w14:paraId="16DEB4AB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3C036" w14:textId="2AF188D9" w:rsidR="00ED3F7C" w:rsidRDefault="00ED3F7C" w:rsidP="00ED3F7C">
    <w:pPr>
      <w:pStyle w:val="Stopka"/>
      <w:spacing w:after="0"/>
      <w:jc w:val="center"/>
    </w:pPr>
    <w:r>
      <w:rPr>
        <w:noProof/>
      </w:rPr>
      <w:drawing>
        <wp:inline distT="0" distB="0" distL="0" distR="0" wp14:anchorId="0F1BAD46" wp14:editId="33D31FD3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18F9B" w14:textId="77777777" w:rsidR="00B65D35" w:rsidRDefault="00B65D35" w:rsidP="00D15E00">
      <w:pPr>
        <w:spacing w:after="0" w:line="240" w:lineRule="auto"/>
      </w:pPr>
      <w:r>
        <w:separator/>
      </w:r>
    </w:p>
  </w:footnote>
  <w:footnote w:type="continuationSeparator" w:id="0">
    <w:p w14:paraId="238601FE" w14:textId="77777777" w:rsidR="00B65D35" w:rsidRDefault="00B65D35" w:rsidP="00D15E00">
      <w:pPr>
        <w:spacing w:after="0" w:line="240" w:lineRule="auto"/>
      </w:pPr>
      <w:r>
        <w:continuationSeparator/>
      </w:r>
    </w:p>
  </w:footnote>
  <w:footnote w:id="1">
    <w:p w14:paraId="3066ADF1" w14:textId="77777777" w:rsidR="000B1F8E" w:rsidRPr="007F71DB" w:rsidRDefault="000B1F8E" w:rsidP="000B1F8E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</w:t>
      </w:r>
      <w:r w:rsidRPr="007F71DB"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293FFD96" w14:textId="77777777" w:rsidR="00A74A19" w:rsidRPr="00384712" w:rsidRDefault="00A74A19" w:rsidP="00A51D24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bCs/>
          <w:sz w:val="24"/>
          <w:szCs w:val="24"/>
        </w:rPr>
        <w:t>Wykluczenia podmiotowe</w:t>
      </w:r>
      <w:r>
        <w:rPr>
          <w:rFonts w:ascii="Arial" w:hAnsi="Arial" w:cs="Arial"/>
          <w:bCs/>
          <w:sz w:val="24"/>
          <w:szCs w:val="24"/>
          <w:lang w:val="pl-PL"/>
        </w:rPr>
        <w:t xml:space="preserve">, określone w regulaminie wyboru projektów </w:t>
      </w:r>
      <w:r w:rsidRPr="00384712">
        <w:rPr>
          <w:rFonts w:ascii="Arial" w:hAnsi="Arial" w:cs="Arial"/>
          <w:bCs/>
          <w:sz w:val="24"/>
          <w:szCs w:val="24"/>
        </w:rPr>
        <w:t>weryfikowane będą przed podpisaniem umowy.</w:t>
      </w:r>
    </w:p>
  </w:footnote>
  <w:footnote w:id="3">
    <w:p w14:paraId="16F02488" w14:textId="77777777" w:rsidR="00A74A19" w:rsidRPr="008D4EBB" w:rsidRDefault="00A74A19" w:rsidP="00AA06DD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384712">
        <w:rPr>
          <w:rFonts w:ascii="Arial" w:hAnsi="Arial" w:cs="Arial"/>
          <w:sz w:val="24"/>
          <w:szCs w:val="24"/>
          <w:lang w:val="pl-PL"/>
        </w:rPr>
        <w:t>2021</w:t>
      </w:r>
      <w:r w:rsidRPr="00384712">
        <w:rPr>
          <w:rFonts w:ascii="Arial" w:hAnsi="Arial" w:cs="Arial"/>
          <w:sz w:val="24"/>
          <w:szCs w:val="24"/>
        </w:rPr>
        <w:t>/</w:t>
      </w:r>
      <w:r w:rsidRPr="00384712">
        <w:rPr>
          <w:rFonts w:ascii="Arial" w:hAnsi="Arial" w:cs="Arial"/>
          <w:sz w:val="24"/>
          <w:szCs w:val="24"/>
          <w:lang w:val="pl-PL"/>
        </w:rPr>
        <w:t>1060</w:t>
      </w:r>
      <w:r w:rsidRPr="00384712">
        <w:rPr>
          <w:rFonts w:ascii="Arial" w:hAnsi="Arial" w:cs="Arial"/>
          <w:sz w:val="24"/>
          <w:szCs w:val="24"/>
        </w:rPr>
        <w:t xml:space="preserve"> z dnia </w:t>
      </w:r>
      <w:r w:rsidRPr="00384712">
        <w:rPr>
          <w:rFonts w:ascii="Arial" w:hAnsi="Arial" w:cs="Arial"/>
          <w:sz w:val="24"/>
          <w:szCs w:val="24"/>
          <w:lang w:val="pl-PL"/>
        </w:rPr>
        <w:t>24</w:t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czerwca</w:t>
      </w:r>
      <w:r w:rsidRPr="00384712">
        <w:rPr>
          <w:rFonts w:ascii="Arial" w:hAnsi="Arial" w:cs="Arial"/>
          <w:sz w:val="24"/>
          <w:szCs w:val="24"/>
        </w:rPr>
        <w:t xml:space="preserve"> 20</w:t>
      </w:r>
      <w:r w:rsidRPr="00384712">
        <w:rPr>
          <w:rFonts w:ascii="Arial" w:hAnsi="Arial" w:cs="Arial"/>
          <w:sz w:val="24"/>
          <w:szCs w:val="24"/>
          <w:lang w:val="pl-PL"/>
        </w:rPr>
        <w:t>2</w:t>
      </w:r>
      <w:r w:rsidRPr="00384712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384712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r w:rsidRPr="00384712">
        <w:rPr>
          <w:rFonts w:ascii="Arial" w:hAnsi="Arial" w:cs="Arial"/>
          <w:sz w:val="24"/>
          <w:szCs w:val="24"/>
        </w:rPr>
        <w:t>Wewnętrznego i Instrumentu Wsparcia Finansowego na rzecz Zarządzania Granicami i Polityki Wizowej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r w:rsidRPr="008D4EBB">
        <w:rPr>
          <w:rFonts w:ascii="Arial" w:hAnsi="Arial" w:cs="Arial"/>
          <w:sz w:val="24"/>
          <w:szCs w:val="24"/>
        </w:rPr>
        <w:t>(Dz. Urz. UE L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8D4EBB">
        <w:rPr>
          <w:rFonts w:ascii="Arial" w:hAnsi="Arial" w:cs="Arial"/>
          <w:sz w:val="24"/>
          <w:szCs w:val="24"/>
        </w:rPr>
        <w:t xml:space="preserve"> z </w:t>
      </w:r>
      <w:r w:rsidRPr="008D4EBB">
        <w:rPr>
          <w:rFonts w:ascii="Arial" w:hAnsi="Arial" w:cs="Arial"/>
          <w:sz w:val="24"/>
          <w:szCs w:val="24"/>
          <w:lang w:val="pl-PL"/>
        </w:rPr>
        <w:t>3</w:t>
      </w:r>
      <w:r w:rsidRPr="008D4EBB">
        <w:rPr>
          <w:rFonts w:ascii="Arial" w:hAnsi="Arial" w:cs="Arial"/>
          <w:sz w:val="24"/>
          <w:szCs w:val="24"/>
        </w:rPr>
        <w:t>0.</w:t>
      </w:r>
      <w:r w:rsidRPr="008D4EBB">
        <w:rPr>
          <w:rFonts w:ascii="Arial" w:hAnsi="Arial" w:cs="Arial"/>
          <w:sz w:val="24"/>
          <w:szCs w:val="24"/>
          <w:lang w:val="pl-PL"/>
        </w:rPr>
        <w:t>06</w:t>
      </w:r>
      <w:r w:rsidRPr="008D4EBB">
        <w:rPr>
          <w:rFonts w:ascii="Arial" w:hAnsi="Arial" w:cs="Arial"/>
          <w:sz w:val="24"/>
          <w:szCs w:val="24"/>
        </w:rPr>
        <w:t>.20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 xml:space="preserve">1) (dalej: rozporządzenie </w:t>
      </w:r>
      <w:r w:rsidRPr="008D4EBB">
        <w:rPr>
          <w:rFonts w:ascii="Arial" w:hAnsi="Arial" w:cs="Arial"/>
          <w:sz w:val="24"/>
          <w:szCs w:val="24"/>
          <w:lang w:val="pl-PL"/>
        </w:rPr>
        <w:t>nr 2021/1060</w:t>
      </w:r>
      <w:r w:rsidRPr="008D4EBB">
        <w:rPr>
          <w:rFonts w:ascii="Arial" w:hAnsi="Arial" w:cs="Arial"/>
          <w:sz w:val="24"/>
          <w:szCs w:val="24"/>
        </w:rPr>
        <w:t>).</w:t>
      </w:r>
    </w:p>
    <w:p w14:paraId="15B6425C" w14:textId="77777777" w:rsidR="00A74A19" w:rsidRPr="00384712" w:rsidRDefault="00A74A19" w:rsidP="00067707">
      <w:pPr>
        <w:pStyle w:val="Tekstprzypisudolnego"/>
        <w:rPr>
          <w:rFonts w:ascii="Arial" w:hAnsi="Arial" w:cs="Arial"/>
          <w:sz w:val="24"/>
          <w:szCs w:val="24"/>
        </w:rPr>
      </w:pPr>
    </w:p>
  </w:footnote>
  <w:footnote w:id="4">
    <w:p w14:paraId="2153965B" w14:textId="77777777" w:rsidR="00451922" w:rsidRDefault="00451922" w:rsidP="004045A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07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07E7">
        <w:rPr>
          <w:rFonts w:ascii="Arial" w:hAnsi="Arial" w:cs="Arial"/>
          <w:sz w:val="24"/>
          <w:szCs w:val="24"/>
        </w:rPr>
        <w:t xml:space="preserve"> </w:t>
      </w:r>
      <w:r w:rsidRPr="00084400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</w:t>
      </w:r>
      <w:r>
        <w:rPr>
          <w:rFonts w:ascii="Arial" w:hAnsi="Arial" w:cs="Arial"/>
          <w:sz w:val="24"/>
          <w:szCs w:val="24"/>
        </w:rPr>
        <w:t xml:space="preserve">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7793B259" w14:textId="79E2835A" w:rsidR="00614F79" w:rsidRPr="00544205" w:rsidRDefault="00614F79" w:rsidP="00614F79">
      <w:pPr>
        <w:pStyle w:val="Tekstprzypisudolneg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4205">
        <w:rPr>
          <w:rFonts w:ascii="Arial" w:hAnsi="Arial" w:cs="Arial"/>
          <w:sz w:val="24"/>
          <w:szCs w:val="24"/>
        </w:rPr>
        <w:t xml:space="preserve"> </w:t>
      </w:r>
      <w:ins w:id="23" w:author="Paweł Łopatowski" w:date="2024-10-10T10:05:00Z">
        <w:r w:rsidR="001524F9" w:rsidRPr="001524F9">
          <w:rPr>
            <w:rFonts w:ascii="Arial" w:hAnsi="Arial" w:cs="Arial"/>
            <w:sz w:val="24"/>
            <w:szCs w:val="24"/>
            <w:lang w:val="pl-PL"/>
          </w:rPr>
          <w:t>Należy posiadać wszystkie pozostałe decyzje, pozwolenia, uzgodnienia oraz opracowania składające się na dokumentację techniczną wymagane do złożenia wniosku o wydanie pozwolenia administracyjnego zezwalającego na realizację inwestycji</w:t>
        </w:r>
      </w:ins>
      <w:ins w:id="24" w:author="Paweł Łopatowski" w:date="2024-10-10T10:05:00Z" w16du:dateUtc="2024-10-10T08:05:00Z">
        <w:r w:rsidR="00337ED5">
          <w:rPr>
            <w:rFonts w:ascii="Arial" w:hAnsi="Arial" w:cs="Arial"/>
            <w:sz w:val="24"/>
            <w:szCs w:val="24"/>
            <w:lang w:val="pl-PL"/>
          </w:rPr>
          <w:t>.</w:t>
        </w:r>
      </w:ins>
      <w:del w:id="25" w:author="Paweł Łopatowski" w:date="2024-10-10T10:05:00Z" w16du:dateUtc="2024-10-10T08:05:00Z">
        <w:r w:rsidRPr="00544205" w:rsidDel="001524F9">
          <w:rPr>
            <w:rFonts w:ascii="Arial" w:hAnsi="Arial" w:cs="Arial"/>
            <w:sz w:val="24"/>
            <w:szCs w:val="24"/>
          </w:rPr>
          <w:delText>Posiadanie pozostałych decyzji i pozwoleń oraz dokumentacji technicznej jest wymagane.</w:delText>
        </w:r>
      </w:del>
    </w:p>
  </w:footnote>
  <w:footnote w:id="6">
    <w:p w14:paraId="782DF1D8" w14:textId="77777777" w:rsidR="00614F79" w:rsidRPr="00C35067" w:rsidRDefault="00614F79" w:rsidP="00614F79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213A42FF" w14:textId="77777777" w:rsidR="00607AEF" w:rsidRPr="00342680" w:rsidRDefault="00607AEF" w:rsidP="00607AEF">
      <w:pPr>
        <w:pStyle w:val="Tekstprzypisudolnego"/>
      </w:pPr>
      <w:r w:rsidRPr="0034268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42680">
        <w:rPr>
          <w:rFonts w:ascii="Arial" w:hAnsi="Arial" w:cs="Arial"/>
          <w:sz w:val="24"/>
          <w:szCs w:val="24"/>
        </w:rPr>
        <w:t xml:space="preserve"> Jako obiekt zabytkowy należy rozumieć obiekt wpisany do rejestru zabytków na podstawie decyzji wydanej przez wojewódzkiego konserwatora zabytków lub wpisany do ewidencji zabytków, o której mowa w art. 22 ustawy z dnia 23 lipca 2003 r. o ochronie zabytków i opiece nad zabytkami (Dz. U. z 2022 r. poz</w:t>
      </w:r>
      <w:r w:rsidRPr="00603C73">
        <w:rPr>
          <w:rFonts w:ascii="Arial" w:hAnsi="Arial" w:cs="Arial"/>
          <w:sz w:val="24"/>
          <w:szCs w:val="24"/>
        </w:rPr>
        <w:t>. 840 z późn. zm.). Definicja zabytku w rozumieniu ww. ustawy.</w:t>
      </w:r>
    </w:p>
  </w:footnote>
  <w:footnote w:id="8">
    <w:p w14:paraId="5328EDA1" w14:textId="7FEF6E22" w:rsidR="00607AEF" w:rsidRPr="004B5ADF" w:rsidRDefault="00607AEF" w:rsidP="00607AEF">
      <w:pPr>
        <w:pStyle w:val="Tekstprzypisudolnego"/>
        <w:rPr>
          <w:rFonts w:ascii="Arial" w:hAnsi="Arial" w:cs="Arial"/>
          <w:sz w:val="24"/>
          <w:szCs w:val="24"/>
        </w:rPr>
      </w:pPr>
      <w:r w:rsidRPr="004B5AD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B5AD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  <w:lang w:val="pl-PL" w:eastAsia="en-US"/>
        </w:rPr>
        <w:t>Przez</w:t>
      </w:r>
      <w:r w:rsidRPr="004B5ADF">
        <w:rPr>
          <w:rFonts w:ascii="Arial" w:hAnsi="Arial" w:cs="Arial"/>
          <w:iCs/>
          <w:sz w:val="24"/>
          <w:szCs w:val="24"/>
          <w:lang w:eastAsia="en-US"/>
        </w:rPr>
        <w:t xml:space="preserve"> budyn</w:t>
      </w:r>
      <w:r>
        <w:rPr>
          <w:rFonts w:ascii="Arial" w:hAnsi="Arial" w:cs="Arial"/>
          <w:iCs/>
          <w:sz w:val="24"/>
          <w:szCs w:val="24"/>
          <w:lang w:val="pl-PL" w:eastAsia="en-US"/>
        </w:rPr>
        <w:t>ek</w:t>
      </w:r>
      <w:r w:rsidRPr="004B5ADF">
        <w:rPr>
          <w:rFonts w:ascii="Arial" w:hAnsi="Arial" w:cs="Arial"/>
          <w:iCs/>
          <w:sz w:val="24"/>
          <w:szCs w:val="24"/>
          <w:lang w:eastAsia="en-US"/>
        </w:rPr>
        <w:t xml:space="preserve"> użyteczności publicznej należy rozumieć budynek przeznaczony na potrzeby administracji publicznej, wymiaru sprawiedliwości, kultury, kultu religijnego, oświaty, szkolnictwa wyższego, nauki, wychowania, opieki zdrowotnej (z wyłączeniem obiektów szpitali, których funkcjonowanie w publicznym systemie zdrowia nie wynika z map potrzeb zdrowotnych), społecznej lub socjalnej, sportu oraz prowadzenia pozostałych zadań własnych samorządu terytorialnego, z wyłączeniem obiektów przeznaczonych na cele mieszkalne np.: akademiki, internaty, bursy, domy zakonne, domy nauczycielskie. Ponadto wspierane mogą być budynki, w</w:t>
      </w:r>
      <w:r w:rsidR="00CE5526">
        <w:rPr>
          <w:rFonts w:ascii="Arial" w:hAnsi="Arial" w:cs="Arial"/>
          <w:iCs/>
          <w:sz w:val="24"/>
          <w:szCs w:val="24"/>
          <w:lang w:eastAsia="en-US"/>
        </w:rPr>
        <w:t> </w:t>
      </w:r>
      <w:r w:rsidRPr="004B5ADF">
        <w:rPr>
          <w:rFonts w:ascii="Arial" w:hAnsi="Arial" w:cs="Arial"/>
          <w:iCs/>
          <w:sz w:val="24"/>
          <w:szCs w:val="24"/>
          <w:lang w:eastAsia="en-US"/>
        </w:rPr>
        <w:t>których działalność inna niż ww. zajmuje nie więcej niż 50% powierzchni wewnętrznej budynku</w:t>
      </w:r>
      <w:ins w:id="31" w:author="Przemysław Mentkowski" w:date="2024-10-08T07:35:00Z" w16du:dateUtc="2024-10-08T05:35:00Z">
        <w:r w:rsidR="00183DA7">
          <w:rPr>
            <w:rFonts w:ascii="Arial" w:hAnsi="Arial" w:cs="Arial"/>
            <w:iCs/>
            <w:sz w:val="24"/>
            <w:szCs w:val="24"/>
            <w:lang w:eastAsia="en-US"/>
          </w:rPr>
          <w:t>. Z</w:t>
        </w:r>
      </w:ins>
      <w:ins w:id="32" w:author="Paweł Łopatowski" w:date="2024-10-07T12:15:00Z" w16du:dateUtc="2024-10-07T10:15:00Z">
        <w:r w:rsidR="00CE5526">
          <w:rPr>
            <w:rFonts w:ascii="Arial" w:hAnsi="Arial" w:cs="Arial"/>
            <w:iCs/>
            <w:sz w:val="24"/>
            <w:szCs w:val="24"/>
            <w:lang w:eastAsia="en-US"/>
          </w:rPr>
          <w:t>akres prac odnoszący się do części budynku</w:t>
        </w:r>
      </w:ins>
      <w:ins w:id="33" w:author="Paweł Łopatowski" w:date="2024-10-07T12:16:00Z" w16du:dateUtc="2024-10-07T10:16:00Z">
        <w:r w:rsidR="00CE5526">
          <w:rPr>
            <w:rFonts w:ascii="Arial" w:hAnsi="Arial" w:cs="Arial"/>
            <w:iCs/>
            <w:sz w:val="24"/>
            <w:szCs w:val="24"/>
            <w:lang w:eastAsia="en-US"/>
          </w:rPr>
          <w:t xml:space="preserve"> niezwiązanej </w:t>
        </w:r>
      </w:ins>
      <w:ins w:id="34" w:author="Paweł Łopatowski" w:date="2024-10-07T12:18:00Z" w16du:dateUtc="2024-10-07T10:18:00Z">
        <w:r w:rsidR="00E80643">
          <w:rPr>
            <w:rFonts w:ascii="Arial" w:hAnsi="Arial" w:cs="Arial"/>
            <w:iCs/>
            <w:sz w:val="24"/>
            <w:szCs w:val="24"/>
            <w:lang w:eastAsia="en-US"/>
          </w:rPr>
          <w:t xml:space="preserve">z działalnością o </w:t>
        </w:r>
      </w:ins>
      <w:ins w:id="35" w:author="Paweł Łopatowski" w:date="2024-10-07T12:20:00Z" w16du:dateUtc="2024-10-07T10:20:00Z">
        <w:r w:rsidR="00C2328A">
          <w:rPr>
            <w:rFonts w:ascii="Arial" w:hAnsi="Arial" w:cs="Arial"/>
            <w:iCs/>
            <w:sz w:val="24"/>
            <w:szCs w:val="24"/>
            <w:lang w:eastAsia="en-US"/>
          </w:rPr>
          <w:t xml:space="preserve">ww. </w:t>
        </w:r>
      </w:ins>
      <w:ins w:id="36" w:author="Paweł Łopatowski" w:date="2024-10-07T12:18:00Z" w16du:dateUtc="2024-10-07T10:18:00Z">
        <w:r w:rsidR="00E80643">
          <w:rPr>
            <w:rFonts w:ascii="Arial" w:hAnsi="Arial" w:cs="Arial"/>
            <w:iCs/>
            <w:sz w:val="24"/>
            <w:szCs w:val="24"/>
            <w:lang w:eastAsia="en-US"/>
          </w:rPr>
          <w:t>charakterze publicznym</w:t>
        </w:r>
      </w:ins>
      <w:ins w:id="37" w:author="Paweł Łopatowski" w:date="2024-10-07T12:19:00Z" w16du:dateUtc="2024-10-07T10:19:00Z">
        <w:r w:rsidR="00E80643">
          <w:rPr>
            <w:rFonts w:ascii="Arial" w:hAnsi="Arial" w:cs="Arial"/>
            <w:iCs/>
            <w:sz w:val="24"/>
            <w:szCs w:val="24"/>
            <w:lang w:eastAsia="en-US"/>
          </w:rPr>
          <w:t xml:space="preserve"> stanowi koszt niekwalifikowalny</w:t>
        </w:r>
      </w:ins>
      <w:r w:rsidRPr="004B5ADF">
        <w:rPr>
          <w:rFonts w:ascii="Arial" w:hAnsi="Arial" w:cs="Arial"/>
          <w:iCs/>
          <w:sz w:val="24"/>
          <w:szCs w:val="24"/>
          <w:lang w:eastAsia="en-US"/>
        </w:rPr>
        <w:t>.</w:t>
      </w:r>
    </w:p>
  </w:footnote>
  <w:footnote w:id="9">
    <w:p w14:paraId="32B486D9" w14:textId="77777777" w:rsidR="00170DA1" w:rsidRPr="00FC32E4" w:rsidRDefault="00170DA1" w:rsidP="00B77EE5">
      <w:pPr>
        <w:pStyle w:val="Tekstprzypisudolnego"/>
      </w:pPr>
      <w:r w:rsidRPr="00265BB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65BB2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</w:t>
      </w:r>
      <w:bookmarkStart w:id="38" w:name="_Hlk145318610"/>
      <w:r w:rsidRPr="00265BB2">
        <w:rPr>
          <w:rFonts w:ascii="Arial" w:hAnsi="Arial" w:cs="Arial"/>
          <w:sz w:val="24"/>
          <w:szCs w:val="24"/>
        </w:rPr>
        <w:t>.</w:t>
      </w:r>
      <w:r>
        <w:t xml:space="preserve">  </w:t>
      </w:r>
      <w:bookmarkEnd w:id="38"/>
    </w:p>
  </w:footnote>
  <w:footnote w:id="10">
    <w:p w14:paraId="5FE87102" w14:textId="158C7A83" w:rsidR="009B6B7B" w:rsidRPr="007007E7" w:rsidRDefault="009B6B7B">
      <w:pPr>
        <w:pStyle w:val="Tekstprzypisudolnego"/>
        <w:rPr>
          <w:rFonts w:ascii="Arial" w:hAnsi="Arial" w:cs="Arial"/>
          <w:sz w:val="24"/>
          <w:szCs w:val="24"/>
        </w:rPr>
      </w:pPr>
      <w:r w:rsidRPr="007007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07E7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7007E7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11">
    <w:p w14:paraId="3CC14CBC" w14:textId="7D4254F0" w:rsidR="009B6B7B" w:rsidRPr="009C7AD5" w:rsidRDefault="009B6B7B">
      <w:pPr>
        <w:pStyle w:val="Tekstprzypisudolnego"/>
        <w:rPr>
          <w:rFonts w:ascii="Arial" w:hAnsi="Arial" w:cs="Arial"/>
          <w:sz w:val="24"/>
          <w:szCs w:val="24"/>
        </w:rPr>
      </w:pPr>
      <w:r w:rsidRPr="009C7AD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7AD5">
        <w:rPr>
          <w:rFonts w:ascii="Arial" w:hAnsi="Arial" w:cs="Arial"/>
          <w:sz w:val="24"/>
          <w:szCs w:val="24"/>
        </w:rPr>
        <w:t xml:space="preserve"> </w:t>
      </w:r>
      <w:r w:rsidRPr="009C7AD5">
        <w:rPr>
          <w:rFonts w:ascii="Arial" w:hAnsi="Arial" w:cs="Arial"/>
          <w:sz w:val="24"/>
          <w:szCs w:val="24"/>
          <w:lang w:val="pl-PL"/>
        </w:rPr>
        <w:t xml:space="preserve">Zasada DNSH oznacza „Do no significant harm”,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Pr="009C7AD5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9C7AD5">
        <w:rPr>
          <w:rFonts w:ascii="Arial" w:hAnsi="Arial" w:cs="Arial"/>
          <w:sz w:val="24"/>
          <w:szCs w:val="24"/>
          <w:lang w:val="pl-PL"/>
        </w:rPr>
        <w:t>.</w:t>
      </w:r>
    </w:p>
  </w:footnote>
  <w:footnote w:id="12">
    <w:p w14:paraId="78DCE561" w14:textId="7C9170F0" w:rsidR="00EA408B" w:rsidRPr="007F71DB" w:rsidRDefault="00EA408B" w:rsidP="00EA408B">
      <w:pPr>
        <w:pStyle w:val="Tekstprzypisudolnego"/>
        <w:rPr>
          <w:rFonts w:ascii="Arial" w:hAnsi="Arial" w:cs="Arial"/>
          <w:sz w:val="24"/>
          <w:szCs w:val="24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Kryterium weryfikowane w oparciu o wniosek o dofinansowanie projektu oraz o listę miejscowości, w których odnotowano przekroczenie dopuszczalnych wartości stężeń pyłu zawieszonego PM 10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i </w:t>
      </w:r>
      <w:r w:rsidR="00CC1E10">
        <w:rPr>
          <w:rFonts w:ascii="Arial" w:hAnsi="Arial" w:cs="Arial"/>
          <w:sz w:val="24"/>
          <w:szCs w:val="24"/>
          <w:lang w:val="pl-PL"/>
        </w:rPr>
        <w:t xml:space="preserve">PM </w:t>
      </w:r>
      <w:r w:rsidRPr="007F71DB">
        <w:rPr>
          <w:rFonts w:ascii="Arial" w:hAnsi="Arial" w:cs="Arial"/>
          <w:sz w:val="24"/>
          <w:szCs w:val="24"/>
          <w:lang w:val="pl-PL"/>
        </w:rPr>
        <w:t>2,5</w:t>
      </w:r>
      <w:r w:rsidRPr="007F71DB">
        <w:rPr>
          <w:rFonts w:ascii="Arial" w:hAnsi="Arial" w:cs="Arial"/>
          <w:sz w:val="24"/>
          <w:szCs w:val="24"/>
        </w:rPr>
        <w:t>.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</w:t>
      </w:r>
      <w:r w:rsidRPr="007F71DB">
        <w:rPr>
          <w:rFonts w:ascii="Arial" w:hAnsi="Arial" w:cs="Arial"/>
          <w:sz w:val="24"/>
          <w:szCs w:val="24"/>
        </w:rPr>
        <w:t>Lista miejscowości, w których odnotowano przekroczenie dopuszczalnych wartości stężeń pyłu zawieszonego PM 10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i </w:t>
      </w:r>
      <w:r w:rsidR="00CC1E10">
        <w:rPr>
          <w:rFonts w:ascii="Arial" w:hAnsi="Arial" w:cs="Arial"/>
          <w:sz w:val="24"/>
          <w:szCs w:val="24"/>
          <w:lang w:val="pl-PL"/>
        </w:rPr>
        <w:t xml:space="preserve">PM </w:t>
      </w:r>
      <w:r w:rsidRPr="007F71DB">
        <w:rPr>
          <w:rFonts w:ascii="Arial" w:hAnsi="Arial" w:cs="Arial"/>
          <w:sz w:val="24"/>
          <w:szCs w:val="24"/>
          <w:lang w:val="pl-PL"/>
        </w:rPr>
        <w:t>2,5</w:t>
      </w:r>
      <w:r w:rsidRPr="007F71DB">
        <w:rPr>
          <w:rFonts w:ascii="Arial" w:hAnsi="Arial" w:cs="Arial"/>
          <w:sz w:val="24"/>
          <w:szCs w:val="24"/>
        </w:rPr>
        <w:t xml:space="preserve"> stanowi załącznik do Regulaminu konkursu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na podstawie Rocznej oceny jakości powietrza województwa kujawsko-pomorskiego przygotowywanej przez Główny Inspektorat Ochrony Środowiska</w:t>
      </w:r>
      <w:r w:rsidRPr="007F71DB">
        <w:rPr>
          <w:rFonts w:ascii="Arial" w:hAnsi="Arial" w:cs="Arial"/>
          <w:sz w:val="24"/>
          <w:szCs w:val="24"/>
        </w:rPr>
        <w:t>.</w:t>
      </w:r>
    </w:p>
  </w:footnote>
  <w:footnote w:id="13">
    <w:p w14:paraId="2AB3130D" w14:textId="77777777" w:rsidR="00EB5FBB" w:rsidRPr="00384712" w:rsidRDefault="00EB5FBB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bookmarkStart w:id="40" w:name="_Hlk150864652"/>
      <w:r w:rsidRPr="00384712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  <w:bookmarkEnd w:id="4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35E95" w14:textId="7E91AF91" w:rsidR="00897320" w:rsidRPr="001F6F0F" w:rsidRDefault="00897320" w:rsidP="00897320">
    <w:pPr>
      <w:tabs>
        <w:tab w:val="left" w:pos="9923"/>
      </w:tabs>
      <w:spacing w:after="0" w:line="240" w:lineRule="auto"/>
      <w:rPr>
        <w:sz w:val="24"/>
        <w:szCs w:val="24"/>
      </w:rPr>
    </w:pPr>
    <w:bookmarkStart w:id="14" w:name="_Hlk144370334"/>
    <w:r w:rsidRPr="001F6F0F">
      <w:rPr>
        <w:rFonts w:ascii="Arial" w:hAnsi="Arial" w:cs="Arial"/>
        <w:sz w:val="24"/>
        <w:szCs w:val="24"/>
      </w:rPr>
      <w:t>FUNDUSZE EUROPEJSKIE DLA KUJAW I POMORZA 2021-2027</w:t>
    </w:r>
    <w:r w:rsidRPr="001F6F0F">
      <w:rPr>
        <w:rFonts w:ascii="Arial" w:hAnsi="Arial" w:cs="Arial"/>
        <w:bCs/>
        <w:sz w:val="24"/>
        <w:szCs w:val="24"/>
      </w:rPr>
      <w:t xml:space="preserve"> </w:t>
    </w:r>
  </w:p>
  <w:bookmarkEnd w:id="14"/>
  <w:p w14:paraId="5BE5F58B" w14:textId="79965224" w:rsidR="00D46721" w:rsidRDefault="00AB4601" w:rsidP="00D46721">
    <w:pPr>
      <w:tabs>
        <w:tab w:val="left" w:pos="5103"/>
        <w:tab w:val="left" w:pos="9923"/>
      </w:tabs>
      <w:spacing w:after="0" w:line="240" w:lineRule="auto"/>
      <w:ind w:left="8789"/>
      <w:rPr>
        <w:rFonts w:ascii="Arial" w:hAnsi="Arial" w:cs="Arial"/>
        <w:bCs/>
      </w:rPr>
    </w:pPr>
    <w:r w:rsidRPr="00395B7F">
      <w:rPr>
        <w:rFonts w:ascii="Arial" w:hAnsi="Arial" w:cs="Arial"/>
        <w:bCs/>
        <w:lang w:val="x-none"/>
      </w:rPr>
      <w:t xml:space="preserve">Załącznik do </w:t>
    </w:r>
    <w:r w:rsidR="00D46721" w:rsidRPr="00D46721">
      <w:rPr>
        <w:rFonts w:ascii="Arial" w:hAnsi="Arial" w:cs="Arial"/>
        <w:bCs/>
      </w:rPr>
      <w:t>Stanowisk</w:t>
    </w:r>
    <w:r w:rsidR="00D46721">
      <w:rPr>
        <w:rFonts w:ascii="Arial" w:hAnsi="Arial" w:cs="Arial"/>
        <w:bCs/>
      </w:rPr>
      <w:t>a</w:t>
    </w:r>
    <w:r w:rsidR="00D46721" w:rsidRPr="00D46721">
      <w:rPr>
        <w:rFonts w:ascii="Arial" w:hAnsi="Arial" w:cs="Arial"/>
        <w:bCs/>
      </w:rPr>
      <w:t xml:space="preserve"> nr 23/2024</w:t>
    </w:r>
    <w:r w:rsidR="00D46721">
      <w:rPr>
        <w:rFonts w:ascii="Arial" w:hAnsi="Arial" w:cs="Arial"/>
        <w:bCs/>
      </w:rPr>
      <w:t xml:space="preserve"> </w:t>
    </w:r>
  </w:p>
  <w:p w14:paraId="18BFEB5C" w14:textId="456C0418" w:rsidR="00D46721" w:rsidRPr="00D46721" w:rsidRDefault="00D46721" w:rsidP="00D46721">
    <w:pPr>
      <w:tabs>
        <w:tab w:val="left" w:pos="5103"/>
        <w:tab w:val="left" w:pos="9923"/>
      </w:tabs>
      <w:spacing w:after="0" w:line="240" w:lineRule="auto"/>
      <w:ind w:left="8789"/>
      <w:rPr>
        <w:rFonts w:ascii="Arial" w:hAnsi="Arial" w:cs="Arial"/>
        <w:bCs/>
      </w:rPr>
    </w:pPr>
    <w:r w:rsidRPr="00D46721">
      <w:rPr>
        <w:rFonts w:ascii="Arial" w:hAnsi="Arial" w:cs="Arial"/>
        <w:bCs/>
      </w:rPr>
      <w:t xml:space="preserve">Grupy roboczej ds. EFRR przy </w:t>
    </w:r>
    <w:r>
      <w:rPr>
        <w:rFonts w:ascii="Arial" w:hAnsi="Arial" w:cs="Arial"/>
        <w:bCs/>
      </w:rPr>
      <w:t>KM FEdKP</w:t>
    </w:r>
    <w:r w:rsidRPr="00D46721">
      <w:rPr>
        <w:rFonts w:ascii="Arial" w:hAnsi="Arial" w:cs="Arial"/>
        <w:bCs/>
      </w:rPr>
      <w:t xml:space="preserve"> 2021-2027</w:t>
    </w:r>
  </w:p>
  <w:p w14:paraId="73085188" w14:textId="15B4D695" w:rsidR="003C40D0" w:rsidRPr="008C619C" w:rsidRDefault="00D46721" w:rsidP="00D46721">
    <w:pPr>
      <w:tabs>
        <w:tab w:val="left" w:pos="5103"/>
        <w:tab w:val="left" w:pos="9923"/>
      </w:tabs>
      <w:spacing w:after="0" w:line="240" w:lineRule="auto"/>
      <w:ind w:left="8789"/>
      <w:rPr>
        <w:rFonts w:ascii="Arial" w:hAnsi="Arial" w:cs="Arial"/>
        <w:bCs/>
      </w:rPr>
    </w:pPr>
    <w:r w:rsidRPr="00D46721">
      <w:rPr>
        <w:rFonts w:ascii="Arial" w:hAnsi="Arial" w:cs="Arial"/>
        <w:bCs/>
      </w:rPr>
      <w:t>z 3 października 2024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5360C16"/>
    <w:multiLevelType w:val="hybridMultilevel"/>
    <w:tmpl w:val="C0F0284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314A6"/>
    <w:multiLevelType w:val="hybridMultilevel"/>
    <w:tmpl w:val="1F3EF41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663D8"/>
    <w:multiLevelType w:val="hybridMultilevel"/>
    <w:tmpl w:val="D39A5D04"/>
    <w:lvl w:ilvl="0" w:tplc="CDACF52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C5AF5"/>
    <w:multiLevelType w:val="hybridMultilevel"/>
    <w:tmpl w:val="7D10746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E4DA8"/>
    <w:multiLevelType w:val="hybridMultilevel"/>
    <w:tmpl w:val="5C94FFB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C12CC"/>
    <w:multiLevelType w:val="hybridMultilevel"/>
    <w:tmpl w:val="3294DD0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85C45"/>
    <w:multiLevelType w:val="hybridMultilevel"/>
    <w:tmpl w:val="F32C90A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A5AFE"/>
    <w:multiLevelType w:val="hybridMultilevel"/>
    <w:tmpl w:val="2250CE2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0272E3F"/>
    <w:multiLevelType w:val="hybridMultilevel"/>
    <w:tmpl w:val="E77C10A0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74907"/>
    <w:multiLevelType w:val="hybridMultilevel"/>
    <w:tmpl w:val="A9B8AC7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E44DC7"/>
    <w:multiLevelType w:val="hybridMultilevel"/>
    <w:tmpl w:val="9936475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A362D"/>
    <w:multiLevelType w:val="hybridMultilevel"/>
    <w:tmpl w:val="2FD0C0E2"/>
    <w:lvl w:ilvl="0" w:tplc="5EFEAE8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45C1E58"/>
    <w:multiLevelType w:val="hybridMultilevel"/>
    <w:tmpl w:val="EF04256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D23453"/>
    <w:multiLevelType w:val="hybridMultilevel"/>
    <w:tmpl w:val="35FC632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3F7EBC"/>
    <w:multiLevelType w:val="hybridMultilevel"/>
    <w:tmpl w:val="AC84EF8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6B3505"/>
    <w:multiLevelType w:val="hybridMultilevel"/>
    <w:tmpl w:val="AE6E505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936E41"/>
    <w:multiLevelType w:val="hybridMultilevel"/>
    <w:tmpl w:val="12767B6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2F1C1A"/>
    <w:multiLevelType w:val="hybridMultilevel"/>
    <w:tmpl w:val="01D6C98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932776"/>
    <w:multiLevelType w:val="hybridMultilevel"/>
    <w:tmpl w:val="750E3A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F01165"/>
    <w:multiLevelType w:val="hybridMultilevel"/>
    <w:tmpl w:val="541ABF7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524D3C"/>
    <w:multiLevelType w:val="hybridMultilevel"/>
    <w:tmpl w:val="52C6CC8A"/>
    <w:lvl w:ilvl="0" w:tplc="9524F8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F7C030F"/>
    <w:multiLevelType w:val="hybridMultilevel"/>
    <w:tmpl w:val="1AD6F460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2C6A51"/>
    <w:multiLevelType w:val="hybridMultilevel"/>
    <w:tmpl w:val="0D84F7E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DF032D"/>
    <w:multiLevelType w:val="hybridMultilevel"/>
    <w:tmpl w:val="F740F23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524F8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F22C8D"/>
    <w:multiLevelType w:val="hybridMultilevel"/>
    <w:tmpl w:val="86BC6B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1A3EEA"/>
    <w:multiLevelType w:val="hybridMultilevel"/>
    <w:tmpl w:val="E700AB1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11740A"/>
    <w:multiLevelType w:val="hybridMultilevel"/>
    <w:tmpl w:val="CB5C0D40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B53411"/>
    <w:multiLevelType w:val="hybridMultilevel"/>
    <w:tmpl w:val="5852CDB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E82310"/>
    <w:multiLevelType w:val="hybridMultilevel"/>
    <w:tmpl w:val="97925F1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BDFC0C3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1D26C3"/>
    <w:multiLevelType w:val="hybridMultilevel"/>
    <w:tmpl w:val="A3D24CD8"/>
    <w:lvl w:ilvl="0" w:tplc="9524F8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76950417"/>
    <w:multiLevelType w:val="hybridMultilevel"/>
    <w:tmpl w:val="448290F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D97A40"/>
    <w:multiLevelType w:val="hybridMultilevel"/>
    <w:tmpl w:val="C422FC6E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209161">
    <w:abstractNumId w:val="29"/>
  </w:num>
  <w:num w:numId="2" w16cid:durableId="1558316882">
    <w:abstractNumId w:val="39"/>
  </w:num>
  <w:num w:numId="3" w16cid:durableId="283730786">
    <w:abstractNumId w:val="8"/>
  </w:num>
  <w:num w:numId="4" w16cid:durableId="228731417">
    <w:abstractNumId w:val="1"/>
  </w:num>
  <w:num w:numId="5" w16cid:durableId="970476649">
    <w:abstractNumId w:val="30"/>
  </w:num>
  <w:num w:numId="6" w16cid:durableId="491529595">
    <w:abstractNumId w:val="5"/>
  </w:num>
  <w:num w:numId="7" w16cid:durableId="1747606102">
    <w:abstractNumId w:val="13"/>
  </w:num>
  <w:num w:numId="8" w16cid:durableId="41516962">
    <w:abstractNumId w:val="26"/>
  </w:num>
  <w:num w:numId="9" w16cid:durableId="642538186">
    <w:abstractNumId w:val="24"/>
  </w:num>
  <w:num w:numId="10" w16cid:durableId="1151023340">
    <w:abstractNumId w:val="22"/>
  </w:num>
  <w:num w:numId="11" w16cid:durableId="2062705513">
    <w:abstractNumId w:val="10"/>
  </w:num>
  <w:num w:numId="12" w16cid:durableId="341470690">
    <w:abstractNumId w:val="14"/>
  </w:num>
  <w:num w:numId="13" w16cid:durableId="1194732508">
    <w:abstractNumId w:val="31"/>
  </w:num>
  <w:num w:numId="14" w16cid:durableId="1314676677">
    <w:abstractNumId w:val="19"/>
  </w:num>
  <w:num w:numId="15" w16cid:durableId="1250456925">
    <w:abstractNumId w:val="36"/>
  </w:num>
  <w:num w:numId="16" w16cid:durableId="1913654838">
    <w:abstractNumId w:val="33"/>
  </w:num>
  <w:num w:numId="17" w16cid:durableId="512840268">
    <w:abstractNumId w:val="9"/>
  </w:num>
  <w:num w:numId="18" w16cid:durableId="136728004">
    <w:abstractNumId w:val="18"/>
  </w:num>
  <w:num w:numId="19" w16cid:durableId="1760712996">
    <w:abstractNumId w:val="28"/>
  </w:num>
  <w:num w:numId="20" w16cid:durableId="724376284">
    <w:abstractNumId w:val="34"/>
  </w:num>
  <w:num w:numId="21" w16cid:durableId="44766216">
    <w:abstractNumId w:val="25"/>
  </w:num>
  <w:num w:numId="22" w16cid:durableId="513035798">
    <w:abstractNumId w:val="37"/>
  </w:num>
  <w:num w:numId="23" w16cid:durableId="2142722700">
    <w:abstractNumId w:val="21"/>
  </w:num>
  <w:num w:numId="24" w16cid:durableId="314843383">
    <w:abstractNumId w:val="38"/>
  </w:num>
  <w:num w:numId="25" w16cid:durableId="52389348">
    <w:abstractNumId w:val="7"/>
  </w:num>
  <w:num w:numId="26" w16cid:durableId="1479999517">
    <w:abstractNumId w:val="11"/>
  </w:num>
  <w:num w:numId="27" w16cid:durableId="885146038">
    <w:abstractNumId w:val="20"/>
  </w:num>
  <w:num w:numId="28" w16cid:durableId="1805004995">
    <w:abstractNumId w:val="2"/>
  </w:num>
  <w:num w:numId="29" w16cid:durableId="1672290955">
    <w:abstractNumId w:val="16"/>
  </w:num>
  <w:num w:numId="30" w16cid:durableId="753744561">
    <w:abstractNumId w:val="12"/>
  </w:num>
  <w:num w:numId="31" w16cid:durableId="1666398632">
    <w:abstractNumId w:val="23"/>
  </w:num>
  <w:num w:numId="32" w16cid:durableId="1977176889">
    <w:abstractNumId w:val="6"/>
  </w:num>
  <w:num w:numId="33" w16cid:durableId="2006393694">
    <w:abstractNumId w:val="17"/>
  </w:num>
  <w:num w:numId="34" w16cid:durableId="2056083278">
    <w:abstractNumId w:val="15"/>
  </w:num>
  <w:num w:numId="35" w16cid:durableId="688995715">
    <w:abstractNumId w:val="3"/>
  </w:num>
  <w:num w:numId="36" w16cid:durableId="1180897140">
    <w:abstractNumId w:val="32"/>
  </w:num>
  <w:num w:numId="37" w16cid:durableId="1615095698">
    <w:abstractNumId w:val="4"/>
  </w:num>
  <w:num w:numId="38" w16cid:durableId="657808865">
    <w:abstractNumId w:val="27"/>
  </w:num>
  <w:num w:numId="39" w16cid:durableId="1455713775">
    <w:abstractNumId w:val="35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aweł Łopatowski">
    <w15:presenceInfo w15:providerId="AD" w15:userId="S::p.lopatowski@umwkp365.pl::d3ce2407-55cf-4ea3-bf7d-2fdf113735fd"/>
  </w15:person>
  <w15:person w15:author="Przemysław Mentkowski">
    <w15:presenceInfo w15:providerId="AD" w15:userId="S-1-5-21-2619306676-2800222060-3362172700-36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914"/>
    <w:rsid w:val="000109D6"/>
    <w:rsid w:val="000111B1"/>
    <w:rsid w:val="00013422"/>
    <w:rsid w:val="00013802"/>
    <w:rsid w:val="00014DF0"/>
    <w:rsid w:val="00016679"/>
    <w:rsid w:val="0002063F"/>
    <w:rsid w:val="00021FEC"/>
    <w:rsid w:val="00022525"/>
    <w:rsid w:val="00022E78"/>
    <w:rsid w:val="00023781"/>
    <w:rsid w:val="00023A45"/>
    <w:rsid w:val="0002428B"/>
    <w:rsid w:val="00024D24"/>
    <w:rsid w:val="000257C7"/>
    <w:rsid w:val="00025A17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5C4A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B9"/>
    <w:rsid w:val="00044645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A47"/>
    <w:rsid w:val="000628BA"/>
    <w:rsid w:val="00063415"/>
    <w:rsid w:val="00063E79"/>
    <w:rsid w:val="00063E7D"/>
    <w:rsid w:val="00064624"/>
    <w:rsid w:val="00064707"/>
    <w:rsid w:val="0006699E"/>
    <w:rsid w:val="00066F88"/>
    <w:rsid w:val="00070E97"/>
    <w:rsid w:val="00071696"/>
    <w:rsid w:val="000723C9"/>
    <w:rsid w:val="0007401F"/>
    <w:rsid w:val="000747B0"/>
    <w:rsid w:val="00074CC2"/>
    <w:rsid w:val="00075A6A"/>
    <w:rsid w:val="00076E69"/>
    <w:rsid w:val="0007701A"/>
    <w:rsid w:val="000801CA"/>
    <w:rsid w:val="00080562"/>
    <w:rsid w:val="00080626"/>
    <w:rsid w:val="00081F7E"/>
    <w:rsid w:val="0008212E"/>
    <w:rsid w:val="00082337"/>
    <w:rsid w:val="000826AF"/>
    <w:rsid w:val="00082A9B"/>
    <w:rsid w:val="00083BA1"/>
    <w:rsid w:val="0008429B"/>
    <w:rsid w:val="00084400"/>
    <w:rsid w:val="00085328"/>
    <w:rsid w:val="000856D3"/>
    <w:rsid w:val="000863EA"/>
    <w:rsid w:val="00086990"/>
    <w:rsid w:val="00087144"/>
    <w:rsid w:val="00090485"/>
    <w:rsid w:val="00092099"/>
    <w:rsid w:val="000926D1"/>
    <w:rsid w:val="00092E90"/>
    <w:rsid w:val="0009347A"/>
    <w:rsid w:val="00094415"/>
    <w:rsid w:val="00094D65"/>
    <w:rsid w:val="00094F61"/>
    <w:rsid w:val="0009576A"/>
    <w:rsid w:val="00095BAC"/>
    <w:rsid w:val="00096994"/>
    <w:rsid w:val="00096DD1"/>
    <w:rsid w:val="000A0227"/>
    <w:rsid w:val="000A0C10"/>
    <w:rsid w:val="000A0CD3"/>
    <w:rsid w:val="000A11EC"/>
    <w:rsid w:val="000A14D9"/>
    <w:rsid w:val="000A23C7"/>
    <w:rsid w:val="000A29D0"/>
    <w:rsid w:val="000A34D3"/>
    <w:rsid w:val="000A3AC5"/>
    <w:rsid w:val="000A406B"/>
    <w:rsid w:val="000A484B"/>
    <w:rsid w:val="000B0BA9"/>
    <w:rsid w:val="000B12E4"/>
    <w:rsid w:val="000B1D05"/>
    <w:rsid w:val="000B1F8E"/>
    <w:rsid w:val="000B31D5"/>
    <w:rsid w:val="000B3BE5"/>
    <w:rsid w:val="000B6B8E"/>
    <w:rsid w:val="000B7349"/>
    <w:rsid w:val="000B7726"/>
    <w:rsid w:val="000B786A"/>
    <w:rsid w:val="000B79E6"/>
    <w:rsid w:val="000C06BC"/>
    <w:rsid w:val="000C2BA7"/>
    <w:rsid w:val="000C2F6E"/>
    <w:rsid w:val="000C356A"/>
    <w:rsid w:val="000C3776"/>
    <w:rsid w:val="000C4341"/>
    <w:rsid w:val="000C4789"/>
    <w:rsid w:val="000C57A6"/>
    <w:rsid w:val="000C5C11"/>
    <w:rsid w:val="000C699A"/>
    <w:rsid w:val="000C6CE7"/>
    <w:rsid w:val="000C767F"/>
    <w:rsid w:val="000C7945"/>
    <w:rsid w:val="000D0297"/>
    <w:rsid w:val="000D033A"/>
    <w:rsid w:val="000D10D1"/>
    <w:rsid w:val="000D315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D7F99"/>
    <w:rsid w:val="000E0055"/>
    <w:rsid w:val="000E067C"/>
    <w:rsid w:val="000E14E8"/>
    <w:rsid w:val="000E2130"/>
    <w:rsid w:val="000E2251"/>
    <w:rsid w:val="000E24DF"/>
    <w:rsid w:val="000E29B4"/>
    <w:rsid w:val="000E308B"/>
    <w:rsid w:val="000E3E20"/>
    <w:rsid w:val="000E6EA0"/>
    <w:rsid w:val="000E7C54"/>
    <w:rsid w:val="000F0F5C"/>
    <w:rsid w:val="000F14ED"/>
    <w:rsid w:val="000F1D24"/>
    <w:rsid w:val="000F1E04"/>
    <w:rsid w:val="000F2C45"/>
    <w:rsid w:val="000F5B20"/>
    <w:rsid w:val="000F7BB0"/>
    <w:rsid w:val="0010120E"/>
    <w:rsid w:val="001021F9"/>
    <w:rsid w:val="00102431"/>
    <w:rsid w:val="00103484"/>
    <w:rsid w:val="001041B4"/>
    <w:rsid w:val="00106B5D"/>
    <w:rsid w:val="001070AB"/>
    <w:rsid w:val="001116C5"/>
    <w:rsid w:val="00111B37"/>
    <w:rsid w:val="00112544"/>
    <w:rsid w:val="00112638"/>
    <w:rsid w:val="0011265D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FAA"/>
    <w:rsid w:val="00124AA3"/>
    <w:rsid w:val="00124BF7"/>
    <w:rsid w:val="001257CF"/>
    <w:rsid w:val="0012588A"/>
    <w:rsid w:val="00130AD5"/>
    <w:rsid w:val="001313A1"/>
    <w:rsid w:val="001313FC"/>
    <w:rsid w:val="00133346"/>
    <w:rsid w:val="001349DB"/>
    <w:rsid w:val="00134A02"/>
    <w:rsid w:val="00135437"/>
    <w:rsid w:val="001354F3"/>
    <w:rsid w:val="00135D08"/>
    <w:rsid w:val="00135DC8"/>
    <w:rsid w:val="00135E99"/>
    <w:rsid w:val="00136096"/>
    <w:rsid w:val="0013699A"/>
    <w:rsid w:val="0013710E"/>
    <w:rsid w:val="00140249"/>
    <w:rsid w:val="001410BD"/>
    <w:rsid w:val="00141E9C"/>
    <w:rsid w:val="0014313F"/>
    <w:rsid w:val="0014395E"/>
    <w:rsid w:val="0014592B"/>
    <w:rsid w:val="00145EB7"/>
    <w:rsid w:val="00146606"/>
    <w:rsid w:val="00147828"/>
    <w:rsid w:val="00152458"/>
    <w:rsid w:val="001524F9"/>
    <w:rsid w:val="00153C0A"/>
    <w:rsid w:val="00155285"/>
    <w:rsid w:val="00155A42"/>
    <w:rsid w:val="001573FB"/>
    <w:rsid w:val="001579CA"/>
    <w:rsid w:val="00160766"/>
    <w:rsid w:val="0016162D"/>
    <w:rsid w:val="00161724"/>
    <w:rsid w:val="00161734"/>
    <w:rsid w:val="0016180A"/>
    <w:rsid w:val="00162792"/>
    <w:rsid w:val="0016356D"/>
    <w:rsid w:val="00163E5D"/>
    <w:rsid w:val="00164996"/>
    <w:rsid w:val="00165D28"/>
    <w:rsid w:val="00166515"/>
    <w:rsid w:val="001666A5"/>
    <w:rsid w:val="001673C1"/>
    <w:rsid w:val="00167EE8"/>
    <w:rsid w:val="001706E8"/>
    <w:rsid w:val="00170DA1"/>
    <w:rsid w:val="0017558F"/>
    <w:rsid w:val="00176C74"/>
    <w:rsid w:val="0017778E"/>
    <w:rsid w:val="0017795A"/>
    <w:rsid w:val="0018103D"/>
    <w:rsid w:val="00183DA7"/>
    <w:rsid w:val="00183F6C"/>
    <w:rsid w:val="00184467"/>
    <w:rsid w:val="00184B4A"/>
    <w:rsid w:val="00184C79"/>
    <w:rsid w:val="00185DA0"/>
    <w:rsid w:val="00186CBC"/>
    <w:rsid w:val="00187F30"/>
    <w:rsid w:val="00190AC4"/>
    <w:rsid w:val="00190DE6"/>
    <w:rsid w:val="001910DC"/>
    <w:rsid w:val="0019164F"/>
    <w:rsid w:val="00191786"/>
    <w:rsid w:val="00193625"/>
    <w:rsid w:val="001960B7"/>
    <w:rsid w:val="001968E8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014F"/>
    <w:rsid w:val="001B107C"/>
    <w:rsid w:val="001B2E8D"/>
    <w:rsid w:val="001B3207"/>
    <w:rsid w:val="001B3C79"/>
    <w:rsid w:val="001B453B"/>
    <w:rsid w:val="001B5028"/>
    <w:rsid w:val="001B5406"/>
    <w:rsid w:val="001B6062"/>
    <w:rsid w:val="001B6BB3"/>
    <w:rsid w:val="001B7329"/>
    <w:rsid w:val="001B7756"/>
    <w:rsid w:val="001B7EFF"/>
    <w:rsid w:val="001B7F6E"/>
    <w:rsid w:val="001C0732"/>
    <w:rsid w:val="001C17D7"/>
    <w:rsid w:val="001C1F5B"/>
    <w:rsid w:val="001C27B3"/>
    <w:rsid w:val="001C2DD2"/>
    <w:rsid w:val="001C3F2D"/>
    <w:rsid w:val="001C660A"/>
    <w:rsid w:val="001C6A54"/>
    <w:rsid w:val="001C6B99"/>
    <w:rsid w:val="001C6C1B"/>
    <w:rsid w:val="001C778C"/>
    <w:rsid w:val="001C7CBD"/>
    <w:rsid w:val="001D03FB"/>
    <w:rsid w:val="001D04F9"/>
    <w:rsid w:val="001D1648"/>
    <w:rsid w:val="001D2BA8"/>
    <w:rsid w:val="001D3AF0"/>
    <w:rsid w:val="001D46CD"/>
    <w:rsid w:val="001D4CD9"/>
    <w:rsid w:val="001D4EFF"/>
    <w:rsid w:val="001D5770"/>
    <w:rsid w:val="001D73F9"/>
    <w:rsid w:val="001D7DF8"/>
    <w:rsid w:val="001E2370"/>
    <w:rsid w:val="001E23BF"/>
    <w:rsid w:val="001E3D50"/>
    <w:rsid w:val="001E4A7B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3FAF"/>
    <w:rsid w:val="001F4479"/>
    <w:rsid w:val="001F452B"/>
    <w:rsid w:val="001F47B3"/>
    <w:rsid w:val="001F6F0F"/>
    <w:rsid w:val="001F763D"/>
    <w:rsid w:val="00200E12"/>
    <w:rsid w:val="00200ED8"/>
    <w:rsid w:val="002017C5"/>
    <w:rsid w:val="00203B67"/>
    <w:rsid w:val="0020416A"/>
    <w:rsid w:val="00204DC2"/>
    <w:rsid w:val="00205C2B"/>
    <w:rsid w:val="00205D12"/>
    <w:rsid w:val="00206686"/>
    <w:rsid w:val="00210329"/>
    <w:rsid w:val="00211DF1"/>
    <w:rsid w:val="00212CB3"/>
    <w:rsid w:val="00213A77"/>
    <w:rsid w:val="0021502A"/>
    <w:rsid w:val="00215738"/>
    <w:rsid w:val="002166CE"/>
    <w:rsid w:val="00216D0F"/>
    <w:rsid w:val="002216C9"/>
    <w:rsid w:val="002217F5"/>
    <w:rsid w:val="00222C1C"/>
    <w:rsid w:val="002248F4"/>
    <w:rsid w:val="00225188"/>
    <w:rsid w:val="00225D21"/>
    <w:rsid w:val="00226015"/>
    <w:rsid w:val="00226682"/>
    <w:rsid w:val="00226BFB"/>
    <w:rsid w:val="00226E0A"/>
    <w:rsid w:val="00226F0A"/>
    <w:rsid w:val="00227332"/>
    <w:rsid w:val="002311A2"/>
    <w:rsid w:val="00231A39"/>
    <w:rsid w:val="002320B5"/>
    <w:rsid w:val="00232EAF"/>
    <w:rsid w:val="00233678"/>
    <w:rsid w:val="00234046"/>
    <w:rsid w:val="0023491A"/>
    <w:rsid w:val="00234AEB"/>
    <w:rsid w:val="002352F4"/>
    <w:rsid w:val="0023598E"/>
    <w:rsid w:val="002363B3"/>
    <w:rsid w:val="00236CEF"/>
    <w:rsid w:val="00237117"/>
    <w:rsid w:val="0024296A"/>
    <w:rsid w:val="00243557"/>
    <w:rsid w:val="00243C37"/>
    <w:rsid w:val="00244D00"/>
    <w:rsid w:val="0024746D"/>
    <w:rsid w:val="00247510"/>
    <w:rsid w:val="00250E8E"/>
    <w:rsid w:val="00251FA2"/>
    <w:rsid w:val="002522DD"/>
    <w:rsid w:val="002524FD"/>
    <w:rsid w:val="002526D4"/>
    <w:rsid w:val="00252A8B"/>
    <w:rsid w:val="00252B05"/>
    <w:rsid w:val="002530CC"/>
    <w:rsid w:val="002533D6"/>
    <w:rsid w:val="00253892"/>
    <w:rsid w:val="00253A63"/>
    <w:rsid w:val="00254D39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1E0B"/>
    <w:rsid w:val="0026200B"/>
    <w:rsid w:val="0026248A"/>
    <w:rsid w:val="0026369F"/>
    <w:rsid w:val="00263B34"/>
    <w:rsid w:val="00264544"/>
    <w:rsid w:val="002646C9"/>
    <w:rsid w:val="00265574"/>
    <w:rsid w:val="00265BB2"/>
    <w:rsid w:val="00266A2F"/>
    <w:rsid w:val="002671DC"/>
    <w:rsid w:val="002676BE"/>
    <w:rsid w:val="00267783"/>
    <w:rsid w:val="00270591"/>
    <w:rsid w:val="0027104C"/>
    <w:rsid w:val="00271D06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2F51"/>
    <w:rsid w:val="002844F4"/>
    <w:rsid w:val="00284BE9"/>
    <w:rsid w:val="00284FC1"/>
    <w:rsid w:val="0028733D"/>
    <w:rsid w:val="00287F62"/>
    <w:rsid w:val="0029078F"/>
    <w:rsid w:val="002939CD"/>
    <w:rsid w:val="0029409B"/>
    <w:rsid w:val="00294A58"/>
    <w:rsid w:val="00295083"/>
    <w:rsid w:val="0029514F"/>
    <w:rsid w:val="002957E7"/>
    <w:rsid w:val="00295DC8"/>
    <w:rsid w:val="00295F87"/>
    <w:rsid w:val="00295FC1"/>
    <w:rsid w:val="0029663B"/>
    <w:rsid w:val="0029726F"/>
    <w:rsid w:val="0029786B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A7E8D"/>
    <w:rsid w:val="002B0B26"/>
    <w:rsid w:val="002B0D07"/>
    <w:rsid w:val="002B0DF5"/>
    <w:rsid w:val="002B19FB"/>
    <w:rsid w:val="002B1E8A"/>
    <w:rsid w:val="002B1EEE"/>
    <w:rsid w:val="002B2C68"/>
    <w:rsid w:val="002B4076"/>
    <w:rsid w:val="002B4841"/>
    <w:rsid w:val="002B4A7D"/>
    <w:rsid w:val="002B5482"/>
    <w:rsid w:val="002B68BF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2E85"/>
    <w:rsid w:val="002C3269"/>
    <w:rsid w:val="002C3BB2"/>
    <w:rsid w:val="002C435E"/>
    <w:rsid w:val="002C4843"/>
    <w:rsid w:val="002C4FE0"/>
    <w:rsid w:val="002C50E4"/>
    <w:rsid w:val="002C5DB6"/>
    <w:rsid w:val="002C60B8"/>
    <w:rsid w:val="002C66D6"/>
    <w:rsid w:val="002C6D18"/>
    <w:rsid w:val="002D0017"/>
    <w:rsid w:val="002D18C1"/>
    <w:rsid w:val="002D3F32"/>
    <w:rsid w:val="002D5840"/>
    <w:rsid w:val="002D5D2D"/>
    <w:rsid w:val="002D61A4"/>
    <w:rsid w:val="002D7929"/>
    <w:rsid w:val="002E06F2"/>
    <w:rsid w:val="002E163D"/>
    <w:rsid w:val="002E21B2"/>
    <w:rsid w:val="002E3FFF"/>
    <w:rsid w:val="002E5356"/>
    <w:rsid w:val="002E5720"/>
    <w:rsid w:val="002E668B"/>
    <w:rsid w:val="002E76D7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914"/>
    <w:rsid w:val="00301B65"/>
    <w:rsid w:val="003022A0"/>
    <w:rsid w:val="003025D8"/>
    <w:rsid w:val="00303BF5"/>
    <w:rsid w:val="00303CA3"/>
    <w:rsid w:val="00303EAF"/>
    <w:rsid w:val="00304440"/>
    <w:rsid w:val="00304532"/>
    <w:rsid w:val="0030473D"/>
    <w:rsid w:val="00304B1A"/>
    <w:rsid w:val="00305353"/>
    <w:rsid w:val="003060A0"/>
    <w:rsid w:val="003063CE"/>
    <w:rsid w:val="00306857"/>
    <w:rsid w:val="00306C27"/>
    <w:rsid w:val="00307726"/>
    <w:rsid w:val="00307B5B"/>
    <w:rsid w:val="003101B3"/>
    <w:rsid w:val="003128EE"/>
    <w:rsid w:val="0031446F"/>
    <w:rsid w:val="003146A9"/>
    <w:rsid w:val="00315A79"/>
    <w:rsid w:val="00315CFA"/>
    <w:rsid w:val="00320007"/>
    <w:rsid w:val="00322624"/>
    <w:rsid w:val="003226FC"/>
    <w:rsid w:val="0032394F"/>
    <w:rsid w:val="00323F86"/>
    <w:rsid w:val="00324201"/>
    <w:rsid w:val="00324653"/>
    <w:rsid w:val="0032590D"/>
    <w:rsid w:val="00326CCC"/>
    <w:rsid w:val="003271C4"/>
    <w:rsid w:val="00327557"/>
    <w:rsid w:val="00327A62"/>
    <w:rsid w:val="0033104A"/>
    <w:rsid w:val="0033125C"/>
    <w:rsid w:val="00332FEA"/>
    <w:rsid w:val="00333557"/>
    <w:rsid w:val="00333970"/>
    <w:rsid w:val="003339CA"/>
    <w:rsid w:val="00333C0A"/>
    <w:rsid w:val="00334A65"/>
    <w:rsid w:val="00334CAB"/>
    <w:rsid w:val="00335C97"/>
    <w:rsid w:val="00335EC9"/>
    <w:rsid w:val="00335F39"/>
    <w:rsid w:val="0033632E"/>
    <w:rsid w:val="003366B9"/>
    <w:rsid w:val="00337ED5"/>
    <w:rsid w:val="00342680"/>
    <w:rsid w:val="00342DB1"/>
    <w:rsid w:val="00343082"/>
    <w:rsid w:val="00343AFF"/>
    <w:rsid w:val="00343BEA"/>
    <w:rsid w:val="00345D0F"/>
    <w:rsid w:val="00345DDF"/>
    <w:rsid w:val="00346152"/>
    <w:rsid w:val="003467E8"/>
    <w:rsid w:val="00346879"/>
    <w:rsid w:val="003475A3"/>
    <w:rsid w:val="00347BEC"/>
    <w:rsid w:val="00347DB2"/>
    <w:rsid w:val="00347EA3"/>
    <w:rsid w:val="00350347"/>
    <w:rsid w:val="003504C7"/>
    <w:rsid w:val="003509E9"/>
    <w:rsid w:val="003528CA"/>
    <w:rsid w:val="0035648F"/>
    <w:rsid w:val="00356D81"/>
    <w:rsid w:val="003575A6"/>
    <w:rsid w:val="00357B85"/>
    <w:rsid w:val="003604E5"/>
    <w:rsid w:val="003606C2"/>
    <w:rsid w:val="00360FA9"/>
    <w:rsid w:val="003616BE"/>
    <w:rsid w:val="00363335"/>
    <w:rsid w:val="003635F5"/>
    <w:rsid w:val="003636A9"/>
    <w:rsid w:val="00363983"/>
    <w:rsid w:val="003639A4"/>
    <w:rsid w:val="00363AC8"/>
    <w:rsid w:val="00364447"/>
    <w:rsid w:val="003655AA"/>
    <w:rsid w:val="003657E6"/>
    <w:rsid w:val="00367401"/>
    <w:rsid w:val="00370280"/>
    <w:rsid w:val="00371DE3"/>
    <w:rsid w:val="00373881"/>
    <w:rsid w:val="00374692"/>
    <w:rsid w:val="00375206"/>
    <w:rsid w:val="00375B35"/>
    <w:rsid w:val="0037608C"/>
    <w:rsid w:val="0037779C"/>
    <w:rsid w:val="00381AF7"/>
    <w:rsid w:val="0038260A"/>
    <w:rsid w:val="00382A9E"/>
    <w:rsid w:val="00382B3A"/>
    <w:rsid w:val="00382C77"/>
    <w:rsid w:val="00384191"/>
    <w:rsid w:val="00385972"/>
    <w:rsid w:val="00386042"/>
    <w:rsid w:val="00386792"/>
    <w:rsid w:val="00386E53"/>
    <w:rsid w:val="0039070B"/>
    <w:rsid w:val="003910CA"/>
    <w:rsid w:val="00392003"/>
    <w:rsid w:val="00392ABD"/>
    <w:rsid w:val="00392B6F"/>
    <w:rsid w:val="003931EF"/>
    <w:rsid w:val="0039375D"/>
    <w:rsid w:val="00394248"/>
    <w:rsid w:val="00395AF1"/>
    <w:rsid w:val="00396072"/>
    <w:rsid w:val="00396865"/>
    <w:rsid w:val="00397489"/>
    <w:rsid w:val="00397CAD"/>
    <w:rsid w:val="003A0754"/>
    <w:rsid w:val="003A1610"/>
    <w:rsid w:val="003A17CF"/>
    <w:rsid w:val="003A1F38"/>
    <w:rsid w:val="003A32E8"/>
    <w:rsid w:val="003A3E90"/>
    <w:rsid w:val="003A4AC4"/>
    <w:rsid w:val="003A6E3C"/>
    <w:rsid w:val="003A74C5"/>
    <w:rsid w:val="003A7F16"/>
    <w:rsid w:val="003B35AA"/>
    <w:rsid w:val="003B38AC"/>
    <w:rsid w:val="003B3BCF"/>
    <w:rsid w:val="003B4DEB"/>
    <w:rsid w:val="003B521A"/>
    <w:rsid w:val="003B5420"/>
    <w:rsid w:val="003B7EC2"/>
    <w:rsid w:val="003C0D46"/>
    <w:rsid w:val="003C0E21"/>
    <w:rsid w:val="003C0E62"/>
    <w:rsid w:val="003C1527"/>
    <w:rsid w:val="003C28BB"/>
    <w:rsid w:val="003C2B44"/>
    <w:rsid w:val="003C357A"/>
    <w:rsid w:val="003C397F"/>
    <w:rsid w:val="003C40D0"/>
    <w:rsid w:val="003C49C1"/>
    <w:rsid w:val="003C5171"/>
    <w:rsid w:val="003C70B7"/>
    <w:rsid w:val="003C7627"/>
    <w:rsid w:val="003C77B6"/>
    <w:rsid w:val="003D0797"/>
    <w:rsid w:val="003D0A63"/>
    <w:rsid w:val="003D1A14"/>
    <w:rsid w:val="003D1B9C"/>
    <w:rsid w:val="003D256D"/>
    <w:rsid w:val="003D3209"/>
    <w:rsid w:val="003D3312"/>
    <w:rsid w:val="003D34B8"/>
    <w:rsid w:val="003D3D2B"/>
    <w:rsid w:val="003D3D8E"/>
    <w:rsid w:val="003D4399"/>
    <w:rsid w:val="003D4E7D"/>
    <w:rsid w:val="003D5988"/>
    <w:rsid w:val="003D6454"/>
    <w:rsid w:val="003D6456"/>
    <w:rsid w:val="003D679A"/>
    <w:rsid w:val="003D6993"/>
    <w:rsid w:val="003D6ABA"/>
    <w:rsid w:val="003D703E"/>
    <w:rsid w:val="003D77BA"/>
    <w:rsid w:val="003E039B"/>
    <w:rsid w:val="003E0D1F"/>
    <w:rsid w:val="003E1574"/>
    <w:rsid w:val="003E1D1F"/>
    <w:rsid w:val="003E24EA"/>
    <w:rsid w:val="003E3F6B"/>
    <w:rsid w:val="003E3FB9"/>
    <w:rsid w:val="003E4557"/>
    <w:rsid w:val="003E46A9"/>
    <w:rsid w:val="003E4803"/>
    <w:rsid w:val="003E4AB3"/>
    <w:rsid w:val="003E5650"/>
    <w:rsid w:val="003E5790"/>
    <w:rsid w:val="003E5B82"/>
    <w:rsid w:val="003F0F0D"/>
    <w:rsid w:val="003F2419"/>
    <w:rsid w:val="003F332D"/>
    <w:rsid w:val="003F39B7"/>
    <w:rsid w:val="003F39BF"/>
    <w:rsid w:val="003F4AE0"/>
    <w:rsid w:val="003F5039"/>
    <w:rsid w:val="003F52D6"/>
    <w:rsid w:val="003F7897"/>
    <w:rsid w:val="004007C2"/>
    <w:rsid w:val="00400CE7"/>
    <w:rsid w:val="00400D03"/>
    <w:rsid w:val="00401459"/>
    <w:rsid w:val="00401E35"/>
    <w:rsid w:val="00401FE8"/>
    <w:rsid w:val="00402E7D"/>
    <w:rsid w:val="00402FD8"/>
    <w:rsid w:val="004052E3"/>
    <w:rsid w:val="0040586D"/>
    <w:rsid w:val="004058B8"/>
    <w:rsid w:val="00405A71"/>
    <w:rsid w:val="004061E7"/>
    <w:rsid w:val="00406DB4"/>
    <w:rsid w:val="00410CB9"/>
    <w:rsid w:val="00410E88"/>
    <w:rsid w:val="00410E8F"/>
    <w:rsid w:val="00411B3C"/>
    <w:rsid w:val="004125B9"/>
    <w:rsid w:val="0041313D"/>
    <w:rsid w:val="00413ADF"/>
    <w:rsid w:val="00413DAC"/>
    <w:rsid w:val="00414AAD"/>
    <w:rsid w:val="00414E2E"/>
    <w:rsid w:val="004158C4"/>
    <w:rsid w:val="00415BA1"/>
    <w:rsid w:val="004176BE"/>
    <w:rsid w:val="0041783F"/>
    <w:rsid w:val="004202FD"/>
    <w:rsid w:val="00421022"/>
    <w:rsid w:val="0042249E"/>
    <w:rsid w:val="0042253A"/>
    <w:rsid w:val="00422FBA"/>
    <w:rsid w:val="00422FD6"/>
    <w:rsid w:val="00423A1D"/>
    <w:rsid w:val="004240B9"/>
    <w:rsid w:val="00424B68"/>
    <w:rsid w:val="0042567E"/>
    <w:rsid w:val="00425BD2"/>
    <w:rsid w:val="00425C12"/>
    <w:rsid w:val="00425C4E"/>
    <w:rsid w:val="0042622A"/>
    <w:rsid w:val="004266F2"/>
    <w:rsid w:val="00426A72"/>
    <w:rsid w:val="00427210"/>
    <w:rsid w:val="004272D2"/>
    <w:rsid w:val="00427516"/>
    <w:rsid w:val="00427892"/>
    <w:rsid w:val="00427BA0"/>
    <w:rsid w:val="00430718"/>
    <w:rsid w:val="004313D2"/>
    <w:rsid w:val="0043151E"/>
    <w:rsid w:val="0043184B"/>
    <w:rsid w:val="00431C9C"/>
    <w:rsid w:val="004328BD"/>
    <w:rsid w:val="004331AC"/>
    <w:rsid w:val="00434209"/>
    <w:rsid w:val="0043429B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334"/>
    <w:rsid w:val="00445FCD"/>
    <w:rsid w:val="004478E4"/>
    <w:rsid w:val="0045011D"/>
    <w:rsid w:val="004503CC"/>
    <w:rsid w:val="00451922"/>
    <w:rsid w:val="00452541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58E0"/>
    <w:rsid w:val="00466DAD"/>
    <w:rsid w:val="0046777A"/>
    <w:rsid w:val="004702A4"/>
    <w:rsid w:val="00470710"/>
    <w:rsid w:val="00470A44"/>
    <w:rsid w:val="004712FF"/>
    <w:rsid w:val="00473088"/>
    <w:rsid w:val="004749D9"/>
    <w:rsid w:val="0047602B"/>
    <w:rsid w:val="00477E34"/>
    <w:rsid w:val="00480798"/>
    <w:rsid w:val="0048148D"/>
    <w:rsid w:val="004825E0"/>
    <w:rsid w:val="00484C93"/>
    <w:rsid w:val="0048644C"/>
    <w:rsid w:val="004865F1"/>
    <w:rsid w:val="00486D7B"/>
    <w:rsid w:val="00487921"/>
    <w:rsid w:val="0049024D"/>
    <w:rsid w:val="004904DD"/>
    <w:rsid w:val="00492368"/>
    <w:rsid w:val="00492F9B"/>
    <w:rsid w:val="004948B8"/>
    <w:rsid w:val="0049599F"/>
    <w:rsid w:val="00495EFA"/>
    <w:rsid w:val="004973B5"/>
    <w:rsid w:val="004976B6"/>
    <w:rsid w:val="004A0F68"/>
    <w:rsid w:val="004A1062"/>
    <w:rsid w:val="004A3B72"/>
    <w:rsid w:val="004A4431"/>
    <w:rsid w:val="004A5171"/>
    <w:rsid w:val="004A6AD6"/>
    <w:rsid w:val="004A709F"/>
    <w:rsid w:val="004A774E"/>
    <w:rsid w:val="004B03D8"/>
    <w:rsid w:val="004B196C"/>
    <w:rsid w:val="004B273F"/>
    <w:rsid w:val="004B2781"/>
    <w:rsid w:val="004B27F0"/>
    <w:rsid w:val="004B321E"/>
    <w:rsid w:val="004B3421"/>
    <w:rsid w:val="004B435A"/>
    <w:rsid w:val="004B4E2A"/>
    <w:rsid w:val="004B50C2"/>
    <w:rsid w:val="004B6930"/>
    <w:rsid w:val="004B6A5D"/>
    <w:rsid w:val="004C0702"/>
    <w:rsid w:val="004C0C2B"/>
    <w:rsid w:val="004C2006"/>
    <w:rsid w:val="004C205D"/>
    <w:rsid w:val="004C2375"/>
    <w:rsid w:val="004C429E"/>
    <w:rsid w:val="004C5093"/>
    <w:rsid w:val="004C563D"/>
    <w:rsid w:val="004C5DA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98C"/>
    <w:rsid w:val="004E1DFA"/>
    <w:rsid w:val="004E3A6D"/>
    <w:rsid w:val="004E3FAD"/>
    <w:rsid w:val="004E45FE"/>
    <w:rsid w:val="004E495D"/>
    <w:rsid w:val="004E4B6C"/>
    <w:rsid w:val="004E509D"/>
    <w:rsid w:val="004E6C0B"/>
    <w:rsid w:val="004F01D6"/>
    <w:rsid w:val="004F0E3F"/>
    <w:rsid w:val="004F1CD9"/>
    <w:rsid w:val="004F25E4"/>
    <w:rsid w:val="004F30DB"/>
    <w:rsid w:val="004F3F95"/>
    <w:rsid w:val="004F50EA"/>
    <w:rsid w:val="004F62B3"/>
    <w:rsid w:val="004F6AE9"/>
    <w:rsid w:val="004F6D9D"/>
    <w:rsid w:val="004F7906"/>
    <w:rsid w:val="004F7D75"/>
    <w:rsid w:val="00500076"/>
    <w:rsid w:val="00500FB0"/>
    <w:rsid w:val="005013B3"/>
    <w:rsid w:val="005018EC"/>
    <w:rsid w:val="00502027"/>
    <w:rsid w:val="00502180"/>
    <w:rsid w:val="00503168"/>
    <w:rsid w:val="00503C69"/>
    <w:rsid w:val="00505150"/>
    <w:rsid w:val="005051ED"/>
    <w:rsid w:val="00505803"/>
    <w:rsid w:val="00507B1D"/>
    <w:rsid w:val="00507FAF"/>
    <w:rsid w:val="00510313"/>
    <w:rsid w:val="00511230"/>
    <w:rsid w:val="005115B8"/>
    <w:rsid w:val="00512587"/>
    <w:rsid w:val="005147EB"/>
    <w:rsid w:val="00514956"/>
    <w:rsid w:val="0051572A"/>
    <w:rsid w:val="0051581B"/>
    <w:rsid w:val="00515FC4"/>
    <w:rsid w:val="005161F8"/>
    <w:rsid w:val="00516C31"/>
    <w:rsid w:val="00516D69"/>
    <w:rsid w:val="005172B5"/>
    <w:rsid w:val="00520097"/>
    <w:rsid w:val="005208C9"/>
    <w:rsid w:val="00521685"/>
    <w:rsid w:val="0052189D"/>
    <w:rsid w:val="00523018"/>
    <w:rsid w:val="005231D3"/>
    <w:rsid w:val="005233D4"/>
    <w:rsid w:val="00523781"/>
    <w:rsid w:val="00523F8B"/>
    <w:rsid w:val="00526636"/>
    <w:rsid w:val="00526A2E"/>
    <w:rsid w:val="00526F68"/>
    <w:rsid w:val="00527F64"/>
    <w:rsid w:val="0053003E"/>
    <w:rsid w:val="00530A76"/>
    <w:rsid w:val="00531BE2"/>
    <w:rsid w:val="00532C11"/>
    <w:rsid w:val="0053316D"/>
    <w:rsid w:val="005345CD"/>
    <w:rsid w:val="00534C64"/>
    <w:rsid w:val="00534F65"/>
    <w:rsid w:val="005358EE"/>
    <w:rsid w:val="00536720"/>
    <w:rsid w:val="00537AC9"/>
    <w:rsid w:val="005400F7"/>
    <w:rsid w:val="0054014E"/>
    <w:rsid w:val="00540ADD"/>
    <w:rsid w:val="00541118"/>
    <w:rsid w:val="0054325D"/>
    <w:rsid w:val="005450EC"/>
    <w:rsid w:val="00545A4C"/>
    <w:rsid w:val="00546247"/>
    <w:rsid w:val="0054631E"/>
    <w:rsid w:val="005477D3"/>
    <w:rsid w:val="00547F60"/>
    <w:rsid w:val="00550D85"/>
    <w:rsid w:val="005511B5"/>
    <w:rsid w:val="00552265"/>
    <w:rsid w:val="00552E99"/>
    <w:rsid w:val="00553710"/>
    <w:rsid w:val="00555270"/>
    <w:rsid w:val="00555C12"/>
    <w:rsid w:val="00556932"/>
    <w:rsid w:val="00557420"/>
    <w:rsid w:val="00557CC7"/>
    <w:rsid w:val="00560419"/>
    <w:rsid w:val="005606CC"/>
    <w:rsid w:val="00560D28"/>
    <w:rsid w:val="00561213"/>
    <w:rsid w:val="0056156C"/>
    <w:rsid w:val="00561A93"/>
    <w:rsid w:val="00562252"/>
    <w:rsid w:val="00563552"/>
    <w:rsid w:val="00563C25"/>
    <w:rsid w:val="005661C9"/>
    <w:rsid w:val="0056659A"/>
    <w:rsid w:val="0056663D"/>
    <w:rsid w:val="005670FD"/>
    <w:rsid w:val="0057057A"/>
    <w:rsid w:val="0057112D"/>
    <w:rsid w:val="00571D43"/>
    <w:rsid w:val="005729E0"/>
    <w:rsid w:val="005738F7"/>
    <w:rsid w:val="00574726"/>
    <w:rsid w:val="00575BE7"/>
    <w:rsid w:val="0057636D"/>
    <w:rsid w:val="00576538"/>
    <w:rsid w:val="005774CA"/>
    <w:rsid w:val="005776E8"/>
    <w:rsid w:val="005777D5"/>
    <w:rsid w:val="00577E56"/>
    <w:rsid w:val="00580902"/>
    <w:rsid w:val="00581F36"/>
    <w:rsid w:val="00583109"/>
    <w:rsid w:val="00583EA1"/>
    <w:rsid w:val="00584957"/>
    <w:rsid w:val="00585318"/>
    <w:rsid w:val="00587062"/>
    <w:rsid w:val="00587219"/>
    <w:rsid w:val="0058728E"/>
    <w:rsid w:val="005874D7"/>
    <w:rsid w:val="00587919"/>
    <w:rsid w:val="00590541"/>
    <w:rsid w:val="00590C62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9750D"/>
    <w:rsid w:val="005A1552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4D8"/>
    <w:rsid w:val="005A7884"/>
    <w:rsid w:val="005B0B7A"/>
    <w:rsid w:val="005B1122"/>
    <w:rsid w:val="005B1181"/>
    <w:rsid w:val="005B1A3F"/>
    <w:rsid w:val="005B2711"/>
    <w:rsid w:val="005B2732"/>
    <w:rsid w:val="005B2918"/>
    <w:rsid w:val="005B35A4"/>
    <w:rsid w:val="005B4031"/>
    <w:rsid w:val="005B4E9A"/>
    <w:rsid w:val="005B54B3"/>
    <w:rsid w:val="005B6C4B"/>
    <w:rsid w:val="005B741A"/>
    <w:rsid w:val="005B747A"/>
    <w:rsid w:val="005B76EE"/>
    <w:rsid w:val="005C025F"/>
    <w:rsid w:val="005C0DB7"/>
    <w:rsid w:val="005C149B"/>
    <w:rsid w:val="005C1839"/>
    <w:rsid w:val="005C2574"/>
    <w:rsid w:val="005C469E"/>
    <w:rsid w:val="005C47D0"/>
    <w:rsid w:val="005C607E"/>
    <w:rsid w:val="005C76CE"/>
    <w:rsid w:val="005D0597"/>
    <w:rsid w:val="005D0AB5"/>
    <w:rsid w:val="005D133A"/>
    <w:rsid w:val="005D2671"/>
    <w:rsid w:val="005D38B5"/>
    <w:rsid w:val="005D41EC"/>
    <w:rsid w:val="005D4CBA"/>
    <w:rsid w:val="005D5E65"/>
    <w:rsid w:val="005D6B8D"/>
    <w:rsid w:val="005E04C4"/>
    <w:rsid w:val="005E070E"/>
    <w:rsid w:val="005E1B55"/>
    <w:rsid w:val="005E1F86"/>
    <w:rsid w:val="005E2D87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4A6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1505"/>
    <w:rsid w:val="0060207B"/>
    <w:rsid w:val="00602B39"/>
    <w:rsid w:val="0060318B"/>
    <w:rsid w:val="0060335F"/>
    <w:rsid w:val="00603C73"/>
    <w:rsid w:val="00604068"/>
    <w:rsid w:val="006054D7"/>
    <w:rsid w:val="006067A1"/>
    <w:rsid w:val="00607343"/>
    <w:rsid w:val="00607386"/>
    <w:rsid w:val="00607AEF"/>
    <w:rsid w:val="00607BF0"/>
    <w:rsid w:val="0061003F"/>
    <w:rsid w:val="00612233"/>
    <w:rsid w:val="0061299A"/>
    <w:rsid w:val="006131FD"/>
    <w:rsid w:val="00613DA5"/>
    <w:rsid w:val="0061493F"/>
    <w:rsid w:val="006149DD"/>
    <w:rsid w:val="00614F79"/>
    <w:rsid w:val="0061512E"/>
    <w:rsid w:val="0061601C"/>
    <w:rsid w:val="00616843"/>
    <w:rsid w:val="006169FD"/>
    <w:rsid w:val="00617276"/>
    <w:rsid w:val="00620242"/>
    <w:rsid w:val="00620555"/>
    <w:rsid w:val="00621836"/>
    <w:rsid w:val="006228F4"/>
    <w:rsid w:val="00622D71"/>
    <w:rsid w:val="00622FD5"/>
    <w:rsid w:val="0062353A"/>
    <w:rsid w:val="006255EB"/>
    <w:rsid w:val="0062630D"/>
    <w:rsid w:val="00626571"/>
    <w:rsid w:val="00626CAB"/>
    <w:rsid w:val="00627879"/>
    <w:rsid w:val="00627FD0"/>
    <w:rsid w:val="0063039B"/>
    <w:rsid w:val="00631177"/>
    <w:rsid w:val="006313AB"/>
    <w:rsid w:val="00634297"/>
    <w:rsid w:val="00635658"/>
    <w:rsid w:val="00635F97"/>
    <w:rsid w:val="006361C6"/>
    <w:rsid w:val="00636758"/>
    <w:rsid w:val="00640070"/>
    <w:rsid w:val="0064155D"/>
    <w:rsid w:val="00641B59"/>
    <w:rsid w:val="00641BDC"/>
    <w:rsid w:val="00641C7B"/>
    <w:rsid w:val="006424F2"/>
    <w:rsid w:val="006429A6"/>
    <w:rsid w:val="0064451B"/>
    <w:rsid w:val="00645ACE"/>
    <w:rsid w:val="0064651E"/>
    <w:rsid w:val="00646F63"/>
    <w:rsid w:val="00647170"/>
    <w:rsid w:val="0065070C"/>
    <w:rsid w:val="00650907"/>
    <w:rsid w:val="00650DDA"/>
    <w:rsid w:val="0065116B"/>
    <w:rsid w:val="0065122E"/>
    <w:rsid w:val="006514B6"/>
    <w:rsid w:val="00651FFB"/>
    <w:rsid w:val="006530AC"/>
    <w:rsid w:val="006541FE"/>
    <w:rsid w:val="00654A47"/>
    <w:rsid w:val="00655BDA"/>
    <w:rsid w:val="0065600D"/>
    <w:rsid w:val="00656998"/>
    <w:rsid w:val="00657CB2"/>
    <w:rsid w:val="00660214"/>
    <w:rsid w:val="00661597"/>
    <w:rsid w:val="00663510"/>
    <w:rsid w:val="00663773"/>
    <w:rsid w:val="006637C9"/>
    <w:rsid w:val="006640F9"/>
    <w:rsid w:val="0066452B"/>
    <w:rsid w:val="0066669A"/>
    <w:rsid w:val="00666AB9"/>
    <w:rsid w:val="006711C0"/>
    <w:rsid w:val="006714D1"/>
    <w:rsid w:val="006715FF"/>
    <w:rsid w:val="00671717"/>
    <w:rsid w:val="00672123"/>
    <w:rsid w:val="00673804"/>
    <w:rsid w:val="00673BE4"/>
    <w:rsid w:val="00673ECE"/>
    <w:rsid w:val="006751B5"/>
    <w:rsid w:val="00676F7A"/>
    <w:rsid w:val="00680D8F"/>
    <w:rsid w:val="0068173C"/>
    <w:rsid w:val="00681F89"/>
    <w:rsid w:val="006823BC"/>
    <w:rsid w:val="00682782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F9"/>
    <w:rsid w:val="00695230"/>
    <w:rsid w:val="00695547"/>
    <w:rsid w:val="00696085"/>
    <w:rsid w:val="00696ED9"/>
    <w:rsid w:val="006A076E"/>
    <w:rsid w:val="006A0B64"/>
    <w:rsid w:val="006A0DCE"/>
    <w:rsid w:val="006A1076"/>
    <w:rsid w:val="006A1FAC"/>
    <w:rsid w:val="006A2711"/>
    <w:rsid w:val="006A2D70"/>
    <w:rsid w:val="006A3675"/>
    <w:rsid w:val="006A36A9"/>
    <w:rsid w:val="006A5A6F"/>
    <w:rsid w:val="006A64AF"/>
    <w:rsid w:val="006A7054"/>
    <w:rsid w:val="006A7899"/>
    <w:rsid w:val="006B0DC7"/>
    <w:rsid w:val="006B1661"/>
    <w:rsid w:val="006B2F37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3F31"/>
    <w:rsid w:val="006C4CF1"/>
    <w:rsid w:val="006C55B4"/>
    <w:rsid w:val="006C5E80"/>
    <w:rsid w:val="006C63A8"/>
    <w:rsid w:val="006C660C"/>
    <w:rsid w:val="006C7682"/>
    <w:rsid w:val="006C7E4E"/>
    <w:rsid w:val="006D0AE6"/>
    <w:rsid w:val="006D106D"/>
    <w:rsid w:val="006D2375"/>
    <w:rsid w:val="006D2EB3"/>
    <w:rsid w:val="006D388E"/>
    <w:rsid w:val="006D38A3"/>
    <w:rsid w:val="006D5858"/>
    <w:rsid w:val="006D611E"/>
    <w:rsid w:val="006D7EF9"/>
    <w:rsid w:val="006E016D"/>
    <w:rsid w:val="006E0941"/>
    <w:rsid w:val="006E0B80"/>
    <w:rsid w:val="006E116A"/>
    <w:rsid w:val="006E175E"/>
    <w:rsid w:val="006E1F7B"/>
    <w:rsid w:val="006E293B"/>
    <w:rsid w:val="006E2F29"/>
    <w:rsid w:val="006E33DA"/>
    <w:rsid w:val="006E39C5"/>
    <w:rsid w:val="006E3C3A"/>
    <w:rsid w:val="006E4B05"/>
    <w:rsid w:val="006E4D85"/>
    <w:rsid w:val="006E5662"/>
    <w:rsid w:val="006E5C8A"/>
    <w:rsid w:val="006E66EE"/>
    <w:rsid w:val="006E758B"/>
    <w:rsid w:val="006E75D7"/>
    <w:rsid w:val="006F008F"/>
    <w:rsid w:val="006F0A63"/>
    <w:rsid w:val="006F1C26"/>
    <w:rsid w:val="006F1C4A"/>
    <w:rsid w:val="006F206C"/>
    <w:rsid w:val="006F2909"/>
    <w:rsid w:val="006F2F21"/>
    <w:rsid w:val="006F3206"/>
    <w:rsid w:val="006F6406"/>
    <w:rsid w:val="006F6464"/>
    <w:rsid w:val="006F6B66"/>
    <w:rsid w:val="006F7150"/>
    <w:rsid w:val="006F728E"/>
    <w:rsid w:val="006F7491"/>
    <w:rsid w:val="006F7AFF"/>
    <w:rsid w:val="007007E7"/>
    <w:rsid w:val="007038CC"/>
    <w:rsid w:val="00704036"/>
    <w:rsid w:val="00704206"/>
    <w:rsid w:val="007048E1"/>
    <w:rsid w:val="00704905"/>
    <w:rsid w:val="00705A6C"/>
    <w:rsid w:val="00706592"/>
    <w:rsid w:val="00706CCF"/>
    <w:rsid w:val="007071EF"/>
    <w:rsid w:val="00707D40"/>
    <w:rsid w:val="00710AEE"/>
    <w:rsid w:val="00711481"/>
    <w:rsid w:val="00713002"/>
    <w:rsid w:val="007136B4"/>
    <w:rsid w:val="007136D5"/>
    <w:rsid w:val="0071446A"/>
    <w:rsid w:val="007148DE"/>
    <w:rsid w:val="00717D79"/>
    <w:rsid w:val="00720A65"/>
    <w:rsid w:val="00722167"/>
    <w:rsid w:val="00724C81"/>
    <w:rsid w:val="00724E19"/>
    <w:rsid w:val="007257F1"/>
    <w:rsid w:val="00725E17"/>
    <w:rsid w:val="00726006"/>
    <w:rsid w:val="0072736E"/>
    <w:rsid w:val="007275B5"/>
    <w:rsid w:val="00730535"/>
    <w:rsid w:val="00732BD2"/>
    <w:rsid w:val="00732E27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1C20"/>
    <w:rsid w:val="007435B1"/>
    <w:rsid w:val="00744419"/>
    <w:rsid w:val="00744726"/>
    <w:rsid w:val="00746719"/>
    <w:rsid w:val="00747708"/>
    <w:rsid w:val="00747F9B"/>
    <w:rsid w:val="00750006"/>
    <w:rsid w:val="007501B7"/>
    <w:rsid w:val="00750CF7"/>
    <w:rsid w:val="00751784"/>
    <w:rsid w:val="00751FB2"/>
    <w:rsid w:val="0075219F"/>
    <w:rsid w:val="00752864"/>
    <w:rsid w:val="007532AD"/>
    <w:rsid w:val="00753BB4"/>
    <w:rsid w:val="00753E9E"/>
    <w:rsid w:val="00754549"/>
    <w:rsid w:val="007552E8"/>
    <w:rsid w:val="00755716"/>
    <w:rsid w:val="00755A5C"/>
    <w:rsid w:val="00756C80"/>
    <w:rsid w:val="00757170"/>
    <w:rsid w:val="00760331"/>
    <w:rsid w:val="0076166B"/>
    <w:rsid w:val="0076175A"/>
    <w:rsid w:val="00761C21"/>
    <w:rsid w:val="00762867"/>
    <w:rsid w:val="00762BCF"/>
    <w:rsid w:val="00763B8A"/>
    <w:rsid w:val="00763F72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3DD"/>
    <w:rsid w:val="00773443"/>
    <w:rsid w:val="007738A0"/>
    <w:rsid w:val="00773A9F"/>
    <w:rsid w:val="007749FB"/>
    <w:rsid w:val="007750C5"/>
    <w:rsid w:val="00775A92"/>
    <w:rsid w:val="007760DA"/>
    <w:rsid w:val="00776A8A"/>
    <w:rsid w:val="00776E52"/>
    <w:rsid w:val="00780771"/>
    <w:rsid w:val="00780CDA"/>
    <w:rsid w:val="00780E84"/>
    <w:rsid w:val="00781F95"/>
    <w:rsid w:val="007823B6"/>
    <w:rsid w:val="007828C1"/>
    <w:rsid w:val="007835F1"/>
    <w:rsid w:val="00783B0C"/>
    <w:rsid w:val="00784623"/>
    <w:rsid w:val="0078496A"/>
    <w:rsid w:val="00785797"/>
    <w:rsid w:val="00785D34"/>
    <w:rsid w:val="00787DA2"/>
    <w:rsid w:val="00792AB7"/>
    <w:rsid w:val="00792ED9"/>
    <w:rsid w:val="0079309D"/>
    <w:rsid w:val="0079358B"/>
    <w:rsid w:val="00793B33"/>
    <w:rsid w:val="00793F90"/>
    <w:rsid w:val="00794A9D"/>
    <w:rsid w:val="00794F64"/>
    <w:rsid w:val="0079615C"/>
    <w:rsid w:val="007968FF"/>
    <w:rsid w:val="00796A46"/>
    <w:rsid w:val="00796B9D"/>
    <w:rsid w:val="00797539"/>
    <w:rsid w:val="007A075E"/>
    <w:rsid w:val="007A14CE"/>
    <w:rsid w:val="007A17C0"/>
    <w:rsid w:val="007A20BD"/>
    <w:rsid w:val="007A243E"/>
    <w:rsid w:val="007A3680"/>
    <w:rsid w:val="007A4228"/>
    <w:rsid w:val="007A49F7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B6959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140E"/>
    <w:rsid w:val="007D1DBB"/>
    <w:rsid w:val="007D394F"/>
    <w:rsid w:val="007D3A25"/>
    <w:rsid w:val="007D4D18"/>
    <w:rsid w:val="007D630B"/>
    <w:rsid w:val="007D66E4"/>
    <w:rsid w:val="007E008A"/>
    <w:rsid w:val="007E0407"/>
    <w:rsid w:val="007E0BF4"/>
    <w:rsid w:val="007E1633"/>
    <w:rsid w:val="007E178B"/>
    <w:rsid w:val="007E4915"/>
    <w:rsid w:val="007E4EEB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816"/>
    <w:rsid w:val="007F196C"/>
    <w:rsid w:val="007F2190"/>
    <w:rsid w:val="007F340B"/>
    <w:rsid w:val="007F3615"/>
    <w:rsid w:val="007F43C5"/>
    <w:rsid w:val="007F4CFE"/>
    <w:rsid w:val="007F4D37"/>
    <w:rsid w:val="007F5363"/>
    <w:rsid w:val="007F53E1"/>
    <w:rsid w:val="007F5752"/>
    <w:rsid w:val="007F5B85"/>
    <w:rsid w:val="007F6704"/>
    <w:rsid w:val="007F6875"/>
    <w:rsid w:val="007F6BDC"/>
    <w:rsid w:val="007F6CB2"/>
    <w:rsid w:val="007F7F19"/>
    <w:rsid w:val="008006EE"/>
    <w:rsid w:val="008008C2"/>
    <w:rsid w:val="00800E7A"/>
    <w:rsid w:val="00800F05"/>
    <w:rsid w:val="008018EB"/>
    <w:rsid w:val="008019DB"/>
    <w:rsid w:val="008025EC"/>
    <w:rsid w:val="008039D0"/>
    <w:rsid w:val="0080406E"/>
    <w:rsid w:val="0080483C"/>
    <w:rsid w:val="0080530B"/>
    <w:rsid w:val="0080598F"/>
    <w:rsid w:val="00806636"/>
    <w:rsid w:val="00806B66"/>
    <w:rsid w:val="00806C1C"/>
    <w:rsid w:val="00810660"/>
    <w:rsid w:val="00811546"/>
    <w:rsid w:val="00813792"/>
    <w:rsid w:val="00813ACC"/>
    <w:rsid w:val="00814235"/>
    <w:rsid w:val="00814909"/>
    <w:rsid w:val="0081588E"/>
    <w:rsid w:val="008160B4"/>
    <w:rsid w:val="0081622D"/>
    <w:rsid w:val="008162E2"/>
    <w:rsid w:val="00817AC1"/>
    <w:rsid w:val="00820D14"/>
    <w:rsid w:val="0082168F"/>
    <w:rsid w:val="00822018"/>
    <w:rsid w:val="00822A71"/>
    <w:rsid w:val="008234CA"/>
    <w:rsid w:val="00826486"/>
    <w:rsid w:val="00826B8A"/>
    <w:rsid w:val="00826CE7"/>
    <w:rsid w:val="00827661"/>
    <w:rsid w:val="0083087A"/>
    <w:rsid w:val="00831400"/>
    <w:rsid w:val="008332FF"/>
    <w:rsid w:val="008339B6"/>
    <w:rsid w:val="00833FFD"/>
    <w:rsid w:val="00834DA6"/>
    <w:rsid w:val="00834FA1"/>
    <w:rsid w:val="008360D9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65BA"/>
    <w:rsid w:val="00846DEA"/>
    <w:rsid w:val="00847798"/>
    <w:rsid w:val="00847A25"/>
    <w:rsid w:val="00847EF2"/>
    <w:rsid w:val="008504F6"/>
    <w:rsid w:val="00852168"/>
    <w:rsid w:val="0085271A"/>
    <w:rsid w:val="008530F3"/>
    <w:rsid w:val="00853432"/>
    <w:rsid w:val="00854616"/>
    <w:rsid w:val="008556B7"/>
    <w:rsid w:val="00856889"/>
    <w:rsid w:val="00856C01"/>
    <w:rsid w:val="00857458"/>
    <w:rsid w:val="00857D4B"/>
    <w:rsid w:val="008603C2"/>
    <w:rsid w:val="008613F8"/>
    <w:rsid w:val="00862640"/>
    <w:rsid w:val="00862AEF"/>
    <w:rsid w:val="008638A5"/>
    <w:rsid w:val="0086411C"/>
    <w:rsid w:val="00864888"/>
    <w:rsid w:val="00864C9E"/>
    <w:rsid w:val="00865B88"/>
    <w:rsid w:val="00865EFA"/>
    <w:rsid w:val="00866FB8"/>
    <w:rsid w:val="00867DA8"/>
    <w:rsid w:val="00870134"/>
    <w:rsid w:val="00871775"/>
    <w:rsid w:val="008721B2"/>
    <w:rsid w:val="00873134"/>
    <w:rsid w:val="008731A6"/>
    <w:rsid w:val="00874858"/>
    <w:rsid w:val="00874DAC"/>
    <w:rsid w:val="00875BC2"/>
    <w:rsid w:val="00875D00"/>
    <w:rsid w:val="00876500"/>
    <w:rsid w:val="00877A5D"/>
    <w:rsid w:val="00877AAE"/>
    <w:rsid w:val="008812FE"/>
    <w:rsid w:val="00883456"/>
    <w:rsid w:val="00883867"/>
    <w:rsid w:val="0088392D"/>
    <w:rsid w:val="00883F10"/>
    <w:rsid w:val="008860D0"/>
    <w:rsid w:val="0088690D"/>
    <w:rsid w:val="00887289"/>
    <w:rsid w:val="00887298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97320"/>
    <w:rsid w:val="008A0C63"/>
    <w:rsid w:val="008A1B54"/>
    <w:rsid w:val="008A23CA"/>
    <w:rsid w:val="008A2524"/>
    <w:rsid w:val="008A2914"/>
    <w:rsid w:val="008A2C22"/>
    <w:rsid w:val="008A3A26"/>
    <w:rsid w:val="008A547D"/>
    <w:rsid w:val="008A7DB8"/>
    <w:rsid w:val="008B0171"/>
    <w:rsid w:val="008B0D2F"/>
    <w:rsid w:val="008B1221"/>
    <w:rsid w:val="008B132F"/>
    <w:rsid w:val="008B14DC"/>
    <w:rsid w:val="008B1725"/>
    <w:rsid w:val="008B1AA6"/>
    <w:rsid w:val="008B1AA7"/>
    <w:rsid w:val="008B2A6A"/>
    <w:rsid w:val="008B2E67"/>
    <w:rsid w:val="008B36FC"/>
    <w:rsid w:val="008B39DD"/>
    <w:rsid w:val="008B4BCB"/>
    <w:rsid w:val="008B5FB6"/>
    <w:rsid w:val="008C02FD"/>
    <w:rsid w:val="008C1A85"/>
    <w:rsid w:val="008C3652"/>
    <w:rsid w:val="008C3C41"/>
    <w:rsid w:val="008C3EA4"/>
    <w:rsid w:val="008C4C3D"/>
    <w:rsid w:val="008C514F"/>
    <w:rsid w:val="008C5E9C"/>
    <w:rsid w:val="008C619C"/>
    <w:rsid w:val="008C695B"/>
    <w:rsid w:val="008C6BFD"/>
    <w:rsid w:val="008C6C3F"/>
    <w:rsid w:val="008D0EA0"/>
    <w:rsid w:val="008D274C"/>
    <w:rsid w:val="008D34A3"/>
    <w:rsid w:val="008D34C7"/>
    <w:rsid w:val="008D469D"/>
    <w:rsid w:val="008D4ABD"/>
    <w:rsid w:val="008D65F0"/>
    <w:rsid w:val="008D6621"/>
    <w:rsid w:val="008D6AF1"/>
    <w:rsid w:val="008D7AD7"/>
    <w:rsid w:val="008D7EC3"/>
    <w:rsid w:val="008E018F"/>
    <w:rsid w:val="008E02A2"/>
    <w:rsid w:val="008E0DA2"/>
    <w:rsid w:val="008E2138"/>
    <w:rsid w:val="008E26F3"/>
    <w:rsid w:val="008E2E90"/>
    <w:rsid w:val="008E39C7"/>
    <w:rsid w:val="008E3F86"/>
    <w:rsid w:val="008E4C8F"/>
    <w:rsid w:val="008E77DA"/>
    <w:rsid w:val="008F1233"/>
    <w:rsid w:val="008F12B7"/>
    <w:rsid w:val="008F18A9"/>
    <w:rsid w:val="008F3507"/>
    <w:rsid w:val="008F4F2E"/>
    <w:rsid w:val="008F5127"/>
    <w:rsid w:val="008F5431"/>
    <w:rsid w:val="008F54E0"/>
    <w:rsid w:val="008F6178"/>
    <w:rsid w:val="008F6288"/>
    <w:rsid w:val="008F7257"/>
    <w:rsid w:val="00901587"/>
    <w:rsid w:val="00903398"/>
    <w:rsid w:val="00904982"/>
    <w:rsid w:val="0090499F"/>
    <w:rsid w:val="00904F79"/>
    <w:rsid w:val="009050F5"/>
    <w:rsid w:val="0090649F"/>
    <w:rsid w:val="009066FD"/>
    <w:rsid w:val="00907670"/>
    <w:rsid w:val="009104AB"/>
    <w:rsid w:val="00910B5A"/>
    <w:rsid w:val="00911666"/>
    <w:rsid w:val="00911C1C"/>
    <w:rsid w:val="00911E61"/>
    <w:rsid w:val="009124B7"/>
    <w:rsid w:val="00912C34"/>
    <w:rsid w:val="00913BEA"/>
    <w:rsid w:val="00914A07"/>
    <w:rsid w:val="00915ACA"/>
    <w:rsid w:val="00916558"/>
    <w:rsid w:val="009166FA"/>
    <w:rsid w:val="0092270E"/>
    <w:rsid w:val="00922DD3"/>
    <w:rsid w:val="0092600B"/>
    <w:rsid w:val="00926892"/>
    <w:rsid w:val="00926FB9"/>
    <w:rsid w:val="009274C7"/>
    <w:rsid w:val="0093160E"/>
    <w:rsid w:val="009317F3"/>
    <w:rsid w:val="009318AF"/>
    <w:rsid w:val="00932660"/>
    <w:rsid w:val="00932A4F"/>
    <w:rsid w:val="00932EFC"/>
    <w:rsid w:val="00933259"/>
    <w:rsid w:val="00933900"/>
    <w:rsid w:val="00933A52"/>
    <w:rsid w:val="0093634B"/>
    <w:rsid w:val="009367C4"/>
    <w:rsid w:val="0094218F"/>
    <w:rsid w:val="00943450"/>
    <w:rsid w:val="00943D47"/>
    <w:rsid w:val="00943FE7"/>
    <w:rsid w:val="0094442E"/>
    <w:rsid w:val="009446B8"/>
    <w:rsid w:val="00945201"/>
    <w:rsid w:val="0094655A"/>
    <w:rsid w:val="00946701"/>
    <w:rsid w:val="009468BF"/>
    <w:rsid w:val="00946AC8"/>
    <w:rsid w:val="00947387"/>
    <w:rsid w:val="00950066"/>
    <w:rsid w:val="009501EE"/>
    <w:rsid w:val="00950FBB"/>
    <w:rsid w:val="00951390"/>
    <w:rsid w:val="00951EB0"/>
    <w:rsid w:val="009523F8"/>
    <w:rsid w:val="00952B0A"/>
    <w:rsid w:val="00953238"/>
    <w:rsid w:val="00954093"/>
    <w:rsid w:val="009553E6"/>
    <w:rsid w:val="009558CD"/>
    <w:rsid w:val="00955E08"/>
    <w:rsid w:val="00956616"/>
    <w:rsid w:val="009573A9"/>
    <w:rsid w:val="00957EFE"/>
    <w:rsid w:val="0096078C"/>
    <w:rsid w:val="00960873"/>
    <w:rsid w:val="0096088A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6742D"/>
    <w:rsid w:val="00970428"/>
    <w:rsid w:val="0097137C"/>
    <w:rsid w:val="00971400"/>
    <w:rsid w:val="009718F0"/>
    <w:rsid w:val="0097435E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5931"/>
    <w:rsid w:val="009860F2"/>
    <w:rsid w:val="009875B2"/>
    <w:rsid w:val="00987ABF"/>
    <w:rsid w:val="009906B8"/>
    <w:rsid w:val="00991248"/>
    <w:rsid w:val="0099141A"/>
    <w:rsid w:val="00991666"/>
    <w:rsid w:val="0099191A"/>
    <w:rsid w:val="00991EA9"/>
    <w:rsid w:val="009923AC"/>
    <w:rsid w:val="009958B7"/>
    <w:rsid w:val="009963FB"/>
    <w:rsid w:val="009A04F2"/>
    <w:rsid w:val="009A1A1F"/>
    <w:rsid w:val="009A2361"/>
    <w:rsid w:val="009A2B2D"/>
    <w:rsid w:val="009A3DC5"/>
    <w:rsid w:val="009A45DC"/>
    <w:rsid w:val="009A4DA2"/>
    <w:rsid w:val="009A6055"/>
    <w:rsid w:val="009B10CE"/>
    <w:rsid w:val="009B120E"/>
    <w:rsid w:val="009B1A55"/>
    <w:rsid w:val="009B1E02"/>
    <w:rsid w:val="009B2E78"/>
    <w:rsid w:val="009B33E2"/>
    <w:rsid w:val="009B377D"/>
    <w:rsid w:val="009B3B61"/>
    <w:rsid w:val="009B517B"/>
    <w:rsid w:val="009B5A30"/>
    <w:rsid w:val="009B5E48"/>
    <w:rsid w:val="009B6B7B"/>
    <w:rsid w:val="009C1A33"/>
    <w:rsid w:val="009C289C"/>
    <w:rsid w:val="009C3B05"/>
    <w:rsid w:val="009C3CF4"/>
    <w:rsid w:val="009C4AF9"/>
    <w:rsid w:val="009C6054"/>
    <w:rsid w:val="009C6F1C"/>
    <w:rsid w:val="009C76E8"/>
    <w:rsid w:val="009C7AD5"/>
    <w:rsid w:val="009D082E"/>
    <w:rsid w:val="009D10E7"/>
    <w:rsid w:val="009D19AB"/>
    <w:rsid w:val="009D20E2"/>
    <w:rsid w:val="009D2574"/>
    <w:rsid w:val="009D2840"/>
    <w:rsid w:val="009D374B"/>
    <w:rsid w:val="009D4A53"/>
    <w:rsid w:val="009D5920"/>
    <w:rsid w:val="009D5D2D"/>
    <w:rsid w:val="009D6128"/>
    <w:rsid w:val="009D6610"/>
    <w:rsid w:val="009D762B"/>
    <w:rsid w:val="009E0C6E"/>
    <w:rsid w:val="009E3B6D"/>
    <w:rsid w:val="009E4060"/>
    <w:rsid w:val="009E5917"/>
    <w:rsid w:val="009E5AAA"/>
    <w:rsid w:val="009E71FA"/>
    <w:rsid w:val="009F014C"/>
    <w:rsid w:val="009F1EA6"/>
    <w:rsid w:val="009F1FC4"/>
    <w:rsid w:val="009F234D"/>
    <w:rsid w:val="009F25DB"/>
    <w:rsid w:val="009F4714"/>
    <w:rsid w:val="009F4A95"/>
    <w:rsid w:val="009F4BA0"/>
    <w:rsid w:val="009F5366"/>
    <w:rsid w:val="009F5825"/>
    <w:rsid w:val="009F5DE7"/>
    <w:rsid w:val="009F6237"/>
    <w:rsid w:val="009F7281"/>
    <w:rsid w:val="009F796B"/>
    <w:rsid w:val="009F7A1E"/>
    <w:rsid w:val="009F7D50"/>
    <w:rsid w:val="00A0011C"/>
    <w:rsid w:val="00A05015"/>
    <w:rsid w:val="00A0779B"/>
    <w:rsid w:val="00A1038D"/>
    <w:rsid w:val="00A10939"/>
    <w:rsid w:val="00A1204D"/>
    <w:rsid w:val="00A127F3"/>
    <w:rsid w:val="00A12E4A"/>
    <w:rsid w:val="00A13081"/>
    <w:rsid w:val="00A13487"/>
    <w:rsid w:val="00A135C6"/>
    <w:rsid w:val="00A13B5C"/>
    <w:rsid w:val="00A143E6"/>
    <w:rsid w:val="00A1501D"/>
    <w:rsid w:val="00A15C74"/>
    <w:rsid w:val="00A17339"/>
    <w:rsid w:val="00A20537"/>
    <w:rsid w:val="00A21186"/>
    <w:rsid w:val="00A212DD"/>
    <w:rsid w:val="00A21328"/>
    <w:rsid w:val="00A22D6B"/>
    <w:rsid w:val="00A25E48"/>
    <w:rsid w:val="00A25E7D"/>
    <w:rsid w:val="00A261E2"/>
    <w:rsid w:val="00A31105"/>
    <w:rsid w:val="00A328C8"/>
    <w:rsid w:val="00A33430"/>
    <w:rsid w:val="00A338BD"/>
    <w:rsid w:val="00A34104"/>
    <w:rsid w:val="00A344DB"/>
    <w:rsid w:val="00A35C6D"/>
    <w:rsid w:val="00A36539"/>
    <w:rsid w:val="00A3688A"/>
    <w:rsid w:val="00A36D00"/>
    <w:rsid w:val="00A37193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2282"/>
    <w:rsid w:val="00A5396B"/>
    <w:rsid w:val="00A53E61"/>
    <w:rsid w:val="00A55017"/>
    <w:rsid w:val="00A55944"/>
    <w:rsid w:val="00A57111"/>
    <w:rsid w:val="00A579BA"/>
    <w:rsid w:val="00A60673"/>
    <w:rsid w:val="00A61686"/>
    <w:rsid w:val="00A61E8A"/>
    <w:rsid w:val="00A62014"/>
    <w:rsid w:val="00A623D7"/>
    <w:rsid w:val="00A62ECC"/>
    <w:rsid w:val="00A62F71"/>
    <w:rsid w:val="00A6441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4749"/>
    <w:rsid w:val="00A74A19"/>
    <w:rsid w:val="00A75A73"/>
    <w:rsid w:val="00A77266"/>
    <w:rsid w:val="00A77F67"/>
    <w:rsid w:val="00A826AD"/>
    <w:rsid w:val="00A84143"/>
    <w:rsid w:val="00A842C5"/>
    <w:rsid w:val="00A8449B"/>
    <w:rsid w:val="00A8451F"/>
    <w:rsid w:val="00A8471D"/>
    <w:rsid w:val="00A85448"/>
    <w:rsid w:val="00A85DBE"/>
    <w:rsid w:val="00A8637A"/>
    <w:rsid w:val="00A864D1"/>
    <w:rsid w:val="00A86A19"/>
    <w:rsid w:val="00A86A89"/>
    <w:rsid w:val="00A86E85"/>
    <w:rsid w:val="00A870D3"/>
    <w:rsid w:val="00A874B8"/>
    <w:rsid w:val="00A8761F"/>
    <w:rsid w:val="00A9033C"/>
    <w:rsid w:val="00A9102D"/>
    <w:rsid w:val="00A92248"/>
    <w:rsid w:val="00A93608"/>
    <w:rsid w:val="00A940BE"/>
    <w:rsid w:val="00A95A01"/>
    <w:rsid w:val="00A96041"/>
    <w:rsid w:val="00A97224"/>
    <w:rsid w:val="00A97617"/>
    <w:rsid w:val="00A97723"/>
    <w:rsid w:val="00A977F5"/>
    <w:rsid w:val="00AA11CA"/>
    <w:rsid w:val="00AA18FF"/>
    <w:rsid w:val="00AA237B"/>
    <w:rsid w:val="00AA2521"/>
    <w:rsid w:val="00AA29DB"/>
    <w:rsid w:val="00AA3AE9"/>
    <w:rsid w:val="00AA483F"/>
    <w:rsid w:val="00AA4C21"/>
    <w:rsid w:val="00AA5BF2"/>
    <w:rsid w:val="00AA6966"/>
    <w:rsid w:val="00AA77DC"/>
    <w:rsid w:val="00AA7B22"/>
    <w:rsid w:val="00AA7EEF"/>
    <w:rsid w:val="00AB0F84"/>
    <w:rsid w:val="00AB17E0"/>
    <w:rsid w:val="00AB4601"/>
    <w:rsid w:val="00AB7CCB"/>
    <w:rsid w:val="00AC03EE"/>
    <w:rsid w:val="00AC0CC1"/>
    <w:rsid w:val="00AC11AB"/>
    <w:rsid w:val="00AC1D0A"/>
    <w:rsid w:val="00AC3F9A"/>
    <w:rsid w:val="00AC4B7B"/>
    <w:rsid w:val="00AC5333"/>
    <w:rsid w:val="00AC56D9"/>
    <w:rsid w:val="00AC5F0C"/>
    <w:rsid w:val="00AC60F0"/>
    <w:rsid w:val="00AC65E1"/>
    <w:rsid w:val="00AC6E61"/>
    <w:rsid w:val="00AC76D2"/>
    <w:rsid w:val="00AD0E48"/>
    <w:rsid w:val="00AD0E75"/>
    <w:rsid w:val="00AD312E"/>
    <w:rsid w:val="00AD32DE"/>
    <w:rsid w:val="00AD3671"/>
    <w:rsid w:val="00AD44C5"/>
    <w:rsid w:val="00AD48A7"/>
    <w:rsid w:val="00AD4975"/>
    <w:rsid w:val="00AD530B"/>
    <w:rsid w:val="00AD68AC"/>
    <w:rsid w:val="00AD7C78"/>
    <w:rsid w:val="00AD7EE0"/>
    <w:rsid w:val="00AE0128"/>
    <w:rsid w:val="00AE0DA2"/>
    <w:rsid w:val="00AE3EC9"/>
    <w:rsid w:val="00AE42A5"/>
    <w:rsid w:val="00AE4B44"/>
    <w:rsid w:val="00AE60B2"/>
    <w:rsid w:val="00AE65F9"/>
    <w:rsid w:val="00AE6BB6"/>
    <w:rsid w:val="00AF007E"/>
    <w:rsid w:val="00AF01EA"/>
    <w:rsid w:val="00AF1E0A"/>
    <w:rsid w:val="00AF1EB4"/>
    <w:rsid w:val="00AF233D"/>
    <w:rsid w:val="00AF2E37"/>
    <w:rsid w:val="00AF2ECB"/>
    <w:rsid w:val="00AF2F34"/>
    <w:rsid w:val="00AF3932"/>
    <w:rsid w:val="00AF406B"/>
    <w:rsid w:val="00AF42A1"/>
    <w:rsid w:val="00AF506B"/>
    <w:rsid w:val="00AF50DE"/>
    <w:rsid w:val="00AF5174"/>
    <w:rsid w:val="00AF5688"/>
    <w:rsid w:val="00AF581B"/>
    <w:rsid w:val="00AF5FB3"/>
    <w:rsid w:val="00AF62A4"/>
    <w:rsid w:val="00AF6F98"/>
    <w:rsid w:val="00AF72E2"/>
    <w:rsid w:val="00AF755B"/>
    <w:rsid w:val="00B00362"/>
    <w:rsid w:val="00B004B8"/>
    <w:rsid w:val="00B009D8"/>
    <w:rsid w:val="00B01A85"/>
    <w:rsid w:val="00B01E91"/>
    <w:rsid w:val="00B02089"/>
    <w:rsid w:val="00B046FE"/>
    <w:rsid w:val="00B0486B"/>
    <w:rsid w:val="00B0660F"/>
    <w:rsid w:val="00B073DD"/>
    <w:rsid w:val="00B076CD"/>
    <w:rsid w:val="00B10B0D"/>
    <w:rsid w:val="00B12095"/>
    <w:rsid w:val="00B129D5"/>
    <w:rsid w:val="00B1361E"/>
    <w:rsid w:val="00B13ABC"/>
    <w:rsid w:val="00B1419B"/>
    <w:rsid w:val="00B14FD7"/>
    <w:rsid w:val="00B15969"/>
    <w:rsid w:val="00B167BD"/>
    <w:rsid w:val="00B2055E"/>
    <w:rsid w:val="00B20A1A"/>
    <w:rsid w:val="00B21FA1"/>
    <w:rsid w:val="00B23243"/>
    <w:rsid w:val="00B25908"/>
    <w:rsid w:val="00B3034B"/>
    <w:rsid w:val="00B30EC4"/>
    <w:rsid w:val="00B31800"/>
    <w:rsid w:val="00B31CD5"/>
    <w:rsid w:val="00B32B41"/>
    <w:rsid w:val="00B33723"/>
    <w:rsid w:val="00B3540E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5886"/>
    <w:rsid w:val="00B4614E"/>
    <w:rsid w:val="00B4636C"/>
    <w:rsid w:val="00B466DA"/>
    <w:rsid w:val="00B47085"/>
    <w:rsid w:val="00B47407"/>
    <w:rsid w:val="00B47966"/>
    <w:rsid w:val="00B50CB1"/>
    <w:rsid w:val="00B512C5"/>
    <w:rsid w:val="00B528AD"/>
    <w:rsid w:val="00B52BC7"/>
    <w:rsid w:val="00B533BF"/>
    <w:rsid w:val="00B53AA3"/>
    <w:rsid w:val="00B547F0"/>
    <w:rsid w:val="00B54F5B"/>
    <w:rsid w:val="00B55394"/>
    <w:rsid w:val="00B5590E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09D"/>
    <w:rsid w:val="00B62549"/>
    <w:rsid w:val="00B63D6C"/>
    <w:rsid w:val="00B63F6C"/>
    <w:rsid w:val="00B6403B"/>
    <w:rsid w:val="00B648A8"/>
    <w:rsid w:val="00B64927"/>
    <w:rsid w:val="00B656BE"/>
    <w:rsid w:val="00B65765"/>
    <w:rsid w:val="00B65D35"/>
    <w:rsid w:val="00B66B5F"/>
    <w:rsid w:val="00B677A8"/>
    <w:rsid w:val="00B70729"/>
    <w:rsid w:val="00B70748"/>
    <w:rsid w:val="00B7160F"/>
    <w:rsid w:val="00B717E1"/>
    <w:rsid w:val="00B71B82"/>
    <w:rsid w:val="00B71F5B"/>
    <w:rsid w:val="00B7236F"/>
    <w:rsid w:val="00B72CA0"/>
    <w:rsid w:val="00B73D9A"/>
    <w:rsid w:val="00B7435A"/>
    <w:rsid w:val="00B748B2"/>
    <w:rsid w:val="00B74F5A"/>
    <w:rsid w:val="00B759E2"/>
    <w:rsid w:val="00B76D31"/>
    <w:rsid w:val="00B80E7B"/>
    <w:rsid w:val="00B81241"/>
    <w:rsid w:val="00B81D07"/>
    <w:rsid w:val="00B82338"/>
    <w:rsid w:val="00B83A3E"/>
    <w:rsid w:val="00B8444F"/>
    <w:rsid w:val="00B850AC"/>
    <w:rsid w:val="00B87324"/>
    <w:rsid w:val="00B87E91"/>
    <w:rsid w:val="00B90157"/>
    <w:rsid w:val="00B90B0F"/>
    <w:rsid w:val="00B910C2"/>
    <w:rsid w:val="00B92652"/>
    <w:rsid w:val="00B92845"/>
    <w:rsid w:val="00B94B53"/>
    <w:rsid w:val="00B94BC5"/>
    <w:rsid w:val="00B950EA"/>
    <w:rsid w:val="00B951FA"/>
    <w:rsid w:val="00B96705"/>
    <w:rsid w:val="00B972BA"/>
    <w:rsid w:val="00BA0402"/>
    <w:rsid w:val="00BA0C9D"/>
    <w:rsid w:val="00BA1DC3"/>
    <w:rsid w:val="00BA2786"/>
    <w:rsid w:val="00BA2971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078D"/>
    <w:rsid w:val="00BC239E"/>
    <w:rsid w:val="00BC3097"/>
    <w:rsid w:val="00BC3E68"/>
    <w:rsid w:val="00BC4851"/>
    <w:rsid w:val="00BC6544"/>
    <w:rsid w:val="00BC7A57"/>
    <w:rsid w:val="00BD0C91"/>
    <w:rsid w:val="00BD0E15"/>
    <w:rsid w:val="00BD0F81"/>
    <w:rsid w:val="00BD101D"/>
    <w:rsid w:val="00BD54BE"/>
    <w:rsid w:val="00BD5EE0"/>
    <w:rsid w:val="00BD667B"/>
    <w:rsid w:val="00BD68D0"/>
    <w:rsid w:val="00BD6D20"/>
    <w:rsid w:val="00BD6E48"/>
    <w:rsid w:val="00BE1C32"/>
    <w:rsid w:val="00BE2041"/>
    <w:rsid w:val="00BE2737"/>
    <w:rsid w:val="00BE2A95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1082"/>
    <w:rsid w:val="00BF116F"/>
    <w:rsid w:val="00BF2AF6"/>
    <w:rsid w:val="00BF3212"/>
    <w:rsid w:val="00BF3B82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3583"/>
    <w:rsid w:val="00C038EC"/>
    <w:rsid w:val="00C03981"/>
    <w:rsid w:val="00C04374"/>
    <w:rsid w:val="00C04545"/>
    <w:rsid w:val="00C0485B"/>
    <w:rsid w:val="00C05AF5"/>
    <w:rsid w:val="00C06143"/>
    <w:rsid w:val="00C063C7"/>
    <w:rsid w:val="00C07C4B"/>
    <w:rsid w:val="00C115F2"/>
    <w:rsid w:val="00C1192D"/>
    <w:rsid w:val="00C14E41"/>
    <w:rsid w:val="00C15598"/>
    <w:rsid w:val="00C155B2"/>
    <w:rsid w:val="00C15AFE"/>
    <w:rsid w:val="00C15CFF"/>
    <w:rsid w:val="00C164C1"/>
    <w:rsid w:val="00C165B1"/>
    <w:rsid w:val="00C168B9"/>
    <w:rsid w:val="00C16AF9"/>
    <w:rsid w:val="00C172F2"/>
    <w:rsid w:val="00C17D81"/>
    <w:rsid w:val="00C207FE"/>
    <w:rsid w:val="00C20CC8"/>
    <w:rsid w:val="00C211C9"/>
    <w:rsid w:val="00C21931"/>
    <w:rsid w:val="00C22214"/>
    <w:rsid w:val="00C22A6A"/>
    <w:rsid w:val="00C2328A"/>
    <w:rsid w:val="00C2412F"/>
    <w:rsid w:val="00C242AA"/>
    <w:rsid w:val="00C259A0"/>
    <w:rsid w:val="00C27A9B"/>
    <w:rsid w:val="00C30140"/>
    <w:rsid w:val="00C30498"/>
    <w:rsid w:val="00C3099E"/>
    <w:rsid w:val="00C31979"/>
    <w:rsid w:val="00C3266D"/>
    <w:rsid w:val="00C32B75"/>
    <w:rsid w:val="00C330F5"/>
    <w:rsid w:val="00C334B1"/>
    <w:rsid w:val="00C3374F"/>
    <w:rsid w:val="00C3461E"/>
    <w:rsid w:val="00C3471E"/>
    <w:rsid w:val="00C3568E"/>
    <w:rsid w:val="00C356BA"/>
    <w:rsid w:val="00C36C4F"/>
    <w:rsid w:val="00C3757F"/>
    <w:rsid w:val="00C404A6"/>
    <w:rsid w:val="00C41B31"/>
    <w:rsid w:val="00C43526"/>
    <w:rsid w:val="00C43624"/>
    <w:rsid w:val="00C43EFB"/>
    <w:rsid w:val="00C44C0F"/>
    <w:rsid w:val="00C450D9"/>
    <w:rsid w:val="00C46194"/>
    <w:rsid w:val="00C466DF"/>
    <w:rsid w:val="00C5271E"/>
    <w:rsid w:val="00C52D21"/>
    <w:rsid w:val="00C52F78"/>
    <w:rsid w:val="00C531B0"/>
    <w:rsid w:val="00C5390C"/>
    <w:rsid w:val="00C53B86"/>
    <w:rsid w:val="00C56A47"/>
    <w:rsid w:val="00C609FB"/>
    <w:rsid w:val="00C60F71"/>
    <w:rsid w:val="00C61ACF"/>
    <w:rsid w:val="00C6279E"/>
    <w:rsid w:val="00C62BAF"/>
    <w:rsid w:val="00C63FAA"/>
    <w:rsid w:val="00C647B8"/>
    <w:rsid w:val="00C64D51"/>
    <w:rsid w:val="00C659FC"/>
    <w:rsid w:val="00C6775A"/>
    <w:rsid w:val="00C67CDE"/>
    <w:rsid w:val="00C70004"/>
    <w:rsid w:val="00C7051D"/>
    <w:rsid w:val="00C70A74"/>
    <w:rsid w:val="00C70B36"/>
    <w:rsid w:val="00C70B38"/>
    <w:rsid w:val="00C71A25"/>
    <w:rsid w:val="00C72F9D"/>
    <w:rsid w:val="00C7423E"/>
    <w:rsid w:val="00C742ED"/>
    <w:rsid w:val="00C7601E"/>
    <w:rsid w:val="00C76254"/>
    <w:rsid w:val="00C7640B"/>
    <w:rsid w:val="00C7678E"/>
    <w:rsid w:val="00C76B0A"/>
    <w:rsid w:val="00C76FAA"/>
    <w:rsid w:val="00C77081"/>
    <w:rsid w:val="00C80110"/>
    <w:rsid w:val="00C8190B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4991"/>
    <w:rsid w:val="00C9552A"/>
    <w:rsid w:val="00C9619A"/>
    <w:rsid w:val="00C96719"/>
    <w:rsid w:val="00C96AC0"/>
    <w:rsid w:val="00C978FD"/>
    <w:rsid w:val="00CA0719"/>
    <w:rsid w:val="00CA1A54"/>
    <w:rsid w:val="00CA1F19"/>
    <w:rsid w:val="00CA2BC0"/>
    <w:rsid w:val="00CA3238"/>
    <w:rsid w:val="00CA4528"/>
    <w:rsid w:val="00CA528A"/>
    <w:rsid w:val="00CA529F"/>
    <w:rsid w:val="00CA534C"/>
    <w:rsid w:val="00CA5526"/>
    <w:rsid w:val="00CA6D97"/>
    <w:rsid w:val="00CB2421"/>
    <w:rsid w:val="00CB2520"/>
    <w:rsid w:val="00CB275D"/>
    <w:rsid w:val="00CB2AA8"/>
    <w:rsid w:val="00CB2B1E"/>
    <w:rsid w:val="00CB2F59"/>
    <w:rsid w:val="00CB3560"/>
    <w:rsid w:val="00CB38C8"/>
    <w:rsid w:val="00CB3D69"/>
    <w:rsid w:val="00CB4DEB"/>
    <w:rsid w:val="00CB5348"/>
    <w:rsid w:val="00CB7495"/>
    <w:rsid w:val="00CB7BE8"/>
    <w:rsid w:val="00CC0736"/>
    <w:rsid w:val="00CC0B19"/>
    <w:rsid w:val="00CC0EFB"/>
    <w:rsid w:val="00CC0F5D"/>
    <w:rsid w:val="00CC1E10"/>
    <w:rsid w:val="00CC2B3B"/>
    <w:rsid w:val="00CC392D"/>
    <w:rsid w:val="00CC3C72"/>
    <w:rsid w:val="00CC4BCE"/>
    <w:rsid w:val="00CC520D"/>
    <w:rsid w:val="00CC52DA"/>
    <w:rsid w:val="00CC53C3"/>
    <w:rsid w:val="00CC5FFC"/>
    <w:rsid w:val="00CC70FC"/>
    <w:rsid w:val="00CC7972"/>
    <w:rsid w:val="00CD0D10"/>
    <w:rsid w:val="00CD0DF1"/>
    <w:rsid w:val="00CD13F0"/>
    <w:rsid w:val="00CD1544"/>
    <w:rsid w:val="00CD16F5"/>
    <w:rsid w:val="00CD2046"/>
    <w:rsid w:val="00CD207C"/>
    <w:rsid w:val="00CD3B75"/>
    <w:rsid w:val="00CD3C25"/>
    <w:rsid w:val="00CD3D2B"/>
    <w:rsid w:val="00CD4555"/>
    <w:rsid w:val="00CD4FC5"/>
    <w:rsid w:val="00CD5C23"/>
    <w:rsid w:val="00CD5E75"/>
    <w:rsid w:val="00CD626C"/>
    <w:rsid w:val="00CD65D5"/>
    <w:rsid w:val="00CD6D1E"/>
    <w:rsid w:val="00CD70AF"/>
    <w:rsid w:val="00CE002B"/>
    <w:rsid w:val="00CE0FA5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51E5"/>
    <w:rsid w:val="00CE5526"/>
    <w:rsid w:val="00CE5FE0"/>
    <w:rsid w:val="00CE6A7D"/>
    <w:rsid w:val="00CE6B9C"/>
    <w:rsid w:val="00CE7045"/>
    <w:rsid w:val="00CE747D"/>
    <w:rsid w:val="00CF0989"/>
    <w:rsid w:val="00CF175B"/>
    <w:rsid w:val="00CF1B69"/>
    <w:rsid w:val="00CF1C12"/>
    <w:rsid w:val="00CF1CA8"/>
    <w:rsid w:val="00CF26E8"/>
    <w:rsid w:val="00CF36C7"/>
    <w:rsid w:val="00CF4E4A"/>
    <w:rsid w:val="00CF53F3"/>
    <w:rsid w:val="00CF6872"/>
    <w:rsid w:val="00D01D44"/>
    <w:rsid w:val="00D034BC"/>
    <w:rsid w:val="00D04414"/>
    <w:rsid w:val="00D04D0D"/>
    <w:rsid w:val="00D050F5"/>
    <w:rsid w:val="00D057F1"/>
    <w:rsid w:val="00D06192"/>
    <w:rsid w:val="00D0687F"/>
    <w:rsid w:val="00D07FA9"/>
    <w:rsid w:val="00D114A3"/>
    <w:rsid w:val="00D12E66"/>
    <w:rsid w:val="00D12F6C"/>
    <w:rsid w:val="00D13919"/>
    <w:rsid w:val="00D14A34"/>
    <w:rsid w:val="00D14AD6"/>
    <w:rsid w:val="00D15417"/>
    <w:rsid w:val="00D15E00"/>
    <w:rsid w:val="00D15E94"/>
    <w:rsid w:val="00D1622B"/>
    <w:rsid w:val="00D16C5C"/>
    <w:rsid w:val="00D22524"/>
    <w:rsid w:val="00D2282D"/>
    <w:rsid w:val="00D243AD"/>
    <w:rsid w:val="00D24C90"/>
    <w:rsid w:val="00D24CE0"/>
    <w:rsid w:val="00D26418"/>
    <w:rsid w:val="00D27AF8"/>
    <w:rsid w:val="00D302CC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49F"/>
    <w:rsid w:val="00D407C9"/>
    <w:rsid w:val="00D40E5C"/>
    <w:rsid w:val="00D42AC1"/>
    <w:rsid w:val="00D42D7B"/>
    <w:rsid w:val="00D43721"/>
    <w:rsid w:val="00D45DD8"/>
    <w:rsid w:val="00D46721"/>
    <w:rsid w:val="00D477DD"/>
    <w:rsid w:val="00D50C77"/>
    <w:rsid w:val="00D50E7E"/>
    <w:rsid w:val="00D515CA"/>
    <w:rsid w:val="00D53630"/>
    <w:rsid w:val="00D549FA"/>
    <w:rsid w:val="00D55123"/>
    <w:rsid w:val="00D57797"/>
    <w:rsid w:val="00D601D8"/>
    <w:rsid w:val="00D603EE"/>
    <w:rsid w:val="00D60CA4"/>
    <w:rsid w:val="00D61BBA"/>
    <w:rsid w:val="00D63504"/>
    <w:rsid w:val="00D643F9"/>
    <w:rsid w:val="00D653A5"/>
    <w:rsid w:val="00D65564"/>
    <w:rsid w:val="00D65DC8"/>
    <w:rsid w:val="00D6679D"/>
    <w:rsid w:val="00D67517"/>
    <w:rsid w:val="00D67598"/>
    <w:rsid w:val="00D67CBC"/>
    <w:rsid w:val="00D67E6C"/>
    <w:rsid w:val="00D702C3"/>
    <w:rsid w:val="00D7052A"/>
    <w:rsid w:val="00D70BB7"/>
    <w:rsid w:val="00D71851"/>
    <w:rsid w:val="00D72348"/>
    <w:rsid w:val="00D7247B"/>
    <w:rsid w:val="00D72599"/>
    <w:rsid w:val="00D72D89"/>
    <w:rsid w:val="00D73F2B"/>
    <w:rsid w:val="00D741A9"/>
    <w:rsid w:val="00D743D6"/>
    <w:rsid w:val="00D75338"/>
    <w:rsid w:val="00D756F3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F4"/>
    <w:rsid w:val="00D83760"/>
    <w:rsid w:val="00D8519A"/>
    <w:rsid w:val="00D8580C"/>
    <w:rsid w:val="00D86A78"/>
    <w:rsid w:val="00D877C6"/>
    <w:rsid w:val="00D877F9"/>
    <w:rsid w:val="00D908C9"/>
    <w:rsid w:val="00D917D8"/>
    <w:rsid w:val="00D92276"/>
    <w:rsid w:val="00D92F97"/>
    <w:rsid w:val="00D936DC"/>
    <w:rsid w:val="00D93775"/>
    <w:rsid w:val="00D93EBC"/>
    <w:rsid w:val="00D94220"/>
    <w:rsid w:val="00D953C0"/>
    <w:rsid w:val="00D96307"/>
    <w:rsid w:val="00D967E4"/>
    <w:rsid w:val="00D97854"/>
    <w:rsid w:val="00D97F55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1191"/>
    <w:rsid w:val="00DB1A6A"/>
    <w:rsid w:val="00DB369E"/>
    <w:rsid w:val="00DB398F"/>
    <w:rsid w:val="00DB3C6D"/>
    <w:rsid w:val="00DB3EEA"/>
    <w:rsid w:val="00DB4361"/>
    <w:rsid w:val="00DB43E5"/>
    <w:rsid w:val="00DB48EE"/>
    <w:rsid w:val="00DB4D7F"/>
    <w:rsid w:val="00DB5103"/>
    <w:rsid w:val="00DB5DA2"/>
    <w:rsid w:val="00DB6D4F"/>
    <w:rsid w:val="00DB7300"/>
    <w:rsid w:val="00DC0011"/>
    <w:rsid w:val="00DC02E0"/>
    <w:rsid w:val="00DC0726"/>
    <w:rsid w:val="00DC0FBB"/>
    <w:rsid w:val="00DC2284"/>
    <w:rsid w:val="00DC37DD"/>
    <w:rsid w:val="00DC425F"/>
    <w:rsid w:val="00DC4351"/>
    <w:rsid w:val="00DC4A5B"/>
    <w:rsid w:val="00DC66B5"/>
    <w:rsid w:val="00DC6CE1"/>
    <w:rsid w:val="00DC7487"/>
    <w:rsid w:val="00DD26D1"/>
    <w:rsid w:val="00DD3FB9"/>
    <w:rsid w:val="00DD3FE9"/>
    <w:rsid w:val="00DD4BA5"/>
    <w:rsid w:val="00DD4E2B"/>
    <w:rsid w:val="00DD520C"/>
    <w:rsid w:val="00DD5754"/>
    <w:rsid w:val="00DD5803"/>
    <w:rsid w:val="00DD5B57"/>
    <w:rsid w:val="00DD5EC0"/>
    <w:rsid w:val="00DD5F35"/>
    <w:rsid w:val="00DD5F47"/>
    <w:rsid w:val="00DD6117"/>
    <w:rsid w:val="00DD6EF7"/>
    <w:rsid w:val="00DD7FD4"/>
    <w:rsid w:val="00DE0158"/>
    <w:rsid w:val="00DE09CD"/>
    <w:rsid w:val="00DE1F8A"/>
    <w:rsid w:val="00DE26C9"/>
    <w:rsid w:val="00DE33DD"/>
    <w:rsid w:val="00DE358E"/>
    <w:rsid w:val="00DE3AD8"/>
    <w:rsid w:val="00DE3C65"/>
    <w:rsid w:val="00DE3D8C"/>
    <w:rsid w:val="00DE451A"/>
    <w:rsid w:val="00DE4916"/>
    <w:rsid w:val="00DE491A"/>
    <w:rsid w:val="00DE5C1C"/>
    <w:rsid w:val="00DE5C55"/>
    <w:rsid w:val="00DF07BD"/>
    <w:rsid w:val="00DF1247"/>
    <w:rsid w:val="00DF160A"/>
    <w:rsid w:val="00DF16DA"/>
    <w:rsid w:val="00DF19AC"/>
    <w:rsid w:val="00DF2462"/>
    <w:rsid w:val="00DF2FC8"/>
    <w:rsid w:val="00DF2FDC"/>
    <w:rsid w:val="00DF3DF4"/>
    <w:rsid w:val="00DF6356"/>
    <w:rsid w:val="00E00B16"/>
    <w:rsid w:val="00E00B55"/>
    <w:rsid w:val="00E010AB"/>
    <w:rsid w:val="00E01DE6"/>
    <w:rsid w:val="00E0278F"/>
    <w:rsid w:val="00E03A35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7BA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17E81"/>
    <w:rsid w:val="00E215A2"/>
    <w:rsid w:val="00E231FC"/>
    <w:rsid w:val="00E23671"/>
    <w:rsid w:val="00E24703"/>
    <w:rsid w:val="00E2486E"/>
    <w:rsid w:val="00E24D54"/>
    <w:rsid w:val="00E24ED2"/>
    <w:rsid w:val="00E25ED2"/>
    <w:rsid w:val="00E2687A"/>
    <w:rsid w:val="00E26E35"/>
    <w:rsid w:val="00E3109B"/>
    <w:rsid w:val="00E31FC9"/>
    <w:rsid w:val="00E332EC"/>
    <w:rsid w:val="00E3341C"/>
    <w:rsid w:val="00E33792"/>
    <w:rsid w:val="00E33BBC"/>
    <w:rsid w:val="00E33D3B"/>
    <w:rsid w:val="00E34B54"/>
    <w:rsid w:val="00E350EA"/>
    <w:rsid w:val="00E36CCF"/>
    <w:rsid w:val="00E405B2"/>
    <w:rsid w:val="00E44B6B"/>
    <w:rsid w:val="00E44B76"/>
    <w:rsid w:val="00E45C43"/>
    <w:rsid w:val="00E45CB9"/>
    <w:rsid w:val="00E4668C"/>
    <w:rsid w:val="00E4719C"/>
    <w:rsid w:val="00E50724"/>
    <w:rsid w:val="00E50867"/>
    <w:rsid w:val="00E508F2"/>
    <w:rsid w:val="00E50B2B"/>
    <w:rsid w:val="00E50F9D"/>
    <w:rsid w:val="00E51060"/>
    <w:rsid w:val="00E51DE7"/>
    <w:rsid w:val="00E54A6C"/>
    <w:rsid w:val="00E54E79"/>
    <w:rsid w:val="00E5505D"/>
    <w:rsid w:val="00E553C1"/>
    <w:rsid w:val="00E571AB"/>
    <w:rsid w:val="00E57E52"/>
    <w:rsid w:val="00E601B2"/>
    <w:rsid w:val="00E6056C"/>
    <w:rsid w:val="00E60DF5"/>
    <w:rsid w:val="00E612B4"/>
    <w:rsid w:val="00E62675"/>
    <w:rsid w:val="00E63370"/>
    <w:rsid w:val="00E643FE"/>
    <w:rsid w:val="00E6458D"/>
    <w:rsid w:val="00E64F61"/>
    <w:rsid w:val="00E665CA"/>
    <w:rsid w:val="00E700B5"/>
    <w:rsid w:val="00E70C82"/>
    <w:rsid w:val="00E729F0"/>
    <w:rsid w:val="00E73940"/>
    <w:rsid w:val="00E73990"/>
    <w:rsid w:val="00E749F4"/>
    <w:rsid w:val="00E77196"/>
    <w:rsid w:val="00E776EB"/>
    <w:rsid w:val="00E7796D"/>
    <w:rsid w:val="00E80122"/>
    <w:rsid w:val="00E80643"/>
    <w:rsid w:val="00E80FBA"/>
    <w:rsid w:val="00E81432"/>
    <w:rsid w:val="00E82178"/>
    <w:rsid w:val="00E830C1"/>
    <w:rsid w:val="00E8316B"/>
    <w:rsid w:val="00E8383A"/>
    <w:rsid w:val="00E83EEF"/>
    <w:rsid w:val="00E84BA8"/>
    <w:rsid w:val="00E84EFB"/>
    <w:rsid w:val="00E8562F"/>
    <w:rsid w:val="00E85BB3"/>
    <w:rsid w:val="00E85E45"/>
    <w:rsid w:val="00E865F2"/>
    <w:rsid w:val="00E86EC2"/>
    <w:rsid w:val="00E876E8"/>
    <w:rsid w:val="00E903F2"/>
    <w:rsid w:val="00E90BEC"/>
    <w:rsid w:val="00E91635"/>
    <w:rsid w:val="00E91D5D"/>
    <w:rsid w:val="00E929A8"/>
    <w:rsid w:val="00E939B0"/>
    <w:rsid w:val="00E94AF3"/>
    <w:rsid w:val="00E9573A"/>
    <w:rsid w:val="00E96341"/>
    <w:rsid w:val="00E96BB8"/>
    <w:rsid w:val="00E96E16"/>
    <w:rsid w:val="00E97001"/>
    <w:rsid w:val="00E9796E"/>
    <w:rsid w:val="00E97D8F"/>
    <w:rsid w:val="00EA014A"/>
    <w:rsid w:val="00EA04C7"/>
    <w:rsid w:val="00EA25EA"/>
    <w:rsid w:val="00EA383D"/>
    <w:rsid w:val="00EA3E22"/>
    <w:rsid w:val="00EA408B"/>
    <w:rsid w:val="00EA4C9C"/>
    <w:rsid w:val="00EA6AA9"/>
    <w:rsid w:val="00EA78DB"/>
    <w:rsid w:val="00EA7B77"/>
    <w:rsid w:val="00EA7F73"/>
    <w:rsid w:val="00EA7FBA"/>
    <w:rsid w:val="00EB00AA"/>
    <w:rsid w:val="00EB022B"/>
    <w:rsid w:val="00EB2B6B"/>
    <w:rsid w:val="00EB500F"/>
    <w:rsid w:val="00EB5171"/>
    <w:rsid w:val="00EB52D3"/>
    <w:rsid w:val="00EB53F7"/>
    <w:rsid w:val="00EB5972"/>
    <w:rsid w:val="00EB5D94"/>
    <w:rsid w:val="00EB5FBB"/>
    <w:rsid w:val="00EC38E0"/>
    <w:rsid w:val="00EC5377"/>
    <w:rsid w:val="00EC5E19"/>
    <w:rsid w:val="00EC61A5"/>
    <w:rsid w:val="00EC7093"/>
    <w:rsid w:val="00EC742C"/>
    <w:rsid w:val="00ED1568"/>
    <w:rsid w:val="00ED177B"/>
    <w:rsid w:val="00ED1E7C"/>
    <w:rsid w:val="00ED21B0"/>
    <w:rsid w:val="00ED3F7C"/>
    <w:rsid w:val="00ED4798"/>
    <w:rsid w:val="00ED4D41"/>
    <w:rsid w:val="00ED4FC5"/>
    <w:rsid w:val="00ED5912"/>
    <w:rsid w:val="00ED7540"/>
    <w:rsid w:val="00ED774C"/>
    <w:rsid w:val="00ED7DAC"/>
    <w:rsid w:val="00EE1B7F"/>
    <w:rsid w:val="00EE2458"/>
    <w:rsid w:val="00EE2489"/>
    <w:rsid w:val="00EE2CC4"/>
    <w:rsid w:val="00EE2F3F"/>
    <w:rsid w:val="00EE4082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45EA"/>
    <w:rsid w:val="00EF4D1A"/>
    <w:rsid w:val="00EF53EA"/>
    <w:rsid w:val="00EF60BB"/>
    <w:rsid w:val="00EF6910"/>
    <w:rsid w:val="00EF7D35"/>
    <w:rsid w:val="00F00062"/>
    <w:rsid w:val="00F001AB"/>
    <w:rsid w:val="00F03147"/>
    <w:rsid w:val="00F040CD"/>
    <w:rsid w:val="00F041DD"/>
    <w:rsid w:val="00F043CD"/>
    <w:rsid w:val="00F04577"/>
    <w:rsid w:val="00F056CB"/>
    <w:rsid w:val="00F0602C"/>
    <w:rsid w:val="00F07688"/>
    <w:rsid w:val="00F07863"/>
    <w:rsid w:val="00F07D96"/>
    <w:rsid w:val="00F10CAA"/>
    <w:rsid w:val="00F11141"/>
    <w:rsid w:val="00F111E8"/>
    <w:rsid w:val="00F13D9E"/>
    <w:rsid w:val="00F1408C"/>
    <w:rsid w:val="00F1449D"/>
    <w:rsid w:val="00F15D0F"/>
    <w:rsid w:val="00F15FB9"/>
    <w:rsid w:val="00F179A2"/>
    <w:rsid w:val="00F17CF4"/>
    <w:rsid w:val="00F20593"/>
    <w:rsid w:val="00F20AE3"/>
    <w:rsid w:val="00F20D43"/>
    <w:rsid w:val="00F22149"/>
    <w:rsid w:val="00F23F72"/>
    <w:rsid w:val="00F26B6B"/>
    <w:rsid w:val="00F276CF"/>
    <w:rsid w:val="00F276DE"/>
    <w:rsid w:val="00F31355"/>
    <w:rsid w:val="00F31C41"/>
    <w:rsid w:val="00F33B85"/>
    <w:rsid w:val="00F3572E"/>
    <w:rsid w:val="00F359C6"/>
    <w:rsid w:val="00F36442"/>
    <w:rsid w:val="00F36846"/>
    <w:rsid w:val="00F3699A"/>
    <w:rsid w:val="00F37C5F"/>
    <w:rsid w:val="00F404F7"/>
    <w:rsid w:val="00F409D7"/>
    <w:rsid w:val="00F40FB0"/>
    <w:rsid w:val="00F4172E"/>
    <w:rsid w:val="00F42E48"/>
    <w:rsid w:val="00F43E8D"/>
    <w:rsid w:val="00F4450C"/>
    <w:rsid w:val="00F45413"/>
    <w:rsid w:val="00F45AC2"/>
    <w:rsid w:val="00F46260"/>
    <w:rsid w:val="00F464D4"/>
    <w:rsid w:val="00F46D0B"/>
    <w:rsid w:val="00F51395"/>
    <w:rsid w:val="00F53612"/>
    <w:rsid w:val="00F536FA"/>
    <w:rsid w:val="00F554EE"/>
    <w:rsid w:val="00F559C3"/>
    <w:rsid w:val="00F56C5B"/>
    <w:rsid w:val="00F57248"/>
    <w:rsid w:val="00F61295"/>
    <w:rsid w:val="00F613DF"/>
    <w:rsid w:val="00F62E67"/>
    <w:rsid w:val="00F63C68"/>
    <w:rsid w:val="00F64320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6E21"/>
    <w:rsid w:val="00F77171"/>
    <w:rsid w:val="00F7788B"/>
    <w:rsid w:val="00F81E33"/>
    <w:rsid w:val="00F84078"/>
    <w:rsid w:val="00F84D2A"/>
    <w:rsid w:val="00F8760D"/>
    <w:rsid w:val="00F90BAD"/>
    <w:rsid w:val="00F90C9C"/>
    <w:rsid w:val="00F91131"/>
    <w:rsid w:val="00F9161B"/>
    <w:rsid w:val="00F93D0F"/>
    <w:rsid w:val="00F94ADB"/>
    <w:rsid w:val="00F95463"/>
    <w:rsid w:val="00F962E1"/>
    <w:rsid w:val="00F966AE"/>
    <w:rsid w:val="00F96934"/>
    <w:rsid w:val="00F971AB"/>
    <w:rsid w:val="00F97460"/>
    <w:rsid w:val="00FA0B41"/>
    <w:rsid w:val="00FA22EA"/>
    <w:rsid w:val="00FA2B0D"/>
    <w:rsid w:val="00FA2B62"/>
    <w:rsid w:val="00FA2CE7"/>
    <w:rsid w:val="00FA60AB"/>
    <w:rsid w:val="00FA677A"/>
    <w:rsid w:val="00FA777F"/>
    <w:rsid w:val="00FA7920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5FBC"/>
    <w:rsid w:val="00FB6530"/>
    <w:rsid w:val="00FB67F7"/>
    <w:rsid w:val="00FB7BE9"/>
    <w:rsid w:val="00FB7C1B"/>
    <w:rsid w:val="00FC005E"/>
    <w:rsid w:val="00FC1D97"/>
    <w:rsid w:val="00FC278E"/>
    <w:rsid w:val="00FC32E4"/>
    <w:rsid w:val="00FC3806"/>
    <w:rsid w:val="00FC3E7A"/>
    <w:rsid w:val="00FC4417"/>
    <w:rsid w:val="00FC4985"/>
    <w:rsid w:val="00FC5BDD"/>
    <w:rsid w:val="00FC607A"/>
    <w:rsid w:val="00FC63D9"/>
    <w:rsid w:val="00FC7BE9"/>
    <w:rsid w:val="00FD00D1"/>
    <w:rsid w:val="00FD1BFB"/>
    <w:rsid w:val="00FD222F"/>
    <w:rsid w:val="00FD2857"/>
    <w:rsid w:val="00FD4AED"/>
    <w:rsid w:val="00FD502D"/>
    <w:rsid w:val="00FD5281"/>
    <w:rsid w:val="00FD638A"/>
    <w:rsid w:val="00FD6927"/>
    <w:rsid w:val="00FD78E0"/>
    <w:rsid w:val="00FD7C9D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5EB1"/>
    <w:rsid w:val="00FE69AA"/>
    <w:rsid w:val="00FE7489"/>
    <w:rsid w:val="00FF0240"/>
    <w:rsid w:val="00FF0C2A"/>
    <w:rsid w:val="00FF1633"/>
    <w:rsid w:val="00FF1F50"/>
    <w:rsid w:val="00FF30EA"/>
    <w:rsid w:val="00FF39F8"/>
    <w:rsid w:val="00FF3FD9"/>
    <w:rsid w:val="00FF43D5"/>
    <w:rsid w:val="00FF5547"/>
    <w:rsid w:val="00FF56EB"/>
    <w:rsid w:val="00FF6620"/>
    <w:rsid w:val="00FF7880"/>
    <w:rsid w:val="00FF78FA"/>
    <w:rsid w:val="168C6A78"/>
    <w:rsid w:val="1B8717A1"/>
    <w:rsid w:val="2ABB539C"/>
    <w:rsid w:val="2DE77330"/>
    <w:rsid w:val="399D1660"/>
    <w:rsid w:val="40325960"/>
    <w:rsid w:val="44CACDFE"/>
    <w:rsid w:val="58BF3291"/>
    <w:rsid w:val="6B409100"/>
    <w:rsid w:val="6CF2D09F"/>
    <w:rsid w:val="6DC5A60C"/>
    <w:rsid w:val="6F359549"/>
    <w:rsid w:val="720A8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06642"/>
  <w15:chartTrackingRefBased/>
  <w15:docId w15:val="{B8BE196B-255D-4660-B939-99CF07A3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88E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qFormat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link w:val="FootnotesymbolCarZchn"/>
    <w:uiPriority w:val="99"/>
    <w:unhideWhenUsed/>
    <w:qFormat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pl-PL"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C32E4"/>
    <w:rPr>
      <w:lang w:val="pl-PL" w:eastAsia="en-US"/>
    </w:rPr>
  </w:style>
  <w:style w:type="paragraph" w:customStyle="1" w:styleId="FootnotesymbolCarZchn">
    <w:name w:val="Footnote symbol Car Zchn"/>
    <w:basedOn w:val="Normalny"/>
    <w:link w:val="Odwoanieprzypisudolnego"/>
    <w:uiPriority w:val="99"/>
    <w:qFormat/>
    <w:rsid w:val="007E178B"/>
    <w:pPr>
      <w:spacing w:after="160" w:line="240" w:lineRule="exact"/>
      <w:jc w:val="both"/>
    </w:pPr>
    <w:rPr>
      <w:sz w:val="20"/>
      <w:szCs w:val="20"/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2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4" ma:contentTypeDescription="Crée un document." ma:contentTypeScope="" ma:versionID="05155010413e264bbe24243c6f9b9113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26214597c6c2d736b071a209aff097cb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7BD0D3-F1B1-4BAE-90DE-4F632892A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3D9912-3072-4167-836D-F56FF749FA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4526FA-A2BD-4820-A752-07884F56AA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35E418-C662-42B8-9783-FE52BA5406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28</Pages>
  <Words>6024</Words>
  <Characters>36149</Characters>
  <Application>Microsoft Office Word</Application>
  <DocSecurity>0</DocSecurity>
  <Lines>301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42089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Paweł Łopatowski</cp:lastModifiedBy>
  <cp:revision>169</cp:revision>
  <cp:lastPrinted>2023-07-25T08:15:00Z</cp:lastPrinted>
  <dcterms:created xsi:type="dcterms:W3CDTF">2024-01-09T12:58:00Z</dcterms:created>
  <dcterms:modified xsi:type="dcterms:W3CDTF">2024-10-10T08:05:00Z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</Properties>
</file>