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E978B" w14:textId="77777777" w:rsidR="00A12E4A" w:rsidRPr="007F71DB" w:rsidRDefault="00A12E4A" w:rsidP="00BC078D">
      <w:pPr>
        <w:pStyle w:val="Nagwek1"/>
        <w:rPr>
          <w:rFonts w:ascii="Arial" w:hAnsi="Arial" w:cs="Arial"/>
          <w:sz w:val="24"/>
          <w:szCs w:val="24"/>
        </w:rPr>
      </w:pPr>
      <w:r w:rsidRPr="007F71DB">
        <w:rPr>
          <w:rFonts w:ascii="Arial" w:hAnsi="Arial" w:cs="Arial"/>
          <w:sz w:val="24"/>
          <w:szCs w:val="24"/>
        </w:rPr>
        <w:t>Kryteria wyboru projektów</w:t>
      </w:r>
    </w:p>
    <w:p w14:paraId="64BF5914" w14:textId="77777777" w:rsidR="00A12E4A" w:rsidRPr="007F71DB" w:rsidRDefault="00A12E4A" w:rsidP="00A12E4A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7F71DB">
        <w:rPr>
          <w:rFonts w:ascii="Arial" w:hAnsi="Arial" w:cs="Arial"/>
          <w:b/>
          <w:bCs/>
          <w:sz w:val="24"/>
          <w:szCs w:val="24"/>
        </w:rPr>
        <w:t>Priorytet</w:t>
      </w:r>
      <w:r w:rsidRPr="007F71DB">
        <w:rPr>
          <w:rFonts w:ascii="Arial" w:hAnsi="Arial" w:cs="Arial"/>
          <w:sz w:val="24"/>
          <w:szCs w:val="24"/>
        </w:rPr>
        <w:t xml:space="preserve"> </w:t>
      </w:r>
      <w:r w:rsidR="00F76E21" w:rsidRPr="007F71DB">
        <w:rPr>
          <w:rFonts w:ascii="Arial" w:hAnsi="Arial" w:cs="Arial"/>
          <w:b/>
          <w:bCs/>
          <w:sz w:val="24"/>
          <w:szCs w:val="24"/>
        </w:rPr>
        <w:t>2</w:t>
      </w:r>
      <w:r w:rsidRPr="007F71DB">
        <w:rPr>
          <w:rFonts w:ascii="Arial" w:hAnsi="Arial" w:cs="Arial"/>
          <w:b/>
          <w:bCs/>
          <w:sz w:val="24"/>
          <w:szCs w:val="24"/>
        </w:rPr>
        <w:t>.</w:t>
      </w:r>
      <w:r w:rsidRPr="007F71DB">
        <w:rPr>
          <w:rFonts w:ascii="Arial" w:hAnsi="Arial" w:cs="Arial"/>
          <w:sz w:val="24"/>
          <w:szCs w:val="24"/>
        </w:rPr>
        <w:t xml:space="preserve"> </w:t>
      </w:r>
      <w:r w:rsidR="00F76E21" w:rsidRPr="007F71DB">
        <w:rPr>
          <w:rFonts w:ascii="Arial" w:hAnsi="Arial" w:cs="Arial"/>
          <w:sz w:val="24"/>
          <w:szCs w:val="24"/>
        </w:rPr>
        <w:t>Fundusze Europejskie dla czystej energii i ochrony zasobów środowiska regionu</w:t>
      </w:r>
    </w:p>
    <w:p w14:paraId="674E48B6" w14:textId="77777777" w:rsidR="00A12E4A" w:rsidRPr="007F71DB" w:rsidRDefault="00A12E4A" w:rsidP="00A12E4A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7F71DB">
        <w:rPr>
          <w:rFonts w:ascii="Arial" w:hAnsi="Arial" w:cs="Arial"/>
          <w:b/>
          <w:bCs/>
          <w:sz w:val="24"/>
          <w:szCs w:val="24"/>
        </w:rPr>
        <w:t xml:space="preserve">Cel szczegółowy 2 </w:t>
      </w:r>
      <w:r w:rsidR="008B1AA6" w:rsidRPr="007F71DB">
        <w:rPr>
          <w:rFonts w:ascii="Arial" w:hAnsi="Arial" w:cs="Arial"/>
          <w:b/>
          <w:bCs/>
          <w:sz w:val="24"/>
          <w:szCs w:val="24"/>
        </w:rPr>
        <w:t>i</w:t>
      </w:r>
      <w:r w:rsidRPr="007F71DB">
        <w:rPr>
          <w:rFonts w:ascii="Arial" w:hAnsi="Arial" w:cs="Arial"/>
          <w:b/>
          <w:bCs/>
          <w:sz w:val="24"/>
          <w:szCs w:val="24"/>
        </w:rPr>
        <w:t>.</w:t>
      </w:r>
      <w:r w:rsidRPr="007F71DB">
        <w:rPr>
          <w:rFonts w:ascii="Arial" w:hAnsi="Arial" w:cs="Arial"/>
          <w:sz w:val="24"/>
          <w:szCs w:val="24"/>
        </w:rPr>
        <w:t xml:space="preserve"> </w:t>
      </w:r>
      <w:r w:rsidR="008B1AA6" w:rsidRPr="007F71DB">
        <w:rPr>
          <w:rFonts w:ascii="Arial" w:hAnsi="Arial" w:cs="Arial"/>
          <w:sz w:val="24"/>
          <w:szCs w:val="24"/>
        </w:rPr>
        <w:t>Wspieranie efektywności energetycznej i redukcji emisji gazów cieplarnianych</w:t>
      </w:r>
    </w:p>
    <w:p w14:paraId="5DAB6C7B" w14:textId="314A9F94" w:rsidR="00A12E4A" w:rsidRPr="007F71DB" w:rsidRDefault="00A12E4A" w:rsidP="00A12E4A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7F71DB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8B1AA6" w:rsidRPr="007F71DB">
        <w:rPr>
          <w:rFonts w:ascii="Arial" w:hAnsi="Arial" w:cs="Arial"/>
          <w:b/>
          <w:bCs/>
          <w:sz w:val="24"/>
          <w:szCs w:val="24"/>
        </w:rPr>
        <w:t>2.</w:t>
      </w:r>
      <w:r w:rsidR="00F85DC5">
        <w:rPr>
          <w:rFonts w:ascii="Arial" w:hAnsi="Arial" w:cs="Arial"/>
          <w:b/>
          <w:bCs/>
          <w:sz w:val="24"/>
          <w:szCs w:val="24"/>
        </w:rPr>
        <w:t>4</w:t>
      </w:r>
      <w:r w:rsidRPr="007F71DB">
        <w:rPr>
          <w:rFonts w:ascii="Arial" w:hAnsi="Arial" w:cs="Arial"/>
          <w:sz w:val="24"/>
          <w:szCs w:val="24"/>
        </w:rPr>
        <w:t xml:space="preserve"> </w:t>
      </w:r>
      <w:r w:rsidR="00F85DC5" w:rsidRPr="00813ACC">
        <w:rPr>
          <w:rFonts w:ascii="Arial" w:hAnsi="Arial" w:cs="Arial"/>
          <w:sz w:val="24"/>
          <w:szCs w:val="24"/>
        </w:rPr>
        <w:t>Ciepłownie, sieci ciepłownicze i efektywność energetyczna budynków zabytkowych</w:t>
      </w:r>
    </w:p>
    <w:p w14:paraId="02EB378F" w14:textId="5E8E5805" w:rsidR="00A12E4A" w:rsidRPr="007F71DB" w:rsidRDefault="00A12E4A" w:rsidP="00A12E4A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7F71DB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="00F85DC5" w:rsidRPr="00F85DC5">
        <w:rPr>
          <w:rFonts w:ascii="Arial" w:hAnsi="Arial" w:cs="Arial"/>
          <w:b/>
          <w:bCs/>
          <w:sz w:val="24"/>
          <w:szCs w:val="24"/>
        </w:rPr>
        <w:t>Wymiana i modernizacja źródeł ciepła w budynkach wielorodzinnych</w:t>
      </w:r>
    </w:p>
    <w:p w14:paraId="10B5E25E" w14:textId="77777777" w:rsidR="00A12E4A" w:rsidRPr="007F71DB" w:rsidRDefault="00A12E4A" w:rsidP="399D1660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7F71DB">
        <w:rPr>
          <w:rFonts w:ascii="Arial" w:hAnsi="Arial" w:cs="Arial"/>
          <w:sz w:val="24"/>
          <w:szCs w:val="24"/>
        </w:rPr>
        <w:t>Sposób wyboru projektów: konkurencyjny</w:t>
      </w:r>
    </w:p>
    <w:p w14:paraId="6BEB8EEA" w14:textId="42BAA41D" w:rsidR="00333557" w:rsidRPr="007F71DB" w:rsidRDefault="00333557" w:rsidP="00333557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F71D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Nabór jest skierowany do następujących podmiotów</w:t>
      </w:r>
      <w:r w:rsidR="00F85D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:</w:t>
      </w:r>
    </w:p>
    <w:p w14:paraId="2BC3FE9E" w14:textId="2E8F1850" w:rsidR="00F85DC5" w:rsidRDefault="00F85DC5" w:rsidP="006E175E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F85DC5">
        <w:rPr>
          <w:rFonts w:ascii="Arial" w:hAnsi="Arial" w:cs="Arial"/>
          <w:sz w:val="24"/>
          <w:szCs w:val="24"/>
        </w:rPr>
        <w:t>spólnot</w:t>
      </w:r>
      <w:r>
        <w:rPr>
          <w:rFonts w:ascii="Arial" w:hAnsi="Arial" w:cs="Arial"/>
          <w:sz w:val="24"/>
          <w:szCs w:val="24"/>
        </w:rPr>
        <w:t xml:space="preserve"> mieszkaniowych</w:t>
      </w:r>
      <w:r w:rsidR="009F0F70">
        <w:rPr>
          <w:rFonts w:ascii="Arial" w:hAnsi="Arial" w:cs="Arial"/>
          <w:sz w:val="24"/>
          <w:szCs w:val="24"/>
        </w:rPr>
        <w:t>,</w:t>
      </w:r>
    </w:p>
    <w:p w14:paraId="76DA3529" w14:textId="42A48430" w:rsidR="00F85DC5" w:rsidRDefault="00F85DC5" w:rsidP="006E175E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towarzystw budownictwa społecznego,</w:t>
      </w:r>
    </w:p>
    <w:p w14:paraId="1CDF1BD2" w14:textId="2E8D24E2" w:rsidR="00333557" w:rsidRPr="007F71DB" w:rsidRDefault="00F85DC5" w:rsidP="006E175E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85DC5">
        <w:rPr>
          <w:rFonts w:ascii="Arial" w:hAnsi="Arial" w:cs="Arial"/>
          <w:sz w:val="24"/>
          <w:szCs w:val="24"/>
        </w:rPr>
        <w:t>spółdzielni mieszkani</w:t>
      </w:r>
      <w:r>
        <w:rPr>
          <w:rFonts w:ascii="Arial" w:hAnsi="Arial" w:cs="Arial"/>
          <w:sz w:val="24"/>
          <w:szCs w:val="24"/>
        </w:rPr>
        <w:t>owych</w:t>
      </w:r>
      <w:r w:rsidR="00333557" w:rsidRPr="007F71DB">
        <w:rPr>
          <w:rFonts w:ascii="Arial" w:hAnsi="Arial" w:cs="Arial"/>
          <w:sz w:val="24"/>
          <w:szCs w:val="24"/>
        </w:rPr>
        <w:t>.</w:t>
      </w:r>
    </w:p>
    <w:p w14:paraId="23270641" w14:textId="77777777" w:rsidR="00F85DC5" w:rsidRDefault="00F85DC5" w:rsidP="003504C7">
      <w:pPr>
        <w:pStyle w:val="Akapitzlist"/>
        <w:spacing w:after="0" w:line="240" w:lineRule="auto"/>
        <w:ind w:left="0"/>
        <w:contextualSpacing w:val="0"/>
        <w:rPr>
          <w:rFonts w:ascii="Arial" w:hAnsi="Arial" w:cs="Arial"/>
          <w:color w:val="000000"/>
          <w:sz w:val="24"/>
          <w:szCs w:val="24"/>
        </w:rPr>
      </w:pPr>
    </w:p>
    <w:p w14:paraId="363AF84B" w14:textId="5F8F9A80" w:rsidR="00333557" w:rsidRPr="007F71DB" w:rsidRDefault="00333557" w:rsidP="003504C7">
      <w:pPr>
        <w:pStyle w:val="Akapitzlist"/>
        <w:spacing w:after="0" w:line="240" w:lineRule="auto"/>
        <w:ind w:left="0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7F71DB">
        <w:rPr>
          <w:rFonts w:ascii="Arial" w:hAnsi="Arial" w:cs="Arial"/>
          <w:color w:val="000000"/>
          <w:sz w:val="24"/>
          <w:szCs w:val="24"/>
        </w:rPr>
        <w:t>Zakres wsparcia to:</w:t>
      </w:r>
    </w:p>
    <w:p w14:paraId="0F542725" w14:textId="60E580EB" w:rsidR="00333557" w:rsidRPr="007F71DB" w:rsidRDefault="00333557" w:rsidP="006E175E">
      <w:pPr>
        <w:pStyle w:val="Akapitzlist"/>
        <w:numPr>
          <w:ilvl w:val="0"/>
          <w:numId w:val="8"/>
        </w:num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 w:rsidRPr="007F71DB">
        <w:rPr>
          <w:rFonts w:ascii="Arial" w:hAnsi="Arial" w:cs="Arial"/>
          <w:sz w:val="24"/>
          <w:szCs w:val="24"/>
        </w:rPr>
        <w:t>wymian</w:t>
      </w:r>
      <w:r w:rsidR="003504C7" w:rsidRPr="007F71DB">
        <w:rPr>
          <w:rFonts w:ascii="Arial" w:hAnsi="Arial" w:cs="Arial"/>
          <w:sz w:val="24"/>
          <w:szCs w:val="24"/>
          <w:lang w:val="pl-PL"/>
        </w:rPr>
        <w:t>a</w:t>
      </w:r>
      <w:r w:rsidRPr="007F71DB">
        <w:rPr>
          <w:rFonts w:ascii="Arial" w:hAnsi="Arial" w:cs="Arial"/>
          <w:sz w:val="24"/>
          <w:szCs w:val="24"/>
        </w:rPr>
        <w:t xml:space="preserve"> i modernizacj</w:t>
      </w:r>
      <w:r w:rsidR="003504C7" w:rsidRPr="007F71DB">
        <w:rPr>
          <w:rFonts w:ascii="Arial" w:hAnsi="Arial" w:cs="Arial"/>
          <w:sz w:val="24"/>
          <w:szCs w:val="24"/>
          <w:lang w:val="pl-PL"/>
        </w:rPr>
        <w:t>a</w:t>
      </w:r>
      <w:r w:rsidRPr="007F71DB">
        <w:rPr>
          <w:rFonts w:ascii="Arial" w:hAnsi="Arial" w:cs="Arial"/>
          <w:sz w:val="24"/>
          <w:szCs w:val="24"/>
        </w:rPr>
        <w:t xml:space="preserve"> nieefektywnych źródeł ciepła w budynkach wielorodzinnych</w:t>
      </w:r>
      <w:r w:rsidR="0096742D" w:rsidRPr="007F71DB">
        <w:rPr>
          <w:rFonts w:ascii="Arial" w:hAnsi="Arial" w:cs="Arial"/>
          <w:sz w:val="24"/>
          <w:szCs w:val="24"/>
          <w:lang w:val="pl-PL"/>
        </w:rPr>
        <w:t>,</w:t>
      </w:r>
    </w:p>
    <w:p w14:paraId="2A6E7E60" w14:textId="16569BDE" w:rsidR="00333557" w:rsidRPr="007F71DB" w:rsidRDefault="00333557" w:rsidP="006E175E">
      <w:pPr>
        <w:pStyle w:val="Akapitzlist"/>
        <w:numPr>
          <w:ilvl w:val="0"/>
          <w:numId w:val="8"/>
        </w:num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 w:rsidRPr="007F71DB">
        <w:rPr>
          <w:rFonts w:ascii="Arial" w:hAnsi="Arial" w:cs="Arial"/>
          <w:sz w:val="24"/>
          <w:szCs w:val="24"/>
        </w:rPr>
        <w:t>przebudow</w:t>
      </w:r>
      <w:r w:rsidR="003504C7" w:rsidRPr="007F71DB">
        <w:rPr>
          <w:rFonts w:ascii="Arial" w:hAnsi="Arial" w:cs="Arial"/>
          <w:sz w:val="24"/>
          <w:szCs w:val="24"/>
        </w:rPr>
        <w:t>a</w:t>
      </w:r>
      <w:r w:rsidRPr="007F71DB">
        <w:rPr>
          <w:rFonts w:ascii="Arial" w:hAnsi="Arial" w:cs="Arial"/>
          <w:sz w:val="24"/>
          <w:szCs w:val="24"/>
        </w:rPr>
        <w:t xml:space="preserve"> i modernizacj</w:t>
      </w:r>
      <w:r w:rsidR="003504C7" w:rsidRPr="007F71DB">
        <w:rPr>
          <w:rFonts w:ascii="Arial" w:hAnsi="Arial" w:cs="Arial"/>
          <w:sz w:val="24"/>
          <w:szCs w:val="24"/>
        </w:rPr>
        <w:t>a</w:t>
      </w:r>
      <w:r w:rsidRPr="007F71DB">
        <w:rPr>
          <w:rFonts w:ascii="Arial" w:hAnsi="Arial" w:cs="Arial"/>
          <w:sz w:val="24"/>
          <w:szCs w:val="24"/>
        </w:rPr>
        <w:t xml:space="preserve"> ciepłowni/kotłowni lokalnych,</w:t>
      </w:r>
    </w:p>
    <w:p w14:paraId="6BF2EABC" w14:textId="70FFDA62" w:rsidR="00333557" w:rsidRPr="007F71DB" w:rsidRDefault="00333557" w:rsidP="006E175E">
      <w:pPr>
        <w:pStyle w:val="Akapitzlist"/>
        <w:numPr>
          <w:ilvl w:val="0"/>
          <w:numId w:val="8"/>
        </w:numPr>
        <w:spacing w:after="0" w:line="240" w:lineRule="auto"/>
        <w:ind w:left="709"/>
        <w:rPr>
          <w:rFonts w:ascii="Arial" w:hAnsi="Arial" w:cs="Arial"/>
          <w:sz w:val="24"/>
          <w:szCs w:val="24"/>
        </w:rPr>
        <w:sectPr w:rsidR="00333557" w:rsidRPr="007F71DB" w:rsidSect="003C40D0">
          <w:footerReference w:type="default" r:id="rId11"/>
          <w:headerReference w:type="first" r:id="rId12"/>
          <w:footerReference w:type="first" r:id="rId13"/>
          <w:type w:val="continuous"/>
          <w:pgSz w:w="16838" w:h="11906" w:orient="landscape"/>
          <w:pgMar w:top="1417" w:right="1245" w:bottom="1417" w:left="1417" w:header="708" w:footer="708" w:gutter="0"/>
          <w:cols w:space="708"/>
          <w:titlePg/>
          <w:docGrid w:linePitch="360"/>
        </w:sectPr>
      </w:pPr>
      <w:r w:rsidRPr="007F71DB">
        <w:rPr>
          <w:rFonts w:ascii="Arial" w:hAnsi="Arial" w:cs="Arial"/>
          <w:sz w:val="24"/>
          <w:szCs w:val="24"/>
        </w:rPr>
        <w:t>budow</w:t>
      </w:r>
      <w:r w:rsidR="003504C7" w:rsidRPr="007F71DB">
        <w:rPr>
          <w:rFonts w:ascii="Arial" w:hAnsi="Arial" w:cs="Arial"/>
          <w:sz w:val="24"/>
          <w:szCs w:val="24"/>
          <w:lang w:val="pl-PL"/>
        </w:rPr>
        <w:t>a</w:t>
      </w:r>
      <w:r w:rsidRPr="007F71DB">
        <w:rPr>
          <w:rFonts w:ascii="Arial" w:hAnsi="Arial" w:cs="Arial"/>
          <w:sz w:val="24"/>
          <w:szCs w:val="24"/>
        </w:rPr>
        <w:t xml:space="preserve"> i modernizacj</w:t>
      </w:r>
      <w:r w:rsidR="003504C7" w:rsidRPr="007F71DB">
        <w:rPr>
          <w:rFonts w:ascii="Arial" w:hAnsi="Arial" w:cs="Arial"/>
          <w:sz w:val="24"/>
          <w:szCs w:val="24"/>
          <w:lang w:val="pl-PL"/>
        </w:rPr>
        <w:t>a</w:t>
      </w:r>
      <w:r w:rsidRPr="007F71DB">
        <w:rPr>
          <w:rFonts w:ascii="Arial" w:hAnsi="Arial" w:cs="Arial"/>
          <w:sz w:val="24"/>
          <w:szCs w:val="24"/>
        </w:rPr>
        <w:t xml:space="preserve"> sieci ciepłowniczych</w:t>
      </w:r>
      <w:r w:rsidR="0096742D" w:rsidRPr="007F71DB">
        <w:rPr>
          <w:rFonts w:ascii="Arial" w:hAnsi="Arial" w:cs="Arial"/>
          <w:sz w:val="24"/>
          <w:szCs w:val="24"/>
          <w:lang w:val="pl-PL"/>
        </w:rPr>
        <w:t>.</w:t>
      </w:r>
    </w:p>
    <w:p w14:paraId="6A05A809" w14:textId="5B9372AC" w:rsidR="00333557" w:rsidRPr="007F71DB" w:rsidRDefault="00333557" w:rsidP="003C40D0">
      <w:pPr>
        <w:spacing w:before="100" w:beforeAutospacing="1" w:after="100" w:afterAutospacing="1"/>
        <w:rPr>
          <w:rFonts w:ascii="Arial" w:hAnsi="Arial" w:cs="Arial"/>
          <w:sz w:val="24"/>
          <w:szCs w:val="24"/>
          <w:lang w:val="x-none"/>
        </w:rPr>
        <w:sectPr w:rsidR="00333557" w:rsidRPr="007F71DB" w:rsidSect="003C40D0">
          <w:footerReference w:type="default" r:id="rId14"/>
          <w:headerReference w:type="first" r:id="rId15"/>
          <w:type w:val="continuous"/>
          <w:pgSz w:w="16838" w:h="11906" w:orient="landscape"/>
          <w:pgMar w:top="1417" w:right="1245" w:bottom="1417" w:left="1417" w:header="708" w:footer="708" w:gutter="0"/>
          <w:cols w:space="708"/>
          <w:titlePg/>
          <w:docGrid w:linePitch="360"/>
        </w:sectPr>
      </w:pPr>
    </w:p>
    <w:p w14:paraId="72EE62DA" w14:textId="77777777" w:rsidR="00DA3F0D" w:rsidRPr="007F71DB" w:rsidRDefault="00EB5D94" w:rsidP="00BC078D">
      <w:pPr>
        <w:pStyle w:val="Nagwek1"/>
        <w:rPr>
          <w:rFonts w:ascii="Arial" w:hAnsi="Arial" w:cs="Arial"/>
          <w:bCs w:val="0"/>
          <w:sz w:val="24"/>
          <w:szCs w:val="24"/>
        </w:rPr>
      </w:pPr>
      <w:r w:rsidRPr="007F71DB">
        <w:rPr>
          <w:rFonts w:ascii="Arial" w:hAnsi="Arial" w:cs="Arial"/>
          <w:bCs w:val="0"/>
          <w:sz w:val="24"/>
          <w:szCs w:val="24"/>
        </w:rPr>
        <w:lastRenderedPageBreak/>
        <w:t xml:space="preserve">A. </w:t>
      </w:r>
      <w:r w:rsidR="007257F1" w:rsidRPr="007F71DB">
        <w:rPr>
          <w:rFonts w:ascii="Arial" w:hAnsi="Arial" w:cs="Arial"/>
          <w:bCs w:val="0"/>
          <w:sz w:val="24"/>
          <w:szCs w:val="24"/>
        </w:rPr>
        <w:t>KRYTERIA FORMALNE</w:t>
      </w:r>
    </w:p>
    <w:p w14:paraId="5A39BBE3" w14:textId="77777777" w:rsidR="005172B5" w:rsidRPr="007F71DB" w:rsidRDefault="005172B5" w:rsidP="008F4F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7F71DB" w14:paraId="5352BDA7" w14:textId="77777777" w:rsidTr="003C40D0">
        <w:tc>
          <w:tcPr>
            <w:tcW w:w="1110" w:type="dxa"/>
            <w:shd w:val="clear" w:color="auto" w:fill="E7E6E6"/>
            <w:vAlign w:val="center"/>
          </w:tcPr>
          <w:p w14:paraId="6F288A74" w14:textId="77777777" w:rsidR="003C40D0" w:rsidRPr="007F71DB" w:rsidRDefault="003C40D0" w:rsidP="002F05D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7F71DB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5480EF1D" w14:textId="77777777" w:rsidR="003C40D0" w:rsidRPr="007F71DB" w:rsidRDefault="003C40D0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F71DB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3B8C9E9" w14:textId="77777777" w:rsidR="003C40D0" w:rsidRPr="007F71DB" w:rsidRDefault="003C40D0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F71DB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3CC7DEDD" w14:textId="77777777" w:rsidR="003C40D0" w:rsidRPr="007F71DB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F71DB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72031F0A" w14:textId="77777777" w:rsidR="003C40D0" w:rsidRPr="007F71DB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F71DB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3C40D0" w:rsidRPr="007F71DB" w14:paraId="2F3B3ED1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65B2DA41" w14:textId="77777777" w:rsidR="003C40D0" w:rsidRPr="007F71DB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27675358" w14:textId="77777777" w:rsidR="003C40D0" w:rsidRPr="007F71DB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5A2D40FC" w14:textId="77777777" w:rsidR="003C40D0" w:rsidRPr="007F71DB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F71DB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183D1A05" w14:textId="77777777" w:rsidR="003C40D0" w:rsidRPr="007F71DB" w:rsidRDefault="003C40D0" w:rsidP="006E175E">
            <w:pPr>
              <w:numPr>
                <w:ilvl w:val="0"/>
                <w:numId w:val="9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F71DB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4E6C9FE3" w14:textId="77777777" w:rsidR="003C40D0" w:rsidRPr="007F71DB" w:rsidRDefault="003C40D0" w:rsidP="006E175E">
            <w:pPr>
              <w:numPr>
                <w:ilvl w:val="0"/>
                <w:numId w:val="9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F71DB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1E69284B" w14:textId="33364A28" w:rsidR="003C40D0" w:rsidRPr="007F71DB" w:rsidRDefault="00A0133D" w:rsidP="006E175E">
            <w:pPr>
              <w:numPr>
                <w:ilvl w:val="0"/>
                <w:numId w:val="9"/>
              </w:numPr>
              <w:spacing w:before="60"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</w:t>
            </w:r>
            <w:r w:rsidRPr="00A0133D">
              <w:rPr>
                <w:rFonts w:ascii="Arial" w:hAnsi="Arial" w:cs="Arial"/>
                <w:bCs/>
                <w:sz w:val="24"/>
                <w:szCs w:val="24"/>
              </w:rPr>
              <w:t>szystkie załączniki zostały podpisane zgodnie ze sposobem wskazanym w Regulaminie wyboru projektów</w:t>
            </w:r>
            <w:r w:rsidR="003C40D0" w:rsidRPr="007F71DB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41C8F396" w14:textId="77777777" w:rsidR="003C40D0" w:rsidRPr="007F71DB" w:rsidRDefault="003C40D0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BC8A475" w14:textId="77777777" w:rsidR="003C40D0" w:rsidRPr="007F71DB" w:rsidRDefault="003C40D0" w:rsidP="003C40D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65B47A9D" w14:textId="77777777" w:rsidR="003C40D0" w:rsidRPr="007F71D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2A3D3EC" w14:textId="77777777" w:rsidR="003C40D0" w:rsidRPr="007F71D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45C21B" w14:textId="77777777" w:rsidR="003C40D0" w:rsidRPr="007F71D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D0B940D" w14:textId="77777777" w:rsidR="003C40D0" w:rsidRPr="007F71D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8839B88" w14:textId="77777777" w:rsidR="003C40D0" w:rsidRPr="007F71D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AB2D1A8" w14:textId="087EC11B" w:rsidR="003C40D0" w:rsidRPr="007F71D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B0B26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  <w:p w14:paraId="0E27B00A" w14:textId="77777777" w:rsidR="003C40D0" w:rsidRPr="007F71DB" w:rsidRDefault="003C40D0" w:rsidP="00016D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40D0" w:rsidRPr="007F71DB" w14:paraId="6E44E4CA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39736E21" w14:textId="77777777" w:rsidR="003C40D0" w:rsidRPr="007F71DB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0B6AC9B6" w14:textId="2001700B" w:rsidR="003C40D0" w:rsidRPr="007F71DB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6B4693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7199" w:type="dxa"/>
          </w:tcPr>
          <w:p w14:paraId="2D92D271" w14:textId="5983EB42" w:rsidR="003C40D0" w:rsidRPr="007F71DB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F71DB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58643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586430" w:rsidRPr="004D7AF8">
              <w:rPr>
                <w:rFonts w:ascii="Arial" w:hAnsi="Arial" w:cs="Arial"/>
                <w:bCs/>
                <w:sz w:val="24"/>
                <w:szCs w:val="24"/>
              </w:rPr>
              <w:t>i podmiotowe (dotyczące wnioskodawców</w:t>
            </w:r>
            <w:r w:rsidR="00A0133D" w:rsidRPr="007F71DB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586430" w:rsidRPr="004D7AF8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7F71DB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7F71DB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3A814A6B" w14:textId="77777777" w:rsidR="003C40D0" w:rsidRPr="007F71DB" w:rsidRDefault="003C40D0" w:rsidP="003C40D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F71DB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64711B6E" w14:textId="77777777" w:rsidR="003C40D0" w:rsidRPr="007F71DB" w:rsidRDefault="003C40D0" w:rsidP="003C40D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F71DB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przedmiot realizacji projektu nie dotyczy rodzajów działalności wykluczonych z możliwości uzyskania pomocy finansowej, o których mowa:</w:t>
            </w:r>
          </w:p>
          <w:p w14:paraId="6E5AA9FB" w14:textId="5FA27228" w:rsidR="003C40D0" w:rsidRPr="007F71DB" w:rsidRDefault="003C40D0" w:rsidP="006E175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C6775A" w:rsidRPr="007F71DB">
              <w:rPr>
                <w:rFonts w:ascii="Arial" w:hAnsi="Arial" w:cs="Arial"/>
                <w:sz w:val="24"/>
                <w:szCs w:val="24"/>
              </w:rPr>
              <w:t xml:space="preserve"> (Rozporządzenie Parlamentu Europejskiego i Rady (UE) 2021/1058 z dnia 24 czerwca 2021 r. w sprawie Europejskiego Funduszu Rozwoju Regionalnego i Funduszu Spójności (Dz. U. UE. L. z 2021 r. Nr 231, str. 60 z </w:t>
            </w:r>
            <w:proofErr w:type="spellStart"/>
            <w:r w:rsidR="00C6775A" w:rsidRPr="007F71D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C6775A" w:rsidRPr="007F71DB">
              <w:rPr>
                <w:rFonts w:ascii="Arial" w:hAnsi="Arial" w:cs="Arial"/>
                <w:sz w:val="24"/>
                <w:szCs w:val="24"/>
              </w:rPr>
              <w:t>. zm.)</w:t>
            </w:r>
            <w:r w:rsidR="009B2DEA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B75AFF2" w14:textId="76024537" w:rsidR="003C40D0" w:rsidRPr="007F71DB" w:rsidRDefault="003C40D0" w:rsidP="006E175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proofErr w:type="spellStart"/>
            <w:r w:rsidRPr="007F71D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7F71DB">
              <w:rPr>
                <w:rFonts w:ascii="Arial" w:hAnsi="Arial" w:cs="Arial"/>
                <w:sz w:val="24"/>
                <w:szCs w:val="24"/>
              </w:rPr>
              <w:t>. zm.)</w:t>
            </w:r>
            <w:r w:rsidR="009B2DEA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5E0967D" w14:textId="5E902777" w:rsidR="003C40D0" w:rsidRPr="007F71DB" w:rsidRDefault="00F94B47" w:rsidP="00F94B4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art. 1 Rozporządzenia Komisji (UE) 2023/2831 z dnia 13 grudnia 2023 r. w sprawie stosowania art. 107 i 108 Traktatu o funkcjonowaniu Unii Europejskiej do pomocy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(Dz. U. UE. L. z 2023 r. poz. 2831)</w:t>
            </w:r>
            <w:r w:rsidR="006B1E4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AA989FC" w14:textId="311167BF" w:rsidR="003C40D0" w:rsidRPr="007F71DB" w:rsidRDefault="003C40D0" w:rsidP="003C40D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F71DB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="0039243E" w:rsidRPr="007F71DB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3"/>
            </w:r>
            <w:r w:rsidR="00E776EB" w:rsidRPr="007F71DB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3EFE1E89" w14:textId="40F11966" w:rsidR="00E776EB" w:rsidRDefault="00E776EB" w:rsidP="00E776E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F71DB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projekt nie został fizycznie ukończony lub w pełni wdrożony przed złożeniem wniosku o dofinansowanie projektu zgodnie z art. 63 ust. 6 rozporządzenia nr 2021/1060</w:t>
            </w:r>
            <w:r w:rsidR="0039243E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52893DB5" w14:textId="282814D2" w:rsidR="0039243E" w:rsidRPr="0039243E" w:rsidRDefault="0039243E" w:rsidP="0039243E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dany podmiot nie jest przedsiębiorstwem w trudnej sytuacji w rozumieniu pkt. 24 Wytycznych dotyczących pomocy państwa na ratowanie i restrukturyzację przedsiębiorstw niefinansowych znajdujących się w trudnej sytuacji (Dz. </w:t>
            </w:r>
            <w:r w:rsidRPr="004D7AF8">
              <w:rPr>
                <w:rFonts w:ascii="Arial" w:hAnsi="Arial"/>
                <w:sz w:val="24"/>
              </w:rPr>
              <w:t xml:space="preserve">Urz. </w:t>
            </w:r>
            <w:r w:rsidRPr="004D7AF8">
              <w:rPr>
                <w:rFonts w:ascii="Arial" w:hAnsi="Arial" w:cs="Arial"/>
                <w:sz w:val="24"/>
                <w:szCs w:val="24"/>
                <w:lang w:val="pl-PL"/>
              </w:rPr>
              <w:t>UE C 249/1 z 31.07.2014 r.).</w:t>
            </w:r>
          </w:p>
          <w:p w14:paraId="44EAFD9C" w14:textId="77777777" w:rsidR="003C40D0" w:rsidRPr="007F71DB" w:rsidRDefault="003C40D0" w:rsidP="003B4E2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B94D5A5" w14:textId="05FA963E" w:rsidR="003C40D0" w:rsidRPr="007F71DB" w:rsidRDefault="003C40D0" w:rsidP="007F71DB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8CBD133" w14:textId="56442D07" w:rsidR="003C40D0" w:rsidRPr="007F71D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DEEC669" w14:textId="77777777" w:rsidR="003C40D0" w:rsidRPr="007F71D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E6DE76" w14:textId="77777777" w:rsidR="003C40D0" w:rsidRPr="007F71D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3656B9AB" w14:textId="77777777" w:rsidR="003C40D0" w:rsidRPr="007F71D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FC284A" w14:textId="10805603" w:rsidR="003C40D0" w:rsidRPr="007F71D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08372F6" w14:textId="2A9B18ED" w:rsidR="003C40D0" w:rsidRPr="007F71D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F554EE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  <w:p w14:paraId="387048DF" w14:textId="72726539" w:rsidR="003C40D0" w:rsidRPr="007F71D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A74749" w:rsidRPr="007F71DB" w14:paraId="1CD7BFC0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41695720" w14:textId="02DD1445" w:rsidR="00A74749" w:rsidRPr="007F71DB" w:rsidRDefault="00A74749" w:rsidP="00A7474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" w:name="_Hlk132189149"/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765F5402" w14:textId="77777777" w:rsidR="00A74749" w:rsidRPr="007F71DB" w:rsidRDefault="00A74749" w:rsidP="006D2EB3">
            <w:pPr>
              <w:spacing w:before="6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Klauzula antydyskryminacyjna</w:t>
            </w:r>
          </w:p>
          <w:p w14:paraId="2E9B495D" w14:textId="6259ABB0" w:rsidR="006D2EB3" w:rsidRPr="007F71DB" w:rsidRDefault="006D2EB3" w:rsidP="006D2EB3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(dotyczy </w:t>
            </w:r>
            <w:proofErr w:type="spellStart"/>
            <w:r w:rsidRPr="007F71DB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7F71DB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01402E1C" w14:textId="77777777" w:rsidR="00A74749" w:rsidRPr="007F71DB" w:rsidRDefault="00A74749" w:rsidP="00A7474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3DA844F3" w14:textId="29A230E6" w:rsidR="00BD54BE" w:rsidRPr="007F71DB" w:rsidRDefault="00BD54BE" w:rsidP="00BD54B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przypadku, gdy wnioskodawcą jest jednostka samorządu terytorialnego (lub podmiot przez nią kontrolowany lub od niej zależny) w kryterium sprawdzamy, czy przestrzega ona przepisów antydyskryminacyjnych, o których mowa w art. 9 ust. 3 rozporządzenia nr 2021/1060. </w:t>
            </w:r>
          </w:p>
          <w:p w14:paraId="7DC35F26" w14:textId="39D8CDE3" w:rsidR="00DB32C0" w:rsidRDefault="00DB32C0" w:rsidP="00BD54BE">
            <w:pPr>
              <w:spacing w:before="60" w:after="6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</w:t>
            </w:r>
            <w:r w:rsidR="00BD54BE" w:rsidRPr="007F71DB">
              <w:rPr>
                <w:rFonts w:ascii="Arial" w:hAnsi="Arial" w:cs="Arial"/>
                <w:sz w:val="24"/>
                <w:szCs w:val="24"/>
              </w:rPr>
              <w:t xml:space="preserve"> razie podjęcia przez </w:t>
            </w: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>JST</w:t>
            </w:r>
            <w:r w:rsidRPr="00B744FD">
              <w:rPr>
                <w:rFonts w:ascii="Arial" w:hAnsi="Arial"/>
                <w:kern w:val="2"/>
                <w:sz w:val="24"/>
              </w:rPr>
              <w:t xml:space="preserve"> dyskryminujących</w:t>
            </w: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 xml:space="preserve"> aktów prawa miejscowego wsparcie, dla tej</w:t>
            </w:r>
            <w:r>
              <w:rPr>
                <w:rFonts w:ascii="Arial" w:hAnsi="Arial" w:cs="Arial"/>
                <w:kern w:val="2"/>
                <w:sz w:val="24"/>
                <w:szCs w:val="24"/>
              </w:rPr>
              <w:t xml:space="preserve"> </w:t>
            </w: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>jednostki oraz podmiotów przez nią kontrolowanych lub od niej zależnych, nie będzie udzielone.</w:t>
            </w:r>
          </w:p>
          <w:p w14:paraId="7B69FAF6" w14:textId="5F264BAD" w:rsidR="00BD54BE" w:rsidRPr="007F71DB" w:rsidRDefault="00DB32C0" w:rsidP="00DB32C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</w:t>
            </w:r>
            <w:r w:rsidR="00BD54BE" w:rsidRPr="007F71DB">
              <w:rPr>
                <w:rFonts w:ascii="Arial" w:hAnsi="Arial" w:cs="Arial"/>
                <w:sz w:val="24"/>
                <w:szCs w:val="24"/>
              </w:rPr>
              <w:t xml:space="preserve"> z zasadami, o których mowa w art. 9 ust. 3 rozporządzenia nr 2021/1060, </w:t>
            </w:r>
            <w:r w:rsidR="00301393" w:rsidRPr="00164BC2">
              <w:rPr>
                <w:rFonts w:ascii="Arial" w:hAnsi="Arial" w:cs="Arial"/>
                <w:kern w:val="2"/>
                <w:sz w:val="24"/>
                <w:szCs w:val="24"/>
              </w:rPr>
              <w:t xml:space="preserve">a następnie podjęła skuteczne działania naprawcze kryterium uznaje się za </w:t>
            </w:r>
            <w:r w:rsidR="00301393" w:rsidRPr="00164BC2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spełnione. Podjęte działania naprawcze powinny być opisane we wniosku o dofinansowanie</w:t>
            </w:r>
            <w:r w:rsidR="00BD54BE"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BCDA3A8" w14:textId="77777777" w:rsidR="00BD54BE" w:rsidRPr="007F71DB" w:rsidRDefault="00BD54BE" w:rsidP="00BD54B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635A697" w14:textId="4D9E46CA" w:rsidR="00A74749" w:rsidRPr="007F71DB" w:rsidRDefault="00BD54BE" w:rsidP="007F71D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weryfikowane jest </w:t>
            </w:r>
            <w:r w:rsidR="00301393">
              <w:rPr>
                <w:rFonts w:ascii="Arial" w:hAnsi="Arial" w:cs="Arial"/>
                <w:sz w:val="24"/>
                <w:szCs w:val="24"/>
              </w:rPr>
              <w:t xml:space="preserve">m. in. </w:t>
            </w:r>
            <w:r w:rsidRPr="007F71DB">
              <w:rPr>
                <w:rFonts w:ascii="Arial" w:hAnsi="Arial" w:cs="Arial"/>
                <w:sz w:val="24"/>
                <w:szCs w:val="24"/>
              </w:rPr>
              <w:t>w oparciu o</w:t>
            </w:r>
            <w:r w:rsidR="00EA78DB" w:rsidRPr="007F71DB">
              <w:rPr>
                <w:rFonts w:ascii="Arial" w:hAnsi="Arial" w:cs="Arial"/>
                <w:sz w:val="24"/>
                <w:szCs w:val="24"/>
              </w:rPr>
              <w:t xml:space="preserve"> oświadczenie</w:t>
            </w:r>
            <w:r w:rsidR="00301393" w:rsidRPr="00164BC2">
              <w:rPr>
                <w:rFonts w:ascii="Arial" w:hAnsi="Arial" w:cs="Arial"/>
                <w:kern w:val="2"/>
                <w:sz w:val="24"/>
                <w:szCs w:val="24"/>
              </w:rPr>
              <w:t xml:space="preserve"> wnioskodawcy</w:t>
            </w:r>
            <w:r w:rsidR="00301393" w:rsidRPr="00611A21">
              <w:rPr>
                <w:rFonts w:ascii="Arial" w:hAnsi="Arial" w:cs="Arial"/>
                <w:kern w:val="2"/>
                <w:sz w:val="24"/>
                <w:szCs w:val="24"/>
                <w:vertAlign w:val="superscript"/>
              </w:rPr>
              <w:footnoteReference w:id="4"/>
            </w:r>
            <w:r w:rsidR="00301393" w:rsidRPr="00164BC2">
              <w:rPr>
                <w:rFonts w:ascii="Arial" w:hAnsi="Arial" w:cs="Arial"/>
                <w:kern w:val="2"/>
                <w:sz w:val="24"/>
                <w:szCs w:val="24"/>
              </w:rPr>
              <w:t>,</w:t>
            </w:r>
            <w:r w:rsidR="00EA78DB" w:rsidRPr="007F71DB">
              <w:rPr>
                <w:rFonts w:ascii="Arial" w:hAnsi="Arial" w:cs="Arial"/>
                <w:sz w:val="24"/>
                <w:szCs w:val="24"/>
              </w:rPr>
              <w:t xml:space="preserve"> zawarte we 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wnios</w:t>
            </w:r>
            <w:r w:rsidR="00EA78DB" w:rsidRPr="007F71DB">
              <w:rPr>
                <w:rFonts w:ascii="Arial" w:hAnsi="Arial" w:cs="Arial"/>
                <w:sz w:val="24"/>
                <w:szCs w:val="24"/>
              </w:rPr>
              <w:t>ku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o dofinansowanie projektu</w:t>
            </w:r>
            <w:r w:rsidR="00301393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301393" w:rsidRPr="00164BC2">
              <w:rPr>
                <w:rFonts w:ascii="Arial" w:hAnsi="Arial" w:cs="Arial"/>
                <w:kern w:val="2"/>
                <w:sz w:val="24"/>
                <w:szCs w:val="24"/>
              </w:rPr>
              <w:t xml:space="preserve">o braku obowiązywania na terenie jednostki samorządu terytorialnego dyskryminujących aktów prawa miejscowego oraz w oparciu </w:t>
            </w:r>
            <w:r w:rsidR="00327AB1">
              <w:rPr>
                <w:rFonts w:ascii="Arial" w:hAnsi="Arial" w:cs="Arial"/>
                <w:kern w:val="2"/>
                <w:sz w:val="24"/>
                <w:szCs w:val="24"/>
              </w:rPr>
              <w:t xml:space="preserve">o </w:t>
            </w:r>
            <w:r w:rsidR="00202A25">
              <w:rPr>
                <w:rFonts w:ascii="Arial" w:hAnsi="Arial" w:cs="Arial"/>
                <w:kern w:val="2"/>
                <w:sz w:val="24"/>
                <w:szCs w:val="24"/>
              </w:rPr>
              <w:t xml:space="preserve">informacje znajdujące się na stronie internetowej </w:t>
            </w:r>
            <w:r w:rsidRPr="007F71DB">
              <w:rPr>
                <w:rFonts w:ascii="Arial" w:hAnsi="Arial" w:cs="Arial"/>
                <w:sz w:val="24"/>
                <w:szCs w:val="24"/>
              </w:rPr>
              <w:t>Rzecznika Praw Obywatelskich</w:t>
            </w:r>
            <w:r w:rsidR="003013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01393" w:rsidRPr="00164BC2">
              <w:rPr>
                <w:rFonts w:ascii="Arial" w:hAnsi="Arial" w:cs="Arial"/>
                <w:kern w:val="2"/>
                <w:sz w:val="24"/>
                <w:szCs w:val="24"/>
              </w:rPr>
              <w:t xml:space="preserve">(RPO) </w:t>
            </w:r>
            <w:r w:rsidR="00202A25">
              <w:rPr>
                <w:rFonts w:ascii="Arial" w:hAnsi="Arial" w:cs="Arial"/>
                <w:kern w:val="2"/>
                <w:sz w:val="24"/>
                <w:szCs w:val="24"/>
              </w:rPr>
              <w:t>dotyczące</w:t>
            </w:r>
            <w:r w:rsidR="00301393" w:rsidRPr="00164BC2">
              <w:rPr>
                <w:rFonts w:ascii="Arial" w:hAnsi="Arial" w:cs="Arial"/>
                <w:kern w:val="2"/>
                <w:sz w:val="24"/>
                <w:szCs w:val="24"/>
              </w:rPr>
              <w:t xml:space="preserve"> JST, które ustanowiły obowiązujące i uznane przez RPO za dyskryminujące akty prawa miejscowego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01393">
              <w:rPr>
                <w:rFonts w:ascii="Arial" w:hAnsi="Arial" w:cs="Arial"/>
                <w:sz w:val="24"/>
                <w:szCs w:val="24"/>
              </w:rPr>
              <w:t>(</w:t>
            </w:r>
            <w:r w:rsidRPr="007F71DB">
              <w:rPr>
                <w:rFonts w:ascii="Arial" w:hAnsi="Arial" w:cs="Arial"/>
                <w:sz w:val="24"/>
                <w:szCs w:val="24"/>
              </w:rPr>
              <w:t>aktualn</w:t>
            </w:r>
            <w:r w:rsidR="00202A25">
              <w:rPr>
                <w:rFonts w:ascii="Arial" w:hAnsi="Arial" w:cs="Arial"/>
                <w:sz w:val="24"/>
                <w:szCs w:val="24"/>
              </w:rPr>
              <w:t>e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na dzień zakończenia naboru</w:t>
            </w:r>
            <w:r w:rsidR="00301393">
              <w:rPr>
                <w:rFonts w:ascii="Arial" w:hAnsi="Arial" w:cs="Arial"/>
                <w:sz w:val="24"/>
                <w:szCs w:val="24"/>
              </w:rPr>
              <w:t>)</w:t>
            </w:r>
            <w:r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5DEBC18C" w14:textId="09BF0272" w:rsidR="00A74749" w:rsidRPr="007F71DB" w:rsidRDefault="00A74749" w:rsidP="00A747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8603C2" w:rsidRPr="007F71DB">
              <w:rPr>
                <w:rFonts w:ascii="Arial" w:hAnsi="Arial" w:cs="Arial"/>
                <w:sz w:val="24"/>
                <w:szCs w:val="24"/>
              </w:rPr>
              <w:t>/</w:t>
            </w:r>
            <w:r w:rsidR="002363B3" w:rsidRPr="007F71DB">
              <w:rPr>
                <w:rFonts w:ascii="Arial" w:hAnsi="Arial" w:cs="Arial"/>
                <w:sz w:val="24"/>
                <w:szCs w:val="24"/>
              </w:rPr>
              <w:t>NIE DOTYCZY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86D021C" w14:textId="77777777" w:rsidR="00A74749" w:rsidRPr="007F71DB" w:rsidRDefault="00A74749" w:rsidP="00A747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8F6B560" w14:textId="77777777" w:rsidR="00A74749" w:rsidRPr="007F71DB" w:rsidRDefault="00A74749" w:rsidP="00A747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B990F79" w14:textId="77777777" w:rsidR="00A74749" w:rsidRPr="007F71DB" w:rsidRDefault="00A74749" w:rsidP="00A747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9F36880" w14:textId="7FE54FF6" w:rsidR="00A74749" w:rsidRPr="007F71DB" w:rsidRDefault="00A74749" w:rsidP="00A747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8603C2" w:rsidRPr="007F71D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147EB" w:rsidRPr="007F71DB">
              <w:rPr>
                <w:rFonts w:ascii="Arial" w:hAnsi="Arial" w:cs="Arial"/>
                <w:sz w:val="24"/>
                <w:szCs w:val="24"/>
              </w:rPr>
              <w:t>(wartość logiczna: „TAK” lub „NIE DOTYCZY”)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2344AE19" w14:textId="0DE7FAE1" w:rsidR="00A74749" w:rsidRPr="007F71DB" w:rsidRDefault="00A74749" w:rsidP="00A747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bookmarkEnd w:id="1"/>
      <w:tr w:rsidR="003C40D0" w:rsidRPr="007F71DB" w14:paraId="23C5088F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3F288433" w14:textId="69BC1112" w:rsidR="003C40D0" w:rsidRPr="007F71DB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A74749" w:rsidRPr="007F71D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4BBC85FB" w14:textId="77777777" w:rsidR="003C40D0" w:rsidRPr="007F71DB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7213DA1D" w14:textId="77777777" w:rsidR="003C40D0" w:rsidRPr="007F71DB" w:rsidRDefault="003C40D0" w:rsidP="003C40D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45FB0818" w14:textId="77777777" w:rsidR="003C40D0" w:rsidRPr="007F71DB" w:rsidRDefault="003C40D0" w:rsidP="003C40D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04EE8B" w14:textId="77777777" w:rsidR="003C40D0" w:rsidRPr="007F71DB" w:rsidRDefault="003C40D0" w:rsidP="003C40D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049F31CB" w14:textId="77777777" w:rsidR="003C40D0" w:rsidRPr="007F71D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3128261" w14:textId="77777777" w:rsidR="003C40D0" w:rsidRPr="007F71DB" w:rsidRDefault="003C40D0" w:rsidP="003C40D0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3D10710F" w14:textId="77777777" w:rsidR="003C40D0" w:rsidRPr="007F71D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2486C05" w14:textId="77777777" w:rsidR="003C40D0" w:rsidRPr="007F71D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252E92" w14:textId="77777777" w:rsidR="003C40D0" w:rsidRPr="007F71D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101652C" w14:textId="77777777" w:rsidR="003C40D0" w:rsidRPr="007F71D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C31AA6E" w14:textId="77777777" w:rsidR="003C40D0" w:rsidRPr="007F71D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F89BAA6" w14:textId="790353B9" w:rsidR="003C40D0" w:rsidRPr="007F71D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BE0D76" w:rsidRPr="007F71DB" w14:paraId="252E8EA5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36BB4ED2" w14:textId="2750B199" w:rsidR="00BE0D76" w:rsidRPr="00BE0D76" w:rsidRDefault="00BE0D76" w:rsidP="00BE0D7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0D76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856" w:type="dxa"/>
            <w:vAlign w:val="center"/>
          </w:tcPr>
          <w:p w14:paraId="4ACB9D30" w14:textId="5DB9F540" w:rsidR="00BE0D76" w:rsidRPr="00BE0D76" w:rsidRDefault="00BE0D76" w:rsidP="00BE0D7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0D76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566FBB40" w14:textId="77777777" w:rsidR="00BE0D76" w:rsidRPr="00BE0D76" w:rsidRDefault="00BE0D76" w:rsidP="00BE0D7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E0D76">
              <w:rPr>
                <w:rFonts w:ascii="Arial" w:hAnsi="Arial" w:cs="Arial"/>
                <w:sz w:val="24"/>
                <w:szCs w:val="24"/>
              </w:rPr>
              <w:t>W kryterium sprawdzamy, czy na moment złożenia wniosku o dofinansowanie wnioskodawca posiada prawo do dysponowania gruntami lub obiektami na cele inwestycji, posiada wymaganą dokumentację techniczną i projektową, wymagane prawem decyzje, uzgodnienia i pozwolenia administracyjne.</w:t>
            </w:r>
          </w:p>
          <w:p w14:paraId="176F609E" w14:textId="4CF8A2E7" w:rsidR="00BE0D76" w:rsidRPr="00BE0D76" w:rsidRDefault="00BE0D76" w:rsidP="00BE0D76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  <w:commentRangeStart w:id="2"/>
            <w:r w:rsidRPr="00BE0D76">
              <w:rPr>
                <w:rFonts w:ascii="Arial" w:hAnsi="Arial" w:cs="Arial"/>
                <w:sz w:val="24"/>
                <w:szCs w:val="24"/>
                <w:lang w:val="pl-PL"/>
              </w:rPr>
              <w:t xml:space="preserve">Jeśli wydane pozwolenie zezwalające na realizację inwestycji (np. decyzja o pozwoleniu na budowę, zezwolenie na realizację inwestycji drogowej) nie jest prawomocne w momencie składania wniosku o dofinansowanie, </w:t>
            </w:r>
            <w:ins w:id="3" w:author="Paweł Łopatowski" w:date="2024-10-07T12:29:00Z" w16du:dateUtc="2024-10-07T10:29:00Z">
              <w:r w:rsidR="00BE1282">
                <w:rPr>
                  <w:rFonts w:ascii="Arial" w:hAnsi="Arial" w:cs="Arial"/>
                  <w:sz w:val="24"/>
                  <w:szCs w:val="24"/>
                  <w:lang w:val="pl-PL"/>
                </w:rPr>
                <w:t xml:space="preserve">należy </w:t>
              </w:r>
            </w:ins>
            <w:del w:id="4" w:author="Paweł Łopatowski" w:date="2024-10-07T12:29:00Z" w16du:dateUtc="2024-10-07T10:29:00Z">
              <w:r w:rsidRPr="00BE0D76" w:rsidDel="00BE1282">
                <w:rPr>
                  <w:rFonts w:ascii="Arial" w:hAnsi="Arial" w:cs="Arial"/>
                  <w:sz w:val="24"/>
                  <w:szCs w:val="24"/>
                  <w:lang w:val="pl-PL"/>
                </w:rPr>
                <w:delText xml:space="preserve">trzeba będzie </w:delText>
              </w:r>
            </w:del>
            <w:r w:rsidRPr="00BE0D76">
              <w:rPr>
                <w:rFonts w:ascii="Arial" w:hAnsi="Arial" w:cs="Arial"/>
                <w:sz w:val="24"/>
                <w:szCs w:val="24"/>
                <w:lang w:val="pl-PL"/>
              </w:rPr>
              <w:t>przedłożyć</w:t>
            </w:r>
            <w:ins w:id="5" w:author="Paweł Łopatowski" w:date="2024-10-07T12:29:00Z" w16du:dateUtc="2024-10-07T10:29:00Z">
              <w:r w:rsidR="00BE1282">
                <w:rPr>
                  <w:rFonts w:ascii="Arial" w:hAnsi="Arial" w:cs="Arial"/>
                  <w:sz w:val="24"/>
                  <w:szCs w:val="24"/>
                  <w:lang w:val="pl-PL"/>
                </w:rPr>
                <w:t xml:space="preserve"> decyzję</w:t>
              </w:r>
            </w:ins>
            <w:r w:rsidRPr="00BE0D76">
              <w:rPr>
                <w:rFonts w:ascii="Arial" w:hAnsi="Arial" w:cs="Arial"/>
                <w:sz w:val="24"/>
                <w:szCs w:val="24"/>
                <w:lang w:val="pl-PL"/>
              </w:rPr>
              <w:t xml:space="preserve"> opatrzoną klauzulą ostateczności </w:t>
            </w:r>
            <w:del w:id="6" w:author="Paweł Łopatowski" w:date="2024-10-07T12:29:00Z" w16du:dateUtc="2024-10-07T10:29:00Z">
              <w:r w:rsidRPr="00BE0D76" w:rsidDel="00BE1282">
                <w:rPr>
                  <w:rFonts w:ascii="Arial" w:hAnsi="Arial" w:cs="Arial"/>
                  <w:sz w:val="24"/>
                  <w:szCs w:val="24"/>
                  <w:lang w:val="pl-PL"/>
                </w:rPr>
                <w:delText xml:space="preserve">decyzję </w:delText>
              </w:r>
            </w:del>
            <w:r w:rsidRPr="00BE0D76">
              <w:rPr>
                <w:rFonts w:ascii="Arial" w:hAnsi="Arial" w:cs="Arial"/>
                <w:sz w:val="24"/>
                <w:szCs w:val="24"/>
                <w:lang w:val="pl-PL"/>
              </w:rPr>
              <w:t>najpóźniej na etapie podpisania umowy o dofinansowanie projektu.</w:t>
            </w:r>
          </w:p>
          <w:p w14:paraId="26DA4320" w14:textId="77777777" w:rsidR="00BE0D76" w:rsidRPr="00BE0D76" w:rsidRDefault="00BE0D76" w:rsidP="00BE0D76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14:paraId="1E4DDF2B" w14:textId="77777777" w:rsidR="00BE0D76" w:rsidRPr="00BE0D76" w:rsidRDefault="00BE0D76" w:rsidP="00BE0D7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E0D76">
              <w:rPr>
                <w:rFonts w:ascii="Arial" w:hAnsi="Arial" w:cs="Arial"/>
                <w:sz w:val="24"/>
                <w:szCs w:val="24"/>
              </w:rPr>
              <w:t>Jeśli na moment złożenia wniosku o dofinansowanie, wnioskodawca nie posiada pozwolenia administracyjnego zezwalającego na realizację inwestycji (np. decyzji o pozwoleniu na budowę, zezwolenia na realizację inwestycji drogowej)</w:t>
            </w:r>
            <w:bookmarkStart w:id="7" w:name="_Hlk177989520"/>
            <w:r w:rsidRPr="00BE0D7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BE0D76">
              <w:rPr>
                <w:rFonts w:ascii="Arial" w:hAnsi="Arial" w:cs="Arial"/>
                <w:sz w:val="24"/>
                <w:szCs w:val="24"/>
              </w:rPr>
              <w:t>, w przypadku zatwierdzenia projektu do dofinansowania zobowiązany będzie dostarczyć wymagane pozwolenie opatrzone klauzulą ostateczności w terminie wskazanym w umowie o dofinansowanie projektu</w:t>
            </w:r>
            <w:r w:rsidRPr="00BE0D7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BE0D76"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 w:rsidRPr="00BE0D76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BE0D76">
              <w:rPr>
                <w:rFonts w:ascii="Arial" w:hAnsi="Arial" w:cs="Arial"/>
                <w:sz w:val="24"/>
                <w:szCs w:val="24"/>
              </w:rPr>
              <w:t xml:space="preserve"> od daty uchwały zarządu województwa o wyborze projektu do dofinansowania.</w:t>
            </w:r>
          </w:p>
          <w:p w14:paraId="2C774578" w14:textId="77777777" w:rsidR="00BE0D76" w:rsidRPr="00BE0D76" w:rsidRDefault="00BE0D76" w:rsidP="00BE0D7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B0E60E" w14:textId="77777777" w:rsidR="00BE0D76" w:rsidRPr="00BE0D76" w:rsidRDefault="00BE0D76" w:rsidP="00BE0D7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E0D76">
              <w:rPr>
                <w:rFonts w:ascii="Arial" w:hAnsi="Arial" w:cs="Arial"/>
                <w:sz w:val="24"/>
                <w:szCs w:val="24"/>
              </w:rPr>
              <w:t>W każdym przypadku pozwolenie nieostateczne posiadające klauzulę natychmiastowej wykonalności należy uznać za pozwolenie spełniające warunki kryterium.</w:t>
            </w:r>
            <w:commentRangeEnd w:id="2"/>
            <w:r w:rsidR="00BE1282">
              <w:rPr>
                <w:rStyle w:val="Odwoaniedokomentarza"/>
                <w:lang w:val="x-none" w:eastAsia="x-none"/>
              </w:rPr>
              <w:commentReference w:id="2"/>
            </w:r>
          </w:p>
          <w:bookmarkEnd w:id="7"/>
          <w:p w14:paraId="7B76A2A4" w14:textId="77777777" w:rsidR="00BE0D76" w:rsidRPr="00BE0D76" w:rsidRDefault="00BE0D76" w:rsidP="00BE0D7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5A1E8C" w14:textId="4973BA7C" w:rsidR="00BE0D76" w:rsidRPr="00BE0D76" w:rsidRDefault="00BE0D76" w:rsidP="00BE0D7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E0D76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60" w:type="dxa"/>
          </w:tcPr>
          <w:p w14:paraId="1DB9B493" w14:textId="77777777" w:rsidR="00BE0D76" w:rsidRPr="005526E5" w:rsidRDefault="00BE0D76" w:rsidP="00BE0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8513175" w14:textId="77777777" w:rsidR="00BE0D76" w:rsidRPr="005526E5" w:rsidRDefault="00BE0D76" w:rsidP="00BE0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DE34F56" w14:textId="77777777" w:rsidR="00BE0D76" w:rsidRPr="005526E5" w:rsidRDefault="00BE0D76" w:rsidP="00BE0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4677D91" w14:textId="77777777" w:rsidR="00BE0D76" w:rsidRPr="005526E5" w:rsidRDefault="00BE0D76" w:rsidP="00BE0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491006" w14:textId="77777777" w:rsidR="00BE0D76" w:rsidRPr="005526E5" w:rsidRDefault="00BE0D76" w:rsidP="00BE0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1C5287C0" w14:textId="043C3470" w:rsidR="00BE0D76" w:rsidRPr="007F71DB" w:rsidRDefault="00BE0D76" w:rsidP="00BE0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BE0D76" w:rsidRPr="007F71DB" w14:paraId="26AD5253" w14:textId="77777777" w:rsidTr="003C40D0">
        <w:trPr>
          <w:trHeight w:val="1417"/>
        </w:trPr>
        <w:tc>
          <w:tcPr>
            <w:tcW w:w="1110" w:type="dxa"/>
            <w:vAlign w:val="center"/>
          </w:tcPr>
          <w:p w14:paraId="5FFB9CD1" w14:textId="0AA29663" w:rsidR="00BE0D76" w:rsidRPr="007F71DB" w:rsidRDefault="00BE0D76" w:rsidP="00BE0D7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A.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506760FD" w14:textId="3CDF89C5" w:rsidR="00BE0D76" w:rsidRPr="007F71DB" w:rsidRDefault="00BE0D76" w:rsidP="00BE0D7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Okres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realizacji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projektu</w:t>
            </w:r>
            <w:proofErr w:type="spellEnd"/>
          </w:p>
        </w:tc>
        <w:tc>
          <w:tcPr>
            <w:tcW w:w="7199" w:type="dxa"/>
          </w:tcPr>
          <w:p w14:paraId="66B52B39" w14:textId="77777777" w:rsidR="00BE0D76" w:rsidRPr="00DC12D9" w:rsidRDefault="00BE0D76" w:rsidP="00BE0D7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C12D9">
              <w:rPr>
                <w:rFonts w:ascii="Arial" w:hAnsi="Arial" w:cs="Arial"/>
                <w:sz w:val="24"/>
                <w:szCs w:val="24"/>
              </w:rPr>
              <w:t>W kryterium sprawdzamy, czy zakładany maksymalny okres realizacji projektu nie przekracza 36 miesięcy.</w:t>
            </w:r>
          </w:p>
          <w:p w14:paraId="4F480FAF" w14:textId="77777777" w:rsidR="00BE0D76" w:rsidRPr="00DC12D9" w:rsidRDefault="00BE0D76" w:rsidP="00BE0D7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A8E8E95" w14:textId="77777777" w:rsidR="00BE0D76" w:rsidRPr="00DC12D9" w:rsidRDefault="00BE0D76" w:rsidP="00BE0D7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C12D9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6A00B415" w14:textId="77777777" w:rsidR="00BE0D76" w:rsidRPr="00DC12D9" w:rsidRDefault="00BE0D76" w:rsidP="00BE0D7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DDBEF00" w14:textId="38096E2F" w:rsidR="00BE0D76" w:rsidRPr="007F71DB" w:rsidRDefault="00BE0D76" w:rsidP="00BE0D7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C12D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6B806474" w14:textId="77777777" w:rsidR="00BE0D76" w:rsidRPr="00DC12D9" w:rsidRDefault="00BE0D76" w:rsidP="00BE0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C12D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DC12D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79AB9F1" w14:textId="77777777" w:rsidR="00BE0D76" w:rsidRPr="00DC12D9" w:rsidRDefault="00BE0D76" w:rsidP="00BE0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DC1982" w14:textId="77777777" w:rsidR="00BE0D76" w:rsidRPr="00DC12D9" w:rsidRDefault="00BE0D76" w:rsidP="00BE0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C12D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7CB6A98" w14:textId="77777777" w:rsidR="00BE0D76" w:rsidRPr="00DC12D9" w:rsidRDefault="00BE0D76" w:rsidP="00BE0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C4FEF1" w14:textId="77777777" w:rsidR="00BE0D76" w:rsidRPr="00DC12D9" w:rsidRDefault="00BE0D76" w:rsidP="00BE0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C12D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19E66BAC" w14:textId="3D754675" w:rsidR="00BE0D76" w:rsidRPr="007F71DB" w:rsidRDefault="00BE0D76" w:rsidP="00BE0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C12D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4149C3E6" w14:textId="77777777" w:rsidR="004658E0" w:rsidRDefault="004658E0">
      <w:pPr>
        <w:rPr>
          <w:rFonts w:ascii="Arial" w:hAnsi="Arial" w:cs="Arial"/>
          <w:sz w:val="24"/>
          <w:szCs w:val="24"/>
        </w:rPr>
      </w:pPr>
    </w:p>
    <w:p w14:paraId="5AB5BB5A" w14:textId="77777777" w:rsidR="00E70870" w:rsidRDefault="00E70870">
      <w:pPr>
        <w:rPr>
          <w:rFonts w:ascii="Arial" w:hAnsi="Arial" w:cs="Arial"/>
          <w:sz w:val="24"/>
          <w:szCs w:val="24"/>
        </w:rPr>
      </w:pPr>
    </w:p>
    <w:p w14:paraId="48ECDFA2" w14:textId="77777777" w:rsidR="00E70870" w:rsidRPr="007F71DB" w:rsidRDefault="00E70870">
      <w:pPr>
        <w:rPr>
          <w:rFonts w:ascii="Arial" w:hAnsi="Arial" w:cs="Arial"/>
          <w:sz w:val="24"/>
          <w:szCs w:val="24"/>
        </w:rPr>
      </w:pPr>
    </w:p>
    <w:p w14:paraId="175755D2" w14:textId="77777777" w:rsidR="002C2CE8" w:rsidRPr="007F71DB" w:rsidRDefault="00B10B0D" w:rsidP="00BC078D">
      <w:pPr>
        <w:pStyle w:val="Nagwek1"/>
        <w:rPr>
          <w:rFonts w:ascii="Arial" w:hAnsi="Arial" w:cs="Arial"/>
          <w:bCs w:val="0"/>
          <w:sz w:val="24"/>
          <w:szCs w:val="24"/>
        </w:rPr>
      </w:pPr>
      <w:r w:rsidRPr="007F71DB">
        <w:rPr>
          <w:rFonts w:ascii="Arial" w:hAnsi="Arial" w:cs="Arial"/>
          <w:bCs w:val="0"/>
          <w:sz w:val="24"/>
          <w:szCs w:val="24"/>
        </w:rPr>
        <w:lastRenderedPageBreak/>
        <w:t xml:space="preserve">B. </w:t>
      </w:r>
      <w:r w:rsidR="007257F1" w:rsidRPr="007F71DB">
        <w:rPr>
          <w:rFonts w:ascii="Arial" w:hAnsi="Arial" w:cs="Arial"/>
          <w:bCs w:val="0"/>
          <w:sz w:val="24"/>
          <w:szCs w:val="24"/>
        </w:rPr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7F71DB" w14:paraId="5CFAE7FB" w14:textId="77777777" w:rsidTr="00C73554">
        <w:trPr>
          <w:trHeight w:val="283"/>
        </w:trPr>
        <w:tc>
          <w:tcPr>
            <w:tcW w:w="1110" w:type="dxa"/>
            <w:shd w:val="clear" w:color="auto" w:fill="E7E6E6" w:themeFill="background2"/>
            <w:vAlign w:val="center"/>
          </w:tcPr>
          <w:p w14:paraId="3531B1DD" w14:textId="77777777" w:rsidR="003C40D0" w:rsidRPr="007F71DB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71DB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 w:themeFill="background2"/>
            <w:vAlign w:val="center"/>
          </w:tcPr>
          <w:p w14:paraId="68DA1A52" w14:textId="77777777" w:rsidR="003C40D0" w:rsidRPr="007F71DB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71DB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 w:themeFill="background2"/>
            <w:vAlign w:val="center"/>
          </w:tcPr>
          <w:p w14:paraId="667523C6" w14:textId="77777777" w:rsidR="003C40D0" w:rsidRPr="007F71DB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71DB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 w:themeFill="background2"/>
            <w:vAlign w:val="center"/>
          </w:tcPr>
          <w:p w14:paraId="76407EAA" w14:textId="77777777" w:rsidR="003C40D0" w:rsidRPr="007F71DB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71DB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344D7E38" w14:textId="77777777" w:rsidR="003C40D0" w:rsidRPr="007F71DB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71DB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3C40D0" w:rsidRPr="007F71DB" w14:paraId="243FA318" w14:textId="77777777" w:rsidTr="399D1660">
        <w:trPr>
          <w:trHeight w:val="283"/>
        </w:trPr>
        <w:tc>
          <w:tcPr>
            <w:tcW w:w="1110" w:type="dxa"/>
            <w:vAlign w:val="center"/>
          </w:tcPr>
          <w:p w14:paraId="33BC7B23" w14:textId="77777777" w:rsidR="003C40D0" w:rsidRPr="007F71DB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71C813B9" w14:textId="77777777" w:rsidR="003C40D0" w:rsidRPr="007F71D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Kwalifikowalność wnioskodawcy/ partnerów</w:t>
            </w:r>
          </w:p>
        </w:tc>
        <w:tc>
          <w:tcPr>
            <w:tcW w:w="7199" w:type="dxa"/>
            <w:shd w:val="clear" w:color="auto" w:fill="auto"/>
          </w:tcPr>
          <w:p w14:paraId="09997EE8" w14:textId="056AE76B" w:rsidR="003C40D0" w:rsidRPr="007F71D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 wnioskodawca oraz partnerzy są uprawnieni do ubiegania się o dofinansowanie, tj. czy należą do jednej z poniższych grup:</w:t>
            </w:r>
          </w:p>
          <w:p w14:paraId="7B55A3AC" w14:textId="77777777" w:rsidR="00E278A5" w:rsidRDefault="00E278A5" w:rsidP="00E278A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Pr="00F85DC5">
              <w:rPr>
                <w:rFonts w:ascii="Arial" w:hAnsi="Arial" w:cs="Arial"/>
                <w:sz w:val="24"/>
                <w:szCs w:val="24"/>
              </w:rPr>
              <w:t>spólnot</w:t>
            </w:r>
            <w:r>
              <w:rPr>
                <w:rFonts w:ascii="Arial" w:hAnsi="Arial" w:cs="Arial"/>
                <w:sz w:val="24"/>
                <w:szCs w:val="24"/>
              </w:rPr>
              <w:t xml:space="preserve"> mieszkaniowych,</w:t>
            </w:r>
          </w:p>
          <w:p w14:paraId="1F7509E7" w14:textId="77777777" w:rsidR="00E278A5" w:rsidRDefault="00E278A5" w:rsidP="00E278A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towarzystw budownictwa społecznego,</w:t>
            </w:r>
          </w:p>
          <w:p w14:paraId="6809A5AD" w14:textId="77777777" w:rsidR="00E278A5" w:rsidRPr="007F71DB" w:rsidRDefault="00E278A5" w:rsidP="00E278A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85DC5">
              <w:rPr>
                <w:rFonts w:ascii="Arial" w:hAnsi="Arial" w:cs="Arial"/>
                <w:sz w:val="24"/>
                <w:szCs w:val="24"/>
              </w:rPr>
              <w:t>spółdzielni mieszkani</w:t>
            </w:r>
            <w:r>
              <w:rPr>
                <w:rFonts w:ascii="Arial" w:hAnsi="Arial" w:cs="Arial"/>
                <w:sz w:val="24"/>
                <w:szCs w:val="24"/>
              </w:rPr>
              <w:t>owych</w:t>
            </w:r>
            <w:r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FC39945" w14:textId="77777777" w:rsidR="003C40D0" w:rsidRPr="007F71DB" w:rsidRDefault="003C40D0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562CB0E" w14:textId="4FA6BB6B" w:rsidR="003C40D0" w:rsidRPr="007F71DB" w:rsidDel="007968FF" w:rsidRDefault="003C40D0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</w:t>
            </w:r>
            <w:r w:rsidR="00991EA9" w:rsidRPr="007F71DB">
              <w:rPr>
                <w:rFonts w:ascii="Arial" w:hAnsi="Arial" w:cs="Arial"/>
                <w:sz w:val="24"/>
                <w:szCs w:val="24"/>
              </w:rPr>
              <w:t xml:space="preserve"> (porozumienie/umowa o partnerstwie)</w:t>
            </w:r>
            <w:r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26A881E4" w14:textId="77777777" w:rsidR="003C40D0" w:rsidRPr="007F71D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2FAC2CD" w14:textId="77777777" w:rsidR="003C40D0" w:rsidRPr="007F71D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4CE0A41" w14:textId="77777777" w:rsidR="00EA383D" w:rsidRPr="007F71DB" w:rsidRDefault="00EA383D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8A85483" w14:textId="77777777" w:rsidR="003C40D0" w:rsidRPr="007F71D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A068301" w14:textId="76FEEDC8" w:rsidR="003C40D0" w:rsidRPr="007F71D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3C40D0" w:rsidRPr="007F71DB" w14:paraId="056EF967" w14:textId="77777777" w:rsidTr="399D1660">
        <w:trPr>
          <w:trHeight w:val="283"/>
        </w:trPr>
        <w:tc>
          <w:tcPr>
            <w:tcW w:w="1110" w:type="dxa"/>
            <w:vAlign w:val="center"/>
          </w:tcPr>
          <w:p w14:paraId="6207D52F" w14:textId="77777777" w:rsidR="003C40D0" w:rsidRPr="007F71DB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B.2</w:t>
            </w:r>
          </w:p>
        </w:tc>
        <w:tc>
          <w:tcPr>
            <w:tcW w:w="2856" w:type="dxa"/>
            <w:vAlign w:val="center"/>
          </w:tcPr>
          <w:p w14:paraId="265226FA" w14:textId="77777777" w:rsidR="003C40D0" w:rsidRPr="007F71DB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Projekt jest zgodny z typami </w:t>
            </w:r>
          </w:p>
          <w:p w14:paraId="77981A81" w14:textId="77777777" w:rsidR="003C40D0" w:rsidRPr="007F71DB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199" w:type="dxa"/>
          </w:tcPr>
          <w:p w14:paraId="1C720AC1" w14:textId="2CF5141C" w:rsidR="00164996" w:rsidRPr="007F71DB" w:rsidRDefault="003C40D0" w:rsidP="00F1408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kryterium sprawdzamy, czy projekt dotyczy </w:t>
            </w:r>
            <w:r w:rsidR="00164996" w:rsidRPr="007F71DB">
              <w:rPr>
                <w:rFonts w:ascii="Arial" w:hAnsi="Arial" w:cs="Arial"/>
                <w:sz w:val="24"/>
                <w:szCs w:val="24"/>
              </w:rPr>
              <w:t>jednego z typów projektów:</w:t>
            </w:r>
          </w:p>
          <w:p w14:paraId="0CAB22FD" w14:textId="455A8FC8" w:rsidR="00254D39" w:rsidRPr="007F71DB" w:rsidRDefault="00F1408C" w:rsidP="006E175E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wymiany i modernizacji nieefektywnych źródeł ciepła</w:t>
            </w:r>
            <w:r w:rsidR="00B732A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w budynkach wielorodzinnych</w:t>
            </w:r>
            <w:r w:rsidR="00164996" w:rsidRPr="007F71DB">
              <w:rPr>
                <w:rFonts w:ascii="Arial" w:hAnsi="Arial" w:cs="Arial"/>
                <w:sz w:val="24"/>
                <w:szCs w:val="24"/>
              </w:rPr>
              <w:t>,</w:t>
            </w:r>
            <w:r w:rsidR="00254D39" w:rsidRPr="007F71DB">
              <w:rPr>
                <w:rFonts w:ascii="Arial" w:hAnsi="Arial" w:cs="Arial"/>
                <w:sz w:val="24"/>
                <w:szCs w:val="24"/>
              </w:rPr>
              <w:t xml:space="preserve"> w tym między innymi:</w:t>
            </w:r>
          </w:p>
          <w:p w14:paraId="2953D05C" w14:textId="511132CA" w:rsidR="00254D39" w:rsidRPr="007F71DB" w:rsidRDefault="00254D39" w:rsidP="0013699A">
            <w:pPr>
              <w:numPr>
                <w:ilvl w:val="1"/>
                <w:numId w:val="21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zmian</w:t>
            </w:r>
            <w:r w:rsidR="000A34D3" w:rsidRPr="007F71DB">
              <w:rPr>
                <w:rFonts w:ascii="Arial" w:hAnsi="Arial" w:cs="Arial"/>
                <w:sz w:val="24"/>
                <w:szCs w:val="24"/>
              </w:rPr>
              <w:t>y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dotychczasowego źródła ogrzewania na nowe nisko lub zeroemisyjne źródło ogrzewania</w:t>
            </w:r>
            <w:r w:rsidR="00AF5688" w:rsidRPr="007F71DB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Pr="007F71DB">
              <w:rPr>
                <w:rFonts w:ascii="Arial" w:hAnsi="Arial" w:cs="Arial"/>
                <w:sz w:val="24"/>
                <w:szCs w:val="24"/>
              </w:rPr>
              <w:t>podłączeni</w:t>
            </w:r>
            <w:r w:rsidR="000A34D3" w:rsidRPr="007F71DB">
              <w:rPr>
                <w:rFonts w:ascii="Arial" w:hAnsi="Arial" w:cs="Arial"/>
                <w:sz w:val="24"/>
                <w:szCs w:val="24"/>
              </w:rPr>
              <w:t>a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do sieci ciepłowniczej</w:t>
            </w:r>
            <w:r w:rsidR="007B089D">
              <w:rPr>
                <w:rFonts w:ascii="Arial" w:hAnsi="Arial" w:cs="Arial"/>
                <w:sz w:val="24"/>
                <w:szCs w:val="24"/>
              </w:rPr>
              <w:t xml:space="preserve"> (możliwa jest </w:t>
            </w:r>
            <w:r w:rsidR="007B089D">
              <w:rPr>
                <w:rFonts w:ascii="Arial" w:hAnsi="Arial" w:cs="Arial"/>
                <w:sz w:val="24"/>
                <w:szCs w:val="24"/>
              </w:rPr>
              <w:lastRenderedPageBreak/>
              <w:t>modernizacja</w:t>
            </w:r>
            <w:r w:rsidR="00C35D5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B089D">
              <w:rPr>
                <w:rFonts w:ascii="Arial" w:hAnsi="Arial" w:cs="Arial"/>
                <w:sz w:val="24"/>
                <w:szCs w:val="24"/>
              </w:rPr>
              <w:t>system</w:t>
            </w:r>
            <w:r w:rsidR="000C1821">
              <w:rPr>
                <w:rFonts w:ascii="Arial" w:hAnsi="Arial" w:cs="Arial"/>
                <w:sz w:val="24"/>
                <w:szCs w:val="24"/>
              </w:rPr>
              <w:t>u</w:t>
            </w:r>
            <w:r w:rsidR="007B089D">
              <w:rPr>
                <w:rFonts w:ascii="Arial" w:hAnsi="Arial" w:cs="Arial"/>
                <w:sz w:val="24"/>
                <w:szCs w:val="24"/>
              </w:rPr>
              <w:t xml:space="preserve"> centralnego ogrzewania </w:t>
            </w:r>
            <w:r w:rsidR="00B46B81">
              <w:rPr>
                <w:rFonts w:ascii="Arial" w:hAnsi="Arial" w:cs="Arial"/>
                <w:sz w:val="24"/>
                <w:szCs w:val="24"/>
              </w:rPr>
              <w:t xml:space="preserve">do rozprowadzenia ciepła </w:t>
            </w:r>
            <w:r w:rsidR="007B089D">
              <w:rPr>
                <w:rFonts w:ascii="Arial" w:hAnsi="Arial" w:cs="Arial"/>
                <w:sz w:val="24"/>
                <w:szCs w:val="24"/>
              </w:rPr>
              <w:t>w budynku na potrzeby źródła ciepła będącego przedmiotem projektu)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1180C1A0" w14:textId="3EA51860" w:rsidR="00164996" w:rsidRPr="007F71DB" w:rsidRDefault="00254D39" w:rsidP="0013699A">
            <w:pPr>
              <w:numPr>
                <w:ilvl w:val="1"/>
                <w:numId w:val="21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wymian</w:t>
            </w:r>
            <w:r w:rsidR="000A34D3" w:rsidRPr="007F71DB">
              <w:rPr>
                <w:rFonts w:ascii="Arial" w:hAnsi="Arial" w:cs="Arial"/>
                <w:sz w:val="24"/>
                <w:szCs w:val="24"/>
              </w:rPr>
              <w:t>y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indywidualnego źródła ciepła</w:t>
            </w:r>
            <w:r w:rsidR="00440BF0">
              <w:rPr>
                <w:rFonts w:ascii="Arial" w:hAnsi="Arial" w:cs="Arial"/>
                <w:sz w:val="24"/>
                <w:szCs w:val="24"/>
              </w:rPr>
              <w:t xml:space="preserve"> w lokalu mieszkalnym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na inne indywidualne</w:t>
            </w:r>
            <w:r w:rsidR="000826AF" w:rsidRPr="007F71D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7F71DB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4BE9AB3" w14:textId="0AB33332" w:rsidR="00164996" w:rsidRPr="00C221B8" w:rsidRDefault="00164996" w:rsidP="00C221B8">
            <w:pPr>
              <w:numPr>
                <w:ilvl w:val="0"/>
                <w:numId w:val="1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przebudowy i modernizacji ciepłowni</w:t>
            </w:r>
            <w:r w:rsidR="00254D39" w:rsidRPr="007F71DB">
              <w:rPr>
                <w:rFonts w:ascii="Arial" w:hAnsi="Arial" w:cs="Arial"/>
                <w:sz w:val="24"/>
                <w:szCs w:val="24"/>
              </w:rPr>
              <w:t>/kotłowni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lokalnych</w:t>
            </w:r>
            <w:r w:rsidR="00C221B8">
              <w:rPr>
                <w:rFonts w:ascii="Arial" w:hAnsi="Arial" w:cs="Arial"/>
                <w:sz w:val="24"/>
                <w:szCs w:val="24"/>
              </w:rPr>
              <w:t xml:space="preserve"> wraz z doprowadzeniem ciepła do budynku</w:t>
            </w:r>
            <w:r w:rsidRPr="00C221B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2EBF3C5" w14:textId="77777777" w:rsidR="00904982" w:rsidRPr="007F71DB" w:rsidRDefault="00904982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511101C" w14:textId="15F4086D" w:rsidR="0023598E" w:rsidRPr="007F71DB" w:rsidRDefault="0023598E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F71DB">
              <w:rPr>
                <w:rFonts w:ascii="Arial" w:hAnsi="Arial" w:cs="Arial"/>
                <w:sz w:val="24"/>
                <w:szCs w:val="24"/>
                <w:u w:val="single"/>
              </w:rPr>
              <w:t>Budowa/modernizacja systemów ciepłowniczych (wytwarzanie/dystrybucja) wraz z magazynami ciepła – inwestycje o mocy zamówionej nie więcej niż 5 MW.</w:t>
            </w:r>
          </w:p>
          <w:p w14:paraId="486F63C3" w14:textId="77777777" w:rsidR="0023598E" w:rsidRPr="007F71DB" w:rsidRDefault="0023598E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98A12B" w14:textId="2185DBE0" w:rsidR="003C40D0" w:rsidRPr="007F71DB" w:rsidRDefault="003C40D0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E838F2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2D15198F" w14:textId="77777777" w:rsidR="003C40D0" w:rsidRPr="007F71D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344A2E81" w14:textId="77777777" w:rsidR="002C4FE0" w:rsidRPr="007F71DB" w:rsidRDefault="002C4FE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BD45B6" w14:textId="77777777" w:rsidR="003C40D0" w:rsidRPr="007F71D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946DB82" w14:textId="77777777" w:rsidR="003C40D0" w:rsidRPr="007F71D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16CA88" w14:textId="77777777" w:rsidR="003C40D0" w:rsidRPr="007F71D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42C0DF9" w14:textId="1B78A361" w:rsidR="003C40D0" w:rsidRPr="007F71DB" w:rsidRDefault="003C40D0" w:rsidP="0040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8C4106" w:rsidRPr="007F71DB" w14:paraId="5D2C94A5" w14:textId="77777777" w:rsidTr="399D1660">
        <w:trPr>
          <w:trHeight w:val="283"/>
        </w:trPr>
        <w:tc>
          <w:tcPr>
            <w:tcW w:w="1110" w:type="dxa"/>
            <w:vAlign w:val="center"/>
          </w:tcPr>
          <w:p w14:paraId="6C8642C7" w14:textId="496DA354" w:rsidR="008C4106" w:rsidRPr="007F71DB" w:rsidRDefault="008C4106" w:rsidP="008C41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B.3</w:t>
            </w:r>
          </w:p>
        </w:tc>
        <w:tc>
          <w:tcPr>
            <w:tcW w:w="2856" w:type="dxa"/>
            <w:vAlign w:val="center"/>
          </w:tcPr>
          <w:p w14:paraId="1E09C950" w14:textId="77777777" w:rsidR="008C4106" w:rsidRDefault="008C4106" w:rsidP="008C41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</w:p>
          <w:p w14:paraId="75BCB471" w14:textId="787CB2EA" w:rsidR="008C4106" w:rsidRPr="007F71DB" w:rsidRDefault="008C4106" w:rsidP="008C41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7199" w:type="dxa"/>
          </w:tcPr>
          <w:p w14:paraId="62E8A554" w14:textId="77777777" w:rsidR="008C4106" w:rsidRPr="008C3417" w:rsidRDefault="008C4106" w:rsidP="008C41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8C3417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2022 poz. 1079).</w:t>
            </w:r>
          </w:p>
          <w:p w14:paraId="121B7E21" w14:textId="77777777" w:rsidR="008C4106" w:rsidRDefault="008C4106" w:rsidP="008C41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AF8731F" w14:textId="77777777" w:rsidR="008C4106" w:rsidRDefault="008C4106" w:rsidP="008C410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3633F78" w14:textId="6089A128" w:rsidR="008C4106" w:rsidRPr="007F71DB" w:rsidRDefault="008C4106" w:rsidP="008C410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417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</w:t>
            </w:r>
            <w:r>
              <w:rPr>
                <w:rFonts w:ascii="Arial" w:hAnsi="Arial" w:cs="Arial"/>
                <w:sz w:val="24"/>
                <w:szCs w:val="24"/>
              </w:rPr>
              <w:t xml:space="preserve"> załącznik do </w:t>
            </w:r>
            <w:r w:rsidRPr="008C3417">
              <w:rPr>
                <w:rFonts w:ascii="Arial" w:hAnsi="Arial" w:cs="Arial"/>
                <w:sz w:val="24"/>
                <w:szCs w:val="24"/>
              </w:rPr>
              <w:t>wniosku o dofinansowanie projektu.</w:t>
            </w:r>
          </w:p>
        </w:tc>
        <w:tc>
          <w:tcPr>
            <w:tcW w:w="3260" w:type="dxa"/>
          </w:tcPr>
          <w:p w14:paraId="17B80257" w14:textId="77777777" w:rsidR="008C4106" w:rsidRPr="00713570" w:rsidRDefault="008C4106" w:rsidP="008C41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TAK/NIE/NIE DOTYCZY</w:t>
            </w:r>
            <w:r w:rsidRPr="0071357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93E883E" w14:textId="77777777" w:rsidR="008C4106" w:rsidRPr="00713570" w:rsidRDefault="008C4106" w:rsidP="008C41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FD74AF" w14:textId="77777777" w:rsidR="008C4106" w:rsidRPr="00713570" w:rsidRDefault="008C4106" w:rsidP="008C41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C724654" w14:textId="77777777" w:rsidR="008C4106" w:rsidRPr="00713570" w:rsidRDefault="008C4106" w:rsidP="008C41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700B571" w14:textId="77777777" w:rsidR="008C4106" w:rsidRPr="00713570" w:rsidRDefault="008C4106" w:rsidP="008C41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</w:t>
            </w:r>
            <w:r w:rsidRPr="00713570">
              <w:rPr>
                <w:rFonts w:ascii="Arial" w:hAnsi="Arial" w:cs="Arial"/>
                <w:sz w:val="24"/>
                <w:szCs w:val="24"/>
              </w:rPr>
              <w:lastRenderedPageBreak/>
              <w:t xml:space="preserve">logiczna: „TAK” lub „NIE DOTYCZY”). </w:t>
            </w:r>
          </w:p>
          <w:p w14:paraId="7186D880" w14:textId="213DA158" w:rsidR="008C4106" w:rsidRPr="007F71DB" w:rsidRDefault="008C4106" w:rsidP="008C41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B1221" w:rsidRPr="007F71DB" w14:paraId="5A88A572" w14:textId="77777777" w:rsidTr="399D1660">
        <w:trPr>
          <w:trHeight w:val="283"/>
        </w:trPr>
        <w:tc>
          <w:tcPr>
            <w:tcW w:w="1110" w:type="dxa"/>
            <w:vAlign w:val="center"/>
          </w:tcPr>
          <w:p w14:paraId="1DBD7F88" w14:textId="7E2092E1" w:rsidR="008B1221" w:rsidRPr="007F71DB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504A7C58" w14:textId="77777777" w:rsidR="008B1221" w:rsidRPr="007F71DB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199" w:type="dxa"/>
          </w:tcPr>
          <w:p w14:paraId="5997CC1D" w14:textId="78EC6ACC" w:rsidR="008B1221" w:rsidRDefault="006313AB" w:rsidP="009049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kryterium sprawdzamy czy wkład własny wnioskodawcy jest zgodny z zapisami Szczegółowego Opisu Priorytetów </w:t>
            </w:r>
            <w:r w:rsidR="001F1AB3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="001F1AB3">
              <w:rPr>
                <w:rFonts w:ascii="Arial" w:hAnsi="Arial" w:cs="Arial"/>
                <w:sz w:val="24"/>
                <w:szCs w:val="24"/>
              </w:rPr>
              <w:t>S</w:t>
            </w:r>
            <w:r w:rsidR="009C7B5E">
              <w:rPr>
                <w:rFonts w:ascii="Arial" w:hAnsi="Arial" w:cs="Arial"/>
                <w:sz w:val="24"/>
                <w:szCs w:val="24"/>
              </w:rPr>
              <w:t>z</w:t>
            </w:r>
            <w:r w:rsidR="001F1AB3">
              <w:rPr>
                <w:rFonts w:ascii="Arial" w:hAnsi="Arial" w:cs="Arial"/>
                <w:sz w:val="24"/>
                <w:szCs w:val="24"/>
              </w:rPr>
              <w:t>OP</w:t>
            </w:r>
            <w:proofErr w:type="spellEnd"/>
            <w:r w:rsidR="001F1AB3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dla danego działania, w wersji aktualnej na dzień rozpoczęcia </w:t>
            </w:r>
            <w:r w:rsidR="00F33B85" w:rsidRPr="007F71DB">
              <w:rPr>
                <w:rFonts w:ascii="Arial" w:hAnsi="Arial" w:cs="Arial"/>
                <w:sz w:val="24"/>
                <w:szCs w:val="24"/>
              </w:rPr>
              <w:t>naboru</w:t>
            </w:r>
            <w:r w:rsidR="001F1AB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63361FD7" w14:textId="77777777" w:rsidR="0010544B" w:rsidRPr="007F71DB" w:rsidRDefault="0010544B" w:rsidP="009049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E1EA49" w14:textId="77777777" w:rsidR="008B1221" w:rsidRPr="007F71DB" w:rsidRDefault="008B1221" w:rsidP="008B12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0EC160C3" w14:textId="25C9BD91" w:rsidR="002C4FE0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0193BBC1" w14:textId="77777777" w:rsidR="001A276E" w:rsidRPr="007F71DB" w:rsidRDefault="001A276E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79635A1" w14:textId="77777777" w:rsidR="008B1221" w:rsidRPr="007F71DB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10FFD37" w14:textId="77777777" w:rsidR="008B1221" w:rsidRPr="007F71DB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E5A395" w14:textId="77777777" w:rsidR="008B1221" w:rsidRPr="007F71DB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0FDC288" w14:textId="389FA7C3" w:rsidR="008B1221" w:rsidRPr="007F71DB" w:rsidRDefault="008B1221" w:rsidP="0040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3C40D0" w:rsidRPr="007F71DB" w14:paraId="0FEFF486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4182A31E" w14:textId="5FF3B489" w:rsidR="003C40D0" w:rsidRPr="007F71DB" w:rsidRDefault="003C40D0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56FE5F93" w14:textId="77777777" w:rsidR="003C40D0" w:rsidRPr="007F71DB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7F71DB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199" w:type="dxa"/>
          </w:tcPr>
          <w:p w14:paraId="2A1E0111" w14:textId="2361DDAA" w:rsidR="004712FF" w:rsidRPr="007F71DB" w:rsidRDefault="004712FF" w:rsidP="004712FF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1BFD46F9" w14:textId="77777777" w:rsidR="004712FF" w:rsidRPr="007F71DB" w:rsidRDefault="004712FF" w:rsidP="006E175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projekcie nie występuje pomoc publiczna lub</w:t>
            </w:r>
          </w:p>
          <w:p w14:paraId="622BF8FE" w14:textId="4ADC343F" w:rsidR="004712FF" w:rsidRPr="007F71DB" w:rsidRDefault="004712FF" w:rsidP="006E175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pomoc </w:t>
            </w:r>
            <w:r w:rsidR="00F7752C">
              <w:rPr>
                <w:rFonts w:ascii="Arial" w:hAnsi="Arial" w:cs="Arial"/>
                <w:sz w:val="24"/>
                <w:szCs w:val="24"/>
              </w:rPr>
              <w:t xml:space="preserve">jest zgodna z rozporządzeniem nr 2023/2831 lub  rozporządzeniem ministra właściwego do spraw rozwoju regionalnego, określającym szczegółowe przeznaczenie, warunki i tryb udzielania pomocy de </w:t>
            </w:r>
            <w:proofErr w:type="spellStart"/>
            <w:r w:rsidR="00F7752C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="00F7752C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670B6143" w14:textId="62DA0A41" w:rsidR="00A05015" w:rsidRPr="007F71DB" w:rsidRDefault="00A05015" w:rsidP="006E175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pomoc udzielana jest zgodnie</w:t>
            </w:r>
            <w:r w:rsidR="00780605">
              <w:rPr>
                <w:rFonts w:ascii="Arial" w:hAnsi="Arial" w:cs="Arial"/>
                <w:sz w:val="24"/>
                <w:szCs w:val="24"/>
              </w:rPr>
              <w:t xml:space="preserve"> z art. 14 </w:t>
            </w:r>
            <w:r w:rsidR="00780605" w:rsidRPr="00236C04">
              <w:rPr>
                <w:rFonts w:ascii="Arial" w:hAnsi="Arial" w:cs="Arial"/>
                <w:sz w:val="24"/>
                <w:szCs w:val="24"/>
              </w:rPr>
              <w:t>rozporządzeni</w:t>
            </w:r>
            <w:r w:rsidR="00780605">
              <w:rPr>
                <w:rFonts w:ascii="Arial" w:hAnsi="Arial" w:cs="Arial"/>
                <w:sz w:val="24"/>
                <w:szCs w:val="24"/>
              </w:rPr>
              <w:t>a</w:t>
            </w:r>
            <w:r w:rsidR="00780605" w:rsidRPr="00236C04">
              <w:rPr>
                <w:rFonts w:ascii="Arial" w:hAnsi="Arial" w:cs="Arial"/>
                <w:sz w:val="24"/>
                <w:szCs w:val="24"/>
              </w:rPr>
              <w:t xml:space="preserve"> nr 651/</w:t>
            </w:r>
            <w:r w:rsidR="00780605">
              <w:rPr>
                <w:rFonts w:ascii="Arial" w:hAnsi="Arial" w:cs="Arial"/>
                <w:sz w:val="24"/>
                <w:szCs w:val="24"/>
              </w:rPr>
              <w:t>2014 oraz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rozporządzeniem Ministra Funduszy i Polityki Regionalnej z dnia 11 października 2022 r. w sprawie udzielania regionalnej pomocy inwestycyjnej w ramach programów regionalnych na lata 2021–2027 (Dz. U. z 202</w:t>
            </w:r>
            <w:r w:rsidR="00B10A64">
              <w:rPr>
                <w:rFonts w:ascii="Arial" w:hAnsi="Arial" w:cs="Arial"/>
                <w:sz w:val="24"/>
                <w:szCs w:val="24"/>
              </w:rPr>
              <w:t>3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B10A64">
              <w:rPr>
                <w:rFonts w:ascii="Arial" w:hAnsi="Arial" w:cs="Arial"/>
                <w:sz w:val="24"/>
                <w:szCs w:val="24"/>
              </w:rPr>
              <w:t>2743</w:t>
            </w:r>
            <w:r w:rsidRPr="007F71DB">
              <w:rPr>
                <w:rFonts w:ascii="Arial" w:hAnsi="Arial" w:cs="Arial"/>
                <w:sz w:val="24"/>
                <w:szCs w:val="24"/>
              </w:rPr>
              <w:t>)</w:t>
            </w:r>
            <w:r w:rsidR="00C70A74" w:rsidRPr="007F71DB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4E1BBE92" w14:textId="1C628CDE" w:rsidR="00C9091E" w:rsidRDefault="00A05015" w:rsidP="00C9091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pomoc udzielana jest zgodnie z rozporządzeniem Ministra Funduszy i Polityki Regionalnej z dnia 11 grudnia 2022 r. w sprawie udzielania pomocy na inwestycje w układy wysokosprawnej kogeneracji oraz na propagowanie energii ze źródeł odnawialnych w ramach regionalnych programów na lata 2021–2027 (Dz. U. z 2022 r. poz. 2693</w:t>
            </w:r>
            <w:r w:rsidR="00A9362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A9362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A93627">
              <w:rPr>
                <w:rFonts w:ascii="Arial" w:hAnsi="Arial" w:cs="Arial"/>
                <w:sz w:val="24"/>
                <w:szCs w:val="24"/>
              </w:rPr>
              <w:t>. zm.</w:t>
            </w:r>
            <w:r w:rsidRPr="007F71DB">
              <w:rPr>
                <w:rFonts w:ascii="Arial" w:hAnsi="Arial" w:cs="Arial"/>
                <w:sz w:val="24"/>
                <w:szCs w:val="24"/>
              </w:rPr>
              <w:t>)</w:t>
            </w:r>
            <w:r w:rsidR="00C9091E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2E599ECB" w14:textId="2EFEDE4B" w:rsidR="00A93627" w:rsidRDefault="00A93627" w:rsidP="00A93627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pomoc jest udzielana zgodnie z r</w:t>
            </w:r>
            <w:r w:rsidRPr="00A93627">
              <w:rPr>
                <w:rFonts w:ascii="Arial" w:hAnsi="Arial" w:cs="Arial"/>
                <w:sz w:val="24"/>
                <w:szCs w:val="24"/>
              </w:rPr>
              <w:t>ozporządzenie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3627">
              <w:rPr>
                <w:rFonts w:ascii="Arial" w:hAnsi="Arial" w:cs="Arial"/>
                <w:sz w:val="24"/>
                <w:szCs w:val="24"/>
              </w:rPr>
              <w:t>Ministra Funduszy i Polityki Regionalnej z dnia 16 sierpnia 2023 r. w sprawie udzielania pomocy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3627">
              <w:rPr>
                <w:rFonts w:ascii="Arial" w:hAnsi="Arial" w:cs="Arial"/>
                <w:sz w:val="24"/>
                <w:szCs w:val="24"/>
              </w:rPr>
              <w:t>inwestycyjnej na system ciepłowniczy i chłodniczy w ramach regionalnych programów na lata 2021-2027 (Dz. U. 2023 poz. 1768)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B699379" w14:textId="77777777" w:rsidR="003C40D0" w:rsidRPr="007F71DB" w:rsidRDefault="003C40D0" w:rsidP="00A05015">
            <w:pPr>
              <w:autoSpaceDE w:val="0"/>
              <w:autoSpaceDN w:val="0"/>
              <w:adjustRightInd w:val="0"/>
              <w:spacing w:before="60"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1FAE8B61" w14:textId="77777777" w:rsidR="00D57557" w:rsidRPr="00B02089" w:rsidRDefault="00D57557" w:rsidP="00D57557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t xml:space="preserve">Nie stanowi pomocy publicznej sytuacja, w której wykorzystywanie infrastruktury (budynków oraz sprzętu) do celów działalności gospodarczej ma charakter pomocniczy tj. działalności bezpośrednio powiązanej z eksploatacją infrastruktury, koniecznej do eksploatacji infrastruktury lub </w:t>
            </w:r>
            <w:r w:rsidRPr="00B02089">
              <w:rPr>
                <w:rFonts w:ascii="Arial" w:hAnsi="Arial" w:cs="Arial"/>
                <w:sz w:val="24"/>
                <w:szCs w:val="24"/>
              </w:rPr>
              <w:lastRenderedPageBreak/>
              <w:t>nieodłącznie związanej z podstawowym wykorzystaniem o charakterze niegospodarczym</w:t>
            </w:r>
            <w:r w:rsidRPr="00B0208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B0208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625C229" w14:textId="77777777" w:rsidR="00D57557" w:rsidRPr="00B02089" w:rsidRDefault="00D57557" w:rsidP="00D57557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71966207" w14:textId="77777777" w:rsidR="00D57557" w:rsidRPr="00B744FD" w:rsidRDefault="00D57557" w:rsidP="00B744FD">
            <w:pPr>
              <w:autoSpaceDE w:val="0"/>
              <w:autoSpaceDN w:val="0"/>
              <w:adjustRightInd w:val="0"/>
              <w:spacing w:before="60" w:after="0" w:line="240" w:lineRule="auto"/>
              <w:ind w:left="720"/>
              <w:rPr>
                <w:rFonts w:ascii="Arial" w:hAnsi="Arial"/>
                <w:sz w:val="24"/>
              </w:rPr>
            </w:pPr>
          </w:p>
          <w:p w14:paraId="176C1060" w14:textId="28444AFC" w:rsidR="00D57557" w:rsidRDefault="00D57557" w:rsidP="00B744FD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44FD">
              <w:rPr>
                <w:rFonts w:ascii="Arial" w:hAnsi="Arial"/>
                <w:sz w:val="24"/>
              </w:rPr>
              <w:t xml:space="preserve">W przypadku </w:t>
            </w:r>
            <w:r>
              <w:rPr>
                <w:rFonts w:ascii="Arial" w:hAnsi="Arial" w:cs="Arial"/>
                <w:sz w:val="24"/>
                <w:szCs w:val="24"/>
              </w:rPr>
              <w:t>projektu partnerskiego, w którym wystąpi pomoc publiczna i wsparcie będzie udzielone w oparciu o rozporządzenie KE nr 651/2014, pomoc może otrzymać wyłącznie partner wiodący.</w:t>
            </w:r>
          </w:p>
          <w:p w14:paraId="343BC2A3" w14:textId="77777777" w:rsidR="00D57557" w:rsidRDefault="00D57557" w:rsidP="007F71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FE9F23F" w14:textId="6375AB5C" w:rsidR="003C40D0" w:rsidRPr="007F71DB" w:rsidRDefault="003C40D0" w:rsidP="007F71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19CD52A" w14:textId="77777777" w:rsidR="003C40D0" w:rsidRPr="007F71D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B64F1F2" w14:textId="77777777" w:rsidR="002C4FE0" w:rsidRPr="007F71DB" w:rsidRDefault="002C4FE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00E395F" w14:textId="77777777" w:rsidR="003C40D0" w:rsidRPr="007F71D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1F72F646" w14:textId="77777777" w:rsidR="00EA383D" w:rsidRPr="007F71DB" w:rsidRDefault="00EA383D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B1E4951" w14:textId="77777777" w:rsidR="003C40D0" w:rsidRPr="007F71D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8A9EE9B" w14:textId="05FB57F8" w:rsidR="003C40D0" w:rsidRPr="007F71DB" w:rsidRDefault="003C40D0" w:rsidP="0040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3C40D0" w:rsidRPr="007F71DB" w14:paraId="60C5510B" w14:textId="77777777" w:rsidTr="399D1660">
        <w:trPr>
          <w:trHeight w:val="992"/>
        </w:trPr>
        <w:tc>
          <w:tcPr>
            <w:tcW w:w="1110" w:type="dxa"/>
            <w:vAlign w:val="center"/>
          </w:tcPr>
          <w:p w14:paraId="6A2CDA71" w14:textId="166A7952" w:rsidR="003C40D0" w:rsidRPr="007F71DB" w:rsidRDefault="003C40D0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7CE77B88" w14:textId="77777777" w:rsidR="003C40D0" w:rsidRPr="007F71DB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7199" w:type="dxa"/>
          </w:tcPr>
          <w:p w14:paraId="3424495E" w14:textId="0DBD096C" w:rsidR="003C40D0" w:rsidRPr="007F71DB" w:rsidRDefault="003C40D0" w:rsidP="002844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651E6E85" w14:textId="77777777" w:rsidR="006313AB" w:rsidRPr="007F71DB" w:rsidRDefault="006313AB" w:rsidP="006313A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projektów. Należy przedstawić jak projekt </w:t>
            </w: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wspiera działania respektujące standardy i priorytety klimatyczne UE. </w:t>
            </w:r>
          </w:p>
          <w:p w14:paraId="40EE2969" w14:textId="3CA5AB38" w:rsidR="00FA22EA" w:rsidRPr="007F71DB" w:rsidRDefault="00FA22EA" w:rsidP="006313A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Weryfikacja spełnienia przez projekt </w:t>
            </w:r>
            <w:r w:rsidR="0080530B" w:rsidRPr="007F71DB">
              <w:rPr>
                <w:rFonts w:ascii="Arial" w:hAnsi="Arial" w:cs="Arial"/>
                <w:sz w:val="24"/>
                <w:szCs w:val="24"/>
              </w:rPr>
              <w:t>z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asady DNSH odbywa się na podstawie </w:t>
            </w:r>
            <w:r w:rsidR="003F0F0D" w:rsidRPr="007F71DB">
              <w:rPr>
                <w:rFonts w:ascii="Arial" w:hAnsi="Arial" w:cs="Arial"/>
                <w:sz w:val="24"/>
                <w:szCs w:val="24"/>
              </w:rPr>
              <w:t>wyników oceny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zawartych w dokumencie „Ocena zgodności z zasadą „nie czyń poważnych szkód” (DNSH) zakresów wsparcia zawartych w projekcie programu regionalnego Fundusze Europejskie dla Kujaw i Pomorza na lata 2021-2027”</w:t>
            </w:r>
            <w:r w:rsidR="0080530B" w:rsidRPr="007F71D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="0080530B"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F89CD2" w14:textId="281F246A" w:rsidR="00641BDC" w:rsidRPr="007F71DB" w:rsidRDefault="006313AB" w:rsidP="009E71F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="0009347A" w:rsidRPr="007F71DB">
              <w:rPr>
                <w:rFonts w:ascii="Arial" w:hAnsi="Arial" w:cs="Arial"/>
                <w:sz w:val="24"/>
                <w:szCs w:val="24"/>
              </w:rPr>
              <w:t>celu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potwierdzenia spełnienia zasady DNSH </w:t>
            </w:r>
            <w:r w:rsidR="0009347A" w:rsidRPr="007F71DB">
              <w:rPr>
                <w:rFonts w:ascii="Arial" w:hAnsi="Arial" w:cs="Arial"/>
                <w:sz w:val="24"/>
                <w:szCs w:val="24"/>
              </w:rPr>
              <w:t>w</w:t>
            </w:r>
            <w:r w:rsidR="00641BDC" w:rsidRPr="007F71DB">
              <w:rPr>
                <w:rFonts w:ascii="Arial" w:hAnsi="Arial" w:cs="Arial"/>
                <w:sz w:val="24"/>
                <w:szCs w:val="24"/>
              </w:rPr>
              <w:t xml:space="preserve"> kryterium sprawdzamy, czy w projekcie przewidziano następujące rozwiązania wspierające zgodność z zasadą DNSH:</w:t>
            </w:r>
          </w:p>
          <w:p w14:paraId="19A50AA5" w14:textId="4DC4C87B" w:rsidR="00641BDC" w:rsidRPr="007F71DB" w:rsidRDefault="00641BDC" w:rsidP="006E175E">
            <w:pPr>
              <w:numPr>
                <w:ilvl w:val="0"/>
                <w:numId w:val="14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produkcja ciepła i energii przy wykorzystaniu gazu prowadzona będzie z emisją GHG poniżej progu 250 g CO2eq/kWh, </w:t>
            </w:r>
          </w:p>
          <w:p w14:paraId="6B96140F" w14:textId="114BE596" w:rsidR="00641BDC" w:rsidRPr="007F71DB" w:rsidRDefault="00641BDC" w:rsidP="006E175E">
            <w:pPr>
              <w:numPr>
                <w:ilvl w:val="0"/>
                <w:numId w:val="14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obiekty do produkcji bioenergii będą zgodnie z dyrektywą Parlamentu Europejskiego i Rady (UE) 2018/2001 z dnia 11 grudnia 2018 r. w sprawie promowania stosowania energii ze źródeł odnawialnych,</w:t>
            </w:r>
          </w:p>
          <w:p w14:paraId="778C8586" w14:textId="77777777" w:rsidR="00641BDC" w:rsidRPr="007F71DB" w:rsidRDefault="00641BDC" w:rsidP="006E175E">
            <w:pPr>
              <w:numPr>
                <w:ilvl w:val="0"/>
                <w:numId w:val="14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przypadku wykorzystywania biomasy przy wyborze projektów stawiany będzie warunek stosowania roślin energetycznych nie będących gatunkami obcymi,</w:t>
            </w:r>
          </w:p>
          <w:p w14:paraId="64EB4C1B" w14:textId="27B3693C" w:rsidR="00641BDC" w:rsidRPr="007F71DB" w:rsidRDefault="00641BDC" w:rsidP="006E175E">
            <w:pPr>
              <w:numPr>
                <w:ilvl w:val="0"/>
                <w:numId w:val="14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instalacje OZE wykorzystujące biomasę nie będą wspierane na obszarach, gdzie występują przekroczenia norm zanieczyszczenia powietrza</w:t>
            </w:r>
            <w:r w:rsidRPr="007F71D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8CE6F91" w14:textId="77777777" w:rsidR="00EA383D" w:rsidRPr="007F71DB" w:rsidRDefault="00EA383D" w:rsidP="002844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1CDCEAD" w14:textId="3D0A6813" w:rsidR="003C40D0" w:rsidRPr="007F71DB" w:rsidRDefault="003C40D0" w:rsidP="002844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694208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43192B08" w14:textId="3CC0FA57" w:rsidR="003C40D0" w:rsidRPr="007F71D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T</w:t>
            </w:r>
            <w:r w:rsidR="00D57557">
              <w:rPr>
                <w:rFonts w:ascii="Arial" w:hAnsi="Arial" w:cs="Arial"/>
                <w:sz w:val="24"/>
                <w:szCs w:val="24"/>
              </w:rPr>
              <w:t>AK</w:t>
            </w:r>
            <w:r w:rsidRPr="007F71DB">
              <w:rPr>
                <w:rFonts w:ascii="Arial" w:hAnsi="Arial" w:cs="Arial"/>
                <w:sz w:val="24"/>
                <w:szCs w:val="24"/>
              </w:rPr>
              <w:t>/</w:t>
            </w:r>
            <w:r w:rsidR="000111B1" w:rsidRPr="007F71DB">
              <w:rPr>
                <w:rFonts w:ascii="Arial" w:hAnsi="Arial" w:cs="Arial"/>
                <w:sz w:val="24"/>
                <w:szCs w:val="24"/>
              </w:rPr>
              <w:t>NIE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DCF0205" w14:textId="77777777" w:rsidR="000111B1" w:rsidRPr="007F71DB" w:rsidRDefault="000111B1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CD28E4" w14:textId="77777777" w:rsidR="003C40D0" w:rsidRPr="007F71D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B9E253" w14:textId="77777777" w:rsidR="00550D85" w:rsidRPr="007F71DB" w:rsidRDefault="00550D85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EF5FCB" w14:textId="77777777" w:rsidR="003C40D0" w:rsidRPr="007F71D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7A55A120" w14:textId="1E73A3A1" w:rsidR="003C40D0" w:rsidRPr="007F71DB" w:rsidRDefault="003C40D0" w:rsidP="0040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B2B6B" w:rsidRPr="007F71DB" w14:paraId="5D92EFD1" w14:textId="77777777" w:rsidTr="399D1660">
        <w:trPr>
          <w:trHeight w:val="992"/>
        </w:trPr>
        <w:tc>
          <w:tcPr>
            <w:tcW w:w="1110" w:type="dxa"/>
            <w:vAlign w:val="center"/>
          </w:tcPr>
          <w:p w14:paraId="4315B4A6" w14:textId="55590A37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32C02616" w14:textId="3BF43BC7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199" w:type="dxa"/>
          </w:tcPr>
          <w:p w14:paraId="23A60615" w14:textId="77777777" w:rsidR="00EB2B6B" w:rsidRPr="007F71DB" w:rsidRDefault="00EB2B6B" w:rsidP="00EB2B6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 przewidywanej trwałości wynoszącej co najmniej pięć lat przewidziana w ramach projektu jest odporna na zmiany klimatu. </w:t>
            </w:r>
          </w:p>
          <w:p w14:paraId="334408D4" w14:textId="0D76D673" w:rsidR="00EB2B6B" w:rsidRPr="007F71DB" w:rsidRDefault="00EB2B6B" w:rsidP="00EB2B6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</w:t>
            </w:r>
            <w:r w:rsidR="00E838F2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4138581" w14:textId="77777777" w:rsidR="00EB2B6B" w:rsidRPr="007F71DB" w:rsidRDefault="00EB2B6B" w:rsidP="00EB2B6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081F568" w14:textId="480A25AA" w:rsidR="00EB2B6B" w:rsidRPr="007F71DB" w:rsidRDefault="00EB2B6B" w:rsidP="00EB2B6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</w:t>
            </w:r>
            <w:r w:rsidR="000C4341" w:rsidRPr="007F71DB">
              <w:rPr>
                <w:rFonts w:ascii="Arial" w:hAnsi="Arial" w:cs="Arial"/>
                <w:sz w:val="24"/>
                <w:szCs w:val="24"/>
              </w:rPr>
              <w:t>n</w:t>
            </w:r>
            <w:r w:rsidRPr="007F71DB">
              <w:rPr>
                <w:rFonts w:ascii="Arial" w:hAnsi="Arial" w:cs="Arial"/>
                <w:sz w:val="24"/>
                <w:szCs w:val="24"/>
              </w:rPr>
              <w:t>sowanie projektu i załączniki.</w:t>
            </w:r>
          </w:p>
        </w:tc>
        <w:tc>
          <w:tcPr>
            <w:tcW w:w="3260" w:type="dxa"/>
          </w:tcPr>
          <w:p w14:paraId="672AABCA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6B0D523A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54199C8" w14:textId="77777777" w:rsidR="000111B1" w:rsidRPr="007F71DB" w:rsidRDefault="000111B1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9185FD9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CF9FC4E" w14:textId="77777777" w:rsidR="000111B1" w:rsidRPr="007F71DB" w:rsidRDefault="000111B1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21ED83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64B06155" w14:textId="618739A9" w:rsidR="00EB2B6B" w:rsidRPr="007F71DB" w:rsidRDefault="00EB2B6B" w:rsidP="0040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 xml:space="preserve">lub </w:t>
            </w:r>
            <w:r w:rsidRPr="007F71DB">
              <w:rPr>
                <w:rFonts w:ascii="Arial" w:hAnsi="Arial" w:cs="Arial"/>
                <w:sz w:val="24"/>
                <w:szCs w:val="24"/>
              </w:rPr>
              <w:t>poprawienie wniosku.</w:t>
            </w:r>
          </w:p>
        </w:tc>
      </w:tr>
      <w:tr w:rsidR="00EB2B6B" w:rsidRPr="007F71DB" w14:paraId="472B0AC0" w14:textId="77777777" w:rsidTr="399D1660">
        <w:trPr>
          <w:trHeight w:val="992"/>
        </w:trPr>
        <w:tc>
          <w:tcPr>
            <w:tcW w:w="1110" w:type="dxa"/>
            <w:vAlign w:val="center"/>
          </w:tcPr>
          <w:p w14:paraId="17562584" w14:textId="1BBBE29C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181CABBD" w14:textId="77777777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27DA55CD" w14:textId="77777777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7199" w:type="dxa"/>
          </w:tcPr>
          <w:p w14:paraId="0DD8F5AB" w14:textId="77777777" w:rsidR="000C06BC" w:rsidRPr="007F71DB" w:rsidRDefault="000C06BC" w:rsidP="000C06B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575558CB" w14:textId="70838B6F" w:rsidR="000C06BC" w:rsidRPr="007F71DB" w:rsidRDefault="000C06BC" w:rsidP="006E175E">
            <w:pPr>
              <w:numPr>
                <w:ilvl w:val="0"/>
                <w:numId w:val="1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(Dz.U. z 20</w:t>
            </w:r>
            <w:r w:rsidR="00E838F2">
              <w:rPr>
                <w:rFonts w:ascii="Arial" w:hAnsi="Arial" w:cs="Arial"/>
                <w:sz w:val="24"/>
                <w:szCs w:val="24"/>
              </w:rPr>
              <w:t>23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E838F2">
              <w:rPr>
                <w:rFonts w:ascii="Arial" w:hAnsi="Arial" w:cs="Arial"/>
                <w:sz w:val="24"/>
                <w:szCs w:val="24"/>
              </w:rPr>
              <w:t>1094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7F71D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7F71DB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003C3C04" w14:textId="03625A9B" w:rsidR="000C06BC" w:rsidRPr="007F71DB" w:rsidRDefault="000C06BC" w:rsidP="006E175E">
            <w:pPr>
              <w:numPr>
                <w:ilvl w:val="0"/>
                <w:numId w:val="1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</w:t>
            </w:r>
            <w:r w:rsidR="00E838F2">
              <w:rPr>
                <w:rFonts w:ascii="Arial" w:hAnsi="Arial" w:cs="Arial"/>
                <w:sz w:val="24"/>
                <w:szCs w:val="24"/>
              </w:rPr>
              <w:t>24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E838F2">
              <w:rPr>
                <w:rFonts w:ascii="Arial" w:hAnsi="Arial" w:cs="Arial"/>
                <w:sz w:val="24"/>
                <w:szCs w:val="24"/>
              </w:rPr>
              <w:t>54</w:t>
            </w:r>
            <w:r w:rsidRPr="007F71DB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21D717E2" w14:textId="37D71644" w:rsidR="000C06BC" w:rsidRPr="007F71DB" w:rsidRDefault="000C06BC" w:rsidP="006E175E">
            <w:pPr>
              <w:numPr>
                <w:ilvl w:val="0"/>
                <w:numId w:val="1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ustawą z dnia 16 kwietnia 2004 r. o ochronie przyrody (Dz.U. z 20</w:t>
            </w:r>
            <w:r w:rsidR="002C6AD8">
              <w:rPr>
                <w:rFonts w:ascii="Arial" w:hAnsi="Arial" w:cs="Arial"/>
                <w:sz w:val="24"/>
                <w:szCs w:val="24"/>
              </w:rPr>
              <w:t>23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2C6AD8">
              <w:rPr>
                <w:rFonts w:ascii="Arial" w:hAnsi="Arial" w:cs="Arial"/>
                <w:sz w:val="24"/>
                <w:szCs w:val="24"/>
              </w:rPr>
              <w:t>1336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7F71D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7F71DB">
              <w:rPr>
                <w:rFonts w:ascii="Arial" w:hAnsi="Arial" w:cs="Arial"/>
                <w:sz w:val="24"/>
                <w:szCs w:val="24"/>
              </w:rPr>
              <w:t>. zm.) i Dyrektywą Rady 92/43/EWG z dnia 21 maja 1992 r. w sprawie ochrony siedlisk przyrodniczych oraz dzikiej fauny i flory;</w:t>
            </w:r>
          </w:p>
          <w:p w14:paraId="53BBF5F2" w14:textId="69BBDDF2" w:rsidR="000C06BC" w:rsidRPr="007F71DB" w:rsidRDefault="000C06BC" w:rsidP="006E175E">
            <w:pPr>
              <w:numPr>
                <w:ilvl w:val="0"/>
                <w:numId w:val="1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ustawą z dnia 20 lipca 2017 r. Prawo wodne (Dz. U. z 20</w:t>
            </w:r>
            <w:r w:rsidR="002C6AD8">
              <w:rPr>
                <w:rFonts w:ascii="Arial" w:hAnsi="Arial" w:cs="Arial"/>
                <w:sz w:val="24"/>
                <w:szCs w:val="24"/>
              </w:rPr>
              <w:t>23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r., poz. </w:t>
            </w:r>
            <w:r w:rsidR="002C6AD8">
              <w:rPr>
                <w:rFonts w:ascii="Arial" w:hAnsi="Arial" w:cs="Arial"/>
                <w:sz w:val="24"/>
                <w:szCs w:val="24"/>
              </w:rPr>
              <w:t>1478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7F71D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7F71DB">
              <w:rPr>
                <w:rFonts w:ascii="Arial" w:hAnsi="Arial" w:cs="Arial"/>
                <w:sz w:val="24"/>
                <w:szCs w:val="24"/>
              </w:rPr>
              <w:t>. zm.) i Dyrektywą Parlamentu Europejskiego i Rady 2000/60/WE z dnia 23 października 2000 r. ustanawiająca ramy wspólnotowego działania w dziedzinie polityki wodnej;</w:t>
            </w:r>
          </w:p>
          <w:p w14:paraId="6CD719A8" w14:textId="673E6A59" w:rsidR="000C06BC" w:rsidRPr="007F71DB" w:rsidRDefault="0056532E" w:rsidP="006E175E">
            <w:pPr>
              <w:numPr>
                <w:ilvl w:val="0"/>
                <w:numId w:val="1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0C06BC" w:rsidRPr="007F71DB">
              <w:rPr>
                <w:rFonts w:ascii="Arial" w:hAnsi="Arial" w:cs="Arial"/>
                <w:sz w:val="24"/>
                <w:szCs w:val="24"/>
              </w:rPr>
              <w:t>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</w:p>
          <w:p w14:paraId="378F48A1" w14:textId="77777777" w:rsidR="000C06BC" w:rsidRPr="007F71DB" w:rsidRDefault="000C06BC" w:rsidP="00EB2B6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DC6BC1" w14:textId="6082C593" w:rsidR="00EB2B6B" w:rsidRPr="007F71DB" w:rsidRDefault="00EB2B6B" w:rsidP="00EB2B6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 wnioskodawca posiada dokumentację środowiskową zgodną z regulaminem wyboru projektów, w szczególności decyzję o środowiskowych uwarunkowaniach – jeżeli jest ona wymagana. Jeśli tak</w:t>
            </w:r>
            <w:r w:rsidR="005B3B1E">
              <w:rPr>
                <w:rFonts w:ascii="Arial" w:hAnsi="Arial" w:cs="Arial"/>
                <w:sz w:val="24"/>
                <w:szCs w:val="24"/>
              </w:rPr>
              <w:t>,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to czy została załączona do wniosku oraz czy </w:t>
            </w:r>
            <w:r w:rsidR="00AA2521" w:rsidRPr="007F71DB">
              <w:rPr>
                <w:rFonts w:ascii="Arial" w:hAnsi="Arial" w:cs="Arial"/>
                <w:sz w:val="24"/>
                <w:szCs w:val="24"/>
              </w:rPr>
              <w:t xml:space="preserve">zakres projektu jest zgodny z decyzją o środowiskowych uwarunkowaniach oraz </w:t>
            </w:r>
            <w:r w:rsidRPr="007F71DB">
              <w:rPr>
                <w:rFonts w:ascii="Arial" w:hAnsi="Arial" w:cs="Arial"/>
                <w:sz w:val="24"/>
                <w:szCs w:val="24"/>
              </w:rPr>
              <w:t>zezwoleniem na realizację inwestycji.</w:t>
            </w:r>
          </w:p>
          <w:p w14:paraId="23DE523C" w14:textId="77777777" w:rsidR="00EB2B6B" w:rsidRPr="007F71DB" w:rsidRDefault="00EB2B6B" w:rsidP="00EB2B6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2E56223" w14:textId="4CB8A486" w:rsidR="00EB2B6B" w:rsidRPr="007F71DB" w:rsidRDefault="00EB2B6B" w:rsidP="00EB2B6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79F04EC" w14:textId="0401D539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2057533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6326C12" w14:textId="77777777" w:rsidR="000111B1" w:rsidRPr="007F71DB" w:rsidRDefault="000111B1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2016493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7547A01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2B3A06F" w14:textId="555DA34E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FD3848" w14:textId="30F15D44" w:rsidR="00EB2B6B" w:rsidRPr="007F71DB" w:rsidRDefault="00EB2B6B" w:rsidP="0040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B2B6B" w:rsidRPr="007F71DB" w14:paraId="7DC43B8A" w14:textId="77777777" w:rsidTr="399D1660">
        <w:trPr>
          <w:trHeight w:val="1559"/>
        </w:trPr>
        <w:tc>
          <w:tcPr>
            <w:tcW w:w="1110" w:type="dxa"/>
            <w:vAlign w:val="center"/>
          </w:tcPr>
          <w:p w14:paraId="234273D9" w14:textId="3693C861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3CC9A3B0" w14:textId="77777777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199" w:type="dxa"/>
          </w:tcPr>
          <w:p w14:paraId="377B0F57" w14:textId="5E7B0070" w:rsidR="00EB2B6B" w:rsidRPr="007F71DB" w:rsidRDefault="00EB2B6B" w:rsidP="00EB2B6B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3DE0DF0" w14:textId="2FCCA24E" w:rsidR="00EB2B6B" w:rsidRPr="007F71DB" w:rsidRDefault="00EB2B6B" w:rsidP="006E175E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1D726CA1" w14:textId="77777777" w:rsidR="00EB2B6B" w:rsidRPr="007F71DB" w:rsidRDefault="00EB2B6B" w:rsidP="006E175E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3C8AC09E" w14:textId="77777777" w:rsidR="00EB2B6B" w:rsidRPr="007F71DB" w:rsidRDefault="00EB2B6B" w:rsidP="006E175E">
            <w:pPr>
              <w:numPr>
                <w:ilvl w:val="0"/>
                <w:numId w:val="16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7E6918A7" w14:textId="77777777" w:rsidR="00EB2B6B" w:rsidRPr="007F71DB" w:rsidRDefault="00EB2B6B" w:rsidP="00EB2B6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5043CB0F" w14:textId="77777777" w:rsidR="00EB2B6B" w:rsidRPr="007F71DB" w:rsidRDefault="00EB2B6B" w:rsidP="00EB2B6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7459315" w14:textId="628C80B8" w:rsidR="00EB2B6B" w:rsidRPr="007F71DB" w:rsidRDefault="00EB2B6B" w:rsidP="00EB2B6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69F11EBA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620FB1B" w14:textId="77777777" w:rsidR="000111B1" w:rsidRPr="007F71DB" w:rsidRDefault="000111B1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4E8A036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537F28F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D15ADAD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B52C490" w14:textId="2446C9CF" w:rsidR="00EB2B6B" w:rsidRPr="007F71DB" w:rsidRDefault="00EB2B6B" w:rsidP="0040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B2B6B" w:rsidRPr="007F71DB" w14:paraId="5BCFDFD4" w14:textId="77777777" w:rsidTr="399D1660">
        <w:trPr>
          <w:trHeight w:val="416"/>
        </w:trPr>
        <w:tc>
          <w:tcPr>
            <w:tcW w:w="1110" w:type="dxa"/>
            <w:vAlign w:val="center"/>
          </w:tcPr>
          <w:p w14:paraId="195C1564" w14:textId="4AB8C744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7EDED548" w14:textId="77777777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Wykonalność techniczna, </w:t>
            </w: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technologiczna i instytucjonalna projektu</w:t>
            </w:r>
          </w:p>
          <w:p w14:paraId="6DFB9E20" w14:textId="77777777" w:rsidR="00EB2B6B" w:rsidRPr="007F71DB" w:rsidRDefault="00EB2B6B" w:rsidP="00EB2B6B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6DB91545" w14:textId="2DC156F8" w:rsidR="00EB2B6B" w:rsidRPr="007F71DB" w:rsidRDefault="00EB2B6B" w:rsidP="00EB2B6B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W kryterium sprawdzamy, czy:</w:t>
            </w:r>
          </w:p>
          <w:p w14:paraId="7DCDADF3" w14:textId="77777777" w:rsidR="00EB2B6B" w:rsidRPr="007F71DB" w:rsidRDefault="00EB2B6B" w:rsidP="006E175E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harmonogram realizacji projektu jest realistyczny i uwzględnia zakres rzeczowy oraz czas niezbędny na </w:t>
            </w: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realizację procedur przetargowych i inne okoliczności niezbędne do realizacji tych procedur,</w:t>
            </w:r>
          </w:p>
          <w:p w14:paraId="55BB4A52" w14:textId="77777777" w:rsidR="00EB2B6B" w:rsidRPr="007F71DB" w:rsidRDefault="00EB2B6B" w:rsidP="006E175E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3445507D" w14:textId="77777777" w:rsidR="00EB2B6B" w:rsidRPr="007F71DB" w:rsidRDefault="00EB2B6B" w:rsidP="006E175E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3674FEAB" w14:textId="77777777" w:rsidR="00EB2B6B" w:rsidRPr="007F71DB" w:rsidRDefault="00EB2B6B" w:rsidP="006E175E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70DF9E56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4E871BC" w14:textId="4332FD18" w:rsidR="00EB2B6B" w:rsidRPr="007F71DB" w:rsidRDefault="00EB2B6B" w:rsidP="00EB2B6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43B6CC50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07C0059" w14:textId="77777777" w:rsidR="000111B1" w:rsidRPr="007F71DB" w:rsidRDefault="000111B1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BE59338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44A5D23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6078C1C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6B6F54" w14:textId="41660E30" w:rsidR="00EB2B6B" w:rsidRPr="007F71DB" w:rsidRDefault="00EB2B6B" w:rsidP="0040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B2B6B" w:rsidRPr="007F71DB" w14:paraId="69AF2ACF" w14:textId="77777777" w:rsidTr="399D1660">
        <w:trPr>
          <w:trHeight w:val="416"/>
        </w:trPr>
        <w:tc>
          <w:tcPr>
            <w:tcW w:w="1110" w:type="dxa"/>
            <w:vAlign w:val="center"/>
          </w:tcPr>
          <w:p w14:paraId="3E8E3DC6" w14:textId="033B31EA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856" w:type="dxa"/>
            <w:vAlign w:val="center"/>
          </w:tcPr>
          <w:p w14:paraId="530C2E56" w14:textId="77777777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6CFCD6B7" w14:textId="77777777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199" w:type="dxa"/>
          </w:tcPr>
          <w:p w14:paraId="6913756A" w14:textId="10F695C2" w:rsidR="00EB2B6B" w:rsidRPr="007F71DB" w:rsidRDefault="00EB2B6B" w:rsidP="00EB2B6B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 szczególności czy:</w:t>
            </w:r>
          </w:p>
          <w:p w14:paraId="1D70C910" w14:textId="77777777" w:rsidR="00EB2B6B" w:rsidRPr="007F71DB" w:rsidRDefault="00EB2B6B" w:rsidP="006E175E">
            <w:pPr>
              <w:numPr>
                <w:ilvl w:val="0"/>
                <w:numId w:val="18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3A70B4D3" w14:textId="022C960E" w:rsidR="00EB2B6B" w:rsidRPr="007F71DB" w:rsidRDefault="00EB2B6B" w:rsidP="006E175E">
            <w:pPr>
              <w:numPr>
                <w:ilvl w:val="0"/>
                <w:numId w:val="18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 uzasadnione, </w:t>
            </w:r>
          </w:p>
          <w:p w14:paraId="4A3DC5C9" w14:textId="77777777" w:rsidR="00EB2B6B" w:rsidRPr="007F71DB" w:rsidRDefault="00EB2B6B" w:rsidP="006E175E">
            <w:pPr>
              <w:numPr>
                <w:ilvl w:val="0"/>
                <w:numId w:val="18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69CCE997" w14:textId="25D9CD7D" w:rsidR="00413ADF" w:rsidRPr="007F71DB" w:rsidRDefault="00413ADF" w:rsidP="00377F1C">
            <w:pPr>
              <w:numPr>
                <w:ilvl w:val="0"/>
                <w:numId w:val="18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41BDC4C8" w14:textId="3A8861A7" w:rsidR="00EB2B6B" w:rsidRPr="007F71DB" w:rsidRDefault="00413ADF" w:rsidP="006E175E">
            <w:pPr>
              <w:numPr>
                <w:ilvl w:val="0"/>
                <w:numId w:val="18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</w:t>
            </w:r>
            <w:r w:rsidR="00EB2B6B"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38610EB" w14:textId="77777777" w:rsidR="00EB2B6B" w:rsidRPr="007F71DB" w:rsidRDefault="00EB2B6B" w:rsidP="00EB2B6B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7C5139" w14:textId="77777777" w:rsidR="00EB2B6B" w:rsidRPr="007F71DB" w:rsidRDefault="00EB2B6B" w:rsidP="00EB2B6B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6D7E8536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6FB1D37B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01C1C8B" w14:textId="77777777" w:rsidR="000111B1" w:rsidRPr="007F71DB" w:rsidRDefault="000111B1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A153A1E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37805D2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2C78C59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B36A3B2" w14:textId="73EAE965" w:rsidR="00EB2B6B" w:rsidRPr="007F71DB" w:rsidRDefault="00EB2B6B" w:rsidP="0040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B2B6B" w:rsidRPr="007F71DB" w14:paraId="12D36FEB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7B4194DB" w14:textId="6A090C97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856" w:type="dxa"/>
            <w:vAlign w:val="center"/>
          </w:tcPr>
          <w:p w14:paraId="7125F09A" w14:textId="77777777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199" w:type="dxa"/>
          </w:tcPr>
          <w:p w14:paraId="0D56BDC9" w14:textId="7834DD36" w:rsidR="00EB2B6B" w:rsidRPr="007F71DB" w:rsidRDefault="00EB2B6B" w:rsidP="00EB2B6B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05ED9367" w14:textId="77777777" w:rsidR="00EB2B6B" w:rsidRPr="007F71DB" w:rsidRDefault="00EB2B6B" w:rsidP="006E175E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7F71DB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7F71DB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4EBB3DB8" w14:textId="77777777" w:rsidR="00EB2B6B" w:rsidRPr="007F71DB" w:rsidRDefault="00EB2B6B" w:rsidP="006E175E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12" w:name="_Hlk126574575"/>
            <w:r w:rsidRPr="007F71DB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12"/>
            <w:r w:rsidRPr="007F71D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7946BF0A" w14:textId="77777777" w:rsidR="00EB2B6B" w:rsidRPr="007F71DB" w:rsidRDefault="00EB2B6B" w:rsidP="006E175E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655ED86D" w14:textId="77777777" w:rsidR="00EB2B6B" w:rsidRPr="007F71DB" w:rsidRDefault="00EB2B6B" w:rsidP="006E175E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3B2F9E56" w14:textId="77777777" w:rsidR="00EB2B6B" w:rsidRPr="007F71DB" w:rsidRDefault="00EB2B6B" w:rsidP="006E175E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438577B5" w14:textId="77777777" w:rsidR="00EB2B6B" w:rsidRPr="007F71DB" w:rsidRDefault="00EB2B6B" w:rsidP="006E175E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463F29E8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7B4B86" w14:textId="16244AED" w:rsidR="00EB2B6B" w:rsidRPr="007F71DB" w:rsidRDefault="00EB2B6B" w:rsidP="00EB2B6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5F00DCB5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AF2BE29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A0FF5F2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146129A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A8706D0" w14:textId="1408CF04" w:rsidR="00EB2B6B" w:rsidRPr="007F71DB" w:rsidRDefault="00EB2B6B" w:rsidP="0040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B2B6B" w:rsidRPr="007F71DB" w14:paraId="6C2C6402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34F0F168" w14:textId="1494C470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856" w:type="dxa"/>
            <w:vAlign w:val="center"/>
          </w:tcPr>
          <w:p w14:paraId="5D214C41" w14:textId="77777777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</w:p>
          <w:p w14:paraId="02B90C9F" w14:textId="77777777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7199" w:type="dxa"/>
          </w:tcPr>
          <w:p w14:paraId="6CB59577" w14:textId="2A40BF3A" w:rsidR="00EB2B6B" w:rsidRPr="007F71DB" w:rsidRDefault="00EB2B6B" w:rsidP="00EB2B6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5630AD66" w14:textId="77777777" w:rsidR="00EB2B6B" w:rsidRPr="007F71DB" w:rsidRDefault="00EB2B6B" w:rsidP="00EB2B6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F595DD2" w14:textId="77777777" w:rsidR="00EB2B6B" w:rsidRPr="007F71DB" w:rsidRDefault="00EB2B6B" w:rsidP="00EB2B6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3B28376F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5C8CBEF9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A39DF37" w14:textId="77777777" w:rsidR="000111B1" w:rsidRPr="007F71DB" w:rsidRDefault="000111B1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E982C40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1829076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33B989F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B557F88" w14:textId="648E2027" w:rsidR="00EB2B6B" w:rsidRPr="007F71DB" w:rsidRDefault="00EB2B6B" w:rsidP="0040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B2B6B" w:rsidRPr="007F71DB" w14:paraId="79AF9146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30E38E3B" w14:textId="7C633B64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856" w:type="dxa"/>
            <w:vAlign w:val="center"/>
          </w:tcPr>
          <w:p w14:paraId="107BE65F" w14:textId="77777777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7199" w:type="dxa"/>
          </w:tcPr>
          <w:p w14:paraId="38EF919F" w14:textId="77777777" w:rsidR="00EB2B6B" w:rsidRPr="007F71DB" w:rsidRDefault="00EB2B6B" w:rsidP="00EB2B6B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 projekt jest zgodny z Kartą Praw Podstawowych Unii Europejskiej z dnia 26 października 2012 r. (Dz. Urz. UE C 326/391 z 26.10.2012) w zakresie odnoszącym się do sposobu realizacji, zakresu projektu i wnioskodawcy.</w:t>
            </w:r>
          </w:p>
          <w:p w14:paraId="29CDE116" w14:textId="05EA5C66" w:rsidR="00EB2B6B" w:rsidRPr="007F71DB" w:rsidRDefault="00EB2B6B" w:rsidP="00EB2B6B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594C188E" w14:textId="77777777" w:rsidR="00EB2B6B" w:rsidRPr="007F71DB" w:rsidRDefault="00EB2B6B" w:rsidP="00EB2B6B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3CB0E729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01ECD88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901BE81" w14:textId="77777777" w:rsidR="000111B1" w:rsidRPr="007F71DB" w:rsidRDefault="000111B1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5FC72D7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BA226A1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55F4E64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FA7520E" w14:textId="035C3079" w:rsidR="00EB2B6B" w:rsidRPr="007F71DB" w:rsidRDefault="00EB2B6B" w:rsidP="0040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B2B6B" w:rsidRPr="007F71DB" w14:paraId="79AC2C3F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7199FC69" w14:textId="0D0DF5FF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856" w:type="dxa"/>
            <w:vAlign w:val="center"/>
          </w:tcPr>
          <w:p w14:paraId="77B1A407" w14:textId="77777777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7199" w:type="dxa"/>
          </w:tcPr>
          <w:p w14:paraId="4FE614EA" w14:textId="6BA2FF58" w:rsidR="00EB2B6B" w:rsidRPr="007F71DB" w:rsidRDefault="00EB2B6B" w:rsidP="00EB2B6B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Konwencją o Prawach Osób Niepełnosprawnych sporządzoną w Nowym Jorku dnia 13 grudnia 2006 r. (Dz. U. z 2012 r. poz. 1169 z </w:t>
            </w:r>
            <w:proofErr w:type="spellStart"/>
            <w:r w:rsidRPr="007F71D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7F71DB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4EEF19C7" w14:textId="77777777" w:rsidR="00EB2B6B" w:rsidRPr="007F71DB" w:rsidRDefault="00EB2B6B" w:rsidP="00EB2B6B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 </w:t>
            </w:r>
          </w:p>
          <w:p w14:paraId="1B06E03F" w14:textId="77777777" w:rsidR="00EB2B6B" w:rsidRPr="007F71DB" w:rsidRDefault="00EB2B6B" w:rsidP="00EB2B6B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3F04FEB8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F826421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B724FC8" w14:textId="77777777" w:rsidR="000111B1" w:rsidRPr="007F71DB" w:rsidRDefault="000111B1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60DCD1C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B1E64E9" w14:textId="77777777" w:rsidR="000111B1" w:rsidRPr="007F71DB" w:rsidRDefault="000111B1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F3A2090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F05F5F1" w14:textId="1DB8B88F" w:rsidR="00EB2B6B" w:rsidRPr="007F71DB" w:rsidRDefault="00EB2B6B" w:rsidP="0040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B2B6B" w:rsidRPr="007F71DB" w14:paraId="5450EA7C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783B6EEA" w14:textId="09FE0616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856" w:type="dxa"/>
            <w:vAlign w:val="center"/>
          </w:tcPr>
          <w:p w14:paraId="0CC3B238" w14:textId="77777777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199" w:type="dxa"/>
          </w:tcPr>
          <w:p w14:paraId="688F2E01" w14:textId="713C2CA4" w:rsidR="00EB2B6B" w:rsidRPr="007F71DB" w:rsidRDefault="00EB2B6B" w:rsidP="00EB2B6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17AD93B2" w14:textId="77777777" w:rsidR="00EB2B6B" w:rsidRPr="007F71DB" w:rsidRDefault="00EB2B6B" w:rsidP="00EB2B6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90C4E3" w14:textId="77777777" w:rsidR="00EB2B6B" w:rsidRPr="007F71DB" w:rsidRDefault="00EB2B6B" w:rsidP="00EB2B6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67430330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90FF232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21FBB9B" w14:textId="77777777" w:rsidR="000111B1" w:rsidRPr="007F71DB" w:rsidRDefault="000111B1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87E6206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D8A5161" w14:textId="77777777" w:rsidR="000111B1" w:rsidRPr="007F71DB" w:rsidRDefault="000111B1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5850541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08AA706" w14:textId="191DDE80" w:rsidR="00EB2B6B" w:rsidRPr="007F71DB" w:rsidRDefault="00EB2B6B" w:rsidP="0040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</w:tbl>
    <w:p w14:paraId="2B23840C" w14:textId="77777777" w:rsidR="008C4106" w:rsidRDefault="008C4106" w:rsidP="008C4106"/>
    <w:p w14:paraId="50202E2D" w14:textId="77777777" w:rsidR="004B5A81" w:rsidRPr="00377F1C" w:rsidRDefault="004B5A81" w:rsidP="008C4106"/>
    <w:p w14:paraId="1F7D3A97" w14:textId="77777777" w:rsidR="007257F1" w:rsidRPr="007F71DB" w:rsidRDefault="002C2CE8" w:rsidP="00BC078D">
      <w:pPr>
        <w:pStyle w:val="Nagwek1"/>
        <w:rPr>
          <w:rFonts w:ascii="Arial" w:hAnsi="Arial" w:cs="Arial"/>
          <w:bCs w:val="0"/>
          <w:sz w:val="24"/>
          <w:szCs w:val="24"/>
        </w:rPr>
      </w:pPr>
      <w:r w:rsidRPr="007F71DB">
        <w:rPr>
          <w:rFonts w:ascii="Arial" w:hAnsi="Arial" w:cs="Arial"/>
          <w:bCs w:val="0"/>
          <w:sz w:val="24"/>
          <w:szCs w:val="24"/>
        </w:rPr>
        <w:t xml:space="preserve">C. </w:t>
      </w:r>
      <w:r w:rsidR="007257F1" w:rsidRPr="007F71DB">
        <w:rPr>
          <w:rFonts w:ascii="Arial" w:hAnsi="Arial" w:cs="Arial"/>
          <w:bCs w:val="0"/>
          <w:sz w:val="24"/>
          <w:szCs w:val="24"/>
        </w:rPr>
        <w:t>KRYTERIA MERYTORYCZNE SZCZEGÓŁOWE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1"/>
      </w:tblGrid>
      <w:tr w:rsidR="00C742ED" w:rsidRPr="007F71DB" w14:paraId="15931B07" w14:textId="77777777" w:rsidTr="00C60767">
        <w:tc>
          <w:tcPr>
            <w:tcW w:w="1110" w:type="dxa"/>
            <w:shd w:val="clear" w:color="auto" w:fill="E7E6E6" w:themeFill="background2"/>
            <w:vAlign w:val="center"/>
          </w:tcPr>
          <w:p w14:paraId="00BB38EE" w14:textId="28F6D9D0" w:rsidR="002844F4" w:rsidRPr="00C60767" w:rsidRDefault="002844F4" w:rsidP="00C6076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0767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 w:themeFill="background2"/>
            <w:vAlign w:val="center"/>
          </w:tcPr>
          <w:p w14:paraId="787511D1" w14:textId="77777777" w:rsidR="002844F4" w:rsidRPr="00C60767" w:rsidRDefault="002844F4" w:rsidP="00C6076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0767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 w:themeFill="background2"/>
            <w:vAlign w:val="center"/>
          </w:tcPr>
          <w:p w14:paraId="6039EE02" w14:textId="77777777" w:rsidR="002844F4" w:rsidRPr="00C60767" w:rsidRDefault="002844F4" w:rsidP="00C60767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0767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1" w:type="dxa"/>
            <w:shd w:val="clear" w:color="auto" w:fill="E7E6E6" w:themeFill="background2"/>
            <w:vAlign w:val="center"/>
          </w:tcPr>
          <w:p w14:paraId="0270F92E" w14:textId="77777777" w:rsidR="002844F4" w:rsidRPr="00C60767" w:rsidRDefault="002844F4" w:rsidP="00C6076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0767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C121AB8" w14:textId="77777777" w:rsidR="002844F4" w:rsidRPr="00C60767" w:rsidRDefault="002844F4" w:rsidP="00C6076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0767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492F9B" w:rsidRPr="007F71DB" w14:paraId="2B5F2273" w14:textId="77777777" w:rsidTr="399D1660">
        <w:tc>
          <w:tcPr>
            <w:tcW w:w="1110" w:type="dxa"/>
            <w:vAlign w:val="center"/>
          </w:tcPr>
          <w:p w14:paraId="3EF16AE7" w14:textId="662EAC77" w:rsidR="00492F9B" w:rsidRPr="007F71DB" w:rsidRDefault="00492F9B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C.</w:t>
            </w:r>
            <w:r w:rsidR="004F46A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600A5DEA" w14:textId="414574EA" w:rsidR="00492F9B" w:rsidRPr="007F71DB" w:rsidRDefault="004F46AD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Paliwa kopalne</w:t>
            </w:r>
          </w:p>
        </w:tc>
        <w:tc>
          <w:tcPr>
            <w:tcW w:w="7199" w:type="dxa"/>
          </w:tcPr>
          <w:p w14:paraId="31A3AE43" w14:textId="6C2C03B1" w:rsidR="00492F9B" w:rsidRDefault="000C7945" w:rsidP="000C7945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5231D3" w:rsidRPr="007F71DB">
              <w:rPr>
                <w:rFonts w:ascii="Arial" w:hAnsi="Arial" w:cs="Arial"/>
                <w:sz w:val="24"/>
                <w:szCs w:val="24"/>
              </w:rPr>
              <w:t xml:space="preserve">w ramach </w:t>
            </w:r>
            <w:r w:rsidRPr="007F71DB">
              <w:rPr>
                <w:rFonts w:ascii="Arial" w:hAnsi="Arial" w:cs="Arial"/>
                <w:sz w:val="24"/>
                <w:szCs w:val="24"/>
              </w:rPr>
              <w:t>wymian</w:t>
            </w:r>
            <w:r w:rsidR="005231D3" w:rsidRPr="007F71DB">
              <w:rPr>
                <w:rFonts w:ascii="Arial" w:hAnsi="Arial" w:cs="Arial"/>
                <w:sz w:val="24"/>
                <w:szCs w:val="24"/>
              </w:rPr>
              <w:t>y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źródeł ciepła nie</w:t>
            </w:r>
            <w:r w:rsidR="005231D3" w:rsidRPr="007F71DB">
              <w:rPr>
                <w:rFonts w:ascii="Arial" w:hAnsi="Arial" w:cs="Arial"/>
                <w:sz w:val="24"/>
                <w:szCs w:val="24"/>
              </w:rPr>
              <w:t xml:space="preserve"> będą wprowadzane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piec</w:t>
            </w:r>
            <w:r w:rsidR="005231D3" w:rsidRPr="007F71DB">
              <w:rPr>
                <w:rFonts w:ascii="Arial" w:hAnsi="Arial" w:cs="Arial"/>
                <w:sz w:val="24"/>
                <w:szCs w:val="24"/>
              </w:rPr>
              <w:t>e</w:t>
            </w:r>
            <w:r w:rsidR="004F46AD">
              <w:rPr>
                <w:rFonts w:ascii="Arial" w:hAnsi="Arial" w:cs="Arial"/>
                <w:sz w:val="24"/>
                <w:szCs w:val="24"/>
              </w:rPr>
              <w:t xml:space="preserve"> do </w:t>
            </w:r>
            <w:r w:rsidR="004F46AD" w:rsidRPr="004F46AD">
              <w:rPr>
                <w:rFonts w:ascii="Arial" w:hAnsi="Arial" w:cs="Arial"/>
                <w:sz w:val="24"/>
                <w:szCs w:val="24"/>
              </w:rPr>
              <w:t>spalania paliw kopalnych, z wyjątkiem</w:t>
            </w:r>
            <w:r w:rsidR="004F46A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F46AD" w:rsidRPr="004F46AD">
              <w:rPr>
                <w:rFonts w:ascii="Arial" w:hAnsi="Arial" w:cs="Arial"/>
                <w:sz w:val="24"/>
                <w:szCs w:val="24"/>
              </w:rPr>
              <w:t>wymiany systemów ciepłowniczych zasilanych stałymi paliwami kopalnymi, tj. węglem kamiennym, torfem, węglem brunatnym, łupkami bitumicznymi, na systemy grzewcze zasilane gazem ziemnym w celu</w:t>
            </w:r>
            <w:r w:rsidR="004F46A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F46AD" w:rsidRPr="004F46AD">
              <w:rPr>
                <w:rFonts w:ascii="Arial" w:hAnsi="Arial" w:cs="Arial"/>
                <w:sz w:val="24"/>
                <w:szCs w:val="24"/>
              </w:rPr>
              <w:t>modernizacji systemów ciepłowniczych</w:t>
            </w:r>
            <w:r w:rsidR="004F46AD">
              <w:rPr>
                <w:rFonts w:ascii="Arial" w:hAnsi="Arial" w:cs="Arial"/>
                <w:sz w:val="24"/>
                <w:szCs w:val="24"/>
              </w:rPr>
              <w:t xml:space="preserve"> oraz </w:t>
            </w:r>
            <w:r w:rsidR="004F46AD" w:rsidRPr="004F46AD">
              <w:rPr>
                <w:rFonts w:ascii="Arial" w:hAnsi="Arial" w:cs="Arial"/>
                <w:sz w:val="24"/>
                <w:szCs w:val="24"/>
              </w:rPr>
              <w:t>inwestycji w wymianę instalacji na kotły i systemy ciepłownicze zasilane gazem ziemnym w budynkach mieszkalnych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037BDDCE" w14:textId="77777777" w:rsidR="004F46AD" w:rsidRDefault="004F46AD" w:rsidP="000C7945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9D0D3C" w14:textId="3B9C1876" w:rsidR="00865EFA" w:rsidRPr="007F71DB" w:rsidRDefault="004F46AD" w:rsidP="000C7945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Wymienione wyżej operacje mogą być wybierane </w:t>
            </w:r>
            <w:r w:rsidRPr="004F46AD">
              <w:rPr>
                <w:rFonts w:ascii="Arial" w:hAnsi="Arial" w:cs="Arial"/>
                <w:sz w:val="24"/>
                <w:szCs w:val="24"/>
              </w:rPr>
              <w:t>do 31 grudnia 2025 r.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4F46A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4CD245A" w14:textId="77777777" w:rsidR="000C7945" w:rsidRPr="007F71DB" w:rsidRDefault="000C7945" w:rsidP="000C7945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E9CECE" w14:textId="77777777" w:rsidR="000C7945" w:rsidRPr="007F71DB" w:rsidRDefault="000C7945" w:rsidP="000C7945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40AFA44E" w14:textId="77777777" w:rsidR="000C7945" w:rsidRPr="007F71DB" w:rsidRDefault="000C7945" w:rsidP="000C794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38F36D88" w14:textId="77777777" w:rsidR="000C7945" w:rsidRPr="007F71DB" w:rsidRDefault="000C7945" w:rsidP="000C794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EE787E3" w14:textId="77777777" w:rsidR="000111B1" w:rsidRPr="007F71DB" w:rsidRDefault="000111B1" w:rsidP="000C794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FC1B7F" w14:textId="77777777" w:rsidR="000C7945" w:rsidRPr="007F71DB" w:rsidRDefault="000C7945" w:rsidP="000C794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2785B43" w14:textId="77777777" w:rsidR="000111B1" w:rsidRPr="007F71DB" w:rsidRDefault="000111B1" w:rsidP="000C794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653DC25" w14:textId="77777777" w:rsidR="000C7945" w:rsidRPr="007F71DB" w:rsidRDefault="000C7945" w:rsidP="000C794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67347F04" w14:textId="61E62FE7" w:rsidR="00492F9B" w:rsidRPr="007F71DB" w:rsidRDefault="000C7945" w:rsidP="0040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0C7945" w:rsidRPr="007F71DB" w14:paraId="121E5AAE" w14:textId="77777777" w:rsidTr="399D1660">
        <w:tc>
          <w:tcPr>
            <w:tcW w:w="1110" w:type="dxa"/>
            <w:vAlign w:val="center"/>
          </w:tcPr>
          <w:p w14:paraId="582572F7" w14:textId="07431E0B" w:rsidR="000C7945" w:rsidRPr="007F71DB" w:rsidRDefault="000C7945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4F46A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07091134" w14:textId="77777777" w:rsidR="000C7945" w:rsidRPr="007F71DB" w:rsidRDefault="6B409100" w:rsidP="0045011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Redukcja zanieczyszczeń powietrza</w:t>
            </w:r>
          </w:p>
        </w:tc>
        <w:tc>
          <w:tcPr>
            <w:tcW w:w="7199" w:type="dxa"/>
          </w:tcPr>
          <w:p w14:paraId="4B36D5A4" w14:textId="77777777" w:rsidR="00865EFA" w:rsidRPr="007F71DB" w:rsidRDefault="000C7945" w:rsidP="0074671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 projekt obejmujący inwestycje w źródła ciepła przyczynia się do redukcji CO2,</w:t>
            </w:r>
            <w:r w:rsidR="00080626" w:rsidRPr="007F71DB">
              <w:rPr>
                <w:rFonts w:ascii="Arial" w:hAnsi="Arial" w:cs="Arial"/>
                <w:sz w:val="24"/>
                <w:szCs w:val="24"/>
              </w:rPr>
              <w:t xml:space="preserve"> pyłu zawieszonego PM 10 i PM 2,5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w odniesieniu do istniejących instalacji objętych projektem</w:t>
            </w:r>
            <w:r w:rsidR="00A328C8"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231BE67" w14:textId="77777777" w:rsidR="000C7945" w:rsidRPr="007F71DB" w:rsidRDefault="000C7945" w:rsidP="0074671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6898C4C" w14:textId="77777777" w:rsidR="000C7945" w:rsidRPr="007F71DB" w:rsidRDefault="000C7945" w:rsidP="0074671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  <w:vAlign w:val="center"/>
          </w:tcPr>
          <w:p w14:paraId="78CB1A3C" w14:textId="77777777" w:rsidR="009C3B05" w:rsidRPr="007F71DB" w:rsidRDefault="009C3B05" w:rsidP="009C3B0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1EE9F678" w14:textId="77777777" w:rsidR="009C3B05" w:rsidRDefault="009C3B05" w:rsidP="009C3B0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7A6C962" w14:textId="77777777" w:rsidR="009137A0" w:rsidRPr="007F71DB" w:rsidRDefault="009137A0" w:rsidP="009C3B0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AB2747" w14:textId="77777777" w:rsidR="009C3B05" w:rsidRPr="007F71DB" w:rsidRDefault="009C3B05" w:rsidP="009C3B0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5E211F7" w14:textId="77777777" w:rsidR="000111B1" w:rsidRPr="007F71DB" w:rsidRDefault="000111B1" w:rsidP="009C3B0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BA11299" w14:textId="77777777" w:rsidR="009C3B05" w:rsidRPr="007F71DB" w:rsidRDefault="009C3B05" w:rsidP="009C3B0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164CBB8" w14:textId="1C3D9759" w:rsidR="000C7945" w:rsidRPr="007F71DB" w:rsidRDefault="009C3B05" w:rsidP="0040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A84143" w:rsidRPr="007F71DB" w14:paraId="1CA153AF" w14:textId="77777777" w:rsidTr="399D1660">
        <w:tc>
          <w:tcPr>
            <w:tcW w:w="1110" w:type="dxa"/>
            <w:vAlign w:val="center"/>
          </w:tcPr>
          <w:p w14:paraId="57A942FD" w14:textId="319DAB10" w:rsidR="00A84143" w:rsidRPr="007F71DB" w:rsidRDefault="00A84143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C.</w:t>
            </w:r>
            <w:r w:rsidR="004F46A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0951AFCF" w14:textId="77777777" w:rsidR="00A84143" w:rsidRPr="007F71DB" w:rsidRDefault="006E116A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Możliwoś</w:t>
            </w:r>
            <w:r w:rsidR="00A92248" w:rsidRPr="007F71DB">
              <w:rPr>
                <w:rFonts w:ascii="Arial" w:hAnsi="Arial" w:cs="Arial"/>
                <w:sz w:val="24"/>
                <w:szCs w:val="24"/>
              </w:rPr>
              <w:t>ć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dostarczenia ciepła z</w:t>
            </w:r>
            <w:r w:rsidR="00A84143" w:rsidRPr="007F71DB">
              <w:rPr>
                <w:rFonts w:ascii="Arial" w:hAnsi="Arial" w:cs="Arial"/>
                <w:sz w:val="24"/>
                <w:szCs w:val="24"/>
              </w:rPr>
              <w:t xml:space="preserve"> sieci ciepłowniczej</w:t>
            </w:r>
          </w:p>
        </w:tc>
        <w:tc>
          <w:tcPr>
            <w:tcW w:w="7199" w:type="dxa"/>
            <w:vAlign w:val="center"/>
          </w:tcPr>
          <w:p w14:paraId="0D27F26C" w14:textId="77777777" w:rsidR="004C5DAD" w:rsidRPr="007F71DB" w:rsidRDefault="004C5DAD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kryterium sprawdzamy czy </w:t>
            </w:r>
            <w:r w:rsidR="00CF1CA8" w:rsidRPr="007F71DB">
              <w:rPr>
                <w:rFonts w:ascii="Arial" w:hAnsi="Arial" w:cs="Arial"/>
                <w:sz w:val="24"/>
                <w:szCs w:val="24"/>
              </w:rPr>
              <w:t xml:space="preserve">na obszarze objętym dostarczeniem ciepła w ramach projektu </w:t>
            </w:r>
            <w:r w:rsidR="00DE26C9" w:rsidRPr="007F71DB">
              <w:rPr>
                <w:rFonts w:ascii="Arial" w:hAnsi="Arial" w:cs="Arial"/>
                <w:sz w:val="24"/>
                <w:szCs w:val="24"/>
              </w:rPr>
              <w:t>występuje brak</w:t>
            </w:r>
            <w:r w:rsidR="00035C4A" w:rsidRPr="007F71DB">
              <w:rPr>
                <w:rFonts w:ascii="Arial" w:hAnsi="Arial" w:cs="Arial"/>
                <w:sz w:val="24"/>
                <w:szCs w:val="24"/>
              </w:rPr>
              <w:t xml:space="preserve"> techniczn</w:t>
            </w:r>
            <w:r w:rsidR="00DE26C9" w:rsidRPr="007F71DB">
              <w:rPr>
                <w:rFonts w:ascii="Arial" w:hAnsi="Arial" w:cs="Arial"/>
                <w:sz w:val="24"/>
                <w:szCs w:val="24"/>
              </w:rPr>
              <w:t>ych</w:t>
            </w:r>
            <w:r w:rsidR="00035C4A" w:rsidRPr="007F71DB">
              <w:rPr>
                <w:rFonts w:ascii="Arial" w:hAnsi="Arial" w:cs="Arial"/>
                <w:sz w:val="24"/>
                <w:szCs w:val="24"/>
              </w:rPr>
              <w:t xml:space="preserve"> i ekonomiczn</w:t>
            </w:r>
            <w:r w:rsidR="00DE26C9" w:rsidRPr="007F71DB">
              <w:rPr>
                <w:rFonts w:ascii="Arial" w:hAnsi="Arial" w:cs="Arial"/>
                <w:sz w:val="24"/>
                <w:szCs w:val="24"/>
              </w:rPr>
              <w:t>ych</w:t>
            </w:r>
            <w:r w:rsidR="00035C4A" w:rsidRPr="007F71DB">
              <w:rPr>
                <w:rFonts w:ascii="Arial" w:hAnsi="Arial" w:cs="Arial"/>
                <w:sz w:val="24"/>
                <w:szCs w:val="24"/>
              </w:rPr>
              <w:t xml:space="preserve"> warunk</w:t>
            </w:r>
            <w:r w:rsidR="00DE26C9" w:rsidRPr="007F71DB">
              <w:rPr>
                <w:rFonts w:ascii="Arial" w:hAnsi="Arial" w:cs="Arial"/>
                <w:sz w:val="24"/>
                <w:szCs w:val="24"/>
              </w:rPr>
              <w:t>ów</w:t>
            </w:r>
            <w:r w:rsidR="00035C4A" w:rsidRPr="007F71DB">
              <w:rPr>
                <w:rFonts w:ascii="Arial" w:hAnsi="Arial" w:cs="Arial"/>
                <w:sz w:val="24"/>
                <w:szCs w:val="24"/>
              </w:rPr>
              <w:t xml:space="preserve"> przyłączenia i dostarczania ciepła z sieci ciepłowniczej</w:t>
            </w:r>
            <w:r w:rsidRPr="007F71DB">
              <w:rPr>
                <w:rFonts w:ascii="Arial" w:hAnsi="Arial" w:cs="Arial"/>
                <w:sz w:val="24"/>
                <w:szCs w:val="24"/>
              </w:rPr>
              <w:t>, tj. czy:</w:t>
            </w:r>
          </w:p>
          <w:p w14:paraId="617D8259" w14:textId="77777777" w:rsidR="004C5DAD" w:rsidRPr="007F71DB" w:rsidRDefault="004C5DAD" w:rsidP="006E175E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na obszarze, na którym realizowany jest projekt nie jest planowane podłączenie do sieci ciepłowniczej lub</w:t>
            </w:r>
          </w:p>
          <w:p w14:paraId="7AF73D55" w14:textId="77777777" w:rsidR="00A92248" w:rsidRPr="007F71DB" w:rsidRDefault="004C5DAD" w:rsidP="006E175E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rozwój sieci ciepłowniczej na obszarze, na którym realizowany jest projekt został zaplanowany po okresie realizacji Programu, czyli po 2029 r.</w:t>
            </w:r>
            <w:r w:rsidR="00184B4A" w:rsidRPr="007F71DB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5C352A44" w14:textId="77777777" w:rsidR="00184B4A" w:rsidRPr="007F71DB" w:rsidRDefault="00184B4A" w:rsidP="006E175E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istnieje możliwość przyłączenia i dostarczenia ciepła z sieci ciepłowniczej</w:t>
            </w:r>
            <w:r w:rsidR="00CF1CA8" w:rsidRPr="007F71DB">
              <w:rPr>
                <w:rFonts w:ascii="Arial" w:hAnsi="Arial" w:cs="Arial"/>
                <w:sz w:val="24"/>
                <w:szCs w:val="24"/>
              </w:rPr>
              <w:t xml:space="preserve"> lub jest planowany jej rozwój (zgodnie z powyższymi punktami)</w:t>
            </w:r>
            <w:r w:rsidRPr="007F71DB">
              <w:rPr>
                <w:rFonts w:ascii="Arial" w:hAnsi="Arial" w:cs="Arial"/>
                <w:sz w:val="24"/>
                <w:szCs w:val="24"/>
              </w:rPr>
              <w:t>, ale</w:t>
            </w:r>
            <w:r w:rsidR="00CF1CA8" w:rsidRPr="007F71D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F71DB">
              <w:rPr>
                <w:rFonts w:ascii="Arial" w:hAnsi="Arial" w:cs="Arial"/>
                <w:sz w:val="24"/>
                <w:szCs w:val="24"/>
              </w:rPr>
              <w:t>nie ma ku temu warunków technicznych i ekonomicznych (Wnioskodawca zobowiązany jest to uzasadnić)</w:t>
            </w:r>
            <w:r w:rsidR="00CF4E4A"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83C5476" w14:textId="063A8F20" w:rsidR="00A84143" w:rsidRPr="007F71DB" w:rsidRDefault="004C5DAD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Wnioskodawca składa potwierdzenie w formie zaświadczenia/oświadczenia odpowiedniego organu odpowiedzialnego na danym obszarze za zaopatrzenie w ciepło, iż na obszarze objętym projektem podłączenie do sieci ciepłowniczej nie jest planowane lub rozwój sieci ciepłowniczej na tym obszarze został zaplanowany po okresie realizacji Programu, czyli po 2029 r.</w:t>
            </w:r>
            <w:r w:rsidR="00184B4A" w:rsidRPr="007F71DB">
              <w:rPr>
                <w:rFonts w:ascii="Arial" w:hAnsi="Arial" w:cs="Arial"/>
                <w:sz w:val="24"/>
                <w:szCs w:val="24"/>
              </w:rPr>
              <w:t xml:space="preserve"> lub uzasadnia brak warunków technicznych i ekonomicznych do przyłączenia i dostarczania ciepła z sieci.</w:t>
            </w:r>
          </w:p>
          <w:p w14:paraId="36FEB5B0" w14:textId="77777777" w:rsidR="00A92248" w:rsidRPr="007F71DB" w:rsidRDefault="00A92248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3A2748F" w14:textId="77777777" w:rsidR="000C2BA7" w:rsidRPr="007F71DB" w:rsidRDefault="000C2BA7" w:rsidP="000C2BA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7F71DB">
              <w:rPr>
                <w:rFonts w:ascii="Arial" w:hAnsi="Arial" w:cs="Arial"/>
                <w:sz w:val="24"/>
                <w:szCs w:val="24"/>
                <w:u w:val="single"/>
              </w:rPr>
              <w:t>Kryterium odnosi się do projektów dotyczących inwestycji w źródła ciepła.</w:t>
            </w:r>
          </w:p>
          <w:p w14:paraId="30D7AA69" w14:textId="77777777" w:rsidR="004C5DAD" w:rsidRPr="007F71DB" w:rsidRDefault="004C5DAD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C88AE46" w14:textId="77777777" w:rsidR="004C5DAD" w:rsidRPr="007F71DB" w:rsidRDefault="004C5DAD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52B7F166" w14:textId="77777777" w:rsidR="004C5DAD" w:rsidRPr="007F71DB" w:rsidRDefault="004C5DAD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13A132CD" w14:textId="77777777" w:rsidR="004C5DAD" w:rsidRPr="007F71DB" w:rsidRDefault="004C5DAD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5949343" w14:textId="77777777" w:rsidR="000111B1" w:rsidRPr="007F71DB" w:rsidRDefault="000111B1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8A481B" w14:textId="77777777" w:rsidR="004C5DAD" w:rsidRPr="007F71DB" w:rsidRDefault="004C5DAD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E947CC7" w14:textId="77777777" w:rsidR="000111B1" w:rsidRPr="007F71DB" w:rsidRDefault="000111B1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240811A" w14:textId="77777777" w:rsidR="004C5DAD" w:rsidRPr="007F71DB" w:rsidRDefault="004C5DAD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będzie pozytywna (wartość logiczna: „TAK” lub „NIE DOTYCZY”). </w:t>
            </w:r>
          </w:p>
          <w:p w14:paraId="31ED80CA" w14:textId="79A1DEFE" w:rsidR="00A84143" w:rsidRPr="007F71DB" w:rsidRDefault="004C5DAD" w:rsidP="0040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A84143" w:rsidRPr="007F71DB" w14:paraId="25FBF0D9" w14:textId="77777777" w:rsidTr="00695230">
        <w:tc>
          <w:tcPr>
            <w:tcW w:w="1110" w:type="dxa"/>
            <w:vAlign w:val="center"/>
          </w:tcPr>
          <w:p w14:paraId="67BB5FDF" w14:textId="23DA80EE" w:rsidR="00A84143" w:rsidRPr="007F71DB" w:rsidRDefault="004C5DAD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4F46A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04B7A357" w14:textId="77777777" w:rsidR="00A84143" w:rsidRPr="007F71DB" w:rsidRDefault="00C96719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Źródła ciepła OZE</w:t>
            </w:r>
          </w:p>
        </w:tc>
        <w:tc>
          <w:tcPr>
            <w:tcW w:w="7199" w:type="dxa"/>
          </w:tcPr>
          <w:p w14:paraId="136C15D7" w14:textId="77777777" w:rsidR="00A84143" w:rsidRPr="007F71DB" w:rsidRDefault="004C5DAD" w:rsidP="000C7945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 w przypadku wymiany dotychczasowego źródła ciepła na nowe źródło ciepła</w:t>
            </w:r>
            <w:r w:rsidR="00C96719" w:rsidRPr="007F71DB">
              <w:rPr>
                <w:rFonts w:ascii="Arial" w:hAnsi="Arial" w:cs="Arial"/>
                <w:sz w:val="24"/>
                <w:szCs w:val="24"/>
              </w:rPr>
              <w:t xml:space="preserve"> OZE</w:t>
            </w:r>
            <w:r w:rsidRPr="007F71DB">
              <w:rPr>
                <w:rFonts w:ascii="Arial" w:hAnsi="Arial" w:cs="Arial"/>
                <w:sz w:val="24"/>
                <w:szCs w:val="24"/>
              </w:rPr>
              <w:t>, maksymalna moc instalacji OZE zasilającej dane źródło ciepła</w:t>
            </w:r>
            <w:r w:rsidR="00044645" w:rsidRPr="007F71D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odpowiada zapotrzebowaniu tego źródła ciepła.</w:t>
            </w:r>
          </w:p>
          <w:p w14:paraId="7196D064" w14:textId="77777777" w:rsidR="004C5DAD" w:rsidRPr="007F71DB" w:rsidRDefault="004C5DAD" w:rsidP="000C7945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EECE0C" w14:textId="77777777" w:rsidR="00865EFA" w:rsidRPr="007F71DB" w:rsidRDefault="00865EFA" w:rsidP="00865EF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  <w:u w:val="single"/>
              </w:rPr>
              <w:t xml:space="preserve">Kryterium odnosi się do projektów dotyczących </w:t>
            </w:r>
            <w:r w:rsidR="004B50C2" w:rsidRPr="007F71DB">
              <w:rPr>
                <w:rFonts w:ascii="Arial" w:hAnsi="Arial" w:cs="Arial"/>
                <w:sz w:val="24"/>
                <w:szCs w:val="24"/>
                <w:u w:val="single"/>
              </w:rPr>
              <w:t>źródeł ciepła OZE</w:t>
            </w:r>
            <w:r w:rsidRPr="007F71DB">
              <w:rPr>
                <w:rFonts w:ascii="Arial" w:hAnsi="Arial" w:cs="Arial"/>
                <w:sz w:val="24"/>
                <w:szCs w:val="24"/>
                <w:u w:val="single"/>
              </w:rPr>
              <w:t>.</w:t>
            </w:r>
          </w:p>
          <w:p w14:paraId="34FF1C98" w14:textId="77777777" w:rsidR="004C5DAD" w:rsidRPr="007F71DB" w:rsidRDefault="004C5DAD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5BA7656" w14:textId="77777777" w:rsidR="004C5DAD" w:rsidRPr="007F71DB" w:rsidRDefault="004C5DAD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279CD860" w14:textId="77777777" w:rsidR="004C5DAD" w:rsidRPr="007F71DB" w:rsidRDefault="004C5DAD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5620D24A" w14:textId="77777777" w:rsidR="004C5DAD" w:rsidRPr="007F71DB" w:rsidRDefault="004C5DAD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CA3184E" w14:textId="77777777" w:rsidR="000111B1" w:rsidRPr="007F71DB" w:rsidRDefault="000111B1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D9D6FA" w14:textId="77777777" w:rsidR="004C5DAD" w:rsidRPr="007F71DB" w:rsidRDefault="004C5DAD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6F9320B" w14:textId="77777777" w:rsidR="000111B1" w:rsidRPr="007F71DB" w:rsidRDefault="000111B1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D6FDAB2" w14:textId="77777777" w:rsidR="004C5DAD" w:rsidRPr="007F71DB" w:rsidRDefault="004C5DAD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 (wartość logiczna: „TAK” lub „NIE DOTYCZY”). </w:t>
            </w:r>
          </w:p>
          <w:p w14:paraId="1AF348AF" w14:textId="0F85F10E" w:rsidR="00A84143" w:rsidRPr="007F71DB" w:rsidRDefault="004C5DAD" w:rsidP="0040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</w:tbl>
    <w:p w14:paraId="007D5265" w14:textId="77777777" w:rsidR="00E70870" w:rsidRDefault="00E70870" w:rsidP="00F53534">
      <w:pPr>
        <w:pStyle w:val="Nagwek1"/>
        <w:rPr>
          <w:rFonts w:ascii="Arial" w:hAnsi="Arial" w:cs="Arial"/>
          <w:bCs w:val="0"/>
          <w:sz w:val="24"/>
          <w:szCs w:val="24"/>
        </w:rPr>
      </w:pPr>
    </w:p>
    <w:p w14:paraId="00FCF5FC" w14:textId="424C3440" w:rsidR="00F53534" w:rsidRPr="00F53534" w:rsidRDefault="00F53534" w:rsidP="00F53534">
      <w:pPr>
        <w:pStyle w:val="Nagwek1"/>
        <w:rPr>
          <w:rFonts w:ascii="Arial" w:hAnsi="Arial" w:cs="Arial"/>
          <w:bCs w:val="0"/>
          <w:sz w:val="24"/>
          <w:szCs w:val="24"/>
        </w:rPr>
      </w:pPr>
      <w:r w:rsidRPr="007828C1">
        <w:rPr>
          <w:rFonts w:ascii="Arial" w:hAnsi="Arial" w:cs="Arial"/>
          <w:bCs w:val="0"/>
          <w:sz w:val="24"/>
          <w:szCs w:val="24"/>
        </w:rPr>
        <w:t>D. KRYTERIA MERYTORYCZNE PUNKTOWE, W TYM ROZ</w:t>
      </w:r>
      <w:r>
        <w:rPr>
          <w:rFonts w:ascii="Arial" w:hAnsi="Arial" w:cs="Arial"/>
          <w:bCs w:val="0"/>
          <w:sz w:val="24"/>
          <w:szCs w:val="24"/>
        </w:rPr>
        <w:t>S</w:t>
      </w:r>
      <w:r w:rsidRPr="007828C1">
        <w:rPr>
          <w:rFonts w:ascii="Arial" w:hAnsi="Arial" w:cs="Arial"/>
          <w:bCs w:val="0"/>
          <w:sz w:val="24"/>
          <w:szCs w:val="24"/>
        </w:rPr>
        <w:t xml:space="preserve">TRZYGAJĄCE 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2858"/>
        <w:gridCol w:w="6448"/>
        <w:gridCol w:w="2051"/>
        <w:gridCol w:w="1978"/>
      </w:tblGrid>
      <w:tr w:rsidR="00F53534" w:rsidRPr="001F56F8" w14:paraId="1ADE068B" w14:textId="77777777" w:rsidTr="006402D1"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949CCC" w14:textId="77777777" w:rsidR="00F53534" w:rsidRPr="001F56F8" w:rsidRDefault="00F53534" w:rsidP="006402D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501566" w14:textId="77777777" w:rsidR="00F53534" w:rsidRPr="001F56F8" w:rsidRDefault="00F53534" w:rsidP="006402D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851DB5A" w14:textId="77777777" w:rsidR="00F53534" w:rsidRPr="001F56F8" w:rsidRDefault="00F53534" w:rsidP="006402D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58B162" w14:textId="77777777" w:rsidR="00F53534" w:rsidRPr="001F56F8" w:rsidRDefault="00F53534" w:rsidP="006402D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Opis liczby punktów możliwych do uzyskania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099E474" w14:textId="77777777" w:rsidR="00F53534" w:rsidRPr="001F56F8" w:rsidRDefault="00F53534" w:rsidP="006402D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Minimalna liczba punktów niezbędna do spełnienia kryterium</w:t>
            </w:r>
          </w:p>
        </w:tc>
      </w:tr>
      <w:tr w:rsidR="00F53534" w:rsidRPr="001F56F8" w14:paraId="62EAF0B4" w14:textId="77777777" w:rsidTr="006402D1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0D40D" w14:textId="3636A51F" w:rsidR="00F53534" w:rsidRPr="0010630C" w:rsidRDefault="00F53534" w:rsidP="00F535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D.1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3B848" w14:textId="1529766F" w:rsidR="00F53534" w:rsidRPr="0010630C" w:rsidRDefault="00F53534" w:rsidP="00F535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Wykorzystanie OZE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DB561" w14:textId="480390A3" w:rsidR="00F53534" w:rsidRDefault="00F53534" w:rsidP="00E821E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oceniamy, czy projekt zakłada wykorzystanie OZE. </w:t>
            </w:r>
          </w:p>
          <w:p w14:paraId="29343F0E" w14:textId="77777777" w:rsidR="00F53534" w:rsidRDefault="00F53534" w:rsidP="00F5353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463B674" w14:textId="77777777" w:rsidR="00F53534" w:rsidRDefault="00F53534" w:rsidP="00F5353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105B6D17" w14:textId="77777777" w:rsidR="00F53534" w:rsidRDefault="00F53534" w:rsidP="00F5353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3619FE4" w14:textId="1E74C2E1" w:rsidR="00F53534" w:rsidRPr="007E3207" w:rsidRDefault="00F53534" w:rsidP="00F5353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995D" w14:textId="77777777" w:rsidR="00E821EE" w:rsidRDefault="00E821EE" w:rsidP="00E821EE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Tak – 2 pkt</w:t>
            </w:r>
          </w:p>
          <w:p w14:paraId="533F995C" w14:textId="26214A78" w:rsidR="00F53534" w:rsidRDefault="00E821EE" w:rsidP="00E821EE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B4CB7" w14:textId="1B3348B7" w:rsidR="00F53534" w:rsidRDefault="00F53534" w:rsidP="00F535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F53534" w:rsidRPr="001F56F8" w14:paraId="2A93431B" w14:textId="77777777" w:rsidTr="006402D1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A5B6B" w14:textId="0E4058A3" w:rsidR="00F53534" w:rsidRPr="0010630C" w:rsidRDefault="00F53534" w:rsidP="00F535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630C">
              <w:rPr>
                <w:rFonts w:ascii="Arial" w:hAnsi="Arial" w:cs="Arial"/>
                <w:sz w:val="24"/>
                <w:szCs w:val="24"/>
              </w:rPr>
              <w:lastRenderedPageBreak/>
              <w:t>D.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F2E9" w14:textId="6A90F032" w:rsidR="00F53534" w:rsidRPr="0010630C" w:rsidRDefault="00F53534" w:rsidP="00F535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630C">
              <w:rPr>
                <w:rFonts w:ascii="Arial" w:hAnsi="Arial" w:cs="Arial"/>
                <w:sz w:val="24"/>
                <w:szCs w:val="24"/>
              </w:rPr>
              <w:t xml:space="preserve">Promowanie inwestycji w budowę magazynów </w:t>
            </w:r>
            <w:r w:rsidR="00E821EE">
              <w:rPr>
                <w:rFonts w:ascii="Arial" w:hAnsi="Arial" w:cs="Arial"/>
                <w:sz w:val="24"/>
                <w:szCs w:val="24"/>
              </w:rPr>
              <w:t>energii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0A2B9" w14:textId="6E391B7A" w:rsidR="00F53534" w:rsidRPr="00B0235B" w:rsidRDefault="00F53534" w:rsidP="00F5353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kryterium oceniamy</w:t>
            </w:r>
            <w:r>
              <w:rPr>
                <w:rFonts w:ascii="Arial" w:hAnsi="Arial" w:cs="Arial"/>
                <w:sz w:val="24"/>
                <w:szCs w:val="24"/>
              </w:rPr>
              <w:t>, czy p</w:t>
            </w:r>
            <w:r w:rsidRPr="00B0235B">
              <w:rPr>
                <w:rFonts w:ascii="Arial" w:hAnsi="Arial" w:cs="Arial"/>
                <w:sz w:val="24"/>
                <w:szCs w:val="24"/>
              </w:rPr>
              <w:t xml:space="preserve">rojekt obejmuje swoim zakresem budowę magazynów </w:t>
            </w:r>
            <w:r w:rsidR="00E821EE">
              <w:rPr>
                <w:rFonts w:ascii="Arial" w:hAnsi="Arial" w:cs="Arial"/>
                <w:sz w:val="24"/>
                <w:szCs w:val="24"/>
              </w:rPr>
              <w:t>energii</w:t>
            </w:r>
            <w:r w:rsidR="00A24A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24A1B" w:rsidRPr="00A24A1B">
              <w:rPr>
                <w:rFonts w:ascii="Arial" w:hAnsi="Arial" w:cs="Arial"/>
                <w:sz w:val="24"/>
                <w:szCs w:val="24"/>
              </w:rPr>
              <w:t>cieplnej lub elektrycznej</w:t>
            </w:r>
            <w:r w:rsidRPr="00B0235B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059F5107" w14:textId="77777777" w:rsidR="00F53534" w:rsidRDefault="00F53534" w:rsidP="00F5353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BF42766" w14:textId="77777777" w:rsidR="00F53534" w:rsidRDefault="00F53534" w:rsidP="00F5353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7098542F" w14:textId="77777777" w:rsidR="00F53534" w:rsidRDefault="00F53534" w:rsidP="00F5353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E29101" w14:textId="77777777" w:rsidR="00F53534" w:rsidRDefault="00F53534" w:rsidP="00F5353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74E185A3" w14:textId="77777777" w:rsidR="00F53534" w:rsidRPr="00DC17A0" w:rsidRDefault="00F53534" w:rsidP="00F53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0B9DA" w14:textId="77777777" w:rsidR="00F53534" w:rsidRDefault="00F53534" w:rsidP="00F53534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Tak – 2 pkt</w:t>
            </w:r>
          </w:p>
          <w:p w14:paraId="04768896" w14:textId="77777777" w:rsidR="00F53534" w:rsidRPr="006637C9" w:rsidRDefault="00F53534" w:rsidP="00F53534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924C" w14:textId="77777777" w:rsidR="00F53534" w:rsidRDefault="00F53534" w:rsidP="00F535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F53534" w:rsidRPr="001F56F8" w14:paraId="06CB4AC7" w14:textId="77777777" w:rsidTr="006402D1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14720" w14:textId="53A1D2D1" w:rsidR="00F53534" w:rsidRDefault="00F53534" w:rsidP="00F535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D.3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25425" w14:textId="77777777" w:rsidR="00F53534" w:rsidRDefault="00F53534" w:rsidP="00F535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 xml:space="preserve">Stopień redukcji gazów cieplarnianych 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2C7CA" w14:textId="643C5B8E" w:rsidR="00F53534" w:rsidRDefault="00F53534" w:rsidP="00F53534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oceniamy </w:t>
            </w:r>
            <w:r w:rsidRPr="006637C9">
              <w:rPr>
                <w:rFonts w:ascii="Arial" w:hAnsi="Arial" w:cs="Arial"/>
                <w:sz w:val="24"/>
                <w:szCs w:val="24"/>
              </w:rPr>
              <w:t xml:space="preserve">w jakim stopniu projekt przyczynia się do redukcji gazów cieplarnianych, w szczególności CO2 w odniesieniu do wielkości zaangażowanych środków w realizację projektu. </w:t>
            </w:r>
          </w:p>
          <w:p w14:paraId="45475AA3" w14:textId="77777777" w:rsidR="00F53534" w:rsidRPr="006637C9" w:rsidRDefault="00F53534" w:rsidP="00F53534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W ramach oceny kryterium należy obliczyć wartość wskaźnika w następujący sposób: redukcja CO2 (t/rok)/wartość całkowitą projektu.</w:t>
            </w:r>
          </w:p>
          <w:p w14:paraId="5D6CF947" w14:textId="77777777" w:rsidR="00F53534" w:rsidRDefault="00F53534" w:rsidP="00F535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Redukcję CO2 w projekcie określa</w:t>
            </w:r>
            <w:r>
              <w:rPr>
                <w:rFonts w:ascii="Arial" w:hAnsi="Arial" w:cs="Arial"/>
                <w:sz w:val="24"/>
                <w:szCs w:val="24"/>
              </w:rPr>
              <w:t>ją</w:t>
            </w:r>
            <w:r w:rsidRPr="006637C9">
              <w:rPr>
                <w:rFonts w:ascii="Arial" w:hAnsi="Arial" w:cs="Arial"/>
                <w:sz w:val="24"/>
                <w:szCs w:val="24"/>
              </w:rPr>
              <w:t xml:space="preserve"> wskaźnik</w:t>
            </w:r>
            <w:r>
              <w:rPr>
                <w:rFonts w:ascii="Arial" w:hAnsi="Arial" w:cs="Arial"/>
                <w:sz w:val="24"/>
                <w:szCs w:val="24"/>
              </w:rPr>
              <w:t>i:</w:t>
            </w:r>
          </w:p>
          <w:p w14:paraId="38A3FF5F" w14:textId="77777777" w:rsidR="00F53534" w:rsidRPr="003467E8" w:rsidRDefault="00F53534" w:rsidP="00F53534">
            <w:pPr>
              <w:pStyle w:val="Akapitzlist"/>
              <w:numPr>
                <w:ilvl w:val="0"/>
                <w:numId w:val="23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3467E8">
              <w:rPr>
                <w:rFonts w:ascii="Arial" w:hAnsi="Arial" w:cs="Arial"/>
                <w:sz w:val="24"/>
                <w:szCs w:val="24"/>
              </w:rPr>
              <w:t>WLWK-RCR029 - Szacowana emisja gazów cieplarnianych,</w:t>
            </w:r>
          </w:p>
          <w:p w14:paraId="0688AC8B" w14:textId="77777777" w:rsidR="00F53534" w:rsidRPr="0014359F" w:rsidRDefault="00F53534" w:rsidP="00F53534">
            <w:pPr>
              <w:pStyle w:val="Akapitzlist"/>
              <w:numPr>
                <w:ilvl w:val="0"/>
                <w:numId w:val="23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3467E8">
              <w:rPr>
                <w:rFonts w:ascii="Arial" w:hAnsi="Arial" w:cs="Arial"/>
                <w:sz w:val="24"/>
                <w:szCs w:val="24"/>
              </w:rPr>
              <w:t>WLWK-RCR105 - Szacowana emisja gazów cieplarnianych z kotłów i systemów ciepłowniczych przekształconych z zasilania stałymi paliwami kopalnymi na zasilanie gazem.</w:t>
            </w:r>
          </w:p>
          <w:p w14:paraId="444FF97B" w14:textId="77777777" w:rsidR="00F53534" w:rsidRPr="00682782" w:rsidRDefault="00F53534" w:rsidP="00F5353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82782">
              <w:rPr>
                <w:rFonts w:ascii="Arial" w:hAnsi="Arial" w:cs="Arial"/>
                <w:sz w:val="24"/>
                <w:szCs w:val="24"/>
              </w:rPr>
              <w:t>Kryterium weryfikowane jest w całej populacji wniosków.</w:t>
            </w:r>
          </w:p>
          <w:p w14:paraId="4B22CB3C" w14:textId="77777777" w:rsidR="00F53534" w:rsidRDefault="00F53534" w:rsidP="00F5353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0DB97B0" w14:textId="77777777" w:rsidR="00F53534" w:rsidRDefault="00F53534" w:rsidP="00F5353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Kryterium fakultatywne, oceniane wyłącznie w przypadku, gdy wartość dofinansowania w złożonych wnioskach przekracza dostępną w naborze alokację.</w:t>
            </w:r>
          </w:p>
          <w:p w14:paraId="5356FB13" w14:textId="77777777" w:rsidR="00F53534" w:rsidRDefault="00F53534" w:rsidP="00F5353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AEAF453" w14:textId="77777777" w:rsidR="00F53534" w:rsidRDefault="00F53534" w:rsidP="00F5353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32ABE7A0" w14:textId="77777777" w:rsidR="00F53534" w:rsidRPr="00DC17A0" w:rsidRDefault="00F53534" w:rsidP="00F53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1A5F1" w14:textId="77777777" w:rsidR="00F53534" w:rsidRPr="006637C9" w:rsidRDefault="00F53534" w:rsidP="00F535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można uzyskać maksymalnie 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6637C9">
              <w:rPr>
                <w:rFonts w:ascii="Arial" w:hAnsi="Arial" w:cs="Arial"/>
                <w:sz w:val="24"/>
                <w:szCs w:val="24"/>
              </w:rPr>
              <w:t xml:space="preserve"> punktów. Punkty liczone będą w następujący sposób:</w:t>
            </w:r>
          </w:p>
          <w:p w14:paraId="76A7C698" w14:textId="77777777" w:rsidR="00F53534" w:rsidRDefault="00F53534" w:rsidP="00F535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 xml:space="preserve">(Wart. </w:t>
            </w:r>
            <w:proofErr w:type="spellStart"/>
            <w:r w:rsidRPr="006637C9">
              <w:rPr>
                <w:rFonts w:ascii="Arial" w:hAnsi="Arial" w:cs="Arial"/>
                <w:sz w:val="24"/>
                <w:szCs w:val="24"/>
              </w:rPr>
              <w:t>Wsk</w:t>
            </w:r>
            <w:proofErr w:type="spellEnd"/>
            <w:r w:rsidRPr="006637C9">
              <w:rPr>
                <w:rFonts w:ascii="Arial" w:hAnsi="Arial" w:cs="Arial"/>
                <w:sz w:val="24"/>
                <w:szCs w:val="24"/>
              </w:rPr>
              <w:t xml:space="preserve">.)/(max. Wart. </w:t>
            </w:r>
            <w:proofErr w:type="spellStart"/>
            <w:r w:rsidRPr="006637C9">
              <w:rPr>
                <w:rFonts w:ascii="Arial" w:hAnsi="Arial" w:cs="Arial"/>
                <w:sz w:val="24"/>
                <w:szCs w:val="24"/>
              </w:rPr>
              <w:t>Wsk</w:t>
            </w:r>
            <w:proofErr w:type="spellEnd"/>
            <w:r w:rsidRPr="006637C9">
              <w:rPr>
                <w:rFonts w:ascii="Arial" w:hAnsi="Arial" w:cs="Arial"/>
                <w:sz w:val="24"/>
                <w:szCs w:val="24"/>
              </w:rPr>
              <w:t>.)*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AB054" w14:textId="77777777" w:rsidR="00F53534" w:rsidRDefault="00F53534" w:rsidP="00F535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097B10" w:rsidRPr="001F56F8" w14:paraId="7687911F" w14:textId="77777777" w:rsidTr="006402D1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3079F" w14:textId="763669A1" w:rsidR="00097B10" w:rsidRDefault="00097B10" w:rsidP="00F535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D.4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81876" w14:textId="071501BC" w:rsidR="00097B10" w:rsidRPr="006637C9" w:rsidRDefault="00A24A1B" w:rsidP="00F535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Wielkość podmiotu ubiegającego się o wsparcie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358E4" w14:textId="26B27314" w:rsidR="00097B10" w:rsidRDefault="00E821EE" w:rsidP="00F53534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oceniamy wielkość podmiotu ubiegającego się o wsparcie w kontekście liczby samodzielnych lokali mieszkalnych</w:t>
            </w:r>
          </w:p>
          <w:p w14:paraId="1585DA34" w14:textId="24011619" w:rsidR="00E821EE" w:rsidRPr="00A42C50" w:rsidRDefault="00A97E2D" w:rsidP="00E821EE">
            <w:pPr>
              <w:pStyle w:val="Akapitzlist"/>
              <w:numPr>
                <w:ilvl w:val="0"/>
                <w:numId w:val="2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97E2D">
              <w:rPr>
                <w:rFonts w:ascii="Arial" w:hAnsi="Arial" w:cs="Arial"/>
                <w:sz w:val="24"/>
                <w:szCs w:val="24"/>
                <w:lang w:val="pl-PL"/>
              </w:rPr>
              <w:t>≤</w:t>
            </w:r>
            <w:r w:rsidR="00CA283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24A1B">
              <w:rPr>
                <w:rFonts w:ascii="Arial" w:hAnsi="Arial" w:cs="Arial"/>
                <w:sz w:val="24"/>
                <w:szCs w:val="24"/>
              </w:rPr>
              <w:t>20</w:t>
            </w:r>
            <w:r w:rsidR="00E821E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2C50">
              <w:rPr>
                <w:rFonts w:ascii="Arial" w:hAnsi="Arial" w:cs="Arial"/>
                <w:sz w:val="24"/>
                <w:szCs w:val="24"/>
              </w:rPr>
              <w:t>–</w:t>
            </w:r>
            <w:r w:rsidR="00E821EE" w:rsidRPr="00A42C5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24A1B">
              <w:rPr>
                <w:rFonts w:ascii="Arial" w:hAnsi="Arial" w:cs="Arial"/>
                <w:sz w:val="24"/>
                <w:szCs w:val="24"/>
              </w:rPr>
              <w:t>10</w:t>
            </w:r>
            <w:r w:rsidR="00E821EE" w:rsidRPr="00A42C50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4B10B948" w14:textId="6B173665" w:rsidR="00E821EE" w:rsidRPr="00A42C50" w:rsidRDefault="00A97E2D" w:rsidP="00E821EE">
            <w:pPr>
              <w:pStyle w:val="Akapitzlist"/>
              <w:numPr>
                <w:ilvl w:val="0"/>
                <w:numId w:val="2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97E2D">
              <w:rPr>
                <w:rFonts w:ascii="Arial" w:hAnsi="Arial" w:cs="Arial"/>
                <w:sz w:val="24"/>
                <w:szCs w:val="24"/>
                <w:lang w:val="pl-PL"/>
              </w:rPr>
              <w:t>≥</w:t>
            </w:r>
            <w:r w:rsidR="00E821E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24A1B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E821E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7E2D">
              <w:rPr>
                <w:rFonts w:ascii="Arial" w:hAnsi="Arial" w:cs="Arial"/>
                <w:sz w:val="24"/>
                <w:szCs w:val="24"/>
                <w:lang w:val="pl-PL"/>
              </w:rPr>
              <w:t>≤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AF760F">
              <w:rPr>
                <w:rFonts w:ascii="Arial" w:hAnsi="Arial" w:cs="Arial"/>
                <w:sz w:val="24"/>
                <w:szCs w:val="24"/>
              </w:rPr>
              <w:t>6</w:t>
            </w:r>
            <w:r w:rsidR="00A24A1B">
              <w:rPr>
                <w:rFonts w:ascii="Arial" w:hAnsi="Arial" w:cs="Arial"/>
                <w:sz w:val="24"/>
                <w:szCs w:val="24"/>
              </w:rPr>
              <w:t>0</w:t>
            </w:r>
            <w:r w:rsidR="00E821E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2C50">
              <w:rPr>
                <w:rFonts w:ascii="Arial" w:hAnsi="Arial" w:cs="Arial"/>
                <w:sz w:val="24"/>
                <w:szCs w:val="24"/>
              </w:rPr>
              <w:t>–</w:t>
            </w:r>
            <w:r w:rsidR="00E821EE" w:rsidRPr="00A42C5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24A1B">
              <w:rPr>
                <w:rFonts w:ascii="Arial" w:hAnsi="Arial" w:cs="Arial"/>
                <w:sz w:val="24"/>
                <w:szCs w:val="24"/>
              </w:rPr>
              <w:t>6</w:t>
            </w:r>
            <w:r w:rsidR="00E821EE" w:rsidRPr="00A42C50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5BA0E86E" w14:textId="53D71EB6" w:rsidR="00E821EE" w:rsidRPr="00A42C50" w:rsidRDefault="00A97E2D" w:rsidP="00E821EE">
            <w:pPr>
              <w:pStyle w:val="Akapitzlist"/>
              <w:numPr>
                <w:ilvl w:val="0"/>
                <w:numId w:val="2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97E2D">
              <w:rPr>
                <w:rFonts w:ascii="Arial" w:hAnsi="Arial" w:cs="Arial"/>
                <w:sz w:val="24"/>
                <w:szCs w:val="24"/>
                <w:lang w:val="pl-PL"/>
              </w:rPr>
              <w:t>≥</w:t>
            </w:r>
            <w:r w:rsidR="00CA283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F760F"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CA283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7E2D">
              <w:rPr>
                <w:rFonts w:ascii="Arial" w:hAnsi="Arial" w:cs="Arial"/>
                <w:sz w:val="24"/>
                <w:szCs w:val="24"/>
                <w:lang w:val="pl-PL"/>
              </w:rPr>
              <w:t>≤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AF760F">
              <w:rPr>
                <w:rFonts w:ascii="Arial" w:hAnsi="Arial" w:cs="Arial"/>
                <w:sz w:val="24"/>
                <w:szCs w:val="24"/>
              </w:rPr>
              <w:t>100</w:t>
            </w:r>
            <w:r w:rsidR="00E821EE" w:rsidRPr="00A42C50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A24A1B">
              <w:rPr>
                <w:rFonts w:ascii="Arial" w:hAnsi="Arial" w:cs="Arial"/>
                <w:sz w:val="24"/>
                <w:szCs w:val="24"/>
              </w:rPr>
              <w:t>2</w:t>
            </w:r>
            <w:r w:rsidR="00E821EE" w:rsidRPr="00A42C50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03148C51" w14:textId="1E97343D" w:rsidR="00CA2831" w:rsidRDefault="00A97E2D" w:rsidP="00CA2831">
            <w:pPr>
              <w:pStyle w:val="Akapitzlist"/>
              <w:numPr>
                <w:ilvl w:val="0"/>
                <w:numId w:val="2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97E2D">
              <w:rPr>
                <w:rFonts w:ascii="Arial" w:hAnsi="Arial" w:cs="Arial"/>
                <w:sz w:val="24"/>
                <w:szCs w:val="24"/>
                <w:lang w:val="pl-PL"/>
              </w:rPr>
              <w:t>≥</w:t>
            </w:r>
            <w:r w:rsidR="00CA283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24A1B">
              <w:rPr>
                <w:rFonts w:ascii="Arial" w:hAnsi="Arial" w:cs="Arial"/>
                <w:sz w:val="24"/>
                <w:szCs w:val="24"/>
              </w:rPr>
              <w:t>10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E821EE" w:rsidRPr="00A42C50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A24A1B">
              <w:rPr>
                <w:rFonts w:ascii="Arial" w:hAnsi="Arial" w:cs="Arial"/>
                <w:sz w:val="24"/>
                <w:szCs w:val="24"/>
              </w:rPr>
              <w:t>0</w:t>
            </w:r>
            <w:r w:rsidR="00E821EE" w:rsidRPr="00A42C50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695F697A" w14:textId="77777777" w:rsidR="00CA2831" w:rsidRDefault="00CA2831" w:rsidP="00CA283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161C43D" w14:textId="3B208371" w:rsidR="00CA2831" w:rsidRPr="00CA2831" w:rsidRDefault="00CA2831" w:rsidP="00CA283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A2831"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0EB23539" w14:textId="77777777" w:rsidR="00CA2831" w:rsidRDefault="00CA2831" w:rsidP="00CA283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D9F1519" w14:textId="53CBEDD0" w:rsidR="00CA2831" w:rsidRPr="00CA2831" w:rsidRDefault="00CA2831" w:rsidP="00CA283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85502" w14:textId="642D6B7C" w:rsidR="00CA2831" w:rsidRPr="006637C9" w:rsidRDefault="00A24A1B" w:rsidP="00CA28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CA2831" w:rsidRPr="006637C9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CA2831" w:rsidRPr="006637C9">
              <w:rPr>
                <w:rFonts w:ascii="Arial" w:hAnsi="Arial" w:cs="Arial"/>
                <w:sz w:val="24"/>
                <w:szCs w:val="24"/>
              </w:rPr>
              <w:t xml:space="preserve"> pkt </w:t>
            </w:r>
          </w:p>
          <w:p w14:paraId="7AECB117" w14:textId="77777777" w:rsidR="00097B10" w:rsidRDefault="00CA2831" w:rsidP="00CA28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wg oceny</w:t>
            </w:r>
          </w:p>
          <w:p w14:paraId="67C7504F" w14:textId="77777777" w:rsidR="00EF132C" w:rsidRDefault="00EF132C" w:rsidP="00CA28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AF93CB1" w14:textId="734DABAF" w:rsidR="00A24A1B" w:rsidRPr="006637C9" w:rsidRDefault="00EF132C" w:rsidP="00CA28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  <w:r w:rsidR="00A24A1B">
              <w:rPr>
                <w:rFonts w:ascii="Arial" w:hAnsi="Arial" w:cs="Arial"/>
                <w:sz w:val="24"/>
                <w:szCs w:val="24"/>
              </w:rPr>
              <w:t xml:space="preserve">ryterium </w:t>
            </w:r>
            <w:r w:rsidR="00AF760F">
              <w:rPr>
                <w:rFonts w:ascii="Arial" w:hAnsi="Arial" w:cs="Arial"/>
                <w:sz w:val="24"/>
                <w:szCs w:val="24"/>
              </w:rPr>
              <w:t>rozstrzygające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A3F9F" w14:textId="592339D7" w:rsidR="00097B10" w:rsidRDefault="00E821EE" w:rsidP="00F535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nd</w:t>
            </w:r>
            <w:proofErr w:type="spellEnd"/>
          </w:p>
        </w:tc>
      </w:tr>
      <w:tr w:rsidR="00BF77AB" w:rsidRPr="001F56F8" w14:paraId="4CC90D0C" w14:textId="77777777" w:rsidTr="006402D1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15FBD" w14:textId="79B5AE20" w:rsidR="00BF77AB" w:rsidRDefault="00BF77AB" w:rsidP="00BF7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D.5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28D68" w14:textId="48DFCABE" w:rsidR="00BF77AB" w:rsidRPr="006637C9" w:rsidRDefault="00BF77AB" w:rsidP="00BF7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Likwidacja indywidualnych źródeł ciepła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772F5" w14:textId="77777777" w:rsidR="00BF77AB" w:rsidRDefault="00BF77AB" w:rsidP="00BF77AB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oceniamy czy w ramach projektu indywidualne źródła ciepła w lokalach mieszkalnych zostaną zastąpione przez zbiorcze źródło ciepła lub podłączenie do sieci ciepłowniczej.</w:t>
            </w:r>
          </w:p>
          <w:p w14:paraId="76C32550" w14:textId="77777777" w:rsidR="00BF77AB" w:rsidRDefault="00BF77AB" w:rsidP="00BF77AB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B8AA15" w14:textId="77777777" w:rsidR="00BF77AB" w:rsidRPr="00CA2831" w:rsidRDefault="00BF77AB" w:rsidP="00BF77A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A2831">
              <w:rPr>
                <w:rFonts w:ascii="Arial" w:hAnsi="Arial" w:cs="Arial"/>
                <w:sz w:val="24"/>
                <w:szCs w:val="24"/>
              </w:rPr>
              <w:lastRenderedPageBreak/>
              <w:t>Kryterium fakultatywne, oceniane wyłącznie w przypadku, gdy wartość dofinansowania w złożonych wnioskach przekracza dostępną w naborze alokację.</w:t>
            </w:r>
          </w:p>
          <w:p w14:paraId="5B61B015" w14:textId="77777777" w:rsidR="00BF77AB" w:rsidRDefault="00BF77AB" w:rsidP="00BF77A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C77AE03" w14:textId="4E903CF9" w:rsidR="00BF77AB" w:rsidRDefault="00BF77AB" w:rsidP="00BF77AB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F3AF" w14:textId="77777777" w:rsidR="00BF77AB" w:rsidRDefault="00BF77AB" w:rsidP="00BF77AB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Tak – 2 pkt</w:t>
            </w:r>
          </w:p>
          <w:p w14:paraId="465BA41F" w14:textId="220972B1" w:rsidR="00BF77AB" w:rsidRPr="006637C9" w:rsidRDefault="00BF77AB" w:rsidP="00BF7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41CFE" w14:textId="5F81BC47" w:rsidR="00BF77AB" w:rsidRDefault="00BF77AB" w:rsidP="00BF7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</w:tbl>
    <w:p w14:paraId="5CD9AB7C" w14:textId="77777777" w:rsidR="00F53534" w:rsidRPr="007F71DB" w:rsidRDefault="00F53534" w:rsidP="009F4A95">
      <w:pPr>
        <w:rPr>
          <w:rFonts w:ascii="Arial" w:hAnsi="Arial" w:cs="Arial"/>
          <w:sz w:val="24"/>
          <w:szCs w:val="24"/>
        </w:rPr>
      </w:pPr>
    </w:p>
    <w:sectPr w:rsidR="00F53534" w:rsidRPr="007F71DB" w:rsidSect="003C40D0"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2" w:author="Paweł Łopatowski" w:date="2024-10-07T12:30:00Z" w:initials="PŁ">
    <w:p w14:paraId="08EA0102" w14:textId="77777777" w:rsidR="00BE1282" w:rsidRDefault="00BE1282" w:rsidP="00BE1282">
      <w:pPr>
        <w:pStyle w:val="Tekstkomentarza"/>
      </w:pPr>
      <w:r>
        <w:rPr>
          <w:rStyle w:val="Odwoaniedokomentarza"/>
        </w:rPr>
        <w:annotationRef/>
      </w:r>
      <w:r>
        <w:t>Stanowisko grupy.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08EA010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5C41C17" w16cex:dateUtc="2024-10-07T10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8EA0102" w16cid:durableId="05C41C1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E02257" w14:textId="77777777" w:rsidR="00CC697A" w:rsidRDefault="00CC697A" w:rsidP="00D15E00">
      <w:pPr>
        <w:spacing w:after="0" w:line="240" w:lineRule="auto"/>
      </w:pPr>
      <w:r>
        <w:separator/>
      </w:r>
    </w:p>
  </w:endnote>
  <w:endnote w:type="continuationSeparator" w:id="0">
    <w:p w14:paraId="4C9443DF" w14:textId="77777777" w:rsidR="00CC697A" w:rsidRDefault="00CC697A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42189" w14:textId="77777777" w:rsidR="00333557" w:rsidRDefault="0033355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42025C">
      <w:rPr>
        <w:noProof/>
        <w:lang w:val="pl-PL"/>
      </w:rPr>
      <w:t>20</w:t>
    </w:r>
    <w:r>
      <w:fldChar w:fldCharType="end"/>
    </w:r>
  </w:p>
  <w:p w14:paraId="42276CB2" w14:textId="77777777" w:rsidR="00333557" w:rsidRDefault="003335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73FF5" w14:textId="448D94BD" w:rsidR="007B1DE4" w:rsidRDefault="007B1DE4" w:rsidP="007B1DE4">
    <w:pPr>
      <w:pStyle w:val="Stopka"/>
      <w:spacing w:after="0"/>
      <w:jc w:val="center"/>
    </w:pPr>
    <w:r>
      <w:rPr>
        <w:noProof/>
      </w:rPr>
      <w:drawing>
        <wp:inline distT="0" distB="0" distL="0" distR="0" wp14:anchorId="068FDE85" wp14:editId="58584F35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613B9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16DEB4AB" w14:textId="77777777" w:rsidR="002D61A4" w:rsidRDefault="002D61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B69B77" w14:textId="77777777" w:rsidR="00CC697A" w:rsidRDefault="00CC697A" w:rsidP="00D15E00">
      <w:pPr>
        <w:spacing w:after="0" w:line="240" w:lineRule="auto"/>
      </w:pPr>
      <w:r>
        <w:separator/>
      </w:r>
    </w:p>
  </w:footnote>
  <w:footnote w:type="continuationSeparator" w:id="0">
    <w:p w14:paraId="2220742C" w14:textId="77777777" w:rsidR="00CC697A" w:rsidRDefault="00CC697A" w:rsidP="00D15E00">
      <w:pPr>
        <w:spacing w:after="0" w:line="240" w:lineRule="auto"/>
      </w:pPr>
      <w:r>
        <w:continuationSeparator/>
      </w:r>
    </w:p>
  </w:footnote>
  <w:footnote w:id="1">
    <w:p w14:paraId="34E51985" w14:textId="77777777" w:rsidR="00A0133D" w:rsidRPr="007F71DB" w:rsidRDefault="00A0133D" w:rsidP="00A0133D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</w:t>
      </w:r>
      <w:r w:rsidRPr="007F71DB">
        <w:rPr>
          <w:rFonts w:ascii="Arial" w:hAnsi="Arial" w:cs="Arial"/>
          <w:sz w:val="24"/>
          <w:szCs w:val="24"/>
          <w:lang w:val="pl-PL"/>
        </w:rPr>
        <w:t>.</w:t>
      </w:r>
    </w:p>
  </w:footnote>
  <w:footnote w:id="2">
    <w:p w14:paraId="256BDC84" w14:textId="0A64E81A" w:rsidR="003C40D0" w:rsidRPr="007F71DB" w:rsidRDefault="003C40D0" w:rsidP="001D7DF8">
      <w:pPr>
        <w:pStyle w:val="Tekstprzypisudolnego"/>
        <w:rPr>
          <w:rFonts w:ascii="Arial" w:hAnsi="Arial" w:cs="Arial"/>
          <w:sz w:val="24"/>
          <w:szCs w:val="24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</w:t>
      </w:r>
      <w:r w:rsidRPr="007F71DB">
        <w:rPr>
          <w:rFonts w:ascii="Arial" w:hAnsi="Arial" w:cs="Arial"/>
          <w:bCs/>
          <w:sz w:val="24"/>
          <w:szCs w:val="24"/>
        </w:rPr>
        <w:t xml:space="preserve">Wykluczenia podmiotowe </w:t>
      </w:r>
      <w:r w:rsidR="00586430">
        <w:rPr>
          <w:rFonts w:ascii="Arial" w:hAnsi="Arial" w:cs="Arial"/>
          <w:bCs/>
          <w:sz w:val="24"/>
          <w:szCs w:val="24"/>
          <w:lang w:val="pl-PL"/>
        </w:rPr>
        <w:t>określone w regulaminie wyboru projektów</w:t>
      </w:r>
      <w:r w:rsidRPr="007F71DB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03C5C61C" w14:textId="77777777" w:rsidR="0039243E" w:rsidRPr="007F71DB" w:rsidRDefault="0039243E" w:rsidP="0039243E">
      <w:pPr>
        <w:pStyle w:val="Tekstprzypisudolnego"/>
        <w:rPr>
          <w:rFonts w:ascii="Arial" w:hAnsi="Arial" w:cs="Arial"/>
          <w:sz w:val="24"/>
          <w:szCs w:val="24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7F71DB">
        <w:rPr>
          <w:rFonts w:ascii="Arial" w:hAnsi="Arial" w:cs="Arial"/>
          <w:sz w:val="24"/>
          <w:szCs w:val="24"/>
          <w:lang w:val="pl-PL"/>
        </w:rPr>
        <w:t>2021</w:t>
      </w:r>
      <w:r w:rsidRPr="007F71DB">
        <w:rPr>
          <w:rFonts w:ascii="Arial" w:hAnsi="Arial" w:cs="Arial"/>
          <w:sz w:val="24"/>
          <w:szCs w:val="24"/>
        </w:rPr>
        <w:t>/</w:t>
      </w:r>
      <w:r w:rsidRPr="007F71DB">
        <w:rPr>
          <w:rFonts w:ascii="Arial" w:hAnsi="Arial" w:cs="Arial"/>
          <w:sz w:val="24"/>
          <w:szCs w:val="24"/>
          <w:lang w:val="pl-PL"/>
        </w:rPr>
        <w:t>1060</w:t>
      </w:r>
      <w:r w:rsidRPr="007F71DB">
        <w:rPr>
          <w:rFonts w:ascii="Arial" w:hAnsi="Arial" w:cs="Arial"/>
          <w:sz w:val="24"/>
          <w:szCs w:val="24"/>
        </w:rPr>
        <w:t xml:space="preserve"> z dnia </w:t>
      </w:r>
      <w:r w:rsidRPr="007F71DB">
        <w:rPr>
          <w:rFonts w:ascii="Arial" w:hAnsi="Arial" w:cs="Arial"/>
          <w:sz w:val="24"/>
          <w:szCs w:val="24"/>
          <w:lang w:val="pl-PL"/>
        </w:rPr>
        <w:t>24</w:t>
      </w:r>
      <w:r w:rsidRPr="007F71DB">
        <w:rPr>
          <w:rFonts w:ascii="Arial" w:hAnsi="Arial" w:cs="Arial"/>
          <w:sz w:val="24"/>
          <w:szCs w:val="24"/>
        </w:rPr>
        <w:t xml:space="preserve"> </w:t>
      </w:r>
      <w:r w:rsidRPr="007F71DB">
        <w:rPr>
          <w:rFonts w:ascii="Arial" w:hAnsi="Arial" w:cs="Arial"/>
          <w:sz w:val="24"/>
          <w:szCs w:val="24"/>
          <w:lang w:val="pl-PL"/>
        </w:rPr>
        <w:t>czerwca</w:t>
      </w:r>
      <w:r w:rsidRPr="007F71DB">
        <w:rPr>
          <w:rFonts w:ascii="Arial" w:hAnsi="Arial" w:cs="Arial"/>
          <w:sz w:val="24"/>
          <w:szCs w:val="24"/>
        </w:rPr>
        <w:t xml:space="preserve"> 20</w:t>
      </w:r>
      <w:r w:rsidRPr="007F71DB">
        <w:rPr>
          <w:rFonts w:ascii="Arial" w:hAnsi="Arial" w:cs="Arial"/>
          <w:sz w:val="24"/>
          <w:szCs w:val="24"/>
          <w:lang w:val="pl-PL"/>
        </w:rPr>
        <w:t>2</w:t>
      </w:r>
      <w:r w:rsidRPr="007F71DB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7F71DB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</w:t>
      </w:r>
      <w:r w:rsidRPr="007F71DB">
        <w:rPr>
          <w:rFonts w:ascii="Arial" w:hAnsi="Arial" w:cs="Arial"/>
          <w:sz w:val="24"/>
          <w:szCs w:val="24"/>
        </w:rPr>
        <w:t>(Dz. Urz. UE L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7F71DB">
        <w:rPr>
          <w:rFonts w:ascii="Arial" w:hAnsi="Arial" w:cs="Arial"/>
          <w:sz w:val="24"/>
          <w:szCs w:val="24"/>
        </w:rPr>
        <w:t xml:space="preserve"> z </w:t>
      </w:r>
      <w:r w:rsidRPr="007F71DB">
        <w:rPr>
          <w:rFonts w:ascii="Arial" w:hAnsi="Arial" w:cs="Arial"/>
          <w:sz w:val="24"/>
          <w:szCs w:val="24"/>
          <w:lang w:val="pl-PL"/>
        </w:rPr>
        <w:t>3</w:t>
      </w:r>
      <w:r w:rsidRPr="007F71DB">
        <w:rPr>
          <w:rFonts w:ascii="Arial" w:hAnsi="Arial" w:cs="Arial"/>
          <w:sz w:val="24"/>
          <w:szCs w:val="24"/>
        </w:rPr>
        <w:t>0.</w:t>
      </w:r>
      <w:r w:rsidRPr="007F71DB">
        <w:rPr>
          <w:rFonts w:ascii="Arial" w:hAnsi="Arial" w:cs="Arial"/>
          <w:sz w:val="24"/>
          <w:szCs w:val="24"/>
          <w:lang w:val="pl-PL"/>
        </w:rPr>
        <w:t>06</w:t>
      </w:r>
      <w:r w:rsidRPr="007F71DB">
        <w:rPr>
          <w:rFonts w:ascii="Arial" w:hAnsi="Arial" w:cs="Arial"/>
          <w:sz w:val="24"/>
          <w:szCs w:val="24"/>
        </w:rPr>
        <w:t>.20</w:t>
      </w:r>
      <w:r w:rsidRPr="007F71DB">
        <w:rPr>
          <w:rFonts w:ascii="Arial" w:hAnsi="Arial" w:cs="Arial"/>
          <w:sz w:val="24"/>
          <w:szCs w:val="24"/>
          <w:lang w:val="pl-PL"/>
        </w:rPr>
        <w:t>2</w:t>
      </w:r>
      <w:r w:rsidRPr="007F71DB">
        <w:rPr>
          <w:rFonts w:ascii="Arial" w:hAnsi="Arial" w:cs="Arial"/>
          <w:sz w:val="24"/>
          <w:szCs w:val="24"/>
        </w:rPr>
        <w:t xml:space="preserve">1) (dalej: rozporządzenie </w:t>
      </w:r>
      <w:r w:rsidRPr="007F71DB">
        <w:rPr>
          <w:rFonts w:ascii="Arial" w:hAnsi="Arial" w:cs="Arial"/>
          <w:sz w:val="24"/>
          <w:szCs w:val="24"/>
          <w:lang w:val="pl-PL"/>
        </w:rPr>
        <w:t>nr 2021/1060</w:t>
      </w:r>
      <w:r w:rsidRPr="007F71DB">
        <w:rPr>
          <w:rFonts w:ascii="Arial" w:hAnsi="Arial" w:cs="Arial"/>
          <w:sz w:val="24"/>
          <w:szCs w:val="24"/>
        </w:rPr>
        <w:t>).</w:t>
      </w:r>
    </w:p>
  </w:footnote>
  <w:footnote w:id="4">
    <w:p w14:paraId="51B5E8D1" w14:textId="77777777" w:rsidR="00301393" w:rsidRDefault="00301393" w:rsidP="003013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007E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007E7">
        <w:rPr>
          <w:rFonts w:ascii="Arial" w:hAnsi="Arial" w:cs="Arial"/>
          <w:sz w:val="24"/>
          <w:szCs w:val="24"/>
        </w:rPr>
        <w:t xml:space="preserve"> </w:t>
      </w:r>
      <w:r w:rsidRPr="00084400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</w:t>
      </w:r>
      <w:r>
        <w:rPr>
          <w:rFonts w:ascii="Arial" w:hAnsi="Arial" w:cs="Arial"/>
          <w:sz w:val="24"/>
          <w:szCs w:val="24"/>
        </w:rPr>
        <w:t xml:space="preserve">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6CAAC2B3" w14:textId="3704F8C4" w:rsidR="00BE0D76" w:rsidRPr="00544205" w:rsidRDefault="00BE0D76">
      <w:pPr>
        <w:pStyle w:val="Tekstprzypisudolneg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4205">
        <w:rPr>
          <w:rFonts w:ascii="Arial" w:hAnsi="Arial" w:cs="Arial"/>
          <w:sz w:val="24"/>
          <w:szCs w:val="24"/>
        </w:rPr>
        <w:t xml:space="preserve"> </w:t>
      </w:r>
      <w:ins w:id="8" w:author="Paweł Łopatowski" w:date="2024-10-10T10:06:00Z">
        <w:r w:rsidR="00745D9A" w:rsidRPr="00745D9A">
          <w:rPr>
            <w:rFonts w:ascii="Arial" w:hAnsi="Arial" w:cs="Arial"/>
            <w:sz w:val="24"/>
            <w:szCs w:val="24"/>
            <w:lang w:val="pl-PL"/>
          </w:rPr>
          <w:t>Należy posiadać wszystkie pozostałe decyzje, pozwolenia, uzgodnienia oraz opracowania składające się na dokumentację techniczną wymagane do złożenia wniosku o wydanie pozwolenia administracyjnego zezwalającego na realizację inwestycji</w:t>
        </w:r>
      </w:ins>
      <w:del w:id="9" w:author="Paweł Łopatowski" w:date="2024-10-10T10:06:00Z" w16du:dateUtc="2024-10-10T08:06:00Z">
        <w:r w:rsidRPr="00544205" w:rsidDel="00745D9A">
          <w:rPr>
            <w:rFonts w:ascii="Arial" w:hAnsi="Arial" w:cs="Arial"/>
            <w:sz w:val="24"/>
            <w:szCs w:val="24"/>
          </w:rPr>
          <w:delText>Posiadanie pozostałych decyzji i pozwoleń oraz dokumentacji technicznej jest wymagane</w:delText>
        </w:r>
      </w:del>
      <w:r w:rsidRPr="00544205">
        <w:rPr>
          <w:rFonts w:ascii="Arial" w:hAnsi="Arial" w:cs="Arial"/>
          <w:sz w:val="24"/>
          <w:szCs w:val="24"/>
        </w:rPr>
        <w:t>.</w:t>
      </w:r>
    </w:p>
  </w:footnote>
  <w:footnote w:id="6">
    <w:p w14:paraId="6DFC2D3C" w14:textId="77777777" w:rsidR="00BE0D76" w:rsidRPr="00C35067" w:rsidRDefault="00BE0D76">
      <w:pPr>
        <w:pStyle w:val="Tekstprzypisudolneg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4984EF34" w14:textId="77CD4FF2" w:rsidR="00B732A7" w:rsidRPr="00B732A7" w:rsidRDefault="00B732A7">
      <w:pPr>
        <w:pStyle w:val="Tekstprzypisudolnego"/>
      </w:pPr>
      <w:r w:rsidRPr="00B732A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732A7">
        <w:rPr>
          <w:rStyle w:val="Odwoanieprzypisudolnego"/>
          <w:rFonts w:ascii="Arial" w:hAnsi="Arial" w:cs="Arial"/>
          <w:sz w:val="24"/>
          <w:szCs w:val="24"/>
        </w:rPr>
        <w:t xml:space="preserve"> </w:t>
      </w:r>
      <w:r w:rsidRPr="00B732A7">
        <w:rPr>
          <w:rFonts w:ascii="Arial" w:hAnsi="Arial" w:cs="Arial"/>
          <w:sz w:val="24"/>
          <w:szCs w:val="24"/>
        </w:rPr>
        <w:t xml:space="preserve">Przez nieefektywne źródło ciepła w rozumieniu Programu należy rozumieć źródło ciepła na paliwo stałe niespełniające wymagań rozporządzenia Ministra Rozwoju i Finansów z dnia 1 sierpnia 2017 r. w sprawie wymagań dla kotłów na paliwo stałe lub Rozporządzenia Komisji (UE) 2015/1189 z dnia 28 kwietnia 2015 r. w sprawie wykonania dyrektywy Parlamentu Europejskiego i Rady 2009/125/WE w odniesieniu do wymogów dotyczących </w:t>
      </w:r>
      <w:proofErr w:type="spellStart"/>
      <w:r w:rsidRPr="00B732A7">
        <w:rPr>
          <w:rFonts w:ascii="Arial" w:hAnsi="Arial" w:cs="Arial"/>
          <w:sz w:val="24"/>
          <w:szCs w:val="24"/>
        </w:rPr>
        <w:t>ekoprojektu</w:t>
      </w:r>
      <w:proofErr w:type="spellEnd"/>
      <w:r w:rsidRPr="00B732A7">
        <w:rPr>
          <w:rFonts w:ascii="Arial" w:hAnsi="Arial" w:cs="Arial"/>
          <w:sz w:val="24"/>
          <w:szCs w:val="24"/>
        </w:rPr>
        <w:t xml:space="preserve"> dla kotłów na paliwo stałe.</w:t>
      </w:r>
    </w:p>
  </w:footnote>
  <w:footnote w:id="8">
    <w:p w14:paraId="059B6092" w14:textId="75F9FEF3" w:rsidR="000826AF" w:rsidRPr="007F71DB" w:rsidRDefault="000826AF" w:rsidP="001D7DF8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W przypadku wymiany indywidualnych źródeł ciepła na indywidualne źródła ciepła</w:t>
      </w:r>
      <w:r w:rsidR="00426A72" w:rsidRPr="007F71DB">
        <w:rPr>
          <w:rFonts w:ascii="Arial" w:hAnsi="Arial" w:cs="Arial"/>
          <w:sz w:val="24"/>
          <w:szCs w:val="24"/>
          <w:lang w:val="pl-PL"/>
        </w:rPr>
        <w:t xml:space="preserve"> </w:t>
      </w:r>
      <w:bookmarkStart w:id="10" w:name="_Hlk132266109"/>
      <w:r w:rsidR="00426A72" w:rsidRPr="007F71DB">
        <w:rPr>
          <w:rFonts w:ascii="Arial" w:hAnsi="Arial" w:cs="Arial"/>
          <w:sz w:val="24"/>
          <w:szCs w:val="24"/>
          <w:lang w:val="pl-PL"/>
        </w:rPr>
        <w:t>nie będą wspierane nowe źródła ciepła na węgiel i gaz</w:t>
      </w:r>
      <w:bookmarkEnd w:id="10"/>
      <w:r w:rsidRPr="007F71DB">
        <w:rPr>
          <w:rFonts w:ascii="Arial" w:hAnsi="Arial" w:cs="Arial"/>
          <w:sz w:val="24"/>
          <w:szCs w:val="24"/>
          <w:lang w:val="pl-PL"/>
        </w:rPr>
        <w:t>.</w:t>
      </w:r>
    </w:p>
  </w:footnote>
  <w:footnote w:id="9">
    <w:p w14:paraId="0016BB0D" w14:textId="77777777" w:rsidR="001F1AB3" w:rsidRPr="00FC32E4" w:rsidRDefault="001F1AB3" w:rsidP="001F1AB3">
      <w:pPr>
        <w:pStyle w:val="Tekstprzypisudolnego"/>
      </w:pPr>
      <w:r w:rsidRPr="00265BB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65BB2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265BB2">
        <w:rPr>
          <w:rFonts w:ascii="Arial" w:hAnsi="Arial" w:cs="Arial"/>
          <w:sz w:val="24"/>
          <w:szCs w:val="24"/>
        </w:rPr>
        <w:t>SzOP</w:t>
      </w:r>
      <w:proofErr w:type="spellEnd"/>
      <w:r w:rsidRPr="00265BB2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</w:t>
      </w:r>
      <w:bookmarkStart w:id="11" w:name="_Hlk145318610"/>
      <w:r w:rsidRPr="00265BB2">
        <w:rPr>
          <w:rFonts w:ascii="Arial" w:hAnsi="Arial" w:cs="Arial"/>
          <w:sz w:val="24"/>
          <w:szCs w:val="24"/>
        </w:rPr>
        <w:t>.</w:t>
      </w:r>
      <w:r>
        <w:t xml:space="preserve">  </w:t>
      </w:r>
      <w:bookmarkEnd w:id="11"/>
    </w:p>
  </w:footnote>
  <w:footnote w:id="10">
    <w:p w14:paraId="5708CFB0" w14:textId="60EB6338" w:rsidR="00D57557" w:rsidRPr="007007E7" w:rsidRDefault="00D57557" w:rsidP="00D57557">
      <w:pPr>
        <w:pStyle w:val="Tekstprzypisudolnego"/>
        <w:rPr>
          <w:rFonts w:ascii="Arial" w:hAnsi="Arial" w:cs="Arial"/>
          <w:sz w:val="24"/>
          <w:szCs w:val="24"/>
        </w:rPr>
      </w:pPr>
      <w:r w:rsidRPr="007007E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007E7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7007E7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  <w:r w:rsidR="000F0B6F">
        <w:rPr>
          <w:rStyle w:val="Hipercze"/>
          <w:rFonts w:ascii="Arial" w:hAnsi="Arial" w:cs="Arial"/>
          <w:color w:val="0563C1"/>
          <w:sz w:val="24"/>
          <w:szCs w:val="24"/>
        </w:rPr>
        <w:t>.</w:t>
      </w:r>
    </w:p>
  </w:footnote>
  <w:footnote w:id="11">
    <w:p w14:paraId="3CC14CBC" w14:textId="7D4254F0" w:rsidR="0080530B" w:rsidRPr="007F71DB" w:rsidRDefault="0080530B">
      <w:pPr>
        <w:pStyle w:val="Tekstprzypisudolnego"/>
        <w:rPr>
          <w:rFonts w:ascii="Arial" w:hAnsi="Arial" w:cs="Arial"/>
          <w:sz w:val="24"/>
          <w:szCs w:val="24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Pr="007F71DB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Pr="007F71DB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7F71DB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Pr="007F71DB">
        <w:rPr>
          <w:rFonts w:ascii="Arial" w:hAnsi="Arial" w:cs="Arial"/>
          <w:sz w:val="24"/>
          <w:szCs w:val="24"/>
          <w:lang w:val="pl-PL"/>
        </w:rPr>
        <w:t xml:space="preserve">”, czyli „nie czyń poważnych szkód”. Zasada ma zapewnić, że działania, które 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2" w:history="1">
        <w:r w:rsidRPr="007F71DB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7F71DB">
        <w:rPr>
          <w:rFonts w:ascii="Arial" w:hAnsi="Arial" w:cs="Arial"/>
          <w:sz w:val="24"/>
          <w:szCs w:val="24"/>
          <w:lang w:val="pl-PL"/>
        </w:rPr>
        <w:t>.</w:t>
      </w:r>
    </w:p>
  </w:footnote>
  <w:footnote w:id="12">
    <w:p w14:paraId="1BE1FACE" w14:textId="37D2771F" w:rsidR="00641BDC" w:rsidRPr="007F71DB" w:rsidRDefault="00641BDC" w:rsidP="00641BDC">
      <w:pPr>
        <w:pStyle w:val="Tekstprzypisudolnego"/>
        <w:rPr>
          <w:rFonts w:ascii="Arial" w:hAnsi="Arial" w:cs="Arial"/>
          <w:sz w:val="24"/>
          <w:szCs w:val="24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Kryterium weryfikowane w oparciu o wniosek o dofinansowanie projektu oraz o listę miejscowości, w których odnotowano przekroczenie dopuszczalnych wartości stężeń pyłu zawieszonego PM 10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i </w:t>
      </w:r>
      <w:r w:rsidR="0010544B">
        <w:rPr>
          <w:rFonts w:ascii="Arial" w:hAnsi="Arial" w:cs="Arial"/>
          <w:sz w:val="24"/>
          <w:szCs w:val="24"/>
          <w:lang w:val="pl-PL"/>
        </w:rPr>
        <w:t xml:space="preserve">PM </w:t>
      </w:r>
      <w:r w:rsidRPr="007F71DB">
        <w:rPr>
          <w:rFonts w:ascii="Arial" w:hAnsi="Arial" w:cs="Arial"/>
          <w:sz w:val="24"/>
          <w:szCs w:val="24"/>
          <w:lang w:val="pl-PL"/>
        </w:rPr>
        <w:t>2,5</w:t>
      </w:r>
      <w:r w:rsidRPr="007F71DB">
        <w:rPr>
          <w:rFonts w:ascii="Arial" w:hAnsi="Arial" w:cs="Arial"/>
          <w:sz w:val="24"/>
          <w:szCs w:val="24"/>
        </w:rPr>
        <w:t>.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</w:t>
      </w:r>
      <w:r w:rsidRPr="007F71DB">
        <w:rPr>
          <w:rFonts w:ascii="Arial" w:hAnsi="Arial" w:cs="Arial"/>
          <w:sz w:val="24"/>
          <w:szCs w:val="24"/>
        </w:rPr>
        <w:t>Lista miejscowości, w których odnotowano przekroczenie dopuszczalnych wartości stężeń pyłu zawieszonego PM 10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i </w:t>
      </w:r>
      <w:r w:rsidR="0010544B">
        <w:rPr>
          <w:rFonts w:ascii="Arial" w:hAnsi="Arial" w:cs="Arial"/>
          <w:sz w:val="24"/>
          <w:szCs w:val="24"/>
          <w:lang w:val="pl-PL"/>
        </w:rPr>
        <w:t xml:space="preserve">PM </w:t>
      </w:r>
      <w:r w:rsidRPr="007F71DB">
        <w:rPr>
          <w:rFonts w:ascii="Arial" w:hAnsi="Arial" w:cs="Arial"/>
          <w:sz w:val="24"/>
          <w:szCs w:val="24"/>
          <w:lang w:val="pl-PL"/>
        </w:rPr>
        <w:t>2,5</w:t>
      </w:r>
      <w:r w:rsidRPr="007F71DB">
        <w:rPr>
          <w:rFonts w:ascii="Arial" w:hAnsi="Arial" w:cs="Arial"/>
          <w:sz w:val="24"/>
          <w:szCs w:val="24"/>
        </w:rPr>
        <w:t xml:space="preserve"> stanowi załącznik do Regulaminu konkursu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na podstawie Rocznej oceny jakości powietrza województwa kujawsko-pomorskiego przygotowywanej przez Główny Inspektorat Ochrony Środowiska</w:t>
      </w:r>
      <w:r w:rsidRPr="007F71DB">
        <w:rPr>
          <w:rFonts w:ascii="Arial" w:hAnsi="Arial" w:cs="Arial"/>
          <w:sz w:val="24"/>
          <w:szCs w:val="24"/>
        </w:rPr>
        <w:t>.</w:t>
      </w:r>
    </w:p>
  </w:footnote>
  <w:footnote w:id="13">
    <w:p w14:paraId="1E305074" w14:textId="77777777" w:rsidR="00EB2B6B" w:rsidRPr="007F71DB" w:rsidRDefault="00EB2B6B" w:rsidP="001D7DF8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</w:t>
      </w:r>
      <w:r w:rsidRPr="007F71DB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4">
    <w:p w14:paraId="7F3F39F4" w14:textId="77777777" w:rsidR="004F46AD" w:rsidRPr="007F71DB" w:rsidRDefault="004F46AD" w:rsidP="004F46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F46AD"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</w:t>
      </w:r>
      <w:r w:rsidRPr="007F71DB">
        <w:rPr>
          <w:rFonts w:ascii="Arial" w:hAnsi="Arial" w:cs="Arial"/>
          <w:sz w:val="24"/>
          <w:szCs w:val="24"/>
        </w:rPr>
        <w:t xml:space="preserve">art. 7 ust. 1 </w:t>
      </w:r>
      <w:r>
        <w:rPr>
          <w:rFonts w:ascii="Arial" w:hAnsi="Arial" w:cs="Arial"/>
          <w:sz w:val="24"/>
          <w:szCs w:val="24"/>
        </w:rPr>
        <w:t xml:space="preserve">lit h oraz ust. 4 </w:t>
      </w:r>
      <w:r w:rsidRPr="007F71DB">
        <w:rPr>
          <w:rFonts w:ascii="Arial" w:hAnsi="Arial" w:cs="Arial"/>
          <w:sz w:val="24"/>
          <w:szCs w:val="24"/>
        </w:rPr>
        <w:t xml:space="preserve">rozporządzenia nr 2021/1058 (Rozporządzenie Parlamentu Europejskiego i Rady (UE) 2021/1058 z dnia 24 czerwca 2021 r. w sprawie Europejskiego Funduszu Rozwoju Regionalnego i Funduszu Spójności (Dz. U. UE. L. z 2021 r. Nr 231, str. 60 z </w:t>
      </w:r>
      <w:proofErr w:type="spellStart"/>
      <w:r w:rsidRPr="007F71DB">
        <w:rPr>
          <w:rFonts w:ascii="Arial" w:hAnsi="Arial" w:cs="Arial"/>
          <w:sz w:val="24"/>
          <w:szCs w:val="24"/>
        </w:rPr>
        <w:t>późn</w:t>
      </w:r>
      <w:proofErr w:type="spellEnd"/>
      <w:r w:rsidRPr="007F71DB">
        <w:rPr>
          <w:rFonts w:ascii="Arial" w:hAnsi="Arial" w:cs="Arial"/>
          <w:sz w:val="24"/>
          <w:szCs w:val="24"/>
        </w:rPr>
        <w:t>. zm.)</w:t>
      </w:r>
      <w:r>
        <w:rPr>
          <w:rFonts w:ascii="Arial" w:hAnsi="Arial" w:cs="Arial"/>
          <w:sz w:val="24"/>
          <w:szCs w:val="24"/>
        </w:rPr>
        <w:t>;</w:t>
      </w:r>
    </w:p>
    <w:p w14:paraId="379F3CDA" w14:textId="77777777" w:rsidR="004F46AD" w:rsidRPr="004F46AD" w:rsidRDefault="004F46AD" w:rsidP="004F46AD">
      <w:pPr>
        <w:pStyle w:val="Tekstprzypisudolnego"/>
        <w:rPr>
          <w:lang w:val="pl-PL"/>
        </w:rPr>
      </w:pPr>
    </w:p>
  </w:footnote>
  <w:footnote w:id="15">
    <w:p w14:paraId="123A3BE4" w14:textId="77777777" w:rsidR="00044645" w:rsidRPr="007F71DB" w:rsidRDefault="00044645" w:rsidP="001D7DF8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</w:t>
      </w:r>
      <w:r w:rsidRPr="007F71DB">
        <w:rPr>
          <w:rFonts w:ascii="Arial" w:hAnsi="Arial" w:cs="Arial"/>
          <w:sz w:val="24"/>
          <w:szCs w:val="24"/>
          <w:lang w:val="pl-PL"/>
        </w:rPr>
        <w:t>Np. energia z paneli fotowoltaicznych zasilająca pompę ciepła.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CC31A" w14:textId="77777777" w:rsidR="00F505A8" w:rsidRDefault="003B0E82" w:rsidP="00F505A8">
    <w:pPr>
      <w:spacing w:after="0" w:line="240" w:lineRule="auto"/>
    </w:pPr>
    <w:r w:rsidRPr="007B1DE4">
      <w:rPr>
        <w:rFonts w:ascii="Arial" w:hAnsi="Arial" w:cs="Arial"/>
        <w:bCs/>
        <w:sz w:val="24"/>
        <w:szCs w:val="24"/>
      </w:rPr>
      <w:t>FUNDUSZE EUROPEJSKIE DLA KUJAW I POMORZA 2021-2027</w:t>
    </w:r>
    <w:r w:rsidR="00F505A8" w:rsidRPr="00F505A8">
      <w:t xml:space="preserve"> </w:t>
    </w:r>
  </w:p>
  <w:p w14:paraId="7B25845C" w14:textId="2AE6D843" w:rsidR="000F41B6" w:rsidRPr="000F41B6" w:rsidRDefault="000F41B6" w:rsidP="000F41B6">
    <w:pPr>
      <w:spacing w:after="0" w:line="240" w:lineRule="auto"/>
      <w:ind w:left="8496"/>
      <w:rPr>
        <w:rFonts w:ascii="Arial" w:hAnsi="Arial" w:cs="Arial"/>
        <w:bCs/>
        <w:lang w:val="x-none"/>
      </w:rPr>
    </w:pPr>
    <w:r w:rsidRPr="000F41B6">
      <w:rPr>
        <w:rFonts w:ascii="Arial" w:hAnsi="Arial" w:cs="Arial"/>
        <w:bCs/>
        <w:lang w:val="x-none"/>
      </w:rPr>
      <w:t>Załącznik do Stanowiska nr 2</w:t>
    </w:r>
    <w:r>
      <w:rPr>
        <w:rFonts w:ascii="Arial" w:hAnsi="Arial" w:cs="Arial"/>
        <w:bCs/>
        <w:lang w:val="x-none"/>
      </w:rPr>
      <w:t>4</w:t>
    </w:r>
    <w:r w:rsidRPr="000F41B6">
      <w:rPr>
        <w:rFonts w:ascii="Arial" w:hAnsi="Arial" w:cs="Arial"/>
        <w:bCs/>
        <w:lang w:val="x-none"/>
      </w:rPr>
      <w:t xml:space="preserve">/2024 </w:t>
    </w:r>
  </w:p>
  <w:p w14:paraId="6953C6B0" w14:textId="77777777" w:rsidR="000F41B6" w:rsidRPr="000F41B6" w:rsidRDefault="000F41B6" w:rsidP="000F41B6">
    <w:pPr>
      <w:spacing w:after="0" w:line="240" w:lineRule="auto"/>
      <w:ind w:left="8496"/>
      <w:rPr>
        <w:rFonts w:ascii="Arial" w:hAnsi="Arial" w:cs="Arial"/>
        <w:bCs/>
        <w:lang w:val="x-none"/>
      </w:rPr>
    </w:pPr>
    <w:r w:rsidRPr="000F41B6">
      <w:rPr>
        <w:rFonts w:ascii="Arial" w:hAnsi="Arial" w:cs="Arial"/>
        <w:bCs/>
        <w:lang w:val="x-none"/>
      </w:rPr>
      <w:t>Grupy roboczej ds. EFRR przy KM FEdKP 2021-2027</w:t>
    </w:r>
  </w:p>
  <w:p w14:paraId="14F30328" w14:textId="4DFA4526" w:rsidR="00F54C01" w:rsidRPr="0013506B" w:rsidRDefault="000F41B6" w:rsidP="000F41B6">
    <w:pPr>
      <w:spacing w:after="0" w:line="240" w:lineRule="auto"/>
      <w:ind w:left="8496"/>
      <w:rPr>
        <w:rFonts w:ascii="Arial" w:hAnsi="Arial" w:cs="Arial"/>
        <w:bCs/>
      </w:rPr>
    </w:pPr>
    <w:r w:rsidRPr="000F41B6">
      <w:rPr>
        <w:rFonts w:ascii="Arial" w:hAnsi="Arial" w:cs="Arial"/>
        <w:bCs/>
        <w:lang w:val="x-none"/>
      </w:rPr>
      <w:t>z 3 października 2024 r.</w:t>
    </w:r>
    <w:r w:rsidR="00F505A8" w:rsidRPr="00F505A8">
      <w:rPr>
        <w:rFonts w:ascii="Arial" w:hAnsi="Arial" w:cs="Arial"/>
        <w:bCs/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8B5D1" w14:textId="77777777" w:rsidR="00516D69" w:rsidRPr="00516D69" w:rsidRDefault="003C40D0" w:rsidP="00516D69">
    <w:pPr>
      <w:tabs>
        <w:tab w:val="left" w:pos="9923"/>
      </w:tabs>
      <w:spacing w:after="0" w:line="240" w:lineRule="auto"/>
      <w:ind w:left="9923"/>
      <w:jc w:val="right"/>
      <w:rPr>
        <w:rFonts w:cs="Calibri"/>
        <w:bCs/>
        <w:sz w:val="20"/>
        <w:szCs w:val="20"/>
        <w:lang w:val="x-none"/>
      </w:rPr>
    </w:pPr>
    <w:r>
      <w:tab/>
    </w:r>
  </w:p>
  <w:p w14:paraId="73085188" w14:textId="43160E3A" w:rsidR="003C40D0" w:rsidRPr="003C40D0" w:rsidRDefault="003C40D0" w:rsidP="0058728E">
    <w:pPr>
      <w:tabs>
        <w:tab w:val="left" w:pos="9923"/>
      </w:tabs>
      <w:spacing w:after="0" w:line="240" w:lineRule="auto"/>
      <w:ind w:left="9923"/>
      <w:jc w:val="right"/>
      <w:rPr>
        <w:rFonts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5360C16"/>
    <w:multiLevelType w:val="hybridMultilevel"/>
    <w:tmpl w:val="C0F0284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C5AF5"/>
    <w:multiLevelType w:val="hybridMultilevel"/>
    <w:tmpl w:val="7D107464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E4DA8"/>
    <w:multiLevelType w:val="hybridMultilevel"/>
    <w:tmpl w:val="5C94FFB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685C45"/>
    <w:multiLevelType w:val="hybridMultilevel"/>
    <w:tmpl w:val="F32C90A4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A5AFE"/>
    <w:multiLevelType w:val="hybridMultilevel"/>
    <w:tmpl w:val="2250CE2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74907"/>
    <w:multiLevelType w:val="hybridMultilevel"/>
    <w:tmpl w:val="A9B8AC7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E44DC7"/>
    <w:multiLevelType w:val="hybridMultilevel"/>
    <w:tmpl w:val="9936475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D23453"/>
    <w:multiLevelType w:val="hybridMultilevel"/>
    <w:tmpl w:val="35FC6324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3F7EBC"/>
    <w:multiLevelType w:val="hybridMultilevel"/>
    <w:tmpl w:val="AC84EF8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F1C1A"/>
    <w:multiLevelType w:val="hybridMultilevel"/>
    <w:tmpl w:val="01D6C98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C27B84"/>
    <w:multiLevelType w:val="hybridMultilevel"/>
    <w:tmpl w:val="6C4C01B0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932776"/>
    <w:multiLevelType w:val="hybridMultilevel"/>
    <w:tmpl w:val="750E3A5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F01165"/>
    <w:multiLevelType w:val="hybridMultilevel"/>
    <w:tmpl w:val="541ABF7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524D3C"/>
    <w:multiLevelType w:val="hybridMultilevel"/>
    <w:tmpl w:val="52C6CC8A"/>
    <w:lvl w:ilvl="0" w:tplc="9524F8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02C6A51"/>
    <w:multiLevelType w:val="hybridMultilevel"/>
    <w:tmpl w:val="0D84F7E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DF032D"/>
    <w:multiLevelType w:val="hybridMultilevel"/>
    <w:tmpl w:val="F740F23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524F8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F22C8D"/>
    <w:multiLevelType w:val="hybridMultilevel"/>
    <w:tmpl w:val="86BC6B5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11740A"/>
    <w:multiLevelType w:val="hybridMultilevel"/>
    <w:tmpl w:val="CB5C0D40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B53411"/>
    <w:multiLevelType w:val="hybridMultilevel"/>
    <w:tmpl w:val="5852CDB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1D26C3"/>
    <w:multiLevelType w:val="hybridMultilevel"/>
    <w:tmpl w:val="A3D24CD8"/>
    <w:lvl w:ilvl="0" w:tplc="9524F8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78D97A40"/>
    <w:multiLevelType w:val="hybridMultilevel"/>
    <w:tmpl w:val="C422FC6E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0209161">
    <w:abstractNumId w:val="17"/>
  </w:num>
  <w:num w:numId="2" w16cid:durableId="1558316882">
    <w:abstractNumId w:val="24"/>
  </w:num>
  <w:num w:numId="3" w16cid:durableId="283730786">
    <w:abstractNumId w:val="4"/>
  </w:num>
  <w:num w:numId="4" w16cid:durableId="228731417">
    <w:abstractNumId w:val="1"/>
  </w:num>
  <w:num w:numId="5" w16cid:durableId="970476649">
    <w:abstractNumId w:val="18"/>
  </w:num>
  <w:num w:numId="6" w16cid:durableId="491529595">
    <w:abstractNumId w:val="3"/>
  </w:num>
  <w:num w:numId="7" w16cid:durableId="1747606102">
    <w:abstractNumId w:val="7"/>
  </w:num>
  <w:num w:numId="8" w16cid:durableId="41516962">
    <w:abstractNumId w:val="15"/>
  </w:num>
  <w:num w:numId="9" w16cid:durableId="642538186">
    <w:abstractNumId w:val="13"/>
  </w:num>
  <w:num w:numId="10" w16cid:durableId="1151023340">
    <w:abstractNumId w:val="11"/>
  </w:num>
  <w:num w:numId="11" w16cid:durableId="2062705513">
    <w:abstractNumId w:val="6"/>
  </w:num>
  <w:num w:numId="12" w16cid:durableId="341470690">
    <w:abstractNumId w:val="8"/>
  </w:num>
  <w:num w:numId="13" w16cid:durableId="1194732508">
    <w:abstractNumId w:val="19"/>
  </w:num>
  <w:num w:numId="14" w16cid:durableId="1314676677">
    <w:abstractNumId w:val="10"/>
  </w:num>
  <w:num w:numId="15" w16cid:durableId="1250456925">
    <w:abstractNumId w:val="22"/>
  </w:num>
  <w:num w:numId="16" w16cid:durableId="1913654838">
    <w:abstractNumId w:val="20"/>
  </w:num>
  <w:num w:numId="17" w16cid:durableId="512840268">
    <w:abstractNumId w:val="5"/>
  </w:num>
  <w:num w:numId="18" w16cid:durableId="136728004">
    <w:abstractNumId w:val="9"/>
  </w:num>
  <w:num w:numId="19" w16cid:durableId="1760712996">
    <w:abstractNumId w:val="16"/>
  </w:num>
  <w:num w:numId="20" w16cid:durableId="724376284">
    <w:abstractNumId w:val="21"/>
  </w:num>
  <w:num w:numId="21" w16cid:durableId="44766216">
    <w:abstractNumId w:val="14"/>
  </w:num>
  <w:num w:numId="22" w16cid:durableId="314843383">
    <w:abstractNumId w:val="23"/>
  </w:num>
  <w:num w:numId="23" w16cid:durableId="1615095698">
    <w:abstractNumId w:val="2"/>
  </w:num>
  <w:num w:numId="24" w16cid:durableId="1405105596">
    <w:abstractNumId w:val="12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Paweł Łopatowski">
    <w15:presenceInfo w15:providerId="AD" w15:userId="S::p.lopatowski@umwkp365.pl::d3ce2407-55cf-4ea3-bf7d-2fdf113735f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9EF"/>
    <w:rsid w:val="00003A8A"/>
    <w:rsid w:val="00003C97"/>
    <w:rsid w:val="000055BA"/>
    <w:rsid w:val="000060A9"/>
    <w:rsid w:val="000065B3"/>
    <w:rsid w:val="00006914"/>
    <w:rsid w:val="000109D6"/>
    <w:rsid w:val="000111B1"/>
    <w:rsid w:val="00013422"/>
    <w:rsid w:val="00014DF0"/>
    <w:rsid w:val="00016679"/>
    <w:rsid w:val="00016D47"/>
    <w:rsid w:val="0002063F"/>
    <w:rsid w:val="00022525"/>
    <w:rsid w:val="00022E78"/>
    <w:rsid w:val="00023781"/>
    <w:rsid w:val="0002428B"/>
    <w:rsid w:val="000257C7"/>
    <w:rsid w:val="00025A17"/>
    <w:rsid w:val="00027741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550B"/>
    <w:rsid w:val="00035C4A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4645"/>
    <w:rsid w:val="000464C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661B"/>
    <w:rsid w:val="00056F33"/>
    <w:rsid w:val="00061620"/>
    <w:rsid w:val="00061813"/>
    <w:rsid w:val="00061A47"/>
    <w:rsid w:val="000628BA"/>
    <w:rsid w:val="00063415"/>
    <w:rsid w:val="00063E79"/>
    <w:rsid w:val="00063E7D"/>
    <w:rsid w:val="00064624"/>
    <w:rsid w:val="00070E97"/>
    <w:rsid w:val="00071696"/>
    <w:rsid w:val="000723C9"/>
    <w:rsid w:val="0007401F"/>
    <w:rsid w:val="000747B0"/>
    <w:rsid w:val="00074CC2"/>
    <w:rsid w:val="00075A6A"/>
    <w:rsid w:val="00076E69"/>
    <w:rsid w:val="0007701A"/>
    <w:rsid w:val="000801CA"/>
    <w:rsid w:val="00080562"/>
    <w:rsid w:val="00080626"/>
    <w:rsid w:val="00081F7E"/>
    <w:rsid w:val="0008212E"/>
    <w:rsid w:val="00082337"/>
    <w:rsid w:val="000826AF"/>
    <w:rsid w:val="00082A9B"/>
    <w:rsid w:val="00083BA1"/>
    <w:rsid w:val="00085328"/>
    <w:rsid w:val="000856D3"/>
    <w:rsid w:val="00087144"/>
    <w:rsid w:val="00090485"/>
    <w:rsid w:val="00092099"/>
    <w:rsid w:val="000926D1"/>
    <w:rsid w:val="00092E90"/>
    <w:rsid w:val="0009347A"/>
    <w:rsid w:val="00094415"/>
    <w:rsid w:val="00094D65"/>
    <w:rsid w:val="00094F61"/>
    <w:rsid w:val="0009576A"/>
    <w:rsid w:val="00095BAC"/>
    <w:rsid w:val="00096994"/>
    <w:rsid w:val="00096DD1"/>
    <w:rsid w:val="00097B10"/>
    <w:rsid w:val="000A0C10"/>
    <w:rsid w:val="000A0CD3"/>
    <w:rsid w:val="000A11EC"/>
    <w:rsid w:val="000A23C7"/>
    <w:rsid w:val="000A29D0"/>
    <w:rsid w:val="000A34D3"/>
    <w:rsid w:val="000A3AC5"/>
    <w:rsid w:val="000A406B"/>
    <w:rsid w:val="000A484B"/>
    <w:rsid w:val="000A4A4E"/>
    <w:rsid w:val="000B0BA9"/>
    <w:rsid w:val="000B12E4"/>
    <w:rsid w:val="000B1D05"/>
    <w:rsid w:val="000B31D5"/>
    <w:rsid w:val="000B3BE5"/>
    <w:rsid w:val="000B6B8E"/>
    <w:rsid w:val="000B7349"/>
    <w:rsid w:val="000B7726"/>
    <w:rsid w:val="000B786A"/>
    <w:rsid w:val="000B79E6"/>
    <w:rsid w:val="000C06BC"/>
    <w:rsid w:val="000C1821"/>
    <w:rsid w:val="000C2BA7"/>
    <w:rsid w:val="000C356A"/>
    <w:rsid w:val="000C3776"/>
    <w:rsid w:val="000C4341"/>
    <w:rsid w:val="000C4789"/>
    <w:rsid w:val="000C57A6"/>
    <w:rsid w:val="000C5C11"/>
    <w:rsid w:val="000C699A"/>
    <w:rsid w:val="000C6CE7"/>
    <w:rsid w:val="000C767F"/>
    <w:rsid w:val="000C7945"/>
    <w:rsid w:val="000C7B6B"/>
    <w:rsid w:val="000D0297"/>
    <w:rsid w:val="000D033A"/>
    <w:rsid w:val="000D10D1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BC6"/>
    <w:rsid w:val="000D6EEA"/>
    <w:rsid w:val="000D797B"/>
    <w:rsid w:val="000D7A3B"/>
    <w:rsid w:val="000D7F99"/>
    <w:rsid w:val="000E0055"/>
    <w:rsid w:val="000E05B9"/>
    <w:rsid w:val="000E067C"/>
    <w:rsid w:val="000E14E8"/>
    <w:rsid w:val="000E2130"/>
    <w:rsid w:val="000E24DF"/>
    <w:rsid w:val="000E29B4"/>
    <w:rsid w:val="000E308B"/>
    <w:rsid w:val="000E3E20"/>
    <w:rsid w:val="000E3FEF"/>
    <w:rsid w:val="000E6EA0"/>
    <w:rsid w:val="000E7C54"/>
    <w:rsid w:val="000F0B6F"/>
    <w:rsid w:val="000F0F5C"/>
    <w:rsid w:val="000F14ED"/>
    <w:rsid w:val="000F1D24"/>
    <w:rsid w:val="000F1E04"/>
    <w:rsid w:val="000F2C45"/>
    <w:rsid w:val="000F41B6"/>
    <w:rsid w:val="000F5B20"/>
    <w:rsid w:val="000F7BB0"/>
    <w:rsid w:val="0010120E"/>
    <w:rsid w:val="001021F9"/>
    <w:rsid w:val="00102431"/>
    <w:rsid w:val="001041B4"/>
    <w:rsid w:val="0010544B"/>
    <w:rsid w:val="00106B5D"/>
    <w:rsid w:val="001070AB"/>
    <w:rsid w:val="001116C5"/>
    <w:rsid w:val="00111B37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2FAA"/>
    <w:rsid w:val="00124AA3"/>
    <w:rsid w:val="00124BF7"/>
    <w:rsid w:val="001257CF"/>
    <w:rsid w:val="0012588A"/>
    <w:rsid w:val="00130AD5"/>
    <w:rsid w:val="001313A1"/>
    <w:rsid w:val="001313FC"/>
    <w:rsid w:val="00133346"/>
    <w:rsid w:val="00133793"/>
    <w:rsid w:val="001349DB"/>
    <w:rsid w:val="00134A02"/>
    <w:rsid w:val="0013506B"/>
    <w:rsid w:val="001354F3"/>
    <w:rsid w:val="00135D08"/>
    <w:rsid w:val="00135DC8"/>
    <w:rsid w:val="00136096"/>
    <w:rsid w:val="001367A4"/>
    <w:rsid w:val="0013699A"/>
    <w:rsid w:val="0013710E"/>
    <w:rsid w:val="00140249"/>
    <w:rsid w:val="001410BD"/>
    <w:rsid w:val="00141E9C"/>
    <w:rsid w:val="0014395E"/>
    <w:rsid w:val="0014592B"/>
    <w:rsid w:val="00145EB7"/>
    <w:rsid w:val="00146606"/>
    <w:rsid w:val="00147828"/>
    <w:rsid w:val="00152458"/>
    <w:rsid w:val="00153C0A"/>
    <w:rsid w:val="00155285"/>
    <w:rsid w:val="00155A42"/>
    <w:rsid w:val="001573FB"/>
    <w:rsid w:val="00160766"/>
    <w:rsid w:val="0016162D"/>
    <w:rsid w:val="00161724"/>
    <w:rsid w:val="0016180A"/>
    <w:rsid w:val="00162792"/>
    <w:rsid w:val="0016356D"/>
    <w:rsid w:val="00164996"/>
    <w:rsid w:val="00165D28"/>
    <w:rsid w:val="00166515"/>
    <w:rsid w:val="001666A5"/>
    <w:rsid w:val="001673C1"/>
    <w:rsid w:val="00167EE8"/>
    <w:rsid w:val="001706E8"/>
    <w:rsid w:val="0017558F"/>
    <w:rsid w:val="00176C74"/>
    <w:rsid w:val="0017778E"/>
    <w:rsid w:val="0017795A"/>
    <w:rsid w:val="0018103D"/>
    <w:rsid w:val="00183F6C"/>
    <w:rsid w:val="00184467"/>
    <w:rsid w:val="00184B4A"/>
    <w:rsid w:val="00184C79"/>
    <w:rsid w:val="00185DA0"/>
    <w:rsid w:val="001862EB"/>
    <w:rsid w:val="00186CBC"/>
    <w:rsid w:val="00187F30"/>
    <w:rsid w:val="00190AC4"/>
    <w:rsid w:val="00190DE6"/>
    <w:rsid w:val="0019164F"/>
    <w:rsid w:val="00191786"/>
    <w:rsid w:val="00193625"/>
    <w:rsid w:val="001960B7"/>
    <w:rsid w:val="001968E8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276E"/>
    <w:rsid w:val="001A4FA0"/>
    <w:rsid w:val="001A62D2"/>
    <w:rsid w:val="001A7C70"/>
    <w:rsid w:val="001B014F"/>
    <w:rsid w:val="001B107C"/>
    <w:rsid w:val="001B1142"/>
    <w:rsid w:val="001B2E8D"/>
    <w:rsid w:val="001B3207"/>
    <w:rsid w:val="001B3C79"/>
    <w:rsid w:val="001B453B"/>
    <w:rsid w:val="001B5028"/>
    <w:rsid w:val="001B6062"/>
    <w:rsid w:val="001B6BB3"/>
    <w:rsid w:val="001B7756"/>
    <w:rsid w:val="001B7EFF"/>
    <w:rsid w:val="001B7F6E"/>
    <w:rsid w:val="001C0732"/>
    <w:rsid w:val="001C17D7"/>
    <w:rsid w:val="001C1F5B"/>
    <w:rsid w:val="001C27B3"/>
    <w:rsid w:val="001C2DD2"/>
    <w:rsid w:val="001C660A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D7DF8"/>
    <w:rsid w:val="001E0FBD"/>
    <w:rsid w:val="001E2370"/>
    <w:rsid w:val="001E23BF"/>
    <w:rsid w:val="001E3CD5"/>
    <w:rsid w:val="001E3D50"/>
    <w:rsid w:val="001E4A7B"/>
    <w:rsid w:val="001E6AAB"/>
    <w:rsid w:val="001E6F91"/>
    <w:rsid w:val="001E73FB"/>
    <w:rsid w:val="001E7523"/>
    <w:rsid w:val="001F0952"/>
    <w:rsid w:val="001F14E1"/>
    <w:rsid w:val="001F1AB3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763D"/>
    <w:rsid w:val="00200E12"/>
    <w:rsid w:val="00200ED8"/>
    <w:rsid w:val="002017C5"/>
    <w:rsid w:val="00202A25"/>
    <w:rsid w:val="00203B67"/>
    <w:rsid w:val="0020416A"/>
    <w:rsid w:val="00204DC2"/>
    <w:rsid w:val="00205C2B"/>
    <w:rsid w:val="00205D12"/>
    <w:rsid w:val="00206686"/>
    <w:rsid w:val="00211DF1"/>
    <w:rsid w:val="00212CB3"/>
    <w:rsid w:val="00215738"/>
    <w:rsid w:val="002166CE"/>
    <w:rsid w:val="00216D0F"/>
    <w:rsid w:val="002216C9"/>
    <w:rsid w:val="002217F5"/>
    <w:rsid w:val="00222C1C"/>
    <w:rsid w:val="002248F4"/>
    <w:rsid w:val="00225188"/>
    <w:rsid w:val="00225D21"/>
    <w:rsid w:val="00226015"/>
    <w:rsid w:val="00226BFB"/>
    <w:rsid w:val="00226E0A"/>
    <w:rsid w:val="00226F0A"/>
    <w:rsid w:val="0022798F"/>
    <w:rsid w:val="002311A2"/>
    <w:rsid w:val="00231A39"/>
    <w:rsid w:val="002320B5"/>
    <w:rsid w:val="00232EAF"/>
    <w:rsid w:val="00233678"/>
    <w:rsid w:val="00234046"/>
    <w:rsid w:val="0023491A"/>
    <w:rsid w:val="00234AEB"/>
    <w:rsid w:val="002352F4"/>
    <w:rsid w:val="0023598E"/>
    <w:rsid w:val="002363B3"/>
    <w:rsid w:val="00236CEF"/>
    <w:rsid w:val="00237117"/>
    <w:rsid w:val="0024296A"/>
    <w:rsid w:val="00243557"/>
    <w:rsid w:val="00243C37"/>
    <w:rsid w:val="00244D00"/>
    <w:rsid w:val="0024746D"/>
    <w:rsid w:val="00247510"/>
    <w:rsid w:val="00250E8E"/>
    <w:rsid w:val="002522DD"/>
    <w:rsid w:val="002524FD"/>
    <w:rsid w:val="002526D4"/>
    <w:rsid w:val="00252A8B"/>
    <w:rsid w:val="00252B05"/>
    <w:rsid w:val="002530CC"/>
    <w:rsid w:val="002533D6"/>
    <w:rsid w:val="00253892"/>
    <w:rsid w:val="00253A63"/>
    <w:rsid w:val="00254D39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3B34"/>
    <w:rsid w:val="002646C9"/>
    <w:rsid w:val="00265574"/>
    <w:rsid w:val="00266A2F"/>
    <w:rsid w:val="002671DC"/>
    <w:rsid w:val="002676BE"/>
    <w:rsid w:val="00267783"/>
    <w:rsid w:val="00270591"/>
    <w:rsid w:val="0027104C"/>
    <w:rsid w:val="00271EBA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44F4"/>
    <w:rsid w:val="00284BE9"/>
    <w:rsid w:val="0028733D"/>
    <w:rsid w:val="00287F62"/>
    <w:rsid w:val="0029078F"/>
    <w:rsid w:val="002939CD"/>
    <w:rsid w:val="0029409B"/>
    <w:rsid w:val="00294A58"/>
    <w:rsid w:val="00295083"/>
    <w:rsid w:val="0029514F"/>
    <w:rsid w:val="002957E7"/>
    <w:rsid w:val="00295DC8"/>
    <w:rsid w:val="00295F87"/>
    <w:rsid w:val="00295FC1"/>
    <w:rsid w:val="0029663B"/>
    <w:rsid w:val="0029726F"/>
    <w:rsid w:val="0029786B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A7E8D"/>
    <w:rsid w:val="002B0B26"/>
    <w:rsid w:val="002B0D07"/>
    <w:rsid w:val="002B0DF5"/>
    <w:rsid w:val="002B19FB"/>
    <w:rsid w:val="002B1EEE"/>
    <w:rsid w:val="002B2C68"/>
    <w:rsid w:val="002B4841"/>
    <w:rsid w:val="002B4A7D"/>
    <w:rsid w:val="002B5482"/>
    <w:rsid w:val="002B6370"/>
    <w:rsid w:val="002B68BF"/>
    <w:rsid w:val="002B722C"/>
    <w:rsid w:val="002B7370"/>
    <w:rsid w:val="002B768F"/>
    <w:rsid w:val="002B7D66"/>
    <w:rsid w:val="002C1078"/>
    <w:rsid w:val="002C19DB"/>
    <w:rsid w:val="002C2048"/>
    <w:rsid w:val="002C2309"/>
    <w:rsid w:val="002C24E9"/>
    <w:rsid w:val="002C2CE8"/>
    <w:rsid w:val="002C3269"/>
    <w:rsid w:val="002C3BB2"/>
    <w:rsid w:val="002C4843"/>
    <w:rsid w:val="002C4FE0"/>
    <w:rsid w:val="002C50E4"/>
    <w:rsid w:val="002C5DB6"/>
    <w:rsid w:val="002C66D6"/>
    <w:rsid w:val="002C6AD8"/>
    <w:rsid w:val="002D0017"/>
    <w:rsid w:val="002D3F32"/>
    <w:rsid w:val="002D5840"/>
    <w:rsid w:val="002D5D2D"/>
    <w:rsid w:val="002D61A4"/>
    <w:rsid w:val="002D7929"/>
    <w:rsid w:val="002E06F2"/>
    <w:rsid w:val="002E163D"/>
    <w:rsid w:val="002E21B2"/>
    <w:rsid w:val="002E3FFF"/>
    <w:rsid w:val="002E5356"/>
    <w:rsid w:val="002E5720"/>
    <w:rsid w:val="002E668B"/>
    <w:rsid w:val="002E7B8C"/>
    <w:rsid w:val="002F05DF"/>
    <w:rsid w:val="002F0FF7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7290"/>
    <w:rsid w:val="002F7BE1"/>
    <w:rsid w:val="00300526"/>
    <w:rsid w:val="00300914"/>
    <w:rsid w:val="00301393"/>
    <w:rsid w:val="00301B65"/>
    <w:rsid w:val="003022A0"/>
    <w:rsid w:val="003025D8"/>
    <w:rsid w:val="00303BF5"/>
    <w:rsid w:val="00303CA3"/>
    <w:rsid w:val="00303EAF"/>
    <w:rsid w:val="00304440"/>
    <w:rsid w:val="00304532"/>
    <w:rsid w:val="0030473D"/>
    <w:rsid w:val="00304B1A"/>
    <w:rsid w:val="003060A0"/>
    <w:rsid w:val="003063CE"/>
    <w:rsid w:val="00306857"/>
    <w:rsid w:val="00306C27"/>
    <w:rsid w:val="00307726"/>
    <w:rsid w:val="00307B5B"/>
    <w:rsid w:val="003101B3"/>
    <w:rsid w:val="003128EE"/>
    <w:rsid w:val="0031446F"/>
    <w:rsid w:val="003146A9"/>
    <w:rsid w:val="00315A79"/>
    <w:rsid w:val="00315CFA"/>
    <w:rsid w:val="00320007"/>
    <w:rsid w:val="00322624"/>
    <w:rsid w:val="003226FC"/>
    <w:rsid w:val="0032394F"/>
    <w:rsid w:val="00323F86"/>
    <w:rsid w:val="00324201"/>
    <w:rsid w:val="00324653"/>
    <w:rsid w:val="0032590D"/>
    <w:rsid w:val="003271C4"/>
    <w:rsid w:val="00327AB1"/>
    <w:rsid w:val="0033104A"/>
    <w:rsid w:val="0033125C"/>
    <w:rsid w:val="00332FEA"/>
    <w:rsid w:val="00333557"/>
    <w:rsid w:val="00333970"/>
    <w:rsid w:val="003339CA"/>
    <w:rsid w:val="00333C0A"/>
    <w:rsid w:val="00334A65"/>
    <w:rsid w:val="00334CAB"/>
    <w:rsid w:val="00335C97"/>
    <w:rsid w:val="00335EC9"/>
    <w:rsid w:val="00335F39"/>
    <w:rsid w:val="0033632E"/>
    <w:rsid w:val="003427FA"/>
    <w:rsid w:val="00342DB1"/>
    <w:rsid w:val="00343082"/>
    <w:rsid w:val="00343131"/>
    <w:rsid w:val="00343BEA"/>
    <w:rsid w:val="00345D0F"/>
    <w:rsid w:val="00345DDF"/>
    <w:rsid w:val="00346152"/>
    <w:rsid w:val="00346879"/>
    <w:rsid w:val="003475A3"/>
    <w:rsid w:val="00347BEC"/>
    <w:rsid w:val="00347DB2"/>
    <w:rsid w:val="00347EA3"/>
    <w:rsid w:val="00350347"/>
    <w:rsid w:val="003504C7"/>
    <w:rsid w:val="003509E9"/>
    <w:rsid w:val="003528CA"/>
    <w:rsid w:val="0035648F"/>
    <w:rsid w:val="00356D81"/>
    <w:rsid w:val="00357B85"/>
    <w:rsid w:val="003604E5"/>
    <w:rsid w:val="003606C2"/>
    <w:rsid w:val="00360FA9"/>
    <w:rsid w:val="00363335"/>
    <w:rsid w:val="003635F5"/>
    <w:rsid w:val="003636A9"/>
    <w:rsid w:val="00363983"/>
    <w:rsid w:val="003639A4"/>
    <w:rsid w:val="00363AC8"/>
    <w:rsid w:val="00364447"/>
    <w:rsid w:val="003655AA"/>
    <w:rsid w:val="003657E6"/>
    <w:rsid w:val="00367401"/>
    <w:rsid w:val="00371DE3"/>
    <w:rsid w:val="00373881"/>
    <w:rsid w:val="00374692"/>
    <w:rsid w:val="00375206"/>
    <w:rsid w:val="00375B35"/>
    <w:rsid w:val="0037608C"/>
    <w:rsid w:val="00376EC9"/>
    <w:rsid w:val="0037779C"/>
    <w:rsid w:val="00377F1C"/>
    <w:rsid w:val="00381AF7"/>
    <w:rsid w:val="0038260A"/>
    <w:rsid w:val="00382A9E"/>
    <w:rsid w:val="00382B3A"/>
    <w:rsid w:val="00382C77"/>
    <w:rsid w:val="00384191"/>
    <w:rsid w:val="00385972"/>
    <w:rsid w:val="003859BE"/>
    <w:rsid w:val="00386042"/>
    <w:rsid w:val="00386E53"/>
    <w:rsid w:val="0039070B"/>
    <w:rsid w:val="00392003"/>
    <w:rsid w:val="0039243E"/>
    <w:rsid w:val="00392ABD"/>
    <w:rsid w:val="00392B6F"/>
    <w:rsid w:val="003931EF"/>
    <w:rsid w:val="00393617"/>
    <w:rsid w:val="0039375D"/>
    <w:rsid w:val="00395AF1"/>
    <w:rsid w:val="00396072"/>
    <w:rsid w:val="00397489"/>
    <w:rsid w:val="00397CAD"/>
    <w:rsid w:val="003A0754"/>
    <w:rsid w:val="003A17CF"/>
    <w:rsid w:val="003A1F38"/>
    <w:rsid w:val="003A32E8"/>
    <w:rsid w:val="003A3E90"/>
    <w:rsid w:val="003A4AC4"/>
    <w:rsid w:val="003A6E3C"/>
    <w:rsid w:val="003A7F16"/>
    <w:rsid w:val="003B0E82"/>
    <w:rsid w:val="003B35AA"/>
    <w:rsid w:val="003B38AC"/>
    <w:rsid w:val="003B3BCF"/>
    <w:rsid w:val="003B4DEB"/>
    <w:rsid w:val="003B4E2F"/>
    <w:rsid w:val="003B521A"/>
    <w:rsid w:val="003B5420"/>
    <w:rsid w:val="003B7EC2"/>
    <w:rsid w:val="003C0D46"/>
    <w:rsid w:val="003C0E21"/>
    <w:rsid w:val="003C0E62"/>
    <w:rsid w:val="003C2B44"/>
    <w:rsid w:val="003C357A"/>
    <w:rsid w:val="003C397F"/>
    <w:rsid w:val="003C40D0"/>
    <w:rsid w:val="003C49C1"/>
    <w:rsid w:val="003C70B7"/>
    <w:rsid w:val="003C70E5"/>
    <w:rsid w:val="003C7627"/>
    <w:rsid w:val="003C77B6"/>
    <w:rsid w:val="003D0797"/>
    <w:rsid w:val="003D0A63"/>
    <w:rsid w:val="003D1A14"/>
    <w:rsid w:val="003D1B9C"/>
    <w:rsid w:val="003D256D"/>
    <w:rsid w:val="003D3209"/>
    <w:rsid w:val="003D3312"/>
    <w:rsid w:val="003D34B8"/>
    <w:rsid w:val="003D3D8E"/>
    <w:rsid w:val="003D4399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268D"/>
    <w:rsid w:val="003E3F6B"/>
    <w:rsid w:val="003E4557"/>
    <w:rsid w:val="003E46A9"/>
    <w:rsid w:val="003E4803"/>
    <w:rsid w:val="003E4AB3"/>
    <w:rsid w:val="003E5650"/>
    <w:rsid w:val="003E5790"/>
    <w:rsid w:val="003E5B82"/>
    <w:rsid w:val="003F0F0D"/>
    <w:rsid w:val="003F2419"/>
    <w:rsid w:val="003F332D"/>
    <w:rsid w:val="003F39B7"/>
    <w:rsid w:val="003F39BF"/>
    <w:rsid w:val="003F4AE0"/>
    <w:rsid w:val="003F5039"/>
    <w:rsid w:val="003F7897"/>
    <w:rsid w:val="00400CE7"/>
    <w:rsid w:val="00401459"/>
    <w:rsid w:val="00401E35"/>
    <w:rsid w:val="00401FE8"/>
    <w:rsid w:val="00402E7D"/>
    <w:rsid w:val="004052E3"/>
    <w:rsid w:val="0040586D"/>
    <w:rsid w:val="004058B8"/>
    <w:rsid w:val="00406DB4"/>
    <w:rsid w:val="00407BDB"/>
    <w:rsid w:val="00410CB9"/>
    <w:rsid w:val="00410E88"/>
    <w:rsid w:val="00410E8F"/>
    <w:rsid w:val="00411B3C"/>
    <w:rsid w:val="00411B7D"/>
    <w:rsid w:val="004125B9"/>
    <w:rsid w:val="0041313D"/>
    <w:rsid w:val="00413ADF"/>
    <w:rsid w:val="00413DAC"/>
    <w:rsid w:val="00414AAD"/>
    <w:rsid w:val="004158C4"/>
    <w:rsid w:val="00415BA1"/>
    <w:rsid w:val="004176BE"/>
    <w:rsid w:val="0041783F"/>
    <w:rsid w:val="004202FD"/>
    <w:rsid w:val="00421022"/>
    <w:rsid w:val="0042249E"/>
    <w:rsid w:val="0042253A"/>
    <w:rsid w:val="00422FBA"/>
    <w:rsid w:val="004240B9"/>
    <w:rsid w:val="00424B68"/>
    <w:rsid w:val="00425BD2"/>
    <w:rsid w:val="00425C12"/>
    <w:rsid w:val="00425C4E"/>
    <w:rsid w:val="004266F2"/>
    <w:rsid w:val="00426A72"/>
    <w:rsid w:val="00427210"/>
    <w:rsid w:val="004272D2"/>
    <w:rsid w:val="00427516"/>
    <w:rsid w:val="00427892"/>
    <w:rsid w:val="00427BA0"/>
    <w:rsid w:val="00430718"/>
    <w:rsid w:val="004313D2"/>
    <w:rsid w:val="0043151E"/>
    <w:rsid w:val="0043184B"/>
    <w:rsid w:val="00431C9C"/>
    <w:rsid w:val="004328BD"/>
    <w:rsid w:val="00434209"/>
    <w:rsid w:val="00434B65"/>
    <w:rsid w:val="00434E72"/>
    <w:rsid w:val="00435334"/>
    <w:rsid w:val="00435A75"/>
    <w:rsid w:val="00436A8F"/>
    <w:rsid w:val="00437360"/>
    <w:rsid w:val="00440BF0"/>
    <w:rsid w:val="004417A3"/>
    <w:rsid w:val="0044198C"/>
    <w:rsid w:val="00441FC4"/>
    <w:rsid w:val="0044312D"/>
    <w:rsid w:val="0044461B"/>
    <w:rsid w:val="00444F02"/>
    <w:rsid w:val="00445334"/>
    <w:rsid w:val="00445FCD"/>
    <w:rsid w:val="004478E4"/>
    <w:rsid w:val="0045011D"/>
    <w:rsid w:val="004503CC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58E0"/>
    <w:rsid w:val="00466DAD"/>
    <w:rsid w:val="0046777A"/>
    <w:rsid w:val="004702A4"/>
    <w:rsid w:val="00470710"/>
    <w:rsid w:val="00470A44"/>
    <w:rsid w:val="004712FF"/>
    <w:rsid w:val="00473088"/>
    <w:rsid w:val="004749D9"/>
    <w:rsid w:val="0047602B"/>
    <w:rsid w:val="00477E34"/>
    <w:rsid w:val="00480798"/>
    <w:rsid w:val="0048148D"/>
    <w:rsid w:val="004825E0"/>
    <w:rsid w:val="00484C93"/>
    <w:rsid w:val="0048644C"/>
    <w:rsid w:val="004865F1"/>
    <w:rsid w:val="00486D7B"/>
    <w:rsid w:val="0049024D"/>
    <w:rsid w:val="004904DD"/>
    <w:rsid w:val="00492368"/>
    <w:rsid w:val="00492F9B"/>
    <w:rsid w:val="004948B8"/>
    <w:rsid w:val="0049599F"/>
    <w:rsid w:val="00495EFA"/>
    <w:rsid w:val="004973B5"/>
    <w:rsid w:val="004976B6"/>
    <w:rsid w:val="004A0F68"/>
    <w:rsid w:val="004A1062"/>
    <w:rsid w:val="004A3B72"/>
    <w:rsid w:val="004A4431"/>
    <w:rsid w:val="004A5171"/>
    <w:rsid w:val="004A5298"/>
    <w:rsid w:val="004A6AD6"/>
    <w:rsid w:val="004A709F"/>
    <w:rsid w:val="004A774E"/>
    <w:rsid w:val="004B03D8"/>
    <w:rsid w:val="004B196C"/>
    <w:rsid w:val="004B273F"/>
    <w:rsid w:val="004B2781"/>
    <w:rsid w:val="004B27F0"/>
    <w:rsid w:val="004B321E"/>
    <w:rsid w:val="004B3421"/>
    <w:rsid w:val="004B435A"/>
    <w:rsid w:val="004B4E2A"/>
    <w:rsid w:val="004B50C2"/>
    <w:rsid w:val="004B5A81"/>
    <w:rsid w:val="004B6930"/>
    <w:rsid w:val="004B6A5D"/>
    <w:rsid w:val="004C0702"/>
    <w:rsid w:val="004C0C2B"/>
    <w:rsid w:val="004C2006"/>
    <w:rsid w:val="004C205D"/>
    <w:rsid w:val="004C2375"/>
    <w:rsid w:val="004C336F"/>
    <w:rsid w:val="004C429E"/>
    <w:rsid w:val="004C5093"/>
    <w:rsid w:val="004C563D"/>
    <w:rsid w:val="004C5DA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1DFA"/>
    <w:rsid w:val="004E3A6D"/>
    <w:rsid w:val="004E3EC8"/>
    <w:rsid w:val="004E3FAD"/>
    <w:rsid w:val="004E45FE"/>
    <w:rsid w:val="004E495D"/>
    <w:rsid w:val="004E4B6C"/>
    <w:rsid w:val="004E509D"/>
    <w:rsid w:val="004F01D6"/>
    <w:rsid w:val="004F0E3F"/>
    <w:rsid w:val="004F1CD9"/>
    <w:rsid w:val="004F30DB"/>
    <w:rsid w:val="004F3F95"/>
    <w:rsid w:val="004F46AD"/>
    <w:rsid w:val="004F50EA"/>
    <w:rsid w:val="004F6AE9"/>
    <w:rsid w:val="004F6D9D"/>
    <w:rsid w:val="004F7D75"/>
    <w:rsid w:val="00500076"/>
    <w:rsid w:val="00500FB0"/>
    <w:rsid w:val="005013B3"/>
    <w:rsid w:val="005018EC"/>
    <w:rsid w:val="00503168"/>
    <w:rsid w:val="00505150"/>
    <w:rsid w:val="005051ED"/>
    <w:rsid w:val="00505803"/>
    <w:rsid w:val="00507B1D"/>
    <w:rsid w:val="00510313"/>
    <w:rsid w:val="00511230"/>
    <w:rsid w:val="005115B8"/>
    <w:rsid w:val="00512587"/>
    <w:rsid w:val="005147EB"/>
    <w:rsid w:val="00514956"/>
    <w:rsid w:val="0051572A"/>
    <w:rsid w:val="0051581B"/>
    <w:rsid w:val="00515FC4"/>
    <w:rsid w:val="005161F8"/>
    <w:rsid w:val="00516C31"/>
    <w:rsid w:val="00516D69"/>
    <w:rsid w:val="005172B5"/>
    <w:rsid w:val="00520097"/>
    <w:rsid w:val="005208C9"/>
    <w:rsid w:val="00521685"/>
    <w:rsid w:val="0052189D"/>
    <w:rsid w:val="00523018"/>
    <w:rsid w:val="005231D3"/>
    <w:rsid w:val="005233D4"/>
    <w:rsid w:val="00523781"/>
    <w:rsid w:val="00523F8B"/>
    <w:rsid w:val="0052499A"/>
    <w:rsid w:val="00526636"/>
    <w:rsid w:val="00526A2E"/>
    <w:rsid w:val="00526F68"/>
    <w:rsid w:val="00527F64"/>
    <w:rsid w:val="0053003E"/>
    <w:rsid w:val="00530A76"/>
    <w:rsid w:val="00531BE2"/>
    <w:rsid w:val="00532C11"/>
    <w:rsid w:val="005345CD"/>
    <w:rsid w:val="00534C64"/>
    <w:rsid w:val="00534F65"/>
    <w:rsid w:val="005358EE"/>
    <w:rsid w:val="00536720"/>
    <w:rsid w:val="00537AC9"/>
    <w:rsid w:val="005400F7"/>
    <w:rsid w:val="0054014E"/>
    <w:rsid w:val="00540ADD"/>
    <w:rsid w:val="00541118"/>
    <w:rsid w:val="0054325D"/>
    <w:rsid w:val="005450EC"/>
    <w:rsid w:val="00545A4C"/>
    <w:rsid w:val="00545F3B"/>
    <w:rsid w:val="00546247"/>
    <w:rsid w:val="0054631E"/>
    <w:rsid w:val="005477D3"/>
    <w:rsid w:val="00547F60"/>
    <w:rsid w:val="00550D85"/>
    <w:rsid w:val="005511B5"/>
    <w:rsid w:val="00552265"/>
    <w:rsid w:val="00553710"/>
    <w:rsid w:val="00555270"/>
    <w:rsid w:val="00555C12"/>
    <w:rsid w:val="00556932"/>
    <w:rsid w:val="00557420"/>
    <w:rsid w:val="00557CC7"/>
    <w:rsid w:val="00560419"/>
    <w:rsid w:val="005606CC"/>
    <w:rsid w:val="00560D28"/>
    <w:rsid w:val="00561213"/>
    <w:rsid w:val="0056156C"/>
    <w:rsid w:val="00561A93"/>
    <w:rsid w:val="00562252"/>
    <w:rsid w:val="00563C25"/>
    <w:rsid w:val="0056532E"/>
    <w:rsid w:val="005661C9"/>
    <w:rsid w:val="0056659A"/>
    <w:rsid w:val="0056663D"/>
    <w:rsid w:val="005670FD"/>
    <w:rsid w:val="0057057A"/>
    <w:rsid w:val="0057112D"/>
    <w:rsid w:val="00571D43"/>
    <w:rsid w:val="00572662"/>
    <w:rsid w:val="005729E0"/>
    <w:rsid w:val="005738F7"/>
    <w:rsid w:val="00574726"/>
    <w:rsid w:val="00575BE7"/>
    <w:rsid w:val="00576538"/>
    <w:rsid w:val="005774CA"/>
    <w:rsid w:val="005776E8"/>
    <w:rsid w:val="005777D5"/>
    <w:rsid w:val="00577E56"/>
    <w:rsid w:val="00580902"/>
    <w:rsid w:val="00581F36"/>
    <w:rsid w:val="00583109"/>
    <w:rsid w:val="00583EA1"/>
    <w:rsid w:val="00584957"/>
    <w:rsid w:val="00585318"/>
    <w:rsid w:val="00586430"/>
    <w:rsid w:val="00587219"/>
    <w:rsid w:val="0058728E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AD0"/>
    <w:rsid w:val="00596C15"/>
    <w:rsid w:val="00597380"/>
    <w:rsid w:val="005A1552"/>
    <w:rsid w:val="005A17BF"/>
    <w:rsid w:val="005A21E8"/>
    <w:rsid w:val="005A24E7"/>
    <w:rsid w:val="005A33B1"/>
    <w:rsid w:val="005A379B"/>
    <w:rsid w:val="005A478B"/>
    <w:rsid w:val="005A484E"/>
    <w:rsid w:val="005A53F9"/>
    <w:rsid w:val="005A6A39"/>
    <w:rsid w:val="005A74D8"/>
    <w:rsid w:val="005B0B7A"/>
    <w:rsid w:val="005B1122"/>
    <w:rsid w:val="005B1181"/>
    <w:rsid w:val="005B1A3F"/>
    <w:rsid w:val="005B2732"/>
    <w:rsid w:val="005B2918"/>
    <w:rsid w:val="005B35A4"/>
    <w:rsid w:val="005B3B1E"/>
    <w:rsid w:val="005B4031"/>
    <w:rsid w:val="005B4E9A"/>
    <w:rsid w:val="005B54B3"/>
    <w:rsid w:val="005B6C4B"/>
    <w:rsid w:val="005B741A"/>
    <w:rsid w:val="005B76EE"/>
    <w:rsid w:val="005C025F"/>
    <w:rsid w:val="005C0DB7"/>
    <w:rsid w:val="005C149B"/>
    <w:rsid w:val="005C1839"/>
    <w:rsid w:val="005C2574"/>
    <w:rsid w:val="005C469E"/>
    <w:rsid w:val="005C47D0"/>
    <w:rsid w:val="005C607E"/>
    <w:rsid w:val="005C76CE"/>
    <w:rsid w:val="005D0597"/>
    <w:rsid w:val="005D0AB5"/>
    <w:rsid w:val="005D133A"/>
    <w:rsid w:val="005D2671"/>
    <w:rsid w:val="005D38B5"/>
    <w:rsid w:val="005D4CBA"/>
    <w:rsid w:val="005D58B1"/>
    <w:rsid w:val="005D5E65"/>
    <w:rsid w:val="005D6B8D"/>
    <w:rsid w:val="005E070E"/>
    <w:rsid w:val="005E1B55"/>
    <w:rsid w:val="005E1F86"/>
    <w:rsid w:val="005E2466"/>
    <w:rsid w:val="005E2D87"/>
    <w:rsid w:val="005E3A82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24A6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1505"/>
    <w:rsid w:val="0060207B"/>
    <w:rsid w:val="00602B39"/>
    <w:rsid w:val="0060318B"/>
    <w:rsid w:val="0060335F"/>
    <w:rsid w:val="00604068"/>
    <w:rsid w:val="006054D7"/>
    <w:rsid w:val="006067A1"/>
    <w:rsid w:val="00607343"/>
    <w:rsid w:val="00607386"/>
    <w:rsid w:val="00607BF0"/>
    <w:rsid w:val="0061003F"/>
    <w:rsid w:val="00612233"/>
    <w:rsid w:val="006131FD"/>
    <w:rsid w:val="0061493F"/>
    <w:rsid w:val="006149DD"/>
    <w:rsid w:val="0061512E"/>
    <w:rsid w:val="0061601C"/>
    <w:rsid w:val="00616843"/>
    <w:rsid w:val="006169FD"/>
    <w:rsid w:val="00617276"/>
    <w:rsid w:val="00620242"/>
    <w:rsid w:val="00620555"/>
    <w:rsid w:val="00621836"/>
    <w:rsid w:val="006228F4"/>
    <w:rsid w:val="00622D71"/>
    <w:rsid w:val="0062353A"/>
    <w:rsid w:val="00626571"/>
    <w:rsid w:val="00627FD0"/>
    <w:rsid w:val="0063039B"/>
    <w:rsid w:val="00631177"/>
    <w:rsid w:val="006313AB"/>
    <w:rsid w:val="00634297"/>
    <w:rsid w:val="00635658"/>
    <w:rsid w:val="00635F97"/>
    <w:rsid w:val="006361C6"/>
    <w:rsid w:val="00636758"/>
    <w:rsid w:val="00640070"/>
    <w:rsid w:val="0064155D"/>
    <w:rsid w:val="00641B59"/>
    <w:rsid w:val="00641BDC"/>
    <w:rsid w:val="00641C7B"/>
    <w:rsid w:val="006424F2"/>
    <w:rsid w:val="006429A6"/>
    <w:rsid w:val="0064451B"/>
    <w:rsid w:val="00645ACE"/>
    <w:rsid w:val="0064651E"/>
    <w:rsid w:val="00646F63"/>
    <w:rsid w:val="00647170"/>
    <w:rsid w:val="0065070C"/>
    <w:rsid w:val="00650907"/>
    <w:rsid w:val="00650DDA"/>
    <w:rsid w:val="0065116B"/>
    <w:rsid w:val="0065122E"/>
    <w:rsid w:val="006514B6"/>
    <w:rsid w:val="00651FFB"/>
    <w:rsid w:val="006530AC"/>
    <w:rsid w:val="006541FE"/>
    <w:rsid w:val="00654A47"/>
    <w:rsid w:val="00655BDA"/>
    <w:rsid w:val="0065600D"/>
    <w:rsid w:val="00656998"/>
    <w:rsid w:val="00657A64"/>
    <w:rsid w:val="00657CB2"/>
    <w:rsid w:val="00660214"/>
    <w:rsid w:val="00661597"/>
    <w:rsid w:val="00662ACB"/>
    <w:rsid w:val="00663773"/>
    <w:rsid w:val="006640F9"/>
    <w:rsid w:val="0066452B"/>
    <w:rsid w:val="0066669A"/>
    <w:rsid w:val="00666AB9"/>
    <w:rsid w:val="006711C0"/>
    <w:rsid w:val="006714D1"/>
    <w:rsid w:val="006715FF"/>
    <w:rsid w:val="00671717"/>
    <w:rsid w:val="00672123"/>
    <w:rsid w:val="00673804"/>
    <w:rsid w:val="00673BE4"/>
    <w:rsid w:val="00673ECE"/>
    <w:rsid w:val="006751B5"/>
    <w:rsid w:val="00676F7A"/>
    <w:rsid w:val="00680D8F"/>
    <w:rsid w:val="0068173C"/>
    <w:rsid w:val="00681F89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D05"/>
    <w:rsid w:val="00690D33"/>
    <w:rsid w:val="00691A7B"/>
    <w:rsid w:val="00693EBA"/>
    <w:rsid w:val="00694208"/>
    <w:rsid w:val="00694505"/>
    <w:rsid w:val="006945EA"/>
    <w:rsid w:val="00694BF9"/>
    <w:rsid w:val="00695230"/>
    <w:rsid w:val="00695547"/>
    <w:rsid w:val="006959D0"/>
    <w:rsid w:val="00696085"/>
    <w:rsid w:val="006A0B64"/>
    <w:rsid w:val="006A0DCE"/>
    <w:rsid w:val="006A1076"/>
    <w:rsid w:val="006A1FAC"/>
    <w:rsid w:val="006A2711"/>
    <w:rsid w:val="006A2D70"/>
    <w:rsid w:val="006A3675"/>
    <w:rsid w:val="006A36A9"/>
    <w:rsid w:val="006A64AF"/>
    <w:rsid w:val="006A7054"/>
    <w:rsid w:val="006B0DC7"/>
    <w:rsid w:val="006B1661"/>
    <w:rsid w:val="006B1E47"/>
    <w:rsid w:val="006B2F37"/>
    <w:rsid w:val="006B31BE"/>
    <w:rsid w:val="006B40D1"/>
    <w:rsid w:val="006B4251"/>
    <w:rsid w:val="006B4693"/>
    <w:rsid w:val="006B4931"/>
    <w:rsid w:val="006B5C84"/>
    <w:rsid w:val="006B6173"/>
    <w:rsid w:val="006B667C"/>
    <w:rsid w:val="006B74F1"/>
    <w:rsid w:val="006B7B8C"/>
    <w:rsid w:val="006C1C0B"/>
    <w:rsid w:val="006C4CF1"/>
    <w:rsid w:val="006C55B4"/>
    <w:rsid w:val="006C5E80"/>
    <w:rsid w:val="006C660C"/>
    <w:rsid w:val="006C7682"/>
    <w:rsid w:val="006C7E4E"/>
    <w:rsid w:val="006D0AE6"/>
    <w:rsid w:val="006D2375"/>
    <w:rsid w:val="006D2EB3"/>
    <w:rsid w:val="006D5858"/>
    <w:rsid w:val="006D611E"/>
    <w:rsid w:val="006D7EF9"/>
    <w:rsid w:val="006E016D"/>
    <w:rsid w:val="006E0941"/>
    <w:rsid w:val="006E0B80"/>
    <w:rsid w:val="006E116A"/>
    <w:rsid w:val="006E175E"/>
    <w:rsid w:val="006E1F7B"/>
    <w:rsid w:val="006E293B"/>
    <w:rsid w:val="006E2F29"/>
    <w:rsid w:val="006E33DA"/>
    <w:rsid w:val="006E39C5"/>
    <w:rsid w:val="006E3C3A"/>
    <w:rsid w:val="006E4B05"/>
    <w:rsid w:val="006E4D85"/>
    <w:rsid w:val="006E5662"/>
    <w:rsid w:val="006E66EE"/>
    <w:rsid w:val="006E758B"/>
    <w:rsid w:val="006E75D7"/>
    <w:rsid w:val="006F008F"/>
    <w:rsid w:val="006F0A63"/>
    <w:rsid w:val="006F1C26"/>
    <w:rsid w:val="006F1C4A"/>
    <w:rsid w:val="006F206C"/>
    <w:rsid w:val="006F2909"/>
    <w:rsid w:val="006F2F21"/>
    <w:rsid w:val="006F31BE"/>
    <w:rsid w:val="006F3206"/>
    <w:rsid w:val="006F6464"/>
    <w:rsid w:val="006F6B66"/>
    <w:rsid w:val="006F7150"/>
    <w:rsid w:val="006F728E"/>
    <w:rsid w:val="006F7491"/>
    <w:rsid w:val="006F7AFF"/>
    <w:rsid w:val="007038CC"/>
    <w:rsid w:val="00704036"/>
    <w:rsid w:val="00704206"/>
    <w:rsid w:val="007048E1"/>
    <w:rsid w:val="00704905"/>
    <w:rsid w:val="00705A6C"/>
    <w:rsid w:val="00706592"/>
    <w:rsid w:val="00706CCF"/>
    <w:rsid w:val="00707D40"/>
    <w:rsid w:val="0071039F"/>
    <w:rsid w:val="007108DC"/>
    <w:rsid w:val="00710AEE"/>
    <w:rsid w:val="00711481"/>
    <w:rsid w:val="00711A28"/>
    <w:rsid w:val="00713002"/>
    <w:rsid w:val="007136D5"/>
    <w:rsid w:val="0071446A"/>
    <w:rsid w:val="007148DE"/>
    <w:rsid w:val="00717D79"/>
    <w:rsid w:val="00720A65"/>
    <w:rsid w:val="00722167"/>
    <w:rsid w:val="00724C81"/>
    <w:rsid w:val="00724E19"/>
    <w:rsid w:val="007257F1"/>
    <w:rsid w:val="00725E17"/>
    <w:rsid w:val="00726006"/>
    <w:rsid w:val="0072736E"/>
    <w:rsid w:val="007275B5"/>
    <w:rsid w:val="00730535"/>
    <w:rsid w:val="00732BD2"/>
    <w:rsid w:val="00732E27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51C"/>
    <w:rsid w:val="00741C20"/>
    <w:rsid w:val="007435B1"/>
    <w:rsid w:val="00744419"/>
    <w:rsid w:val="00744726"/>
    <w:rsid w:val="00745D9A"/>
    <w:rsid w:val="00746719"/>
    <w:rsid w:val="00747708"/>
    <w:rsid w:val="00747F9B"/>
    <w:rsid w:val="00750006"/>
    <w:rsid w:val="007501B7"/>
    <w:rsid w:val="00750CF7"/>
    <w:rsid w:val="00751784"/>
    <w:rsid w:val="00751FB2"/>
    <w:rsid w:val="0075219F"/>
    <w:rsid w:val="00752864"/>
    <w:rsid w:val="007532AD"/>
    <w:rsid w:val="00753507"/>
    <w:rsid w:val="00753BB4"/>
    <w:rsid w:val="00753E9E"/>
    <w:rsid w:val="007552E8"/>
    <w:rsid w:val="00756C80"/>
    <w:rsid w:val="00757170"/>
    <w:rsid w:val="00760331"/>
    <w:rsid w:val="0076166B"/>
    <w:rsid w:val="00761C21"/>
    <w:rsid w:val="00762867"/>
    <w:rsid w:val="00762BCF"/>
    <w:rsid w:val="00763B8A"/>
    <w:rsid w:val="00763F72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3DD"/>
    <w:rsid w:val="007738A0"/>
    <w:rsid w:val="00773A9F"/>
    <w:rsid w:val="007749FB"/>
    <w:rsid w:val="007750C5"/>
    <w:rsid w:val="00775A92"/>
    <w:rsid w:val="007760DA"/>
    <w:rsid w:val="00776A8A"/>
    <w:rsid w:val="00776E52"/>
    <w:rsid w:val="00780605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7DA2"/>
    <w:rsid w:val="00792AB7"/>
    <w:rsid w:val="00792ED9"/>
    <w:rsid w:val="0079358B"/>
    <w:rsid w:val="00793B33"/>
    <w:rsid w:val="00793F90"/>
    <w:rsid w:val="00794A9D"/>
    <w:rsid w:val="00794F64"/>
    <w:rsid w:val="0079615C"/>
    <w:rsid w:val="007968FF"/>
    <w:rsid w:val="00796A46"/>
    <w:rsid w:val="00797539"/>
    <w:rsid w:val="007A075E"/>
    <w:rsid w:val="007A14CE"/>
    <w:rsid w:val="007A17C0"/>
    <w:rsid w:val="007A20BD"/>
    <w:rsid w:val="007A243E"/>
    <w:rsid w:val="007A3680"/>
    <w:rsid w:val="007A4228"/>
    <w:rsid w:val="007A49F7"/>
    <w:rsid w:val="007A6203"/>
    <w:rsid w:val="007A7948"/>
    <w:rsid w:val="007B022E"/>
    <w:rsid w:val="007B089D"/>
    <w:rsid w:val="007B08CC"/>
    <w:rsid w:val="007B0AB2"/>
    <w:rsid w:val="007B13FE"/>
    <w:rsid w:val="007B1D6C"/>
    <w:rsid w:val="007B1DE4"/>
    <w:rsid w:val="007B293D"/>
    <w:rsid w:val="007B2BEE"/>
    <w:rsid w:val="007B3F8A"/>
    <w:rsid w:val="007B42C9"/>
    <w:rsid w:val="007B54BA"/>
    <w:rsid w:val="007B6046"/>
    <w:rsid w:val="007C027A"/>
    <w:rsid w:val="007C072B"/>
    <w:rsid w:val="007C293F"/>
    <w:rsid w:val="007C2A16"/>
    <w:rsid w:val="007C2F6D"/>
    <w:rsid w:val="007C347F"/>
    <w:rsid w:val="007C3D2D"/>
    <w:rsid w:val="007C474D"/>
    <w:rsid w:val="007C492A"/>
    <w:rsid w:val="007C57D4"/>
    <w:rsid w:val="007C7799"/>
    <w:rsid w:val="007D394F"/>
    <w:rsid w:val="007D3A25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816"/>
    <w:rsid w:val="007F196C"/>
    <w:rsid w:val="007F2190"/>
    <w:rsid w:val="007F340B"/>
    <w:rsid w:val="007F3615"/>
    <w:rsid w:val="007F43C5"/>
    <w:rsid w:val="007F4CFE"/>
    <w:rsid w:val="007F4D37"/>
    <w:rsid w:val="007F5363"/>
    <w:rsid w:val="007F53E1"/>
    <w:rsid w:val="007F5752"/>
    <w:rsid w:val="007F5B85"/>
    <w:rsid w:val="007F6704"/>
    <w:rsid w:val="007F6875"/>
    <w:rsid w:val="007F6BDC"/>
    <w:rsid w:val="007F6CB2"/>
    <w:rsid w:val="007F71DB"/>
    <w:rsid w:val="007F7F19"/>
    <w:rsid w:val="008008C2"/>
    <w:rsid w:val="00800E7A"/>
    <w:rsid w:val="00800F05"/>
    <w:rsid w:val="008018EB"/>
    <w:rsid w:val="008019DB"/>
    <w:rsid w:val="00801F5C"/>
    <w:rsid w:val="008025EC"/>
    <w:rsid w:val="008039D0"/>
    <w:rsid w:val="0080406E"/>
    <w:rsid w:val="0080483C"/>
    <w:rsid w:val="0080530B"/>
    <w:rsid w:val="0080598F"/>
    <w:rsid w:val="00806636"/>
    <w:rsid w:val="00806B66"/>
    <w:rsid w:val="00806C1C"/>
    <w:rsid w:val="00810660"/>
    <w:rsid w:val="00811546"/>
    <w:rsid w:val="00813792"/>
    <w:rsid w:val="00814235"/>
    <w:rsid w:val="00814909"/>
    <w:rsid w:val="008160B4"/>
    <w:rsid w:val="0081622D"/>
    <w:rsid w:val="008162E2"/>
    <w:rsid w:val="00817AC1"/>
    <w:rsid w:val="00820D14"/>
    <w:rsid w:val="0082168F"/>
    <w:rsid w:val="00822018"/>
    <w:rsid w:val="00822A71"/>
    <w:rsid w:val="008234CA"/>
    <w:rsid w:val="00826486"/>
    <w:rsid w:val="00826B8A"/>
    <w:rsid w:val="00826CE7"/>
    <w:rsid w:val="0083087A"/>
    <w:rsid w:val="00831400"/>
    <w:rsid w:val="00832F66"/>
    <w:rsid w:val="008332FF"/>
    <w:rsid w:val="008339B6"/>
    <w:rsid w:val="00833FFD"/>
    <w:rsid w:val="00834FA1"/>
    <w:rsid w:val="008360D9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384C"/>
    <w:rsid w:val="00844514"/>
    <w:rsid w:val="008450AA"/>
    <w:rsid w:val="00847798"/>
    <w:rsid w:val="00847A25"/>
    <w:rsid w:val="00847EF2"/>
    <w:rsid w:val="008504F6"/>
    <w:rsid w:val="00852168"/>
    <w:rsid w:val="0085271A"/>
    <w:rsid w:val="008530F3"/>
    <w:rsid w:val="00853432"/>
    <w:rsid w:val="00854616"/>
    <w:rsid w:val="008556B7"/>
    <w:rsid w:val="00856889"/>
    <w:rsid w:val="00856C01"/>
    <w:rsid w:val="00857458"/>
    <w:rsid w:val="00857D4B"/>
    <w:rsid w:val="008603C2"/>
    <w:rsid w:val="008613F8"/>
    <w:rsid w:val="00862640"/>
    <w:rsid w:val="00862AEF"/>
    <w:rsid w:val="0086347D"/>
    <w:rsid w:val="008638A5"/>
    <w:rsid w:val="0086411C"/>
    <w:rsid w:val="00864888"/>
    <w:rsid w:val="00864C9E"/>
    <w:rsid w:val="00865908"/>
    <w:rsid w:val="00865B88"/>
    <w:rsid w:val="00865EFA"/>
    <w:rsid w:val="00866FB8"/>
    <w:rsid w:val="00867DA8"/>
    <w:rsid w:val="00871775"/>
    <w:rsid w:val="008721B2"/>
    <w:rsid w:val="00873134"/>
    <w:rsid w:val="008731A6"/>
    <w:rsid w:val="00874858"/>
    <w:rsid w:val="00874DAC"/>
    <w:rsid w:val="00875BC2"/>
    <w:rsid w:val="00875D00"/>
    <w:rsid w:val="00876500"/>
    <w:rsid w:val="00877A5D"/>
    <w:rsid w:val="00877AAE"/>
    <w:rsid w:val="008812FE"/>
    <w:rsid w:val="00883456"/>
    <w:rsid w:val="0088392D"/>
    <w:rsid w:val="00883F10"/>
    <w:rsid w:val="008856CF"/>
    <w:rsid w:val="0088690D"/>
    <w:rsid w:val="00887289"/>
    <w:rsid w:val="00887298"/>
    <w:rsid w:val="008873B6"/>
    <w:rsid w:val="008878E5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A0C63"/>
    <w:rsid w:val="008A1B54"/>
    <w:rsid w:val="008A23CA"/>
    <w:rsid w:val="008A2524"/>
    <w:rsid w:val="008A2914"/>
    <w:rsid w:val="008A2C22"/>
    <w:rsid w:val="008A3A26"/>
    <w:rsid w:val="008A547D"/>
    <w:rsid w:val="008A612E"/>
    <w:rsid w:val="008A7DB8"/>
    <w:rsid w:val="008B0171"/>
    <w:rsid w:val="008B0D2F"/>
    <w:rsid w:val="008B1221"/>
    <w:rsid w:val="008B132F"/>
    <w:rsid w:val="008B14DC"/>
    <w:rsid w:val="008B1725"/>
    <w:rsid w:val="008B1AA6"/>
    <w:rsid w:val="008B1AA7"/>
    <w:rsid w:val="008B2A6A"/>
    <w:rsid w:val="008B2E67"/>
    <w:rsid w:val="008B36FC"/>
    <w:rsid w:val="008B39DD"/>
    <w:rsid w:val="008B4BCB"/>
    <w:rsid w:val="008B5FB6"/>
    <w:rsid w:val="008C1A85"/>
    <w:rsid w:val="008C3652"/>
    <w:rsid w:val="008C3C41"/>
    <w:rsid w:val="008C3EA4"/>
    <w:rsid w:val="008C4106"/>
    <w:rsid w:val="008C4C3D"/>
    <w:rsid w:val="008C514F"/>
    <w:rsid w:val="008C5E9C"/>
    <w:rsid w:val="008C695B"/>
    <w:rsid w:val="008C6BFD"/>
    <w:rsid w:val="008C6C3F"/>
    <w:rsid w:val="008D0EA0"/>
    <w:rsid w:val="008D274C"/>
    <w:rsid w:val="008D34A3"/>
    <w:rsid w:val="008D34C7"/>
    <w:rsid w:val="008D469D"/>
    <w:rsid w:val="008D4ABD"/>
    <w:rsid w:val="008D5E07"/>
    <w:rsid w:val="008D65F0"/>
    <w:rsid w:val="008D6621"/>
    <w:rsid w:val="008D6AF1"/>
    <w:rsid w:val="008D7AD7"/>
    <w:rsid w:val="008D7EC3"/>
    <w:rsid w:val="008E02A2"/>
    <w:rsid w:val="008E0DA2"/>
    <w:rsid w:val="008E26F3"/>
    <w:rsid w:val="008E2E90"/>
    <w:rsid w:val="008E39C7"/>
    <w:rsid w:val="008E3F86"/>
    <w:rsid w:val="008E4C8F"/>
    <w:rsid w:val="008E77DA"/>
    <w:rsid w:val="008F0C05"/>
    <w:rsid w:val="008F1233"/>
    <w:rsid w:val="008F12B7"/>
    <w:rsid w:val="008F18A9"/>
    <w:rsid w:val="008F3507"/>
    <w:rsid w:val="008F4F2E"/>
    <w:rsid w:val="008F5127"/>
    <w:rsid w:val="008F5431"/>
    <w:rsid w:val="008F54E0"/>
    <w:rsid w:val="008F6178"/>
    <w:rsid w:val="008F6288"/>
    <w:rsid w:val="008F7257"/>
    <w:rsid w:val="00901587"/>
    <w:rsid w:val="00903398"/>
    <w:rsid w:val="00904982"/>
    <w:rsid w:val="0090499F"/>
    <w:rsid w:val="00904F79"/>
    <w:rsid w:val="009050F5"/>
    <w:rsid w:val="0090649F"/>
    <w:rsid w:val="009066FD"/>
    <w:rsid w:val="00907670"/>
    <w:rsid w:val="009104AB"/>
    <w:rsid w:val="00910B5A"/>
    <w:rsid w:val="00911666"/>
    <w:rsid w:val="00911E61"/>
    <w:rsid w:val="009124B7"/>
    <w:rsid w:val="00912C34"/>
    <w:rsid w:val="009137A0"/>
    <w:rsid w:val="00913BEA"/>
    <w:rsid w:val="00915ACA"/>
    <w:rsid w:val="00916558"/>
    <w:rsid w:val="009166FA"/>
    <w:rsid w:val="0092270E"/>
    <w:rsid w:val="00922DD3"/>
    <w:rsid w:val="00926892"/>
    <w:rsid w:val="00926FB9"/>
    <w:rsid w:val="009274C7"/>
    <w:rsid w:val="0093160E"/>
    <w:rsid w:val="009317F3"/>
    <w:rsid w:val="009318AF"/>
    <w:rsid w:val="00932660"/>
    <w:rsid w:val="00932A4F"/>
    <w:rsid w:val="00932EFC"/>
    <w:rsid w:val="00933259"/>
    <w:rsid w:val="00933900"/>
    <w:rsid w:val="00933A52"/>
    <w:rsid w:val="0093634B"/>
    <w:rsid w:val="009367C4"/>
    <w:rsid w:val="0094218F"/>
    <w:rsid w:val="00943450"/>
    <w:rsid w:val="00943D47"/>
    <w:rsid w:val="00943FE7"/>
    <w:rsid w:val="0094442E"/>
    <w:rsid w:val="009446B8"/>
    <w:rsid w:val="00945201"/>
    <w:rsid w:val="0094655A"/>
    <w:rsid w:val="00946701"/>
    <w:rsid w:val="009468BF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53E6"/>
    <w:rsid w:val="009558CD"/>
    <w:rsid w:val="00955E08"/>
    <w:rsid w:val="00956616"/>
    <w:rsid w:val="009573A9"/>
    <w:rsid w:val="00957EFE"/>
    <w:rsid w:val="0096078C"/>
    <w:rsid w:val="00960873"/>
    <w:rsid w:val="009608F1"/>
    <w:rsid w:val="00960E36"/>
    <w:rsid w:val="00961E40"/>
    <w:rsid w:val="00962140"/>
    <w:rsid w:val="00962D10"/>
    <w:rsid w:val="00962D3C"/>
    <w:rsid w:val="0096308D"/>
    <w:rsid w:val="00963546"/>
    <w:rsid w:val="009642E1"/>
    <w:rsid w:val="00964571"/>
    <w:rsid w:val="009646D9"/>
    <w:rsid w:val="009649E8"/>
    <w:rsid w:val="00965FAB"/>
    <w:rsid w:val="0096742D"/>
    <w:rsid w:val="00970428"/>
    <w:rsid w:val="0097137C"/>
    <w:rsid w:val="00971400"/>
    <w:rsid w:val="009718F0"/>
    <w:rsid w:val="00972A85"/>
    <w:rsid w:val="0097435E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AEA"/>
    <w:rsid w:val="00985931"/>
    <w:rsid w:val="009860F2"/>
    <w:rsid w:val="009875B2"/>
    <w:rsid w:val="00987ABF"/>
    <w:rsid w:val="00991248"/>
    <w:rsid w:val="0099141A"/>
    <w:rsid w:val="00991666"/>
    <w:rsid w:val="0099191A"/>
    <w:rsid w:val="00991EA9"/>
    <w:rsid w:val="009923AC"/>
    <w:rsid w:val="009958B7"/>
    <w:rsid w:val="009963FB"/>
    <w:rsid w:val="009A04F2"/>
    <w:rsid w:val="009A1A1F"/>
    <w:rsid w:val="009A2361"/>
    <w:rsid w:val="009A2B2D"/>
    <w:rsid w:val="009A3DC5"/>
    <w:rsid w:val="009A45DC"/>
    <w:rsid w:val="009A4DA2"/>
    <w:rsid w:val="009A6055"/>
    <w:rsid w:val="009B10CE"/>
    <w:rsid w:val="009B120E"/>
    <w:rsid w:val="009B1A55"/>
    <w:rsid w:val="009B2DEA"/>
    <w:rsid w:val="009B2E78"/>
    <w:rsid w:val="009B33E2"/>
    <w:rsid w:val="009B377D"/>
    <w:rsid w:val="009B3B61"/>
    <w:rsid w:val="009B517B"/>
    <w:rsid w:val="009B5A30"/>
    <w:rsid w:val="009B5E48"/>
    <w:rsid w:val="009C0A3D"/>
    <w:rsid w:val="009C1A33"/>
    <w:rsid w:val="009C289C"/>
    <w:rsid w:val="009C3B05"/>
    <w:rsid w:val="009C3CF4"/>
    <w:rsid w:val="009C4AF9"/>
    <w:rsid w:val="009C6054"/>
    <w:rsid w:val="009C6F1C"/>
    <w:rsid w:val="009C76E8"/>
    <w:rsid w:val="009C7B5E"/>
    <w:rsid w:val="009D082E"/>
    <w:rsid w:val="009D10E7"/>
    <w:rsid w:val="009D19AB"/>
    <w:rsid w:val="009D20E2"/>
    <w:rsid w:val="009D2574"/>
    <w:rsid w:val="009D2840"/>
    <w:rsid w:val="009D374B"/>
    <w:rsid w:val="009D5920"/>
    <w:rsid w:val="009D5D2D"/>
    <w:rsid w:val="009D6128"/>
    <w:rsid w:val="009D6610"/>
    <w:rsid w:val="009D762B"/>
    <w:rsid w:val="009E3B6D"/>
    <w:rsid w:val="009E4060"/>
    <w:rsid w:val="009E5AAA"/>
    <w:rsid w:val="009E71FA"/>
    <w:rsid w:val="009E72DD"/>
    <w:rsid w:val="009F014C"/>
    <w:rsid w:val="009F0F70"/>
    <w:rsid w:val="009F1EA6"/>
    <w:rsid w:val="009F1FC4"/>
    <w:rsid w:val="009F234D"/>
    <w:rsid w:val="009F25DB"/>
    <w:rsid w:val="009F4714"/>
    <w:rsid w:val="009F4A95"/>
    <w:rsid w:val="009F4BA0"/>
    <w:rsid w:val="009F5366"/>
    <w:rsid w:val="009F5825"/>
    <w:rsid w:val="009F5DE7"/>
    <w:rsid w:val="009F6237"/>
    <w:rsid w:val="009F7281"/>
    <w:rsid w:val="009F796B"/>
    <w:rsid w:val="009F7A1E"/>
    <w:rsid w:val="009F7D50"/>
    <w:rsid w:val="00A0011C"/>
    <w:rsid w:val="00A0133D"/>
    <w:rsid w:val="00A05015"/>
    <w:rsid w:val="00A0779B"/>
    <w:rsid w:val="00A1038D"/>
    <w:rsid w:val="00A10939"/>
    <w:rsid w:val="00A1204D"/>
    <w:rsid w:val="00A127F3"/>
    <w:rsid w:val="00A12E4A"/>
    <w:rsid w:val="00A13081"/>
    <w:rsid w:val="00A13487"/>
    <w:rsid w:val="00A135C6"/>
    <w:rsid w:val="00A13B5C"/>
    <w:rsid w:val="00A143E6"/>
    <w:rsid w:val="00A1501D"/>
    <w:rsid w:val="00A15A5C"/>
    <w:rsid w:val="00A15C74"/>
    <w:rsid w:val="00A17339"/>
    <w:rsid w:val="00A20537"/>
    <w:rsid w:val="00A21186"/>
    <w:rsid w:val="00A212DD"/>
    <w:rsid w:val="00A21328"/>
    <w:rsid w:val="00A22D6B"/>
    <w:rsid w:val="00A24A1B"/>
    <w:rsid w:val="00A25E48"/>
    <w:rsid w:val="00A25E7D"/>
    <w:rsid w:val="00A31105"/>
    <w:rsid w:val="00A328C8"/>
    <w:rsid w:val="00A33430"/>
    <w:rsid w:val="00A338BD"/>
    <w:rsid w:val="00A34104"/>
    <w:rsid w:val="00A344DB"/>
    <w:rsid w:val="00A35C6D"/>
    <w:rsid w:val="00A36539"/>
    <w:rsid w:val="00A36D00"/>
    <w:rsid w:val="00A37193"/>
    <w:rsid w:val="00A40A3E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50757"/>
    <w:rsid w:val="00A5076A"/>
    <w:rsid w:val="00A514B6"/>
    <w:rsid w:val="00A52282"/>
    <w:rsid w:val="00A5396B"/>
    <w:rsid w:val="00A53E61"/>
    <w:rsid w:val="00A55944"/>
    <w:rsid w:val="00A57111"/>
    <w:rsid w:val="00A579BA"/>
    <w:rsid w:val="00A60673"/>
    <w:rsid w:val="00A61E8A"/>
    <w:rsid w:val="00A62014"/>
    <w:rsid w:val="00A623D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4749"/>
    <w:rsid w:val="00A75A73"/>
    <w:rsid w:val="00A77F67"/>
    <w:rsid w:val="00A826AD"/>
    <w:rsid w:val="00A84143"/>
    <w:rsid w:val="00A842C5"/>
    <w:rsid w:val="00A8451F"/>
    <w:rsid w:val="00A8471D"/>
    <w:rsid w:val="00A85448"/>
    <w:rsid w:val="00A85DBE"/>
    <w:rsid w:val="00A8637A"/>
    <w:rsid w:val="00A864D1"/>
    <w:rsid w:val="00A86A19"/>
    <w:rsid w:val="00A86A89"/>
    <w:rsid w:val="00A86E85"/>
    <w:rsid w:val="00A870D3"/>
    <w:rsid w:val="00A874B8"/>
    <w:rsid w:val="00A8761F"/>
    <w:rsid w:val="00A9033C"/>
    <w:rsid w:val="00A92248"/>
    <w:rsid w:val="00A93608"/>
    <w:rsid w:val="00A93627"/>
    <w:rsid w:val="00A940BE"/>
    <w:rsid w:val="00A95A01"/>
    <w:rsid w:val="00A96041"/>
    <w:rsid w:val="00A97224"/>
    <w:rsid w:val="00A97617"/>
    <w:rsid w:val="00A97723"/>
    <w:rsid w:val="00A977F5"/>
    <w:rsid w:val="00A97E2D"/>
    <w:rsid w:val="00AA11CA"/>
    <w:rsid w:val="00AA237B"/>
    <w:rsid w:val="00AA2521"/>
    <w:rsid w:val="00AA3AE9"/>
    <w:rsid w:val="00AA483F"/>
    <w:rsid w:val="00AA4C21"/>
    <w:rsid w:val="00AA5BF2"/>
    <w:rsid w:val="00AA6966"/>
    <w:rsid w:val="00AA77DC"/>
    <w:rsid w:val="00AA7B22"/>
    <w:rsid w:val="00AA7EEF"/>
    <w:rsid w:val="00AB0F84"/>
    <w:rsid w:val="00AB7CCB"/>
    <w:rsid w:val="00AC03EE"/>
    <w:rsid w:val="00AC0CC1"/>
    <w:rsid w:val="00AC11AB"/>
    <w:rsid w:val="00AC141A"/>
    <w:rsid w:val="00AC1D0A"/>
    <w:rsid w:val="00AC3F9A"/>
    <w:rsid w:val="00AC5333"/>
    <w:rsid w:val="00AC56D9"/>
    <w:rsid w:val="00AC5F0C"/>
    <w:rsid w:val="00AC60F0"/>
    <w:rsid w:val="00AC65E1"/>
    <w:rsid w:val="00AC76D2"/>
    <w:rsid w:val="00AD0E48"/>
    <w:rsid w:val="00AD0E75"/>
    <w:rsid w:val="00AD312E"/>
    <w:rsid w:val="00AD44C5"/>
    <w:rsid w:val="00AD48A7"/>
    <w:rsid w:val="00AD4975"/>
    <w:rsid w:val="00AD6174"/>
    <w:rsid w:val="00AD68AC"/>
    <w:rsid w:val="00AD7C78"/>
    <w:rsid w:val="00AD7EE0"/>
    <w:rsid w:val="00AE0128"/>
    <w:rsid w:val="00AE3EC9"/>
    <w:rsid w:val="00AE42A5"/>
    <w:rsid w:val="00AE4B44"/>
    <w:rsid w:val="00AE60B2"/>
    <w:rsid w:val="00AE65F9"/>
    <w:rsid w:val="00AE6BB6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3A"/>
    <w:rsid w:val="00AF506B"/>
    <w:rsid w:val="00AF50DE"/>
    <w:rsid w:val="00AF5174"/>
    <w:rsid w:val="00AF5688"/>
    <w:rsid w:val="00AF581B"/>
    <w:rsid w:val="00AF5FB3"/>
    <w:rsid w:val="00AF62A4"/>
    <w:rsid w:val="00AF6909"/>
    <w:rsid w:val="00AF6F98"/>
    <w:rsid w:val="00AF72E2"/>
    <w:rsid w:val="00AF755B"/>
    <w:rsid w:val="00AF760F"/>
    <w:rsid w:val="00AF7DF9"/>
    <w:rsid w:val="00B00362"/>
    <w:rsid w:val="00B004B8"/>
    <w:rsid w:val="00B009D8"/>
    <w:rsid w:val="00B01A85"/>
    <w:rsid w:val="00B01E91"/>
    <w:rsid w:val="00B046FE"/>
    <w:rsid w:val="00B0486B"/>
    <w:rsid w:val="00B0660F"/>
    <w:rsid w:val="00B073DD"/>
    <w:rsid w:val="00B076CD"/>
    <w:rsid w:val="00B10A64"/>
    <w:rsid w:val="00B10B0D"/>
    <w:rsid w:val="00B12095"/>
    <w:rsid w:val="00B129D5"/>
    <w:rsid w:val="00B1361E"/>
    <w:rsid w:val="00B13ABC"/>
    <w:rsid w:val="00B1419B"/>
    <w:rsid w:val="00B14FD7"/>
    <w:rsid w:val="00B15969"/>
    <w:rsid w:val="00B167BD"/>
    <w:rsid w:val="00B2055E"/>
    <w:rsid w:val="00B20A1A"/>
    <w:rsid w:val="00B21FA1"/>
    <w:rsid w:val="00B23243"/>
    <w:rsid w:val="00B25908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7A7E"/>
    <w:rsid w:val="00B401E3"/>
    <w:rsid w:val="00B4078F"/>
    <w:rsid w:val="00B40E34"/>
    <w:rsid w:val="00B41081"/>
    <w:rsid w:val="00B417FD"/>
    <w:rsid w:val="00B423B8"/>
    <w:rsid w:val="00B439D7"/>
    <w:rsid w:val="00B43A5F"/>
    <w:rsid w:val="00B449E6"/>
    <w:rsid w:val="00B45886"/>
    <w:rsid w:val="00B4636C"/>
    <w:rsid w:val="00B466DA"/>
    <w:rsid w:val="00B46B81"/>
    <w:rsid w:val="00B47085"/>
    <w:rsid w:val="00B47407"/>
    <w:rsid w:val="00B47966"/>
    <w:rsid w:val="00B50CB1"/>
    <w:rsid w:val="00B528AD"/>
    <w:rsid w:val="00B52BC7"/>
    <w:rsid w:val="00B533BF"/>
    <w:rsid w:val="00B53A4A"/>
    <w:rsid w:val="00B53AA3"/>
    <w:rsid w:val="00B547F0"/>
    <w:rsid w:val="00B54F5B"/>
    <w:rsid w:val="00B55394"/>
    <w:rsid w:val="00B5590E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09D"/>
    <w:rsid w:val="00B62549"/>
    <w:rsid w:val="00B63D6C"/>
    <w:rsid w:val="00B648A8"/>
    <w:rsid w:val="00B64927"/>
    <w:rsid w:val="00B656BE"/>
    <w:rsid w:val="00B65765"/>
    <w:rsid w:val="00B65D35"/>
    <w:rsid w:val="00B677A8"/>
    <w:rsid w:val="00B70729"/>
    <w:rsid w:val="00B70748"/>
    <w:rsid w:val="00B717E1"/>
    <w:rsid w:val="00B71B82"/>
    <w:rsid w:val="00B71F5B"/>
    <w:rsid w:val="00B7236F"/>
    <w:rsid w:val="00B72CA0"/>
    <w:rsid w:val="00B732A7"/>
    <w:rsid w:val="00B73D9A"/>
    <w:rsid w:val="00B7435A"/>
    <w:rsid w:val="00B744FD"/>
    <w:rsid w:val="00B748B2"/>
    <w:rsid w:val="00B74F5A"/>
    <w:rsid w:val="00B759E2"/>
    <w:rsid w:val="00B76D31"/>
    <w:rsid w:val="00B80E7B"/>
    <w:rsid w:val="00B81241"/>
    <w:rsid w:val="00B81D07"/>
    <w:rsid w:val="00B82338"/>
    <w:rsid w:val="00B83A3E"/>
    <w:rsid w:val="00B8444F"/>
    <w:rsid w:val="00B849C9"/>
    <w:rsid w:val="00B8503C"/>
    <w:rsid w:val="00B850AC"/>
    <w:rsid w:val="00B87324"/>
    <w:rsid w:val="00B87E91"/>
    <w:rsid w:val="00B910C2"/>
    <w:rsid w:val="00B92652"/>
    <w:rsid w:val="00B92845"/>
    <w:rsid w:val="00B929A1"/>
    <w:rsid w:val="00B946BE"/>
    <w:rsid w:val="00B94BC5"/>
    <w:rsid w:val="00B950EA"/>
    <w:rsid w:val="00B951FA"/>
    <w:rsid w:val="00B96705"/>
    <w:rsid w:val="00B96F21"/>
    <w:rsid w:val="00B972BA"/>
    <w:rsid w:val="00BA0402"/>
    <w:rsid w:val="00BA1DC3"/>
    <w:rsid w:val="00BA2971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3160"/>
    <w:rsid w:val="00BB3336"/>
    <w:rsid w:val="00BB3F42"/>
    <w:rsid w:val="00BB4346"/>
    <w:rsid w:val="00BB497E"/>
    <w:rsid w:val="00BB5047"/>
    <w:rsid w:val="00BB61FF"/>
    <w:rsid w:val="00BB6400"/>
    <w:rsid w:val="00BB7489"/>
    <w:rsid w:val="00BC00FA"/>
    <w:rsid w:val="00BC078D"/>
    <w:rsid w:val="00BC239E"/>
    <w:rsid w:val="00BC3097"/>
    <w:rsid w:val="00BC3E68"/>
    <w:rsid w:val="00BC4851"/>
    <w:rsid w:val="00BC6544"/>
    <w:rsid w:val="00BD0C91"/>
    <w:rsid w:val="00BD0E15"/>
    <w:rsid w:val="00BD0F81"/>
    <w:rsid w:val="00BD101D"/>
    <w:rsid w:val="00BD54BE"/>
    <w:rsid w:val="00BD5EE0"/>
    <w:rsid w:val="00BD667B"/>
    <w:rsid w:val="00BD68D0"/>
    <w:rsid w:val="00BD6D20"/>
    <w:rsid w:val="00BD6E48"/>
    <w:rsid w:val="00BE0D76"/>
    <w:rsid w:val="00BE1282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116F"/>
    <w:rsid w:val="00BF2AF6"/>
    <w:rsid w:val="00BF3212"/>
    <w:rsid w:val="00BF3B82"/>
    <w:rsid w:val="00BF3C61"/>
    <w:rsid w:val="00BF3D75"/>
    <w:rsid w:val="00BF3D76"/>
    <w:rsid w:val="00BF40DF"/>
    <w:rsid w:val="00BF4EDC"/>
    <w:rsid w:val="00BF5822"/>
    <w:rsid w:val="00BF6008"/>
    <w:rsid w:val="00BF6CE1"/>
    <w:rsid w:val="00BF734A"/>
    <w:rsid w:val="00BF77AB"/>
    <w:rsid w:val="00BF7A85"/>
    <w:rsid w:val="00C0214D"/>
    <w:rsid w:val="00C02B79"/>
    <w:rsid w:val="00C03583"/>
    <w:rsid w:val="00C038EC"/>
    <w:rsid w:val="00C03981"/>
    <w:rsid w:val="00C04374"/>
    <w:rsid w:val="00C04545"/>
    <w:rsid w:val="00C0485B"/>
    <w:rsid w:val="00C05AF5"/>
    <w:rsid w:val="00C06143"/>
    <w:rsid w:val="00C063C7"/>
    <w:rsid w:val="00C07C4B"/>
    <w:rsid w:val="00C115F2"/>
    <w:rsid w:val="00C1192D"/>
    <w:rsid w:val="00C14E41"/>
    <w:rsid w:val="00C15598"/>
    <w:rsid w:val="00C15AFE"/>
    <w:rsid w:val="00C15CFF"/>
    <w:rsid w:val="00C164C1"/>
    <w:rsid w:val="00C168B9"/>
    <w:rsid w:val="00C16AF9"/>
    <w:rsid w:val="00C172F2"/>
    <w:rsid w:val="00C207FE"/>
    <w:rsid w:val="00C20CC8"/>
    <w:rsid w:val="00C211C9"/>
    <w:rsid w:val="00C21931"/>
    <w:rsid w:val="00C221B8"/>
    <w:rsid w:val="00C22214"/>
    <w:rsid w:val="00C22801"/>
    <w:rsid w:val="00C22A6A"/>
    <w:rsid w:val="00C2412F"/>
    <w:rsid w:val="00C242AA"/>
    <w:rsid w:val="00C259A0"/>
    <w:rsid w:val="00C27A9B"/>
    <w:rsid w:val="00C30140"/>
    <w:rsid w:val="00C30498"/>
    <w:rsid w:val="00C3099E"/>
    <w:rsid w:val="00C31979"/>
    <w:rsid w:val="00C3266D"/>
    <w:rsid w:val="00C32B75"/>
    <w:rsid w:val="00C330F5"/>
    <w:rsid w:val="00C334B1"/>
    <w:rsid w:val="00C3374F"/>
    <w:rsid w:val="00C3461E"/>
    <w:rsid w:val="00C3568E"/>
    <w:rsid w:val="00C356BA"/>
    <w:rsid w:val="00C35D5C"/>
    <w:rsid w:val="00C36C4F"/>
    <w:rsid w:val="00C404A6"/>
    <w:rsid w:val="00C41B31"/>
    <w:rsid w:val="00C43624"/>
    <w:rsid w:val="00C43EFB"/>
    <w:rsid w:val="00C44C0F"/>
    <w:rsid w:val="00C466DF"/>
    <w:rsid w:val="00C5271E"/>
    <w:rsid w:val="00C52D21"/>
    <w:rsid w:val="00C52F78"/>
    <w:rsid w:val="00C531B0"/>
    <w:rsid w:val="00C5390C"/>
    <w:rsid w:val="00C53B86"/>
    <w:rsid w:val="00C56A47"/>
    <w:rsid w:val="00C60767"/>
    <w:rsid w:val="00C609FB"/>
    <w:rsid w:val="00C60F71"/>
    <w:rsid w:val="00C61ACF"/>
    <w:rsid w:val="00C6279E"/>
    <w:rsid w:val="00C62BAF"/>
    <w:rsid w:val="00C63FAA"/>
    <w:rsid w:val="00C64D51"/>
    <w:rsid w:val="00C659FC"/>
    <w:rsid w:val="00C6775A"/>
    <w:rsid w:val="00C67CDE"/>
    <w:rsid w:val="00C70004"/>
    <w:rsid w:val="00C7051D"/>
    <w:rsid w:val="00C70A74"/>
    <w:rsid w:val="00C70B36"/>
    <w:rsid w:val="00C70B38"/>
    <w:rsid w:val="00C72F9D"/>
    <w:rsid w:val="00C73554"/>
    <w:rsid w:val="00C73CAC"/>
    <w:rsid w:val="00C7423E"/>
    <w:rsid w:val="00C742ED"/>
    <w:rsid w:val="00C7601E"/>
    <w:rsid w:val="00C76254"/>
    <w:rsid w:val="00C7640B"/>
    <w:rsid w:val="00C7678E"/>
    <w:rsid w:val="00C76B0A"/>
    <w:rsid w:val="00C76FAA"/>
    <w:rsid w:val="00C77081"/>
    <w:rsid w:val="00C819C8"/>
    <w:rsid w:val="00C8204F"/>
    <w:rsid w:val="00C83810"/>
    <w:rsid w:val="00C83BD6"/>
    <w:rsid w:val="00C85EB2"/>
    <w:rsid w:val="00C87012"/>
    <w:rsid w:val="00C87536"/>
    <w:rsid w:val="00C877C4"/>
    <w:rsid w:val="00C90287"/>
    <w:rsid w:val="00C905BA"/>
    <w:rsid w:val="00C9091E"/>
    <w:rsid w:val="00C92101"/>
    <w:rsid w:val="00C9217F"/>
    <w:rsid w:val="00C94991"/>
    <w:rsid w:val="00C9552A"/>
    <w:rsid w:val="00C9619A"/>
    <w:rsid w:val="00C96719"/>
    <w:rsid w:val="00C96AC0"/>
    <w:rsid w:val="00C978FD"/>
    <w:rsid w:val="00CA0719"/>
    <w:rsid w:val="00CA1A54"/>
    <w:rsid w:val="00CA1F19"/>
    <w:rsid w:val="00CA2831"/>
    <w:rsid w:val="00CA2BC0"/>
    <w:rsid w:val="00CA3238"/>
    <w:rsid w:val="00CA3547"/>
    <w:rsid w:val="00CA4528"/>
    <w:rsid w:val="00CA528A"/>
    <w:rsid w:val="00CA529F"/>
    <w:rsid w:val="00CA534C"/>
    <w:rsid w:val="00CA5526"/>
    <w:rsid w:val="00CA6D97"/>
    <w:rsid w:val="00CB2520"/>
    <w:rsid w:val="00CB2AA8"/>
    <w:rsid w:val="00CB2B1E"/>
    <w:rsid w:val="00CB2F59"/>
    <w:rsid w:val="00CB38C8"/>
    <w:rsid w:val="00CB3D69"/>
    <w:rsid w:val="00CB4DEB"/>
    <w:rsid w:val="00CB5348"/>
    <w:rsid w:val="00CB7495"/>
    <w:rsid w:val="00CB7BE8"/>
    <w:rsid w:val="00CC0736"/>
    <w:rsid w:val="00CC0B19"/>
    <w:rsid w:val="00CC0EFB"/>
    <w:rsid w:val="00CC0F5D"/>
    <w:rsid w:val="00CC2B3B"/>
    <w:rsid w:val="00CC392D"/>
    <w:rsid w:val="00CC3C72"/>
    <w:rsid w:val="00CC4BCE"/>
    <w:rsid w:val="00CC520D"/>
    <w:rsid w:val="00CC52DA"/>
    <w:rsid w:val="00CC53C3"/>
    <w:rsid w:val="00CC5FFC"/>
    <w:rsid w:val="00CC6682"/>
    <w:rsid w:val="00CC697A"/>
    <w:rsid w:val="00CC70FC"/>
    <w:rsid w:val="00CC7972"/>
    <w:rsid w:val="00CD0D10"/>
    <w:rsid w:val="00CD0DF1"/>
    <w:rsid w:val="00CD13F0"/>
    <w:rsid w:val="00CD16F5"/>
    <w:rsid w:val="00CD2046"/>
    <w:rsid w:val="00CD207C"/>
    <w:rsid w:val="00CD3B75"/>
    <w:rsid w:val="00CD3C25"/>
    <w:rsid w:val="00CD3D2B"/>
    <w:rsid w:val="00CD4555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51E5"/>
    <w:rsid w:val="00CE5FE0"/>
    <w:rsid w:val="00CE6A7D"/>
    <w:rsid w:val="00CE6B9C"/>
    <w:rsid w:val="00CE7045"/>
    <w:rsid w:val="00CE747D"/>
    <w:rsid w:val="00CF0989"/>
    <w:rsid w:val="00CF1A99"/>
    <w:rsid w:val="00CF1CA8"/>
    <w:rsid w:val="00CF26E8"/>
    <w:rsid w:val="00CF3590"/>
    <w:rsid w:val="00CF36C7"/>
    <w:rsid w:val="00CF4E4A"/>
    <w:rsid w:val="00CF53F3"/>
    <w:rsid w:val="00CF6872"/>
    <w:rsid w:val="00D01D44"/>
    <w:rsid w:val="00D034BC"/>
    <w:rsid w:val="00D04414"/>
    <w:rsid w:val="00D04D0D"/>
    <w:rsid w:val="00D050F5"/>
    <w:rsid w:val="00D057F1"/>
    <w:rsid w:val="00D06192"/>
    <w:rsid w:val="00D0687F"/>
    <w:rsid w:val="00D07FA9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22524"/>
    <w:rsid w:val="00D2282D"/>
    <w:rsid w:val="00D243AD"/>
    <w:rsid w:val="00D24CE0"/>
    <w:rsid w:val="00D26418"/>
    <w:rsid w:val="00D26483"/>
    <w:rsid w:val="00D27AF8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7C9"/>
    <w:rsid w:val="00D40E5C"/>
    <w:rsid w:val="00D42AC1"/>
    <w:rsid w:val="00D45DD8"/>
    <w:rsid w:val="00D50C77"/>
    <w:rsid w:val="00D50E7E"/>
    <w:rsid w:val="00D515CA"/>
    <w:rsid w:val="00D53630"/>
    <w:rsid w:val="00D549FA"/>
    <w:rsid w:val="00D55123"/>
    <w:rsid w:val="00D57557"/>
    <w:rsid w:val="00D57797"/>
    <w:rsid w:val="00D603EE"/>
    <w:rsid w:val="00D60CA4"/>
    <w:rsid w:val="00D61BBA"/>
    <w:rsid w:val="00D63504"/>
    <w:rsid w:val="00D643F9"/>
    <w:rsid w:val="00D653A5"/>
    <w:rsid w:val="00D65564"/>
    <w:rsid w:val="00D65DC8"/>
    <w:rsid w:val="00D6679D"/>
    <w:rsid w:val="00D67517"/>
    <w:rsid w:val="00D67598"/>
    <w:rsid w:val="00D67CBC"/>
    <w:rsid w:val="00D67E6C"/>
    <w:rsid w:val="00D702C3"/>
    <w:rsid w:val="00D7052A"/>
    <w:rsid w:val="00D70BB7"/>
    <w:rsid w:val="00D72348"/>
    <w:rsid w:val="00D7247B"/>
    <w:rsid w:val="00D7250B"/>
    <w:rsid w:val="00D72599"/>
    <w:rsid w:val="00D72D89"/>
    <w:rsid w:val="00D73F2B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FF4"/>
    <w:rsid w:val="00D83760"/>
    <w:rsid w:val="00D8519A"/>
    <w:rsid w:val="00D8580C"/>
    <w:rsid w:val="00D86A78"/>
    <w:rsid w:val="00D877C6"/>
    <w:rsid w:val="00D877F9"/>
    <w:rsid w:val="00D908C9"/>
    <w:rsid w:val="00D92276"/>
    <w:rsid w:val="00D92F97"/>
    <w:rsid w:val="00D936DC"/>
    <w:rsid w:val="00D93775"/>
    <w:rsid w:val="00D953C0"/>
    <w:rsid w:val="00D967E4"/>
    <w:rsid w:val="00D97854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1191"/>
    <w:rsid w:val="00DB1F41"/>
    <w:rsid w:val="00DB32C0"/>
    <w:rsid w:val="00DB369E"/>
    <w:rsid w:val="00DB398F"/>
    <w:rsid w:val="00DB3C6D"/>
    <w:rsid w:val="00DB3EEA"/>
    <w:rsid w:val="00DB4361"/>
    <w:rsid w:val="00DB48EE"/>
    <w:rsid w:val="00DB5103"/>
    <w:rsid w:val="00DB5DA2"/>
    <w:rsid w:val="00DB5F6C"/>
    <w:rsid w:val="00DB6D4F"/>
    <w:rsid w:val="00DB7300"/>
    <w:rsid w:val="00DC0011"/>
    <w:rsid w:val="00DC0169"/>
    <w:rsid w:val="00DC02E0"/>
    <w:rsid w:val="00DC0726"/>
    <w:rsid w:val="00DC0FBB"/>
    <w:rsid w:val="00DC12D9"/>
    <w:rsid w:val="00DC2284"/>
    <w:rsid w:val="00DC37DD"/>
    <w:rsid w:val="00DC425F"/>
    <w:rsid w:val="00DC4351"/>
    <w:rsid w:val="00DC4A5B"/>
    <w:rsid w:val="00DC6CE1"/>
    <w:rsid w:val="00DC7487"/>
    <w:rsid w:val="00DD26D1"/>
    <w:rsid w:val="00DD3FB9"/>
    <w:rsid w:val="00DD3FE9"/>
    <w:rsid w:val="00DD4BA5"/>
    <w:rsid w:val="00DD4E2B"/>
    <w:rsid w:val="00DD520C"/>
    <w:rsid w:val="00DD5754"/>
    <w:rsid w:val="00DD5803"/>
    <w:rsid w:val="00DD5B57"/>
    <w:rsid w:val="00DD5EC0"/>
    <w:rsid w:val="00DD5F35"/>
    <w:rsid w:val="00DD5F47"/>
    <w:rsid w:val="00DD6117"/>
    <w:rsid w:val="00DD6EF7"/>
    <w:rsid w:val="00DD7FD4"/>
    <w:rsid w:val="00DE0158"/>
    <w:rsid w:val="00DE09CD"/>
    <w:rsid w:val="00DE1F8A"/>
    <w:rsid w:val="00DE26C9"/>
    <w:rsid w:val="00DE2BE1"/>
    <w:rsid w:val="00DE33DD"/>
    <w:rsid w:val="00DE358E"/>
    <w:rsid w:val="00DE3AD8"/>
    <w:rsid w:val="00DE3C65"/>
    <w:rsid w:val="00DE3D8C"/>
    <w:rsid w:val="00DE451A"/>
    <w:rsid w:val="00DE4916"/>
    <w:rsid w:val="00DE5C1C"/>
    <w:rsid w:val="00DE5C55"/>
    <w:rsid w:val="00DF07BD"/>
    <w:rsid w:val="00DF160A"/>
    <w:rsid w:val="00DF16DA"/>
    <w:rsid w:val="00DF19AC"/>
    <w:rsid w:val="00DF2462"/>
    <w:rsid w:val="00DF2FC8"/>
    <w:rsid w:val="00DF2FDC"/>
    <w:rsid w:val="00DF3DF4"/>
    <w:rsid w:val="00DF6356"/>
    <w:rsid w:val="00E00B16"/>
    <w:rsid w:val="00E00B55"/>
    <w:rsid w:val="00E010AB"/>
    <w:rsid w:val="00E01DE6"/>
    <w:rsid w:val="00E0278F"/>
    <w:rsid w:val="00E03A35"/>
    <w:rsid w:val="00E04946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7BA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31FC"/>
    <w:rsid w:val="00E24703"/>
    <w:rsid w:val="00E24D54"/>
    <w:rsid w:val="00E24ED2"/>
    <w:rsid w:val="00E25ED2"/>
    <w:rsid w:val="00E2687A"/>
    <w:rsid w:val="00E26E35"/>
    <w:rsid w:val="00E26F33"/>
    <w:rsid w:val="00E278A5"/>
    <w:rsid w:val="00E3109B"/>
    <w:rsid w:val="00E31FC9"/>
    <w:rsid w:val="00E332EC"/>
    <w:rsid w:val="00E3341C"/>
    <w:rsid w:val="00E33792"/>
    <w:rsid w:val="00E33BBC"/>
    <w:rsid w:val="00E33D3B"/>
    <w:rsid w:val="00E347F6"/>
    <w:rsid w:val="00E34B54"/>
    <w:rsid w:val="00E350EA"/>
    <w:rsid w:val="00E36CCF"/>
    <w:rsid w:val="00E405B2"/>
    <w:rsid w:val="00E44B6B"/>
    <w:rsid w:val="00E44B76"/>
    <w:rsid w:val="00E45C43"/>
    <w:rsid w:val="00E45CB9"/>
    <w:rsid w:val="00E4668C"/>
    <w:rsid w:val="00E4719C"/>
    <w:rsid w:val="00E50724"/>
    <w:rsid w:val="00E50867"/>
    <w:rsid w:val="00E508F2"/>
    <w:rsid w:val="00E50B2B"/>
    <w:rsid w:val="00E51060"/>
    <w:rsid w:val="00E51DE7"/>
    <w:rsid w:val="00E54A6C"/>
    <w:rsid w:val="00E54E79"/>
    <w:rsid w:val="00E5505D"/>
    <w:rsid w:val="00E553C1"/>
    <w:rsid w:val="00E571AB"/>
    <w:rsid w:val="00E57E52"/>
    <w:rsid w:val="00E601B2"/>
    <w:rsid w:val="00E6056C"/>
    <w:rsid w:val="00E612B4"/>
    <w:rsid w:val="00E62675"/>
    <w:rsid w:val="00E643FE"/>
    <w:rsid w:val="00E6458D"/>
    <w:rsid w:val="00E64F61"/>
    <w:rsid w:val="00E665CA"/>
    <w:rsid w:val="00E700B5"/>
    <w:rsid w:val="00E70870"/>
    <w:rsid w:val="00E70C82"/>
    <w:rsid w:val="00E729F0"/>
    <w:rsid w:val="00E73940"/>
    <w:rsid w:val="00E73990"/>
    <w:rsid w:val="00E76439"/>
    <w:rsid w:val="00E77196"/>
    <w:rsid w:val="00E776EB"/>
    <w:rsid w:val="00E7796D"/>
    <w:rsid w:val="00E80122"/>
    <w:rsid w:val="00E80FBA"/>
    <w:rsid w:val="00E81432"/>
    <w:rsid w:val="00E82178"/>
    <w:rsid w:val="00E821EE"/>
    <w:rsid w:val="00E830C1"/>
    <w:rsid w:val="00E8316B"/>
    <w:rsid w:val="00E8383A"/>
    <w:rsid w:val="00E838F2"/>
    <w:rsid w:val="00E83EEF"/>
    <w:rsid w:val="00E84BA8"/>
    <w:rsid w:val="00E84EFB"/>
    <w:rsid w:val="00E8562F"/>
    <w:rsid w:val="00E85BB3"/>
    <w:rsid w:val="00E85E45"/>
    <w:rsid w:val="00E865F2"/>
    <w:rsid w:val="00E86EC2"/>
    <w:rsid w:val="00E876E8"/>
    <w:rsid w:val="00E903F2"/>
    <w:rsid w:val="00E90BEC"/>
    <w:rsid w:val="00E91635"/>
    <w:rsid w:val="00E91D5D"/>
    <w:rsid w:val="00E929A8"/>
    <w:rsid w:val="00E939B0"/>
    <w:rsid w:val="00E94AF3"/>
    <w:rsid w:val="00E950C8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83D"/>
    <w:rsid w:val="00EA3E22"/>
    <w:rsid w:val="00EA4C9C"/>
    <w:rsid w:val="00EA6AA9"/>
    <w:rsid w:val="00EA78DB"/>
    <w:rsid w:val="00EA7B77"/>
    <w:rsid w:val="00EA7F73"/>
    <w:rsid w:val="00EA7FBA"/>
    <w:rsid w:val="00EB00AA"/>
    <w:rsid w:val="00EB022B"/>
    <w:rsid w:val="00EB2B6B"/>
    <w:rsid w:val="00EB500F"/>
    <w:rsid w:val="00EB5171"/>
    <w:rsid w:val="00EB53F7"/>
    <w:rsid w:val="00EB5972"/>
    <w:rsid w:val="00EB5BFE"/>
    <w:rsid w:val="00EB5D94"/>
    <w:rsid w:val="00EB6720"/>
    <w:rsid w:val="00EC5377"/>
    <w:rsid w:val="00EC5E19"/>
    <w:rsid w:val="00EC61A5"/>
    <w:rsid w:val="00EC7093"/>
    <w:rsid w:val="00ED1568"/>
    <w:rsid w:val="00ED177B"/>
    <w:rsid w:val="00ED1E7C"/>
    <w:rsid w:val="00ED21B0"/>
    <w:rsid w:val="00ED4798"/>
    <w:rsid w:val="00ED4D41"/>
    <w:rsid w:val="00ED4FC5"/>
    <w:rsid w:val="00ED5912"/>
    <w:rsid w:val="00ED7540"/>
    <w:rsid w:val="00ED774C"/>
    <w:rsid w:val="00ED7DAC"/>
    <w:rsid w:val="00EE1B7F"/>
    <w:rsid w:val="00EE2458"/>
    <w:rsid w:val="00EE2489"/>
    <w:rsid w:val="00EE2CC4"/>
    <w:rsid w:val="00EE2F3F"/>
    <w:rsid w:val="00EE4082"/>
    <w:rsid w:val="00EE5CB0"/>
    <w:rsid w:val="00EE6A69"/>
    <w:rsid w:val="00EE6F1F"/>
    <w:rsid w:val="00EF0A27"/>
    <w:rsid w:val="00EF1115"/>
    <w:rsid w:val="00EF1235"/>
    <w:rsid w:val="00EF132C"/>
    <w:rsid w:val="00EF202A"/>
    <w:rsid w:val="00EF2039"/>
    <w:rsid w:val="00EF2628"/>
    <w:rsid w:val="00EF45EA"/>
    <w:rsid w:val="00EF4D1A"/>
    <w:rsid w:val="00EF53EA"/>
    <w:rsid w:val="00EF60BB"/>
    <w:rsid w:val="00EF6910"/>
    <w:rsid w:val="00F00062"/>
    <w:rsid w:val="00F001AB"/>
    <w:rsid w:val="00F03147"/>
    <w:rsid w:val="00F040CD"/>
    <w:rsid w:val="00F041DD"/>
    <w:rsid w:val="00F043CD"/>
    <w:rsid w:val="00F04577"/>
    <w:rsid w:val="00F056CB"/>
    <w:rsid w:val="00F0602C"/>
    <w:rsid w:val="00F07688"/>
    <w:rsid w:val="00F07863"/>
    <w:rsid w:val="00F07D96"/>
    <w:rsid w:val="00F10CAA"/>
    <w:rsid w:val="00F11141"/>
    <w:rsid w:val="00F111E8"/>
    <w:rsid w:val="00F13D9E"/>
    <w:rsid w:val="00F1408C"/>
    <w:rsid w:val="00F1449D"/>
    <w:rsid w:val="00F15D0F"/>
    <w:rsid w:val="00F15FB9"/>
    <w:rsid w:val="00F179A2"/>
    <w:rsid w:val="00F17CF4"/>
    <w:rsid w:val="00F20593"/>
    <w:rsid w:val="00F20AE3"/>
    <w:rsid w:val="00F20D43"/>
    <w:rsid w:val="00F22149"/>
    <w:rsid w:val="00F26B6B"/>
    <w:rsid w:val="00F276CF"/>
    <w:rsid w:val="00F276DE"/>
    <w:rsid w:val="00F31355"/>
    <w:rsid w:val="00F31C41"/>
    <w:rsid w:val="00F33B85"/>
    <w:rsid w:val="00F344C5"/>
    <w:rsid w:val="00F3572E"/>
    <w:rsid w:val="00F359C6"/>
    <w:rsid w:val="00F36442"/>
    <w:rsid w:val="00F36846"/>
    <w:rsid w:val="00F3699A"/>
    <w:rsid w:val="00F3721E"/>
    <w:rsid w:val="00F404F7"/>
    <w:rsid w:val="00F409D7"/>
    <w:rsid w:val="00F4172E"/>
    <w:rsid w:val="00F42E48"/>
    <w:rsid w:val="00F43E8D"/>
    <w:rsid w:val="00F4450C"/>
    <w:rsid w:val="00F45413"/>
    <w:rsid w:val="00F458C2"/>
    <w:rsid w:val="00F45AC2"/>
    <w:rsid w:val="00F46260"/>
    <w:rsid w:val="00F464D4"/>
    <w:rsid w:val="00F46D0B"/>
    <w:rsid w:val="00F505A8"/>
    <w:rsid w:val="00F51395"/>
    <w:rsid w:val="00F53534"/>
    <w:rsid w:val="00F53612"/>
    <w:rsid w:val="00F536FA"/>
    <w:rsid w:val="00F54C01"/>
    <w:rsid w:val="00F554EE"/>
    <w:rsid w:val="00F559C3"/>
    <w:rsid w:val="00F56C5B"/>
    <w:rsid w:val="00F5712C"/>
    <w:rsid w:val="00F57248"/>
    <w:rsid w:val="00F61295"/>
    <w:rsid w:val="00F62A43"/>
    <w:rsid w:val="00F62E67"/>
    <w:rsid w:val="00F63C68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6E21"/>
    <w:rsid w:val="00F77171"/>
    <w:rsid w:val="00F7752C"/>
    <w:rsid w:val="00F7788B"/>
    <w:rsid w:val="00F81E33"/>
    <w:rsid w:val="00F84078"/>
    <w:rsid w:val="00F854D9"/>
    <w:rsid w:val="00F85DC5"/>
    <w:rsid w:val="00F8760D"/>
    <w:rsid w:val="00F90BAD"/>
    <w:rsid w:val="00F91131"/>
    <w:rsid w:val="00F9161B"/>
    <w:rsid w:val="00F93D0F"/>
    <w:rsid w:val="00F94ADB"/>
    <w:rsid w:val="00F94B47"/>
    <w:rsid w:val="00F95463"/>
    <w:rsid w:val="00F962E1"/>
    <w:rsid w:val="00F966AE"/>
    <w:rsid w:val="00F96934"/>
    <w:rsid w:val="00F971AB"/>
    <w:rsid w:val="00F97460"/>
    <w:rsid w:val="00FA0B41"/>
    <w:rsid w:val="00FA22EA"/>
    <w:rsid w:val="00FA2B0D"/>
    <w:rsid w:val="00FA2B62"/>
    <w:rsid w:val="00FA2CE7"/>
    <w:rsid w:val="00FA60AB"/>
    <w:rsid w:val="00FA677A"/>
    <w:rsid w:val="00FA777F"/>
    <w:rsid w:val="00FA7920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6530"/>
    <w:rsid w:val="00FB67F7"/>
    <w:rsid w:val="00FB7BE9"/>
    <w:rsid w:val="00FB7C1B"/>
    <w:rsid w:val="00FC005E"/>
    <w:rsid w:val="00FC1D97"/>
    <w:rsid w:val="00FC278E"/>
    <w:rsid w:val="00FC3806"/>
    <w:rsid w:val="00FC3E7A"/>
    <w:rsid w:val="00FC4417"/>
    <w:rsid w:val="00FC4985"/>
    <w:rsid w:val="00FC5BDD"/>
    <w:rsid w:val="00FC607A"/>
    <w:rsid w:val="00FD00D1"/>
    <w:rsid w:val="00FD1BFB"/>
    <w:rsid w:val="00FD222F"/>
    <w:rsid w:val="00FD2857"/>
    <w:rsid w:val="00FD4AED"/>
    <w:rsid w:val="00FD502D"/>
    <w:rsid w:val="00FD5281"/>
    <w:rsid w:val="00FD638A"/>
    <w:rsid w:val="00FD6927"/>
    <w:rsid w:val="00FD6F57"/>
    <w:rsid w:val="00FD78E0"/>
    <w:rsid w:val="00FD7C9D"/>
    <w:rsid w:val="00FD7FC0"/>
    <w:rsid w:val="00FE0A67"/>
    <w:rsid w:val="00FE1204"/>
    <w:rsid w:val="00FE1E44"/>
    <w:rsid w:val="00FE2878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633"/>
    <w:rsid w:val="00FF1F50"/>
    <w:rsid w:val="00FF30EA"/>
    <w:rsid w:val="00FF39F8"/>
    <w:rsid w:val="00FF3FD9"/>
    <w:rsid w:val="00FF43D5"/>
    <w:rsid w:val="00FF5547"/>
    <w:rsid w:val="00FF56EB"/>
    <w:rsid w:val="00FF6620"/>
    <w:rsid w:val="00FF7880"/>
    <w:rsid w:val="00FF78FA"/>
    <w:rsid w:val="168C6A78"/>
    <w:rsid w:val="1B8717A1"/>
    <w:rsid w:val="2ABB539C"/>
    <w:rsid w:val="2DE77330"/>
    <w:rsid w:val="399D1660"/>
    <w:rsid w:val="40325960"/>
    <w:rsid w:val="44CACDFE"/>
    <w:rsid w:val="58BF3291"/>
    <w:rsid w:val="6B409100"/>
    <w:rsid w:val="6CF2D09F"/>
    <w:rsid w:val="6DC5A60C"/>
    <w:rsid w:val="6F359549"/>
    <w:rsid w:val="720A8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06642"/>
  <w15:chartTrackingRefBased/>
  <w15:docId w15:val="{B8BE196B-255D-4660-B939-99CF07A3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60F"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pl-PL"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openxmlformats.org/officeDocument/2006/relationships/comments" Target="comments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4" ma:contentTypeDescription="Crée un document." ma:contentTypeScope="" ma:versionID="05155010413e264bbe24243c6f9b9113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26214597c6c2d736b071a209aff097cb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7BD0D3-F1B1-4BAE-90DE-4F632892A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35E418-C662-42B8-9783-FE52BA5406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4526FA-A2BD-4820-A752-07884F56AA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63D9912-3072-4167-836D-F56FF749F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27</Pages>
  <Words>5053</Words>
  <Characters>30322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Przemysław Mentkowski</cp:lastModifiedBy>
  <cp:revision>445</cp:revision>
  <cp:lastPrinted>2023-04-12T05:35:00Z</cp:lastPrinted>
  <dcterms:created xsi:type="dcterms:W3CDTF">2023-03-30T09:59:00Z</dcterms:created>
  <dcterms:modified xsi:type="dcterms:W3CDTF">2024-10-10T09:10:00Z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0x0101007697B7BFF882854783B2AFEB81A9CCE9</vt:lpwstr>
  </property>
</Properties>
</file>