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8454D" w14:textId="77777777" w:rsidR="00360BA8" w:rsidRDefault="00360BA8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</w:p>
    <w:p w14:paraId="3317AFC6" w14:textId="4FDB6B82" w:rsidR="00A12E4A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202E9EA7" w14:textId="77777777" w:rsidR="00F42398" w:rsidRPr="00EB2CB6" w:rsidRDefault="00F42398" w:rsidP="00F42398">
      <w:pPr>
        <w:spacing w:before="100" w:beforeAutospacing="1" w:after="100" w:afterAutospacing="1"/>
        <w:rPr>
          <w:rFonts w:ascii="Arial" w:hAnsi="Arial" w:cs="Arial"/>
          <w:b/>
          <w:bCs/>
          <w:sz w:val="10"/>
          <w:szCs w:val="10"/>
        </w:rPr>
      </w:pPr>
    </w:p>
    <w:p w14:paraId="2DBE03DB" w14:textId="786A46E4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>Priorytet</w:t>
      </w:r>
      <w:r w:rsidRPr="008C419F">
        <w:rPr>
          <w:rFonts w:ascii="Arial" w:hAnsi="Arial" w:cs="Arial"/>
          <w:sz w:val="24"/>
          <w:szCs w:val="24"/>
        </w:rPr>
        <w:t xml:space="preserve"> </w:t>
      </w:r>
      <w:r w:rsidRPr="008C419F">
        <w:rPr>
          <w:rFonts w:ascii="Arial" w:hAnsi="Arial" w:cs="Arial"/>
          <w:b/>
          <w:bCs/>
          <w:sz w:val="24"/>
          <w:szCs w:val="24"/>
        </w:rPr>
        <w:t>2.</w:t>
      </w:r>
      <w:r w:rsidRPr="008C419F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DA6C17F" w14:textId="77777777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>
        <w:rPr>
          <w:rFonts w:ascii="Arial" w:hAnsi="Arial" w:cs="Arial"/>
          <w:b/>
          <w:bCs/>
          <w:sz w:val="24"/>
          <w:szCs w:val="24"/>
        </w:rPr>
        <w:t>i</w:t>
      </w:r>
      <w:r w:rsidRPr="008C419F">
        <w:rPr>
          <w:rFonts w:ascii="Arial" w:hAnsi="Arial" w:cs="Arial"/>
          <w:b/>
          <w:bCs/>
          <w:sz w:val="24"/>
          <w:szCs w:val="24"/>
        </w:rPr>
        <w:t>v.</w:t>
      </w:r>
      <w:r w:rsidRPr="008C41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Wspieranie przystosowania się do zmian klimatu i zapobiegania ryzyku związanemu z klęskami żywiołowymi i katastrofami, a także odporności, z uwzględnieniem podejścia ekosystemowego </w:t>
      </w:r>
    </w:p>
    <w:p w14:paraId="315A1648" w14:textId="77777777" w:rsidR="00F42398" w:rsidRPr="00B517F6" w:rsidRDefault="00F42398" w:rsidP="00F42398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B517F6">
        <w:rPr>
          <w:rFonts w:ascii="Arial" w:hAnsi="Arial" w:cs="Arial"/>
          <w:b/>
          <w:sz w:val="24"/>
          <w:szCs w:val="24"/>
        </w:rPr>
        <w:t>Działanie 2.8 Wsparcie służb ratowniczych</w:t>
      </w:r>
    </w:p>
    <w:p w14:paraId="6815866B" w14:textId="77777777" w:rsidR="00F42398" w:rsidRPr="00EB2CB6" w:rsidRDefault="00F42398" w:rsidP="00F42398">
      <w:pPr>
        <w:spacing w:after="0"/>
        <w:rPr>
          <w:rFonts w:ascii="Arial" w:hAnsi="Arial" w:cs="Arial"/>
          <w:b/>
          <w:bCs/>
          <w:sz w:val="10"/>
          <w:szCs w:val="10"/>
        </w:rPr>
      </w:pPr>
    </w:p>
    <w:p w14:paraId="1CD2B4E7" w14:textId="19C3AE0F" w:rsidR="00F42398" w:rsidRDefault="00F42398" w:rsidP="00F42398">
      <w:pPr>
        <w:spacing w:after="0"/>
        <w:rPr>
          <w:rFonts w:ascii="Arial" w:hAnsi="Arial" w:cs="Arial"/>
          <w:b/>
          <w:sz w:val="24"/>
          <w:szCs w:val="24"/>
        </w:rPr>
      </w:pPr>
      <w:r w:rsidRPr="00B517F6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4C224D">
        <w:rPr>
          <w:rFonts w:ascii="Arial" w:hAnsi="Arial" w:cs="Arial"/>
          <w:b/>
          <w:bCs/>
          <w:sz w:val="24"/>
          <w:szCs w:val="24"/>
        </w:rPr>
        <w:t>Infrastruktura służb ratowniczych</w:t>
      </w:r>
      <w:r w:rsidR="00E36F70">
        <w:rPr>
          <w:rFonts w:ascii="Arial" w:hAnsi="Arial" w:cs="Arial"/>
          <w:b/>
          <w:bCs/>
          <w:sz w:val="24"/>
          <w:szCs w:val="24"/>
        </w:rPr>
        <w:t xml:space="preserve"> OSP</w:t>
      </w:r>
    </w:p>
    <w:p w14:paraId="5A72C953" w14:textId="77777777" w:rsidR="00F42398" w:rsidRPr="00EB2CB6" w:rsidRDefault="00F42398" w:rsidP="00F42398">
      <w:pPr>
        <w:spacing w:after="0"/>
        <w:rPr>
          <w:rFonts w:ascii="Arial" w:hAnsi="Arial" w:cs="Arial"/>
          <w:b/>
          <w:sz w:val="10"/>
          <w:szCs w:val="10"/>
        </w:rPr>
      </w:pPr>
    </w:p>
    <w:p w14:paraId="00A252F7" w14:textId="77777777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8C419F">
        <w:rPr>
          <w:rFonts w:ascii="Arial" w:hAnsi="Arial" w:cs="Arial"/>
          <w:sz w:val="24"/>
          <w:szCs w:val="24"/>
        </w:rPr>
        <w:t xml:space="preserve"> konkurencyjny</w:t>
      </w:r>
    </w:p>
    <w:p w14:paraId="6E559117" w14:textId="77777777" w:rsidR="00F42398" w:rsidRPr="00A77BF4" w:rsidRDefault="00F42398" w:rsidP="00F42398">
      <w:pPr>
        <w:pStyle w:val="Default"/>
        <w:spacing w:line="276" w:lineRule="auto"/>
        <w:rPr>
          <w:rFonts w:ascii="Arial" w:hAnsi="Arial" w:cs="Arial"/>
          <w:color w:val="auto"/>
        </w:rPr>
      </w:pPr>
    </w:p>
    <w:p w14:paraId="2CD9D91D" w14:textId="0F89EECC" w:rsidR="00A77BF4" w:rsidRPr="00A77BF4" w:rsidRDefault="00F42398" w:rsidP="00A77BF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7BF4">
        <w:rPr>
          <w:rFonts w:ascii="Arial" w:hAnsi="Arial" w:cs="Arial"/>
          <w:sz w:val="24"/>
          <w:szCs w:val="24"/>
        </w:rPr>
        <w:t>Nabór skierowany jest do</w:t>
      </w:r>
      <w:r w:rsidRPr="00A77BF4">
        <w:rPr>
          <w:rFonts w:ascii="Arial" w:hAnsi="Arial" w:cs="Arial"/>
          <w:bCs/>
        </w:rPr>
        <w:t xml:space="preserve"> </w:t>
      </w:r>
      <w:r w:rsidR="00A77BF4" w:rsidRPr="00A77BF4">
        <w:rPr>
          <w:rFonts w:ascii="Arial" w:hAnsi="Arial" w:cs="Arial"/>
          <w:sz w:val="24"/>
          <w:szCs w:val="24"/>
        </w:rPr>
        <w:t>Oddział</w:t>
      </w:r>
      <w:r w:rsidR="00192F6B">
        <w:rPr>
          <w:rFonts w:ascii="Arial" w:hAnsi="Arial" w:cs="Arial"/>
          <w:sz w:val="24"/>
          <w:szCs w:val="24"/>
        </w:rPr>
        <w:t>u</w:t>
      </w:r>
      <w:r w:rsidR="00A77BF4" w:rsidRPr="00A77BF4">
        <w:rPr>
          <w:rFonts w:ascii="Arial" w:hAnsi="Arial" w:cs="Arial"/>
          <w:sz w:val="24"/>
          <w:szCs w:val="24"/>
        </w:rPr>
        <w:t xml:space="preserve"> Wojewódzki</w:t>
      </w:r>
      <w:r w:rsidR="00A77BF4">
        <w:rPr>
          <w:rFonts w:ascii="Arial" w:hAnsi="Arial" w:cs="Arial"/>
          <w:sz w:val="24"/>
          <w:szCs w:val="24"/>
        </w:rPr>
        <w:t>ego</w:t>
      </w:r>
      <w:r w:rsidR="00A77BF4" w:rsidRPr="00A77BF4">
        <w:rPr>
          <w:rFonts w:ascii="Arial" w:hAnsi="Arial" w:cs="Arial"/>
          <w:sz w:val="24"/>
          <w:szCs w:val="24"/>
        </w:rPr>
        <w:t xml:space="preserve"> Związku Ochotniczych Straży Pożarnych Rzeczypospolitej Polskiej Województwa Kujawsko-Pomorskiego.</w:t>
      </w:r>
    </w:p>
    <w:p w14:paraId="63AC0482" w14:textId="3C6AE5E2" w:rsidR="00F42398" w:rsidRPr="00A77BF4" w:rsidRDefault="00F42398" w:rsidP="00F42398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2ACB2D0C" w14:textId="77777777" w:rsidR="006D3984" w:rsidRDefault="006D3984" w:rsidP="00360BA8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02C0D194" w14:textId="59931162" w:rsidR="00F42398" w:rsidRDefault="00F42398" w:rsidP="00360BA8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Zakres wsparcia to</w:t>
      </w:r>
      <w:r w:rsidR="00360BA8">
        <w:rPr>
          <w:rFonts w:ascii="Arial" w:hAnsi="Arial" w:cs="Arial"/>
          <w:bCs/>
          <w:color w:val="auto"/>
        </w:rPr>
        <w:t xml:space="preserve"> </w:t>
      </w:r>
      <w:r w:rsidR="008D38D7">
        <w:rPr>
          <w:rFonts w:ascii="Arial" w:hAnsi="Arial" w:cs="Arial"/>
          <w:bCs/>
          <w:color w:val="auto"/>
        </w:rPr>
        <w:t>rozbudowa</w:t>
      </w:r>
      <w:r w:rsidR="00E727AC">
        <w:rPr>
          <w:rFonts w:ascii="Arial" w:hAnsi="Arial" w:cs="Arial"/>
          <w:bCs/>
          <w:color w:val="auto"/>
        </w:rPr>
        <w:t xml:space="preserve"> </w:t>
      </w:r>
      <w:r w:rsidR="00360BA8">
        <w:rPr>
          <w:rFonts w:ascii="Arial" w:hAnsi="Arial" w:cs="Arial"/>
          <w:bCs/>
          <w:color w:val="auto"/>
        </w:rPr>
        <w:t xml:space="preserve">infrastruktury służącej celom szkoleniowym </w:t>
      </w:r>
      <w:r w:rsidR="004C224D" w:rsidRPr="005B088E">
        <w:rPr>
          <w:rFonts w:ascii="Arial" w:hAnsi="Arial" w:cs="Arial"/>
          <w:bCs/>
          <w:color w:val="auto"/>
        </w:rPr>
        <w:t>OSP</w:t>
      </w:r>
      <w:r w:rsidR="007F424A" w:rsidRPr="005B088E">
        <w:rPr>
          <w:rFonts w:ascii="Arial" w:hAnsi="Arial" w:cs="Arial"/>
          <w:bCs/>
          <w:color w:val="auto"/>
        </w:rPr>
        <w:t>.</w:t>
      </w:r>
    </w:p>
    <w:p w14:paraId="198123CC" w14:textId="77777777" w:rsidR="00253B6C" w:rsidRPr="004C224D" w:rsidRDefault="00253B6C" w:rsidP="00360BA8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732127F4" w14:textId="77777777" w:rsidR="00DA3F0D" w:rsidRPr="00CA1E52" w:rsidRDefault="00EB5D94" w:rsidP="005F58C4">
      <w:pPr>
        <w:pStyle w:val="Default"/>
        <w:tabs>
          <w:tab w:val="left" w:pos="4253"/>
        </w:tabs>
        <w:jc w:val="both"/>
        <w:rPr>
          <w:rFonts w:ascii="Arial" w:hAnsi="Arial" w:cs="Arial"/>
          <w:b/>
          <w:color w:val="auto"/>
        </w:rPr>
      </w:pPr>
      <w:r w:rsidRPr="00CA1E52">
        <w:rPr>
          <w:rFonts w:ascii="Arial" w:hAnsi="Arial" w:cs="Arial"/>
          <w:b/>
          <w:color w:val="auto"/>
        </w:rPr>
        <w:lastRenderedPageBreak/>
        <w:t xml:space="preserve">A. </w:t>
      </w:r>
      <w:r w:rsidR="007257F1" w:rsidRPr="00CA1E52">
        <w:rPr>
          <w:rFonts w:ascii="Arial" w:hAnsi="Arial" w:cs="Arial"/>
          <w:b/>
          <w:color w:val="auto"/>
        </w:rPr>
        <w:t>KRYTERIA FORMALNE</w:t>
      </w:r>
    </w:p>
    <w:p w14:paraId="5A06A417" w14:textId="77777777" w:rsidR="005172B5" w:rsidRPr="00CA1E52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CA1E52" w:rsidRPr="00CA1E52" w14:paraId="4E6D7530" w14:textId="77777777" w:rsidTr="003C40D0"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CA1E52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CA1E52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CA1E52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CA1E52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DD5827A" w14:textId="77777777" w:rsidR="003C40D0" w:rsidRPr="00CA1E5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2FB515F" w14:textId="77777777" w:rsidR="003C40D0" w:rsidRPr="00CA1E5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CA1E52" w:rsidRPr="00CA1E52" w14:paraId="6ABD8B9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78C5E608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B16C06F" w14:textId="77777777" w:rsidR="003C40D0" w:rsidRPr="00CA1E52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2E14229" w14:textId="77777777" w:rsidR="003C40D0" w:rsidRPr="00CA1E52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6B3DE95" w14:textId="24A2DC48" w:rsidR="003C40D0" w:rsidRPr="00CA1E52" w:rsidRDefault="009349A5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7679B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 Regulaminie wyboru projektów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1D6EE31B" w14:textId="77777777" w:rsidR="003C40D0" w:rsidRPr="00CA1E52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0B48A4" w14:textId="2E91E951" w:rsidR="003C40D0" w:rsidRPr="00CA1E52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jest weryfikowane</w:t>
            </w:r>
            <w:r w:rsidR="00DB57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A1E52">
              <w:rPr>
                <w:rFonts w:ascii="Arial" w:hAnsi="Arial" w:cs="Arial"/>
                <w:sz w:val="24"/>
                <w:szCs w:val="24"/>
              </w:rPr>
              <w:t>w oparciu o wniosek o dofinansowanie projektu i załączniki.</w:t>
            </w:r>
          </w:p>
        </w:tc>
        <w:tc>
          <w:tcPr>
            <w:tcW w:w="3260" w:type="dxa"/>
          </w:tcPr>
          <w:p w14:paraId="45EEA082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E906866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0214B4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E11CC7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19BA88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5F51B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AD2240A" w14:textId="77777777" w:rsidR="003C40D0" w:rsidRPr="00CA1E52" w:rsidRDefault="003C40D0" w:rsidP="009349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67A6243B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33DFDCC" w14:textId="09F08746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 w:rsidRPr="00CA1E52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5FD01D18" w14:textId="2BE79E4C" w:rsidR="00CA1E52" w:rsidRPr="00CA1E52" w:rsidRDefault="00CA1E52" w:rsidP="00CA1E52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</w:t>
            </w:r>
            <w:r w:rsidR="009349A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CA1E52">
              <w:rPr>
                <w:rFonts w:ascii="Arial" w:hAnsi="Arial" w:cs="Arial"/>
                <w:bCs/>
                <w:sz w:val="24"/>
                <w:szCs w:val="24"/>
              </w:rPr>
              <w:t xml:space="preserve"> (dotyczące wnioskodawców)</w:t>
            </w:r>
            <w:r w:rsidRPr="00CA1E52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footnoteReference w:id="2"/>
            </w:r>
            <w:r w:rsidRPr="00CA1E52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4DF90752" w14:textId="77777777" w:rsidR="00CA1E52" w:rsidRPr="00CA1E52" w:rsidRDefault="00CA1E52" w:rsidP="00CA1E5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659ABA51" w14:textId="77777777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7BEA93FB" w14:textId="77777777" w:rsidR="00CA1E52" w:rsidRPr="00CA1E52" w:rsidRDefault="00CA1E52" w:rsidP="00CA1E5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w art. 7 ust. 1 rozporządzenia nr 2021/1058 </w:t>
            </w: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(</w:t>
            </w:r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713C0D3A" w14:textId="77777777" w:rsidR="00CA1E52" w:rsidRDefault="00CA1E52" w:rsidP="00CA1E5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CA1E5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A1E52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1685C4A7" w14:textId="28A655E4" w:rsidR="00CA1E52" w:rsidRPr="00CA1E52" w:rsidRDefault="009349A5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3C0689">
              <w:rPr>
                <w:rFonts w:ascii="Arial" w:hAnsi="Arial" w:cs="Arial"/>
                <w:sz w:val="24"/>
                <w:szCs w:val="24"/>
              </w:rPr>
              <w:t>w art. 1 rozporządzenia Komisji (UE) 2023/2831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3C0689">
              <w:rPr>
                <w:rFonts w:ascii="Arial" w:hAnsi="Arial" w:cs="Arial"/>
                <w:sz w:val="24"/>
                <w:szCs w:val="24"/>
              </w:rPr>
              <w:t xml:space="preserve">dnia 13 grudnia 2023 r. w sprawie stosowania art. 107 i 108 Traktatu o funkcjonowaniu Unii Europejskiej do pomocy de </w:t>
            </w:r>
            <w:proofErr w:type="spellStart"/>
            <w:r w:rsidRPr="003C0689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3C0689">
              <w:rPr>
                <w:rFonts w:ascii="Arial" w:hAnsi="Arial" w:cs="Arial"/>
                <w:sz w:val="24"/>
                <w:szCs w:val="24"/>
              </w:rPr>
              <w:t xml:space="preserve"> (Dz. U. UE. L. z 2023 r. poz. 2831),</w:t>
            </w:r>
            <w:r w:rsidR="00CA1E52" w:rsidRPr="00CA1E52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2021/1060;</w:t>
            </w:r>
          </w:p>
          <w:p w14:paraId="24D5EB39" w14:textId="77777777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</w:t>
            </w:r>
            <w:r w:rsidRPr="00CA1E5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CA1E5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DADB828" w14:textId="77777777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dany podmiot nie jest przedsiębiorstwem w trudnej sytuacji w rozumieniu pkt. 24 Wytycznych dotyczących pomocy państwa na ratowanie i restrukturyzację przedsiębiorstw niefinansowych </w:t>
            </w: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znajdujących się w trudnej sytuacji (Dz. Urz. UE C 249/1 z 31.07.2014 r.).</w:t>
            </w:r>
          </w:p>
          <w:p w14:paraId="48A80B56" w14:textId="77777777" w:rsidR="003C40D0" w:rsidRDefault="003C40D0" w:rsidP="00CA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65B70912" w14:textId="77777777" w:rsidR="00CA1E52" w:rsidRDefault="00CA1E52" w:rsidP="00CA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5BE61B03" w14:textId="616F1377" w:rsidR="00CA1E52" w:rsidRPr="00CA1E52" w:rsidRDefault="00CA1E52" w:rsidP="00CA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5A7315C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A1D6626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E47D78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6F79AF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 xml:space="preserve">spełnione, jeżeli odpowiedź będzie pozytywna. </w:t>
            </w:r>
          </w:p>
          <w:p w14:paraId="3D9C1766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3A8251" w14:textId="2351BD71" w:rsidR="003C40D0" w:rsidRPr="00360BA8" w:rsidRDefault="003C40D0" w:rsidP="003C40D0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582CFA0F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25353C" w:rsidRPr="00CA1E52" w:rsidRDefault="0025353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1402150A" w14:textId="77777777" w:rsidR="008938F7" w:rsidRPr="00CA1E52" w:rsidRDefault="0025353C" w:rsidP="005F3EDE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F3EDE" w:rsidRPr="00CA1E52">
              <w:rPr>
                <w:rFonts w:ascii="Arial" w:hAnsi="Arial" w:cs="Arial"/>
                <w:sz w:val="24"/>
                <w:szCs w:val="24"/>
              </w:rPr>
              <w:br/>
            </w:r>
            <w:r w:rsidR="008938F7" w:rsidRPr="00CA1E52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="008938F7" w:rsidRPr="00CA1E52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="008938F7" w:rsidRPr="00CA1E52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2EEDDC80" w14:textId="77777777" w:rsidR="0025353C" w:rsidRPr="00CA1E52" w:rsidRDefault="0025353C" w:rsidP="00AB4539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368A52AF" w14:textId="77777777" w:rsidR="00CA1E52" w:rsidRPr="00CF36A3" w:rsidRDefault="00CA1E52" w:rsidP="00CA1E5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CF36A3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7392E042" w14:textId="77777777" w:rsidR="00CA1E52" w:rsidRPr="00CF36A3" w:rsidRDefault="00CA1E52" w:rsidP="00CA1E5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CF36A3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64B23843" w14:textId="77777777" w:rsidR="00CA1E52" w:rsidRPr="00CF36A3" w:rsidRDefault="00CA1E52" w:rsidP="00CA1E5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59599256" w14:textId="4D634696" w:rsidR="0025353C" w:rsidRPr="00360BA8" w:rsidRDefault="00CA1E52" w:rsidP="00FD5269">
            <w:pPr>
              <w:spacing w:after="120" w:line="240" w:lineRule="auto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 w:rsidR="00927F1A">
              <w:rPr>
                <w:rStyle w:val="Odwoanieprzypisudolnego"/>
                <w:rFonts w:ascii="Arial" w:hAnsi="Arial" w:cs="Arial"/>
                <w:kern w:val="2"/>
                <w:sz w:val="24"/>
                <w:szCs w:val="24"/>
              </w:rPr>
              <w:footnoteReference w:id="4"/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 xml:space="preserve">w oparciu o </w:t>
            </w:r>
            <w:r w:rsidR="00D12297"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="00D12297" w:rsidRPr="00FC139B" w:rsidDel="00D863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Rzecznika Praw Obywatelskich (RPO)</w:t>
            </w:r>
            <w:r w:rsidR="00D12297">
              <w:rPr>
                <w:rFonts w:ascii="Arial" w:hAnsi="Arial" w:cs="Arial"/>
                <w:kern w:val="2"/>
                <w:sz w:val="24"/>
                <w:szCs w:val="24"/>
              </w:rPr>
              <w:t xml:space="preserve"> dotyczące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D12297">
              <w:rPr>
                <w:rFonts w:ascii="Arial" w:hAnsi="Arial" w:cs="Arial"/>
                <w:kern w:val="2"/>
                <w:sz w:val="24"/>
                <w:szCs w:val="24"/>
              </w:rPr>
              <w:t>e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5C4FE07B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63B675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5B964C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A1BBBF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AC7BEF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E1B48BA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7C1FDA9" w14:textId="11DD6694" w:rsidR="0025353C" w:rsidRPr="00360BA8" w:rsidRDefault="0025353C" w:rsidP="0025353C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1CBCF2C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081FE18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</w:t>
            </w:r>
            <w:r w:rsidR="0025353C" w:rsidRPr="00CA1E5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5FDC719" w14:textId="77777777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13CBBE89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0A5946F2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0355BB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0FCBA09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79893D" w14:textId="77777777" w:rsidR="003C40D0" w:rsidRPr="00CA1E52" w:rsidRDefault="003C40D0" w:rsidP="003C40D0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392DC2E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1588D5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2F2F17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2E6BC9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E9BD1C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08B2C4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EE0A6" w14:textId="1FCBB0AC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2CBC" w:rsidRPr="00360BA8" w14:paraId="0845C431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3548702E" w14:textId="42E1794E" w:rsidR="00262CBC" w:rsidRDefault="00262CBC" w:rsidP="00262CB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370459CC" w14:textId="2EF6331D" w:rsidR="00262CBC" w:rsidRDefault="00262CBC" w:rsidP="00262CB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commentRangeStart w:id="1"/>
            <w:r w:rsidRPr="00262CBC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  <w:commentRangeEnd w:id="1"/>
            <w:r w:rsidR="00766A94">
              <w:rPr>
                <w:rStyle w:val="Odwoaniedokomentarza"/>
                <w:lang w:val="x-none" w:eastAsia="x-none"/>
              </w:rPr>
              <w:commentReference w:id="1"/>
            </w:r>
          </w:p>
        </w:tc>
        <w:tc>
          <w:tcPr>
            <w:tcW w:w="7199" w:type="dxa"/>
          </w:tcPr>
          <w:p w14:paraId="298A2EEA" w14:textId="77777777" w:rsidR="00262CBC" w:rsidRPr="00400F03" w:rsidRDefault="00262CBC" w:rsidP="00262C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35368C9E" w14:textId="51AC1D10" w:rsidR="00262CBC" w:rsidRPr="00935252" w:rsidRDefault="00262CBC" w:rsidP="00262CBC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ins w:id="2" w:author="Anna Kacprzak" w:date="2024-10-07T14:07:00Z" w16du:dateUtc="2024-10-07T12:07:00Z">
              <w:r w:rsidR="0006385F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należy </w:t>
              </w:r>
            </w:ins>
            <w:del w:id="3" w:author="Anna Kacprzak" w:date="2024-10-07T14:07:00Z" w16du:dateUtc="2024-10-07T12:07:00Z">
              <w:r w:rsidRPr="00935252" w:rsidDel="0006385F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trzeba będzie </w:delText>
              </w:r>
            </w:del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ins w:id="4" w:author="Anna Kacprzak" w:date="2024-10-07T14:07:00Z" w16du:dateUtc="2024-10-07T12:07:00Z">
              <w:r w:rsidR="0006385F" w:rsidRPr="00935252">
                <w:rPr>
                  <w:rFonts w:ascii="Arial" w:hAnsi="Arial" w:cs="Arial"/>
                  <w:sz w:val="24"/>
                  <w:szCs w:val="24"/>
                  <w:lang w:val="pl-PL"/>
                </w:rPr>
                <w:t>decyz</w:t>
              </w:r>
              <w:r w:rsidR="0006385F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ję </w:t>
              </w:r>
            </w:ins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</w:t>
            </w:r>
            <w:del w:id="5" w:author="Anna Kacprzak" w:date="2024-10-07T14:07:00Z" w16du:dateUtc="2024-10-07T12:07:00Z">
              <w:r w:rsidRPr="00935252" w:rsidDel="0006385F">
                <w:rPr>
                  <w:rFonts w:ascii="Arial" w:hAnsi="Arial" w:cs="Arial"/>
                  <w:sz w:val="24"/>
                  <w:szCs w:val="24"/>
                  <w:lang w:val="pl-PL"/>
                </w:rPr>
                <w:delText>decyz</w:delText>
              </w:r>
              <w:r w:rsidDel="0006385F">
                <w:rPr>
                  <w:rFonts w:ascii="Arial" w:hAnsi="Arial" w:cs="Arial"/>
                  <w:sz w:val="24"/>
                  <w:szCs w:val="24"/>
                  <w:lang w:val="pl-PL"/>
                </w:rPr>
                <w:delText>ję</w:delText>
              </w:r>
              <w:r w:rsidRPr="00935252" w:rsidDel="0006385F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 </w:delText>
              </w:r>
            </w:del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najpóźniej na etapie podpisania umowy o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dofinansowanie projektu.</w:t>
            </w:r>
          </w:p>
          <w:p w14:paraId="08BD596D" w14:textId="77777777" w:rsidR="00262CBC" w:rsidRPr="005A20D9" w:rsidRDefault="00262CBC" w:rsidP="00262CBC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631C5DC6" w14:textId="73C5FB4F" w:rsidR="00262CBC" w:rsidRDefault="00262CBC" w:rsidP="00262C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6" w:name="_Hlk177989520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82212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2465117" w14:textId="77777777" w:rsidR="00262CBC" w:rsidRDefault="00262CBC" w:rsidP="00262C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A1C93A" w14:textId="77777777" w:rsidR="00262CBC" w:rsidRPr="005526E5" w:rsidRDefault="00262CBC" w:rsidP="00262C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6"/>
          <w:p w14:paraId="4FB1A929" w14:textId="77777777" w:rsidR="00262CBC" w:rsidRPr="005526E5" w:rsidRDefault="00262CBC" w:rsidP="00262C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B363BB" w14:textId="77777777" w:rsidR="00262CBC" w:rsidRPr="005526E5" w:rsidRDefault="00262CBC" w:rsidP="00262C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CF5ACB8" w14:textId="77777777" w:rsidR="00262CBC" w:rsidRPr="00063F63" w:rsidRDefault="00262CBC" w:rsidP="00262CBC">
            <w:pPr>
              <w:pStyle w:val="NormalnyWeb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27FFD053" w14:textId="77777777" w:rsidR="00262CBC" w:rsidRPr="005526E5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BE7C1DE" w14:textId="77777777" w:rsidR="00262CBC" w:rsidRPr="005526E5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052097" w14:textId="77777777" w:rsidR="00262CBC" w:rsidRPr="005526E5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C00A82" w14:textId="77777777" w:rsidR="00262CBC" w:rsidRPr="005526E5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600C44" w14:textId="77777777" w:rsidR="00262CBC" w:rsidRPr="005526E5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spełnione, jeżeli odpowiedź będzie pozytywna . </w:t>
            </w:r>
          </w:p>
          <w:p w14:paraId="69C3943F" w14:textId="77777777" w:rsidR="00262CBC" w:rsidRPr="005526E5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7EFDEDE" w14:textId="1C871FCD" w:rsidR="00262CBC" w:rsidRPr="00CA1E52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2CBC" w:rsidRPr="00360BA8" w14:paraId="44208A36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6BD54096" w14:textId="58E206FE" w:rsidR="00262CBC" w:rsidRPr="00CA1E52" w:rsidRDefault="00262CBC" w:rsidP="00262CB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6F1BB48C" w14:textId="435F6A85" w:rsidR="00262CBC" w:rsidRPr="00CA1E52" w:rsidRDefault="00262CBC" w:rsidP="00262CB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371795F5" w14:textId="58597A19" w:rsidR="00262CBC" w:rsidRPr="0040270B" w:rsidRDefault="00262CBC" w:rsidP="00262CBC">
            <w:pPr>
              <w:pStyle w:val="NormalnyWeb"/>
              <w:rPr>
                <w:rFonts w:ascii="Arial" w:hAnsi="Arial" w:cs="Arial"/>
              </w:rPr>
            </w:pPr>
            <w:r w:rsidRPr="00063F63">
              <w:rPr>
                <w:rFonts w:ascii="Arial" w:hAnsi="Arial" w:cs="Arial"/>
              </w:rPr>
              <w:t>W kryterium sprawdz</w:t>
            </w:r>
            <w:r>
              <w:rPr>
                <w:rFonts w:ascii="Arial" w:hAnsi="Arial" w:cs="Arial"/>
              </w:rPr>
              <w:t>a</w:t>
            </w:r>
            <w:r w:rsidRPr="00063F63">
              <w:rPr>
                <w:rFonts w:ascii="Arial" w:hAnsi="Arial" w:cs="Arial"/>
              </w:rPr>
              <w:t xml:space="preserve">my, czy zakładany maksymalny okres realizacji projektu nie </w:t>
            </w:r>
            <w:r w:rsidRPr="00455C42">
              <w:rPr>
                <w:rFonts w:ascii="Arial" w:hAnsi="Arial" w:cs="Arial"/>
              </w:rPr>
              <w:t>przekracza 30</w:t>
            </w:r>
            <w:r w:rsidRPr="00063F63">
              <w:rPr>
                <w:rFonts w:ascii="Arial" w:hAnsi="Arial" w:cs="Arial"/>
              </w:rPr>
              <w:t xml:space="preserve"> miesięcy. </w:t>
            </w:r>
          </w:p>
          <w:p w14:paraId="23042E12" w14:textId="598670CF" w:rsidR="00262CBC" w:rsidRDefault="00262CBC" w:rsidP="00262CB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B545A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14EA5B05" w14:textId="01F805D3" w:rsidR="00262CBC" w:rsidRPr="00CA1E52" w:rsidRDefault="00262CBC" w:rsidP="00262CB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63F63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68AB1BF7" w14:textId="77777777" w:rsidR="00262CBC" w:rsidRPr="00CA1E52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75CCAD8" w14:textId="77777777" w:rsidR="00262CBC" w:rsidRPr="00CA1E52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DE7A77" w14:textId="77777777" w:rsidR="00262CBC" w:rsidRPr="00CA1E52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5393FDCD" w14:textId="77777777" w:rsidR="009C506E" w:rsidRDefault="009C506E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0CF156" w14:textId="6405F4FA" w:rsidR="00262CBC" w:rsidRPr="00CA1E52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A933C5F" w14:textId="77777777" w:rsidR="00262CBC" w:rsidRPr="00CA1E52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DB2818A" w14:textId="77777777" w:rsidR="00262CBC" w:rsidRPr="00CA1E52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6585AA" w14:textId="77777777" w:rsidR="003F6889" w:rsidRDefault="003F6889">
      <w:pPr>
        <w:rPr>
          <w:rFonts w:ascii="Arial" w:hAnsi="Arial" w:cs="Arial"/>
          <w:color w:val="FF0000"/>
          <w:sz w:val="24"/>
          <w:szCs w:val="24"/>
        </w:rPr>
      </w:pPr>
    </w:p>
    <w:p w14:paraId="3CBC3C42" w14:textId="77777777" w:rsidR="002C2CE8" w:rsidRPr="00CA1E52" w:rsidRDefault="00B10B0D">
      <w:pPr>
        <w:rPr>
          <w:rFonts w:ascii="Arial" w:hAnsi="Arial" w:cs="Arial"/>
          <w:sz w:val="24"/>
          <w:szCs w:val="24"/>
        </w:rPr>
      </w:pPr>
      <w:r w:rsidRPr="00CA1E52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CA1E52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3418"/>
        <w:gridCol w:w="6778"/>
        <w:gridCol w:w="3132"/>
      </w:tblGrid>
      <w:tr w:rsidR="00360BA8" w:rsidRPr="00360BA8" w14:paraId="7EB10808" w14:textId="77777777" w:rsidTr="008A5B79">
        <w:trPr>
          <w:trHeight w:val="283"/>
        </w:trPr>
        <w:tc>
          <w:tcPr>
            <w:tcW w:w="1097" w:type="dxa"/>
            <w:shd w:val="clear" w:color="auto" w:fill="E7E6E6"/>
            <w:vAlign w:val="center"/>
          </w:tcPr>
          <w:p w14:paraId="1C607CA1" w14:textId="77777777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418" w:type="dxa"/>
            <w:shd w:val="clear" w:color="auto" w:fill="E7E6E6"/>
            <w:vAlign w:val="center"/>
          </w:tcPr>
          <w:p w14:paraId="3C99FF5C" w14:textId="77777777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778" w:type="dxa"/>
            <w:shd w:val="clear" w:color="auto" w:fill="E7E6E6"/>
            <w:vAlign w:val="center"/>
          </w:tcPr>
          <w:p w14:paraId="7AE64236" w14:textId="77777777" w:rsidR="003C40D0" w:rsidRPr="00864E2C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32" w:type="dxa"/>
            <w:shd w:val="clear" w:color="auto" w:fill="E7E6E6"/>
            <w:vAlign w:val="center"/>
          </w:tcPr>
          <w:p w14:paraId="6E8710FE" w14:textId="77777777" w:rsidR="003C40D0" w:rsidRPr="00864E2C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EA3D862" w14:textId="77777777" w:rsidR="003C40D0" w:rsidRPr="00864E2C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60BA8" w:rsidRPr="00360BA8" w14:paraId="1C87E88E" w14:textId="77777777" w:rsidTr="008A5B79">
        <w:trPr>
          <w:trHeight w:val="274"/>
        </w:trPr>
        <w:tc>
          <w:tcPr>
            <w:tcW w:w="1097" w:type="dxa"/>
            <w:vAlign w:val="center"/>
          </w:tcPr>
          <w:p w14:paraId="688E1257" w14:textId="77777777" w:rsidR="00677CCE" w:rsidRPr="00CA1E52" w:rsidRDefault="00677CCE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418" w:type="dxa"/>
            <w:vAlign w:val="center"/>
          </w:tcPr>
          <w:p w14:paraId="2D628220" w14:textId="77777777" w:rsidR="00677CCE" w:rsidRPr="00CA1E52" w:rsidRDefault="00677CCE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778" w:type="dxa"/>
            <w:shd w:val="clear" w:color="auto" w:fill="auto"/>
          </w:tcPr>
          <w:p w14:paraId="760496AA" w14:textId="6FC7413A" w:rsidR="00677CCE" w:rsidRDefault="00677CCE" w:rsidP="00AB45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15AB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="00A77BF4" w:rsidRPr="00754EAE">
              <w:rPr>
                <w:rFonts w:ascii="Arial" w:hAnsi="Arial" w:cs="Arial"/>
                <w:sz w:val="24"/>
                <w:szCs w:val="24"/>
              </w:rPr>
              <w:t>czy wnioskodawca jest podmiotem uprawnionym  do ubiegania się o dofinansowanie, tzn. czy jest to:</w:t>
            </w:r>
          </w:p>
          <w:p w14:paraId="0412EEC5" w14:textId="77777777" w:rsidR="00A77BF4" w:rsidRPr="00A77BF4" w:rsidRDefault="00A77BF4" w:rsidP="00AB45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A5245C" w14:textId="77777777" w:rsidR="00A77BF4" w:rsidRDefault="00A77BF4" w:rsidP="00A77BF4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554" w:hanging="283"/>
              <w:rPr>
                <w:rFonts w:ascii="Arial" w:hAnsi="Arial" w:cs="Arial"/>
                <w:sz w:val="24"/>
                <w:szCs w:val="24"/>
              </w:rPr>
            </w:pPr>
            <w:r w:rsidRPr="00754EAE">
              <w:rPr>
                <w:rFonts w:ascii="Arial" w:hAnsi="Arial" w:cs="Arial"/>
                <w:sz w:val="24"/>
                <w:szCs w:val="24"/>
              </w:rPr>
              <w:t>Oddział Wojewódzki Związku Ochotniczych Straży Pożarnych Rzeczypospolitej Polskiej Województwa Kujawsko-Pomorskiego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2AEA009E" w14:textId="77777777" w:rsidR="00A77BF4" w:rsidRPr="00A77BF4" w:rsidRDefault="00A77BF4" w:rsidP="00AB4539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x-none"/>
              </w:rPr>
            </w:pPr>
          </w:p>
          <w:p w14:paraId="527C8FCA" w14:textId="77777777" w:rsidR="00A77BF4" w:rsidRPr="00360BA8" w:rsidDel="007968FF" w:rsidRDefault="00A77BF4" w:rsidP="00AB4539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3726DC65" w14:textId="05532358" w:rsidR="00677CCE" w:rsidRPr="00360BA8" w:rsidDel="007968FF" w:rsidRDefault="00677CCE" w:rsidP="0078593E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132" w:type="dxa"/>
          </w:tcPr>
          <w:p w14:paraId="68E1CF34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D6E6CA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60B89D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9721BA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F58301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AFC488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lub </w:t>
            </w: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poprawienie wniosku.</w:t>
            </w:r>
          </w:p>
          <w:p w14:paraId="24138953" w14:textId="1B513A34" w:rsidR="00677CCE" w:rsidRPr="00360BA8" w:rsidRDefault="00677CCE" w:rsidP="002844F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0D05DF2E" w14:textId="77777777" w:rsidTr="008A5B79">
        <w:trPr>
          <w:trHeight w:val="283"/>
        </w:trPr>
        <w:tc>
          <w:tcPr>
            <w:tcW w:w="1097" w:type="dxa"/>
            <w:vAlign w:val="center"/>
          </w:tcPr>
          <w:p w14:paraId="2F6DDE06" w14:textId="1EA5B214" w:rsidR="003C40D0" w:rsidRPr="00864E2C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A5B7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18" w:type="dxa"/>
            <w:vAlign w:val="center"/>
          </w:tcPr>
          <w:p w14:paraId="763139ED" w14:textId="3D52DDC6" w:rsidR="003C40D0" w:rsidRPr="00864E2C" w:rsidRDefault="003C40D0" w:rsidP="00A867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778" w:type="dxa"/>
          </w:tcPr>
          <w:p w14:paraId="5C0E0898" w14:textId="125B0604" w:rsidR="00A867DA" w:rsidRPr="00864E2C" w:rsidRDefault="003C40D0" w:rsidP="00D768D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 w:rsidR="00864E2C" w:rsidRPr="00864E2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8D38D7">
              <w:rPr>
                <w:rFonts w:ascii="Arial" w:hAnsi="Arial" w:cs="Arial"/>
                <w:bCs/>
                <w:sz w:val="24"/>
                <w:szCs w:val="24"/>
              </w:rPr>
              <w:t xml:space="preserve">rozbudowy </w:t>
            </w:r>
            <w:r w:rsidR="00864E2C" w:rsidRPr="00864E2C">
              <w:rPr>
                <w:rFonts w:ascii="Arial" w:hAnsi="Arial" w:cs="Arial"/>
                <w:bCs/>
                <w:sz w:val="24"/>
                <w:szCs w:val="24"/>
              </w:rPr>
              <w:t xml:space="preserve">infrastruktury służącej celom szkoleniowym </w:t>
            </w:r>
            <w:r w:rsidR="004C224D">
              <w:rPr>
                <w:rFonts w:ascii="Arial" w:hAnsi="Arial" w:cs="Arial"/>
                <w:bCs/>
                <w:sz w:val="24"/>
                <w:szCs w:val="24"/>
              </w:rPr>
              <w:t>OSP</w:t>
            </w:r>
            <w:r w:rsidR="00864E2C" w:rsidRPr="00864E2C">
              <w:rPr>
                <w:rFonts w:ascii="Arial" w:hAnsi="Arial" w:cs="Arial"/>
                <w:bCs/>
                <w:sz w:val="24"/>
                <w:szCs w:val="24"/>
              </w:rPr>
              <w:t xml:space="preserve">.  </w:t>
            </w:r>
          </w:p>
          <w:p w14:paraId="6E81BEDF" w14:textId="77777777" w:rsidR="0056386F" w:rsidRPr="00360BA8" w:rsidRDefault="0056386F" w:rsidP="002844F4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028475B7" w14:textId="77777777" w:rsidR="003C40D0" w:rsidRPr="00864E2C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EA494F8" w14:textId="77777777" w:rsidR="003C40D0" w:rsidRPr="00360BA8" w:rsidRDefault="003C40D0" w:rsidP="002844F4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132" w:type="dxa"/>
          </w:tcPr>
          <w:p w14:paraId="7AF3BD5E" w14:textId="77777777" w:rsidR="003C40D0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569F3E6F" w14:textId="77777777" w:rsidR="00143096" w:rsidRPr="00864E2C" w:rsidRDefault="00143096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B4B6BB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D3203D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88AB30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21C20FC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C2A4780" w14:textId="1A339697" w:rsidR="003C40D0" w:rsidRPr="00360BA8" w:rsidRDefault="003C40D0" w:rsidP="002844F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4D995E07" w14:textId="77777777" w:rsidTr="008A5B79">
        <w:trPr>
          <w:trHeight w:val="283"/>
        </w:trPr>
        <w:tc>
          <w:tcPr>
            <w:tcW w:w="1097" w:type="dxa"/>
            <w:vAlign w:val="center"/>
          </w:tcPr>
          <w:p w14:paraId="354FADD8" w14:textId="7894C221" w:rsidR="008B1221" w:rsidRPr="00864E2C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B.</w:t>
            </w:r>
            <w:r w:rsidR="008A5B7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18" w:type="dxa"/>
            <w:vAlign w:val="center"/>
          </w:tcPr>
          <w:p w14:paraId="4CCD11E8" w14:textId="77777777" w:rsidR="008B1221" w:rsidRPr="00864E2C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778" w:type="dxa"/>
          </w:tcPr>
          <w:p w14:paraId="23E815B3" w14:textId="617F901B" w:rsidR="00FD5269" w:rsidRPr="00FD5269" w:rsidRDefault="00FD5269" w:rsidP="00FD526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D5269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stanowi nie mniej niż </w:t>
            </w:r>
            <w:r w:rsidR="0040270B">
              <w:rPr>
                <w:rFonts w:ascii="Arial" w:hAnsi="Arial" w:cs="Arial"/>
                <w:sz w:val="24"/>
                <w:szCs w:val="24"/>
              </w:rPr>
              <w:t>15</w:t>
            </w:r>
            <w:r w:rsidRPr="00FD5269">
              <w:rPr>
                <w:rFonts w:ascii="Arial" w:hAnsi="Arial" w:cs="Arial"/>
                <w:sz w:val="24"/>
                <w:szCs w:val="24"/>
              </w:rPr>
              <w:t>% wydatk</w:t>
            </w:r>
            <w:r w:rsidR="00D12297">
              <w:rPr>
                <w:rFonts w:ascii="Arial" w:hAnsi="Arial" w:cs="Arial"/>
                <w:sz w:val="24"/>
                <w:szCs w:val="24"/>
              </w:rPr>
              <w:t>ów</w:t>
            </w:r>
            <w:r w:rsidRPr="00FD5269">
              <w:rPr>
                <w:rFonts w:ascii="Arial" w:hAnsi="Arial" w:cs="Arial"/>
                <w:sz w:val="24"/>
                <w:szCs w:val="24"/>
              </w:rPr>
              <w:t xml:space="preserve"> kwalifikowalnych projektu. </w:t>
            </w:r>
            <w:r w:rsidRPr="00FD5269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233F10EB" w14:textId="77777777" w:rsidR="004C224D" w:rsidRPr="004C224D" w:rsidRDefault="004C224D" w:rsidP="004C224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33CBD8" w14:textId="4578CA22" w:rsidR="008B1221" w:rsidRPr="00864E2C" w:rsidRDefault="004C224D" w:rsidP="004C224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C224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132" w:type="dxa"/>
          </w:tcPr>
          <w:p w14:paraId="441FD417" w14:textId="77777777" w:rsidR="008B1221" w:rsidRPr="00864E2C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4186028" w14:textId="77777777" w:rsidR="008F2BEE" w:rsidRPr="00864E2C" w:rsidRDefault="008F2BE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2DA44B" w14:textId="77777777" w:rsidR="008B1221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A7ECC5" w14:textId="77777777" w:rsidR="00143096" w:rsidRPr="00864E2C" w:rsidRDefault="00143096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0297C4" w14:textId="77777777" w:rsidR="008B1221" w:rsidRPr="00864E2C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</w:t>
            </w: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 xml:space="preserve">pozytywna. </w:t>
            </w:r>
          </w:p>
          <w:p w14:paraId="2385171E" w14:textId="77777777" w:rsidR="008B1221" w:rsidRPr="00864E2C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D4965E" w14:textId="18FDCAB3" w:rsidR="008B1221" w:rsidRPr="00864E2C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C73A4BB" w14:textId="77777777" w:rsidTr="008A5B79">
        <w:trPr>
          <w:trHeight w:val="425"/>
        </w:trPr>
        <w:tc>
          <w:tcPr>
            <w:tcW w:w="1097" w:type="dxa"/>
            <w:vAlign w:val="center"/>
          </w:tcPr>
          <w:p w14:paraId="0FB91022" w14:textId="58044B8D" w:rsidR="003C40D0" w:rsidRPr="00864E2C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A5B7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18" w:type="dxa"/>
            <w:vAlign w:val="center"/>
          </w:tcPr>
          <w:p w14:paraId="49AC96CF" w14:textId="77777777" w:rsidR="003C40D0" w:rsidRPr="00864E2C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864E2C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778" w:type="dxa"/>
          </w:tcPr>
          <w:p w14:paraId="7D224E59" w14:textId="77777777" w:rsidR="003C40D0" w:rsidRDefault="003C40D0" w:rsidP="002844F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2844F4" w:rsidRPr="00864E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4E2C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2844F4" w:rsidRPr="00864E2C">
              <w:rPr>
                <w:rFonts w:ascii="Arial" w:hAnsi="Arial" w:cs="Arial"/>
                <w:sz w:val="24"/>
                <w:szCs w:val="24"/>
              </w:rPr>
              <w:t>.</w:t>
            </w:r>
            <w:r w:rsidRPr="00864E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6A5DE2E" w14:textId="77777777" w:rsidR="00D12297" w:rsidRDefault="00D12297" w:rsidP="002844F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A736C5" w14:textId="77777777" w:rsidR="00D12297" w:rsidRPr="00D12297" w:rsidRDefault="00D12297" w:rsidP="00D1229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2297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 charakterze niegospodarczym</w:t>
            </w:r>
            <w:r w:rsidRPr="00D1229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  <w:r w:rsidRPr="00D1229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824B3A8" w14:textId="00B015E6" w:rsidR="003C40D0" w:rsidRPr="00864E2C" w:rsidRDefault="00D12297" w:rsidP="00D1229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2297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2F7C8A48" w14:textId="77777777" w:rsidR="00803686" w:rsidRDefault="00803686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0CE94F" w14:textId="7E44C668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15F34CB" w14:textId="77777777" w:rsidR="003C40D0" w:rsidRPr="00864E2C" w:rsidRDefault="003C40D0" w:rsidP="002844F4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2" w:type="dxa"/>
          </w:tcPr>
          <w:p w14:paraId="7C793951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98D601" w14:textId="77777777" w:rsidR="008F2BEE" w:rsidRPr="00864E2C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6CEAF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44061C" w14:textId="77777777" w:rsidR="008F2BEE" w:rsidRPr="00864E2C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AB47CB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EE3F0A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F54C0F" w14:textId="4A28F2BF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6F7C1231" w14:textId="77777777" w:rsidTr="008A5B79">
        <w:trPr>
          <w:trHeight w:val="992"/>
        </w:trPr>
        <w:tc>
          <w:tcPr>
            <w:tcW w:w="1097" w:type="dxa"/>
            <w:vAlign w:val="center"/>
          </w:tcPr>
          <w:p w14:paraId="0B836624" w14:textId="3DA0C6E6" w:rsidR="003C40D0" w:rsidRPr="00FF4B23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B.</w:t>
            </w:r>
            <w:r w:rsidR="008A5B7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18" w:type="dxa"/>
            <w:vAlign w:val="center"/>
          </w:tcPr>
          <w:p w14:paraId="4AF21C23" w14:textId="77777777" w:rsidR="003C40D0" w:rsidRPr="00FF4B23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778" w:type="dxa"/>
          </w:tcPr>
          <w:p w14:paraId="2360E9E8" w14:textId="6D88A360" w:rsidR="00FF4B23" w:rsidRPr="00FF4B23" w:rsidRDefault="00FF4B23" w:rsidP="00FF4B2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57FA38A1" w14:textId="77777777" w:rsidR="00FF4B23" w:rsidRPr="00FF4B23" w:rsidRDefault="00FF4B23" w:rsidP="00E513D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 priorytety klimatyczne UE. </w:t>
            </w:r>
          </w:p>
          <w:p w14:paraId="3151C448" w14:textId="57D1ACF8" w:rsidR="00D12297" w:rsidRDefault="00D12297" w:rsidP="00E513D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229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30C6C84" w14:textId="77777777" w:rsidR="006E3D24" w:rsidRPr="0077679B" w:rsidRDefault="006E3D24" w:rsidP="006E3D2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</w:t>
            </w:r>
            <w:r w:rsidRPr="00B57912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B5791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i zamieszczonych w niej ustaleń dla poszczególnych obszarów.</w:t>
            </w:r>
          </w:p>
          <w:p w14:paraId="09221399" w14:textId="77777777" w:rsidR="00143096" w:rsidRDefault="00143096" w:rsidP="00FF4B2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4DD6A5" w14:textId="6DBD102A" w:rsidR="003C40D0" w:rsidRPr="00FF4B23" w:rsidRDefault="00FF4B23" w:rsidP="00FF4B2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132" w:type="dxa"/>
          </w:tcPr>
          <w:p w14:paraId="7D3044BD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T</w:t>
            </w:r>
            <w:r w:rsidR="00D4702A" w:rsidRPr="00FF4B23">
              <w:rPr>
                <w:rFonts w:ascii="Arial" w:hAnsi="Arial" w:cs="Arial"/>
                <w:sz w:val="24"/>
                <w:szCs w:val="24"/>
              </w:rPr>
              <w:t>AK</w:t>
            </w:r>
            <w:r w:rsidRPr="00FF4B23">
              <w:rPr>
                <w:rFonts w:ascii="Arial" w:hAnsi="Arial" w:cs="Arial"/>
                <w:sz w:val="24"/>
                <w:szCs w:val="24"/>
              </w:rPr>
              <w:t>/</w:t>
            </w:r>
            <w:r w:rsidR="00D4702A" w:rsidRPr="00FF4B23">
              <w:rPr>
                <w:rFonts w:ascii="Arial" w:hAnsi="Arial" w:cs="Arial"/>
                <w:sz w:val="24"/>
                <w:szCs w:val="24"/>
              </w:rPr>
              <w:t>NIE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4B2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CA0DD5" w14:textId="77777777" w:rsidR="008F2BEE" w:rsidRPr="00FF4B23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8171EE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FC913A" w14:textId="77777777" w:rsidR="008F2BEE" w:rsidRPr="00FF4B23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5C28C7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7951170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CCAE9E6" w14:textId="2A31EDB0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30A236C3" w14:textId="77777777" w:rsidTr="008A5B79">
        <w:trPr>
          <w:trHeight w:val="992"/>
        </w:trPr>
        <w:tc>
          <w:tcPr>
            <w:tcW w:w="1097" w:type="dxa"/>
            <w:vAlign w:val="center"/>
          </w:tcPr>
          <w:p w14:paraId="44622744" w14:textId="4FD021F8" w:rsidR="00E214D3" w:rsidRPr="00FF4B23" w:rsidRDefault="00E214D3" w:rsidP="00E214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A5B7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18" w:type="dxa"/>
            <w:vAlign w:val="center"/>
          </w:tcPr>
          <w:p w14:paraId="0489268F" w14:textId="196517E0" w:rsidR="00E214D3" w:rsidRPr="00FF4B23" w:rsidRDefault="00E214D3" w:rsidP="00E214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778" w:type="dxa"/>
          </w:tcPr>
          <w:p w14:paraId="5651A1DF" w14:textId="77777777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14BBDC61" w14:textId="77777777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06022C17" w14:textId="77777777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990109" w14:textId="1C622056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132" w:type="dxa"/>
          </w:tcPr>
          <w:p w14:paraId="7B7F3CA2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B46184C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1F08C8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A0AD15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1CE2F6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3BB329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75503CA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4C97BE1" w14:textId="58783015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23B2E23B" w14:textId="77777777" w:rsidTr="008A5B79">
        <w:trPr>
          <w:trHeight w:val="992"/>
        </w:trPr>
        <w:tc>
          <w:tcPr>
            <w:tcW w:w="1097" w:type="dxa"/>
            <w:vAlign w:val="center"/>
          </w:tcPr>
          <w:p w14:paraId="1A96F829" w14:textId="5969AFF2" w:rsidR="009925CF" w:rsidRPr="00FF4B23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B.</w:t>
            </w:r>
            <w:r w:rsidR="008A5B7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18" w:type="dxa"/>
            <w:vAlign w:val="center"/>
          </w:tcPr>
          <w:p w14:paraId="2ABBBC5C" w14:textId="77777777" w:rsidR="009925CF" w:rsidRPr="00FF4B23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CBAF518" w14:textId="7F35D3AF" w:rsidR="009925CF" w:rsidRPr="00FF4B23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6778" w:type="dxa"/>
          </w:tcPr>
          <w:p w14:paraId="4F06DE9A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596A7DD" w14:textId="04CE5E15" w:rsidR="009925CF" w:rsidRPr="00FF4B23" w:rsidRDefault="009925CF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AD2B91"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E513D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>1</w:t>
            </w:r>
            <w:r w:rsidR="00AD2B91">
              <w:rPr>
                <w:rFonts w:ascii="Arial" w:hAnsi="Arial" w:cs="Arial"/>
                <w:sz w:val="24"/>
                <w:szCs w:val="24"/>
              </w:rPr>
              <w:t>112</w:t>
            </w:r>
            <w:r w:rsidRPr="00FF4B23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0FB2B509" w14:textId="7AD9B98D" w:rsidR="009925CF" w:rsidRPr="00FF4B23" w:rsidRDefault="009925CF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</w:t>
            </w: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środowiska (Dz.U. z 202</w:t>
            </w:r>
            <w:r w:rsidR="004A4E0D"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4E0D">
              <w:rPr>
                <w:rFonts w:ascii="Arial" w:hAnsi="Arial" w:cs="Arial"/>
                <w:sz w:val="24"/>
                <w:szCs w:val="24"/>
              </w:rPr>
              <w:t>54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FF4B2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FF4B23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5D7D563" w14:textId="1A4866CD" w:rsidR="009925CF" w:rsidRPr="00FF4B23" w:rsidRDefault="009925CF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>3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>336</w:t>
            </w:r>
            <w:r w:rsidR="004A4E0D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4A4E0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4A4E0D">
              <w:rPr>
                <w:rFonts w:ascii="Arial" w:hAnsi="Arial" w:cs="Arial"/>
                <w:sz w:val="24"/>
                <w:szCs w:val="24"/>
              </w:rPr>
              <w:t>. zm.</w:t>
            </w:r>
            <w:r w:rsidRPr="00FF4B23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54221CDE" w14:textId="6CCD9322" w:rsidR="009925CF" w:rsidRPr="00374298" w:rsidRDefault="009925CF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AD2B91">
              <w:rPr>
                <w:rFonts w:ascii="Arial" w:hAnsi="Arial" w:cs="Arial"/>
                <w:sz w:val="24"/>
                <w:szCs w:val="24"/>
              </w:rPr>
              <w:t>4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374298" w:rsidRPr="00374298">
              <w:rPr>
                <w:rFonts w:ascii="Arial" w:hAnsi="Arial" w:cs="Arial"/>
                <w:sz w:val="24"/>
                <w:szCs w:val="24"/>
              </w:rPr>
              <w:t>1</w:t>
            </w:r>
            <w:r w:rsidR="00AD2B91">
              <w:rPr>
                <w:rFonts w:ascii="Arial" w:hAnsi="Arial" w:cs="Arial"/>
                <w:sz w:val="24"/>
                <w:szCs w:val="24"/>
              </w:rPr>
              <w:t>087</w:t>
            </w:r>
            <w:r w:rsidR="004A4E0D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4A4E0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4A4E0D">
              <w:rPr>
                <w:rFonts w:ascii="Arial" w:hAnsi="Arial" w:cs="Arial"/>
                <w:sz w:val="24"/>
                <w:szCs w:val="24"/>
              </w:rPr>
              <w:t>. zm.</w:t>
            </w:r>
            <w:r w:rsidRPr="00374298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ustanawiająca ramy wspólnotowego działania w dziedzinie polityki wodnej;</w:t>
            </w:r>
          </w:p>
          <w:p w14:paraId="3BBA4BB0" w14:textId="0DB0462B" w:rsidR="009925CF" w:rsidRPr="00FF4B23" w:rsidRDefault="004A4E0D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9925CF" w:rsidRPr="00FF4B23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74F66D03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C0F045" w14:textId="3E80A17C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00CE5B5D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59560A" w14:textId="34A35E60" w:rsidR="009925CF" w:rsidRPr="003554E9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132" w:type="dxa"/>
          </w:tcPr>
          <w:p w14:paraId="4A274F1F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1133CA0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09BEE9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EDC2FE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5E55A7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8B72B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pozytywna. </w:t>
            </w:r>
          </w:p>
          <w:p w14:paraId="3567BBBF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D467993" w14:textId="15D989D8" w:rsidR="009925CF" w:rsidRPr="00360BA8" w:rsidRDefault="009925CF" w:rsidP="009925CF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6A2DCAF8" w14:textId="77777777" w:rsidTr="008A5B79">
        <w:trPr>
          <w:trHeight w:val="1559"/>
        </w:trPr>
        <w:tc>
          <w:tcPr>
            <w:tcW w:w="1097" w:type="dxa"/>
            <w:vAlign w:val="center"/>
          </w:tcPr>
          <w:p w14:paraId="56CD62B4" w14:textId="126E22ED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A5B7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418" w:type="dxa"/>
            <w:vAlign w:val="center"/>
          </w:tcPr>
          <w:p w14:paraId="2050777F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778" w:type="dxa"/>
          </w:tcPr>
          <w:p w14:paraId="4A051063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F528A38" w14:textId="67BFDEEC" w:rsidR="00833B5A" w:rsidRPr="008A4C70" w:rsidRDefault="00833B5A" w:rsidP="008A4C70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C8D6188" w14:textId="77777777" w:rsidR="00833B5A" w:rsidRPr="008A4C70" w:rsidRDefault="00833B5A" w:rsidP="008A4C70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6E37A6B" w14:textId="77777777" w:rsidR="00833B5A" w:rsidRPr="008A4C70" w:rsidRDefault="00833B5A" w:rsidP="008A4C70">
            <w:pPr>
              <w:pStyle w:val="Akapitzlist"/>
              <w:numPr>
                <w:ilvl w:val="0"/>
                <w:numId w:val="5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FDC36CF" w14:textId="77777777" w:rsidR="00511F0A" w:rsidRPr="00374298" w:rsidRDefault="00511F0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E2F782B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0E21E2B7" w14:textId="77777777" w:rsidR="00511F0A" w:rsidRPr="00374298" w:rsidRDefault="00511F0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0338D5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7A81F9E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2" w:type="dxa"/>
          </w:tcPr>
          <w:p w14:paraId="77D1BAE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FB125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FB9443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737D1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92E8B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7B7E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8582FC7" w14:textId="6472CA05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53B4CF41" w14:textId="77777777" w:rsidTr="008A5B79">
        <w:trPr>
          <w:trHeight w:val="416"/>
        </w:trPr>
        <w:tc>
          <w:tcPr>
            <w:tcW w:w="1097" w:type="dxa"/>
            <w:vAlign w:val="center"/>
          </w:tcPr>
          <w:p w14:paraId="79D078A9" w14:textId="4927EE42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</w:t>
            </w:r>
            <w:r w:rsidR="008A5B7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418" w:type="dxa"/>
            <w:vAlign w:val="center"/>
          </w:tcPr>
          <w:p w14:paraId="4DB1F32A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3ECA7131" w14:textId="77777777" w:rsidR="00833B5A" w:rsidRPr="00374298" w:rsidRDefault="00833B5A" w:rsidP="00833B5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8" w:type="dxa"/>
          </w:tcPr>
          <w:p w14:paraId="776543F5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2ED0212" w14:textId="77777777" w:rsidR="00833B5A" w:rsidRPr="008A4C70" w:rsidRDefault="00833B5A" w:rsidP="008A4C70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9752DF3" w14:textId="77777777" w:rsidR="00833B5A" w:rsidRPr="008A4C70" w:rsidRDefault="00833B5A" w:rsidP="008A4C70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F70B312" w14:textId="77777777" w:rsidR="00833B5A" w:rsidRPr="008A4C70" w:rsidRDefault="00833B5A" w:rsidP="008A4C70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2192AAAF" w14:textId="77777777" w:rsidR="00833B5A" w:rsidRPr="008A4C70" w:rsidRDefault="00833B5A" w:rsidP="008A4C70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12AAB9D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A844C6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dofinansowanie projektu i załączniki.</w:t>
            </w:r>
          </w:p>
          <w:p w14:paraId="64632756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2" w:type="dxa"/>
          </w:tcPr>
          <w:p w14:paraId="4AE8EC0D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B49872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49329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25C6C2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46D17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DEF65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  <w:p w14:paraId="719DF45F" w14:textId="568C5018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A3BD74A" w14:textId="77777777" w:rsidTr="008A5B79">
        <w:trPr>
          <w:trHeight w:val="416"/>
        </w:trPr>
        <w:tc>
          <w:tcPr>
            <w:tcW w:w="1097" w:type="dxa"/>
            <w:vAlign w:val="center"/>
          </w:tcPr>
          <w:p w14:paraId="5A7FDC6F" w14:textId="528C2811" w:rsidR="00833B5A" w:rsidRPr="00360BA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11404" w:rsidRPr="00374298">
              <w:rPr>
                <w:rFonts w:ascii="Arial" w:hAnsi="Arial" w:cs="Arial"/>
                <w:sz w:val="24"/>
                <w:szCs w:val="24"/>
              </w:rPr>
              <w:t>1</w:t>
            </w:r>
            <w:r w:rsidR="008A5B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18" w:type="dxa"/>
            <w:vAlign w:val="center"/>
          </w:tcPr>
          <w:p w14:paraId="763876C5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F316BB5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778" w:type="dxa"/>
          </w:tcPr>
          <w:p w14:paraId="55FE009B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</w:t>
            </w:r>
            <w:r w:rsidR="00A02177" w:rsidRPr="00374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4298">
              <w:rPr>
                <w:rFonts w:ascii="Arial" w:hAnsi="Arial" w:cs="Arial"/>
                <w:sz w:val="24"/>
                <w:szCs w:val="24"/>
              </w:rPr>
              <w:t>przedsięwzięcia została przeprowadzona poprawnie, w szczególności czy:</w:t>
            </w:r>
          </w:p>
          <w:p w14:paraId="0C6A0BE9" w14:textId="77777777" w:rsidR="00833B5A" w:rsidRPr="008A4C70" w:rsidRDefault="00833B5A" w:rsidP="008A4C70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B5795B3" w14:textId="77777777" w:rsidR="00833B5A" w:rsidRPr="008A4C70" w:rsidRDefault="00833B5A" w:rsidP="008A4C70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16ECBD" w14:textId="77777777" w:rsidR="00833B5A" w:rsidRPr="008A4C70" w:rsidRDefault="00833B5A" w:rsidP="008A4C70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C84DA09" w14:textId="77777777" w:rsidR="00A02177" w:rsidRPr="008A4C70" w:rsidRDefault="00A02177" w:rsidP="008A4C70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3FAD8122" w14:textId="77777777" w:rsidR="000B5FC3" w:rsidRPr="008A4C70" w:rsidRDefault="000B5FC3" w:rsidP="008A4C70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7E3FC48C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642ED6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132" w:type="dxa"/>
          </w:tcPr>
          <w:p w14:paraId="7165AAD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645912D6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34964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74EE6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EB3831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D787E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860D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AB62F27" w14:textId="1FC35146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0887F54D" w14:textId="77777777" w:rsidTr="008A5B79">
        <w:trPr>
          <w:trHeight w:val="425"/>
        </w:trPr>
        <w:tc>
          <w:tcPr>
            <w:tcW w:w="1097" w:type="dxa"/>
            <w:vAlign w:val="center"/>
          </w:tcPr>
          <w:p w14:paraId="74BF0FD7" w14:textId="5C202CD2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B.1</w:t>
            </w:r>
            <w:r w:rsidR="008A5B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18" w:type="dxa"/>
            <w:vAlign w:val="center"/>
          </w:tcPr>
          <w:p w14:paraId="60CFA2C4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778" w:type="dxa"/>
          </w:tcPr>
          <w:p w14:paraId="18A41631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69F4193C" w14:textId="77777777" w:rsidR="00833B5A" w:rsidRPr="008A4C70" w:rsidRDefault="00833B5A" w:rsidP="008A4C70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8A4C70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8A4C70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</w:t>
            </w:r>
            <w:r w:rsidRPr="008A4C70">
              <w:rPr>
                <w:rFonts w:ascii="Arial" w:hAnsi="Arial" w:cs="Arial"/>
                <w:sz w:val="24"/>
                <w:szCs w:val="24"/>
              </w:rPr>
              <w:lastRenderedPageBreak/>
              <w:t>63 ust. 2 rozporządzenia nr 2021/1060,</w:t>
            </w:r>
          </w:p>
          <w:p w14:paraId="5478FEEB" w14:textId="7FEB61A4" w:rsidR="00833B5A" w:rsidRPr="00E513DC" w:rsidRDefault="00833B5A" w:rsidP="00E513DC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9" w:name="_Hlk126574575"/>
            <w:r w:rsidRPr="008A4C70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9"/>
            <w:r w:rsidR="00E513D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E513DC">
              <w:rPr>
                <w:rFonts w:ascii="Arial" w:hAnsi="Arial" w:cs="Arial"/>
                <w:sz w:val="24"/>
                <w:szCs w:val="24"/>
                <w:lang w:val="pl-PL"/>
              </w:rPr>
              <w:t xml:space="preserve"> o</w:t>
            </w:r>
            <w:r w:rsidRPr="00E513DC">
              <w:rPr>
                <w:rFonts w:ascii="Arial" w:hAnsi="Arial" w:cs="Arial"/>
                <w:sz w:val="24"/>
                <w:szCs w:val="24"/>
              </w:rPr>
              <w:t>raz zapisami dotyczącymi kwalifikowalności wydatków określonymi w regulaminie wyboru projektów,</w:t>
            </w:r>
          </w:p>
          <w:p w14:paraId="40D85B55" w14:textId="77777777" w:rsidR="00833B5A" w:rsidRPr="008A4C70" w:rsidRDefault="00833B5A" w:rsidP="008A4C70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7349D2D" w14:textId="77777777" w:rsidR="00833B5A" w:rsidRPr="008A4C70" w:rsidRDefault="00833B5A" w:rsidP="008A4C70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87EA442" w14:textId="77777777" w:rsidR="00833B5A" w:rsidRPr="008A4C70" w:rsidRDefault="00833B5A" w:rsidP="008A4C70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3D705ACF" w14:textId="77777777" w:rsidR="00833B5A" w:rsidRPr="008A4C70" w:rsidRDefault="00833B5A" w:rsidP="008A4C70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1A58811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DEFF22" w14:textId="77777777" w:rsidR="00833B5A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505CB9DA" w14:textId="77777777" w:rsidR="00E513DC" w:rsidRPr="00374298" w:rsidRDefault="00E513DC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2" w:type="dxa"/>
          </w:tcPr>
          <w:p w14:paraId="1052B504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FF7259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6A8C44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2D93E831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3F7153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2EB489C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74D38C7" w14:textId="6D3E6246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8B1D246" w14:textId="77777777" w:rsidTr="008A5B79">
        <w:trPr>
          <w:trHeight w:val="425"/>
        </w:trPr>
        <w:tc>
          <w:tcPr>
            <w:tcW w:w="1097" w:type="dxa"/>
            <w:vAlign w:val="center"/>
          </w:tcPr>
          <w:p w14:paraId="62DA4EA2" w14:textId="78CB3182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A5B7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18" w:type="dxa"/>
            <w:vAlign w:val="center"/>
          </w:tcPr>
          <w:p w14:paraId="6C077783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7580D48C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778" w:type="dxa"/>
          </w:tcPr>
          <w:p w14:paraId="6A66F7B7" w14:textId="77777777" w:rsidR="00B65A03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0FFF705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132" w:type="dxa"/>
          </w:tcPr>
          <w:p w14:paraId="06B46CF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2C3D8CD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61115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E3A494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2D976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spełnione, jeżeli odpowiedź będzie pozytywna. </w:t>
            </w:r>
          </w:p>
          <w:p w14:paraId="541662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9C2FEB1" w14:textId="5F460DFB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4298" w:rsidRPr="00374298" w14:paraId="302FAC0D" w14:textId="77777777" w:rsidTr="008A5B79">
        <w:trPr>
          <w:trHeight w:val="425"/>
        </w:trPr>
        <w:tc>
          <w:tcPr>
            <w:tcW w:w="1097" w:type="dxa"/>
            <w:vAlign w:val="center"/>
          </w:tcPr>
          <w:p w14:paraId="68DC9893" w14:textId="33274705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A5B7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18" w:type="dxa"/>
            <w:vAlign w:val="center"/>
          </w:tcPr>
          <w:p w14:paraId="71D634BD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778" w:type="dxa"/>
          </w:tcPr>
          <w:p w14:paraId="41B221BC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69C4F280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3980419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E206A1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132" w:type="dxa"/>
          </w:tcPr>
          <w:p w14:paraId="2F25164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CD42F5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298B2E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CD245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F9475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32FE51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5353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3AC9DD5" w14:textId="3321C24B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7D46FA7" w14:textId="77777777" w:rsidTr="008A5B79">
        <w:trPr>
          <w:trHeight w:val="425"/>
        </w:trPr>
        <w:tc>
          <w:tcPr>
            <w:tcW w:w="1097" w:type="dxa"/>
            <w:vAlign w:val="center"/>
          </w:tcPr>
          <w:p w14:paraId="2FE846FD" w14:textId="1530FCAA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B.1</w:t>
            </w:r>
            <w:r w:rsidR="008A5B7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18" w:type="dxa"/>
            <w:vAlign w:val="center"/>
          </w:tcPr>
          <w:p w14:paraId="7CF830B2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778" w:type="dxa"/>
          </w:tcPr>
          <w:p w14:paraId="5871263B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Prawach Osób Niepełnosprawnych sporządzoną w Nowym Jorku dnia 13 grudnia 2006 r. (Dz. U.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z 2012 r. poz. 1169 z </w:t>
            </w:r>
            <w:proofErr w:type="spellStart"/>
            <w:r w:rsidRPr="0037429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74298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7D49229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0F7D184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2D6548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132" w:type="dxa"/>
          </w:tcPr>
          <w:p w14:paraId="6E935B1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6196D4D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82D972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DCC64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6AF5FC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ACBF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6F4E5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1D65BB" w14:textId="312778E2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0F71" w:rsidRPr="00360BA8" w14:paraId="3D088418" w14:textId="77777777" w:rsidTr="008A5B79">
        <w:trPr>
          <w:trHeight w:val="425"/>
        </w:trPr>
        <w:tc>
          <w:tcPr>
            <w:tcW w:w="1097" w:type="dxa"/>
            <w:vAlign w:val="center"/>
          </w:tcPr>
          <w:p w14:paraId="3BCC46C4" w14:textId="75A25344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A5B7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18" w:type="dxa"/>
            <w:vAlign w:val="center"/>
          </w:tcPr>
          <w:p w14:paraId="26C392AA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778" w:type="dxa"/>
          </w:tcPr>
          <w:p w14:paraId="37DE45D8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652A5140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7BDFAA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0" w:name="_Hlk140056706"/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  <w:bookmarkEnd w:id="10"/>
          </w:p>
        </w:tc>
        <w:tc>
          <w:tcPr>
            <w:tcW w:w="3132" w:type="dxa"/>
          </w:tcPr>
          <w:p w14:paraId="6240474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6FC97A3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521E4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618B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26F15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052BD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F391C89" w14:textId="16B83A93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58EE518" w14:textId="77777777" w:rsidR="007257F1" w:rsidRPr="00374298" w:rsidRDefault="002C2CE8">
      <w:pPr>
        <w:rPr>
          <w:rFonts w:ascii="Arial" w:hAnsi="Arial" w:cs="Arial"/>
          <w:b/>
          <w:sz w:val="24"/>
          <w:szCs w:val="24"/>
        </w:rPr>
      </w:pPr>
      <w:r w:rsidRPr="00374298">
        <w:rPr>
          <w:rFonts w:ascii="Arial" w:hAnsi="Arial" w:cs="Arial"/>
          <w:b/>
          <w:sz w:val="24"/>
          <w:szCs w:val="24"/>
        </w:rPr>
        <w:lastRenderedPageBreak/>
        <w:t xml:space="preserve">C. </w:t>
      </w:r>
      <w:r w:rsidR="007257F1" w:rsidRPr="00374298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374298" w:rsidRPr="00374298" w14:paraId="0D8B62F9" w14:textId="77777777" w:rsidTr="00173116">
        <w:tc>
          <w:tcPr>
            <w:tcW w:w="1110" w:type="dxa"/>
            <w:shd w:val="clear" w:color="auto" w:fill="E7E6E6"/>
            <w:vAlign w:val="center"/>
          </w:tcPr>
          <w:p w14:paraId="75F784FC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3B5AB63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B7CC7E9" w14:textId="77777777" w:rsidR="002844F4" w:rsidRPr="00374298" w:rsidRDefault="002844F4" w:rsidP="00173116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  <w:vAlign w:val="center"/>
          </w:tcPr>
          <w:p w14:paraId="5D0E1268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FE4F4AC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74298" w:rsidRPr="00374298" w14:paraId="33CB6820" w14:textId="77777777" w:rsidTr="00374298">
        <w:trPr>
          <w:trHeight w:val="948"/>
        </w:trPr>
        <w:tc>
          <w:tcPr>
            <w:tcW w:w="1110" w:type="dxa"/>
            <w:vAlign w:val="center"/>
          </w:tcPr>
          <w:p w14:paraId="3E51AAA8" w14:textId="20B935A4" w:rsidR="00374298" w:rsidRPr="00374298" w:rsidRDefault="00374298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vAlign w:val="center"/>
          </w:tcPr>
          <w:p w14:paraId="5E0CC7D2" w14:textId="34C46D49" w:rsidR="00374298" w:rsidRPr="00374298" w:rsidRDefault="00374298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bookmarkStart w:id="11" w:name="_Hlk129938227"/>
            <w:r w:rsidRPr="00374298">
              <w:rPr>
                <w:rFonts w:ascii="Arial" w:hAnsi="Arial" w:cs="Arial"/>
                <w:sz w:val="24"/>
                <w:szCs w:val="24"/>
              </w:rPr>
              <w:t xml:space="preserve">standardami kształtowania ładu przestrzennego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  <w:bookmarkEnd w:id="11"/>
          </w:p>
        </w:tc>
        <w:tc>
          <w:tcPr>
            <w:tcW w:w="7199" w:type="dxa"/>
          </w:tcPr>
          <w:p w14:paraId="6C073B6D" w14:textId="77777777" w:rsidR="00374298" w:rsidRPr="00374298" w:rsidRDefault="00374298" w:rsidP="00374298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6C7FA5B4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</w:t>
            </w:r>
            <w:bookmarkStart w:id="12" w:name="_Hlk128644599"/>
            <w:r w:rsidRPr="00374298">
              <w:rPr>
                <w:rFonts w:ascii="Arial" w:hAnsi="Arial" w:cs="Arial"/>
                <w:sz w:val="24"/>
                <w:szCs w:val="24"/>
              </w:rPr>
              <w:t>Standardami w zakresie kształtowania ładu przestrzennego w województwie kujawsko-pomorskim</w:t>
            </w:r>
            <w:bookmarkEnd w:id="12"/>
            <w:r w:rsidRPr="0037429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04D3D0" w14:textId="4632D8D0" w:rsidR="00374298" w:rsidRPr="00374298" w:rsidRDefault="00374298" w:rsidP="00374298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są wskazane w </w:t>
            </w:r>
            <w:r w:rsidR="00777D67">
              <w:rPr>
                <w:rFonts w:ascii="Arial" w:hAnsi="Arial" w:cs="Arial"/>
                <w:sz w:val="24"/>
                <w:szCs w:val="24"/>
              </w:rPr>
              <w:t>ogłoszeniu o naborze/dokumentach pomocniczych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14:paraId="6C3EC247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3EB01767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047E9CC5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0850D696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0017BEA3" w14:textId="77777777" w:rsid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B5AB4E2" w14:textId="2044E1A1" w:rsidR="00B51354" w:rsidRPr="00374298" w:rsidRDefault="00B51354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297B92D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21A7D3EF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94ECAF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7A3078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E00E7E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A251B8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E25EFCA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1DA03AA" w14:textId="177F669B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7B521381" w14:textId="77777777" w:rsidTr="002844F4">
        <w:tc>
          <w:tcPr>
            <w:tcW w:w="1110" w:type="dxa"/>
            <w:vAlign w:val="center"/>
          </w:tcPr>
          <w:p w14:paraId="6C87023C" w14:textId="7301856D" w:rsidR="00D95A02" w:rsidRPr="00374298" w:rsidRDefault="00374298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126D9A68" w14:textId="000EECEA" w:rsidR="00D95A02" w:rsidRPr="00374298" w:rsidRDefault="00D95A02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zapewnia realizację celów Działania</w:t>
            </w:r>
          </w:p>
        </w:tc>
        <w:tc>
          <w:tcPr>
            <w:tcW w:w="7199" w:type="dxa"/>
          </w:tcPr>
          <w:p w14:paraId="60E99ABD" w14:textId="1091D8B2" w:rsidR="00D95A02" w:rsidRPr="004E59ED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59ED">
              <w:rPr>
                <w:rFonts w:ascii="Arial" w:hAnsi="Arial" w:cs="Arial"/>
                <w:sz w:val="24"/>
                <w:szCs w:val="24"/>
              </w:rPr>
              <w:t xml:space="preserve">Ocenie podlega czy projekt umożliwi zrealizowanie celu Działania, tj. czy przyczynia się do </w:t>
            </w:r>
            <w:r w:rsidR="003B419C" w:rsidRPr="004E59ED">
              <w:rPr>
                <w:rFonts w:ascii="Arial" w:hAnsi="Arial" w:cs="Arial"/>
                <w:sz w:val="24"/>
                <w:szCs w:val="24"/>
              </w:rPr>
              <w:t>poprawy koordynacji i efektywności systemu ratowniczego</w:t>
            </w:r>
            <w:r w:rsidR="006E3D2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6E3D24" w:rsidRPr="006E3D24">
              <w:rPr>
                <w:rFonts w:ascii="Arial" w:hAnsi="Arial" w:cs="Arial"/>
                <w:sz w:val="24"/>
                <w:szCs w:val="24"/>
              </w:rPr>
              <w:t xml:space="preserve">w tym </w:t>
            </w:r>
            <w:r w:rsidR="006E3D24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6E3D24" w:rsidRPr="006E3D24">
              <w:rPr>
                <w:rFonts w:ascii="Arial" w:hAnsi="Arial" w:cs="Arial"/>
                <w:sz w:val="24"/>
                <w:szCs w:val="24"/>
              </w:rPr>
              <w:t>zapobiegani</w:t>
            </w:r>
            <w:r w:rsidR="006E3D24">
              <w:rPr>
                <w:rFonts w:ascii="Arial" w:hAnsi="Arial" w:cs="Arial"/>
                <w:sz w:val="24"/>
                <w:szCs w:val="24"/>
              </w:rPr>
              <w:t>a</w:t>
            </w:r>
            <w:r w:rsidR="006E3D24" w:rsidRPr="006E3D24">
              <w:rPr>
                <w:rFonts w:ascii="Arial" w:hAnsi="Arial" w:cs="Arial"/>
                <w:sz w:val="24"/>
                <w:szCs w:val="24"/>
              </w:rPr>
              <w:t xml:space="preserve"> ryzyk</w:t>
            </w:r>
            <w:r w:rsidR="00D03E84">
              <w:rPr>
                <w:rFonts w:ascii="Arial" w:hAnsi="Arial" w:cs="Arial"/>
                <w:sz w:val="24"/>
                <w:szCs w:val="24"/>
              </w:rPr>
              <w:t>a</w:t>
            </w:r>
            <w:r w:rsidR="006E3D24" w:rsidRPr="006E3D24">
              <w:rPr>
                <w:rFonts w:ascii="Arial" w:hAnsi="Arial" w:cs="Arial"/>
                <w:sz w:val="24"/>
                <w:szCs w:val="24"/>
              </w:rPr>
              <w:t xml:space="preserve"> związane</w:t>
            </w:r>
            <w:r w:rsidR="00D03E84">
              <w:rPr>
                <w:rFonts w:ascii="Arial" w:hAnsi="Arial" w:cs="Arial"/>
                <w:sz w:val="24"/>
                <w:szCs w:val="24"/>
              </w:rPr>
              <w:t>go</w:t>
            </w:r>
            <w:r w:rsidR="006E3D24" w:rsidRPr="006E3D24">
              <w:rPr>
                <w:rFonts w:ascii="Arial" w:hAnsi="Arial" w:cs="Arial"/>
                <w:sz w:val="24"/>
                <w:szCs w:val="24"/>
              </w:rPr>
              <w:t xml:space="preserve"> z klęskami żywiołowymi i katastrofami</w:t>
            </w:r>
            <w:r w:rsidR="003B419C" w:rsidRPr="006E3D24">
              <w:rPr>
                <w:rFonts w:ascii="Arial" w:hAnsi="Arial" w:cs="Arial"/>
                <w:sz w:val="24"/>
                <w:szCs w:val="24"/>
              </w:rPr>
              <w:t>.</w:t>
            </w:r>
            <w:r w:rsidR="003B419C" w:rsidRPr="004E59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59ED">
              <w:rPr>
                <w:rFonts w:ascii="Arial" w:hAnsi="Arial" w:cs="Arial"/>
                <w:sz w:val="24"/>
                <w:szCs w:val="24"/>
              </w:rPr>
              <w:t>W tym kontekście należy zbadać czy zaplanowane zadania służą realizacji celów projektu i w konsekwencji prowadzą do osiągnięcia celów działania.</w:t>
            </w:r>
          </w:p>
          <w:p w14:paraId="3AC813C9" w14:textId="77777777" w:rsidR="005C488D" w:rsidRDefault="005C488D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802462" w14:textId="77777777" w:rsidR="00FB0508" w:rsidRPr="004E59ED" w:rsidRDefault="00FB0508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C93CC2" w14:textId="163F4643" w:rsidR="005C488D" w:rsidRPr="00374298" w:rsidRDefault="005C488D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59ED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33D71A9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73E6818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02C1265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CA96F1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0D64C2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DF2BB7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09CB8AB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02CA20F" w14:textId="0D90011C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3D24" w:rsidRPr="00360BA8" w14:paraId="24E514D6" w14:textId="77777777" w:rsidTr="002844F4">
        <w:tc>
          <w:tcPr>
            <w:tcW w:w="1110" w:type="dxa"/>
            <w:vAlign w:val="center"/>
          </w:tcPr>
          <w:p w14:paraId="7116C919" w14:textId="6E665520" w:rsidR="006E3D24" w:rsidRPr="00374298" w:rsidRDefault="006E3D24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56" w:type="dxa"/>
            <w:vAlign w:val="center"/>
          </w:tcPr>
          <w:p w14:paraId="122DB334" w14:textId="0ED10517" w:rsidR="006E3D24" w:rsidRPr="00374298" w:rsidRDefault="006E3D24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Zasięg oddziaływania projektu</w:t>
            </w:r>
          </w:p>
        </w:tc>
        <w:tc>
          <w:tcPr>
            <w:tcW w:w="7199" w:type="dxa"/>
          </w:tcPr>
          <w:p w14:paraId="4AA7F686" w14:textId="49042859" w:rsidR="006E3D24" w:rsidRDefault="006E3D24" w:rsidP="006E3D24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365CCC">
              <w:rPr>
                <w:rFonts w:ascii="Arial" w:hAnsi="Arial" w:cs="Arial"/>
                <w:sz w:val="24"/>
                <w:szCs w:val="24"/>
              </w:rPr>
              <w:t xml:space="preserve">realizowana w ramach projektu infrastruktura </w:t>
            </w:r>
            <w:r w:rsidR="00B278A2">
              <w:rPr>
                <w:rFonts w:ascii="Arial" w:hAnsi="Arial" w:cs="Arial"/>
                <w:sz w:val="24"/>
                <w:szCs w:val="24"/>
              </w:rPr>
              <w:t xml:space="preserve">umożliwi korzystanie z </w:t>
            </w:r>
            <w:r w:rsidR="00365CCC">
              <w:rPr>
                <w:rFonts w:ascii="Arial" w:hAnsi="Arial" w:cs="Arial"/>
                <w:sz w:val="24"/>
                <w:szCs w:val="24"/>
              </w:rPr>
              <w:t>niej</w:t>
            </w:r>
            <w:r w:rsidR="00B278A2">
              <w:rPr>
                <w:rFonts w:ascii="Arial" w:hAnsi="Arial" w:cs="Arial"/>
                <w:sz w:val="24"/>
                <w:szCs w:val="24"/>
              </w:rPr>
              <w:t xml:space="preserve"> przez jednostki OSP z</w:t>
            </w:r>
            <w:r w:rsidR="008D6F37">
              <w:rPr>
                <w:rFonts w:ascii="Arial" w:hAnsi="Arial" w:cs="Arial"/>
                <w:sz w:val="24"/>
                <w:szCs w:val="24"/>
              </w:rPr>
              <w:t xml:space="preserve"> całego</w:t>
            </w:r>
            <w:r w:rsidR="00B2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6F37">
              <w:rPr>
                <w:rFonts w:ascii="Arial" w:hAnsi="Arial" w:cs="Arial"/>
                <w:sz w:val="24"/>
                <w:szCs w:val="24"/>
              </w:rPr>
              <w:t>obszaru</w:t>
            </w:r>
            <w:r w:rsidR="00B278A2">
              <w:rPr>
                <w:rFonts w:ascii="Arial" w:hAnsi="Arial" w:cs="Arial"/>
                <w:sz w:val="24"/>
                <w:szCs w:val="24"/>
              </w:rPr>
              <w:t xml:space="preserve"> województwa kujawsko-pomorskiego</w:t>
            </w:r>
            <w:r w:rsidR="008D6F3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7452092E" w14:textId="77777777" w:rsidR="00FB0508" w:rsidRDefault="00FB0508" w:rsidP="00FB05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5F36B1" w14:textId="77777777" w:rsidR="006E3D24" w:rsidRDefault="006E3D24" w:rsidP="006E3D24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7E4093C0" w14:textId="77777777" w:rsidR="006E3D24" w:rsidRPr="004E59ED" w:rsidRDefault="006E3D24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1787F97" w14:textId="77777777" w:rsidR="006E3D24" w:rsidRPr="00374298" w:rsidRDefault="006E3D24" w:rsidP="006E3D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6C38258" w14:textId="77777777" w:rsidR="006E3D24" w:rsidRPr="00374298" w:rsidRDefault="006E3D24" w:rsidP="006E3D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C568B" w14:textId="77777777" w:rsidR="006E3D24" w:rsidRPr="00374298" w:rsidRDefault="006E3D24" w:rsidP="006E3D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40CD8A" w14:textId="77777777" w:rsidR="006E3D24" w:rsidRPr="00374298" w:rsidRDefault="006E3D24" w:rsidP="006E3D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91A0610" w14:textId="77777777" w:rsidR="006E3D24" w:rsidRPr="00374298" w:rsidRDefault="006E3D24" w:rsidP="006E3D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679955" w14:textId="77777777" w:rsidR="006E3D24" w:rsidRPr="00374298" w:rsidRDefault="006E3D24" w:rsidP="006E3D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F724617" w14:textId="77777777" w:rsidR="006E3D24" w:rsidRPr="00374298" w:rsidRDefault="006E3D24" w:rsidP="006E3D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E711FFE" w14:textId="77777777" w:rsidR="006E3D24" w:rsidRPr="00374298" w:rsidRDefault="006E3D24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471060" w14:textId="77777777" w:rsidR="009F6237" w:rsidRPr="00360BA8" w:rsidRDefault="009F6237" w:rsidP="008D7EC3">
      <w:pPr>
        <w:tabs>
          <w:tab w:val="left" w:pos="11199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sectPr w:rsidR="009F6237" w:rsidRPr="00360BA8" w:rsidSect="00FF4B2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993" w:right="1245" w:bottom="1417" w:left="1417" w:header="426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Anna Kacprzak" w:date="2024-10-09T14:09:00Z" w:initials="AK">
    <w:p w14:paraId="26A73E9B" w14:textId="77777777" w:rsidR="00766A94" w:rsidRDefault="00766A94" w:rsidP="00766A94">
      <w:pPr>
        <w:pStyle w:val="Tekstkomentarza"/>
      </w:pPr>
      <w:r>
        <w:rPr>
          <w:rStyle w:val="Odwoaniedokomentarza"/>
        </w:rPr>
        <w:annotationRef/>
      </w:r>
      <w:r>
        <w:t>Stanowisko GR ds. EFRR.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6A73E9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973C885" w16cex:dateUtc="2024-10-09T12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6A73E9B" w16cid:durableId="5973C88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EF831" w14:textId="77777777" w:rsidR="00C73FDB" w:rsidRDefault="00C73FDB" w:rsidP="00D15E00">
      <w:pPr>
        <w:spacing w:after="0" w:line="240" w:lineRule="auto"/>
      </w:pPr>
      <w:r>
        <w:separator/>
      </w:r>
    </w:p>
  </w:endnote>
  <w:endnote w:type="continuationSeparator" w:id="0">
    <w:p w14:paraId="21BE605E" w14:textId="77777777" w:rsidR="00C73FDB" w:rsidRDefault="00C73FDB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CC801" w14:textId="77777777" w:rsidR="00C82F38" w:rsidRDefault="00C82F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9E87F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A7254" w:rsidRPr="008A7254">
      <w:rPr>
        <w:noProof/>
        <w:lang w:val="pl-PL"/>
      </w:rPr>
      <w:t>19</w:t>
    </w:r>
    <w:r>
      <w:fldChar w:fldCharType="end"/>
    </w:r>
  </w:p>
  <w:p w14:paraId="32293F7B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5BF0" w14:textId="3912FFDE" w:rsidR="005F58C4" w:rsidRDefault="00BB22FE" w:rsidP="00F76BE6">
    <w:pPr>
      <w:pStyle w:val="Stopka"/>
      <w:tabs>
        <w:tab w:val="clear" w:pos="4536"/>
        <w:tab w:val="clear" w:pos="9072"/>
        <w:tab w:val="left" w:pos="5520"/>
        <w:tab w:val="left" w:pos="7920"/>
      </w:tabs>
      <w:jc w:val="center"/>
    </w:pPr>
    <w:r>
      <w:rPr>
        <w:noProof/>
        <w:lang w:val="pl-PL" w:eastAsia="pl-PL"/>
      </w:rPr>
      <w:drawing>
        <wp:inline distT="0" distB="0" distL="0" distR="0" wp14:anchorId="2E5497C6" wp14:editId="604B0531">
          <wp:extent cx="6962775" cy="857250"/>
          <wp:effectExtent l="0" t="0" r="0" b="0"/>
          <wp:docPr id="1288976650" name="Obraz 1288976650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C6655" w14:textId="77777777" w:rsidR="00C73FDB" w:rsidRDefault="00C73FDB" w:rsidP="00D15E00">
      <w:pPr>
        <w:spacing w:after="0" w:line="240" w:lineRule="auto"/>
      </w:pPr>
      <w:r>
        <w:separator/>
      </w:r>
    </w:p>
  </w:footnote>
  <w:footnote w:type="continuationSeparator" w:id="0">
    <w:p w14:paraId="2C9C8DE5" w14:textId="77777777" w:rsidR="00C73FDB" w:rsidRDefault="00C73FDB" w:rsidP="00D15E00">
      <w:pPr>
        <w:spacing w:after="0" w:line="240" w:lineRule="auto"/>
      </w:pPr>
      <w:r>
        <w:continuationSeparator/>
      </w:r>
    </w:p>
  </w:footnote>
  <w:footnote w:id="1">
    <w:p w14:paraId="6FB09D01" w14:textId="7FE06CD6" w:rsidR="009349A5" w:rsidRPr="009349A5" w:rsidRDefault="009349A5">
      <w:pPr>
        <w:pStyle w:val="Tekstprzypisudolnego"/>
        <w:rPr>
          <w:rFonts w:ascii="Arial" w:hAnsi="Arial" w:cs="Arial"/>
          <w:sz w:val="24"/>
          <w:szCs w:val="24"/>
        </w:rPr>
      </w:pPr>
      <w:r w:rsidRPr="009349A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349A5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Wykluczenia podmiotowe</w:t>
      </w:r>
      <w:r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38471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2">
    <w:p w14:paraId="4C7EB730" w14:textId="2902A71C" w:rsidR="00CA1E52" w:rsidRPr="00384712" w:rsidRDefault="00CA1E52" w:rsidP="00CA1E52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="009349A5" w:rsidRPr="00F50AA8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 w:rsidR="009349A5">
        <w:rPr>
          <w:rFonts w:ascii="Arial" w:hAnsi="Arial" w:cs="Arial"/>
          <w:sz w:val="24"/>
          <w:szCs w:val="24"/>
        </w:rPr>
        <w:t>.</w:t>
      </w:r>
    </w:p>
  </w:footnote>
  <w:footnote w:id="3">
    <w:p w14:paraId="3446926A" w14:textId="77777777" w:rsidR="00CA1E52" w:rsidRPr="00384712" w:rsidRDefault="00CA1E52" w:rsidP="00CA1E52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384712">
        <w:rPr>
          <w:rFonts w:ascii="Arial" w:hAnsi="Arial" w:cs="Arial"/>
          <w:sz w:val="24"/>
          <w:szCs w:val="24"/>
          <w:lang w:val="pl-PL"/>
        </w:rPr>
        <w:t>2021</w:t>
      </w:r>
      <w:r w:rsidRPr="00384712">
        <w:rPr>
          <w:rFonts w:ascii="Arial" w:hAnsi="Arial" w:cs="Arial"/>
          <w:sz w:val="24"/>
          <w:szCs w:val="24"/>
        </w:rPr>
        <w:t>/</w:t>
      </w:r>
      <w:r w:rsidRPr="00384712">
        <w:rPr>
          <w:rFonts w:ascii="Arial" w:hAnsi="Arial" w:cs="Arial"/>
          <w:sz w:val="24"/>
          <w:szCs w:val="24"/>
          <w:lang w:val="pl-PL"/>
        </w:rPr>
        <w:t>1060</w:t>
      </w:r>
      <w:r w:rsidRPr="00384712">
        <w:rPr>
          <w:rFonts w:ascii="Arial" w:hAnsi="Arial" w:cs="Arial"/>
          <w:sz w:val="24"/>
          <w:szCs w:val="24"/>
        </w:rPr>
        <w:t xml:space="preserve"> z dnia </w:t>
      </w:r>
      <w:r w:rsidRPr="00384712">
        <w:rPr>
          <w:rFonts w:ascii="Arial" w:hAnsi="Arial" w:cs="Arial"/>
          <w:sz w:val="24"/>
          <w:szCs w:val="24"/>
          <w:lang w:val="pl-PL"/>
        </w:rPr>
        <w:t>24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czerwca</w:t>
      </w:r>
      <w:r w:rsidRPr="00384712">
        <w:rPr>
          <w:rFonts w:ascii="Arial" w:hAnsi="Arial" w:cs="Arial"/>
          <w:sz w:val="24"/>
          <w:szCs w:val="24"/>
        </w:rPr>
        <w:t xml:space="preserve"> 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84712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(Dz. Urz. UE L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384712">
        <w:rPr>
          <w:rFonts w:ascii="Arial" w:hAnsi="Arial" w:cs="Arial"/>
          <w:sz w:val="24"/>
          <w:szCs w:val="24"/>
        </w:rPr>
        <w:t xml:space="preserve"> z </w:t>
      </w:r>
      <w:r w:rsidRPr="00384712">
        <w:rPr>
          <w:rFonts w:ascii="Arial" w:hAnsi="Arial" w:cs="Arial"/>
          <w:sz w:val="24"/>
          <w:szCs w:val="24"/>
          <w:lang w:val="pl-PL"/>
        </w:rPr>
        <w:t>3</w:t>
      </w:r>
      <w:r w:rsidRPr="00384712">
        <w:rPr>
          <w:rFonts w:ascii="Arial" w:hAnsi="Arial" w:cs="Arial"/>
          <w:sz w:val="24"/>
          <w:szCs w:val="24"/>
        </w:rPr>
        <w:t>0.</w:t>
      </w:r>
      <w:r w:rsidRPr="00384712">
        <w:rPr>
          <w:rFonts w:ascii="Arial" w:hAnsi="Arial" w:cs="Arial"/>
          <w:sz w:val="24"/>
          <w:szCs w:val="24"/>
          <w:lang w:val="pl-PL"/>
        </w:rPr>
        <w:t>06</w:t>
      </w:r>
      <w:r w:rsidRPr="00384712">
        <w:rPr>
          <w:rFonts w:ascii="Arial" w:hAnsi="Arial" w:cs="Arial"/>
          <w:sz w:val="24"/>
          <w:szCs w:val="24"/>
        </w:rPr>
        <w:t>.20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 xml:space="preserve">1) (dalej: rozporządzenie </w:t>
      </w:r>
      <w:r w:rsidRPr="00384712">
        <w:rPr>
          <w:rFonts w:ascii="Arial" w:hAnsi="Arial" w:cs="Arial"/>
          <w:sz w:val="24"/>
          <w:szCs w:val="24"/>
          <w:lang w:val="pl-PL"/>
        </w:rPr>
        <w:t>nr 2021/1060</w:t>
      </w:r>
      <w:r w:rsidRPr="00384712">
        <w:rPr>
          <w:rFonts w:ascii="Arial" w:hAnsi="Arial" w:cs="Arial"/>
          <w:sz w:val="24"/>
          <w:szCs w:val="24"/>
        </w:rPr>
        <w:t>).</w:t>
      </w:r>
    </w:p>
  </w:footnote>
  <w:footnote w:id="4">
    <w:p w14:paraId="786B57D0" w14:textId="6404825D" w:rsidR="00927F1A" w:rsidRPr="00927F1A" w:rsidRDefault="00927F1A">
      <w:pPr>
        <w:pStyle w:val="Tekstprzypisudolnego"/>
        <w:rPr>
          <w:lang w:val="pl-PL"/>
        </w:rPr>
      </w:pPr>
      <w:r w:rsidRPr="00927F1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7F1A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1605F4F9" w14:textId="33638ECC" w:rsidR="00262CBC" w:rsidRPr="00544205" w:rsidRDefault="00262CBC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del w:id="7" w:author="Anna Kacprzak" w:date="2024-10-09T14:18:00Z" w16du:dateUtc="2024-10-09T12:18:00Z">
        <w:r w:rsidRPr="00544205" w:rsidDel="00766A94">
          <w:rPr>
            <w:rFonts w:ascii="Arial" w:hAnsi="Arial" w:cs="Arial"/>
            <w:sz w:val="24"/>
            <w:szCs w:val="24"/>
          </w:rPr>
          <w:delText>Posiadanie pozostałych decyzji i pozwoleń oraz dokumentacji technicznej jest wymagane.</w:delText>
        </w:r>
      </w:del>
      <w:ins w:id="8" w:author="Anna Kacprzak" w:date="2024-10-09T14:19:00Z" w16du:dateUtc="2024-10-09T12:19:00Z">
        <w:r w:rsidR="00766A94" w:rsidRPr="00766A94">
          <w:rPr>
            <w:rFonts w:ascii="Arial" w:hAnsi="Arial" w:cs="Arial"/>
            <w:sz w:val="24"/>
            <w:szCs w:val="24"/>
          </w:rPr>
          <w:t>Należy posiadać wszystkie pozostałe decyzje, pozwolenia, uzgodnienia oraz opracowania składające się na dokumentację techniczną wymagane do złożenia wniosku o wydanie pozwolenia administracyjnego zezwalającego na realizację inwestycji.</w:t>
        </w:r>
      </w:ins>
    </w:p>
  </w:footnote>
  <w:footnote w:id="6">
    <w:p w14:paraId="7D93A7A1" w14:textId="77777777" w:rsidR="00262CBC" w:rsidRPr="00C35067" w:rsidRDefault="00262CBC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44B7AA85" w14:textId="77777777" w:rsidR="00D12297" w:rsidRPr="00362444" w:rsidRDefault="00D12297" w:rsidP="00D12297">
      <w:pPr>
        <w:pStyle w:val="Tekstprzypisudolnego"/>
        <w:rPr>
          <w:rFonts w:ascii="Arial" w:hAnsi="Arial" w:cs="Arial"/>
          <w:sz w:val="24"/>
          <w:szCs w:val="24"/>
        </w:rPr>
      </w:pPr>
      <w:r w:rsidRPr="0036244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2444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362444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8">
    <w:p w14:paraId="22B622EE" w14:textId="77777777" w:rsidR="006E3D24" w:rsidRPr="009C7AD5" w:rsidRDefault="006E3D24" w:rsidP="006E3D24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Pr="009C7AD5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9C7AD5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C7AD5">
        <w:rPr>
          <w:rFonts w:ascii="Arial" w:hAnsi="Arial" w:cs="Arial"/>
          <w:sz w:val="24"/>
          <w:szCs w:val="24"/>
          <w:lang w:val="pl-PL"/>
        </w:rPr>
        <w:t>.</w:t>
      </w:r>
    </w:p>
  </w:footnote>
  <w:footnote w:id="9">
    <w:p w14:paraId="339EF4E5" w14:textId="17E7976A" w:rsidR="00E513DC" w:rsidRPr="00E513DC" w:rsidRDefault="00E513DC">
      <w:pPr>
        <w:pStyle w:val="Tekstprzypisudolnego"/>
        <w:rPr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78F65" w14:textId="77777777" w:rsidR="00C82F38" w:rsidRDefault="00C82F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E9B4B" w14:textId="77777777" w:rsidR="00C82F38" w:rsidRDefault="00C82F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ACAC8" w14:textId="77777777" w:rsidR="005F58C4" w:rsidRPr="00253B6C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bCs/>
        <w:sz w:val="20"/>
        <w:szCs w:val="20"/>
        <w:lang w:val="x-none"/>
      </w:rPr>
    </w:pPr>
    <w:r w:rsidRPr="00253B6C">
      <w:rPr>
        <w:sz w:val="20"/>
        <w:szCs w:val="20"/>
      </w:rPr>
      <w:tab/>
    </w:r>
  </w:p>
  <w:p w14:paraId="7D6247AC" w14:textId="77777777" w:rsidR="005F58C4" w:rsidRPr="00253B6C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253B6C">
      <w:rPr>
        <w:rFonts w:ascii="Arial" w:hAnsi="Arial" w:cs="Arial"/>
        <w:sz w:val="20"/>
        <w:szCs w:val="20"/>
      </w:rPr>
      <w:t>FUNDUSZE EUROPEJSKIE DLA KUJAW I POMORZA 2021-2027</w:t>
    </w:r>
  </w:p>
  <w:p w14:paraId="1C637C11" w14:textId="77777777" w:rsidR="00C82F38" w:rsidRDefault="00C82F38" w:rsidP="00C82F38">
    <w:pPr>
      <w:tabs>
        <w:tab w:val="left" w:pos="9923"/>
      </w:tabs>
      <w:spacing w:after="0" w:line="240" w:lineRule="auto"/>
      <w:ind w:left="11340"/>
      <w:rPr>
        <w:sz w:val="20"/>
        <w:szCs w:val="20"/>
      </w:rPr>
    </w:pPr>
    <w:r>
      <w:rPr>
        <w:rFonts w:ascii="Arial" w:hAnsi="Arial" w:cs="Arial"/>
        <w:bCs/>
        <w:sz w:val="20"/>
        <w:szCs w:val="20"/>
      </w:rPr>
      <w:t xml:space="preserve">   </w:t>
    </w:r>
  </w:p>
  <w:p w14:paraId="2F9B6A00" w14:textId="05E38275" w:rsidR="00C82F38" w:rsidRDefault="00C82F38" w:rsidP="00C82F38">
    <w:pPr>
      <w:tabs>
        <w:tab w:val="left" w:pos="9923"/>
      </w:tabs>
      <w:spacing w:after="0" w:line="240" w:lineRule="auto"/>
      <w:ind w:left="10773" w:hanging="1701"/>
      <w:rPr>
        <w:rFonts w:ascii="Arial" w:hAnsi="Arial" w:cs="Arial"/>
        <w:bCs/>
        <w:sz w:val="20"/>
        <w:szCs w:val="20"/>
        <w:lang w:val="x-none"/>
      </w:rPr>
    </w:pPr>
    <w:r>
      <w:rPr>
        <w:rFonts w:ascii="Arial" w:hAnsi="Arial" w:cs="Arial"/>
        <w:bCs/>
        <w:sz w:val="20"/>
        <w:szCs w:val="20"/>
        <w:lang w:val="x-none"/>
      </w:rPr>
      <w:t xml:space="preserve">Załącznik do </w:t>
    </w:r>
    <w:r>
      <w:rPr>
        <w:rFonts w:ascii="Arial" w:hAnsi="Arial" w:cs="Arial"/>
        <w:bCs/>
        <w:sz w:val="20"/>
        <w:szCs w:val="20"/>
      </w:rPr>
      <w:t>stanowiska</w:t>
    </w:r>
    <w:r>
      <w:rPr>
        <w:rFonts w:ascii="Arial" w:hAnsi="Arial" w:cs="Arial"/>
        <w:bCs/>
        <w:sz w:val="20"/>
        <w:szCs w:val="20"/>
        <w:lang w:val="x-none"/>
      </w:rPr>
      <w:t xml:space="preserve"> Nr </w:t>
    </w:r>
    <w:r w:rsidR="004F2162">
      <w:rPr>
        <w:rFonts w:ascii="Arial" w:hAnsi="Arial" w:cs="Arial"/>
        <w:bCs/>
        <w:sz w:val="20"/>
        <w:szCs w:val="20"/>
        <w:lang w:val="x-none"/>
      </w:rPr>
      <w:t>26</w:t>
    </w:r>
    <w:r>
      <w:rPr>
        <w:rFonts w:ascii="Arial" w:hAnsi="Arial" w:cs="Arial"/>
        <w:bCs/>
        <w:sz w:val="20"/>
        <w:szCs w:val="20"/>
        <w:lang w:val="x-none"/>
      </w:rPr>
      <w:t>/2024</w:t>
    </w:r>
  </w:p>
  <w:p w14:paraId="783E42F6" w14:textId="595299E6" w:rsidR="00C82F38" w:rsidRDefault="00C82F38" w:rsidP="00C82F38">
    <w:pPr>
      <w:tabs>
        <w:tab w:val="center" w:pos="4536"/>
        <w:tab w:val="right" w:pos="9072"/>
      </w:tabs>
      <w:spacing w:after="0" w:line="240" w:lineRule="auto"/>
      <w:ind w:left="9072"/>
      <w:rPr>
        <w:sz w:val="20"/>
        <w:szCs w:val="20"/>
        <w:lang w:val="x-none"/>
      </w:rPr>
    </w:pPr>
    <w:r>
      <w:rPr>
        <w:rFonts w:ascii="Arial" w:hAnsi="Arial" w:cs="Arial"/>
        <w:bCs/>
        <w:sz w:val="20"/>
        <w:szCs w:val="20"/>
        <w:lang w:val="x-none"/>
      </w:rPr>
      <w:t xml:space="preserve">Grupy Roboczej ds. EFRR </w:t>
    </w:r>
    <w:r>
      <w:rPr>
        <w:rFonts w:ascii="Arial" w:hAnsi="Arial" w:cs="Arial"/>
        <w:bCs/>
        <w:sz w:val="20"/>
        <w:szCs w:val="20"/>
        <w:lang w:val="x-none"/>
      </w:rPr>
      <w:br/>
      <w:t>z dnia 3 października 2024 r.</w:t>
    </w:r>
  </w:p>
  <w:p w14:paraId="34DF4B8C" w14:textId="3B6FD440" w:rsidR="005F58C4" w:rsidRPr="00C82F38" w:rsidRDefault="005F58C4" w:rsidP="005F58C4">
    <w:pPr>
      <w:pStyle w:val="Nagwek"/>
      <w:ind w:left="11766" w:hanging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B428DAD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A7E2A"/>
    <w:multiLevelType w:val="hybridMultilevel"/>
    <w:tmpl w:val="DF183F9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F1B2C"/>
    <w:multiLevelType w:val="hybridMultilevel"/>
    <w:tmpl w:val="585E865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50715"/>
    <w:multiLevelType w:val="hybridMultilevel"/>
    <w:tmpl w:val="C4A6A11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35ECE"/>
    <w:multiLevelType w:val="hybridMultilevel"/>
    <w:tmpl w:val="C1E0412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55C85"/>
    <w:multiLevelType w:val="hybridMultilevel"/>
    <w:tmpl w:val="4C20E040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C7287"/>
    <w:multiLevelType w:val="hybridMultilevel"/>
    <w:tmpl w:val="E6C6C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53173F9"/>
    <w:multiLevelType w:val="hybridMultilevel"/>
    <w:tmpl w:val="F544F2A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F7EBC"/>
    <w:multiLevelType w:val="hybridMultilevel"/>
    <w:tmpl w:val="AC84EF8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44390"/>
    <w:multiLevelType w:val="hybridMultilevel"/>
    <w:tmpl w:val="38209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F00714"/>
    <w:multiLevelType w:val="hybridMultilevel"/>
    <w:tmpl w:val="6C7AE5C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733EF"/>
    <w:multiLevelType w:val="hybridMultilevel"/>
    <w:tmpl w:val="4438963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B09C7"/>
    <w:multiLevelType w:val="hybridMultilevel"/>
    <w:tmpl w:val="F4866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A23F82"/>
    <w:multiLevelType w:val="hybridMultilevel"/>
    <w:tmpl w:val="63BE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5E78FB"/>
    <w:multiLevelType w:val="hybridMultilevel"/>
    <w:tmpl w:val="FDA2DA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823844"/>
    <w:multiLevelType w:val="hybridMultilevel"/>
    <w:tmpl w:val="F9A85BE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A14795"/>
    <w:multiLevelType w:val="hybridMultilevel"/>
    <w:tmpl w:val="B2B8CD7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877253"/>
    <w:multiLevelType w:val="hybridMultilevel"/>
    <w:tmpl w:val="6ABE7AE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0F51DB"/>
    <w:multiLevelType w:val="hybridMultilevel"/>
    <w:tmpl w:val="FDA8CCA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395541"/>
    <w:multiLevelType w:val="hybridMultilevel"/>
    <w:tmpl w:val="AE04850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93443B"/>
    <w:multiLevelType w:val="hybridMultilevel"/>
    <w:tmpl w:val="AB8A5BF4"/>
    <w:lvl w:ilvl="0" w:tplc="9D22BA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47F30BCA"/>
    <w:multiLevelType w:val="hybridMultilevel"/>
    <w:tmpl w:val="BEA2EE2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303468"/>
    <w:multiLevelType w:val="hybridMultilevel"/>
    <w:tmpl w:val="6564473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10769E"/>
    <w:multiLevelType w:val="hybridMultilevel"/>
    <w:tmpl w:val="A7CCE204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5EE6571"/>
    <w:multiLevelType w:val="hybridMultilevel"/>
    <w:tmpl w:val="FF20103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791C85"/>
    <w:multiLevelType w:val="hybridMultilevel"/>
    <w:tmpl w:val="4E3CB1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60778E"/>
    <w:multiLevelType w:val="hybridMultilevel"/>
    <w:tmpl w:val="AC5614C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563C10"/>
    <w:multiLevelType w:val="hybridMultilevel"/>
    <w:tmpl w:val="18FE2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D723C5"/>
    <w:multiLevelType w:val="hybridMultilevel"/>
    <w:tmpl w:val="E3E0984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17659D"/>
    <w:multiLevelType w:val="hybridMultilevel"/>
    <w:tmpl w:val="3A4E476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F663CB"/>
    <w:multiLevelType w:val="hybridMultilevel"/>
    <w:tmpl w:val="616862E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D60A21"/>
    <w:multiLevelType w:val="hybridMultilevel"/>
    <w:tmpl w:val="45C86B7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2C51AA"/>
    <w:multiLevelType w:val="hybridMultilevel"/>
    <w:tmpl w:val="303E4AB0"/>
    <w:lvl w:ilvl="0" w:tplc="A718EF3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57F5599"/>
    <w:multiLevelType w:val="hybridMultilevel"/>
    <w:tmpl w:val="3B3260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1" w15:restartNumberingAfterBreak="0">
    <w:nsid w:val="78CD1E52"/>
    <w:multiLevelType w:val="hybridMultilevel"/>
    <w:tmpl w:val="BF640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7A008A"/>
    <w:multiLevelType w:val="hybridMultilevel"/>
    <w:tmpl w:val="2DA69BE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BF7D4E"/>
    <w:multiLevelType w:val="hybridMultilevel"/>
    <w:tmpl w:val="ED100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D5E64BC"/>
    <w:multiLevelType w:val="hybridMultilevel"/>
    <w:tmpl w:val="A47226A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3C02CF"/>
    <w:multiLevelType w:val="hybridMultilevel"/>
    <w:tmpl w:val="5134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CF0E57"/>
    <w:multiLevelType w:val="hybridMultilevel"/>
    <w:tmpl w:val="B304567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F35282"/>
    <w:multiLevelType w:val="hybridMultilevel"/>
    <w:tmpl w:val="ADD6875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254006">
    <w:abstractNumId w:val="40"/>
  </w:num>
  <w:num w:numId="2" w16cid:durableId="1132481123">
    <w:abstractNumId w:val="10"/>
  </w:num>
  <w:num w:numId="3" w16cid:durableId="2123961445">
    <w:abstractNumId w:val="32"/>
  </w:num>
  <w:num w:numId="4" w16cid:durableId="923952006">
    <w:abstractNumId w:val="3"/>
  </w:num>
  <w:num w:numId="5" w16cid:durableId="1573664282">
    <w:abstractNumId w:val="25"/>
  </w:num>
  <w:num w:numId="6" w16cid:durableId="42406983">
    <w:abstractNumId w:val="31"/>
  </w:num>
  <w:num w:numId="7" w16cid:durableId="539392323">
    <w:abstractNumId w:val="49"/>
  </w:num>
  <w:num w:numId="8" w16cid:durableId="369257701">
    <w:abstractNumId w:val="28"/>
  </w:num>
  <w:num w:numId="9" w16cid:durableId="1370762289">
    <w:abstractNumId w:val="43"/>
  </w:num>
  <w:num w:numId="10" w16cid:durableId="1266035503">
    <w:abstractNumId w:val="2"/>
  </w:num>
  <w:num w:numId="11" w16cid:durableId="1375544541">
    <w:abstractNumId w:val="37"/>
  </w:num>
  <w:num w:numId="12" w16cid:durableId="1091313340">
    <w:abstractNumId w:val="7"/>
  </w:num>
  <w:num w:numId="13" w16cid:durableId="42752998">
    <w:abstractNumId w:val="22"/>
  </w:num>
  <w:num w:numId="14" w16cid:durableId="1839928575">
    <w:abstractNumId w:val="1"/>
  </w:num>
  <w:num w:numId="15" w16cid:durableId="1224372801">
    <w:abstractNumId w:val="46"/>
  </w:num>
  <w:num w:numId="16" w16cid:durableId="1838692658">
    <w:abstractNumId w:val="52"/>
  </w:num>
  <w:num w:numId="17" w16cid:durableId="1340623285">
    <w:abstractNumId w:val="53"/>
  </w:num>
  <w:num w:numId="18" w16cid:durableId="771318210">
    <w:abstractNumId w:val="20"/>
  </w:num>
  <w:num w:numId="19" w16cid:durableId="1730151720">
    <w:abstractNumId w:val="18"/>
  </w:num>
  <w:num w:numId="20" w16cid:durableId="1651902729">
    <w:abstractNumId w:val="26"/>
  </w:num>
  <w:num w:numId="21" w16cid:durableId="872690981">
    <w:abstractNumId w:val="45"/>
  </w:num>
  <w:num w:numId="22" w16cid:durableId="284315276">
    <w:abstractNumId w:val="0"/>
  </w:num>
  <w:num w:numId="23" w16cid:durableId="1400323786">
    <w:abstractNumId w:val="39"/>
  </w:num>
  <w:num w:numId="24" w16cid:durableId="1381318861">
    <w:abstractNumId w:val="27"/>
  </w:num>
  <w:num w:numId="25" w16cid:durableId="1239364994">
    <w:abstractNumId w:val="19"/>
  </w:num>
  <w:num w:numId="26" w16cid:durableId="177814530">
    <w:abstractNumId w:val="15"/>
  </w:num>
  <w:num w:numId="27" w16cid:durableId="522867378">
    <w:abstractNumId w:val="36"/>
  </w:num>
  <w:num w:numId="28" w16cid:durableId="1744378004">
    <w:abstractNumId w:val="33"/>
  </w:num>
  <w:num w:numId="29" w16cid:durableId="402145952">
    <w:abstractNumId w:val="44"/>
  </w:num>
  <w:num w:numId="30" w16cid:durableId="1172598970">
    <w:abstractNumId w:val="35"/>
  </w:num>
  <w:num w:numId="31" w16cid:durableId="45640081">
    <w:abstractNumId w:val="42"/>
  </w:num>
  <w:num w:numId="32" w16cid:durableId="1119959155">
    <w:abstractNumId w:val="50"/>
  </w:num>
  <w:num w:numId="33" w16cid:durableId="339477090">
    <w:abstractNumId w:val="54"/>
  </w:num>
  <w:num w:numId="34" w16cid:durableId="1130366370">
    <w:abstractNumId w:val="11"/>
  </w:num>
  <w:num w:numId="35" w16cid:durableId="1124734548">
    <w:abstractNumId w:val="21"/>
  </w:num>
  <w:num w:numId="36" w16cid:durableId="1701196860">
    <w:abstractNumId w:val="30"/>
  </w:num>
  <w:num w:numId="37" w16cid:durableId="2057195427">
    <w:abstractNumId w:val="56"/>
  </w:num>
  <w:num w:numId="38" w16cid:durableId="1009327667">
    <w:abstractNumId w:val="17"/>
  </w:num>
  <w:num w:numId="39" w16cid:durableId="968781343">
    <w:abstractNumId w:val="47"/>
  </w:num>
  <w:num w:numId="40" w16cid:durableId="769928620">
    <w:abstractNumId w:val="5"/>
  </w:num>
  <w:num w:numId="41" w16cid:durableId="706759491">
    <w:abstractNumId w:val="58"/>
  </w:num>
  <w:num w:numId="42" w16cid:durableId="200020795">
    <w:abstractNumId w:val="57"/>
  </w:num>
  <w:num w:numId="43" w16cid:durableId="471794508">
    <w:abstractNumId w:val="34"/>
  </w:num>
  <w:num w:numId="44" w16cid:durableId="1406759052">
    <w:abstractNumId w:val="24"/>
  </w:num>
  <w:num w:numId="45" w16cid:durableId="339704721">
    <w:abstractNumId w:val="29"/>
  </w:num>
  <w:num w:numId="46" w16cid:durableId="612176656">
    <w:abstractNumId w:val="41"/>
  </w:num>
  <w:num w:numId="47" w16cid:durableId="1956280482">
    <w:abstractNumId w:val="6"/>
  </w:num>
  <w:num w:numId="48" w16cid:durableId="646281458">
    <w:abstractNumId w:val="51"/>
  </w:num>
  <w:num w:numId="49" w16cid:durableId="583148896">
    <w:abstractNumId w:val="8"/>
  </w:num>
  <w:num w:numId="50" w16cid:durableId="1220477945">
    <w:abstractNumId w:val="9"/>
  </w:num>
  <w:num w:numId="51" w16cid:durableId="672493421">
    <w:abstractNumId w:val="48"/>
  </w:num>
  <w:num w:numId="52" w16cid:durableId="247425524">
    <w:abstractNumId w:val="12"/>
  </w:num>
  <w:num w:numId="53" w16cid:durableId="811367208">
    <w:abstractNumId w:val="4"/>
  </w:num>
  <w:num w:numId="54" w16cid:durableId="401217792">
    <w:abstractNumId w:val="23"/>
  </w:num>
  <w:num w:numId="55" w16cid:durableId="543718708">
    <w:abstractNumId w:val="55"/>
  </w:num>
  <w:num w:numId="56" w16cid:durableId="1762069762">
    <w:abstractNumId w:val="16"/>
  </w:num>
  <w:num w:numId="57" w16cid:durableId="1986466504">
    <w:abstractNumId w:val="13"/>
  </w:num>
  <w:num w:numId="58" w16cid:durableId="1164471128">
    <w:abstractNumId w:val="38"/>
  </w:num>
  <w:num w:numId="59" w16cid:durableId="54860300">
    <w:abstractNumId w:val="14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 Kacprzak">
    <w15:presenceInfo w15:providerId="AD" w15:userId="S-1-5-21-2619306676-2800222060-3362172700-55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1B83"/>
    <w:rsid w:val="00014323"/>
    <w:rsid w:val="00014DF0"/>
    <w:rsid w:val="00016679"/>
    <w:rsid w:val="0002063F"/>
    <w:rsid w:val="00022525"/>
    <w:rsid w:val="00023781"/>
    <w:rsid w:val="0002428B"/>
    <w:rsid w:val="00025A17"/>
    <w:rsid w:val="00030D91"/>
    <w:rsid w:val="00031AB9"/>
    <w:rsid w:val="00032389"/>
    <w:rsid w:val="00032AF9"/>
    <w:rsid w:val="0003381B"/>
    <w:rsid w:val="00033A49"/>
    <w:rsid w:val="000340C3"/>
    <w:rsid w:val="00034282"/>
    <w:rsid w:val="00034341"/>
    <w:rsid w:val="000346A2"/>
    <w:rsid w:val="000360E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843"/>
    <w:rsid w:val="00061A47"/>
    <w:rsid w:val="000628BA"/>
    <w:rsid w:val="00062934"/>
    <w:rsid w:val="00063415"/>
    <w:rsid w:val="0006385F"/>
    <w:rsid w:val="00063E79"/>
    <w:rsid w:val="00063E7D"/>
    <w:rsid w:val="00064624"/>
    <w:rsid w:val="000660BE"/>
    <w:rsid w:val="00066B2C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180"/>
    <w:rsid w:val="00081F7E"/>
    <w:rsid w:val="0008212E"/>
    <w:rsid w:val="00082337"/>
    <w:rsid w:val="00082A9B"/>
    <w:rsid w:val="00083BA1"/>
    <w:rsid w:val="00085328"/>
    <w:rsid w:val="000856D3"/>
    <w:rsid w:val="00086E08"/>
    <w:rsid w:val="00087144"/>
    <w:rsid w:val="00090485"/>
    <w:rsid w:val="00091253"/>
    <w:rsid w:val="00091B5C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765E"/>
    <w:rsid w:val="000A0C10"/>
    <w:rsid w:val="000A0CD3"/>
    <w:rsid w:val="000A11EC"/>
    <w:rsid w:val="000A23C7"/>
    <w:rsid w:val="000A29D0"/>
    <w:rsid w:val="000A406B"/>
    <w:rsid w:val="000B0BA9"/>
    <w:rsid w:val="000B12E4"/>
    <w:rsid w:val="000B1A00"/>
    <w:rsid w:val="000B1D05"/>
    <w:rsid w:val="000B31D5"/>
    <w:rsid w:val="000B3BE5"/>
    <w:rsid w:val="000B5FC3"/>
    <w:rsid w:val="000B6B8E"/>
    <w:rsid w:val="000B786A"/>
    <w:rsid w:val="000B79E6"/>
    <w:rsid w:val="000C0217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045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28E"/>
    <w:rsid w:val="000D630B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9B4"/>
    <w:rsid w:val="000E308B"/>
    <w:rsid w:val="000E3E20"/>
    <w:rsid w:val="000E6EA0"/>
    <w:rsid w:val="000E7C54"/>
    <w:rsid w:val="000F14ED"/>
    <w:rsid w:val="000F1D24"/>
    <w:rsid w:val="000F2C45"/>
    <w:rsid w:val="000F2DC3"/>
    <w:rsid w:val="000F5B20"/>
    <w:rsid w:val="000F71CD"/>
    <w:rsid w:val="000F7BB0"/>
    <w:rsid w:val="0010120E"/>
    <w:rsid w:val="001041B4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A92"/>
    <w:rsid w:val="00117EC0"/>
    <w:rsid w:val="00120114"/>
    <w:rsid w:val="00121CE1"/>
    <w:rsid w:val="00122FAA"/>
    <w:rsid w:val="00124AA3"/>
    <w:rsid w:val="00124BF7"/>
    <w:rsid w:val="001257CF"/>
    <w:rsid w:val="0012588A"/>
    <w:rsid w:val="001265B7"/>
    <w:rsid w:val="001266A2"/>
    <w:rsid w:val="00126D9D"/>
    <w:rsid w:val="00130AD5"/>
    <w:rsid w:val="001313A1"/>
    <w:rsid w:val="001313FC"/>
    <w:rsid w:val="00133346"/>
    <w:rsid w:val="0013440B"/>
    <w:rsid w:val="001349DB"/>
    <w:rsid w:val="00134A02"/>
    <w:rsid w:val="001354F3"/>
    <w:rsid w:val="00135D08"/>
    <w:rsid w:val="00135DC8"/>
    <w:rsid w:val="00136096"/>
    <w:rsid w:val="0013710E"/>
    <w:rsid w:val="0013740B"/>
    <w:rsid w:val="00140249"/>
    <w:rsid w:val="001410BD"/>
    <w:rsid w:val="00141AD5"/>
    <w:rsid w:val="00141E9C"/>
    <w:rsid w:val="00143096"/>
    <w:rsid w:val="0014395E"/>
    <w:rsid w:val="0014559E"/>
    <w:rsid w:val="0014592B"/>
    <w:rsid w:val="00145EB7"/>
    <w:rsid w:val="00146606"/>
    <w:rsid w:val="001471F2"/>
    <w:rsid w:val="00147828"/>
    <w:rsid w:val="00152458"/>
    <w:rsid w:val="001526B2"/>
    <w:rsid w:val="00153C0A"/>
    <w:rsid w:val="00155285"/>
    <w:rsid w:val="00155A42"/>
    <w:rsid w:val="001573FB"/>
    <w:rsid w:val="00160766"/>
    <w:rsid w:val="00161251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3116"/>
    <w:rsid w:val="0017558F"/>
    <w:rsid w:val="00176C74"/>
    <w:rsid w:val="0017778E"/>
    <w:rsid w:val="0017795A"/>
    <w:rsid w:val="0018103D"/>
    <w:rsid w:val="001810B4"/>
    <w:rsid w:val="00181D80"/>
    <w:rsid w:val="00183F6C"/>
    <w:rsid w:val="00184467"/>
    <w:rsid w:val="00184C79"/>
    <w:rsid w:val="00185DA0"/>
    <w:rsid w:val="00186CBC"/>
    <w:rsid w:val="00187F30"/>
    <w:rsid w:val="001908BE"/>
    <w:rsid w:val="00190AC4"/>
    <w:rsid w:val="0019125D"/>
    <w:rsid w:val="00191422"/>
    <w:rsid w:val="0019164F"/>
    <w:rsid w:val="00191786"/>
    <w:rsid w:val="00192F6B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682F"/>
    <w:rsid w:val="001A7C70"/>
    <w:rsid w:val="001B107C"/>
    <w:rsid w:val="001B2E8D"/>
    <w:rsid w:val="001B3C79"/>
    <w:rsid w:val="001B5028"/>
    <w:rsid w:val="001B6062"/>
    <w:rsid w:val="001B684D"/>
    <w:rsid w:val="001B6BB3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1351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E7E14"/>
    <w:rsid w:val="001F0952"/>
    <w:rsid w:val="001F14E1"/>
    <w:rsid w:val="001F16DF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45E1"/>
    <w:rsid w:val="00204DC2"/>
    <w:rsid w:val="00205D12"/>
    <w:rsid w:val="00206686"/>
    <w:rsid w:val="00211DF1"/>
    <w:rsid w:val="00212CB3"/>
    <w:rsid w:val="00215738"/>
    <w:rsid w:val="002166CE"/>
    <w:rsid w:val="00216D0F"/>
    <w:rsid w:val="002216C9"/>
    <w:rsid w:val="00222C1C"/>
    <w:rsid w:val="002248F4"/>
    <w:rsid w:val="00225188"/>
    <w:rsid w:val="00225B4B"/>
    <w:rsid w:val="00225D21"/>
    <w:rsid w:val="00226015"/>
    <w:rsid w:val="00226BFB"/>
    <w:rsid w:val="00226E0A"/>
    <w:rsid w:val="00226F0A"/>
    <w:rsid w:val="00230EEA"/>
    <w:rsid w:val="002311A2"/>
    <w:rsid w:val="00231A39"/>
    <w:rsid w:val="00231B7A"/>
    <w:rsid w:val="002320B5"/>
    <w:rsid w:val="00232159"/>
    <w:rsid w:val="00232EAF"/>
    <w:rsid w:val="00233678"/>
    <w:rsid w:val="00234046"/>
    <w:rsid w:val="0023491A"/>
    <w:rsid w:val="002352F4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3B6C"/>
    <w:rsid w:val="00253E4B"/>
    <w:rsid w:val="002541CF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2CBC"/>
    <w:rsid w:val="0026352C"/>
    <w:rsid w:val="0026369F"/>
    <w:rsid w:val="002646C9"/>
    <w:rsid w:val="00265574"/>
    <w:rsid w:val="00266FD5"/>
    <w:rsid w:val="002671DC"/>
    <w:rsid w:val="002676BE"/>
    <w:rsid w:val="00267783"/>
    <w:rsid w:val="00270591"/>
    <w:rsid w:val="00270E7F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67C"/>
    <w:rsid w:val="00277861"/>
    <w:rsid w:val="00277A94"/>
    <w:rsid w:val="002801C0"/>
    <w:rsid w:val="00281361"/>
    <w:rsid w:val="0028168B"/>
    <w:rsid w:val="00281A2E"/>
    <w:rsid w:val="00281B9C"/>
    <w:rsid w:val="00282212"/>
    <w:rsid w:val="002844F4"/>
    <w:rsid w:val="002846EE"/>
    <w:rsid w:val="00284BE9"/>
    <w:rsid w:val="0028733D"/>
    <w:rsid w:val="00287F62"/>
    <w:rsid w:val="0029078F"/>
    <w:rsid w:val="00292D76"/>
    <w:rsid w:val="0029409B"/>
    <w:rsid w:val="00294A58"/>
    <w:rsid w:val="0029514F"/>
    <w:rsid w:val="002957E7"/>
    <w:rsid w:val="00295DC8"/>
    <w:rsid w:val="00295F87"/>
    <w:rsid w:val="00295FC1"/>
    <w:rsid w:val="0029663B"/>
    <w:rsid w:val="00296CFF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2E96"/>
    <w:rsid w:val="002B3469"/>
    <w:rsid w:val="002B4A7D"/>
    <w:rsid w:val="002B5482"/>
    <w:rsid w:val="002B64E1"/>
    <w:rsid w:val="002B722C"/>
    <w:rsid w:val="002B7370"/>
    <w:rsid w:val="002B768F"/>
    <w:rsid w:val="002B7D66"/>
    <w:rsid w:val="002C0F71"/>
    <w:rsid w:val="002C1078"/>
    <w:rsid w:val="002C19DB"/>
    <w:rsid w:val="002C1C9B"/>
    <w:rsid w:val="002C2048"/>
    <w:rsid w:val="002C2309"/>
    <w:rsid w:val="002C2CE8"/>
    <w:rsid w:val="002C3BB2"/>
    <w:rsid w:val="002C50E4"/>
    <w:rsid w:val="002C5274"/>
    <w:rsid w:val="002C5DB6"/>
    <w:rsid w:val="002C6548"/>
    <w:rsid w:val="002C66D6"/>
    <w:rsid w:val="002D0017"/>
    <w:rsid w:val="002D23E7"/>
    <w:rsid w:val="002D3F32"/>
    <w:rsid w:val="002D5840"/>
    <w:rsid w:val="002D5D2D"/>
    <w:rsid w:val="002D61A4"/>
    <w:rsid w:val="002D7929"/>
    <w:rsid w:val="002D7D4C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051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28EE"/>
    <w:rsid w:val="0031446F"/>
    <w:rsid w:val="003146A9"/>
    <w:rsid w:val="0031527F"/>
    <w:rsid w:val="00315CFA"/>
    <w:rsid w:val="00320007"/>
    <w:rsid w:val="0032394F"/>
    <w:rsid w:val="00323F86"/>
    <w:rsid w:val="00324201"/>
    <w:rsid w:val="00324653"/>
    <w:rsid w:val="0032590D"/>
    <w:rsid w:val="003263F6"/>
    <w:rsid w:val="0033125C"/>
    <w:rsid w:val="003329B2"/>
    <w:rsid w:val="00332FEA"/>
    <w:rsid w:val="00333970"/>
    <w:rsid w:val="00333C0A"/>
    <w:rsid w:val="0033411E"/>
    <w:rsid w:val="00334A65"/>
    <w:rsid w:val="00335C97"/>
    <w:rsid w:val="00335EC9"/>
    <w:rsid w:val="00335F39"/>
    <w:rsid w:val="0033632E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4B90"/>
    <w:rsid w:val="003554E9"/>
    <w:rsid w:val="0035648F"/>
    <w:rsid w:val="00356D81"/>
    <w:rsid w:val="00357B85"/>
    <w:rsid w:val="003604E5"/>
    <w:rsid w:val="00360BA8"/>
    <w:rsid w:val="00360FA9"/>
    <w:rsid w:val="00363335"/>
    <w:rsid w:val="003635F5"/>
    <w:rsid w:val="003636A9"/>
    <w:rsid w:val="00363983"/>
    <w:rsid w:val="003639A4"/>
    <w:rsid w:val="00363AC8"/>
    <w:rsid w:val="00364A79"/>
    <w:rsid w:val="003655AA"/>
    <w:rsid w:val="003657E6"/>
    <w:rsid w:val="00365CCC"/>
    <w:rsid w:val="00366CF3"/>
    <w:rsid w:val="00367401"/>
    <w:rsid w:val="00367C64"/>
    <w:rsid w:val="00371DE3"/>
    <w:rsid w:val="00372C3E"/>
    <w:rsid w:val="00373881"/>
    <w:rsid w:val="00374298"/>
    <w:rsid w:val="00374692"/>
    <w:rsid w:val="00375206"/>
    <w:rsid w:val="00375B35"/>
    <w:rsid w:val="0037608C"/>
    <w:rsid w:val="003764CC"/>
    <w:rsid w:val="003774BC"/>
    <w:rsid w:val="0037779C"/>
    <w:rsid w:val="00380E73"/>
    <w:rsid w:val="0038260A"/>
    <w:rsid w:val="00382A9E"/>
    <w:rsid w:val="00382B3A"/>
    <w:rsid w:val="00384191"/>
    <w:rsid w:val="00384712"/>
    <w:rsid w:val="00385972"/>
    <w:rsid w:val="00386042"/>
    <w:rsid w:val="0038622F"/>
    <w:rsid w:val="00386E53"/>
    <w:rsid w:val="0039070B"/>
    <w:rsid w:val="00391CD3"/>
    <w:rsid w:val="00392003"/>
    <w:rsid w:val="00392ABD"/>
    <w:rsid w:val="00392B6F"/>
    <w:rsid w:val="003931EF"/>
    <w:rsid w:val="0039375D"/>
    <w:rsid w:val="00396072"/>
    <w:rsid w:val="00397489"/>
    <w:rsid w:val="00397CAD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CF"/>
    <w:rsid w:val="003B419C"/>
    <w:rsid w:val="003B4DEB"/>
    <w:rsid w:val="003B521A"/>
    <w:rsid w:val="003B5420"/>
    <w:rsid w:val="003B7EC2"/>
    <w:rsid w:val="003C0D46"/>
    <w:rsid w:val="003C0E21"/>
    <w:rsid w:val="003C0E62"/>
    <w:rsid w:val="003C2B44"/>
    <w:rsid w:val="003C3207"/>
    <w:rsid w:val="003C357A"/>
    <w:rsid w:val="003C397F"/>
    <w:rsid w:val="003C40D0"/>
    <w:rsid w:val="003C49C1"/>
    <w:rsid w:val="003C70B7"/>
    <w:rsid w:val="003C7627"/>
    <w:rsid w:val="003D0797"/>
    <w:rsid w:val="003D0A63"/>
    <w:rsid w:val="003D133E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9B7"/>
    <w:rsid w:val="003F46C3"/>
    <w:rsid w:val="003F4AE0"/>
    <w:rsid w:val="003F5039"/>
    <w:rsid w:val="003F6889"/>
    <w:rsid w:val="003F7429"/>
    <w:rsid w:val="003F7897"/>
    <w:rsid w:val="00400CE7"/>
    <w:rsid w:val="00401E35"/>
    <w:rsid w:val="00401FE8"/>
    <w:rsid w:val="0040270B"/>
    <w:rsid w:val="00402841"/>
    <w:rsid w:val="00402E7D"/>
    <w:rsid w:val="0040348D"/>
    <w:rsid w:val="004052E3"/>
    <w:rsid w:val="0040586D"/>
    <w:rsid w:val="004058B8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B68"/>
    <w:rsid w:val="00425BD2"/>
    <w:rsid w:val="00425C12"/>
    <w:rsid w:val="00425C4E"/>
    <w:rsid w:val="004266F2"/>
    <w:rsid w:val="00427516"/>
    <w:rsid w:val="00427BA0"/>
    <w:rsid w:val="00430718"/>
    <w:rsid w:val="00430F0F"/>
    <w:rsid w:val="004313D2"/>
    <w:rsid w:val="0043151E"/>
    <w:rsid w:val="00431869"/>
    <w:rsid w:val="00431C9C"/>
    <w:rsid w:val="004328BD"/>
    <w:rsid w:val="00433BD1"/>
    <w:rsid w:val="00434209"/>
    <w:rsid w:val="00434B65"/>
    <w:rsid w:val="00434E72"/>
    <w:rsid w:val="00435334"/>
    <w:rsid w:val="00435A75"/>
    <w:rsid w:val="004367B8"/>
    <w:rsid w:val="00436A8F"/>
    <w:rsid w:val="00437360"/>
    <w:rsid w:val="004417A3"/>
    <w:rsid w:val="0044198C"/>
    <w:rsid w:val="00441FC4"/>
    <w:rsid w:val="00442D35"/>
    <w:rsid w:val="0044312D"/>
    <w:rsid w:val="0044461B"/>
    <w:rsid w:val="00444F02"/>
    <w:rsid w:val="00445334"/>
    <w:rsid w:val="004459B0"/>
    <w:rsid w:val="004478E4"/>
    <w:rsid w:val="004503CC"/>
    <w:rsid w:val="004528D0"/>
    <w:rsid w:val="00452919"/>
    <w:rsid w:val="00452DD4"/>
    <w:rsid w:val="00453E85"/>
    <w:rsid w:val="00454551"/>
    <w:rsid w:val="00454670"/>
    <w:rsid w:val="00455C42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28E6"/>
    <w:rsid w:val="004640F7"/>
    <w:rsid w:val="004645A4"/>
    <w:rsid w:val="00464988"/>
    <w:rsid w:val="00464AB6"/>
    <w:rsid w:val="004656C7"/>
    <w:rsid w:val="00465BC6"/>
    <w:rsid w:val="00466DAD"/>
    <w:rsid w:val="0046777A"/>
    <w:rsid w:val="004678FB"/>
    <w:rsid w:val="004679C1"/>
    <w:rsid w:val="004702A4"/>
    <w:rsid w:val="00470710"/>
    <w:rsid w:val="00470A44"/>
    <w:rsid w:val="00473088"/>
    <w:rsid w:val="00473EDD"/>
    <w:rsid w:val="004749D9"/>
    <w:rsid w:val="0047602B"/>
    <w:rsid w:val="00477530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2C8C"/>
    <w:rsid w:val="004948B8"/>
    <w:rsid w:val="0049599F"/>
    <w:rsid w:val="00495EFA"/>
    <w:rsid w:val="004973B5"/>
    <w:rsid w:val="004976B6"/>
    <w:rsid w:val="004A0806"/>
    <w:rsid w:val="004A0F68"/>
    <w:rsid w:val="004A1062"/>
    <w:rsid w:val="004A2BF9"/>
    <w:rsid w:val="004A3B72"/>
    <w:rsid w:val="004A4431"/>
    <w:rsid w:val="004A4E0D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55BC"/>
    <w:rsid w:val="004B6930"/>
    <w:rsid w:val="004B6A5D"/>
    <w:rsid w:val="004B7C06"/>
    <w:rsid w:val="004C0702"/>
    <w:rsid w:val="004C0C2B"/>
    <w:rsid w:val="004C2006"/>
    <w:rsid w:val="004C205D"/>
    <w:rsid w:val="004C224D"/>
    <w:rsid w:val="004C3CC4"/>
    <w:rsid w:val="004C429E"/>
    <w:rsid w:val="004C5093"/>
    <w:rsid w:val="004C563D"/>
    <w:rsid w:val="004C7A15"/>
    <w:rsid w:val="004D1558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E59ED"/>
    <w:rsid w:val="004F01D6"/>
    <w:rsid w:val="004F0E3F"/>
    <w:rsid w:val="004F1CD9"/>
    <w:rsid w:val="004F2162"/>
    <w:rsid w:val="004F3F95"/>
    <w:rsid w:val="004F50EA"/>
    <w:rsid w:val="004F6AE9"/>
    <w:rsid w:val="004F6D9D"/>
    <w:rsid w:val="00500076"/>
    <w:rsid w:val="00500FB0"/>
    <w:rsid w:val="005013B3"/>
    <w:rsid w:val="005018EC"/>
    <w:rsid w:val="005026BE"/>
    <w:rsid w:val="00503168"/>
    <w:rsid w:val="00505150"/>
    <w:rsid w:val="005051ED"/>
    <w:rsid w:val="00505803"/>
    <w:rsid w:val="00506DE3"/>
    <w:rsid w:val="00507B1D"/>
    <w:rsid w:val="00510313"/>
    <w:rsid w:val="005103B3"/>
    <w:rsid w:val="00511230"/>
    <w:rsid w:val="005115B8"/>
    <w:rsid w:val="00511F0A"/>
    <w:rsid w:val="00512587"/>
    <w:rsid w:val="00514956"/>
    <w:rsid w:val="0051572A"/>
    <w:rsid w:val="0051581B"/>
    <w:rsid w:val="00515FC4"/>
    <w:rsid w:val="005161F8"/>
    <w:rsid w:val="00516C31"/>
    <w:rsid w:val="005172B5"/>
    <w:rsid w:val="00517B12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A8A"/>
    <w:rsid w:val="00532C11"/>
    <w:rsid w:val="00532FD6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15FD"/>
    <w:rsid w:val="0054325D"/>
    <w:rsid w:val="00545A4C"/>
    <w:rsid w:val="0054631E"/>
    <w:rsid w:val="005477D3"/>
    <w:rsid w:val="00547F60"/>
    <w:rsid w:val="005511B5"/>
    <w:rsid w:val="005511F8"/>
    <w:rsid w:val="005519FB"/>
    <w:rsid w:val="00552265"/>
    <w:rsid w:val="00553710"/>
    <w:rsid w:val="00553CA6"/>
    <w:rsid w:val="00554A14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855"/>
    <w:rsid w:val="00565C27"/>
    <w:rsid w:val="00565F05"/>
    <w:rsid w:val="0056659A"/>
    <w:rsid w:val="0056663D"/>
    <w:rsid w:val="005670FD"/>
    <w:rsid w:val="00570026"/>
    <w:rsid w:val="00570804"/>
    <w:rsid w:val="0057112D"/>
    <w:rsid w:val="00571D43"/>
    <w:rsid w:val="005729E0"/>
    <w:rsid w:val="005738F7"/>
    <w:rsid w:val="00573F0A"/>
    <w:rsid w:val="00574726"/>
    <w:rsid w:val="00575BE7"/>
    <w:rsid w:val="00576C97"/>
    <w:rsid w:val="005774CA"/>
    <w:rsid w:val="005776E8"/>
    <w:rsid w:val="005777D5"/>
    <w:rsid w:val="00577E56"/>
    <w:rsid w:val="00580902"/>
    <w:rsid w:val="00581F36"/>
    <w:rsid w:val="00581F89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4032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88E"/>
    <w:rsid w:val="005B090F"/>
    <w:rsid w:val="005B0B7A"/>
    <w:rsid w:val="005B1122"/>
    <w:rsid w:val="005B1181"/>
    <w:rsid w:val="005B1A3F"/>
    <w:rsid w:val="005B20D2"/>
    <w:rsid w:val="005B2732"/>
    <w:rsid w:val="005B2918"/>
    <w:rsid w:val="005B35A4"/>
    <w:rsid w:val="005B36D3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488D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AB9"/>
    <w:rsid w:val="005E1B55"/>
    <w:rsid w:val="005E1F86"/>
    <w:rsid w:val="005E2D87"/>
    <w:rsid w:val="005E451D"/>
    <w:rsid w:val="005E67BF"/>
    <w:rsid w:val="005E6DFD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A70"/>
    <w:rsid w:val="005F34BA"/>
    <w:rsid w:val="005F3EDE"/>
    <w:rsid w:val="005F475A"/>
    <w:rsid w:val="005F4A89"/>
    <w:rsid w:val="005F58C4"/>
    <w:rsid w:val="005F5A65"/>
    <w:rsid w:val="005F5F96"/>
    <w:rsid w:val="005F60B3"/>
    <w:rsid w:val="005F76A2"/>
    <w:rsid w:val="005F7710"/>
    <w:rsid w:val="005F7D17"/>
    <w:rsid w:val="005F7F00"/>
    <w:rsid w:val="00600B16"/>
    <w:rsid w:val="00600D9F"/>
    <w:rsid w:val="006011A9"/>
    <w:rsid w:val="0060207B"/>
    <w:rsid w:val="0060318B"/>
    <w:rsid w:val="0060335F"/>
    <w:rsid w:val="0060351A"/>
    <w:rsid w:val="00604068"/>
    <w:rsid w:val="006054D7"/>
    <w:rsid w:val="006067A1"/>
    <w:rsid w:val="00607386"/>
    <w:rsid w:val="00607BF0"/>
    <w:rsid w:val="0061003F"/>
    <w:rsid w:val="00612233"/>
    <w:rsid w:val="006131F4"/>
    <w:rsid w:val="006131FD"/>
    <w:rsid w:val="00613D55"/>
    <w:rsid w:val="0061493F"/>
    <w:rsid w:val="006149DD"/>
    <w:rsid w:val="00615067"/>
    <w:rsid w:val="0061512E"/>
    <w:rsid w:val="0061601C"/>
    <w:rsid w:val="006169FD"/>
    <w:rsid w:val="00616D8D"/>
    <w:rsid w:val="00617276"/>
    <w:rsid w:val="00620242"/>
    <w:rsid w:val="00620555"/>
    <w:rsid w:val="00621441"/>
    <w:rsid w:val="00621836"/>
    <w:rsid w:val="006228F4"/>
    <w:rsid w:val="00622D71"/>
    <w:rsid w:val="0062353A"/>
    <w:rsid w:val="00624392"/>
    <w:rsid w:val="00626571"/>
    <w:rsid w:val="00627879"/>
    <w:rsid w:val="00627FD0"/>
    <w:rsid w:val="0063039B"/>
    <w:rsid w:val="00631177"/>
    <w:rsid w:val="00633FE3"/>
    <w:rsid w:val="00634297"/>
    <w:rsid w:val="00635658"/>
    <w:rsid w:val="00635DD9"/>
    <w:rsid w:val="006361C6"/>
    <w:rsid w:val="00636758"/>
    <w:rsid w:val="00640070"/>
    <w:rsid w:val="0064155D"/>
    <w:rsid w:val="00641B59"/>
    <w:rsid w:val="00641C7B"/>
    <w:rsid w:val="006424F2"/>
    <w:rsid w:val="0064254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CB2"/>
    <w:rsid w:val="00661597"/>
    <w:rsid w:val="00662E60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6E7D"/>
    <w:rsid w:val="00676F7A"/>
    <w:rsid w:val="00677CCE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9F0"/>
    <w:rsid w:val="006B0DC7"/>
    <w:rsid w:val="006B1661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4CF1"/>
    <w:rsid w:val="006C55B4"/>
    <w:rsid w:val="006C5E80"/>
    <w:rsid w:val="006C660C"/>
    <w:rsid w:val="006C67D0"/>
    <w:rsid w:val="006C7E4E"/>
    <w:rsid w:val="006D0AE6"/>
    <w:rsid w:val="006D2375"/>
    <w:rsid w:val="006D3984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3D24"/>
    <w:rsid w:val="006E4B05"/>
    <w:rsid w:val="006E4D85"/>
    <w:rsid w:val="006E5662"/>
    <w:rsid w:val="006E6079"/>
    <w:rsid w:val="006E655E"/>
    <w:rsid w:val="006E66EE"/>
    <w:rsid w:val="006E758B"/>
    <w:rsid w:val="006E7599"/>
    <w:rsid w:val="006E75D7"/>
    <w:rsid w:val="006F0A63"/>
    <w:rsid w:val="006F1C26"/>
    <w:rsid w:val="006F1C4A"/>
    <w:rsid w:val="006F206C"/>
    <w:rsid w:val="006F2F21"/>
    <w:rsid w:val="006F3206"/>
    <w:rsid w:val="006F3EB1"/>
    <w:rsid w:val="006F6464"/>
    <w:rsid w:val="006F7150"/>
    <w:rsid w:val="006F728E"/>
    <w:rsid w:val="006F7491"/>
    <w:rsid w:val="006F7AFF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53A6"/>
    <w:rsid w:val="00717C1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5D3C"/>
    <w:rsid w:val="00736A32"/>
    <w:rsid w:val="00740077"/>
    <w:rsid w:val="007410E3"/>
    <w:rsid w:val="007414DC"/>
    <w:rsid w:val="0074151C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4EAE"/>
    <w:rsid w:val="00756C80"/>
    <w:rsid w:val="00757170"/>
    <w:rsid w:val="00760331"/>
    <w:rsid w:val="0076166B"/>
    <w:rsid w:val="00761C21"/>
    <w:rsid w:val="00762867"/>
    <w:rsid w:val="00762BCF"/>
    <w:rsid w:val="00763B8A"/>
    <w:rsid w:val="00763E04"/>
    <w:rsid w:val="007650B9"/>
    <w:rsid w:val="00766A94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77D67"/>
    <w:rsid w:val="007804E1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93E"/>
    <w:rsid w:val="00787DA2"/>
    <w:rsid w:val="00792AB7"/>
    <w:rsid w:val="00792ED9"/>
    <w:rsid w:val="0079358B"/>
    <w:rsid w:val="00793F90"/>
    <w:rsid w:val="00794A9D"/>
    <w:rsid w:val="00794CD9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3680"/>
    <w:rsid w:val="007A3B52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41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F1D"/>
    <w:rsid w:val="007F034A"/>
    <w:rsid w:val="007F0D7F"/>
    <w:rsid w:val="007F196C"/>
    <w:rsid w:val="007F1A4A"/>
    <w:rsid w:val="007F2190"/>
    <w:rsid w:val="007F340B"/>
    <w:rsid w:val="007F3615"/>
    <w:rsid w:val="007F424A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3686"/>
    <w:rsid w:val="0080406E"/>
    <w:rsid w:val="00805159"/>
    <w:rsid w:val="008057B1"/>
    <w:rsid w:val="0080598F"/>
    <w:rsid w:val="00806636"/>
    <w:rsid w:val="00806C1C"/>
    <w:rsid w:val="00810660"/>
    <w:rsid w:val="00811546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203C9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ADA"/>
    <w:rsid w:val="00833B5A"/>
    <w:rsid w:val="00833FFD"/>
    <w:rsid w:val="00834FA1"/>
    <w:rsid w:val="0083587B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BE"/>
    <w:rsid w:val="008530F3"/>
    <w:rsid w:val="00853432"/>
    <w:rsid w:val="008541BA"/>
    <w:rsid w:val="00854616"/>
    <w:rsid w:val="00856889"/>
    <w:rsid w:val="00856C01"/>
    <w:rsid w:val="00857458"/>
    <w:rsid w:val="00857D4B"/>
    <w:rsid w:val="008606FA"/>
    <w:rsid w:val="008613F8"/>
    <w:rsid w:val="008625B1"/>
    <w:rsid w:val="00862640"/>
    <w:rsid w:val="00862AEF"/>
    <w:rsid w:val="0086411C"/>
    <w:rsid w:val="00864888"/>
    <w:rsid w:val="00864BA9"/>
    <w:rsid w:val="00864C9E"/>
    <w:rsid w:val="00864E2C"/>
    <w:rsid w:val="00865B88"/>
    <w:rsid w:val="00866FB8"/>
    <w:rsid w:val="00867DA8"/>
    <w:rsid w:val="00870E59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B2E"/>
    <w:rsid w:val="008812FE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2F4B"/>
    <w:rsid w:val="008935A4"/>
    <w:rsid w:val="008938F7"/>
    <w:rsid w:val="00894A2A"/>
    <w:rsid w:val="008956AA"/>
    <w:rsid w:val="008956F3"/>
    <w:rsid w:val="008966CA"/>
    <w:rsid w:val="00896E33"/>
    <w:rsid w:val="008A0C63"/>
    <w:rsid w:val="008A1B54"/>
    <w:rsid w:val="008A23CA"/>
    <w:rsid w:val="008A2524"/>
    <w:rsid w:val="008A2914"/>
    <w:rsid w:val="008A2C22"/>
    <w:rsid w:val="008A3628"/>
    <w:rsid w:val="008A3A26"/>
    <w:rsid w:val="008A3A28"/>
    <w:rsid w:val="008A3C45"/>
    <w:rsid w:val="008A4C70"/>
    <w:rsid w:val="008A547D"/>
    <w:rsid w:val="008A5B79"/>
    <w:rsid w:val="008A7254"/>
    <w:rsid w:val="008A756C"/>
    <w:rsid w:val="008A7DB8"/>
    <w:rsid w:val="008B0171"/>
    <w:rsid w:val="008B1221"/>
    <w:rsid w:val="008B132F"/>
    <w:rsid w:val="008B14DC"/>
    <w:rsid w:val="008B1725"/>
    <w:rsid w:val="008B1AA7"/>
    <w:rsid w:val="008B21AB"/>
    <w:rsid w:val="008B2988"/>
    <w:rsid w:val="008B2A6A"/>
    <w:rsid w:val="008B2E67"/>
    <w:rsid w:val="008B36FC"/>
    <w:rsid w:val="008B39DD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38D7"/>
    <w:rsid w:val="008D4553"/>
    <w:rsid w:val="008D469D"/>
    <w:rsid w:val="008D4ABD"/>
    <w:rsid w:val="008D51B9"/>
    <w:rsid w:val="008D65F0"/>
    <w:rsid w:val="008D6621"/>
    <w:rsid w:val="008D6AF1"/>
    <w:rsid w:val="008D6F37"/>
    <w:rsid w:val="008D799F"/>
    <w:rsid w:val="008D7AD7"/>
    <w:rsid w:val="008D7EC3"/>
    <w:rsid w:val="008E02A2"/>
    <w:rsid w:val="008E26F3"/>
    <w:rsid w:val="008E2E90"/>
    <w:rsid w:val="008E3F86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8F7F3B"/>
    <w:rsid w:val="00901587"/>
    <w:rsid w:val="00903398"/>
    <w:rsid w:val="00904982"/>
    <w:rsid w:val="00904F79"/>
    <w:rsid w:val="009050F5"/>
    <w:rsid w:val="009066FD"/>
    <w:rsid w:val="00906E42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76AF"/>
    <w:rsid w:val="00917B39"/>
    <w:rsid w:val="00917E02"/>
    <w:rsid w:val="0092270E"/>
    <w:rsid w:val="00922DD3"/>
    <w:rsid w:val="00925E92"/>
    <w:rsid w:val="00926892"/>
    <w:rsid w:val="00926FB9"/>
    <w:rsid w:val="00927F1A"/>
    <w:rsid w:val="0093160E"/>
    <w:rsid w:val="009317F3"/>
    <w:rsid w:val="00932660"/>
    <w:rsid w:val="00932A4F"/>
    <w:rsid w:val="00932EFC"/>
    <w:rsid w:val="00933259"/>
    <w:rsid w:val="00933900"/>
    <w:rsid w:val="00933A52"/>
    <w:rsid w:val="009349A5"/>
    <w:rsid w:val="0093634B"/>
    <w:rsid w:val="009367C4"/>
    <w:rsid w:val="00940038"/>
    <w:rsid w:val="0094218F"/>
    <w:rsid w:val="00943450"/>
    <w:rsid w:val="00943D47"/>
    <w:rsid w:val="00943FE7"/>
    <w:rsid w:val="009446B8"/>
    <w:rsid w:val="00944F53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72B"/>
    <w:rsid w:val="00955E08"/>
    <w:rsid w:val="00956616"/>
    <w:rsid w:val="009573A9"/>
    <w:rsid w:val="0095770F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0C5B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91248"/>
    <w:rsid w:val="0099141A"/>
    <w:rsid w:val="00991903"/>
    <w:rsid w:val="0099191A"/>
    <w:rsid w:val="00992263"/>
    <w:rsid w:val="009923AC"/>
    <w:rsid w:val="009925CF"/>
    <w:rsid w:val="00992DCB"/>
    <w:rsid w:val="009958B7"/>
    <w:rsid w:val="00995DE7"/>
    <w:rsid w:val="009979F5"/>
    <w:rsid w:val="009A04F2"/>
    <w:rsid w:val="009A1A1F"/>
    <w:rsid w:val="009A2361"/>
    <w:rsid w:val="009A2B2D"/>
    <w:rsid w:val="009A2E93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C0A3D"/>
    <w:rsid w:val="009C178C"/>
    <w:rsid w:val="009C1A33"/>
    <w:rsid w:val="009C289C"/>
    <w:rsid w:val="009C3CF4"/>
    <w:rsid w:val="009C3F25"/>
    <w:rsid w:val="009C4AF9"/>
    <w:rsid w:val="009C4FCF"/>
    <w:rsid w:val="009C506E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FE7"/>
    <w:rsid w:val="009D4DA9"/>
    <w:rsid w:val="009D5920"/>
    <w:rsid w:val="009D5D2D"/>
    <w:rsid w:val="009D6128"/>
    <w:rsid w:val="009D6610"/>
    <w:rsid w:val="009D762B"/>
    <w:rsid w:val="009E4060"/>
    <w:rsid w:val="009E5AAA"/>
    <w:rsid w:val="009E5BC5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65E8"/>
    <w:rsid w:val="009F7281"/>
    <w:rsid w:val="009F796B"/>
    <w:rsid w:val="009F7A1E"/>
    <w:rsid w:val="009F7C41"/>
    <w:rsid w:val="00A0011C"/>
    <w:rsid w:val="00A02177"/>
    <w:rsid w:val="00A0779B"/>
    <w:rsid w:val="00A1038D"/>
    <w:rsid w:val="00A10939"/>
    <w:rsid w:val="00A11404"/>
    <w:rsid w:val="00A1204D"/>
    <w:rsid w:val="00A127F3"/>
    <w:rsid w:val="00A12E4A"/>
    <w:rsid w:val="00A13081"/>
    <w:rsid w:val="00A13487"/>
    <w:rsid w:val="00A135C6"/>
    <w:rsid w:val="00A13B5C"/>
    <w:rsid w:val="00A14FC8"/>
    <w:rsid w:val="00A1501D"/>
    <w:rsid w:val="00A158C7"/>
    <w:rsid w:val="00A15C74"/>
    <w:rsid w:val="00A17339"/>
    <w:rsid w:val="00A174B4"/>
    <w:rsid w:val="00A20537"/>
    <w:rsid w:val="00A21186"/>
    <w:rsid w:val="00A212DD"/>
    <w:rsid w:val="00A21328"/>
    <w:rsid w:val="00A22D6B"/>
    <w:rsid w:val="00A249C2"/>
    <w:rsid w:val="00A25E48"/>
    <w:rsid w:val="00A25E7D"/>
    <w:rsid w:val="00A31105"/>
    <w:rsid w:val="00A33430"/>
    <w:rsid w:val="00A338BD"/>
    <w:rsid w:val="00A34104"/>
    <w:rsid w:val="00A344DB"/>
    <w:rsid w:val="00A35C6D"/>
    <w:rsid w:val="00A36490"/>
    <w:rsid w:val="00A36539"/>
    <w:rsid w:val="00A36D00"/>
    <w:rsid w:val="00A37193"/>
    <w:rsid w:val="00A37630"/>
    <w:rsid w:val="00A37C96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509"/>
    <w:rsid w:val="00A50757"/>
    <w:rsid w:val="00A5076A"/>
    <w:rsid w:val="00A51446"/>
    <w:rsid w:val="00A514B6"/>
    <w:rsid w:val="00A52282"/>
    <w:rsid w:val="00A531EC"/>
    <w:rsid w:val="00A53363"/>
    <w:rsid w:val="00A5396B"/>
    <w:rsid w:val="00A55944"/>
    <w:rsid w:val="00A57111"/>
    <w:rsid w:val="00A57860"/>
    <w:rsid w:val="00A60673"/>
    <w:rsid w:val="00A60E19"/>
    <w:rsid w:val="00A61E8A"/>
    <w:rsid w:val="00A62014"/>
    <w:rsid w:val="00A623D7"/>
    <w:rsid w:val="00A62ECC"/>
    <w:rsid w:val="00A62F71"/>
    <w:rsid w:val="00A633AD"/>
    <w:rsid w:val="00A65059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67"/>
    <w:rsid w:val="00A750E0"/>
    <w:rsid w:val="00A75A73"/>
    <w:rsid w:val="00A77BF4"/>
    <w:rsid w:val="00A77F67"/>
    <w:rsid w:val="00A826AD"/>
    <w:rsid w:val="00A8451F"/>
    <w:rsid w:val="00A8471D"/>
    <w:rsid w:val="00A85448"/>
    <w:rsid w:val="00A864D1"/>
    <w:rsid w:val="00A867DA"/>
    <w:rsid w:val="00A86A19"/>
    <w:rsid w:val="00A86A89"/>
    <w:rsid w:val="00A86AE1"/>
    <w:rsid w:val="00A86E85"/>
    <w:rsid w:val="00A870D3"/>
    <w:rsid w:val="00A874B8"/>
    <w:rsid w:val="00A8761F"/>
    <w:rsid w:val="00A9033C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4539"/>
    <w:rsid w:val="00AB59A5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2B91"/>
    <w:rsid w:val="00AD312E"/>
    <w:rsid w:val="00AD44C5"/>
    <w:rsid w:val="00AD48A7"/>
    <w:rsid w:val="00AD4975"/>
    <w:rsid w:val="00AD68AC"/>
    <w:rsid w:val="00AD7C78"/>
    <w:rsid w:val="00AD7EE0"/>
    <w:rsid w:val="00AE0128"/>
    <w:rsid w:val="00AE3EC9"/>
    <w:rsid w:val="00AE4B44"/>
    <w:rsid w:val="00AE60B2"/>
    <w:rsid w:val="00AE65F9"/>
    <w:rsid w:val="00AE6BB6"/>
    <w:rsid w:val="00AE7017"/>
    <w:rsid w:val="00AF007E"/>
    <w:rsid w:val="00AF1E0A"/>
    <w:rsid w:val="00AF1EB4"/>
    <w:rsid w:val="00AF22BE"/>
    <w:rsid w:val="00AF233D"/>
    <w:rsid w:val="00AF2E37"/>
    <w:rsid w:val="00AF2ECB"/>
    <w:rsid w:val="00AF3409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0EE8"/>
    <w:rsid w:val="00B12095"/>
    <w:rsid w:val="00B129D5"/>
    <w:rsid w:val="00B13ABC"/>
    <w:rsid w:val="00B13F31"/>
    <w:rsid w:val="00B14FD7"/>
    <w:rsid w:val="00B167BD"/>
    <w:rsid w:val="00B2055E"/>
    <w:rsid w:val="00B20A1A"/>
    <w:rsid w:val="00B21287"/>
    <w:rsid w:val="00B21FA1"/>
    <w:rsid w:val="00B22D89"/>
    <w:rsid w:val="00B23243"/>
    <w:rsid w:val="00B25908"/>
    <w:rsid w:val="00B278A2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0A"/>
    <w:rsid w:val="00B41081"/>
    <w:rsid w:val="00B417FD"/>
    <w:rsid w:val="00B420A8"/>
    <w:rsid w:val="00B423B8"/>
    <w:rsid w:val="00B439D7"/>
    <w:rsid w:val="00B43A5F"/>
    <w:rsid w:val="00B449E6"/>
    <w:rsid w:val="00B4532E"/>
    <w:rsid w:val="00B4636C"/>
    <w:rsid w:val="00B466DA"/>
    <w:rsid w:val="00B47085"/>
    <w:rsid w:val="00B47407"/>
    <w:rsid w:val="00B47966"/>
    <w:rsid w:val="00B50CB1"/>
    <w:rsid w:val="00B51354"/>
    <w:rsid w:val="00B51E93"/>
    <w:rsid w:val="00B528AD"/>
    <w:rsid w:val="00B52BC7"/>
    <w:rsid w:val="00B533BF"/>
    <w:rsid w:val="00B53AA3"/>
    <w:rsid w:val="00B547F0"/>
    <w:rsid w:val="00B54E9B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7A8"/>
    <w:rsid w:val="00B70729"/>
    <w:rsid w:val="00B70748"/>
    <w:rsid w:val="00B717E1"/>
    <w:rsid w:val="00B71B82"/>
    <w:rsid w:val="00B7236F"/>
    <w:rsid w:val="00B72539"/>
    <w:rsid w:val="00B72CA0"/>
    <w:rsid w:val="00B73D9A"/>
    <w:rsid w:val="00B7435A"/>
    <w:rsid w:val="00B748B2"/>
    <w:rsid w:val="00B74F5A"/>
    <w:rsid w:val="00B74FA6"/>
    <w:rsid w:val="00B759E2"/>
    <w:rsid w:val="00B769D9"/>
    <w:rsid w:val="00B76D31"/>
    <w:rsid w:val="00B8015E"/>
    <w:rsid w:val="00B80E7B"/>
    <w:rsid w:val="00B81241"/>
    <w:rsid w:val="00B81676"/>
    <w:rsid w:val="00B816EE"/>
    <w:rsid w:val="00B81D07"/>
    <w:rsid w:val="00B82983"/>
    <w:rsid w:val="00B83540"/>
    <w:rsid w:val="00B836FF"/>
    <w:rsid w:val="00B83A3E"/>
    <w:rsid w:val="00B8444F"/>
    <w:rsid w:val="00B851A3"/>
    <w:rsid w:val="00B86408"/>
    <w:rsid w:val="00B87324"/>
    <w:rsid w:val="00B87E91"/>
    <w:rsid w:val="00B910C2"/>
    <w:rsid w:val="00B91387"/>
    <w:rsid w:val="00B92652"/>
    <w:rsid w:val="00B92845"/>
    <w:rsid w:val="00B9335A"/>
    <w:rsid w:val="00B94BC5"/>
    <w:rsid w:val="00B950EA"/>
    <w:rsid w:val="00B951FA"/>
    <w:rsid w:val="00B96705"/>
    <w:rsid w:val="00BA0402"/>
    <w:rsid w:val="00BA20D6"/>
    <w:rsid w:val="00BA2971"/>
    <w:rsid w:val="00BA3E6C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22FE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6544"/>
    <w:rsid w:val="00BC6FDC"/>
    <w:rsid w:val="00BD0C91"/>
    <w:rsid w:val="00BD0E15"/>
    <w:rsid w:val="00BD0F81"/>
    <w:rsid w:val="00BD0FED"/>
    <w:rsid w:val="00BD101D"/>
    <w:rsid w:val="00BD5EE0"/>
    <w:rsid w:val="00BD667B"/>
    <w:rsid w:val="00BD68D0"/>
    <w:rsid w:val="00BD6D20"/>
    <w:rsid w:val="00BD6E48"/>
    <w:rsid w:val="00BE1C32"/>
    <w:rsid w:val="00BE2041"/>
    <w:rsid w:val="00BE2827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1862"/>
    <w:rsid w:val="00C0214D"/>
    <w:rsid w:val="00C02B79"/>
    <w:rsid w:val="00C03583"/>
    <w:rsid w:val="00C0365C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01F5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5B00"/>
    <w:rsid w:val="00C27A9B"/>
    <w:rsid w:val="00C30140"/>
    <w:rsid w:val="00C30498"/>
    <w:rsid w:val="00C3099E"/>
    <w:rsid w:val="00C3266D"/>
    <w:rsid w:val="00C32B75"/>
    <w:rsid w:val="00C334B1"/>
    <w:rsid w:val="00C33749"/>
    <w:rsid w:val="00C3374F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66DF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8E2"/>
    <w:rsid w:val="00C64D51"/>
    <w:rsid w:val="00C659FC"/>
    <w:rsid w:val="00C67CDE"/>
    <w:rsid w:val="00C70004"/>
    <w:rsid w:val="00C7051D"/>
    <w:rsid w:val="00C70B36"/>
    <w:rsid w:val="00C70B38"/>
    <w:rsid w:val="00C72F9D"/>
    <w:rsid w:val="00C73FDB"/>
    <w:rsid w:val="00C7423E"/>
    <w:rsid w:val="00C7601E"/>
    <w:rsid w:val="00C76254"/>
    <w:rsid w:val="00C7640B"/>
    <w:rsid w:val="00C7678E"/>
    <w:rsid w:val="00C76ED7"/>
    <w:rsid w:val="00C76FAA"/>
    <w:rsid w:val="00C77081"/>
    <w:rsid w:val="00C819C8"/>
    <w:rsid w:val="00C82F3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6F6D"/>
    <w:rsid w:val="00C975BC"/>
    <w:rsid w:val="00C978FD"/>
    <w:rsid w:val="00CA1A54"/>
    <w:rsid w:val="00CA1E52"/>
    <w:rsid w:val="00CA1F19"/>
    <w:rsid w:val="00CA2BC0"/>
    <w:rsid w:val="00CA305C"/>
    <w:rsid w:val="00CA3238"/>
    <w:rsid w:val="00CA3EC4"/>
    <w:rsid w:val="00CA4528"/>
    <w:rsid w:val="00CA528A"/>
    <w:rsid w:val="00CA529F"/>
    <w:rsid w:val="00CA5526"/>
    <w:rsid w:val="00CA6D97"/>
    <w:rsid w:val="00CB15AB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4CC3"/>
    <w:rsid w:val="00CE51E5"/>
    <w:rsid w:val="00CE57A6"/>
    <w:rsid w:val="00CE5FE0"/>
    <w:rsid w:val="00CE7045"/>
    <w:rsid w:val="00CE747D"/>
    <w:rsid w:val="00CF0989"/>
    <w:rsid w:val="00CF1133"/>
    <w:rsid w:val="00CF196C"/>
    <w:rsid w:val="00CF2541"/>
    <w:rsid w:val="00CF26E8"/>
    <w:rsid w:val="00CF36C7"/>
    <w:rsid w:val="00CF5273"/>
    <w:rsid w:val="00CF53F3"/>
    <w:rsid w:val="00CF6872"/>
    <w:rsid w:val="00CF7463"/>
    <w:rsid w:val="00D01D44"/>
    <w:rsid w:val="00D034BC"/>
    <w:rsid w:val="00D036F5"/>
    <w:rsid w:val="00D03E84"/>
    <w:rsid w:val="00D04414"/>
    <w:rsid w:val="00D050F5"/>
    <w:rsid w:val="00D057F1"/>
    <w:rsid w:val="00D06192"/>
    <w:rsid w:val="00D0687F"/>
    <w:rsid w:val="00D0787B"/>
    <w:rsid w:val="00D07949"/>
    <w:rsid w:val="00D07FA9"/>
    <w:rsid w:val="00D11E9D"/>
    <w:rsid w:val="00D12297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AA2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1DF8"/>
    <w:rsid w:val="00D42AC1"/>
    <w:rsid w:val="00D4362B"/>
    <w:rsid w:val="00D45DD8"/>
    <w:rsid w:val="00D4702A"/>
    <w:rsid w:val="00D4737F"/>
    <w:rsid w:val="00D50C77"/>
    <w:rsid w:val="00D50E7E"/>
    <w:rsid w:val="00D515CA"/>
    <w:rsid w:val="00D53630"/>
    <w:rsid w:val="00D549FA"/>
    <w:rsid w:val="00D55123"/>
    <w:rsid w:val="00D57797"/>
    <w:rsid w:val="00D603EE"/>
    <w:rsid w:val="00D60CA4"/>
    <w:rsid w:val="00D61BBA"/>
    <w:rsid w:val="00D62581"/>
    <w:rsid w:val="00D62D34"/>
    <w:rsid w:val="00D63504"/>
    <w:rsid w:val="00D643F9"/>
    <w:rsid w:val="00D65543"/>
    <w:rsid w:val="00D65DC8"/>
    <w:rsid w:val="00D6679D"/>
    <w:rsid w:val="00D66956"/>
    <w:rsid w:val="00D67517"/>
    <w:rsid w:val="00D67598"/>
    <w:rsid w:val="00D67E6C"/>
    <w:rsid w:val="00D702C3"/>
    <w:rsid w:val="00D7052A"/>
    <w:rsid w:val="00D70BB7"/>
    <w:rsid w:val="00D71FF1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8D2"/>
    <w:rsid w:val="00D76B23"/>
    <w:rsid w:val="00D76DBA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1E0"/>
    <w:rsid w:val="00D877C6"/>
    <w:rsid w:val="00D877F9"/>
    <w:rsid w:val="00D908C9"/>
    <w:rsid w:val="00D92276"/>
    <w:rsid w:val="00D92D20"/>
    <w:rsid w:val="00D92F97"/>
    <w:rsid w:val="00D936DC"/>
    <w:rsid w:val="00D93775"/>
    <w:rsid w:val="00D953C0"/>
    <w:rsid w:val="00D95A02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7BA"/>
    <w:rsid w:val="00DB5DA2"/>
    <w:rsid w:val="00DB6D4F"/>
    <w:rsid w:val="00DB6ECB"/>
    <w:rsid w:val="00DB70D2"/>
    <w:rsid w:val="00DB7300"/>
    <w:rsid w:val="00DC0011"/>
    <w:rsid w:val="00DC02E0"/>
    <w:rsid w:val="00DC06AC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7E9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8B5"/>
    <w:rsid w:val="00E0593B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C9A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4D3"/>
    <w:rsid w:val="00E215A2"/>
    <w:rsid w:val="00E231FC"/>
    <w:rsid w:val="00E24703"/>
    <w:rsid w:val="00E24D54"/>
    <w:rsid w:val="00E24ED2"/>
    <w:rsid w:val="00E2687A"/>
    <w:rsid w:val="00E26E35"/>
    <w:rsid w:val="00E27BB9"/>
    <w:rsid w:val="00E3109B"/>
    <w:rsid w:val="00E31FC9"/>
    <w:rsid w:val="00E32C9B"/>
    <w:rsid w:val="00E332EC"/>
    <w:rsid w:val="00E3341C"/>
    <w:rsid w:val="00E33D3B"/>
    <w:rsid w:val="00E350EA"/>
    <w:rsid w:val="00E36CCF"/>
    <w:rsid w:val="00E36F70"/>
    <w:rsid w:val="00E405B2"/>
    <w:rsid w:val="00E43C40"/>
    <w:rsid w:val="00E4441C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3DC"/>
    <w:rsid w:val="00E51DE7"/>
    <w:rsid w:val="00E53A48"/>
    <w:rsid w:val="00E54A6C"/>
    <w:rsid w:val="00E54E79"/>
    <w:rsid w:val="00E5505D"/>
    <w:rsid w:val="00E553C1"/>
    <w:rsid w:val="00E55AE2"/>
    <w:rsid w:val="00E564AB"/>
    <w:rsid w:val="00E571AB"/>
    <w:rsid w:val="00E57E52"/>
    <w:rsid w:val="00E601B2"/>
    <w:rsid w:val="00E6056C"/>
    <w:rsid w:val="00E60F96"/>
    <w:rsid w:val="00E612B4"/>
    <w:rsid w:val="00E62303"/>
    <w:rsid w:val="00E62675"/>
    <w:rsid w:val="00E63F5F"/>
    <w:rsid w:val="00E643FE"/>
    <w:rsid w:val="00E6458D"/>
    <w:rsid w:val="00E64F61"/>
    <w:rsid w:val="00E665CA"/>
    <w:rsid w:val="00E700B5"/>
    <w:rsid w:val="00E701F6"/>
    <w:rsid w:val="00E70C82"/>
    <w:rsid w:val="00E727AC"/>
    <w:rsid w:val="00E729F0"/>
    <w:rsid w:val="00E7373F"/>
    <w:rsid w:val="00E73990"/>
    <w:rsid w:val="00E74B34"/>
    <w:rsid w:val="00E77196"/>
    <w:rsid w:val="00E7796D"/>
    <w:rsid w:val="00E80122"/>
    <w:rsid w:val="00E80FBA"/>
    <w:rsid w:val="00E81432"/>
    <w:rsid w:val="00E82178"/>
    <w:rsid w:val="00E82BA0"/>
    <w:rsid w:val="00E830C1"/>
    <w:rsid w:val="00E8383A"/>
    <w:rsid w:val="00E8384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87866"/>
    <w:rsid w:val="00E90BEC"/>
    <w:rsid w:val="00E91635"/>
    <w:rsid w:val="00E91D5D"/>
    <w:rsid w:val="00E929A8"/>
    <w:rsid w:val="00E939B0"/>
    <w:rsid w:val="00E93AA1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7B77"/>
    <w:rsid w:val="00EA7F73"/>
    <w:rsid w:val="00EA7FBA"/>
    <w:rsid w:val="00EB00AA"/>
    <w:rsid w:val="00EB022B"/>
    <w:rsid w:val="00EB2CB6"/>
    <w:rsid w:val="00EB422D"/>
    <w:rsid w:val="00EB500F"/>
    <w:rsid w:val="00EB5171"/>
    <w:rsid w:val="00EB53F7"/>
    <w:rsid w:val="00EB5972"/>
    <w:rsid w:val="00EB5D94"/>
    <w:rsid w:val="00EC13E2"/>
    <w:rsid w:val="00EC4EB2"/>
    <w:rsid w:val="00EC5377"/>
    <w:rsid w:val="00EC7093"/>
    <w:rsid w:val="00ED1568"/>
    <w:rsid w:val="00ED177B"/>
    <w:rsid w:val="00ED1E7C"/>
    <w:rsid w:val="00ED21B0"/>
    <w:rsid w:val="00ED4798"/>
    <w:rsid w:val="00ED4B1D"/>
    <w:rsid w:val="00ED4D41"/>
    <w:rsid w:val="00ED5912"/>
    <w:rsid w:val="00ED6033"/>
    <w:rsid w:val="00ED7540"/>
    <w:rsid w:val="00ED7640"/>
    <w:rsid w:val="00ED774C"/>
    <w:rsid w:val="00ED7DAC"/>
    <w:rsid w:val="00EE03CF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E7C1C"/>
    <w:rsid w:val="00EF0A27"/>
    <w:rsid w:val="00EF0DCC"/>
    <w:rsid w:val="00EF1115"/>
    <w:rsid w:val="00EF1235"/>
    <w:rsid w:val="00EF202A"/>
    <w:rsid w:val="00EF2039"/>
    <w:rsid w:val="00EF2628"/>
    <w:rsid w:val="00EF424B"/>
    <w:rsid w:val="00EF45EA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56CB"/>
    <w:rsid w:val="00F05F33"/>
    <w:rsid w:val="00F0602C"/>
    <w:rsid w:val="00F06D52"/>
    <w:rsid w:val="00F07688"/>
    <w:rsid w:val="00F07863"/>
    <w:rsid w:val="00F07D96"/>
    <w:rsid w:val="00F10CAA"/>
    <w:rsid w:val="00F11141"/>
    <w:rsid w:val="00F111E8"/>
    <w:rsid w:val="00F1336B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33C5"/>
    <w:rsid w:val="00F26B6B"/>
    <w:rsid w:val="00F276CF"/>
    <w:rsid w:val="00F276DE"/>
    <w:rsid w:val="00F31123"/>
    <w:rsid w:val="00F31355"/>
    <w:rsid w:val="00F31C41"/>
    <w:rsid w:val="00F3572E"/>
    <w:rsid w:val="00F359C6"/>
    <w:rsid w:val="00F36442"/>
    <w:rsid w:val="00F36846"/>
    <w:rsid w:val="00F3699A"/>
    <w:rsid w:val="00F375FA"/>
    <w:rsid w:val="00F404F7"/>
    <w:rsid w:val="00F409D7"/>
    <w:rsid w:val="00F4172E"/>
    <w:rsid w:val="00F42398"/>
    <w:rsid w:val="00F42E48"/>
    <w:rsid w:val="00F43E8D"/>
    <w:rsid w:val="00F4450C"/>
    <w:rsid w:val="00F45413"/>
    <w:rsid w:val="00F45AC2"/>
    <w:rsid w:val="00F46260"/>
    <w:rsid w:val="00F464D4"/>
    <w:rsid w:val="00F46D0B"/>
    <w:rsid w:val="00F51395"/>
    <w:rsid w:val="00F516A3"/>
    <w:rsid w:val="00F54F5C"/>
    <w:rsid w:val="00F559C3"/>
    <w:rsid w:val="00F56C5B"/>
    <w:rsid w:val="00F6089F"/>
    <w:rsid w:val="00F60987"/>
    <w:rsid w:val="00F61295"/>
    <w:rsid w:val="00F62E67"/>
    <w:rsid w:val="00F633FB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6BE6"/>
    <w:rsid w:val="00F77171"/>
    <w:rsid w:val="00F7788B"/>
    <w:rsid w:val="00F81E33"/>
    <w:rsid w:val="00F84078"/>
    <w:rsid w:val="00F8760D"/>
    <w:rsid w:val="00F87818"/>
    <w:rsid w:val="00F90BAD"/>
    <w:rsid w:val="00F91131"/>
    <w:rsid w:val="00F9161B"/>
    <w:rsid w:val="00F92EEE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07A"/>
    <w:rsid w:val="00FA677A"/>
    <w:rsid w:val="00FA777F"/>
    <w:rsid w:val="00FA7C50"/>
    <w:rsid w:val="00FA7EF8"/>
    <w:rsid w:val="00FB0070"/>
    <w:rsid w:val="00FB0508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857"/>
    <w:rsid w:val="00FD2C41"/>
    <w:rsid w:val="00FD4AED"/>
    <w:rsid w:val="00FD502D"/>
    <w:rsid w:val="00FD5269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30EA"/>
    <w:rsid w:val="00FF39F8"/>
    <w:rsid w:val="00FF4382"/>
    <w:rsid w:val="00FF4B23"/>
    <w:rsid w:val="00FF5547"/>
    <w:rsid w:val="00FF56EB"/>
    <w:rsid w:val="00FF5C6E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00E954B1"/>
  <w15:docId w15:val="{C1FD2A4F-26C4-4459-A469-D98FD1E9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03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B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BD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B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D4640-8831-4A5C-8A80-B87094134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19</Pages>
  <Words>3876</Words>
  <Characters>23261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a.sikora</dc:creator>
  <cp:lastModifiedBy>Przemysław Mentkowski</cp:lastModifiedBy>
  <cp:revision>138</cp:revision>
  <cp:lastPrinted>2024-09-04T08:48:00Z</cp:lastPrinted>
  <dcterms:created xsi:type="dcterms:W3CDTF">2023-07-30T21:26:00Z</dcterms:created>
  <dcterms:modified xsi:type="dcterms:W3CDTF">2024-10-10T08:33:00Z</dcterms:modified>
</cp:coreProperties>
</file>