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454D" w14:textId="67B26211" w:rsidR="00360BA8" w:rsidRDefault="0018779F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17AFC6" w14:textId="4FDB6B82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1CD2B4E7" w14:textId="3C6D6152" w:rsidR="00F42398" w:rsidRDefault="00F42398" w:rsidP="00F42398">
      <w:pPr>
        <w:spacing w:after="0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4C224D">
        <w:rPr>
          <w:rFonts w:ascii="Arial" w:hAnsi="Arial" w:cs="Arial"/>
          <w:b/>
          <w:bCs/>
          <w:sz w:val="24"/>
          <w:szCs w:val="24"/>
        </w:rPr>
        <w:t>Infrastruktura służb ratowniczych</w:t>
      </w:r>
      <w:r w:rsidR="00397F8E">
        <w:rPr>
          <w:rFonts w:ascii="Arial" w:hAnsi="Arial" w:cs="Arial"/>
          <w:b/>
          <w:bCs/>
          <w:sz w:val="24"/>
          <w:szCs w:val="24"/>
        </w:rPr>
        <w:t xml:space="preserve"> </w:t>
      </w:r>
      <w:r w:rsidR="0068160F">
        <w:rPr>
          <w:rFonts w:ascii="Arial" w:hAnsi="Arial" w:cs="Arial"/>
          <w:b/>
          <w:bCs/>
          <w:sz w:val="24"/>
          <w:szCs w:val="24"/>
        </w:rPr>
        <w:t>PSP</w:t>
      </w:r>
    </w:p>
    <w:p w14:paraId="5A72C953" w14:textId="77777777" w:rsidR="00F42398" w:rsidRPr="00EB2CB6" w:rsidRDefault="00F42398" w:rsidP="00F42398">
      <w:pPr>
        <w:spacing w:after="0"/>
        <w:rPr>
          <w:rFonts w:ascii="Arial" w:hAnsi="Arial" w:cs="Arial"/>
          <w:b/>
          <w:sz w:val="10"/>
          <w:szCs w:val="10"/>
        </w:rPr>
      </w:pP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3AC0482" w14:textId="74C769D6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517F6">
        <w:rPr>
          <w:rFonts w:ascii="Arial" w:hAnsi="Arial" w:cs="Arial"/>
          <w:bCs/>
          <w:color w:val="auto"/>
        </w:rPr>
        <w:t>Nabór skierowany jest do Państwowej Straży Pożarnej</w:t>
      </w:r>
      <w:r w:rsidR="00062934">
        <w:rPr>
          <w:rFonts w:ascii="Arial" w:hAnsi="Arial" w:cs="Arial"/>
          <w:bCs/>
          <w:color w:val="auto"/>
        </w:rPr>
        <w:t>.</w:t>
      </w:r>
    </w:p>
    <w:p w14:paraId="2ACB2D0C" w14:textId="77777777" w:rsidR="006D3984" w:rsidRDefault="006D3984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02C0D194" w14:textId="5F4D3826" w:rsidR="00F42398" w:rsidRDefault="00F42398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360BA8">
        <w:rPr>
          <w:rFonts w:ascii="Arial" w:hAnsi="Arial" w:cs="Arial"/>
          <w:bCs/>
          <w:color w:val="auto"/>
        </w:rPr>
        <w:t xml:space="preserve"> rozbudowa infrastruktury służącej celom szkoleniowym </w:t>
      </w:r>
      <w:r w:rsidR="004C224D">
        <w:rPr>
          <w:rFonts w:ascii="Arial" w:hAnsi="Arial" w:cs="Arial"/>
          <w:bCs/>
          <w:color w:val="auto"/>
        </w:rPr>
        <w:t>OSP/</w:t>
      </w:r>
      <w:r w:rsidR="00360BA8">
        <w:rPr>
          <w:rFonts w:ascii="Arial" w:hAnsi="Arial" w:cs="Arial"/>
          <w:bCs/>
          <w:color w:val="auto"/>
        </w:rPr>
        <w:t>PSP</w:t>
      </w:r>
      <w:r w:rsidR="00397F8E">
        <w:rPr>
          <w:rFonts w:ascii="Arial" w:hAnsi="Arial" w:cs="Arial"/>
          <w:bCs/>
          <w:color w:val="auto"/>
        </w:rPr>
        <w:t xml:space="preserve"> oraz poprawie koordynacji i efektywności systemu ratowniczego</w:t>
      </w:r>
      <w:r w:rsidR="007F424A">
        <w:rPr>
          <w:rFonts w:ascii="Arial" w:hAnsi="Arial" w:cs="Arial"/>
          <w:bCs/>
          <w:color w:val="auto"/>
        </w:rPr>
        <w:t>.</w:t>
      </w:r>
    </w:p>
    <w:p w14:paraId="6EE79748" w14:textId="77777777" w:rsidR="007F424A" w:rsidRDefault="007F424A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198123CC" w14:textId="77777777" w:rsidR="00253B6C" w:rsidRPr="004C224D" w:rsidRDefault="00253B6C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732127F4" w14:textId="77777777" w:rsidR="00DA3F0D" w:rsidRPr="00CA1E52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CA1E52">
        <w:rPr>
          <w:rFonts w:ascii="Arial" w:hAnsi="Arial" w:cs="Arial"/>
          <w:b/>
          <w:color w:val="auto"/>
        </w:rPr>
        <w:t xml:space="preserve">A. </w:t>
      </w:r>
      <w:r w:rsidR="007257F1" w:rsidRPr="00CA1E52">
        <w:rPr>
          <w:rFonts w:ascii="Arial" w:hAnsi="Arial" w:cs="Arial"/>
          <w:b/>
          <w:color w:val="auto"/>
        </w:rPr>
        <w:t>KRYTERIA FORMALNE</w:t>
      </w:r>
    </w:p>
    <w:p w14:paraId="5A06A417" w14:textId="77777777" w:rsidR="005172B5" w:rsidRPr="00CA1E5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0AE2BEF2" w:rsidR="003C40D0" w:rsidRPr="00CA1E52" w:rsidRDefault="009349A5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 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D6EE31B" w14:textId="77777777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2E91E951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CA1E52" w:rsidRDefault="003C40D0" w:rsidP="009349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5FD01D18" w14:textId="2BE79E4C" w:rsidR="00CA1E52" w:rsidRPr="00CA1E52" w:rsidRDefault="00CA1E52" w:rsidP="00CA1E52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9349A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wnioskodawców)</w:t>
            </w:r>
            <w:r w:rsidRPr="00CA1E52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CA1E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59ABA51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BEA93FB" w14:textId="77777777" w:rsidR="00CA1E52" w:rsidRPr="00CA1E52" w:rsidRDefault="00CA1E52" w:rsidP="00CA1E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168410CE" w14:textId="77777777" w:rsidR="008200BB" w:rsidRDefault="00CA1E52" w:rsidP="008200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EFB98B1" w14:textId="2675F6A6" w:rsidR="009349A5" w:rsidRDefault="008200BB" w:rsidP="008200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00BB"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 dnia 13 grudnia 2023 r. w sprawie stosowania art. 107 i 108 Traktatu o funkcjonowaniu Unii Europejskiej do pomocy de </w:t>
            </w:r>
            <w:proofErr w:type="spellStart"/>
            <w:r w:rsidRPr="008200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200BB"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</w:p>
          <w:p w14:paraId="1685C4A7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2021/1060;</w:t>
            </w:r>
          </w:p>
          <w:p w14:paraId="24D5EB39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Pr="00CA1E5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ADB828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48A80B56" w14:textId="77777777" w:rsidR="003C40D0" w:rsidRDefault="003C40D0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5B70912" w14:textId="77777777" w:rsid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616F1377" w:rsidR="00CA1E52" w:rsidRP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5CFAE35F" w:rsidR="003C40D0" w:rsidRPr="00360BA8" w:rsidRDefault="003C40D0" w:rsidP="003C40D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CA1E5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CA1E5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68A52AF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27F7414C" w:rsidR="0025353C" w:rsidRPr="00360BA8" w:rsidRDefault="00CA1E52" w:rsidP="00FD5269">
            <w:pPr>
              <w:spacing w:after="120" w:line="240" w:lineRule="auto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o braku obowiązywania na terenie jednostki samorządu terytorialnego dyskryminujących aktów prawa miejscowego oraz w oparciu o </w:t>
            </w:r>
            <w:r w:rsidR="00D12297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D12297" w:rsidRPr="00FC139B" w:rsidDel="00D863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Rzecznika Praw Obywatelskich (RPO)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 xml:space="preserve"> dotyczące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231036E9" w:rsidR="0025353C" w:rsidRPr="00360BA8" w:rsidRDefault="0025353C" w:rsidP="0025353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CA1E5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D2A0B3" w14:textId="77777777" w:rsidR="00801712" w:rsidRDefault="00801712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5CB2F0F4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3911247F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76C7BBB3" w14:textId="3982D5D2" w:rsidTr="004B55BC">
        <w:trPr>
          <w:trHeight w:val="70"/>
        </w:trPr>
        <w:tc>
          <w:tcPr>
            <w:tcW w:w="1110" w:type="dxa"/>
            <w:vAlign w:val="center"/>
          </w:tcPr>
          <w:p w14:paraId="17BBB303" w14:textId="558C1320" w:rsidR="003C40D0" w:rsidRPr="00CA1E5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5174BDFD" w:rsidR="003C40D0" w:rsidRPr="00CA1E5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commentRangeStart w:id="1"/>
            <w:r w:rsidRPr="00CA1E52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  <w:commentRangeEnd w:id="1"/>
            <w:r w:rsidR="006C4332">
              <w:rPr>
                <w:rStyle w:val="Odwoaniedokomentarza"/>
                <w:lang w:val="x-none" w:eastAsia="x-none"/>
              </w:rPr>
              <w:commentReference w:id="1"/>
            </w:r>
          </w:p>
        </w:tc>
        <w:tc>
          <w:tcPr>
            <w:tcW w:w="7199" w:type="dxa"/>
          </w:tcPr>
          <w:p w14:paraId="574A18A4" w14:textId="77777777" w:rsidR="001C577F" w:rsidRPr="00400F03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50A03048" w14:textId="2A27F98C" w:rsidR="001C577F" w:rsidRPr="00935252" w:rsidRDefault="001C577F" w:rsidP="001C577F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wniosku o dofinansowanie, </w:t>
            </w:r>
            <w:ins w:id="2" w:author="Anna Kacprzak" w:date="2024-10-07T14:05:00Z" w16du:dateUtc="2024-10-07T12:05:00Z">
              <w:r w:rsidR="00AA0459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3" w:author="Anna Kacprzak" w:date="2024-10-07T14:05:00Z" w16du:dateUtc="2024-10-07T12:05:00Z">
              <w:r w:rsidRPr="00935252" w:rsidDel="00AA0459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4" w:author="Anna Kacprzak" w:date="2024-10-07T14:05:00Z" w16du:dateUtc="2024-10-07T12:05:00Z">
              <w:r w:rsidR="00AA0459"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decyz</w:t>
              </w:r>
              <w:r w:rsidR="00AA0459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</w:t>
            </w:r>
            <w:del w:id="5" w:author="Anna Kacprzak" w:date="2024-10-07T14:05:00Z" w16du:dateUtc="2024-10-07T12:05:00Z">
              <w:r w:rsidRPr="00935252" w:rsidDel="00AA0459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AA0459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  <w:r w:rsidRPr="00935252" w:rsidDel="00AA0459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2C6918CB" w14:textId="77777777" w:rsidR="001C577F" w:rsidRPr="005A20D9" w:rsidRDefault="001C577F" w:rsidP="001C577F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56E8E708" w14:textId="311C0459" w:rsidR="001C577F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6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4B89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F3FC17" w14:textId="77777777" w:rsidR="001C577F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1AE490" w14:textId="77777777" w:rsidR="001C577F" w:rsidRPr="005526E5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6"/>
          <w:p w14:paraId="687B0420" w14:textId="72564B33" w:rsidR="00BA3E6C" w:rsidRPr="00360BA8" w:rsidRDefault="00BA3E6C" w:rsidP="003C40D0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80F1F62" w14:textId="5E802AAF" w:rsidR="003C40D0" w:rsidRPr="00DB57BA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B57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0DF1CD0" w14:textId="75F26419" w:rsidR="003C40D0" w:rsidRPr="00360BA8" w:rsidRDefault="003C40D0" w:rsidP="003C40D0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2D7E483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B70D2" w:rsidRPr="00CA1E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60A52418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0D9AA737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108BBF" w14:textId="010D9FAF" w:rsidR="00143096" w:rsidRPr="00CA1E52" w:rsidRDefault="00143096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50622" w14:textId="40258F0A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F791C85" w14:textId="56416F44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47EFD0" w14:textId="1A13363C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C577F" w:rsidRPr="00360BA8" w14:paraId="63145941" w14:textId="77777777" w:rsidTr="004B55BC">
        <w:trPr>
          <w:trHeight w:val="70"/>
        </w:trPr>
        <w:tc>
          <w:tcPr>
            <w:tcW w:w="1110" w:type="dxa"/>
            <w:vAlign w:val="center"/>
          </w:tcPr>
          <w:p w14:paraId="2DF6BFFA" w14:textId="5B29FF8A" w:rsidR="001C577F" w:rsidRPr="00CA1E52" w:rsidRDefault="001C577F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E2F9755" w14:textId="5EDCE270" w:rsidR="001C577F" w:rsidRPr="00CA1E52" w:rsidRDefault="001C577F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77B32C92" w14:textId="77777777" w:rsidR="001C577F" w:rsidRPr="00063F63" w:rsidRDefault="001C577F" w:rsidP="001C577F">
            <w:pPr>
              <w:pStyle w:val="NormalnyWeb"/>
              <w:rPr>
                <w:rFonts w:ascii="Arial" w:hAnsi="Arial" w:cs="Arial"/>
                <w:color w:val="000000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 xml:space="preserve">my, czy zakładany maksymalny okres realizacji projektu nie przekracza 36 miesięcy. </w:t>
            </w:r>
          </w:p>
          <w:p w14:paraId="2FC1D06E" w14:textId="77777777" w:rsidR="001C577F" w:rsidRDefault="001C577F" w:rsidP="001C577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 xml:space="preserve">W uzasadnionych przypadkach Instytucja Zarządzająca może na wniosek beneficjenta złożony w trakcie realizacji projektu wyrazić </w:t>
            </w:r>
            <w:r w:rsidRPr="00FB545A">
              <w:rPr>
                <w:rFonts w:ascii="Arial" w:hAnsi="Arial" w:cs="Arial"/>
                <w:sz w:val="24"/>
                <w:szCs w:val="24"/>
              </w:rPr>
              <w:lastRenderedPageBreak/>
              <w:t>zgodę na wydłużenie okresu realizacji projektu.</w:t>
            </w:r>
          </w:p>
          <w:p w14:paraId="32CD9CF4" w14:textId="3965DB50" w:rsidR="001C577F" w:rsidRPr="00DB57BA" w:rsidRDefault="001C577F" w:rsidP="001C577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CBFD6DF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6A32551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DB7B74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4E1BE19D" w14:textId="77777777" w:rsidR="001C577F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AB2106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61EA69E" w14:textId="77777777" w:rsidR="001C577F" w:rsidRPr="00CA1E52" w:rsidRDefault="001C577F" w:rsidP="001C57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0B06E6" w14:textId="77777777" w:rsidR="001C577F" w:rsidRPr="00CA1E52" w:rsidRDefault="001C577F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DA110A" w14:textId="77777777" w:rsidR="00161251" w:rsidRDefault="00161251">
      <w:pPr>
        <w:rPr>
          <w:rFonts w:ascii="Arial" w:hAnsi="Arial" w:cs="Arial"/>
          <w:color w:val="FF0000"/>
          <w:sz w:val="24"/>
          <w:szCs w:val="24"/>
        </w:rPr>
      </w:pPr>
    </w:p>
    <w:p w14:paraId="3CBC3C42" w14:textId="77777777" w:rsidR="002C2CE8" w:rsidRPr="00CA1E52" w:rsidRDefault="00B10B0D">
      <w:pPr>
        <w:rPr>
          <w:rFonts w:ascii="Arial" w:hAnsi="Arial" w:cs="Arial"/>
          <w:sz w:val="24"/>
          <w:szCs w:val="24"/>
        </w:rPr>
      </w:pPr>
      <w:r w:rsidRPr="00CA1E5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A1E5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3375"/>
        <w:gridCol w:w="6810"/>
        <w:gridCol w:w="3142"/>
      </w:tblGrid>
      <w:tr w:rsidR="00360BA8" w:rsidRPr="00360BA8" w14:paraId="7EB10808" w14:textId="77777777" w:rsidTr="00397F8E">
        <w:trPr>
          <w:trHeight w:val="283"/>
        </w:trPr>
        <w:tc>
          <w:tcPr>
            <w:tcW w:w="1097" w:type="dxa"/>
            <w:shd w:val="clear" w:color="auto" w:fill="E7E6E6"/>
            <w:vAlign w:val="center"/>
          </w:tcPr>
          <w:p w14:paraId="1C607CA1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3C99FF5C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778" w:type="dxa"/>
            <w:shd w:val="clear" w:color="auto" w:fill="E7E6E6"/>
            <w:vAlign w:val="center"/>
          </w:tcPr>
          <w:p w14:paraId="7AE64236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32" w:type="dxa"/>
            <w:shd w:val="clear" w:color="auto" w:fill="E7E6E6"/>
            <w:vAlign w:val="center"/>
          </w:tcPr>
          <w:p w14:paraId="6E8710FE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397F8E">
        <w:trPr>
          <w:trHeight w:val="992"/>
        </w:trPr>
        <w:tc>
          <w:tcPr>
            <w:tcW w:w="1097" w:type="dxa"/>
            <w:vAlign w:val="center"/>
          </w:tcPr>
          <w:p w14:paraId="688E1257" w14:textId="77777777" w:rsidR="00677CCE" w:rsidRPr="00CA1E52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2D628220" w14:textId="77777777" w:rsidR="00677CCE" w:rsidRPr="00CA1E52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78" w:type="dxa"/>
            <w:shd w:val="clear" w:color="auto" w:fill="auto"/>
          </w:tcPr>
          <w:p w14:paraId="6B5FCBD8" w14:textId="0B5C259C" w:rsidR="00F375FA" w:rsidRPr="004C224D" w:rsidRDefault="00677CCE" w:rsidP="00CA1E5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15AB">
              <w:rPr>
                <w:rFonts w:ascii="Arial" w:hAnsi="Arial" w:cs="Arial"/>
                <w:sz w:val="24"/>
                <w:szCs w:val="24"/>
              </w:rPr>
              <w:t>W kryterium sprawdzamy, czy wnioskodawca</w:t>
            </w:r>
            <w:r w:rsidR="00600D9F" w:rsidRPr="00CB15AB">
              <w:rPr>
                <w:rFonts w:ascii="Arial" w:hAnsi="Arial" w:cs="Arial"/>
                <w:sz w:val="24"/>
                <w:szCs w:val="24"/>
              </w:rPr>
              <w:t xml:space="preserve"> to</w:t>
            </w:r>
            <w:r w:rsidR="00CA1E52" w:rsidRPr="00CB15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75FA" w:rsidRPr="00CB15AB">
              <w:rPr>
                <w:rFonts w:ascii="Arial" w:hAnsi="Arial" w:cs="Arial"/>
                <w:sz w:val="24"/>
                <w:szCs w:val="24"/>
              </w:rPr>
              <w:t>Państwowa Straż Pożarna</w:t>
            </w:r>
            <w:r w:rsidR="00CA1E52" w:rsidRPr="00CB15A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0496AA" w14:textId="77777777" w:rsidR="00677CCE" w:rsidRPr="00360BA8" w:rsidDel="007968FF" w:rsidRDefault="00677CCE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26DC65" w14:textId="6E146D78" w:rsidR="00677CCE" w:rsidRPr="00360BA8" w:rsidDel="007968FF" w:rsidRDefault="00677CCE" w:rsidP="0078593E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68E1CF34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820935" w14:textId="77777777" w:rsidR="00621738" w:rsidRDefault="00621738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EC8A49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24138953" w14:textId="20B884FD" w:rsidR="00677CCE" w:rsidRPr="00360BA8" w:rsidRDefault="00677CCE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0D05DF2E" w14:textId="77777777" w:rsidTr="00397F8E">
        <w:trPr>
          <w:trHeight w:val="283"/>
        </w:trPr>
        <w:tc>
          <w:tcPr>
            <w:tcW w:w="1109" w:type="dxa"/>
            <w:vAlign w:val="center"/>
          </w:tcPr>
          <w:p w14:paraId="2F6DDE06" w14:textId="6B2E680C" w:rsidR="003C40D0" w:rsidRPr="00864E2C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763139ED" w14:textId="3D52DDC6" w:rsidR="003C40D0" w:rsidRPr="00864E2C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8" w:type="dxa"/>
          </w:tcPr>
          <w:p w14:paraId="543890CF" w14:textId="401B4DE1" w:rsidR="00397F8E" w:rsidDel="007C680F" w:rsidRDefault="003C40D0" w:rsidP="00D768D2">
            <w:pPr>
              <w:spacing w:before="60" w:after="60" w:line="240" w:lineRule="auto"/>
              <w:rPr>
                <w:del w:id="9" w:author="Anna Kacprzak" w:date="2024-10-01T13:35:00Z" w16du:dateUtc="2024-10-01T11:35:00Z"/>
                <w:rFonts w:ascii="Arial" w:hAnsi="Arial" w:cs="Arial"/>
                <w:sz w:val="24"/>
                <w:szCs w:val="24"/>
              </w:rPr>
            </w:pPr>
            <w:commentRangeStart w:id="10"/>
            <w:r w:rsidRPr="00864E2C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ins w:id="11" w:author="Przemysław Mentkowski" w:date="2024-10-01T16:19:00Z" w16du:dateUtc="2024-10-01T14:19:00Z">
              <w:r w:rsidR="002A0F02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del w:id="12" w:author="Anna Kacprzak" w:date="2024-10-01T13:35:00Z" w16du:dateUtc="2024-10-01T11:35:00Z">
              <w:r w:rsidR="00397F8E" w:rsidDel="007C680F">
                <w:rPr>
                  <w:rFonts w:ascii="Arial" w:hAnsi="Arial" w:cs="Arial"/>
                  <w:sz w:val="24"/>
                  <w:szCs w:val="24"/>
                </w:rPr>
                <w:delText>:</w:delText>
              </w:r>
            </w:del>
          </w:p>
          <w:p w14:paraId="5C0E0898" w14:textId="22AF2A06" w:rsidR="00A867DA" w:rsidRPr="008200BB" w:rsidRDefault="00864E2C" w:rsidP="007C68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C680F">
              <w:rPr>
                <w:rFonts w:ascii="Arial" w:hAnsi="Arial" w:cs="Arial"/>
                <w:bCs/>
                <w:sz w:val="24"/>
                <w:szCs w:val="24"/>
              </w:rPr>
              <w:t xml:space="preserve">rozbudowy infrastruktury służącej celom szkoleniowym </w:t>
            </w:r>
            <w:r w:rsidR="004C224D" w:rsidRPr="007C680F">
              <w:rPr>
                <w:rFonts w:ascii="Arial" w:hAnsi="Arial" w:cs="Arial"/>
                <w:bCs/>
                <w:sz w:val="24"/>
                <w:szCs w:val="24"/>
              </w:rPr>
              <w:t>OSP/</w:t>
            </w:r>
            <w:r w:rsidRPr="007C680F">
              <w:rPr>
                <w:rFonts w:ascii="Arial" w:hAnsi="Arial" w:cs="Arial"/>
                <w:bCs/>
                <w:sz w:val="24"/>
                <w:szCs w:val="24"/>
              </w:rPr>
              <w:t>PSP</w:t>
            </w:r>
            <w:ins w:id="13" w:author="Anna Kacprzak" w:date="2024-10-01T13:31:00Z" w16du:dateUtc="2024-10-01T11:31:00Z">
              <w:r w:rsidR="007C680F" w:rsidRPr="007C680F">
                <w:rPr>
                  <w:rFonts w:ascii="Arial" w:hAnsi="Arial" w:cs="Arial"/>
                  <w:bCs/>
                  <w:sz w:val="24"/>
                  <w:szCs w:val="24"/>
                </w:rPr>
                <w:t xml:space="preserve"> </w:t>
              </w:r>
            </w:ins>
            <w:ins w:id="14" w:author="Przemysław Mentkowski" w:date="2024-10-01T16:24:00Z" w16du:dateUtc="2024-10-01T14:24:00Z">
              <w:r w:rsidR="002A0F02">
                <w:rPr>
                  <w:rFonts w:ascii="Arial" w:hAnsi="Arial" w:cs="Arial"/>
                  <w:bCs/>
                  <w:sz w:val="24"/>
                  <w:szCs w:val="24"/>
                </w:rPr>
                <w:t>i/lub</w:t>
              </w:r>
            </w:ins>
            <w:ins w:id="15" w:author="Anna Kacprzak" w:date="2024-10-01T13:35:00Z" w16du:dateUtc="2024-10-01T11:35:00Z">
              <w:r w:rsidR="007C680F">
                <w:rPr>
                  <w:rFonts w:ascii="Arial" w:hAnsi="Arial" w:cs="Arial"/>
                  <w:bCs/>
                  <w:sz w:val="24"/>
                  <w:szCs w:val="24"/>
                </w:rPr>
                <w:t xml:space="preserve"> </w:t>
              </w:r>
            </w:ins>
            <w:r w:rsidR="008200BB">
              <w:rPr>
                <w:rFonts w:ascii="Arial" w:hAnsi="Arial" w:cs="Arial"/>
                <w:bCs/>
                <w:sz w:val="24"/>
                <w:szCs w:val="24"/>
              </w:rPr>
              <w:t>poprawy koordynacji i efektywności systemu ratowniczego.</w:t>
            </w:r>
            <w:commentRangeEnd w:id="10"/>
            <w:r w:rsidR="007C680F">
              <w:rPr>
                <w:rStyle w:val="Odwoaniedokomentarza"/>
                <w:lang w:val="x-none" w:eastAsia="x-none"/>
              </w:rPr>
              <w:commentReference w:id="10"/>
            </w:r>
          </w:p>
          <w:p w14:paraId="6E81BEDF" w14:textId="77777777" w:rsidR="0056386F" w:rsidRPr="00360BA8" w:rsidRDefault="0056386F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28475B7" w14:textId="77777777" w:rsidR="003C40D0" w:rsidRPr="00864E2C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360BA8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AF3BD5E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69F3E6F" w14:textId="77777777" w:rsidR="00143096" w:rsidRPr="00864E2C" w:rsidRDefault="00143096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B4B6B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584DFE78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  <w:ins w:id="16" w:author="Anna Kacprzak" w:date="2024-10-01T13:35:00Z" w16du:dateUtc="2024-10-01T11:35:00Z">
              <w:r w:rsidR="007C680F">
                <w:rPr>
                  <w:rFonts w:ascii="Arial" w:hAnsi="Arial" w:cs="Arial"/>
                  <w:sz w:val="24"/>
                  <w:szCs w:val="24"/>
                </w:rPr>
                <w:t xml:space="preserve">                                                                                  </w:t>
              </w:r>
            </w:ins>
          </w:p>
          <w:p w14:paraId="421C20FC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78BF67C0" w:rsidR="003C40D0" w:rsidRPr="00360BA8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D995E07" w14:textId="77777777" w:rsidTr="00397F8E">
        <w:trPr>
          <w:trHeight w:val="283"/>
        </w:trPr>
        <w:tc>
          <w:tcPr>
            <w:tcW w:w="1109" w:type="dxa"/>
            <w:vAlign w:val="center"/>
          </w:tcPr>
          <w:p w14:paraId="354FADD8" w14:textId="2BFBFA20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8" w:type="dxa"/>
          </w:tcPr>
          <w:p w14:paraId="23E815B3" w14:textId="2461A1A2" w:rsidR="00FD5269" w:rsidRPr="00FD5269" w:rsidRDefault="00FD5269" w:rsidP="00FD526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>W kryterium sprawdzamy czy wkład własny wnioskodawcy stanowi nie mniej niż 35% wydatk</w:t>
            </w:r>
            <w:r w:rsidR="00D12297">
              <w:rPr>
                <w:rFonts w:ascii="Arial" w:hAnsi="Arial" w:cs="Arial"/>
                <w:sz w:val="24"/>
                <w:szCs w:val="24"/>
              </w:rPr>
              <w:t>ów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 kwalifikowalnych projektu. </w:t>
            </w:r>
            <w:r w:rsidRPr="00FD52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233F10EB" w14:textId="77777777" w:rsidR="004C224D" w:rsidRPr="004C224D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3CBD8" w14:textId="4578CA22" w:rsidR="008B1221" w:rsidRPr="00864E2C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224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441FD417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864E2C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ECC5" w14:textId="77777777" w:rsidR="00143096" w:rsidRPr="00864E2C" w:rsidRDefault="00143096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pozytywna. </w:t>
            </w:r>
          </w:p>
          <w:p w14:paraId="2385171E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6676F880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C73A4BB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0FB91022" w14:textId="4C09D7FC" w:rsidR="003C40D0" w:rsidRPr="00864E2C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B1221" w:rsidRPr="00864E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864E2C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8" w:type="dxa"/>
          </w:tcPr>
          <w:p w14:paraId="7D224E59" w14:textId="77777777" w:rsidR="003C40D0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  <w:r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A5DE2E" w14:textId="77777777" w:rsidR="00D12297" w:rsidRDefault="00D12297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736C5" w14:textId="77777777" w:rsidR="00D12297" w:rsidRPr="00D12297" w:rsidRDefault="00D12297" w:rsidP="00D122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D1229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D1229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85D747" w14:textId="0F327D20" w:rsidR="00143EED" w:rsidRDefault="00D12297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30CE94F" w14:textId="53367726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C793951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7287C983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F7C1231" w14:textId="77777777" w:rsidTr="00397F8E">
        <w:trPr>
          <w:trHeight w:val="992"/>
        </w:trPr>
        <w:tc>
          <w:tcPr>
            <w:tcW w:w="1109" w:type="dxa"/>
            <w:vAlign w:val="center"/>
          </w:tcPr>
          <w:p w14:paraId="0B836624" w14:textId="09124C36" w:rsidR="003C40D0" w:rsidRPr="00FF4B23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16B3" w:rsidRPr="00FF4B2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AF21C23" w14:textId="77777777" w:rsidR="003C40D0" w:rsidRPr="00FF4B23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8" w:type="dxa"/>
          </w:tcPr>
          <w:p w14:paraId="2360E9E8" w14:textId="1EF6F0A5" w:rsidR="00FF4B23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77777777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355B600A" w14:textId="289983A6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="00556183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="0055618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556183">
              <w:t>.</w:t>
            </w:r>
          </w:p>
          <w:p w14:paraId="09221399" w14:textId="77777777" w:rsidR="00143096" w:rsidRDefault="00143096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6DBD102A" w:rsidR="003C40D0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50" w:type="dxa"/>
          </w:tcPr>
          <w:p w14:paraId="7D3044BD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53BDCB3A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30A236C3" w14:textId="77777777" w:rsidTr="00397F8E">
        <w:trPr>
          <w:trHeight w:val="992"/>
        </w:trPr>
        <w:tc>
          <w:tcPr>
            <w:tcW w:w="1109" w:type="dxa"/>
            <w:vAlign w:val="center"/>
          </w:tcPr>
          <w:p w14:paraId="44622744" w14:textId="4190440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98" w:type="dxa"/>
            <w:vAlign w:val="center"/>
          </w:tcPr>
          <w:p w14:paraId="0489268F" w14:textId="196517E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8" w:type="dxa"/>
          </w:tcPr>
          <w:p w14:paraId="5651A1DF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4BBDC61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 projektu.</w:t>
            </w:r>
          </w:p>
          <w:p w14:paraId="06022C17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990109" w14:textId="1C622056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50" w:type="dxa"/>
          </w:tcPr>
          <w:p w14:paraId="7B7F3CA2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B46184C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F08C8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0AD15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0F1CE2F6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BB329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5503CA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4C97BE1" w14:textId="332A40FE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23B2E23B" w14:textId="77777777" w:rsidTr="00397F8E">
        <w:trPr>
          <w:trHeight w:val="992"/>
        </w:trPr>
        <w:tc>
          <w:tcPr>
            <w:tcW w:w="1109" w:type="dxa"/>
            <w:vAlign w:val="center"/>
          </w:tcPr>
          <w:p w14:paraId="1A96F829" w14:textId="6A9408AB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B.7</w:t>
            </w:r>
          </w:p>
        </w:tc>
        <w:tc>
          <w:tcPr>
            <w:tcW w:w="2898" w:type="dxa"/>
            <w:vAlign w:val="center"/>
          </w:tcPr>
          <w:p w14:paraId="2ABBBC5C" w14:textId="77777777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68" w:type="dxa"/>
          </w:tcPr>
          <w:p w14:paraId="4F06DE9A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2E506D2C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E104C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1</w:t>
            </w:r>
            <w:r w:rsidR="00E104CD">
              <w:rPr>
                <w:rFonts w:ascii="Arial" w:hAnsi="Arial" w:cs="Arial"/>
                <w:sz w:val="24"/>
                <w:szCs w:val="24"/>
              </w:rPr>
              <w:t>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FB2B509" w14:textId="642B37A0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A4E0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E0D">
              <w:rPr>
                <w:rFonts w:ascii="Arial" w:hAnsi="Arial" w:cs="Arial"/>
                <w:sz w:val="24"/>
                <w:szCs w:val="24"/>
              </w:rPr>
              <w:t>54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F4B2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F4B23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D7D563" w14:textId="1A4866CD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336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) i Dyrektywą Rady 92/43/EWG z dnia 21 maja 1992 r. w sprawie ochrony siedlisk przyrodniczych oraz dzikiej fauny i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flory;</w:t>
            </w:r>
          </w:p>
          <w:p w14:paraId="54221CDE" w14:textId="07AF7169" w:rsidR="009925CF" w:rsidRPr="00374298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E104CD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E104CD">
              <w:rPr>
                <w:rFonts w:ascii="Arial" w:hAnsi="Arial" w:cs="Arial"/>
                <w:sz w:val="24"/>
                <w:szCs w:val="24"/>
              </w:rPr>
              <w:t>087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3BBA4BB0" w14:textId="709E8BD4" w:rsidR="009925CF" w:rsidRPr="00FF4B23" w:rsidRDefault="004A4E0D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4F66D03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0F045" w14:textId="0D67372F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0CE5B5D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93BF87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1B59560A" w14:textId="77777777" w:rsidR="009925CF" w:rsidRPr="00360BA8" w:rsidRDefault="009925CF" w:rsidP="009925CF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274F1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67BBB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23355BBD" w:rsidR="009925CF" w:rsidRPr="00360BA8" w:rsidRDefault="009925CF" w:rsidP="009925C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6A2DCAF8" w14:textId="77777777" w:rsidTr="00397F8E">
        <w:trPr>
          <w:trHeight w:val="1559"/>
        </w:trPr>
        <w:tc>
          <w:tcPr>
            <w:tcW w:w="1109" w:type="dxa"/>
            <w:vAlign w:val="center"/>
          </w:tcPr>
          <w:p w14:paraId="56CD62B4" w14:textId="211B91DE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925CF" w:rsidRPr="0037429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8" w:type="dxa"/>
          </w:tcPr>
          <w:p w14:paraId="4A051063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510D374D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FDC36CF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50338D5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7D1BAE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030F766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53B4CF41" w14:textId="77777777" w:rsidTr="00397F8E">
        <w:trPr>
          <w:trHeight w:val="416"/>
        </w:trPr>
        <w:tc>
          <w:tcPr>
            <w:tcW w:w="1109" w:type="dxa"/>
            <w:vAlign w:val="center"/>
          </w:tcPr>
          <w:p w14:paraId="79D078A9" w14:textId="438089CE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4DB1F32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374298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8" w:type="dxa"/>
          </w:tcPr>
          <w:p w14:paraId="776543F5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E8EC0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719DF45F" w14:textId="033E9A80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A3BD74A" w14:textId="77777777" w:rsidTr="00397F8E">
        <w:trPr>
          <w:trHeight w:val="416"/>
        </w:trPr>
        <w:tc>
          <w:tcPr>
            <w:tcW w:w="1109" w:type="dxa"/>
            <w:vAlign w:val="center"/>
          </w:tcPr>
          <w:p w14:paraId="5A7FDC6F" w14:textId="46CDFB9E" w:rsidR="00833B5A" w:rsidRPr="00360BA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8" w:type="dxa"/>
          </w:tcPr>
          <w:p w14:paraId="55FE009B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8A4C70" w:rsidRDefault="000B5FC3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7165AAD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45912D6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13B9D9C0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0887F54D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74BF0FD7" w14:textId="38234DB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8" w:type="dxa"/>
          </w:tcPr>
          <w:p w14:paraId="18A41631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FEB61A4" w:rsidR="00833B5A" w:rsidRPr="00E513DC" w:rsidRDefault="00833B5A" w:rsidP="00E513DC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7" w:name="_Hlk126574575"/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dotyczących kwalifikowalności wydatków 2021-2027</w:t>
            </w:r>
            <w:bookmarkEnd w:id="17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0D85B55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EFF22" w14:textId="77777777" w:rsidR="00833B5A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05CB9DA" w14:textId="77777777" w:rsidR="00E513DC" w:rsidRPr="00374298" w:rsidRDefault="00E513DC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1052B50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2EB489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0AF892E3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8B1D246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62DA4EA2" w14:textId="1FEA68E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C077783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8" w:type="dxa"/>
          </w:tcPr>
          <w:p w14:paraId="6A66F7B7" w14:textId="77777777" w:rsidR="00B65A03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dofinansowanie projektu.</w:t>
            </w:r>
          </w:p>
        </w:tc>
        <w:tc>
          <w:tcPr>
            <w:tcW w:w="3250" w:type="dxa"/>
          </w:tcPr>
          <w:p w14:paraId="06B46CF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2C3D8C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9C2FEB1" w14:textId="7D27D319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298" w:rsidRPr="00374298" w14:paraId="302FAC0D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68DC9893" w14:textId="404BF98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906E42" w:rsidRPr="0037429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1D634BD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8" w:type="dxa"/>
          </w:tcPr>
          <w:p w14:paraId="41B221BC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2F25164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7BDA4E9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7D46FA7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2FE846FD" w14:textId="0E413D2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906E42" w:rsidRPr="0037429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CF830B2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8" w:type="dxa"/>
          </w:tcPr>
          <w:p w14:paraId="5871263B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6E935B1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196D4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01067923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3D088418" w14:textId="77777777" w:rsidTr="00397F8E">
        <w:trPr>
          <w:trHeight w:val="425"/>
        </w:trPr>
        <w:tc>
          <w:tcPr>
            <w:tcW w:w="1109" w:type="dxa"/>
            <w:vAlign w:val="center"/>
          </w:tcPr>
          <w:p w14:paraId="3BCC46C4" w14:textId="44091D6D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2898" w:type="dxa"/>
            <w:vAlign w:val="center"/>
          </w:tcPr>
          <w:p w14:paraId="26C392A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8" w:type="dxa"/>
          </w:tcPr>
          <w:p w14:paraId="37DE45D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8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bookmarkEnd w:id="18"/>
          </w:p>
        </w:tc>
        <w:tc>
          <w:tcPr>
            <w:tcW w:w="3250" w:type="dxa"/>
          </w:tcPr>
          <w:p w14:paraId="624047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FC97A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E8D8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7061EBAF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EAF4EF" w14:textId="77777777" w:rsidR="00594032" w:rsidRDefault="00594032">
      <w:pPr>
        <w:rPr>
          <w:rFonts w:ascii="Arial" w:hAnsi="Arial" w:cs="Arial"/>
          <w:color w:val="FF0000"/>
          <w:sz w:val="24"/>
          <w:szCs w:val="24"/>
        </w:rPr>
      </w:pPr>
    </w:p>
    <w:p w14:paraId="237E874F" w14:textId="77777777" w:rsidR="00D12297" w:rsidRDefault="00D12297">
      <w:pPr>
        <w:rPr>
          <w:rFonts w:ascii="Arial" w:hAnsi="Arial" w:cs="Arial"/>
          <w:sz w:val="24"/>
          <w:szCs w:val="24"/>
        </w:rPr>
      </w:pPr>
    </w:p>
    <w:p w14:paraId="66447DAC" w14:textId="77777777" w:rsidR="00B21371" w:rsidRDefault="00B21371">
      <w:pPr>
        <w:rPr>
          <w:rFonts w:ascii="Arial" w:hAnsi="Arial" w:cs="Arial"/>
          <w:sz w:val="24"/>
          <w:szCs w:val="24"/>
        </w:rPr>
      </w:pPr>
    </w:p>
    <w:p w14:paraId="258EE518" w14:textId="77777777" w:rsidR="007257F1" w:rsidRPr="00374298" w:rsidRDefault="002C2CE8">
      <w:pPr>
        <w:rPr>
          <w:rFonts w:ascii="Arial" w:hAnsi="Arial" w:cs="Arial"/>
          <w:b/>
          <w:sz w:val="24"/>
          <w:szCs w:val="24"/>
        </w:rPr>
      </w:pPr>
      <w:r w:rsidRPr="00374298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7429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19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19"/>
          </w:p>
        </w:tc>
        <w:tc>
          <w:tcPr>
            <w:tcW w:w="7199" w:type="dxa"/>
          </w:tcPr>
          <w:p w14:paraId="6C073B6D" w14:textId="77777777" w:rsidR="00374298" w:rsidRPr="00374298" w:rsidRDefault="00374298" w:rsidP="0037429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6C7FA5B4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20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20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4D3D0" w14:textId="779B8CB6" w:rsidR="00374298" w:rsidRPr="00374298" w:rsidRDefault="00374298" w:rsidP="00374298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B72569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6C3EC247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2B5AB4E2" w14:textId="2044E1A1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97B92D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21A7D3E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94ECA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A307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E00E7E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A251B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E25EFCA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DA03AA" w14:textId="25721C54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7301856D" w:rsidR="00D95A02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60E99ABD" w14:textId="30D2CFBB" w:rsidR="00D95A02" w:rsidRPr="004E59E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czy przyczynia się do 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 xml:space="preserve">poprawy koordynacji i </w:t>
            </w:r>
            <w:r w:rsidR="003B419C" w:rsidRPr="00E6454D">
              <w:rPr>
                <w:rFonts w:ascii="Arial" w:hAnsi="Arial" w:cs="Arial"/>
                <w:sz w:val="24"/>
                <w:szCs w:val="24"/>
              </w:rPr>
              <w:t>efektywności systemu ratowniczego</w:t>
            </w:r>
            <w:r w:rsidR="00327CE7" w:rsidRPr="00E6454D">
              <w:rPr>
                <w:rFonts w:ascii="Arial" w:hAnsi="Arial" w:cs="Arial"/>
                <w:sz w:val="24"/>
                <w:szCs w:val="24"/>
              </w:rPr>
              <w:t xml:space="preserve">, w tym 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>zapobiega</w:t>
            </w:r>
            <w:r w:rsidR="00327CE7" w:rsidRPr="00E6454D">
              <w:rPr>
                <w:rFonts w:ascii="Arial" w:hAnsi="Arial" w:cs="Arial"/>
                <w:sz w:val="24"/>
                <w:szCs w:val="24"/>
              </w:rPr>
              <w:t>ni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>a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 xml:space="preserve"> ryzyk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>a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 xml:space="preserve"> związane</w:t>
            </w:r>
            <w:r w:rsidR="00E6454D" w:rsidRPr="00E6454D">
              <w:rPr>
                <w:rFonts w:ascii="Arial" w:hAnsi="Arial" w:cs="Arial"/>
                <w:sz w:val="24"/>
                <w:szCs w:val="24"/>
              </w:rPr>
              <w:t>go</w:t>
            </w:r>
            <w:r w:rsidR="005A328E" w:rsidRPr="00E6454D">
              <w:rPr>
                <w:rFonts w:ascii="Arial" w:hAnsi="Arial" w:cs="Arial"/>
                <w:sz w:val="24"/>
                <w:szCs w:val="24"/>
              </w:rPr>
              <w:t xml:space="preserve"> z klęskami żywiołowymi i katastrofami</w:t>
            </w:r>
            <w:r w:rsidR="003B419C" w:rsidRPr="00E6454D">
              <w:rPr>
                <w:rFonts w:ascii="Arial" w:hAnsi="Arial" w:cs="Arial"/>
                <w:sz w:val="24"/>
                <w:szCs w:val="24"/>
              </w:rPr>
              <w:t>.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7CE7">
              <w:rPr>
                <w:rFonts w:ascii="Arial" w:hAnsi="Arial" w:cs="Arial"/>
                <w:sz w:val="24"/>
                <w:szCs w:val="24"/>
              </w:rPr>
              <w:t>W tym kontekście należy zbadać czy zaplanowane zadania służą realizacji celów projektu i w konsekwencji prowadzą do osiągnięcia celów działania.</w:t>
            </w:r>
          </w:p>
          <w:p w14:paraId="3AC813C9" w14:textId="77777777" w:rsidR="005C488D" w:rsidRPr="004E59E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39EA20" w14:textId="77777777" w:rsidR="005C488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A2CB036" w14:textId="77777777" w:rsidR="00685989" w:rsidRDefault="00685989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C93CC2" w14:textId="7A31B7F6" w:rsidR="00685989" w:rsidRPr="00374298" w:rsidRDefault="00685989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33D71A9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3E6818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2C1265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A96F1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0D64C2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F2BB7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009CB8AB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2CA20F" w14:textId="25B57FE2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24D" w:rsidRPr="00360BA8" w14:paraId="51876940" w14:textId="77777777" w:rsidTr="002844F4">
        <w:tc>
          <w:tcPr>
            <w:tcW w:w="1110" w:type="dxa"/>
            <w:vAlign w:val="center"/>
          </w:tcPr>
          <w:p w14:paraId="0BB07E7F" w14:textId="3FFDF4D1" w:rsidR="004C224D" w:rsidRPr="00374298" w:rsidRDefault="004C224D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0CF186A3" w14:textId="29012D67" w:rsidR="004C224D" w:rsidRPr="00374298" w:rsidRDefault="004C224D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23E7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7199" w:type="dxa"/>
          </w:tcPr>
          <w:p w14:paraId="6718733F" w14:textId="215B00B5" w:rsidR="00CE4CC3" w:rsidRDefault="00CE4CC3" w:rsidP="00CE4CC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planowany zasięg oddziaływania projektu odnosi się do </w:t>
            </w:r>
            <w:r w:rsidR="001810B4">
              <w:rPr>
                <w:rFonts w:ascii="Arial" w:hAnsi="Arial" w:cs="Arial"/>
                <w:sz w:val="24"/>
                <w:szCs w:val="24"/>
              </w:rPr>
              <w:t xml:space="preserve">obszaru </w:t>
            </w:r>
            <w:r>
              <w:rPr>
                <w:rFonts w:ascii="Arial" w:hAnsi="Arial" w:cs="Arial"/>
                <w:sz w:val="24"/>
                <w:szCs w:val="24"/>
              </w:rPr>
              <w:t>całego województwa.</w:t>
            </w:r>
          </w:p>
          <w:p w14:paraId="300A3697" w14:textId="77777777" w:rsidR="00CE4CC3" w:rsidRDefault="00CE4CC3" w:rsidP="00CE4CC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DD1E9E" w14:textId="77777777" w:rsidR="00CE4CC3" w:rsidRDefault="00CE4CC3" w:rsidP="00CE4CC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8C6CD0B" w14:textId="77777777" w:rsidR="004C224D" w:rsidRPr="004E59ED" w:rsidRDefault="004C224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C8C9A32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04649A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944C46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3EFB97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468162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DE68EA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6BAA75" w14:textId="77777777" w:rsidR="00BE2827" w:rsidRPr="00374298" w:rsidRDefault="00BE2827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DB4F0D1" w14:textId="3EF7D1E0" w:rsidR="004C224D" w:rsidRPr="00374298" w:rsidRDefault="004C224D" w:rsidP="00BE28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471060" w14:textId="77777777" w:rsidR="009F6237" w:rsidRPr="00360BA8" w:rsidRDefault="009F6237" w:rsidP="008D7EC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FF4B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Anna Kacprzak" w:date="2024-10-09T14:07:00Z" w:initials="AK">
    <w:p w14:paraId="27FE2284" w14:textId="77777777" w:rsidR="006C4332" w:rsidRDefault="006C4332" w:rsidP="006C4332">
      <w:pPr>
        <w:pStyle w:val="Tekstkomentarza"/>
      </w:pPr>
      <w:r>
        <w:rPr>
          <w:rStyle w:val="Odwoaniedokomentarza"/>
        </w:rPr>
        <w:annotationRef/>
      </w:r>
      <w:r>
        <w:t>Stanowisko GR ds. EFRR.</w:t>
      </w:r>
    </w:p>
  </w:comment>
  <w:comment w:id="10" w:author="Anna Kacprzak" w:date="2024-10-01T13:36:00Z" w:initials="AK">
    <w:p w14:paraId="391EBC07" w14:textId="5A14F785" w:rsidR="00A33642" w:rsidRDefault="007C680F" w:rsidP="00A33642">
      <w:pPr>
        <w:pStyle w:val="Tekstkomentarza"/>
      </w:pPr>
      <w:r>
        <w:rPr>
          <w:rStyle w:val="Odwoaniedokomentarza"/>
        </w:rPr>
        <w:annotationRef/>
      </w:r>
      <w:r w:rsidR="00A33642">
        <w:t>Stanowisko GR ds. EFRR.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FE2284" w15:done="0"/>
  <w15:commentEx w15:paraId="391EBC0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D1E3C8D" w16cex:dateUtc="2024-10-09T12:07:00Z"/>
  <w16cex:commentExtensible w16cex:durableId="27CBD931" w16cex:dateUtc="2024-10-01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FE2284" w16cid:durableId="6D1E3C8D"/>
  <w16cid:commentId w16cid:paraId="391EBC07" w16cid:durableId="27CBD9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EF831" w14:textId="77777777" w:rsidR="00C73FDB" w:rsidRDefault="00C73FDB" w:rsidP="00D15E00">
      <w:pPr>
        <w:spacing w:after="0" w:line="240" w:lineRule="auto"/>
      </w:pPr>
      <w:r>
        <w:separator/>
      </w:r>
    </w:p>
  </w:endnote>
  <w:endnote w:type="continuationSeparator" w:id="0">
    <w:p w14:paraId="21BE605E" w14:textId="77777777" w:rsidR="00C73FDB" w:rsidRDefault="00C73FD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31992" w14:textId="77777777" w:rsidR="000D39AC" w:rsidRDefault="000D39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C6655" w14:textId="77777777" w:rsidR="00C73FDB" w:rsidRDefault="00C73FDB" w:rsidP="00D15E00">
      <w:pPr>
        <w:spacing w:after="0" w:line="240" w:lineRule="auto"/>
      </w:pPr>
      <w:r>
        <w:separator/>
      </w:r>
    </w:p>
  </w:footnote>
  <w:footnote w:type="continuationSeparator" w:id="0">
    <w:p w14:paraId="2C9C8DE5" w14:textId="77777777" w:rsidR="00C73FDB" w:rsidRDefault="00C73FDB" w:rsidP="00D15E00">
      <w:pPr>
        <w:spacing w:after="0" w:line="240" w:lineRule="auto"/>
      </w:pPr>
      <w:r>
        <w:continuationSeparator/>
      </w:r>
    </w:p>
  </w:footnote>
  <w:footnote w:id="1">
    <w:p w14:paraId="6FB09D01" w14:textId="7FE06CD6" w:rsidR="009349A5" w:rsidRPr="009349A5" w:rsidRDefault="009349A5">
      <w:pPr>
        <w:pStyle w:val="Tekstprzypisudolnego"/>
        <w:rPr>
          <w:rFonts w:ascii="Arial" w:hAnsi="Arial" w:cs="Arial"/>
          <w:sz w:val="24"/>
          <w:szCs w:val="24"/>
        </w:rPr>
      </w:pPr>
      <w:r w:rsidRPr="009349A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49A5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4C7EB730" w14:textId="65D904AF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9349A5" w:rsidRPr="00F50AA8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="009349A5">
        <w:rPr>
          <w:rFonts w:ascii="Arial" w:hAnsi="Arial" w:cs="Arial"/>
          <w:sz w:val="24"/>
          <w:szCs w:val="24"/>
        </w:rPr>
        <w:t>.</w:t>
      </w:r>
    </w:p>
  </w:footnote>
  <w:footnote w:id="3">
    <w:p w14:paraId="3446926A" w14:textId="77777777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786B57D0" w14:textId="6404825D" w:rsidR="00927F1A" w:rsidRPr="00927F1A" w:rsidRDefault="00927F1A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8BF127F" w14:textId="591FE15A" w:rsidR="001C577F" w:rsidRPr="00544205" w:rsidRDefault="001C577F" w:rsidP="001C577F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del w:id="7" w:author="Anna Kacprzak" w:date="2024-10-09T14:06:00Z" w16du:dateUtc="2024-10-09T12:06:00Z">
        <w:r w:rsidRPr="00544205" w:rsidDel="006C4332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</w:delText>
        </w:r>
        <w:r w:rsidRPr="006C4332" w:rsidDel="006C4332">
          <w:rPr>
            <w:rFonts w:ascii="Arial" w:hAnsi="Arial" w:cs="Arial"/>
            <w:sz w:val="24"/>
            <w:szCs w:val="24"/>
          </w:rPr>
          <w:delText>.</w:delText>
        </w:r>
      </w:del>
      <w:ins w:id="8" w:author="Anna Kacprzak" w:date="2024-10-09T14:06:00Z" w16du:dateUtc="2024-10-09T12:06:00Z">
        <w:r w:rsidR="006C4332" w:rsidRPr="006C4332">
          <w:rPr>
            <w:rFonts w:ascii="Arial" w:hAnsi="Arial" w:cs="Arial"/>
            <w:sz w:val="24"/>
            <w:szCs w:val="24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inwestycji.</w:t>
        </w:r>
      </w:ins>
    </w:p>
  </w:footnote>
  <w:footnote w:id="6">
    <w:p w14:paraId="15357618" w14:textId="77777777" w:rsidR="001C577F" w:rsidRPr="00C35067" w:rsidRDefault="001C577F" w:rsidP="001C577F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4B7AA85" w14:textId="77777777" w:rsidR="00D12297" w:rsidRPr="00362444" w:rsidRDefault="00D12297" w:rsidP="00D12297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8">
    <w:p w14:paraId="64B12885" w14:textId="77777777" w:rsidR="00556183" w:rsidRPr="00E513DC" w:rsidRDefault="00556183" w:rsidP="0055618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513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13DC">
        <w:rPr>
          <w:rFonts w:ascii="Arial" w:hAnsi="Arial" w:cs="Arial"/>
          <w:sz w:val="24"/>
          <w:szCs w:val="24"/>
        </w:rPr>
        <w:t xml:space="preserve"> </w:t>
      </w:r>
      <w:r w:rsidRPr="00E513DC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E513D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E513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339EF4E5" w14:textId="17E7976A" w:rsidR="00E513DC" w:rsidRPr="00E513DC" w:rsidRDefault="00E513DC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F6101" w14:textId="77777777" w:rsidR="000D39AC" w:rsidRDefault="000D39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0AFEA" w14:textId="77777777" w:rsidR="000D39AC" w:rsidRDefault="000D39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 w:rsidRPr="00253B6C">
      <w:rPr>
        <w:sz w:val="20"/>
        <w:szCs w:val="20"/>
      </w:rPr>
      <w:tab/>
    </w:r>
  </w:p>
  <w:p w14:paraId="7D6247AC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253B6C">
      <w:rPr>
        <w:rFonts w:ascii="Arial" w:hAnsi="Arial" w:cs="Arial"/>
        <w:sz w:val="20"/>
        <w:szCs w:val="20"/>
      </w:rPr>
      <w:t>FUNDUSZE EUROPEJSKIE DLA KUJAW I POMORZA 2021-2027</w:t>
    </w:r>
  </w:p>
  <w:p w14:paraId="0A7490A9" w14:textId="46D11596" w:rsidR="00A33642" w:rsidRDefault="005F58C4" w:rsidP="00A33642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0"/>
        <w:szCs w:val="20"/>
        <w:lang w:val="x-none"/>
      </w:rPr>
    </w:pPr>
    <w:r w:rsidRPr="00253B6C">
      <w:rPr>
        <w:rFonts w:ascii="Arial" w:hAnsi="Arial" w:cs="Arial"/>
        <w:bCs/>
        <w:sz w:val="20"/>
        <w:szCs w:val="20"/>
      </w:rPr>
      <w:t xml:space="preserve">   </w:t>
    </w:r>
    <w:r w:rsidR="00A33642">
      <w:rPr>
        <w:rFonts w:ascii="Arial" w:hAnsi="Arial" w:cs="Arial"/>
        <w:bCs/>
        <w:sz w:val="20"/>
        <w:szCs w:val="20"/>
      </w:rPr>
      <w:t xml:space="preserve"> </w:t>
    </w:r>
    <w:r w:rsidR="00A33642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="00A33642">
      <w:rPr>
        <w:rFonts w:ascii="Arial" w:hAnsi="Arial" w:cs="Arial"/>
        <w:bCs/>
        <w:sz w:val="20"/>
        <w:szCs w:val="20"/>
      </w:rPr>
      <w:t>stanowiska</w:t>
    </w:r>
    <w:r w:rsidR="00A33642">
      <w:rPr>
        <w:rFonts w:ascii="Arial" w:hAnsi="Arial" w:cs="Arial"/>
        <w:bCs/>
        <w:sz w:val="20"/>
        <w:szCs w:val="20"/>
        <w:lang w:val="x-none"/>
      </w:rPr>
      <w:t xml:space="preserve"> Nr </w:t>
    </w:r>
    <w:r w:rsidR="000D39AC">
      <w:rPr>
        <w:rFonts w:ascii="Arial" w:hAnsi="Arial" w:cs="Arial"/>
        <w:bCs/>
        <w:sz w:val="20"/>
        <w:szCs w:val="20"/>
        <w:lang w:val="x-none"/>
      </w:rPr>
      <w:t>27</w:t>
    </w:r>
    <w:r w:rsidR="00A33642">
      <w:rPr>
        <w:rFonts w:ascii="Arial" w:hAnsi="Arial" w:cs="Arial"/>
        <w:bCs/>
        <w:sz w:val="20"/>
        <w:szCs w:val="20"/>
        <w:lang w:val="x-none"/>
      </w:rPr>
      <w:t>/2024</w:t>
    </w:r>
  </w:p>
  <w:p w14:paraId="34DE6901" w14:textId="12D746E4" w:rsidR="00A33642" w:rsidRDefault="00A33642" w:rsidP="00A33642">
    <w:pPr>
      <w:tabs>
        <w:tab w:val="center" w:pos="4536"/>
        <w:tab w:val="right" w:pos="9072"/>
      </w:tabs>
      <w:spacing w:after="0" w:line="240" w:lineRule="auto"/>
      <w:ind w:left="9072"/>
      <w:rPr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    Grupy Roboczej ds. EFRR </w:t>
    </w:r>
    <w:r>
      <w:rPr>
        <w:rFonts w:ascii="Arial" w:hAnsi="Arial" w:cs="Arial"/>
        <w:bCs/>
        <w:sz w:val="20"/>
        <w:szCs w:val="20"/>
        <w:lang w:val="x-none"/>
      </w:rPr>
      <w:br/>
      <w:t xml:space="preserve">    z dnia 3 października 2024 r.</w:t>
    </w:r>
  </w:p>
  <w:p w14:paraId="3E649CC7" w14:textId="536F1B63" w:rsidR="0038622F" w:rsidRPr="00A33642" w:rsidRDefault="0038622F" w:rsidP="0038622F">
    <w:pPr>
      <w:tabs>
        <w:tab w:val="left" w:pos="9923"/>
      </w:tabs>
      <w:spacing w:after="0" w:line="240" w:lineRule="auto"/>
      <w:ind w:left="11340"/>
      <w:rPr>
        <w:sz w:val="20"/>
        <w:szCs w:val="20"/>
        <w:lang w:val="x-none"/>
      </w:rPr>
    </w:pPr>
  </w:p>
  <w:p w14:paraId="34DF4B8C" w14:textId="3B6FD440" w:rsidR="005F58C4" w:rsidRPr="00A33642" w:rsidRDefault="005F58C4" w:rsidP="005F58C4">
    <w:pPr>
      <w:pStyle w:val="Nagwek"/>
      <w:ind w:left="11766" w:hanging="284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A7E2A"/>
    <w:multiLevelType w:val="hybridMultilevel"/>
    <w:tmpl w:val="DF183F9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E78FB"/>
    <w:multiLevelType w:val="hybridMultilevel"/>
    <w:tmpl w:val="FDA2DA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D344A9"/>
    <w:multiLevelType w:val="hybridMultilevel"/>
    <w:tmpl w:val="8F6493A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40"/>
  </w:num>
  <w:num w:numId="2" w16cid:durableId="1132481123">
    <w:abstractNumId w:val="10"/>
  </w:num>
  <w:num w:numId="3" w16cid:durableId="2123961445">
    <w:abstractNumId w:val="32"/>
  </w:num>
  <w:num w:numId="4" w16cid:durableId="923952006">
    <w:abstractNumId w:val="3"/>
  </w:num>
  <w:num w:numId="5" w16cid:durableId="1573664282">
    <w:abstractNumId w:val="25"/>
  </w:num>
  <w:num w:numId="6" w16cid:durableId="42406983">
    <w:abstractNumId w:val="31"/>
  </w:num>
  <w:num w:numId="7" w16cid:durableId="539392323">
    <w:abstractNumId w:val="50"/>
  </w:num>
  <w:num w:numId="8" w16cid:durableId="369257701">
    <w:abstractNumId w:val="28"/>
  </w:num>
  <w:num w:numId="9" w16cid:durableId="1370762289">
    <w:abstractNumId w:val="43"/>
  </w:num>
  <w:num w:numId="10" w16cid:durableId="1266035503">
    <w:abstractNumId w:val="2"/>
  </w:num>
  <w:num w:numId="11" w16cid:durableId="1375544541">
    <w:abstractNumId w:val="37"/>
  </w:num>
  <w:num w:numId="12" w16cid:durableId="1091313340">
    <w:abstractNumId w:val="7"/>
  </w:num>
  <w:num w:numId="13" w16cid:durableId="42752998">
    <w:abstractNumId w:val="22"/>
  </w:num>
  <w:num w:numId="14" w16cid:durableId="1839928575">
    <w:abstractNumId w:val="1"/>
  </w:num>
  <w:num w:numId="15" w16cid:durableId="1224372801">
    <w:abstractNumId w:val="46"/>
  </w:num>
  <w:num w:numId="16" w16cid:durableId="1838692658">
    <w:abstractNumId w:val="53"/>
  </w:num>
  <w:num w:numId="17" w16cid:durableId="1340623285">
    <w:abstractNumId w:val="54"/>
  </w:num>
  <w:num w:numId="18" w16cid:durableId="771318210">
    <w:abstractNumId w:val="20"/>
  </w:num>
  <w:num w:numId="19" w16cid:durableId="1730151720">
    <w:abstractNumId w:val="18"/>
  </w:num>
  <w:num w:numId="20" w16cid:durableId="1651902729">
    <w:abstractNumId w:val="26"/>
  </w:num>
  <w:num w:numId="21" w16cid:durableId="872690981">
    <w:abstractNumId w:val="45"/>
  </w:num>
  <w:num w:numId="22" w16cid:durableId="284315276">
    <w:abstractNumId w:val="0"/>
  </w:num>
  <w:num w:numId="23" w16cid:durableId="1400323786">
    <w:abstractNumId w:val="39"/>
  </w:num>
  <w:num w:numId="24" w16cid:durableId="1381318861">
    <w:abstractNumId w:val="27"/>
  </w:num>
  <w:num w:numId="25" w16cid:durableId="1239364994">
    <w:abstractNumId w:val="19"/>
  </w:num>
  <w:num w:numId="26" w16cid:durableId="177814530">
    <w:abstractNumId w:val="15"/>
  </w:num>
  <w:num w:numId="27" w16cid:durableId="522867378">
    <w:abstractNumId w:val="36"/>
  </w:num>
  <w:num w:numId="28" w16cid:durableId="1744378004">
    <w:abstractNumId w:val="33"/>
  </w:num>
  <w:num w:numId="29" w16cid:durableId="402145952">
    <w:abstractNumId w:val="44"/>
  </w:num>
  <w:num w:numId="30" w16cid:durableId="1172598970">
    <w:abstractNumId w:val="35"/>
  </w:num>
  <w:num w:numId="31" w16cid:durableId="45640081">
    <w:abstractNumId w:val="42"/>
  </w:num>
  <w:num w:numId="32" w16cid:durableId="1119959155">
    <w:abstractNumId w:val="51"/>
  </w:num>
  <w:num w:numId="33" w16cid:durableId="339477090">
    <w:abstractNumId w:val="55"/>
  </w:num>
  <w:num w:numId="34" w16cid:durableId="1130366370">
    <w:abstractNumId w:val="11"/>
  </w:num>
  <w:num w:numId="35" w16cid:durableId="1124734548">
    <w:abstractNumId w:val="21"/>
  </w:num>
  <w:num w:numId="36" w16cid:durableId="1701196860">
    <w:abstractNumId w:val="30"/>
  </w:num>
  <w:num w:numId="37" w16cid:durableId="2057195427">
    <w:abstractNumId w:val="57"/>
  </w:num>
  <w:num w:numId="38" w16cid:durableId="1009327667">
    <w:abstractNumId w:val="17"/>
  </w:num>
  <w:num w:numId="39" w16cid:durableId="968781343">
    <w:abstractNumId w:val="48"/>
  </w:num>
  <w:num w:numId="40" w16cid:durableId="769928620">
    <w:abstractNumId w:val="5"/>
  </w:num>
  <w:num w:numId="41" w16cid:durableId="706759491">
    <w:abstractNumId w:val="59"/>
  </w:num>
  <w:num w:numId="42" w16cid:durableId="200020795">
    <w:abstractNumId w:val="58"/>
  </w:num>
  <w:num w:numId="43" w16cid:durableId="471794508">
    <w:abstractNumId w:val="34"/>
  </w:num>
  <w:num w:numId="44" w16cid:durableId="1406759052">
    <w:abstractNumId w:val="24"/>
  </w:num>
  <w:num w:numId="45" w16cid:durableId="339704721">
    <w:abstractNumId w:val="29"/>
  </w:num>
  <w:num w:numId="46" w16cid:durableId="612176656">
    <w:abstractNumId w:val="41"/>
  </w:num>
  <w:num w:numId="47" w16cid:durableId="1956280482">
    <w:abstractNumId w:val="6"/>
  </w:num>
  <w:num w:numId="48" w16cid:durableId="646281458">
    <w:abstractNumId w:val="52"/>
  </w:num>
  <w:num w:numId="49" w16cid:durableId="583148896">
    <w:abstractNumId w:val="8"/>
  </w:num>
  <w:num w:numId="50" w16cid:durableId="1220477945">
    <w:abstractNumId w:val="9"/>
  </w:num>
  <w:num w:numId="51" w16cid:durableId="672493421">
    <w:abstractNumId w:val="49"/>
  </w:num>
  <w:num w:numId="52" w16cid:durableId="247425524">
    <w:abstractNumId w:val="12"/>
  </w:num>
  <w:num w:numId="53" w16cid:durableId="811367208">
    <w:abstractNumId w:val="4"/>
  </w:num>
  <w:num w:numId="54" w16cid:durableId="401217792">
    <w:abstractNumId w:val="23"/>
  </w:num>
  <w:num w:numId="55" w16cid:durableId="543718708">
    <w:abstractNumId w:val="56"/>
  </w:num>
  <w:num w:numId="56" w16cid:durableId="1762069762">
    <w:abstractNumId w:val="16"/>
  </w:num>
  <w:num w:numId="57" w16cid:durableId="1986466504">
    <w:abstractNumId w:val="13"/>
  </w:num>
  <w:num w:numId="58" w16cid:durableId="1164471128">
    <w:abstractNumId w:val="38"/>
  </w:num>
  <w:num w:numId="59" w16cid:durableId="54860300">
    <w:abstractNumId w:val="14"/>
  </w:num>
  <w:num w:numId="60" w16cid:durableId="62989113">
    <w:abstractNumId w:val="47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Kacprzak">
    <w15:presenceInfo w15:providerId="AD" w15:userId="S-1-5-21-2619306676-2800222060-3362172700-5556"/>
  </w15:person>
  <w15:person w15:author="Przemysław Mentkowski">
    <w15:presenceInfo w15:providerId="AD" w15:userId="S-1-5-21-2619306676-2800222060-3362172700-3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1ED6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78F"/>
    <w:rsid w:val="00036867"/>
    <w:rsid w:val="00036E89"/>
    <w:rsid w:val="00040723"/>
    <w:rsid w:val="00041263"/>
    <w:rsid w:val="0004127A"/>
    <w:rsid w:val="00041F67"/>
    <w:rsid w:val="000424AE"/>
    <w:rsid w:val="00042C53"/>
    <w:rsid w:val="00042CAB"/>
    <w:rsid w:val="000464CC"/>
    <w:rsid w:val="0004668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2934"/>
    <w:rsid w:val="00063415"/>
    <w:rsid w:val="00063E79"/>
    <w:rsid w:val="00063E7D"/>
    <w:rsid w:val="00064624"/>
    <w:rsid w:val="000660BE"/>
    <w:rsid w:val="00066B2C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A75A9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0217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9AC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1C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2DC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4FC"/>
    <w:rsid w:val="001349DB"/>
    <w:rsid w:val="00134A02"/>
    <w:rsid w:val="001354F3"/>
    <w:rsid w:val="00135D08"/>
    <w:rsid w:val="00135DC8"/>
    <w:rsid w:val="00136096"/>
    <w:rsid w:val="0013710E"/>
    <w:rsid w:val="0013740B"/>
    <w:rsid w:val="00140249"/>
    <w:rsid w:val="00140D89"/>
    <w:rsid w:val="001410BD"/>
    <w:rsid w:val="00141AD5"/>
    <w:rsid w:val="00141E9C"/>
    <w:rsid w:val="00143096"/>
    <w:rsid w:val="0014395E"/>
    <w:rsid w:val="00143EED"/>
    <w:rsid w:val="0014559E"/>
    <w:rsid w:val="0014592B"/>
    <w:rsid w:val="00145EB7"/>
    <w:rsid w:val="00146606"/>
    <w:rsid w:val="001471F2"/>
    <w:rsid w:val="00147828"/>
    <w:rsid w:val="00152458"/>
    <w:rsid w:val="00153C0A"/>
    <w:rsid w:val="0015528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3F6C"/>
    <w:rsid w:val="00184467"/>
    <w:rsid w:val="00184C79"/>
    <w:rsid w:val="00185DA0"/>
    <w:rsid w:val="00186CBC"/>
    <w:rsid w:val="0018779F"/>
    <w:rsid w:val="00187F30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1972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577F"/>
    <w:rsid w:val="001C6A54"/>
    <w:rsid w:val="001C6B99"/>
    <w:rsid w:val="001C778C"/>
    <w:rsid w:val="001C7CBD"/>
    <w:rsid w:val="001D03FB"/>
    <w:rsid w:val="001D2BA8"/>
    <w:rsid w:val="001D3AF0"/>
    <w:rsid w:val="001D46CD"/>
    <w:rsid w:val="001D4B1C"/>
    <w:rsid w:val="001D4CD9"/>
    <w:rsid w:val="001D4EFF"/>
    <w:rsid w:val="001D5770"/>
    <w:rsid w:val="001D73F9"/>
    <w:rsid w:val="001E1351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44F4"/>
    <w:rsid w:val="002846EE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0F02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23E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9C2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497D"/>
    <w:rsid w:val="0032590D"/>
    <w:rsid w:val="003263F6"/>
    <w:rsid w:val="00327CE7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B26"/>
    <w:rsid w:val="00360BA8"/>
    <w:rsid w:val="00360FA9"/>
    <w:rsid w:val="00363335"/>
    <w:rsid w:val="003635F5"/>
    <w:rsid w:val="003636A9"/>
    <w:rsid w:val="00363983"/>
    <w:rsid w:val="003639A4"/>
    <w:rsid w:val="00363AC8"/>
    <w:rsid w:val="00364A79"/>
    <w:rsid w:val="003655AA"/>
    <w:rsid w:val="003657E6"/>
    <w:rsid w:val="00367401"/>
    <w:rsid w:val="00367C64"/>
    <w:rsid w:val="00371DE3"/>
    <w:rsid w:val="00372C3E"/>
    <w:rsid w:val="00373881"/>
    <w:rsid w:val="00374298"/>
    <w:rsid w:val="00374692"/>
    <w:rsid w:val="00375206"/>
    <w:rsid w:val="00375290"/>
    <w:rsid w:val="00375B35"/>
    <w:rsid w:val="0037608C"/>
    <w:rsid w:val="003774BC"/>
    <w:rsid w:val="0037779C"/>
    <w:rsid w:val="00380E73"/>
    <w:rsid w:val="0038260A"/>
    <w:rsid w:val="00382A9E"/>
    <w:rsid w:val="00382B3A"/>
    <w:rsid w:val="00384191"/>
    <w:rsid w:val="003843E6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97F8E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6036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25E"/>
    <w:rsid w:val="003E3F6B"/>
    <w:rsid w:val="003E4557"/>
    <w:rsid w:val="003E46A9"/>
    <w:rsid w:val="003E4803"/>
    <w:rsid w:val="003E4AB3"/>
    <w:rsid w:val="003E51AF"/>
    <w:rsid w:val="003E5650"/>
    <w:rsid w:val="003E5790"/>
    <w:rsid w:val="003E5B82"/>
    <w:rsid w:val="003F2419"/>
    <w:rsid w:val="003F39B7"/>
    <w:rsid w:val="003F46C3"/>
    <w:rsid w:val="003F4AE0"/>
    <w:rsid w:val="003F5039"/>
    <w:rsid w:val="003F65D0"/>
    <w:rsid w:val="003F742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0F0F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D5"/>
    <w:rsid w:val="004478E4"/>
    <w:rsid w:val="004503CC"/>
    <w:rsid w:val="004508DB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57453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4E0D"/>
    <w:rsid w:val="004A5171"/>
    <w:rsid w:val="004A6AD6"/>
    <w:rsid w:val="004A6E81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692"/>
    <w:rsid w:val="004D5CA5"/>
    <w:rsid w:val="004D5E32"/>
    <w:rsid w:val="004D6237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E59E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5150"/>
    <w:rsid w:val="005051ED"/>
    <w:rsid w:val="00505803"/>
    <w:rsid w:val="0050693E"/>
    <w:rsid w:val="00507B1D"/>
    <w:rsid w:val="00507BA1"/>
    <w:rsid w:val="00510313"/>
    <w:rsid w:val="005103B3"/>
    <w:rsid w:val="00511230"/>
    <w:rsid w:val="005115B8"/>
    <w:rsid w:val="00511F0A"/>
    <w:rsid w:val="0051212C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183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6C14"/>
    <w:rsid w:val="005670FD"/>
    <w:rsid w:val="00570026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59EA"/>
    <w:rsid w:val="00587219"/>
    <w:rsid w:val="005874D7"/>
    <w:rsid w:val="00587919"/>
    <w:rsid w:val="0058794C"/>
    <w:rsid w:val="00590541"/>
    <w:rsid w:val="00590D8F"/>
    <w:rsid w:val="00591B15"/>
    <w:rsid w:val="00591DFA"/>
    <w:rsid w:val="00591E6A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4E7"/>
    <w:rsid w:val="005A328E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EDE"/>
    <w:rsid w:val="005F475A"/>
    <w:rsid w:val="005F4A89"/>
    <w:rsid w:val="005F58C4"/>
    <w:rsid w:val="005F5A65"/>
    <w:rsid w:val="005F5F96"/>
    <w:rsid w:val="005F60B3"/>
    <w:rsid w:val="005F646B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0657"/>
    <w:rsid w:val="00621441"/>
    <w:rsid w:val="00621738"/>
    <w:rsid w:val="00621836"/>
    <w:rsid w:val="006228F4"/>
    <w:rsid w:val="00622D71"/>
    <w:rsid w:val="0062353A"/>
    <w:rsid w:val="00624392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54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60F"/>
    <w:rsid w:val="0068173C"/>
    <w:rsid w:val="006823BC"/>
    <w:rsid w:val="00682BD1"/>
    <w:rsid w:val="0068347C"/>
    <w:rsid w:val="0068375B"/>
    <w:rsid w:val="00683900"/>
    <w:rsid w:val="00683B60"/>
    <w:rsid w:val="00683D23"/>
    <w:rsid w:val="00685989"/>
    <w:rsid w:val="006860E9"/>
    <w:rsid w:val="006861E6"/>
    <w:rsid w:val="006865D0"/>
    <w:rsid w:val="00690D05"/>
    <w:rsid w:val="00690D33"/>
    <w:rsid w:val="00691A7B"/>
    <w:rsid w:val="00693EBA"/>
    <w:rsid w:val="00694318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9F0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332"/>
    <w:rsid w:val="006C4CF1"/>
    <w:rsid w:val="006C55B4"/>
    <w:rsid w:val="006C5E80"/>
    <w:rsid w:val="006C660C"/>
    <w:rsid w:val="006C67D0"/>
    <w:rsid w:val="006C7B6A"/>
    <w:rsid w:val="006C7E4E"/>
    <w:rsid w:val="006D0AE6"/>
    <w:rsid w:val="006D2375"/>
    <w:rsid w:val="006D3984"/>
    <w:rsid w:val="006D5858"/>
    <w:rsid w:val="006D611E"/>
    <w:rsid w:val="006D789A"/>
    <w:rsid w:val="006D7EF9"/>
    <w:rsid w:val="006E016D"/>
    <w:rsid w:val="006E0941"/>
    <w:rsid w:val="006E0B80"/>
    <w:rsid w:val="006E1F7B"/>
    <w:rsid w:val="006E2027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99"/>
    <w:rsid w:val="006E75D7"/>
    <w:rsid w:val="006F0A63"/>
    <w:rsid w:val="006F1C26"/>
    <w:rsid w:val="006F1C4A"/>
    <w:rsid w:val="006F206C"/>
    <w:rsid w:val="006F2F21"/>
    <w:rsid w:val="006F3206"/>
    <w:rsid w:val="006F3EB1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4CD9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680F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24A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712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54C0"/>
    <w:rsid w:val="008160B4"/>
    <w:rsid w:val="0081622D"/>
    <w:rsid w:val="008162E2"/>
    <w:rsid w:val="00817AC1"/>
    <w:rsid w:val="008200BB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2422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88A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3C45"/>
    <w:rsid w:val="008A4C70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65F0"/>
    <w:rsid w:val="008D6621"/>
    <w:rsid w:val="008D6AF1"/>
    <w:rsid w:val="008D799F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6E42"/>
    <w:rsid w:val="00907670"/>
    <w:rsid w:val="009104AB"/>
    <w:rsid w:val="00911666"/>
    <w:rsid w:val="00911E61"/>
    <w:rsid w:val="00912C34"/>
    <w:rsid w:val="00913724"/>
    <w:rsid w:val="00913BEA"/>
    <w:rsid w:val="00915ACA"/>
    <w:rsid w:val="00916558"/>
    <w:rsid w:val="009166FA"/>
    <w:rsid w:val="009176AF"/>
    <w:rsid w:val="00917E02"/>
    <w:rsid w:val="0092270E"/>
    <w:rsid w:val="00922DD3"/>
    <w:rsid w:val="00926892"/>
    <w:rsid w:val="00926CC6"/>
    <w:rsid w:val="00926FB9"/>
    <w:rsid w:val="00927F1A"/>
    <w:rsid w:val="0093160E"/>
    <w:rsid w:val="009317F3"/>
    <w:rsid w:val="00932660"/>
    <w:rsid w:val="00932A4F"/>
    <w:rsid w:val="00932EFC"/>
    <w:rsid w:val="00933259"/>
    <w:rsid w:val="00933900"/>
    <w:rsid w:val="00933A52"/>
    <w:rsid w:val="009349A5"/>
    <w:rsid w:val="0093634B"/>
    <w:rsid w:val="009367C4"/>
    <w:rsid w:val="00940038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864"/>
    <w:rsid w:val="00982AEA"/>
    <w:rsid w:val="00985931"/>
    <w:rsid w:val="009860F2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479"/>
    <w:rsid w:val="009D6610"/>
    <w:rsid w:val="009D762B"/>
    <w:rsid w:val="009E4060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11CE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4EB"/>
    <w:rsid w:val="00A158C7"/>
    <w:rsid w:val="00A15C74"/>
    <w:rsid w:val="00A17339"/>
    <w:rsid w:val="00A174B4"/>
    <w:rsid w:val="00A20537"/>
    <w:rsid w:val="00A21186"/>
    <w:rsid w:val="00A212DD"/>
    <w:rsid w:val="00A21328"/>
    <w:rsid w:val="00A22D6B"/>
    <w:rsid w:val="00A249C2"/>
    <w:rsid w:val="00A25E48"/>
    <w:rsid w:val="00A25E7D"/>
    <w:rsid w:val="00A309C1"/>
    <w:rsid w:val="00A31105"/>
    <w:rsid w:val="00A33430"/>
    <w:rsid w:val="00A33642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F67"/>
    <w:rsid w:val="00A826AD"/>
    <w:rsid w:val="00A828CB"/>
    <w:rsid w:val="00A8451F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0459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287"/>
    <w:rsid w:val="00B21371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569"/>
    <w:rsid w:val="00B72CA0"/>
    <w:rsid w:val="00B73D9A"/>
    <w:rsid w:val="00B7435A"/>
    <w:rsid w:val="00B748B2"/>
    <w:rsid w:val="00B74F5A"/>
    <w:rsid w:val="00B759E2"/>
    <w:rsid w:val="00B769D9"/>
    <w:rsid w:val="00B76D31"/>
    <w:rsid w:val="00B8015E"/>
    <w:rsid w:val="00B80E7B"/>
    <w:rsid w:val="00B81241"/>
    <w:rsid w:val="00B816EE"/>
    <w:rsid w:val="00B81D07"/>
    <w:rsid w:val="00B82983"/>
    <w:rsid w:val="00B83540"/>
    <w:rsid w:val="00B83A3E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5EE0"/>
    <w:rsid w:val="00BD667B"/>
    <w:rsid w:val="00BD68D0"/>
    <w:rsid w:val="00BD6D20"/>
    <w:rsid w:val="00BD6E48"/>
    <w:rsid w:val="00BE1C32"/>
    <w:rsid w:val="00BE2041"/>
    <w:rsid w:val="00BE282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9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8E2"/>
    <w:rsid w:val="00C64D51"/>
    <w:rsid w:val="00C659FC"/>
    <w:rsid w:val="00C67CDE"/>
    <w:rsid w:val="00C70004"/>
    <w:rsid w:val="00C700BA"/>
    <w:rsid w:val="00C7051D"/>
    <w:rsid w:val="00C70B36"/>
    <w:rsid w:val="00C70B38"/>
    <w:rsid w:val="00C72F9D"/>
    <w:rsid w:val="00C73FDB"/>
    <w:rsid w:val="00C7423E"/>
    <w:rsid w:val="00C7601E"/>
    <w:rsid w:val="00C76254"/>
    <w:rsid w:val="00C7640B"/>
    <w:rsid w:val="00C7678E"/>
    <w:rsid w:val="00C76ED7"/>
    <w:rsid w:val="00C76FAA"/>
    <w:rsid w:val="00C77081"/>
    <w:rsid w:val="00C81020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E52"/>
    <w:rsid w:val="00CA1F19"/>
    <w:rsid w:val="00CA2BC0"/>
    <w:rsid w:val="00CA305C"/>
    <w:rsid w:val="00CA3238"/>
    <w:rsid w:val="00CA3EC4"/>
    <w:rsid w:val="00CA439E"/>
    <w:rsid w:val="00CA4528"/>
    <w:rsid w:val="00CA528A"/>
    <w:rsid w:val="00CA529F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52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E9D"/>
    <w:rsid w:val="00D12297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60C"/>
    <w:rsid w:val="00D3060E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45D9"/>
    <w:rsid w:val="00D44A68"/>
    <w:rsid w:val="00D45DD8"/>
    <w:rsid w:val="00D4702A"/>
    <w:rsid w:val="00D4737F"/>
    <w:rsid w:val="00D50C77"/>
    <w:rsid w:val="00D50E7E"/>
    <w:rsid w:val="00D515CA"/>
    <w:rsid w:val="00D52299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5543"/>
    <w:rsid w:val="00D65DC8"/>
    <w:rsid w:val="00D66229"/>
    <w:rsid w:val="00D6679D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4CD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4703"/>
    <w:rsid w:val="00E24B89"/>
    <w:rsid w:val="00E24D54"/>
    <w:rsid w:val="00E24ED2"/>
    <w:rsid w:val="00E262EB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3C40"/>
    <w:rsid w:val="00E44B6B"/>
    <w:rsid w:val="00E44B76"/>
    <w:rsid w:val="00E45BB6"/>
    <w:rsid w:val="00E45C43"/>
    <w:rsid w:val="00E45CB9"/>
    <w:rsid w:val="00E4668C"/>
    <w:rsid w:val="00E4719C"/>
    <w:rsid w:val="00E50724"/>
    <w:rsid w:val="00E508F2"/>
    <w:rsid w:val="00E50B2B"/>
    <w:rsid w:val="00E51060"/>
    <w:rsid w:val="00E513DC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96"/>
    <w:rsid w:val="00E612B4"/>
    <w:rsid w:val="00E62303"/>
    <w:rsid w:val="00E62675"/>
    <w:rsid w:val="00E643FE"/>
    <w:rsid w:val="00E6454D"/>
    <w:rsid w:val="00E6458D"/>
    <w:rsid w:val="00E64F61"/>
    <w:rsid w:val="00E665CA"/>
    <w:rsid w:val="00E700B5"/>
    <w:rsid w:val="00E701F6"/>
    <w:rsid w:val="00E70C82"/>
    <w:rsid w:val="00E729F0"/>
    <w:rsid w:val="00E7373F"/>
    <w:rsid w:val="00E73990"/>
    <w:rsid w:val="00E74B34"/>
    <w:rsid w:val="00E76A5B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C72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27F5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E48"/>
    <w:rsid w:val="00F43E8D"/>
    <w:rsid w:val="00F4450C"/>
    <w:rsid w:val="00F45413"/>
    <w:rsid w:val="00F45AC2"/>
    <w:rsid w:val="00F46260"/>
    <w:rsid w:val="00F464D4"/>
    <w:rsid w:val="00F46D0B"/>
    <w:rsid w:val="00F501A0"/>
    <w:rsid w:val="00F50EC8"/>
    <w:rsid w:val="00F51395"/>
    <w:rsid w:val="00F516A3"/>
    <w:rsid w:val="00F559C3"/>
    <w:rsid w:val="00F56C5B"/>
    <w:rsid w:val="00F6089F"/>
    <w:rsid w:val="00F60987"/>
    <w:rsid w:val="00F61295"/>
    <w:rsid w:val="00F62E67"/>
    <w:rsid w:val="00F633FB"/>
    <w:rsid w:val="00F63C68"/>
    <w:rsid w:val="00F656DF"/>
    <w:rsid w:val="00F659D3"/>
    <w:rsid w:val="00F65A2C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63FD"/>
    <w:rsid w:val="00F8760D"/>
    <w:rsid w:val="00F87818"/>
    <w:rsid w:val="00F90729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69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9AB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60C9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19</Pages>
  <Words>3860</Words>
  <Characters>23165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124</cp:revision>
  <cp:lastPrinted>2023-08-07T10:53:00Z</cp:lastPrinted>
  <dcterms:created xsi:type="dcterms:W3CDTF">2023-07-30T21:26:00Z</dcterms:created>
  <dcterms:modified xsi:type="dcterms:W3CDTF">2024-10-10T08:25:00Z</dcterms:modified>
</cp:coreProperties>
</file>